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918F1" w14:textId="03478177" w:rsidR="007D36B8" w:rsidRPr="00D0177C" w:rsidRDefault="007D36B8" w:rsidP="007D36B8">
      <w:pPr>
        <w:tabs>
          <w:tab w:val="left" w:pos="0"/>
        </w:tabs>
        <w:spacing w:before="120" w:after="120"/>
        <w:jc w:val="center"/>
        <w:rPr>
          <w:rFonts w:ascii="Arial" w:hAnsi="Arial" w:cs="Arial"/>
          <w:b/>
        </w:rPr>
      </w:pPr>
      <w:r w:rsidRPr="007D36B8">
        <w:rPr>
          <w:rFonts w:ascii="Arial" w:hAnsi="Arial" w:cs="Arial"/>
          <w:b/>
        </w:rPr>
        <w:t>W</w:t>
      </w:r>
      <w:r w:rsidRPr="00D0177C">
        <w:rPr>
          <w:rFonts w:ascii="Arial" w:hAnsi="Arial" w:cs="Arial"/>
          <w:b/>
        </w:rPr>
        <w:t xml:space="preserve">arunki </w:t>
      </w:r>
      <w:ins w:id="0" w:author="Marlena Staubach - Nadleśnictwo Kościerzyna" w:date="2020-01-30T10:03:00Z">
        <w:r w:rsidR="00714D15" w:rsidRPr="00714D15">
          <w:rPr>
            <w:rFonts w:ascii="Arial" w:hAnsi="Arial" w:cs="Arial"/>
            <w:b/>
          </w:rPr>
          <w:t xml:space="preserve">zapewnienia dostępu oraz </w:t>
        </w:r>
      </w:ins>
      <w:r w:rsidRPr="00D0177C">
        <w:rPr>
          <w:rFonts w:ascii="Arial" w:hAnsi="Arial" w:cs="Arial"/>
          <w:b/>
        </w:rPr>
        <w:t>umieszczania obiektów i urządzeń infrastruktury telekomunikacyjnej</w:t>
      </w:r>
      <w:r w:rsidRPr="00D0177C">
        <w:rPr>
          <w:rFonts w:ascii="Arial" w:hAnsi="Arial" w:cs="Arial"/>
          <w:b/>
        </w:rPr>
        <w:br/>
        <w:t xml:space="preserve">na </w:t>
      </w:r>
      <w:del w:id="1" w:author="Marlena Staubach - Nadleśnictwo Kościerzyna" w:date="2020-01-30T10:05:00Z">
        <w:r w:rsidRPr="00D0177C" w:rsidDel="00714D15">
          <w:rPr>
            <w:rFonts w:ascii="Arial" w:hAnsi="Arial" w:cs="Arial"/>
            <w:b/>
          </w:rPr>
          <w:delText>n</w:delText>
        </w:r>
      </w:del>
      <w:ins w:id="2" w:author="Marlena Staubach - Nadleśnictwo Kościerzyna" w:date="2020-01-30T10:04:00Z">
        <w:r w:rsidR="00714D15" w:rsidRPr="00714D15">
          <w:rPr>
            <w:rFonts w:ascii="Arial" w:hAnsi="Arial" w:cs="Arial"/>
            <w:b/>
          </w:rPr>
          <w:t>N</w:t>
        </w:r>
      </w:ins>
      <w:r w:rsidRPr="00D0177C">
        <w:rPr>
          <w:rFonts w:ascii="Arial" w:hAnsi="Arial" w:cs="Arial"/>
          <w:b/>
        </w:rPr>
        <w:t xml:space="preserve">ieruchomościach leśnych w Nadleśnictwie </w:t>
      </w:r>
      <w:r w:rsidR="002A698D">
        <w:rPr>
          <w:rFonts w:ascii="Arial" w:hAnsi="Arial" w:cs="Arial"/>
          <w:b/>
        </w:rPr>
        <w:t>Kościerzyna</w:t>
      </w:r>
    </w:p>
    <w:p w14:paraId="5B9E897A" w14:textId="77777777" w:rsidR="007D36B8" w:rsidRPr="00D0177C" w:rsidRDefault="007D36B8" w:rsidP="007D36B8">
      <w:pPr>
        <w:tabs>
          <w:tab w:val="left" w:pos="0"/>
        </w:tabs>
        <w:spacing w:before="120" w:after="120" w:line="360" w:lineRule="auto"/>
        <w:jc w:val="both"/>
        <w:rPr>
          <w:rFonts w:ascii="Arial" w:hAnsi="Arial" w:cs="Arial"/>
          <w:b/>
        </w:rPr>
      </w:pPr>
    </w:p>
    <w:p w14:paraId="6C0CE270" w14:textId="77777777" w:rsidR="007D36B8" w:rsidRPr="00D0177C" w:rsidRDefault="007D36B8" w:rsidP="007D36B8">
      <w:pPr>
        <w:tabs>
          <w:tab w:val="left" w:pos="0"/>
        </w:tabs>
        <w:spacing w:before="120" w:after="120" w:line="360" w:lineRule="auto"/>
        <w:jc w:val="both"/>
        <w:rPr>
          <w:rStyle w:val="TeksttreciPogrubienie1"/>
          <w:rFonts w:ascii="Arial" w:hAnsi="Arial" w:cs="Arial"/>
        </w:rPr>
      </w:pPr>
      <w:r w:rsidRPr="00D0177C">
        <w:rPr>
          <w:rStyle w:val="TeksttreciPogrubienie1"/>
          <w:rFonts w:ascii="Arial" w:hAnsi="Arial" w:cs="Arial"/>
        </w:rPr>
        <w:t>§ 1. Objaśnienie skrótów</w:t>
      </w:r>
    </w:p>
    <w:p w14:paraId="4557C9B7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>Lasy Państwowe</w:t>
      </w:r>
      <w:r w:rsidRPr="00D0177C">
        <w:rPr>
          <w:rFonts w:ascii="Arial" w:hAnsi="Arial" w:cs="Arial"/>
        </w:rPr>
        <w:t xml:space="preserve"> - Państwowe Gospodarstwo Leśne Lasy Państwowe </w:t>
      </w:r>
    </w:p>
    <w:p w14:paraId="53E24207" w14:textId="4E7BF443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</w:rPr>
      </w:pPr>
      <w:r w:rsidRPr="00D0177C">
        <w:rPr>
          <w:rFonts w:ascii="Arial" w:hAnsi="Arial" w:cs="Arial"/>
          <w:b/>
        </w:rPr>
        <w:t xml:space="preserve">Nadleśniczy </w:t>
      </w:r>
      <w:r w:rsidRPr="00D0177C">
        <w:rPr>
          <w:rFonts w:ascii="Arial" w:hAnsi="Arial" w:cs="Arial"/>
        </w:rPr>
        <w:t xml:space="preserve">– nadleśniczy Nadleśnictwa </w:t>
      </w:r>
      <w:r w:rsidR="002A698D">
        <w:rPr>
          <w:rFonts w:ascii="Arial" w:hAnsi="Arial" w:cs="Arial"/>
        </w:rPr>
        <w:t>Kościerzyna</w:t>
      </w:r>
    </w:p>
    <w:p w14:paraId="2A0BEA80" w14:textId="13CEBEBB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</w:rPr>
      </w:pPr>
      <w:r w:rsidRPr="00D0177C">
        <w:rPr>
          <w:rFonts w:ascii="Arial" w:hAnsi="Arial" w:cs="Arial"/>
          <w:b/>
        </w:rPr>
        <w:t xml:space="preserve">Nieruchomości leśne - </w:t>
      </w:r>
      <w:r w:rsidRPr="00D0177C">
        <w:rPr>
          <w:rFonts w:ascii="Arial" w:hAnsi="Arial" w:cs="Arial"/>
        </w:rPr>
        <w:t xml:space="preserve">nieruchomości będące w zarządzie Państwowego Gospodarstwa Leśnego Lasy Państwowe </w:t>
      </w:r>
      <w:r w:rsidR="002A698D" w:rsidRPr="00D0177C">
        <w:rPr>
          <w:rFonts w:ascii="Arial" w:hAnsi="Arial" w:cs="Arial"/>
        </w:rPr>
        <w:t>Nadleśnictwa</w:t>
      </w:r>
      <w:r w:rsidR="002A698D">
        <w:rPr>
          <w:rFonts w:ascii="Arial" w:hAnsi="Arial" w:cs="Arial"/>
        </w:rPr>
        <w:t xml:space="preserve"> Kościerzyna </w:t>
      </w:r>
      <w:r w:rsidRPr="00D0177C">
        <w:rPr>
          <w:rFonts w:ascii="Arial" w:hAnsi="Arial" w:cs="Arial"/>
        </w:rPr>
        <w:t>, objęte Umową, w tym grunty leśne i nieleśne</w:t>
      </w:r>
    </w:p>
    <w:p w14:paraId="262FEFD1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 xml:space="preserve">Operator </w:t>
      </w:r>
      <w:r w:rsidRPr="00D0177C">
        <w:rPr>
          <w:rFonts w:ascii="Arial" w:hAnsi="Arial" w:cs="Arial"/>
        </w:rPr>
        <w:t>– operator, o którym mowa w art. 2 pkt 27 Prawa telekomunikacyjnego, a także wskazane w art. 4 pkt 1, 2, 4, 5, 8 Prawa telekomunikacyjnego organy i jednostki administracji rządowej oraz jednostki samorządu terytorialnego wykonujące działalność telekomunikacyjną, o której mowa w art. 3 ust. 1 Ustawy o wspieraniu rozwoju.</w:t>
      </w:r>
    </w:p>
    <w:p w14:paraId="180FEB10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>Opłata</w:t>
      </w:r>
      <w:r w:rsidRPr="00D0177C">
        <w:rPr>
          <w:rFonts w:ascii="Arial" w:hAnsi="Arial" w:cs="Arial"/>
        </w:rPr>
        <w:t xml:space="preserve"> – opłata za umieszczenie infrastruktury telekomunikacyjnej</w:t>
      </w:r>
    </w:p>
    <w:p w14:paraId="35B978E3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>Prawo telekomunikacyjne</w:t>
      </w:r>
      <w:r w:rsidRPr="00D0177C">
        <w:rPr>
          <w:rFonts w:ascii="Arial" w:hAnsi="Arial" w:cs="Arial"/>
        </w:rPr>
        <w:t xml:space="preserve"> – ustawa z dnia 16 lipca 2004 r. Prawo telekomunikacyjne </w:t>
      </w:r>
      <w:r w:rsidRPr="00D0177C">
        <w:rPr>
          <w:rFonts w:ascii="Arial" w:hAnsi="Arial" w:cs="Arial"/>
        </w:rPr>
        <w:br/>
        <w:t>(t.j. Dz. U. z 2018 r. poz. 1954, z późn. zm.)</w:t>
      </w:r>
    </w:p>
    <w:p w14:paraId="275F7F86" w14:textId="77777777" w:rsidR="007D36B8" w:rsidRPr="00D0177C" w:rsidRDefault="007D36B8" w:rsidP="007D36B8">
      <w:pPr>
        <w:pStyle w:val="Teksttreci0"/>
        <w:shd w:val="clear" w:color="auto" w:fill="auto"/>
        <w:tabs>
          <w:tab w:val="left" w:pos="454"/>
        </w:tabs>
        <w:spacing w:before="0" w:after="0" w:line="360" w:lineRule="auto"/>
        <w:ind w:right="20" w:firstLine="0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>Strony</w:t>
      </w:r>
      <w:r w:rsidRPr="00D0177C">
        <w:rPr>
          <w:rFonts w:ascii="Arial" w:hAnsi="Arial" w:cs="Arial"/>
        </w:rPr>
        <w:t xml:space="preserve"> – Operator oraz Nadleśniczy</w:t>
      </w:r>
      <w:r w:rsidRPr="00D0177C">
        <w:rPr>
          <w:rFonts w:ascii="Arial" w:hAnsi="Arial" w:cs="Arial"/>
          <w:u w:val="single"/>
        </w:rPr>
        <w:t xml:space="preserve"> </w:t>
      </w:r>
    </w:p>
    <w:p w14:paraId="15ABF01B" w14:textId="6910C583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</w:rPr>
      </w:pPr>
      <w:r w:rsidRPr="00D0177C">
        <w:rPr>
          <w:rFonts w:ascii="Arial" w:hAnsi="Arial" w:cs="Arial"/>
          <w:b/>
        </w:rPr>
        <w:t>Umieszczenie infrastruktury</w:t>
      </w:r>
      <w:r w:rsidRPr="00D0177C">
        <w:rPr>
          <w:rFonts w:ascii="Arial" w:hAnsi="Arial" w:cs="Arial"/>
        </w:rPr>
        <w:t xml:space="preserve"> –</w:t>
      </w:r>
      <w:r w:rsidR="00D0177C" w:rsidRPr="00D0177C">
        <w:rPr>
          <w:rFonts w:ascii="Arial" w:hAnsi="Arial" w:cs="Arial"/>
        </w:rPr>
        <w:t xml:space="preserve"> umieszczenie</w:t>
      </w:r>
      <w:r w:rsidRPr="00D0177C">
        <w:rPr>
          <w:rFonts w:ascii="Arial" w:hAnsi="Arial" w:cs="Arial"/>
        </w:rPr>
        <w:t xml:space="preserve"> obiektów i urządzeń infrastruktury telekomunikacyjnej, </w:t>
      </w:r>
      <w:r w:rsidRPr="00D0177C">
        <w:rPr>
          <w:rStyle w:val="TeksttreciPogrubienie1"/>
          <w:rFonts w:ascii="Arial" w:hAnsi="Arial" w:cs="Arial"/>
          <w:b w:val="0"/>
        </w:rPr>
        <w:t xml:space="preserve">o którym stanowi art. </w:t>
      </w:r>
      <w:ins w:id="3" w:author="Marlena Staubach - Nadleśnictwo Kościerzyna" w:date="2020-01-30T10:06:00Z">
        <w:r w:rsidR="00714D15" w:rsidRPr="00714D15">
          <w:rPr>
            <w:rFonts w:ascii="Arial" w:hAnsi="Arial" w:cs="Arial"/>
            <w:bCs/>
            <w:spacing w:val="10"/>
            <w:shd w:val="clear" w:color="auto" w:fill="FFFFFF"/>
          </w:rPr>
          <w:t xml:space="preserve">30 ust. 1 i 3 oraz art. </w:t>
        </w:r>
      </w:ins>
      <w:r w:rsidRPr="00D0177C">
        <w:rPr>
          <w:rStyle w:val="TeksttreciPogrubienie1"/>
          <w:rFonts w:ascii="Arial" w:hAnsi="Arial" w:cs="Arial"/>
          <w:b w:val="0"/>
        </w:rPr>
        <w:t xml:space="preserve">33 ust. 1 ustawy o wspieraniu rozwoju </w:t>
      </w:r>
      <w:r w:rsidRPr="00D0177C">
        <w:rPr>
          <w:rFonts w:ascii="Arial" w:hAnsi="Arial" w:cs="Arial"/>
        </w:rPr>
        <w:t>na nieruchomościach leśnych</w:t>
      </w:r>
    </w:p>
    <w:p w14:paraId="0026E6AC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 xml:space="preserve">Umowa </w:t>
      </w:r>
      <w:r w:rsidRPr="00D0177C">
        <w:rPr>
          <w:rFonts w:ascii="Arial" w:hAnsi="Arial" w:cs="Arial"/>
        </w:rPr>
        <w:t>– umowa w sprawie umieszczenia infrastruktury</w:t>
      </w:r>
      <w:ins w:id="4" w:author="Anna Łęczyńska" w:date="2020-01-17T17:33:00Z">
        <w:r w:rsidR="00A36B6F">
          <w:rPr>
            <w:rFonts w:ascii="Arial" w:hAnsi="Arial" w:cs="Arial"/>
          </w:rPr>
          <w:t xml:space="preserve"> lub udostępnienia nieruchomości</w:t>
        </w:r>
      </w:ins>
    </w:p>
    <w:p w14:paraId="6F6C0410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>Ustawa o lasach</w:t>
      </w:r>
      <w:r w:rsidRPr="00D0177C">
        <w:rPr>
          <w:rFonts w:ascii="Arial" w:hAnsi="Arial" w:cs="Arial"/>
        </w:rPr>
        <w:t xml:space="preserve"> – ustawa z dnia 28 września 1991 r. o lasach (t.j. Dz.U. z 2018 r. poz. 2129, </w:t>
      </w:r>
      <w:r w:rsidRPr="00D0177C">
        <w:rPr>
          <w:rFonts w:ascii="Arial" w:hAnsi="Arial" w:cs="Arial"/>
        </w:rPr>
        <w:br/>
        <w:t>z późn. zm.)</w:t>
      </w:r>
    </w:p>
    <w:p w14:paraId="1DE4C0C5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>Ustawa Prawo budowlane</w:t>
      </w:r>
      <w:r w:rsidRPr="00D0177C">
        <w:rPr>
          <w:rFonts w:ascii="Arial" w:hAnsi="Arial" w:cs="Arial"/>
        </w:rPr>
        <w:t xml:space="preserve"> – ustawa z dnia 7 lipca 1994 r. Prawo budowlane (tj. Dz.U. z 2019 r. poz. 1186)</w:t>
      </w:r>
    </w:p>
    <w:p w14:paraId="6BC3F717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D0177C">
        <w:rPr>
          <w:rFonts w:ascii="Arial" w:hAnsi="Arial" w:cs="Arial"/>
          <w:b/>
        </w:rPr>
        <w:t xml:space="preserve">Ustawa o ochronie gruntów rolnych i leśnych </w:t>
      </w:r>
      <w:r w:rsidRPr="00D0177C">
        <w:rPr>
          <w:rFonts w:ascii="Arial" w:hAnsi="Arial" w:cs="Arial"/>
        </w:rPr>
        <w:t>–</w:t>
      </w:r>
      <w:r w:rsidRPr="00D0177C">
        <w:rPr>
          <w:rStyle w:val="TeksttreciPogrubienie1"/>
          <w:rFonts w:ascii="Arial" w:hAnsi="Arial" w:cs="Arial"/>
        </w:rPr>
        <w:t xml:space="preserve"> </w:t>
      </w:r>
      <w:r w:rsidRPr="00D0177C">
        <w:rPr>
          <w:rFonts w:ascii="Arial" w:hAnsi="Arial" w:cs="Arial"/>
        </w:rPr>
        <w:t xml:space="preserve">ustawa z dnia 3 lutego 1995 r.  </w:t>
      </w:r>
      <w:r w:rsidRPr="00D0177C">
        <w:rPr>
          <w:rFonts w:ascii="Arial" w:hAnsi="Arial" w:cs="Arial"/>
        </w:rPr>
        <w:br/>
        <w:t>o ochronie gruntów rolnych i leśnych (t.j. Dz. U. z 2017 r. poz. 1161)</w:t>
      </w:r>
    </w:p>
    <w:p w14:paraId="57EB3007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Style w:val="TeksttreciPogrubienie1"/>
          <w:rFonts w:ascii="Arial" w:hAnsi="Arial" w:cs="Arial"/>
          <w:b w:val="0"/>
        </w:rPr>
      </w:pPr>
      <w:r w:rsidRPr="00D0177C">
        <w:rPr>
          <w:rStyle w:val="TeksttreciPogrubienie1"/>
          <w:rFonts w:ascii="Arial" w:hAnsi="Arial" w:cs="Arial"/>
        </w:rPr>
        <w:t xml:space="preserve">Ustawa o wspieraniu rozwoju </w:t>
      </w:r>
      <w:r w:rsidRPr="00D0177C">
        <w:rPr>
          <w:rStyle w:val="TeksttreciPogrubienie1"/>
          <w:rFonts w:ascii="Arial" w:hAnsi="Arial" w:cs="Arial"/>
          <w:b w:val="0"/>
        </w:rPr>
        <w:t>– ustawa z dnia 7 maja 2010 r. o wspieraniu rozwoju usług i sieci telekomunikacyjnych (t.j. Dz.U. z 2017 r. poz. 2062, z późn. zm.)</w:t>
      </w:r>
    </w:p>
    <w:p w14:paraId="749E745A" w14:textId="77777777" w:rsidR="007D36B8" w:rsidRPr="00D0177C" w:rsidRDefault="007D36B8" w:rsidP="007D36B8">
      <w:pPr>
        <w:tabs>
          <w:tab w:val="left" w:pos="0"/>
        </w:tabs>
        <w:spacing w:after="0" w:line="360" w:lineRule="auto"/>
        <w:jc w:val="both"/>
        <w:rPr>
          <w:rStyle w:val="TeksttreciPogrubienie1"/>
          <w:rFonts w:ascii="Arial" w:hAnsi="Arial" w:cs="Arial"/>
          <w:b w:val="0"/>
        </w:rPr>
      </w:pPr>
      <w:r w:rsidRPr="00D0177C">
        <w:rPr>
          <w:rStyle w:val="TeksttreciPogrubienie1"/>
          <w:rFonts w:ascii="Arial" w:hAnsi="Arial" w:cs="Arial"/>
        </w:rPr>
        <w:t xml:space="preserve">Warunki ramowe – </w:t>
      </w:r>
      <w:r w:rsidRPr="00D0177C">
        <w:rPr>
          <w:rFonts w:ascii="Arial" w:hAnsi="Arial" w:cs="Arial"/>
        </w:rPr>
        <w:t>niniejsze warunki</w:t>
      </w:r>
      <w:ins w:id="5" w:author="Anna Łęczyńska" w:date="2020-01-17T17:24:00Z">
        <w:r w:rsidR="00A36B6F">
          <w:rPr>
            <w:rFonts w:ascii="Arial" w:hAnsi="Arial" w:cs="Arial"/>
          </w:rPr>
          <w:t xml:space="preserve"> zapewnienia dostępu oraz</w:t>
        </w:r>
      </w:ins>
      <w:r w:rsidRPr="00D0177C">
        <w:rPr>
          <w:rFonts w:ascii="Arial" w:hAnsi="Arial" w:cs="Arial"/>
        </w:rPr>
        <w:t xml:space="preserve"> umieszczania obiektów i urządzeń infrastruktury telekomunikacyjnej na Nieruchomościach leśnych</w:t>
      </w:r>
    </w:p>
    <w:p w14:paraId="7DE28B8A" w14:textId="77777777" w:rsidR="007D36B8" w:rsidRPr="00D0177C" w:rsidRDefault="007D36B8" w:rsidP="007D36B8">
      <w:pPr>
        <w:pStyle w:val="Default"/>
        <w:spacing w:before="120" w:after="120" w:line="360" w:lineRule="auto"/>
        <w:jc w:val="both"/>
        <w:rPr>
          <w:b/>
          <w:color w:val="auto"/>
          <w:sz w:val="22"/>
          <w:szCs w:val="22"/>
        </w:rPr>
      </w:pPr>
      <w:r w:rsidRPr="00D0177C">
        <w:rPr>
          <w:b/>
          <w:color w:val="auto"/>
          <w:sz w:val="22"/>
          <w:szCs w:val="22"/>
        </w:rPr>
        <w:t>§ 2. Zasady zawierania Umowy</w:t>
      </w:r>
    </w:p>
    <w:p w14:paraId="77102E3B" w14:textId="77777777" w:rsidR="007D36B8" w:rsidRPr="00D0177C" w:rsidRDefault="007D36B8" w:rsidP="007D36B8">
      <w:pPr>
        <w:pStyle w:val="Akapitzlist"/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284" w:hanging="284"/>
        <w:contextualSpacing w:val="0"/>
        <w:jc w:val="both"/>
        <w:rPr>
          <w:rStyle w:val="TeksttreciPogrubienie1"/>
          <w:rFonts w:ascii="Arial" w:hAnsi="Arial" w:cs="Arial"/>
          <w:b w:val="0"/>
        </w:rPr>
      </w:pPr>
      <w:r w:rsidRPr="00D0177C">
        <w:rPr>
          <w:rFonts w:ascii="Arial" w:hAnsi="Arial" w:cs="Arial"/>
        </w:rPr>
        <w:t xml:space="preserve">Umowa jest </w:t>
      </w:r>
      <w:r w:rsidRPr="00D0177C">
        <w:rPr>
          <w:rStyle w:val="TeksttreciPogrubienie1"/>
          <w:rFonts w:ascii="Arial" w:hAnsi="Arial" w:cs="Arial"/>
          <w:b w:val="0"/>
        </w:rPr>
        <w:t>zawierana na piśmie na warunkach nie gorszych niż określone poniżej.</w:t>
      </w:r>
    </w:p>
    <w:p w14:paraId="42CA8C70" w14:textId="77777777" w:rsidR="007D36B8" w:rsidRPr="00D0177C" w:rsidRDefault="007D36B8" w:rsidP="007D36B8">
      <w:pPr>
        <w:pStyle w:val="Akapitzlist"/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</w:rPr>
        <w:lastRenderedPageBreak/>
        <w:t>Umowa zawierana jest na wniosek Operatora w terminie 30 dni od dnia wystąpienia przez Operatora z wnioskiem o jej zawarcie.</w:t>
      </w:r>
    </w:p>
    <w:p w14:paraId="6F7A7A07" w14:textId="56555797" w:rsidR="007D36B8" w:rsidRPr="00D0177C" w:rsidRDefault="007D36B8" w:rsidP="007D36B8">
      <w:pPr>
        <w:pStyle w:val="Akapitzlist"/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 xml:space="preserve">Umowa będzie sporządzona zgodnie z </w:t>
      </w:r>
      <w:del w:id="6" w:author="Marlena Staubach - Nadleśnictwo Kościerzyna" w:date="2020-01-30T10:06:00Z">
        <w:r w:rsidRPr="00D0177C" w:rsidDel="00714D15">
          <w:rPr>
            <w:rFonts w:ascii="Arial" w:hAnsi="Arial" w:cs="Arial"/>
            <w:bCs/>
            <w:shd w:val="clear" w:color="auto" w:fill="FFFFFF"/>
          </w:rPr>
          <w:delText xml:space="preserve">jej </w:delText>
        </w:r>
      </w:del>
      <w:r w:rsidRPr="00D0177C">
        <w:rPr>
          <w:rFonts w:ascii="Arial" w:hAnsi="Arial" w:cs="Arial"/>
          <w:bCs/>
          <w:shd w:val="clear" w:color="auto" w:fill="FFFFFF"/>
        </w:rPr>
        <w:t>projekt</w:t>
      </w:r>
      <w:ins w:id="7" w:author="Marlena Staubach - Nadleśnictwo Kościerzyna" w:date="2020-01-30T10:07:00Z">
        <w:r w:rsidR="00714D15" w:rsidRPr="00714D15">
          <w:rPr>
            <w:rFonts w:ascii="Arial" w:hAnsi="Arial" w:cs="Arial"/>
            <w:bCs/>
            <w:shd w:val="clear" w:color="auto" w:fill="FFFFFF"/>
          </w:rPr>
          <w:t>ami</w:t>
        </w:r>
      </w:ins>
      <w:del w:id="8" w:author="Marlena Staubach - Nadleśnictwo Kościerzyna" w:date="2020-01-30T10:07:00Z">
        <w:r w:rsidRPr="00D0177C" w:rsidDel="00714D15">
          <w:rPr>
            <w:rFonts w:ascii="Arial" w:hAnsi="Arial" w:cs="Arial"/>
            <w:bCs/>
            <w:shd w:val="clear" w:color="auto" w:fill="FFFFFF"/>
          </w:rPr>
          <w:delText>em</w:delText>
        </w:r>
      </w:del>
      <w:r w:rsidRPr="00D0177C">
        <w:rPr>
          <w:rFonts w:ascii="Arial" w:hAnsi="Arial" w:cs="Arial"/>
          <w:bCs/>
          <w:shd w:val="clear" w:color="auto" w:fill="FFFFFF"/>
        </w:rPr>
        <w:t xml:space="preserve">, stanowiącym integralną część Warunków </w:t>
      </w:r>
      <w:r w:rsidRPr="00D0177C">
        <w:rPr>
          <w:rFonts w:ascii="Arial" w:hAnsi="Arial" w:cs="Arial"/>
        </w:rPr>
        <w:t>ramowych</w:t>
      </w:r>
      <w:r w:rsidRPr="00D0177C">
        <w:rPr>
          <w:rFonts w:ascii="Arial" w:hAnsi="Arial" w:cs="Arial"/>
          <w:bCs/>
          <w:shd w:val="clear" w:color="auto" w:fill="FFFFFF"/>
        </w:rPr>
        <w:t>, chyba że Strony postanowią inaczej. Jednakże umowa o treści innej niż wspomnian</w:t>
      </w:r>
      <w:ins w:id="9" w:author="Marlena Staubach - Nadleśnictwo Kościerzyna" w:date="2020-01-30T10:08:00Z">
        <w:r w:rsidR="00714D15">
          <w:rPr>
            <w:rFonts w:ascii="Arial" w:hAnsi="Arial" w:cs="Arial"/>
            <w:bCs/>
            <w:shd w:val="clear" w:color="auto" w:fill="FFFFFF"/>
          </w:rPr>
          <w:t>e</w:t>
        </w:r>
      </w:ins>
      <w:del w:id="10" w:author="Marlena Staubach - Nadleśnictwo Kościerzyna" w:date="2020-01-30T10:08:00Z">
        <w:r w:rsidRPr="00D0177C" w:rsidDel="00714D15">
          <w:rPr>
            <w:rFonts w:ascii="Arial" w:hAnsi="Arial" w:cs="Arial"/>
            <w:bCs/>
            <w:shd w:val="clear" w:color="auto" w:fill="FFFFFF"/>
          </w:rPr>
          <w:delText>y</w:delText>
        </w:r>
      </w:del>
      <w:r w:rsidRPr="00D0177C">
        <w:rPr>
          <w:rFonts w:ascii="Arial" w:hAnsi="Arial" w:cs="Arial"/>
          <w:bCs/>
          <w:shd w:val="clear" w:color="auto" w:fill="FFFFFF"/>
        </w:rPr>
        <w:t xml:space="preserve"> powyżej projekt</w:t>
      </w:r>
      <w:ins w:id="11" w:author="Marlena Staubach - Nadleśnictwo Kościerzyna" w:date="2020-01-30T10:09:00Z">
        <w:r w:rsidR="00714D15" w:rsidRPr="00714D15">
          <w:rPr>
            <w:rFonts w:ascii="Arial" w:hAnsi="Arial" w:cs="Arial"/>
            <w:bCs/>
            <w:shd w:val="clear" w:color="auto" w:fill="FFFFFF"/>
          </w:rPr>
          <w:t>y</w:t>
        </w:r>
      </w:ins>
      <w:r w:rsidRPr="00D0177C">
        <w:rPr>
          <w:rFonts w:ascii="Arial" w:hAnsi="Arial" w:cs="Arial"/>
          <w:bCs/>
          <w:shd w:val="clear" w:color="auto" w:fill="FFFFFF"/>
        </w:rPr>
        <w:t xml:space="preserve"> wymaga uwzględnienia przedmiotowych Warunków ramowych.</w:t>
      </w:r>
    </w:p>
    <w:p w14:paraId="48A85A79" w14:textId="233AA1E7" w:rsidR="007D36B8" w:rsidRPr="00D0177C" w:rsidRDefault="007D36B8" w:rsidP="007D36B8">
      <w:pPr>
        <w:pStyle w:val="Akapitzlist"/>
        <w:numPr>
          <w:ilvl w:val="0"/>
          <w:numId w:val="2"/>
        </w:numPr>
        <w:tabs>
          <w:tab w:val="left" w:pos="0"/>
        </w:tabs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>Za dzień wystąpienia przez Operatora z wnioskiem o zawarcie Umowy uważa się dzień złożenia Nadleśniczemu oświadczenia, z którego wynika wola zawarcia Umowy oraz opis inwestycji</w:t>
      </w:r>
      <w:ins w:id="12" w:author="Anna Łęczyńska" w:date="2020-01-17T17:34:00Z">
        <w:r w:rsidR="008B7D41">
          <w:rPr>
            <w:rFonts w:ascii="Arial" w:hAnsi="Arial" w:cs="Arial"/>
            <w:bCs/>
            <w:shd w:val="clear" w:color="auto" w:fill="FFFFFF"/>
          </w:rPr>
          <w:t xml:space="preserve"> lub potrzeby zapewnienia dostępu do nieruchomości</w:t>
        </w:r>
      </w:ins>
      <w:ins w:id="13" w:author="Anna Łęczyńska" w:date="2020-01-17T17:37:00Z">
        <w:r w:rsidR="008B7D41">
          <w:rPr>
            <w:rFonts w:ascii="Arial" w:hAnsi="Arial" w:cs="Arial"/>
            <w:bCs/>
            <w:shd w:val="clear" w:color="auto" w:fill="FFFFFF"/>
          </w:rPr>
          <w:t xml:space="preserve"> w celu realizacji czynności opisanych w § 2 ust. 6 Warunków</w:t>
        </w:r>
      </w:ins>
      <w:r w:rsidRPr="00D0177C">
        <w:rPr>
          <w:rFonts w:ascii="Arial" w:hAnsi="Arial" w:cs="Arial"/>
          <w:bCs/>
          <w:shd w:val="clear" w:color="auto" w:fill="FFFFFF"/>
        </w:rPr>
        <w:t>, na który składają się:</w:t>
      </w:r>
    </w:p>
    <w:p w14:paraId="7DA3BE94" w14:textId="77777777" w:rsidR="007D36B8" w:rsidRPr="00D0177C" w:rsidRDefault="007D36B8" w:rsidP="007D36B8">
      <w:pPr>
        <w:pStyle w:val="Akapitzlist"/>
        <w:numPr>
          <w:ilvl w:val="0"/>
          <w:numId w:val="4"/>
        </w:numPr>
        <w:tabs>
          <w:tab w:val="left" w:pos="0"/>
        </w:tabs>
        <w:spacing w:after="0" w:line="360" w:lineRule="auto"/>
        <w:ind w:left="567" w:hanging="34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</w:rPr>
        <w:t xml:space="preserve">Sporządzony zgodnie z przepisami powszechnie obowiązującego prawa projekt techniczny określający przedmiot i zakres inwestycji, w tym informacje </w:t>
      </w:r>
      <w:r w:rsidRPr="00D0177C">
        <w:rPr>
          <w:rFonts w:ascii="Arial" w:hAnsi="Arial" w:cs="Arial"/>
          <w:bCs/>
          <w:shd w:val="clear" w:color="auto" w:fill="FFFFFF"/>
        </w:rPr>
        <w:t xml:space="preserve">jakie obiekty </w:t>
      </w:r>
      <w:r w:rsidRPr="00D0177C">
        <w:rPr>
          <w:rFonts w:ascii="Arial" w:hAnsi="Arial" w:cs="Arial"/>
          <w:bCs/>
          <w:shd w:val="clear" w:color="auto" w:fill="FFFFFF"/>
        </w:rPr>
        <w:br/>
        <w:t xml:space="preserve">i urządzenia infrastruktury telekomunikacyjnej zostaną umieszczone na Nieruchomościach leśnych, jakie są ich wymiary, jaką powierzchnię będzie zajmować rzut poziomy tych obiektów i urządzeń oraz </w:t>
      </w:r>
      <w:r w:rsidRPr="00D0177C">
        <w:rPr>
          <w:rFonts w:ascii="Arial" w:hAnsi="Arial" w:cs="Arial"/>
        </w:rPr>
        <w:t>opis technologii zastosowanych przy Umieszczaniu infrastruktury,</w:t>
      </w:r>
    </w:p>
    <w:p w14:paraId="0DD31FD1" w14:textId="77777777" w:rsidR="007D36B8" w:rsidRPr="00D0177C" w:rsidRDefault="007D36B8" w:rsidP="007D36B8">
      <w:pPr>
        <w:pStyle w:val="Akapitzlist"/>
        <w:numPr>
          <w:ilvl w:val="0"/>
          <w:numId w:val="4"/>
        </w:numPr>
        <w:tabs>
          <w:tab w:val="left" w:pos="0"/>
        </w:tabs>
        <w:spacing w:before="120" w:after="120" w:line="360" w:lineRule="auto"/>
        <w:ind w:left="567" w:hanging="34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</w:rPr>
        <w:t xml:space="preserve">załącznik graficzny w postaci mapy ewidencyjnej do celów opiniodawczych wraz </w:t>
      </w:r>
      <w:r w:rsidRPr="00D0177C">
        <w:rPr>
          <w:rFonts w:ascii="Arial" w:hAnsi="Arial" w:cs="Arial"/>
        </w:rPr>
        <w:br/>
        <w:t>z zaznaczonym przebiegiem, lokalizacją obiektów i urządzeń infrastruktury telekomunikacyjnej oraz warstwy mapy numerycznej z obiektami i urządzeniami infrastruktury telekomunikacyjnej w układzie odniesienia obowiązującym w Lasach Państwowych (pliki na nośniku zewnętrznym, bądź przesłane pocztą elektroniczną)</w:t>
      </w:r>
    </w:p>
    <w:p w14:paraId="777845B3" w14:textId="77777777" w:rsidR="007D36B8" w:rsidRPr="00D0177C" w:rsidRDefault="007D36B8" w:rsidP="007D36B8">
      <w:pPr>
        <w:pStyle w:val="Akapitzlist"/>
        <w:numPr>
          <w:ilvl w:val="0"/>
          <w:numId w:val="4"/>
        </w:numPr>
        <w:tabs>
          <w:tab w:val="left" w:pos="0"/>
        </w:tabs>
        <w:spacing w:after="120" w:line="360" w:lineRule="auto"/>
        <w:ind w:left="567" w:hanging="340"/>
        <w:contextualSpacing w:val="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 xml:space="preserve">informacja o tym, że </w:t>
      </w:r>
      <w:r w:rsidRPr="00D0177C">
        <w:rPr>
          <w:rFonts w:ascii="Arial" w:hAnsi="Arial" w:cs="Arial"/>
        </w:rPr>
        <w:t>w związku z Umieszczeniem infrastruktury Operator zamierza zapewnić dostęp do usług szerokopasmowego dostępu do Internetu o przepustowości co najmniej 30 Mb/s w budynkach lub obiektach pozostających w zarządzie Lasów Państwowych – o ile takie jest zamierzenie Operatora</w:t>
      </w:r>
      <w:r w:rsidRPr="00D0177C">
        <w:rPr>
          <w:rFonts w:ascii="Arial" w:hAnsi="Arial" w:cs="Arial"/>
          <w:bCs/>
          <w:shd w:val="clear" w:color="auto" w:fill="FFFFFF"/>
        </w:rPr>
        <w:t>.</w:t>
      </w:r>
    </w:p>
    <w:p w14:paraId="5C16EDBF" w14:textId="77777777" w:rsidR="007D36B8" w:rsidRPr="00D0177C" w:rsidRDefault="007D36B8" w:rsidP="007D36B8">
      <w:pPr>
        <w:pStyle w:val="Akapitzlist"/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 xml:space="preserve">Ponadto, dla szybszego rozpatrzenia wniosku o zawarcie Umowy, wniosek powinien zawierać: </w:t>
      </w:r>
    </w:p>
    <w:p w14:paraId="76AB8CD4" w14:textId="1F5C498E" w:rsidR="007D36B8" w:rsidRPr="00D0177C" w:rsidRDefault="007D36B8" w:rsidP="007D36B8">
      <w:pPr>
        <w:pStyle w:val="Akapitzlist"/>
        <w:numPr>
          <w:ilvl w:val="0"/>
          <w:numId w:val="5"/>
        </w:numPr>
        <w:tabs>
          <w:tab w:val="left" w:pos="0"/>
        </w:tabs>
        <w:spacing w:before="120" w:after="120" w:line="360" w:lineRule="auto"/>
        <w:ind w:left="624" w:hanging="34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 xml:space="preserve">dane osoby upoważnionej do utrzymywania kontaktu z Nadleśniczym i wyznaczonej </w:t>
      </w:r>
      <w:r w:rsidRPr="00D0177C">
        <w:rPr>
          <w:rFonts w:ascii="Arial" w:hAnsi="Arial" w:cs="Arial"/>
          <w:bCs/>
          <w:shd w:val="clear" w:color="auto" w:fill="FFFFFF"/>
        </w:rPr>
        <w:br/>
        <w:t xml:space="preserve">do podpisywania protokołów </w:t>
      </w:r>
      <w:r w:rsidRPr="00D0177C">
        <w:rPr>
          <w:rStyle w:val="Teksttreci10"/>
          <w:rFonts w:ascii="Arial" w:hAnsi="Arial" w:cs="Arial"/>
          <w:sz w:val="22"/>
          <w:szCs w:val="22"/>
        </w:rPr>
        <w:t>przekazania</w:t>
      </w:r>
      <w:ins w:id="14" w:author="Marlena Staubach - Nadleśnictwo Kościerzyna" w:date="2020-01-30T10:13:00Z">
        <w:r w:rsidR="0022302F" w:rsidRPr="0022302F">
          <w:rPr>
            <w:rStyle w:val="Teksttreci10"/>
            <w:rFonts w:ascii="Arial" w:hAnsi="Arial" w:cs="Arial"/>
            <w:sz w:val="22"/>
            <w:szCs w:val="22"/>
          </w:rPr>
          <w:t xml:space="preserve"> </w:t>
        </w:r>
        <w:r w:rsidR="0022302F">
          <w:rPr>
            <w:rStyle w:val="Teksttreci10"/>
            <w:rFonts w:ascii="Arial" w:hAnsi="Arial" w:cs="Arial"/>
            <w:sz w:val="22"/>
            <w:szCs w:val="22"/>
          </w:rPr>
          <w:t>Nieruchomości leśnej</w:t>
        </w:r>
      </w:ins>
      <w:r w:rsidRPr="00D0177C">
        <w:rPr>
          <w:rStyle w:val="Teksttreci10"/>
          <w:rFonts w:ascii="Arial" w:hAnsi="Arial" w:cs="Arial"/>
          <w:sz w:val="22"/>
          <w:szCs w:val="22"/>
        </w:rPr>
        <w:t xml:space="preserve"> </w:t>
      </w:r>
      <w:del w:id="15" w:author="Marlena Staubach - Nadleśnictwo Kościerzyna" w:date="2020-01-30T10:14:00Z">
        <w:r w:rsidRPr="00D0177C" w:rsidDel="0022302F">
          <w:rPr>
            <w:rStyle w:val="Teksttreci10"/>
            <w:rFonts w:ascii="Arial" w:hAnsi="Arial" w:cs="Arial"/>
            <w:sz w:val="22"/>
            <w:szCs w:val="22"/>
          </w:rPr>
          <w:delText xml:space="preserve">terenu </w:delText>
        </w:r>
      </w:del>
      <w:r w:rsidRPr="00D0177C">
        <w:rPr>
          <w:rStyle w:val="Teksttreci10"/>
          <w:rFonts w:ascii="Arial" w:hAnsi="Arial" w:cs="Arial"/>
          <w:sz w:val="22"/>
          <w:szCs w:val="22"/>
        </w:rPr>
        <w:t>przed rozpoczęciem i po zakończeniu prac związanych z budową obiektów i urządzeń infrastruktury telekomunikacyjnej</w:t>
      </w:r>
      <w:ins w:id="16" w:author="Anna Łęczyńska" w:date="2020-01-17T17:34:00Z">
        <w:r w:rsidR="008B7D41">
          <w:rPr>
            <w:rStyle w:val="Teksttreci10"/>
            <w:rFonts w:ascii="Arial" w:hAnsi="Arial" w:cs="Arial"/>
            <w:sz w:val="22"/>
            <w:szCs w:val="22"/>
          </w:rPr>
          <w:t xml:space="preserve"> lub czynności </w:t>
        </w:r>
      </w:ins>
      <w:ins w:id="17" w:author="Anna Łęczyńska" w:date="2020-01-17T17:37:00Z">
        <w:r w:rsidR="008B7D41">
          <w:rPr>
            <w:rStyle w:val="Teksttreci10"/>
            <w:rFonts w:ascii="Arial" w:hAnsi="Arial" w:cs="Arial"/>
            <w:sz w:val="22"/>
            <w:szCs w:val="22"/>
          </w:rPr>
          <w:t>opisanych w § 2 ust. 6 Warunków, wymagających udostępnienia nieruchomości</w:t>
        </w:r>
      </w:ins>
      <w:r w:rsidRPr="00D0177C">
        <w:rPr>
          <w:rStyle w:val="Teksttreci10"/>
          <w:rFonts w:ascii="Arial" w:hAnsi="Arial" w:cs="Arial"/>
          <w:sz w:val="22"/>
          <w:szCs w:val="22"/>
        </w:rPr>
        <w:t xml:space="preserve">, </w:t>
      </w:r>
      <w:del w:id="18" w:author="Anna Łęczyńska" w:date="2020-01-17T17:38:00Z">
        <w:r w:rsidR="000F118F" w:rsidRPr="00D0177C" w:rsidDel="008B7D41">
          <w:rPr>
            <w:rStyle w:val="Teksttreci10"/>
            <w:rFonts w:ascii="Arial" w:hAnsi="Arial" w:cs="Arial"/>
            <w:sz w:val="22"/>
            <w:szCs w:val="22"/>
          </w:rPr>
          <w:br/>
        </w:r>
      </w:del>
      <w:r w:rsidRPr="00D0177C">
        <w:rPr>
          <w:rStyle w:val="Teksttreci10"/>
          <w:rFonts w:ascii="Arial" w:hAnsi="Arial" w:cs="Arial"/>
          <w:sz w:val="22"/>
          <w:szCs w:val="22"/>
        </w:rPr>
        <w:t xml:space="preserve">a także z ewentualnymi późniejszymi pracami mającymi na celu </w:t>
      </w:r>
      <w:r w:rsidR="000F118F" w:rsidRPr="00D0177C">
        <w:rPr>
          <w:rStyle w:val="Teksttreci10"/>
          <w:rFonts w:ascii="Arial" w:hAnsi="Arial" w:cs="Arial"/>
          <w:sz w:val="22"/>
          <w:szCs w:val="22"/>
        </w:rPr>
        <w:t xml:space="preserve">naprawę, </w:t>
      </w:r>
      <w:r w:rsidRPr="00D0177C">
        <w:rPr>
          <w:rStyle w:val="Teksttreci10"/>
          <w:rFonts w:ascii="Arial" w:hAnsi="Arial" w:cs="Arial"/>
          <w:sz w:val="22"/>
          <w:szCs w:val="22"/>
        </w:rPr>
        <w:t xml:space="preserve">remont oraz przebudowę </w:t>
      </w:r>
      <w:del w:id="19" w:author="Marlena Staubach - Nadleśnictwo Kościerzyna" w:date="2020-01-30T10:15:00Z">
        <w:r w:rsidRPr="00D0177C" w:rsidDel="004A5A78">
          <w:rPr>
            <w:rStyle w:val="Teksttreci10"/>
            <w:rFonts w:ascii="Arial" w:hAnsi="Arial" w:cs="Arial"/>
            <w:sz w:val="22"/>
            <w:szCs w:val="22"/>
          </w:rPr>
          <w:delText>tej</w:delText>
        </w:r>
      </w:del>
      <w:r w:rsidRPr="00D0177C">
        <w:rPr>
          <w:rStyle w:val="Teksttreci10"/>
          <w:rFonts w:ascii="Arial" w:hAnsi="Arial" w:cs="Arial"/>
          <w:sz w:val="22"/>
          <w:szCs w:val="22"/>
        </w:rPr>
        <w:t xml:space="preserve"> infrastruktury</w:t>
      </w:r>
      <w:r w:rsidRPr="00D0177C">
        <w:rPr>
          <w:rFonts w:ascii="Arial" w:hAnsi="Arial" w:cs="Arial"/>
          <w:bCs/>
          <w:shd w:val="clear" w:color="auto" w:fill="FFFFFF"/>
        </w:rPr>
        <w:t>,</w:t>
      </w:r>
    </w:p>
    <w:p w14:paraId="2E46960E" w14:textId="57B284CA" w:rsidR="007D36B8" w:rsidRPr="00D0177C" w:rsidRDefault="007D36B8" w:rsidP="007D36B8">
      <w:pPr>
        <w:pStyle w:val="Akapitzlist"/>
        <w:numPr>
          <w:ilvl w:val="0"/>
          <w:numId w:val="5"/>
        </w:numPr>
        <w:tabs>
          <w:tab w:val="left" w:pos="0"/>
        </w:tabs>
        <w:spacing w:before="120" w:after="120" w:line="360" w:lineRule="auto"/>
        <w:ind w:left="624" w:hanging="340"/>
        <w:jc w:val="both"/>
        <w:rPr>
          <w:rFonts w:ascii="Arial" w:hAnsi="Arial" w:cs="Arial"/>
        </w:rPr>
      </w:pPr>
      <w:r w:rsidRPr="00D0177C">
        <w:rPr>
          <w:rFonts w:ascii="Arial" w:hAnsi="Arial" w:cs="Arial"/>
          <w:bCs/>
          <w:shd w:val="clear" w:color="auto" w:fill="FFFFFF"/>
        </w:rPr>
        <w:lastRenderedPageBreak/>
        <w:t>propozycje</w:t>
      </w:r>
      <w:r w:rsidRPr="00D0177C">
        <w:rPr>
          <w:rFonts w:ascii="Arial" w:hAnsi="Arial" w:cs="Arial"/>
        </w:rPr>
        <w:t xml:space="preserve"> warunków finansowych stanowiących podstawę wyliczenia Opłaty</w:t>
      </w:r>
      <w:ins w:id="20" w:author="Marlena Staubach - Nadleśnictwo Kościerzyna" w:date="2020-01-30T10:16:00Z">
        <w:r w:rsidR="004A5A78">
          <w:rPr>
            <w:rFonts w:ascii="Arial" w:hAnsi="Arial" w:cs="Arial"/>
          </w:rPr>
          <w:t xml:space="preserve"> – jeśli dotyczy</w:t>
        </w:r>
      </w:ins>
      <w:r w:rsidRPr="00D0177C">
        <w:rPr>
          <w:rFonts w:ascii="Arial" w:hAnsi="Arial" w:cs="Arial"/>
        </w:rPr>
        <w:t>,</w:t>
      </w:r>
    </w:p>
    <w:p w14:paraId="64F7666F" w14:textId="38F9657F" w:rsidR="007D36B8" w:rsidRPr="00D0177C" w:rsidRDefault="007D36B8" w:rsidP="007D36B8">
      <w:pPr>
        <w:pStyle w:val="Akapitzlist"/>
        <w:numPr>
          <w:ilvl w:val="0"/>
          <w:numId w:val="5"/>
        </w:numPr>
        <w:tabs>
          <w:tab w:val="left" w:pos="0"/>
        </w:tabs>
        <w:spacing w:after="120" w:line="360" w:lineRule="auto"/>
        <w:ind w:left="624" w:hanging="340"/>
        <w:contextualSpacing w:val="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>planowany</w:t>
      </w:r>
      <w:r w:rsidRPr="00D0177C">
        <w:rPr>
          <w:rFonts w:ascii="Arial" w:hAnsi="Arial" w:cs="Arial"/>
        </w:rPr>
        <w:t xml:space="preserve"> termin rozpoczęcia i zakończenia prac związanych z umieszczeniem obiektów i urządzeń infrastruktury telekomunikacyjnej</w:t>
      </w:r>
      <w:ins w:id="21" w:author="Anna Łęczyńska" w:date="2020-01-17T17:35:00Z">
        <w:r w:rsidR="008B7D41">
          <w:rPr>
            <w:rFonts w:ascii="Arial" w:hAnsi="Arial" w:cs="Arial"/>
          </w:rPr>
          <w:t xml:space="preserve"> lub z uzyskaniem dostępu do nieruchomości</w:t>
        </w:r>
      </w:ins>
      <w:ins w:id="22" w:author="Anna Łęczyńska" w:date="2020-01-17T17:38:00Z">
        <w:r w:rsidR="008B7D41">
          <w:rPr>
            <w:rFonts w:ascii="Arial" w:hAnsi="Arial" w:cs="Arial"/>
          </w:rPr>
          <w:t xml:space="preserve"> w celu wykonania czynności opisanych w § 2 ust. 6 Warunków</w:t>
        </w:r>
      </w:ins>
      <w:r w:rsidRPr="00D0177C">
        <w:rPr>
          <w:rFonts w:ascii="Arial" w:hAnsi="Arial" w:cs="Arial"/>
        </w:rPr>
        <w:t>.</w:t>
      </w:r>
    </w:p>
    <w:p w14:paraId="022197E1" w14:textId="77777777" w:rsidR="007D36B8" w:rsidRPr="00D0177C" w:rsidRDefault="007D36B8" w:rsidP="007D36B8">
      <w:pPr>
        <w:pStyle w:val="Akapitzlist"/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>W przypadku, gdy:</w:t>
      </w:r>
    </w:p>
    <w:p w14:paraId="5DCC4743" w14:textId="376BDC71" w:rsidR="007D36B8" w:rsidRPr="00D0177C" w:rsidRDefault="007D36B8" w:rsidP="007D36B8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360" w:lineRule="auto"/>
        <w:ind w:left="624" w:hanging="34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>na podstawie wniosku o zawarcie Umowy nie można ustalić czy Umieszczenie infrastruktury wymaga</w:t>
      </w:r>
      <w:r w:rsidRPr="00D0177C">
        <w:rPr>
          <w:rFonts w:ascii="Arial" w:hAnsi="Arial" w:cs="Arial"/>
        </w:rPr>
        <w:t xml:space="preserve"> uzyskania zgody na wyłączenie gruntów leśnych z produkcji w postępowaniach opisanych </w:t>
      </w:r>
      <w:ins w:id="23" w:author="Marlena Staubach - Nadleśnictwo Kościerzyna" w:date="2020-01-30T10:17:00Z">
        <w:r w:rsidR="004A5A78">
          <w:rPr>
            <w:rFonts w:ascii="Arial" w:hAnsi="Arial" w:cs="Arial"/>
          </w:rPr>
          <w:t xml:space="preserve">w </w:t>
        </w:r>
      </w:ins>
      <w:r w:rsidRPr="00D0177C">
        <w:rPr>
          <w:rFonts w:ascii="Arial" w:hAnsi="Arial" w:cs="Arial"/>
        </w:rPr>
        <w:t xml:space="preserve">art. 11 ustawy o ochronie gruntów rolnych i leśnych,  </w:t>
      </w:r>
    </w:p>
    <w:p w14:paraId="00D6BBD9" w14:textId="77777777" w:rsidR="007D36B8" w:rsidRPr="00D0177C" w:rsidRDefault="007D36B8" w:rsidP="007D36B8">
      <w:pPr>
        <w:pStyle w:val="Akapitzlist"/>
        <w:tabs>
          <w:tab w:val="left" w:pos="0"/>
        </w:tabs>
        <w:spacing w:before="120" w:after="120" w:line="360" w:lineRule="auto"/>
        <w:ind w:left="624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>lub</w:t>
      </w:r>
    </w:p>
    <w:p w14:paraId="48F12A88" w14:textId="77777777" w:rsidR="007D36B8" w:rsidRPr="00D0177C" w:rsidRDefault="007D36B8" w:rsidP="007D36B8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360" w:lineRule="auto"/>
        <w:ind w:left="624" w:hanging="34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 xml:space="preserve">ustalenie wysokości Opłaty nie jest możliwe na podstawie informacji zawartych we wniosku o zawarcie Umowy wskazanych w § 2 pkt 4, </w:t>
      </w:r>
      <w:r w:rsidRPr="00D0177C">
        <w:rPr>
          <w:rFonts w:ascii="Arial" w:hAnsi="Arial" w:cs="Arial"/>
          <w:bCs/>
          <w:shd w:val="clear" w:color="auto" w:fill="FFFFFF"/>
        </w:rPr>
        <w:br/>
        <w:t>lub</w:t>
      </w:r>
    </w:p>
    <w:p w14:paraId="66F96DCF" w14:textId="77777777" w:rsidR="007D36B8" w:rsidRPr="00D0177C" w:rsidRDefault="007D36B8" w:rsidP="007D36B8">
      <w:pPr>
        <w:pStyle w:val="Akapitzlist"/>
        <w:numPr>
          <w:ilvl w:val="0"/>
          <w:numId w:val="6"/>
        </w:numPr>
        <w:tabs>
          <w:tab w:val="left" w:pos="0"/>
        </w:tabs>
        <w:spacing w:after="0" w:line="360" w:lineRule="auto"/>
        <w:ind w:left="567" w:hanging="34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>informacje zawarte we wniosku o zawarcie Umowy nie są jasne bądź wymagają doprecyzowania,</w:t>
      </w:r>
    </w:p>
    <w:p w14:paraId="09F691AB" w14:textId="77777777" w:rsidR="007D36B8" w:rsidRPr="00D0177C" w:rsidRDefault="007D36B8" w:rsidP="007D36B8">
      <w:pPr>
        <w:pStyle w:val="Akapitzlist"/>
        <w:tabs>
          <w:tab w:val="left" w:pos="0"/>
        </w:tabs>
        <w:spacing w:after="120" w:line="360" w:lineRule="auto"/>
        <w:ind w:left="284"/>
        <w:contextualSpacing w:val="0"/>
        <w:jc w:val="both"/>
        <w:rPr>
          <w:rFonts w:ascii="Arial" w:hAnsi="Arial" w:cs="Arial"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 xml:space="preserve">niezwłocznie, nie później niż 14 dni od dnia otrzymania wniosku, </w:t>
      </w:r>
      <w:r w:rsidRPr="00D0177C">
        <w:rPr>
          <w:rFonts w:ascii="Arial" w:hAnsi="Arial" w:cs="Arial"/>
          <w:shd w:val="clear" w:color="auto" w:fill="FFFFFF"/>
        </w:rPr>
        <w:t>Nadleśniczy zwraca się z pisemnym wnioskiem do Operatora o przekazanie niezbędnych informacji.</w:t>
      </w:r>
    </w:p>
    <w:p w14:paraId="533EFD13" w14:textId="77777777" w:rsidR="007D36B8" w:rsidRPr="00D0177C" w:rsidRDefault="007D36B8" w:rsidP="007D36B8">
      <w:pPr>
        <w:pStyle w:val="Akapitzlist"/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Cs/>
          <w:shd w:val="clear" w:color="auto" w:fill="FFFFFF"/>
        </w:rPr>
      </w:pPr>
      <w:r w:rsidRPr="00D0177C">
        <w:rPr>
          <w:rFonts w:ascii="Arial" w:hAnsi="Arial" w:cs="Arial"/>
          <w:bCs/>
          <w:shd w:val="clear" w:color="auto" w:fill="FFFFFF"/>
        </w:rPr>
        <w:t xml:space="preserve">Niezwłocznie, nie później niż w terminie </w:t>
      </w:r>
      <w:r w:rsidR="006E14AB" w:rsidRPr="00D0177C">
        <w:rPr>
          <w:rFonts w:ascii="Arial" w:hAnsi="Arial" w:cs="Arial"/>
          <w:bCs/>
          <w:shd w:val="clear" w:color="auto" w:fill="FFFFFF"/>
        </w:rPr>
        <w:t>7</w:t>
      </w:r>
      <w:r w:rsidRPr="00D0177C">
        <w:rPr>
          <w:rFonts w:ascii="Arial" w:hAnsi="Arial" w:cs="Arial"/>
          <w:bCs/>
          <w:shd w:val="clear" w:color="auto" w:fill="FFFFFF"/>
        </w:rPr>
        <w:t xml:space="preserve"> dni roboczych od dnia uzyskania informacji niezbędnych do ustalenia wysokości Opłaty, Nadleśniczy informuje Operatora o wysokości Opłaty. Strony mogą negocjować obniżenie wysokości bądź odstąpienie od Opłaty.</w:t>
      </w:r>
    </w:p>
    <w:p w14:paraId="327FA555" w14:textId="77777777" w:rsidR="007D36B8" w:rsidRPr="00A36B6F" w:rsidRDefault="007D36B8" w:rsidP="007D36B8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ind w:left="284" w:hanging="284"/>
        <w:jc w:val="both"/>
        <w:rPr>
          <w:ins w:id="24" w:author="Anna Łęczyńska" w:date="2020-01-17T17:28:00Z"/>
          <w:rFonts w:ascii="Arial" w:hAnsi="Arial" w:cs="Arial"/>
          <w:b/>
          <w:u w:val="single"/>
          <w:rPrChange w:id="25" w:author="Anna Łęczyńska" w:date="2020-01-17T17:28:00Z">
            <w:rPr>
              <w:ins w:id="26" w:author="Anna Łęczyńska" w:date="2020-01-17T17:28:00Z"/>
              <w:rFonts w:ascii="Arial" w:hAnsi="Arial" w:cs="Arial"/>
            </w:rPr>
          </w:rPrChange>
        </w:rPr>
      </w:pPr>
      <w:r w:rsidRPr="00D0177C">
        <w:rPr>
          <w:rFonts w:ascii="Arial" w:hAnsi="Arial" w:cs="Arial"/>
        </w:rPr>
        <w:t xml:space="preserve">W przypadku złożenia wniosku spełniającego wymagania określone w </w:t>
      </w:r>
      <w:r w:rsidRPr="00D0177C">
        <w:rPr>
          <w:rFonts w:ascii="Arial" w:hAnsi="Arial" w:cs="Arial"/>
          <w:bCs/>
          <w:shd w:val="clear" w:color="auto" w:fill="FFFFFF"/>
        </w:rPr>
        <w:t>§ 2 pkt 4</w:t>
      </w:r>
      <w:r w:rsidRPr="00D0177C">
        <w:rPr>
          <w:rFonts w:ascii="Arial" w:hAnsi="Arial" w:cs="Arial"/>
        </w:rPr>
        <w:t>, rozpatrzenie wniosku nastąpi w terminie 14 dni od dnia jego złożenia.</w:t>
      </w:r>
    </w:p>
    <w:p w14:paraId="65F68924" w14:textId="01666F6A" w:rsidR="00A36B6F" w:rsidRPr="00512902" w:rsidDel="00512902" w:rsidRDefault="00A36B6F" w:rsidP="00512902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del w:id="27" w:author="Beczek Beata" w:date="2020-01-21T10:04:00Z"/>
          <w:rFonts w:ascii="Arial" w:hAnsi="Arial" w:cs="Arial"/>
          <w:b/>
          <w:u w:val="single"/>
        </w:rPr>
      </w:pPr>
      <w:ins w:id="28" w:author="Anna Łęczyńska" w:date="2020-01-17T17:28:00Z">
        <w:r w:rsidRPr="00A36B6F">
          <w:rPr>
            <w:rFonts w:ascii="Arial" w:hAnsi="Arial" w:cs="Arial"/>
          </w:rPr>
          <w:t>Nieodpłatne udostępnienie nieruchomośc</w:t>
        </w:r>
      </w:ins>
      <w:ins w:id="29" w:author="Marlena Staubach - Nadleśnictwo Kościerzyna" w:date="2020-01-30T10:18:00Z">
        <w:r w:rsidR="004A5A78">
          <w:rPr>
            <w:rFonts w:ascii="Arial" w:hAnsi="Arial" w:cs="Arial"/>
          </w:rPr>
          <w:t xml:space="preserve">, o którym mowa w art. 30 ust. 1 i 3 Ustawy </w:t>
        </w:r>
        <w:r w:rsidR="004A5A78" w:rsidRPr="00A36B6F">
          <w:rPr>
            <w:rFonts w:ascii="Arial" w:hAnsi="Arial" w:cs="Arial"/>
          </w:rPr>
          <w:t xml:space="preserve"> </w:t>
        </w:r>
      </w:ins>
      <w:ins w:id="30" w:author="Anna Łęczyńska" w:date="2020-01-17T17:28:00Z">
        <w:r w:rsidRPr="00A36B6F">
          <w:rPr>
            <w:rFonts w:ascii="Arial" w:hAnsi="Arial" w:cs="Arial"/>
          </w:rPr>
          <w:t>i</w:t>
        </w:r>
      </w:ins>
      <w:ins w:id="31" w:author="Marlena Staubach - Nadleśnictwo Kościerzyna" w:date="2020-01-30T10:19:00Z">
        <w:r w:rsidR="004A5A78">
          <w:rPr>
            <w:rFonts w:ascii="Arial" w:hAnsi="Arial" w:cs="Arial"/>
          </w:rPr>
          <w:t xml:space="preserve"> </w:t>
        </w:r>
      </w:ins>
      <w:ins w:id="32" w:author="Anna Łęczyńska" w:date="2020-01-17T17:28:00Z">
        <w:r w:rsidRPr="00A36B6F">
          <w:rPr>
            <w:rFonts w:ascii="Arial" w:hAnsi="Arial" w:cs="Arial"/>
          </w:rPr>
          <w:t>polega na:</w:t>
        </w:r>
      </w:ins>
    </w:p>
    <w:p w14:paraId="51CCF0A0" w14:textId="77777777" w:rsidR="00512902" w:rsidRPr="005247EE" w:rsidRDefault="00512902" w:rsidP="00714D15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ind w:left="284" w:hanging="284"/>
        <w:jc w:val="both"/>
        <w:rPr>
          <w:ins w:id="33" w:author="Marlena Staubach - Nadleśnictwo Kościerzyna" w:date="2020-01-30T11:04:00Z"/>
          <w:rFonts w:ascii="Arial" w:hAnsi="Arial" w:cs="Arial"/>
          <w:b/>
          <w:u w:val="single"/>
        </w:rPr>
      </w:pPr>
    </w:p>
    <w:p w14:paraId="159A7E9F" w14:textId="77777777" w:rsidR="00F850A0" w:rsidRPr="00A36B6F" w:rsidRDefault="00F850A0" w:rsidP="00512902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34" w:author="Beczek Beata" w:date="2020-01-21T10:04:00Z"/>
          <w:rFonts w:ascii="Arial" w:hAnsi="Arial" w:cs="Arial"/>
          <w:b/>
          <w:u w:val="single"/>
          <w:rPrChange w:id="35" w:author="Anna Łęczyńska" w:date="2020-01-17T17:33:00Z">
            <w:rPr>
              <w:ins w:id="36" w:author="Beczek Beata" w:date="2020-01-21T10:04:00Z"/>
              <w:rFonts w:ascii="Arial" w:hAnsi="Arial" w:cs="Arial"/>
            </w:rPr>
          </w:rPrChange>
        </w:rPr>
      </w:pPr>
    </w:p>
    <w:p w14:paraId="3DF80D0F" w14:textId="41C11D02" w:rsidR="00A36B6F" w:rsidRPr="005247EE" w:rsidDel="00F850A0" w:rsidRDefault="00A36B6F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del w:id="37" w:author="Beczek Beata" w:date="2020-01-21T10:04:00Z"/>
          <w:rFonts w:ascii="Arial" w:eastAsia="Times New Roman" w:hAnsi="Arial" w:cs="Arial"/>
          <w:lang w:eastAsia="pl-PL"/>
        </w:rPr>
      </w:pPr>
      <w:ins w:id="38" w:author="Anna Łęczyńska" w:date="2020-01-17T17:29:00Z">
        <w:r w:rsidRPr="005247EE">
          <w:rPr>
            <w:rFonts w:ascii="Arial" w:eastAsia="Times New Roman" w:hAnsi="Arial" w:cs="Arial"/>
            <w:bCs/>
            <w:lang w:eastAsia="pl-PL"/>
          </w:rPr>
          <w:t>1) </w:t>
        </w:r>
        <w:r w:rsidRPr="005247EE">
          <w:rPr>
            <w:rFonts w:ascii="Arial" w:eastAsia="Times New Roman" w:hAnsi="Arial" w:cs="Arial"/>
            <w:lang w:eastAsia="pl-PL"/>
          </w:rPr>
          <w:t>zapewnieniu możliwości wykorzystyw</w:t>
        </w:r>
      </w:ins>
      <w:ins w:id="39" w:author="Marlena Staubach - Nadleśnictwo Kościerzyna" w:date="2020-01-30T10:23:00Z">
        <w:r w:rsidR="00323372" w:rsidRPr="005247EE">
          <w:rPr>
            <w:rFonts w:ascii="Arial" w:eastAsia="Times New Roman" w:hAnsi="Arial" w:cs="Arial"/>
            <w:lang w:eastAsia="pl-PL"/>
          </w:rPr>
          <w:t>a</w:t>
        </w:r>
      </w:ins>
      <w:ins w:id="40" w:author="Anna Łęczyńska" w:date="2020-01-17T17:29:00Z">
        <w:del w:id="41" w:author="Marlena Staubach - Nadleśnictwo Kościerzyna" w:date="2020-01-30T10:22:00Z">
          <w:r w:rsidRPr="005247EE" w:rsidDel="00323372">
            <w:rPr>
              <w:rFonts w:ascii="Arial" w:eastAsia="Times New Roman" w:hAnsi="Arial" w:cs="Arial"/>
              <w:lang w:eastAsia="pl-PL"/>
            </w:rPr>
            <w:delText>a</w:delText>
          </w:r>
        </w:del>
        <w:r w:rsidRPr="005247EE">
          <w:rPr>
            <w:rFonts w:ascii="Arial" w:eastAsia="Times New Roman" w:hAnsi="Arial" w:cs="Arial"/>
            <w:lang w:eastAsia="pl-PL"/>
          </w:rPr>
          <w:t>nia istniejącego przyłącza telekomunikacyjnego lub istniejącej instalacji telekomunikacyjnej budynku, jeżeli powielenie takiej infrastruktury byłoby ekonomicznie nieopłacalne lub technicznie niemożliwe,</w:t>
        </w:r>
      </w:ins>
      <w:ins w:id="42" w:author="Beczek Beata" w:date="2020-01-21T10:04:00Z">
        <w:r w:rsidR="00F850A0" w:rsidRPr="005247EE">
          <w:rPr>
            <w:rFonts w:ascii="Arial" w:eastAsia="Times New Roman" w:hAnsi="Arial" w:cs="Arial"/>
            <w:lang w:eastAsia="pl-PL"/>
          </w:rPr>
          <w:t xml:space="preserve"> </w:t>
        </w:r>
      </w:ins>
    </w:p>
    <w:p w14:paraId="505019F9" w14:textId="77777777" w:rsidR="00F850A0" w:rsidRPr="005247EE" w:rsidRDefault="00F850A0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43" w:author="Beczek Beata" w:date="2020-01-21T10:04:00Z"/>
          <w:rFonts w:ascii="Arial" w:eastAsia="Times New Roman" w:hAnsi="Arial" w:cs="Arial"/>
          <w:bCs/>
          <w:lang w:eastAsia="pl-PL"/>
        </w:rPr>
      </w:pPr>
    </w:p>
    <w:p w14:paraId="7019D043" w14:textId="2DB709C1" w:rsidR="00A36B6F" w:rsidRPr="005247EE" w:rsidDel="00F850A0" w:rsidRDefault="00A36B6F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44" w:author="Anna Łęczyńska" w:date="2020-01-17T17:29:00Z"/>
          <w:del w:id="45" w:author="Beczek Beata" w:date="2020-01-21T10:04:00Z"/>
          <w:rFonts w:ascii="Arial" w:eastAsia="Times New Roman" w:hAnsi="Arial" w:cs="Arial"/>
          <w:bCs/>
          <w:lang w:eastAsia="pl-PL"/>
        </w:rPr>
      </w:pPr>
      <w:ins w:id="46" w:author="Anna Łęczyńska" w:date="2020-01-17T17:29:00Z">
        <w:del w:id="47" w:author="Marlena Staubach - Nadleśnictwo Kościerzyna" w:date="2020-01-30T10:23:00Z">
          <w:r w:rsidRPr="005247EE" w:rsidDel="00323372">
            <w:rPr>
              <w:rFonts w:ascii="Arial" w:eastAsia="Times New Roman" w:hAnsi="Arial" w:cs="Arial"/>
              <w:bCs/>
              <w:lang w:eastAsia="pl-PL"/>
            </w:rPr>
            <w:delText>2) </w:delText>
          </w:r>
        </w:del>
        <w:r w:rsidRPr="005247EE">
          <w:rPr>
            <w:rFonts w:ascii="Arial" w:eastAsia="Times New Roman" w:hAnsi="Arial" w:cs="Arial"/>
            <w:lang w:eastAsia="pl-PL"/>
          </w:rPr>
          <w:t>umożliwieniu doprowadzenia przyłącza telekomunikacyjnego aż do punktu styku,</w:t>
        </w:r>
      </w:ins>
    </w:p>
    <w:p w14:paraId="447E8BE1" w14:textId="29EBC70C" w:rsidR="00F850A0" w:rsidRPr="005247EE" w:rsidRDefault="00F850A0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48" w:author="Beczek Beata" w:date="2020-01-21T10:04:00Z"/>
          <w:rFonts w:ascii="Arial" w:eastAsia="Times New Roman" w:hAnsi="Arial" w:cs="Arial"/>
          <w:bCs/>
          <w:lang w:eastAsia="pl-PL"/>
        </w:rPr>
      </w:pPr>
    </w:p>
    <w:p w14:paraId="2957960C" w14:textId="7BB9DEF5" w:rsidR="00A36B6F" w:rsidRPr="005247EE" w:rsidDel="00F850A0" w:rsidRDefault="004D21F8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49" w:author="Anna Łęczyńska" w:date="2020-01-17T17:29:00Z"/>
          <w:del w:id="50" w:author="Beczek Beata" w:date="2020-01-21T10:04:00Z"/>
          <w:rFonts w:ascii="Arial" w:eastAsia="Times New Roman" w:hAnsi="Arial" w:cs="Arial"/>
          <w:bCs/>
          <w:lang w:eastAsia="pl-PL"/>
        </w:rPr>
      </w:pPr>
      <w:ins w:id="51" w:author="Marlena Staubach - Nadleśnictwo Kościerzyna" w:date="2020-01-30T10:31:00Z">
        <w:r w:rsidRPr="005247EE">
          <w:rPr>
            <w:rFonts w:ascii="Arial" w:eastAsia="Times New Roman" w:hAnsi="Arial" w:cs="Arial"/>
            <w:bCs/>
            <w:lang w:eastAsia="pl-PL"/>
          </w:rPr>
          <w:t xml:space="preserve">3) </w:t>
        </w:r>
      </w:ins>
      <w:ins w:id="52" w:author="Anna Łęczyńska" w:date="2020-01-17T17:29:00Z">
        <w:r w:rsidR="00A36B6F" w:rsidRPr="005247EE">
          <w:rPr>
            <w:rFonts w:ascii="Arial" w:eastAsia="Times New Roman" w:hAnsi="Arial" w:cs="Arial"/>
            <w:lang w:eastAsia="pl-PL"/>
          </w:rPr>
          <w:t>umożliwieniu wykonania instalacji telekomunikacyjnej budynku, jeżeli: </w:t>
        </w:r>
      </w:ins>
    </w:p>
    <w:p w14:paraId="7540D536" w14:textId="77777777" w:rsidR="00F850A0" w:rsidRPr="005247EE" w:rsidRDefault="00F850A0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53" w:author="Beczek Beata" w:date="2020-01-21T10:04:00Z"/>
          <w:rFonts w:ascii="Arial" w:eastAsia="Times New Roman" w:hAnsi="Arial" w:cs="Arial"/>
          <w:bCs/>
          <w:lang w:eastAsia="pl-PL"/>
        </w:rPr>
      </w:pPr>
    </w:p>
    <w:p w14:paraId="20242001" w14:textId="46572C99" w:rsidR="00A36B6F" w:rsidRPr="005247EE" w:rsidRDefault="004D21F8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54" w:author="Beczek Beata" w:date="2020-01-21T10:06:00Z"/>
          <w:rFonts w:ascii="Arial" w:eastAsia="Times New Roman" w:hAnsi="Arial" w:cs="Arial"/>
          <w:lang w:eastAsia="pl-PL"/>
        </w:rPr>
      </w:pPr>
      <w:ins w:id="55" w:author="Marlena Staubach - Nadleśnictwo Kościerzyna" w:date="2020-01-30T10:32:00Z">
        <w:r w:rsidRPr="005247EE">
          <w:rPr>
            <w:rFonts w:ascii="Arial" w:eastAsia="Times New Roman" w:hAnsi="Arial" w:cs="Arial"/>
            <w:bCs/>
            <w:lang w:eastAsia="pl-PL"/>
          </w:rPr>
          <w:lastRenderedPageBreak/>
          <w:t xml:space="preserve">   </w:t>
        </w:r>
      </w:ins>
      <w:ins w:id="56" w:author="Anna Łęczyńska" w:date="2020-01-17T17:29:00Z">
        <w:r w:rsidR="00A36B6F" w:rsidRPr="005247EE">
          <w:rPr>
            <w:rFonts w:ascii="Arial" w:eastAsia="Times New Roman" w:hAnsi="Arial" w:cs="Arial"/>
            <w:bCs/>
            <w:lang w:eastAsia="pl-PL"/>
          </w:rPr>
          <w:t>a) </w:t>
        </w:r>
        <w:r w:rsidR="00A36B6F" w:rsidRPr="005247EE">
          <w:rPr>
            <w:rFonts w:ascii="Arial" w:eastAsia="Times New Roman" w:hAnsi="Arial" w:cs="Arial"/>
            <w:lang w:eastAsia="pl-PL"/>
          </w:rPr>
          <w:t>nie istnieje instalacja telekomunikacyjna budynku przystosowana do dostarczania usług szerokopasmowego dostępu do Internetu o przepustowości co najmniej 30 Mb/s lub </w:t>
        </w:r>
      </w:ins>
    </w:p>
    <w:p w14:paraId="24EC9172" w14:textId="46C9DFBA" w:rsidR="00A36B6F" w:rsidRPr="005247EE" w:rsidDel="00F850A0" w:rsidRDefault="004D21F8">
      <w:pPr>
        <w:spacing w:after="0" w:line="240" w:lineRule="auto"/>
        <w:jc w:val="both"/>
        <w:rPr>
          <w:ins w:id="57" w:author="Anna Łęczyńska" w:date="2020-01-17T17:29:00Z"/>
          <w:del w:id="58" w:author="Beczek Beata" w:date="2020-01-21T10:08:00Z"/>
          <w:rFonts w:ascii="Arial" w:eastAsia="Times New Roman" w:hAnsi="Arial" w:cs="Arial"/>
          <w:bCs/>
          <w:lang w:eastAsia="pl-PL"/>
        </w:rPr>
        <w:pPrChange w:id="59" w:author="Anna Łęczyńska" w:date="2020-01-17T17:33:00Z">
          <w:pPr>
            <w:pStyle w:val="Akapitzlist"/>
            <w:numPr>
              <w:numId w:val="2"/>
            </w:numPr>
            <w:spacing w:after="0" w:line="240" w:lineRule="auto"/>
            <w:ind w:left="502" w:hanging="360"/>
          </w:pPr>
        </w:pPrChange>
      </w:pPr>
      <w:ins w:id="60" w:author="Marlena Staubach - Nadleśnictwo Kościerzyna" w:date="2020-01-30T10:33:00Z">
        <w:r w:rsidRPr="005247EE">
          <w:rPr>
            <w:rFonts w:ascii="Arial" w:eastAsia="Times New Roman" w:hAnsi="Arial" w:cs="Arial"/>
            <w:lang w:eastAsia="pl-PL"/>
          </w:rPr>
          <w:t xml:space="preserve">   b) istniejąca instalacja telekomunikacyjna budynku przystosowana do dostarczenia usług szerokopasmowego dostępu do Internetu o przepustowości co najmniej 30 Mb/s nie jest dostępna lub nie odpowiada zapotrzebowaniu przedsiębiorcy telekomunikacyjnego, </w:t>
        </w:r>
      </w:ins>
      <w:ins w:id="61" w:author="Anna Łęczyńska" w:date="2020-01-17T17:29:00Z">
        <w:del w:id="62" w:author="Marlena Staubach - Nadleśnictwo Kościerzyna" w:date="2020-01-30T10:34:00Z">
          <w:r w:rsidR="00A36B6F" w:rsidRPr="005247EE" w:rsidDel="004D21F8">
            <w:rPr>
              <w:rFonts w:ascii="Arial" w:eastAsia="Times New Roman" w:hAnsi="Arial" w:cs="Arial"/>
              <w:bCs/>
              <w:lang w:eastAsia="pl-PL"/>
            </w:rPr>
            <w:delText>b) </w:delText>
          </w:r>
          <w:r w:rsidR="00A36B6F" w:rsidRPr="005247EE" w:rsidDel="004D21F8">
            <w:rPr>
              <w:rFonts w:ascii="Arial" w:eastAsia="Times New Roman" w:hAnsi="Arial" w:cs="Arial"/>
              <w:lang w:eastAsia="pl-PL"/>
            </w:rPr>
            <w:delText>istniejąca instalacja telekomunikacyjna budynku przystosowana do dostarczania usług szerokopasmowego dostępu do Internetu o przepustowości co najmniej 30 Mb/s nie jest dostępna lub nie odpowiada zapotrzebowaniu przedsiębiorcy telekomunikacyjnego, </w:delText>
          </w:r>
        </w:del>
      </w:ins>
    </w:p>
    <w:p w14:paraId="2294760B" w14:textId="77777777" w:rsidR="00A36B6F" w:rsidRPr="00F850A0" w:rsidDel="00F850A0" w:rsidRDefault="00A36B6F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del w:id="63" w:author="Beczek Beata" w:date="2020-01-21T10:08:00Z"/>
          <w:rFonts w:ascii="Arial" w:hAnsi="Arial" w:cs="Arial"/>
          <w:lang w:eastAsia="pl-PL"/>
        </w:rPr>
      </w:pPr>
      <w:bookmarkStart w:id="64" w:name="mip52010610"/>
      <w:bookmarkEnd w:id="64"/>
      <w:ins w:id="65" w:author="Anna Łęczyńska" w:date="2020-01-17T17:29:00Z">
        <w:r w:rsidRPr="005247EE">
          <w:rPr>
            <w:rFonts w:ascii="Arial" w:hAnsi="Arial" w:cs="Arial"/>
            <w:bCs/>
            <w:lang w:eastAsia="pl-PL"/>
          </w:rPr>
          <w:t>4) </w:t>
        </w:r>
        <w:r w:rsidRPr="005247EE">
          <w:rPr>
            <w:rFonts w:ascii="Arial" w:hAnsi="Arial" w:cs="Arial"/>
            <w:lang w:eastAsia="pl-PL"/>
          </w:rPr>
          <w:t> umożliwieniu korzystania z punktu styku,</w:t>
        </w:r>
      </w:ins>
    </w:p>
    <w:p w14:paraId="28834474" w14:textId="77777777" w:rsidR="00F850A0" w:rsidRPr="005247EE" w:rsidRDefault="00F850A0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66" w:author="Beczek Beata" w:date="2020-01-21T10:08:00Z"/>
          <w:rFonts w:ascii="Arial" w:hAnsi="Arial" w:cs="Arial"/>
          <w:bCs/>
          <w:lang w:eastAsia="pl-PL"/>
        </w:rPr>
      </w:pPr>
    </w:p>
    <w:p w14:paraId="34813D3E" w14:textId="1AEB3BA6" w:rsidR="00A36B6F" w:rsidRPr="005247EE" w:rsidDel="00F850A0" w:rsidRDefault="004D21F8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67" w:author="Anna Łęczyńska" w:date="2020-01-17T17:31:00Z"/>
          <w:del w:id="68" w:author="Beczek Beata" w:date="2020-01-21T10:08:00Z"/>
          <w:rFonts w:ascii="Arial" w:hAnsi="Arial" w:cs="Arial"/>
          <w:lang w:eastAsia="pl-PL"/>
        </w:rPr>
      </w:pPr>
      <w:bookmarkStart w:id="69" w:name="mip52010611"/>
      <w:bookmarkEnd w:id="69"/>
      <w:ins w:id="70" w:author="Marlena Staubach - Nadleśnictwo Kościerzyna" w:date="2020-01-30T10:35:00Z">
        <w:r w:rsidRPr="005247EE">
          <w:rPr>
            <w:rFonts w:ascii="Arial" w:hAnsi="Arial" w:cs="Arial"/>
            <w:lang w:eastAsia="pl-PL"/>
          </w:rPr>
          <w:t xml:space="preserve">5) </w:t>
        </w:r>
      </w:ins>
      <w:ins w:id="71" w:author="Anna Łęczyńska" w:date="2020-01-17T17:29:00Z">
        <w:del w:id="72" w:author="Marlena Staubach - Nadleśnictwo Kościerzyna" w:date="2020-01-30T10:34:00Z">
          <w:r w:rsidR="00A36B6F" w:rsidRPr="005247EE" w:rsidDel="004D21F8">
            <w:rPr>
              <w:rFonts w:ascii="Arial" w:hAnsi="Arial" w:cs="Arial"/>
              <w:lang w:eastAsia="pl-PL"/>
            </w:rPr>
            <w:delText>5) </w:delText>
          </w:r>
        </w:del>
        <w:r w:rsidR="00A36B6F" w:rsidRPr="005247EE">
          <w:rPr>
            <w:rFonts w:ascii="Arial" w:hAnsi="Arial" w:cs="Arial"/>
            <w:lang w:eastAsia="pl-PL"/>
          </w:rPr>
          <w:t>umożliwieniu utrzymywania, eksploatacji, przebudowy lub remontu przyłącza telekomunikacyjnego lub instalacji telekomunikacyjnej budynku będących własnością tego przedsiębiorcy telekomunikacyjnego, </w:t>
        </w:r>
      </w:ins>
    </w:p>
    <w:p w14:paraId="5C35F644" w14:textId="77777777" w:rsidR="00F850A0" w:rsidRPr="005247EE" w:rsidRDefault="00F850A0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73" w:author="Beczek Beata" w:date="2020-01-21T10:08:00Z"/>
          <w:rFonts w:ascii="Arial" w:eastAsia="Times New Roman" w:hAnsi="Arial" w:cs="Arial"/>
          <w:lang w:eastAsia="pl-PL"/>
        </w:rPr>
      </w:pPr>
    </w:p>
    <w:p w14:paraId="5D1744AB" w14:textId="1D35889D" w:rsidR="00A36B6F" w:rsidRPr="005247EE" w:rsidDel="00F850A0" w:rsidRDefault="00A36B6F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74" w:author="Anna Łęczyńska" w:date="2020-01-17T17:33:00Z"/>
          <w:del w:id="75" w:author="Beczek Beata" w:date="2020-01-21T10:08:00Z"/>
          <w:rFonts w:ascii="Arial" w:eastAsia="Times New Roman" w:hAnsi="Arial" w:cs="Arial"/>
          <w:sz w:val="24"/>
          <w:szCs w:val="24"/>
          <w:lang w:eastAsia="pl-PL"/>
        </w:rPr>
      </w:pPr>
      <w:ins w:id="76" w:author="Anna Łęczyńska" w:date="2020-01-17T17:31:00Z">
        <w:r w:rsidRPr="005247EE">
          <w:rPr>
            <w:rFonts w:ascii="Arial" w:eastAsia="Times New Roman" w:hAnsi="Arial" w:cs="Arial"/>
            <w:lang w:eastAsia="pl-PL"/>
          </w:rPr>
          <w:t>6) udostępnieniu przedsiębiorcy telekomunikacyjnemu przyłącza, instalacji, całości lub części kabla, w tym w szczególności włókna światłowodow</w:t>
        </w:r>
      </w:ins>
      <w:ins w:id="77" w:author="Anna Łęczyńska" w:date="2020-01-17T17:32:00Z">
        <w:r w:rsidRPr="005247EE">
          <w:rPr>
            <w:rFonts w:ascii="Arial" w:eastAsia="Times New Roman" w:hAnsi="Arial" w:cs="Arial"/>
            <w:lang w:eastAsia="pl-PL"/>
          </w:rPr>
          <w:t xml:space="preserve">ego przez </w:t>
        </w:r>
      </w:ins>
      <w:ins w:id="78" w:author="Anna Łęczyńska" w:date="2020-01-17T17:31:00Z"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W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ł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a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ś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ciciel</w:t>
        </w:r>
      </w:ins>
      <w:ins w:id="79" w:author="Anna Łęczyńska" w:date="2020-01-17T17:32:00Z"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a</w:t>
        </w:r>
      </w:ins>
      <w:ins w:id="80" w:author="Anna Łęczyńska" w:date="2020-01-17T17:31:00Z"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 xml:space="preserve"> kabla telekomunikacyjnego, instalacji telekomunikacyjnej budynku lub przy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łą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cza telekomunikacyjnego nieb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ę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d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ą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cego przedsi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ę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biorc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ą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 xml:space="preserve"> telekomunikacyjnym ani w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ł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a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ś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cicielem, u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ż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ytkownikiem wieczystym lub zarz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ą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dc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ą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 xml:space="preserve"> nieruchomo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ś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ci, na której znajduje si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ę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 xml:space="preserve"> ta infrastruktura, je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ż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eli doprowadzenie przy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łą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cza telekomunikacyjnego, wykonanie instalacji telekomunikacyjnej budynku, doprowadzenie kolejnego kabla telekomunikacyjnego do budynku lub umieszczenie takiego kabla w istniej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ą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cej kanalizacji kablowej by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ł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oby ekonomicznie nieop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ł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acalne lub technicznie niemo</w:t>
        </w:r>
        <w:r w:rsidRPr="005247EE">
          <w:rPr>
            <w:rFonts w:ascii="Arial" w:eastAsia="Times New Roman" w:hAnsi="Arial" w:cs="Arial" w:hint="eastAsia"/>
            <w:sz w:val="21"/>
            <w:szCs w:val="21"/>
            <w:shd w:val="clear" w:color="auto" w:fill="FFFFFF"/>
            <w:lang w:eastAsia="pl-PL"/>
          </w:rPr>
          <w:t>ż</w:t>
        </w:r>
        <w:r w:rsidRPr="005247EE">
          <w:rPr>
            <w:rFonts w:ascii="Arial" w:eastAsia="Times New Roman" w:hAnsi="Arial" w:cs="Arial"/>
            <w:sz w:val="21"/>
            <w:szCs w:val="21"/>
            <w:shd w:val="clear" w:color="auto" w:fill="FFFFFF"/>
            <w:lang w:eastAsia="pl-PL"/>
          </w:rPr>
          <w:t>liwe,</w:t>
        </w:r>
      </w:ins>
      <w:bookmarkStart w:id="81" w:name="mip52010612"/>
      <w:bookmarkEnd w:id="81"/>
    </w:p>
    <w:p w14:paraId="29C6B6D1" w14:textId="77777777" w:rsidR="00F850A0" w:rsidRPr="005247EE" w:rsidRDefault="00F850A0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82" w:author="Beczek Beata" w:date="2020-01-21T10:08:00Z"/>
          <w:rFonts w:ascii="Arial" w:eastAsia="Times New Roman" w:hAnsi="Arial" w:cs="Arial"/>
          <w:bCs/>
          <w:lang w:eastAsia="pl-PL"/>
        </w:rPr>
      </w:pPr>
    </w:p>
    <w:p w14:paraId="60B24975" w14:textId="77777777" w:rsidR="00A36B6F" w:rsidRPr="005247EE" w:rsidRDefault="00A36B6F" w:rsidP="005247EE">
      <w:pPr>
        <w:pStyle w:val="Akapitzlist"/>
        <w:tabs>
          <w:tab w:val="left" w:pos="0"/>
        </w:tabs>
        <w:spacing w:after="0" w:line="360" w:lineRule="auto"/>
        <w:ind w:left="284"/>
        <w:jc w:val="both"/>
        <w:rPr>
          <w:ins w:id="83" w:author="Anna Łęczyńska" w:date="2020-01-17T17:29:00Z"/>
          <w:rFonts w:ascii="Arial" w:eastAsia="Times New Roman" w:hAnsi="Arial" w:cs="Arial"/>
          <w:sz w:val="24"/>
          <w:szCs w:val="24"/>
          <w:lang w:eastAsia="pl-PL"/>
        </w:rPr>
      </w:pPr>
      <w:ins w:id="84" w:author="Anna Łęczyńska" w:date="2020-01-17T17:29:00Z">
        <w:r w:rsidRPr="005247EE">
          <w:rPr>
            <w:rFonts w:ascii="Arial" w:eastAsia="Times New Roman" w:hAnsi="Arial" w:cs="Arial"/>
            <w:bCs/>
            <w:lang w:eastAsia="pl-PL"/>
          </w:rPr>
          <w:t>7) </w:t>
        </w:r>
        <w:r w:rsidRPr="005247EE">
          <w:rPr>
            <w:rFonts w:ascii="Arial" w:eastAsia="Times New Roman" w:hAnsi="Arial" w:cs="Arial"/>
            <w:lang w:eastAsia="pl-PL"/>
          </w:rPr>
          <w:t> umożliwieniu wejścia na teren nieruchomości, w tym do budynku, w zakresie niezbędnym do korzystania z dostępu</w:t>
        </w:r>
        <w:bookmarkStart w:id="85" w:name="mip52010613"/>
        <w:bookmarkEnd w:id="85"/>
        <w:r w:rsidRPr="005247EE">
          <w:rPr>
            <w:rFonts w:ascii="Arial" w:eastAsia="Times New Roman" w:hAnsi="Arial" w:cs="Arial"/>
            <w:lang w:eastAsia="pl-PL"/>
          </w:rPr>
          <w:t xml:space="preserve"> w celu zapewnienia telekomunikacji w tym budynku.</w:t>
        </w:r>
      </w:ins>
    </w:p>
    <w:p w14:paraId="32B8F894" w14:textId="77777777" w:rsidR="00A36B6F" w:rsidRPr="00A36B6F" w:rsidRDefault="00A36B6F">
      <w:pPr>
        <w:pStyle w:val="Akapitzlist"/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u w:val="single"/>
          <w:rPrChange w:id="86" w:author="Anna Łęczyńska" w:date="2020-01-17T17:28:00Z">
            <w:rPr/>
          </w:rPrChange>
        </w:rPr>
        <w:pPrChange w:id="87" w:author="Anna Łęczyńska" w:date="2020-01-17T17:30:00Z">
          <w:pPr>
            <w:pStyle w:val="Akapitzlist"/>
            <w:numPr>
              <w:numId w:val="2"/>
            </w:numPr>
            <w:tabs>
              <w:tab w:val="left" w:pos="0"/>
            </w:tabs>
            <w:spacing w:after="0" w:line="360" w:lineRule="auto"/>
            <w:ind w:left="284" w:hanging="284"/>
            <w:jc w:val="both"/>
          </w:pPr>
        </w:pPrChange>
      </w:pPr>
    </w:p>
    <w:p w14:paraId="7D250EE4" w14:textId="4D5C01E1" w:rsidR="007D36B8" w:rsidRPr="00D0177C" w:rsidRDefault="007D36B8" w:rsidP="007D36B8">
      <w:pPr>
        <w:pStyle w:val="Default"/>
        <w:spacing w:before="120" w:after="120" w:line="360" w:lineRule="auto"/>
        <w:jc w:val="both"/>
        <w:rPr>
          <w:b/>
          <w:color w:val="auto"/>
          <w:sz w:val="22"/>
          <w:szCs w:val="22"/>
        </w:rPr>
      </w:pPr>
      <w:r w:rsidRPr="00D0177C">
        <w:rPr>
          <w:b/>
          <w:color w:val="auto"/>
          <w:sz w:val="22"/>
          <w:szCs w:val="22"/>
        </w:rPr>
        <w:t xml:space="preserve">§ 3. Rozliczenia z tytułu </w:t>
      </w:r>
      <w:del w:id="88" w:author="Marlena Staubach - Nadleśnictwo Kościerzyna" w:date="2020-01-30T10:35:00Z">
        <w:r w:rsidRPr="00D0177C" w:rsidDel="004D21F8">
          <w:rPr>
            <w:b/>
            <w:strike/>
            <w:color w:val="auto"/>
            <w:sz w:val="22"/>
            <w:szCs w:val="22"/>
          </w:rPr>
          <w:delText xml:space="preserve">zapewnienia dostępu </w:delText>
        </w:r>
      </w:del>
      <w:r w:rsidR="00A6264C" w:rsidRPr="00D0177C">
        <w:rPr>
          <w:b/>
          <w:color w:val="auto"/>
          <w:sz w:val="22"/>
          <w:szCs w:val="22"/>
        </w:rPr>
        <w:t>umieszczenia infrastruktury na</w:t>
      </w:r>
      <w:r w:rsidRPr="00D0177C">
        <w:rPr>
          <w:b/>
          <w:color w:val="auto"/>
          <w:sz w:val="22"/>
          <w:szCs w:val="22"/>
        </w:rPr>
        <w:t xml:space="preserve"> Nieruchomości leśnej</w:t>
      </w:r>
    </w:p>
    <w:p w14:paraId="11B94BD3" w14:textId="77777777" w:rsidR="007D36B8" w:rsidRPr="00D0177C" w:rsidRDefault="007D36B8" w:rsidP="007D36B8">
      <w:pPr>
        <w:pStyle w:val="Akapitzlist"/>
        <w:numPr>
          <w:ilvl w:val="0"/>
          <w:numId w:val="9"/>
        </w:numPr>
        <w:tabs>
          <w:tab w:val="left" w:pos="0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Określona w Umowie Opłata jest ustalana w oparciu o stawkę opłaty za zajęcie 1 m</w:t>
      </w:r>
      <w:r w:rsidRPr="00D0177C">
        <w:rPr>
          <w:rFonts w:ascii="Arial" w:hAnsi="Arial" w:cs="Arial"/>
          <w:vertAlign w:val="superscript"/>
        </w:rPr>
        <w:t xml:space="preserve">2 </w:t>
      </w:r>
      <w:r w:rsidRPr="00D0177C">
        <w:rPr>
          <w:rFonts w:ascii="Arial" w:hAnsi="Arial" w:cs="Arial"/>
        </w:rPr>
        <w:t>Nieruchomości leśnej, pobieranej za każdy rok Umieszczenia infrastruktury na tej nieruchomości. Wysokość stawki nie może przekroczyć 2,5 zł za zajęcie 1 m</w:t>
      </w:r>
      <w:r w:rsidRPr="00D0177C">
        <w:rPr>
          <w:rFonts w:ascii="Arial" w:hAnsi="Arial" w:cs="Arial"/>
          <w:vertAlign w:val="superscript"/>
        </w:rPr>
        <w:t>2</w:t>
      </w:r>
      <w:r w:rsidRPr="00D0177C">
        <w:rPr>
          <w:rFonts w:ascii="Arial" w:hAnsi="Arial" w:cs="Arial"/>
        </w:rPr>
        <w:t xml:space="preserve"> Nieruchomości leśnej.</w:t>
      </w:r>
    </w:p>
    <w:p w14:paraId="0C9E8F09" w14:textId="77777777" w:rsidR="007D36B8" w:rsidRPr="00D0177C" w:rsidRDefault="007D36B8" w:rsidP="007D36B8">
      <w:pPr>
        <w:pStyle w:val="Akapitzlist"/>
        <w:numPr>
          <w:ilvl w:val="0"/>
          <w:numId w:val="9"/>
        </w:numPr>
        <w:tabs>
          <w:tab w:val="left" w:pos="0"/>
        </w:tabs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Opłata ustalana jest jako iloczyn liczby metrów kwadratowych powierzchni Nieruchomości leśnej zajętej przez rzut poziomy tych obiektów i urządzeń i stawki opłaty za zajęcie 1 m</w:t>
      </w:r>
      <w:r w:rsidRPr="00D0177C">
        <w:rPr>
          <w:rFonts w:ascii="Arial" w:hAnsi="Arial" w:cs="Arial"/>
          <w:vertAlign w:val="superscript"/>
        </w:rPr>
        <w:t xml:space="preserve">2 </w:t>
      </w:r>
      <w:r w:rsidRPr="00D0177C">
        <w:rPr>
          <w:rFonts w:ascii="Arial" w:hAnsi="Arial" w:cs="Arial"/>
        </w:rPr>
        <w:t>Nieruchomości leśnej pobieranej za każdy rok umieszczenia na ww. nieruchomości tych obiektów i urządzeń.</w:t>
      </w:r>
    </w:p>
    <w:p w14:paraId="39E1F448" w14:textId="77777777" w:rsidR="007D36B8" w:rsidRPr="00D0177C" w:rsidRDefault="007D36B8" w:rsidP="007D36B8">
      <w:pPr>
        <w:pStyle w:val="Akapitzlist"/>
        <w:numPr>
          <w:ilvl w:val="0"/>
          <w:numId w:val="9"/>
        </w:numPr>
        <w:tabs>
          <w:tab w:val="left" w:pos="0"/>
        </w:tabs>
        <w:spacing w:before="120" w:after="0" w:line="360" w:lineRule="auto"/>
        <w:ind w:left="284" w:hanging="284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Opłata ustalana jest wg poniższego wzoru:</w:t>
      </w:r>
    </w:p>
    <w:p w14:paraId="2C6547D9" w14:textId="77777777" w:rsidR="007D36B8" w:rsidRPr="00D0177C" w:rsidRDefault="007D36B8" w:rsidP="007D36B8">
      <w:pPr>
        <w:pStyle w:val="Teksttreci0"/>
        <w:tabs>
          <w:tab w:val="left" w:pos="284"/>
        </w:tabs>
        <w:spacing w:before="0" w:after="120" w:line="360" w:lineRule="auto"/>
        <w:ind w:left="567" w:right="23" w:hanging="142"/>
        <w:rPr>
          <w:rFonts w:ascii="Arial" w:hAnsi="Arial" w:cs="Arial"/>
        </w:rPr>
      </w:pPr>
      <w:r w:rsidRPr="00D0177C">
        <w:rPr>
          <w:rFonts w:ascii="Arial" w:hAnsi="Arial" w:cs="Arial"/>
        </w:rPr>
        <w:lastRenderedPageBreak/>
        <w:t>- dla umieszczenia obiektów liniowych (np. linie kablowe, kanalizacja kablowa):</w:t>
      </w:r>
    </w:p>
    <w:p w14:paraId="44821391" w14:textId="77777777" w:rsidR="007D36B8" w:rsidRPr="00D0177C" w:rsidRDefault="007D36B8" w:rsidP="007D36B8">
      <w:pPr>
        <w:pStyle w:val="Teksttreci0"/>
        <w:shd w:val="clear" w:color="auto" w:fill="auto"/>
        <w:tabs>
          <w:tab w:val="left" w:pos="444"/>
        </w:tabs>
        <w:spacing w:before="120" w:after="120" w:line="360" w:lineRule="auto"/>
        <w:ind w:left="425" w:right="23" w:firstLine="0"/>
        <w:rPr>
          <w:rFonts w:ascii="Arial" w:hAnsi="Arial" w:cs="Arial"/>
          <w:lang w:val="en-US"/>
        </w:rPr>
      </w:pPr>
      <w:r w:rsidRPr="00D0177C">
        <w:rPr>
          <w:rFonts w:ascii="Arial" w:hAnsi="Arial" w:cs="Arial"/>
          <w:i/>
          <w:lang w:val="en-US"/>
        </w:rPr>
        <w:t>O</w:t>
      </w:r>
      <w:r w:rsidRPr="00D0177C">
        <w:rPr>
          <w:rFonts w:ascii="Arial" w:hAnsi="Arial" w:cs="Arial"/>
          <w:i/>
          <w:vertAlign w:val="subscript"/>
          <w:lang w:val="en-US"/>
        </w:rPr>
        <w:t>r</w:t>
      </w:r>
      <w:r w:rsidRPr="00D0177C">
        <w:rPr>
          <w:rFonts w:ascii="Arial" w:hAnsi="Arial" w:cs="Arial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lang w:val="en-US"/>
          </w:rPr>
          <m:t>=</m:t>
        </m:r>
        <m:r>
          <w:rPr>
            <w:rFonts w:ascii="Cambria Math" w:hAnsi="Cambria Math" w:cs="Arial"/>
            <w:lang w:val="en-US"/>
          </w:rPr>
          <m:t>l×d×</m:t>
        </m:r>
        <m:r>
          <w:rPr>
            <w:rFonts w:ascii="Cambria Math" w:hAnsi="Cambria Math" w:cs="Arial"/>
          </w:rPr>
          <m:t>S</m:t>
        </m:r>
      </m:oMath>
    </w:p>
    <w:p w14:paraId="4D35834F" w14:textId="77777777" w:rsidR="007D36B8" w:rsidRPr="00D0177C" w:rsidRDefault="007D36B8" w:rsidP="007D36B8">
      <w:pPr>
        <w:pStyle w:val="Teksttreci0"/>
        <w:shd w:val="clear" w:color="auto" w:fill="auto"/>
        <w:tabs>
          <w:tab w:val="left" w:pos="709"/>
        </w:tabs>
        <w:spacing w:before="0" w:after="120" w:line="360" w:lineRule="auto"/>
        <w:ind w:left="709" w:right="23" w:firstLine="0"/>
        <w:rPr>
          <w:rFonts w:ascii="Arial" w:hAnsi="Arial" w:cs="Arial"/>
          <w:lang w:val="en-US"/>
        </w:rPr>
      </w:pPr>
      <w:r w:rsidRPr="00D0177C">
        <w:rPr>
          <w:rFonts w:ascii="Arial" w:hAnsi="Arial" w:cs="Arial"/>
          <w:lang w:val="en-US"/>
        </w:rPr>
        <w:t xml:space="preserve">gdzie: </w:t>
      </w:r>
    </w:p>
    <w:p w14:paraId="18FB3B2E" w14:textId="77777777" w:rsidR="007D36B8" w:rsidRPr="00D0177C" w:rsidRDefault="007D36B8" w:rsidP="007D36B8">
      <w:pPr>
        <w:pStyle w:val="Teksttreci0"/>
        <w:shd w:val="clear" w:color="auto" w:fill="auto"/>
        <w:spacing w:before="0" w:after="0" w:line="360" w:lineRule="auto"/>
        <w:ind w:left="1144" w:right="20" w:hanging="435"/>
        <w:rPr>
          <w:rFonts w:ascii="Arial" w:hAnsi="Arial" w:cs="Arial"/>
        </w:rPr>
      </w:pPr>
      <w:r w:rsidRPr="00D0177C">
        <w:rPr>
          <w:rFonts w:ascii="Arial" w:hAnsi="Arial" w:cs="Arial"/>
        </w:rPr>
        <w:t>O</w:t>
      </w:r>
      <w:r w:rsidRPr="00D0177C">
        <w:rPr>
          <w:rFonts w:ascii="Arial" w:hAnsi="Arial" w:cs="Arial"/>
          <w:vertAlign w:val="subscript"/>
        </w:rPr>
        <w:t>r</w:t>
      </w:r>
      <w:r w:rsidRPr="00D0177C">
        <w:rPr>
          <w:rFonts w:ascii="Arial" w:hAnsi="Arial" w:cs="Arial"/>
          <w:vertAlign w:val="subscript"/>
        </w:rPr>
        <w:tab/>
      </w:r>
      <w:r w:rsidRPr="00D0177C">
        <w:rPr>
          <w:rFonts w:ascii="Arial" w:hAnsi="Arial" w:cs="Arial"/>
        </w:rPr>
        <w:t>– opłata roczna za umieszczenie obiektu liniowego [PLN],</w:t>
      </w:r>
    </w:p>
    <w:p w14:paraId="791A0024" w14:textId="77777777" w:rsidR="007D36B8" w:rsidRPr="00D0177C" w:rsidRDefault="007D36B8" w:rsidP="007D36B8">
      <w:pPr>
        <w:pStyle w:val="Teksttreci0"/>
        <w:shd w:val="clear" w:color="auto" w:fill="auto"/>
        <w:spacing w:before="0" w:after="0" w:line="360" w:lineRule="auto"/>
        <w:ind w:left="1134" w:right="20" w:hanging="425"/>
        <w:rPr>
          <w:rFonts w:ascii="Arial" w:hAnsi="Arial" w:cs="Arial"/>
        </w:rPr>
      </w:pPr>
      <w:r w:rsidRPr="00D0177C">
        <w:rPr>
          <w:rFonts w:ascii="Arial" w:hAnsi="Arial" w:cs="Arial"/>
        </w:rPr>
        <w:t>l</w:t>
      </w:r>
      <w:r w:rsidRPr="00D0177C">
        <w:rPr>
          <w:rFonts w:ascii="Arial" w:hAnsi="Arial" w:cs="Arial"/>
        </w:rPr>
        <w:tab/>
        <w:t>– długość obiektu liniowego [mb],</w:t>
      </w:r>
    </w:p>
    <w:p w14:paraId="75845A43" w14:textId="77777777" w:rsidR="007D36B8" w:rsidRPr="00D0177C" w:rsidRDefault="007D36B8" w:rsidP="007D36B8">
      <w:pPr>
        <w:pStyle w:val="Teksttreci0"/>
        <w:shd w:val="clear" w:color="auto" w:fill="auto"/>
        <w:spacing w:before="0" w:after="0" w:line="360" w:lineRule="auto"/>
        <w:ind w:left="1134" w:right="20" w:hanging="425"/>
        <w:rPr>
          <w:rFonts w:ascii="Arial" w:hAnsi="Arial" w:cs="Arial"/>
        </w:rPr>
      </w:pPr>
      <w:r w:rsidRPr="00D0177C">
        <w:rPr>
          <w:rFonts w:ascii="Arial" w:hAnsi="Arial" w:cs="Arial"/>
        </w:rPr>
        <w:t>d</w:t>
      </w:r>
      <w:r w:rsidRPr="00D0177C">
        <w:rPr>
          <w:rFonts w:ascii="Arial" w:hAnsi="Arial" w:cs="Arial"/>
        </w:rPr>
        <w:tab/>
        <w:t>– średnica lub szerokość zewnętrzna obiektu liniowego [m],</w:t>
      </w:r>
    </w:p>
    <w:p w14:paraId="7187BFD6" w14:textId="77777777" w:rsidR="007D36B8" w:rsidRPr="00D0177C" w:rsidRDefault="007D36B8" w:rsidP="007D36B8">
      <w:pPr>
        <w:pStyle w:val="Teksttreci0"/>
        <w:shd w:val="clear" w:color="auto" w:fill="auto"/>
        <w:spacing w:before="0" w:after="0" w:line="360" w:lineRule="auto"/>
        <w:ind w:left="1134" w:right="20" w:hanging="425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S </w:t>
      </w:r>
      <w:r w:rsidRPr="00D0177C">
        <w:rPr>
          <w:rFonts w:ascii="Arial" w:hAnsi="Arial" w:cs="Arial"/>
        </w:rPr>
        <w:tab/>
        <w:t>– stawka opłaty rocznej za umieszczenie na Nieruchomości leśnej obiektu</w:t>
      </w:r>
      <w:r w:rsidRPr="00D0177C">
        <w:rPr>
          <w:rFonts w:ascii="Arial" w:hAnsi="Arial" w:cs="Arial"/>
        </w:rPr>
        <w:br/>
        <w:t xml:space="preserve">   liniowego [PLN/m</w:t>
      </w:r>
      <w:r w:rsidRPr="00D0177C">
        <w:rPr>
          <w:rFonts w:ascii="Arial" w:hAnsi="Arial" w:cs="Arial"/>
          <w:vertAlign w:val="superscript"/>
        </w:rPr>
        <w:t>2</w:t>
      </w:r>
      <w:r w:rsidRPr="00D0177C">
        <w:rPr>
          <w:rFonts w:ascii="Arial" w:hAnsi="Arial" w:cs="Arial"/>
        </w:rPr>
        <w:t>].</w:t>
      </w:r>
    </w:p>
    <w:p w14:paraId="7FD76C8D" w14:textId="77777777" w:rsidR="007D36B8" w:rsidRPr="00D0177C" w:rsidRDefault="007D36B8" w:rsidP="007D36B8">
      <w:pPr>
        <w:shd w:val="clear" w:color="auto" w:fill="FFFFFF"/>
        <w:spacing w:before="120" w:after="120" w:line="360" w:lineRule="auto"/>
        <w:ind w:left="425" w:right="23"/>
        <w:jc w:val="both"/>
        <w:rPr>
          <w:rFonts w:ascii="Arial" w:eastAsia="MS Mincho" w:hAnsi="Arial" w:cs="Arial"/>
          <w:lang w:eastAsia="pl-PL"/>
        </w:rPr>
      </w:pPr>
      <w:r w:rsidRPr="00D0177C">
        <w:rPr>
          <w:rFonts w:ascii="Arial" w:eastAsia="MS Mincho" w:hAnsi="Arial" w:cs="Arial"/>
          <w:lang w:eastAsia="pl-PL"/>
        </w:rPr>
        <w:t>lub</w:t>
      </w:r>
    </w:p>
    <w:p w14:paraId="066C4826" w14:textId="77777777" w:rsidR="007D36B8" w:rsidRPr="00D0177C" w:rsidRDefault="007D36B8" w:rsidP="007D36B8">
      <w:pPr>
        <w:pStyle w:val="Teksttreci0"/>
        <w:tabs>
          <w:tab w:val="left" w:pos="284"/>
        </w:tabs>
        <w:spacing w:before="0" w:after="120" w:line="360" w:lineRule="auto"/>
        <w:ind w:left="567" w:right="23" w:hanging="142"/>
        <w:rPr>
          <w:rFonts w:ascii="Arial" w:eastAsia="MS Mincho" w:hAnsi="Arial" w:cs="Arial"/>
          <w:lang w:eastAsia="pl-PL"/>
        </w:rPr>
      </w:pPr>
      <w:r w:rsidRPr="00D0177C">
        <w:rPr>
          <w:rFonts w:ascii="Arial" w:eastAsia="MS Mincho" w:hAnsi="Arial" w:cs="Arial"/>
          <w:lang w:eastAsia="pl-PL"/>
        </w:rPr>
        <w:t xml:space="preserve">- dla </w:t>
      </w:r>
      <w:r w:rsidRPr="00D0177C">
        <w:rPr>
          <w:rFonts w:ascii="Arial" w:hAnsi="Arial" w:cs="Arial"/>
        </w:rPr>
        <w:t>umieszczenia</w:t>
      </w:r>
      <w:r w:rsidRPr="00D0177C">
        <w:rPr>
          <w:rFonts w:ascii="Arial" w:eastAsia="MS Mincho" w:hAnsi="Arial" w:cs="Arial"/>
          <w:lang w:eastAsia="pl-PL"/>
        </w:rPr>
        <w:t xml:space="preserve"> obiektów nieliniowych (np. wieże, maszty):</w:t>
      </w:r>
    </w:p>
    <w:p w14:paraId="03189514" w14:textId="77777777" w:rsidR="007D36B8" w:rsidRPr="00D0177C" w:rsidRDefault="007D36B8" w:rsidP="007D36B8">
      <w:pPr>
        <w:pStyle w:val="Teksttreci0"/>
        <w:shd w:val="clear" w:color="auto" w:fill="auto"/>
        <w:spacing w:before="120" w:after="120" w:line="360" w:lineRule="auto"/>
        <w:ind w:left="3686" w:right="23" w:firstLine="0"/>
        <w:rPr>
          <w:rFonts w:ascii="Arial" w:hAnsi="Arial" w:cs="Arial"/>
          <w:i/>
        </w:rPr>
      </w:pPr>
      <w:r w:rsidRPr="00D0177C">
        <w:rPr>
          <w:rFonts w:ascii="Arial" w:hAnsi="Arial" w:cs="Arial"/>
          <w:i/>
        </w:rPr>
        <w:t>O</w:t>
      </w:r>
      <w:r w:rsidRPr="00D0177C">
        <w:rPr>
          <w:rFonts w:ascii="Arial" w:hAnsi="Arial" w:cs="Arial"/>
          <w:i/>
          <w:vertAlign w:val="subscript"/>
        </w:rPr>
        <w:t>r</w:t>
      </w:r>
      <w:r w:rsidRPr="00D0177C">
        <w:rPr>
          <w:rFonts w:ascii="Arial" w:hAnsi="Arial" w:cs="Arial"/>
          <w:i/>
        </w:rPr>
        <w:t xml:space="preserve"> </w:t>
      </w:r>
      <m:oMath>
        <m:r>
          <w:rPr>
            <w:rFonts w:ascii="Cambria Math" w:hAnsi="Cambria Math" w:cs="Arial"/>
          </w:rPr>
          <m:t>=</m:t>
        </m:r>
        <m:r>
          <w:rPr>
            <w:rFonts w:ascii="Cambria Math" w:hAnsi="Cambria Math" w:cs="Arial"/>
            <w:lang w:val="en-US"/>
          </w:rPr>
          <m:t>P</m:t>
        </m:r>
        <m:r>
          <w:rPr>
            <w:rFonts w:ascii="Cambria Math" w:hAnsi="Cambria Math" w:cs="Arial"/>
          </w:rPr>
          <m:t>×</m:t>
        </m:r>
        <m:r>
          <w:rPr>
            <w:rFonts w:ascii="Cambria Math" w:hAnsi="Cambria Math" w:cs="Arial"/>
            <w:lang w:val="en-US"/>
          </w:rPr>
          <m:t>S</m:t>
        </m:r>
      </m:oMath>
    </w:p>
    <w:p w14:paraId="611BC760" w14:textId="77777777" w:rsidR="007D36B8" w:rsidRPr="00D0177C" w:rsidRDefault="007D36B8" w:rsidP="007D36B8">
      <w:pPr>
        <w:shd w:val="clear" w:color="auto" w:fill="FFFFFF"/>
        <w:tabs>
          <w:tab w:val="left" w:pos="709"/>
        </w:tabs>
        <w:spacing w:before="120" w:after="120" w:line="360" w:lineRule="auto"/>
        <w:ind w:left="709" w:right="23"/>
        <w:jc w:val="both"/>
        <w:rPr>
          <w:rFonts w:ascii="Arial" w:eastAsia="MS Mincho" w:hAnsi="Arial" w:cs="Arial"/>
          <w:lang w:eastAsia="pl-PL"/>
        </w:rPr>
      </w:pPr>
      <w:r w:rsidRPr="00D0177C">
        <w:rPr>
          <w:rFonts w:ascii="Arial" w:eastAsia="MS Mincho" w:hAnsi="Arial" w:cs="Arial"/>
          <w:lang w:eastAsia="pl-PL"/>
        </w:rPr>
        <w:t xml:space="preserve">gdzie: </w:t>
      </w:r>
    </w:p>
    <w:p w14:paraId="01BCA70A" w14:textId="77777777" w:rsidR="007D36B8" w:rsidRPr="00D0177C" w:rsidRDefault="007D36B8" w:rsidP="007D36B8">
      <w:pPr>
        <w:pStyle w:val="Teksttreci0"/>
        <w:shd w:val="clear" w:color="auto" w:fill="auto"/>
        <w:spacing w:before="0" w:after="0" w:line="360" w:lineRule="auto"/>
        <w:ind w:left="1144" w:right="20" w:hanging="435"/>
        <w:rPr>
          <w:rFonts w:ascii="Arial" w:eastAsia="MS Mincho" w:hAnsi="Arial" w:cs="Arial"/>
          <w:lang w:eastAsia="pl-PL"/>
        </w:rPr>
      </w:pPr>
      <w:r w:rsidRPr="00D0177C">
        <w:rPr>
          <w:rFonts w:ascii="Arial" w:eastAsia="MS Mincho" w:hAnsi="Arial" w:cs="Arial"/>
          <w:lang w:eastAsia="pl-PL"/>
        </w:rPr>
        <w:t>O</w:t>
      </w:r>
      <w:r w:rsidRPr="00D0177C">
        <w:rPr>
          <w:rFonts w:ascii="Arial" w:eastAsia="MS Mincho" w:hAnsi="Arial" w:cs="Arial"/>
          <w:vertAlign w:val="subscript"/>
          <w:lang w:eastAsia="pl-PL"/>
        </w:rPr>
        <w:t>r</w:t>
      </w:r>
      <w:r w:rsidRPr="00D0177C">
        <w:rPr>
          <w:rFonts w:ascii="Arial" w:eastAsia="MS Mincho" w:hAnsi="Arial" w:cs="Arial"/>
          <w:vertAlign w:val="subscript"/>
          <w:lang w:eastAsia="pl-PL"/>
        </w:rPr>
        <w:tab/>
      </w:r>
      <w:r w:rsidRPr="00D0177C">
        <w:rPr>
          <w:rFonts w:ascii="Arial" w:eastAsia="MS Mincho" w:hAnsi="Arial" w:cs="Arial"/>
          <w:lang w:eastAsia="pl-PL"/>
        </w:rPr>
        <w:t xml:space="preserve">– </w:t>
      </w:r>
      <w:r w:rsidRPr="00D0177C">
        <w:rPr>
          <w:rFonts w:ascii="Arial" w:hAnsi="Arial" w:cs="Arial"/>
        </w:rPr>
        <w:t>opłata</w:t>
      </w:r>
      <w:r w:rsidRPr="00D0177C">
        <w:rPr>
          <w:rFonts w:ascii="Arial" w:eastAsia="MS Mincho" w:hAnsi="Arial" w:cs="Arial"/>
          <w:lang w:eastAsia="pl-PL"/>
        </w:rPr>
        <w:t xml:space="preserve"> roczna za umieszczenie </w:t>
      </w:r>
      <w:r w:rsidRPr="00D0177C">
        <w:rPr>
          <w:rFonts w:ascii="Arial" w:hAnsi="Arial" w:cs="Arial"/>
        </w:rPr>
        <w:t xml:space="preserve">obiektu nieliniowego </w:t>
      </w:r>
      <w:r w:rsidRPr="00D0177C">
        <w:rPr>
          <w:rFonts w:ascii="Arial" w:eastAsia="MS Mincho" w:hAnsi="Arial" w:cs="Arial"/>
          <w:lang w:eastAsia="pl-PL"/>
        </w:rPr>
        <w:t>[PLN],</w:t>
      </w:r>
    </w:p>
    <w:p w14:paraId="3D60EA19" w14:textId="77777777" w:rsidR="007D36B8" w:rsidRPr="00D0177C" w:rsidRDefault="007D36B8" w:rsidP="007D36B8">
      <w:pPr>
        <w:pStyle w:val="Teksttreci0"/>
        <w:shd w:val="clear" w:color="auto" w:fill="auto"/>
        <w:spacing w:before="0" w:after="0" w:line="360" w:lineRule="auto"/>
        <w:ind w:left="1144" w:right="20" w:hanging="435"/>
        <w:rPr>
          <w:rFonts w:ascii="Arial" w:eastAsia="MS Mincho" w:hAnsi="Arial" w:cs="Arial"/>
          <w:lang w:eastAsia="pl-PL"/>
        </w:rPr>
      </w:pPr>
      <w:r w:rsidRPr="00D0177C">
        <w:rPr>
          <w:rFonts w:ascii="Arial" w:eastAsia="MS Mincho" w:hAnsi="Arial" w:cs="Arial"/>
          <w:lang w:eastAsia="pl-PL"/>
        </w:rPr>
        <w:t>P</w:t>
      </w:r>
      <w:r w:rsidRPr="00D0177C">
        <w:rPr>
          <w:rFonts w:ascii="Arial" w:eastAsia="MS Mincho" w:hAnsi="Arial" w:cs="Arial"/>
          <w:lang w:eastAsia="pl-PL"/>
        </w:rPr>
        <w:tab/>
        <w:t xml:space="preserve">– </w:t>
      </w:r>
      <w:r w:rsidRPr="00D0177C">
        <w:rPr>
          <w:rFonts w:ascii="Arial" w:hAnsi="Arial" w:cs="Arial"/>
        </w:rPr>
        <w:t>powierzchnia</w:t>
      </w:r>
      <w:r w:rsidRPr="00D0177C">
        <w:rPr>
          <w:rFonts w:ascii="Arial" w:eastAsia="MS Mincho" w:hAnsi="Arial" w:cs="Arial"/>
          <w:lang w:eastAsia="pl-PL"/>
        </w:rPr>
        <w:t xml:space="preserve"> zajęta przez rzut poziomy </w:t>
      </w:r>
      <w:r w:rsidRPr="00D0177C">
        <w:rPr>
          <w:rFonts w:ascii="Arial" w:hAnsi="Arial" w:cs="Arial"/>
        </w:rPr>
        <w:t xml:space="preserve">obiektu nieliniowego </w:t>
      </w:r>
      <w:r w:rsidRPr="00D0177C">
        <w:rPr>
          <w:rFonts w:ascii="Arial" w:eastAsia="MS Mincho" w:hAnsi="Arial" w:cs="Arial"/>
          <w:lang w:eastAsia="pl-PL"/>
        </w:rPr>
        <w:t>[m</w:t>
      </w:r>
      <w:r w:rsidRPr="00D0177C">
        <w:rPr>
          <w:rFonts w:ascii="Arial" w:eastAsia="MS Mincho" w:hAnsi="Arial" w:cs="Arial"/>
          <w:vertAlign w:val="superscript"/>
          <w:lang w:eastAsia="pl-PL"/>
        </w:rPr>
        <w:t>2</w:t>
      </w:r>
      <w:r w:rsidRPr="00D0177C">
        <w:rPr>
          <w:rFonts w:ascii="Arial" w:eastAsia="MS Mincho" w:hAnsi="Arial" w:cs="Arial"/>
          <w:lang w:eastAsia="pl-PL"/>
        </w:rPr>
        <w:t>],</w:t>
      </w:r>
    </w:p>
    <w:p w14:paraId="4A019527" w14:textId="77777777" w:rsidR="007D36B8" w:rsidRPr="00D0177C" w:rsidRDefault="007D36B8" w:rsidP="007D36B8">
      <w:pPr>
        <w:pStyle w:val="Teksttreci0"/>
        <w:shd w:val="clear" w:color="auto" w:fill="auto"/>
        <w:spacing w:before="0" w:after="0" w:line="360" w:lineRule="auto"/>
        <w:ind w:left="1134" w:right="20" w:hanging="425"/>
        <w:rPr>
          <w:rFonts w:ascii="Arial" w:eastAsia="MS Mincho" w:hAnsi="Arial" w:cs="Arial"/>
        </w:rPr>
      </w:pPr>
      <w:r w:rsidRPr="00D0177C">
        <w:rPr>
          <w:rFonts w:ascii="Arial" w:eastAsia="MS Mincho" w:hAnsi="Arial" w:cs="Arial"/>
        </w:rPr>
        <w:t>S</w:t>
      </w:r>
      <w:r w:rsidRPr="00D0177C">
        <w:rPr>
          <w:rFonts w:ascii="Arial" w:eastAsia="MS Mincho" w:hAnsi="Arial" w:cs="Arial"/>
        </w:rPr>
        <w:tab/>
        <w:t xml:space="preserve">– </w:t>
      </w:r>
      <w:r w:rsidRPr="00D0177C">
        <w:rPr>
          <w:rFonts w:ascii="Arial" w:hAnsi="Arial" w:cs="Arial"/>
        </w:rPr>
        <w:t>stawka</w:t>
      </w:r>
      <w:r w:rsidRPr="00D0177C">
        <w:rPr>
          <w:rFonts w:ascii="Arial" w:eastAsia="MS Mincho" w:hAnsi="Arial" w:cs="Arial"/>
        </w:rPr>
        <w:t xml:space="preserve"> opłaty rocznej za umieszczenie na Nieruchomości leśnej </w:t>
      </w:r>
      <w:r w:rsidRPr="00D0177C">
        <w:rPr>
          <w:rFonts w:ascii="Arial" w:hAnsi="Arial" w:cs="Arial"/>
        </w:rPr>
        <w:t>obiektu</w:t>
      </w:r>
      <w:r w:rsidRPr="00D0177C">
        <w:rPr>
          <w:rFonts w:ascii="Arial" w:hAnsi="Arial" w:cs="Arial"/>
        </w:rPr>
        <w:br/>
        <w:t xml:space="preserve">   nieliniowego </w:t>
      </w:r>
      <w:r w:rsidRPr="00D0177C">
        <w:rPr>
          <w:rFonts w:ascii="Arial" w:eastAsia="MS Mincho" w:hAnsi="Arial" w:cs="Arial"/>
        </w:rPr>
        <w:t>[PLN/m</w:t>
      </w:r>
      <w:r w:rsidRPr="00D0177C">
        <w:rPr>
          <w:rFonts w:ascii="Arial" w:eastAsia="MS Mincho" w:hAnsi="Arial" w:cs="Arial"/>
          <w:vertAlign w:val="superscript"/>
        </w:rPr>
        <w:t>2</w:t>
      </w:r>
      <w:r w:rsidRPr="00D0177C">
        <w:rPr>
          <w:rFonts w:ascii="Arial" w:eastAsia="MS Mincho" w:hAnsi="Arial" w:cs="Arial"/>
        </w:rPr>
        <w:t>].</w:t>
      </w:r>
    </w:p>
    <w:p w14:paraId="39C3E25E" w14:textId="15BB01A4" w:rsidR="007D36B8" w:rsidRPr="00D0177C" w:rsidRDefault="007D36B8" w:rsidP="007D36B8">
      <w:pPr>
        <w:pStyle w:val="Akapitzlist"/>
        <w:numPr>
          <w:ilvl w:val="0"/>
          <w:numId w:val="9"/>
        </w:numPr>
        <w:tabs>
          <w:tab w:val="left" w:pos="0"/>
        </w:tabs>
        <w:spacing w:before="120" w:after="120" w:line="360" w:lineRule="auto"/>
        <w:ind w:left="284" w:hanging="284"/>
        <w:contextualSpacing w:val="0"/>
        <w:jc w:val="both"/>
        <w:rPr>
          <w:rFonts w:ascii="Arial" w:eastAsia="Arial" w:hAnsi="Arial" w:cs="Arial"/>
        </w:rPr>
      </w:pPr>
      <w:r w:rsidRPr="00D0177C">
        <w:rPr>
          <w:rFonts w:ascii="Arial" w:hAnsi="Arial" w:cs="Arial"/>
        </w:rPr>
        <w:t>Opłata</w:t>
      </w:r>
      <w:r w:rsidRPr="00D0177C">
        <w:rPr>
          <w:rFonts w:ascii="Arial" w:eastAsia="Arial" w:hAnsi="Arial" w:cs="Arial"/>
        </w:rPr>
        <w:t xml:space="preserve"> naliczana jest od dnia podpisania protokołu przekazania </w:t>
      </w:r>
      <w:ins w:id="89" w:author="Marlena Staubach - Nadleśnictwo Kościerzyna" w:date="2020-01-30T10:42:00Z">
        <w:r w:rsidR="00CE621C">
          <w:rPr>
            <w:rFonts w:ascii="Arial" w:eastAsia="Arial" w:hAnsi="Arial" w:cs="Arial"/>
          </w:rPr>
          <w:t>Nieruchomości</w:t>
        </w:r>
        <w:r w:rsidR="00CE621C">
          <w:rPr>
            <w:rFonts w:ascii="Arial" w:eastAsia="Arial" w:hAnsi="Arial" w:cs="Arial"/>
          </w:rPr>
          <w:t xml:space="preserve"> </w:t>
        </w:r>
      </w:ins>
      <w:ins w:id="90" w:author="Marlena Staubach - Nadleśnictwo Kościerzyna" w:date="2020-01-30T10:40:00Z">
        <w:r w:rsidR="004D21F8">
          <w:rPr>
            <w:rFonts w:ascii="Arial" w:eastAsia="Arial" w:hAnsi="Arial" w:cs="Arial"/>
          </w:rPr>
          <w:t>leśnej</w:t>
        </w:r>
      </w:ins>
      <w:del w:id="91" w:author="Marlena Staubach - Nadleśnictwo Kościerzyna" w:date="2020-01-30T10:37:00Z">
        <w:r w:rsidRPr="00D0177C" w:rsidDel="004D21F8">
          <w:rPr>
            <w:rFonts w:ascii="Arial" w:eastAsia="Arial" w:hAnsi="Arial" w:cs="Arial"/>
          </w:rPr>
          <w:delText>terenu</w:delText>
        </w:r>
      </w:del>
      <w:r w:rsidRPr="00D0177C">
        <w:rPr>
          <w:rFonts w:ascii="Arial" w:eastAsia="Arial" w:hAnsi="Arial" w:cs="Arial"/>
        </w:rPr>
        <w:t xml:space="preserve"> </w:t>
      </w:r>
      <w:r w:rsidR="006E14AB" w:rsidRPr="00D0177C">
        <w:rPr>
          <w:rFonts w:ascii="Arial" w:eastAsia="Arial" w:hAnsi="Arial" w:cs="Arial"/>
        </w:rPr>
        <w:t xml:space="preserve">przed rozpoczęciem prac związanych z </w:t>
      </w:r>
      <w:r w:rsidRPr="00D0177C">
        <w:rPr>
          <w:rFonts w:ascii="Arial" w:eastAsia="Arial" w:hAnsi="Arial" w:cs="Arial"/>
        </w:rPr>
        <w:t>budow</w:t>
      </w:r>
      <w:r w:rsidR="006E14AB" w:rsidRPr="00D0177C">
        <w:rPr>
          <w:rFonts w:ascii="Arial" w:eastAsia="Arial" w:hAnsi="Arial" w:cs="Arial"/>
        </w:rPr>
        <w:t>ą obiektów i urządzeń infrastruktury telekomunikacyjnej</w:t>
      </w:r>
      <w:r w:rsidRPr="00D0177C">
        <w:rPr>
          <w:rFonts w:ascii="Arial" w:eastAsia="Arial" w:hAnsi="Arial" w:cs="Arial"/>
        </w:rPr>
        <w:t>.</w:t>
      </w:r>
      <w:r w:rsidRPr="00D0177C">
        <w:rPr>
          <w:rFonts w:ascii="Arial" w:eastAsia="Arial" w:hAnsi="Arial" w:cs="Arial"/>
        </w:rPr>
        <w:br/>
        <w:t>W pierwszym roku obowiązywania umowy opłata liczona będzie proporcjonalnie do liczby dni pozostałych od dnia podpisania protokołu</w:t>
      </w:r>
      <w:r w:rsidR="006E14AB" w:rsidRPr="00D0177C">
        <w:rPr>
          <w:rFonts w:ascii="Arial" w:eastAsia="Arial" w:hAnsi="Arial" w:cs="Arial"/>
        </w:rPr>
        <w:t xml:space="preserve"> przed rozpoczęciem ww. prac budowlanych </w:t>
      </w:r>
      <w:r w:rsidRPr="00D0177C">
        <w:rPr>
          <w:rFonts w:ascii="Arial" w:eastAsia="Arial" w:hAnsi="Arial" w:cs="Arial"/>
        </w:rPr>
        <w:t xml:space="preserve"> do zakończenia roku kalendarzowego. W ostatnim roku Opłata będzie liczona proporcjonalnie do liczby dni od początku roku kalendarzowego do dnia rozwiązania umowy.</w:t>
      </w:r>
    </w:p>
    <w:p w14:paraId="2AD00AE3" w14:textId="77777777" w:rsidR="007D36B8" w:rsidRPr="00D0177C" w:rsidRDefault="007D36B8" w:rsidP="007D36B8">
      <w:pPr>
        <w:pStyle w:val="Akapitzlist"/>
        <w:numPr>
          <w:ilvl w:val="0"/>
          <w:numId w:val="9"/>
        </w:numPr>
        <w:tabs>
          <w:tab w:val="left" w:pos="0"/>
        </w:tabs>
        <w:spacing w:before="120" w:after="120" w:line="360" w:lineRule="auto"/>
        <w:ind w:left="284" w:hanging="284"/>
        <w:jc w:val="both"/>
        <w:rPr>
          <w:rFonts w:ascii="Arial" w:hAnsi="Arial" w:cs="Arial"/>
          <w:u w:val="single"/>
        </w:rPr>
      </w:pPr>
      <w:r w:rsidRPr="00D0177C">
        <w:rPr>
          <w:rFonts w:ascii="Arial" w:eastAsiaTheme="minorEastAsia" w:hAnsi="Arial" w:cs="Arial"/>
          <w:bCs/>
        </w:rPr>
        <w:t>Opła</w:t>
      </w:r>
      <w:r w:rsidRPr="00D0177C">
        <w:rPr>
          <w:rFonts w:ascii="Arial" w:hAnsi="Arial" w:cs="Arial"/>
        </w:rPr>
        <w:t>ty, o której mowa w ust. 1 nie pobiera się, w przypadku gdy:</w:t>
      </w:r>
    </w:p>
    <w:p w14:paraId="0A3E7F09" w14:textId="77777777" w:rsidR="007D36B8" w:rsidRPr="00D0177C" w:rsidRDefault="007D36B8" w:rsidP="007D36B8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624" w:hanging="340"/>
        <w:jc w:val="both"/>
        <w:rPr>
          <w:rFonts w:ascii="Arial" w:hAnsi="Arial" w:cs="Arial"/>
          <w:u w:val="single"/>
        </w:rPr>
      </w:pPr>
      <w:r w:rsidRPr="00D0177C">
        <w:rPr>
          <w:rFonts w:ascii="Arial" w:hAnsi="Arial" w:cs="Arial"/>
        </w:rPr>
        <w:t xml:space="preserve">Strony tak postanowią, </w:t>
      </w:r>
    </w:p>
    <w:p w14:paraId="1A9C2435" w14:textId="77777777" w:rsidR="007D36B8" w:rsidRPr="00D0177C" w:rsidRDefault="007D36B8" w:rsidP="007D36B8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624" w:hanging="340"/>
        <w:jc w:val="both"/>
        <w:rPr>
          <w:rFonts w:ascii="Arial" w:hAnsi="Arial" w:cs="Arial"/>
          <w:u w:val="single"/>
        </w:rPr>
      </w:pPr>
      <w:r w:rsidRPr="00D0177C">
        <w:rPr>
          <w:rFonts w:ascii="Arial" w:hAnsi="Arial" w:cs="Arial"/>
          <w:bCs/>
          <w:shd w:val="clear" w:color="auto" w:fill="FFFFFF"/>
        </w:rPr>
        <w:t xml:space="preserve">w związku z Umieszczeniem infrastruktury na Nieruchomości leśnej </w:t>
      </w:r>
      <w:r w:rsidRPr="00D0177C">
        <w:rPr>
          <w:rFonts w:ascii="Arial" w:hAnsi="Arial" w:cs="Arial"/>
        </w:rPr>
        <w:t>Operator</w:t>
      </w:r>
      <w:r w:rsidR="006E14AB" w:rsidRPr="00D0177C">
        <w:rPr>
          <w:rFonts w:ascii="Arial" w:hAnsi="Arial" w:cs="Arial"/>
        </w:rPr>
        <w:t xml:space="preserve"> na własny koszt</w:t>
      </w:r>
      <w:r w:rsidRPr="00D0177C">
        <w:rPr>
          <w:rFonts w:ascii="Arial" w:hAnsi="Arial" w:cs="Arial"/>
        </w:rPr>
        <w:t xml:space="preserve"> zapewnia dostęp do usług szerokopasmowego dostępu do Internetu o przepustowości co najmniej 30 Mb/s w budynkach lub obiektach pozostających w zarządzie Lasów Państwowych.</w:t>
      </w:r>
    </w:p>
    <w:p w14:paraId="7325D7F9" w14:textId="77777777" w:rsidR="007D36B8" w:rsidRPr="00D0177C" w:rsidRDefault="007D36B8" w:rsidP="007D36B8">
      <w:pPr>
        <w:pStyle w:val="Default"/>
        <w:spacing w:before="120" w:after="120" w:line="360" w:lineRule="auto"/>
        <w:jc w:val="both"/>
        <w:rPr>
          <w:b/>
          <w:color w:val="auto"/>
          <w:sz w:val="22"/>
          <w:szCs w:val="22"/>
        </w:rPr>
      </w:pPr>
      <w:r w:rsidRPr="00D0177C">
        <w:rPr>
          <w:b/>
          <w:color w:val="auto"/>
          <w:sz w:val="22"/>
          <w:szCs w:val="22"/>
        </w:rPr>
        <w:t xml:space="preserve">§ 4. Warunki związane z wybudowaniem, eksploatacją, naprawą, remontem lub przebudową infrastruktury telekomunikacyjnej, w szczególności warunki wejścia na teren Nieruchomości leśnej.  </w:t>
      </w:r>
    </w:p>
    <w:p w14:paraId="0DDB59AE" w14:textId="12265564" w:rsidR="007D36B8" w:rsidRPr="00D0177C" w:rsidRDefault="00CE621C" w:rsidP="007D36B8">
      <w:pPr>
        <w:pStyle w:val="Default"/>
        <w:numPr>
          <w:ilvl w:val="0"/>
          <w:numId w:val="1"/>
        </w:numPr>
        <w:spacing w:after="120" w:line="360" w:lineRule="auto"/>
        <w:ind w:left="284" w:hanging="284"/>
        <w:jc w:val="both"/>
        <w:rPr>
          <w:color w:val="auto"/>
          <w:sz w:val="22"/>
          <w:szCs w:val="22"/>
        </w:rPr>
      </w:pPr>
      <w:ins w:id="92" w:author="Marlena Staubach - Nadleśnictwo Kościerzyna" w:date="2020-01-30T10:44:00Z">
        <w:r w:rsidRPr="00D0177C">
          <w:rPr>
            <w:color w:val="auto"/>
            <w:sz w:val="22"/>
            <w:szCs w:val="22"/>
          </w:rPr>
          <w:lastRenderedPageBreak/>
          <w:t>J</w:t>
        </w:r>
        <w:r>
          <w:rPr>
            <w:color w:val="auto"/>
            <w:sz w:val="22"/>
            <w:szCs w:val="22"/>
          </w:rPr>
          <w:t>Z zastrzeżeniem ust. 2, j</w:t>
        </w:r>
        <w:r w:rsidRPr="00D0177C">
          <w:rPr>
            <w:color w:val="auto"/>
            <w:sz w:val="22"/>
            <w:szCs w:val="22"/>
          </w:rPr>
          <w:t xml:space="preserve">eżeli </w:t>
        </w:r>
      </w:ins>
      <w:r w:rsidR="007D36B8" w:rsidRPr="00D0177C">
        <w:rPr>
          <w:color w:val="auto"/>
          <w:sz w:val="22"/>
          <w:szCs w:val="22"/>
        </w:rPr>
        <w:t xml:space="preserve">z wniosku o zawarcie Umowy bądź dalszych ustaleń </w:t>
      </w:r>
      <w:ins w:id="93" w:author="Beczek Beata" w:date="2020-01-21T10:10:00Z">
        <w:r w:rsidR="00F850A0">
          <w:rPr>
            <w:color w:val="auto"/>
            <w:sz w:val="22"/>
            <w:szCs w:val="22"/>
          </w:rPr>
          <w:br/>
        </w:r>
      </w:ins>
      <w:r w:rsidR="007D36B8" w:rsidRPr="00D0177C">
        <w:rPr>
          <w:color w:val="auto"/>
          <w:sz w:val="22"/>
          <w:szCs w:val="22"/>
        </w:rPr>
        <w:t>z Operatorem wynika, że obiekt lub urządzenie infrastruktury telekomunikacyjnej</w:t>
      </w:r>
      <w:ins w:id="94" w:author="Marlena Staubach - Nadleśnictwo Kościerzyna" w:date="2020-01-30T10:45:00Z">
        <w:r>
          <w:rPr>
            <w:color w:val="auto"/>
            <w:sz w:val="22"/>
            <w:szCs w:val="22"/>
          </w:rPr>
          <w:t>:</w:t>
        </w:r>
      </w:ins>
      <w:del w:id="95" w:author="Marlena Staubach - Nadleśnictwo Kościerzyna" w:date="2020-01-30T11:45:00Z">
        <w:r w:rsidR="008074D9" w:rsidDel="008074D9">
          <w:rPr>
            <w:color w:val="auto"/>
            <w:sz w:val="22"/>
            <w:szCs w:val="22"/>
          </w:rPr>
          <w:delText>:</w:delText>
        </w:r>
      </w:del>
    </w:p>
    <w:p w14:paraId="330C232E" w14:textId="77777777" w:rsidR="007D36B8" w:rsidRPr="00D0177C" w:rsidRDefault="007D36B8" w:rsidP="007D36B8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624" w:hanging="34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zlokalizowane zostaną w drodze leśnej,</w:t>
      </w:r>
      <w:r w:rsidRPr="00D0177C">
        <w:rPr>
          <w:rFonts w:ascii="Arial" w:hAnsi="Arial" w:cs="Arial"/>
        </w:rPr>
        <w:br/>
        <w:t xml:space="preserve">lub </w:t>
      </w:r>
    </w:p>
    <w:p w14:paraId="73AE73AD" w14:textId="77777777" w:rsidR="007D36B8" w:rsidRPr="00D0177C" w:rsidRDefault="007D36B8" w:rsidP="007D36B8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624" w:hanging="34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zl</w:t>
      </w:r>
      <w:r w:rsidRPr="00D0177C">
        <w:rPr>
          <w:rFonts w:ascii="Arial" w:hAnsi="Arial" w:cs="Arial"/>
          <w:bCs/>
          <w:shd w:val="clear" w:color="auto" w:fill="FFFFFF"/>
        </w:rPr>
        <w:t>o</w:t>
      </w:r>
      <w:r w:rsidRPr="00D0177C">
        <w:rPr>
          <w:rFonts w:ascii="Arial" w:hAnsi="Arial" w:cs="Arial"/>
        </w:rPr>
        <w:t xml:space="preserve">kalizowane zostaną przy ścianie drzewostanu w niezalesionym pasie gruntu, </w:t>
      </w:r>
      <w:r w:rsidRPr="00D0177C">
        <w:rPr>
          <w:rFonts w:ascii="Arial" w:hAnsi="Arial" w:cs="Arial"/>
        </w:rPr>
        <w:br/>
        <w:t xml:space="preserve">lub </w:t>
      </w:r>
    </w:p>
    <w:p w14:paraId="06989722" w14:textId="77777777" w:rsidR="000F118F" w:rsidRPr="00D0177C" w:rsidRDefault="007D36B8" w:rsidP="000F118F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624" w:hanging="340"/>
        <w:jc w:val="both"/>
        <w:rPr>
          <w:rFonts w:ascii="Arial" w:hAnsi="Arial" w:cs="Arial"/>
        </w:rPr>
      </w:pPr>
      <w:r w:rsidRPr="00D0177C">
        <w:rPr>
          <w:rFonts w:ascii="Arial" w:hAnsi="Arial" w:cs="Arial"/>
          <w:bCs/>
          <w:shd w:val="clear" w:color="auto" w:fill="FFFFFF"/>
        </w:rPr>
        <w:t>zlokalizowane</w:t>
      </w:r>
      <w:r w:rsidRPr="00D0177C">
        <w:rPr>
          <w:rFonts w:ascii="Arial" w:hAnsi="Arial" w:cs="Arial"/>
        </w:rPr>
        <w:t xml:space="preserve"> zostaną w korytarzu istniejących sieci (gazowych, elektroenergetycznych, wodociągowych, kanalizacyjnych itp.) – z zachowaniem ich przebiegu i stref technologicznych, </w:t>
      </w:r>
    </w:p>
    <w:p w14:paraId="26EA9A64" w14:textId="77777777" w:rsidR="007D36B8" w:rsidRPr="00D0177C" w:rsidRDefault="007D36B8" w:rsidP="000F118F">
      <w:pPr>
        <w:pStyle w:val="Akapitzlist"/>
        <w:tabs>
          <w:tab w:val="left" w:pos="0"/>
        </w:tabs>
        <w:spacing w:after="0" w:line="360" w:lineRule="auto"/>
        <w:ind w:left="624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lub </w:t>
      </w:r>
    </w:p>
    <w:p w14:paraId="1131BA29" w14:textId="77777777" w:rsidR="007D36B8" w:rsidRPr="00D0177C" w:rsidRDefault="007D36B8" w:rsidP="007D36B8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624" w:hanging="340"/>
        <w:jc w:val="both"/>
        <w:rPr>
          <w:rFonts w:ascii="Arial" w:hAnsi="Arial" w:cs="Arial"/>
        </w:rPr>
      </w:pPr>
      <w:r w:rsidRPr="00D0177C">
        <w:rPr>
          <w:rFonts w:ascii="Arial" w:hAnsi="Arial" w:cs="Arial"/>
          <w:bCs/>
          <w:shd w:val="clear" w:color="auto" w:fill="FFFFFF"/>
        </w:rPr>
        <w:t>wykonane</w:t>
      </w:r>
      <w:r w:rsidRPr="00D0177C">
        <w:rPr>
          <w:rFonts w:ascii="Arial" w:hAnsi="Arial" w:cs="Arial"/>
        </w:rPr>
        <w:t xml:space="preserve"> zostaną metodą przecisku lub przewiertu sterowanego, z zastrzeżeniem możliwości dalszego prowadzenia gospodarki leśnej,</w:t>
      </w:r>
    </w:p>
    <w:p w14:paraId="3BBF637A" w14:textId="38EB382F" w:rsidR="007D36B8" w:rsidRPr="00D0177C" w:rsidRDefault="007D36B8" w:rsidP="007D36B8">
      <w:pPr>
        <w:spacing w:before="120" w:after="120" w:line="360" w:lineRule="auto"/>
        <w:ind w:left="284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strony oświadczą w Umowie, że wykonanie Umowy nie wymaga uzyskiwania zgód na wyłączenie gruntów leśnych z produkcji w postępowaniach opisanych</w:t>
      </w:r>
      <w:ins w:id="96" w:author="Marlena Staubach - Nadleśnictwo Kościerzyna" w:date="2020-01-30T10:48:00Z">
        <w:r w:rsidR="00CE621C" w:rsidRPr="00CE621C">
          <w:rPr>
            <w:rFonts w:ascii="Arial" w:hAnsi="Arial" w:cs="Arial"/>
          </w:rPr>
          <w:t xml:space="preserve"> </w:t>
        </w:r>
        <w:r w:rsidR="00CE621C">
          <w:rPr>
            <w:rFonts w:ascii="Arial" w:hAnsi="Arial" w:cs="Arial"/>
          </w:rPr>
          <w:t>w</w:t>
        </w:r>
      </w:ins>
      <w:r w:rsidRPr="00D0177C">
        <w:rPr>
          <w:rFonts w:ascii="Arial" w:hAnsi="Arial" w:cs="Arial"/>
        </w:rPr>
        <w:t xml:space="preserve"> art. 11 Ustawy </w:t>
      </w:r>
      <w:r w:rsidRPr="00D0177C">
        <w:rPr>
          <w:rFonts w:ascii="Arial" w:hAnsi="Arial" w:cs="Arial"/>
        </w:rPr>
        <w:br/>
        <w:t>o ochronie gruntów rolnych i leśnych</w:t>
      </w:r>
      <w:ins w:id="97" w:author="Marlena Staubach - Nadleśnictwo Kościerzyna" w:date="2020-01-30T10:49:00Z">
        <w:r w:rsidR="00CE621C">
          <w:rPr>
            <w:rFonts w:ascii="Arial" w:hAnsi="Arial" w:cs="Arial"/>
          </w:rPr>
          <w:t>, a Nadleśniczy będzie mógł na Nieruchomości leśnej prowadzić gospodarkę leśną.</w:t>
        </w:r>
      </w:ins>
      <w:del w:id="98" w:author="Marlena Staubach - Nadleśnictwo Kościerzyna" w:date="2020-01-30T11:46:00Z">
        <w:r w:rsidR="005C744D" w:rsidDel="005C744D">
          <w:rPr>
            <w:rFonts w:ascii="Arial" w:hAnsi="Arial" w:cs="Arial"/>
          </w:rPr>
          <w:delText>.</w:delText>
        </w:r>
      </w:del>
    </w:p>
    <w:p w14:paraId="38581C15" w14:textId="77777777" w:rsidR="007D36B8" w:rsidRPr="00D0177C" w:rsidRDefault="007D36B8" w:rsidP="007D36B8">
      <w:pPr>
        <w:pStyle w:val="Default"/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color w:val="auto"/>
          <w:sz w:val="22"/>
          <w:szCs w:val="22"/>
        </w:rPr>
      </w:pPr>
      <w:r w:rsidRPr="00D0177C">
        <w:rPr>
          <w:iCs/>
          <w:color w:val="auto"/>
          <w:sz w:val="22"/>
          <w:szCs w:val="22"/>
        </w:rPr>
        <w:t>Jeżeli z wniosku o zawarcie Umowy bądź dalszych ustaleń z Operatorem wynika, że Umieszczenie infrastruktury uniemożliwia prowadzenie produkcji leśnej na obszarze, którego dotyczy Umowa, rozpoczęcie prac związanych z Umieszczeniem infrastruktury może nastąpić wyłącznie po uzyskaniu zgody na wyłączenie gruntów leśnych z produkcji w trybie art. 11 Ustawy o ochronie gruntów rolnych i leśnych.</w:t>
      </w:r>
    </w:p>
    <w:p w14:paraId="273A2686" w14:textId="77777777" w:rsidR="007D36B8" w:rsidRPr="00D0177C" w:rsidRDefault="007D36B8" w:rsidP="007D36B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Jeżeli z wniosku o zawarcie Umowy bądź dalszych ustaleń z Operatorem wynika, że Umieszczenie infrastruktury odbędzie się w ramach realizacji inwestycji objętej decyzją o ustaleniu lokalizacji regionalnej sieci szerokopasmowej, o której mowa w art. 49 Megaustawy, strony oświadczą w Umowie, że w granicach linii rozgraniczających teren inwestycji nie stosuje się przepisów Ustawy o ochronie gruntów rolnych i leśnych.</w:t>
      </w:r>
    </w:p>
    <w:p w14:paraId="7CE4B4CC" w14:textId="21A7D84A" w:rsidR="007D36B8" w:rsidRPr="00D0177C" w:rsidRDefault="007D36B8" w:rsidP="007D36B8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360" w:lineRule="auto"/>
        <w:ind w:left="284" w:right="20" w:hanging="284"/>
        <w:rPr>
          <w:rFonts w:ascii="Arial" w:hAnsi="Arial" w:cs="Arial"/>
        </w:rPr>
      </w:pPr>
      <w:r w:rsidRPr="00D0177C">
        <w:rPr>
          <w:rFonts w:ascii="Arial" w:eastAsia="Arial" w:hAnsi="Arial" w:cs="Arial"/>
        </w:rPr>
        <w:t xml:space="preserve">Przed przystąpieniem do </w:t>
      </w:r>
      <w:r w:rsidR="006E14AB" w:rsidRPr="00D0177C">
        <w:rPr>
          <w:rFonts w:ascii="Arial" w:eastAsia="Arial" w:hAnsi="Arial" w:cs="Arial"/>
        </w:rPr>
        <w:t>prac związanych z budową obiektów i urządzeń infrastruktury telekomunikacyjnej</w:t>
      </w:r>
      <w:ins w:id="99" w:author="Anna Łęczyńska" w:date="2020-01-17T17:36:00Z">
        <w:r w:rsidR="008B7D41">
          <w:rPr>
            <w:rFonts w:ascii="Arial" w:eastAsia="Arial" w:hAnsi="Arial" w:cs="Arial"/>
          </w:rPr>
          <w:t xml:space="preserve"> bądź z uzyskaniem dostępu do </w:t>
        </w:r>
      </w:ins>
      <w:ins w:id="100" w:author="Marlena Staubach - Nadleśnictwo Kościerzyna" w:date="2020-01-30T10:50:00Z">
        <w:r w:rsidR="00CE621C">
          <w:rPr>
            <w:rFonts w:ascii="Arial" w:eastAsia="Arial" w:hAnsi="Arial" w:cs="Arial"/>
          </w:rPr>
          <w:t>N</w:t>
        </w:r>
      </w:ins>
      <w:ins w:id="101" w:author="Anna Łęczyńska" w:date="2020-01-17T17:36:00Z">
        <w:del w:id="102" w:author="Marlena Staubach - Nadleśnictwo Kościerzyna" w:date="2020-01-30T10:51:00Z">
          <w:r w:rsidR="008B7D41" w:rsidDel="00776B96">
            <w:rPr>
              <w:rFonts w:ascii="Arial" w:eastAsia="Arial" w:hAnsi="Arial" w:cs="Arial"/>
            </w:rPr>
            <w:delText>n</w:delText>
          </w:r>
        </w:del>
        <w:r w:rsidR="008B7D41">
          <w:rPr>
            <w:rFonts w:ascii="Arial" w:eastAsia="Arial" w:hAnsi="Arial" w:cs="Arial"/>
          </w:rPr>
          <w:t>ieruchomości</w:t>
        </w:r>
      </w:ins>
      <w:ins w:id="103" w:author="Marlena Staubach - Nadleśnictwo Kościerzyna" w:date="2020-01-30T10:52:00Z">
        <w:r w:rsidR="00776B96">
          <w:rPr>
            <w:rFonts w:ascii="Arial" w:eastAsia="Arial" w:hAnsi="Arial" w:cs="Arial"/>
          </w:rPr>
          <w:t xml:space="preserve"> </w:t>
        </w:r>
      </w:ins>
      <w:ins w:id="104" w:author="Marlena Staubach - Nadleśnictwo Kościerzyna" w:date="2020-01-30T10:51:00Z">
        <w:r w:rsidR="00776B96" w:rsidRPr="00776B96">
          <w:rPr>
            <w:rFonts w:ascii="Arial" w:eastAsia="Arial" w:hAnsi="Arial" w:cs="Arial"/>
          </w:rPr>
          <w:t>leśnej</w:t>
        </w:r>
        <w:r w:rsidR="00776B96" w:rsidRPr="00776B96">
          <w:rPr>
            <w:rFonts w:ascii="Arial" w:eastAsia="Arial" w:hAnsi="Arial" w:cs="Arial"/>
          </w:rPr>
          <w:t xml:space="preserve"> </w:t>
        </w:r>
      </w:ins>
      <w:ins w:id="105" w:author="Anna Łęczyńska" w:date="2020-01-17T17:36:00Z">
        <w:r w:rsidR="008B7D41">
          <w:rPr>
            <w:rFonts w:ascii="Arial" w:eastAsia="Arial" w:hAnsi="Arial" w:cs="Arial"/>
          </w:rPr>
          <w:t>w celu realizacji czynności opisanych w</w:t>
        </w:r>
      </w:ins>
      <w:ins w:id="106" w:author="Anna Łęczyńska" w:date="2020-01-17T17:38:00Z">
        <w:r w:rsidR="008B7D41">
          <w:rPr>
            <w:rFonts w:ascii="Arial" w:eastAsia="Arial" w:hAnsi="Arial" w:cs="Arial"/>
          </w:rPr>
          <w:t xml:space="preserve"> § 2 ust. 6 Warunków</w:t>
        </w:r>
      </w:ins>
      <w:ins w:id="107" w:author="Anna Łęczyńska" w:date="2020-01-17T17:36:00Z">
        <w:r w:rsidR="008B7D41">
          <w:rPr>
            <w:rFonts w:ascii="Arial" w:eastAsia="Arial" w:hAnsi="Arial" w:cs="Arial"/>
          </w:rPr>
          <w:t xml:space="preserve"> </w:t>
        </w:r>
      </w:ins>
      <w:r w:rsidR="006E14AB" w:rsidRPr="00D0177C">
        <w:rPr>
          <w:rFonts w:ascii="Arial" w:eastAsia="Arial" w:hAnsi="Arial" w:cs="Arial"/>
        </w:rPr>
        <w:t>, a także z ewentualnymi późniejszymi pracami mającymi na celu naprawę, remont oraz przebudowę infrastruktury,</w:t>
      </w:r>
      <w:r w:rsidRPr="00D0177C">
        <w:rPr>
          <w:rFonts w:ascii="Arial" w:eastAsia="Arial" w:hAnsi="Arial" w:cs="Arial"/>
        </w:rPr>
        <w:t xml:space="preserve"> Operator </w:t>
      </w:r>
      <w:r w:rsidRPr="00D0177C">
        <w:rPr>
          <w:rFonts w:ascii="Arial" w:hAnsi="Arial" w:cs="Arial"/>
        </w:rPr>
        <w:t>zgłasza Nadleśniczemu wolę przystąpienia do prac z minimum 7-dniowym wyprzedzeniem, przy czym zgłoszenie powinno określać datę planowanych prac, ich zakres, lokalizację, a także wskazywać osobę odpowiedzialną za ich przeprowadzenie oraz numer kontaktowy do tej osoby.</w:t>
      </w:r>
    </w:p>
    <w:p w14:paraId="6CF8F94E" w14:textId="4308156B" w:rsidR="007D36B8" w:rsidRPr="00D0177C" w:rsidRDefault="007D36B8" w:rsidP="007D36B8">
      <w:pPr>
        <w:pStyle w:val="Teksttreci0"/>
        <w:numPr>
          <w:ilvl w:val="0"/>
          <w:numId w:val="1"/>
        </w:numPr>
        <w:shd w:val="clear" w:color="auto" w:fill="auto"/>
        <w:tabs>
          <w:tab w:val="left" w:pos="476"/>
        </w:tabs>
        <w:spacing w:before="120" w:after="120" w:line="360" w:lineRule="auto"/>
        <w:ind w:left="284" w:right="20" w:hanging="284"/>
        <w:rPr>
          <w:rFonts w:ascii="Arial" w:hAnsi="Arial" w:cs="Arial"/>
        </w:rPr>
      </w:pPr>
      <w:r w:rsidRPr="00D0177C">
        <w:rPr>
          <w:rFonts w:ascii="Arial" w:eastAsia="Arial" w:hAnsi="Arial" w:cs="Arial"/>
        </w:rPr>
        <w:lastRenderedPageBreak/>
        <w:t>Przed przystąpieniem do prac</w:t>
      </w:r>
      <w:r w:rsidR="006E14AB" w:rsidRPr="00D0177C">
        <w:rPr>
          <w:rFonts w:ascii="Arial" w:eastAsia="Arial" w:hAnsi="Arial" w:cs="Arial"/>
        </w:rPr>
        <w:t xml:space="preserve"> określonych w pkt. 4 oraz po ich zakończeniu </w:t>
      </w:r>
      <w:r w:rsidRPr="00D0177C">
        <w:rPr>
          <w:rFonts w:ascii="Arial" w:eastAsia="Arial" w:hAnsi="Arial" w:cs="Arial"/>
        </w:rPr>
        <w:t>Strony sporzą</w:t>
      </w:r>
      <w:r w:rsidR="006E14AB" w:rsidRPr="00D0177C">
        <w:rPr>
          <w:rFonts w:ascii="Arial" w:eastAsia="Arial" w:hAnsi="Arial" w:cs="Arial"/>
        </w:rPr>
        <w:t xml:space="preserve">dzą protokół przekazania </w:t>
      </w:r>
      <w:del w:id="108" w:author="Marlena Staubach - Nadleśnictwo Kościerzyna" w:date="2020-01-30T10:52:00Z">
        <w:r w:rsidR="006E14AB" w:rsidRPr="00D0177C" w:rsidDel="00FC5E7C">
          <w:rPr>
            <w:rFonts w:ascii="Arial" w:eastAsia="Arial" w:hAnsi="Arial" w:cs="Arial"/>
          </w:rPr>
          <w:delText>terenu</w:delText>
        </w:r>
      </w:del>
      <w:ins w:id="109" w:author="Marlena Staubach - Nadleśnictwo Kościerzyna" w:date="2020-01-30T10:52:00Z">
        <w:r w:rsidR="00FC5E7C" w:rsidRPr="00FC5E7C">
          <w:rPr>
            <w:rFonts w:ascii="Arial" w:eastAsia="Arial" w:hAnsi="Arial" w:cs="Arial"/>
          </w:rPr>
          <w:t>Nieruchomości leśnej</w:t>
        </w:r>
      </w:ins>
      <w:r w:rsidRPr="00D0177C">
        <w:rPr>
          <w:rFonts w:ascii="Arial" w:eastAsia="Arial" w:hAnsi="Arial" w:cs="Arial"/>
        </w:rPr>
        <w:t xml:space="preserve">. </w:t>
      </w:r>
    </w:p>
    <w:p w14:paraId="268127A3" w14:textId="448876B4" w:rsidR="007D36B8" w:rsidRPr="00D0177C" w:rsidRDefault="007D36B8" w:rsidP="007D36B8">
      <w:pPr>
        <w:pStyle w:val="Teksttreci0"/>
        <w:numPr>
          <w:ilvl w:val="0"/>
          <w:numId w:val="1"/>
        </w:numPr>
        <w:shd w:val="clear" w:color="auto" w:fill="auto"/>
        <w:tabs>
          <w:tab w:val="left" w:pos="476"/>
        </w:tabs>
        <w:spacing w:before="120" w:after="120" w:line="360" w:lineRule="auto"/>
        <w:ind w:left="284" w:right="20" w:hanging="284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Prace </w:t>
      </w:r>
      <w:del w:id="110" w:author="Marlena Staubach - Nadleśnictwo Kościerzyna" w:date="2020-01-30T10:53:00Z">
        <w:r w:rsidRPr="00D0177C" w:rsidDel="00F77634">
          <w:rPr>
            <w:rFonts w:ascii="Arial" w:hAnsi="Arial" w:cs="Arial"/>
          </w:rPr>
          <w:delText xml:space="preserve">budowlane </w:delText>
        </w:r>
      </w:del>
      <w:r w:rsidRPr="00D0177C">
        <w:rPr>
          <w:rFonts w:ascii="Arial" w:hAnsi="Arial" w:cs="Arial"/>
        </w:rPr>
        <w:t>związane z Umieszczaniem infrastruktury oraz jej naprawą, remontem i przebudową</w:t>
      </w:r>
      <w:ins w:id="111" w:author="Anna Łęczyńska" w:date="2020-01-17T17:38:00Z">
        <w:r w:rsidR="008B7D41">
          <w:rPr>
            <w:rFonts w:ascii="Arial" w:hAnsi="Arial" w:cs="Arial"/>
          </w:rPr>
          <w:t xml:space="preserve">,  a także </w:t>
        </w:r>
      </w:ins>
      <w:ins w:id="112" w:author="Anna Łęczyńska" w:date="2020-01-17T17:39:00Z">
        <w:r w:rsidR="008B7D41">
          <w:rPr>
            <w:rFonts w:ascii="Arial" w:eastAsia="Arial" w:hAnsi="Arial" w:cs="Arial"/>
          </w:rPr>
          <w:t xml:space="preserve">z uzyskaniem dostępu do </w:t>
        </w:r>
      </w:ins>
      <w:ins w:id="113" w:author="Marlena Staubach - Nadleśnictwo Kościerzyna" w:date="2020-01-30T10:53:00Z">
        <w:r w:rsidR="00F77634" w:rsidRPr="00F77634">
          <w:rPr>
            <w:rFonts w:ascii="Arial" w:eastAsia="Arial" w:hAnsi="Arial" w:cs="Arial"/>
          </w:rPr>
          <w:t>N</w:t>
        </w:r>
      </w:ins>
      <w:ins w:id="114" w:author="Anna Łęczyńska" w:date="2020-01-17T17:39:00Z">
        <w:del w:id="115" w:author="Marlena Staubach - Nadleśnictwo Kościerzyna" w:date="2020-01-30T10:53:00Z">
          <w:r w:rsidR="008B7D41" w:rsidDel="00F77634">
            <w:rPr>
              <w:rFonts w:ascii="Arial" w:eastAsia="Arial" w:hAnsi="Arial" w:cs="Arial"/>
            </w:rPr>
            <w:delText>n</w:delText>
          </w:r>
        </w:del>
        <w:r w:rsidR="008B7D41">
          <w:rPr>
            <w:rFonts w:ascii="Arial" w:eastAsia="Arial" w:hAnsi="Arial" w:cs="Arial"/>
          </w:rPr>
          <w:t>ieruchomości</w:t>
        </w:r>
      </w:ins>
      <w:ins w:id="116" w:author="Marlena Staubach - Nadleśnictwo Kościerzyna" w:date="2020-01-30T10:53:00Z">
        <w:r w:rsidR="00F77634">
          <w:rPr>
            <w:rFonts w:ascii="Arial" w:eastAsia="Arial" w:hAnsi="Arial" w:cs="Arial"/>
          </w:rPr>
          <w:t xml:space="preserve"> </w:t>
        </w:r>
        <w:r w:rsidR="00F77634" w:rsidRPr="00F77634">
          <w:rPr>
            <w:rFonts w:ascii="Arial" w:eastAsia="Arial" w:hAnsi="Arial" w:cs="Arial"/>
          </w:rPr>
          <w:t>leśnej</w:t>
        </w:r>
        <w:r w:rsidR="00F77634" w:rsidRPr="00F77634">
          <w:rPr>
            <w:rFonts w:ascii="Arial" w:eastAsia="Arial" w:hAnsi="Arial" w:cs="Arial"/>
          </w:rPr>
          <w:t xml:space="preserve"> </w:t>
        </w:r>
      </w:ins>
      <w:ins w:id="117" w:author="Anna Łęczyńska" w:date="2020-01-17T17:39:00Z">
        <w:r w:rsidR="008B7D41">
          <w:rPr>
            <w:rFonts w:ascii="Arial" w:eastAsia="Arial" w:hAnsi="Arial" w:cs="Arial"/>
          </w:rPr>
          <w:t>w celu realizacji czynności opisanych w § 2 ust. 6 Warunków</w:t>
        </w:r>
      </w:ins>
      <w:ins w:id="118" w:author="Anna Łęczyńska" w:date="2020-01-17T17:38:00Z">
        <w:del w:id="119" w:author="Beczek Beata" w:date="2020-01-20T12:53:00Z">
          <w:r w:rsidR="008B7D41" w:rsidDel="00741AAE">
            <w:rPr>
              <w:rFonts w:ascii="Arial" w:hAnsi="Arial" w:cs="Arial"/>
            </w:rPr>
            <w:delText xml:space="preserve"> </w:delText>
          </w:r>
        </w:del>
      </w:ins>
      <w:r w:rsidRPr="00D0177C">
        <w:rPr>
          <w:rFonts w:ascii="Arial" w:hAnsi="Arial" w:cs="Arial"/>
        </w:rPr>
        <w:t xml:space="preserve">, należy wykonywać zgodnie z przepisami prawa, w szczególności zgodnie z przepisami Ustawy Prawo budowlane oraz zasadami wiedzy technicznej.  </w:t>
      </w:r>
    </w:p>
    <w:p w14:paraId="43DA6D42" w14:textId="1A1CBC16" w:rsidR="006E14AB" w:rsidRPr="00D0177C" w:rsidRDefault="007D36B8" w:rsidP="007D36B8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0" w:line="360" w:lineRule="auto"/>
        <w:ind w:left="284" w:right="20" w:hanging="284"/>
        <w:rPr>
          <w:rFonts w:ascii="Arial" w:hAnsi="Arial" w:cs="Arial"/>
          <w:b/>
        </w:rPr>
      </w:pPr>
      <w:r w:rsidRPr="00D0177C">
        <w:rPr>
          <w:rFonts w:ascii="Arial" w:hAnsi="Arial" w:cs="Arial"/>
        </w:rPr>
        <w:t xml:space="preserve">Operator ma prawo do każdorazowego wstępu na </w:t>
      </w:r>
      <w:del w:id="120" w:author="Marlena Staubach - Nadleśnictwo Kościerzyna" w:date="2020-01-30T10:54:00Z">
        <w:r w:rsidRPr="00D0177C" w:rsidDel="00386A91">
          <w:rPr>
            <w:rFonts w:ascii="Arial" w:hAnsi="Arial" w:cs="Arial"/>
          </w:rPr>
          <w:delText xml:space="preserve">teren </w:delText>
        </w:r>
      </w:del>
      <w:r w:rsidRPr="00D0177C">
        <w:rPr>
          <w:rFonts w:ascii="Arial" w:hAnsi="Arial" w:cs="Arial"/>
        </w:rPr>
        <w:t>Nieruchomoś</w:t>
      </w:r>
      <w:ins w:id="121" w:author="Marlena Staubach - Nadleśnictwo Kościerzyna" w:date="2020-01-30T10:54:00Z">
        <w:r w:rsidR="00386A91">
          <w:rPr>
            <w:rFonts w:ascii="Arial" w:hAnsi="Arial" w:cs="Arial"/>
          </w:rPr>
          <w:t xml:space="preserve">ć </w:t>
        </w:r>
      </w:ins>
      <w:del w:id="122" w:author="Marlena Staubach - Nadleśnictwo Kościerzyna" w:date="2020-01-30T10:54:00Z">
        <w:r w:rsidRPr="00D0177C" w:rsidDel="00386A91">
          <w:rPr>
            <w:rFonts w:ascii="Arial" w:hAnsi="Arial" w:cs="Arial"/>
          </w:rPr>
          <w:delText xml:space="preserve">ci </w:delText>
        </w:r>
      </w:del>
      <w:r w:rsidRPr="00D0177C">
        <w:rPr>
          <w:rFonts w:ascii="Arial" w:hAnsi="Arial" w:cs="Arial"/>
        </w:rPr>
        <w:t>leśn</w:t>
      </w:r>
      <w:ins w:id="123" w:author="Marlena Staubach - Nadleśnictwo Kościerzyna" w:date="2020-01-30T10:55:00Z">
        <w:r w:rsidR="00386A91">
          <w:rPr>
            <w:rFonts w:ascii="Arial" w:hAnsi="Arial" w:cs="Arial"/>
          </w:rPr>
          <w:t>ą</w:t>
        </w:r>
      </w:ins>
      <w:del w:id="124" w:author="Marlena Staubach - Nadleśnictwo Kościerzyna" w:date="2020-01-30T10:55:00Z">
        <w:r w:rsidRPr="00D0177C" w:rsidDel="00386A91">
          <w:rPr>
            <w:rFonts w:ascii="Arial" w:hAnsi="Arial" w:cs="Arial"/>
          </w:rPr>
          <w:delText>ej</w:delText>
        </w:r>
      </w:del>
      <w:r w:rsidRPr="00D0177C">
        <w:rPr>
          <w:rFonts w:ascii="Arial" w:hAnsi="Arial" w:cs="Arial"/>
        </w:rPr>
        <w:t xml:space="preserve"> w celu konserwacji obiektów i urządzeń infrastruktury telekomunikacyjnej</w:t>
      </w:r>
      <w:r w:rsidR="006E14AB" w:rsidRPr="00D0177C">
        <w:rPr>
          <w:rFonts w:ascii="Arial" w:hAnsi="Arial" w:cs="Arial"/>
        </w:rPr>
        <w:t xml:space="preserve">, jednakże po uprzednim zgłoszeniu Nadleśniczemu </w:t>
      </w:r>
      <w:del w:id="125" w:author="Marlena Staubach - Nadleśnictwo Kościerzyna" w:date="2020-01-30T10:55:00Z">
        <w:r w:rsidR="006E14AB" w:rsidRPr="00D0177C" w:rsidDel="00386A91">
          <w:rPr>
            <w:rFonts w:ascii="Arial" w:hAnsi="Arial" w:cs="Arial"/>
          </w:rPr>
          <w:delText xml:space="preserve">terminy </w:delText>
        </w:r>
      </w:del>
      <w:ins w:id="126" w:author="Marlena Staubach - Nadleśnictwo Kościerzyna" w:date="2020-01-30T10:56:00Z">
        <w:r w:rsidR="00386A91" w:rsidRPr="00386A91">
          <w:rPr>
            <w:rFonts w:ascii="Arial" w:hAnsi="Arial" w:cs="Arial"/>
          </w:rPr>
          <w:t xml:space="preserve">terminu </w:t>
        </w:r>
      </w:ins>
      <w:r w:rsidR="006E14AB" w:rsidRPr="00D0177C">
        <w:rPr>
          <w:rFonts w:ascii="Arial" w:hAnsi="Arial" w:cs="Arial"/>
        </w:rPr>
        <w:t xml:space="preserve">wykonania tych prac. Zgłoszenia należy dokonać z wyprzedzeniem co najmniej 3 dni roboczych za pośrednictwem korespondencji e-mail. </w:t>
      </w:r>
    </w:p>
    <w:p w14:paraId="2D9E5D09" w14:textId="77777777" w:rsidR="007D36B8" w:rsidRPr="00D0177C" w:rsidRDefault="007D36B8" w:rsidP="0022302F">
      <w:pPr>
        <w:pStyle w:val="Teksttreci0"/>
        <w:shd w:val="clear" w:color="auto" w:fill="auto"/>
        <w:tabs>
          <w:tab w:val="left" w:pos="454"/>
        </w:tabs>
        <w:spacing w:before="120" w:after="0" w:line="360" w:lineRule="auto"/>
        <w:ind w:left="284" w:right="20" w:firstLine="0"/>
        <w:rPr>
          <w:rFonts w:ascii="Arial" w:hAnsi="Arial" w:cs="Arial"/>
          <w:b/>
        </w:rPr>
      </w:pPr>
      <w:r w:rsidRPr="00D0177C">
        <w:rPr>
          <w:rFonts w:ascii="Arial" w:hAnsi="Arial" w:cs="Arial"/>
          <w:b/>
        </w:rPr>
        <w:t>§ 5. Zasady postępowania w przypadkach wystąpienia awarii</w:t>
      </w:r>
    </w:p>
    <w:p w14:paraId="2F63F6DD" w14:textId="32AE95BA" w:rsidR="007D36B8" w:rsidRPr="00D0177C" w:rsidRDefault="007D36B8" w:rsidP="007D36B8">
      <w:pPr>
        <w:pStyle w:val="Teksttreci0"/>
        <w:numPr>
          <w:ilvl w:val="0"/>
          <w:numId w:val="3"/>
        </w:numPr>
        <w:shd w:val="clear" w:color="auto" w:fill="auto"/>
        <w:tabs>
          <w:tab w:val="left" w:pos="454"/>
        </w:tabs>
        <w:spacing w:before="120" w:after="120" w:line="360" w:lineRule="auto"/>
        <w:ind w:left="284" w:right="23" w:hanging="284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W przypadku wystąpienia awarii obiektów i urządzeń infrastruktury telekomunikacyjnej Nadleśniczy zapewnia Operatorowi każdorazowy dostęp do Nieruchomości leśnej, </w:t>
      </w:r>
      <w:r w:rsidRPr="00D0177C">
        <w:rPr>
          <w:rFonts w:ascii="Arial" w:hAnsi="Arial" w:cs="Arial"/>
        </w:rPr>
        <w:br/>
        <w:t>w takim zakresie, w jakim jest to niezbędne do jej usunięcia</w:t>
      </w:r>
      <w:ins w:id="127" w:author="Marlena Staubach - Nadleśnictwo Kościerzyna" w:date="2020-01-30T10:56:00Z">
        <w:r w:rsidR="00386A91" w:rsidRPr="00386A91">
          <w:rPr>
            <w:rFonts w:ascii="Arial" w:hAnsi="Arial" w:cs="Arial"/>
          </w:rPr>
          <w:t>, po uprzednim uzgodnieniu zakresu udostępnienia pomiędzy Stronami.</w:t>
        </w:r>
      </w:ins>
      <w:del w:id="128" w:author="Marlena Staubach - Nadleśnictwo Kościerzyna" w:date="2020-01-30T10:57:00Z">
        <w:r w:rsidRPr="00D0177C" w:rsidDel="00386A91">
          <w:rPr>
            <w:rFonts w:ascii="Arial" w:hAnsi="Arial" w:cs="Arial"/>
          </w:rPr>
          <w:delText>.</w:delText>
        </w:r>
      </w:del>
      <w:del w:id="129" w:author="Beczek Beata" w:date="2020-01-20T13:07:00Z">
        <w:r w:rsidRPr="00D0177C" w:rsidDel="00110AD5">
          <w:rPr>
            <w:rFonts w:ascii="Arial" w:hAnsi="Arial" w:cs="Arial"/>
          </w:rPr>
          <w:delText xml:space="preserve"> </w:delText>
        </w:r>
      </w:del>
    </w:p>
    <w:p w14:paraId="290258E6" w14:textId="77777777" w:rsidR="007D36B8" w:rsidRPr="00D0177C" w:rsidRDefault="007D36B8" w:rsidP="007D36B8">
      <w:pPr>
        <w:pStyle w:val="Teksttreci0"/>
        <w:numPr>
          <w:ilvl w:val="0"/>
          <w:numId w:val="3"/>
        </w:numPr>
        <w:shd w:val="clear" w:color="auto" w:fill="auto"/>
        <w:tabs>
          <w:tab w:val="left" w:pos="454"/>
        </w:tabs>
        <w:spacing w:before="120" w:after="120" w:line="360" w:lineRule="auto"/>
        <w:ind w:left="284" w:right="23" w:hanging="284"/>
        <w:rPr>
          <w:rFonts w:ascii="Arial" w:eastAsia="Arial" w:hAnsi="Arial" w:cs="Arial"/>
        </w:rPr>
      </w:pPr>
      <w:r w:rsidRPr="00D0177C">
        <w:rPr>
          <w:rFonts w:ascii="Arial" w:eastAsia="Arial" w:hAnsi="Arial" w:cs="Arial"/>
        </w:rPr>
        <w:t xml:space="preserve">O fakcie wystąpienia awarii infrastruktury telekomunikacyjnej Operator niezwłocznie informuje Nadleśniczego telefonicznie, a w przypadku nieodebrania telefonu uczyni to za pośrednictwem korespondencji e-mail. </w:t>
      </w:r>
    </w:p>
    <w:p w14:paraId="5A193683" w14:textId="77777777" w:rsidR="007D36B8" w:rsidRPr="00D0177C" w:rsidRDefault="007D36B8" w:rsidP="007D36B8">
      <w:pPr>
        <w:pStyle w:val="Teksttreci0"/>
        <w:numPr>
          <w:ilvl w:val="0"/>
          <w:numId w:val="3"/>
        </w:numPr>
        <w:shd w:val="clear" w:color="auto" w:fill="auto"/>
        <w:tabs>
          <w:tab w:val="left" w:pos="454"/>
        </w:tabs>
        <w:spacing w:before="120" w:after="120" w:line="360" w:lineRule="auto"/>
        <w:ind w:left="284" w:right="23" w:hanging="284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W przypadku wykrycia awarii przez </w:t>
      </w:r>
      <w:r w:rsidR="000F118F" w:rsidRPr="00D0177C">
        <w:rPr>
          <w:rFonts w:ascii="Arial" w:hAnsi="Arial" w:cs="Arial"/>
        </w:rPr>
        <w:t xml:space="preserve">właściciela Nieruchomości leśnej </w:t>
      </w:r>
      <w:r w:rsidRPr="00D0177C">
        <w:rPr>
          <w:rFonts w:ascii="Arial" w:hAnsi="Arial" w:cs="Arial"/>
        </w:rPr>
        <w:t xml:space="preserve"> jest on zobowiązany poinformować o tym fakcie Operatora, zgodnie z procedurą opisaną w pkt 2.</w:t>
      </w:r>
    </w:p>
    <w:p w14:paraId="144D19F5" w14:textId="77777777" w:rsidR="007D36B8" w:rsidRPr="00D0177C" w:rsidRDefault="007D36B8" w:rsidP="007D36B8">
      <w:pPr>
        <w:spacing w:after="0" w:line="360" w:lineRule="auto"/>
        <w:jc w:val="both"/>
        <w:rPr>
          <w:rFonts w:ascii="Arial" w:hAnsi="Arial" w:cs="Arial"/>
          <w:b/>
        </w:rPr>
      </w:pPr>
      <w:r w:rsidRPr="00D0177C">
        <w:rPr>
          <w:rFonts w:ascii="Arial" w:hAnsi="Arial" w:cs="Arial"/>
          <w:b/>
        </w:rPr>
        <w:t>§ 6. Rozstrzyganie sporów</w:t>
      </w:r>
    </w:p>
    <w:p w14:paraId="6CE981BA" w14:textId="77777777" w:rsidR="007D36B8" w:rsidRPr="00D0177C" w:rsidRDefault="007D36B8" w:rsidP="007D36B8">
      <w:pPr>
        <w:pStyle w:val="Teksttreci0"/>
        <w:numPr>
          <w:ilvl w:val="0"/>
          <w:numId w:val="8"/>
        </w:numPr>
        <w:shd w:val="clear" w:color="auto" w:fill="auto"/>
        <w:tabs>
          <w:tab w:val="left" w:pos="454"/>
        </w:tabs>
        <w:spacing w:before="120" w:after="120" w:line="360" w:lineRule="auto"/>
        <w:ind w:left="284" w:right="23" w:hanging="284"/>
        <w:rPr>
          <w:rFonts w:ascii="Arial" w:hAnsi="Arial" w:cs="Arial"/>
        </w:rPr>
      </w:pPr>
      <w:r w:rsidRPr="00D0177C">
        <w:rPr>
          <w:rFonts w:ascii="Arial" w:eastAsia="Arial" w:hAnsi="Arial" w:cs="Arial"/>
        </w:rPr>
        <w:t>Nadleśniczy i Operator zmierzają do polubownego rozwiązania wszelkich sporów</w:t>
      </w:r>
      <w:r w:rsidRPr="00D0177C">
        <w:rPr>
          <w:rFonts w:ascii="Arial" w:eastAsia="Arial" w:hAnsi="Arial" w:cs="Arial"/>
        </w:rPr>
        <w:br/>
        <w:t>mogących wyniknąć w związku z wykonaniem przedmiotu Umowy lub jej interpretacji.</w:t>
      </w:r>
    </w:p>
    <w:p w14:paraId="55229F7A" w14:textId="77777777" w:rsidR="007D36B8" w:rsidRPr="00D0177C" w:rsidRDefault="007D36B8" w:rsidP="007D36B8">
      <w:pPr>
        <w:pStyle w:val="Teksttreci0"/>
        <w:numPr>
          <w:ilvl w:val="0"/>
          <w:numId w:val="8"/>
        </w:numPr>
        <w:shd w:val="clear" w:color="auto" w:fill="auto"/>
        <w:tabs>
          <w:tab w:val="left" w:pos="454"/>
          <w:tab w:val="left" w:pos="1134"/>
        </w:tabs>
        <w:spacing w:before="120" w:after="120" w:line="360" w:lineRule="auto"/>
        <w:ind w:left="284" w:right="20" w:hanging="284"/>
        <w:rPr>
          <w:rFonts w:ascii="Arial" w:hAnsi="Arial" w:cs="Arial"/>
        </w:rPr>
      </w:pPr>
      <w:r w:rsidRPr="00D0177C">
        <w:rPr>
          <w:rFonts w:ascii="Arial" w:eastAsia="Arial" w:hAnsi="Arial" w:cs="Arial"/>
        </w:rPr>
        <w:t>O ile polubowne rozwiązanie sporu nie powiedzie się, spór podlegać będzie rozstrzygnięciu właściwemu rzeczowo sądowi, właściwemu dla miejsca położenia udostępnionej Nieruchomości leśnej.</w:t>
      </w:r>
    </w:p>
    <w:p w14:paraId="2C4CDC2B" w14:textId="77777777" w:rsidR="007D36B8" w:rsidRPr="00D0177C" w:rsidRDefault="007D36B8" w:rsidP="007D36B8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D0177C">
        <w:rPr>
          <w:rFonts w:ascii="Arial" w:hAnsi="Arial" w:cs="Arial"/>
          <w:b/>
        </w:rPr>
        <w:t>§ 7. Rozwiązanie umowy</w:t>
      </w:r>
    </w:p>
    <w:p w14:paraId="1BA73717" w14:textId="77777777" w:rsidR="007D36B8" w:rsidRPr="00D0177C" w:rsidRDefault="007D36B8" w:rsidP="007D36B8">
      <w:pPr>
        <w:numPr>
          <w:ilvl w:val="0"/>
          <w:numId w:val="7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Każda ze Stron może rozwiązać Umowę za pisemnym wypowiedzeniem </w:t>
      </w:r>
      <w:r w:rsidRPr="00D0177C">
        <w:rPr>
          <w:rFonts w:ascii="Arial" w:hAnsi="Arial" w:cs="Arial"/>
        </w:rPr>
        <w:br/>
        <w:t>z zachowaniem 6-miesięcznego okresu wypowiedzenia, przy czym Nadleśniczy może to zrobić tylko w następujących przypadkach, gdy:</w:t>
      </w:r>
    </w:p>
    <w:p w14:paraId="78F91C2F" w14:textId="77777777" w:rsidR="007D36B8" w:rsidRPr="00D0177C" w:rsidRDefault="007D36B8" w:rsidP="007D36B8">
      <w:pPr>
        <w:pStyle w:val="Akapitzlist"/>
        <w:numPr>
          <w:ilvl w:val="1"/>
          <w:numId w:val="7"/>
        </w:numPr>
        <w:tabs>
          <w:tab w:val="left" w:pos="1276"/>
        </w:tabs>
        <w:spacing w:after="0" w:line="360" w:lineRule="auto"/>
        <w:ind w:left="624" w:hanging="340"/>
        <w:contextualSpacing w:val="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lastRenderedPageBreak/>
        <w:t xml:space="preserve">Operator korzysta z Nieruchomości leśnej niezgodnie z jej przeznaczeniem </w:t>
      </w:r>
      <w:r w:rsidRPr="00D0177C">
        <w:rPr>
          <w:rFonts w:ascii="Arial" w:hAnsi="Arial" w:cs="Arial"/>
        </w:rPr>
        <w:br/>
        <w:t xml:space="preserve">i Umową, </w:t>
      </w:r>
    </w:p>
    <w:p w14:paraId="07BB2513" w14:textId="77777777" w:rsidR="007D36B8" w:rsidRPr="00D0177C" w:rsidRDefault="007D36B8" w:rsidP="007D36B8">
      <w:pPr>
        <w:pStyle w:val="Akapitzlist"/>
        <w:numPr>
          <w:ilvl w:val="1"/>
          <w:numId w:val="7"/>
        </w:numPr>
        <w:tabs>
          <w:tab w:val="left" w:pos="1276"/>
        </w:tabs>
        <w:spacing w:after="0" w:line="360" w:lineRule="auto"/>
        <w:ind w:left="624" w:hanging="340"/>
        <w:contextualSpacing w:val="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Operator nie wykonuje od co najmniej 30 dni zobowiązań wynikających z Umowy, pomimo wyznaczenia przez Nadleśniczego ostatecznego terminu do wykonania tych zobowiązań,</w:t>
      </w:r>
    </w:p>
    <w:p w14:paraId="3189EFE4" w14:textId="04E0125A" w:rsidR="007D36B8" w:rsidRPr="00D0177C" w:rsidRDefault="007D36B8" w:rsidP="007D36B8">
      <w:pPr>
        <w:pStyle w:val="Akapitzlist"/>
        <w:numPr>
          <w:ilvl w:val="1"/>
          <w:numId w:val="7"/>
        </w:numPr>
        <w:spacing w:after="0" w:line="360" w:lineRule="auto"/>
        <w:ind w:left="624" w:hanging="340"/>
        <w:contextualSpacing w:val="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Operator wykonuje uprawnienia określone w </w:t>
      </w:r>
      <w:del w:id="130" w:author="Marlena Staubach - Nadleśnictwo Kościerzyna" w:date="2020-01-30T10:57:00Z">
        <w:r w:rsidRPr="00D0177C" w:rsidDel="00E04B6A">
          <w:rPr>
            <w:rFonts w:ascii="Arial" w:hAnsi="Arial" w:cs="Arial"/>
          </w:rPr>
          <w:delText xml:space="preserve">§ 2 ust. 1 </w:delText>
        </w:r>
        <w:r w:rsidR="000F118F" w:rsidRPr="00D0177C" w:rsidDel="00E04B6A">
          <w:rPr>
            <w:rFonts w:ascii="Arial" w:hAnsi="Arial" w:cs="Arial"/>
          </w:rPr>
          <w:delText xml:space="preserve">wzoru </w:delText>
        </w:r>
      </w:del>
      <w:r w:rsidRPr="00D0177C">
        <w:rPr>
          <w:rFonts w:ascii="Arial" w:hAnsi="Arial" w:cs="Arial"/>
        </w:rPr>
        <w:t>Umow</w:t>
      </w:r>
      <w:ins w:id="131" w:author="Marlena Staubach - Nadleśnictwo Kościerzyna" w:date="2020-01-30T10:58:00Z">
        <w:r w:rsidR="00E04B6A" w:rsidRPr="00E04B6A">
          <w:rPr>
            <w:rFonts w:ascii="Arial" w:hAnsi="Arial" w:cs="Arial"/>
          </w:rPr>
          <w:t>ie</w:t>
        </w:r>
      </w:ins>
      <w:del w:id="132" w:author="Marlena Staubach - Nadleśnictwo Kościerzyna" w:date="2020-01-30T10:58:00Z">
        <w:r w:rsidRPr="00D0177C" w:rsidDel="00E04B6A">
          <w:rPr>
            <w:rFonts w:ascii="Arial" w:hAnsi="Arial" w:cs="Arial"/>
          </w:rPr>
          <w:delText>y</w:delText>
        </w:r>
      </w:del>
      <w:r w:rsidRPr="00D0177C">
        <w:rPr>
          <w:rFonts w:ascii="Arial" w:hAnsi="Arial" w:cs="Arial"/>
        </w:rPr>
        <w:t xml:space="preserve"> w sposób sprzeczny z przepisami prawa, w szczególności bez niezbędnych decyzji, opinii i zgód właściwych instytucji i organów</w:t>
      </w:r>
      <w:del w:id="133" w:author="Marlena Staubach - Nadleśnictwo Kościerzyna" w:date="2020-01-30T10:58:00Z">
        <w:r w:rsidRPr="00D0177C" w:rsidDel="00E04B6A">
          <w:rPr>
            <w:rFonts w:ascii="Arial" w:hAnsi="Arial" w:cs="Arial"/>
          </w:rPr>
          <w:delText>, o których mowa w § 3 ust. 1 pkt 1</w:delText>
        </w:r>
        <w:r w:rsidR="000F118F" w:rsidRPr="00D0177C" w:rsidDel="00E04B6A">
          <w:rPr>
            <w:rFonts w:ascii="Arial" w:hAnsi="Arial" w:cs="Arial"/>
          </w:rPr>
          <w:delText xml:space="preserve"> </w:delText>
        </w:r>
        <w:r w:rsidRPr="00D0177C" w:rsidDel="00E04B6A">
          <w:rPr>
            <w:rFonts w:ascii="Arial" w:hAnsi="Arial" w:cs="Arial"/>
          </w:rPr>
          <w:delText>Umowy</w:delText>
        </w:r>
      </w:del>
      <w:r w:rsidRPr="00D0177C">
        <w:rPr>
          <w:rFonts w:ascii="Arial" w:hAnsi="Arial" w:cs="Arial"/>
        </w:rPr>
        <w:t>,</w:t>
      </w:r>
    </w:p>
    <w:p w14:paraId="13C4DB31" w14:textId="6ED64436" w:rsidR="007D36B8" w:rsidRPr="00D0177C" w:rsidRDefault="007D36B8" w:rsidP="007D36B8">
      <w:pPr>
        <w:pStyle w:val="Akapitzlist"/>
        <w:numPr>
          <w:ilvl w:val="1"/>
          <w:numId w:val="7"/>
        </w:numPr>
        <w:tabs>
          <w:tab w:val="left" w:pos="1276"/>
        </w:tabs>
        <w:spacing w:after="0" w:line="360" w:lineRule="auto"/>
        <w:ind w:left="624" w:hanging="34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Operator, poinformowany o zmianie wysokości stawki opłaty za zajęcie 1m</w:t>
      </w:r>
      <w:r w:rsidRPr="00D0177C">
        <w:rPr>
          <w:rFonts w:ascii="Arial" w:hAnsi="Arial" w:cs="Arial"/>
          <w:vertAlign w:val="superscript"/>
        </w:rPr>
        <w:t xml:space="preserve">2 </w:t>
      </w:r>
      <w:r w:rsidRPr="00D0177C">
        <w:rPr>
          <w:rFonts w:ascii="Arial" w:hAnsi="Arial" w:cs="Arial"/>
        </w:rPr>
        <w:t>Nieruchomości leśnej stanowiącej podstawę wyliczenia Opłaty, nie wyrazi zgody na zmianę jej wysokości w terminie 30 dni od dnia wezwania do wyrażenia takiej zgody</w:t>
      </w:r>
      <w:ins w:id="134" w:author="Marlena Staubach - Nadleśnictwo Kościerzyna" w:date="2020-01-30T10:59:00Z">
        <w:r w:rsidR="00E04B6A" w:rsidRPr="00E04B6A">
          <w:rPr>
            <w:rFonts w:ascii="Arial" w:hAnsi="Arial" w:cs="Arial"/>
          </w:rPr>
          <w:t>(jeśli dotyczy).</w:t>
        </w:r>
      </w:ins>
      <w:del w:id="135" w:author="Marlena Staubach - Nadleśnictwo Kościerzyna" w:date="2020-01-30T10:59:00Z">
        <w:r w:rsidRPr="00D0177C" w:rsidDel="00E04B6A">
          <w:rPr>
            <w:rFonts w:ascii="Arial" w:hAnsi="Arial" w:cs="Arial"/>
          </w:rPr>
          <w:delText>.</w:delText>
        </w:r>
      </w:del>
    </w:p>
    <w:p w14:paraId="0219A6B8" w14:textId="77777777" w:rsidR="007D36B8" w:rsidRPr="00D0177C" w:rsidRDefault="007D36B8" w:rsidP="007D36B8">
      <w:pPr>
        <w:numPr>
          <w:ilvl w:val="0"/>
          <w:numId w:val="7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W szczególnych przypadkach Operator może rozwiązać Umowę za uprzednim </w:t>
      </w:r>
      <w:r w:rsidRPr="00D0177C">
        <w:rPr>
          <w:rFonts w:ascii="Arial" w:hAnsi="Arial" w:cs="Arial"/>
        </w:rPr>
        <w:br/>
        <w:t xml:space="preserve">30-dniowym wypowiedzeniem ze skutkiem na koniec miesiąca kalendarzowego </w:t>
      </w:r>
      <w:r w:rsidRPr="00D0177C">
        <w:rPr>
          <w:rFonts w:ascii="Arial" w:hAnsi="Arial" w:cs="Arial"/>
        </w:rPr>
        <w:br/>
        <w:t xml:space="preserve">tj. gdy: </w:t>
      </w:r>
    </w:p>
    <w:p w14:paraId="2D1D9200" w14:textId="77777777" w:rsidR="007D36B8" w:rsidRPr="00D0177C" w:rsidRDefault="007D36B8" w:rsidP="007D36B8">
      <w:pPr>
        <w:pStyle w:val="Akapitzlist"/>
        <w:numPr>
          <w:ilvl w:val="1"/>
          <w:numId w:val="7"/>
        </w:numPr>
        <w:tabs>
          <w:tab w:val="left" w:pos="1276"/>
        </w:tabs>
        <w:spacing w:after="0" w:line="360" w:lineRule="auto"/>
        <w:ind w:left="624" w:hanging="340"/>
        <w:contextualSpacing w:val="0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na Nieruchomości leśnej lub jej sąsiedztwie nastąpiła zmiana, która będzie miała istotny, niekorzystny wpływ na działanie obiektów i urządzeń infrastruktury telekomunikacyjnej umieszczonej przez Operatora zgodnie z postanowieniami Umowy, </w:t>
      </w:r>
    </w:p>
    <w:p w14:paraId="6276C378" w14:textId="77777777" w:rsidR="007D36B8" w:rsidRPr="00D0177C" w:rsidRDefault="007D36B8" w:rsidP="007D36B8">
      <w:pPr>
        <w:pStyle w:val="Akapitzlist"/>
        <w:numPr>
          <w:ilvl w:val="1"/>
          <w:numId w:val="7"/>
        </w:numPr>
        <w:tabs>
          <w:tab w:val="left" w:pos="1276"/>
        </w:tabs>
        <w:spacing w:after="0" w:line="360" w:lineRule="auto"/>
        <w:ind w:left="624" w:hanging="340"/>
        <w:contextualSpacing w:val="0"/>
        <w:jc w:val="both"/>
        <w:rPr>
          <w:rFonts w:ascii="Arial" w:hAnsi="Arial" w:cs="Arial"/>
          <w:lang w:eastAsia="pl-PL"/>
        </w:rPr>
      </w:pPr>
      <w:r w:rsidRPr="00D0177C">
        <w:rPr>
          <w:rFonts w:ascii="Arial" w:hAnsi="Arial" w:cs="Arial"/>
        </w:rPr>
        <w:t>zaistniały</w:t>
      </w:r>
      <w:r w:rsidRPr="00D0177C">
        <w:rPr>
          <w:rFonts w:ascii="Arial" w:hAnsi="Arial" w:cs="Arial"/>
          <w:lang w:eastAsia="pl-PL"/>
        </w:rPr>
        <w:t xml:space="preserve"> okoliczności faktyczn</w:t>
      </w:r>
      <w:r w:rsidRPr="00D0177C">
        <w:rPr>
          <w:rFonts w:ascii="Arial" w:hAnsi="Arial" w:cs="Arial"/>
        </w:rPr>
        <w:t>e</w:t>
      </w:r>
      <w:r w:rsidRPr="00D0177C">
        <w:rPr>
          <w:rFonts w:ascii="Arial" w:hAnsi="Arial" w:cs="Arial"/>
          <w:lang w:eastAsia="pl-PL"/>
        </w:rPr>
        <w:t xml:space="preserve"> lub prawn</w:t>
      </w:r>
      <w:r w:rsidRPr="00D0177C">
        <w:rPr>
          <w:rFonts w:ascii="Arial" w:hAnsi="Arial" w:cs="Arial"/>
        </w:rPr>
        <w:t>e</w:t>
      </w:r>
      <w:r w:rsidRPr="00D0177C">
        <w:rPr>
          <w:rFonts w:ascii="Arial" w:hAnsi="Arial" w:cs="Arial"/>
          <w:lang w:eastAsia="pl-PL"/>
        </w:rPr>
        <w:t xml:space="preserve"> uniemożliwiając</w:t>
      </w:r>
      <w:r w:rsidRPr="00D0177C">
        <w:rPr>
          <w:rFonts w:ascii="Arial" w:hAnsi="Arial" w:cs="Arial"/>
        </w:rPr>
        <w:t>e</w:t>
      </w:r>
      <w:r w:rsidRPr="00D0177C">
        <w:rPr>
          <w:rFonts w:ascii="Arial" w:hAnsi="Arial" w:cs="Arial"/>
          <w:lang w:eastAsia="pl-PL"/>
        </w:rPr>
        <w:t xml:space="preserve"> korzystanie przez Operatora z Nieruchomości leśnej w sposób wskazany w </w:t>
      </w:r>
      <w:r w:rsidRPr="00D0177C">
        <w:rPr>
          <w:rFonts w:ascii="Arial" w:hAnsi="Arial" w:cs="Arial"/>
        </w:rPr>
        <w:t>U</w:t>
      </w:r>
      <w:r w:rsidRPr="00D0177C">
        <w:rPr>
          <w:rFonts w:ascii="Arial" w:hAnsi="Arial" w:cs="Arial"/>
          <w:lang w:eastAsia="pl-PL"/>
        </w:rPr>
        <w:t>mowie, takie jak</w:t>
      </w:r>
      <w:r w:rsidRPr="00D0177C">
        <w:rPr>
          <w:rFonts w:ascii="Arial" w:hAnsi="Arial" w:cs="Arial"/>
        </w:rPr>
        <w:t xml:space="preserve"> </w:t>
      </w:r>
      <w:r w:rsidRPr="00D0177C">
        <w:rPr>
          <w:rFonts w:ascii="Arial" w:hAnsi="Arial" w:cs="Arial"/>
          <w:lang w:eastAsia="pl-PL"/>
        </w:rPr>
        <w:t>nieotrzymanie lub cofnięcie wymaganych prawem pozwoleń organów administracji publicznej dla obiektów i urządzeń infrastruktury telekomunikacyjnej</w:t>
      </w:r>
      <w:r w:rsidRPr="00D0177C">
        <w:rPr>
          <w:rFonts w:ascii="Arial" w:hAnsi="Arial" w:cs="Arial"/>
        </w:rPr>
        <w:t>.</w:t>
      </w:r>
    </w:p>
    <w:p w14:paraId="0135CFA7" w14:textId="77777777" w:rsidR="007D36B8" w:rsidRPr="00D0177C" w:rsidRDefault="007D36B8" w:rsidP="007D36B8">
      <w:pPr>
        <w:numPr>
          <w:ilvl w:val="0"/>
          <w:numId w:val="7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 xml:space="preserve">Warunkiem złożenia wypowiedzenia przez Nadleśniczego jest wystąpienie przez niego do Operatora z wezwaniem do zaprzestania naruszeń uzasadniających rozwiązanie Umowy </w:t>
      </w:r>
      <w:r w:rsidRPr="00D0177C">
        <w:rPr>
          <w:rFonts w:ascii="Arial" w:hAnsi="Arial" w:cs="Arial"/>
        </w:rPr>
        <w:br/>
        <w:t>w terminie 7 dni od dnia otrzymania wezwania oraz bezskuteczny upływ tego terminu.</w:t>
      </w:r>
    </w:p>
    <w:p w14:paraId="086BF337" w14:textId="77777777" w:rsidR="007D36B8" w:rsidRPr="00D0177C" w:rsidRDefault="007D36B8" w:rsidP="007D36B8">
      <w:pPr>
        <w:numPr>
          <w:ilvl w:val="0"/>
          <w:numId w:val="7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D0177C">
        <w:rPr>
          <w:rFonts w:ascii="Arial" w:hAnsi="Arial" w:cs="Arial"/>
        </w:rPr>
        <w:t>Wypowiedzenia Umowy wymaga</w:t>
      </w:r>
      <w:r w:rsidR="000F118F" w:rsidRPr="00D0177C">
        <w:rPr>
          <w:rFonts w:ascii="Arial" w:hAnsi="Arial" w:cs="Arial"/>
        </w:rPr>
        <w:t>, pod rygorem nieważności formy pisemnej</w:t>
      </w:r>
      <w:r w:rsidR="00293B86" w:rsidRPr="00D0177C">
        <w:rPr>
          <w:rFonts w:ascii="Arial" w:hAnsi="Arial" w:cs="Arial"/>
        </w:rPr>
        <w:t xml:space="preserve">, </w:t>
      </w:r>
      <w:r w:rsidR="00293B86" w:rsidRPr="00D0177C">
        <w:rPr>
          <w:rFonts w:ascii="Arial" w:hAnsi="Arial" w:cs="Arial"/>
        </w:rPr>
        <w:br/>
        <w:t>a w przypadkach określonych w pkt. 1 i 2</w:t>
      </w:r>
      <w:r w:rsidR="000F118F" w:rsidRPr="00D0177C">
        <w:rPr>
          <w:rFonts w:ascii="Arial" w:hAnsi="Arial" w:cs="Arial"/>
        </w:rPr>
        <w:t xml:space="preserve"> ze </w:t>
      </w:r>
      <w:r w:rsidRPr="00D0177C">
        <w:rPr>
          <w:rFonts w:ascii="Arial" w:hAnsi="Arial" w:cs="Arial"/>
        </w:rPr>
        <w:t xml:space="preserve"> </w:t>
      </w:r>
      <w:r w:rsidR="000F118F" w:rsidRPr="00D0177C">
        <w:rPr>
          <w:rFonts w:ascii="Arial" w:hAnsi="Arial" w:cs="Arial"/>
        </w:rPr>
        <w:t xml:space="preserve">wskazaniem </w:t>
      </w:r>
      <w:r w:rsidRPr="00D0177C">
        <w:rPr>
          <w:rFonts w:ascii="Arial" w:hAnsi="Arial" w:cs="Arial"/>
        </w:rPr>
        <w:t xml:space="preserve">przyczyny oraz uzasadnienia. </w:t>
      </w:r>
    </w:p>
    <w:p w14:paraId="305E4BA4" w14:textId="77777777" w:rsidR="00101742" w:rsidRDefault="007D36B8" w:rsidP="007D36B8">
      <w:pPr>
        <w:numPr>
          <w:ilvl w:val="0"/>
          <w:numId w:val="7"/>
        </w:numPr>
        <w:spacing w:before="120" w:after="120" w:line="360" w:lineRule="auto"/>
        <w:ind w:left="284" w:hanging="284"/>
        <w:jc w:val="both"/>
        <w:rPr>
          <w:ins w:id="136" w:author="Beczek Beata" w:date="2020-01-17T16:36:00Z"/>
          <w:rFonts w:ascii="Arial" w:hAnsi="Arial" w:cs="Arial"/>
        </w:rPr>
      </w:pPr>
      <w:r w:rsidRPr="00D0177C">
        <w:rPr>
          <w:rFonts w:ascii="Arial" w:hAnsi="Arial" w:cs="Arial"/>
        </w:rPr>
        <w:t xml:space="preserve">W przypadku rozwiązania lub wygaśnięcia Umowy, Operator jest zobowiązany </w:t>
      </w:r>
      <w:r w:rsidRPr="00D0177C">
        <w:rPr>
          <w:rFonts w:ascii="Arial" w:hAnsi="Arial" w:cs="Arial"/>
        </w:rPr>
        <w:br/>
        <w:t>do usunięcia obiektów i urządzeń infrastruktury telekomunikacyjnej w terminie 3 miesięcy od dnia rozwiązania lub wygaśnięcia Umowy. W przypadku braku realizacji tego obowiązku Nadleśniczy może dokonać usunięcia tych obiektów i urządzeń na koszt Operatora.</w:t>
      </w:r>
    </w:p>
    <w:p w14:paraId="2C889C92" w14:textId="70F77AE8" w:rsidR="007D36B8" w:rsidRPr="00D0177C" w:rsidRDefault="00E846E6" w:rsidP="00E846E6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bookmarkStart w:id="137" w:name="_GoBack"/>
      <w:bookmarkEnd w:id="137"/>
      <w:del w:id="138" w:author="Beczek Beata" w:date="2020-01-17T16:36:00Z">
        <w:r w:rsidR="000F118F" w:rsidRPr="00D0177C" w:rsidDel="00101742">
          <w:rPr>
            <w:rFonts w:ascii="Arial" w:hAnsi="Arial" w:cs="Arial"/>
          </w:rPr>
          <w:br/>
        </w:r>
      </w:del>
      <w:r w:rsidR="000F118F" w:rsidRPr="00D0177C">
        <w:rPr>
          <w:rFonts w:ascii="Arial" w:hAnsi="Arial" w:cs="Arial"/>
        </w:rPr>
        <w:t xml:space="preserve">Za okres od rozwiązania lub wygaśnięcia Umowy do czasu usunięcia obiektów i urządzeń infrastruktury telekomunikacyjnej z Nieruchomości leśnej, właścicielowi Nieruchomości leśnej </w:t>
      </w:r>
      <w:r w:rsidR="000F118F" w:rsidRPr="00D0177C">
        <w:rPr>
          <w:rFonts w:ascii="Arial" w:hAnsi="Arial" w:cs="Arial"/>
        </w:rPr>
        <w:lastRenderedPageBreak/>
        <w:t xml:space="preserve">przysługuje wynagrodzenie za bezumowne korzystanie przez Operatora z </w:t>
      </w:r>
      <w:del w:id="139" w:author="Marlena Staubach - Nadleśnictwo Kościerzyna" w:date="2020-01-30T11:01:00Z">
        <w:r w:rsidR="000F118F" w:rsidRPr="00D0177C" w:rsidDel="00646262">
          <w:rPr>
            <w:rFonts w:ascii="Arial" w:hAnsi="Arial" w:cs="Arial"/>
          </w:rPr>
          <w:delText>gruntów</w:delText>
        </w:r>
      </w:del>
      <w:ins w:id="140" w:author="Marlena Staubach - Nadleśnictwo Kościerzyna" w:date="2020-01-30T11:01:00Z">
        <w:r w:rsidR="00646262" w:rsidRPr="00646262">
          <w:rPr>
            <w:rFonts w:ascii="Arial" w:hAnsi="Arial" w:cs="Arial"/>
          </w:rPr>
          <w:t>Nieruchomości leśnej</w:t>
        </w:r>
      </w:ins>
      <w:r w:rsidR="000F118F" w:rsidRPr="00D0177C">
        <w:rPr>
          <w:rFonts w:ascii="Arial" w:hAnsi="Arial" w:cs="Arial"/>
        </w:rPr>
        <w:t>, w wysokości opła</w:t>
      </w:r>
      <w:r w:rsidR="00771E4C" w:rsidRPr="00D0177C">
        <w:rPr>
          <w:rFonts w:ascii="Arial" w:hAnsi="Arial" w:cs="Arial"/>
        </w:rPr>
        <w:t>t określonych w dotychczasowej U</w:t>
      </w:r>
      <w:r w:rsidR="000F118F" w:rsidRPr="00D0177C">
        <w:rPr>
          <w:rFonts w:ascii="Arial" w:hAnsi="Arial" w:cs="Arial"/>
        </w:rPr>
        <w:t>mowie</w:t>
      </w:r>
      <w:ins w:id="141" w:author="Marlena Staubach - Nadleśnictwo Kościerzyna" w:date="2020-01-30T11:02:00Z">
        <w:r w:rsidR="00646262">
          <w:rPr>
            <w:rFonts w:ascii="Arial" w:hAnsi="Arial" w:cs="Arial"/>
          </w:rPr>
          <w:t xml:space="preserve"> </w:t>
        </w:r>
      </w:ins>
      <w:ins w:id="142" w:author="Marlena Staubach - Nadleśnictwo Kościerzyna" w:date="2020-01-30T11:01:00Z">
        <w:r w:rsidR="00646262" w:rsidRPr="00646262">
          <w:rPr>
            <w:rFonts w:ascii="Arial" w:hAnsi="Arial" w:cs="Arial"/>
          </w:rPr>
          <w:t>(jeśli dotyczy)</w:t>
        </w:r>
      </w:ins>
      <w:r w:rsidR="003F7FC0" w:rsidRPr="00D0177C">
        <w:rPr>
          <w:rFonts w:ascii="Arial" w:hAnsi="Arial" w:cs="Arial"/>
        </w:rPr>
        <w:t>.</w:t>
      </w:r>
    </w:p>
    <w:p w14:paraId="0FEB61E6" w14:textId="77777777" w:rsidR="007D36B8" w:rsidRPr="007D36B8" w:rsidRDefault="007D36B8" w:rsidP="007D36B8">
      <w:pPr>
        <w:pStyle w:val="Akapitzlist"/>
        <w:spacing w:after="0" w:line="360" w:lineRule="auto"/>
        <w:jc w:val="both"/>
        <w:rPr>
          <w:rFonts w:ascii="Arial" w:hAnsi="Arial" w:cs="Arial"/>
          <w:u w:val="single"/>
        </w:rPr>
      </w:pPr>
    </w:p>
    <w:p w14:paraId="54177002" w14:textId="77777777" w:rsidR="007D36B8" w:rsidRPr="007D36B8" w:rsidRDefault="007D36B8" w:rsidP="007D36B8">
      <w:pPr>
        <w:spacing w:after="0" w:line="360" w:lineRule="auto"/>
        <w:jc w:val="both"/>
        <w:rPr>
          <w:rFonts w:ascii="Arial" w:hAnsi="Arial" w:cs="Arial"/>
        </w:rPr>
      </w:pPr>
    </w:p>
    <w:p w14:paraId="2230EECF" w14:textId="77777777" w:rsidR="007D36B8" w:rsidRPr="007D36B8" w:rsidRDefault="007D36B8" w:rsidP="007D36B8">
      <w:pPr>
        <w:spacing w:line="360" w:lineRule="auto"/>
        <w:jc w:val="both"/>
        <w:rPr>
          <w:rFonts w:ascii="Arial" w:hAnsi="Arial" w:cs="Arial"/>
          <w:u w:val="single"/>
        </w:rPr>
      </w:pPr>
    </w:p>
    <w:p w14:paraId="4A46308C" w14:textId="77777777" w:rsidR="00A85BF6" w:rsidRPr="007D36B8" w:rsidRDefault="006A373E" w:rsidP="007D36B8">
      <w:pPr>
        <w:spacing w:line="360" w:lineRule="auto"/>
        <w:jc w:val="both"/>
        <w:rPr>
          <w:rFonts w:ascii="Arial" w:hAnsi="Arial" w:cs="Arial"/>
        </w:rPr>
      </w:pPr>
    </w:p>
    <w:sectPr w:rsidR="00A85BF6" w:rsidRPr="007D36B8" w:rsidSect="00E418D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D8B79" w14:textId="77777777" w:rsidR="006A373E" w:rsidRDefault="006A373E">
      <w:pPr>
        <w:spacing w:after="0" w:line="240" w:lineRule="auto"/>
      </w:pPr>
      <w:r>
        <w:separator/>
      </w:r>
    </w:p>
  </w:endnote>
  <w:endnote w:type="continuationSeparator" w:id="0">
    <w:p w14:paraId="486E29F1" w14:textId="77777777" w:rsidR="006A373E" w:rsidRDefault="006A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713167"/>
      <w:docPartObj>
        <w:docPartGallery w:val="Page Numbers (Bottom of Page)"/>
        <w:docPartUnique/>
      </w:docPartObj>
    </w:sdtPr>
    <w:sdtEndPr/>
    <w:sdtContent>
      <w:p w14:paraId="20E89A96" w14:textId="77777777" w:rsidR="00A13AE6" w:rsidRDefault="009616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CB1">
          <w:rPr>
            <w:noProof/>
          </w:rPr>
          <w:t>8</w:t>
        </w:r>
        <w:r>
          <w:fldChar w:fldCharType="end"/>
        </w:r>
      </w:p>
    </w:sdtContent>
  </w:sdt>
  <w:p w14:paraId="167F2A9C" w14:textId="77777777" w:rsidR="00A13AE6" w:rsidRDefault="006A3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BA25A" w14:textId="77777777" w:rsidR="006A373E" w:rsidRDefault="006A373E">
      <w:pPr>
        <w:spacing w:after="0" w:line="240" w:lineRule="auto"/>
      </w:pPr>
      <w:r>
        <w:separator/>
      </w:r>
    </w:p>
  </w:footnote>
  <w:footnote w:type="continuationSeparator" w:id="0">
    <w:p w14:paraId="0297B7B0" w14:textId="77777777" w:rsidR="006A373E" w:rsidRDefault="006A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5381F"/>
    <w:multiLevelType w:val="hybridMultilevel"/>
    <w:tmpl w:val="84FC3248"/>
    <w:lvl w:ilvl="0" w:tplc="3EE2C2D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631FFC"/>
    <w:multiLevelType w:val="hybridMultilevel"/>
    <w:tmpl w:val="BAF84470"/>
    <w:lvl w:ilvl="0" w:tplc="9E94FFC0">
      <w:start w:val="1"/>
      <w:numFmt w:val="decimal"/>
      <w:lvlText w:val="%1)"/>
      <w:lvlJc w:val="left"/>
      <w:pPr>
        <w:ind w:left="6314" w:hanging="36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6314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D2C6D"/>
    <w:multiLevelType w:val="hybridMultilevel"/>
    <w:tmpl w:val="84FC3248"/>
    <w:lvl w:ilvl="0" w:tplc="3EE2C2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842D44"/>
    <w:multiLevelType w:val="hybridMultilevel"/>
    <w:tmpl w:val="0E9E4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B05DC"/>
    <w:multiLevelType w:val="hybridMultilevel"/>
    <w:tmpl w:val="AAE6E918"/>
    <w:lvl w:ilvl="0" w:tplc="E570A78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F74A29"/>
    <w:multiLevelType w:val="hybridMultilevel"/>
    <w:tmpl w:val="84FC3248"/>
    <w:lvl w:ilvl="0" w:tplc="3EE2C2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A17698"/>
    <w:multiLevelType w:val="hybridMultilevel"/>
    <w:tmpl w:val="61D480F4"/>
    <w:lvl w:ilvl="0" w:tplc="9D3483D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A00B7C"/>
    <w:multiLevelType w:val="multilevel"/>
    <w:tmpl w:val="D5EAF18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Calibri" w:hAnsi="Calibri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Calibri" w:hAnsi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Times New Roman"/>
        <w:b w:val="0"/>
        <w:bCs w:val="0"/>
        <w:i w:val="0"/>
        <w:iCs w:val="0"/>
        <w:smallCaps w:val="0"/>
        <w:strike w:val="0"/>
        <w:color w:val="00B050"/>
        <w:spacing w:val="0"/>
        <w:w w:val="100"/>
        <w:position w:val="0"/>
        <w:sz w:val="24"/>
        <w:szCs w:val="22"/>
        <w:u w:val="none"/>
      </w:rPr>
    </w:lvl>
    <w:lvl w:ilvl="4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 w15:restartNumberingAfterBreak="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E4A7E"/>
    <w:multiLevelType w:val="hybridMultilevel"/>
    <w:tmpl w:val="68F6196A"/>
    <w:lvl w:ilvl="0" w:tplc="69322A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lena Staubach - Nadleśnictwo Kościerzyna">
    <w15:presenceInfo w15:providerId="AD" w15:userId="S-1-5-21-1258824510-3303949563-3469234235-377202"/>
  </w15:person>
  <w15:person w15:author="Beczek Beata">
    <w15:presenceInfo w15:providerId="AD" w15:userId="S-1-5-21-1258824510-3303949563-3469234235-77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41D"/>
    <w:rsid w:val="0004641D"/>
    <w:rsid w:val="00080CC4"/>
    <w:rsid w:val="000F118F"/>
    <w:rsid w:val="00101742"/>
    <w:rsid w:val="00110AD5"/>
    <w:rsid w:val="00150449"/>
    <w:rsid w:val="00154092"/>
    <w:rsid w:val="00183421"/>
    <w:rsid w:val="001B26A6"/>
    <w:rsid w:val="001F1015"/>
    <w:rsid w:val="0022302F"/>
    <w:rsid w:val="00293B86"/>
    <w:rsid w:val="002A698D"/>
    <w:rsid w:val="002C261D"/>
    <w:rsid w:val="00323372"/>
    <w:rsid w:val="00386A91"/>
    <w:rsid w:val="003A24CF"/>
    <w:rsid w:val="003F7FC0"/>
    <w:rsid w:val="004A2E7E"/>
    <w:rsid w:val="004A5A78"/>
    <w:rsid w:val="004D21F8"/>
    <w:rsid w:val="00512902"/>
    <w:rsid w:val="005247EE"/>
    <w:rsid w:val="005C744D"/>
    <w:rsid w:val="00637C47"/>
    <w:rsid w:val="00646262"/>
    <w:rsid w:val="006A373E"/>
    <w:rsid w:val="006E14AB"/>
    <w:rsid w:val="006E402D"/>
    <w:rsid w:val="00714D15"/>
    <w:rsid w:val="00741AAE"/>
    <w:rsid w:val="00771E4C"/>
    <w:rsid w:val="00776B96"/>
    <w:rsid w:val="007D36B8"/>
    <w:rsid w:val="008074D9"/>
    <w:rsid w:val="008B7D41"/>
    <w:rsid w:val="00901CBA"/>
    <w:rsid w:val="00956CB1"/>
    <w:rsid w:val="0096163F"/>
    <w:rsid w:val="00991F78"/>
    <w:rsid w:val="00A36B6F"/>
    <w:rsid w:val="00A6264C"/>
    <w:rsid w:val="00AA4C55"/>
    <w:rsid w:val="00AB309F"/>
    <w:rsid w:val="00CE621C"/>
    <w:rsid w:val="00D0177C"/>
    <w:rsid w:val="00D93F51"/>
    <w:rsid w:val="00E04B6A"/>
    <w:rsid w:val="00E846E6"/>
    <w:rsid w:val="00F77634"/>
    <w:rsid w:val="00F850A0"/>
    <w:rsid w:val="00FC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A691"/>
  <w15:chartTrackingRefBased/>
  <w15:docId w15:val="{CDE7FF00-ED01-43A6-BB8F-DF1C02EC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6B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36B8"/>
    <w:pPr>
      <w:ind w:left="720"/>
      <w:contextualSpacing/>
    </w:pPr>
  </w:style>
  <w:style w:type="paragraph" w:customStyle="1" w:styleId="Default">
    <w:name w:val="Default"/>
    <w:rsid w:val="007D36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7D36B8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D36B8"/>
    <w:pPr>
      <w:shd w:val="clear" w:color="auto" w:fill="FFFFFF"/>
      <w:spacing w:before="300" w:after="300" w:line="313" w:lineRule="exact"/>
      <w:ind w:hanging="380"/>
      <w:jc w:val="both"/>
    </w:pPr>
    <w:rPr>
      <w:rFonts w:ascii="Times New Roman" w:hAnsi="Times New Roman" w:cs="Times New Roman"/>
    </w:rPr>
  </w:style>
  <w:style w:type="character" w:customStyle="1" w:styleId="TeksttreciPogrubienie1">
    <w:name w:val="Tekst treści + Pogrubienie1"/>
    <w:aliases w:val="Odstępy 0 pt1"/>
    <w:basedOn w:val="Teksttreci"/>
    <w:uiPriority w:val="99"/>
    <w:rsid w:val="007D36B8"/>
    <w:rPr>
      <w:rFonts w:ascii="Times New Roman" w:hAnsi="Times New Roman" w:cs="Times New Roman"/>
      <w:b/>
      <w:bCs/>
      <w:spacing w:val="10"/>
      <w:sz w:val="22"/>
      <w:szCs w:val="22"/>
      <w:shd w:val="clear" w:color="auto" w:fill="FFFFFF"/>
    </w:rPr>
  </w:style>
  <w:style w:type="paragraph" w:styleId="Stopka">
    <w:name w:val="footer"/>
    <w:basedOn w:val="Normalny"/>
    <w:link w:val="StopkaZnak"/>
    <w:uiPriority w:val="99"/>
    <w:unhideWhenUsed/>
    <w:rsid w:val="007D3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6B8"/>
  </w:style>
  <w:style w:type="character" w:customStyle="1" w:styleId="Teksttreci10">
    <w:name w:val="Tekst treści10"/>
    <w:basedOn w:val="Teksttreci"/>
    <w:uiPriority w:val="99"/>
    <w:rsid w:val="007D36B8"/>
    <w:rPr>
      <w:rFonts w:ascii="Lucida Sans Unicode" w:hAnsi="Lucida Sans Unicode" w:cs="Lucida Sans Unicode"/>
      <w:spacing w:val="0"/>
      <w:sz w:val="20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77C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A36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974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7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0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2499</Words>
  <Characters>14997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Beczek Beata</dc:creator>
  <cp:keywords/>
  <dc:description/>
  <cp:lastModifiedBy>Marlena Staubach - Nadleśnictwo Kościerzyna</cp:lastModifiedBy>
  <cp:revision>36</cp:revision>
  <cp:lastPrinted>2020-01-30T10:13:00Z</cp:lastPrinted>
  <dcterms:created xsi:type="dcterms:W3CDTF">2020-01-17T08:23:00Z</dcterms:created>
  <dcterms:modified xsi:type="dcterms:W3CDTF">2020-01-30T10:47:00Z</dcterms:modified>
</cp:coreProperties>
</file>