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F2" w:rsidRPr="007541BD" w:rsidRDefault="00251D0A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+</w:t>
      </w:r>
      <w:r w:rsidR="005548F2"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8D547D" w:rsidRDefault="008D54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02BE0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87705">
        <w:rPr>
          <w:rFonts w:ascii="Arial" w:hAnsi="Arial" w:cs="Arial"/>
          <w:b/>
          <w:color w:val="auto"/>
          <w:sz w:val="24"/>
          <w:szCs w:val="24"/>
        </w:rPr>
        <w:t>20</w:t>
      </w:r>
      <w:r w:rsidR="00CC5A7C">
        <w:rPr>
          <w:rFonts w:ascii="Arial" w:hAnsi="Arial" w:cs="Arial"/>
          <w:b/>
          <w:color w:val="auto"/>
          <w:sz w:val="24"/>
          <w:szCs w:val="24"/>
        </w:rPr>
        <w:t>20</w:t>
      </w:r>
      <w:r w:rsidR="00587705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CA516B" w:rsidRPr="00F50FB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50F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F50FBB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11D1B" w:rsidRDefault="00012E5F" w:rsidP="00462A4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 xml:space="preserve">Przestrzenne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D</w:t>
            </w:r>
            <w:r w:rsidRPr="00F50FBB">
              <w:rPr>
                <w:rFonts w:ascii="Arial" w:hAnsi="Arial" w:cs="Arial"/>
                <w:sz w:val="20"/>
                <w:szCs w:val="20"/>
              </w:rPr>
              <w:t xml:space="preserve">ane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S</w:t>
            </w:r>
            <w:r w:rsidRPr="00F50FBB">
              <w:rPr>
                <w:rFonts w:ascii="Arial" w:hAnsi="Arial" w:cs="Arial"/>
                <w:sz w:val="20"/>
                <w:szCs w:val="20"/>
              </w:rPr>
              <w:t xml:space="preserve">tatystyczne w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S</w:t>
            </w:r>
            <w:r w:rsidRPr="00F50FBB">
              <w:rPr>
                <w:rFonts w:ascii="Arial" w:hAnsi="Arial" w:cs="Arial"/>
                <w:sz w:val="20"/>
                <w:szCs w:val="20"/>
              </w:rPr>
              <w:t xml:space="preserve">ystemie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I</w:t>
            </w:r>
            <w:r w:rsidRPr="00F50FBB">
              <w:rPr>
                <w:rFonts w:ascii="Arial" w:hAnsi="Arial" w:cs="Arial"/>
                <w:sz w:val="20"/>
                <w:szCs w:val="20"/>
              </w:rPr>
              <w:t xml:space="preserve">nformacyjnym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P</w:t>
            </w:r>
            <w:r w:rsidRPr="00F50FBB">
              <w:rPr>
                <w:rFonts w:ascii="Arial" w:hAnsi="Arial" w:cs="Arial"/>
                <w:sz w:val="20"/>
                <w:szCs w:val="20"/>
              </w:rPr>
              <w:t>aństwa</w:t>
            </w:r>
          </w:p>
        </w:tc>
      </w:tr>
      <w:tr w:rsidR="00012E5F" w:rsidRPr="00F50FBB" w:rsidTr="00C902A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12E5F" w:rsidRPr="00F50FBB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:rsidR="00012E5F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</w:p>
        </w:tc>
      </w:tr>
      <w:tr w:rsidR="00012E5F" w:rsidRPr="00F50FBB" w:rsidTr="00C902A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12E5F" w:rsidRPr="00F50FBB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012E5F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Główny Urząd Statystyczny</w:t>
            </w:r>
          </w:p>
        </w:tc>
      </w:tr>
      <w:tr w:rsidR="00CA516B" w:rsidRPr="00F50FB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50FB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0FBB" w:rsidRDefault="00012E5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-</w:t>
            </w:r>
          </w:p>
        </w:tc>
      </w:tr>
      <w:tr w:rsidR="00CA516B" w:rsidRPr="00F50FB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50FB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5F" w:rsidRPr="00F50FBB" w:rsidRDefault="00012E5F" w:rsidP="00012E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Budżet państwa: część budżetowa - 58</w:t>
            </w:r>
          </w:p>
          <w:p w:rsidR="00CA516B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Budżet środków europejskich: Program Operacyjny Polska Cyfrowa II oś priorytetowa E-administracja i otwarty rząd Działanie 2.1 „Wysoka dostępność i jakość e-usług publicznych</w:t>
            </w:r>
          </w:p>
        </w:tc>
      </w:tr>
      <w:tr w:rsidR="00012E5F" w:rsidRPr="00F50FB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12E5F" w:rsidRPr="00F50FBB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:rsidR="00012E5F" w:rsidRPr="00F50FBB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5F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34 722 048,00 zł</w:t>
            </w:r>
          </w:p>
        </w:tc>
      </w:tr>
      <w:tr w:rsidR="00012E5F" w:rsidRPr="00F50FB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12E5F" w:rsidRPr="00F50FBB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E5F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34 722 048,00 zł</w:t>
            </w:r>
          </w:p>
        </w:tc>
      </w:tr>
      <w:tr w:rsidR="00012E5F" w:rsidRPr="00F50FB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12E5F" w:rsidRPr="00F50FBB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 xml:space="preserve">Okres realizacji </w:t>
            </w:r>
          </w:p>
          <w:p w:rsidR="00012E5F" w:rsidRPr="00F50FBB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5F" w:rsidRPr="00F50FBB" w:rsidRDefault="00012E5F" w:rsidP="001055B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data rozpoczęcia realizacji projektu: 1.07.2018</w:t>
            </w:r>
          </w:p>
          <w:p w:rsidR="00012E5F" w:rsidRPr="00F50FBB" w:rsidRDefault="00012E5F" w:rsidP="00EB7B8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data zakończenia realizacji projektu: 30.06.2021</w:t>
            </w:r>
          </w:p>
        </w:tc>
      </w:tr>
    </w:tbl>
    <w:p w:rsidR="00CA516B" w:rsidRPr="00F50FB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F50FBB">
        <w:rPr>
          <w:rFonts w:ascii="Arial" w:hAnsi="Arial" w:cs="Arial"/>
          <w:b/>
          <w:color w:val="auto"/>
          <w:sz w:val="20"/>
          <w:szCs w:val="20"/>
        </w:rPr>
        <w:t>Otoczenie</w:t>
      </w:r>
      <w:r w:rsidR="00CA516B" w:rsidRPr="00F50FBB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="00DC39A9" w:rsidRPr="00F50FBB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1055B9" w:rsidRPr="00F50FBB" w:rsidRDefault="00012E5F" w:rsidP="00462A43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F50FBB">
        <w:rPr>
          <w:rFonts w:ascii="Arial" w:hAnsi="Arial" w:cs="Arial"/>
          <w:sz w:val="20"/>
          <w:szCs w:val="20"/>
        </w:rPr>
        <w:t>Projekt nie wymaga zmian legislacyjnych.</w:t>
      </w:r>
    </w:p>
    <w:p w:rsidR="003C7325" w:rsidRPr="00F50FBB" w:rsidRDefault="00E35401" w:rsidP="006C0CE7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0"/>
          <w:szCs w:val="20"/>
        </w:rPr>
      </w:pPr>
      <w:r w:rsidRPr="00F50FBB">
        <w:rPr>
          <w:rFonts w:ascii="Arial" w:hAnsi="Arial" w:cs="Arial"/>
          <w:b/>
          <w:color w:val="auto"/>
          <w:sz w:val="20"/>
          <w:szCs w:val="20"/>
        </w:rPr>
        <w:t>Postęp</w:t>
      </w:r>
      <w:r w:rsidR="00F2008A" w:rsidRPr="00F50FBB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F50FBB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F50FBB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211D1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11D1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29050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050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F50F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050E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62A43" w:rsidRPr="00F50FBB" w:rsidTr="00462A43">
        <w:tc>
          <w:tcPr>
            <w:tcW w:w="2972" w:type="dxa"/>
            <w:vAlign w:val="center"/>
          </w:tcPr>
          <w:p w:rsidR="00907F6D" w:rsidRPr="00F50FBB" w:rsidRDefault="00EA0B5D" w:rsidP="00462A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58,33%</w:t>
            </w:r>
          </w:p>
        </w:tc>
        <w:tc>
          <w:tcPr>
            <w:tcW w:w="3260" w:type="dxa"/>
            <w:vAlign w:val="center"/>
          </w:tcPr>
          <w:p w:rsidR="00DB3F7C" w:rsidRPr="00F50FBB" w:rsidRDefault="00B83BA1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4,26</w:t>
            </w:r>
            <w:r w:rsidR="005343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7427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1E1027" w:rsidRPr="00F50FBB" w:rsidRDefault="00534358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3,79 </w:t>
            </w:r>
            <w:r w:rsidR="001E1027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DB3F7C" w:rsidRPr="00F50FBB" w:rsidRDefault="00DB3F7C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:rsidR="00907F6D" w:rsidRPr="00F50FBB" w:rsidRDefault="00907F6D" w:rsidP="00462A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E1027" w:rsidRPr="00F50FBB" w:rsidRDefault="00145763" w:rsidP="00462A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92,29 </w:t>
            </w:r>
            <w:r w:rsidR="00C37427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907F6D" w:rsidRPr="00F50FBB" w:rsidRDefault="00907F6D" w:rsidP="00462A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74975" w:rsidRPr="00211D1B" w:rsidRDefault="00D74975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D74975" w:rsidRDefault="00D74975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:rsidR="005D6B2D" w:rsidRPr="00141A92" w:rsidRDefault="005D6B2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B7B84" w:rsidRPr="009D1488" w:rsidTr="00F0237E">
        <w:trPr>
          <w:trHeight w:val="771"/>
        </w:trPr>
        <w:tc>
          <w:tcPr>
            <w:tcW w:w="2127" w:type="dxa"/>
          </w:tcPr>
          <w:p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EB7B84" w:rsidRPr="009D1488" w:rsidRDefault="008D23D2" w:rsidP="0084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9DD">
              <w:rPr>
                <w:rFonts w:ascii="Arial" w:hAnsi="Arial" w:cs="Arial"/>
                <w:sz w:val="20"/>
                <w:szCs w:val="20"/>
              </w:rPr>
              <w:t>12</w:t>
            </w:r>
            <w:r w:rsidR="00EB7B84" w:rsidRPr="003F59DD">
              <w:rPr>
                <w:rFonts w:ascii="Arial" w:hAnsi="Arial" w:cs="Arial"/>
                <w:sz w:val="20"/>
                <w:szCs w:val="20"/>
              </w:rPr>
              <w:t>-2019</w:t>
            </w:r>
          </w:p>
        </w:tc>
        <w:tc>
          <w:tcPr>
            <w:tcW w:w="1914" w:type="dxa"/>
          </w:tcPr>
          <w:p w:rsidR="00EB7B84" w:rsidRPr="009D1488" w:rsidRDefault="00EB7B84" w:rsidP="008458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:rsidR="00EB7B84" w:rsidRDefault="00EB7B84" w:rsidP="00F02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866104" w:rsidRPr="009D1488" w:rsidRDefault="00866104" w:rsidP="00F02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0B5D" w:rsidRDefault="00EA0B5D" w:rsidP="00DF49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03.01.2020 r. ogłoszone zostało </w:t>
            </w:r>
            <w:r w:rsidRPr="00EA0B5D">
              <w:rPr>
                <w:rFonts w:ascii="Arial" w:hAnsi="Arial" w:cs="Arial"/>
                <w:sz w:val="20"/>
                <w:szCs w:val="20"/>
              </w:rPr>
              <w:t>p</w:t>
            </w:r>
            <w:r w:rsidRPr="006437B5">
              <w:rPr>
                <w:rFonts w:ascii="Arial" w:hAnsi="Arial" w:cs="Arial"/>
                <w:sz w:val="20"/>
                <w:szCs w:val="20"/>
              </w:rPr>
              <w:t xml:space="preserve">ostępowanie przetargowe na </w:t>
            </w:r>
            <w:r w:rsidRPr="006437B5">
              <w:rPr>
                <w:rFonts w:ascii="Arial" w:hAnsi="Arial" w:cs="Arial"/>
                <w:i/>
                <w:sz w:val="20"/>
                <w:szCs w:val="20"/>
              </w:rPr>
              <w:t>Budowę Systemu Informatycznego Przestrzenne Dane Statystyczne w Systemie Informacyjnym Państwa (PDS) oraz realizacja szkoleń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6437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4FA9" w:rsidRDefault="00C24FA9" w:rsidP="00B13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35FB" w:rsidRDefault="00DF49D0" w:rsidP="00B13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9D0">
              <w:rPr>
                <w:rFonts w:ascii="Arial" w:hAnsi="Arial" w:cs="Arial"/>
                <w:sz w:val="20"/>
                <w:szCs w:val="20"/>
              </w:rPr>
              <w:t>Na etapie postępowania przetargowego zgłoszonych zostało 48</w:t>
            </w:r>
            <w:r w:rsidR="00145763">
              <w:rPr>
                <w:rFonts w:ascii="Arial" w:hAnsi="Arial" w:cs="Arial"/>
                <w:sz w:val="20"/>
                <w:szCs w:val="20"/>
              </w:rPr>
              <w:t>6</w:t>
            </w:r>
            <w:r w:rsidRPr="00DF49D0">
              <w:rPr>
                <w:rFonts w:ascii="Arial" w:hAnsi="Arial" w:cs="Arial"/>
                <w:sz w:val="20"/>
                <w:szCs w:val="20"/>
              </w:rPr>
              <w:t xml:space="preserve"> pytań oraz 3 razy wnoszone były odwołania do Krajowej Izby Odwoławczej (KIO). </w:t>
            </w:r>
            <w:r w:rsidR="00145763">
              <w:rPr>
                <w:rFonts w:ascii="Arial" w:hAnsi="Arial" w:cs="Arial"/>
                <w:sz w:val="20"/>
                <w:szCs w:val="20"/>
              </w:rPr>
              <w:t>Ostatnie odwołanie wniesione zostało w dniu 1</w:t>
            </w:r>
            <w:r w:rsidR="00EA0B5D">
              <w:rPr>
                <w:rFonts w:ascii="Arial" w:hAnsi="Arial" w:cs="Arial"/>
                <w:sz w:val="20"/>
                <w:szCs w:val="20"/>
              </w:rPr>
              <w:t>3</w:t>
            </w:r>
            <w:r w:rsidR="00145763">
              <w:rPr>
                <w:rFonts w:ascii="Arial" w:hAnsi="Arial" w:cs="Arial"/>
                <w:sz w:val="20"/>
                <w:szCs w:val="20"/>
              </w:rPr>
              <w:t>.03.2020</w:t>
            </w:r>
            <w:r w:rsidR="00C24FA9">
              <w:rPr>
                <w:rFonts w:ascii="Arial" w:hAnsi="Arial" w:cs="Arial"/>
                <w:sz w:val="20"/>
                <w:szCs w:val="20"/>
              </w:rPr>
              <w:t> </w:t>
            </w:r>
            <w:r w:rsidR="00145763">
              <w:rPr>
                <w:rFonts w:ascii="Arial" w:hAnsi="Arial" w:cs="Arial"/>
                <w:sz w:val="20"/>
                <w:szCs w:val="20"/>
              </w:rPr>
              <w:t>r</w:t>
            </w:r>
            <w:r w:rsidR="00EA0B5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A0B5D" w:rsidRPr="006437B5">
              <w:rPr>
                <w:rFonts w:ascii="Arial" w:hAnsi="Arial" w:cs="Arial"/>
                <w:sz w:val="20"/>
                <w:szCs w:val="20"/>
              </w:rPr>
              <w:t xml:space="preserve">Z uwagi na sytuację związaną z pandemią </w:t>
            </w:r>
            <w:proofErr w:type="spellStart"/>
            <w:r w:rsidR="00EA0B5D" w:rsidRPr="006437B5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="00EA0B5D" w:rsidRPr="006437B5">
              <w:rPr>
                <w:rFonts w:ascii="Arial" w:hAnsi="Arial" w:cs="Arial"/>
                <w:sz w:val="20"/>
                <w:szCs w:val="20"/>
              </w:rPr>
              <w:t xml:space="preserve"> SARS-Cov-2</w:t>
            </w:r>
            <w:del w:id="1" w:author="Autor">
              <w:r w:rsidR="00145763" w:rsidDel="002D0596">
                <w:rPr>
                  <w:rFonts w:ascii="Arial" w:hAnsi="Arial" w:cs="Arial"/>
                  <w:sz w:val="20"/>
                  <w:szCs w:val="20"/>
                </w:rPr>
                <w:delText xml:space="preserve"> </w:delText>
              </w:r>
            </w:del>
            <w:r w:rsidR="00C24FA9">
              <w:rPr>
                <w:rFonts w:ascii="Arial" w:hAnsi="Arial" w:cs="Arial"/>
                <w:sz w:val="20"/>
                <w:szCs w:val="20"/>
              </w:rPr>
              <w:t>,</w:t>
            </w:r>
            <w:r w:rsidR="002D0596">
              <w:rPr>
                <w:rFonts w:ascii="Arial" w:hAnsi="Arial" w:cs="Arial"/>
                <w:sz w:val="20"/>
                <w:szCs w:val="20"/>
              </w:rPr>
              <w:t xml:space="preserve"> od dnia</w:t>
            </w:r>
            <w:r w:rsidR="00CF05D0">
              <w:rPr>
                <w:rFonts w:ascii="Arial" w:hAnsi="Arial" w:cs="Arial"/>
                <w:sz w:val="20"/>
                <w:szCs w:val="20"/>
              </w:rPr>
              <w:t xml:space="preserve"> 16.03.</w:t>
            </w:r>
            <w:r w:rsidR="00CF05D0" w:rsidRPr="00973B53">
              <w:rPr>
                <w:rFonts w:ascii="Arial" w:hAnsi="Arial" w:cs="Arial"/>
                <w:sz w:val="20"/>
                <w:szCs w:val="20"/>
              </w:rPr>
              <w:t>2020 r.</w:t>
            </w:r>
            <w:r w:rsidR="002D0596" w:rsidRPr="00973B53">
              <w:rPr>
                <w:rFonts w:ascii="Arial" w:hAnsi="Arial" w:cs="Arial"/>
                <w:sz w:val="20"/>
                <w:szCs w:val="20"/>
              </w:rPr>
              <w:t>.</w:t>
            </w:r>
            <w:r w:rsidR="00C24FA9" w:rsidRPr="00973B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0B5D" w:rsidRPr="00973B53">
              <w:rPr>
                <w:rFonts w:ascii="Arial" w:hAnsi="Arial" w:cs="Arial"/>
                <w:sz w:val="20"/>
                <w:szCs w:val="20"/>
              </w:rPr>
              <w:t>KI</w:t>
            </w:r>
            <w:r w:rsidR="00EA0B5D">
              <w:rPr>
                <w:rFonts w:ascii="Arial" w:hAnsi="Arial" w:cs="Arial"/>
                <w:sz w:val="20"/>
                <w:szCs w:val="20"/>
              </w:rPr>
              <w:t xml:space="preserve">O nie </w:t>
            </w:r>
            <w:r w:rsidRPr="00DF49D0">
              <w:rPr>
                <w:rFonts w:ascii="Arial" w:hAnsi="Arial" w:cs="Arial"/>
                <w:sz w:val="20"/>
                <w:szCs w:val="20"/>
              </w:rPr>
              <w:t>przeprowadza posiedzeń i rozpraw z udziałem stron i uczestników</w:t>
            </w:r>
            <w:r w:rsidR="00EA0B5D">
              <w:rPr>
                <w:rFonts w:ascii="Arial" w:hAnsi="Arial" w:cs="Arial"/>
                <w:sz w:val="20"/>
                <w:szCs w:val="20"/>
              </w:rPr>
              <w:t xml:space="preserve"> postępowania odwoławczego.</w:t>
            </w:r>
            <w:r w:rsidRPr="00DF49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35FB">
              <w:rPr>
                <w:rFonts w:ascii="Arial" w:hAnsi="Arial" w:cs="Arial"/>
                <w:sz w:val="20"/>
                <w:szCs w:val="20"/>
              </w:rPr>
              <w:t xml:space="preserve">Mając na względzie </w:t>
            </w:r>
            <w:r w:rsidR="003C0B5C">
              <w:rPr>
                <w:rFonts w:ascii="Arial" w:hAnsi="Arial" w:cs="Arial"/>
                <w:sz w:val="20"/>
                <w:szCs w:val="20"/>
              </w:rPr>
              <w:t>obecn</w:t>
            </w:r>
            <w:r w:rsidR="00B135FB">
              <w:rPr>
                <w:rFonts w:ascii="Arial" w:hAnsi="Arial" w:cs="Arial"/>
                <w:sz w:val="20"/>
                <w:szCs w:val="20"/>
              </w:rPr>
              <w:t>ą</w:t>
            </w:r>
            <w:r w:rsidR="003C0B5C">
              <w:rPr>
                <w:rFonts w:ascii="Arial" w:hAnsi="Arial" w:cs="Arial"/>
                <w:sz w:val="20"/>
                <w:szCs w:val="20"/>
              </w:rPr>
              <w:t xml:space="preserve"> sytuacj</w:t>
            </w:r>
            <w:r w:rsidR="00B135FB">
              <w:rPr>
                <w:rFonts w:ascii="Arial" w:hAnsi="Arial" w:cs="Arial"/>
                <w:sz w:val="20"/>
                <w:szCs w:val="20"/>
              </w:rPr>
              <w:t>ę w kraju</w:t>
            </w:r>
            <w:r w:rsidR="003C0B5C">
              <w:rPr>
                <w:rFonts w:ascii="Arial" w:hAnsi="Arial" w:cs="Arial"/>
                <w:sz w:val="20"/>
                <w:szCs w:val="20"/>
              </w:rPr>
              <w:t xml:space="preserve"> nie jest możliwe określenie terminu </w:t>
            </w:r>
            <w:r w:rsidR="00B135FB" w:rsidRPr="006C5A3D">
              <w:rPr>
                <w:rFonts w:ascii="Arial" w:hAnsi="Arial" w:cs="Arial"/>
                <w:i/>
                <w:sz w:val="20"/>
                <w:szCs w:val="20"/>
              </w:rPr>
              <w:t>Wyłonienia Wykonawcy Systemu PDS oraz szkoleń</w:t>
            </w:r>
            <w:r w:rsidR="00B135FB">
              <w:rPr>
                <w:rFonts w:ascii="Fira Sans" w:eastAsia="Times New Roman" w:hAnsi="Fira Sans" w:cs="Arial"/>
                <w:sz w:val="19"/>
                <w:szCs w:val="19"/>
              </w:rPr>
              <w:t xml:space="preserve"> </w:t>
            </w:r>
            <w:r w:rsidR="00B135FB" w:rsidRPr="006437B5">
              <w:rPr>
                <w:rFonts w:ascii="Arial" w:hAnsi="Arial" w:cs="Arial"/>
                <w:sz w:val="20"/>
                <w:szCs w:val="20"/>
              </w:rPr>
              <w:t>ponieważ nie wyznaczono daty kiedy KIO wznowi rozpatrywanie spraw</w:t>
            </w:r>
            <w:r w:rsidR="00B135FB">
              <w:rPr>
                <w:rFonts w:ascii="Arial" w:hAnsi="Arial" w:cs="Arial"/>
                <w:sz w:val="20"/>
                <w:szCs w:val="20"/>
              </w:rPr>
              <w:t>.</w:t>
            </w:r>
            <w:r w:rsidR="00B135FB" w:rsidDel="00B135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B7B84" w:rsidRPr="009D1488" w:rsidRDefault="003C0B5C" w:rsidP="00B13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otwarcia ofert w obecnej sytuacji </w:t>
            </w:r>
            <w:r w:rsidR="00B135FB">
              <w:rPr>
                <w:rFonts w:ascii="Arial" w:hAnsi="Arial" w:cs="Arial"/>
                <w:sz w:val="20"/>
                <w:szCs w:val="20"/>
              </w:rPr>
              <w:t>został przedłużony do dnia 0</w:t>
            </w:r>
            <w:r>
              <w:rPr>
                <w:rFonts w:ascii="Arial" w:hAnsi="Arial" w:cs="Arial"/>
                <w:sz w:val="20"/>
                <w:szCs w:val="20"/>
              </w:rPr>
              <w:t>8.05.2020 r.</w:t>
            </w:r>
          </w:p>
        </w:tc>
      </w:tr>
      <w:tr w:rsidR="00EB7B84" w:rsidRPr="009D1488" w:rsidTr="00F0237E">
        <w:tc>
          <w:tcPr>
            <w:tcW w:w="2127" w:type="dxa"/>
          </w:tcPr>
          <w:p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EB7B84" w:rsidRPr="009D1488" w:rsidRDefault="008D23D2" w:rsidP="008458D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:rsidR="00EB7B84" w:rsidRPr="009D1488" w:rsidRDefault="00EB7B84" w:rsidP="008458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D755AC" w:rsidRDefault="00D755AC" w:rsidP="009F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  <w:r w:rsidR="00F6099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7B84" w:rsidRPr="009D1488" w:rsidRDefault="00DF49D0" w:rsidP="009F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Opóźnienie realizacji zadania jest konsekwencją przedłużającego się postępowania przetargowego na </w:t>
            </w:r>
            <w:r w:rsidR="00B135FB" w:rsidRPr="005B0E3C">
              <w:rPr>
                <w:rFonts w:ascii="Arial" w:hAnsi="Arial" w:cs="Arial"/>
                <w:i/>
                <w:sz w:val="20"/>
                <w:szCs w:val="20"/>
              </w:rPr>
              <w:t xml:space="preserve">Budowę Systemu Informatycznego Przestrzenne Dane Statystyczne w Systemie Informacyjnym Państwa (PDS) oraz </w:t>
            </w:r>
            <w:r w:rsidR="00B135FB" w:rsidRPr="005B0E3C">
              <w:rPr>
                <w:rFonts w:ascii="Arial" w:hAnsi="Arial" w:cs="Arial"/>
                <w:i/>
                <w:sz w:val="20"/>
                <w:szCs w:val="20"/>
              </w:rPr>
              <w:lastRenderedPageBreak/>
              <w:t>realizacja szkoleń</w:t>
            </w:r>
            <w:r w:rsidR="00B135F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a tym samym Wyłonienia Wykonawcy </w:t>
            </w:r>
            <w:r w:rsidRPr="009D1488">
              <w:rPr>
                <w:rFonts w:ascii="Arial" w:hAnsi="Arial" w:cs="Arial"/>
                <w:sz w:val="20"/>
                <w:szCs w:val="20"/>
              </w:rPr>
              <w:t>Systemu PDS oraz szkoleń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B7B84" w:rsidRPr="009D1488" w:rsidTr="00F0237E">
        <w:trPr>
          <w:trHeight w:val="296"/>
        </w:trPr>
        <w:tc>
          <w:tcPr>
            <w:tcW w:w="2127" w:type="dxa"/>
          </w:tcPr>
          <w:p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289" w:type="dxa"/>
          </w:tcPr>
          <w:p w:rsidR="00EB7B84" w:rsidRPr="009D1488" w:rsidRDefault="008D23D2" w:rsidP="008458D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914" w:type="dxa"/>
          </w:tcPr>
          <w:p w:rsidR="00EB7B84" w:rsidRPr="009D1488" w:rsidRDefault="00EB7B84" w:rsidP="008458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D755AC" w:rsidRDefault="00D755AC" w:rsidP="00F02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33741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anowany</w:t>
            </w:r>
            <w:r w:rsidR="00F6099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7B84" w:rsidRPr="009D1488" w:rsidRDefault="00EB7B84" w:rsidP="008661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:rsidTr="00F0237E">
        <w:trPr>
          <w:trHeight w:val="458"/>
        </w:trPr>
        <w:tc>
          <w:tcPr>
            <w:tcW w:w="2127" w:type="dxa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AD180E" w:rsidRPr="009D1488" w:rsidRDefault="008D23D2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914" w:type="dxa"/>
          </w:tcPr>
          <w:p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180E" w:rsidRPr="009D1488" w:rsidRDefault="00AD180E" w:rsidP="008661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:rsidTr="00F0237E">
        <w:tc>
          <w:tcPr>
            <w:tcW w:w="2127" w:type="dxa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289" w:type="dxa"/>
          </w:tcPr>
          <w:p w:rsidR="00AD180E" w:rsidRPr="009D1488" w:rsidRDefault="008D23D2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AD180E" w:rsidRPr="009D1488">
              <w:rPr>
                <w:rFonts w:ascii="Arial" w:hAnsi="Arial" w:cs="Arial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:rsidTr="00F0237E">
        <w:tc>
          <w:tcPr>
            <w:tcW w:w="2127" w:type="dxa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289" w:type="dxa"/>
          </w:tcPr>
          <w:p w:rsidR="00AD180E" w:rsidRPr="009D1488" w:rsidRDefault="008D23D2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914" w:type="dxa"/>
          </w:tcPr>
          <w:p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:rsidTr="00F0237E">
        <w:tc>
          <w:tcPr>
            <w:tcW w:w="2127" w:type="dxa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0E" w:rsidRPr="009D1488" w:rsidRDefault="008D23D2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914" w:type="dxa"/>
          </w:tcPr>
          <w:p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:rsidTr="00F0237E">
        <w:trPr>
          <w:trHeight w:val="412"/>
        </w:trPr>
        <w:tc>
          <w:tcPr>
            <w:tcW w:w="2127" w:type="dxa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0E" w:rsidRPr="009D1488" w:rsidRDefault="003225AD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AD180E" w:rsidRPr="009D1488" w:rsidRDefault="008D23D2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914" w:type="dxa"/>
          </w:tcPr>
          <w:p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:rsidTr="00F0237E">
        <w:tc>
          <w:tcPr>
            <w:tcW w:w="2127" w:type="dxa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AD180E" w:rsidRPr="009D1488" w:rsidRDefault="00AD180E" w:rsidP="008D23D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8D23D2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F6099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:rsidTr="00F0237E">
        <w:tc>
          <w:tcPr>
            <w:tcW w:w="2127" w:type="dxa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1914" w:type="dxa"/>
          </w:tcPr>
          <w:p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6104" w:rsidRDefault="00866104" w:rsidP="006C0CE7">
      <w:pPr>
        <w:spacing w:before="480" w:after="480"/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6C0CE7">
      <w:pPr>
        <w:spacing w:before="480" w:after="48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B7B84" w:rsidRPr="005A1703" w:rsidTr="008458D0">
        <w:tc>
          <w:tcPr>
            <w:tcW w:w="2545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EB7B84" w:rsidRPr="005A1703" w:rsidRDefault="00EB7B84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:rsidR="00EB7B84" w:rsidRPr="005A1703" w:rsidRDefault="00EB7B84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7B84" w:rsidRPr="005A1703" w:rsidTr="008458D0">
        <w:tc>
          <w:tcPr>
            <w:tcW w:w="2545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EB7B84" w:rsidRPr="005A1703" w:rsidRDefault="00EB7B84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:rsidR="00EB7B84" w:rsidRPr="005A1703" w:rsidRDefault="00EB7B84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7B84" w:rsidRPr="005A1703" w:rsidTr="008458D0">
        <w:tc>
          <w:tcPr>
            <w:tcW w:w="2545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:rsidR="00EB7B84" w:rsidRPr="005A1703" w:rsidRDefault="00EB7B84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:rsidR="00EB7B84" w:rsidRPr="005A1703" w:rsidRDefault="00EB7B84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7B84" w:rsidRPr="005A1703" w:rsidTr="008458D0">
        <w:tc>
          <w:tcPr>
            <w:tcW w:w="2545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:rsidR="00EB7B84" w:rsidRPr="005A1703" w:rsidRDefault="00EB7B84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:rsidR="00EB7B84" w:rsidRPr="005A1703" w:rsidRDefault="00EB7B84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5D6B2D" w:rsidRDefault="005D6B2D">
      <w:pPr>
        <w:rPr>
          <w:rStyle w:val="Nagwek2Znak"/>
          <w:rFonts w:ascii="Arial" w:hAnsi="Arial" w:cs="Arial"/>
        </w:rPr>
      </w:pPr>
    </w:p>
    <w:p w:rsidR="007D2C34" w:rsidRPr="001C61A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</w:t>
      </w:r>
      <w:r w:rsidR="009967CA" w:rsidRPr="001C61A2">
        <w:rPr>
          <w:rStyle w:val="Nagwek2Znak"/>
          <w:rFonts w:ascii="Arial" w:hAnsi="Arial" w:cs="Arial"/>
          <w:b/>
          <w:color w:val="auto"/>
          <w:sz w:val="24"/>
          <w:szCs w:val="24"/>
        </w:rPr>
        <w:t>, A2B, A2C</w:t>
      </w:r>
      <w:r w:rsidRPr="001C61A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681"/>
        <w:gridCol w:w="1701"/>
        <w:gridCol w:w="1984"/>
        <w:gridCol w:w="2268"/>
      </w:tblGrid>
      <w:tr w:rsidR="001C61A2" w:rsidRPr="001C61A2" w:rsidTr="00DE6DB4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:rsidR="007D38BD" w:rsidRPr="001C61A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1A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C61A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D38BD" w:rsidRPr="001C61A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1A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C61A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7D38BD" w:rsidRPr="001C61A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1A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D38BD" w:rsidRPr="001C61A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1A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681"/>
        <w:gridCol w:w="1701"/>
        <w:gridCol w:w="1984"/>
        <w:gridCol w:w="2268"/>
      </w:tblGrid>
      <w:tr w:rsidR="001C61A2" w:rsidRPr="001C61A2" w:rsidTr="006C5A3D">
        <w:trPr>
          <w:trHeight w:val="2100"/>
        </w:trPr>
        <w:tc>
          <w:tcPr>
            <w:tcW w:w="3681" w:type="dxa"/>
          </w:tcPr>
          <w:p w:rsidR="001055B9" w:rsidRPr="001C61A2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przestrzennej;</w:t>
            </w:r>
          </w:p>
        </w:tc>
        <w:tc>
          <w:tcPr>
            <w:tcW w:w="1701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1A2" w:rsidRPr="001C61A2" w:rsidTr="006C5A3D">
        <w:tc>
          <w:tcPr>
            <w:tcW w:w="3681" w:type="dxa"/>
          </w:tcPr>
          <w:p w:rsidR="001055B9" w:rsidRPr="001C61A2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mapach;</w:t>
            </w:r>
          </w:p>
        </w:tc>
        <w:tc>
          <w:tcPr>
            <w:tcW w:w="1701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1A2" w:rsidRPr="001C61A2" w:rsidTr="006C5A3D">
        <w:tc>
          <w:tcPr>
            <w:tcW w:w="3681" w:type="dxa"/>
          </w:tcPr>
          <w:p w:rsidR="001055B9" w:rsidRPr="001C61A2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Portal;</w:t>
            </w:r>
          </w:p>
        </w:tc>
        <w:tc>
          <w:tcPr>
            <w:tcW w:w="1701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1A2" w:rsidRPr="001C61A2" w:rsidTr="006C5A3D">
        <w:tc>
          <w:tcPr>
            <w:tcW w:w="3681" w:type="dxa"/>
          </w:tcPr>
          <w:p w:rsidR="001055B9" w:rsidRPr="001C61A2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umożliwiająca wykonanie analiz z zakresu modelowania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geostatystycznego</w:t>
            </w:r>
            <w:proofErr w:type="spellEnd"/>
            <w:r w:rsidRPr="001C61A2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701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1A2" w:rsidRPr="001C61A2" w:rsidTr="006C5A3D">
        <w:tc>
          <w:tcPr>
            <w:tcW w:w="3681" w:type="dxa"/>
          </w:tcPr>
          <w:p w:rsidR="001055B9" w:rsidRPr="001C61A2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1C61A2">
              <w:rPr>
                <w:rFonts w:ascii="Arial" w:hAnsi="Arial" w:cs="Arial"/>
                <w:sz w:val="20"/>
                <w:szCs w:val="20"/>
              </w:rPr>
              <w:t xml:space="preserve"> udostępniane przez Portal;</w:t>
            </w:r>
          </w:p>
        </w:tc>
        <w:tc>
          <w:tcPr>
            <w:tcW w:w="1701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1A2" w:rsidRPr="001C61A2" w:rsidTr="006C5A3D">
        <w:tc>
          <w:tcPr>
            <w:tcW w:w="3681" w:type="dxa"/>
          </w:tcPr>
          <w:p w:rsidR="001055B9" w:rsidRPr="001C61A2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1C61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55B9" w:rsidRPr="001C61A2" w:rsidRDefault="001055B9" w:rsidP="006C5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6B2D" w:rsidRPr="001C61A2" w:rsidRDefault="00933BEC" w:rsidP="006C0CE7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C61A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C61A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C61A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C61A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2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055B9" w:rsidRPr="005A1703" w:rsidTr="008458D0">
        <w:trPr>
          <w:trHeight w:val="366"/>
        </w:trPr>
        <w:tc>
          <w:tcPr>
            <w:tcW w:w="2937" w:type="dxa"/>
          </w:tcPr>
          <w:p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</w:tcPr>
          <w:p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4394" w:type="dxa"/>
          </w:tcPr>
          <w:p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</w:tr>
    </w:tbl>
    <w:p w:rsidR="004C1D48" w:rsidRPr="00F25348" w:rsidRDefault="004C1D48" w:rsidP="006C0CE7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055B9" w:rsidRPr="00B12CC3" w:rsidTr="008458D0">
        <w:tc>
          <w:tcPr>
            <w:tcW w:w="2547" w:type="dxa"/>
          </w:tcPr>
          <w:p w:rsidR="001055B9" w:rsidRPr="005A1703" w:rsidRDefault="001055B9" w:rsidP="00973B53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701" w:type="dxa"/>
          </w:tcPr>
          <w:p w:rsidR="001055B9" w:rsidRPr="005A1703" w:rsidRDefault="001055B9" w:rsidP="00973B53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843" w:type="dxa"/>
          </w:tcPr>
          <w:p w:rsidR="001055B9" w:rsidRPr="005A1703" w:rsidRDefault="001055B9" w:rsidP="00973B53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543" w:type="dxa"/>
          </w:tcPr>
          <w:p w:rsidR="001055B9" w:rsidRDefault="001055B9" w:rsidP="00973B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</w:t>
            </w:r>
            <w:r w:rsidR="00FC7B5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024F" w:rsidRPr="00F8024F" w:rsidRDefault="00AD180E" w:rsidP="00973B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:rsidR="009356CF" w:rsidRDefault="001055B9" w:rsidP="00973B53">
            <w:pPr>
              <w:pStyle w:val="Akapitzlist"/>
              <w:numPr>
                <w:ilvl w:val="0"/>
                <w:numId w:val="25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Portal </w:t>
            </w: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Geostatystyczny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– Faza II</w:t>
            </w:r>
            <w:r w:rsidR="00287895"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. Projekt PDS będzie kontynuacją realizowanych prac poprzez rozbudowę dwóch usług (US-1, US-2), które powstały w ramach przedmiotowego </w:t>
            </w:r>
            <w:r w:rsidRPr="00287895">
              <w:rPr>
                <w:rFonts w:ascii="Arial" w:hAnsi="Arial" w:cs="Arial"/>
                <w:sz w:val="20"/>
                <w:szCs w:val="20"/>
              </w:rPr>
              <w:lastRenderedPageBreak/>
              <w:t xml:space="preserve">projektu. Usługi te zostaną podniesione na najwyższy, 5 poziom dojrzałości. </w:t>
            </w:r>
            <w:r w:rsidR="00E240CE" w:rsidRPr="00287895">
              <w:rPr>
                <w:rFonts w:ascii="Arial" w:hAnsi="Arial" w:cs="Arial"/>
                <w:sz w:val="20"/>
                <w:szCs w:val="20"/>
              </w:rPr>
              <w:t>Integracja planowanego systemu PDS z istniejącym systemem PGS-Faza II będzie polegała na umieszczeniu w projekcie PDS wszystkich funkcjonalności obecnie działającego systemu PGS – Faza II</w:t>
            </w:r>
            <w:r w:rsidR="00904F8E">
              <w:rPr>
                <w:rFonts w:ascii="Arial" w:hAnsi="Arial" w:cs="Arial"/>
                <w:sz w:val="20"/>
                <w:szCs w:val="20"/>
              </w:rPr>
              <w:t>,</w:t>
            </w:r>
            <w:r w:rsidR="009356CF">
              <w:rPr>
                <w:rFonts w:ascii="Arial" w:hAnsi="Arial" w:cs="Arial"/>
                <w:sz w:val="20"/>
                <w:szCs w:val="20"/>
              </w:rPr>
              <w:t xml:space="preserve"> co zostało zawarte w Specyfikacji wymagań systemu PDS</w:t>
            </w:r>
            <w:r w:rsidR="00E240CE"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:rsidR="005E4D87" w:rsidRDefault="005E4D87" w:rsidP="00973B53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11D1B"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211D1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017FF" w:rsidRDefault="009356CF" w:rsidP="00973B53">
            <w:pPr>
              <w:pStyle w:val="Akapitzlist"/>
              <w:numPr>
                <w:ilvl w:val="0"/>
                <w:numId w:val="25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="005922E6" w:rsidRPr="00287895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1055B9" w:rsidRPr="00287895">
              <w:rPr>
                <w:rFonts w:ascii="Arial" w:hAnsi="Arial" w:cs="Arial"/>
                <w:sz w:val="20"/>
                <w:szCs w:val="20"/>
              </w:rPr>
              <w:t xml:space="preserve">związku z realizacją Usługi wspierającej aktualizację wybranych obiektów rejestru TERYT wraz z powiązanymi z nimi obiektami </w:t>
            </w:r>
            <w:proofErr w:type="spellStart"/>
            <w:r w:rsidR="001055B9" w:rsidRPr="00287895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="001055B9" w:rsidRPr="00287895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 </w:t>
            </w:r>
            <w:r w:rsidR="00904F8E"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 w:rsidR="00EF7D0E"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="00904F8E"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:rsidR="005E4D87" w:rsidRDefault="005E4D87" w:rsidP="00973B53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11D1B"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211D1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180E" w:rsidRPr="00AD180E" w:rsidRDefault="00AD180E" w:rsidP="00973B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:rsidR="00725499" w:rsidRDefault="000017FF" w:rsidP="00973B53">
            <w:pPr>
              <w:pStyle w:val="Akapitzlist"/>
              <w:numPr>
                <w:ilvl w:val="0"/>
                <w:numId w:val="25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F504C4">
              <w:rPr>
                <w:rFonts w:ascii="Arial" w:hAnsi="Arial" w:cs="Arial"/>
                <w:sz w:val="20"/>
                <w:szCs w:val="20"/>
              </w:rPr>
              <w:t>. W wyniku realizacji projektu udostępnione zostały usługi związane z informacją przestrzenną, które będą mogły być wykorzystywane w ramach Projektu PDS.</w:t>
            </w:r>
            <w:r w:rsidR="009E467B" w:rsidRPr="00F504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Projekt PDS będzie korzystał z usług dostarczanych przez projekt </w:t>
            </w:r>
            <w:proofErr w:type="spellStart"/>
            <w:r w:rsidRPr="00F504C4">
              <w:rPr>
                <w:rFonts w:ascii="Arial" w:hAnsi="Arial" w:cs="Arial"/>
                <w:sz w:val="20"/>
                <w:szCs w:val="20"/>
              </w:rPr>
              <w:t>Geoportal</w:t>
            </w:r>
            <w:proofErr w:type="spellEnd"/>
            <w:r w:rsidRPr="00F504C4">
              <w:rPr>
                <w:rFonts w:ascii="Arial" w:hAnsi="Arial" w:cs="Arial"/>
                <w:sz w:val="20"/>
                <w:szCs w:val="20"/>
              </w:rPr>
              <w:t xml:space="preserve"> 2 (</w:t>
            </w:r>
            <w:hyperlink r:id="rId10" w:history="1">
              <w:r w:rsidR="00725499"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D550B5" w:rsidRDefault="005E4D87" w:rsidP="00973B53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lastRenderedPageBreak/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 w:rsidR="00D550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1D1B"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211D1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E4D87" w:rsidRDefault="005E4D87" w:rsidP="00973B53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5499" w:rsidRDefault="00725499" w:rsidP="00973B53">
            <w:pPr>
              <w:pStyle w:val="Akapitzlist"/>
              <w:numPr>
                <w:ilvl w:val="0"/>
                <w:numId w:val="25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0C7B4A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3F59DD">
              <w:rPr>
                <w:rFonts w:ascii="Arial" w:hAnsi="Arial" w:cs="Arial"/>
                <w:sz w:val="20"/>
                <w:szCs w:val="20"/>
              </w:rPr>
              <w:t>.</w:t>
            </w:r>
            <w:r w:rsidR="000C7B4A">
              <w:rPr>
                <w:rFonts w:ascii="Arial" w:hAnsi="Arial" w:cs="Arial"/>
                <w:sz w:val="20"/>
                <w:szCs w:val="20"/>
              </w:rPr>
              <w:t xml:space="preserve">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 w:rsidR="000C7B4A"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="00C96A4E"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 w:rsidR="00C96A4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:rsidR="00D550B5" w:rsidRDefault="005E4D87" w:rsidP="00973B53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11D1B"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211D1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129A2" w:rsidRDefault="000129A2" w:rsidP="00973B53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</w:t>
            </w:r>
            <w:r w:rsidR="00A47E43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0129A2">
              <w:rPr>
                <w:rFonts w:ascii="Arial" w:hAnsi="Arial" w:cs="Arial"/>
                <w:sz w:val="20"/>
                <w:szCs w:val="20"/>
              </w:rPr>
              <w:t xml:space="preserve"> wyniku realizacji projektu udostępniona została Usługa udostępniania INSPIRE, która umożliwia skorzystanie z szeregu usług zgodnych z dyrektywą </w:t>
            </w:r>
            <w:r w:rsidR="00A47E43">
              <w:rPr>
                <w:rFonts w:ascii="Arial" w:hAnsi="Arial" w:cs="Arial"/>
                <w:sz w:val="20"/>
                <w:szCs w:val="20"/>
              </w:rPr>
              <w:t>INSPIRE</w:t>
            </w:r>
            <w:r w:rsidRPr="000129A2">
              <w:rPr>
                <w:rFonts w:ascii="Arial" w:hAnsi="Arial" w:cs="Arial"/>
                <w:sz w:val="20"/>
                <w:szCs w:val="20"/>
              </w:rPr>
              <w:t>. W ramach Projektu PDS możliwe będzie wykorzystywanie danych udostępnianych przez system CAPAP w ramach usług (</w:t>
            </w:r>
            <w:r w:rsidR="008E2298">
              <w:rPr>
                <w:rFonts w:ascii="Arial" w:hAnsi="Arial" w:cs="Arial"/>
                <w:sz w:val="20"/>
                <w:szCs w:val="20"/>
              </w:rPr>
              <w:t>np. jednostki administracyjne).</w:t>
            </w:r>
          </w:p>
          <w:p w:rsidR="00D550B5" w:rsidRDefault="005E4D87" w:rsidP="00973B53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9050E">
              <w:rPr>
                <w:rFonts w:ascii="Arial" w:hAnsi="Arial" w:cs="Arial"/>
                <w:sz w:val="20"/>
                <w:szCs w:val="20"/>
              </w:rPr>
              <w:t>Specyfikowanie wymagań.</w:t>
            </w:r>
          </w:p>
          <w:p w:rsidR="001055B9" w:rsidRDefault="00F30905" w:rsidP="00973B53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="00FF79CD" w:rsidRPr="009410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249F" w:rsidRPr="00941014">
              <w:rPr>
                <w:rFonts w:ascii="Arial" w:hAnsi="Arial" w:cs="Arial"/>
                <w:sz w:val="20"/>
                <w:szCs w:val="20"/>
              </w:rPr>
              <w:t xml:space="preserve">Projekt PDS będzie </w:t>
            </w:r>
            <w:r w:rsidR="00302F6A">
              <w:rPr>
                <w:rFonts w:ascii="Arial" w:hAnsi="Arial" w:cs="Arial"/>
                <w:sz w:val="20"/>
                <w:szCs w:val="20"/>
              </w:rPr>
              <w:t xml:space="preserve">miał </w:t>
            </w:r>
            <w:r w:rsidR="00C97C53">
              <w:rPr>
                <w:rFonts w:ascii="Arial" w:hAnsi="Arial" w:cs="Arial"/>
                <w:sz w:val="20"/>
                <w:szCs w:val="20"/>
              </w:rPr>
              <w:t>możliwość</w:t>
            </w:r>
            <w:r w:rsidR="00302F6A">
              <w:rPr>
                <w:rFonts w:ascii="Arial" w:hAnsi="Arial" w:cs="Arial"/>
                <w:sz w:val="20"/>
                <w:szCs w:val="20"/>
              </w:rPr>
              <w:t xml:space="preserve"> skorzystania z usług projektu ZSIN 2 w zakresie korzystania z danych z ewidencji gruntów i budynków. </w:t>
            </w:r>
            <w:r w:rsidR="00F204D7">
              <w:rPr>
                <w:rFonts w:ascii="Arial" w:hAnsi="Arial" w:cs="Arial"/>
                <w:sz w:val="20"/>
                <w:szCs w:val="20"/>
              </w:rPr>
              <w:t xml:space="preserve">Na chwilę obecną w ZSIN 2 nie ma pełnego pokrycia danych </w:t>
            </w:r>
            <w:proofErr w:type="spellStart"/>
            <w:r w:rsidR="00F204D7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 w:rsidR="00E63ECB">
              <w:rPr>
                <w:rFonts w:ascii="Arial" w:hAnsi="Arial" w:cs="Arial"/>
                <w:sz w:val="20"/>
                <w:szCs w:val="20"/>
              </w:rPr>
              <w:t>, co jest niezbędne do realizowanych w GUS</w:t>
            </w:r>
            <w:r w:rsidR="00B12CC3">
              <w:rPr>
                <w:rFonts w:ascii="Arial" w:hAnsi="Arial" w:cs="Arial"/>
                <w:sz w:val="20"/>
                <w:szCs w:val="20"/>
              </w:rPr>
              <w:t xml:space="preserve"> zadań</w:t>
            </w:r>
            <w:r w:rsidR="00F204D7">
              <w:rPr>
                <w:rFonts w:ascii="Arial" w:hAnsi="Arial" w:cs="Arial"/>
                <w:sz w:val="20"/>
                <w:szCs w:val="20"/>
              </w:rPr>
              <w:t>.</w:t>
            </w:r>
            <w:r w:rsidR="002E53CB"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 w:rsidR="00B12CC3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2E53CB"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:rsidR="00D550B5" w:rsidRDefault="005E4D87" w:rsidP="00973B53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9050E">
              <w:rPr>
                <w:rFonts w:ascii="Arial" w:hAnsi="Arial" w:cs="Arial"/>
                <w:sz w:val="20"/>
                <w:szCs w:val="20"/>
              </w:rPr>
              <w:t>Specyfikowanie wymagań.</w:t>
            </w:r>
          </w:p>
          <w:p w:rsidR="001055B9" w:rsidRPr="00287895" w:rsidRDefault="001055B9" w:rsidP="00973B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024F" w:rsidRDefault="00F8024F" w:rsidP="00973B53">
      <w:pPr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br w:type="page"/>
      </w:r>
    </w:p>
    <w:p w:rsidR="00145763" w:rsidRPr="00145763" w:rsidRDefault="00BB059E" w:rsidP="00973B53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jc w:val="both"/>
        <w:rPr>
          <w:rStyle w:val="Nagwek3Znak"/>
          <w:rFonts w:ascii="Arial" w:eastAsiaTheme="minorHAnsi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5763" w:rsidRDefault="00CF2E64" w:rsidP="00973B53">
      <w:pPr>
        <w:jc w:val="both"/>
        <w:rPr>
          <w:b/>
        </w:rPr>
      </w:pPr>
      <w:r w:rsidRPr="00145763">
        <w:rPr>
          <w:b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984"/>
        <w:gridCol w:w="2693"/>
      </w:tblGrid>
      <w:tr w:rsidR="00322614" w:rsidRPr="002B50C0" w:rsidTr="006C5A3D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973B5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973B5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322614" w:rsidRPr="002D7ADA" w:rsidRDefault="00322614" w:rsidP="00973B5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973B5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984"/>
        <w:gridCol w:w="2693"/>
      </w:tblGrid>
      <w:tr w:rsidR="001055B9" w:rsidRPr="005A1703" w:rsidTr="001C61A2">
        <w:tc>
          <w:tcPr>
            <w:tcW w:w="3261" w:type="dxa"/>
            <w:vAlign w:val="center"/>
          </w:tcPr>
          <w:p w:rsidR="001055B9" w:rsidRPr="000177C3" w:rsidRDefault="001055B9" w:rsidP="00973B53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Głównego</w:t>
            </w:r>
            <w:r w:rsidR="00705C2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Wykonawcy Systemu PDS oraz szkoleń</w:t>
            </w:r>
          </w:p>
        </w:tc>
        <w:tc>
          <w:tcPr>
            <w:tcW w:w="1701" w:type="dxa"/>
            <w:vAlign w:val="center"/>
          </w:tcPr>
          <w:p w:rsidR="001055B9" w:rsidRPr="000177C3" w:rsidRDefault="001055B9" w:rsidP="00973B53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:rsidR="001055B9" w:rsidRPr="000177C3" w:rsidRDefault="001055B9" w:rsidP="00973B53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693" w:type="dxa"/>
            <w:vAlign w:val="center"/>
          </w:tcPr>
          <w:p w:rsidR="004675DA" w:rsidRDefault="001055B9" w:rsidP="00973B53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Ryzyko wystąpiło w tym okresie sprawozdawczym</w:t>
            </w:r>
          </w:p>
          <w:p w:rsidR="004675DA" w:rsidRPr="00760FD8" w:rsidRDefault="001055B9" w:rsidP="00973B53">
            <w:pPr>
              <w:pStyle w:val="Akapitzlist"/>
              <w:numPr>
                <w:ilvl w:val="0"/>
                <w:numId w:val="29"/>
              </w:numPr>
              <w:spacing w:line="240" w:lineRule="atLeast"/>
              <w:ind w:left="317" w:hanging="28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Podjęte działania: </w:t>
            </w:r>
          </w:p>
          <w:p w:rsidR="00760FD8" w:rsidRDefault="009D6BFC" w:rsidP="00973B53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28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>Zintensyfikowanie prac związanych z</w:t>
            </w:r>
            <w:r w:rsidR="000F69FC">
              <w:rPr>
                <w:rFonts w:ascii="Arial" w:hAnsi="Arial" w:cs="Arial"/>
                <w:color w:val="000000"/>
                <w:sz w:val="20"/>
                <w:szCs w:val="20"/>
              </w:rPr>
              <w:t xml:space="preserve"> obsługą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pytań wpływających na etapie post</w:t>
            </w:r>
            <w:r w:rsidR="003F59DD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powania od potencjalnych </w:t>
            </w:r>
            <w:r w:rsidR="00A740B6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Wykonawców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 tym powoływanie</w:t>
            </w:r>
            <w:r w:rsidR="00145763">
              <w:rPr>
                <w:rFonts w:ascii="Arial" w:hAnsi="Arial" w:cs="Arial"/>
                <w:color w:val="000000"/>
                <w:sz w:val="20"/>
                <w:szCs w:val="20"/>
              </w:rPr>
              <w:t xml:space="preserve"> dodatkowych członków Komisji Przetargowej oaz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biegłych z zakresu, którego dotyczą pytania</w:t>
            </w:r>
            <w:r w:rsidR="00A740B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394FC2" w:rsidRPr="00394FC2" w:rsidRDefault="00394FC2" w:rsidP="00973B53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28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FC2">
              <w:rPr>
                <w:rFonts w:ascii="Arial" w:hAnsi="Arial" w:cs="Arial"/>
                <w:color w:val="000000"/>
                <w:sz w:val="20"/>
                <w:szCs w:val="20"/>
              </w:rPr>
              <w:t>Bieżące monitorowanie stanu prac związanych ze wznowieniem rozpatrywania odwołań wnoszonych do Krajowej Izby Odwoławczej (KIO).</w:t>
            </w:r>
          </w:p>
          <w:p w:rsidR="00394FC2" w:rsidRPr="00394FC2" w:rsidRDefault="00394FC2" w:rsidP="00973B53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28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FC2">
              <w:rPr>
                <w:rFonts w:ascii="Arial" w:hAnsi="Arial" w:cs="Arial"/>
                <w:color w:val="000000"/>
                <w:sz w:val="20"/>
                <w:szCs w:val="20"/>
              </w:rPr>
              <w:t>Zintensyfikowanie prac związanych z</w:t>
            </w:r>
            <w:r w:rsidR="00973B5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394FC2">
              <w:rPr>
                <w:rFonts w:ascii="Arial" w:hAnsi="Arial" w:cs="Arial"/>
                <w:color w:val="000000"/>
                <w:sz w:val="20"/>
                <w:szCs w:val="20"/>
              </w:rPr>
              <w:t xml:space="preserve"> przygotowaniem odpowiedzi na zarzuty zawarte w odwołaniu oraz wszystkich niezbędnych dokumentów do przekazania do KIO.</w:t>
            </w:r>
          </w:p>
          <w:p w:rsidR="00394FC2" w:rsidRDefault="00394FC2" w:rsidP="00973B53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28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FC2">
              <w:rPr>
                <w:rFonts w:ascii="Arial" w:hAnsi="Arial" w:cs="Arial"/>
                <w:color w:val="000000"/>
                <w:sz w:val="20"/>
                <w:szCs w:val="20"/>
              </w:rPr>
              <w:t xml:space="preserve">Opracowanie głównych założeń programu naprawczego oraz zwrócenie się do Komitetu Sterującego o wyrażenie zgody na podjęcie działań </w:t>
            </w:r>
            <w:r>
              <w:t>naprawczych.</w:t>
            </w:r>
          </w:p>
          <w:p w:rsidR="00760FD8" w:rsidRDefault="00760FD8" w:rsidP="00973B53">
            <w:pPr>
              <w:pStyle w:val="Akapitzlist"/>
              <w:numPr>
                <w:ilvl w:val="0"/>
                <w:numId w:val="29"/>
              </w:numPr>
              <w:spacing w:line="240" w:lineRule="atLeast"/>
              <w:ind w:left="317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 działań</w:t>
            </w:r>
            <w:r w:rsidR="004675DA" w:rsidRPr="00760FD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394FC2" w:rsidRPr="00973B53" w:rsidRDefault="00394FC2" w:rsidP="00973B53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B53">
              <w:rPr>
                <w:rFonts w:ascii="Arial" w:hAnsi="Arial" w:cs="Arial"/>
                <w:sz w:val="20"/>
                <w:szCs w:val="20"/>
              </w:rPr>
              <w:t>Zgoda Komitetu Sterującego na podjęcie stosownych działań w tym Wystąpienie do CPPC z wnioskiem o wydłużenie terminu zakończenia projektu oraz opracowanie programu naprawczego</w:t>
            </w:r>
          </w:p>
          <w:p w:rsidR="00394FC2" w:rsidRPr="00616046" w:rsidRDefault="00394FC2" w:rsidP="00973B53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Wyznaczenie terminu rozpatrzenia odwołania przez KIO</w:t>
            </w:r>
          </w:p>
          <w:p w:rsidR="004675DA" w:rsidRPr="00895503" w:rsidRDefault="000D33BE" w:rsidP="00973B53">
            <w:pPr>
              <w:pStyle w:val="Akapitzlist"/>
              <w:numPr>
                <w:ilvl w:val="0"/>
                <w:numId w:val="29"/>
              </w:numPr>
              <w:spacing w:line="240" w:lineRule="atLeast"/>
              <w:ind w:left="317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stosunku do poprzedniego okresu nastąpiło dalsze opóźnienie spowodowane siłą wyższą (pandemia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95503">
              <w:rPr>
                <w:rFonts w:ascii="Arial" w:hAnsi="Arial" w:cs="Arial"/>
                <w:sz w:val="20"/>
                <w:szCs w:val="20"/>
              </w:rPr>
              <w:t>.</w:t>
            </w:r>
            <w:r w:rsidR="00CF05D0">
              <w:rPr>
                <w:rFonts w:ascii="Fira Sans" w:eastAsia="Times New Roman" w:hAnsi="Fira Sans" w:cs="Arial"/>
                <w:sz w:val="19"/>
                <w:szCs w:val="19"/>
              </w:rPr>
              <w:t xml:space="preserve"> </w:t>
            </w:r>
            <w:r w:rsidR="00CF05D0" w:rsidRPr="00394FC2">
              <w:rPr>
                <w:rFonts w:ascii="Arial" w:hAnsi="Arial" w:cs="Arial"/>
                <w:sz w:val="20"/>
                <w:szCs w:val="20"/>
              </w:rPr>
              <w:t>Prezes KIO w dniu 16.03.2020 r. poinformował, że w okresie od dnia 16.03.2020 r. do dnia 27.03.2020 r. zawieszona zostaje organizacja i rozpoznawanie spraw przed KIO, a następnie w dniu 30.03.2020 r. na stronie internetowej KIO zamieściła kolejny komunikat, że w  okresie stanu epidemii nie przeprowadza posiedzeń i rozpraw z udziałem stron i</w:t>
            </w:r>
            <w:r w:rsidR="00973B53">
              <w:rPr>
                <w:rFonts w:ascii="Arial" w:hAnsi="Arial" w:cs="Arial"/>
                <w:sz w:val="20"/>
                <w:szCs w:val="20"/>
              </w:rPr>
              <w:t> </w:t>
            </w:r>
            <w:r w:rsidR="00CF05D0" w:rsidRPr="00394FC2">
              <w:rPr>
                <w:rFonts w:ascii="Arial" w:hAnsi="Arial" w:cs="Arial"/>
                <w:sz w:val="20"/>
                <w:szCs w:val="20"/>
              </w:rPr>
              <w:t xml:space="preserve"> uczestników postępowania odwoławczego, w</w:t>
            </w:r>
            <w:r w:rsidR="00973B53">
              <w:rPr>
                <w:rFonts w:ascii="Arial" w:hAnsi="Arial" w:cs="Arial"/>
                <w:sz w:val="20"/>
                <w:szCs w:val="20"/>
              </w:rPr>
              <w:t> </w:t>
            </w:r>
            <w:r w:rsidR="00CF05D0" w:rsidRPr="00394FC2">
              <w:rPr>
                <w:rFonts w:ascii="Arial" w:hAnsi="Arial" w:cs="Arial"/>
                <w:sz w:val="20"/>
                <w:szCs w:val="20"/>
              </w:rPr>
              <w:t xml:space="preserve"> pozostałym zakresie podejmuje czynności w</w:t>
            </w:r>
            <w:r w:rsidR="00973B53">
              <w:rPr>
                <w:rFonts w:ascii="Arial" w:hAnsi="Arial" w:cs="Arial"/>
                <w:sz w:val="20"/>
                <w:szCs w:val="20"/>
              </w:rPr>
              <w:t> </w:t>
            </w:r>
            <w:r w:rsidR="00CF05D0" w:rsidRPr="00394FC2">
              <w:rPr>
                <w:rFonts w:ascii="Arial" w:hAnsi="Arial" w:cs="Arial"/>
                <w:sz w:val="20"/>
                <w:szCs w:val="20"/>
              </w:rPr>
              <w:t xml:space="preserve"> odniesieniu do spraw odwoławczych.</w:t>
            </w:r>
          </w:p>
        </w:tc>
      </w:tr>
      <w:tr w:rsidR="000D33BE" w:rsidRPr="005A1703" w:rsidTr="001C61A2">
        <w:tc>
          <w:tcPr>
            <w:tcW w:w="3261" w:type="dxa"/>
            <w:shd w:val="clear" w:color="auto" w:fill="auto"/>
            <w:vAlign w:val="center"/>
          </w:tcPr>
          <w:p w:rsidR="000D33BE" w:rsidRPr="0049011E" w:rsidRDefault="00B135FB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lastRenderedPageBreak/>
              <w:t>Niezrealizowanie</w:t>
            </w:r>
            <w:r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Projektu PDS </w:t>
            </w:r>
            <w:r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0D33BE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0D33BE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0D33BE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koronawirus</w:t>
            </w:r>
            <w:r w:rsidR="0081621A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proofErr w:type="spellEnd"/>
            <w:r w:rsidR="000D33BE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0D33BE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  <w:r w:rsidR="000D33BE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33BE" w:rsidRDefault="005940F0" w:rsidP="000D33B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D33BE"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33BE" w:rsidRDefault="005940F0" w:rsidP="000D33BE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0D33BE"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auto"/>
          </w:tcPr>
          <w:p w:rsidR="000D33BE" w:rsidRPr="00020C58" w:rsidRDefault="000D33BE" w:rsidP="00973B53">
            <w:pPr>
              <w:pStyle w:val="Akapitzlist"/>
              <w:numPr>
                <w:ilvl w:val="0"/>
                <w:numId w:val="45"/>
              </w:numPr>
              <w:spacing w:line="240" w:lineRule="atLeast"/>
              <w:ind w:left="315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C58">
              <w:rPr>
                <w:rFonts w:ascii="Arial" w:hAnsi="Arial" w:cs="Arial"/>
                <w:color w:val="000000"/>
                <w:sz w:val="20"/>
                <w:szCs w:val="20"/>
              </w:rPr>
              <w:t>Ryzyko</w:t>
            </w:r>
            <w:r w:rsidRPr="00020C58">
              <w:rPr>
                <w:rFonts w:ascii="Arial" w:hAnsi="Arial" w:cs="Arial"/>
                <w:sz w:val="20"/>
                <w:szCs w:val="20"/>
              </w:rPr>
              <w:t xml:space="preserve"> wystąpiło w</w:t>
            </w:r>
            <w:r w:rsidR="00973B53">
              <w:rPr>
                <w:rFonts w:ascii="Arial" w:hAnsi="Arial" w:cs="Arial"/>
                <w:sz w:val="20"/>
                <w:szCs w:val="20"/>
              </w:rPr>
              <w:t> </w:t>
            </w:r>
            <w:r w:rsidRPr="00020C58">
              <w:rPr>
                <w:rFonts w:ascii="Arial" w:hAnsi="Arial" w:cs="Arial"/>
                <w:sz w:val="20"/>
                <w:szCs w:val="20"/>
              </w:rPr>
              <w:t xml:space="preserve"> okresie sprawozdawczym</w:t>
            </w:r>
          </w:p>
          <w:p w:rsidR="000D33BE" w:rsidRDefault="000D33BE" w:rsidP="00973B53">
            <w:pPr>
              <w:widowControl w:val="0"/>
              <w:ind w:left="32" w:firstLine="28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0D33BE" w:rsidRDefault="004377BE" w:rsidP="00973B53">
            <w:pPr>
              <w:pStyle w:val="Akapitzlist"/>
              <w:widowControl w:val="0"/>
              <w:numPr>
                <w:ilvl w:val="0"/>
                <w:numId w:val="43"/>
              </w:numPr>
              <w:ind w:left="599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0D33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lanowanie szczegółowego harmonogramu prac w ramach </w:t>
            </w:r>
            <w:r w:rsidR="00A740B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0D33BE">
              <w:rPr>
                <w:rFonts w:ascii="Arial" w:hAnsi="Arial" w:cs="Arial"/>
                <w:color w:val="000000" w:themeColor="text1"/>
                <w:sz w:val="20"/>
                <w:szCs w:val="20"/>
              </w:rPr>
              <w:t>rojektu;</w:t>
            </w:r>
          </w:p>
          <w:p w:rsidR="000D33BE" w:rsidRDefault="004377BE" w:rsidP="00973B53">
            <w:pPr>
              <w:pStyle w:val="Akapitzlist"/>
              <w:widowControl w:val="0"/>
              <w:numPr>
                <w:ilvl w:val="0"/>
                <w:numId w:val="43"/>
              </w:numPr>
              <w:ind w:left="599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0D33BE">
              <w:rPr>
                <w:rFonts w:ascii="Arial" w:hAnsi="Arial" w:cs="Arial"/>
                <w:color w:val="000000" w:themeColor="text1"/>
                <w:sz w:val="20"/>
                <w:szCs w:val="20"/>
              </w:rPr>
              <w:t>onitorowanie realizacji prac</w:t>
            </w:r>
            <w:r w:rsidR="00A740B6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394FC2" w:rsidRPr="00973B53" w:rsidRDefault="00394FC2" w:rsidP="00973B53">
            <w:pPr>
              <w:pStyle w:val="Akapitzlist"/>
              <w:widowControl w:val="0"/>
              <w:numPr>
                <w:ilvl w:val="0"/>
                <w:numId w:val="43"/>
              </w:numPr>
              <w:ind w:left="599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B53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głównych założeń programu naprawczego oraz zwrócenie się do Komitetu Sterującego o wyrażenie zgody na podjęcie działań naprawczych.</w:t>
            </w:r>
          </w:p>
          <w:p w:rsidR="00020C58" w:rsidRPr="00973B53" w:rsidRDefault="004377BE" w:rsidP="00973B53">
            <w:pPr>
              <w:pStyle w:val="Akapitzlist"/>
              <w:widowControl w:val="0"/>
              <w:numPr>
                <w:ilvl w:val="0"/>
                <w:numId w:val="43"/>
              </w:numPr>
              <w:ind w:left="599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B5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020C58" w:rsidRPr="00973B53">
              <w:rPr>
                <w:rFonts w:ascii="Arial" w:hAnsi="Arial" w:cs="Arial"/>
                <w:color w:val="000000"/>
                <w:sz w:val="20"/>
                <w:szCs w:val="20"/>
              </w:rPr>
              <w:t>rzygotowanie wystąpienia do CPPC w</w:t>
            </w:r>
            <w:r w:rsidR="00973B5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020C58" w:rsidRPr="00973B53">
              <w:rPr>
                <w:rFonts w:ascii="Arial" w:hAnsi="Arial" w:cs="Arial"/>
                <w:color w:val="000000"/>
                <w:sz w:val="20"/>
                <w:szCs w:val="20"/>
              </w:rPr>
              <w:t xml:space="preserve">sprawie wydłużenia terminu trwania </w:t>
            </w:r>
            <w:r w:rsidR="00A740B6" w:rsidRPr="00973B5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020C58" w:rsidRPr="00973B53">
              <w:rPr>
                <w:rFonts w:ascii="Arial" w:hAnsi="Arial" w:cs="Arial"/>
                <w:color w:val="000000"/>
                <w:sz w:val="20"/>
                <w:szCs w:val="20"/>
              </w:rPr>
              <w:t>rojektu.</w:t>
            </w:r>
          </w:p>
          <w:p w:rsidR="00A740B6" w:rsidRDefault="000D33BE" w:rsidP="00973B53">
            <w:pPr>
              <w:pStyle w:val="Akapitzlist"/>
              <w:numPr>
                <w:ilvl w:val="0"/>
                <w:numId w:val="45"/>
              </w:numPr>
              <w:spacing w:line="240" w:lineRule="atLeast"/>
              <w:ind w:left="315" w:hanging="28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0C58">
              <w:rPr>
                <w:rFonts w:ascii="Arial" w:hAnsi="Arial" w:cs="Arial"/>
                <w:color w:val="000000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:rsidR="0076602F" w:rsidRDefault="0076602F" w:rsidP="00973B53">
            <w:pPr>
              <w:pStyle w:val="Akapitzlist"/>
              <w:numPr>
                <w:ilvl w:val="0"/>
                <w:numId w:val="46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Wydłużenie czasu realizacji Projektu PDS w celu </w:t>
            </w:r>
            <w:r w:rsidR="000121CC" w:rsidRPr="00973B53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</w:t>
            </w:r>
            <w:r w:rsidR="000121CC">
              <w:rPr>
                <w:rFonts w:ascii="Arial" w:hAnsi="Arial" w:cs="Arial"/>
                <w:color w:val="000000" w:themeColor="text1"/>
                <w:sz w:val="20"/>
                <w:szCs w:val="20"/>
              </w:rPr>
              <w:t>ięcia</w:t>
            </w:r>
            <w:r w:rsidR="000121CC" w:rsidRPr="00973B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planowan</w:t>
            </w:r>
            <w:r w:rsidR="000121CC">
              <w:rPr>
                <w:rFonts w:ascii="Arial" w:hAnsi="Arial" w:cs="Arial"/>
                <w:color w:val="000000" w:themeColor="text1"/>
                <w:sz w:val="20"/>
                <w:szCs w:val="20"/>
              </w:rPr>
              <w:t>ych</w:t>
            </w:r>
            <w:r w:rsidR="000121CC" w:rsidRPr="000121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121CC" w:rsidRPr="000121C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wartości wskaźników produktu</w:t>
            </w:r>
            <w:r w:rsidR="000121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 </w:t>
            </w:r>
            <w:r w:rsidR="00C455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oraz </w:t>
            </w:r>
            <w:r w:rsidR="003F53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zmiana harmonogramu </w:t>
            </w:r>
            <w:r w:rsidR="00C4558C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kamieni milowych</w:t>
            </w:r>
            <w:r w:rsidR="004377B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020C58" w:rsidRPr="00020C58" w:rsidRDefault="00020C58" w:rsidP="00973B53">
            <w:pPr>
              <w:pStyle w:val="Akapitzlist"/>
              <w:numPr>
                <w:ilvl w:val="0"/>
                <w:numId w:val="45"/>
              </w:numPr>
              <w:spacing w:line="240" w:lineRule="atLeast"/>
              <w:ind w:left="315" w:hanging="28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Nowe ryzyko – nie wystąpiło w poprzednim okresie</w:t>
            </w:r>
          </w:p>
        </w:tc>
      </w:tr>
      <w:tr w:rsidR="001055B9" w:rsidRPr="005A1703" w:rsidTr="001C61A2">
        <w:tc>
          <w:tcPr>
            <w:tcW w:w="3261" w:type="dxa"/>
            <w:vAlign w:val="center"/>
          </w:tcPr>
          <w:p w:rsidR="001055B9" w:rsidRPr="0049011E" w:rsidRDefault="001055B9" w:rsidP="001C61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 w:rsidR="0029050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:rsidR="001055B9" w:rsidRDefault="001055B9" w:rsidP="008458D0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:rsidR="001055B9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średnie </w:t>
            </w:r>
          </w:p>
        </w:tc>
        <w:tc>
          <w:tcPr>
            <w:tcW w:w="2693" w:type="dxa"/>
            <w:vAlign w:val="center"/>
          </w:tcPr>
          <w:p w:rsidR="00D02364" w:rsidRDefault="00D02364" w:rsidP="00973B53">
            <w:pPr>
              <w:pStyle w:val="Akapitzlist"/>
              <w:numPr>
                <w:ilvl w:val="0"/>
                <w:numId w:val="32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1055B9" w:rsidRPr="00DE6DB4" w:rsidRDefault="001055B9" w:rsidP="00973B53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 w:rsidR="001F667E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 w:rsidR="00D4013B"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055B9" w:rsidRPr="00DE6DB4" w:rsidRDefault="001055B9" w:rsidP="00973B53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 w:rsidR="001F667E">
              <w:rPr>
                <w:rFonts w:ascii="Arial" w:hAnsi="Arial" w:cs="Arial"/>
                <w:color w:val="000000"/>
                <w:sz w:val="20"/>
                <w:szCs w:val="20"/>
              </w:rPr>
              <w:t>uwzględniają</w:t>
            </w:r>
            <w:r w:rsidR="00D4013B">
              <w:rPr>
                <w:rFonts w:ascii="Arial" w:hAnsi="Arial" w:cs="Arial"/>
                <w:color w:val="000000"/>
                <w:sz w:val="20"/>
                <w:szCs w:val="20"/>
              </w:rPr>
              <w:t>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02364" w:rsidRPr="00895503" w:rsidRDefault="00F6099E" w:rsidP="00973B53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="001F667E">
              <w:rPr>
                <w:rFonts w:ascii="Arial" w:hAnsi="Arial" w:cs="Arial"/>
                <w:color w:val="000000"/>
                <w:sz w:val="20"/>
                <w:szCs w:val="20"/>
              </w:rPr>
              <w:t>, że n</w:t>
            </w:r>
            <w:r w:rsidR="001055B9"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 w:rsidR="001F667E"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="001055B9"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D02364" w:rsidRDefault="00D02364" w:rsidP="00973B53">
            <w:pPr>
              <w:pStyle w:val="Akapitzlist"/>
              <w:numPr>
                <w:ilvl w:val="0"/>
                <w:numId w:val="32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D02364" w:rsidRDefault="00CB1912" w:rsidP="00973B53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rojektu zgodnie z przyjętymi założeniami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CB1912" w:rsidRPr="006761E9" w:rsidRDefault="00CB1912" w:rsidP="00973B53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Zapewniona kompatybilność składników 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ystemu PDS z infrastrukturą dostarczon</w:t>
            </w:r>
            <w:r w:rsidR="00E3374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potrzeby spisów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D02364" w:rsidRPr="0049011E" w:rsidRDefault="00D02364" w:rsidP="00973B53">
            <w:pPr>
              <w:pStyle w:val="Akapitzlist"/>
              <w:numPr>
                <w:ilvl w:val="0"/>
                <w:numId w:val="32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055B9" w:rsidRPr="00367233" w:rsidTr="001C61A2">
        <w:tc>
          <w:tcPr>
            <w:tcW w:w="3261" w:type="dxa"/>
            <w:vAlign w:val="center"/>
          </w:tcPr>
          <w:p w:rsidR="001055B9" w:rsidRPr="000177C3" w:rsidRDefault="001055B9" w:rsidP="008458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</w:t>
            </w:r>
            <w:r w:rsidR="00F50FBB">
              <w:rPr>
                <w:rFonts w:ascii="Arial" w:hAnsi="Arial" w:cs="Arial"/>
                <w:color w:val="000000"/>
                <w:sz w:val="20"/>
                <w:szCs w:val="20"/>
              </w:rPr>
              <w:t xml:space="preserve">Główny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="0029050E">
              <w:rPr>
                <w:rFonts w:ascii="Arial" w:hAnsi="Arial" w:cs="Arial"/>
                <w:color w:val="000000"/>
                <w:sz w:val="20"/>
                <w:szCs w:val="20"/>
              </w:rPr>
              <w:t xml:space="preserve">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  <w:vAlign w:val="center"/>
          </w:tcPr>
          <w:p w:rsidR="00D02364" w:rsidRDefault="00D02364" w:rsidP="00973B53">
            <w:pPr>
              <w:pStyle w:val="Akapitzlist"/>
              <w:numPr>
                <w:ilvl w:val="0"/>
                <w:numId w:val="35"/>
              </w:num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</w:t>
            </w:r>
            <w:r w:rsidR="00D4013B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D02364" w:rsidRDefault="001055B9" w:rsidP="00973B53">
            <w:pPr>
              <w:pStyle w:val="Akapitzlist"/>
              <w:numPr>
                <w:ilvl w:val="0"/>
                <w:numId w:val="36"/>
              </w:numPr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</w:t>
            </w:r>
            <w:r w:rsidR="00973B5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charakteru zamówienia warunki udziału w</w:t>
            </w:r>
            <w:r w:rsidR="00973B5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postępowaniu. Mechanizmy kontrolne w</w:t>
            </w:r>
            <w:r w:rsidR="00973B5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umowie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055B9" w:rsidRDefault="001055B9" w:rsidP="00973B53">
            <w:pPr>
              <w:pStyle w:val="Akapitzlist"/>
              <w:numPr>
                <w:ilvl w:val="0"/>
                <w:numId w:val="36"/>
              </w:numPr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:rsidR="00D02364" w:rsidRDefault="00D02364" w:rsidP="00973B53">
            <w:pPr>
              <w:pStyle w:val="Akapitzlist"/>
              <w:numPr>
                <w:ilvl w:val="0"/>
                <w:numId w:val="35"/>
              </w:num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D02364" w:rsidRDefault="0086476E" w:rsidP="00973B53">
            <w:pPr>
              <w:pStyle w:val="Akapitzlist"/>
              <w:numPr>
                <w:ilvl w:val="0"/>
                <w:numId w:val="36"/>
              </w:numPr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rojektu zgodnie z przyjętymi założeniami</w:t>
            </w:r>
            <w:r w:rsid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harmonogramem.</w:t>
            </w:r>
          </w:p>
          <w:p w:rsidR="00D02364" w:rsidRPr="006761E9" w:rsidRDefault="00D02364" w:rsidP="00973B53">
            <w:pPr>
              <w:pStyle w:val="Akapitzlist"/>
              <w:numPr>
                <w:ilvl w:val="0"/>
                <w:numId w:val="35"/>
              </w:num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055B9" w:rsidRPr="00367233" w:rsidTr="001C61A2">
        <w:tc>
          <w:tcPr>
            <w:tcW w:w="3261" w:type="dxa"/>
            <w:vAlign w:val="center"/>
          </w:tcPr>
          <w:p w:rsidR="001055B9" w:rsidRPr="000177C3" w:rsidRDefault="001055B9" w:rsidP="008458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Ograniczone zasoby kadrowe – kluczowi pracownicy realizują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984" w:type="dxa"/>
            <w:vAlign w:val="center"/>
          </w:tcPr>
          <w:p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  <w:vAlign w:val="center"/>
          </w:tcPr>
          <w:p w:rsidR="00D02364" w:rsidRPr="00F50FBB" w:rsidRDefault="00D02364" w:rsidP="00973B53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D02364" w:rsidRDefault="001055B9" w:rsidP="00973B53">
            <w:pPr>
              <w:pStyle w:val="Akapitzlist"/>
              <w:numPr>
                <w:ilvl w:val="0"/>
                <w:numId w:val="37"/>
              </w:numPr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Tworzenie harmonogramu prac z dokładnym przypisaniem zasobów i jego bieżące monitorowanie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02364" w:rsidRDefault="001055B9" w:rsidP="00973B53">
            <w:pPr>
              <w:pStyle w:val="Akapitzlist"/>
              <w:numPr>
                <w:ilvl w:val="0"/>
                <w:numId w:val="37"/>
              </w:numPr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rojekcie. </w:t>
            </w:r>
          </w:p>
          <w:p w:rsidR="001055B9" w:rsidRDefault="001055B9" w:rsidP="00973B53">
            <w:pPr>
              <w:pStyle w:val="Akapitzlist"/>
              <w:numPr>
                <w:ilvl w:val="0"/>
                <w:numId w:val="37"/>
              </w:numPr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 w:rsidR="00973B5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Projekcie (bieżąca wymiana wiedzy, doświadczeń)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11D1B" w:rsidRDefault="00211D1B" w:rsidP="00973B53">
            <w:pPr>
              <w:pStyle w:val="Akapitzlist"/>
              <w:numPr>
                <w:ilvl w:val="0"/>
                <w:numId w:val="37"/>
              </w:numPr>
              <w:ind w:left="459" w:hanging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naboru </w:t>
            </w:r>
            <w:r w:rsidR="00F50FBB">
              <w:rPr>
                <w:rFonts w:ascii="Arial" w:hAnsi="Arial" w:cs="Arial"/>
                <w:color w:val="000000"/>
                <w:sz w:val="20"/>
                <w:szCs w:val="20"/>
              </w:rPr>
              <w:t xml:space="preserve">w ramach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etat</w:t>
            </w:r>
            <w:r w:rsidR="00F50FBB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50FBB">
              <w:rPr>
                <w:rFonts w:ascii="Arial" w:hAnsi="Arial" w:cs="Arial"/>
                <w:color w:val="000000"/>
                <w:sz w:val="20"/>
                <w:szCs w:val="20"/>
              </w:rPr>
              <w:t xml:space="preserve">projektowego na stanowisko </w:t>
            </w:r>
            <w:r w:rsidR="00F50FBB" w:rsidRPr="00657C10">
              <w:rPr>
                <w:sz w:val="19"/>
                <w:szCs w:val="19"/>
              </w:rPr>
              <w:t xml:space="preserve"> </w:t>
            </w:r>
            <w:r w:rsidR="00F50FBB" w:rsidRPr="00F50FBB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 w:rsidR="00274A02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D02364" w:rsidRDefault="00D02364" w:rsidP="00973B53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B56125" w:rsidRDefault="000470BE" w:rsidP="00973B53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5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 xml:space="preserve">Zapewnienie stabilnego zespołu </w:t>
            </w:r>
            <w:r w:rsidR="006761E9" w:rsidRPr="000470BE">
              <w:rPr>
                <w:rFonts w:ascii="Arial" w:hAnsi="Arial" w:cs="Arial"/>
                <w:sz w:val="20"/>
                <w:szCs w:val="20"/>
              </w:rPr>
              <w:t>projektow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ego </w:t>
            </w:r>
            <w:r w:rsidR="006761E9" w:rsidRPr="000470BE">
              <w:rPr>
                <w:rFonts w:ascii="Arial" w:hAnsi="Arial" w:cs="Arial"/>
                <w:sz w:val="20"/>
                <w:szCs w:val="20"/>
              </w:rPr>
              <w:t>w całym okresie realizacji projektu</w:t>
            </w:r>
            <w:r w:rsidR="00274A0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11D1B" w:rsidRPr="000470BE" w:rsidRDefault="00211D1B" w:rsidP="00973B53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5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="00F50FBB"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 w:rsidR="00F50F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02364" w:rsidRPr="00B56125" w:rsidRDefault="00CB1912" w:rsidP="00973B53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:rsidTr="006C0CE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1332C" w:rsidRPr="001C61A2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C61A2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1C61A2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91332C" w:rsidRPr="001C61A2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1C61A2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055B9" w:rsidRPr="00367233" w:rsidTr="00C902A7">
        <w:trPr>
          <w:trHeight w:val="519"/>
        </w:trPr>
        <w:tc>
          <w:tcPr>
            <w:tcW w:w="3260" w:type="dxa"/>
            <w:shd w:val="clear" w:color="auto" w:fill="auto"/>
          </w:tcPr>
          <w:p w:rsidR="001055B9" w:rsidRPr="001C61A2" w:rsidRDefault="001055B9" w:rsidP="008458D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:rsidR="001055B9" w:rsidRPr="001C61A2" w:rsidRDefault="001055B9" w:rsidP="008458D0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mała</w:t>
            </w:r>
          </w:p>
        </w:tc>
        <w:tc>
          <w:tcPr>
            <w:tcW w:w="2127" w:type="dxa"/>
            <w:shd w:val="clear" w:color="auto" w:fill="FFFFFF"/>
          </w:tcPr>
          <w:p w:rsidR="001055B9" w:rsidRPr="001C61A2" w:rsidRDefault="001055B9" w:rsidP="008458D0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1055B9" w:rsidRPr="001C61A2" w:rsidRDefault="001055B9" w:rsidP="008458D0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:rsidR="001055B9" w:rsidRPr="001C61A2" w:rsidRDefault="001055B9" w:rsidP="008458D0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:rsidR="001055B9" w:rsidRPr="001C61A2" w:rsidRDefault="001055B9" w:rsidP="008458D0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:rsidR="001055B9" w:rsidRPr="001C61A2" w:rsidRDefault="001055B9" w:rsidP="008458D0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1055B9" w:rsidRPr="00367233" w:rsidTr="00C902A7">
        <w:trPr>
          <w:trHeight w:val="519"/>
        </w:trPr>
        <w:tc>
          <w:tcPr>
            <w:tcW w:w="3260" w:type="dxa"/>
            <w:shd w:val="clear" w:color="auto" w:fill="auto"/>
          </w:tcPr>
          <w:p w:rsidR="001055B9" w:rsidRPr="001C61A2" w:rsidRDefault="001055B9" w:rsidP="008458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  <w:p w:rsidR="001055B9" w:rsidRPr="001C61A2" w:rsidDel="00B63957" w:rsidRDefault="001055B9" w:rsidP="008458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1055B9" w:rsidRPr="001C61A2" w:rsidRDefault="001055B9" w:rsidP="008458D0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1055B9" w:rsidRPr="001C61A2" w:rsidDel="00B63957" w:rsidRDefault="001055B9" w:rsidP="008458D0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1055B9" w:rsidRPr="001C61A2" w:rsidRDefault="001055B9" w:rsidP="008458D0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Coroczne planowanie budżetu.</w:t>
            </w:r>
          </w:p>
          <w:p w:rsidR="001055B9" w:rsidRPr="001C61A2" w:rsidDel="00B63957" w:rsidRDefault="001055B9" w:rsidP="008458D0">
            <w:pPr>
              <w:pStyle w:val="Tabelatresc"/>
              <w:spacing w:line="240" w:lineRule="auto"/>
            </w:pPr>
            <w:r w:rsidRPr="001C61A2">
              <w:t>Racjonalna analiza kosztów wykonana na etapie studium wykonalności.</w:t>
            </w:r>
          </w:p>
        </w:tc>
      </w:tr>
    </w:tbl>
    <w:p w:rsidR="00805178" w:rsidRDefault="00805178" w:rsidP="00A276EF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Style w:val="Nagwek2Znak"/>
          <w:rFonts w:ascii="Arial" w:eastAsiaTheme="minorHAnsi" w:hAnsi="Arial" w:cs="Arial"/>
          <w:b/>
          <w:color w:val="auto"/>
          <w:sz w:val="24"/>
          <w:szCs w:val="24"/>
          <w:lang w:eastAsia="pl-PL"/>
        </w:rPr>
      </w:pPr>
      <w:r w:rsidRPr="00A276EF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</w:t>
      </w: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systemu informatycznego</w:t>
      </w:r>
    </w:p>
    <w:p w:rsidR="006C0CE7" w:rsidRPr="006C0CE7" w:rsidRDefault="006C0CE7" w:rsidP="006C0CE7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BB059E" w:rsidRPr="001C61A2" w:rsidRDefault="00BB059E" w:rsidP="00CB1912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</w:t>
      </w:r>
      <w:r w:rsidRPr="001C61A2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:rsidR="00C902A7" w:rsidRPr="001C61A2" w:rsidRDefault="00C902A7" w:rsidP="00C902A7">
      <w:pPr>
        <w:spacing w:after="120" w:line="240" w:lineRule="auto"/>
        <w:ind w:left="360"/>
        <w:jc w:val="both"/>
        <w:rPr>
          <w:rFonts w:ascii="Arial" w:hAnsi="Arial" w:cs="Arial"/>
        </w:rPr>
      </w:pPr>
      <w:r w:rsidRPr="001C61A2">
        <w:rPr>
          <w:rFonts w:ascii="Arial" w:hAnsi="Arial" w:cs="Arial"/>
          <w:b/>
          <w:sz w:val="20"/>
          <w:szCs w:val="20"/>
        </w:rPr>
        <w:t>Agnieszka Nowakowska</w:t>
      </w:r>
    </w:p>
    <w:p w:rsidR="00C902A7" w:rsidRPr="000E62E3" w:rsidRDefault="00C902A7" w:rsidP="00C902A7">
      <w:pPr>
        <w:spacing w:after="120" w:line="240" w:lineRule="auto"/>
        <w:ind w:left="360"/>
        <w:jc w:val="both"/>
      </w:pPr>
      <w:r w:rsidRPr="000E62E3">
        <w:rPr>
          <w:rFonts w:ascii="Arial" w:hAnsi="Arial" w:cs="Arial"/>
          <w:b/>
          <w:sz w:val="20"/>
          <w:szCs w:val="20"/>
        </w:rPr>
        <w:t>Kierownik Projektu</w:t>
      </w:r>
    </w:p>
    <w:p w:rsidR="00C902A7" w:rsidRPr="00C902A7" w:rsidRDefault="00C902A7" w:rsidP="00C902A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E62E3">
        <w:rPr>
          <w:rFonts w:ascii="Arial" w:hAnsi="Arial" w:cs="Arial"/>
          <w:b/>
          <w:sz w:val="20"/>
          <w:szCs w:val="20"/>
        </w:rPr>
        <w:t>Departament Systemów Teleinformatycznych</w:t>
      </w:r>
      <w:r w:rsidRPr="00C902A7">
        <w:rPr>
          <w:rFonts w:ascii="Arial" w:hAnsi="Arial" w:cs="Arial"/>
          <w:b/>
          <w:sz w:val="20"/>
          <w:szCs w:val="20"/>
        </w:rPr>
        <w:t>, Geostatystyki i Spisów</w:t>
      </w:r>
    </w:p>
    <w:p w:rsidR="00A92887" w:rsidRPr="00CB1912" w:rsidRDefault="00C902A7" w:rsidP="00895503">
      <w:pPr>
        <w:spacing w:after="120" w:line="240" w:lineRule="auto"/>
        <w:ind w:left="360"/>
        <w:jc w:val="both"/>
        <w:rPr>
          <w:rFonts w:ascii="Arial" w:hAnsi="Arial" w:cs="Arial"/>
          <w:lang w:val="en-US"/>
        </w:rPr>
      </w:pPr>
      <w:r w:rsidRPr="00C902A7">
        <w:rPr>
          <w:rFonts w:ascii="Arial" w:hAnsi="Arial" w:cs="Arial"/>
          <w:b/>
          <w:sz w:val="20"/>
          <w:szCs w:val="20"/>
          <w:lang w:val="en-US"/>
        </w:rPr>
        <w:t>e-mail:A.Nowakowsk</w:t>
      </w:r>
      <w:r w:rsidR="00895503">
        <w:rPr>
          <w:rFonts w:ascii="Arial" w:hAnsi="Arial" w:cs="Arial"/>
          <w:b/>
          <w:sz w:val="20"/>
          <w:szCs w:val="20"/>
          <w:lang w:val="en-US"/>
        </w:rPr>
        <w:t>a@stat.gov.pl, tel. 22</w:t>
      </w:r>
      <w:r w:rsidR="00020C58">
        <w:rPr>
          <w:rFonts w:ascii="Arial" w:hAnsi="Arial" w:cs="Arial"/>
          <w:b/>
          <w:sz w:val="20"/>
          <w:szCs w:val="20"/>
          <w:lang w:val="en-US"/>
        </w:rPr>
        <w:t> </w:t>
      </w:r>
      <w:r w:rsidR="00895503">
        <w:rPr>
          <w:rFonts w:ascii="Arial" w:hAnsi="Arial" w:cs="Arial"/>
          <w:b/>
          <w:sz w:val="20"/>
          <w:szCs w:val="20"/>
          <w:lang w:val="en-US"/>
        </w:rPr>
        <w:t>60</w:t>
      </w:r>
      <w:r w:rsidR="00020C58">
        <w:rPr>
          <w:rFonts w:ascii="Arial" w:hAnsi="Arial" w:cs="Arial"/>
          <w:b/>
          <w:sz w:val="20"/>
          <w:szCs w:val="20"/>
          <w:lang w:val="en-US"/>
        </w:rPr>
        <w:t>8 31 87</w:t>
      </w:r>
    </w:p>
    <w:sectPr w:rsidR="00A92887" w:rsidRPr="00CB1912" w:rsidSect="00895503">
      <w:footerReference w:type="default" r:id="rId12"/>
      <w:pgSz w:w="11906" w:h="16838"/>
      <w:pgMar w:top="1418" w:right="1418" w:bottom="113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81E" w:rsidRDefault="0059081E" w:rsidP="00BB2420">
      <w:pPr>
        <w:spacing w:after="0" w:line="240" w:lineRule="auto"/>
      </w:pPr>
      <w:r>
        <w:separator/>
      </w:r>
    </w:p>
  </w:endnote>
  <w:endnote w:type="continuationSeparator" w:id="0">
    <w:p w:rsidR="0059081E" w:rsidRDefault="0059081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7B0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656CA">
              <w:rPr>
                <w:b/>
                <w:bCs/>
                <w:noProof/>
              </w:rPr>
              <w:t>9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81E" w:rsidRDefault="0059081E" w:rsidP="00BB2420">
      <w:pPr>
        <w:spacing w:after="0" w:line="240" w:lineRule="auto"/>
      </w:pPr>
      <w:r>
        <w:separator/>
      </w:r>
    </w:p>
  </w:footnote>
  <w:footnote w:type="continuationSeparator" w:id="0">
    <w:p w:rsidR="0059081E" w:rsidRDefault="0059081E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71C30"/>
    <w:multiLevelType w:val="hybridMultilevel"/>
    <w:tmpl w:val="7A660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420591"/>
    <w:multiLevelType w:val="hybridMultilevel"/>
    <w:tmpl w:val="20D88526"/>
    <w:lvl w:ilvl="0" w:tplc="C27CA826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662CA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8270A"/>
    <w:multiLevelType w:val="hybridMultilevel"/>
    <w:tmpl w:val="D062DC1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15C9641C"/>
    <w:multiLevelType w:val="hybridMultilevel"/>
    <w:tmpl w:val="95E2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202D2"/>
    <w:multiLevelType w:val="hybridMultilevel"/>
    <w:tmpl w:val="B76C4804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E5B56"/>
    <w:multiLevelType w:val="hybridMultilevel"/>
    <w:tmpl w:val="96D61292"/>
    <w:lvl w:ilvl="0" w:tplc="A48C24E4">
      <w:start w:val="1"/>
      <w:numFmt w:val="bullet"/>
      <w:lvlText w:val=""/>
      <w:lvlJc w:val="left"/>
      <w:pPr>
        <w:ind w:left="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4" w15:restartNumberingAfterBreak="0">
    <w:nsid w:val="2B760AEF"/>
    <w:multiLevelType w:val="hybridMultilevel"/>
    <w:tmpl w:val="015224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31B3C"/>
    <w:multiLevelType w:val="hybridMultilevel"/>
    <w:tmpl w:val="FE8620B0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 w15:restartNumberingAfterBreak="0">
    <w:nsid w:val="32B63FA2"/>
    <w:multiLevelType w:val="hybridMultilevel"/>
    <w:tmpl w:val="5628C4D8"/>
    <w:lvl w:ilvl="0" w:tplc="1B4ED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6558"/>
    <w:multiLevelType w:val="hybridMultilevel"/>
    <w:tmpl w:val="92B81A8E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2B5BE4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96D2044"/>
    <w:multiLevelType w:val="hybridMultilevel"/>
    <w:tmpl w:val="DCAC3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6A7770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3" w15:restartNumberingAfterBreak="0">
    <w:nsid w:val="5E8F5007"/>
    <w:multiLevelType w:val="hybridMultilevel"/>
    <w:tmpl w:val="F984F108"/>
    <w:lvl w:ilvl="0" w:tplc="02BC5E2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 w15:restartNumberingAfterBreak="0">
    <w:nsid w:val="60310424"/>
    <w:multiLevelType w:val="hybridMultilevel"/>
    <w:tmpl w:val="195A1664"/>
    <w:lvl w:ilvl="0" w:tplc="A48C2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AB0005"/>
    <w:multiLevelType w:val="hybridMultilevel"/>
    <w:tmpl w:val="E1FAC51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1" w15:restartNumberingAfterBreak="0">
    <w:nsid w:val="733205ED"/>
    <w:multiLevelType w:val="hybridMultilevel"/>
    <w:tmpl w:val="25708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11836"/>
    <w:multiLevelType w:val="hybridMultilevel"/>
    <w:tmpl w:val="005A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E11156C"/>
    <w:multiLevelType w:val="hybridMultilevel"/>
    <w:tmpl w:val="2B302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E90B88"/>
    <w:multiLevelType w:val="hybridMultilevel"/>
    <w:tmpl w:val="E270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44"/>
  </w:num>
  <w:num w:numId="4">
    <w:abstractNumId w:val="24"/>
  </w:num>
  <w:num w:numId="5">
    <w:abstractNumId w:val="37"/>
  </w:num>
  <w:num w:numId="6">
    <w:abstractNumId w:val="9"/>
  </w:num>
  <w:num w:numId="7">
    <w:abstractNumId w:val="31"/>
  </w:num>
  <w:num w:numId="8">
    <w:abstractNumId w:val="0"/>
  </w:num>
  <w:num w:numId="9">
    <w:abstractNumId w:val="18"/>
  </w:num>
  <w:num w:numId="10">
    <w:abstractNumId w:val="12"/>
  </w:num>
  <w:num w:numId="11">
    <w:abstractNumId w:val="15"/>
  </w:num>
  <w:num w:numId="12">
    <w:abstractNumId w:val="35"/>
  </w:num>
  <w:num w:numId="13">
    <w:abstractNumId w:val="30"/>
  </w:num>
  <w:num w:numId="14">
    <w:abstractNumId w:val="2"/>
  </w:num>
  <w:num w:numId="15">
    <w:abstractNumId w:val="40"/>
  </w:num>
  <w:num w:numId="16">
    <w:abstractNumId w:val="19"/>
  </w:num>
  <w:num w:numId="17">
    <w:abstractNumId w:val="28"/>
  </w:num>
  <w:num w:numId="18">
    <w:abstractNumId w:val="26"/>
  </w:num>
  <w:num w:numId="19">
    <w:abstractNumId w:val="21"/>
  </w:num>
  <w:num w:numId="20">
    <w:abstractNumId w:val="43"/>
  </w:num>
  <w:num w:numId="21">
    <w:abstractNumId w:val="10"/>
  </w:num>
  <w:num w:numId="22">
    <w:abstractNumId w:val="7"/>
  </w:num>
  <w:num w:numId="23">
    <w:abstractNumId w:val="20"/>
  </w:num>
  <w:num w:numId="24">
    <w:abstractNumId w:val="13"/>
  </w:num>
  <w:num w:numId="25">
    <w:abstractNumId w:val="34"/>
  </w:num>
  <w:num w:numId="26">
    <w:abstractNumId w:val="14"/>
  </w:num>
  <w:num w:numId="27">
    <w:abstractNumId w:val="42"/>
  </w:num>
  <w:num w:numId="28">
    <w:abstractNumId w:val="6"/>
  </w:num>
  <w:num w:numId="29">
    <w:abstractNumId w:val="32"/>
  </w:num>
  <w:num w:numId="30">
    <w:abstractNumId w:val="33"/>
  </w:num>
  <w:num w:numId="31">
    <w:abstractNumId w:val="41"/>
  </w:num>
  <w:num w:numId="32">
    <w:abstractNumId w:val="5"/>
  </w:num>
  <w:num w:numId="33">
    <w:abstractNumId w:val="45"/>
  </w:num>
  <w:num w:numId="34">
    <w:abstractNumId w:val="46"/>
  </w:num>
  <w:num w:numId="35">
    <w:abstractNumId w:val="1"/>
  </w:num>
  <w:num w:numId="36">
    <w:abstractNumId w:val="11"/>
  </w:num>
  <w:num w:numId="37">
    <w:abstractNumId w:val="22"/>
  </w:num>
  <w:num w:numId="38">
    <w:abstractNumId w:val="17"/>
  </w:num>
  <w:num w:numId="39">
    <w:abstractNumId w:val="8"/>
  </w:num>
  <w:num w:numId="40">
    <w:abstractNumId w:val="38"/>
  </w:num>
  <w:num w:numId="41">
    <w:abstractNumId w:val="36"/>
  </w:num>
  <w:num w:numId="42">
    <w:abstractNumId w:val="16"/>
  </w:num>
  <w:num w:numId="43">
    <w:abstractNumId w:val="39"/>
  </w:num>
  <w:num w:numId="44">
    <w:abstractNumId w:val="25"/>
  </w:num>
  <w:num w:numId="45">
    <w:abstractNumId w:val="23"/>
  </w:num>
  <w:num w:numId="46">
    <w:abstractNumId w:val="27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8D0"/>
    <w:rsid w:val="000017FF"/>
    <w:rsid w:val="00003CB0"/>
    <w:rsid w:val="00004B59"/>
    <w:rsid w:val="00006E59"/>
    <w:rsid w:val="00007017"/>
    <w:rsid w:val="000121CC"/>
    <w:rsid w:val="000129A2"/>
    <w:rsid w:val="00012E5F"/>
    <w:rsid w:val="00020C58"/>
    <w:rsid w:val="0002458D"/>
    <w:rsid w:val="0002549B"/>
    <w:rsid w:val="000258F7"/>
    <w:rsid w:val="00043DD9"/>
    <w:rsid w:val="00044D68"/>
    <w:rsid w:val="000461D4"/>
    <w:rsid w:val="000470BE"/>
    <w:rsid w:val="00047D9D"/>
    <w:rsid w:val="0006403E"/>
    <w:rsid w:val="00070663"/>
    <w:rsid w:val="00071880"/>
    <w:rsid w:val="0007219E"/>
    <w:rsid w:val="00075061"/>
    <w:rsid w:val="00081C51"/>
    <w:rsid w:val="00084E5B"/>
    <w:rsid w:val="00087231"/>
    <w:rsid w:val="00095944"/>
    <w:rsid w:val="000A1DFB"/>
    <w:rsid w:val="000A2F32"/>
    <w:rsid w:val="000A3938"/>
    <w:rsid w:val="000B3E49"/>
    <w:rsid w:val="000C420D"/>
    <w:rsid w:val="000C78AC"/>
    <w:rsid w:val="000C7B4A"/>
    <w:rsid w:val="000D33BE"/>
    <w:rsid w:val="000E0060"/>
    <w:rsid w:val="000E1828"/>
    <w:rsid w:val="000E4BF8"/>
    <w:rsid w:val="000E62E3"/>
    <w:rsid w:val="000F20A9"/>
    <w:rsid w:val="000F307B"/>
    <w:rsid w:val="000F30B9"/>
    <w:rsid w:val="000F69FC"/>
    <w:rsid w:val="00101775"/>
    <w:rsid w:val="0010288D"/>
    <w:rsid w:val="00104DD5"/>
    <w:rsid w:val="001055B9"/>
    <w:rsid w:val="0011693F"/>
    <w:rsid w:val="00122388"/>
    <w:rsid w:val="00123829"/>
    <w:rsid w:val="00124C3D"/>
    <w:rsid w:val="001350FC"/>
    <w:rsid w:val="00141A92"/>
    <w:rsid w:val="00145763"/>
    <w:rsid w:val="00145E84"/>
    <w:rsid w:val="0015102C"/>
    <w:rsid w:val="00153381"/>
    <w:rsid w:val="00166C89"/>
    <w:rsid w:val="0016767B"/>
    <w:rsid w:val="00176FBB"/>
    <w:rsid w:val="00181E97"/>
    <w:rsid w:val="00182A08"/>
    <w:rsid w:val="001A2EF2"/>
    <w:rsid w:val="001C2D74"/>
    <w:rsid w:val="001C61A2"/>
    <w:rsid w:val="001C7482"/>
    <w:rsid w:val="001C7FAC"/>
    <w:rsid w:val="001E0CAC"/>
    <w:rsid w:val="001E1027"/>
    <w:rsid w:val="001E16A3"/>
    <w:rsid w:val="001E1DEA"/>
    <w:rsid w:val="001E7199"/>
    <w:rsid w:val="001F0896"/>
    <w:rsid w:val="001F24A0"/>
    <w:rsid w:val="001F36E8"/>
    <w:rsid w:val="001F5FD8"/>
    <w:rsid w:val="001F667E"/>
    <w:rsid w:val="001F67EC"/>
    <w:rsid w:val="00203282"/>
    <w:rsid w:val="0020330A"/>
    <w:rsid w:val="00211D1B"/>
    <w:rsid w:val="00237279"/>
    <w:rsid w:val="00240D69"/>
    <w:rsid w:val="00241B5E"/>
    <w:rsid w:val="00243EF3"/>
    <w:rsid w:val="00251D0A"/>
    <w:rsid w:val="00252087"/>
    <w:rsid w:val="00263392"/>
    <w:rsid w:val="00265194"/>
    <w:rsid w:val="00274A02"/>
    <w:rsid w:val="00276C00"/>
    <w:rsid w:val="00287895"/>
    <w:rsid w:val="0029050E"/>
    <w:rsid w:val="00293351"/>
    <w:rsid w:val="00294349"/>
    <w:rsid w:val="002A3C02"/>
    <w:rsid w:val="002A5452"/>
    <w:rsid w:val="002B3E3A"/>
    <w:rsid w:val="002B4889"/>
    <w:rsid w:val="002B50C0"/>
    <w:rsid w:val="002B6F21"/>
    <w:rsid w:val="002D0596"/>
    <w:rsid w:val="002D3D4A"/>
    <w:rsid w:val="002D7ADA"/>
    <w:rsid w:val="002E2FAF"/>
    <w:rsid w:val="002E53CB"/>
    <w:rsid w:val="002F29A3"/>
    <w:rsid w:val="0030196F"/>
    <w:rsid w:val="0030203A"/>
    <w:rsid w:val="00302775"/>
    <w:rsid w:val="00302F6A"/>
    <w:rsid w:val="00304D04"/>
    <w:rsid w:val="00310827"/>
    <w:rsid w:val="00310D8E"/>
    <w:rsid w:val="0031113C"/>
    <w:rsid w:val="003221F2"/>
    <w:rsid w:val="003225AD"/>
    <w:rsid w:val="00322614"/>
    <w:rsid w:val="00334A24"/>
    <w:rsid w:val="003410FE"/>
    <w:rsid w:val="00342D56"/>
    <w:rsid w:val="003508E7"/>
    <w:rsid w:val="003542F1"/>
    <w:rsid w:val="00356A3E"/>
    <w:rsid w:val="003642B8"/>
    <w:rsid w:val="00394FC2"/>
    <w:rsid w:val="003A4115"/>
    <w:rsid w:val="003B0529"/>
    <w:rsid w:val="003B5B7A"/>
    <w:rsid w:val="003C0B5C"/>
    <w:rsid w:val="003C49F8"/>
    <w:rsid w:val="003C7325"/>
    <w:rsid w:val="003D7DD0"/>
    <w:rsid w:val="003E3144"/>
    <w:rsid w:val="003E4FE5"/>
    <w:rsid w:val="003F5367"/>
    <w:rsid w:val="003F59DD"/>
    <w:rsid w:val="004042D1"/>
    <w:rsid w:val="00405A07"/>
    <w:rsid w:val="00405EA4"/>
    <w:rsid w:val="0041034F"/>
    <w:rsid w:val="004118A3"/>
    <w:rsid w:val="004178CF"/>
    <w:rsid w:val="00423A26"/>
    <w:rsid w:val="00425046"/>
    <w:rsid w:val="00432AC9"/>
    <w:rsid w:val="004350B8"/>
    <w:rsid w:val="004377BE"/>
    <w:rsid w:val="00444AAB"/>
    <w:rsid w:val="00450089"/>
    <w:rsid w:val="0045372D"/>
    <w:rsid w:val="004561D3"/>
    <w:rsid w:val="00462A43"/>
    <w:rsid w:val="004675DA"/>
    <w:rsid w:val="00467C96"/>
    <w:rsid w:val="004729D1"/>
    <w:rsid w:val="00482AF5"/>
    <w:rsid w:val="00495971"/>
    <w:rsid w:val="004A47A2"/>
    <w:rsid w:val="004A4ACC"/>
    <w:rsid w:val="004C1D48"/>
    <w:rsid w:val="004D65CA"/>
    <w:rsid w:val="004F1DA4"/>
    <w:rsid w:val="004F5109"/>
    <w:rsid w:val="004F6E89"/>
    <w:rsid w:val="005076A1"/>
    <w:rsid w:val="00510AB2"/>
    <w:rsid w:val="00513213"/>
    <w:rsid w:val="00515CB4"/>
    <w:rsid w:val="00517F12"/>
    <w:rsid w:val="0052102C"/>
    <w:rsid w:val="005212C8"/>
    <w:rsid w:val="00524E6C"/>
    <w:rsid w:val="00530326"/>
    <w:rsid w:val="005332D6"/>
    <w:rsid w:val="00534358"/>
    <w:rsid w:val="00544DFE"/>
    <w:rsid w:val="005548F2"/>
    <w:rsid w:val="005734CE"/>
    <w:rsid w:val="005767B2"/>
    <w:rsid w:val="005840AB"/>
    <w:rsid w:val="00586664"/>
    <w:rsid w:val="00587705"/>
    <w:rsid w:val="0059081E"/>
    <w:rsid w:val="005922E6"/>
    <w:rsid w:val="00593290"/>
    <w:rsid w:val="005940F0"/>
    <w:rsid w:val="005A0E33"/>
    <w:rsid w:val="005A12F7"/>
    <w:rsid w:val="005A1B30"/>
    <w:rsid w:val="005A40B4"/>
    <w:rsid w:val="005A6EA3"/>
    <w:rsid w:val="005B1A32"/>
    <w:rsid w:val="005C0469"/>
    <w:rsid w:val="005C5B79"/>
    <w:rsid w:val="005C6116"/>
    <w:rsid w:val="005C77BB"/>
    <w:rsid w:val="005D17CF"/>
    <w:rsid w:val="005D24AF"/>
    <w:rsid w:val="005D5AAB"/>
    <w:rsid w:val="005D6B2D"/>
    <w:rsid w:val="005D6E12"/>
    <w:rsid w:val="005E0ED8"/>
    <w:rsid w:val="005E4D87"/>
    <w:rsid w:val="005E5911"/>
    <w:rsid w:val="005E6ABD"/>
    <w:rsid w:val="005F41FA"/>
    <w:rsid w:val="00600AE4"/>
    <w:rsid w:val="006054AA"/>
    <w:rsid w:val="0062054D"/>
    <w:rsid w:val="00622DBD"/>
    <w:rsid w:val="006334BF"/>
    <w:rsid w:val="00635A54"/>
    <w:rsid w:val="006425FB"/>
    <w:rsid w:val="006437B5"/>
    <w:rsid w:val="00661A62"/>
    <w:rsid w:val="006725B4"/>
    <w:rsid w:val="006731D9"/>
    <w:rsid w:val="006761E9"/>
    <w:rsid w:val="006822BC"/>
    <w:rsid w:val="0069204A"/>
    <w:rsid w:val="006948D3"/>
    <w:rsid w:val="006A60AA"/>
    <w:rsid w:val="006B034F"/>
    <w:rsid w:val="006B5117"/>
    <w:rsid w:val="006C0CE7"/>
    <w:rsid w:val="006C5A3D"/>
    <w:rsid w:val="006C78AE"/>
    <w:rsid w:val="006D6264"/>
    <w:rsid w:val="006E0CFA"/>
    <w:rsid w:val="006E6205"/>
    <w:rsid w:val="00701800"/>
    <w:rsid w:val="00702BE0"/>
    <w:rsid w:val="00705C2A"/>
    <w:rsid w:val="00724E29"/>
    <w:rsid w:val="00725499"/>
    <w:rsid w:val="00725708"/>
    <w:rsid w:val="007331A6"/>
    <w:rsid w:val="00740A47"/>
    <w:rsid w:val="00746ABD"/>
    <w:rsid w:val="00746C6D"/>
    <w:rsid w:val="0075132D"/>
    <w:rsid w:val="00756B63"/>
    <w:rsid w:val="00760FD8"/>
    <w:rsid w:val="0076249F"/>
    <w:rsid w:val="0076602F"/>
    <w:rsid w:val="00770941"/>
    <w:rsid w:val="0077418F"/>
    <w:rsid w:val="00775C44"/>
    <w:rsid w:val="00776802"/>
    <w:rsid w:val="007924CE"/>
    <w:rsid w:val="00795AFA"/>
    <w:rsid w:val="007A4742"/>
    <w:rsid w:val="007A66A5"/>
    <w:rsid w:val="007B0251"/>
    <w:rsid w:val="007B30DC"/>
    <w:rsid w:val="007C2F7E"/>
    <w:rsid w:val="007C6235"/>
    <w:rsid w:val="007C70D1"/>
    <w:rsid w:val="007D1990"/>
    <w:rsid w:val="007D2C34"/>
    <w:rsid w:val="007D38BD"/>
    <w:rsid w:val="007D3F21"/>
    <w:rsid w:val="007E0198"/>
    <w:rsid w:val="007E341A"/>
    <w:rsid w:val="007F126F"/>
    <w:rsid w:val="00803FBE"/>
    <w:rsid w:val="00805178"/>
    <w:rsid w:val="00806134"/>
    <w:rsid w:val="0081621A"/>
    <w:rsid w:val="00830B70"/>
    <w:rsid w:val="00840749"/>
    <w:rsid w:val="00850526"/>
    <w:rsid w:val="0085129C"/>
    <w:rsid w:val="008555BF"/>
    <w:rsid w:val="0086476E"/>
    <w:rsid w:val="00866104"/>
    <w:rsid w:val="0087452F"/>
    <w:rsid w:val="00875528"/>
    <w:rsid w:val="00884686"/>
    <w:rsid w:val="00895503"/>
    <w:rsid w:val="008A332F"/>
    <w:rsid w:val="008A4285"/>
    <w:rsid w:val="008A52F6"/>
    <w:rsid w:val="008B1A85"/>
    <w:rsid w:val="008B7B30"/>
    <w:rsid w:val="008C4BCD"/>
    <w:rsid w:val="008C6721"/>
    <w:rsid w:val="008D23D2"/>
    <w:rsid w:val="008D3826"/>
    <w:rsid w:val="008D547D"/>
    <w:rsid w:val="008E1190"/>
    <w:rsid w:val="008E2298"/>
    <w:rsid w:val="008E6663"/>
    <w:rsid w:val="008F2D9B"/>
    <w:rsid w:val="008F560F"/>
    <w:rsid w:val="008F67EE"/>
    <w:rsid w:val="00904F8E"/>
    <w:rsid w:val="00907F6D"/>
    <w:rsid w:val="00911190"/>
    <w:rsid w:val="0091332C"/>
    <w:rsid w:val="009256F2"/>
    <w:rsid w:val="00933BEC"/>
    <w:rsid w:val="009347B8"/>
    <w:rsid w:val="009356CF"/>
    <w:rsid w:val="00936729"/>
    <w:rsid w:val="0094443D"/>
    <w:rsid w:val="0095183B"/>
    <w:rsid w:val="00952126"/>
    <w:rsid w:val="0095236B"/>
    <w:rsid w:val="00952617"/>
    <w:rsid w:val="00962D4A"/>
    <w:rsid w:val="009663A6"/>
    <w:rsid w:val="00971A40"/>
    <w:rsid w:val="00973B53"/>
    <w:rsid w:val="00976434"/>
    <w:rsid w:val="00992EA3"/>
    <w:rsid w:val="009967CA"/>
    <w:rsid w:val="009A17FF"/>
    <w:rsid w:val="009A2924"/>
    <w:rsid w:val="009B4423"/>
    <w:rsid w:val="009C1C84"/>
    <w:rsid w:val="009C6140"/>
    <w:rsid w:val="009D2FA4"/>
    <w:rsid w:val="009D6BFC"/>
    <w:rsid w:val="009D7D8A"/>
    <w:rsid w:val="009E467B"/>
    <w:rsid w:val="009E4C67"/>
    <w:rsid w:val="009E7AD5"/>
    <w:rsid w:val="009F09BF"/>
    <w:rsid w:val="009F11A8"/>
    <w:rsid w:val="009F1DC8"/>
    <w:rsid w:val="009F437E"/>
    <w:rsid w:val="009F56D6"/>
    <w:rsid w:val="00A11788"/>
    <w:rsid w:val="00A276EF"/>
    <w:rsid w:val="00A30847"/>
    <w:rsid w:val="00A348C4"/>
    <w:rsid w:val="00A36AE2"/>
    <w:rsid w:val="00A43E49"/>
    <w:rsid w:val="00A44EA2"/>
    <w:rsid w:val="00A47E43"/>
    <w:rsid w:val="00A5370F"/>
    <w:rsid w:val="00A56D63"/>
    <w:rsid w:val="00A63E75"/>
    <w:rsid w:val="00A67685"/>
    <w:rsid w:val="00A728AE"/>
    <w:rsid w:val="00A740B6"/>
    <w:rsid w:val="00A804AE"/>
    <w:rsid w:val="00A83DD7"/>
    <w:rsid w:val="00A86449"/>
    <w:rsid w:val="00A86F0E"/>
    <w:rsid w:val="00A87C1C"/>
    <w:rsid w:val="00A92887"/>
    <w:rsid w:val="00AA4CAB"/>
    <w:rsid w:val="00AA51AD"/>
    <w:rsid w:val="00AA730D"/>
    <w:rsid w:val="00AB1BC4"/>
    <w:rsid w:val="00AB2E01"/>
    <w:rsid w:val="00AC7E26"/>
    <w:rsid w:val="00AD180E"/>
    <w:rsid w:val="00AD45BB"/>
    <w:rsid w:val="00AE1643"/>
    <w:rsid w:val="00AE3A6C"/>
    <w:rsid w:val="00AF09B8"/>
    <w:rsid w:val="00AF3FE3"/>
    <w:rsid w:val="00AF567D"/>
    <w:rsid w:val="00B12CC3"/>
    <w:rsid w:val="00B135FB"/>
    <w:rsid w:val="00B17709"/>
    <w:rsid w:val="00B22842"/>
    <w:rsid w:val="00B23828"/>
    <w:rsid w:val="00B373FF"/>
    <w:rsid w:val="00B37FFA"/>
    <w:rsid w:val="00B41415"/>
    <w:rsid w:val="00B440C3"/>
    <w:rsid w:val="00B46B7D"/>
    <w:rsid w:val="00B50560"/>
    <w:rsid w:val="00B56125"/>
    <w:rsid w:val="00B64B3C"/>
    <w:rsid w:val="00B673C6"/>
    <w:rsid w:val="00B74859"/>
    <w:rsid w:val="00B83BA1"/>
    <w:rsid w:val="00B87D3D"/>
    <w:rsid w:val="00B91243"/>
    <w:rsid w:val="00B91390"/>
    <w:rsid w:val="00BA481C"/>
    <w:rsid w:val="00BA600E"/>
    <w:rsid w:val="00BB059E"/>
    <w:rsid w:val="00BB2420"/>
    <w:rsid w:val="00BB49AC"/>
    <w:rsid w:val="00BB5ACE"/>
    <w:rsid w:val="00BC1BD2"/>
    <w:rsid w:val="00BC6BE4"/>
    <w:rsid w:val="00BD0F13"/>
    <w:rsid w:val="00BE47CD"/>
    <w:rsid w:val="00BE5BF9"/>
    <w:rsid w:val="00BF2A9B"/>
    <w:rsid w:val="00C05DD9"/>
    <w:rsid w:val="00C1106C"/>
    <w:rsid w:val="00C24FA9"/>
    <w:rsid w:val="00C26361"/>
    <w:rsid w:val="00C302F1"/>
    <w:rsid w:val="00C32F82"/>
    <w:rsid w:val="00C3575F"/>
    <w:rsid w:val="00C37427"/>
    <w:rsid w:val="00C40B4B"/>
    <w:rsid w:val="00C42AEA"/>
    <w:rsid w:val="00C4558C"/>
    <w:rsid w:val="00C57120"/>
    <w:rsid w:val="00C57985"/>
    <w:rsid w:val="00C6154F"/>
    <w:rsid w:val="00C6751B"/>
    <w:rsid w:val="00C902A7"/>
    <w:rsid w:val="00C95D6B"/>
    <w:rsid w:val="00C96A4E"/>
    <w:rsid w:val="00C97C53"/>
    <w:rsid w:val="00CA0AE4"/>
    <w:rsid w:val="00CA516B"/>
    <w:rsid w:val="00CB1912"/>
    <w:rsid w:val="00CB5056"/>
    <w:rsid w:val="00CC5A7C"/>
    <w:rsid w:val="00CC7E21"/>
    <w:rsid w:val="00CD2410"/>
    <w:rsid w:val="00CE5774"/>
    <w:rsid w:val="00CE6FC3"/>
    <w:rsid w:val="00CE74F9"/>
    <w:rsid w:val="00CE7777"/>
    <w:rsid w:val="00CF05D0"/>
    <w:rsid w:val="00CF2E64"/>
    <w:rsid w:val="00D02364"/>
    <w:rsid w:val="00D02F6D"/>
    <w:rsid w:val="00D06D5E"/>
    <w:rsid w:val="00D13971"/>
    <w:rsid w:val="00D22C21"/>
    <w:rsid w:val="00D25CFE"/>
    <w:rsid w:val="00D269FC"/>
    <w:rsid w:val="00D4013B"/>
    <w:rsid w:val="00D4607F"/>
    <w:rsid w:val="00D50C2A"/>
    <w:rsid w:val="00D550B5"/>
    <w:rsid w:val="00D57025"/>
    <w:rsid w:val="00D57765"/>
    <w:rsid w:val="00D74975"/>
    <w:rsid w:val="00D755AC"/>
    <w:rsid w:val="00D77F50"/>
    <w:rsid w:val="00D859F4"/>
    <w:rsid w:val="00D85A52"/>
    <w:rsid w:val="00D86FEC"/>
    <w:rsid w:val="00DA34DF"/>
    <w:rsid w:val="00DA55D1"/>
    <w:rsid w:val="00DB3F7C"/>
    <w:rsid w:val="00DB69D9"/>
    <w:rsid w:val="00DB69FD"/>
    <w:rsid w:val="00DC0A8A"/>
    <w:rsid w:val="00DC1705"/>
    <w:rsid w:val="00DC39A9"/>
    <w:rsid w:val="00DC4C79"/>
    <w:rsid w:val="00DE6249"/>
    <w:rsid w:val="00DE6DB4"/>
    <w:rsid w:val="00DE731D"/>
    <w:rsid w:val="00DF49D0"/>
    <w:rsid w:val="00E0076D"/>
    <w:rsid w:val="00E07B00"/>
    <w:rsid w:val="00E11B44"/>
    <w:rsid w:val="00E1548C"/>
    <w:rsid w:val="00E15DEB"/>
    <w:rsid w:val="00E1688D"/>
    <w:rsid w:val="00E203EB"/>
    <w:rsid w:val="00E240CE"/>
    <w:rsid w:val="00E268F5"/>
    <w:rsid w:val="00E33741"/>
    <w:rsid w:val="00E35401"/>
    <w:rsid w:val="00E375DB"/>
    <w:rsid w:val="00E40F8C"/>
    <w:rsid w:val="00E42938"/>
    <w:rsid w:val="00E47508"/>
    <w:rsid w:val="00E5336E"/>
    <w:rsid w:val="00E55EB0"/>
    <w:rsid w:val="00E57BB7"/>
    <w:rsid w:val="00E61CB0"/>
    <w:rsid w:val="00E63ECB"/>
    <w:rsid w:val="00E71256"/>
    <w:rsid w:val="00E71BCF"/>
    <w:rsid w:val="00E74D7F"/>
    <w:rsid w:val="00E81D7C"/>
    <w:rsid w:val="00E83FA4"/>
    <w:rsid w:val="00E86020"/>
    <w:rsid w:val="00EA0B4F"/>
    <w:rsid w:val="00EA0B5D"/>
    <w:rsid w:val="00EB471D"/>
    <w:rsid w:val="00EB7B84"/>
    <w:rsid w:val="00EC2AFC"/>
    <w:rsid w:val="00EE0605"/>
    <w:rsid w:val="00EF07D0"/>
    <w:rsid w:val="00EF7D0E"/>
    <w:rsid w:val="00F0237E"/>
    <w:rsid w:val="00F040E9"/>
    <w:rsid w:val="00F06159"/>
    <w:rsid w:val="00F138F7"/>
    <w:rsid w:val="00F17528"/>
    <w:rsid w:val="00F2008A"/>
    <w:rsid w:val="00F204D7"/>
    <w:rsid w:val="00F21D9E"/>
    <w:rsid w:val="00F25348"/>
    <w:rsid w:val="00F30905"/>
    <w:rsid w:val="00F45073"/>
    <w:rsid w:val="00F45506"/>
    <w:rsid w:val="00F504C4"/>
    <w:rsid w:val="00F50FBB"/>
    <w:rsid w:val="00F60062"/>
    <w:rsid w:val="00F6099E"/>
    <w:rsid w:val="00F613CC"/>
    <w:rsid w:val="00F656CA"/>
    <w:rsid w:val="00F66C46"/>
    <w:rsid w:val="00F76777"/>
    <w:rsid w:val="00F8024F"/>
    <w:rsid w:val="00F83F2F"/>
    <w:rsid w:val="00F86555"/>
    <w:rsid w:val="00F86C58"/>
    <w:rsid w:val="00F95AF0"/>
    <w:rsid w:val="00FA6EB4"/>
    <w:rsid w:val="00FC3B03"/>
    <w:rsid w:val="00FC7B5A"/>
    <w:rsid w:val="00FD13BF"/>
    <w:rsid w:val="00FD3C33"/>
    <w:rsid w:val="00FF03A2"/>
    <w:rsid w:val="00FF22C4"/>
    <w:rsid w:val="00FF6C85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5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1055B9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549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576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0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0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0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Raport za I kw 2020_PDS.docx.docx</NazwaPliku>
    <Odbiorcy2 xmlns="8C029B3F-2CC4-4A59-AF0D-A90575FA3373" xsi:nil="true"/>
    <Osoba xmlns="8C029B3F-2CC4-4A59-AF0D-A90575FA3373">STAT\KARYNJ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BC014-040B-4659-AAA5-8E423383FDE7}"/>
</file>

<file path=customXml/itemProps2.xml><?xml version="1.0" encoding="utf-8"?>
<ds:datastoreItem xmlns:ds="http://schemas.openxmlformats.org/officeDocument/2006/customXml" ds:itemID="{9C439EE5-75AF-426F-A66F-C4FAE1EED353}"/>
</file>

<file path=customXml/itemProps3.xml><?xml version="1.0" encoding="utf-8"?>
<ds:datastoreItem xmlns:ds="http://schemas.openxmlformats.org/officeDocument/2006/customXml" ds:itemID="{DC067A1D-8141-4498-B213-F38C75C35C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1987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2020-04-24T06:09:00Z</dcterms:created>
  <dcterms:modified xsi:type="dcterms:W3CDTF">2020-04-24T06:09:00Z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