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45C31" w:rsidR="00F45C31" w:rsidP="05B0C4DF" w:rsidRDefault="00F45C31" w14:paraId="6FEC9859" w14:textId="0EE6F8A8">
      <w:pPr>
        <w:spacing w:before="360"/>
        <w:jc w:val="both"/>
        <w:rPr>
          <w:rFonts w:eastAsiaTheme="majorEastAsia" w:cstheme="majorBidi"/>
          <w:b/>
          <w:bCs/>
          <w:color w:val="C00000"/>
          <w:sz w:val="28"/>
          <w:szCs w:val="28"/>
        </w:rPr>
      </w:pPr>
      <w:bookmarkStart w:name="_GoBack" w:id="0"/>
      <w:bookmarkEnd w:id="0"/>
      <w:r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Załącznik nr </w:t>
      </w:r>
      <w:r w:rsidRPr="05B0C4DF" w:rsidR="00100432">
        <w:rPr>
          <w:rFonts w:eastAsiaTheme="majorEastAsia" w:cstheme="majorBidi"/>
          <w:b/>
          <w:bCs/>
          <w:color w:val="C00000"/>
          <w:sz w:val="28"/>
          <w:szCs w:val="28"/>
        </w:rPr>
        <w:t>2</w:t>
      </w:r>
      <w:r w:rsidRPr="05B0C4DF" w:rsidR="00EC694E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do </w:t>
      </w:r>
      <w:r w:rsidRPr="05B0C4DF" w:rsidR="002622C5">
        <w:rPr>
          <w:rFonts w:eastAsiaTheme="majorEastAsia" w:cstheme="majorBidi"/>
          <w:b/>
          <w:bCs/>
          <w:color w:val="C00000"/>
          <w:sz w:val="28"/>
          <w:szCs w:val="28"/>
        </w:rPr>
        <w:t xml:space="preserve">Regulaminu – </w:t>
      </w:r>
      <w:r w:rsidRPr="05B0C4DF" w:rsidR="0093648E">
        <w:rPr>
          <w:rFonts w:eastAsiaTheme="majorEastAsia" w:cstheme="majorBidi"/>
          <w:b/>
          <w:bCs/>
          <w:color w:val="C00000"/>
          <w:sz w:val="28"/>
          <w:szCs w:val="28"/>
        </w:rPr>
        <w:t>Charakterystyka</w:t>
      </w:r>
      <w:r w:rsidRPr="05B0C4DF" w:rsidR="3BEBAA88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Pr="05B0C4DF" w:rsidR="00E168EA">
        <w:rPr>
          <w:rFonts w:eastAsiaTheme="majorEastAsia" w:cstheme="majorBidi"/>
          <w:b/>
          <w:bCs/>
          <w:color w:val="C00000"/>
          <w:sz w:val="28"/>
          <w:szCs w:val="28"/>
        </w:rPr>
        <w:t xml:space="preserve">Systemu </w:t>
      </w:r>
      <w:r w:rsidRPr="05B0C4DF" w:rsidR="01EAAD50">
        <w:rPr>
          <w:rFonts w:eastAsiaTheme="majorEastAsia" w:cstheme="majorBidi"/>
          <w:b/>
          <w:bCs/>
          <w:color w:val="C00000"/>
          <w:sz w:val="28"/>
          <w:szCs w:val="28"/>
        </w:rPr>
        <w:t>Demonstracyjnego</w:t>
      </w:r>
      <w:r w:rsidRPr="05B0C4DF" w:rsidR="00E168EA">
        <w:rPr>
          <w:rFonts w:eastAsiaTheme="majorEastAsia" w:cstheme="majorBidi"/>
          <w:b/>
          <w:bCs/>
          <w:color w:val="C00000"/>
          <w:sz w:val="28"/>
          <w:szCs w:val="28"/>
        </w:rPr>
        <w:t xml:space="preserve"> w ramach którego będzie tworzony Demonstrator</w:t>
      </w:r>
      <w:r w:rsidRPr="05B0C4DF" w:rsidR="57693749">
        <w:rPr>
          <w:rFonts w:eastAsiaTheme="majorEastAsia" w:cstheme="majorBidi"/>
          <w:b/>
          <w:bCs/>
          <w:color w:val="C00000"/>
          <w:sz w:val="28"/>
          <w:szCs w:val="28"/>
        </w:rPr>
        <w:t xml:space="preserve"> Technologii</w:t>
      </w:r>
    </w:p>
    <w:p w:rsidR="312FCE72" w:rsidP="2DA3E2B2" w:rsidRDefault="4DB77223" w14:paraId="13B4162C" w14:textId="4AF9402C">
      <w:pPr>
        <w:spacing w:before="120" w:after="120"/>
        <w:jc w:val="both"/>
        <w:rPr>
          <w:rFonts w:cstheme="majorBidi"/>
        </w:rPr>
      </w:pPr>
      <w:r w:rsidRPr="2DA3E2B2">
        <w:rPr>
          <w:rFonts w:cstheme="majorBidi"/>
        </w:rPr>
        <w:t>C</w:t>
      </w:r>
      <w:r w:rsidRPr="2DA3E2B2" w:rsidR="71BCFCFB">
        <w:rPr>
          <w:rFonts w:cstheme="majorBidi"/>
        </w:rPr>
        <w:t>elem</w:t>
      </w:r>
      <w:r w:rsidRPr="2DA3E2B2" w:rsidR="6B38C3B2">
        <w:rPr>
          <w:rFonts w:cstheme="majorBidi"/>
        </w:rPr>
        <w:t xml:space="preserve"> </w:t>
      </w:r>
      <w:r w:rsidR="00E168EA">
        <w:rPr>
          <w:rFonts w:cstheme="majorBidi"/>
        </w:rPr>
        <w:t>Przedsięwzięcia</w:t>
      </w:r>
      <w:r w:rsidRPr="2DA3E2B2" w:rsidR="00E168EA">
        <w:rPr>
          <w:rFonts w:cstheme="majorBidi"/>
        </w:rPr>
        <w:t xml:space="preserve"> </w:t>
      </w:r>
      <w:r w:rsidRPr="2DA3E2B2" w:rsidR="71BCFCFB">
        <w:rPr>
          <w:rFonts w:cstheme="majorBidi"/>
        </w:rPr>
        <w:t xml:space="preserve">jest </w:t>
      </w:r>
      <w:r w:rsidRPr="2DA3E2B2" w:rsidR="0BE6511A">
        <w:rPr>
          <w:rFonts w:cstheme="majorBidi"/>
        </w:rPr>
        <w:t>opracowanie</w:t>
      </w:r>
      <w:r w:rsidRPr="2DA3E2B2" w:rsidR="71BCFCFB">
        <w:rPr>
          <w:rFonts w:cstheme="majorBidi"/>
        </w:rPr>
        <w:t xml:space="preserve"> </w:t>
      </w:r>
      <w:r w:rsidR="00E168EA">
        <w:rPr>
          <w:rFonts w:cstheme="majorBidi"/>
        </w:rPr>
        <w:t>R</w:t>
      </w:r>
      <w:r w:rsidRPr="2DA3E2B2" w:rsidR="057FBAB6">
        <w:rPr>
          <w:rFonts w:cstheme="majorBidi"/>
        </w:rPr>
        <w:t>ozwiązań</w:t>
      </w:r>
      <w:r w:rsidRPr="2DA3E2B2" w:rsidR="70EB9A3A">
        <w:rPr>
          <w:rFonts w:cstheme="majorBidi"/>
        </w:rPr>
        <w:t xml:space="preserve"> </w:t>
      </w:r>
      <w:r w:rsidRPr="2DA3E2B2" w:rsidR="057FBAB6">
        <w:rPr>
          <w:rFonts w:cstheme="majorBidi"/>
        </w:rPr>
        <w:t>umożliwiających</w:t>
      </w:r>
      <w:r w:rsidRPr="2DA3E2B2" w:rsidR="336E7B32">
        <w:rPr>
          <w:rFonts w:cstheme="majorBidi"/>
        </w:rPr>
        <w:t xml:space="preserve"> </w:t>
      </w:r>
      <w:r w:rsidRPr="2DA3E2B2" w:rsidR="21ACA751">
        <w:rPr>
          <w:rFonts w:cstheme="majorBidi"/>
        </w:rPr>
        <w:t xml:space="preserve">modernizację </w:t>
      </w:r>
      <w:r w:rsidR="00637267">
        <w:rPr>
          <w:rFonts w:cstheme="majorBidi"/>
        </w:rPr>
        <w:t xml:space="preserve">istniejących </w:t>
      </w:r>
      <w:r w:rsidRPr="2DA3E2B2" w:rsidR="21ACA751">
        <w:rPr>
          <w:rFonts w:cstheme="majorBidi"/>
        </w:rPr>
        <w:t>systemów ciepłowniczych</w:t>
      </w:r>
      <w:r w:rsidRPr="2DA3E2B2" w:rsidR="057FBAB6">
        <w:rPr>
          <w:rFonts w:cstheme="majorBidi"/>
        </w:rPr>
        <w:t xml:space="preserve"> przy wykorzystaniu technologii</w:t>
      </w:r>
      <w:r w:rsidRPr="2DA3E2B2" w:rsidR="0672B582">
        <w:rPr>
          <w:rFonts w:cstheme="majorBidi"/>
        </w:rPr>
        <w:t xml:space="preserve"> OZE i</w:t>
      </w:r>
      <w:r w:rsidRPr="2DA3E2B2" w:rsidR="057FBAB6">
        <w:rPr>
          <w:rFonts w:cstheme="majorBidi"/>
        </w:rPr>
        <w:t xml:space="preserve"> innowacji procesowych</w:t>
      </w:r>
      <w:r w:rsidRPr="2DA3E2B2" w:rsidR="724B12BF">
        <w:rPr>
          <w:rFonts w:cstheme="majorBidi"/>
        </w:rPr>
        <w:t>.</w:t>
      </w:r>
      <w:r w:rsidRPr="2DA3E2B2" w:rsidR="71BCFCFB">
        <w:rPr>
          <w:rFonts w:cstheme="majorBidi"/>
        </w:rPr>
        <w:t xml:space="preserve"> </w:t>
      </w:r>
      <w:r w:rsidR="00760A89">
        <w:rPr>
          <w:rFonts w:cstheme="majorBidi"/>
        </w:rPr>
        <w:t>W </w:t>
      </w:r>
      <w:r w:rsidR="00E168EA">
        <w:rPr>
          <w:rFonts w:cstheme="majorBidi"/>
        </w:rPr>
        <w:t>przeważającej liczbie systemów</w:t>
      </w:r>
      <w:r w:rsidRPr="2DA3E2B2" w:rsidR="4AFDAAF5">
        <w:rPr>
          <w:rFonts w:cstheme="majorBidi"/>
        </w:rPr>
        <w:t xml:space="preserve"> ciepłownicz</w:t>
      </w:r>
      <w:r w:rsidRPr="2DA3E2B2" w:rsidR="095660D8">
        <w:rPr>
          <w:rFonts w:cstheme="majorBidi"/>
        </w:rPr>
        <w:t>ych</w:t>
      </w:r>
      <w:r w:rsidRPr="2DA3E2B2" w:rsidR="4AFDAAF5">
        <w:rPr>
          <w:rFonts w:cstheme="majorBidi"/>
        </w:rPr>
        <w:t xml:space="preserve"> </w:t>
      </w:r>
      <w:r w:rsidR="00E168EA">
        <w:rPr>
          <w:rFonts w:cstheme="majorBidi"/>
        </w:rPr>
        <w:t xml:space="preserve">w Polsce </w:t>
      </w:r>
      <w:r w:rsidRPr="2DA3E2B2" w:rsidR="353E851C">
        <w:rPr>
          <w:rFonts w:cstheme="majorBidi"/>
        </w:rPr>
        <w:t xml:space="preserve">występują </w:t>
      </w:r>
      <w:r w:rsidRPr="2DA3E2B2" w:rsidR="5F57AA40">
        <w:rPr>
          <w:rFonts w:cstheme="majorBidi"/>
        </w:rPr>
        <w:t>centralne</w:t>
      </w:r>
      <w:r w:rsidRPr="2DA3E2B2" w:rsidR="7DA2BEC2">
        <w:rPr>
          <w:rFonts w:cstheme="majorBidi"/>
        </w:rPr>
        <w:t xml:space="preserve"> źródła ciepła</w:t>
      </w:r>
      <w:r w:rsidRPr="2DA3E2B2" w:rsidR="5F57AA40">
        <w:rPr>
          <w:rFonts w:cstheme="majorBidi"/>
        </w:rPr>
        <w:t xml:space="preserve"> oparte o spalanie paliw kopalnych</w:t>
      </w:r>
      <w:r w:rsidRPr="2DA3E2B2" w:rsidR="6CA56386">
        <w:rPr>
          <w:rFonts w:cstheme="majorBidi"/>
        </w:rPr>
        <w:t xml:space="preserve"> </w:t>
      </w:r>
      <w:r w:rsidRPr="2DA3E2B2" w:rsidR="6B43A010">
        <w:rPr>
          <w:rFonts w:cstheme="majorBidi"/>
        </w:rPr>
        <w:t>lub współspalające biomasę, a s</w:t>
      </w:r>
      <w:r w:rsidRPr="2DA3E2B2" w:rsidR="5F57AA40">
        <w:rPr>
          <w:rFonts w:cstheme="majorBidi"/>
        </w:rPr>
        <w:t xml:space="preserve">ieci </w:t>
      </w:r>
      <w:r w:rsidRPr="2DA3E2B2" w:rsidR="3C13E42A">
        <w:rPr>
          <w:rFonts w:cstheme="majorBidi"/>
        </w:rPr>
        <w:t>dystrybucyjne ciepła</w:t>
      </w:r>
      <w:r w:rsidRPr="2DA3E2B2" w:rsidR="5F57AA40">
        <w:rPr>
          <w:rFonts w:cstheme="majorBidi"/>
        </w:rPr>
        <w:t xml:space="preserve"> są</w:t>
      </w:r>
      <w:r w:rsidRPr="2DA3E2B2" w:rsidR="0CE42844">
        <w:rPr>
          <w:rFonts w:cstheme="majorBidi"/>
        </w:rPr>
        <w:t xml:space="preserve"> przystosowane</w:t>
      </w:r>
      <w:r w:rsidRPr="2DA3E2B2" w:rsidR="5F57AA40">
        <w:rPr>
          <w:rFonts w:cstheme="majorBidi"/>
        </w:rPr>
        <w:t xml:space="preserve"> do pracy z czynnikiem wysokotemperaturo</w:t>
      </w:r>
      <w:r w:rsidRPr="2DA3E2B2" w:rsidR="7EC2BC09">
        <w:rPr>
          <w:rFonts w:cstheme="majorBidi"/>
        </w:rPr>
        <w:t>w</w:t>
      </w:r>
      <w:r w:rsidRPr="2DA3E2B2" w:rsidR="5F57AA40">
        <w:rPr>
          <w:rFonts w:cstheme="majorBidi"/>
        </w:rPr>
        <w:t>ym</w:t>
      </w:r>
      <w:r w:rsidRPr="2DA3E2B2" w:rsidR="7A5E978E">
        <w:rPr>
          <w:rFonts w:cstheme="majorBidi"/>
        </w:rPr>
        <w:t xml:space="preserve"> ciepła</w:t>
      </w:r>
      <w:r w:rsidRPr="2DA3E2B2" w:rsidR="5F57AA40">
        <w:rPr>
          <w:rFonts w:cstheme="majorBidi"/>
        </w:rPr>
        <w:t xml:space="preserve">. </w:t>
      </w:r>
    </w:p>
    <w:p w:rsidR="312FCE72" w:rsidP="05B0C4DF" w:rsidRDefault="312FCE72" w14:paraId="5CB6A25A" w14:textId="2F852515">
      <w:pPr>
        <w:spacing w:before="120" w:after="120"/>
        <w:jc w:val="both"/>
        <w:rPr>
          <w:rFonts w:cstheme="majorBidi"/>
        </w:rPr>
      </w:pPr>
      <w:r w:rsidRPr="0275A4F8">
        <w:rPr>
          <w:rFonts w:cstheme="majorBidi"/>
        </w:rPr>
        <w:t xml:space="preserve">Zamawiający </w:t>
      </w:r>
      <w:r w:rsidRPr="0275A4F8" w:rsidR="1FC99E34">
        <w:rPr>
          <w:rFonts w:cstheme="majorBidi"/>
        </w:rPr>
        <w:t xml:space="preserve">wymaga, </w:t>
      </w:r>
      <w:r w:rsidRPr="0275A4F8" w:rsidR="3B1D8628">
        <w:rPr>
          <w:rFonts w:cstheme="majorBidi"/>
        </w:rPr>
        <w:t>aby</w:t>
      </w:r>
      <w:r w:rsidRPr="0275A4F8">
        <w:rPr>
          <w:rFonts w:cstheme="majorBidi"/>
        </w:rPr>
        <w:t xml:space="preserve"> Wykonawc</w:t>
      </w:r>
      <w:r w:rsidRPr="0275A4F8" w:rsidR="5605CAD0">
        <w:rPr>
          <w:rFonts w:cstheme="majorBidi"/>
        </w:rPr>
        <w:t>a</w:t>
      </w:r>
      <w:r w:rsidRPr="0275A4F8">
        <w:rPr>
          <w:rFonts w:cstheme="majorBidi"/>
        </w:rPr>
        <w:t xml:space="preserve"> dok</w:t>
      </w:r>
      <w:r w:rsidRPr="0275A4F8" w:rsidR="44FBE413">
        <w:rPr>
          <w:rFonts w:cstheme="majorBidi"/>
        </w:rPr>
        <w:t>ona</w:t>
      </w:r>
      <w:r w:rsidRPr="0275A4F8" w:rsidR="5AACA414">
        <w:rPr>
          <w:rFonts w:cstheme="majorBidi"/>
        </w:rPr>
        <w:t>ł</w:t>
      </w:r>
      <w:r w:rsidRPr="0275A4F8" w:rsidR="44FBE413">
        <w:rPr>
          <w:rFonts w:cstheme="majorBidi"/>
        </w:rPr>
        <w:t xml:space="preserve"> wybor</w:t>
      </w:r>
      <w:r w:rsidRPr="0275A4F8" w:rsidR="645B1E5F">
        <w:rPr>
          <w:rFonts w:cstheme="majorBidi"/>
        </w:rPr>
        <w:t>u</w:t>
      </w:r>
      <w:r w:rsidRPr="0275A4F8" w:rsidR="44FBE413">
        <w:rPr>
          <w:rFonts w:cstheme="majorBidi"/>
        </w:rPr>
        <w:t xml:space="preserve"> lokalizacji</w:t>
      </w:r>
      <w:r w:rsidRPr="0275A4F8" w:rsidR="78E3468A">
        <w:rPr>
          <w:rFonts w:cstheme="majorBidi"/>
        </w:rPr>
        <w:t xml:space="preserve"> </w:t>
      </w:r>
      <w:r w:rsidRPr="0275A4F8" w:rsidR="00E168EA">
        <w:rPr>
          <w:rFonts w:cstheme="majorBidi"/>
        </w:rPr>
        <w:t>i zapewnił</w:t>
      </w:r>
      <w:r w:rsidRPr="0275A4F8" w:rsidR="5ECE653A">
        <w:rPr>
          <w:rFonts w:cstheme="majorBidi"/>
        </w:rPr>
        <w:t xml:space="preserve"> możliwość przekształcenia</w:t>
      </w:r>
      <w:r w:rsidRPr="0275A4F8" w:rsidR="00E168EA">
        <w:rPr>
          <w:rFonts w:cstheme="majorBidi"/>
        </w:rPr>
        <w:t xml:space="preserve"> System</w:t>
      </w:r>
      <w:r w:rsidRPr="0275A4F8" w:rsidR="770C8A0B">
        <w:rPr>
          <w:rFonts w:cstheme="majorBidi"/>
        </w:rPr>
        <w:t>u</w:t>
      </w:r>
      <w:r w:rsidRPr="0275A4F8" w:rsidR="00E168EA">
        <w:rPr>
          <w:rFonts w:cstheme="majorBidi"/>
        </w:rPr>
        <w:t xml:space="preserve"> </w:t>
      </w:r>
      <w:r w:rsidRPr="0275A4F8" w:rsidR="374B78C5">
        <w:rPr>
          <w:rFonts w:cstheme="majorBidi"/>
        </w:rPr>
        <w:t>Demonstracyjn</w:t>
      </w:r>
      <w:r w:rsidRPr="0275A4F8" w:rsidR="6DA7A283">
        <w:rPr>
          <w:rFonts w:cstheme="majorBidi"/>
        </w:rPr>
        <w:t>e</w:t>
      </w:r>
      <w:r w:rsidRPr="0275A4F8" w:rsidR="73B72A1D">
        <w:rPr>
          <w:rFonts w:cstheme="majorBidi"/>
        </w:rPr>
        <w:t>g</w:t>
      </w:r>
      <w:r w:rsidRPr="0275A4F8" w:rsidR="6DA7A283">
        <w:rPr>
          <w:rFonts w:cstheme="majorBidi"/>
        </w:rPr>
        <w:t>o w Demonstrator Technologii,</w:t>
      </w:r>
      <w:r w:rsidRPr="0275A4F8" w:rsidR="487730B3">
        <w:rPr>
          <w:rFonts w:cstheme="majorBidi"/>
        </w:rPr>
        <w:t xml:space="preserve"> </w:t>
      </w:r>
      <w:r w:rsidRPr="0275A4F8" w:rsidR="78E3468A">
        <w:rPr>
          <w:rFonts w:cstheme="majorBidi"/>
        </w:rPr>
        <w:t xml:space="preserve">kierując się poniższymi </w:t>
      </w:r>
      <w:r w:rsidRPr="0275A4F8" w:rsidR="5F56339F">
        <w:rPr>
          <w:rFonts w:cstheme="majorBidi"/>
        </w:rPr>
        <w:t xml:space="preserve">szczegółowymi </w:t>
      </w:r>
      <w:r w:rsidRPr="0275A4F8" w:rsidR="78E3468A">
        <w:rPr>
          <w:rFonts w:cstheme="majorBidi"/>
        </w:rPr>
        <w:t>wymaganiami:</w:t>
      </w:r>
    </w:p>
    <w:p w:rsidRPr="0034251E" w:rsidR="00A37B07" w:rsidP="3B4FF83B" w:rsidRDefault="78E3468A" w14:paraId="1B3CB587" w14:textId="2707A324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="Times New Roman" w:hAnsi="Times New Roman" w:eastAsia="Times New Roman" w:cs="Times New Roman" w:asciiTheme="majorBidi" w:hAnsiTheme="majorBidi" w:eastAsiaTheme="majorBidi" w:cstheme="majorBidi"/>
        </w:rPr>
      </w:pPr>
      <w:r w:rsidRPr="3B4FF83B" w:rsidR="78E3468A">
        <w:rPr>
          <w:rFonts w:cs="Times New Roman" w:cstheme="majorBidi"/>
        </w:rPr>
        <w:t xml:space="preserve">System </w:t>
      </w:r>
      <w:r w:rsidRPr="3B4FF83B" w:rsidR="00E168EA">
        <w:rPr>
          <w:rFonts w:cs="Times New Roman" w:cstheme="majorBidi"/>
        </w:rPr>
        <w:t xml:space="preserve">Demonstracyjny </w:t>
      </w:r>
      <w:r w:rsidRPr="3B4FF83B" w:rsidR="009527FC">
        <w:rPr>
          <w:rFonts w:cs="Times New Roman" w:cstheme="majorBidi"/>
        </w:rPr>
        <w:t>musi</w:t>
      </w:r>
      <w:r w:rsidRPr="3B4FF83B" w:rsidR="001B57EA">
        <w:rPr>
          <w:rFonts w:cs="Times New Roman" w:cstheme="majorBidi"/>
        </w:rPr>
        <w:t xml:space="preserve"> być zlokalizowan</w:t>
      </w:r>
      <w:r w:rsidRPr="3B4FF83B" w:rsidR="43625DB8">
        <w:rPr>
          <w:rFonts w:cs="Times New Roman" w:cstheme="majorBidi"/>
        </w:rPr>
        <w:t>y</w:t>
      </w:r>
      <w:r w:rsidRPr="3B4FF83B" w:rsidR="001B57EA">
        <w:rPr>
          <w:rFonts w:cs="Times New Roman" w:cstheme="majorBidi"/>
        </w:rPr>
        <w:t xml:space="preserve"> na t</w:t>
      </w:r>
      <w:r w:rsidRPr="3B4FF83B" w:rsidR="42C0EC66">
        <w:rPr>
          <w:rFonts w:cs="Times New Roman" w:cstheme="majorBidi"/>
        </w:rPr>
        <w:t>erytorium Rzeczpospolitej</w:t>
      </w:r>
      <w:r w:rsidRPr="3B4FF83B" w:rsidR="000F25E5">
        <w:rPr>
          <w:rFonts w:cs="Times New Roman" w:cstheme="majorBidi"/>
        </w:rPr>
        <w:t xml:space="preserve"> Polski</w:t>
      </w:r>
      <w:r w:rsidRPr="3B4FF83B" w:rsidR="39C7EC78">
        <w:rPr>
          <w:rFonts w:cs="Times New Roman" w:cstheme="majorBidi"/>
        </w:rPr>
        <w:t>ej</w:t>
      </w:r>
      <w:r w:rsidRPr="3B4FF83B" w:rsidR="00760A89">
        <w:rPr>
          <w:rFonts w:cs="Times New Roman" w:cstheme="majorBidi"/>
        </w:rPr>
        <w:t xml:space="preserve"> (w </w:t>
      </w:r>
      <w:r w:rsidRPr="3B4FF83B" w:rsidR="5543615C">
        <w:rPr>
          <w:rFonts w:cs="Times New Roman" w:cstheme="majorBidi"/>
        </w:rPr>
        <w:t>rozumieniu odbiorców ciepła)</w:t>
      </w:r>
      <w:r w:rsidRPr="3B4FF83B" w:rsidR="64CA46CA">
        <w:rPr>
          <w:rFonts w:cs="Times New Roman" w:cstheme="majorBidi"/>
        </w:rPr>
        <w:t>,</w:t>
      </w:r>
      <w:r w:rsidRPr="3B4FF83B" w:rsidR="000F25E5">
        <w:rPr>
          <w:rFonts w:cs="Times New Roman" w:cstheme="majorBidi"/>
        </w:rPr>
        <w:t xml:space="preserve"> w miejscowości o liczbie </w:t>
      </w:r>
      <w:r w:rsidRPr="3B4FF83B" w:rsidR="65E4416B">
        <w:rPr>
          <w:rFonts w:cs="Times New Roman" w:cstheme="majorBidi"/>
        </w:rPr>
        <w:t>mieszkańców</w:t>
      </w:r>
      <w:r w:rsidRPr="3B4FF83B" w:rsidR="000F25E5">
        <w:rPr>
          <w:rFonts w:cs="Times New Roman" w:cstheme="majorBidi"/>
        </w:rPr>
        <w:t xml:space="preserve"> nie</w:t>
      </w:r>
      <w:r w:rsidRPr="3B4FF83B" w:rsidR="70277702">
        <w:rPr>
          <w:rFonts w:cs="Times New Roman" w:cstheme="majorBidi"/>
        </w:rPr>
        <w:t xml:space="preserve"> </w:t>
      </w:r>
      <w:r w:rsidRPr="3B4FF83B" w:rsidR="000F25E5">
        <w:rPr>
          <w:rFonts w:cs="Times New Roman" w:cstheme="majorBidi"/>
        </w:rPr>
        <w:t>mniej</w:t>
      </w:r>
      <w:r w:rsidRPr="3B4FF83B" w:rsidR="7609DB44">
        <w:rPr>
          <w:rFonts w:cs="Times New Roman" w:cstheme="majorBidi"/>
        </w:rPr>
        <w:t>szej</w:t>
      </w:r>
      <w:r w:rsidRPr="3B4FF83B" w:rsidR="000F25E5">
        <w:rPr>
          <w:rFonts w:cs="Times New Roman" w:cstheme="majorBidi"/>
        </w:rPr>
        <w:t xml:space="preserve"> niż </w:t>
      </w:r>
      <w:del w:author="Autor" w:id="1650727942">
        <w:r w:rsidRPr="3B4FF83B" w:rsidDel="000F25E5">
          <w:rPr>
            <w:rFonts w:cs="Times New Roman" w:cstheme="majorBidi"/>
          </w:rPr>
          <w:delText>8</w:delText>
        </w:r>
      </w:del>
      <w:ins w:author="Autor" w:id="323753280">
        <w:r w:rsidRPr="3B4FF83B" w:rsidR="413967F8">
          <w:rPr>
            <w:rFonts w:cs="Times New Roman" w:cstheme="majorBidi"/>
          </w:rPr>
          <w:t>7</w:t>
        </w:r>
      </w:ins>
      <w:r w:rsidRPr="3B4FF83B" w:rsidR="000F25E5">
        <w:rPr>
          <w:rFonts w:cs="Times New Roman" w:cstheme="majorBidi"/>
        </w:rPr>
        <w:t xml:space="preserve"> tys.</w:t>
      </w:r>
      <w:r w:rsidRPr="3B4FF83B" w:rsidR="70963FAC">
        <w:rPr>
          <w:rFonts w:cs="Times New Roman" w:cstheme="majorBidi"/>
        </w:rPr>
        <w:t xml:space="preserve"> </w:t>
      </w:r>
      <w:r w:rsidRPr="3B4FF83B" w:rsidR="6A295DBD">
        <w:rPr>
          <w:rFonts w:cs="Times New Roman" w:cstheme="majorBidi"/>
        </w:rPr>
        <w:t xml:space="preserve">i </w:t>
      </w:r>
      <w:r w:rsidRPr="3B4FF83B" w:rsidR="0C1A8A79">
        <w:rPr>
          <w:rFonts w:cs="Times New Roman" w:cstheme="majorBidi"/>
        </w:rPr>
        <w:t xml:space="preserve">nie większej niż 100 tys. </w:t>
      </w:r>
      <w:r w:rsidRPr="3B4FF83B" w:rsidR="41423F76">
        <w:rPr>
          <w:rFonts w:cs="Times New Roman" w:cstheme="majorBidi"/>
        </w:rPr>
        <w:t>o</w:t>
      </w:r>
      <w:r w:rsidRPr="3B4FF83B" w:rsidR="6C5E609B">
        <w:rPr>
          <w:rFonts w:cs="Times New Roman" w:cstheme="majorBidi"/>
        </w:rPr>
        <w:t>sób</w:t>
      </w:r>
      <w:r w:rsidRPr="3B4FF83B" w:rsidR="3B70001F">
        <w:rPr>
          <w:rFonts w:cs="Times New Roman" w:cstheme="majorBidi"/>
        </w:rPr>
        <w:t xml:space="preserve"> (wg</w:t>
      </w:r>
      <w:r w:rsidRPr="3B4FF83B" w:rsidR="517DD48A">
        <w:rPr>
          <w:rFonts w:cs="Times New Roman" w:cstheme="majorBidi"/>
        </w:rPr>
        <w:t xml:space="preserve"> </w:t>
      </w:r>
      <w:r w:rsidRPr="3B4FF83B" w:rsidR="449639EE">
        <w:rPr>
          <w:rFonts w:cs="Times New Roman" w:cstheme="majorBidi"/>
        </w:rPr>
        <w:t xml:space="preserve">GUS </w:t>
      </w:r>
      <w:r w:rsidRPr="3B4FF83B" w:rsidR="6EFC5C5E">
        <w:rPr>
          <w:rFonts w:cs="Times New Roman" w:cstheme="majorBidi"/>
        </w:rPr>
        <w:t>“</w:t>
      </w:r>
      <w:r w:rsidRPr="3B4FF83B" w:rsidR="517DD48A">
        <w:rPr>
          <w:rFonts w:cs="Times New Roman" w:cstheme="majorBidi"/>
        </w:rPr>
        <w:t>Rocznik Demograficzn</w:t>
      </w:r>
      <w:r w:rsidRPr="3B4FF83B" w:rsidR="0AC57270">
        <w:rPr>
          <w:rFonts w:cs="Times New Roman" w:cstheme="majorBidi"/>
        </w:rPr>
        <w:t xml:space="preserve">y </w:t>
      </w:r>
      <w:r w:rsidRPr="3B4FF83B" w:rsidR="3B70001F">
        <w:rPr>
          <w:rFonts w:cs="Times New Roman" w:cstheme="majorBidi"/>
        </w:rPr>
        <w:t>20</w:t>
      </w:r>
      <w:r w:rsidRPr="3B4FF83B" w:rsidR="0A7EB5DF">
        <w:rPr>
          <w:rFonts w:cs="Times New Roman" w:cstheme="majorBidi"/>
        </w:rPr>
        <w:t>20</w:t>
      </w:r>
      <w:r w:rsidRPr="3B4FF83B" w:rsidR="02D50870">
        <w:rPr>
          <w:rFonts w:cs="Times New Roman" w:cstheme="majorBidi"/>
        </w:rPr>
        <w:t>”</w:t>
      </w:r>
      <w:r w:rsidRPr="3B4FF83B" w:rsidR="3B70001F">
        <w:rPr>
          <w:rFonts w:cs="Times New Roman" w:cstheme="majorBidi"/>
        </w:rPr>
        <w:t>)</w:t>
      </w:r>
      <w:r w:rsidRPr="3B4FF83B" w:rsidR="502A1C0F">
        <w:rPr>
          <w:rFonts w:cs="Times New Roman" w:cstheme="majorBidi"/>
        </w:rPr>
        <w:t>;</w:t>
      </w:r>
    </w:p>
    <w:p w:rsidR="21CF6FD1" w:rsidP="0275A4F8" w:rsidRDefault="38B30F2A" w14:paraId="5BE62E37" w14:textId="30A8B6F2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</w:pPr>
      <w:r w:rsidRPr="0275A4F8">
        <w:rPr>
          <w:rFonts w:cstheme="majorBidi"/>
        </w:rPr>
        <w:t xml:space="preserve">System </w:t>
      </w:r>
      <w:r w:rsidRPr="0275A4F8" w:rsidR="00E168EA">
        <w:rPr>
          <w:rFonts w:cstheme="majorBidi"/>
        </w:rPr>
        <w:t>Demonstracyjny</w:t>
      </w:r>
      <w:r w:rsidRPr="0275A4F8">
        <w:rPr>
          <w:rFonts w:cstheme="majorBidi"/>
        </w:rPr>
        <w:t xml:space="preserve"> musi </w:t>
      </w:r>
      <w:r w:rsidRPr="0275A4F8" w:rsidR="00E168EA">
        <w:rPr>
          <w:rFonts w:cstheme="majorBidi"/>
        </w:rPr>
        <w:t xml:space="preserve">według stanu dzień złożenia Wniosku </w:t>
      </w:r>
      <w:r w:rsidRPr="0275A4F8">
        <w:rPr>
          <w:rFonts w:cstheme="majorBidi"/>
        </w:rPr>
        <w:t xml:space="preserve">służyć co najmniej </w:t>
      </w:r>
      <w:r w:rsidRPr="0275A4F8" w:rsidR="4267FD46">
        <w:rPr>
          <w:rFonts w:cstheme="majorBidi"/>
        </w:rPr>
        <w:t>d</w:t>
      </w:r>
      <w:r w:rsidRPr="0275A4F8">
        <w:rPr>
          <w:rFonts w:cstheme="majorBidi"/>
        </w:rPr>
        <w:t>o celów centralnego ogrzewania.</w:t>
      </w:r>
    </w:p>
    <w:p w:rsidR="21CF6FD1" w:rsidP="52FB4ECE" w:rsidRDefault="112FF440" w14:paraId="4066EF41" w14:textId="042BA051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</w:pPr>
      <w:r w:rsidRPr="23DA2856">
        <w:rPr>
          <w:rFonts w:cstheme="majorBidi"/>
        </w:rPr>
        <w:t xml:space="preserve">W </w:t>
      </w:r>
      <w:r w:rsidRPr="23DA2856" w:rsidR="00E168EA">
        <w:rPr>
          <w:rFonts w:cstheme="majorBidi"/>
        </w:rPr>
        <w:t xml:space="preserve">Systemie Demonstracyjnym według stanu na dzień złożenia Wniosku </w:t>
      </w:r>
      <w:r w:rsidRPr="23DA2856">
        <w:rPr>
          <w:rFonts w:cstheme="majorBidi"/>
        </w:rPr>
        <w:t xml:space="preserve">co najmniej 95% energii cieplnej </w:t>
      </w:r>
      <w:r w:rsidRPr="23DA2856" w:rsidR="00E168EA">
        <w:rPr>
          <w:rFonts w:cstheme="majorBidi"/>
        </w:rPr>
        <w:t xml:space="preserve">(liczonej średnio dla jednego roku kalendarzowego) </w:t>
      </w:r>
      <w:r w:rsidRPr="23DA2856">
        <w:rPr>
          <w:rFonts w:cstheme="majorBidi"/>
        </w:rPr>
        <w:t xml:space="preserve">musi pochodzić ze spalania </w:t>
      </w:r>
      <w:r w:rsidRPr="23DA2856" w:rsidR="64DFF5DC">
        <w:rPr>
          <w:rFonts w:cstheme="majorBidi"/>
        </w:rPr>
        <w:t xml:space="preserve">paliw kopalnych lub </w:t>
      </w:r>
      <w:r w:rsidRPr="23DA2856" w:rsidR="7F0490E0">
        <w:rPr>
          <w:rFonts w:cstheme="majorBidi"/>
        </w:rPr>
        <w:t>współ</w:t>
      </w:r>
      <w:r w:rsidRPr="23DA2856" w:rsidR="64DFF5DC">
        <w:rPr>
          <w:rFonts w:cstheme="majorBidi"/>
        </w:rPr>
        <w:t>spalania biomasy</w:t>
      </w:r>
      <w:r w:rsidRPr="23DA2856" w:rsidR="69E119B8">
        <w:rPr>
          <w:rFonts w:cstheme="majorBidi"/>
        </w:rPr>
        <w:t xml:space="preserve"> z paliwami kopalnymi</w:t>
      </w:r>
      <w:r w:rsidR="00FE7FEF">
        <w:rPr>
          <w:rFonts w:cstheme="majorBidi"/>
        </w:rPr>
        <w:t>, lub spalania biomasy</w:t>
      </w:r>
      <w:r w:rsidRPr="23DA2856" w:rsidR="64DFF5DC">
        <w:rPr>
          <w:rFonts w:cstheme="majorBidi"/>
        </w:rPr>
        <w:t>.</w:t>
      </w:r>
    </w:p>
    <w:p w:rsidR="53994B8C" w:rsidP="0275A4F8" w:rsidRDefault="4A0DA32C" w14:paraId="0FD68DDB" w14:textId="735BA09D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Bidi" w:hAnsiTheme="majorBidi" w:eastAsiaTheme="majorBidi" w:cstheme="majorBidi"/>
        </w:rPr>
      </w:pPr>
      <w:r w:rsidRPr="0275A4F8">
        <w:rPr>
          <w:rFonts w:cstheme="majorBidi"/>
        </w:rPr>
        <w:t xml:space="preserve">System </w:t>
      </w:r>
      <w:r w:rsidRPr="0275A4F8" w:rsidR="00E168EA">
        <w:rPr>
          <w:rFonts w:cstheme="majorBidi"/>
        </w:rPr>
        <w:t xml:space="preserve">Demonstracyjny według stanu na dzień złożenia Wniosku </w:t>
      </w:r>
      <w:r w:rsidRPr="0275A4F8" w:rsidR="550FC5F7">
        <w:rPr>
          <w:rFonts w:eastAsiaTheme="minorEastAsia"/>
        </w:rPr>
        <w:t xml:space="preserve">musi </w:t>
      </w:r>
      <w:r w:rsidRPr="0275A4F8" w:rsidR="7E56ACDA">
        <w:rPr>
          <w:rFonts w:eastAsiaTheme="minorEastAsia"/>
        </w:rPr>
        <w:t xml:space="preserve">dostarczać ciepło </w:t>
      </w:r>
      <w:r w:rsidRPr="0275A4F8" w:rsidR="07DF9DD4">
        <w:rPr>
          <w:rFonts w:eastAsiaTheme="minorEastAsia"/>
        </w:rPr>
        <w:t xml:space="preserve">użytkowe </w:t>
      </w:r>
      <w:r w:rsidRPr="0275A4F8" w:rsidR="7E56ACDA">
        <w:rPr>
          <w:rFonts w:eastAsiaTheme="minorEastAsia"/>
        </w:rPr>
        <w:t>do</w:t>
      </w:r>
      <w:r w:rsidRPr="0275A4F8" w:rsidR="3380E38B">
        <w:rPr>
          <w:rFonts w:eastAsiaTheme="minorEastAsia"/>
        </w:rPr>
        <w:t xml:space="preserve"> lokal</w:t>
      </w:r>
      <w:r w:rsidRPr="0275A4F8" w:rsidR="30A4EF41">
        <w:rPr>
          <w:rFonts w:eastAsiaTheme="minorEastAsia"/>
        </w:rPr>
        <w:t>i</w:t>
      </w:r>
      <w:r w:rsidRPr="0275A4F8" w:rsidR="3380E38B">
        <w:rPr>
          <w:rFonts w:eastAsiaTheme="minorEastAsia"/>
        </w:rPr>
        <w:t xml:space="preserve"> o </w:t>
      </w:r>
      <w:r w:rsidRPr="0275A4F8" w:rsidR="25D08111">
        <w:rPr>
          <w:rFonts w:eastAsiaTheme="minorEastAsia"/>
        </w:rPr>
        <w:t xml:space="preserve">łącznej </w:t>
      </w:r>
      <w:r w:rsidRPr="0275A4F8" w:rsidR="00E168EA">
        <w:rPr>
          <w:rFonts w:eastAsiaTheme="minorEastAsia"/>
        </w:rPr>
        <w:t xml:space="preserve">Powierzchni Użytkowej </w:t>
      </w:r>
      <w:r w:rsidRPr="0275A4F8" w:rsidR="00FF743A">
        <w:rPr>
          <w:rFonts w:eastAsiaTheme="minorEastAsia"/>
        </w:rPr>
        <w:t>nie mniejsz</w:t>
      </w:r>
      <w:r w:rsidRPr="0275A4F8" w:rsidR="363FEE5D">
        <w:rPr>
          <w:rFonts w:eastAsiaTheme="minorEastAsia"/>
        </w:rPr>
        <w:t>ej</w:t>
      </w:r>
      <w:r w:rsidRPr="0275A4F8" w:rsidR="00FF743A">
        <w:rPr>
          <w:rFonts w:eastAsiaTheme="minorEastAsia"/>
        </w:rPr>
        <w:t xml:space="preserve"> niż </w:t>
      </w:r>
      <w:r w:rsidRPr="0275A4F8" w:rsidR="00E86643">
        <w:rPr>
          <w:rFonts w:eastAsiaTheme="minorEastAsia"/>
        </w:rPr>
        <w:t>15</w:t>
      </w:r>
      <w:r w:rsidRPr="0275A4F8" w:rsidR="00FF743A">
        <w:rPr>
          <w:rFonts w:eastAsiaTheme="minorEastAsia"/>
        </w:rPr>
        <w:t xml:space="preserve"> tysięcy m</w:t>
      </w:r>
      <w:r w:rsidRPr="0275A4F8" w:rsidR="00FF743A">
        <w:rPr>
          <w:rFonts w:eastAsiaTheme="minorEastAsia"/>
          <w:vertAlign w:val="superscript"/>
        </w:rPr>
        <w:t>2</w:t>
      </w:r>
      <w:r w:rsidRPr="0275A4F8" w:rsidR="006A28FD">
        <w:rPr>
          <w:rFonts w:cstheme="majorBidi"/>
        </w:rPr>
        <w:t xml:space="preserve"> zlokalizowanych w budynkach oddanych do eksploatacji przed 1 stycznia 2014 r.</w:t>
      </w:r>
    </w:p>
    <w:p w:rsidR="3C6D576A" w:rsidP="52FB4ECE" w:rsidRDefault="079C68C7" w14:paraId="012CB89E" w14:textId="328C029A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HAnsi" w:hAnsiTheme="majorHAnsi" w:eastAsiaTheme="majorEastAsia" w:cstheme="majorBidi"/>
        </w:rPr>
      </w:pPr>
      <w:r w:rsidRPr="52FB4ECE">
        <w:rPr>
          <w:rFonts w:cstheme="majorBidi"/>
        </w:rPr>
        <w:t>I</w:t>
      </w:r>
      <w:r w:rsidRPr="52FB4ECE" w:rsidR="006A28FD">
        <w:rPr>
          <w:rFonts w:cstheme="majorBidi"/>
        </w:rPr>
        <w:t>nstalacje centralnego ogrz</w:t>
      </w:r>
      <w:r w:rsidRPr="52FB4ECE" w:rsidR="007650C2">
        <w:rPr>
          <w:rFonts w:cstheme="majorBidi"/>
        </w:rPr>
        <w:t>e</w:t>
      </w:r>
      <w:r w:rsidRPr="52FB4ECE" w:rsidR="006A28FD">
        <w:rPr>
          <w:rFonts w:cstheme="majorBidi"/>
        </w:rPr>
        <w:t>wania</w:t>
      </w:r>
      <w:r w:rsidRPr="52FB4ECE" w:rsidR="0034251E">
        <w:rPr>
          <w:rFonts w:cstheme="majorBidi"/>
        </w:rPr>
        <w:t xml:space="preserve"> </w:t>
      </w:r>
      <w:r w:rsidRPr="52FB4ECE" w:rsidR="6360F60C">
        <w:rPr>
          <w:rFonts w:cstheme="majorBidi"/>
        </w:rPr>
        <w:t xml:space="preserve">istniejące </w:t>
      </w:r>
      <w:r w:rsidRPr="52FB4ECE" w:rsidR="0034251E">
        <w:rPr>
          <w:rFonts w:cstheme="majorBidi"/>
        </w:rPr>
        <w:t xml:space="preserve">w </w:t>
      </w:r>
      <w:r w:rsidR="00746A20">
        <w:rPr>
          <w:rFonts w:cstheme="majorBidi"/>
        </w:rPr>
        <w:t>Systemie Demonstracyjnym</w:t>
      </w:r>
      <w:r w:rsidRPr="52FB4ECE" w:rsidR="006A28FD">
        <w:rPr>
          <w:rFonts w:cstheme="majorBidi"/>
        </w:rPr>
        <w:t xml:space="preserve"> zostały zaprojektowane do zasilania </w:t>
      </w:r>
      <w:r w:rsidRPr="52FB4ECE" w:rsidR="4F26F0F4">
        <w:rPr>
          <w:rFonts w:cstheme="majorBidi"/>
        </w:rPr>
        <w:t>wyso</w:t>
      </w:r>
      <w:r w:rsidRPr="52FB4ECE" w:rsidR="006A28FD">
        <w:rPr>
          <w:rFonts w:cstheme="majorBidi"/>
        </w:rPr>
        <w:t>kotemperaturow</w:t>
      </w:r>
      <w:r w:rsidR="00760A89">
        <w:rPr>
          <w:rFonts w:cstheme="majorBidi"/>
        </w:rPr>
        <w:t>ego, tj. czynnikiem grzewczym o </w:t>
      </w:r>
      <w:r w:rsidRPr="52FB4ECE" w:rsidR="006A28FD">
        <w:rPr>
          <w:rFonts w:cstheme="majorBidi"/>
        </w:rPr>
        <w:t xml:space="preserve">temperaturze </w:t>
      </w:r>
      <w:r w:rsidRPr="52FB4ECE" w:rsidR="1ED12B39">
        <w:rPr>
          <w:rFonts w:cstheme="majorBidi"/>
        </w:rPr>
        <w:t>po</w:t>
      </w:r>
      <w:r w:rsidRPr="52FB4ECE" w:rsidR="0D14B22E">
        <w:rPr>
          <w:rFonts w:cstheme="majorBidi"/>
        </w:rPr>
        <w:t>wy</w:t>
      </w:r>
      <w:r w:rsidRPr="52FB4ECE" w:rsidR="1ED12B39">
        <w:rPr>
          <w:rFonts w:cstheme="majorBidi"/>
        </w:rPr>
        <w:t>żej</w:t>
      </w:r>
      <w:r w:rsidRPr="52FB4ECE" w:rsidR="006A28FD">
        <w:rPr>
          <w:rFonts w:cstheme="majorBidi"/>
        </w:rPr>
        <w:t xml:space="preserve"> 50°C.</w:t>
      </w:r>
      <w:r w:rsidRPr="52FB4ECE" w:rsidR="6190A93F">
        <w:rPr>
          <w:rFonts w:cstheme="majorBidi"/>
        </w:rPr>
        <w:t xml:space="preserve"> </w:t>
      </w:r>
    </w:p>
    <w:p w:rsidR="4B60C24F" w:rsidP="4B60C24F" w:rsidRDefault="4B60C24F" w14:paraId="6D45432D" w14:textId="4E33A3B8">
      <w:pPr>
        <w:pStyle w:val="Akapitzlist"/>
        <w:spacing w:before="120" w:after="120"/>
        <w:ind w:left="0"/>
        <w:jc w:val="both"/>
      </w:pPr>
    </w:p>
    <w:p w:rsidR="006A28FD" w:rsidP="00023201" w:rsidRDefault="1BE52F6D" w14:paraId="1C91ABFD" w14:textId="10AE8514">
      <w:pPr>
        <w:pStyle w:val="Akapitzlist"/>
        <w:spacing w:before="120" w:after="120"/>
        <w:ind w:left="0"/>
        <w:jc w:val="both"/>
      </w:pPr>
      <w:r>
        <w:t>Zamawiający informuje</w:t>
      </w:r>
      <w:r w:rsidR="5CCBDE59">
        <w:t xml:space="preserve">, </w:t>
      </w:r>
      <w:r w:rsidR="1F9D16A9">
        <w:t xml:space="preserve">że powyżej wymienione parametry noszą charakter </w:t>
      </w:r>
      <w:r w:rsidR="00746A20">
        <w:t>Wymagań O</w:t>
      </w:r>
      <w:r w:rsidR="1F9D16A9">
        <w:t xml:space="preserve">bligatoryjnych i tym samym niespełnienie któregokolwiek z nich skutkować będzie odrzuceniem Wniosku z </w:t>
      </w:r>
      <w:r w:rsidR="74DFC274">
        <w:t>powodów merytorycznych.</w:t>
      </w:r>
    </w:p>
    <w:p w:rsidRPr="00EB7803" w:rsidR="00F223BC" w:rsidP="00EC694E" w:rsidRDefault="00F223BC" w14:paraId="121BEBCA" w14:textId="77777777">
      <w:pPr>
        <w:pStyle w:val="Akapitzlist"/>
        <w:rPr>
          <w:rFonts w:cstheme="majorHAnsi"/>
        </w:rPr>
      </w:pPr>
    </w:p>
    <w:sectPr w:rsidRPr="00EB7803" w:rsidR="00F223BC" w:rsidSect="00023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1CD" w:rsidP="004F7003" w:rsidRDefault="004021CD" w14:paraId="79F13C18" w14:textId="77777777">
      <w:r>
        <w:separator/>
      </w:r>
    </w:p>
  </w:endnote>
  <w:endnote w:type="continuationSeparator" w:id="0">
    <w:p w:rsidR="004021CD" w:rsidP="004F7003" w:rsidRDefault="004021CD" w14:paraId="0372B85D" w14:textId="77777777">
      <w:r>
        <w:continuationSeparator/>
      </w:r>
    </w:p>
  </w:endnote>
  <w:endnote w:type="continuationNotice" w:id="1">
    <w:p w:rsidR="004021CD" w:rsidRDefault="004021CD" w14:paraId="167BEF8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38" w:rsidRDefault="00F40E38" w14:paraId="27121B40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22BE7" w:rsidR="005E54B8" w:rsidP="00FC4D6D" w:rsidRDefault="005E54B8" w14:paraId="219ACB28" w14:textId="77777777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4251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4251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38" w:rsidRDefault="00F40E38" w14:paraId="7294788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1CD" w:rsidP="004F7003" w:rsidRDefault="004021CD" w14:paraId="7A5500FC" w14:textId="77777777">
      <w:r>
        <w:separator/>
      </w:r>
    </w:p>
  </w:footnote>
  <w:footnote w:type="continuationSeparator" w:id="0">
    <w:p w:rsidR="004021CD" w:rsidP="004F7003" w:rsidRDefault="004021CD" w14:paraId="53D0887E" w14:textId="77777777">
      <w:r>
        <w:continuationSeparator/>
      </w:r>
    </w:p>
  </w:footnote>
  <w:footnote w:type="continuationNotice" w:id="1">
    <w:p w:rsidR="004021CD" w:rsidRDefault="004021CD" w14:paraId="684D9BA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38" w:rsidRDefault="00F40E38" w14:paraId="1FC3D572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38" w:rsidRDefault="00F40E38" w14:paraId="517D1872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60A89" w:rsidP="00760A89" w:rsidRDefault="00023201" w14:paraId="59FB5E0C" w14:textId="034AE814">
    <w:pPr>
      <w:pStyle w:val="Nagwek"/>
      <w:rPr>
        <w:i/>
        <w:sz w:val="15"/>
        <w:szCs w:val="15"/>
        <w:lang w:eastAsia="pl-PL"/>
      </w:rPr>
    </w:pPr>
    <w:r w:rsidRPr="3B4FF83B" w:rsidR="3B4FF83B">
      <w:rPr>
        <w:i w:val="1"/>
        <w:iCs w:val="1"/>
        <w:sz w:val="15"/>
        <w:szCs w:val="15"/>
      </w:rPr>
      <w:t xml:space="preserve"> </w:t>
    </w:r>
    <w:r w:rsidR="3B4FF83B">
      <w:drawing>
        <wp:inline wp14:editId="4C964544" wp14:anchorId="7B62B473">
          <wp:extent cx="5486400" cy="320675"/>
          <wp:effectExtent l="0" t="0" r="0" b="3175"/>
          <wp:docPr id="1" name="Obraz 1" descr="poir_ncbr_rp_ueefrr_02_02_18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Obraz 1"/>
                  <pic:cNvPicPr/>
                </pic:nvPicPr>
                <pic:blipFill>
                  <a:blip r:embed="R596936cf1942486a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486400" cy="320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3201" w:rsidP="00760A89" w:rsidRDefault="00760A89" w14:paraId="6687D8F3" w14:textId="7EF11F4E">
    <w:pPr>
      <w:pStyle w:val="Nagwek"/>
      <w:jc w:val="both"/>
    </w:pPr>
    <w:r>
      <w:rPr>
        <w:i/>
        <w:iCs/>
        <w:sz w:val="15"/>
        <w:szCs w:val="15"/>
        <w:lang w:eastAsia="pl-PL"/>
      </w:rPr>
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5B5D"/>
    <w:multiLevelType w:val="hybridMultilevel"/>
    <w:tmpl w:val="AF5A9940"/>
    <w:lvl w:ilvl="0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0007AA0"/>
    <w:multiLevelType w:val="hybridMultilevel"/>
    <w:tmpl w:val="28849C64"/>
    <w:lvl w:ilvl="0" w:tplc="0415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 w:cs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3F83B2A"/>
    <w:multiLevelType w:val="hybridMultilevel"/>
    <w:tmpl w:val="13227392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3" w15:restartNumberingAfterBreak="0">
    <w:nsid w:val="14E379F8"/>
    <w:multiLevelType w:val="hybridMultilevel"/>
    <w:tmpl w:val="E8C0B20A"/>
    <w:lvl w:ilvl="0" w:tplc="04150001">
      <w:start w:val="1"/>
      <w:numFmt w:val="bullet"/>
      <w:lvlText w:val=""/>
      <w:lvlJc w:val="left"/>
      <w:pPr>
        <w:ind w:left="155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7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9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1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3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5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7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9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10" w:hanging="360"/>
      </w:pPr>
      <w:rPr>
        <w:rFonts w:hint="default" w:ascii="Wingdings" w:hAnsi="Wingdings"/>
      </w:rPr>
    </w:lvl>
  </w:abstractNum>
  <w:abstractNum w:abstractNumId="4" w15:restartNumberingAfterBreak="0">
    <w:nsid w:val="15F917FD"/>
    <w:multiLevelType w:val="hybridMultilevel"/>
    <w:tmpl w:val="43C0A5F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AB25CAC"/>
    <w:multiLevelType w:val="hybridMultilevel"/>
    <w:tmpl w:val="EE780BC8"/>
    <w:lvl w:ilvl="0" w:tplc="04150003">
      <w:start w:val="1"/>
      <w:numFmt w:val="bullet"/>
      <w:lvlText w:val="o"/>
      <w:lvlJc w:val="left"/>
      <w:pPr>
        <w:ind w:left="227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hint="default" w:ascii="Wingdings" w:hAnsi="Wingdings"/>
      </w:rPr>
    </w:lvl>
  </w:abstractNum>
  <w:abstractNum w:abstractNumId="6" w15:restartNumberingAfterBreak="0">
    <w:nsid w:val="1E34799B"/>
    <w:multiLevelType w:val="hybridMultilevel"/>
    <w:tmpl w:val="28A6ED04"/>
    <w:lvl w:ilvl="0" w:tplc="04150001">
      <w:start w:val="1"/>
      <w:numFmt w:val="bullet"/>
      <w:lvlText w:val=""/>
      <w:lvlJc w:val="left"/>
      <w:pPr>
        <w:ind w:left="2270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hint="default" w:ascii="Wingdings" w:hAnsi="Wingdings"/>
      </w:rPr>
    </w:lvl>
  </w:abstractNum>
  <w:abstractNum w:abstractNumId="7" w15:restartNumberingAfterBreak="0">
    <w:nsid w:val="200774FE"/>
    <w:multiLevelType w:val="multilevel"/>
    <w:tmpl w:val="744E5E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0A800D4"/>
    <w:multiLevelType w:val="hybridMultilevel"/>
    <w:tmpl w:val="F62A4650"/>
    <w:lvl w:ilvl="0" w:tplc="0415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9" w15:restartNumberingAfterBreak="0">
    <w:nsid w:val="2AB33D95"/>
    <w:multiLevelType w:val="multilevel"/>
    <w:tmpl w:val="ECCAA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62A3A"/>
    <w:multiLevelType w:val="hybridMultilevel"/>
    <w:tmpl w:val="66125930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1">
      <w:start w:val="1"/>
      <w:numFmt w:val="bullet"/>
      <w:lvlText w:val=""/>
      <w:lvlJc w:val="left"/>
      <w:pPr>
        <w:ind w:left="3578" w:hanging="360"/>
      </w:pPr>
      <w:rPr>
        <w:rFonts w:hint="default" w:ascii="Symbol" w:hAnsi="Symbol" w:cs="Symbol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11" w15:restartNumberingAfterBreak="0">
    <w:nsid w:val="2F0C1C24"/>
    <w:multiLevelType w:val="hybridMultilevel"/>
    <w:tmpl w:val="84C85D92"/>
    <w:lvl w:ilvl="0" w:tplc="9CA84E84">
      <w:start w:val="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F4C252E"/>
    <w:multiLevelType w:val="hybridMultilevel"/>
    <w:tmpl w:val="31420F04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5219A9"/>
    <w:multiLevelType w:val="hybridMultilevel"/>
    <w:tmpl w:val="39EEAC5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2FD54C0B"/>
    <w:multiLevelType w:val="hybridMultilevel"/>
    <w:tmpl w:val="EFAAF10C"/>
    <w:lvl w:ilvl="0" w:tplc="04150003">
      <w:start w:val="1"/>
      <w:numFmt w:val="bullet"/>
      <w:lvlText w:val="o"/>
      <w:lvlJc w:val="left"/>
      <w:pPr>
        <w:ind w:left="2138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15" w15:restartNumberingAfterBreak="0">
    <w:nsid w:val="313C0BC7"/>
    <w:multiLevelType w:val="multilevel"/>
    <w:tmpl w:val="CF7A372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 w:asciiTheme="majorHAnsi" w:hAnsiTheme="majorHAnsi" w:cstheme="majorHAnsi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6" w15:restartNumberingAfterBreak="0">
    <w:nsid w:val="3243003F"/>
    <w:multiLevelType w:val="hybridMultilevel"/>
    <w:tmpl w:val="1A6A96AC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7FB4E33"/>
    <w:multiLevelType w:val="multilevel"/>
    <w:tmpl w:val="161A507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 w:asciiTheme="majorHAnsi" w:hAnsiTheme="majorHAnsi" w:cstheme="majorHAnsi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8" w15:restartNumberingAfterBreak="0">
    <w:nsid w:val="38E271F4"/>
    <w:multiLevelType w:val="hybridMultilevel"/>
    <w:tmpl w:val="459E0AD6"/>
    <w:lvl w:ilvl="0" w:tplc="0415000B">
      <w:start w:val="1"/>
      <w:numFmt w:val="bullet"/>
      <w:lvlText w:val=""/>
      <w:lvlJc w:val="left"/>
      <w:pPr>
        <w:ind w:left="786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hint="default" w:ascii="Wingdings" w:hAnsi="Wingdings"/>
      </w:rPr>
    </w:lvl>
  </w:abstractNum>
  <w:abstractNum w:abstractNumId="19" w15:restartNumberingAfterBreak="0">
    <w:nsid w:val="3A30030C"/>
    <w:multiLevelType w:val="hybridMultilevel"/>
    <w:tmpl w:val="E618D9AE"/>
    <w:lvl w:ilvl="0" w:tplc="67DA841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B2D00"/>
    <w:multiLevelType w:val="multilevel"/>
    <w:tmpl w:val="3664F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0DD3191"/>
    <w:multiLevelType w:val="hybridMultilevel"/>
    <w:tmpl w:val="97287512"/>
    <w:lvl w:ilvl="0" w:tplc="0415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2" w15:restartNumberingAfterBreak="0">
    <w:nsid w:val="469E5762"/>
    <w:multiLevelType w:val="hybridMultilevel"/>
    <w:tmpl w:val="0D8E40BC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A9C0258"/>
    <w:multiLevelType w:val="hybridMultilevel"/>
    <w:tmpl w:val="0C569094"/>
    <w:lvl w:ilvl="0" w:tplc="0415000B">
      <w:start w:val="1"/>
      <w:numFmt w:val="bullet"/>
      <w:lvlText w:val=""/>
      <w:lvlJc w:val="left"/>
      <w:pPr>
        <w:ind w:left="1713" w:hanging="360"/>
      </w:pPr>
      <w:rPr>
        <w:rFonts w:hint="default" w:ascii="Wingdings" w:hAnsi="Wingdings" w:cs="Wingdings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4" w15:restartNumberingAfterBreak="0">
    <w:nsid w:val="4C6D2A31"/>
    <w:multiLevelType w:val="hybridMultilevel"/>
    <w:tmpl w:val="A4F27788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C86753C"/>
    <w:multiLevelType w:val="hybridMultilevel"/>
    <w:tmpl w:val="8D2E8F3C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977104"/>
    <w:multiLevelType w:val="hybridMultilevel"/>
    <w:tmpl w:val="AAF4D926"/>
    <w:lvl w:ilvl="0" w:tplc="0415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7" w15:restartNumberingAfterBreak="0">
    <w:nsid w:val="4E277A9A"/>
    <w:multiLevelType w:val="multilevel"/>
    <w:tmpl w:val="5D8AFC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529B4863"/>
    <w:multiLevelType w:val="hybridMultilevel"/>
    <w:tmpl w:val="65A8666C"/>
    <w:lvl w:ilvl="0" w:tplc="04150003">
      <w:start w:val="1"/>
      <w:numFmt w:val="bullet"/>
      <w:lvlText w:val="o"/>
      <w:lvlJc w:val="left"/>
      <w:pPr>
        <w:ind w:left="2345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hint="default" w:ascii="Wingdings" w:hAnsi="Wingdings"/>
      </w:rPr>
    </w:lvl>
  </w:abstractNum>
  <w:abstractNum w:abstractNumId="29" w15:restartNumberingAfterBreak="0">
    <w:nsid w:val="52B65122"/>
    <w:multiLevelType w:val="hybridMultilevel"/>
    <w:tmpl w:val="AD4E1D4E"/>
    <w:lvl w:ilvl="0" w:tplc="04150001">
      <w:start w:val="1"/>
      <w:numFmt w:val="bullet"/>
      <w:lvlText w:val=""/>
      <w:lvlJc w:val="left"/>
      <w:pPr>
        <w:ind w:left="179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hint="default" w:ascii="Wingdings" w:hAnsi="Wingdings"/>
      </w:rPr>
    </w:lvl>
  </w:abstractNum>
  <w:abstractNum w:abstractNumId="30" w15:restartNumberingAfterBreak="0">
    <w:nsid w:val="52EE4116"/>
    <w:multiLevelType w:val="hybridMultilevel"/>
    <w:tmpl w:val="4CE2D362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1" w15:restartNumberingAfterBreak="0">
    <w:nsid w:val="54191D56"/>
    <w:multiLevelType w:val="hybridMultilevel"/>
    <w:tmpl w:val="579C7DCA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51C5FC0"/>
    <w:multiLevelType w:val="hybridMultilevel"/>
    <w:tmpl w:val="29AABC2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96C3C05"/>
    <w:multiLevelType w:val="multilevel"/>
    <w:tmpl w:val="AA087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AE5551B"/>
    <w:multiLevelType w:val="multilevel"/>
    <w:tmpl w:val="B8B69A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225E86"/>
    <w:multiLevelType w:val="hybridMultilevel"/>
    <w:tmpl w:val="14BCB8CC"/>
    <w:lvl w:ilvl="0" w:tplc="04150001">
      <w:start w:val="1"/>
      <w:numFmt w:val="bullet"/>
      <w:lvlText w:val=""/>
      <w:lvlJc w:val="left"/>
      <w:pPr>
        <w:ind w:left="3272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hint="default" w:ascii="Wingdings" w:hAnsi="Wingdings"/>
      </w:rPr>
    </w:lvl>
  </w:abstractNum>
  <w:abstractNum w:abstractNumId="36" w15:restartNumberingAfterBreak="0">
    <w:nsid w:val="5D6C337B"/>
    <w:multiLevelType w:val="hybridMultilevel"/>
    <w:tmpl w:val="60D40DAE"/>
    <w:lvl w:ilvl="0" w:tplc="0415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7" w15:restartNumberingAfterBreak="0">
    <w:nsid w:val="5E331A1E"/>
    <w:multiLevelType w:val="hybridMultilevel"/>
    <w:tmpl w:val="650E38F8"/>
    <w:lvl w:ilvl="0" w:tplc="0415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38" w15:restartNumberingAfterBreak="0">
    <w:nsid w:val="5F3A7310"/>
    <w:multiLevelType w:val="multilevel"/>
    <w:tmpl w:val="F0404A6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 w:asciiTheme="majorHAnsi" w:hAnsiTheme="majorHAnsi" w:cstheme="majorHAnsi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39" w15:restartNumberingAfterBreak="0">
    <w:nsid w:val="6107113B"/>
    <w:multiLevelType w:val="multilevel"/>
    <w:tmpl w:val="07C4433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 w:ascii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0" w15:restartNumberingAfterBreak="0">
    <w:nsid w:val="63D40605"/>
    <w:multiLevelType w:val="multilevel"/>
    <w:tmpl w:val="A5EE2880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 w:eastAsiaTheme="minorHAnsi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 w:asciiTheme="majorHAnsi" w:hAnsiTheme="majorHAnsi" w:cstheme="majorHAnsi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1" w15:restartNumberingAfterBreak="0">
    <w:nsid w:val="6AC604A1"/>
    <w:multiLevelType w:val="hybridMultilevel"/>
    <w:tmpl w:val="DAAA6718"/>
    <w:lvl w:ilvl="0" w:tplc="C32C0DBA">
      <w:start w:val="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B4C235C"/>
    <w:multiLevelType w:val="multilevel"/>
    <w:tmpl w:val="0AC8E8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6FA258F2"/>
    <w:multiLevelType w:val="hybridMultilevel"/>
    <w:tmpl w:val="09EABE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6FF13D4E"/>
    <w:multiLevelType w:val="multilevel"/>
    <w:tmpl w:val="B5D68824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11D4570"/>
    <w:multiLevelType w:val="hybridMultilevel"/>
    <w:tmpl w:val="20B29438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140046B"/>
    <w:multiLevelType w:val="multilevel"/>
    <w:tmpl w:val="9BE634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1604C12"/>
    <w:multiLevelType w:val="hybridMultilevel"/>
    <w:tmpl w:val="0AE8C768"/>
    <w:lvl w:ilvl="0" w:tplc="04150001">
      <w:start w:val="1"/>
      <w:numFmt w:val="bullet"/>
      <w:lvlText w:val=""/>
      <w:lvlJc w:val="left"/>
      <w:pPr>
        <w:ind w:left="3272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hint="default" w:ascii="Wingdings" w:hAnsi="Wingdings"/>
      </w:rPr>
    </w:lvl>
  </w:abstractNum>
  <w:abstractNum w:abstractNumId="48" w15:restartNumberingAfterBreak="0">
    <w:nsid w:val="77275A52"/>
    <w:multiLevelType w:val="hybridMultilevel"/>
    <w:tmpl w:val="F0BAC248"/>
    <w:lvl w:ilvl="0" w:tplc="28AA44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93D6B97"/>
    <w:multiLevelType w:val="multilevel"/>
    <w:tmpl w:val="244609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C00AE5"/>
    <w:multiLevelType w:val="hybridMultilevel"/>
    <w:tmpl w:val="62F6D7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7E9E34B6"/>
    <w:multiLevelType w:val="hybridMultilevel"/>
    <w:tmpl w:val="42E4888E"/>
    <w:lvl w:ilvl="0" w:tplc="51CEBF94">
      <w:start w:val="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4"/>
  </w:num>
  <w:num w:numId="2">
    <w:abstractNumId w:val="40"/>
  </w:num>
  <w:num w:numId="3">
    <w:abstractNumId w:val="43"/>
  </w:num>
  <w:num w:numId="4">
    <w:abstractNumId w:val="39"/>
  </w:num>
  <w:num w:numId="5">
    <w:abstractNumId w:val="38"/>
  </w:num>
  <w:num w:numId="6">
    <w:abstractNumId w:val="15"/>
  </w:num>
  <w:num w:numId="7">
    <w:abstractNumId w:val="17"/>
  </w:num>
  <w:num w:numId="8">
    <w:abstractNumId w:val="9"/>
  </w:num>
  <w:num w:numId="9">
    <w:abstractNumId w:val="42"/>
  </w:num>
  <w:num w:numId="10">
    <w:abstractNumId w:val="34"/>
  </w:num>
  <w:num w:numId="11">
    <w:abstractNumId w:val="49"/>
  </w:num>
  <w:num w:numId="12">
    <w:abstractNumId w:val="27"/>
  </w:num>
  <w:num w:numId="13">
    <w:abstractNumId w:val="46"/>
  </w:num>
  <w:num w:numId="14">
    <w:abstractNumId w:val="7"/>
  </w:num>
  <w:num w:numId="15">
    <w:abstractNumId w:val="8"/>
  </w:num>
  <w:num w:numId="16">
    <w:abstractNumId w:val="20"/>
  </w:num>
  <w:num w:numId="17">
    <w:abstractNumId w:val="4"/>
  </w:num>
  <w:num w:numId="18">
    <w:abstractNumId w:val="50"/>
  </w:num>
  <w:num w:numId="19">
    <w:abstractNumId w:val="45"/>
  </w:num>
  <w:num w:numId="20">
    <w:abstractNumId w:val="12"/>
  </w:num>
  <w:num w:numId="21">
    <w:abstractNumId w:val="31"/>
  </w:num>
  <w:num w:numId="22">
    <w:abstractNumId w:val="22"/>
  </w:num>
  <w:num w:numId="23">
    <w:abstractNumId w:val="11"/>
  </w:num>
  <w:num w:numId="24">
    <w:abstractNumId w:val="41"/>
  </w:num>
  <w:num w:numId="25">
    <w:abstractNumId w:val="51"/>
  </w:num>
  <w:num w:numId="26">
    <w:abstractNumId w:val="24"/>
  </w:num>
  <w:num w:numId="27">
    <w:abstractNumId w:val="26"/>
  </w:num>
  <w:num w:numId="28">
    <w:abstractNumId w:val="21"/>
  </w:num>
  <w:num w:numId="29">
    <w:abstractNumId w:val="37"/>
  </w:num>
  <w:num w:numId="30">
    <w:abstractNumId w:val="29"/>
  </w:num>
  <w:num w:numId="31">
    <w:abstractNumId w:val="16"/>
  </w:num>
  <w:num w:numId="32">
    <w:abstractNumId w:val="19"/>
  </w:num>
  <w:num w:numId="33">
    <w:abstractNumId w:val="33"/>
  </w:num>
  <w:num w:numId="34">
    <w:abstractNumId w:val="30"/>
  </w:num>
  <w:num w:numId="35">
    <w:abstractNumId w:val="36"/>
  </w:num>
  <w:num w:numId="36">
    <w:abstractNumId w:val="3"/>
  </w:num>
  <w:num w:numId="37">
    <w:abstractNumId w:val="13"/>
  </w:num>
  <w:num w:numId="38">
    <w:abstractNumId w:val="18"/>
  </w:num>
  <w:num w:numId="39">
    <w:abstractNumId w:val="48"/>
  </w:num>
  <w:num w:numId="40">
    <w:abstractNumId w:val="23"/>
  </w:num>
  <w:num w:numId="41">
    <w:abstractNumId w:val="1"/>
  </w:num>
  <w:num w:numId="42">
    <w:abstractNumId w:val="0"/>
  </w:num>
  <w:num w:numId="43">
    <w:abstractNumId w:val="14"/>
  </w:num>
  <w:num w:numId="44">
    <w:abstractNumId w:val="25"/>
  </w:num>
  <w:num w:numId="45">
    <w:abstractNumId w:val="35"/>
  </w:num>
  <w:num w:numId="46">
    <w:abstractNumId w:val="2"/>
  </w:num>
  <w:num w:numId="47">
    <w:abstractNumId w:val="10"/>
  </w:num>
  <w:num w:numId="48">
    <w:abstractNumId w:val="47"/>
  </w:num>
  <w:num w:numId="49">
    <w:abstractNumId w:val="28"/>
  </w:num>
  <w:num w:numId="50">
    <w:abstractNumId w:val="6"/>
  </w:num>
  <w:num w:numId="51">
    <w:abstractNumId w:val="5"/>
  </w:num>
  <w:num w:numId="5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088E"/>
    <w:rsid w:val="00011182"/>
    <w:rsid w:val="0001181B"/>
    <w:rsid w:val="0001394D"/>
    <w:rsid w:val="00013E97"/>
    <w:rsid w:val="00017215"/>
    <w:rsid w:val="0001782E"/>
    <w:rsid w:val="000213C3"/>
    <w:rsid w:val="000227DB"/>
    <w:rsid w:val="0002307F"/>
    <w:rsid w:val="00023201"/>
    <w:rsid w:val="000239B3"/>
    <w:rsid w:val="00027E39"/>
    <w:rsid w:val="00031CC3"/>
    <w:rsid w:val="000349F4"/>
    <w:rsid w:val="00034BAC"/>
    <w:rsid w:val="00040823"/>
    <w:rsid w:val="000422BC"/>
    <w:rsid w:val="000435F3"/>
    <w:rsid w:val="0004752C"/>
    <w:rsid w:val="00050891"/>
    <w:rsid w:val="00053126"/>
    <w:rsid w:val="00056F02"/>
    <w:rsid w:val="0005792C"/>
    <w:rsid w:val="0006041D"/>
    <w:rsid w:val="00061EA6"/>
    <w:rsid w:val="00063AC0"/>
    <w:rsid w:val="00063CE9"/>
    <w:rsid w:val="000652D3"/>
    <w:rsid w:val="00065CB8"/>
    <w:rsid w:val="00066220"/>
    <w:rsid w:val="00066F2D"/>
    <w:rsid w:val="00071B36"/>
    <w:rsid w:val="00072F36"/>
    <w:rsid w:val="00074949"/>
    <w:rsid w:val="0007663E"/>
    <w:rsid w:val="000770A6"/>
    <w:rsid w:val="00077E45"/>
    <w:rsid w:val="0008369B"/>
    <w:rsid w:val="00085BB2"/>
    <w:rsid w:val="00086730"/>
    <w:rsid w:val="00092916"/>
    <w:rsid w:val="000A0BCE"/>
    <w:rsid w:val="000A1C6B"/>
    <w:rsid w:val="000A31C8"/>
    <w:rsid w:val="000A4BDB"/>
    <w:rsid w:val="000A65D0"/>
    <w:rsid w:val="000B289D"/>
    <w:rsid w:val="000B43A2"/>
    <w:rsid w:val="000B64EC"/>
    <w:rsid w:val="000B7926"/>
    <w:rsid w:val="000C3402"/>
    <w:rsid w:val="000C4839"/>
    <w:rsid w:val="000C5F25"/>
    <w:rsid w:val="000C7547"/>
    <w:rsid w:val="000D5C8D"/>
    <w:rsid w:val="000E333A"/>
    <w:rsid w:val="000E63C1"/>
    <w:rsid w:val="000F0664"/>
    <w:rsid w:val="000F25E5"/>
    <w:rsid w:val="000F4404"/>
    <w:rsid w:val="000F6CDF"/>
    <w:rsid w:val="000F73AB"/>
    <w:rsid w:val="00100432"/>
    <w:rsid w:val="0010199B"/>
    <w:rsid w:val="00102373"/>
    <w:rsid w:val="00105491"/>
    <w:rsid w:val="001064EF"/>
    <w:rsid w:val="00106CE8"/>
    <w:rsid w:val="001078B7"/>
    <w:rsid w:val="0010799A"/>
    <w:rsid w:val="00107FAF"/>
    <w:rsid w:val="001101AE"/>
    <w:rsid w:val="00111981"/>
    <w:rsid w:val="00111A6F"/>
    <w:rsid w:val="00111B7D"/>
    <w:rsid w:val="00114116"/>
    <w:rsid w:val="00114E8A"/>
    <w:rsid w:val="0011741E"/>
    <w:rsid w:val="00117A57"/>
    <w:rsid w:val="00121426"/>
    <w:rsid w:val="001254CA"/>
    <w:rsid w:val="001279BC"/>
    <w:rsid w:val="00127BE1"/>
    <w:rsid w:val="00143012"/>
    <w:rsid w:val="00143EB9"/>
    <w:rsid w:val="00144F19"/>
    <w:rsid w:val="00146BB7"/>
    <w:rsid w:val="001503E1"/>
    <w:rsid w:val="00150D7C"/>
    <w:rsid w:val="001510B1"/>
    <w:rsid w:val="00154548"/>
    <w:rsid w:val="0015659A"/>
    <w:rsid w:val="00156D2F"/>
    <w:rsid w:val="00156D37"/>
    <w:rsid w:val="001603AA"/>
    <w:rsid w:val="001615B8"/>
    <w:rsid w:val="00161E4B"/>
    <w:rsid w:val="0016205C"/>
    <w:rsid w:val="0016398E"/>
    <w:rsid w:val="00163B2B"/>
    <w:rsid w:val="00163DAA"/>
    <w:rsid w:val="0016446F"/>
    <w:rsid w:val="00166EEA"/>
    <w:rsid w:val="00167078"/>
    <w:rsid w:val="00172772"/>
    <w:rsid w:val="00172C31"/>
    <w:rsid w:val="00173A05"/>
    <w:rsid w:val="001743E5"/>
    <w:rsid w:val="001746FE"/>
    <w:rsid w:val="0017515F"/>
    <w:rsid w:val="001753FC"/>
    <w:rsid w:val="00176B5A"/>
    <w:rsid w:val="001772A5"/>
    <w:rsid w:val="00177ADD"/>
    <w:rsid w:val="001845C4"/>
    <w:rsid w:val="00184DAB"/>
    <w:rsid w:val="00186AA2"/>
    <w:rsid w:val="0019121D"/>
    <w:rsid w:val="00192279"/>
    <w:rsid w:val="001949CF"/>
    <w:rsid w:val="0019759D"/>
    <w:rsid w:val="001A096C"/>
    <w:rsid w:val="001A0DE1"/>
    <w:rsid w:val="001A6B36"/>
    <w:rsid w:val="001B005D"/>
    <w:rsid w:val="001B1B01"/>
    <w:rsid w:val="001B2B24"/>
    <w:rsid w:val="001B3D5D"/>
    <w:rsid w:val="001B4EA1"/>
    <w:rsid w:val="001B57EA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6C6D"/>
    <w:rsid w:val="001D7DAC"/>
    <w:rsid w:val="001E041D"/>
    <w:rsid w:val="001E1A83"/>
    <w:rsid w:val="001E307C"/>
    <w:rsid w:val="001E4DB3"/>
    <w:rsid w:val="001F0E66"/>
    <w:rsid w:val="001F0F8D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07F1E"/>
    <w:rsid w:val="002120D7"/>
    <w:rsid w:val="00213E6F"/>
    <w:rsid w:val="002203B4"/>
    <w:rsid w:val="00221380"/>
    <w:rsid w:val="00223D39"/>
    <w:rsid w:val="00224E30"/>
    <w:rsid w:val="002301F9"/>
    <w:rsid w:val="00230DBC"/>
    <w:rsid w:val="00233814"/>
    <w:rsid w:val="00233A8B"/>
    <w:rsid w:val="002351DB"/>
    <w:rsid w:val="002363AF"/>
    <w:rsid w:val="00237C3C"/>
    <w:rsid w:val="002410D9"/>
    <w:rsid w:val="002415D3"/>
    <w:rsid w:val="00241985"/>
    <w:rsid w:val="00247102"/>
    <w:rsid w:val="002474BD"/>
    <w:rsid w:val="00251922"/>
    <w:rsid w:val="00251F86"/>
    <w:rsid w:val="002529C4"/>
    <w:rsid w:val="00253089"/>
    <w:rsid w:val="00256D71"/>
    <w:rsid w:val="00256DA6"/>
    <w:rsid w:val="002611F8"/>
    <w:rsid w:val="002622C5"/>
    <w:rsid w:val="00262EBE"/>
    <w:rsid w:val="002634F6"/>
    <w:rsid w:val="00263D72"/>
    <w:rsid w:val="00265992"/>
    <w:rsid w:val="002659D0"/>
    <w:rsid w:val="00266237"/>
    <w:rsid w:val="002662F8"/>
    <w:rsid w:val="002717E0"/>
    <w:rsid w:val="002726C6"/>
    <w:rsid w:val="00276448"/>
    <w:rsid w:val="002838B7"/>
    <w:rsid w:val="002865BA"/>
    <w:rsid w:val="00290836"/>
    <w:rsid w:val="002910D9"/>
    <w:rsid w:val="002924EE"/>
    <w:rsid w:val="00293FEC"/>
    <w:rsid w:val="00296B50"/>
    <w:rsid w:val="00297721"/>
    <w:rsid w:val="002977DF"/>
    <w:rsid w:val="002A029B"/>
    <w:rsid w:val="002A41FD"/>
    <w:rsid w:val="002A4A2B"/>
    <w:rsid w:val="002A69FD"/>
    <w:rsid w:val="002A6D65"/>
    <w:rsid w:val="002A78F1"/>
    <w:rsid w:val="002B3A04"/>
    <w:rsid w:val="002B4AAF"/>
    <w:rsid w:val="002C0720"/>
    <w:rsid w:val="002C2645"/>
    <w:rsid w:val="002C2ABE"/>
    <w:rsid w:val="002C4252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182E"/>
    <w:rsid w:val="002E2A3C"/>
    <w:rsid w:val="002E3D74"/>
    <w:rsid w:val="002E4682"/>
    <w:rsid w:val="002E4BD1"/>
    <w:rsid w:val="002F150E"/>
    <w:rsid w:val="002F1956"/>
    <w:rsid w:val="002F3D2F"/>
    <w:rsid w:val="002F4C4B"/>
    <w:rsid w:val="002F5D90"/>
    <w:rsid w:val="002F64F9"/>
    <w:rsid w:val="002F6E5E"/>
    <w:rsid w:val="00301AEB"/>
    <w:rsid w:val="00302627"/>
    <w:rsid w:val="00303708"/>
    <w:rsid w:val="00304B48"/>
    <w:rsid w:val="003054BD"/>
    <w:rsid w:val="0031193A"/>
    <w:rsid w:val="00320BE9"/>
    <w:rsid w:val="003217CF"/>
    <w:rsid w:val="003238B5"/>
    <w:rsid w:val="00323CB8"/>
    <w:rsid w:val="00323EEB"/>
    <w:rsid w:val="00324AB0"/>
    <w:rsid w:val="00326474"/>
    <w:rsid w:val="00335608"/>
    <w:rsid w:val="003417AB"/>
    <w:rsid w:val="0034251E"/>
    <w:rsid w:val="003440C8"/>
    <w:rsid w:val="0034425A"/>
    <w:rsid w:val="0035000B"/>
    <w:rsid w:val="00350C1D"/>
    <w:rsid w:val="00351730"/>
    <w:rsid w:val="003569D3"/>
    <w:rsid w:val="003618B2"/>
    <w:rsid w:val="00362D3D"/>
    <w:rsid w:val="00363F7C"/>
    <w:rsid w:val="00365635"/>
    <w:rsid w:val="00366D13"/>
    <w:rsid w:val="0037090B"/>
    <w:rsid w:val="00373530"/>
    <w:rsid w:val="003741A0"/>
    <w:rsid w:val="003754AB"/>
    <w:rsid w:val="003767EA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D7E"/>
    <w:rsid w:val="00396258"/>
    <w:rsid w:val="003974D6"/>
    <w:rsid w:val="00397937"/>
    <w:rsid w:val="003A0041"/>
    <w:rsid w:val="003A0CDC"/>
    <w:rsid w:val="003A0E33"/>
    <w:rsid w:val="003A25E5"/>
    <w:rsid w:val="003A284D"/>
    <w:rsid w:val="003A3576"/>
    <w:rsid w:val="003A643A"/>
    <w:rsid w:val="003A6CCC"/>
    <w:rsid w:val="003A6DC2"/>
    <w:rsid w:val="003A71CB"/>
    <w:rsid w:val="003B01C7"/>
    <w:rsid w:val="003B21D6"/>
    <w:rsid w:val="003B28CA"/>
    <w:rsid w:val="003B3A22"/>
    <w:rsid w:val="003C1965"/>
    <w:rsid w:val="003C484C"/>
    <w:rsid w:val="003C6AC0"/>
    <w:rsid w:val="003D3E3E"/>
    <w:rsid w:val="003D5B9D"/>
    <w:rsid w:val="003E2781"/>
    <w:rsid w:val="003E3A3F"/>
    <w:rsid w:val="003E4F01"/>
    <w:rsid w:val="003E539B"/>
    <w:rsid w:val="003F0A62"/>
    <w:rsid w:val="003F178A"/>
    <w:rsid w:val="003F19E9"/>
    <w:rsid w:val="003F2BDD"/>
    <w:rsid w:val="004000A8"/>
    <w:rsid w:val="0040017C"/>
    <w:rsid w:val="004007EF"/>
    <w:rsid w:val="004009CC"/>
    <w:rsid w:val="00400E93"/>
    <w:rsid w:val="004012D3"/>
    <w:rsid w:val="004021CD"/>
    <w:rsid w:val="004023D6"/>
    <w:rsid w:val="0040287B"/>
    <w:rsid w:val="00403446"/>
    <w:rsid w:val="004079BB"/>
    <w:rsid w:val="00412239"/>
    <w:rsid w:val="00412EA8"/>
    <w:rsid w:val="004130E9"/>
    <w:rsid w:val="0041342D"/>
    <w:rsid w:val="0042070D"/>
    <w:rsid w:val="0042164B"/>
    <w:rsid w:val="00427F65"/>
    <w:rsid w:val="0043267E"/>
    <w:rsid w:val="00433ED6"/>
    <w:rsid w:val="00434DA4"/>
    <w:rsid w:val="00437BDB"/>
    <w:rsid w:val="00443DAF"/>
    <w:rsid w:val="00444681"/>
    <w:rsid w:val="00444EFA"/>
    <w:rsid w:val="004467E0"/>
    <w:rsid w:val="00447CFE"/>
    <w:rsid w:val="00451321"/>
    <w:rsid w:val="00453F7B"/>
    <w:rsid w:val="004540EB"/>
    <w:rsid w:val="00456971"/>
    <w:rsid w:val="004570EC"/>
    <w:rsid w:val="004621B5"/>
    <w:rsid w:val="00462E90"/>
    <w:rsid w:val="00467088"/>
    <w:rsid w:val="004677F1"/>
    <w:rsid w:val="00470EF8"/>
    <w:rsid w:val="0047287C"/>
    <w:rsid w:val="00473393"/>
    <w:rsid w:val="00480BAB"/>
    <w:rsid w:val="00481832"/>
    <w:rsid w:val="00481F55"/>
    <w:rsid w:val="00484434"/>
    <w:rsid w:val="00484878"/>
    <w:rsid w:val="00485A16"/>
    <w:rsid w:val="004931E1"/>
    <w:rsid w:val="004960C1"/>
    <w:rsid w:val="00496A22"/>
    <w:rsid w:val="004A0E45"/>
    <w:rsid w:val="004A17E3"/>
    <w:rsid w:val="004A188F"/>
    <w:rsid w:val="004A2378"/>
    <w:rsid w:val="004A3AD6"/>
    <w:rsid w:val="004A581A"/>
    <w:rsid w:val="004A63A4"/>
    <w:rsid w:val="004B24C6"/>
    <w:rsid w:val="004B46D8"/>
    <w:rsid w:val="004B5A40"/>
    <w:rsid w:val="004B66F6"/>
    <w:rsid w:val="004B691C"/>
    <w:rsid w:val="004C07E7"/>
    <w:rsid w:val="004C386D"/>
    <w:rsid w:val="004C413D"/>
    <w:rsid w:val="004C423E"/>
    <w:rsid w:val="004C446C"/>
    <w:rsid w:val="004C6769"/>
    <w:rsid w:val="004D0C8D"/>
    <w:rsid w:val="004D2CDC"/>
    <w:rsid w:val="004D30CF"/>
    <w:rsid w:val="004D3E16"/>
    <w:rsid w:val="004D43DE"/>
    <w:rsid w:val="004D62D6"/>
    <w:rsid w:val="004D7CCF"/>
    <w:rsid w:val="004E080D"/>
    <w:rsid w:val="004E0E55"/>
    <w:rsid w:val="004E1A9A"/>
    <w:rsid w:val="004E3FD1"/>
    <w:rsid w:val="004E7B0F"/>
    <w:rsid w:val="004F01AD"/>
    <w:rsid w:val="004F01C8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15E"/>
    <w:rsid w:val="00512BCE"/>
    <w:rsid w:val="00512BDF"/>
    <w:rsid w:val="0051627A"/>
    <w:rsid w:val="0051654D"/>
    <w:rsid w:val="005212CD"/>
    <w:rsid w:val="00521381"/>
    <w:rsid w:val="00522AA1"/>
    <w:rsid w:val="00523299"/>
    <w:rsid w:val="0052652A"/>
    <w:rsid w:val="00526BEE"/>
    <w:rsid w:val="005309AD"/>
    <w:rsid w:val="00531915"/>
    <w:rsid w:val="00532C22"/>
    <w:rsid w:val="00533CE4"/>
    <w:rsid w:val="00535D85"/>
    <w:rsid w:val="005361BB"/>
    <w:rsid w:val="00541DF9"/>
    <w:rsid w:val="00542812"/>
    <w:rsid w:val="00543739"/>
    <w:rsid w:val="0054509B"/>
    <w:rsid w:val="005450CF"/>
    <w:rsid w:val="0054560F"/>
    <w:rsid w:val="00545FB1"/>
    <w:rsid w:val="0055117A"/>
    <w:rsid w:val="00551389"/>
    <w:rsid w:val="00552519"/>
    <w:rsid w:val="00556708"/>
    <w:rsid w:val="00556976"/>
    <w:rsid w:val="00556FBF"/>
    <w:rsid w:val="0055750A"/>
    <w:rsid w:val="005626DD"/>
    <w:rsid w:val="005650E6"/>
    <w:rsid w:val="00567291"/>
    <w:rsid w:val="00567701"/>
    <w:rsid w:val="00567B38"/>
    <w:rsid w:val="00570B00"/>
    <w:rsid w:val="00571F01"/>
    <w:rsid w:val="00572C58"/>
    <w:rsid w:val="005738E8"/>
    <w:rsid w:val="005748BF"/>
    <w:rsid w:val="00576D9A"/>
    <w:rsid w:val="0057761A"/>
    <w:rsid w:val="00577839"/>
    <w:rsid w:val="0058137C"/>
    <w:rsid w:val="00582281"/>
    <w:rsid w:val="005836DB"/>
    <w:rsid w:val="00583939"/>
    <w:rsid w:val="00585C5F"/>
    <w:rsid w:val="00587183"/>
    <w:rsid w:val="0058732C"/>
    <w:rsid w:val="00591A4F"/>
    <w:rsid w:val="0059327D"/>
    <w:rsid w:val="00594549"/>
    <w:rsid w:val="00596391"/>
    <w:rsid w:val="00596ACA"/>
    <w:rsid w:val="0059793D"/>
    <w:rsid w:val="005A049F"/>
    <w:rsid w:val="005A0CBB"/>
    <w:rsid w:val="005A0E02"/>
    <w:rsid w:val="005A1CC2"/>
    <w:rsid w:val="005A2B1D"/>
    <w:rsid w:val="005A32C9"/>
    <w:rsid w:val="005A4911"/>
    <w:rsid w:val="005A62D7"/>
    <w:rsid w:val="005A6B71"/>
    <w:rsid w:val="005B31D8"/>
    <w:rsid w:val="005B5959"/>
    <w:rsid w:val="005C01D0"/>
    <w:rsid w:val="005C0A49"/>
    <w:rsid w:val="005C33EE"/>
    <w:rsid w:val="005C7D62"/>
    <w:rsid w:val="005D0D80"/>
    <w:rsid w:val="005D591E"/>
    <w:rsid w:val="005D7497"/>
    <w:rsid w:val="005D74BC"/>
    <w:rsid w:val="005E1D9D"/>
    <w:rsid w:val="005E2302"/>
    <w:rsid w:val="005E269A"/>
    <w:rsid w:val="005E54B8"/>
    <w:rsid w:val="005E5CF3"/>
    <w:rsid w:val="005E6444"/>
    <w:rsid w:val="005F18FD"/>
    <w:rsid w:val="005F408E"/>
    <w:rsid w:val="005F4C79"/>
    <w:rsid w:val="005F4CBB"/>
    <w:rsid w:val="005F4E70"/>
    <w:rsid w:val="005F5561"/>
    <w:rsid w:val="005F7CC2"/>
    <w:rsid w:val="00601505"/>
    <w:rsid w:val="006041FD"/>
    <w:rsid w:val="00605C48"/>
    <w:rsid w:val="00610AF2"/>
    <w:rsid w:val="00610FF2"/>
    <w:rsid w:val="00614D25"/>
    <w:rsid w:val="00614D68"/>
    <w:rsid w:val="00615765"/>
    <w:rsid w:val="0061618F"/>
    <w:rsid w:val="00616FED"/>
    <w:rsid w:val="006176CD"/>
    <w:rsid w:val="0061774F"/>
    <w:rsid w:val="006178F2"/>
    <w:rsid w:val="00622028"/>
    <w:rsid w:val="00622A05"/>
    <w:rsid w:val="006253DC"/>
    <w:rsid w:val="006256B0"/>
    <w:rsid w:val="00632371"/>
    <w:rsid w:val="00637267"/>
    <w:rsid w:val="006424AE"/>
    <w:rsid w:val="00644EB8"/>
    <w:rsid w:val="00646E5B"/>
    <w:rsid w:val="0064747C"/>
    <w:rsid w:val="00650F0D"/>
    <w:rsid w:val="00652441"/>
    <w:rsid w:val="006618F3"/>
    <w:rsid w:val="00662A26"/>
    <w:rsid w:val="006661FF"/>
    <w:rsid w:val="006675E0"/>
    <w:rsid w:val="00670248"/>
    <w:rsid w:val="00671C63"/>
    <w:rsid w:val="00676B54"/>
    <w:rsid w:val="006807F4"/>
    <w:rsid w:val="00686BED"/>
    <w:rsid w:val="00687586"/>
    <w:rsid w:val="00687F27"/>
    <w:rsid w:val="00691B2A"/>
    <w:rsid w:val="00692010"/>
    <w:rsid w:val="00694B34"/>
    <w:rsid w:val="00697457"/>
    <w:rsid w:val="006A133A"/>
    <w:rsid w:val="006A1799"/>
    <w:rsid w:val="006A23FD"/>
    <w:rsid w:val="006A28FD"/>
    <w:rsid w:val="006A41A1"/>
    <w:rsid w:val="006A51B5"/>
    <w:rsid w:val="006A5CCE"/>
    <w:rsid w:val="006B0D2C"/>
    <w:rsid w:val="006B1098"/>
    <w:rsid w:val="006B1CC5"/>
    <w:rsid w:val="006B27D4"/>
    <w:rsid w:val="006B4D33"/>
    <w:rsid w:val="006D6091"/>
    <w:rsid w:val="006E0B94"/>
    <w:rsid w:val="006E1BBB"/>
    <w:rsid w:val="006E2370"/>
    <w:rsid w:val="006E2C93"/>
    <w:rsid w:val="006E3A60"/>
    <w:rsid w:val="006E5AAB"/>
    <w:rsid w:val="006E5AB2"/>
    <w:rsid w:val="006E6C7A"/>
    <w:rsid w:val="006F0333"/>
    <w:rsid w:val="006F0FA4"/>
    <w:rsid w:val="006F1CFE"/>
    <w:rsid w:val="006F2C8A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0FA4"/>
    <w:rsid w:val="00713E61"/>
    <w:rsid w:val="00714A66"/>
    <w:rsid w:val="0071555A"/>
    <w:rsid w:val="00720483"/>
    <w:rsid w:val="0072247D"/>
    <w:rsid w:val="00722BE7"/>
    <w:rsid w:val="0072615B"/>
    <w:rsid w:val="00727BC9"/>
    <w:rsid w:val="00730BF4"/>
    <w:rsid w:val="00731AC6"/>
    <w:rsid w:val="0073434B"/>
    <w:rsid w:val="0073597F"/>
    <w:rsid w:val="00736CC5"/>
    <w:rsid w:val="00740CF5"/>
    <w:rsid w:val="0074382A"/>
    <w:rsid w:val="007453DC"/>
    <w:rsid w:val="00746A20"/>
    <w:rsid w:val="00750FF9"/>
    <w:rsid w:val="00751904"/>
    <w:rsid w:val="00753F16"/>
    <w:rsid w:val="00754110"/>
    <w:rsid w:val="007562C2"/>
    <w:rsid w:val="007608FD"/>
    <w:rsid w:val="00760A89"/>
    <w:rsid w:val="00763828"/>
    <w:rsid w:val="007650C2"/>
    <w:rsid w:val="0076555B"/>
    <w:rsid w:val="0076617D"/>
    <w:rsid w:val="00766764"/>
    <w:rsid w:val="007674C8"/>
    <w:rsid w:val="007706F1"/>
    <w:rsid w:val="00775274"/>
    <w:rsid w:val="00776E41"/>
    <w:rsid w:val="00777C3E"/>
    <w:rsid w:val="00786666"/>
    <w:rsid w:val="00792017"/>
    <w:rsid w:val="00796EFE"/>
    <w:rsid w:val="007A0D01"/>
    <w:rsid w:val="007A0ED9"/>
    <w:rsid w:val="007A3C3B"/>
    <w:rsid w:val="007A4EF0"/>
    <w:rsid w:val="007A59E0"/>
    <w:rsid w:val="007B0168"/>
    <w:rsid w:val="007B24C2"/>
    <w:rsid w:val="007B41A6"/>
    <w:rsid w:val="007B78B8"/>
    <w:rsid w:val="007C0A7B"/>
    <w:rsid w:val="007C4723"/>
    <w:rsid w:val="007C5A7E"/>
    <w:rsid w:val="007C62C7"/>
    <w:rsid w:val="007C71A0"/>
    <w:rsid w:val="007C772E"/>
    <w:rsid w:val="007D03CA"/>
    <w:rsid w:val="007D30E6"/>
    <w:rsid w:val="007D535E"/>
    <w:rsid w:val="007E0115"/>
    <w:rsid w:val="007E15F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7F4B31"/>
    <w:rsid w:val="007F7B28"/>
    <w:rsid w:val="00800465"/>
    <w:rsid w:val="00801A81"/>
    <w:rsid w:val="00801F8C"/>
    <w:rsid w:val="00802DA9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7A90"/>
    <w:rsid w:val="00832D28"/>
    <w:rsid w:val="00833048"/>
    <w:rsid w:val="00833AE5"/>
    <w:rsid w:val="00834140"/>
    <w:rsid w:val="00834941"/>
    <w:rsid w:val="00834AF4"/>
    <w:rsid w:val="0084033B"/>
    <w:rsid w:val="008415D9"/>
    <w:rsid w:val="00843729"/>
    <w:rsid w:val="00847DEA"/>
    <w:rsid w:val="0085127B"/>
    <w:rsid w:val="008557D2"/>
    <w:rsid w:val="0085588A"/>
    <w:rsid w:val="008567F3"/>
    <w:rsid w:val="00857A1F"/>
    <w:rsid w:val="008609C5"/>
    <w:rsid w:val="00861407"/>
    <w:rsid w:val="00861AEE"/>
    <w:rsid w:val="00866496"/>
    <w:rsid w:val="00870165"/>
    <w:rsid w:val="008711CC"/>
    <w:rsid w:val="008727EC"/>
    <w:rsid w:val="0087393B"/>
    <w:rsid w:val="008758B7"/>
    <w:rsid w:val="008768B5"/>
    <w:rsid w:val="00876F41"/>
    <w:rsid w:val="00877305"/>
    <w:rsid w:val="008779C0"/>
    <w:rsid w:val="008813C8"/>
    <w:rsid w:val="00886B57"/>
    <w:rsid w:val="00887918"/>
    <w:rsid w:val="00890AC8"/>
    <w:rsid w:val="008915E4"/>
    <w:rsid w:val="008917E1"/>
    <w:rsid w:val="008918C8"/>
    <w:rsid w:val="00897543"/>
    <w:rsid w:val="008A49C9"/>
    <w:rsid w:val="008B0C8C"/>
    <w:rsid w:val="008B1EE7"/>
    <w:rsid w:val="008B27DF"/>
    <w:rsid w:val="008B4C67"/>
    <w:rsid w:val="008B554E"/>
    <w:rsid w:val="008B5887"/>
    <w:rsid w:val="008B5AC9"/>
    <w:rsid w:val="008B7521"/>
    <w:rsid w:val="008C4325"/>
    <w:rsid w:val="008C49D1"/>
    <w:rsid w:val="008C6ED7"/>
    <w:rsid w:val="008C791E"/>
    <w:rsid w:val="008C7DF7"/>
    <w:rsid w:val="008D0E67"/>
    <w:rsid w:val="008D6980"/>
    <w:rsid w:val="008D7403"/>
    <w:rsid w:val="008D75A1"/>
    <w:rsid w:val="008D7E32"/>
    <w:rsid w:val="008E089C"/>
    <w:rsid w:val="008E105A"/>
    <w:rsid w:val="008E141E"/>
    <w:rsid w:val="008E1ADC"/>
    <w:rsid w:val="008E404F"/>
    <w:rsid w:val="008E7FFC"/>
    <w:rsid w:val="008F0491"/>
    <w:rsid w:val="008F363A"/>
    <w:rsid w:val="009001AB"/>
    <w:rsid w:val="0090216B"/>
    <w:rsid w:val="009029CA"/>
    <w:rsid w:val="00902C41"/>
    <w:rsid w:val="00902F8F"/>
    <w:rsid w:val="00906E50"/>
    <w:rsid w:val="00911687"/>
    <w:rsid w:val="0091340D"/>
    <w:rsid w:val="009161A9"/>
    <w:rsid w:val="00917903"/>
    <w:rsid w:val="00921149"/>
    <w:rsid w:val="00922F02"/>
    <w:rsid w:val="00924A8B"/>
    <w:rsid w:val="00932028"/>
    <w:rsid w:val="0093648E"/>
    <w:rsid w:val="00941568"/>
    <w:rsid w:val="00942085"/>
    <w:rsid w:val="00943810"/>
    <w:rsid w:val="009451D8"/>
    <w:rsid w:val="00947E41"/>
    <w:rsid w:val="009527FC"/>
    <w:rsid w:val="00952B83"/>
    <w:rsid w:val="00952C8B"/>
    <w:rsid w:val="009537A3"/>
    <w:rsid w:val="00961039"/>
    <w:rsid w:val="00961603"/>
    <w:rsid w:val="00961792"/>
    <w:rsid w:val="00965399"/>
    <w:rsid w:val="00965647"/>
    <w:rsid w:val="009657D1"/>
    <w:rsid w:val="00971A0D"/>
    <w:rsid w:val="00971A9B"/>
    <w:rsid w:val="00973AD7"/>
    <w:rsid w:val="00975650"/>
    <w:rsid w:val="00975B6A"/>
    <w:rsid w:val="0097617A"/>
    <w:rsid w:val="00977832"/>
    <w:rsid w:val="009843E4"/>
    <w:rsid w:val="00986E59"/>
    <w:rsid w:val="00987C73"/>
    <w:rsid w:val="009A0970"/>
    <w:rsid w:val="009A2B22"/>
    <w:rsid w:val="009A6C67"/>
    <w:rsid w:val="009B2A76"/>
    <w:rsid w:val="009B60A6"/>
    <w:rsid w:val="009B6C9D"/>
    <w:rsid w:val="009C1F7C"/>
    <w:rsid w:val="009C7453"/>
    <w:rsid w:val="009D07BC"/>
    <w:rsid w:val="009D1649"/>
    <w:rsid w:val="009D2765"/>
    <w:rsid w:val="009D2CED"/>
    <w:rsid w:val="009D302C"/>
    <w:rsid w:val="009D4CF3"/>
    <w:rsid w:val="009D4D0B"/>
    <w:rsid w:val="009D702D"/>
    <w:rsid w:val="009D70D1"/>
    <w:rsid w:val="009D735F"/>
    <w:rsid w:val="009E1F59"/>
    <w:rsid w:val="009E450E"/>
    <w:rsid w:val="009E63EB"/>
    <w:rsid w:val="009E6740"/>
    <w:rsid w:val="009E6B24"/>
    <w:rsid w:val="009F13C5"/>
    <w:rsid w:val="009F218F"/>
    <w:rsid w:val="009F3EF6"/>
    <w:rsid w:val="009F4A47"/>
    <w:rsid w:val="00A0314A"/>
    <w:rsid w:val="00A0371A"/>
    <w:rsid w:val="00A06FF8"/>
    <w:rsid w:val="00A12709"/>
    <w:rsid w:val="00A1427E"/>
    <w:rsid w:val="00A151DD"/>
    <w:rsid w:val="00A16170"/>
    <w:rsid w:val="00A16D9E"/>
    <w:rsid w:val="00A21135"/>
    <w:rsid w:val="00A2364E"/>
    <w:rsid w:val="00A237F0"/>
    <w:rsid w:val="00A241E0"/>
    <w:rsid w:val="00A24DE9"/>
    <w:rsid w:val="00A308C2"/>
    <w:rsid w:val="00A3253A"/>
    <w:rsid w:val="00A341C3"/>
    <w:rsid w:val="00A35CF8"/>
    <w:rsid w:val="00A37294"/>
    <w:rsid w:val="00A37B07"/>
    <w:rsid w:val="00A41408"/>
    <w:rsid w:val="00A5004F"/>
    <w:rsid w:val="00A52194"/>
    <w:rsid w:val="00A52CAD"/>
    <w:rsid w:val="00A53982"/>
    <w:rsid w:val="00A55A67"/>
    <w:rsid w:val="00A56CB0"/>
    <w:rsid w:val="00A56F97"/>
    <w:rsid w:val="00A61047"/>
    <w:rsid w:val="00A610BD"/>
    <w:rsid w:val="00A615BD"/>
    <w:rsid w:val="00A645A6"/>
    <w:rsid w:val="00A64C2E"/>
    <w:rsid w:val="00A6536E"/>
    <w:rsid w:val="00A66C95"/>
    <w:rsid w:val="00A67E16"/>
    <w:rsid w:val="00A7414C"/>
    <w:rsid w:val="00A74C64"/>
    <w:rsid w:val="00A76CD8"/>
    <w:rsid w:val="00A81212"/>
    <w:rsid w:val="00A8313F"/>
    <w:rsid w:val="00A83711"/>
    <w:rsid w:val="00A83BD7"/>
    <w:rsid w:val="00A8671B"/>
    <w:rsid w:val="00A923AB"/>
    <w:rsid w:val="00A92DCB"/>
    <w:rsid w:val="00A96B1D"/>
    <w:rsid w:val="00AA0153"/>
    <w:rsid w:val="00AA0571"/>
    <w:rsid w:val="00AA2C13"/>
    <w:rsid w:val="00AA7635"/>
    <w:rsid w:val="00AB0D9D"/>
    <w:rsid w:val="00AB15DF"/>
    <w:rsid w:val="00AB2C41"/>
    <w:rsid w:val="00AB5215"/>
    <w:rsid w:val="00AB6319"/>
    <w:rsid w:val="00AB764A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4412"/>
    <w:rsid w:val="00AE60F6"/>
    <w:rsid w:val="00AE7369"/>
    <w:rsid w:val="00AE76FF"/>
    <w:rsid w:val="00AF1879"/>
    <w:rsid w:val="00AF1ABC"/>
    <w:rsid w:val="00AF2269"/>
    <w:rsid w:val="00AF42A7"/>
    <w:rsid w:val="00AF5A3F"/>
    <w:rsid w:val="00AF5BEC"/>
    <w:rsid w:val="00B0099B"/>
    <w:rsid w:val="00B01AAF"/>
    <w:rsid w:val="00B033E7"/>
    <w:rsid w:val="00B04A92"/>
    <w:rsid w:val="00B067A2"/>
    <w:rsid w:val="00B121B8"/>
    <w:rsid w:val="00B12462"/>
    <w:rsid w:val="00B13823"/>
    <w:rsid w:val="00B13B82"/>
    <w:rsid w:val="00B1590F"/>
    <w:rsid w:val="00B15B32"/>
    <w:rsid w:val="00B16B7F"/>
    <w:rsid w:val="00B203C7"/>
    <w:rsid w:val="00B21F47"/>
    <w:rsid w:val="00B225B7"/>
    <w:rsid w:val="00B225B8"/>
    <w:rsid w:val="00B316AC"/>
    <w:rsid w:val="00B32473"/>
    <w:rsid w:val="00B32E70"/>
    <w:rsid w:val="00B404C3"/>
    <w:rsid w:val="00B40E5C"/>
    <w:rsid w:val="00B423D9"/>
    <w:rsid w:val="00B44B76"/>
    <w:rsid w:val="00B45302"/>
    <w:rsid w:val="00B4593A"/>
    <w:rsid w:val="00B46D48"/>
    <w:rsid w:val="00B50BBF"/>
    <w:rsid w:val="00B51EA1"/>
    <w:rsid w:val="00B53813"/>
    <w:rsid w:val="00B54D8B"/>
    <w:rsid w:val="00B55EF1"/>
    <w:rsid w:val="00B563E8"/>
    <w:rsid w:val="00B56FC7"/>
    <w:rsid w:val="00B63046"/>
    <w:rsid w:val="00B6739B"/>
    <w:rsid w:val="00B732C1"/>
    <w:rsid w:val="00B7766E"/>
    <w:rsid w:val="00B823BE"/>
    <w:rsid w:val="00B84B2E"/>
    <w:rsid w:val="00B85DBB"/>
    <w:rsid w:val="00B866BC"/>
    <w:rsid w:val="00B91F06"/>
    <w:rsid w:val="00B929DA"/>
    <w:rsid w:val="00B977C4"/>
    <w:rsid w:val="00BA07DE"/>
    <w:rsid w:val="00BA1BAB"/>
    <w:rsid w:val="00BA22A5"/>
    <w:rsid w:val="00BA282F"/>
    <w:rsid w:val="00BA2B55"/>
    <w:rsid w:val="00BA4364"/>
    <w:rsid w:val="00BA62D7"/>
    <w:rsid w:val="00BB05EB"/>
    <w:rsid w:val="00BB0977"/>
    <w:rsid w:val="00BB4189"/>
    <w:rsid w:val="00BB45A5"/>
    <w:rsid w:val="00BC1556"/>
    <w:rsid w:val="00BC427F"/>
    <w:rsid w:val="00BC4549"/>
    <w:rsid w:val="00BC4C40"/>
    <w:rsid w:val="00BC56BC"/>
    <w:rsid w:val="00BD1945"/>
    <w:rsid w:val="00BD2013"/>
    <w:rsid w:val="00BD52C3"/>
    <w:rsid w:val="00BD74C9"/>
    <w:rsid w:val="00BD7E12"/>
    <w:rsid w:val="00BE25A7"/>
    <w:rsid w:val="00BE54D1"/>
    <w:rsid w:val="00BE5AC5"/>
    <w:rsid w:val="00BE5E78"/>
    <w:rsid w:val="00BE7A24"/>
    <w:rsid w:val="00BF22F9"/>
    <w:rsid w:val="00BF295D"/>
    <w:rsid w:val="00BF2DB3"/>
    <w:rsid w:val="00BF4D40"/>
    <w:rsid w:val="00BF4E4E"/>
    <w:rsid w:val="00BF4F1D"/>
    <w:rsid w:val="00BF50C4"/>
    <w:rsid w:val="00BF6935"/>
    <w:rsid w:val="00C01692"/>
    <w:rsid w:val="00C03F47"/>
    <w:rsid w:val="00C05589"/>
    <w:rsid w:val="00C0752C"/>
    <w:rsid w:val="00C07C1C"/>
    <w:rsid w:val="00C10B40"/>
    <w:rsid w:val="00C1149C"/>
    <w:rsid w:val="00C11AA2"/>
    <w:rsid w:val="00C13D73"/>
    <w:rsid w:val="00C13FEE"/>
    <w:rsid w:val="00C14239"/>
    <w:rsid w:val="00C15D4F"/>
    <w:rsid w:val="00C17653"/>
    <w:rsid w:val="00C17F17"/>
    <w:rsid w:val="00C2054F"/>
    <w:rsid w:val="00C2093C"/>
    <w:rsid w:val="00C210E3"/>
    <w:rsid w:val="00C2209C"/>
    <w:rsid w:val="00C233C9"/>
    <w:rsid w:val="00C23854"/>
    <w:rsid w:val="00C26530"/>
    <w:rsid w:val="00C30153"/>
    <w:rsid w:val="00C31009"/>
    <w:rsid w:val="00C325C3"/>
    <w:rsid w:val="00C33153"/>
    <w:rsid w:val="00C3720E"/>
    <w:rsid w:val="00C3738A"/>
    <w:rsid w:val="00C407AC"/>
    <w:rsid w:val="00C414DC"/>
    <w:rsid w:val="00C41DF5"/>
    <w:rsid w:val="00C42C6B"/>
    <w:rsid w:val="00C4528B"/>
    <w:rsid w:val="00C50F2F"/>
    <w:rsid w:val="00C51926"/>
    <w:rsid w:val="00C5472E"/>
    <w:rsid w:val="00C552CB"/>
    <w:rsid w:val="00C55AFD"/>
    <w:rsid w:val="00C57B50"/>
    <w:rsid w:val="00C62C72"/>
    <w:rsid w:val="00C65941"/>
    <w:rsid w:val="00C6743F"/>
    <w:rsid w:val="00C67F0D"/>
    <w:rsid w:val="00C72E77"/>
    <w:rsid w:val="00C75483"/>
    <w:rsid w:val="00C816E4"/>
    <w:rsid w:val="00C839A8"/>
    <w:rsid w:val="00C90F8E"/>
    <w:rsid w:val="00C915FA"/>
    <w:rsid w:val="00C93B95"/>
    <w:rsid w:val="00C9681F"/>
    <w:rsid w:val="00C96EE2"/>
    <w:rsid w:val="00CA06C6"/>
    <w:rsid w:val="00CA0781"/>
    <w:rsid w:val="00CA1020"/>
    <w:rsid w:val="00CA15D8"/>
    <w:rsid w:val="00CA18DD"/>
    <w:rsid w:val="00CA4359"/>
    <w:rsid w:val="00CA4E71"/>
    <w:rsid w:val="00CA6E28"/>
    <w:rsid w:val="00CB3640"/>
    <w:rsid w:val="00CB39D8"/>
    <w:rsid w:val="00CC4780"/>
    <w:rsid w:val="00CC54B0"/>
    <w:rsid w:val="00CC611C"/>
    <w:rsid w:val="00CC6756"/>
    <w:rsid w:val="00CD074B"/>
    <w:rsid w:val="00CD4C9E"/>
    <w:rsid w:val="00CD757D"/>
    <w:rsid w:val="00CD7817"/>
    <w:rsid w:val="00CE2107"/>
    <w:rsid w:val="00CE3C92"/>
    <w:rsid w:val="00CE59C7"/>
    <w:rsid w:val="00CE7894"/>
    <w:rsid w:val="00CF16FA"/>
    <w:rsid w:val="00CF26C1"/>
    <w:rsid w:val="00CF26D3"/>
    <w:rsid w:val="00CF4235"/>
    <w:rsid w:val="00CF661A"/>
    <w:rsid w:val="00D00B75"/>
    <w:rsid w:val="00D06F28"/>
    <w:rsid w:val="00D07CAF"/>
    <w:rsid w:val="00D125EA"/>
    <w:rsid w:val="00D14AEA"/>
    <w:rsid w:val="00D15770"/>
    <w:rsid w:val="00D21984"/>
    <w:rsid w:val="00D25441"/>
    <w:rsid w:val="00D26EF3"/>
    <w:rsid w:val="00D27F63"/>
    <w:rsid w:val="00D30B06"/>
    <w:rsid w:val="00D32C92"/>
    <w:rsid w:val="00D34008"/>
    <w:rsid w:val="00D41F63"/>
    <w:rsid w:val="00D4464D"/>
    <w:rsid w:val="00D44FCA"/>
    <w:rsid w:val="00D45164"/>
    <w:rsid w:val="00D5045F"/>
    <w:rsid w:val="00D51A8E"/>
    <w:rsid w:val="00D52A86"/>
    <w:rsid w:val="00D53B29"/>
    <w:rsid w:val="00D60373"/>
    <w:rsid w:val="00D60E4D"/>
    <w:rsid w:val="00D65F96"/>
    <w:rsid w:val="00D66621"/>
    <w:rsid w:val="00D6775D"/>
    <w:rsid w:val="00D71740"/>
    <w:rsid w:val="00D74E3F"/>
    <w:rsid w:val="00D81CF2"/>
    <w:rsid w:val="00D84012"/>
    <w:rsid w:val="00D846EC"/>
    <w:rsid w:val="00D92C36"/>
    <w:rsid w:val="00D962D3"/>
    <w:rsid w:val="00D978B5"/>
    <w:rsid w:val="00DA03AC"/>
    <w:rsid w:val="00DA0B90"/>
    <w:rsid w:val="00DA36E8"/>
    <w:rsid w:val="00DA47E4"/>
    <w:rsid w:val="00DA6DFD"/>
    <w:rsid w:val="00DB3A5E"/>
    <w:rsid w:val="00DB56CC"/>
    <w:rsid w:val="00DB6484"/>
    <w:rsid w:val="00DB6627"/>
    <w:rsid w:val="00DB7312"/>
    <w:rsid w:val="00DB7647"/>
    <w:rsid w:val="00DC3C62"/>
    <w:rsid w:val="00DC5E4C"/>
    <w:rsid w:val="00DD2AF6"/>
    <w:rsid w:val="00DD6742"/>
    <w:rsid w:val="00DE2210"/>
    <w:rsid w:val="00DE2FCC"/>
    <w:rsid w:val="00DE410A"/>
    <w:rsid w:val="00DE6ADB"/>
    <w:rsid w:val="00DE7BA5"/>
    <w:rsid w:val="00DF072D"/>
    <w:rsid w:val="00DF0C44"/>
    <w:rsid w:val="00DF1EB2"/>
    <w:rsid w:val="00DF436F"/>
    <w:rsid w:val="00DF5328"/>
    <w:rsid w:val="00DF6C2E"/>
    <w:rsid w:val="00DF75C0"/>
    <w:rsid w:val="00E04E9E"/>
    <w:rsid w:val="00E0570A"/>
    <w:rsid w:val="00E150CB"/>
    <w:rsid w:val="00E164E5"/>
    <w:rsid w:val="00E168EA"/>
    <w:rsid w:val="00E17BF2"/>
    <w:rsid w:val="00E21160"/>
    <w:rsid w:val="00E2259B"/>
    <w:rsid w:val="00E2265E"/>
    <w:rsid w:val="00E238D5"/>
    <w:rsid w:val="00E238E3"/>
    <w:rsid w:val="00E242B2"/>
    <w:rsid w:val="00E24FAB"/>
    <w:rsid w:val="00E251EC"/>
    <w:rsid w:val="00E30EBF"/>
    <w:rsid w:val="00E3205C"/>
    <w:rsid w:val="00E3274A"/>
    <w:rsid w:val="00E34D39"/>
    <w:rsid w:val="00E40CB6"/>
    <w:rsid w:val="00E447BF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643"/>
    <w:rsid w:val="00E868C4"/>
    <w:rsid w:val="00E8736C"/>
    <w:rsid w:val="00E90A4C"/>
    <w:rsid w:val="00E9338A"/>
    <w:rsid w:val="00E94ACC"/>
    <w:rsid w:val="00E94AFE"/>
    <w:rsid w:val="00EA01EB"/>
    <w:rsid w:val="00EA032B"/>
    <w:rsid w:val="00EA15D8"/>
    <w:rsid w:val="00EA3121"/>
    <w:rsid w:val="00EA4E22"/>
    <w:rsid w:val="00EB068E"/>
    <w:rsid w:val="00EB207F"/>
    <w:rsid w:val="00EB2B16"/>
    <w:rsid w:val="00EB62F5"/>
    <w:rsid w:val="00EB71D9"/>
    <w:rsid w:val="00EB77AB"/>
    <w:rsid w:val="00EB7803"/>
    <w:rsid w:val="00EB7A9C"/>
    <w:rsid w:val="00EC09F5"/>
    <w:rsid w:val="00EC378B"/>
    <w:rsid w:val="00EC402F"/>
    <w:rsid w:val="00EC4ED4"/>
    <w:rsid w:val="00EC694E"/>
    <w:rsid w:val="00EC69BD"/>
    <w:rsid w:val="00ED2464"/>
    <w:rsid w:val="00ED2D29"/>
    <w:rsid w:val="00ED5E3F"/>
    <w:rsid w:val="00ED6E86"/>
    <w:rsid w:val="00ED6F8E"/>
    <w:rsid w:val="00EE136B"/>
    <w:rsid w:val="00EE4406"/>
    <w:rsid w:val="00EE7435"/>
    <w:rsid w:val="00EF0BEB"/>
    <w:rsid w:val="00EF2403"/>
    <w:rsid w:val="00EF31D5"/>
    <w:rsid w:val="00EF61FE"/>
    <w:rsid w:val="00EF6BB7"/>
    <w:rsid w:val="00F00595"/>
    <w:rsid w:val="00F00EA2"/>
    <w:rsid w:val="00F0226B"/>
    <w:rsid w:val="00F02298"/>
    <w:rsid w:val="00F036B3"/>
    <w:rsid w:val="00F06311"/>
    <w:rsid w:val="00F0707F"/>
    <w:rsid w:val="00F223BC"/>
    <w:rsid w:val="00F22893"/>
    <w:rsid w:val="00F23792"/>
    <w:rsid w:val="00F24E30"/>
    <w:rsid w:val="00F277B1"/>
    <w:rsid w:val="00F30D44"/>
    <w:rsid w:val="00F34E11"/>
    <w:rsid w:val="00F404FB"/>
    <w:rsid w:val="00F40C17"/>
    <w:rsid w:val="00F40E38"/>
    <w:rsid w:val="00F43B82"/>
    <w:rsid w:val="00F45C31"/>
    <w:rsid w:val="00F45CAE"/>
    <w:rsid w:val="00F60C5F"/>
    <w:rsid w:val="00F626AF"/>
    <w:rsid w:val="00F64D9E"/>
    <w:rsid w:val="00F64F7B"/>
    <w:rsid w:val="00F70E37"/>
    <w:rsid w:val="00F7150B"/>
    <w:rsid w:val="00F71FCD"/>
    <w:rsid w:val="00F72BC2"/>
    <w:rsid w:val="00F772A5"/>
    <w:rsid w:val="00F779BF"/>
    <w:rsid w:val="00F83586"/>
    <w:rsid w:val="00F8420C"/>
    <w:rsid w:val="00F85476"/>
    <w:rsid w:val="00F85C79"/>
    <w:rsid w:val="00F90695"/>
    <w:rsid w:val="00F91DD8"/>
    <w:rsid w:val="00F91FB9"/>
    <w:rsid w:val="00F927EF"/>
    <w:rsid w:val="00F93AB0"/>
    <w:rsid w:val="00F93D82"/>
    <w:rsid w:val="00F94C46"/>
    <w:rsid w:val="00F95D14"/>
    <w:rsid w:val="00FA02AA"/>
    <w:rsid w:val="00FA12E3"/>
    <w:rsid w:val="00FA2295"/>
    <w:rsid w:val="00FA4D75"/>
    <w:rsid w:val="00FA5AA7"/>
    <w:rsid w:val="00FA7138"/>
    <w:rsid w:val="00FB15DD"/>
    <w:rsid w:val="00FB497E"/>
    <w:rsid w:val="00FB4CA7"/>
    <w:rsid w:val="00FB4D03"/>
    <w:rsid w:val="00FB7F95"/>
    <w:rsid w:val="00FC11B6"/>
    <w:rsid w:val="00FC1473"/>
    <w:rsid w:val="00FC262E"/>
    <w:rsid w:val="00FC2FEB"/>
    <w:rsid w:val="00FC39A3"/>
    <w:rsid w:val="00FC3D36"/>
    <w:rsid w:val="00FC447B"/>
    <w:rsid w:val="00FC4701"/>
    <w:rsid w:val="00FC4D6D"/>
    <w:rsid w:val="00FD12BE"/>
    <w:rsid w:val="00FD1C18"/>
    <w:rsid w:val="00FD54E8"/>
    <w:rsid w:val="00FD560C"/>
    <w:rsid w:val="00FD67F5"/>
    <w:rsid w:val="00FD6CA3"/>
    <w:rsid w:val="00FD71CF"/>
    <w:rsid w:val="00FE02E0"/>
    <w:rsid w:val="00FE18E6"/>
    <w:rsid w:val="00FE350D"/>
    <w:rsid w:val="00FE44DA"/>
    <w:rsid w:val="00FE50F8"/>
    <w:rsid w:val="00FE5817"/>
    <w:rsid w:val="00FE649C"/>
    <w:rsid w:val="00FE7FEF"/>
    <w:rsid w:val="00FF1304"/>
    <w:rsid w:val="00FF2C37"/>
    <w:rsid w:val="00FF3423"/>
    <w:rsid w:val="00FF4C67"/>
    <w:rsid w:val="00FF6C0E"/>
    <w:rsid w:val="00FF743A"/>
    <w:rsid w:val="00FF7CAC"/>
    <w:rsid w:val="012B1358"/>
    <w:rsid w:val="01894C41"/>
    <w:rsid w:val="01EAAD50"/>
    <w:rsid w:val="024F099B"/>
    <w:rsid w:val="0275A4F8"/>
    <w:rsid w:val="02D50870"/>
    <w:rsid w:val="02F271BE"/>
    <w:rsid w:val="03962D2D"/>
    <w:rsid w:val="0440D16E"/>
    <w:rsid w:val="046822E7"/>
    <w:rsid w:val="04709DE7"/>
    <w:rsid w:val="057FBAB6"/>
    <w:rsid w:val="05AB5007"/>
    <w:rsid w:val="05B0C4DF"/>
    <w:rsid w:val="05BA5BAD"/>
    <w:rsid w:val="05FC8136"/>
    <w:rsid w:val="062389DF"/>
    <w:rsid w:val="0672B582"/>
    <w:rsid w:val="06BCEA24"/>
    <w:rsid w:val="071845EA"/>
    <w:rsid w:val="079C68C7"/>
    <w:rsid w:val="07C573A2"/>
    <w:rsid w:val="07DF9DD4"/>
    <w:rsid w:val="09222541"/>
    <w:rsid w:val="093EA8AD"/>
    <w:rsid w:val="095660D8"/>
    <w:rsid w:val="0958CDBC"/>
    <w:rsid w:val="0A313BC1"/>
    <w:rsid w:val="0A7EB5DF"/>
    <w:rsid w:val="0AA9C7E6"/>
    <w:rsid w:val="0AC57270"/>
    <w:rsid w:val="0AD2C7E1"/>
    <w:rsid w:val="0B11B3D2"/>
    <w:rsid w:val="0B128BD7"/>
    <w:rsid w:val="0B4B3D49"/>
    <w:rsid w:val="0BE6511A"/>
    <w:rsid w:val="0BFEB0A5"/>
    <w:rsid w:val="0C1A8A79"/>
    <w:rsid w:val="0C7719BA"/>
    <w:rsid w:val="0CE42844"/>
    <w:rsid w:val="0D14B22E"/>
    <w:rsid w:val="0D1BE02D"/>
    <w:rsid w:val="0D38B42F"/>
    <w:rsid w:val="0E04255C"/>
    <w:rsid w:val="0E1AD931"/>
    <w:rsid w:val="0E1ECECD"/>
    <w:rsid w:val="0E4CE3AB"/>
    <w:rsid w:val="0E5DF726"/>
    <w:rsid w:val="0E895D41"/>
    <w:rsid w:val="0EE8990C"/>
    <w:rsid w:val="0F1F6EEB"/>
    <w:rsid w:val="0F2C447B"/>
    <w:rsid w:val="0F8EA343"/>
    <w:rsid w:val="0F8F463F"/>
    <w:rsid w:val="0FB3508E"/>
    <w:rsid w:val="101B446D"/>
    <w:rsid w:val="102B2149"/>
    <w:rsid w:val="1046A86D"/>
    <w:rsid w:val="107F695C"/>
    <w:rsid w:val="10AD67D8"/>
    <w:rsid w:val="10D8E7E8"/>
    <w:rsid w:val="10FD515B"/>
    <w:rsid w:val="112F1535"/>
    <w:rsid w:val="112FF440"/>
    <w:rsid w:val="114AFD72"/>
    <w:rsid w:val="11532D8B"/>
    <w:rsid w:val="1182D623"/>
    <w:rsid w:val="13927144"/>
    <w:rsid w:val="13FFBA6B"/>
    <w:rsid w:val="1402E023"/>
    <w:rsid w:val="14968835"/>
    <w:rsid w:val="14D85E39"/>
    <w:rsid w:val="159D28CD"/>
    <w:rsid w:val="163C6582"/>
    <w:rsid w:val="168A1AD3"/>
    <w:rsid w:val="1853C908"/>
    <w:rsid w:val="18903B9D"/>
    <w:rsid w:val="191F608E"/>
    <w:rsid w:val="195A5CB0"/>
    <w:rsid w:val="1977E84E"/>
    <w:rsid w:val="19A4BDA4"/>
    <w:rsid w:val="1A2C0BFE"/>
    <w:rsid w:val="1A7ADFBC"/>
    <w:rsid w:val="1B0FD6A5"/>
    <w:rsid w:val="1B20A2D7"/>
    <w:rsid w:val="1BE52F6D"/>
    <w:rsid w:val="1C51BA07"/>
    <w:rsid w:val="1C5298B4"/>
    <w:rsid w:val="1C5C088F"/>
    <w:rsid w:val="1CA813AA"/>
    <w:rsid w:val="1CABA706"/>
    <w:rsid w:val="1D010579"/>
    <w:rsid w:val="1D794EA7"/>
    <w:rsid w:val="1D90A248"/>
    <w:rsid w:val="1E3D6A7B"/>
    <w:rsid w:val="1ED12B39"/>
    <w:rsid w:val="1F891D04"/>
    <w:rsid w:val="1F9D16A9"/>
    <w:rsid w:val="1FA04917"/>
    <w:rsid w:val="1FB83981"/>
    <w:rsid w:val="1FC99E34"/>
    <w:rsid w:val="1FF2F692"/>
    <w:rsid w:val="205076DC"/>
    <w:rsid w:val="2096F764"/>
    <w:rsid w:val="2174D548"/>
    <w:rsid w:val="218B74A3"/>
    <w:rsid w:val="21ACA751"/>
    <w:rsid w:val="21CF6FD1"/>
    <w:rsid w:val="22AD80A3"/>
    <w:rsid w:val="23248F37"/>
    <w:rsid w:val="236DA3C1"/>
    <w:rsid w:val="2386C8FA"/>
    <w:rsid w:val="23DA2856"/>
    <w:rsid w:val="24A82C05"/>
    <w:rsid w:val="24F870E9"/>
    <w:rsid w:val="25095755"/>
    <w:rsid w:val="254D8C37"/>
    <w:rsid w:val="25AB6DFF"/>
    <w:rsid w:val="25ADB52E"/>
    <w:rsid w:val="25D08111"/>
    <w:rsid w:val="25D47A70"/>
    <w:rsid w:val="25D57CAB"/>
    <w:rsid w:val="261A637B"/>
    <w:rsid w:val="27382509"/>
    <w:rsid w:val="295747F8"/>
    <w:rsid w:val="2967AFDC"/>
    <w:rsid w:val="29A70CBE"/>
    <w:rsid w:val="29F91FF4"/>
    <w:rsid w:val="2CB89ABF"/>
    <w:rsid w:val="2D0595E0"/>
    <w:rsid w:val="2DA3E2B2"/>
    <w:rsid w:val="2DE2E972"/>
    <w:rsid w:val="2E6CD9CE"/>
    <w:rsid w:val="2FA50B74"/>
    <w:rsid w:val="307F6072"/>
    <w:rsid w:val="3086809E"/>
    <w:rsid w:val="308FEEC8"/>
    <w:rsid w:val="30A4EF41"/>
    <w:rsid w:val="312FCE72"/>
    <w:rsid w:val="313BF96D"/>
    <w:rsid w:val="318243A8"/>
    <w:rsid w:val="318291D1"/>
    <w:rsid w:val="3271D020"/>
    <w:rsid w:val="32A3A17B"/>
    <w:rsid w:val="336E7B32"/>
    <w:rsid w:val="3380E38B"/>
    <w:rsid w:val="3448271A"/>
    <w:rsid w:val="346F067B"/>
    <w:rsid w:val="349F4F45"/>
    <w:rsid w:val="34A1F84A"/>
    <w:rsid w:val="34BCCD0D"/>
    <w:rsid w:val="35075DF2"/>
    <w:rsid w:val="353E851C"/>
    <w:rsid w:val="35C83CD2"/>
    <w:rsid w:val="36167741"/>
    <w:rsid w:val="363FEE5D"/>
    <w:rsid w:val="3650788E"/>
    <w:rsid w:val="36FC89FD"/>
    <w:rsid w:val="370CB245"/>
    <w:rsid w:val="37168687"/>
    <w:rsid w:val="374B78C5"/>
    <w:rsid w:val="37C3CA08"/>
    <w:rsid w:val="37D44259"/>
    <w:rsid w:val="38B30F2A"/>
    <w:rsid w:val="39C7EC78"/>
    <w:rsid w:val="3A1ACBEF"/>
    <w:rsid w:val="3A2A8B5C"/>
    <w:rsid w:val="3A40E9A3"/>
    <w:rsid w:val="3A6C9792"/>
    <w:rsid w:val="3A97A7FB"/>
    <w:rsid w:val="3B1D8628"/>
    <w:rsid w:val="3B32D55E"/>
    <w:rsid w:val="3B4FF83B"/>
    <w:rsid w:val="3B70001F"/>
    <w:rsid w:val="3BEBAA88"/>
    <w:rsid w:val="3BFD0F3B"/>
    <w:rsid w:val="3C13E42A"/>
    <w:rsid w:val="3C6D576A"/>
    <w:rsid w:val="3CEEE825"/>
    <w:rsid w:val="3D265CA8"/>
    <w:rsid w:val="3D4B9A06"/>
    <w:rsid w:val="3D4F3837"/>
    <w:rsid w:val="3DFCC064"/>
    <w:rsid w:val="3E085960"/>
    <w:rsid w:val="3E95736C"/>
    <w:rsid w:val="3F234B4A"/>
    <w:rsid w:val="3F3FCCAB"/>
    <w:rsid w:val="3F8FA309"/>
    <w:rsid w:val="3FCACB3E"/>
    <w:rsid w:val="40213C63"/>
    <w:rsid w:val="40788DB2"/>
    <w:rsid w:val="409A8B7B"/>
    <w:rsid w:val="40A35900"/>
    <w:rsid w:val="40DBBD05"/>
    <w:rsid w:val="411B380E"/>
    <w:rsid w:val="413967F8"/>
    <w:rsid w:val="413CE529"/>
    <w:rsid w:val="41423F76"/>
    <w:rsid w:val="414A866F"/>
    <w:rsid w:val="418C742E"/>
    <w:rsid w:val="419DDA1F"/>
    <w:rsid w:val="41B0EFD9"/>
    <w:rsid w:val="41C44351"/>
    <w:rsid w:val="42365BDC"/>
    <w:rsid w:val="424DD482"/>
    <w:rsid w:val="4263E207"/>
    <w:rsid w:val="4267FD46"/>
    <w:rsid w:val="42803987"/>
    <w:rsid w:val="42970ADE"/>
    <w:rsid w:val="42C0EC66"/>
    <w:rsid w:val="42F7DCF3"/>
    <w:rsid w:val="43625DB8"/>
    <w:rsid w:val="43809122"/>
    <w:rsid w:val="438893B1"/>
    <w:rsid w:val="43F6BC6D"/>
    <w:rsid w:val="440B7B1F"/>
    <w:rsid w:val="449639EE"/>
    <w:rsid w:val="44C13A03"/>
    <w:rsid w:val="44FBE413"/>
    <w:rsid w:val="45B9D6B9"/>
    <w:rsid w:val="465D1D9A"/>
    <w:rsid w:val="46A3F3F9"/>
    <w:rsid w:val="46C7AC0E"/>
    <w:rsid w:val="473C289F"/>
    <w:rsid w:val="475910E5"/>
    <w:rsid w:val="476158FC"/>
    <w:rsid w:val="4769AA2E"/>
    <w:rsid w:val="4797ABCB"/>
    <w:rsid w:val="47DF92CD"/>
    <w:rsid w:val="4833EF2A"/>
    <w:rsid w:val="484F226B"/>
    <w:rsid w:val="487730B3"/>
    <w:rsid w:val="48A85F5E"/>
    <w:rsid w:val="49000250"/>
    <w:rsid w:val="4910A489"/>
    <w:rsid w:val="49A4B175"/>
    <w:rsid w:val="49D50C1A"/>
    <w:rsid w:val="4A0DA32C"/>
    <w:rsid w:val="4A1910E5"/>
    <w:rsid w:val="4A46E147"/>
    <w:rsid w:val="4ADCA41B"/>
    <w:rsid w:val="4AFDAAF5"/>
    <w:rsid w:val="4B0FC64A"/>
    <w:rsid w:val="4B3216BF"/>
    <w:rsid w:val="4B327A46"/>
    <w:rsid w:val="4B60C24F"/>
    <w:rsid w:val="4B62E4C2"/>
    <w:rsid w:val="4CD10115"/>
    <w:rsid w:val="4D286B11"/>
    <w:rsid w:val="4DB77223"/>
    <w:rsid w:val="4ED529A5"/>
    <w:rsid w:val="4F26F0F4"/>
    <w:rsid w:val="4F3998F0"/>
    <w:rsid w:val="4F5AA01C"/>
    <w:rsid w:val="4F85D736"/>
    <w:rsid w:val="50274BAD"/>
    <w:rsid w:val="502A1C0F"/>
    <w:rsid w:val="50FF2BB7"/>
    <w:rsid w:val="517DD48A"/>
    <w:rsid w:val="51B67758"/>
    <w:rsid w:val="51CB921E"/>
    <w:rsid w:val="51D7E510"/>
    <w:rsid w:val="52DD8D2A"/>
    <w:rsid w:val="52FB4ECE"/>
    <w:rsid w:val="531E57C4"/>
    <w:rsid w:val="535247B9"/>
    <w:rsid w:val="53994B8C"/>
    <w:rsid w:val="54865C8C"/>
    <w:rsid w:val="54B410CA"/>
    <w:rsid w:val="550FC5F7"/>
    <w:rsid w:val="55228160"/>
    <w:rsid w:val="5543615C"/>
    <w:rsid w:val="55A5D760"/>
    <w:rsid w:val="55D8229D"/>
    <w:rsid w:val="5605CAD0"/>
    <w:rsid w:val="5667E0EF"/>
    <w:rsid w:val="570B4CE2"/>
    <w:rsid w:val="5750F771"/>
    <w:rsid w:val="57693749"/>
    <w:rsid w:val="57F18683"/>
    <w:rsid w:val="58EAEE18"/>
    <w:rsid w:val="59E07D12"/>
    <w:rsid w:val="5A0D22C2"/>
    <w:rsid w:val="5AACA414"/>
    <w:rsid w:val="5B4E4151"/>
    <w:rsid w:val="5B8890B8"/>
    <w:rsid w:val="5B8CF16E"/>
    <w:rsid w:val="5B9F3F15"/>
    <w:rsid w:val="5BA185BB"/>
    <w:rsid w:val="5BBB5422"/>
    <w:rsid w:val="5BE22715"/>
    <w:rsid w:val="5BEC5563"/>
    <w:rsid w:val="5BFE3C45"/>
    <w:rsid w:val="5C96D855"/>
    <w:rsid w:val="5CCBDE59"/>
    <w:rsid w:val="5CF2A504"/>
    <w:rsid w:val="5D1FCB2B"/>
    <w:rsid w:val="5D2E93B6"/>
    <w:rsid w:val="5D7DF776"/>
    <w:rsid w:val="5E336128"/>
    <w:rsid w:val="5ECE653A"/>
    <w:rsid w:val="5F56339F"/>
    <w:rsid w:val="5F57AA40"/>
    <w:rsid w:val="5FA370C2"/>
    <w:rsid w:val="5FEE876E"/>
    <w:rsid w:val="60F37AA1"/>
    <w:rsid w:val="614AD8ED"/>
    <w:rsid w:val="6190A93F"/>
    <w:rsid w:val="62BA13EA"/>
    <w:rsid w:val="6325DFA2"/>
    <w:rsid w:val="6327E515"/>
    <w:rsid w:val="633DB2A0"/>
    <w:rsid w:val="6360F60C"/>
    <w:rsid w:val="6392257C"/>
    <w:rsid w:val="63DDC7AF"/>
    <w:rsid w:val="645B1E5F"/>
    <w:rsid w:val="6479BD09"/>
    <w:rsid w:val="64A5E389"/>
    <w:rsid w:val="64CA46CA"/>
    <w:rsid w:val="64DFF5DC"/>
    <w:rsid w:val="65233055"/>
    <w:rsid w:val="654EF3CE"/>
    <w:rsid w:val="65515FEB"/>
    <w:rsid w:val="6555A94A"/>
    <w:rsid w:val="655ED7BC"/>
    <w:rsid w:val="65E4416B"/>
    <w:rsid w:val="65E4CDEB"/>
    <w:rsid w:val="65E8E68A"/>
    <w:rsid w:val="666F2B08"/>
    <w:rsid w:val="6694B1F9"/>
    <w:rsid w:val="67B11DE7"/>
    <w:rsid w:val="690459A7"/>
    <w:rsid w:val="69330F82"/>
    <w:rsid w:val="69C865F5"/>
    <w:rsid w:val="69E119B8"/>
    <w:rsid w:val="6A295DBD"/>
    <w:rsid w:val="6ABF6DEE"/>
    <w:rsid w:val="6B38C3B2"/>
    <w:rsid w:val="6B43A010"/>
    <w:rsid w:val="6B5B8E93"/>
    <w:rsid w:val="6BF2971F"/>
    <w:rsid w:val="6C203413"/>
    <w:rsid w:val="6C5E609B"/>
    <w:rsid w:val="6CA56386"/>
    <w:rsid w:val="6D24B97F"/>
    <w:rsid w:val="6D9C08C6"/>
    <w:rsid w:val="6D9F5643"/>
    <w:rsid w:val="6DA7A283"/>
    <w:rsid w:val="6DEEF94F"/>
    <w:rsid w:val="6E653B21"/>
    <w:rsid w:val="6E720FD5"/>
    <w:rsid w:val="6E9CA3D0"/>
    <w:rsid w:val="6EFC5C5E"/>
    <w:rsid w:val="6F2DD615"/>
    <w:rsid w:val="6F75F2D5"/>
    <w:rsid w:val="6F78ABD5"/>
    <w:rsid w:val="6F924C8C"/>
    <w:rsid w:val="6FA77BC1"/>
    <w:rsid w:val="6FB0EFDA"/>
    <w:rsid w:val="6FCE9949"/>
    <w:rsid w:val="6FD4B3A3"/>
    <w:rsid w:val="6FEA162B"/>
    <w:rsid w:val="70277702"/>
    <w:rsid w:val="703BF758"/>
    <w:rsid w:val="70963FAC"/>
    <w:rsid w:val="70DF54B9"/>
    <w:rsid w:val="70EB9A3A"/>
    <w:rsid w:val="7179182F"/>
    <w:rsid w:val="7188BB63"/>
    <w:rsid w:val="71BCFCFB"/>
    <w:rsid w:val="71DF7913"/>
    <w:rsid w:val="724B12BF"/>
    <w:rsid w:val="731FD5D2"/>
    <w:rsid w:val="732C0157"/>
    <w:rsid w:val="733C8094"/>
    <w:rsid w:val="7346A85E"/>
    <w:rsid w:val="737FDF86"/>
    <w:rsid w:val="738C3E4F"/>
    <w:rsid w:val="73AC7A5F"/>
    <w:rsid w:val="73B72A1D"/>
    <w:rsid w:val="7445A26E"/>
    <w:rsid w:val="74DFC274"/>
    <w:rsid w:val="751F2A8B"/>
    <w:rsid w:val="755F77E6"/>
    <w:rsid w:val="75887959"/>
    <w:rsid w:val="75CE4E2C"/>
    <w:rsid w:val="7606F7DA"/>
    <w:rsid w:val="7609DB44"/>
    <w:rsid w:val="761BB6C4"/>
    <w:rsid w:val="76887600"/>
    <w:rsid w:val="770C8A0B"/>
    <w:rsid w:val="770F4EB3"/>
    <w:rsid w:val="77DE222A"/>
    <w:rsid w:val="786BFCB3"/>
    <w:rsid w:val="78747DE0"/>
    <w:rsid w:val="78890A53"/>
    <w:rsid w:val="78E31142"/>
    <w:rsid w:val="78E3468A"/>
    <w:rsid w:val="7925FDB9"/>
    <w:rsid w:val="79B0AE6D"/>
    <w:rsid w:val="79F361D7"/>
    <w:rsid w:val="7A1E7B71"/>
    <w:rsid w:val="7A237A03"/>
    <w:rsid w:val="7A5E978E"/>
    <w:rsid w:val="7A6D0EA2"/>
    <w:rsid w:val="7AC0E383"/>
    <w:rsid w:val="7B01DD54"/>
    <w:rsid w:val="7B144235"/>
    <w:rsid w:val="7B22B5DC"/>
    <w:rsid w:val="7B3F7E27"/>
    <w:rsid w:val="7B47B71F"/>
    <w:rsid w:val="7B51BA43"/>
    <w:rsid w:val="7B8E4A6F"/>
    <w:rsid w:val="7C9E8686"/>
    <w:rsid w:val="7CE1460A"/>
    <w:rsid w:val="7D43CE8C"/>
    <w:rsid w:val="7D5305EB"/>
    <w:rsid w:val="7DA2BEC2"/>
    <w:rsid w:val="7E56ACDA"/>
    <w:rsid w:val="7EA83D26"/>
    <w:rsid w:val="7EC2BC09"/>
    <w:rsid w:val="7F0490E0"/>
    <w:rsid w:val="7F1165EB"/>
    <w:rsid w:val="7F41A72B"/>
    <w:rsid w:val="7FB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80D5D0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EB7803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1A096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link w:val="Nagwek2Znak"/>
    <w:uiPriority w:val="9"/>
    <w:unhideWhenUsed/>
    <w:qFormat/>
    <w:rsid w:val="00023201"/>
    <w:pPr>
      <w:numPr>
        <w:numId w:val="32"/>
      </w:numPr>
      <w:spacing w:before="240" w:after="240" w:line="276" w:lineRule="auto"/>
      <w:ind w:left="567" w:hanging="567"/>
      <w:jc w:val="both"/>
      <w:outlineLvl w:val="1"/>
    </w:pPr>
    <w:rPr>
      <w:rFonts w:asciiTheme="majorHAnsi" w:hAnsiTheme="majorHAnsi" w:cstheme="majorHAnsi"/>
      <w:b/>
      <w:color w:val="C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72E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096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023201"/>
    <w:rPr>
      <w:rFonts w:asciiTheme="majorHAnsi" w:hAnsiTheme="majorHAnsi" w:cstheme="majorHAnsi"/>
      <w:b/>
      <w:color w:val="C00000"/>
      <w:sz w:val="24"/>
      <w:lang w:val="pl-PL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C5472E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styleId="apple-converted-space" w:customStyle="1">
    <w:name w:val="apple-converted-space"/>
    <w:basedOn w:val="Domylnaczcionkaakapitu"/>
    <w:rsid w:val="004F7003"/>
  </w:style>
  <w:style w:type="character" w:styleId="active" w:customStyle="1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styleId="MapadokumentuZnak" w:customStyle="1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hAnsi="Calibri" w:eastAsia="Times New Roman" w:cs="Times New Roman"/>
      <w:sz w:val="20"/>
      <w:szCs w:val="20"/>
      <w:lang w:val="pl-PL"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51DD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/>
      <w:ind w:left="1760"/>
    </w:pPr>
    <w:rPr>
      <w:rFonts w:eastAsiaTheme="minorEastAsia"/>
      <w:lang w:eastAsia="pl-PL"/>
    </w:rPr>
  </w:style>
  <w:style w:type="character" w:styleId="Nierozpoznanawzmianka1" w:customStyle="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styleId="Nagwek4Znak" w:customStyle="1">
    <w:name w:val="Nagłówek 4 Znak"/>
    <w:basedOn w:val="Domylnaczcionkaakapitu"/>
    <w:link w:val="Nagwek4"/>
    <w:uiPriority w:val="9"/>
    <w:semiHidden/>
    <w:rsid w:val="00632371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632371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632371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632371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632371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632371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media/image2.png" Id="R596936cf1942486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ADE2044C38D846802FE09B1734D1E2" ma:contentTypeVersion="10" ma:contentTypeDescription="Utwórz nowy dokument." ma:contentTypeScope="" ma:versionID="4882bd0e27ff521bb0616cc831536034">
  <xsd:schema xmlns:xsd="http://www.w3.org/2001/XMLSchema" xmlns:xs="http://www.w3.org/2001/XMLSchema" xmlns:p="http://schemas.microsoft.com/office/2006/metadata/properties" xmlns:ns2="c44c9f75-175c-49f0-a1bf-c4137ab11c33" xmlns:ns3="73a3490d-bfe0-48c9-a70b-637394a3513c" targetNamespace="http://schemas.microsoft.com/office/2006/metadata/properties" ma:root="true" ma:fieldsID="9e786ded48f2cedcee087a16dff92894" ns2:_="" ns3:_="">
    <xsd:import namespace="c44c9f75-175c-49f0-a1bf-c4137ab11c33"/>
    <xsd:import namespace="73a3490d-bfe0-48c9-a70b-637394a35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3490d-bfe0-48c9-a70b-637394a35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14C232-C199-4473-81AF-9EDFC8BF19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589B01-7A50-4CB4-AF61-ECE360C65B30}"/>
</file>

<file path=customXml/itemProps3.xml><?xml version="1.0" encoding="utf-8"?>
<ds:datastoreItem xmlns:ds="http://schemas.openxmlformats.org/officeDocument/2006/customXml" ds:itemID="{1E5A3464-9947-46AB-A197-21526CFF29E0}"/>
</file>

<file path=customXml/itemProps4.xml><?xml version="1.0" encoding="utf-8"?>
<ds:datastoreItem xmlns:ds="http://schemas.openxmlformats.org/officeDocument/2006/customXml" ds:itemID="{9DF652C1-6FF3-446E-A5C2-7FAFEE4FED6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Maciej Martyniuk</lastModifiedBy>
  <revision>2</revision>
  <dcterms:created xsi:type="dcterms:W3CDTF">2021-05-12T12:49:00.0000000Z</dcterms:created>
  <dcterms:modified xsi:type="dcterms:W3CDTF">2021-06-09T07:15:58.0889826Z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0x0101005AADE2044C38D846802FE09B1734D1E2</vt:lpwstr>
  </property>
</Properties>
</file>