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17DA9" w14:textId="260A64A0" w:rsidR="00BD6073" w:rsidRDefault="00BD6073" w:rsidP="2FE070DD">
      <w:pPr>
        <w:spacing w:after="160" w:line="259" w:lineRule="auto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5 do Regulaminu – Kryteria Wyboru </w:t>
      </w:r>
      <w:r w:rsidR="006D26C8"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Uczestników Przedsięwzięcia</w:t>
      </w:r>
      <w:r w:rsidR="00EC5EFB"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do każdego z Etapów oraz Kryteria Oceny Technologii po Etapie II</w:t>
      </w:r>
    </w:p>
    <w:p w14:paraId="2E4246CB" w14:textId="77777777" w:rsidR="00415D5F" w:rsidRDefault="00415D5F" w:rsidP="00BD6073">
      <w:pPr>
        <w:spacing w:after="160" w:line="259" w:lineRule="auto"/>
        <w:rPr>
          <w:rFonts w:ascii="Calibri" w:eastAsia="Times New Roman" w:hAnsi="Calibri" w:cs="Calibri Light"/>
          <w:b/>
          <w:color w:val="C00000"/>
          <w:sz w:val="28"/>
          <w:szCs w:val="28"/>
        </w:rPr>
      </w:pPr>
    </w:p>
    <w:p w14:paraId="5222582E" w14:textId="77777777" w:rsidR="00415D5F" w:rsidRDefault="00415D5F" w:rsidP="00BD6073">
      <w:pPr>
        <w:spacing w:after="160" w:line="259" w:lineRule="auto"/>
        <w:rPr>
          <w:rFonts w:ascii="Calibri" w:eastAsia="Times New Roman" w:hAnsi="Calibri" w:cs="Calibri Light"/>
          <w:b/>
          <w:color w:val="C00000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id w:val="-17293037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105296" w14:textId="1C4CE192" w:rsidR="00415D5F" w:rsidRDefault="00415D5F" w:rsidP="00415D5F">
          <w:pPr>
            <w:pStyle w:val="Nagwekspisutreci"/>
            <w:numPr>
              <w:ilvl w:val="0"/>
              <w:numId w:val="0"/>
            </w:numPr>
            <w:ind w:left="680"/>
          </w:pPr>
          <w:r>
            <w:t>Spis treści</w:t>
          </w:r>
        </w:p>
        <w:p w14:paraId="4BDC2ADE" w14:textId="77777777" w:rsidR="000553C5" w:rsidRPr="000553C5" w:rsidRDefault="000553C5" w:rsidP="000553C5">
          <w:pPr>
            <w:rPr>
              <w:lang w:eastAsia="pl-PL"/>
            </w:rPr>
          </w:pPr>
        </w:p>
        <w:p w14:paraId="00888742" w14:textId="14301F75" w:rsidR="00E217B5" w:rsidRDefault="00415D5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135390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1.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Informacje ogólne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_Toc59135390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2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10B98D2D" w14:textId="45F064D1" w:rsidR="00E217B5" w:rsidRDefault="001C3CC6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59135391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Wyboru Uczestników Przedsięwzięcia do Etapu I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_Toc59135391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3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3969B28B" w14:textId="16D07AB4" w:rsidR="00E217B5" w:rsidRDefault="001C3CC6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59135392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2.1.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Podstawa oceny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_Toc59135392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3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26F35082" w14:textId="0FFA5F43" w:rsidR="00E217B5" w:rsidRDefault="001C3CC6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59135393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2.2.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Ocena Wniosków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_Toc59135393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3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5F644A77" w14:textId="101843DF" w:rsidR="00E217B5" w:rsidRDefault="001C3CC6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59135394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2.3.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Wynik oceny merytorycznej Wniosków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_Toc59135394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32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25899CC3" w14:textId="6A47F5EC" w:rsidR="00E217B5" w:rsidRDefault="001C3CC6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59135395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Wyboru Uczestników Przedsięwzięcia do Etapu II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_Toc59135395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34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2B4F9D0A" w14:textId="2F300081" w:rsidR="00E217B5" w:rsidRDefault="001C3CC6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59135396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3.1.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Weryfikacja złożenia Wyników Prac Etapu I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_Toc59135396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35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284844F4" w14:textId="6C560AC7" w:rsidR="00E217B5" w:rsidRDefault="001C3CC6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59135397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3.2.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Weryfikacja wyników Testów Instalacji Ułamkowo-Technicznych uzyskanych przez Uczestników Przedsięwzięcia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_Toc59135397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35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778A0095" w14:textId="2A404086" w:rsidR="00E217B5" w:rsidRDefault="001C3CC6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59135398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3.3.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Ocena zaktualizowanej oferty Uczestników Przedsięwzięcia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_Toc59135398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36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044539F6" w14:textId="61AAE0DF" w:rsidR="00E217B5" w:rsidRDefault="001C3CC6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59135399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3.4.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Wynik oceny merytorycznej Wyników Prac Etapu I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_Toc59135399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36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6ECD4025" w14:textId="48233EA2" w:rsidR="00E217B5" w:rsidRDefault="001C3CC6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59135400" w:history="1"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4.</w:t>
            </w:r>
            <w:r w:rsidR="00E217B5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E217B5" w:rsidRPr="00EA465D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Oceny Końcowej Technologii po Etapie II</w:t>
            </w:r>
            <w:r w:rsidR="00E217B5">
              <w:rPr>
                <w:noProof/>
                <w:webHidden/>
              </w:rPr>
              <w:tab/>
            </w:r>
            <w:r w:rsidR="00E217B5">
              <w:rPr>
                <w:noProof/>
                <w:webHidden/>
              </w:rPr>
              <w:fldChar w:fldCharType="begin"/>
            </w:r>
            <w:r w:rsidR="00E217B5">
              <w:rPr>
                <w:noProof/>
                <w:webHidden/>
              </w:rPr>
              <w:instrText xml:space="preserve"> PAGEREF _Toc59135400 \h </w:instrText>
            </w:r>
            <w:r w:rsidR="00E217B5">
              <w:rPr>
                <w:noProof/>
                <w:webHidden/>
              </w:rPr>
            </w:r>
            <w:r w:rsidR="00E217B5">
              <w:rPr>
                <w:noProof/>
                <w:webHidden/>
              </w:rPr>
              <w:fldChar w:fldCharType="separate"/>
            </w:r>
            <w:r w:rsidR="00E217B5">
              <w:rPr>
                <w:noProof/>
                <w:webHidden/>
              </w:rPr>
              <w:t>39</w:t>
            </w:r>
            <w:r w:rsidR="00E217B5">
              <w:rPr>
                <w:noProof/>
                <w:webHidden/>
              </w:rPr>
              <w:fldChar w:fldCharType="end"/>
            </w:r>
          </w:hyperlink>
        </w:p>
        <w:p w14:paraId="3B3CE5B0" w14:textId="228FC515" w:rsidR="00415D5F" w:rsidRDefault="00415D5F">
          <w:r>
            <w:rPr>
              <w:b/>
              <w:bCs/>
            </w:rPr>
            <w:fldChar w:fldCharType="end"/>
          </w:r>
        </w:p>
      </w:sdtContent>
    </w:sdt>
    <w:p w14:paraId="4F345D8D" w14:textId="7F2677E6" w:rsidR="00415D5F" w:rsidRDefault="00415D5F">
      <w:pPr>
        <w:rPr>
          <w:rFonts w:ascii="Calibri" w:eastAsia="Times New Roman" w:hAnsi="Calibri" w:cs="Times New Roman"/>
          <w:sz w:val="22"/>
          <w:szCs w:val="22"/>
          <w:lang w:eastAsia="pl-PL"/>
        </w:rPr>
      </w:pPr>
      <w:r>
        <w:rPr>
          <w:rFonts w:ascii="Calibri" w:eastAsia="Times New Roman" w:hAnsi="Calibri" w:cs="Times New Roman"/>
          <w:sz w:val="22"/>
          <w:szCs w:val="22"/>
          <w:lang w:eastAsia="pl-PL"/>
        </w:rPr>
        <w:br w:type="page"/>
      </w:r>
    </w:p>
    <w:p w14:paraId="01D2BEAD" w14:textId="77777777" w:rsidR="00415D5F" w:rsidRPr="00B64DBA" w:rsidRDefault="00415D5F" w:rsidP="00BD6073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59492916" w14:textId="77777777" w:rsidR="00BD6073" w:rsidRPr="00B64DBA" w:rsidRDefault="00BD6073" w:rsidP="00BD6073">
      <w:pPr>
        <w:keepNext/>
        <w:keepLines/>
        <w:numPr>
          <w:ilvl w:val="0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0" w:name="_Toc59135390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Informacje ogólne</w:t>
      </w:r>
      <w:bookmarkEnd w:id="0"/>
    </w:p>
    <w:p w14:paraId="66BA1E63" w14:textId="3C25EBCD" w:rsidR="00BD6073" w:rsidRPr="00B64DBA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Nabór Wnioskodawców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do zawarcia Umowy 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przystąpienia do realizacji Etapu I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opierał się na podstawie oceny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Wniosków o</w:t>
      </w:r>
      <w:r w:rsidRPr="009D46E5">
        <w:rPr>
          <w:rFonts w:ascii="Calibri" w:eastAsia="Calibri" w:hAnsi="Calibri" w:cs="Times New Roman"/>
          <w:sz w:val="22"/>
          <w:szCs w:val="22"/>
          <w:lang w:eastAsia="pl-PL"/>
        </w:rPr>
        <w:t xml:space="preserve"> dopuszczenie do udziału w post</w:t>
      </w:r>
      <w:r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powaniu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złożonych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przez podmioty zainteresowane realizacją Przedsięwzięcia. Ocena Wniosków zostanie przeprowadzona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zgodnie z Kryteriami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B3699A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Wynikiem o</w:t>
      </w:r>
      <w:r w:rsidRPr="00101A73">
        <w:rPr>
          <w:rFonts w:ascii="Calibri" w:eastAsia="Calibri" w:hAnsi="Calibri" w:cs="Times New Roman"/>
          <w:sz w:val="22"/>
          <w:szCs w:val="22"/>
          <w:lang w:eastAsia="pl-PL"/>
        </w:rPr>
        <w:t>ceny ww. Wniosków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</w:t>
      </w:r>
      <w:r w:rsidRPr="009C1E55">
        <w:rPr>
          <w:rFonts w:ascii="Calibri" w:eastAsia="Calibri" w:hAnsi="Calibri" w:cs="Times New Roman"/>
          <w:sz w:val="22"/>
          <w:szCs w:val="22"/>
          <w:lang w:eastAsia="pl-PL"/>
        </w:rPr>
        <w:t>Lista Rankingowa,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która będzie stanowiła podstawę wyboru Wnioskodawców, z którymi Zamawiający zawrze Umowę. </w:t>
      </w:r>
    </w:p>
    <w:p w14:paraId="0D2C9D4D" w14:textId="70A24DC0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Po zakończeniu Etapu I,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będzie prowadził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Selekcj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ę </w:t>
      </w:r>
      <w:r w:rsidR="005D33EA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II zgodnie z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Kryteriami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5D33EA">
        <w:rPr>
          <w:rFonts w:ascii="Calibri" w:eastAsia="Calibri" w:hAnsi="Calibri" w:cs="Times New Roman"/>
          <w:sz w:val="22"/>
          <w:szCs w:val="22"/>
          <w:lang w:eastAsia="pl-PL"/>
        </w:rPr>
        <w:t xml:space="preserve">Uczestników Przedsięwzięcia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do Etapu II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- szczegółowe informacje dotyczące opisu poszczególnych Kryteriów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Selekcji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, a także sposobu oceny i przyznawania punktów w ramach Selekcji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Wniosków i opisów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Etapów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I </w:t>
      </w:r>
      <w:proofErr w:type="spellStart"/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proofErr w:type="spellEnd"/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>II zostały przedstawione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w rozdziałach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 xml:space="preserve"> poniżej.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Po zakończeniu Etapu II, Zamawiający dokona Oceny</w:t>
      </w:r>
      <w:r w:rsidR="00AD4DA2">
        <w:rPr>
          <w:rFonts w:ascii="Calibri" w:eastAsia="Calibri" w:hAnsi="Calibri" w:cs="Times New Roman"/>
          <w:sz w:val="22"/>
          <w:szCs w:val="22"/>
          <w:lang w:eastAsia="pl-PL"/>
        </w:rPr>
        <w:t xml:space="preserve"> Końcowej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Technologii po Etapie II. 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>Zamawiający zastrzega sobie prawo do uprawnienia Partnera Strategicz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>nego do dokonania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wskazanych przez Zamawiającego 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czynności 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>w ramach oceny Wyników Prac Etapu I lub Etapu II.</w:t>
      </w:r>
    </w:p>
    <w:p w14:paraId="039B4494" w14:textId="7C3211C3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>Zamawiający</w:t>
      </w:r>
      <w:r w:rsidR="007F6308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w trakcie prowadzonych ocen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weryfikował spełnienie </w:t>
      </w:r>
      <w:r w:rsidR="00785829" w:rsidRPr="28C3E094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, będzie stosował punktowane Kryteria </w:t>
      </w:r>
      <w:r w:rsidR="00205140" w:rsidRPr="28C3E094">
        <w:rPr>
          <w:rFonts w:ascii="Calibri" w:eastAsia="Calibri" w:hAnsi="Calibri" w:cs="Times New Roman"/>
          <w:sz w:val="22"/>
          <w:szCs w:val="22"/>
          <w:lang w:eastAsia="pl-PL"/>
        </w:rPr>
        <w:t>Konkursowe, będzie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przyznawał punkty za spełnienie Wymagań Opcjonalnych</w:t>
      </w:r>
      <w:r w:rsidR="00712D13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oraz</w:t>
      </w:r>
      <w:r w:rsidR="00D30D45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za inne elementy odpowiednio </w:t>
      </w:r>
      <w:r w:rsidR="00AC2477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dla </w:t>
      </w:r>
      <w:r w:rsidR="00D30D45" w:rsidRPr="28C3E094">
        <w:rPr>
          <w:rFonts w:ascii="Calibri" w:eastAsia="Calibri" w:hAnsi="Calibri" w:cs="Times New Roman"/>
          <w:sz w:val="22"/>
          <w:szCs w:val="22"/>
          <w:lang w:eastAsia="pl-PL"/>
        </w:rPr>
        <w:t>Wniosku lub zaktualizowanej oferty</w:t>
      </w:r>
      <w:r w:rsidR="00712D13" w:rsidRPr="28C3E094">
        <w:rPr>
          <w:rFonts w:ascii="Calibri" w:eastAsia="Calibri" w:hAnsi="Calibri" w:cs="Times New Roman"/>
          <w:sz w:val="22"/>
          <w:szCs w:val="22"/>
          <w:lang w:eastAsia="pl-PL"/>
        </w:rPr>
        <w:t>.</w:t>
      </w:r>
    </w:p>
    <w:p w14:paraId="76A29EAE" w14:textId="194BDE74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 ramach Przedsięwzięcia i realizacji poszczególnych Etapów,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będzie zobligowany do przedstawienia do oceny odpowiednio Wyników Prac Etapu I </w:t>
      </w:r>
      <w:proofErr w:type="spellStart"/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proofErr w:type="spellEnd"/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Etapu II. W przypadku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 xml:space="preserve"> niespełnienia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powyższego,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 xml:space="preserve"> Zamawiający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odstąpi od przeprowadzenia oceny merytorycznej Wyników Prac Etapu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a tym samym odpowiednio uwzględnienia Wykonawcy w procesie Selekcji do Etapu II, lub Oceny Technologii po Etapie II.</w:t>
      </w:r>
    </w:p>
    <w:p w14:paraId="57AE6CE6" w14:textId="2F1B6328" w:rsidR="00BD6073" w:rsidRPr="008F6959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8F6959">
        <w:rPr>
          <w:rFonts w:ascii="Calibri" w:eastAsia="Calibri" w:hAnsi="Calibri" w:cs="Times New Roman"/>
          <w:sz w:val="22"/>
          <w:szCs w:val="22"/>
        </w:rPr>
        <w:t xml:space="preserve">Liczba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 w:rsidRPr="008F6959">
        <w:rPr>
          <w:rFonts w:ascii="Calibri" w:eastAsia="Calibri" w:hAnsi="Calibri" w:cs="Times New Roman"/>
          <w:sz w:val="22"/>
          <w:szCs w:val="22"/>
        </w:rPr>
        <w:t xml:space="preserve"> dopuszczonych do udziału w poszczególnych </w:t>
      </w:r>
      <w:r>
        <w:rPr>
          <w:rFonts w:ascii="Calibri" w:eastAsia="Calibri" w:hAnsi="Calibri" w:cs="Times New Roman"/>
          <w:sz w:val="22"/>
          <w:szCs w:val="22"/>
        </w:rPr>
        <w:t>E</w:t>
      </w:r>
      <w:r w:rsidRPr="008F6959">
        <w:rPr>
          <w:rFonts w:ascii="Calibri" w:eastAsia="Calibri" w:hAnsi="Calibri" w:cs="Times New Roman"/>
          <w:sz w:val="22"/>
          <w:szCs w:val="22"/>
        </w:rPr>
        <w:t>tapach będzie następująca:</w:t>
      </w:r>
    </w:p>
    <w:p w14:paraId="59949EC7" w14:textId="14E4B8BF" w:rsidR="00BD6073" w:rsidRPr="008F6959" w:rsidRDefault="00BD6073" w:rsidP="0096408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28C3E094">
        <w:rPr>
          <w:rFonts w:ascii="Calibri" w:eastAsia="Calibri" w:hAnsi="Calibri" w:cs="Times New Roman"/>
          <w:sz w:val="22"/>
          <w:szCs w:val="22"/>
        </w:rPr>
        <w:t xml:space="preserve">Do Etapu I zostanie dopuszczonych maksymalnie 4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 w:rsidRPr="28C3E094">
        <w:rPr>
          <w:rFonts w:ascii="Calibri" w:eastAsia="Calibri" w:hAnsi="Calibri" w:cs="Times New Roman"/>
          <w:sz w:val="22"/>
          <w:szCs w:val="22"/>
        </w:rPr>
        <w:t>;</w:t>
      </w:r>
    </w:p>
    <w:p w14:paraId="359C0F5C" w14:textId="01A22638" w:rsidR="00BD6073" w:rsidRPr="008F6959" w:rsidRDefault="00BD6073" w:rsidP="0096408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730E2663">
        <w:rPr>
          <w:rFonts w:ascii="Calibri" w:eastAsia="Calibri" w:hAnsi="Calibri" w:cs="Times New Roman"/>
          <w:sz w:val="22"/>
          <w:szCs w:val="22"/>
        </w:rPr>
        <w:t>Do Etapu II zostanie dopuszczony</w:t>
      </w:r>
      <w:r w:rsidR="006D26C8" w:rsidRPr="730E2663">
        <w:rPr>
          <w:rFonts w:ascii="Calibri" w:eastAsia="Calibri" w:hAnsi="Calibri" w:cs="Times New Roman"/>
          <w:sz w:val="22"/>
          <w:szCs w:val="22"/>
        </w:rPr>
        <w:t>, z zastrzeżeniem postanowień Rozdziału X Regulaminu,</w:t>
      </w:r>
      <w:r w:rsidRPr="730E2663">
        <w:rPr>
          <w:rFonts w:ascii="Calibri" w:eastAsia="Calibri" w:hAnsi="Calibri" w:cs="Times New Roman"/>
          <w:sz w:val="22"/>
          <w:szCs w:val="22"/>
        </w:rPr>
        <w:t xml:space="preserve"> nie mniej niż 1 </w:t>
      </w:r>
      <w:r w:rsidR="006D26C8" w:rsidRPr="730E2663">
        <w:rPr>
          <w:rFonts w:ascii="Calibri" w:eastAsia="Calibri" w:hAnsi="Calibri" w:cs="Times New Roman"/>
          <w:sz w:val="22"/>
          <w:szCs w:val="22"/>
        </w:rPr>
        <w:t>Uczestnik Przedsięwzięcia</w:t>
      </w:r>
      <w:r w:rsidRPr="730E2663">
        <w:rPr>
          <w:rFonts w:ascii="Calibri" w:eastAsia="Calibri" w:hAnsi="Calibri" w:cs="Times New Roman"/>
          <w:sz w:val="22"/>
          <w:szCs w:val="22"/>
        </w:rPr>
        <w:t>.</w:t>
      </w:r>
    </w:p>
    <w:p w14:paraId="3F0618CF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67F2959D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730E2663">
        <w:rPr>
          <w:rFonts w:ascii="Calibri" w:eastAsia="Calibri" w:hAnsi="Calibri" w:cs="Times New Roman"/>
          <w:sz w:val="22"/>
          <w:szCs w:val="22"/>
        </w:rPr>
        <w:t>Szczegółowy przebieg Przedsięwzięcia oraz Wyniki Prac poszczególnych Etapów zostały opisane w Załączniku nr 4 do Regulaminu - Harmonogram Przedsięwzięcia.</w:t>
      </w:r>
    </w:p>
    <w:p w14:paraId="05496D1D" w14:textId="77777777" w:rsidR="008D5C62" w:rsidRDefault="008D5C62" w:rsidP="008D5C62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(i) w niniejszym Załączniku określono ocenę punktową </w:t>
      </w:r>
      <w:r>
        <w:rPr>
          <w:rFonts w:ascii="Calibri" w:eastAsia="Calibri" w:hAnsi="Calibri" w:cs="Calibri"/>
          <w:sz w:val="22"/>
          <w:szCs w:val="22"/>
        </w:rPr>
        <w:t xml:space="preserve">obliczaną z wykorzystaniem mnożników podawanych w określonych zakresach </w:t>
      </w:r>
      <w:r w:rsidRPr="22D8D8D8">
        <w:rPr>
          <w:rFonts w:ascii="Calibri" w:eastAsia="Calibri" w:hAnsi="Calibri" w:cs="Calibri"/>
          <w:sz w:val="22"/>
          <w:szCs w:val="22"/>
        </w:rPr>
        <w:t xml:space="preserve">(„od… do…”) oraz (ii) zakresy </w:t>
      </w:r>
      <w:r>
        <w:rPr>
          <w:rFonts w:ascii="Calibri" w:eastAsia="Calibri" w:hAnsi="Calibri" w:cs="Calibri"/>
          <w:sz w:val="22"/>
          <w:szCs w:val="22"/>
        </w:rPr>
        <w:t>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 są podzielone na kilka poziomów, zastosowanie mają poniższe zasady:</w:t>
      </w:r>
    </w:p>
    <w:p w14:paraId="6CEBA84E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lastRenderedPageBreak/>
        <w:t xml:space="preserve">jeśli w zakresie danego kryterium Wniosek/Wynik Prac Etapu przedstawia zgodnie z opisem kryterium w pełnym zakresie najniższy poziom określonych cech albo odpowiednio brak danej cechy, </w:t>
      </w:r>
      <w:r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„0”;</w:t>
      </w:r>
    </w:p>
    <w:p w14:paraId="27A4B013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w pełnym zakresie najwyższy poziom określonych cech, </w:t>
      </w:r>
      <w:r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„</w:t>
      </w:r>
      <w:r>
        <w:rPr>
          <w:rFonts w:ascii="Calibri" w:eastAsia="Calibri" w:hAnsi="Calibri" w:cs="Calibri"/>
          <w:sz w:val="22"/>
          <w:szCs w:val="22"/>
        </w:rPr>
        <w:t>1</w:t>
      </w:r>
      <w:r w:rsidRPr="22D8D8D8">
        <w:rPr>
          <w:rFonts w:ascii="Calibri" w:eastAsia="Calibri" w:hAnsi="Calibri" w:cs="Calibri"/>
          <w:sz w:val="22"/>
          <w:szCs w:val="22"/>
        </w:rPr>
        <w:t>”;</w:t>
      </w:r>
    </w:p>
    <w:p w14:paraId="74038691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cechy charakterystyczne dla poziomu pośredniego pomiędzy najniższym (lit. a)) oraz najwyższym (lit. b)) poziomem zakresów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</w:t>
      </w:r>
      <w:r>
        <w:rPr>
          <w:rFonts w:ascii="Calibri" w:eastAsia="Calibri" w:hAnsi="Calibri" w:cs="Calibri"/>
          <w:sz w:val="22"/>
          <w:szCs w:val="22"/>
        </w:rPr>
        <w:t xml:space="preserve">określenie mnożnika </w:t>
      </w:r>
      <w:r w:rsidRPr="22D8D8D8">
        <w:rPr>
          <w:rFonts w:ascii="Calibri" w:eastAsia="Calibri" w:hAnsi="Calibri" w:cs="Calibri"/>
          <w:sz w:val="22"/>
          <w:szCs w:val="22"/>
        </w:rPr>
        <w:t xml:space="preserve">następuje dwuetapowo: (i) w pierwszej kolejności ustala się poziom zakresu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którego opis w przeważającym stopniu odpowiada charakterystyce Wniosku/Wyniku Prac Etapu w zakresie relewantnym dla danego kryterium i </w:t>
      </w:r>
      <w:r>
        <w:rPr>
          <w:rFonts w:ascii="Calibri" w:eastAsia="Calibri" w:hAnsi="Calibri" w:cs="Calibri"/>
          <w:sz w:val="22"/>
          <w:szCs w:val="22"/>
        </w:rPr>
        <w:t>przyjmuje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wstępnie </w:t>
      </w:r>
      <w:r>
        <w:rPr>
          <w:rFonts w:ascii="Calibri" w:eastAsia="Calibri" w:hAnsi="Calibri" w:cs="Calibri"/>
          <w:sz w:val="22"/>
          <w:szCs w:val="22"/>
        </w:rPr>
        <w:t>mnożnik pośredni</w:t>
      </w:r>
      <w:r w:rsidRPr="22D8D8D8">
        <w:rPr>
          <w:rFonts w:ascii="Calibri" w:eastAsia="Calibri" w:hAnsi="Calibri" w:cs="Calibri"/>
          <w:sz w:val="22"/>
          <w:szCs w:val="22"/>
        </w:rPr>
        <w:t xml:space="preserve"> pomiędzy najwyższym a najniższym zakresem w ramach danego poziomu. Jeśli Wniosek/Wynik Prac Etapu:</w:t>
      </w:r>
    </w:p>
    <w:p w14:paraId="464E5552" w14:textId="7F096320" w:rsidR="008D5C62" w:rsidRDefault="008D5C62" w:rsidP="2176112B">
      <w:pPr>
        <w:pStyle w:val="Akapitzlist"/>
        <w:numPr>
          <w:ilvl w:val="1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176112B">
        <w:rPr>
          <w:rFonts w:ascii="Calibri" w:eastAsia="Calibri" w:hAnsi="Calibri" w:cs="Calibri"/>
          <w:sz w:val="22"/>
          <w:szCs w:val="22"/>
        </w:rPr>
        <w:t>w pełnym zakresie odpowiada cechom charakterystycznym dla danego zakresu, to wstępna wartość mnożnika przyjęta w pierwszym kroku staje się ostatecznym mnożnikiem punktowym dla danego kryterium albo</w:t>
      </w:r>
    </w:p>
    <w:p w14:paraId="462C1350" w14:textId="77777777" w:rsidR="008D5C62" w:rsidRDefault="008D5C62" w:rsidP="008D5C62">
      <w:pPr>
        <w:pStyle w:val="Akapitzlist"/>
        <w:numPr>
          <w:ilvl w:val="1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Wniosek/Wynik Prac Etapu przejawia częściowo cechy charakterystyczne dla innych zakresów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w drugiej kolejności ustala się w jakim stopniu Wniosek/Wynik Prac Etapu w zakresie relewantnym dla danego kryterium spełnia cechy charakterystyczne dla wyższego poziomu i niższego, a następnie w zależności od natężenia tych cech </w:t>
      </w:r>
      <w:r>
        <w:rPr>
          <w:rFonts w:ascii="Calibri" w:eastAsia="Calibri" w:hAnsi="Calibri" w:cs="Calibri"/>
          <w:sz w:val="22"/>
          <w:szCs w:val="22"/>
        </w:rPr>
        <w:t>ustala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</w:t>
      </w:r>
      <w:r>
        <w:rPr>
          <w:rFonts w:ascii="Calibri" w:eastAsia="Calibri" w:hAnsi="Calibri" w:cs="Calibri"/>
          <w:sz w:val="22"/>
          <w:szCs w:val="22"/>
        </w:rPr>
        <w:t>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w zakresie niższym lub wyższym danego poziomu punktowego.</w:t>
      </w:r>
    </w:p>
    <w:p w14:paraId="23EDCCD0" w14:textId="262CCC45" w:rsidR="008D5C62" w:rsidRDefault="008D5C62" w:rsidP="008D5C62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3E54B37D">
        <w:rPr>
          <w:rFonts w:ascii="Calibri" w:eastAsia="Calibri" w:hAnsi="Calibri" w:cs="Calibri"/>
          <w:sz w:val="22"/>
          <w:szCs w:val="22"/>
        </w:rPr>
        <w:t>Dla przykładu: w ramach kryterium X oceniane są cechy (i), (ii), (iii). Kryterium przewiduje poziomy mnożników od niedostatecznego do doskonałego. Wniosek B w zakresie tego kryterium ma cechy odpowiadające cechom uznawanym za doskonałe w pełnym zakresie (i)-(iii), przyznaje mu się punkty z mnożnikiem 1. Wniosek C nie spełnia w ogóle tego kryterium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kryterium przyznaje się Wnioskowi A punkty z wykorzystaniem mnożnika 0,42.</w:t>
      </w:r>
    </w:p>
    <w:p w14:paraId="2803BD53" w14:textId="2A0B8523" w:rsidR="54ED619E" w:rsidRDefault="54ED619E" w:rsidP="54ED619E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60628EC3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400BA9CE" w14:textId="3037F7A8" w:rsidR="00BD6073" w:rsidRPr="00B64DBA" w:rsidRDefault="00BD6073" w:rsidP="00BD6073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" w:name="_Toc59135391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Kryteria 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Wyboru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do Etapu I</w:t>
      </w:r>
      <w:bookmarkEnd w:id="1"/>
    </w:p>
    <w:p w14:paraId="1A7E0AF2" w14:textId="77777777" w:rsidR="00BD6073" w:rsidRPr="00B64DBA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2" w:name="_Toc59135392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Podstawa oceny</w:t>
      </w:r>
      <w:bookmarkEnd w:id="2"/>
    </w:p>
    <w:p w14:paraId="7076A7D9" w14:textId="44A59C15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Podstawą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są złożone przez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Wnioskodawców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Wnioski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o dopuszczenie do udziału w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P</w:t>
      </w:r>
      <w:r>
        <w:rPr>
          <w:rFonts w:ascii="Calibri" w:eastAsia="Calibri" w:hAnsi="Calibri" w:cs="Times New Roman"/>
          <w:sz w:val="22"/>
          <w:szCs w:val="22"/>
          <w:lang w:eastAsia="pl-PL"/>
        </w:rPr>
        <w:t>ostępowaniu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. Wnioski muszą zostać złożone zgodnie z zasadami i w terminie określonym przez Regulamin. W ramach Wniosku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złożonego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 xml:space="preserve">zgodnie ze wzorem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stanowiącym </w:t>
      </w:r>
      <w:r w:rsidRPr="000C04CB">
        <w:rPr>
          <w:rFonts w:ascii="Calibri" w:eastAsia="Calibri" w:hAnsi="Calibri" w:cs="Times New Roman"/>
          <w:sz w:val="22"/>
          <w:szCs w:val="22"/>
          <w:lang w:eastAsia="pl-PL"/>
        </w:rPr>
        <w:t>Załącznik nr 3 do Regulaminu</w:t>
      </w:r>
      <w:r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Wnioskodawcy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przedstawiają w</w:t>
      </w:r>
      <w:r>
        <w:rPr>
          <w:rFonts w:ascii="Calibri" w:eastAsia="Calibri" w:hAnsi="Calibri" w:cs="Times New Roman"/>
          <w:sz w:val="22"/>
          <w:szCs w:val="22"/>
          <w:lang w:eastAsia="pl-PL"/>
        </w:rPr>
        <w:t> 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szczegó</w:t>
      </w:r>
      <w:r>
        <w:rPr>
          <w:rFonts w:ascii="Calibri" w:eastAsia="Calibri" w:hAnsi="Calibri" w:cs="Times New Roman"/>
          <w:sz w:val="22"/>
          <w:szCs w:val="22"/>
          <w:lang w:eastAsia="pl-PL"/>
        </w:rPr>
        <w:t>lności opis proponowanej Technologii Uniwersalnej Biogazowni, w tym założenia</w:t>
      </w:r>
      <w:r w:rsidR="00CD13CF">
        <w:rPr>
          <w:rFonts w:ascii="Calibri" w:eastAsia="Calibri" w:hAnsi="Calibri" w:cs="Times New Roman"/>
          <w:sz w:val="22"/>
          <w:szCs w:val="22"/>
          <w:lang w:eastAsia="pl-PL"/>
        </w:rPr>
        <w:t xml:space="preserve"> dwóch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8A6169">
        <w:rPr>
          <w:rFonts w:ascii="Calibri" w:eastAsia="Calibri" w:hAnsi="Calibri" w:cs="Times New Roman"/>
          <w:sz w:val="22"/>
          <w:szCs w:val="22"/>
          <w:lang w:eastAsia="pl-PL"/>
        </w:rPr>
        <w:t xml:space="preserve">identycznych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Instalacji Ułamkowo-Technicznych i Demonstratora Technologii opracowywanych w ramach Przedsięwzięcia,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deklarację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parametrów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 xml:space="preserve"> Wymagań Konkursowych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opis innowacji planowany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ch do zaimplementowania w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D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emonstratorze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Technologii 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pozwalających na osiągni</w:t>
      </w:r>
      <w:r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cie oczekiwanych założeń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Przedsięwzięcia oraz spełnienie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="00383F94">
        <w:rPr>
          <w:rFonts w:ascii="Calibri" w:eastAsia="Calibri" w:hAnsi="Calibri" w:cs="Times New Roman"/>
          <w:sz w:val="22"/>
          <w:szCs w:val="22"/>
          <w:lang w:eastAsia="pl-PL"/>
        </w:rPr>
        <w:t xml:space="preserve"> 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383F94">
        <w:rPr>
          <w:rFonts w:ascii="Calibri" w:eastAsia="Calibri" w:hAnsi="Calibri" w:cs="Times New Roman"/>
          <w:sz w:val="22"/>
          <w:szCs w:val="22"/>
          <w:lang w:eastAsia="pl-PL"/>
        </w:rPr>
        <w:t>O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pcjonalnych (jeśli dotyczy) opisanych Załącznikiem nr 1 do Regulaminu</w:t>
      </w:r>
      <w:r w:rsidR="002419CA">
        <w:rPr>
          <w:rFonts w:ascii="Calibri" w:eastAsia="Calibri" w:hAnsi="Calibri" w:cs="Times New Roman"/>
          <w:sz w:val="22"/>
          <w:szCs w:val="22"/>
          <w:lang w:eastAsia="pl-PL"/>
        </w:rPr>
        <w:t>, oraz innych wskazanych we Wniosku elementów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 w:rsidR="00E03865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</w:p>
    <w:p w14:paraId="13122A0B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color w:val="FF0000"/>
          <w:sz w:val="22"/>
          <w:szCs w:val="22"/>
          <w:lang w:eastAsia="pl-PL"/>
        </w:rPr>
      </w:pPr>
    </w:p>
    <w:p w14:paraId="3AE3A55D" w14:textId="77777777" w:rsidR="00BD6073" w:rsidRPr="00B64DBA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3" w:name="_Toc59135393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Ocena Wniosków</w:t>
      </w:r>
      <w:bookmarkEnd w:id="3"/>
    </w:p>
    <w:p w14:paraId="4A4BB18F" w14:textId="4A63F1A8" w:rsidR="00BD6073" w:rsidRPr="00B64DBA" w:rsidRDefault="00CD13CF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Złożone przez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Wniosk</w:t>
      </w:r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ED3835">
        <w:rPr>
          <w:rFonts w:ascii="Calibri" w:eastAsia="Calibri" w:hAnsi="Calibri" w:cs="Times New Roman"/>
          <w:sz w:val="22"/>
          <w:szCs w:val="22"/>
          <w:lang w:eastAsia="pl-PL"/>
        </w:rPr>
        <w:t>zostaną sprawdzone pod kątem formaln</w:t>
      </w:r>
      <w:r w:rsidR="005A32CB">
        <w:rPr>
          <w:rFonts w:ascii="Calibri" w:eastAsia="Calibri" w:hAnsi="Calibri" w:cs="Times New Roman"/>
          <w:sz w:val="22"/>
          <w:szCs w:val="22"/>
          <w:lang w:eastAsia="pl-PL"/>
        </w:rPr>
        <w:t>ym oraz pod kątem merytorycznym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 w:rsidR="00BD6073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Ocena formalna złożonych Wniosków będzie prowadzona zgodnie z zasadami przedstawionymi w Regulaminie.</w:t>
      </w:r>
    </w:p>
    <w:p w14:paraId="54E78D72" w14:textId="70EAA925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>P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o przeprowadzeniu oceny formalnej oraz 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merytorycznej, 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przygotuje oraz opublikuje 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>List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 Rankingow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>ą Wnioskodawców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. Przy ocenie Wniosków Zamawiający będzie weryfikował deklarację spełnienia </w:t>
      </w:r>
      <w:r w:rsidR="00785829" w:rsidRPr="730E2663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, będzie stosował Kryteria Konkursowe oraz będzie przyznawał punkty za spełnienie </w:t>
      </w:r>
      <w:r w:rsidR="00785829" w:rsidRPr="730E2663">
        <w:rPr>
          <w:rFonts w:ascii="Calibri" w:eastAsia="Calibri" w:hAnsi="Calibri" w:cs="Times New Roman"/>
          <w:sz w:val="22"/>
          <w:szCs w:val="22"/>
          <w:lang w:eastAsia="pl-PL"/>
        </w:rPr>
        <w:t>Wymagań Opcjonalnych</w:t>
      </w:r>
      <w:r w:rsidR="002419CA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, oraz za przedstawienie do </w:t>
      </w:r>
      <w:r w:rsidR="00DA0467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oceny innych </w:t>
      </w:r>
      <w:r w:rsidR="002419CA" w:rsidRPr="730E2663">
        <w:rPr>
          <w:rFonts w:ascii="Calibri" w:eastAsia="Calibri" w:hAnsi="Calibri" w:cs="Times New Roman"/>
          <w:sz w:val="22"/>
          <w:szCs w:val="22"/>
          <w:lang w:eastAsia="pl-PL"/>
        </w:rPr>
        <w:t>wymaganych elementów Wniosku</w:t>
      </w:r>
      <w:ins w:id="4" w:author="Autor">
        <w:r w:rsidR="00113647">
          <w:rPr>
            <w:rFonts w:ascii="Calibri" w:eastAsia="Calibri" w:hAnsi="Calibri" w:cs="Times New Roman"/>
            <w:sz w:val="22"/>
            <w:szCs w:val="22"/>
            <w:lang w:eastAsia="pl-PL"/>
          </w:rPr>
          <w:t xml:space="preserve"> pod kątem spełnienia Wymagań Jakościowych</w:t>
        </w:r>
      </w:ins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. </w:t>
      </w:r>
    </w:p>
    <w:p w14:paraId="522A27BA" w14:textId="06031A2B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Aby uniknąć wszelkich wątpliwości, Zamawiający zaznacza, iż przedstawion</w:t>
      </w:r>
      <w:ins w:id="5" w:author="Autor">
        <w:r w:rsidR="00113647">
          <w:rPr>
            <w:rFonts w:ascii="Calibri" w:eastAsia="Calibri" w:hAnsi="Calibri" w:cs="Times New Roman"/>
            <w:sz w:val="22"/>
            <w:szCs w:val="22"/>
            <w:lang w:eastAsia="pl-PL"/>
          </w:rPr>
          <w:t>y</w:t>
        </w:r>
      </w:ins>
      <w:del w:id="6" w:author="Autor">
        <w:r w:rsidDel="00113647">
          <w:rPr>
            <w:rFonts w:ascii="Calibri" w:eastAsia="Calibri" w:hAnsi="Calibri" w:cs="Times New Roman"/>
            <w:sz w:val="22"/>
            <w:szCs w:val="22"/>
            <w:lang w:eastAsia="pl-PL"/>
          </w:rPr>
          <w:delText>a</w:delText>
        </w:r>
      </w:del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we Wniosku opis koncepcyjny zaproponowanego</w:t>
      </w:r>
      <w:r w:rsidDel="00570A5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rozwiązania dotyczy Technologii Uniwersalnej Biogazowni i Demonstratora Technologii. 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Instalacj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 U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łamkowo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-T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echniczn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Wykonawcy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na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tapie I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mogą różnić się od Demonstratora Technologii wyłącznie zakresem wskazanym w Załączniku </w:t>
      </w:r>
      <w:r w:rsidR="008A6169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1</w:t>
      </w:r>
      <w:r w:rsidR="00DA0467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do Regulaminu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, w którym przedstawiono szczegółową informację odnośnie wymagań Instalacji Ułamkowo-Technicznych oraz Demonstratora Technologii.</w:t>
      </w:r>
    </w:p>
    <w:p w14:paraId="3642F831" w14:textId="77777777" w:rsidR="00BD6073" w:rsidRPr="00A50C9A" w:rsidRDefault="00BD6073" w:rsidP="00BD6073">
      <w:pPr>
        <w:rPr>
          <w:rStyle w:val="Wyrnienieintensywne"/>
          <w:i w:val="0"/>
        </w:rPr>
      </w:pPr>
    </w:p>
    <w:p w14:paraId="42383FAD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Zamawiający będzie oceniał ww. Wn</w:t>
      </w:r>
      <w:r>
        <w:rPr>
          <w:rFonts w:ascii="Calibri" w:eastAsia="Calibri" w:hAnsi="Calibri" w:cs="Times New Roman"/>
          <w:sz w:val="22"/>
          <w:szCs w:val="22"/>
          <w:lang w:eastAsia="pl-PL"/>
        </w:rPr>
        <w:t>ioski wg. następujących zasad i Kryteriów:</w:t>
      </w:r>
    </w:p>
    <w:p w14:paraId="02EF9B74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D2B6F2F" w14:textId="694B9140" w:rsidR="00BD6073" w:rsidRPr="0048072C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I. Spełnienie </w:t>
      </w:r>
      <w:r w:rsidR="00785829">
        <w:rPr>
          <w:rFonts w:ascii="Calibri" w:eastAsia="Calibri" w:hAnsi="Calibri" w:cs="Times New Roman"/>
          <w:b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465520D6" w14:textId="7CC19CC8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 ramach oceny merytorycznej, Zamawiający będzie oceniał Wniosek pod kątem deklaracji przez Wykonawcę spełnienia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przez proponowaną we Wniosku Technologię Uniwersalnej Biogazowni. Ocena spełnienia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będzie prowadzona na zasadzie „spełniono/nie spełniono” na podstawie</w:t>
      </w:r>
      <w:r w:rsidR="006D07A4">
        <w:rPr>
          <w:rFonts w:ascii="Calibri" w:eastAsia="Calibri" w:hAnsi="Calibri" w:cs="Times New Roman"/>
          <w:sz w:val="22"/>
          <w:szCs w:val="22"/>
          <w:lang w:eastAsia="pl-PL"/>
        </w:rPr>
        <w:t xml:space="preserve"> deklaracji i uzasadnień wskazanych we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6D07A4">
        <w:rPr>
          <w:rFonts w:ascii="Calibri" w:eastAsia="Calibri" w:hAnsi="Calibri" w:cs="Times New Roman"/>
          <w:sz w:val="22"/>
          <w:szCs w:val="22"/>
          <w:lang w:eastAsia="pl-PL"/>
        </w:rPr>
        <w:t>Wniosku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, (aby rozwiać wszelkie wątpliwości - Zamawiający nie przyznaje punktów za spełnienie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>).</w:t>
      </w:r>
    </w:p>
    <w:p w14:paraId="4AD99C84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19564793" w14:textId="08C32E8A" w:rsidR="00BD6073" w:rsidRDefault="00BD6073" w:rsidP="00BD6073">
      <w:pPr>
        <w:pStyle w:val="Legenda"/>
        <w:keepNext/>
      </w:pPr>
      <w:bookmarkStart w:id="7" w:name="_Ref57728892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1</w:t>
      </w:r>
      <w:r>
        <w:fldChar w:fldCharType="end"/>
      </w:r>
      <w:bookmarkEnd w:id="7"/>
      <w:r>
        <w:t xml:space="preserve">. Ocena spełnienia </w:t>
      </w:r>
      <w:r w:rsidR="00785829">
        <w:t>Wymagań Obligatoryjnych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2405"/>
        <w:gridCol w:w="4258"/>
        <w:gridCol w:w="2273"/>
      </w:tblGrid>
      <w:tr w:rsidR="00BD6073" w14:paraId="0B32444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1E04A128" w14:textId="77777777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L.p.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32A72B56" w14:textId="77777777" w:rsidR="00BD6073" w:rsidRPr="002710D6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Kategoria</w:t>
            </w:r>
          </w:p>
        </w:tc>
        <w:tc>
          <w:tcPr>
            <w:tcW w:w="2405" w:type="dxa"/>
            <w:shd w:val="clear" w:color="auto" w:fill="C5E0B3" w:themeFill="accent6" w:themeFillTint="66"/>
          </w:tcPr>
          <w:p w14:paraId="523657BC" w14:textId="63E77660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Nazwa </w:t>
            </w:r>
            <w:r w:rsidR="00DA0467">
              <w:rPr>
                <w:rFonts w:eastAsia="Calibri"/>
                <w:szCs w:val="22"/>
              </w:rPr>
              <w:t>W</w:t>
            </w:r>
            <w:r>
              <w:rPr>
                <w:rFonts w:eastAsia="Calibri"/>
                <w:szCs w:val="22"/>
              </w:rPr>
              <w:t xml:space="preserve">ymagania </w:t>
            </w:r>
            <w:r w:rsidR="00DA0467">
              <w:rPr>
                <w:rFonts w:eastAsia="Calibri"/>
                <w:szCs w:val="22"/>
              </w:rPr>
              <w:t>O</w:t>
            </w:r>
            <w:r>
              <w:rPr>
                <w:rFonts w:eastAsia="Calibri"/>
                <w:szCs w:val="22"/>
              </w:rPr>
              <w:t>bligatoryjnego</w:t>
            </w:r>
          </w:p>
        </w:tc>
        <w:tc>
          <w:tcPr>
            <w:tcW w:w="4258" w:type="dxa"/>
            <w:shd w:val="clear" w:color="auto" w:fill="C5E0B3" w:themeFill="accent6" w:themeFillTint="66"/>
            <w:vAlign w:val="center"/>
          </w:tcPr>
          <w:p w14:paraId="09D0AACE" w14:textId="16F4F58D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 xml:space="preserve">Sposób </w:t>
            </w:r>
            <w:r>
              <w:rPr>
                <w:rFonts w:eastAsia="Calibri"/>
                <w:szCs w:val="22"/>
              </w:rPr>
              <w:t xml:space="preserve">oceny spełnienia </w:t>
            </w:r>
            <w:r w:rsidR="00DA0467">
              <w:rPr>
                <w:rFonts w:eastAsia="Calibri"/>
                <w:szCs w:val="22"/>
              </w:rPr>
              <w:t>W</w:t>
            </w:r>
            <w:r>
              <w:rPr>
                <w:rFonts w:eastAsia="Calibri"/>
                <w:szCs w:val="22"/>
              </w:rPr>
              <w:t xml:space="preserve">ymagania </w:t>
            </w:r>
            <w:r w:rsidR="00DA0467">
              <w:rPr>
                <w:rFonts w:eastAsia="Calibri"/>
                <w:szCs w:val="22"/>
              </w:rPr>
              <w:t>O</w:t>
            </w:r>
            <w:r>
              <w:rPr>
                <w:rFonts w:eastAsia="Calibri"/>
                <w:szCs w:val="22"/>
              </w:rPr>
              <w:t>bligatoryjnego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25355CB5" w14:textId="77777777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BD6073" w14:paraId="7C2CD41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2712371" w14:textId="77777777" w:rsidR="00BD6073" w:rsidRPr="00E153ED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96977D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0E288D57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Uniwersalność substratowa Technologii</w:t>
            </w:r>
          </w:p>
        </w:tc>
        <w:tc>
          <w:tcPr>
            <w:tcW w:w="4258" w:type="dxa"/>
          </w:tcPr>
          <w:p w14:paraId="44C30897" w14:textId="1D844D23" w:rsidR="00BD6073" w:rsidRPr="009F0864" w:rsidRDefault="00BD6073" w:rsidP="0054679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 xml:space="preserve">amawiający dokona weryfikacji, czy </w:t>
            </w:r>
            <w:r w:rsidR="008E78D1">
              <w:rPr>
                <w:rFonts w:eastAsia="Calibri"/>
              </w:rPr>
              <w:t xml:space="preserve">Wnioskodawca </w:t>
            </w:r>
            <w:r>
              <w:rPr>
                <w:rFonts w:eastAsia="Calibri"/>
              </w:rPr>
              <w:t>w</w:t>
            </w:r>
            <w:r w:rsidR="006D07A4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 w jaki sposób zostanie ono spełnione.</w:t>
            </w:r>
          </w:p>
          <w:p w14:paraId="092D555C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B306F5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2FF8EC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ED174F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81C07D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20C24631" w14:textId="77777777" w:rsidR="00BD6073" w:rsidRPr="00B61C50" w:rsidRDefault="00BD6073" w:rsidP="00546797">
            <w:pPr>
              <w:rPr>
                <w:b/>
              </w:rPr>
            </w:pPr>
            <w:proofErr w:type="spellStart"/>
            <w:r w:rsidRPr="00B61C50">
              <w:rPr>
                <w:b/>
              </w:rPr>
              <w:t>Bezodorowość</w:t>
            </w:r>
            <w:proofErr w:type="spellEnd"/>
            <w:r w:rsidRPr="00B61C50">
              <w:rPr>
                <w:b/>
              </w:rPr>
              <w:t xml:space="preserve"> Technologii</w:t>
            </w:r>
          </w:p>
        </w:tc>
        <w:tc>
          <w:tcPr>
            <w:tcW w:w="4258" w:type="dxa"/>
          </w:tcPr>
          <w:p w14:paraId="580B83EA" w14:textId="4B654024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8E78D1" w:rsidRPr="00850AEC">
              <w:rPr>
                <w:rFonts w:eastAsia="Calibri"/>
              </w:rPr>
              <w:t>W</w:t>
            </w:r>
            <w:r w:rsidR="008E78D1">
              <w:rPr>
                <w:rFonts w:eastAsia="Calibri"/>
              </w:rPr>
              <w:t>nioskodawca</w:t>
            </w:r>
            <w:r w:rsidR="008E78D1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4CD0981A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967ED17" w14:textId="77777777" w:rsidR="00BD6073" w:rsidRPr="00C43370" w:rsidRDefault="00BD6073" w:rsidP="28C3E094">
            <w:pPr>
              <w:spacing w:after="160" w:line="259" w:lineRule="auto"/>
              <w:rPr>
                <w:rFonts w:eastAsia="Calibri"/>
              </w:rPr>
            </w:pPr>
            <w:r w:rsidRPr="28C3E094">
              <w:rPr>
                <w:rFonts w:eastAsia="Calibri"/>
              </w:rPr>
              <w:t>Ocena na zasadzie „spełniono/nie spełniono”.</w:t>
            </w:r>
          </w:p>
        </w:tc>
      </w:tr>
      <w:tr w:rsidR="00BD6073" w14:paraId="588F9D5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115593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B0C3C3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Technologia </w:t>
            </w:r>
          </w:p>
        </w:tc>
        <w:tc>
          <w:tcPr>
            <w:tcW w:w="2405" w:type="dxa"/>
          </w:tcPr>
          <w:p w14:paraId="4F6DF9E5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Jakość </w:t>
            </w:r>
            <w:proofErr w:type="spellStart"/>
            <w:r w:rsidRPr="00B61C50">
              <w:rPr>
                <w:b/>
              </w:rPr>
              <w:t>biometanu</w:t>
            </w:r>
            <w:proofErr w:type="spellEnd"/>
          </w:p>
        </w:tc>
        <w:tc>
          <w:tcPr>
            <w:tcW w:w="4258" w:type="dxa"/>
          </w:tcPr>
          <w:p w14:paraId="491894CA" w14:textId="0CD15ED5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8E78D1" w:rsidRPr="00850AEC">
              <w:rPr>
                <w:rFonts w:eastAsia="Calibri"/>
              </w:rPr>
              <w:t>W</w:t>
            </w:r>
            <w:r w:rsidR="008E78D1">
              <w:rPr>
                <w:rFonts w:eastAsia="Calibri"/>
              </w:rPr>
              <w:t>nioskodawca</w:t>
            </w:r>
            <w:r w:rsidR="008E78D1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 xml:space="preserve">, oraz przedstawił </w:t>
            </w:r>
            <w:r>
              <w:rPr>
                <w:rFonts w:eastAsia="Calibri"/>
              </w:rPr>
              <w:t xml:space="preserve">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4F10F7FA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9060F8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11DCA35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893FBE2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32C873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374091DC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rFonts w:eastAsia="Calibri"/>
                <w:b/>
              </w:rPr>
              <w:t>Samowystarczalność energetyczna w oparciu o produkowany biogaz</w:t>
            </w:r>
          </w:p>
        </w:tc>
        <w:tc>
          <w:tcPr>
            <w:tcW w:w="4258" w:type="dxa"/>
          </w:tcPr>
          <w:p w14:paraId="43287399" w14:textId="396301F3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</w:t>
            </w:r>
            <w:r>
              <w:rPr>
                <w:rFonts w:eastAsia="Calibri"/>
              </w:rPr>
              <w:t xml:space="preserve">fikacji, czy </w:t>
            </w:r>
            <w:r w:rsidR="00956C9D">
              <w:rPr>
                <w:rFonts w:eastAsia="Calibri"/>
              </w:rPr>
              <w:t xml:space="preserve">Wnioskodawca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01E7922C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BDF507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F335E9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EE324D9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B09919E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49242CBF" w14:textId="66DFB089" w:rsidR="00BD6073" w:rsidRPr="00B61C50" w:rsidRDefault="5E2644D3" w:rsidP="58A71D2F">
            <w:pPr>
              <w:rPr>
                <w:b/>
                <w:bCs/>
              </w:rPr>
            </w:pPr>
            <w:r w:rsidRPr="00BD3515">
              <w:rPr>
                <w:rFonts w:eastAsia="Calibri" w:cs="Calibri"/>
                <w:b/>
                <w:bCs/>
              </w:rPr>
              <w:t>Warunki ogólne dotyczące biogazowni</w:t>
            </w:r>
            <w:r w:rsidRPr="00BD3515">
              <w:rPr>
                <w:b/>
                <w:bCs/>
              </w:rPr>
              <w:t xml:space="preserve"> </w:t>
            </w:r>
            <w:r w:rsidRPr="58A71D2F">
              <w:rPr>
                <w:b/>
                <w:bCs/>
              </w:rPr>
              <w:t>oraz w</w:t>
            </w:r>
            <w:r w:rsidR="00BD6073" w:rsidRPr="58A71D2F">
              <w:rPr>
                <w:b/>
                <w:bCs/>
              </w:rPr>
              <w:t xml:space="preserve">arunki techniczne rurociągów do </w:t>
            </w:r>
            <w:proofErr w:type="spellStart"/>
            <w:r w:rsidR="00BD6073" w:rsidRPr="58A71D2F">
              <w:rPr>
                <w:b/>
                <w:bCs/>
              </w:rPr>
              <w:t>przesyłu</w:t>
            </w:r>
            <w:proofErr w:type="spellEnd"/>
            <w:r w:rsidR="00BD6073" w:rsidRPr="58A71D2F">
              <w:rPr>
                <w:b/>
                <w:bCs/>
              </w:rPr>
              <w:t xml:space="preserve"> biogazu/</w:t>
            </w:r>
            <w:proofErr w:type="spellStart"/>
            <w:r w:rsidR="00BD6073" w:rsidRPr="58A71D2F">
              <w:rPr>
                <w:b/>
                <w:bCs/>
              </w:rPr>
              <w:t>biometanu</w:t>
            </w:r>
            <w:proofErr w:type="spellEnd"/>
          </w:p>
        </w:tc>
        <w:tc>
          <w:tcPr>
            <w:tcW w:w="4258" w:type="dxa"/>
          </w:tcPr>
          <w:p w14:paraId="0BD566C5" w14:textId="6540F66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 xml:space="preserve">, oraz przedstawił </w:t>
            </w:r>
            <w:r>
              <w:rPr>
                <w:rFonts w:eastAsia="Calibri"/>
              </w:rPr>
              <w:t xml:space="preserve">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14D43CB4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D299484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8306A7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0C0FAD5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63A2C1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Technologia </w:t>
            </w:r>
          </w:p>
        </w:tc>
        <w:tc>
          <w:tcPr>
            <w:tcW w:w="2405" w:type="dxa"/>
          </w:tcPr>
          <w:p w14:paraId="1767BD1A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System sterowania </w:t>
            </w:r>
            <w:r>
              <w:rPr>
                <w:b/>
              </w:rPr>
              <w:t>P</w:t>
            </w:r>
            <w:r w:rsidRPr="00B61C50">
              <w:rPr>
                <w:b/>
              </w:rPr>
              <w:t>roces</w:t>
            </w:r>
            <w:r>
              <w:rPr>
                <w:b/>
              </w:rPr>
              <w:t>em T</w:t>
            </w:r>
            <w:r w:rsidRPr="00B61C50">
              <w:rPr>
                <w:b/>
              </w:rPr>
              <w:t>echnologicznym</w:t>
            </w:r>
          </w:p>
        </w:tc>
        <w:tc>
          <w:tcPr>
            <w:tcW w:w="4258" w:type="dxa"/>
          </w:tcPr>
          <w:p w14:paraId="01CE5302" w14:textId="1E7C4E8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weryfikacji, czy 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63532EEB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93BDA3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876FD6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4705CC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5A4DF9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512289C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Usuwanie kondensatu z biogazu</w:t>
            </w:r>
          </w:p>
        </w:tc>
        <w:tc>
          <w:tcPr>
            <w:tcW w:w="4258" w:type="dxa"/>
          </w:tcPr>
          <w:p w14:paraId="350BB284" w14:textId="73987CB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1CCC4008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2C130B8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74E26E5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7E51EBA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BD8C77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Demonstrator </w:t>
            </w:r>
          </w:p>
        </w:tc>
        <w:tc>
          <w:tcPr>
            <w:tcW w:w="2405" w:type="dxa"/>
          </w:tcPr>
          <w:p w14:paraId="366A2BC7" w14:textId="76005A05" w:rsidR="00BD6073" w:rsidRPr="00B61C50" w:rsidRDefault="00C97AB2" w:rsidP="00546797">
            <w:pPr>
              <w:rPr>
                <w:b/>
              </w:rPr>
            </w:pPr>
            <w:ins w:id="8" w:author="Autor">
              <w:r>
                <w:rPr>
                  <w:rFonts w:eastAsia="Calibri"/>
                  <w:b/>
                </w:rPr>
                <w:t xml:space="preserve">Produkcja biogazu stanowiąca </w:t>
              </w:r>
            </w:ins>
            <w:del w:id="9" w:author="Autor">
              <w:r w:rsidR="00BD6073" w:rsidDel="00C97AB2">
                <w:rPr>
                  <w:rFonts w:eastAsia="Calibri"/>
                  <w:b/>
                </w:rPr>
                <w:delText>E</w:delText>
              </w:r>
            </w:del>
            <w:ins w:id="10" w:author="Autor">
              <w:r>
                <w:rPr>
                  <w:rFonts w:eastAsia="Calibri"/>
                  <w:b/>
                </w:rPr>
                <w:t>e</w:t>
              </w:r>
            </w:ins>
            <w:r w:rsidR="00BD6073">
              <w:rPr>
                <w:rFonts w:eastAsia="Calibri"/>
                <w:b/>
              </w:rPr>
              <w:t>kwiwalent mocy elektrycznej Demonstratora Technologii</w:t>
            </w:r>
          </w:p>
        </w:tc>
        <w:tc>
          <w:tcPr>
            <w:tcW w:w="4258" w:type="dxa"/>
          </w:tcPr>
          <w:p w14:paraId="221E4690" w14:textId="1BFE69A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7E85D0E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EAC693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A69EC9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C37020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556A1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8D29F09" w14:textId="444AD3DC" w:rsidR="00BD6073" w:rsidRPr="00B61C50" w:rsidRDefault="003945A5" w:rsidP="00546797">
            <w:pPr>
              <w:rPr>
                <w:b/>
              </w:rPr>
            </w:pPr>
            <w:r>
              <w:rPr>
                <w:b/>
              </w:rPr>
              <w:t>Mikrobiologia</w:t>
            </w:r>
            <w:r w:rsidR="00BD6073">
              <w:rPr>
                <w:b/>
              </w:rPr>
              <w:t xml:space="preserve"> oraz zanieczyszczenia masy pofermentacyjnej</w:t>
            </w:r>
          </w:p>
        </w:tc>
        <w:tc>
          <w:tcPr>
            <w:tcW w:w="4258" w:type="dxa"/>
          </w:tcPr>
          <w:p w14:paraId="232BF117" w14:textId="16687A25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 xml:space="preserve">nioskodawca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67CCCA8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3681BE2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67784E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CA521D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60FDA32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93286A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Rurociągi</w:t>
            </w:r>
          </w:p>
        </w:tc>
        <w:tc>
          <w:tcPr>
            <w:tcW w:w="4258" w:type="dxa"/>
          </w:tcPr>
          <w:p w14:paraId="3263BFDB" w14:textId="01854F5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</w:t>
            </w:r>
            <w:r>
              <w:rPr>
                <w:rFonts w:eastAsia="Calibri"/>
              </w:rPr>
              <w:t xml:space="preserve">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37C40794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6639C7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9529D6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232B14B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DC84B22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7F73CBB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Infrastruktura drogowa</w:t>
            </w:r>
          </w:p>
        </w:tc>
        <w:tc>
          <w:tcPr>
            <w:tcW w:w="4258" w:type="dxa"/>
          </w:tcPr>
          <w:p w14:paraId="72E1A28E" w14:textId="4C5E4E6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55260C8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FBAB8D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B80D31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16D24D9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32B8E05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8F432F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Pochodnia biogazu </w:t>
            </w:r>
          </w:p>
        </w:tc>
        <w:tc>
          <w:tcPr>
            <w:tcW w:w="4258" w:type="dxa"/>
          </w:tcPr>
          <w:p w14:paraId="3B538C03" w14:textId="383EEA7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0F2F32F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0C332C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1062E6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82EF36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3D3699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364668C" w14:textId="46CDEDAD" w:rsidR="00BD6073" w:rsidRPr="00B61C50" w:rsidRDefault="00BD6073" w:rsidP="00981853">
            <w:pPr>
              <w:rPr>
                <w:b/>
                <w:bCs/>
              </w:rPr>
            </w:pPr>
            <w:r w:rsidRPr="3B78803C">
              <w:rPr>
                <w:b/>
                <w:bCs/>
              </w:rPr>
              <w:t>Bioreaktory</w:t>
            </w:r>
            <w:r w:rsidR="474C5E36" w:rsidRPr="3B78803C">
              <w:rPr>
                <w:b/>
                <w:bCs/>
              </w:rPr>
              <w:t xml:space="preserve"> </w:t>
            </w:r>
          </w:p>
        </w:tc>
        <w:tc>
          <w:tcPr>
            <w:tcW w:w="4258" w:type="dxa"/>
          </w:tcPr>
          <w:p w14:paraId="2DBECFF8" w14:textId="66A0400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0C3D1F0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FDC49C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4CE17A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52F159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A5BF21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463F51C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Magazyn/y biogazu</w:t>
            </w:r>
          </w:p>
        </w:tc>
        <w:tc>
          <w:tcPr>
            <w:tcW w:w="4258" w:type="dxa"/>
          </w:tcPr>
          <w:p w14:paraId="39BF2450" w14:textId="456813B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weryf</w:t>
            </w:r>
            <w:r>
              <w:rPr>
                <w:rFonts w:eastAsia="Calibri"/>
              </w:rPr>
              <w:t xml:space="preserve">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4E0F5B0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53E5EF7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4D490D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16E2721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9DFDF2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C809D8E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Budynek sterowni, Budynek socjalny</w:t>
            </w:r>
          </w:p>
        </w:tc>
        <w:tc>
          <w:tcPr>
            <w:tcW w:w="4258" w:type="dxa"/>
          </w:tcPr>
          <w:p w14:paraId="2D2927E1" w14:textId="5F6EBB95" w:rsidR="00BD6073" w:rsidRDefault="00BD6073" w:rsidP="00546797">
            <w:pPr>
              <w:rPr>
                <w:rFonts w:eastAsia="Calibri"/>
              </w:rPr>
            </w:pPr>
            <w:r w:rsidRPr="28C3E094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 w:rsidRPr="28C3E094">
              <w:rPr>
                <w:rFonts w:eastAsia="Calibri"/>
              </w:rPr>
              <w:t>we</w:t>
            </w:r>
            <w:r w:rsidRPr="28C3E094">
              <w:rPr>
                <w:rFonts w:eastAsia="Calibri"/>
              </w:rPr>
              <w:t xml:space="preserve"> Wniosku zadeklarował, że spełnia </w:t>
            </w:r>
            <w:r w:rsidR="006D07A4" w:rsidRPr="28C3E094">
              <w:rPr>
                <w:rFonts w:eastAsia="Calibri"/>
              </w:rPr>
              <w:t>Wymaganie Obligatoryjne</w:t>
            </w:r>
            <w:r w:rsidRPr="28C3E094">
              <w:rPr>
                <w:rFonts w:eastAsia="Calibri"/>
              </w:rPr>
              <w:t>, oraz przedstawił</w:t>
            </w:r>
            <w:r w:rsidR="00E03865">
              <w:rPr>
                <w:rFonts w:eastAsia="Calibri"/>
              </w:rPr>
              <w:t xml:space="preserve"> </w:t>
            </w:r>
            <w:r w:rsidR="5EFE9C15" w:rsidRPr="28C3E094">
              <w:rPr>
                <w:rFonts w:eastAsia="Calibri"/>
              </w:rPr>
              <w:t>\</w:t>
            </w:r>
            <w:r w:rsidR="006D07A4" w:rsidRPr="28C3E094">
              <w:rPr>
                <w:rFonts w:eastAsia="Calibri"/>
              </w:rPr>
              <w:t>we</w:t>
            </w:r>
            <w:r w:rsidRPr="28C3E094">
              <w:rPr>
                <w:rFonts w:eastAsia="Calibri"/>
              </w:rPr>
              <w:t xml:space="preserve"> Wniosku, w jaki sposób zostanie ono spełnione.</w:t>
            </w:r>
          </w:p>
          <w:p w14:paraId="1EEBADAB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272452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CB4363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9C5322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216518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53037A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Ogrodzenie</w:t>
            </w:r>
          </w:p>
        </w:tc>
        <w:tc>
          <w:tcPr>
            <w:tcW w:w="4258" w:type="dxa"/>
          </w:tcPr>
          <w:p w14:paraId="75D353F5" w14:textId="48BFA3B3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4748E5D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2A69BC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399AAD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890593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BB2AC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B6617E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Monitoring</w:t>
            </w:r>
          </w:p>
        </w:tc>
        <w:tc>
          <w:tcPr>
            <w:tcW w:w="4258" w:type="dxa"/>
          </w:tcPr>
          <w:p w14:paraId="56AF9E15" w14:textId="2051400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2A506911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9DB780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196178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93C00AD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DF2CF6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70A909C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Miejsce magazynowania substratów stałych</w:t>
            </w:r>
          </w:p>
        </w:tc>
        <w:tc>
          <w:tcPr>
            <w:tcW w:w="4258" w:type="dxa"/>
          </w:tcPr>
          <w:p w14:paraId="0B5A7888" w14:textId="77B7413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28CEB44D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CE7BEF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15A690E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610301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11AAB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ECFE58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Zbiornik/zbiorni</w:t>
            </w:r>
            <w:r>
              <w:rPr>
                <w:b/>
              </w:rPr>
              <w:t>ki buforowe na substraty płynne</w:t>
            </w:r>
          </w:p>
        </w:tc>
        <w:tc>
          <w:tcPr>
            <w:tcW w:w="4258" w:type="dxa"/>
          </w:tcPr>
          <w:p w14:paraId="18A485B2" w14:textId="62517FA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7AA9AC7E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A4B4BC4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07D6D9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21264B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6AF403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C3F2F23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Zbiornik pofermentacyjny</w:t>
            </w:r>
          </w:p>
        </w:tc>
        <w:tc>
          <w:tcPr>
            <w:tcW w:w="4258" w:type="dxa"/>
          </w:tcPr>
          <w:p w14:paraId="6F000B2F" w14:textId="716D2F51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6FB9F020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B3DE4C0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085F7B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6E243E1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152B22E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C8A655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Wykonanie zbiorników</w:t>
            </w:r>
          </w:p>
        </w:tc>
        <w:tc>
          <w:tcPr>
            <w:tcW w:w="4258" w:type="dxa"/>
          </w:tcPr>
          <w:p w14:paraId="745E2074" w14:textId="172BB28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5A0FF348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30F4F5C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641F9A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E7BE257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A727C8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4ADE705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rFonts w:eastAsia="Calibri"/>
                <w:b/>
              </w:rPr>
              <w:t>Urządzenia umożliwiaj</w:t>
            </w:r>
            <w:r>
              <w:rPr>
                <w:rFonts w:eastAsia="Calibri"/>
                <w:b/>
              </w:rPr>
              <w:t>ące przygotowanie i dozowanie</w:t>
            </w:r>
            <w:r w:rsidRPr="00B61C50">
              <w:rPr>
                <w:rFonts w:eastAsia="Calibri"/>
                <w:b/>
              </w:rPr>
              <w:t xml:space="preserve"> substra</w:t>
            </w:r>
            <w:r>
              <w:rPr>
                <w:rFonts w:eastAsia="Calibri"/>
                <w:b/>
              </w:rPr>
              <w:t>tów do Procesu Technologicznego</w:t>
            </w:r>
          </w:p>
        </w:tc>
        <w:tc>
          <w:tcPr>
            <w:tcW w:w="4258" w:type="dxa"/>
          </w:tcPr>
          <w:p w14:paraId="3E84699B" w14:textId="46A94958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8D44163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1DD6A4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1E2F04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C147FA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971E25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103FD31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Analizator/y biogazu</w:t>
            </w:r>
          </w:p>
        </w:tc>
        <w:tc>
          <w:tcPr>
            <w:tcW w:w="4258" w:type="dxa"/>
          </w:tcPr>
          <w:p w14:paraId="01150A62" w14:textId="32E5253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1F3C1351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EBDC95D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8DF018B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A29B7B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794649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08A4CD1" w14:textId="772D4922" w:rsidR="00BD6073" w:rsidRDefault="0041625A" w:rsidP="00546797">
            <w:pPr>
              <w:rPr>
                <w:b/>
              </w:rPr>
            </w:pPr>
            <w:r>
              <w:rPr>
                <w:b/>
              </w:rPr>
              <w:t>Chromatograf procesowy</w:t>
            </w:r>
          </w:p>
        </w:tc>
        <w:tc>
          <w:tcPr>
            <w:tcW w:w="4258" w:type="dxa"/>
          </w:tcPr>
          <w:p w14:paraId="24B1AFCA" w14:textId="215AE3B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4FB1A542" w14:textId="77777777" w:rsidR="00BD6073" w:rsidRPr="00CD318D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D1DBCC0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5AA547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E4B0BA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0A3365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26298F6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Przepływomierz biogazu</w:t>
            </w:r>
          </w:p>
        </w:tc>
        <w:tc>
          <w:tcPr>
            <w:tcW w:w="4258" w:type="dxa"/>
          </w:tcPr>
          <w:p w14:paraId="2B92E52B" w14:textId="64C31C2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3D6E674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F7C1123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1A8E1FC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2773085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18D4F9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6533DFB9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 xml:space="preserve">Przepływomierz </w:t>
            </w:r>
            <w:proofErr w:type="spellStart"/>
            <w:r>
              <w:rPr>
                <w:b/>
              </w:rPr>
              <w:t>biometanu</w:t>
            </w:r>
            <w:proofErr w:type="spellEnd"/>
          </w:p>
        </w:tc>
        <w:tc>
          <w:tcPr>
            <w:tcW w:w="4258" w:type="dxa"/>
          </w:tcPr>
          <w:p w14:paraId="121AA410" w14:textId="266BCEE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2314A3D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9DE91D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1E0A7C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964F47F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1048D9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6B9CC4C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Gwarancja Wykonawcy</w:t>
            </w:r>
          </w:p>
        </w:tc>
        <w:tc>
          <w:tcPr>
            <w:tcW w:w="4258" w:type="dxa"/>
          </w:tcPr>
          <w:p w14:paraId="50DF8103" w14:textId="39F2419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29651E3E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745F54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93283B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2921D9D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A870E71" w14:textId="77777777" w:rsidR="00BD6073" w:rsidRDefault="00BD6073" w:rsidP="00546797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Demonstrator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4A41C8EF" w14:textId="77777777" w:rsidR="00BD6073" w:rsidRDefault="00BD6073" w:rsidP="00546797">
            <w:pPr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Przepływomierz masy pofermentacyjnej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58C66864" w14:textId="5752A60E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E9FAFED" w14:textId="77777777" w:rsidR="00BD6073" w:rsidRPr="00CD318D" w:rsidRDefault="00BD6073" w:rsidP="00546797">
            <w:pPr>
              <w:jc w:val="center"/>
              <w:rPr>
                <w:rFonts w:eastAsia="Calibri"/>
              </w:rPr>
            </w:pPr>
          </w:p>
        </w:tc>
        <w:tc>
          <w:tcPr>
            <w:tcW w:w="2273" w:type="dxa"/>
          </w:tcPr>
          <w:p w14:paraId="5F2CEAA4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E11929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1F42A80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0F1F42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22EE7A4" w14:textId="77777777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Wymagania ATEX</w:t>
            </w:r>
          </w:p>
        </w:tc>
        <w:tc>
          <w:tcPr>
            <w:tcW w:w="4258" w:type="dxa"/>
          </w:tcPr>
          <w:p w14:paraId="6C79660D" w14:textId="448AF58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84CFB02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C463FFD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149D80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331A837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30EF51D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 xml:space="preserve">Demonstrator </w:t>
            </w:r>
          </w:p>
        </w:tc>
        <w:tc>
          <w:tcPr>
            <w:tcW w:w="2405" w:type="dxa"/>
          </w:tcPr>
          <w:p w14:paraId="0FDE16AF" w14:textId="77777777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Ochrona odgromowa</w:t>
            </w:r>
          </w:p>
        </w:tc>
        <w:tc>
          <w:tcPr>
            <w:tcW w:w="4258" w:type="dxa"/>
          </w:tcPr>
          <w:p w14:paraId="5618E415" w14:textId="223D2C6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3F2CF6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50C3B3F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8EEFC8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8F031FF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BACDBE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673BE27" w14:textId="2971D3CB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Sieć uziemiająca</w:t>
            </w:r>
            <w:ins w:id="11" w:author="Autor">
              <w:r w:rsidR="00372D8F">
                <w:rPr>
                  <w:b/>
                </w:rPr>
                <w:t xml:space="preserve"> i odpowiednie zabezpieczenia przeciwpożarowe</w:t>
              </w:r>
            </w:ins>
          </w:p>
        </w:tc>
        <w:tc>
          <w:tcPr>
            <w:tcW w:w="4258" w:type="dxa"/>
          </w:tcPr>
          <w:p w14:paraId="7152A69F" w14:textId="4D5EB0B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ACF1468" w14:textId="7777777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.</w:t>
            </w:r>
          </w:p>
          <w:p w14:paraId="454E89F6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710F7456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6A8C5E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359C50C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E90B4B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862FCFB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Oznakowanie rurociągów</w:t>
            </w:r>
          </w:p>
        </w:tc>
        <w:tc>
          <w:tcPr>
            <w:tcW w:w="4258" w:type="dxa"/>
          </w:tcPr>
          <w:p w14:paraId="089026FE" w14:textId="389CC23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D3490DA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4A5C5FA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F7394E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3BE51EA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597405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6DC4C0F3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wewnętrzne</w:t>
            </w:r>
          </w:p>
        </w:tc>
        <w:tc>
          <w:tcPr>
            <w:tcW w:w="4258" w:type="dxa"/>
          </w:tcPr>
          <w:p w14:paraId="302B2204" w14:textId="40F234FC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1C4B120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71CBB88B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ADE5DE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2320D5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EAF3B7B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389CF0E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zewnętrzne</w:t>
            </w:r>
          </w:p>
        </w:tc>
        <w:tc>
          <w:tcPr>
            <w:tcW w:w="4258" w:type="dxa"/>
          </w:tcPr>
          <w:p w14:paraId="58D90721" w14:textId="79D96852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8F35BE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B1A4BE5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CFBEA8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FC4DB87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26B2DE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DA8CCE9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awaryjne ewakuacyjne</w:t>
            </w:r>
          </w:p>
        </w:tc>
        <w:tc>
          <w:tcPr>
            <w:tcW w:w="4258" w:type="dxa"/>
          </w:tcPr>
          <w:p w14:paraId="0FC9CD74" w14:textId="6367BF1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E03865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BDBA791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4B84A01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79A108B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760C836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6ED75A3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EC6ECFF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w strefach zagrożonych wybuchem</w:t>
            </w:r>
          </w:p>
        </w:tc>
        <w:tc>
          <w:tcPr>
            <w:tcW w:w="4258" w:type="dxa"/>
          </w:tcPr>
          <w:p w14:paraId="007EB301" w14:textId="237F855C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7A5E1F7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51DA87D6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5F767C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C7986F3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3B0C0A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D49CDE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Szkolenie z obsługi Demonstratora Technologii</w:t>
            </w:r>
          </w:p>
        </w:tc>
        <w:tc>
          <w:tcPr>
            <w:tcW w:w="4258" w:type="dxa"/>
          </w:tcPr>
          <w:p w14:paraId="536CCA78" w14:textId="0FB7C8F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FA0363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04D7112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87E6D9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F550585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BC1C369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3729C5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Waga samochodowa</w:t>
            </w:r>
          </w:p>
        </w:tc>
        <w:tc>
          <w:tcPr>
            <w:tcW w:w="4258" w:type="dxa"/>
          </w:tcPr>
          <w:p w14:paraId="6EE47F8F" w14:textId="1B93218E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EFE7581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2EEA6B7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06F6CE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53EC252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3B1B1C8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2FE385F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Elementy składowe Demonstratora Technologii</w:t>
            </w:r>
          </w:p>
        </w:tc>
        <w:tc>
          <w:tcPr>
            <w:tcW w:w="4258" w:type="dxa"/>
          </w:tcPr>
          <w:p w14:paraId="5DC571DF" w14:textId="7A9658C0" w:rsidR="00BD6073" w:rsidRDefault="00BD6073" w:rsidP="00546797">
            <w:pPr>
              <w:rPr>
                <w:rFonts w:eastAsia="Calibri"/>
              </w:rPr>
            </w:pPr>
            <w:r w:rsidRPr="2B85AE2F">
              <w:rPr>
                <w:rFonts w:eastAsia="Calibri"/>
              </w:rPr>
              <w:t xml:space="preserve">Zamawiający dokona weryfikacji, czy </w:t>
            </w:r>
            <w:r w:rsidR="00956C9D" w:rsidRPr="2B85AE2F">
              <w:rPr>
                <w:rFonts w:eastAsia="Calibri"/>
              </w:rPr>
              <w:t xml:space="preserve">Wnioskodawca </w:t>
            </w:r>
            <w:r w:rsidR="006D07A4" w:rsidRPr="2B85AE2F">
              <w:rPr>
                <w:rFonts w:eastAsia="Calibri"/>
              </w:rPr>
              <w:t>we</w:t>
            </w:r>
            <w:r w:rsidRPr="2B85AE2F">
              <w:rPr>
                <w:rFonts w:eastAsia="Calibri"/>
              </w:rPr>
              <w:t xml:space="preserve"> Wniosku zadeklarował, że spełnia </w:t>
            </w:r>
            <w:r w:rsidR="006D07A4" w:rsidRPr="2B85AE2F">
              <w:rPr>
                <w:rFonts w:eastAsia="Calibri"/>
              </w:rPr>
              <w:t>Wymaganie Obligatoryjne</w:t>
            </w:r>
            <w:r w:rsidRPr="2B85AE2F">
              <w:rPr>
                <w:rFonts w:eastAsia="Calibri"/>
              </w:rPr>
              <w:t>.</w:t>
            </w:r>
          </w:p>
          <w:p w14:paraId="7AAE5E49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E641467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3945A5" w14:paraId="033EAAB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62D40627" w14:textId="77777777" w:rsidR="003945A5" w:rsidRPr="003B75B8" w:rsidRDefault="003945A5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AFCF7AE" w14:textId="6212B073" w:rsidR="003945A5" w:rsidRPr="00B61C50" w:rsidRDefault="003945A5" w:rsidP="003945A5">
            <w:pPr>
              <w:spacing w:after="160" w:line="259" w:lineRule="auto"/>
              <w:rPr>
                <w:b/>
              </w:rPr>
            </w:pPr>
            <w:r w:rsidRPr="0025075A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5B6D588" w14:textId="7AEB5F58" w:rsidR="003945A5" w:rsidRDefault="003945A5" w:rsidP="003945A5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Powierzchnia zabudowy</w:t>
            </w:r>
          </w:p>
        </w:tc>
        <w:tc>
          <w:tcPr>
            <w:tcW w:w="4258" w:type="dxa"/>
          </w:tcPr>
          <w:p w14:paraId="622A9E0B" w14:textId="21F3908D" w:rsidR="003945A5" w:rsidRPr="00850AEC" w:rsidRDefault="003945A5" w:rsidP="003945A5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Pr="00AF1AB7">
              <w:rPr>
                <w:rFonts w:eastAsia="Calibri"/>
              </w:rPr>
              <w:t>we Wniosku zadeklarował, że spełnia Wymaganie Obligatoryjne.</w:t>
            </w:r>
          </w:p>
        </w:tc>
        <w:tc>
          <w:tcPr>
            <w:tcW w:w="2273" w:type="dxa"/>
          </w:tcPr>
          <w:p w14:paraId="17FDEB75" w14:textId="6BF7853B" w:rsidR="003945A5" w:rsidRPr="00A027C0" w:rsidRDefault="003945A5" w:rsidP="003945A5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3945A5" w14:paraId="43B5308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59A797E0" w14:textId="77777777" w:rsidR="003945A5" w:rsidRPr="003B75B8" w:rsidRDefault="003945A5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D7A4A43" w14:textId="02080B04" w:rsidR="003945A5" w:rsidRPr="00B61C50" w:rsidRDefault="003945A5" w:rsidP="003945A5">
            <w:pPr>
              <w:spacing w:after="160" w:line="259" w:lineRule="auto"/>
              <w:rPr>
                <w:b/>
              </w:rPr>
            </w:pPr>
            <w:r w:rsidRPr="0025075A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77FB6AC" w14:textId="32B59F51" w:rsidR="003945A5" w:rsidRDefault="003945A5" w:rsidP="003945A5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Skład biogazu oraz zanieczyszczenia biogazu</w:t>
            </w:r>
          </w:p>
        </w:tc>
        <w:tc>
          <w:tcPr>
            <w:tcW w:w="4258" w:type="dxa"/>
          </w:tcPr>
          <w:p w14:paraId="698F9F27" w14:textId="0E0A1D71" w:rsidR="003945A5" w:rsidRPr="00850AEC" w:rsidRDefault="003945A5" w:rsidP="003945A5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AF1AB7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45D97DA0" w14:textId="11BF1289" w:rsidR="003945A5" w:rsidRPr="00A027C0" w:rsidRDefault="003945A5" w:rsidP="003945A5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A245C" w14:paraId="48CA0922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66DD4DA9" w14:textId="77777777" w:rsidR="009A245C" w:rsidRPr="003B75B8" w:rsidRDefault="009A245C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F94C4C" w14:textId="588566C0" w:rsidR="009A245C" w:rsidRPr="0025075A" w:rsidRDefault="009A245C" w:rsidP="009A245C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0F0DBC5" w14:textId="723881E9" w:rsidR="009A245C" w:rsidRDefault="009A245C" w:rsidP="009A245C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Wizualizacja danych z chromatografu gazowego i wilgotnościomierza</w:t>
            </w:r>
          </w:p>
        </w:tc>
        <w:tc>
          <w:tcPr>
            <w:tcW w:w="4258" w:type="dxa"/>
          </w:tcPr>
          <w:p w14:paraId="732BFE70" w14:textId="0E94B2B5" w:rsidR="009A245C" w:rsidRPr="00AF1AB7" w:rsidRDefault="009A245C" w:rsidP="009A245C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AF1AB7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79CD01C6" w14:textId="00F39863" w:rsidR="009A245C" w:rsidRPr="00C95A08" w:rsidRDefault="009A245C" w:rsidP="009A245C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3B78803C" w14:paraId="12601F1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5C16346" w14:textId="5048D4E8" w:rsidR="6DD9C759" w:rsidRDefault="6DD9C759" w:rsidP="00920733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4CC3E3" w14:textId="44C3107A" w:rsidR="6DD9C759" w:rsidRDefault="6DD9C759" w:rsidP="3B78803C">
            <w:pPr>
              <w:spacing w:line="259" w:lineRule="auto"/>
              <w:rPr>
                <w:b/>
                <w:bCs/>
              </w:rPr>
            </w:pPr>
            <w:r w:rsidRPr="3B78803C">
              <w:rPr>
                <w:b/>
                <w:bCs/>
              </w:rPr>
              <w:t>Demonstrator</w:t>
            </w:r>
          </w:p>
        </w:tc>
        <w:tc>
          <w:tcPr>
            <w:tcW w:w="2405" w:type="dxa"/>
          </w:tcPr>
          <w:p w14:paraId="5736C99D" w14:textId="49758A6B" w:rsidR="6DD9C759" w:rsidRPr="00BD3515" w:rsidRDefault="6DD9C759" w:rsidP="3B78803C">
            <w:pPr>
              <w:spacing w:line="259" w:lineRule="auto"/>
              <w:rPr>
                <w:rFonts w:eastAsia="Calibri" w:cs="Calibri"/>
                <w:color w:val="D13438"/>
              </w:rPr>
            </w:pPr>
            <w:r w:rsidRPr="00BD3515">
              <w:rPr>
                <w:rFonts w:eastAsia="Calibri" w:cs="Calibri"/>
                <w:b/>
                <w:bCs/>
              </w:rPr>
              <w:t>Przyłącze</w:t>
            </w:r>
          </w:p>
        </w:tc>
        <w:tc>
          <w:tcPr>
            <w:tcW w:w="4258" w:type="dxa"/>
          </w:tcPr>
          <w:p w14:paraId="23A0356A" w14:textId="145FB033" w:rsidR="3B78803C" w:rsidRDefault="3B78803C" w:rsidP="3B78803C">
            <w:pPr>
              <w:rPr>
                <w:rFonts w:eastAsia="Calibri"/>
              </w:rPr>
            </w:pPr>
            <w:r w:rsidRPr="3B78803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3B78803C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7DDFEA77" w14:textId="00F39863" w:rsidR="3B78803C" w:rsidRDefault="3B78803C" w:rsidP="3B78803C">
            <w:pPr>
              <w:spacing w:after="160" w:line="259" w:lineRule="auto"/>
              <w:rPr>
                <w:rFonts w:eastAsia="Calibri"/>
              </w:rPr>
            </w:pPr>
            <w:r w:rsidRPr="3B78803C">
              <w:rPr>
                <w:rFonts w:eastAsia="Calibri"/>
              </w:rPr>
              <w:t>Ocena na zasadzie „spełniono/nie spełniono”.</w:t>
            </w:r>
          </w:p>
        </w:tc>
      </w:tr>
      <w:tr w:rsidR="00920733" w14:paraId="14E3F84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28C114A" w14:textId="4249F95F" w:rsidR="00920733" w:rsidRDefault="00920733" w:rsidP="00920733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Cs w:val="22"/>
              </w:rPr>
            </w:pPr>
          </w:p>
        </w:tc>
        <w:tc>
          <w:tcPr>
            <w:tcW w:w="1417" w:type="dxa"/>
          </w:tcPr>
          <w:p w14:paraId="4280043F" w14:textId="6F8E233F" w:rsidR="00920733" w:rsidRPr="3B78803C" w:rsidRDefault="00920733" w:rsidP="00920733">
            <w:pPr>
              <w:spacing w:line="259" w:lineRule="auto"/>
              <w:rPr>
                <w:b/>
                <w:bCs/>
              </w:rPr>
            </w:pPr>
            <w:r w:rsidRPr="3B78803C">
              <w:rPr>
                <w:b/>
                <w:bCs/>
              </w:rPr>
              <w:t>Demonstrator</w:t>
            </w:r>
          </w:p>
        </w:tc>
        <w:tc>
          <w:tcPr>
            <w:tcW w:w="2405" w:type="dxa"/>
          </w:tcPr>
          <w:p w14:paraId="442FBFDA" w14:textId="0C4E8BA6" w:rsidR="00920733" w:rsidRPr="00920733" w:rsidRDefault="0041625A" w:rsidP="00920733">
            <w:pPr>
              <w:rPr>
                <w:rFonts w:ascii="Times New Roman" w:eastAsiaTheme="minorHAnsi" w:hAnsi="Times New Roman"/>
              </w:rPr>
            </w:pPr>
            <w:r>
              <w:rPr>
                <w:b/>
                <w:bCs/>
              </w:rPr>
              <w:t>W</w:t>
            </w:r>
            <w:r w:rsidR="00920733">
              <w:rPr>
                <w:b/>
                <w:bCs/>
              </w:rPr>
              <w:t>ilgotnościomierz</w:t>
            </w:r>
            <w:r w:rsidR="00920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8" w:type="dxa"/>
          </w:tcPr>
          <w:p w14:paraId="76DFD54D" w14:textId="7442368D" w:rsidR="00920733" w:rsidRPr="3B78803C" w:rsidRDefault="00920733" w:rsidP="008E78D1">
            <w:pPr>
              <w:rPr>
                <w:rFonts w:eastAsia="Calibri"/>
              </w:rPr>
            </w:pPr>
            <w:r w:rsidRPr="3B78803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Pr="3B78803C">
              <w:rPr>
                <w:rFonts w:eastAsia="Calibri"/>
              </w:rPr>
              <w:t>we Wniosku zadeklarował, że spełnia Wymaganie Obligatoryjne.</w:t>
            </w:r>
          </w:p>
        </w:tc>
        <w:tc>
          <w:tcPr>
            <w:tcW w:w="2273" w:type="dxa"/>
          </w:tcPr>
          <w:p w14:paraId="0406D347" w14:textId="122576C4" w:rsidR="00920733" w:rsidRPr="3B78803C" w:rsidRDefault="00920733" w:rsidP="00920733">
            <w:pPr>
              <w:spacing w:after="160" w:line="259" w:lineRule="auto"/>
              <w:rPr>
                <w:rFonts w:eastAsia="Calibri"/>
              </w:rPr>
            </w:pPr>
            <w:r w:rsidRPr="3B78803C">
              <w:rPr>
                <w:rFonts w:eastAsia="Calibri"/>
              </w:rPr>
              <w:t>Ocena na zasadzie „spełniono/nie spełniono”.</w:t>
            </w:r>
          </w:p>
        </w:tc>
      </w:tr>
      <w:tr w:rsidR="00920733" w14:paraId="483A530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DB12685" w14:textId="77777777" w:rsidR="00920733" w:rsidRPr="003B75B8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01F7EED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Ułamkowo-Techniczna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6355364B" w14:textId="77777777" w:rsidR="00920733" w:rsidRDefault="00920733" w:rsidP="00920733">
            <w:pPr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Skala Instalacji Ułamkowo-Technicznej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5710C02C" w14:textId="00AA2005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 xml:space="preserve">Wymaganie Obligatoryjne,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38A94B86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51C330F7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4FBCD6D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908246" w14:textId="77777777" w:rsidR="00920733" w:rsidRPr="003B75B8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2E27086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0403AE42" w14:textId="51B2E316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Spełnienie Wymagań Obligatoryjnych w zakresie Technologii</w:t>
            </w:r>
          </w:p>
        </w:tc>
        <w:tc>
          <w:tcPr>
            <w:tcW w:w="4258" w:type="dxa"/>
          </w:tcPr>
          <w:p w14:paraId="1C40D64C" w14:textId="455919BE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E69DD8C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E65500D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71AAE6BD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A8BDBD1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7C9A40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1363B02" w14:textId="2239CBA5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Spełnienie Wymagań Obligatoryjnych w zakresie Demonstratora</w:t>
            </w:r>
          </w:p>
        </w:tc>
        <w:tc>
          <w:tcPr>
            <w:tcW w:w="4258" w:type="dxa"/>
          </w:tcPr>
          <w:p w14:paraId="18826039" w14:textId="50B51920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5CB2206C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892C561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0002C2D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462CBF5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D37540B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Technologia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6E9FDBE5" w14:textId="40CC94E6" w:rsidR="00920733" w:rsidRPr="00B61C50" w:rsidRDefault="00920733" w:rsidP="00920733">
            <w:pPr>
              <w:rPr>
                <w:rFonts w:eastAsia="Calibri"/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Wyłączenia z Wymagań Obligatoryjnych w zakresie Technologii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05C3DF59" w14:textId="129EC07F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Wniosku złożył deklarację odnośnie wyłączeń z Wymagań Obligatoryjnych w zakresie Technologii.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może złożyć poniższe deklaracje:</w:t>
            </w:r>
          </w:p>
          <w:p w14:paraId="465C1640" w14:textId="77777777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„Korzystam z wyłączeń”, </w:t>
            </w:r>
          </w:p>
          <w:p w14:paraId="55CE6293" w14:textId="77777777" w:rsidR="00920733" w:rsidRDefault="00920733" w:rsidP="00920733">
            <w:pPr>
              <w:pStyle w:val="Akapitzlist"/>
              <w:ind w:left="768"/>
              <w:rPr>
                <w:rFonts w:eastAsia="Calibri"/>
              </w:rPr>
            </w:pPr>
            <w:r>
              <w:rPr>
                <w:rFonts w:eastAsia="Calibri"/>
              </w:rPr>
              <w:t>lub</w:t>
            </w:r>
          </w:p>
          <w:p w14:paraId="69A88C9F" w14:textId="17B4ACA3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„Nie korzystam z wyłączeń”. W przypadku niniejszej deklaracji,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musi wskazać, które wyłączenia zrealizuje i w jaki sposób.</w:t>
            </w:r>
          </w:p>
          <w:p w14:paraId="0227AD32" w14:textId="77777777" w:rsidR="00920733" w:rsidRPr="0096113A" w:rsidRDefault="00920733" w:rsidP="00920733">
            <w:pPr>
              <w:pStyle w:val="Akapitzlist"/>
              <w:ind w:left="768"/>
              <w:rPr>
                <w:rFonts w:eastAsia="Calibri"/>
              </w:rPr>
            </w:pPr>
          </w:p>
        </w:tc>
        <w:tc>
          <w:tcPr>
            <w:tcW w:w="2273" w:type="dxa"/>
          </w:tcPr>
          <w:p w14:paraId="472C0D30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„zadeklarowano</w:t>
            </w:r>
            <w:r w:rsidRPr="00A027C0">
              <w:rPr>
                <w:rFonts w:eastAsia="Calibri"/>
                <w:szCs w:val="22"/>
              </w:rPr>
              <w:t xml:space="preserve">/nie </w:t>
            </w:r>
            <w:r>
              <w:rPr>
                <w:rFonts w:eastAsia="Calibri"/>
                <w:szCs w:val="22"/>
              </w:rPr>
              <w:t>zadeklarowano</w:t>
            </w:r>
            <w:r w:rsidRPr="00A027C0">
              <w:rPr>
                <w:rFonts w:eastAsia="Calibri"/>
                <w:szCs w:val="22"/>
              </w:rPr>
              <w:t>”.</w:t>
            </w:r>
          </w:p>
        </w:tc>
      </w:tr>
      <w:tr w:rsidR="00920733" w14:paraId="4F1791A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4FA22E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B1AB000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Technologia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19DE9F67" w14:textId="2B26AAB8" w:rsidR="00920733" w:rsidRPr="00B61C50" w:rsidRDefault="00920733" w:rsidP="00920733">
            <w:pPr>
              <w:rPr>
                <w:rFonts w:eastAsia="Calibri"/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Wyłączenia z Wymagań Obligatoryjnych w zakresie Demonstratora Technologii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0C960407" w14:textId="1596B89E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Wniosku złożył deklarację odnośnie wyłączeń z Wymagań Obligatoryjnych w zakresie Demonstratora Technologii.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może złożyć poniższe deklaracje:</w:t>
            </w:r>
          </w:p>
          <w:p w14:paraId="72253BD9" w14:textId="77777777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„Korzystam z wyłączeń”, </w:t>
            </w:r>
          </w:p>
          <w:p w14:paraId="1975D7FA" w14:textId="77777777" w:rsidR="00920733" w:rsidRDefault="00920733" w:rsidP="00920733">
            <w:pPr>
              <w:pStyle w:val="Akapitzlist"/>
              <w:ind w:left="768"/>
              <w:rPr>
                <w:rFonts w:eastAsia="Calibri"/>
              </w:rPr>
            </w:pPr>
            <w:r>
              <w:rPr>
                <w:rFonts w:eastAsia="Calibri"/>
              </w:rPr>
              <w:t>lub</w:t>
            </w:r>
          </w:p>
          <w:p w14:paraId="58EB4F7C" w14:textId="7A070149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„Nie korzystam z wyłączeń”. W przypadku niniejszej deklaracji,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musi wskazać, które wyłączenia zrealizuje i w jaki sposób.</w:t>
            </w:r>
          </w:p>
          <w:p w14:paraId="565534B1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DD352AE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„zadeklarowano</w:t>
            </w:r>
            <w:r w:rsidRPr="00A027C0">
              <w:rPr>
                <w:rFonts w:eastAsia="Calibri"/>
                <w:szCs w:val="22"/>
              </w:rPr>
              <w:t xml:space="preserve">/nie </w:t>
            </w:r>
            <w:r>
              <w:rPr>
                <w:rFonts w:eastAsia="Calibri"/>
                <w:szCs w:val="22"/>
              </w:rPr>
              <w:t>zadeklarowano</w:t>
            </w:r>
            <w:r w:rsidRPr="00A027C0">
              <w:rPr>
                <w:rFonts w:eastAsia="Calibri"/>
                <w:szCs w:val="22"/>
              </w:rPr>
              <w:t>”.</w:t>
            </w:r>
          </w:p>
        </w:tc>
      </w:tr>
      <w:tr w:rsidR="00920733" w14:paraId="745403B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63BDFED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0A77A4" w14:textId="77777777" w:rsidR="00920733" w:rsidRPr="009E08F9" w:rsidRDefault="00920733" w:rsidP="00920733">
            <w:pPr>
              <w:spacing w:after="160" w:line="259" w:lineRule="auto"/>
              <w:rPr>
                <w:b/>
              </w:rPr>
            </w:pPr>
            <w:r w:rsidRPr="009E08F9">
              <w:rPr>
                <w:b/>
                <w:color w:val="000000"/>
              </w:rPr>
              <w:t xml:space="preserve">Ułamkowo-Techniczna </w:t>
            </w:r>
          </w:p>
        </w:tc>
        <w:tc>
          <w:tcPr>
            <w:tcW w:w="2405" w:type="dxa"/>
          </w:tcPr>
          <w:p w14:paraId="769CA1AC" w14:textId="77777777" w:rsidR="00920733" w:rsidRPr="009E08F9" w:rsidRDefault="00920733" w:rsidP="00920733">
            <w:pPr>
              <w:rPr>
                <w:rFonts w:eastAsia="Calibri"/>
                <w:b/>
              </w:rPr>
            </w:pPr>
            <w:r w:rsidRPr="009E08F9">
              <w:rPr>
                <w:b/>
                <w:color w:val="000000"/>
              </w:rPr>
              <w:t xml:space="preserve">Samowystarczalność w zakresie energii cieplnej </w:t>
            </w:r>
          </w:p>
        </w:tc>
        <w:tc>
          <w:tcPr>
            <w:tcW w:w="4258" w:type="dxa"/>
          </w:tcPr>
          <w:p w14:paraId="71F32E2E" w14:textId="3E90C9F7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</w:t>
            </w:r>
            <w:r>
              <w:rPr>
                <w:rFonts w:eastAsia="Calibri"/>
              </w:rPr>
              <w:t>i sposób zostanie ono spełnione</w:t>
            </w:r>
            <w:r w:rsidRPr="00850AEC">
              <w:rPr>
                <w:rFonts w:eastAsia="Calibri"/>
              </w:rPr>
              <w:t>.</w:t>
            </w:r>
          </w:p>
          <w:p w14:paraId="193F8DBB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62CEB84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6171C9A3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4594E5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1201355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7692A401" w14:textId="0C850828" w:rsidR="00920733" w:rsidRDefault="00920733" w:rsidP="00113647">
            <w:pPr>
              <w:rPr>
                <w:b/>
              </w:rPr>
            </w:pPr>
            <w:r>
              <w:rPr>
                <w:b/>
              </w:rPr>
              <w:t xml:space="preserve">Miejsce </w:t>
            </w:r>
            <w:del w:id="12" w:author="Autor">
              <w:r w:rsidDel="00113647">
                <w:rPr>
                  <w:b/>
                </w:rPr>
                <w:delText xml:space="preserve">magazynowania </w:delText>
              </w:r>
            </w:del>
            <w:ins w:id="13" w:author="Autor">
              <w:r w:rsidR="00113647">
                <w:rPr>
                  <w:b/>
                </w:rPr>
                <w:t xml:space="preserve">przeładunkowe </w:t>
              </w:r>
            </w:ins>
            <w:r>
              <w:rPr>
                <w:b/>
              </w:rPr>
              <w:t>substratów stałych</w:t>
            </w:r>
          </w:p>
        </w:tc>
        <w:tc>
          <w:tcPr>
            <w:tcW w:w="4258" w:type="dxa"/>
          </w:tcPr>
          <w:p w14:paraId="72AAAB94" w14:textId="54A09BB5" w:rsidR="00920733" w:rsidRDefault="00920733" w:rsidP="00920733">
            <w:pPr>
              <w:rPr>
                <w:rFonts w:eastAsia="Calibri"/>
              </w:rPr>
            </w:pPr>
            <w:r w:rsidRPr="00C3376F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C3376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C3376F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C3376F">
              <w:rPr>
                <w:rFonts w:eastAsia="Calibri"/>
              </w:rPr>
              <w:t>, oraz przedstawił w jaki sposób zostanie ono spełnione.</w:t>
            </w:r>
          </w:p>
          <w:p w14:paraId="1885384A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9CD3B89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DD7222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5516E5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40B88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Ułamkowo-Techniczne</w:t>
            </w:r>
          </w:p>
        </w:tc>
        <w:tc>
          <w:tcPr>
            <w:tcW w:w="2405" w:type="dxa"/>
          </w:tcPr>
          <w:p w14:paraId="363B0BCA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Magazyn/y biogazu</w:t>
            </w:r>
          </w:p>
        </w:tc>
        <w:tc>
          <w:tcPr>
            <w:tcW w:w="4258" w:type="dxa"/>
          </w:tcPr>
          <w:p w14:paraId="124024BF" w14:textId="0B32D5CA" w:rsidR="00920733" w:rsidRDefault="00920733" w:rsidP="00920733">
            <w:pPr>
              <w:rPr>
                <w:rFonts w:eastAsia="Calibri"/>
              </w:rPr>
            </w:pPr>
            <w:r w:rsidRPr="00C3376F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C3376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C3376F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C3376F">
              <w:rPr>
                <w:rFonts w:eastAsia="Calibri"/>
              </w:rPr>
              <w:t>, oraz przedstawił w jaki sposób zostanie ono spełnione.</w:t>
            </w:r>
          </w:p>
          <w:p w14:paraId="41CE64FD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6052131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48F58E83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295113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17EB24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4CA4A87C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Zbiornik pofermentacyjny</w:t>
            </w:r>
          </w:p>
        </w:tc>
        <w:tc>
          <w:tcPr>
            <w:tcW w:w="4258" w:type="dxa"/>
          </w:tcPr>
          <w:p w14:paraId="63E06E31" w14:textId="7FB42D9A" w:rsidR="00920733" w:rsidRDefault="00920733" w:rsidP="00920733">
            <w:pPr>
              <w:rPr>
                <w:rFonts w:eastAsia="Calibri"/>
              </w:rPr>
            </w:pPr>
            <w:r w:rsidRPr="00917459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91745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917459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917459">
              <w:rPr>
                <w:rFonts w:eastAsia="Calibri"/>
              </w:rPr>
              <w:t>, oraz przedstawił w jaki sposób zostanie ono spełnione.</w:t>
            </w:r>
          </w:p>
          <w:p w14:paraId="33F04324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34C80CA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7D11323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F691C39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6C6802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2FDF027F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Szkolenie z obsługi Instalacji Ułamkowo-Technicznych</w:t>
            </w:r>
          </w:p>
        </w:tc>
        <w:tc>
          <w:tcPr>
            <w:tcW w:w="4258" w:type="dxa"/>
          </w:tcPr>
          <w:p w14:paraId="196F9FF3" w14:textId="5641F412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</w:t>
            </w:r>
            <w:r w:rsidRPr="00850AEC">
              <w:rPr>
                <w:rFonts w:eastAsia="Calibri"/>
              </w:rPr>
              <w:t xml:space="preserve">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6A57F0A3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AB7825E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F3F3ED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631CA52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F2B8E19" w14:textId="2FD78565" w:rsidR="00920733" w:rsidRPr="00B61C50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34F7148C" w14:textId="10E373B8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Powierzchnia zabudowy</w:t>
            </w:r>
          </w:p>
        </w:tc>
        <w:tc>
          <w:tcPr>
            <w:tcW w:w="4258" w:type="dxa"/>
          </w:tcPr>
          <w:p w14:paraId="59D12AE6" w14:textId="14EB3102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</w:t>
            </w:r>
            <w:r w:rsidRPr="00850AEC">
              <w:rPr>
                <w:rFonts w:eastAsia="Calibri"/>
              </w:rPr>
              <w:t xml:space="preserve">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05DC12EF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6CF06A8" w14:textId="48679963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C89FFB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7C0D25C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52CD7D" w14:textId="77777777" w:rsidR="00920733" w:rsidRPr="00B61C50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12A22BD9" w14:textId="77777777" w:rsidR="00920733" w:rsidRPr="00B61C50" w:rsidRDefault="00920733" w:rsidP="00920733">
            <w:pPr>
              <w:rPr>
                <w:b/>
              </w:rPr>
            </w:pPr>
            <w:r>
              <w:rPr>
                <w:b/>
              </w:rPr>
              <w:t xml:space="preserve">Elementy składowe </w:t>
            </w:r>
            <w:r w:rsidRPr="00292CA0">
              <w:rPr>
                <w:b/>
              </w:rPr>
              <w:t>Instalacji Ułamkowo-Technicznych</w:t>
            </w:r>
          </w:p>
        </w:tc>
        <w:tc>
          <w:tcPr>
            <w:tcW w:w="4258" w:type="dxa"/>
          </w:tcPr>
          <w:p w14:paraId="7278EBD6" w14:textId="27EF4534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23FC5FF0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3F942F2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4523624C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97EE981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14D0E949" w14:textId="1D77852D" w:rsidR="00BD6073" w:rsidRDefault="7AE7C792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>Dodatkowo, Zamawiający dokona oceny na zasadzie „złożono/nie złożono”, czy Wnioskodawca opisał we Wniosku Harmonogram Rzeczowo-Finansowy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44AD78C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dla 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Etapu I </w:t>
      </w:r>
      <w:proofErr w:type="spellStart"/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>i</w:t>
      </w:r>
      <w:proofErr w:type="spellEnd"/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Etapu II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, uwzględniający </w:t>
      </w:r>
      <w:r w:rsidR="005B1514">
        <w:rPr>
          <w:rFonts w:ascii="Calibri" w:eastAsia="Calibri" w:hAnsi="Calibri" w:cs="Times New Roman"/>
          <w:sz w:val="22"/>
          <w:szCs w:val="22"/>
          <w:lang w:eastAsia="pl-PL"/>
        </w:rPr>
        <w:t xml:space="preserve">m.in. </w:t>
      </w:r>
      <w:r w:rsidR="595C412D" w:rsidRPr="433E8E7F">
        <w:rPr>
          <w:rFonts w:ascii="Calibri" w:eastAsia="Calibri" w:hAnsi="Calibri" w:cs="Times New Roman"/>
          <w:sz w:val="22"/>
          <w:szCs w:val="22"/>
          <w:lang w:eastAsia="pl-PL"/>
        </w:rPr>
        <w:t>plan badawczy,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Zadania Badawcze z wyceną oraz z odpowiadającymi Zadaniom Badawczym Kamieniami Milowymi, oraz 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>h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>armonogram wypłat zaliczek (jeśli dotyczy)</w:t>
      </w:r>
      <w:ins w:id="14" w:author="Autor">
        <w:r w:rsidR="00113647">
          <w:rPr>
            <w:rFonts w:ascii="Calibri" w:eastAsia="Calibri" w:hAnsi="Calibri" w:cs="Times New Roman"/>
            <w:sz w:val="22"/>
            <w:szCs w:val="22"/>
            <w:lang w:eastAsia="pl-PL"/>
          </w:rPr>
          <w:t>, a także czy Wnioskodawca załączył do Wniosku Wizualizacje Demonstratora Technologii.</w:t>
        </w:r>
      </w:ins>
      <w:del w:id="15" w:author="Autor">
        <w:r w:rsidRPr="433E8E7F" w:rsidDel="00113647">
          <w:rPr>
            <w:rFonts w:ascii="Calibri" w:eastAsia="Calibri" w:hAnsi="Calibri" w:cs="Times New Roman"/>
            <w:sz w:val="22"/>
            <w:szCs w:val="22"/>
            <w:lang w:eastAsia="pl-PL"/>
          </w:rPr>
          <w:delText>.</w:delText>
        </w:r>
      </w:del>
    </w:p>
    <w:p w14:paraId="2D924CE5" w14:textId="77777777" w:rsidR="00BD6073" w:rsidRPr="0048072C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609CA995" w14:textId="77777777" w:rsidR="00BD6073" w:rsidRPr="0048072C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I. Kryteria 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K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>onkursowe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7522A266" w14:textId="7AFA4A02" w:rsidR="00BD6073" w:rsidRDefault="0098185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</w:rPr>
        <w:t>Zamawiający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 przystąpi do oceny Wniosku zgodnie z Kryteriami Konkursowymi odnoszącymi się bezpośrednio do </w:t>
      </w:r>
      <w:r w:rsidR="006D26C8">
        <w:rPr>
          <w:rFonts w:ascii="Calibri" w:eastAsia="Calibri" w:hAnsi="Calibri" w:cs="Times New Roman"/>
          <w:noProof/>
          <w:sz w:val="22"/>
          <w:szCs w:val="22"/>
        </w:rPr>
        <w:t>Wymagań Konkursowych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 przedstawionych w Załączniku nr 1</w:t>
      </w:r>
      <w:r>
        <w:rPr>
          <w:rFonts w:ascii="Calibri" w:eastAsia="Calibri" w:hAnsi="Calibri" w:cs="Times New Roman"/>
          <w:noProof/>
          <w:sz w:val="22"/>
          <w:szCs w:val="22"/>
        </w:rPr>
        <w:t xml:space="preserve"> do Regulaminu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. Zamawiający w ramach oceny Wniosku pod kątem Kryteriów Konkursowych będzie przyznawał Wykonawcy punkty zgodnie z </w: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fldChar w:fldCharType="begin"/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instrText xml:space="preserve"> REF _Ref57728892 \h </w:instrText>
      </w:r>
      <w:r w:rsidR="00BD6073">
        <w:rPr>
          <w:rFonts w:ascii="Calibri" w:eastAsia="Calibri" w:hAnsi="Calibri" w:cs="Times New Roman"/>
          <w:noProof/>
          <w:sz w:val="20"/>
          <w:szCs w:val="20"/>
        </w:rPr>
        <w:instrText xml:space="preserve"> \* MERGEFORMAT </w:instrTex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fldChar w:fldCharType="end"/>
      </w:r>
      <w:r w:rsidR="00113647">
        <w:rPr>
          <w:sz w:val="22"/>
          <w:szCs w:val="22"/>
        </w:rPr>
        <w:t>Tabelą 2</w: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t xml:space="preserve">. 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Maksymalna liczba punktów możliwych do uzyskania wynosi 100. </w:t>
      </w:r>
    </w:p>
    <w:p w14:paraId="4CBD2B20" w14:textId="528481A4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</w:rPr>
        <w:t>Szczegółowe informacje nt. ww. Kryteriów Konkursowych przedstawiono w</w:t>
      </w:r>
      <w:r w:rsidR="005F5A15">
        <w:rPr>
          <w:rFonts w:ascii="Calibri" w:eastAsia="Calibri" w:hAnsi="Calibri" w:cs="Times New Roman"/>
          <w:noProof/>
          <w:sz w:val="22"/>
          <w:szCs w:val="22"/>
        </w:rPr>
        <w:t xml:space="preserve"> Tabeli 2</w:t>
      </w:r>
      <w:r>
        <w:rPr>
          <w:rFonts w:ascii="Calibri" w:eastAsia="Calibri" w:hAnsi="Calibri" w:cs="Times New Roman"/>
          <w:noProof/>
          <w:sz w:val="22"/>
          <w:szCs w:val="22"/>
        </w:rPr>
        <w:t>.</w:t>
      </w:r>
    </w:p>
    <w:p w14:paraId="13C9A617" w14:textId="77777777" w:rsidR="005B1514" w:rsidRDefault="005B1514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</w:p>
    <w:p w14:paraId="1B1D612F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</w:p>
    <w:p w14:paraId="5125FB53" w14:textId="09F6D75D" w:rsidR="00BD6073" w:rsidRDefault="00BD6073" w:rsidP="00BD6073">
      <w:pPr>
        <w:pStyle w:val="Legenda"/>
        <w:keepNext/>
      </w:pPr>
      <w:bookmarkStart w:id="16" w:name="_Ref57728896"/>
      <w:bookmarkStart w:id="17" w:name="_Ref58707791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2</w:t>
      </w:r>
      <w:r>
        <w:fldChar w:fldCharType="end"/>
      </w:r>
      <w:bookmarkEnd w:id="16"/>
      <w:r>
        <w:t>. Kryteria Konkursowe</w:t>
      </w:r>
      <w:bookmarkEnd w:id="17"/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12"/>
        <w:gridCol w:w="4809"/>
        <w:gridCol w:w="1848"/>
      </w:tblGrid>
      <w:tr w:rsidR="00BD6073" w:rsidRPr="00E00E64" w14:paraId="4FE499D2" w14:textId="77777777" w:rsidTr="0341C7D8">
        <w:trPr>
          <w:jc w:val="center"/>
          <w:hidden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3613FF6" w14:textId="77777777" w:rsidR="00982229" w:rsidRPr="00982229" w:rsidRDefault="00982229" w:rsidP="00982229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  <w:vanish/>
                <w:lang w:eastAsia="pl-PL"/>
              </w:rPr>
            </w:pPr>
          </w:p>
          <w:p w14:paraId="39278249" w14:textId="29B769C8" w:rsidR="00BD6073" w:rsidRPr="00982229" w:rsidRDefault="00982229" w:rsidP="00982229">
            <w:pPr>
              <w:pStyle w:val="Akapitzlist"/>
              <w:spacing w:after="160" w:line="259" w:lineRule="auto"/>
              <w:ind w:left="30" w:firstLine="142"/>
              <w:jc w:val="both"/>
              <w:rPr>
                <w:rFonts w:ascii="Calibri" w:eastAsia="Calibri" w:hAnsi="Calibri" w:cs="Times New Roman"/>
                <w:b/>
                <w:lang w:eastAsia="pl-PL"/>
              </w:rPr>
            </w:pPr>
            <w:r w:rsidRPr="00982229">
              <w:rPr>
                <w:rFonts w:ascii="Calibri" w:eastAsia="Calibri" w:hAnsi="Calibri" w:cs="Times New Roman"/>
                <w:b/>
                <w:lang w:eastAsia="pl-PL"/>
              </w:rPr>
              <w:t>L.p.</w:t>
            </w:r>
          </w:p>
        </w:tc>
        <w:tc>
          <w:tcPr>
            <w:tcW w:w="3412" w:type="dxa"/>
            <w:shd w:val="clear" w:color="auto" w:fill="C5E0B3" w:themeFill="accent6" w:themeFillTint="66"/>
            <w:vAlign w:val="center"/>
          </w:tcPr>
          <w:p w14:paraId="3BBDE9E9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Nazwa i Opis Kryterium 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Konkursowego</w:t>
            </w:r>
          </w:p>
        </w:tc>
        <w:tc>
          <w:tcPr>
            <w:tcW w:w="4809" w:type="dxa"/>
            <w:shd w:val="clear" w:color="auto" w:fill="C5E0B3" w:themeFill="accent6" w:themeFillTint="66"/>
            <w:vAlign w:val="center"/>
          </w:tcPr>
          <w:p w14:paraId="7FC35CBE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848" w:type="dxa"/>
            <w:shd w:val="clear" w:color="auto" w:fill="C5E0B3" w:themeFill="accent6" w:themeFillTint="66"/>
          </w:tcPr>
          <w:p w14:paraId="04C9E1B5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D6073" w:rsidRPr="00B64DBA" w14:paraId="3B0F5AC2" w14:textId="77777777" w:rsidTr="0341C7D8">
        <w:trPr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4D417B19" w14:textId="57FD734E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  <w:lang w:eastAsia="pl-PL"/>
              </w:rPr>
            </w:pPr>
          </w:p>
        </w:tc>
        <w:tc>
          <w:tcPr>
            <w:tcW w:w="3412" w:type="dxa"/>
          </w:tcPr>
          <w:p w14:paraId="641C43A6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produkcji metanu</w:t>
            </w:r>
          </w:p>
          <w:p w14:paraId="2B5C21C8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0888AD68" w14:textId="0CB4630F" w:rsidR="00BD6073" w:rsidRDefault="00BD6073" w:rsidP="28C3E094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 oceniana będzie deklarowana produkcja metanu w przeliczeniu na jednostkę wprowadzanej suchej masy organicznej wariantu substratowego w warunkach pracy zapewniających dla Biogazowni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osiągnięcie stabilnej produkcji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7657D411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499 kW</w:t>
            </w:r>
            <w:r w:rsidR="781E59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ins w:id="18" w:author="Autor">
              <w:r w:rsidR="0011364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</w:t>
              </w:r>
            </w:ins>
            <w:del w:id="19" w:author="Autor">
              <w:r w:rsidR="231C340D" w:rsidRPr="730E2663" w:rsidDel="0011364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</w:delText>
              </w:r>
            </w:del>
            <w:r w:rsidR="781E59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olerancji</w:t>
            </w:r>
            <w:r w:rsidR="4324D6B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ins w:id="20" w:author="Autor">
              <w:r w:rsidR="0011364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</w:t>
              </w:r>
            </w:ins>
            <w:del w:id="21" w:author="Autor">
              <w:r w:rsidR="4324D6B3" w:rsidRPr="730E2663" w:rsidDel="0011364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</w:delText>
              </w:r>
            </w:del>
            <w:r w:rsidR="4324D6B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echnologicznej </w:t>
            </w:r>
            <w:r w:rsidR="1935F78E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</w:t>
            </w:r>
            <w:r w:rsidR="1296E71F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5C5359C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1296E71F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E7127A6" w14:textId="77777777" w:rsidR="00BD6073" w:rsidRPr="00071AF6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60B0656" w14:textId="77777777" w:rsidR="00BD6073" w:rsidRPr="00071AF6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FFEF4F8" w14:textId="61A74261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 podstawie zadeklarowanych we Wniosku przez Wnioskodawcę wartości średnich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 w:rsidRPr="00027CC6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wx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 dla każdego z ośmiu wariantów substratowych określonych w Załączniku nr 7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 xml:space="preserve"> do Regulaminu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, obliczy średnią arytmetyczną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ze wszystkich ośmiu wariantów substratowych, zgodnie ze wzorem poniżej:</w:t>
            </w:r>
          </w:p>
          <w:p w14:paraId="7308C53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2833B15" w14:textId="77777777" w:rsidR="00BD6073" w:rsidRPr="00BA458C" w:rsidRDefault="001C3CC6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 bad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PCH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4 wx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</m:t>
                    </m:r>
                  </m:den>
                </m:f>
              </m:oMath>
            </m:oMathPara>
          </w:p>
          <w:p w14:paraId="6F7E559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A66E33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Gdzie:</w:t>
            </w:r>
          </w:p>
          <w:p w14:paraId="77DE8D8A" w14:textId="0E7A5165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72264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4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średnią arytmetyczną wydajność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wx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substratowych,</w:t>
            </w:r>
          </w:p>
          <w:p w14:paraId="2FE8E05E" w14:textId="7777777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13F44C18" w14:textId="4BA5593F" w:rsidR="00BD6073" w:rsidRPr="005F3904" w:rsidRDefault="00BD6073" w:rsidP="0054679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4 </w:t>
            </w: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przez Wnioskodawcę we Wniosku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średnią </w:t>
            </w:r>
            <w:r w:rsidR="00785829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ydajność produkcji metanu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na tonę 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proofErr w:type="spellStart"/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>wx</w:t>
            </w:r>
            <w:proofErr w:type="spellEnd"/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1E17F54F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82AA135" w14:textId="2C591248" w:rsidR="00BD6073" w:rsidRPr="00292CA0" w:rsidRDefault="00BD6073" w:rsidP="0054679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i </w:t>
            </w:r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>= 1 … n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liczba wariantów substratowych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 określona w Załączniku nr 7</w:t>
            </w:r>
            <w:r w:rsidR="00981853">
              <w:rPr>
                <w:rFonts w:ascii="Calibri" w:eastAsia="Calibri" w:hAnsi="Calibri" w:cs="Calibri"/>
                <w:sz w:val="20"/>
                <w:szCs w:val="20"/>
              </w:rPr>
              <w:t xml:space="preserve"> do Regulaminu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677290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46CA81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783718" w14:textId="25E6568E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Następnie Zamawiający dokona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porównania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obliczonej średniej arytmetycznej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 łącznie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najwyższej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spośród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badanych Wnioskodawców średniej arytmetycznej wydajności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 spośród badanych Wniosków. 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49E65FE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FAB029" w14:textId="79678ECF" w:rsidR="00BD6073" w:rsidRPr="00BA458C" w:rsidRDefault="001C3CC6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WPCH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PCH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4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PCH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4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*25</m:t>
                </m:r>
              </m:oMath>
            </m:oMathPara>
          </w:p>
          <w:p w14:paraId="1D44DD0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5E1127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568F2C4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DA2D57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WP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CH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4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Wydajność produkcji metanu. Uzyskany wynik zostanie zaokrąglony do trzech miejsc po przecinku,</w:t>
            </w:r>
          </w:p>
          <w:p w14:paraId="7AE52EF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547C506" w14:textId="312C575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CH</w:t>
            </w:r>
            <w:r w:rsidRPr="0072264A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4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 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oznacza najwyższą spośród wszystkich Wniosków,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wydajność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substratowych.</w:t>
            </w:r>
          </w:p>
          <w:p w14:paraId="6D5E446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4741437" w14:textId="5B8E5685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4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dla badanego Wniosku danego Wnioskodawcy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wydajność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wx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substratowych.</w:t>
            </w:r>
          </w:p>
          <w:p w14:paraId="04385D52" w14:textId="77777777" w:rsidR="00BD6073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160D661" w14:textId="77777777" w:rsidR="00BD6073" w:rsidRPr="00B64DBA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B0CF491" w14:textId="4D64C7F6" w:rsidR="00BD6073" w:rsidRPr="00B76C5A" w:rsidRDefault="0048053E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25</w:t>
            </w:r>
            <w:r w:rsidR="00BD6073" w:rsidRPr="00E106E4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2C9C6D6A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5719A210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0D6B14A2" w14:textId="657EF24D" w:rsidR="00BD6073" w:rsidRDefault="00C421F4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</w:t>
            </w:r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>rodukcj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i</w:t>
            </w:r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</w:t>
            </w:r>
            <w:proofErr w:type="spellStart"/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>biometanu</w:t>
            </w:r>
            <w:proofErr w:type="spellEnd"/>
          </w:p>
          <w:p w14:paraId="60035601" w14:textId="707942DF" w:rsidR="00BD6073" w:rsidRDefault="00BD6073" w:rsidP="730E26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 oceniana będzie deklarowana 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wydajność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0C89FFF3">
              <w:rPr>
                <w:rStyle w:val="normaltextrun"/>
                <w:rFonts w:ascii="Calibri" w:hAnsi="Calibri" w:cs="Calibri"/>
                <w:color w:val="E3008C"/>
                <w:sz w:val="20"/>
                <w:szCs w:val="20"/>
                <w:shd w:val="clear" w:color="auto" w:fill="FFFFFF"/>
              </w:rPr>
              <w:t> </w:t>
            </w:r>
            <w:r w:rsidR="0C89FFF3" w:rsidRPr="005B1514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(po odjęciu biogazu kierowanego na potrzeby własne)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przeliczeniu na jednostkę suchej masy organicznej wariantu substratowego w warunkach pracy zapewniających dla Biogazowni osiągnięcie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stabilnej produkcji biogazu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499 kW w granicy </w:t>
            </w:r>
            <w:ins w:id="22" w:author="Autor">
              <w:r w:rsidR="0070015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</w:t>
              </w:r>
            </w:ins>
            <w:del w:id="23" w:author="Autor">
              <w:r w:rsidR="0C89FFF3" w:rsidRPr="730E2663" w:rsidDel="0070015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</w:delText>
              </w:r>
            </w:del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olerancji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ins w:id="24" w:author="Autor">
              <w:r w:rsidR="0070015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T</w:t>
              </w:r>
            </w:ins>
            <w:del w:id="25" w:author="Autor">
              <w:r w:rsidR="0C89FFF3" w:rsidRPr="730E2663" w:rsidDel="00700153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t</w:delText>
              </w:r>
            </w:del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echnologicznej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(-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7D4D85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%.</w:t>
            </w:r>
          </w:p>
          <w:p w14:paraId="7B07455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60FB3646" w14:textId="7F57CC3B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 podstawie zadeklarowanych we Wniosku przez Wnioskodawcę wartości średnich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wydajności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metanu</w:t>
            </w:r>
            <w:proofErr w:type="spellEnd"/>
            <w:r w:rsidR="00982229">
              <w:rPr>
                <w:rStyle w:val="normaltextrun"/>
                <w:rFonts w:ascii="Calibri" w:hAnsi="Calibri" w:cs="Calibri"/>
                <w:color w:val="E3008C"/>
                <w:sz w:val="20"/>
                <w:szCs w:val="20"/>
                <w:shd w:val="clear" w:color="auto" w:fill="FFFFFF"/>
              </w:rPr>
              <w:t> </w:t>
            </w:r>
            <w:r w:rsidR="00982229" w:rsidRPr="005B1514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(po odjęciu biogazu kierowanego na potrzeby własne)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anej suchej masy organicznej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PB</w:t>
            </w:r>
            <w:r w:rsidRPr="00027CC6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wx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 dla każdego z ośmiu wariantów substratowych określonych w Załączniku nr 7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 xml:space="preserve"> do Regulaminu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, obliczy średnią arytmetyczną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wydajności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z wszystkich wariantów substratowych z wprowadzonej tony suchej masy organicznej, zgodnie ze wzorem poniżej:</w:t>
            </w:r>
          </w:p>
          <w:p w14:paraId="205E1364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41AB5C0" w14:textId="77777777" w:rsidR="00BD6073" w:rsidRPr="00BA458C" w:rsidRDefault="001C3CC6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PB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bad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PB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 xml:space="preserve"> wx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</m:t>
                    </m:r>
                  </m:den>
                </m:f>
              </m:oMath>
            </m:oMathPara>
          </w:p>
          <w:p w14:paraId="1FBB591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155DF75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Gdzie:</w:t>
            </w:r>
          </w:p>
          <w:p w14:paraId="066A815F" w14:textId="606D56E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wydajność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wx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substratowych,</w:t>
            </w:r>
          </w:p>
          <w:p w14:paraId="3EF1C259" w14:textId="7777777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5BB9A9F2" w14:textId="77777777" w:rsidR="00BD6073" w:rsidRPr="005F3904" w:rsidRDefault="00BD6073" w:rsidP="0054679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 </w:t>
            </w: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przez Wnioskodawcę we Wniosku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średnią objętość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metanu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wytwarzanego na tonę 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proofErr w:type="spellStart"/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>wx</w:t>
            </w:r>
            <w:proofErr w:type="spellEnd"/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7CB98C0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53E67BF" w14:textId="46DE7BE1" w:rsidR="00BD6073" w:rsidRPr="00292CA0" w:rsidRDefault="00BD6073" w:rsidP="0054679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i </w:t>
            </w:r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>= 1 … n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liczba wariantów substratowych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 określona w Załączniku nr 7</w:t>
            </w:r>
            <w:r w:rsidR="00981853">
              <w:rPr>
                <w:rFonts w:ascii="Calibri" w:eastAsia="Calibri" w:hAnsi="Calibri" w:cs="Calibri"/>
                <w:sz w:val="20"/>
                <w:szCs w:val="20"/>
              </w:rPr>
              <w:t xml:space="preserve"> do Regulaminu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61EFE0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E032A55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A7BBABE" w14:textId="56B3A0B9" w:rsidR="00BD6073" w:rsidRPr="00BA458C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Następnie Zamawiający dokona porównania obliczonej średniej arytmetycznej 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wydajności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produkcji </w:t>
            </w:r>
            <w:proofErr w:type="spellStart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wszystkich wariantów substratowych danego Wnioskodawcy, do najwyższej spośród badanych Wnioskodawców średniej arytmetyczn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ej wydajności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produkcji </w:t>
            </w:r>
            <w:proofErr w:type="spellStart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wszystkich wariantów substratowych. Zamawiający przyzna punkty na podstawie niniejszego wzoru:</w:t>
            </w:r>
          </w:p>
          <w:p w14:paraId="77B8103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B54193A" w14:textId="22FA5FAC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WPB=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*30</m:t>
                </m:r>
              </m:oMath>
            </m:oMathPara>
          </w:p>
          <w:p w14:paraId="1458A5E8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E1750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0F5416F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800DD44" w14:textId="397AEBC0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WP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B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>Wydajność p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rodukcj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>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przecinku,</w:t>
            </w:r>
          </w:p>
          <w:p w14:paraId="443538A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8CADB99" w14:textId="069EA14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B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proofErr w:type="spellEnd"/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oznacza najwyższą spośród wszystkich Wniosków,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wydajność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przeliczeniu na ilość wprowadzanej suchej masy organicznej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substratowych.</w:t>
            </w:r>
          </w:p>
          <w:p w14:paraId="29574544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408FC86" w14:textId="5880A3F6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dla badanego Wniosku danego Wnioskodawcy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średnią arytmetyczną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wydajność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przeliczeniu na ilość wprowadzanej suchej masy organicznej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substratowych.</w:t>
            </w:r>
          </w:p>
          <w:p w14:paraId="37CC6AB6" w14:textId="77777777" w:rsidR="00BD6073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8268D4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3A06A95F" w14:textId="49D2D602" w:rsidR="00BD6073" w:rsidRPr="00B76C5A" w:rsidRDefault="005A32CB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30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3A38FCE8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081E556D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0EBFE8E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Opłacalność inwestycyjna Demonstratora Technologii</w:t>
            </w:r>
          </w:p>
          <w:p w14:paraId="7355AEA4" w14:textId="77777777" w:rsidR="00BD6073" w:rsidRPr="00292CA0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 oceniany będzie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zwrot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inwestycji w bu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dowę Demonstratora Technologii dla okresu 10 lat, deklarowany przez Wnioskodawcę we Wniosku.</w:t>
            </w:r>
          </w:p>
          <w:p w14:paraId="3919BE8B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2BAFA2C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wskaźnika zwrotu z inwestycji w budowę Demonstratora Technologii zadeklarowanego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najwyższego wskaźnika zwrotu z inwestycji w budowę Demonstratora Technologii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badanych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Wniosków.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</w:p>
          <w:p w14:paraId="0C05772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48B9D7FB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C9FA1D6" w14:textId="7657C4A4" w:rsidR="00BD6073" w:rsidRDefault="001C3CC6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O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inw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NPV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NPV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*20</m:t>
                </m:r>
              </m:oMath>
            </m:oMathPara>
          </w:p>
          <w:p w14:paraId="3310469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26FE88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A37E08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:</w:t>
            </w:r>
          </w:p>
          <w:p w14:paraId="7CAC7273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EAFB1D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>O</w:t>
            </w:r>
            <w:r w:rsidRPr="00A721F6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inw</w:t>
            </w:r>
            <w:proofErr w:type="spellEnd"/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Opłacalność inwestycyjna Demonstratora Technologii. Uzyskany wynik zostanie zaokrąglony do trzech miejsc po przecinku,</w:t>
            </w:r>
          </w:p>
          <w:p w14:paraId="35458B7F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805689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>NPV</w:t>
            </w:r>
            <w:r w:rsidRPr="00A721F6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proofErr w:type="spellEnd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najwyższy wskaźnik zwrotu z inwestycji w budowę Demonstratora Technologii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badanych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Wniosków,</w:t>
            </w:r>
          </w:p>
          <w:p w14:paraId="128B5B4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73A7404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>NPV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bad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wskaźnik zwrotu z inwestycji w budowę Demonstratora Technologii zadeklarowany w badanym Wniosku danego Wnioskodawcy.</w:t>
            </w:r>
          </w:p>
          <w:p w14:paraId="6881652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4712E070" w14:textId="030621F8" w:rsidR="00BD6073" w:rsidRPr="00B76C5A" w:rsidRDefault="0048053E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20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310A8B17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374B306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A8D2E12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  <w:t>Koszt Etapu I</w:t>
            </w:r>
            <w:r w:rsidRPr="00A134E2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</w:p>
          <w:p w14:paraId="752D4107" w14:textId="77777777" w:rsidR="00BD6073" w:rsidRPr="00DE7302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nioskodawcę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 realizacji Etapu I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</w:tc>
        <w:tc>
          <w:tcPr>
            <w:tcW w:w="4809" w:type="dxa"/>
          </w:tcPr>
          <w:p w14:paraId="6424973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kosztu realizacji Etapu I 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najniższego deklarowanego kosztu realizacji Etapu 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6ACAD60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280ABD9" w14:textId="6BC9D898" w:rsidR="00BD6073" w:rsidRPr="00BA458C" w:rsidRDefault="001C3CC6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*5</m:t>
                </m:r>
              </m:oMath>
            </m:oMathPara>
          </w:p>
          <w:p w14:paraId="1D4D6266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CC4B03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60A9BBB8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A937E72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EI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Koszt Etapu I. Uzyskany wynik zostanie zaokrąglony do trzech miejsc po przecinku,</w:t>
            </w:r>
          </w:p>
          <w:p w14:paraId="3766DE3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068A98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EI min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najniższy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koszt realizacji Etapu 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 [PLN],</w:t>
            </w:r>
          </w:p>
          <w:p w14:paraId="4A3D1C1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6BECC9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EI </w:t>
            </w:r>
            <w:proofErr w:type="spellStart"/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bad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koszt realizacji Etapu I deklarowany w badanym Wniosku danego Wnioskodawcy [PLN].</w:t>
            </w:r>
          </w:p>
          <w:p w14:paraId="3867ACF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C645B2B" w14:textId="4246FA46" w:rsidR="00BD6073" w:rsidRPr="00B76C5A" w:rsidRDefault="005A32CB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5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0FB3C116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7C86BE9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84B249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  <w:t>Koszt Etapu 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I</w:t>
            </w:r>
          </w:p>
          <w:p w14:paraId="55C683A6" w14:textId="77777777" w:rsidR="00BD6073" w:rsidRPr="00DE7302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ę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 realizacji Etapu II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</w:tc>
        <w:tc>
          <w:tcPr>
            <w:tcW w:w="4809" w:type="dxa"/>
          </w:tcPr>
          <w:p w14:paraId="3BB5614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kosztu realizacji Etapu II 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najniższego deklarowanego kosztu realizacji Etapu 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3860CE4F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4D7826A" w14:textId="1CE3827C" w:rsidR="00BD6073" w:rsidRPr="00BA458C" w:rsidRDefault="001C3CC6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*13</m:t>
                </m:r>
              </m:oMath>
            </m:oMathPara>
          </w:p>
          <w:p w14:paraId="0AB314E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336515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25DA5104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362CFF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Koszt Etapu II. Uzyskany wynik zostanie zaokrąglony do trzech miejsc po przecinku,</w:t>
            </w:r>
          </w:p>
          <w:p w14:paraId="40D0CB1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0CDA99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 min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najniższy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koszt realizacji Etapu 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 [PLN],</w:t>
            </w:r>
          </w:p>
          <w:p w14:paraId="792AE8D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E34327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EII </w:t>
            </w:r>
            <w:proofErr w:type="spellStart"/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bad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koszt realizacji Etapu II deklarowany w badanym Wniosku danego Wnioskodawcy [PLN].</w:t>
            </w:r>
          </w:p>
          <w:p w14:paraId="3381B4E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12061DD9" w14:textId="2DCC647A" w:rsidR="00BD6073" w:rsidRPr="00B76C5A" w:rsidRDefault="000C7021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>1</w:t>
            </w:r>
            <w:r w:rsidR="0048053E">
              <w:rPr>
                <w:rFonts w:ascii="Calibri" w:eastAsia="Calibri" w:hAnsi="Calibri" w:cs="Times New Roman"/>
                <w:b/>
                <w:sz w:val="20"/>
                <w:lang w:eastAsia="pl-PL"/>
              </w:rPr>
              <w:t>3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53C04E8B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7E0325C1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9CC693A" w14:textId="51F3A6F2" w:rsidR="00BD6073" w:rsidRDefault="00BD6073" w:rsidP="0054679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981853">
              <w:rPr>
                <w:b/>
                <w:sz w:val="20"/>
                <w:szCs w:val="20"/>
              </w:rPr>
              <w:t>Komercjalizacji Wyników Prac B+R</w:t>
            </w:r>
          </w:p>
          <w:p w14:paraId="11EDC9B0" w14:textId="3325146B" w:rsidR="00BD6073" w:rsidRDefault="00BD6073" w:rsidP="00546797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 w:rsidRPr="00292CA0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Udział w Przychodzie</w:t>
            </w:r>
            <w:r w:rsidRPr="004A7381">
              <w:rPr>
                <w:sz w:val="20"/>
                <w:szCs w:val="20"/>
              </w:rPr>
              <w:t xml:space="preserve"> z </w:t>
            </w:r>
            <w:r w:rsidR="00981853">
              <w:rPr>
                <w:sz w:val="20"/>
                <w:szCs w:val="20"/>
              </w:rPr>
              <w:t>K</w:t>
            </w:r>
            <w:r w:rsidRPr="004A7381">
              <w:rPr>
                <w:sz w:val="20"/>
                <w:szCs w:val="20"/>
              </w:rPr>
              <w:t xml:space="preserve">omercjalizacji </w:t>
            </w:r>
            <w:r w:rsidR="00981853">
              <w:rPr>
                <w:sz w:val="20"/>
                <w:szCs w:val="20"/>
              </w:rPr>
              <w:t>Wyników Prac B+R.</w:t>
            </w:r>
          </w:p>
          <w:p w14:paraId="6A5F22D3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EC7FA34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38D678E7" w14:textId="607FAE8B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omercjalizacji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Wyników Prac B+R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981853"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 minimalne 0.5%,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</w:p>
          <w:p w14:paraId="16E911D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65ED388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7EE5BB21" w14:textId="77777777" w:rsidR="00BD6073" w:rsidRPr="003D5D76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E48E011" w14:textId="3A28E4D0" w:rsidR="00BD6073" w:rsidRPr="00BA458C" w:rsidRDefault="001C3CC6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*4</m:t>
                </m:r>
              </m:oMath>
            </m:oMathPara>
          </w:p>
          <w:p w14:paraId="5CC8C86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DBD54F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0372368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FA2402B" w14:textId="6EEFA6E2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Przychód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Komercjalizacji Wyników Prac B+R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przecinku,</w:t>
            </w:r>
          </w:p>
          <w:p w14:paraId="1E847FC6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2693B6" w14:textId="2E4A114D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 max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najwyższy deklarowany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4EFDA394" w14:textId="77777777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3794545" w14:textId="0B1028DD" w:rsidR="00BD6073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U</w:t>
            </w: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T </w:t>
            </w:r>
            <w:proofErr w:type="spellStart"/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Udział w Przychodzie z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 minimalne 0.5%, deklarowany w badanym Wniosku danego Wnioskodawcy.</w:t>
            </w:r>
          </w:p>
          <w:p w14:paraId="0E63667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165EF3EB" w14:textId="445F8601" w:rsidR="00BD6073" w:rsidRPr="003D5D76" w:rsidRDefault="0048053E" w:rsidP="0341C7D8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4</w:t>
            </w:r>
            <w:r w:rsidR="00BD6073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2B2F6F71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BD6073" w:rsidRPr="00B64DBA" w14:paraId="3EA231B3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139211F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65C85160" w14:textId="2A8692B9" w:rsidR="00BD6073" w:rsidRDefault="00BD6073" w:rsidP="0054679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981853">
              <w:rPr>
                <w:b/>
                <w:sz w:val="20"/>
                <w:szCs w:val="20"/>
              </w:rPr>
              <w:t>K</w:t>
            </w:r>
            <w:r w:rsidRPr="00292CA0">
              <w:rPr>
                <w:b/>
                <w:sz w:val="20"/>
                <w:szCs w:val="20"/>
              </w:rPr>
              <w:t xml:space="preserve">omercjalizacji </w:t>
            </w:r>
            <w:r w:rsidR="00981853">
              <w:rPr>
                <w:b/>
                <w:sz w:val="20"/>
                <w:szCs w:val="20"/>
              </w:rPr>
              <w:t>T</w:t>
            </w:r>
            <w:r w:rsidRPr="00292CA0">
              <w:rPr>
                <w:b/>
                <w:sz w:val="20"/>
                <w:szCs w:val="20"/>
              </w:rPr>
              <w:t xml:space="preserve">echnologii </w:t>
            </w:r>
            <w:r w:rsidR="00981853">
              <w:rPr>
                <w:b/>
                <w:sz w:val="20"/>
                <w:szCs w:val="20"/>
              </w:rPr>
              <w:t>Z</w:t>
            </w:r>
            <w:r w:rsidRPr="00292CA0">
              <w:rPr>
                <w:b/>
                <w:sz w:val="20"/>
                <w:szCs w:val="20"/>
              </w:rPr>
              <w:t>ależnych</w:t>
            </w:r>
          </w:p>
          <w:p w14:paraId="50E6BA7F" w14:textId="1355FC3A" w:rsidR="00BD6073" w:rsidRDefault="00BD6073" w:rsidP="00546797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Udział w </w:t>
            </w:r>
            <w:r>
              <w:rPr>
                <w:sz w:val="20"/>
                <w:szCs w:val="20"/>
              </w:rPr>
              <w:t xml:space="preserve">Przychodzie </w:t>
            </w:r>
            <w:r w:rsidRPr="004A7381">
              <w:rPr>
                <w:sz w:val="20"/>
                <w:szCs w:val="20"/>
              </w:rPr>
              <w:t xml:space="preserve">z </w:t>
            </w:r>
            <w:r w:rsidR="00981853">
              <w:rPr>
                <w:sz w:val="20"/>
                <w:szCs w:val="20"/>
              </w:rPr>
              <w:t>K</w:t>
            </w:r>
            <w:r w:rsidRPr="004A7381">
              <w:rPr>
                <w:sz w:val="20"/>
                <w:szCs w:val="20"/>
              </w:rPr>
              <w:t xml:space="preserve">omercjalizacji </w:t>
            </w:r>
            <w:r w:rsidR="00981853">
              <w:rPr>
                <w:sz w:val="20"/>
                <w:szCs w:val="20"/>
              </w:rPr>
              <w:t>T</w:t>
            </w:r>
            <w:r w:rsidRPr="004A7381">
              <w:rPr>
                <w:sz w:val="20"/>
                <w:szCs w:val="20"/>
              </w:rPr>
              <w:t xml:space="preserve">echnologii </w:t>
            </w:r>
            <w:r w:rsidR="00981853">
              <w:rPr>
                <w:sz w:val="20"/>
                <w:szCs w:val="20"/>
              </w:rPr>
              <w:t>Z</w:t>
            </w:r>
            <w:r w:rsidRPr="004A7381">
              <w:rPr>
                <w:sz w:val="20"/>
                <w:szCs w:val="20"/>
              </w:rPr>
              <w:t>ależnych.</w:t>
            </w:r>
          </w:p>
          <w:p w14:paraId="3E8D862F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661901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7E0B197" w14:textId="0C984123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ależnych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</w:p>
          <w:p w14:paraId="0209F0C2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266028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2E7C4D97" w14:textId="77777777" w:rsidR="00BD6073" w:rsidRPr="003D5D76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1B96215" w14:textId="512C90A7" w:rsidR="00BD6073" w:rsidRPr="00BA458C" w:rsidRDefault="001C3CC6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*3</m:t>
                </m:r>
              </m:oMath>
            </m:oMathPara>
          </w:p>
          <w:p w14:paraId="6FF4C3B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C05996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1DDACE6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E2BF710" w14:textId="3994FCD1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827A3A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Przychód z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T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Z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ależnych. Uzyskany wynik zostanie zaokrąglony do trzech miejsc po przecinku,</w:t>
            </w:r>
          </w:p>
          <w:p w14:paraId="27B217E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64AB7FA" w14:textId="3BC307CA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192EDC"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192EDC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 max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najwyższy deklarowany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 w Przychodzie z Komercjalizacji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2B80D63A" w14:textId="77777777" w:rsidR="00BD6073" w:rsidRPr="005C713F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8A731D6" w14:textId="3D6E8FD2" w:rsidR="00BD6073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U</w:t>
            </w: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Z </w:t>
            </w:r>
            <w:proofErr w:type="spellStart"/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Udział w Przychodzie z Komercjalizacji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ależnych ponad minimalne 0.5%, deklarowany w badanym Wniosku danego Wnioskodawcy.</w:t>
            </w:r>
          </w:p>
          <w:p w14:paraId="112F8C2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68206A7D" w14:textId="1EC13CC7" w:rsidR="00BD6073" w:rsidRPr="002B1109" w:rsidRDefault="0048053E" w:rsidP="0341C7D8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3</w:t>
            </w:r>
            <w:r w:rsidR="00BD6073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40FCB80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BD6073" w:rsidRPr="00B64DBA" w14:paraId="25D2C2F2" w14:textId="77777777" w:rsidTr="0341C7D8">
        <w:trPr>
          <w:cantSplit/>
          <w:trHeight w:val="407"/>
          <w:jc w:val="center"/>
        </w:trPr>
        <w:tc>
          <w:tcPr>
            <w:tcW w:w="846" w:type="dxa"/>
            <w:shd w:val="clear" w:color="auto" w:fill="E2EFD9" w:themeFill="accent6" w:themeFillTint="33"/>
            <w:textDirection w:val="btLr"/>
          </w:tcPr>
          <w:p w14:paraId="6F597644" w14:textId="459385D2" w:rsidR="00BD6073" w:rsidRPr="00982229" w:rsidRDefault="00BD6073" w:rsidP="00982229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8221" w:type="dxa"/>
            <w:gridSpan w:val="2"/>
          </w:tcPr>
          <w:p w14:paraId="561B1187" w14:textId="77777777" w:rsidR="00BD6073" w:rsidRPr="00A13F80" w:rsidRDefault="00BD6073" w:rsidP="00546797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848" w:type="dxa"/>
          </w:tcPr>
          <w:p w14:paraId="677C4793" w14:textId="77777777" w:rsidR="00BD6073" w:rsidRPr="004A7381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A7381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218D9103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4F00E46D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7047F63F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13BEC820" w14:textId="746B3FDA" w:rsidR="00BD6073" w:rsidRDefault="00BD6073" w:rsidP="00BD6073">
      <w:pPr>
        <w:pStyle w:val="Legenda"/>
        <w:keepNext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II. 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Ocena spełnienia </w:t>
      </w:r>
      <w:r w:rsidR="00785829">
        <w:rPr>
          <w:rFonts w:ascii="Calibri" w:eastAsia="Calibri" w:hAnsi="Calibri" w:cs="Times New Roman"/>
          <w:b/>
          <w:sz w:val="22"/>
          <w:szCs w:val="22"/>
          <w:lang w:eastAsia="pl-PL"/>
        </w:rPr>
        <w:t>Wymagań Opcjonalnych</w:t>
      </w:r>
    </w:p>
    <w:p w14:paraId="19102335" w14:textId="79DDE64A" w:rsidR="00BD6073" w:rsidRDefault="00BD6073" w:rsidP="00BD6073">
      <w:pPr>
        <w:jc w:val="both"/>
        <w:rPr>
          <w:sz w:val="22"/>
        </w:rPr>
      </w:pPr>
      <w:r w:rsidRPr="00AE2670">
        <w:rPr>
          <w:sz w:val="22"/>
        </w:rPr>
        <w:t>Zamawiający</w:t>
      </w:r>
      <w:r>
        <w:rPr>
          <w:sz w:val="22"/>
        </w:rPr>
        <w:t xml:space="preserve"> sprawdzi czy Wnioskodawca zadeklarował spełnienie </w:t>
      </w:r>
      <w:r w:rsidR="00785829">
        <w:rPr>
          <w:sz w:val="22"/>
        </w:rPr>
        <w:t>Wymagań Opcjonalnych</w:t>
      </w:r>
      <w:r>
        <w:rPr>
          <w:sz w:val="22"/>
        </w:rPr>
        <w:t xml:space="preserve">. W przypadku deklaracji spełnienia </w:t>
      </w:r>
      <w:r w:rsidR="008C2F1C">
        <w:rPr>
          <w:sz w:val="22"/>
        </w:rPr>
        <w:t xml:space="preserve">jednego lub kilku </w:t>
      </w:r>
      <w:r w:rsidR="00785829">
        <w:rPr>
          <w:sz w:val="22"/>
        </w:rPr>
        <w:t>Wymagań Opcjonalnych</w:t>
      </w:r>
      <w:r>
        <w:rPr>
          <w:sz w:val="22"/>
        </w:rPr>
        <w:t xml:space="preserve"> i przedstawieniu założeń, w jaki sposób zostaną te wymagania spełnione, Wnioskodawcy zostaną przyznane punkty zgodnie z Tabelą 3</w:t>
      </w:r>
      <w:r w:rsidR="004B7D96">
        <w:rPr>
          <w:sz w:val="22"/>
        </w:rPr>
        <w:t>, na podstawie głosowania Zespołu Oceniającego</w:t>
      </w:r>
      <w:r w:rsidR="00E22F2A">
        <w:rPr>
          <w:sz w:val="22"/>
        </w:rPr>
        <w:t xml:space="preserve"> Zamawiającego</w:t>
      </w:r>
      <w:r>
        <w:rPr>
          <w:sz w:val="22"/>
        </w:rPr>
        <w:t xml:space="preserve">. Maksymalna liczba punktów do uzyskania w ramach spełnienia </w:t>
      </w:r>
      <w:r w:rsidR="00785829">
        <w:rPr>
          <w:sz w:val="22"/>
        </w:rPr>
        <w:t>Wymagań Opcjonalnych</w:t>
      </w:r>
      <w:r>
        <w:rPr>
          <w:sz w:val="22"/>
        </w:rPr>
        <w:t xml:space="preserve"> wynosi 100.</w:t>
      </w:r>
    </w:p>
    <w:p w14:paraId="1B2368D8" w14:textId="77777777" w:rsidR="00BD6073" w:rsidRDefault="00BD6073" w:rsidP="00BD6073">
      <w:pPr>
        <w:rPr>
          <w:sz w:val="22"/>
        </w:rPr>
      </w:pPr>
    </w:p>
    <w:p w14:paraId="3879EFF9" w14:textId="77777777" w:rsidR="00BD6073" w:rsidRDefault="00BD6073" w:rsidP="00BD6073"/>
    <w:p w14:paraId="38F80491" w14:textId="63BFE4E6" w:rsidR="00BD6073" w:rsidRDefault="00BD6073" w:rsidP="00BD6073">
      <w:pPr>
        <w:pStyle w:val="Legenda"/>
        <w:keepNext/>
      </w:pPr>
      <w:bookmarkStart w:id="26" w:name="_Ref57740624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3</w:t>
      </w:r>
      <w:r>
        <w:fldChar w:fldCharType="end"/>
      </w:r>
      <w:bookmarkEnd w:id="26"/>
      <w:r>
        <w:t xml:space="preserve">. Ocena spełnienia </w:t>
      </w:r>
      <w:r w:rsidR="00785829">
        <w:t>Wymagań Opcjonalnych</w:t>
      </w:r>
    </w:p>
    <w:tbl>
      <w:tblPr>
        <w:tblStyle w:val="Tabela-Siatka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268"/>
        <w:gridCol w:w="5386"/>
        <w:gridCol w:w="1418"/>
      </w:tblGrid>
      <w:tr w:rsidR="00BD6073" w:rsidRPr="00B64DBA" w14:paraId="053153A7" w14:textId="77777777" w:rsidTr="3E54B37D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D3F1BD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6EDA8F0" w14:textId="77777777" w:rsidR="00BD6073" w:rsidRPr="001227E3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Kategoria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76F1C1" w14:textId="01A2E522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Nazwa </w:t>
            </w:r>
            <w:r w:rsidR="006D07A4">
              <w:rPr>
                <w:rFonts w:ascii="Calibri" w:eastAsia="Calibri" w:hAnsi="Calibri" w:cs="Times New Roman"/>
                <w:b/>
                <w:sz w:val="20"/>
                <w:lang w:eastAsia="pl-PL"/>
              </w:rPr>
              <w:t>Wymagania Opcjonalne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go</w:t>
            </w:r>
          </w:p>
        </w:tc>
        <w:tc>
          <w:tcPr>
            <w:tcW w:w="5386" w:type="dxa"/>
            <w:shd w:val="clear" w:color="auto" w:fill="E2EFD9" w:themeFill="accent6" w:themeFillTint="33"/>
            <w:vAlign w:val="center"/>
          </w:tcPr>
          <w:p w14:paraId="5C254889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5C9E4B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D6073" w:rsidRPr="00B64DBA" w14:paraId="21430A16" w14:textId="77777777" w:rsidTr="3E54B37D">
        <w:trPr>
          <w:tblHeader/>
          <w:jc w:val="center"/>
          <w:hidden/>
        </w:trPr>
        <w:tc>
          <w:tcPr>
            <w:tcW w:w="704" w:type="dxa"/>
            <w:shd w:val="clear" w:color="auto" w:fill="E2EFD9" w:themeFill="accent6" w:themeFillTint="33"/>
          </w:tcPr>
          <w:p w14:paraId="21F5FF1D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0318191E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5A751E96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16A0E81C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7E58439B" w14:textId="5A23487E" w:rsidR="00BD6073" w:rsidRPr="004D5FA3" w:rsidRDefault="00BD6073" w:rsidP="00A81170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1B269CE7" w14:textId="77777777" w:rsidR="00BD6073" w:rsidRDefault="00BD6073" w:rsidP="00546797">
            <w:pPr>
              <w:ind w:right="113"/>
              <w:rPr>
                <w:rFonts w:ascii="Calibri" w:eastAsia="Calibri" w:hAnsi="Calibri" w:cs="Times New Roman"/>
                <w:noProof/>
                <w:sz w:val="20"/>
              </w:rPr>
            </w:pPr>
            <w:r w:rsidRPr="00F31B7C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335E0CAE" w14:textId="07008DA8" w:rsidR="00BD6073" w:rsidRPr="00B64DBA" w:rsidRDefault="5C10DD0E" w:rsidP="730E26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sz w:val="20"/>
                <w:szCs w:val="20"/>
              </w:rPr>
              <w:t>System autonomiczności Biogazowni</w:t>
            </w:r>
          </w:p>
        </w:tc>
        <w:tc>
          <w:tcPr>
            <w:tcW w:w="5386" w:type="dxa"/>
          </w:tcPr>
          <w:p w14:paraId="778E27EF" w14:textId="1A34B283" w:rsidR="00BC4669" w:rsidRPr="00BC4669" w:rsidRDefault="3B4BF3EB" w:rsidP="00BC466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</w:t>
            </w:r>
            <w:r w:rsidR="471C5162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133CD2F7" w14:textId="4487CE46" w:rsidR="00BC4669" w:rsidRDefault="00BC4669" w:rsidP="00BC466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Wymagania Opcjonalnego biorąc pod uwagę następujące cechy zaproponowanego rozwiązania: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247E090F" w14:textId="4381FA8B" w:rsidR="00E03865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BC484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autonomiczności Biogazowni,</w:t>
            </w:r>
          </w:p>
          <w:p w14:paraId="008412FC" w14:textId="3DC29A8B" w:rsidR="005B0E6E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użyteczne </w:t>
            </w:r>
            <w:r w:rsidR="005B0E6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funkcjonalności systemu,</w:t>
            </w:r>
          </w:p>
          <w:p w14:paraId="2AF6B0F9" w14:textId="4061DEA3" w:rsidR="00BE4738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BC484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stopień zaawansowania technologicznego,</w:t>
            </w:r>
          </w:p>
          <w:p w14:paraId="1AFFA19A" w14:textId="2CE4875E" w:rsidR="0098023E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wysoka 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niezawodność </w:t>
            </w:r>
            <w:r w:rsidR="005B0E6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systemu,</w:t>
            </w:r>
          </w:p>
          <w:p w14:paraId="7A5A980E" w14:textId="1DDC8220" w:rsidR="0098023E" w:rsidRPr="005B0E6E" w:rsidRDefault="2CF45CBF" w:rsidP="005B0E6E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prostotę obsługi systemu</w:t>
            </w:r>
            <w:r w:rsidR="123793A1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8ACF567" w14:textId="41CC827F" w:rsidR="0098023E" w:rsidRPr="005B0E6E" w:rsidRDefault="47FFDCC6" w:rsidP="3E54B37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pul</w:t>
            </w:r>
            <w:r w:rsidR="60691729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785A520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danych</w:t>
            </w:r>
            <w:r w:rsidR="76E65AA1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 z której</w:t>
            </w:r>
            <w:r w:rsidR="3785A520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 gromadzi informacje o nietypowych sytuacjach</w:t>
            </w:r>
            <w:r w:rsidR="5EF5529C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06423DF" w14:textId="10A25947" w:rsidR="0098023E" w:rsidRPr="00331326" w:rsidRDefault="5EBBC723" w:rsidP="3E54B37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6DD9B94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abezpieczenia </w:t>
            </w:r>
            <w:r w:rsidR="16474D9E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</w:t>
            </w:r>
            <w:r w:rsidR="6EDAC468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</w:t>
            </w:r>
            <w:r w:rsidR="16474D9E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przed niepowołanymi działaniami</w:t>
            </w:r>
            <w:r w:rsidR="5C691119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zewnętrznymi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3F47AA19" w14:textId="16F85E30" w:rsidR="00331326" w:rsidRPr="005B0E6E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oraz inne elementy adekwatne do wymagania.</w:t>
            </w:r>
          </w:p>
          <w:p w14:paraId="0BDDA519" w14:textId="6294D335" w:rsidR="002508B1" w:rsidRDefault="002508B1" w:rsidP="00546797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720A411" w14:textId="6CC36954" w:rsidR="00B009E6" w:rsidRPr="00B009E6" w:rsidRDefault="00B009E6" w:rsidP="00B009E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A431B48" w14:textId="6E158C5F" w:rsidR="00B009E6" w:rsidRPr="00B009E6" w:rsidRDefault="00B009E6" w:rsidP="00B009E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4AA9062" w14:textId="6A3D972D" w:rsidR="007D13EE" w:rsidRDefault="00B009E6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07909EF" w14:textId="6E158C5F" w:rsidR="007D13EE" w:rsidRDefault="007D13EE" w:rsidP="007D13EE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C7612E1" w14:textId="57AABA52" w:rsidR="007D13EE" w:rsidRDefault="00B009E6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017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ins w:id="27" w:author="Autor">
              <w:r w:rsidR="00700153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DDBF6C7" w14:textId="6E158C5F" w:rsidR="007D13EE" w:rsidRPr="007D13EE" w:rsidRDefault="007D13EE" w:rsidP="007D13EE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67657B5" w14:textId="2FF04A03" w:rsidR="00B009E6" w:rsidRDefault="00E03865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="00B009E6"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="00B009E6"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7A7FB8D" w14:textId="6E158C5F" w:rsidR="007D13EE" w:rsidRPr="007D13EE" w:rsidRDefault="007D13EE" w:rsidP="007D13EE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50F8FCB" w14:textId="4CFEB434" w:rsidR="00B009E6" w:rsidRDefault="698EA781" w:rsidP="007D13EE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="725C2E66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5B3084C" w14:textId="3F306698" w:rsidR="00320178" w:rsidRPr="00B009E6" w:rsidRDefault="00320178" w:rsidP="0032017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AFB82A5" w14:textId="70BADDAE" w:rsidR="00B009E6" w:rsidRDefault="007D13EE" w:rsidP="007D13EE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13078130" w14:textId="40BE94E2" w:rsidR="00BD6073" w:rsidRPr="00633DD5" w:rsidRDefault="00BD6073" w:rsidP="00633DD5">
            <w:pPr>
              <w:ind w:left="113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1F3CE6E" w14:textId="17F51FE0" w:rsidR="00BD6073" w:rsidRPr="00F63EDF" w:rsidRDefault="006433D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35</w:t>
            </w:r>
            <w:r w:rsidR="00BD6073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748D1" w:rsidRPr="00B64DBA" w14:paraId="68396427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23E6A358" w14:textId="77777777" w:rsidR="00B748D1" w:rsidRPr="004D5FA3" w:rsidRDefault="00B748D1" w:rsidP="00B748D1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62152708" w14:textId="77777777" w:rsidR="00B748D1" w:rsidRPr="004D5FA3" w:rsidRDefault="00B748D1" w:rsidP="00B748D1">
            <w:pPr>
              <w:ind w:right="113"/>
              <w:rPr>
                <w:b/>
                <w:sz w:val="20"/>
                <w:szCs w:val="20"/>
              </w:rPr>
            </w:pPr>
            <w:r w:rsidRPr="00F31B7C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6087435C" w14:textId="77777777" w:rsidR="00B748D1" w:rsidRPr="00B64DBA" w:rsidRDefault="00B748D1" w:rsidP="00B748D1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sz w:val="20"/>
                <w:szCs w:val="20"/>
              </w:rPr>
              <w:t>Produkcja CO</w:t>
            </w:r>
            <w:r w:rsidRPr="00F02D4D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386" w:type="dxa"/>
          </w:tcPr>
          <w:p w14:paraId="69C92FA0" w14:textId="3816C26E" w:rsidR="003C160D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nioskodawca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4D2B8BD5" w14:textId="77777777" w:rsidR="00E02455" w:rsidRPr="00BC4669" w:rsidRDefault="00E02455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E43C1C2" w14:textId="105E0F83" w:rsidR="00B748D1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Wymagania Opcjonalnego biorąc pod uwagę następujące cechy zaproponowanego rozwiązania: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E08A747" w14:textId="76140695" w:rsidR="00E02455" w:rsidRDefault="007C6B03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wysoką </w:t>
            </w:r>
            <w:r w:rsid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efektywność odzysku CO</w:t>
            </w:r>
            <w:r w:rsidR="009121F8" w:rsidRP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5FA757D" w14:textId="240796B8" w:rsidR="009121F8" w:rsidRDefault="007C6B03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664B9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stopień czystości odzyskiwanego CO</w:t>
            </w:r>
            <w:r w:rsidR="00664B9C" w:rsidRP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664B9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7E16247" w14:textId="003E6720" w:rsidR="00664B9C" w:rsidRDefault="1383983D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zagospodarowanie odzyskanego CO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506F1D1" w14:textId="3BA26243" w:rsidR="00331326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11C6634F" w14:textId="77777777" w:rsidR="00B748D1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2DC8F1E" w14:textId="77777777" w:rsidR="00B748D1" w:rsidRPr="00B009E6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26B14F7" w14:textId="77777777" w:rsidR="00B748D1" w:rsidRPr="00B009E6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11021DF" w14:textId="1752F1B3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2F04633" w14:textId="77777777" w:rsidR="00B748D1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6C1D25D" w14:textId="7CC16AC9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ins w:id="28" w:author="Autor">
              <w:r w:rsidR="00700153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4B030B3" w14:textId="77777777" w:rsidR="00B748D1" w:rsidRPr="007D13EE" w:rsidRDefault="00B748D1" w:rsidP="00B748D1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64900B1" w14:textId="367B90D1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9AC72F2" w14:textId="77777777" w:rsidR="00B748D1" w:rsidRPr="007D13EE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7C29671" w14:textId="18F24135" w:rsidR="00B748D1" w:rsidRDefault="64347778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F122F71" w14:textId="77777777" w:rsidR="00B748D1" w:rsidRPr="00B009E6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7B2B2FB" w14:textId="352DCA6D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0375754" w14:textId="248BF3C4" w:rsidR="00B748D1" w:rsidRPr="00AD7B79" w:rsidRDefault="00B748D1" w:rsidP="00B748D1">
            <w:pPr>
              <w:ind w:left="113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</w:tcPr>
          <w:p w14:paraId="261E01D7" w14:textId="6BEA48A8" w:rsidR="00B748D1" w:rsidRPr="00F63EDF" w:rsidRDefault="0048053E" w:rsidP="00B748D1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2</w:t>
            </w:r>
            <w:r w:rsidR="00B748D1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 w:rsidR="00B748D1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1FCC2C5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CC41E35" w14:textId="77777777" w:rsidR="0081085D" w:rsidRPr="004D5FA3" w:rsidRDefault="0081085D" w:rsidP="0081085D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0AC7C2A1" w14:textId="77777777" w:rsidR="0081085D" w:rsidRPr="004D5FA3" w:rsidRDefault="0081085D" w:rsidP="0081085D">
            <w:pPr>
              <w:ind w:right="113"/>
              <w:rPr>
                <w:b/>
                <w:sz w:val="20"/>
                <w:szCs w:val="20"/>
              </w:rPr>
            </w:pPr>
            <w:r w:rsidRPr="005A59A4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2C825934" w14:textId="77777777" w:rsidR="0081085D" w:rsidRPr="001227E3" w:rsidRDefault="0081085D" w:rsidP="0081085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Zapewnienie nieprzerwanej ciągłości pracy Biogazowni</w:t>
            </w:r>
          </w:p>
        </w:tc>
        <w:tc>
          <w:tcPr>
            <w:tcW w:w="5386" w:type="dxa"/>
          </w:tcPr>
          <w:p w14:paraId="2F645FB1" w14:textId="01E2827F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nioskodawca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38B7E757" w14:textId="77777777" w:rsidR="0081085D" w:rsidRPr="00BC4669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232BD84" w14:textId="70CA305D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Wymagania Opcjonalnego biorąc pod uwagę następujące cechy zaproponowanego rozwiązania: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24AFA8AE" w14:textId="35ECA2FF" w:rsidR="0081085D" w:rsidRDefault="007C6B0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dublowania wszystkich kluczowych elementów składowych Biogazowni,</w:t>
            </w:r>
          </w:p>
          <w:p w14:paraId="6F9D1A50" w14:textId="1D1497DF" w:rsidR="0081085D" w:rsidRDefault="007C6B0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wysokiej </w:t>
            </w:r>
            <w:r w:rsidR="0081085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niezawodności sposobu zapewnienia nieprzerwanej ciągłości pracy Biogazowni,</w:t>
            </w:r>
          </w:p>
          <w:p w14:paraId="155C3B2C" w14:textId="18D9B0C6" w:rsidR="0081085D" w:rsidRDefault="00C47A8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szybkości reakcji na przerw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anie ciągłości pracy Biogazowni,</w:t>
            </w:r>
          </w:p>
          <w:p w14:paraId="725F601D" w14:textId="32573557" w:rsidR="00331326" w:rsidRPr="00331326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3D930EBF" w14:textId="77777777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DA997FE" w14:textId="77777777" w:rsidR="0081085D" w:rsidRPr="00B009E6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E38C69C" w14:textId="77777777" w:rsidR="0081085D" w:rsidRPr="00B009E6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328389E" w14:textId="6618CA41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910FF9C" w14:textId="77777777" w:rsidR="0081085D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C2AC0F7" w14:textId="7A2325A8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ins w:id="29" w:author="Autor">
              <w:r w:rsidR="00700153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F398D89" w14:textId="77777777" w:rsidR="0081085D" w:rsidRPr="007D13EE" w:rsidRDefault="0081085D" w:rsidP="0081085D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DF79762" w14:textId="6DCF63D4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E7789E7" w14:textId="77777777" w:rsidR="0081085D" w:rsidRPr="007D13EE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AF25422" w14:textId="772D9E67" w:rsidR="0081085D" w:rsidRDefault="6D6109B9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D9287CD" w14:textId="77777777" w:rsidR="0081085D" w:rsidRPr="00B009E6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9708915" w14:textId="7B837767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1D4E112" w14:textId="02F295AA" w:rsidR="0081085D" w:rsidRPr="0081085D" w:rsidRDefault="0081085D" w:rsidP="0081085D"/>
        </w:tc>
        <w:tc>
          <w:tcPr>
            <w:tcW w:w="1418" w:type="dxa"/>
          </w:tcPr>
          <w:p w14:paraId="7ECB22A3" w14:textId="5D7BC9FA" w:rsidR="0081085D" w:rsidRPr="00F63EDF" w:rsidRDefault="0048053E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15</w:t>
            </w:r>
            <w:r w:rsidR="0081085D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698E923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68C8EDA2" w14:textId="77777777" w:rsidR="0081085D" w:rsidRPr="004D5FA3" w:rsidRDefault="0081085D" w:rsidP="0081085D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7F515988" w14:textId="77777777" w:rsidR="0081085D" w:rsidRPr="005A59A4" w:rsidRDefault="0081085D" w:rsidP="0081085D">
            <w:pPr>
              <w:ind w:right="113"/>
              <w:rPr>
                <w:b/>
                <w:sz w:val="20"/>
                <w:szCs w:val="20"/>
              </w:rPr>
            </w:pPr>
            <w:r w:rsidRPr="005A59A4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6EE4B602" w14:textId="77777777" w:rsidR="0081085D" w:rsidRPr="00820410" w:rsidRDefault="0081085D" w:rsidP="0081085D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820410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Ciepło spalania </w:t>
            </w:r>
            <w:proofErr w:type="spellStart"/>
            <w:r w:rsidRPr="00820410">
              <w:rPr>
                <w:rFonts w:ascii="Calibri" w:eastAsia="Calibri" w:hAnsi="Calibri" w:cs="Times New Roman"/>
                <w:b/>
                <w:sz w:val="20"/>
                <w:lang w:eastAsia="pl-PL"/>
              </w:rPr>
              <w:t>biometanu</w:t>
            </w:r>
            <w:proofErr w:type="spellEnd"/>
          </w:p>
        </w:tc>
        <w:tc>
          <w:tcPr>
            <w:tcW w:w="5386" w:type="dxa"/>
          </w:tcPr>
          <w:p w14:paraId="69503D77" w14:textId="6922CA46" w:rsidR="007C6B03" w:rsidRDefault="00C47A83" w:rsidP="007C6B03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nioskodawca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zadeklarował spełnienie określonego Wymogu Opcjonalnego.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przypadku</w:t>
            </w:r>
            <w:r w:rsidR="007C6B0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pozytywnej tej weryfikacji Zamawiający przyzna punkty w następujący sposób:</w:t>
            </w:r>
          </w:p>
          <w:p w14:paraId="4924C8F6" w14:textId="77777777" w:rsidR="007C6B03" w:rsidRDefault="007C6B03" w:rsidP="007C6B03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FD8C02C" w14:textId="45DF372B" w:rsidR="00C47A83" w:rsidRPr="00C47A83" w:rsidRDefault="00C47A83" w:rsidP="007C6B03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zadeklarowania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spełnienia Wymagania Opcjonalnego, Zamawiający przyzna pełną liczbę punktów przewidzianą 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dla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niniejszego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kryterium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951277B" w14:textId="08FB2423" w:rsidR="00C47A83" w:rsidRPr="00C47A83" w:rsidRDefault="00C47A83" w:rsidP="00C47A83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ie braku zadeklarowania przez </w:t>
            </w:r>
            <w:r w:rsidR="001104CB"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="001104CB"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spełnienia Wymagania Opcjonalnego, Zamawiający przyzna 0 punktów.</w:t>
            </w:r>
          </w:p>
          <w:p w14:paraId="09715B2E" w14:textId="77777777" w:rsidR="0081085D" w:rsidRPr="00820410" w:rsidRDefault="0081085D" w:rsidP="0081085D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</w:tcPr>
          <w:p w14:paraId="5CC39786" w14:textId="6C0B75ED" w:rsidR="0081085D" w:rsidRPr="00F63EDF" w:rsidRDefault="0081085D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3</w:t>
            </w:r>
            <w:r w:rsidR="0048053E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2C47BA7" w14:textId="77777777" w:rsidTr="3E54B37D">
        <w:trPr>
          <w:cantSplit/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334CE6A" w14:textId="77777777" w:rsidR="0081085D" w:rsidRPr="004D5FA3" w:rsidRDefault="0081085D" w:rsidP="0081085D">
            <w:pPr>
              <w:pStyle w:val="Akapitzlist"/>
              <w:ind w:left="502"/>
              <w:jc w:val="center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  <w:textDirection w:val="btLr"/>
          </w:tcPr>
          <w:p w14:paraId="5BDF8528" w14:textId="77777777" w:rsidR="0081085D" w:rsidRDefault="0081085D" w:rsidP="0081085D">
            <w:pPr>
              <w:ind w:left="113" w:right="113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7654" w:type="dxa"/>
            <w:gridSpan w:val="2"/>
          </w:tcPr>
          <w:p w14:paraId="290448C4" w14:textId="77777777" w:rsidR="0081085D" w:rsidRPr="008514B6" w:rsidRDefault="0081085D" w:rsidP="0081085D">
            <w:pPr>
              <w:contextualSpacing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418" w:type="dxa"/>
          </w:tcPr>
          <w:p w14:paraId="24685CFF" w14:textId="77777777" w:rsidR="0081085D" w:rsidRPr="00F63EDF" w:rsidRDefault="0081085D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56C8876A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65FFCDDD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218987C1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429C33E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4133E9FB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FA40E75" w14:textId="075B6BA1" w:rsidR="00BD6073" w:rsidRDefault="00BD6073" w:rsidP="3E54B37D">
      <w:pPr>
        <w:rPr>
          <w:rFonts w:ascii="Calibri" w:eastAsia="Calibri" w:hAnsi="Calibri" w:cs="Times New Roman"/>
          <w:b/>
          <w:bCs/>
          <w:sz w:val="22"/>
          <w:szCs w:val="22"/>
          <w:lang w:eastAsia="pl-PL"/>
        </w:rPr>
      </w:pPr>
      <w:r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 xml:space="preserve">IV. </w:t>
      </w:r>
      <w:r w:rsidR="00F517DD"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>Ocena innych wymaganych elementów Wniosku</w:t>
      </w:r>
      <w:r w:rsidR="00FA0B21"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 xml:space="preserve"> – Wymagania Jakościowe</w:t>
      </w:r>
    </w:p>
    <w:p w14:paraId="53CB9B42" w14:textId="055F04C9" w:rsidR="00BD6073" w:rsidRDefault="00BD6073" w:rsidP="3E54B37D">
      <w:pPr>
        <w:jc w:val="both"/>
        <w:rPr>
          <w:sz w:val="22"/>
          <w:szCs w:val="22"/>
        </w:rPr>
      </w:pPr>
      <w:r w:rsidRPr="3E54B37D">
        <w:rPr>
          <w:sz w:val="22"/>
          <w:szCs w:val="22"/>
          <w:lang w:eastAsia="pl-PL"/>
        </w:rPr>
        <w:t xml:space="preserve">Zamawiający w ramach oceny Wniosku będzie </w:t>
      </w:r>
      <w:r w:rsidR="00F517DD" w:rsidRPr="3E54B37D">
        <w:rPr>
          <w:sz w:val="22"/>
          <w:szCs w:val="22"/>
          <w:lang w:eastAsia="pl-PL"/>
        </w:rPr>
        <w:t xml:space="preserve">oceniał również </w:t>
      </w:r>
      <w:r w:rsidR="001A0779">
        <w:rPr>
          <w:sz w:val="22"/>
          <w:szCs w:val="22"/>
          <w:lang w:eastAsia="pl-PL"/>
        </w:rPr>
        <w:t>Wymagania Jakościowe, stanowiące inne elementy Wniosku</w:t>
      </w:r>
      <w:r w:rsidRPr="3E54B37D">
        <w:rPr>
          <w:sz w:val="22"/>
          <w:szCs w:val="22"/>
          <w:lang w:eastAsia="pl-PL"/>
        </w:rPr>
        <w:t>. Szczegółow</w:t>
      </w:r>
      <w:r w:rsidR="00665149" w:rsidRPr="3E54B37D">
        <w:rPr>
          <w:sz w:val="22"/>
          <w:szCs w:val="22"/>
          <w:lang w:eastAsia="pl-PL"/>
        </w:rPr>
        <w:t>ą</w:t>
      </w:r>
      <w:r w:rsidRPr="3E54B37D">
        <w:rPr>
          <w:sz w:val="22"/>
          <w:szCs w:val="22"/>
          <w:lang w:eastAsia="pl-PL"/>
        </w:rPr>
        <w:t xml:space="preserve"> informacj</w:t>
      </w:r>
      <w:r w:rsidR="00665149" w:rsidRPr="3E54B37D">
        <w:rPr>
          <w:sz w:val="22"/>
          <w:szCs w:val="22"/>
          <w:lang w:eastAsia="pl-PL"/>
        </w:rPr>
        <w:t>ę</w:t>
      </w:r>
      <w:r w:rsidRPr="3E54B37D">
        <w:rPr>
          <w:sz w:val="22"/>
          <w:szCs w:val="22"/>
          <w:lang w:eastAsia="pl-PL"/>
        </w:rPr>
        <w:t xml:space="preserve"> na temat spos</w:t>
      </w:r>
      <w:r w:rsidR="00F517DD" w:rsidRPr="3E54B37D">
        <w:rPr>
          <w:sz w:val="22"/>
          <w:szCs w:val="22"/>
          <w:lang w:eastAsia="pl-PL"/>
        </w:rPr>
        <w:t>o</w:t>
      </w:r>
      <w:r w:rsidRPr="3E54B37D">
        <w:rPr>
          <w:sz w:val="22"/>
          <w:szCs w:val="22"/>
          <w:lang w:eastAsia="pl-PL"/>
        </w:rPr>
        <w:t>b</w:t>
      </w:r>
      <w:r w:rsidR="00F517DD" w:rsidRPr="3E54B37D">
        <w:rPr>
          <w:sz w:val="22"/>
          <w:szCs w:val="22"/>
          <w:lang w:eastAsia="pl-PL"/>
        </w:rPr>
        <w:t>u</w:t>
      </w:r>
      <w:r w:rsidRPr="3E54B37D">
        <w:rPr>
          <w:sz w:val="22"/>
          <w:szCs w:val="22"/>
          <w:lang w:eastAsia="pl-PL"/>
        </w:rPr>
        <w:t xml:space="preserve"> punktacji przedstawiono w Tabeli 4. </w:t>
      </w:r>
      <w:r w:rsidRPr="3E54B37D">
        <w:rPr>
          <w:sz w:val="22"/>
          <w:szCs w:val="22"/>
        </w:rPr>
        <w:t xml:space="preserve">Maksymalna liczba punktów do uzyskania w ramach </w:t>
      </w:r>
      <w:r w:rsidR="00F517DD" w:rsidRPr="3E54B37D">
        <w:rPr>
          <w:sz w:val="22"/>
          <w:szCs w:val="22"/>
        </w:rPr>
        <w:t>oceny innych wymaganych elementów Wniosku</w:t>
      </w:r>
      <w:r w:rsidRPr="3E54B37D">
        <w:rPr>
          <w:sz w:val="22"/>
          <w:szCs w:val="22"/>
        </w:rPr>
        <w:t xml:space="preserve"> wynosi 100.</w:t>
      </w:r>
    </w:p>
    <w:p w14:paraId="7186EDC5" w14:textId="129C187D" w:rsidR="00156B47" w:rsidRDefault="00156B47" w:rsidP="3E54B37D">
      <w:pPr>
        <w:jc w:val="both"/>
        <w:rPr>
          <w:sz w:val="22"/>
          <w:szCs w:val="22"/>
        </w:rPr>
      </w:pPr>
    </w:p>
    <w:p w14:paraId="09642072" w14:textId="1464D24E" w:rsidR="00156B47" w:rsidRDefault="00156B47" w:rsidP="3E54B37D">
      <w:pPr>
        <w:jc w:val="both"/>
        <w:rPr>
          <w:sz w:val="22"/>
          <w:szCs w:val="22"/>
        </w:rPr>
      </w:pPr>
      <w:r w:rsidRPr="3E54B37D">
        <w:rPr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Wnioskodawcę rozwiązań, do wymogów i celów Przedsięwzięcia. </w:t>
      </w:r>
    </w:p>
    <w:p w14:paraId="45101D73" w14:textId="77777777" w:rsidR="00BD6073" w:rsidRDefault="00BD6073" w:rsidP="00BD6073">
      <w:pPr>
        <w:rPr>
          <w:sz w:val="22"/>
        </w:rPr>
      </w:pPr>
    </w:p>
    <w:p w14:paraId="1646A2E4" w14:textId="77777777" w:rsidR="00BD6073" w:rsidRDefault="00BD6073" w:rsidP="00BD6073">
      <w:pPr>
        <w:rPr>
          <w:sz w:val="22"/>
        </w:rPr>
      </w:pPr>
    </w:p>
    <w:p w14:paraId="2EE3BDB3" w14:textId="7C7051B8" w:rsidR="00BD6073" w:rsidRDefault="00BD6073" w:rsidP="00BD6073">
      <w:pPr>
        <w:pStyle w:val="Legenda"/>
        <w:keepNext/>
      </w:pPr>
      <w:bookmarkStart w:id="30" w:name="_Ref57740628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 w:rsidRPr="3E54B37D">
        <w:rPr>
          <w:noProof/>
        </w:rPr>
        <w:t>4</w:t>
      </w:r>
      <w:r>
        <w:fldChar w:fldCharType="end"/>
      </w:r>
      <w:bookmarkEnd w:id="30"/>
      <w:r w:rsidR="00434880">
        <w:t xml:space="preserve">. Inne oceniane elementy Wniosku </w:t>
      </w:r>
      <w:r w:rsidR="00976268">
        <w:t>– Wymagania Jakościowe</w:t>
      </w:r>
    </w:p>
    <w:tbl>
      <w:tblPr>
        <w:tblStyle w:val="Tabela-Siatka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127"/>
        <w:gridCol w:w="5386"/>
        <w:gridCol w:w="1418"/>
      </w:tblGrid>
      <w:tr w:rsidR="00C34E8A" w:rsidRPr="00B64DBA" w14:paraId="4087D7A3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EB5C6D7" w14:textId="5707E545" w:rsidR="00C34E8A" w:rsidRPr="00B64DBA" w:rsidRDefault="00C34E8A" w:rsidP="00C34E8A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65D53CD" w14:textId="0E03B14E" w:rsidR="00C34E8A" w:rsidRPr="00096C91" w:rsidRDefault="00C34E8A" w:rsidP="005C713F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Obszar oceny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5649AD0" w14:textId="596A408A" w:rsidR="00C34E8A" w:rsidRPr="009C47F2" w:rsidRDefault="3095468A" w:rsidP="3E54B37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Oceniany Element Wniosku</w:t>
            </w:r>
            <w:r w:rsidR="00976268" w:rsidRPr="3E54B37D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– Wymaganie Jakościowe</w:t>
            </w:r>
          </w:p>
        </w:tc>
        <w:tc>
          <w:tcPr>
            <w:tcW w:w="5386" w:type="dxa"/>
            <w:shd w:val="clear" w:color="auto" w:fill="E2EFD9" w:themeFill="accent6" w:themeFillTint="33"/>
            <w:vAlign w:val="center"/>
          </w:tcPr>
          <w:p w14:paraId="5F94185E" w14:textId="77777777" w:rsidR="00C34E8A" w:rsidRPr="00B64DBA" w:rsidRDefault="00C34E8A" w:rsidP="009C47F2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F77C330" w14:textId="77777777" w:rsidR="00C34E8A" w:rsidRPr="00B64DBA" w:rsidRDefault="00C34E8A" w:rsidP="009C47F2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619CB" w:rsidRPr="00B64DBA" w14:paraId="727C2450" w14:textId="77777777" w:rsidTr="0341C7D8">
        <w:trPr>
          <w:trHeight w:val="918"/>
          <w:jc w:val="center"/>
          <w:hidden/>
        </w:trPr>
        <w:tc>
          <w:tcPr>
            <w:tcW w:w="704" w:type="dxa"/>
            <w:shd w:val="clear" w:color="auto" w:fill="E2EFD9" w:themeFill="accent6" w:themeFillTint="33"/>
          </w:tcPr>
          <w:p w14:paraId="6AABA498" w14:textId="77777777" w:rsidR="00B619CB" w:rsidRPr="00C34E8A" w:rsidRDefault="00B619CB" w:rsidP="28C3E094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vanish/>
                <w:sz w:val="20"/>
                <w:szCs w:val="20"/>
              </w:rPr>
            </w:pPr>
          </w:p>
          <w:p w14:paraId="56138C0A" w14:textId="71F8A3AA" w:rsidR="00B619CB" w:rsidRPr="00C34E8A" w:rsidRDefault="00B619CB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692A108C" w14:textId="5E9A0736" w:rsidR="00B619CB" w:rsidRDefault="00B619CB" w:rsidP="00B619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0DC9C5AC" w14:textId="2168CA54" w:rsidR="00B619CB" w:rsidRPr="009C47F2" w:rsidRDefault="00A96F3E" w:rsidP="005524BD">
            <w:pPr>
              <w:rPr>
                <w:b/>
                <w:bCs/>
                <w:sz w:val="20"/>
                <w:szCs w:val="20"/>
              </w:rPr>
            </w:pPr>
            <w:r w:rsidRPr="22A4EA4B">
              <w:rPr>
                <w:b/>
                <w:bCs/>
                <w:sz w:val="20"/>
                <w:szCs w:val="20"/>
              </w:rPr>
              <w:t xml:space="preserve">Ocena </w:t>
            </w:r>
            <w:r w:rsidR="7704E6F9" w:rsidRPr="22A4EA4B">
              <w:rPr>
                <w:b/>
                <w:bCs/>
                <w:sz w:val="20"/>
                <w:szCs w:val="20"/>
              </w:rPr>
              <w:t>Technologii</w:t>
            </w:r>
          </w:p>
        </w:tc>
        <w:tc>
          <w:tcPr>
            <w:tcW w:w="5386" w:type="dxa"/>
            <w:shd w:val="clear" w:color="auto" w:fill="auto"/>
          </w:tcPr>
          <w:p w14:paraId="4774C8D3" w14:textId="6AC42E96" w:rsidR="00B327A6" w:rsidRDefault="36FBDCEE" w:rsidP="445118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 proponowanej przez Wnioskodawcę Technologii Uniwersalnej Biogazowni przedstawionej we Wniosku w Części G w</w:t>
            </w:r>
            <w:r w:rsidRPr="3E54B37D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i/>
                <w:iCs/>
                <w:sz w:val="20"/>
                <w:szCs w:val="20"/>
              </w:rPr>
              <w:t>Opisie koncepcyjnym planowanej Technologii Uniwersalnej Biogazowni</w:t>
            </w:r>
            <w:r w:rsidRPr="3E54B37D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(podpunkty a) - g) oraz q</w:t>
            </w: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 biorąc pod uwagę następujące cechy zaproponowanego rozwiązania:  </w:t>
            </w:r>
          </w:p>
          <w:p w14:paraId="4B8D5581" w14:textId="5926CA9E" w:rsidR="00B619CB" w:rsidRDefault="00DA0533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ysoką wartość techniczną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oferowanej Technologii</w:t>
            </w:r>
            <w:r w:rsidR="005201C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3C68CFDD" w14:textId="55DFC95B" w:rsidR="00DA0533" w:rsidRDefault="00DA0533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unikalnoś</w:t>
            </w:r>
            <w:r w:rsid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ć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Technologii,</w:t>
            </w:r>
          </w:p>
          <w:p w14:paraId="3345A88F" w14:textId="6FF40C6E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wysoką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konkurencyjnoś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ć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porównaniu do obecnie stosowanych technologii,</w:t>
            </w:r>
          </w:p>
          <w:p w14:paraId="00722B13" w14:textId="16A47E69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prostotę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skalowalności Technologii,</w:t>
            </w:r>
          </w:p>
          <w:p w14:paraId="6863CBE3" w14:textId="6B237253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niskie ryzyko towarzyszące stosowaniu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Technologii,</w:t>
            </w:r>
          </w:p>
          <w:p w14:paraId="379A0F43" w14:textId="6B6E47DC" w:rsidR="000E18B4" w:rsidRDefault="33CFAE49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zaawansowanie technologiczne</w:t>
            </w:r>
            <w:r w:rsidR="45596671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</w:t>
            </w:r>
            <w:r w:rsidR="67BAD7D7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2E20E06" w14:textId="3AEF2456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bezawaryjność Technologii,</w:t>
            </w:r>
          </w:p>
          <w:p w14:paraId="2C434BE6" w14:textId="4A4D245E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odporność Technologii na zmiany substratów,</w:t>
            </w:r>
          </w:p>
          <w:p w14:paraId="2FB430C7" w14:textId="49ACC755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energochłonność Technologii</w:t>
            </w:r>
            <w:r w:rsidR="6DEBDA85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zapotrzebowanie na wodę</w:t>
            </w:r>
            <w:r w:rsidR="6FDE4074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F323C7F" w14:textId="26DECDE0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stopień uciążliwości Technologii względem okolicznych mieszkańców (np. odory, hałas)</w:t>
            </w:r>
            <w:r w:rsidR="42618A3F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AF29F43" w14:textId="48ACEB92" w:rsidR="000E18B4" w:rsidRDefault="42618A3F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ilość generowanych odpadów i ścieków przez Technologię</w:t>
            </w:r>
            <w:r w:rsidR="46ED2032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/miesiąc/rok</w:t>
            </w: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7E96464" w14:textId="740DC711" w:rsidR="000E18B4" w:rsidRPr="00331326" w:rsidRDefault="6D243062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jakość automatyki zabezpieczeniowej i informowanie o </w:t>
            </w:r>
            <w:r w:rsidR="0033132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zdarzeniach, awariach,</w:t>
            </w:r>
          </w:p>
          <w:p w14:paraId="4F9ADA26" w14:textId="397C7754" w:rsidR="00331326" w:rsidRPr="00331326" w:rsidRDefault="0033132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33132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23F8643D" w14:textId="77777777" w:rsidR="00DA0533" w:rsidRDefault="00DA0533" w:rsidP="00B327A6">
            <w:pPr>
              <w:rPr>
                <w:lang w:eastAsia="pl-PL"/>
              </w:rPr>
            </w:pPr>
          </w:p>
          <w:p w14:paraId="21E63261" w14:textId="563EE86D" w:rsidR="00B327A6" w:rsidRPr="00DA0533" w:rsidRDefault="00DA0533" w:rsidP="00B327A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217A1DC" w14:textId="4899B689" w:rsidR="00B619CB" w:rsidRDefault="00B619CB" w:rsidP="005524BD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455B402" w14:textId="77777777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6E7A17E" w14:textId="77777777" w:rsidR="00B327A6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F2B46C6" w14:textId="56A4E16C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ins w:id="31" w:author="Autor">
              <w:r w:rsidR="00325ACC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A46F843" w14:textId="77777777" w:rsidR="00B327A6" w:rsidRPr="007D13EE" w:rsidRDefault="00B327A6" w:rsidP="00B327A6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FAF167B" w14:textId="77777777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AFE3524" w14:textId="77777777" w:rsidR="00B327A6" w:rsidRPr="007D13EE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549725C" w14:textId="5F7C017C" w:rsidR="00B327A6" w:rsidRDefault="36FBDCEE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DB4E374" w14:textId="77777777" w:rsidR="00B327A6" w:rsidRPr="00B009E6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F869D2D" w14:textId="0083624F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 w:rsidR="00DA05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ins w:id="32" w:author="Autor">
              <w:r w:rsidR="0077232D" w:rsidRPr="00EC49F0">
                <w:rPr>
                  <w:rFonts w:ascii="Calibri" w:eastAsia="Calibri" w:hAnsi="Calibri" w:cs="Times New Roman"/>
                  <w:bCs/>
                  <w:color w:val="000000" w:themeColor="text1"/>
                  <w:sz w:val="20"/>
                  <w:szCs w:val="20"/>
                  <w:lang w:eastAsia="pl-PL"/>
                </w:rPr>
                <w:t>Ocenienie kryterium jako niedostateczne poskutkuje odrzuceniem Wniosku z dalszej oceny i niedopuszczeniem do zawarcia Umowy.</w:t>
              </w:r>
            </w:ins>
          </w:p>
          <w:p w14:paraId="10B0FFCD" w14:textId="2325A7E1" w:rsidR="005524BD" w:rsidRPr="00B64DBA" w:rsidRDefault="005524BD" w:rsidP="005524BD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7152044E" w14:textId="3C55214F" w:rsidR="00B619CB" w:rsidRDefault="00A81170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20</w:t>
            </w:r>
            <w:r w:rsidR="00B619CB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A81170" w:rsidRPr="00B64DBA" w14:paraId="0591FE30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73A4EA1" w14:textId="77777777" w:rsidR="00A81170" w:rsidRDefault="00A81170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72E767B4" w14:textId="17AC3353" w:rsidR="00A81170" w:rsidRDefault="00A81170" w:rsidP="00B619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32824FD7" w14:textId="7B30A694" w:rsidR="00A81170" w:rsidRPr="009C47F2" w:rsidRDefault="4276F8F3" w:rsidP="22A4EA4B">
            <w:pPr>
              <w:rPr>
                <w:b/>
                <w:bCs/>
                <w:sz w:val="20"/>
                <w:szCs w:val="20"/>
              </w:rPr>
            </w:pPr>
            <w:r w:rsidRPr="22A4EA4B">
              <w:rPr>
                <w:b/>
                <w:bCs/>
                <w:sz w:val="20"/>
                <w:szCs w:val="20"/>
              </w:rPr>
              <w:t>Ocena koncepcji oferowanego Demonstratora Technologii</w:t>
            </w:r>
          </w:p>
        </w:tc>
        <w:tc>
          <w:tcPr>
            <w:tcW w:w="5386" w:type="dxa"/>
            <w:shd w:val="clear" w:color="auto" w:fill="auto"/>
          </w:tcPr>
          <w:p w14:paraId="0DEDE877" w14:textId="77777777" w:rsidR="005C47D6" w:rsidRPr="005C47D6" w:rsidRDefault="00DA0533" w:rsidP="005C47D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na podstawie swojego doświadczenia oraz wiedzy fachowej (w tym z pomocą ekspertów zewnętrznych) dokona oceny 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koncepcji oferowanego przez Wnioskodawcę Demonstratora Technologii, przedstawionej we Wniosku w Części G w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66D2A367" w:rsidRPr="005C47D6">
              <w:rPr>
                <w:i/>
                <w:iCs/>
                <w:sz w:val="20"/>
                <w:szCs w:val="20"/>
              </w:rPr>
              <w:t>Opisie koncepcyjnym planowanej Technologii Uniwersalnej Biogazowni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(podpunkty h) - p) oraz 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q) jeśli dotyczy,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AE767D" w14:textId="260CC257" w:rsidR="00563D92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wysoką jakość</w:t>
            </w:r>
            <w:r w:rsidR="00A81170" w:rsidRPr="000E18B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563D92">
              <w:rPr>
                <w:rFonts w:ascii="Calibri" w:eastAsia="Calibri" w:hAnsi="Calibri" w:cs="Times New Roman"/>
                <w:sz w:val="20"/>
                <w:lang w:eastAsia="pl-PL"/>
              </w:rPr>
              <w:t>oferowanego rozwiązania</w:t>
            </w:r>
            <w:r w:rsidR="00071929">
              <w:rPr>
                <w:rFonts w:ascii="Calibri" w:eastAsia="Calibri" w:hAnsi="Calibri" w:cs="Times New Roman"/>
                <w:sz w:val="20"/>
                <w:lang w:eastAsia="pl-PL"/>
              </w:rPr>
              <w:t xml:space="preserve"> w kontekście wykorzystanych elementów i materiałów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70650B4F" w14:textId="124AAE86" w:rsidR="005C47D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wysoki poziom ergonomii Demonstratora Technologii,</w:t>
            </w:r>
          </w:p>
          <w:p w14:paraId="188AAFBA" w14:textId="26DF2279" w:rsidR="007B41A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opracowanie Demonstratora Technologii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 xml:space="preserve"> zgodnie ze sztuk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ą inżynierską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503F2C1E" w14:textId="77777777" w:rsidR="005C47D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wysokie walory architektoniczne</w:t>
            </w:r>
            <w:r w:rsidR="00D214E9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374A80CC" w14:textId="0C6F8A1B" w:rsidR="000E18B4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wykonalność</w:t>
            </w:r>
            <w:r w:rsidR="000E18B4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oferowanego rozwiązania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w ramach przedstawionego harmonogramu Przedsięwzięcia</w:t>
            </w:r>
            <w:r w:rsidR="00D214E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i Harmonogramu Rzeczowo-Finansowego Wnioskodawcy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D214E9" w:rsidRPr="005C47D6">
              <w:rPr>
                <w:rFonts w:ascii="Calibri" w:eastAsia="Calibri" w:hAnsi="Calibri" w:cs="Times New Roman"/>
                <w:sz w:val="20"/>
                <w:lang w:eastAsia="pl-PL"/>
              </w:rPr>
              <w:t>oraz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możliwości osiągnięcia celów Przedsięwzięcia</w:t>
            </w:r>
            <w:r w:rsidR="0033132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2E11F537" w14:textId="0D9A6593" w:rsidR="00331326" w:rsidRPr="00331326" w:rsidRDefault="0033132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536D5D48" w14:textId="6C70C706" w:rsidR="00DA0533" w:rsidRDefault="00DA0533" w:rsidP="00DA0533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96C1820" w14:textId="77777777" w:rsidR="005F5D96" w:rsidRPr="00DA0533" w:rsidRDefault="005F5D96" w:rsidP="005F5D9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2E67A62" w14:textId="77777777" w:rsidR="005F5D96" w:rsidRDefault="005F5D96" w:rsidP="005F5D96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EF1FDFC" w14:textId="77777777" w:rsidR="005F5D96" w:rsidRPr="00331326" w:rsidRDefault="005F5D9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331326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4A9741A" w14:textId="77777777" w:rsidR="005F5D96" w:rsidRDefault="005F5D96" w:rsidP="005F5D9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3D7F532" w14:textId="14462E7F" w:rsidR="005F5D96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-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bardzo dob</w:t>
            </w:r>
            <w:ins w:id="33" w:author="Autor">
              <w:r w:rsidR="0077232D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EE63A6F" w14:textId="77777777" w:rsidR="005F5D96" w:rsidRPr="00EC49F0" w:rsidRDefault="005F5D96" w:rsidP="00EC49F0">
            <w:pPr>
              <w:pStyle w:val="Akapitzlist"/>
              <w:ind w:left="360"/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15C81CD" w14:textId="77777777" w:rsidR="005F5D96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4EC6844" w14:textId="77777777" w:rsidR="005F5D96" w:rsidRPr="007D13EE" w:rsidRDefault="005F5D96" w:rsidP="005F5D9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B263C53" w14:textId="76775CD1" w:rsidR="001E74C4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od 0,01 do 0,33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E2CD0F9" w14:textId="77777777" w:rsidR="001E74C4" w:rsidRPr="001E74C4" w:rsidRDefault="001E74C4" w:rsidP="001E74C4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C3DB0DD" w14:textId="47340E67" w:rsidR="0077232D" w:rsidRPr="0077232D" w:rsidRDefault="005F5D96" w:rsidP="0077232D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ins w:id="34" w:author="Autor">
              <w:r w:rsidR="0077232D" w:rsidRPr="00EC49F0">
                <w:rPr>
                  <w:rFonts w:ascii="Calibri" w:eastAsia="Calibri" w:hAnsi="Calibri" w:cs="Times New Roman"/>
                  <w:bCs/>
                  <w:color w:val="000000" w:themeColor="text1"/>
                  <w:sz w:val="20"/>
                  <w:szCs w:val="20"/>
                  <w:lang w:eastAsia="pl-PL"/>
                </w:rPr>
                <w:t>Ocenienie kryterium jako niedostateczne poskutkuje odrzuceniem Wniosku z dalszej oceny i niedopuszczeniem do zawarcia Umowy.</w:t>
              </w:r>
            </w:ins>
          </w:p>
        </w:tc>
        <w:tc>
          <w:tcPr>
            <w:tcW w:w="1418" w:type="dxa"/>
            <w:shd w:val="clear" w:color="auto" w:fill="auto"/>
          </w:tcPr>
          <w:p w14:paraId="75B6EC3E" w14:textId="4DB47611" w:rsidR="00A81170" w:rsidRDefault="00893679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15</w:t>
            </w:r>
            <w:r w:rsidR="00A81170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619CB" w:rsidRPr="00B64DBA" w14:paraId="7CC3384C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B84AF00" w14:textId="033B4D68" w:rsidR="00B619CB" w:rsidRDefault="00B619CB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140AC7C9" w14:textId="46F04B47" w:rsidR="00B619CB" w:rsidRPr="00B64DBA" w:rsidRDefault="00B619CB" w:rsidP="00B619CB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7C9F2FC6" w14:textId="27EC5FE1" w:rsidR="00B619CB" w:rsidRPr="009C47F2" w:rsidRDefault="00B619CB" w:rsidP="00B619CB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b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5386" w:type="dxa"/>
            <w:shd w:val="clear" w:color="auto" w:fill="auto"/>
          </w:tcPr>
          <w:p w14:paraId="322700B9" w14:textId="2010B0E1" w:rsidR="00B619CB" w:rsidRDefault="0020756A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B619CB"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proponowanych przez Wnioskodawcę rozwiązań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innowacyjnych, opisanych we Wniosku,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</w:p>
          <w:p w14:paraId="510AEBD4" w14:textId="0BB41BA6" w:rsidR="004323E2" w:rsidRP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wysoką innowacyjność proponowanych rozwiązań,</w:t>
            </w:r>
          </w:p>
          <w:p w14:paraId="64576AE6" w14:textId="53C07217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unikalność proponowanych rozwiązań,</w:t>
            </w:r>
          </w:p>
          <w:p w14:paraId="1D5385B6" w14:textId="1986D2F3" w:rsidR="00B619CB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wysoką wartość techniczną, </w:t>
            </w:r>
          </w:p>
          <w:p w14:paraId="32DC6B6C" w14:textId="60724BE0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niezawodność, </w:t>
            </w:r>
          </w:p>
          <w:p w14:paraId="1BD5ABDD" w14:textId="541D8E64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możliwość zwiększeni</w:t>
            </w:r>
            <w:r w:rsidR="00EC49F0">
              <w:rPr>
                <w:rFonts w:ascii="Calibri" w:eastAsia="Calibri" w:hAnsi="Calibri" w:cs="Times New Roman"/>
                <w:sz w:val="20"/>
                <w:lang w:eastAsia="pl-PL"/>
              </w:rPr>
              <w:t>a efektywności pracy Biogazowni,</w:t>
            </w:r>
          </w:p>
          <w:p w14:paraId="0CEC7443" w14:textId="663E0936" w:rsidR="00EC49F0" w:rsidRPr="00EC49F0" w:rsidRDefault="00EC49F0" w:rsidP="00EC49F0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sz w:val="20"/>
                <w:lang w:eastAsia="pl-PL"/>
              </w:rPr>
              <w:t>oraz inne elementy adekwatne do wymagania.</w:t>
            </w:r>
          </w:p>
          <w:p w14:paraId="36F137F3" w14:textId="77777777" w:rsidR="004323E2" w:rsidRDefault="004323E2" w:rsidP="004323E2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2EA484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46A33B3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94E0209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0B11353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43F1AF6" w14:textId="406B780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ins w:id="35" w:author="Autor">
              <w:r w:rsidR="0077232D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3FA37F7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141EE74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96584F3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6AA2995" w14:textId="146BF6CB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90A01A9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7E72A08" w14:textId="21F147FD" w:rsidR="001F72E9" w:rsidRPr="00EC49F0" w:rsidRDefault="001F72E9" w:rsidP="00EC49F0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0 – </w:t>
            </w:r>
            <w:r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poskutkuje odrzuceniem Wniosku z dalszej oceny i niedopuszczeniem do zawarcia Umowy.</w:t>
            </w:r>
          </w:p>
          <w:p w14:paraId="1D636FD1" w14:textId="77777777" w:rsidR="00B619CB" w:rsidRDefault="00B619CB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1F8C342" w14:textId="48F18023" w:rsidR="00B619CB" w:rsidRPr="00B64DBA" w:rsidRDefault="00B619CB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3F676610" w14:textId="15211C13" w:rsidR="00B619CB" w:rsidRPr="00B64DBA" w:rsidRDefault="00B619CB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1</w:t>
            </w:r>
            <w:r w:rsidR="00893679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 w:rsidRPr="00096C91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9C47F2" w:rsidRPr="00B64DBA" w14:paraId="4700DBB5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F00995A" w14:textId="77777777" w:rsidR="009C47F2" w:rsidRDefault="009C47F2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2507D090" w14:textId="144E82C1" w:rsidR="009C47F2" w:rsidRDefault="009C47F2" w:rsidP="004323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Technologia</w:t>
            </w:r>
          </w:p>
        </w:tc>
        <w:tc>
          <w:tcPr>
            <w:tcW w:w="2127" w:type="dxa"/>
            <w:shd w:val="clear" w:color="auto" w:fill="auto"/>
          </w:tcPr>
          <w:p w14:paraId="37D8E700" w14:textId="19F4E38A" w:rsidR="009C47F2" w:rsidRPr="004323E2" w:rsidRDefault="009C47F2" w:rsidP="004323E2">
            <w:pPr>
              <w:rPr>
                <w:b/>
                <w:sz w:val="20"/>
                <w:szCs w:val="20"/>
              </w:rPr>
            </w:pPr>
            <w:r w:rsidRPr="004323E2">
              <w:rPr>
                <w:b/>
                <w:sz w:val="20"/>
                <w:szCs w:val="20"/>
              </w:rPr>
              <w:t xml:space="preserve">Ocena sposobu zapewnienia </w:t>
            </w:r>
            <w:proofErr w:type="spellStart"/>
            <w:r w:rsidRPr="004323E2">
              <w:rPr>
                <w:b/>
                <w:sz w:val="20"/>
                <w:szCs w:val="20"/>
              </w:rPr>
              <w:t>bezodorowości</w:t>
            </w:r>
            <w:proofErr w:type="spellEnd"/>
          </w:p>
        </w:tc>
        <w:tc>
          <w:tcPr>
            <w:tcW w:w="5386" w:type="dxa"/>
            <w:shd w:val="clear" w:color="auto" w:fill="FFFFFF" w:themeFill="background1"/>
          </w:tcPr>
          <w:p w14:paraId="400B7C18" w14:textId="05B024A5" w:rsidR="009C47F2" w:rsidRDefault="001F72E9" w:rsidP="369A07E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787EE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proofErr w:type="spellEnd"/>
            <w:r w:rsidR="75EFE349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</w:p>
          <w:p w14:paraId="517A90C7" w14:textId="7711F357" w:rsidR="001F72E9" w:rsidRDefault="001F72E9" w:rsidP="001F72E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wysoką wiarygodność zapewnienia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4EED8FDB" w14:textId="2BF33AA6" w:rsidR="001F72E9" w:rsidRDefault="00EC49F0" w:rsidP="001F72E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wysoki poziom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D1DC3E7" w14:textId="19D1DD32" w:rsidR="00EC49F0" w:rsidRPr="00EC49F0" w:rsidRDefault="00EC49F0" w:rsidP="00EC49F0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3A065190" w14:textId="77777777" w:rsidR="009C47F2" w:rsidRDefault="009C47F2" w:rsidP="001F72E9">
            <w:pPr>
              <w:rPr>
                <w:lang w:eastAsia="pl-PL"/>
              </w:rPr>
            </w:pPr>
          </w:p>
          <w:p w14:paraId="4C68F949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2303338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E29D30C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59235D2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527978D" w14:textId="575CB2F5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ins w:id="36" w:author="Autor">
              <w:r w:rsidR="0077232D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AEDC308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E5FD656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DAE5F35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587566A" w14:textId="5780A859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40AD209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7BD1E1A" w14:textId="2D204093" w:rsidR="001F72E9" w:rsidRP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</w:t>
            </w:r>
            <w:r w:rsidRPr="001E74C4">
              <w:rPr>
                <w:rFonts w:ascii="Calibri" w:eastAsia="Calibri" w:hAnsi="Calibri" w:cs="Times New Roman"/>
                <w:sz w:val="20"/>
                <w:lang w:eastAsia="pl-PL"/>
              </w:rPr>
              <w:t>poskutkuje odrzuceniem Wniosku z dalszej oceny i niedopuszczeniem do zawarcia Umowy.</w:t>
            </w:r>
          </w:p>
          <w:p w14:paraId="1722B7CE" w14:textId="52CECAF2" w:rsidR="001F72E9" w:rsidRPr="001F72E9" w:rsidRDefault="001F72E9" w:rsidP="001F72E9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9F21448" w14:textId="7C231B47" w:rsidR="009C47F2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10 punktów</w:t>
            </w:r>
          </w:p>
        </w:tc>
      </w:tr>
      <w:tr w:rsidR="009C47F2" w:rsidRPr="00B64DBA" w14:paraId="75832B73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611EF9F7" w14:textId="77777777" w:rsidR="009C47F2" w:rsidRDefault="009C47F2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5D7DE525" w14:textId="7C3A3C0F" w:rsidR="009C47F2" w:rsidRPr="00B64DBA" w:rsidRDefault="009C47F2" w:rsidP="009C47F2">
            <w:pPr>
              <w:ind w:left="113" w:right="113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 xml:space="preserve"> Technologia</w:t>
            </w:r>
          </w:p>
        </w:tc>
        <w:tc>
          <w:tcPr>
            <w:tcW w:w="2127" w:type="dxa"/>
            <w:shd w:val="clear" w:color="auto" w:fill="auto"/>
          </w:tcPr>
          <w:p w14:paraId="41CCA232" w14:textId="0A31BE94" w:rsidR="009C47F2" w:rsidRPr="009C47F2" w:rsidRDefault="009C47F2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rFonts w:cs="Segoe UI"/>
                <w:b/>
                <w:color w:val="000000"/>
                <w:sz w:val="20"/>
                <w:szCs w:val="20"/>
              </w:rPr>
              <w:t>Potencjał wdrożeniowy w skali kraju i Europy</w:t>
            </w:r>
          </w:p>
        </w:tc>
        <w:tc>
          <w:tcPr>
            <w:tcW w:w="5386" w:type="dxa"/>
            <w:shd w:val="clear" w:color="auto" w:fill="FFFFFF" w:themeFill="background1"/>
          </w:tcPr>
          <w:p w14:paraId="62772543" w14:textId="5241F749" w:rsidR="009C47F2" w:rsidRDefault="00EE7439" w:rsidP="6466EC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D787EE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potencjał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 wdrożeniowego oferowanej przez Wnioskodawcę Technologii w skali kraju i Europy,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cechy:</w:t>
            </w:r>
          </w:p>
          <w:p w14:paraId="732CD912" w14:textId="4F3CC5BE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unikalność Technologii na rynku polskim i europejskim,</w:t>
            </w:r>
          </w:p>
          <w:p w14:paraId="5E974E16" w14:textId="77777777" w:rsidR="00EE7439" w:rsidRP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wysoką konkurencyjność w porównaniu do obecnie stosowanych technologii,</w:t>
            </w:r>
          </w:p>
          <w:p w14:paraId="6D9B9D66" w14:textId="47B11B22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prostotę skalowalności Technologii,</w:t>
            </w:r>
          </w:p>
          <w:p w14:paraId="706AD079" w14:textId="103B1CE8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nieskomplikowane i szybkie wdrożenie Technologii,</w:t>
            </w:r>
          </w:p>
          <w:p w14:paraId="713B74C0" w14:textId="77777777" w:rsidR="00FB5F2B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wysokie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zapotrzebowanie na Technologię,</w:t>
            </w:r>
          </w:p>
          <w:p w14:paraId="46D0A435" w14:textId="1C17F037" w:rsidR="00EE7439" w:rsidRPr="00FB5F2B" w:rsidRDefault="00EE7439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FB5F2B"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0FDD7806" w14:textId="77777777" w:rsidR="009C47F2" w:rsidRDefault="009C47F2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B3909D3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63AC117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70E5651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C12156E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CCCD2AE" w14:textId="3D151A5E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ins w:id="37" w:author="Autor">
              <w:r w:rsidR="0077232D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8BB667A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8574D88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84633DF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840C734" w14:textId="65C64D4C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82703E2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3109260" w14:textId="112DDD0C" w:rsidR="001F72E9" w:rsidRPr="001F72E9" w:rsidRDefault="001F72E9" w:rsidP="009C47F2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</w:t>
            </w:r>
            <w:r w:rsidRPr="001E74C4">
              <w:rPr>
                <w:rFonts w:ascii="Calibri" w:eastAsia="Calibri" w:hAnsi="Calibri" w:cs="Times New Roman"/>
                <w:sz w:val="20"/>
                <w:lang w:eastAsia="pl-PL"/>
              </w:rPr>
              <w:t>poskutkuje odrzuceniem Wniosku z dalszej oceny i niedopuszczeniem do zawarcia Umowy.</w:t>
            </w:r>
          </w:p>
          <w:p w14:paraId="38338DE9" w14:textId="70B34D8E" w:rsidR="009C47F2" w:rsidRPr="00E91150" w:rsidRDefault="009C47F2" w:rsidP="001F72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CD7FFF5" w14:textId="5C735555" w:rsidR="009C47F2" w:rsidRPr="00F63EDF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10</w:t>
            </w: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9C47F2" w:rsidRPr="00B64DBA" w14:paraId="24037757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D3BB035" w14:textId="77777777" w:rsidR="009C47F2" w:rsidRDefault="009C47F2" w:rsidP="009C47F2">
            <w:pPr>
              <w:pStyle w:val="Akapitzlist"/>
              <w:numPr>
                <w:ilvl w:val="1"/>
                <w:numId w:val="2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4649772F" w14:textId="75851320" w:rsidR="009C47F2" w:rsidRDefault="009C47F2" w:rsidP="009C47F2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0B6E246A" w14:textId="233B140A" w:rsidR="009C47F2" w:rsidRPr="009C47F2" w:rsidRDefault="00D787EE" w:rsidP="369A07E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369A07E4">
              <w:rPr>
                <w:b/>
                <w:bCs/>
                <w:sz w:val="20"/>
                <w:szCs w:val="20"/>
              </w:rPr>
              <w:t>Wykorzystanie masy pofermentacyjnej</w:t>
            </w:r>
          </w:p>
        </w:tc>
        <w:tc>
          <w:tcPr>
            <w:tcW w:w="5386" w:type="dxa"/>
            <w:shd w:val="clear" w:color="auto" w:fill="FFFFFF" w:themeFill="background1"/>
          </w:tcPr>
          <w:p w14:paraId="75F2F17A" w14:textId="77777777" w:rsidR="00A17BFF" w:rsidRDefault="00A17BFF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technologii zagospodarowania </w:t>
            </w:r>
            <w:r w:rsidR="009C47F2">
              <w:rPr>
                <w:rFonts w:ascii="Calibri" w:eastAsia="Calibri" w:hAnsi="Calibri" w:cs="Times New Roman"/>
                <w:sz w:val="20"/>
                <w:lang w:eastAsia="pl-PL"/>
              </w:rPr>
              <w:t xml:space="preserve">masy pofermentacyjnej </w:t>
            </w:r>
            <w:r w:rsidR="009C47F2" w:rsidRPr="000A3089">
              <w:rPr>
                <w:rFonts w:ascii="Calibri" w:eastAsia="Calibri" w:hAnsi="Calibri" w:cs="Times New Roman"/>
                <w:sz w:val="20"/>
                <w:lang w:eastAsia="pl-PL"/>
              </w:rPr>
              <w:t>p</w:t>
            </w:r>
            <w:r w:rsidR="009C47F2">
              <w:rPr>
                <w:rFonts w:ascii="Calibri" w:eastAsia="Calibri" w:hAnsi="Calibri" w:cs="Times New Roman"/>
                <w:sz w:val="20"/>
                <w:lang w:eastAsia="pl-PL"/>
              </w:rPr>
              <w:t>owstającej</w:t>
            </w:r>
            <w:r w:rsidR="009C47F2" w:rsidRPr="000A3089">
              <w:rPr>
                <w:rFonts w:ascii="Calibri" w:eastAsia="Calibri" w:hAnsi="Calibri" w:cs="Times New Roman"/>
                <w:sz w:val="20"/>
                <w:lang w:eastAsia="pl-PL"/>
              </w:rPr>
              <w:t xml:space="preserve"> w ramach Procesu Technologicznego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rozwiązania:</w:t>
            </w:r>
          </w:p>
          <w:p w14:paraId="76C212BC" w14:textId="24182AAA" w:rsidR="00A17BFF" w:rsidRPr="00A17BFF" w:rsidRDefault="2B59ABBB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755490C6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siągnięcie parametrów masy pofermentacyjnej umożliwiających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dopuszczeni</w:t>
            </w:r>
            <w:r w:rsidR="25D05B0B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do obrotu produktów powstałych z </w:t>
            </w:r>
            <w:r w:rsidR="7EC30CA4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pofermentu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 produktów o zastosowaniu w rolnictwie i/lub ogrodnictwie,</w:t>
            </w:r>
          </w:p>
          <w:p w14:paraId="08B48080" w14:textId="012286E5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wysokiego (100%) zawrócenia biogenów do środowiska zgodnie z zasadami gospodarki o obiegu zamkniętym,</w:t>
            </w:r>
          </w:p>
          <w:p w14:paraId="44906ECD" w14:textId="7945E022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wysokiej jakości ww. produktów,</w:t>
            </w:r>
          </w:p>
          <w:p w14:paraId="3C7E7695" w14:textId="04C479FE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niskich kosztów wytworzenia ww. produktów,</w:t>
            </w:r>
          </w:p>
          <w:p w14:paraId="0088C8CA" w14:textId="6A972F8F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wysokich korzyści środowiskowych z zastosowania ww. produkt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ów,</w:t>
            </w:r>
          </w:p>
          <w:p w14:paraId="45085FA9" w14:textId="44697B17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10AFA13D" w14:textId="551996DA" w:rsidR="00EE7439" w:rsidRDefault="00EE7439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046324E" w14:textId="77777777" w:rsidR="00EE7439" w:rsidRPr="00DA0533" w:rsidRDefault="00EE7439" w:rsidP="00EE743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004A1BE" w14:textId="77777777" w:rsidR="00EE7439" w:rsidRDefault="00EE7439" w:rsidP="00EE743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CBDD3D6" w14:textId="77777777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9747C1A" w14:textId="77777777" w:rsidR="00EE7439" w:rsidRDefault="00EE7439" w:rsidP="00EE743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4C9D699" w14:textId="0CC1FC96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ins w:id="38" w:author="Autor">
              <w:r w:rsidR="0077232D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E3A8DAA" w14:textId="77777777" w:rsidR="00EE7439" w:rsidRPr="007D13EE" w:rsidRDefault="00EE7439" w:rsidP="00EE743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75983AE" w14:textId="77777777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01D8AA4" w14:textId="77777777" w:rsidR="00EE7439" w:rsidRPr="007D13EE" w:rsidRDefault="00EE7439" w:rsidP="00EE743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85CAD04" w14:textId="37D6CE6C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A9561FD" w14:textId="6EA33A6B" w:rsidR="00EE7439" w:rsidRDefault="00EE7439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705105D" w14:textId="4B87E9BA" w:rsidR="00EE7439" w:rsidRPr="00A17BFF" w:rsidRDefault="00EE7439" w:rsidP="00EE7439">
            <w:pPr>
              <w:pStyle w:val="Akapitzlist"/>
              <w:numPr>
                <w:ilvl w:val="0"/>
                <w:numId w:val="25"/>
              </w:numPr>
              <w:ind w:left="174" w:hanging="174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1B779DEC" w14:textId="5CC2B852" w:rsidR="009C47F2" w:rsidRDefault="009C47F2" w:rsidP="002D70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6F22F0A" w14:textId="33B01B81" w:rsidR="009C47F2" w:rsidRDefault="00893679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2</w:t>
            </w:r>
            <w:r w:rsidR="009C47F2">
              <w:rPr>
                <w:rFonts w:ascii="Calibri" w:eastAsia="Calibri" w:hAnsi="Calibri" w:cs="Times New Roman"/>
                <w:b/>
                <w:sz w:val="20"/>
                <w:lang w:eastAsia="pl-PL"/>
              </w:rPr>
              <w:t>0 punktów</w:t>
            </w:r>
          </w:p>
        </w:tc>
      </w:tr>
      <w:tr w:rsidR="009C47F2" w:rsidRPr="00B64DBA" w14:paraId="5F1243D5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945FF27" w14:textId="77777777" w:rsidR="009C47F2" w:rsidRPr="00C34E8A" w:rsidRDefault="009C47F2" w:rsidP="009C47F2">
            <w:pPr>
              <w:pStyle w:val="Akapitzlist"/>
              <w:numPr>
                <w:ilvl w:val="1"/>
                <w:numId w:val="2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650A093A" w14:textId="45E3A537" w:rsidR="009C47F2" w:rsidRDefault="009C47F2" w:rsidP="009C47F2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4D10E7D0" w14:textId="2BE39E72" w:rsidR="009C47F2" w:rsidRPr="009C47F2" w:rsidRDefault="4A171BE7" w:rsidP="3B78803C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3B78803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Usuwanie mikrozanieczyszczeń</w:t>
            </w:r>
          </w:p>
        </w:tc>
        <w:tc>
          <w:tcPr>
            <w:tcW w:w="5386" w:type="dxa"/>
            <w:shd w:val="clear" w:color="auto" w:fill="FFFFFF" w:themeFill="background1"/>
          </w:tcPr>
          <w:p w14:paraId="1F701CDE" w14:textId="1A6B54D5" w:rsidR="00583AA5" w:rsidRPr="00583AA5" w:rsidRDefault="00583AA5" w:rsidP="00583AA5">
            <w:pPr>
              <w:rPr>
                <w:sz w:val="20"/>
                <w:szCs w:val="20"/>
              </w:rPr>
            </w:pPr>
            <w:r w:rsidRPr="0228914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sprawdzi, czy Wnioskodawca wskazał, czy oferowana Technologia </w:t>
            </w:r>
            <w:r w:rsidRPr="0228914E">
              <w:rPr>
                <w:sz w:val="20"/>
                <w:szCs w:val="20"/>
              </w:rPr>
              <w:t>będzie usuwała mikrozanieczys</w:t>
            </w:r>
            <w:r>
              <w:rPr>
                <w:sz w:val="20"/>
                <w:szCs w:val="20"/>
              </w:rPr>
              <w:t>zczenia zawarte w substratach. W przypadku pozytywnej weryfikacji,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na podstawie swojego doświadczenia oraz wiedzy fachowej (w tym z pomocą ekspertów zewnętrznych) dokona oceny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sposobu usuwania mikrozanieczyszczeń,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rozwiązania:</w:t>
            </w:r>
          </w:p>
          <w:p w14:paraId="5EEAC62D" w14:textId="17F2C603" w:rsidR="00583AA5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 stopień usuwania szerokiego spektrum wskazanych mikrozanieczyszczeń (pestycydów, antybiotyków, hormonów),</w:t>
            </w:r>
          </w:p>
          <w:p w14:paraId="57A32E0A" w14:textId="2AD7AA11" w:rsidR="00B87276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prostotę sposobu usuwania mikrozanieczyszczeń, </w:t>
            </w:r>
          </w:p>
          <w:p w14:paraId="2EA421F2" w14:textId="6BCD26B2" w:rsidR="00B87276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 kos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zt usuwania mikrozanieczyszczeń,</w:t>
            </w:r>
          </w:p>
          <w:p w14:paraId="385260F1" w14:textId="2CBE8EBF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7BA3EC62" w14:textId="77777777" w:rsidR="00583AA5" w:rsidRDefault="00583AA5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E0D7D4" w14:textId="77777777" w:rsidR="00583AA5" w:rsidRPr="00DA0533" w:rsidRDefault="00583AA5" w:rsidP="00583AA5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3EC4A4A6" w14:textId="77777777" w:rsidR="00583AA5" w:rsidRDefault="00583AA5" w:rsidP="00583AA5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8ED5CD5" w14:textId="7777777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50F19C3" w14:textId="77777777" w:rsidR="00583AA5" w:rsidRDefault="00583AA5" w:rsidP="00583AA5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F5C4B7F" w14:textId="43485CAF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ins w:id="39" w:author="Autor">
              <w:r w:rsidR="0077232D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2C91210" w14:textId="77777777" w:rsidR="00583AA5" w:rsidRPr="007D13EE" w:rsidRDefault="00583AA5" w:rsidP="00583AA5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6C6E23A" w14:textId="7777777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6E1B2EC" w14:textId="77777777" w:rsidR="00583AA5" w:rsidRPr="007D13EE" w:rsidRDefault="00583AA5" w:rsidP="00583AA5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B99D822" w14:textId="6B51052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805665F" w14:textId="77777777" w:rsidR="00583AA5" w:rsidRDefault="00583AA5" w:rsidP="00583AA5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62AA0A6" w14:textId="25D664B8" w:rsidR="00A13E17" w:rsidRPr="00CA4F1E" w:rsidRDefault="00583AA5" w:rsidP="00A13E17">
            <w:pPr>
              <w:numPr>
                <w:ilvl w:val="1"/>
                <w:numId w:val="4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</w:t>
            </w:r>
            <w:r w:rsidR="00A13E1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, lub gdy Wnioskodawca wskazał, że </w:t>
            </w:r>
            <w:r w:rsidR="00A13E17" w:rsidRPr="3B78803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Technologia Wnioskodawcy nie usuwa mikrozanieczyszczeń. </w:t>
            </w:r>
          </w:p>
          <w:p w14:paraId="1C99E610" w14:textId="00C80A11" w:rsidR="009C47F2" w:rsidRDefault="009C47F2" w:rsidP="002D70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71BC2F0" w14:textId="733729EB" w:rsidR="009C47F2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5 punktów</w:t>
            </w:r>
          </w:p>
        </w:tc>
      </w:tr>
      <w:tr w:rsidR="009C47F2" w:rsidRPr="00B64DBA" w14:paraId="05D38FD0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C41798A" w14:textId="77777777" w:rsidR="009C47F2" w:rsidRDefault="009C47F2" w:rsidP="3E63032C">
            <w:pPr>
              <w:pStyle w:val="Akapitzlist"/>
              <w:numPr>
                <w:ilvl w:val="1"/>
                <w:numId w:val="2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4352D668" w14:textId="1100C1FD" w:rsidR="009C47F2" w:rsidRPr="00B64DBA" w:rsidRDefault="009C47F2" w:rsidP="009C47F2">
            <w:pPr>
              <w:ind w:left="113" w:right="113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127" w:type="dxa"/>
            <w:shd w:val="clear" w:color="auto" w:fill="auto"/>
          </w:tcPr>
          <w:p w14:paraId="5BF8357D" w14:textId="35B1880B" w:rsidR="009C47F2" w:rsidRPr="009C47F2" w:rsidRDefault="00F74088" w:rsidP="009C47F2">
            <w:pPr>
              <w:rPr>
                <w:rFonts w:ascii="Calibri" w:eastAsia="Calibri" w:hAnsi="Calibri" w:cs="Times New Roman"/>
                <w:b/>
                <w:sz w:val="20"/>
                <w:highlight w:val="yellow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Doświadczenie Wnioskodawcy i Zespół Projektowy</w:t>
            </w:r>
          </w:p>
        </w:tc>
        <w:tc>
          <w:tcPr>
            <w:tcW w:w="5386" w:type="dxa"/>
            <w:shd w:val="clear" w:color="auto" w:fill="FFFFFF" w:themeFill="background1"/>
          </w:tcPr>
          <w:p w14:paraId="46FEDE31" w14:textId="25A1DDB1" w:rsidR="009C47F2" w:rsidRDefault="52E7FE0C" w:rsidP="0341C7D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="7B764182"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doświadczenia i Zespołu Projektowego Wnioskodawcy</w:t>
            </w:r>
            <w:r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opisanych we Wniosku, biorąc pod uwagę następujące cechy:</w:t>
            </w:r>
          </w:p>
          <w:p w14:paraId="2CC609C5" w14:textId="366BDF87" w:rsidR="00F74088" w:rsidRDefault="00F74088" w:rsidP="00F74088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duże doświadczenie Wnioskodawcy w realizacji prac badawczo-rozwojowych z zakresu biogazu/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4E1AB282" w14:textId="3E6ED101" w:rsidR="00F74088" w:rsidRDefault="00F74088" w:rsidP="00F74088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Zespół Projektowy o składzie i doświadczeniu wysoce uprawdopodobniającym realizację i osiągnięcie celów Przedsięwzię</w:t>
            </w:r>
            <w:r w:rsidR="00FB5F2B">
              <w:rPr>
                <w:rFonts w:ascii="Calibri" w:eastAsia="Calibri" w:hAnsi="Calibri" w:cs="Times New Roman"/>
                <w:sz w:val="20"/>
                <w:lang w:eastAsia="pl-PL"/>
              </w:rPr>
              <w:t>cia,</w:t>
            </w:r>
          </w:p>
          <w:p w14:paraId="3C54FB97" w14:textId="49DAE59A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lang w:eastAsia="pl-PL"/>
              </w:rPr>
              <w:t>oraz inne elementy adekwatne do wymagania.</w:t>
            </w:r>
          </w:p>
          <w:p w14:paraId="21AB0CB5" w14:textId="77777777" w:rsidR="00F74088" w:rsidRDefault="00F74088" w:rsidP="00F74088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5FEF5F1" w14:textId="2D07DCB6" w:rsidR="00F74088" w:rsidRPr="00DA0533" w:rsidRDefault="00F74088" w:rsidP="00F74088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12E18AF" w14:textId="77777777" w:rsidR="00F74088" w:rsidRDefault="00F74088" w:rsidP="00F74088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075CE68" w14:textId="77777777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27C6E01" w14:textId="77777777" w:rsidR="00F74088" w:rsidRDefault="00F74088" w:rsidP="00F7408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A9510E1" w14:textId="6EDD255D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ins w:id="40" w:author="Autor">
              <w:r w:rsidR="0077232D">
                <w:rPr>
                  <w:rFonts w:ascii="Calibri" w:eastAsia="Calibri" w:hAnsi="Calibri" w:cs="Times New Roman"/>
                  <w:color w:val="000000" w:themeColor="text1"/>
                  <w:sz w:val="20"/>
                  <w:szCs w:val="20"/>
                  <w:lang w:eastAsia="pl-PL"/>
                </w:rPr>
                <w:t>r</w:t>
              </w:r>
            </w:ins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3B54C99" w14:textId="77777777" w:rsidR="00F74088" w:rsidRPr="007D13EE" w:rsidRDefault="00F74088" w:rsidP="00F74088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D4860A6" w14:textId="77777777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CB09CB0" w14:textId="77777777" w:rsidR="00F74088" w:rsidRPr="007D13EE" w:rsidRDefault="00F74088" w:rsidP="00F7408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E780AB7" w14:textId="22DCBEAB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E3FF534" w14:textId="77777777" w:rsidR="00F74088" w:rsidRDefault="00F74088" w:rsidP="00F74088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6AECD38" w14:textId="253466E4" w:rsidR="00F74088" w:rsidRPr="00583AA5" w:rsidRDefault="00F74088" w:rsidP="00F74088">
            <w:pPr>
              <w:pStyle w:val="Akapitzlist"/>
              <w:numPr>
                <w:ilvl w:val="0"/>
                <w:numId w:val="25"/>
              </w:numPr>
              <w:ind w:left="174" w:hanging="174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ins w:id="41" w:author="Autor">
              <w:r w:rsidR="0077232D" w:rsidRPr="00EC49F0">
                <w:rPr>
                  <w:rFonts w:ascii="Calibri" w:eastAsia="Calibri" w:hAnsi="Calibri" w:cs="Times New Roman"/>
                  <w:bCs/>
                  <w:color w:val="000000" w:themeColor="text1"/>
                  <w:sz w:val="20"/>
                  <w:szCs w:val="20"/>
                  <w:lang w:eastAsia="pl-PL"/>
                </w:rPr>
                <w:t>Ocenienie kryterium jako niedostateczne poskutkuje odrzuceniem Wniosku z dalszej oceny i niedopuszczeniem do zawarcia Umowy.</w:t>
              </w:r>
            </w:ins>
          </w:p>
          <w:p w14:paraId="52121297" w14:textId="445CEB40" w:rsidR="00F74088" w:rsidRDefault="00F74088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04A08A3" w14:textId="7EDBC8F7" w:rsidR="009C47F2" w:rsidRPr="00F74088" w:rsidRDefault="009C47F2" w:rsidP="00F74088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33A120F" w14:textId="6CF33431" w:rsidR="009C47F2" w:rsidRPr="00F63EDF" w:rsidRDefault="00427A6C" w:rsidP="28C3E094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10</w:t>
            </w:r>
            <w:r w:rsidR="7AFFBFD3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C47F2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</w:t>
            </w:r>
            <w:r w:rsidR="564B7BF7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t</w:t>
            </w:r>
            <w:r w:rsidR="67FEC68A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9C47F2" w:rsidRPr="00B64DBA" w14:paraId="689EA742" w14:textId="77777777" w:rsidTr="0341C7D8">
        <w:trPr>
          <w:cantSplit/>
          <w:trHeight w:val="397"/>
          <w:jc w:val="center"/>
        </w:trPr>
        <w:tc>
          <w:tcPr>
            <w:tcW w:w="704" w:type="dxa"/>
            <w:shd w:val="clear" w:color="auto" w:fill="E2EFD9" w:themeFill="accent6" w:themeFillTint="33"/>
            <w:textDirection w:val="btLr"/>
          </w:tcPr>
          <w:p w14:paraId="19461290" w14:textId="77777777" w:rsidR="009C47F2" w:rsidRPr="00C34E8A" w:rsidRDefault="009C47F2" w:rsidP="009C47F2">
            <w:pPr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textDirection w:val="btLr"/>
          </w:tcPr>
          <w:p w14:paraId="366D324D" w14:textId="3825B2B8" w:rsidR="009C47F2" w:rsidRDefault="009C47F2" w:rsidP="009C47F2">
            <w:pPr>
              <w:ind w:left="113" w:right="113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7513" w:type="dxa"/>
            <w:gridSpan w:val="2"/>
          </w:tcPr>
          <w:p w14:paraId="162F82CD" w14:textId="77777777" w:rsidR="009C47F2" w:rsidRPr="009C47F2" w:rsidRDefault="009C47F2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418" w:type="dxa"/>
          </w:tcPr>
          <w:p w14:paraId="37B9A93F" w14:textId="77777777" w:rsidR="009C47F2" w:rsidRPr="00F63EDF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298372DC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2DA1A45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42E9351" w14:textId="77777777" w:rsidR="00BD6073" w:rsidRPr="00DF623D" w:rsidRDefault="00BD6073" w:rsidP="00BD6073">
      <w:pPr>
        <w:spacing w:after="160" w:line="360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9D68ADB" w14:textId="62DD94F9" w:rsidR="00BD6073" w:rsidRDefault="00BD6073" w:rsidP="0228914E">
      <w:pPr>
        <w:spacing w:after="160" w:line="276" w:lineRule="auto"/>
        <w:jc w:val="both"/>
        <w:rPr>
          <w:b/>
          <w:bCs/>
          <w:sz w:val="22"/>
          <w:szCs w:val="22"/>
        </w:rPr>
      </w:pPr>
      <w:r w:rsidRPr="730E2663">
        <w:rPr>
          <w:b/>
          <w:bCs/>
          <w:sz w:val="22"/>
          <w:szCs w:val="22"/>
        </w:rPr>
        <w:t xml:space="preserve">Parametry Technologii Uniwersalnej Biogazowni, które zostały przedstawione we Wniosku o dopuszczenie do udziału w postępowaniu, nie mogą ulec pogorszeniu na kolejnych Etapach Przedsięwzięcia. Uczestnik Przedsięwzięcia na kolejno następujących po sobie Etapach (I </w:t>
      </w:r>
      <w:proofErr w:type="spellStart"/>
      <w:r w:rsidRPr="730E2663">
        <w:rPr>
          <w:b/>
          <w:bCs/>
          <w:sz w:val="22"/>
          <w:szCs w:val="22"/>
        </w:rPr>
        <w:t>i</w:t>
      </w:r>
      <w:proofErr w:type="spellEnd"/>
      <w:r w:rsidRPr="730E2663">
        <w:rPr>
          <w:b/>
          <w:bCs/>
          <w:sz w:val="22"/>
          <w:szCs w:val="22"/>
        </w:rPr>
        <w:t xml:space="preserve"> II) musi deklarować utrzymanie lub poprawę deklarowanych parametrów Technologii</w:t>
      </w:r>
      <w:r w:rsidR="19B75112" w:rsidRPr="730E2663">
        <w:rPr>
          <w:b/>
          <w:bCs/>
          <w:sz w:val="22"/>
          <w:szCs w:val="22"/>
        </w:rPr>
        <w:t xml:space="preserve"> </w:t>
      </w:r>
      <w:r w:rsidRPr="730E2663">
        <w:rPr>
          <w:b/>
          <w:bCs/>
          <w:sz w:val="22"/>
          <w:szCs w:val="22"/>
        </w:rPr>
        <w:t>Uniwersalnej Biogazowni.</w:t>
      </w:r>
    </w:p>
    <w:p w14:paraId="7699B3EB" w14:textId="77777777" w:rsidR="00BD6073" w:rsidRDefault="00BD6073" w:rsidP="00BD6073">
      <w:pPr>
        <w:spacing w:after="160" w:line="360" w:lineRule="auto"/>
        <w:jc w:val="both"/>
      </w:pPr>
    </w:p>
    <w:p w14:paraId="01983FB4" w14:textId="77777777" w:rsidR="00BD6073" w:rsidRPr="0059050F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42" w:name="_Toc59135394"/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Wniosków</w:t>
      </w:r>
      <w:bookmarkEnd w:id="42"/>
    </w:p>
    <w:p w14:paraId="48D07D49" w14:textId="44B91911" w:rsidR="00BD6073" w:rsidRDefault="00BD6073" w:rsidP="00BD6073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>
        <w:rPr>
          <w:sz w:val="22"/>
        </w:rPr>
        <w:t xml:space="preserve"> merytorycznej Wniosku danego Wnioskodawcy</w:t>
      </w:r>
      <w:r w:rsidRPr="00E2375B">
        <w:rPr>
          <w:sz w:val="22"/>
        </w:rPr>
        <w:t xml:space="preserve"> będzie liczony jako su</w:t>
      </w:r>
      <w:r>
        <w:rPr>
          <w:sz w:val="22"/>
        </w:rPr>
        <w:t xml:space="preserve">ma punktów uzyskanych w ramach </w:t>
      </w:r>
      <w:r w:rsidRPr="00E2375B">
        <w:rPr>
          <w:sz w:val="22"/>
        </w:rPr>
        <w:t xml:space="preserve">Kryteriów Konkursowych, </w:t>
      </w:r>
      <w:r>
        <w:rPr>
          <w:sz w:val="22"/>
        </w:rPr>
        <w:t xml:space="preserve">spełnienia </w:t>
      </w:r>
      <w:r w:rsidR="00F87F62">
        <w:rPr>
          <w:sz w:val="22"/>
        </w:rPr>
        <w:t>W</w:t>
      </w:r>
      <w:r>
        <w:rPr>
          <w:sz w:val="22"/>
        </w:rPr>
        <w:t xml:space="preserve">ymogów </w:t>
      </w:r>
      <w:r w:rsidR="00F87F62">
        <w:rPr>
          <w:sz w:val="22"/>
        </w:rPr>
        <w:t>O</w:t>
      </w:r>
      <w:r w:rsidRPr="00E2375B">
        <w:rPr>
          <w:sz w:val="22"/>
        </w:rPr>
        <w:t>pcjonalnych</w:t>
      </w:r>
      <w:r w:rsidR="000B313A">
        <w:rPr>
          <w:sz w:val="22"/>
        </w:rPr>
        <w:t xml:space="preserve"> oraz oceny innych elementów Wniosku</w:t>
      </w:r>
      <w:r>
        <w:rPr>
          <w:sz w:val="22"/>
        </w:rPr>
        <w:t>, pomnożonych odpowiednio przez wagi nadane zgodnie z</w:t>
      </w:r>
      <w:r w:rsidR="005F5A15">
        <w:rPr>
          <w:sz w:val="22"/>
        </w:rPr>
        <w:t xml:space="preserve"> Tabelą 5</w:t>
      </w:r>
      <w:r w:rsidR="005F5A15">
        <w:rPr>
          <w:sz w:val="22"/>
          <w:szCs w:val="20"/>
        </w:rPr>
        <w:t xml:space="preserve"> </w:t>
      </w:r>
      <w:r>
        <w:rPr>
          <w:sz w:val="22"/>
        </w:rPr>
        <w:t>poniżej:</w:t>
      </w:r>
    </w:p>
    <w:p w14:paraId="01632966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5437DEC2" w14:textId="585F74C6" w:rsidR="00BD6073" w:rsidRDefault="00BD6073" w:rsidP="00BD6073">
      <w:pPr>
        <w:pStyle w:val="Legenda"/>
        <w:keepNext/>
      </w:pPr>
      <w:bookmarkStart w:id="43" w:name="_Ref57740266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5</w:t>
      </w:r>
      <w:r>
        <w:fldChar w:fldCharType="end"/>
      </w:r>
      <w:bookmarkEnd w:id="43"/>
      <w:r>
        <w:t>.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14:paraId="6E3F180A" w14:textId="77777777" w:rsidTr="00546797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7E6994DC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3380C62A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BD6073" w14:paraId="079BD07A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058A2F39" w14:textId="77777777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badanego Wniosku pod kątem Kryteriów Konkursowych</w:t>
            </w:r>
          </w:p>
        </w:tc>
        <w:tc>
          <w:tcPr>
            <w:tcW w:w="2410" w:type="dxa"/>
            <w:vAlign w:val="center"/>
          </w:tcPr>
          <w:p w14:paraId="21424D4A" w14:textId="264AF20A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</w:t>
            </w:r>
            <w:r>
              <w:rPr>
                <w:sz w:val="22"/>
              </w:rPr>
              <w:t>0</w:t>
            </w:r>
          </w:p>
        </w:tc>
      </w:tr>
      <w:tr w:rsidR="00BD6073" w14:paraId="42D6BFE2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7F997B75" w14:textId="04CC0FBD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badanego Wniosku pod kątem spełnienia </w:t>
            </w:r>
            <w:r w:rsidR="00785829">
              <w:rPr>
                <w:sz w:val="22"/>
              </w:rPr>
              <w:t>Wymagań Opcjonalnych</w:t>
            </w:r>
          </w:p>
        </w:tc>
        <w:tc>
          <w:tcPr>
            <w:tcW w:w="2410" w:type="dxa"/>
            <w:vAlign w:val="center"/>
          </w:tcPr>
          <w:p w14:paraId="3E223EFA" w14:textId="3A8729F3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20</w:t>
            </w:r>
          </w:p>
        </w:tc>
      </w:tr>
      <w:tr w:rsidR="00BD6073" w14:paraId="6ABF3742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38C0A62" w14:textId="04EA35CC" w:rsidR="00BD6073" w:rsidRDefault="00AD22F2" w:rsidP="00CA2F5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ins w:id="44" w:author="Autor">
              <w:r w:rsidR="00CA2F57">
                <w:rPr>
                  <w:i/>
                  <w:sz w:val="22"/>
                </w:rPr>
                <w:t>WJ</w:t>
              </w:r>
            </w:ins>
            <w:del w:id="45" w:author="Autor">
              <w:r w:rsidDel="00CA2F57">
                <w:rPr>
                  <w:i/>
                  <w:sz w:val="22"/>
                </w:rPr>
                <w:delText>IEW</w:delText>
              </w:r>
            </w:del>
            <w:r w:rsidR="00BD6073" w:rsidRPr="00452510">
              <w:rPr>
                <w:i/>
                <w:sz w:val="22"/>
              </w:rPr>
              <w:t xml:space="preserve"> </w:t>
            </w:r>
            <w:r w:rsidR="00BD6073">
              <w:rPr>
                <w:sz w:val="22"/>
              </w:rPr>
              <w:t xml:space="preserve">- Wynik oceny badanego Wniosku pod kątem </w:t>
            </w:r>
            <w:r w:rsidR="00EA1DC8">
              <w:rPr>
                <w:sz w:val="22"/>
              </w:rPr>
              <w:t xml:space="preserve">spełnienia </w:t>
            </w:r>
            <w:del w:id="46" w:author="Autor">
              <w:r w:rsidDel="00CA2F57">
                <w:rPr>
                  <w:sz w:val="22"/>
                </w:rPr>
                <w:delText>innych elementów Wniosku</w:delText>
              </w:r>
            </w:del>
            <w:ins w:id="47" w:author="Autor">
              <w:r w:rsidR="00CA2F57">
                <w:rPr>
                  <w:sz w:val="22"/>
                </w:rPr>
                <w:t>Wymagań Jakościowych</w:t>
              </w:r>
            </w:ins>
          </w:p>
        </w:tc>
        <w:tc>
          <w:tcPr>
            <w:tcW w:w="2410" w:type="dxa"/>
            <w:vAlign w:val="center"/>
          </w:tcPr>
          <w:p w14:paraId="6E771DCD" w14:textId="25C7275F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40</w:t>
            </w:r>
          </w:p>
        </w:tc>
      </w:tr>
    </w:tbl>
    <w:p w14:paraId="44B7CD7F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5A5357E7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Wynik oceny merytorycznej badanego Wniosku będzie obliczany zgodnie ze wzorem poniżej:</w:t>
      </w:r>
    </w:p>
    <w:p w14:paraId="4A601FCB" w14:textId="6827A0D0" w:rsidR="00BD6073" w:rsidRDefault="001C3CC6" w:rsidP="00BD6073">
      <w:pPr>
        <w:spacing w:after="160" w:line="360" w:lineRule="auto"/>
        <w:jc w:val="both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W</m:t>
              </m:r>
            </m:e>
            <m:sub>
              <m:r>
                <w:rPr>
                  <w:rFonts w:ascii="Cambria Math" w:hAnsi="Cambria Math"/>
                  <w:sz w:val="22"/>
                </w:rPr>
                <m:t>Wn</m:t>
              </m:r>
            </m:sub>
          </m:sSub>
          <m:r>
            <w:rPr>
              <w:rFonts w:ascii="Cambria Math" w:hAnsi="Cambria Math"/>
              <w:sz w:val="22"/>
            </w:rPr>
            <m:t>=(0,40*PKK)+(0,20*PWO)+(0,40*PWJ)</m:t>
          </m:r>
        </m:oMath>
      </m:oMathPara>
    </w:p>
    <w:p w14:paraId="64B097A5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65B67A2B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proofErr w:type="spellStart"/>
      <w:r w:rsidRPr="00A01A1A">
        <w:rPr>
          <w:i/>
          <w:sz w:val="22"/>
        </w:rPr>
        <w:t>W</w:t>
      </w:r>
      <w:r w:rsidRPr="00A01A1A">
        <w:rPr>
          <w:i/>
          <w:sz w:val="22"/>
          <w:vertAlign w:val="subscript"/>
        </w:rPr>
        <w:t>Wn</w:t>
      </w:r>
      <w:proofErr w:type="spellEnd"/>
      <w:r>
        <w:rPr>
          <w:sz w:val="22"/>
        </w:rPr>
        <w:t xml:space="preserve"> – Wynik oceny merytorycznej Wniosku złożonego przez danego Wnioskodawcę, określony jako liczba punktów,</w:t>
      </w:r>
    </w:p>
    <w:p w14:paraId="2479ACAC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PKK</w:t>
      </w:r>
      <w:r>
        <w:rPr>
          <w:sz w:val="22"/>
        </w:rPr>
        <w:t xml:space="preserve"> – Wynik oceny badanego Wniosku pod kątem Kryteriów Konkursowych, liczony jako suma punktów uzyskanych w ramach Kryteriów Konkursowych,</w:t>
      </w:r>
    </w:p>
    <w:p w14:paraId="6AE20F49" w14:textId="73DD9CC9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Wniosku pod kątem spełnienia </w:t>
      </w:r>
      <w:r w:rsidR="00785829">
        <w:rPr>
          <w:sz w:val="22"/>
        </w:rPr>
        <w:t>Wymagań Opcjonalnych</w:t>
      </w:r>
      <w:r>
        <w:rPr>
          <w:sz w:val="22"/>
        </w:rPr>
        <w:t>, liczony jako suma punktów uzyskanych w ramach spełnienia wymogów opcjonalnych,</w:t>
      </w:r>
    </w:p>
    <w:p w14:paraId="7D571810" w14:textId="1E4109A6" w:rsidR="00BD6073" w:rsidRDefault="00EA1DC8" w:rsidP="00E46EAF">
      <w:pPr>
        <w:spacing w:after="160" w:line="276" w:lineRule="auto"/>
        <w:jc w:val="both"/>
        <w:rPr>
          <w:sz w:val="22"/>
        </w:rPr>
      </w:pPr>
      <w:r>
        <w:rPr>
          <w:sz w:val="22"/>
        </w:rPr>
        <w:t>P</w:t>
      </w:r>
      <w:r w:rsidR="000979C7">
        <w:rPr>
          <w:sz w:val="22"/>
        </w:rPr>
        <w:t>WJ</w:t>
      </w:r>
      <w:r w:rsidR="00481AAD">
        <w:rPr>
          <w:sz w:val="22"/>
        </w:rPr>
        <w:t xml:space="preserve"> </w:t>
      </w:r>
      <w:r w:rsidR="00BD6073">
        <w:rPr>
          <w:sz w:val="22"/>
        </w:rPr>
        <w:t xml:space="preserve">– Wynik oceny badanego Wniosku pod </w:t>
      </w:r>
      <w:r>
        <w:rPr>
          <w:sz w:val="22"/>
        </w:rPr>
        <w:t xml:space="preserve">kątem spełnienia </w:t>
      </w:r>
      <w:r w:rsidR="000979C7">
        <w:rPr>
          <w:sz w:val="22"/>
        </w:rPr>
        <w:t>Wymagań Jakościowych</w:t>
      </w:r>
      <w:r w:rsidR="00BD6073">
        <w:rPr>
          <w:sz w:val="22"/>
        </w:rPr>
        <w:t xml:space="preserve">, liczony jako suma punktów uzyskanych </w:t>
      </w:r>
      <w:r w:rsidR="002A268E">
        <w:rPr>
          <w:sz w:val="22"/>
        </w:rPr>
        <w:t xml:space="preserve">dla </w:t>
      </w:r>
      <w:r>
        <w:rPr>
          <w:sz w:val="22"/>
        </w:rPr>
        <w:t>innych elementów Wniosku</w:t>
      </w:r>
      <w:r w:rsidR="00D867D3">
        <w:rPr>
          <w:sz w:val="22"/>
        </w:rPr>
        <w:t>.</w:t>
      </w:r>
    </w:p>
    <w:p w14:paraId="4EC7C10F" w14:textId="77777777" w:rsidR="00E46EAF" w:rsidRDefault="00E46EAF" w:rsidP="00E46EAF">
      <w:pPr>
        <w:spacing w:after="160" w:line="276" w:lineRule="auto"/>
        <w:jc w:val="both"/>
        <w:rPr>
          <w:sz w:val="22"/>
        </w:rPr>
      </w:pPr>
    </w:p>
    <w:p w14:paraId="11431E05" w14:textId="6B35429C" w:rsidR="00BD6073" w:rsidRDefault="00BD6073" w:rsidP="3E63032C">
      <w:pPr>
        <w:spacing w:after="160" w:line="276" w:lineRule="auto"/>
        <w:jc w:val="both"/>
        <w:rPr>
          <w:sz w:val="22"/>
          <w:szCs w:val="22"/>
        </w:rPr>
      </w:pPr>
      <w:r w:rsidRPr="0341C7D8">
        <w:rPr>
          <w:sz w:val="22"/>
          <w:szCs w:val="22"/>
        </w:rPr>
        <w:t>W przypadku uzyskania przez Wnioskodawców identycznej liczby punktów w ramach oceny merytorycznej Wniosków, decydować będzie liczba punktów u</w:t>
      </w:r>
      <w:r w:rsidR="009B586D" w:rsidRPr="0341C7D8">
        <w:rPr>
          <w:sz w:val="22"/>
          <w:szCs w:val="22"/>
        </w:rPr>
        <w:t xml:space="preserve">zyskanych </w:t>
      </w:r>
      <w:r w:rsidRPr="0341C7D8">
        <w:rPr>
          <w:sz w:val="22"/>
          <w:szCs w:val="22"/>
        </w:rPr>
        <w:t>dla wskazanych poniżej Kryteriów Konkursowych</w:t>
      </w:r>
      <w:r w:rsidR="2EE5FD88" w:rsidRPr="0341C7D8">
        <w:rPr>
          <w:sz w:val="22"/>
          <w:szCs w:val="22"/>
        </w:rPr>
        <w:t xml:space="preserve"> w następującej kolejności (niższy poziom jest brany pod uwagę, jeśli wyższy nie rozstrzyga równego wyniku)</w:t>
      </w:r>
      <w:r w:rsidRPr="0341C7D8">
        <w:rPr>
          <w:sz w:val="22"/>
          <w:szCs w:val="22"/>
        </w:rPr>
        <w:t xml:space="preserve">: </w:t>
      </w:r>
    </w:p>
    <w:p w14:paraId="56E35133" w14:textId="77777777" w:rsidR="00BD6073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„Wydajność produkcji metanu”,</w:t>
      </w:r>
    </w:p>
    <w:p w14:paraId="69AEF1E2" w14:textId="1C1B033B" w:rsidR="00BD6073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</w:t>
      </w:r>
      <w:r w:rsidR="005D4379">
        <w:rPr>
          <w:sz w:val="22"/>
        </w:rPr>
        <w:t>Wydajność p</w:t>
      </w:r>
      <w:r>
        <w:rPr>
          <w:sz w:val="22"/>
        </w:rPr>
        <w:t>rodukcj</w:t>
      </w:r>
      <w:r w:rsidR="005D4379">
        <w:rPr>
          <w:sz w:val="22"/>
        </w:rPr>
        <w:t>i</w:t>
      </w:r>
      <w:r>
        <w:rPr>
          <w:sz w:val="22"/>
        </w:rPr>
        <w:t xml:space="preserve"> </w:t>
      </w:r>
      <w:proofErr w:type="spellStart"/>
      <w:r>
        <w:rPr>
          <w:sz w:val="22"/>
        </w:rPr>
        <w:t>biometanu</w:t>
      </w:r>
      <w:proofErr w:type="spellEnd"/>
      <w:r>
        <w:rPr>
          <w:sz w:val="22"/>
        </w:rPr>
        <w:t>”</w:t>
      </w:r>
    </w:p>
    <w:p w14:paraId="77825B91" w14:textId="77777777" w:rsidR="00BD6073" w:rsidRPr="00641F39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Kryterium „Opłacalność inwestycyjna Demonstratora Technologii”. </w:t>
      </w:r>
    </w:p>
    <w:p w14:paraId="5EFFBC2A" w14:textId="10B5AEE4" w:rsidR="00BD6073" w:rsidRPr="007E70EB" w:rsidRDefault="00BD6073" w:rsidP="007E70EB">
      <w:pPr>
        <w:pStyle w:val="Akapitzlist"/>
        <w:spacing w:after="160" w:line="276" w:lineRule="auto"/>
        <w:ind w:left="0"/>
        <w:jc w:val="both"/>
        <w:rPr>
          <w:sz w:val="20"/>
        </w:rPr>
      </w:pPr>
      <w:r w:rsidRPr="007E70EB">
        <w:rPr>
          <w:b/>
          <w:sz w:val="22"/>
        </w:rPr>
        <w:br w:type="page"/>
      </w:r>
    </w:p>
    <w:p w14:paraId="13E28614" w14:textId="0D29453C" w:rsidR="00BD6073" w:rsidRDefault="00BD6073" w:rsidP="00BD6073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48" w:name="_Toc59135395"/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>Kryteria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Wyboru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do Etapu II</w:t>
      </w:r>
      <w:bookmarkEnd w:id="48"/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</w:t>
      </w:r>
    </w:p>
    <w:p w14:paraId="0AA17B0A" w14:textId="352972CF" w:rsidR="0088414C" w:rsidRDefault="0088414C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dokona wyboru Wykonawcy lub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do Etapu II na podstawie złożonych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Wyników Prac Etapu I. Wyniki Prac Etapu I, które Wykonawcy zobligowani są złożyć, wraz z terminami ich złożenia wskazano w Załączniku nr 4. </w:t>
      </w:r>
    </w:p>
    <w:p w14:paraId="61B97859" w14:textId="77777777" w:rsidR="003C0805" w:rsidRDefault="003C0805" w:rsidP="003C0805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przeprowadzi ocenę </w:t>
      </w:r>
      <w:r w:rsidR="0088414C">
        <w:rPr>
          <w:sz w:val="22"/>
        </w:rPr>
        <w:t>W</w:t>
      </w:r>
      <w:r>
        <w:rPr>
          <w:sz w:val="22"/>
        </w:rPr>
        <w:t xml:space="preserve">yników Prac Etapu I po zakończeniu Testów Instalacji Ułamkowo-Technicznych, w następujący sposób: </w:t>
      </w:r>
    </w:p>
    <w:p w14:paraId="2BB524E8" w14:textId="46E675DD" w:rsidR="003C0805" w:rsidRDefault="003C0805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 w:rsidRPr="003C0805">
        <w:rPr>
          <w:sz w:val="22"/>
        </w:rPr>
        <w:t xml:space="preserve">Zamawiający dokona </w:t>
      </w:r>
      <w:r w:rsidR="001C3352">
        <w:rPr>
          <w:sz w:val="22"/>
        </w:rPr>
        <w:t>weryfikacji złożenia</w:t>
      </w:r>
      <w:r w:rsidRPr="003C0805">
        <w:rPr>
          <w:sz w:val="22"/>
        </w:rPr>
        <w:t xml:space="preserve"> Wyników Prac Etapu I</w:t>
      </w:r>
      <w:r w:rsidR="001C3352">
        <w:rPr>
          <w:sz w:val="22"/>
        </w:rPr>
        <w:t xml:space="preserve"> </w:t>
      </w:r>
      <w:r w:rsidR="001C3352" w:rsidRPr="003C0805">
        <w:rPr>
          <w:sz w:val="22"/>
        </w:rPr>
        <w:t>wskazanych w Załączniku nr</w:t>
      </w:r>
      <w:r w:rsidR="001C3352">
        <w:rPr>
          <w:sz w:val="22"/>
        </w:rPr>
        <w:t xml:space="preserve"> 4 oraz ich kompletności</w:t>
      </w:r>
      <w:r w:rsidRPr="003C0805">
        <w:rPr>
          <w:sz w:val="22"/>
        </w:rPr>
        <w:t>,</w:t>
      </w:r>
    </w:p>
    <w:p w14:paraId="092947C2" w14:textId="40F7BEDB" w:rsidR="003C0805" w:rsidRDefault="007E25E2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na podstawie podsumowania wyników Testów </w:t>
      </w:r>
      <w:r w:rsidR="000B0632">
        <w:rPr>
          <w:sz w:val="22"/>
        </w:rPr>
        <w:t xml:space="preserve">Instalacji Ułamkowo-Technicznych </w:t>
      </w:r>
      <w:r>
        <w:rPr>
          <w:sz w:val="22"/>
        </w:rPr>
        <w:t xml:space="preserve">dokona weryfikacji czy przedstawione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Instalacje Ułamkowo-Techniczne przeszły </w:t>
      </w:r>
      <w:r w:rsidR="002E30D7">
        <w:rPr>
          <w:sz w:val="22"/>
        </w:rPr>
        <w:t xml:space="preserve">Testy </w:t>
      </w:r>
      <w:r>
        <w:rPr>
          <w:sz w:val="22"/>
        </w:rPr>
        <w:t>pozytywnie,</w:t>
      </w:r>
    </w:p>
    <w:p w14:paraId="0F3C0CE1" w14:textId="7BEBE340" w:rsidR="00B06646" w:rsidRDefault="007E25E2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dokona oceny zaktualizowanej </w:t>
      </w:r>
      <w:r w:rsidR="002A268E">
        <w:rPr>
          <w:sz w:val="22"/>
        </w:rPr>
        <w:t>O</w:t>
      </w:r>
      <w:r>
        <w:rPr>
          <w:sz w:val="22"/>
        </w:rPr>
        <w:t xml:space="preserve">ferty </w:t>
      </w:r>
      <w:r w:rsidR="006D26C8">
        <w:rPr>
          <w:sz w:val="22"/>
        </w:rPr>
        <w:t>Uczestników Przedsięwzięcia</w:t>
      </w:r>
      <w:r>
        <w:rPr>
          <w:sz w:val="22"/>
        </w:rPr>
        <w:t>, a następnie wyliczy Wynik oceny merytorycznej dla każdego Wykonawcy.</w:t>
      </w:r>
      <w:r w:rsidR="00DB3423">
        <w:rPr>
          <w:sz w:val="22"/>
        </w:rPr>
        <w:t xml:space="preserve"> </w:t>
      </w:r>
    </w:p>
    <w:p w14:paraId="52575C39" w14:textId="77777777" w:rsidR="00BC135C" w:rsidRPr="00BC135C" w:rsidRDefault="00BC135C" w:rsidP="00BC135C">
      <w:pPr>
        <w:spacing w:after="160" w:line="276" w:lineRule="auto"/>
        <w:jc w:val="both"/>
        <w:rPr>
          <w:sz w:val="22"/>
        </w:rPr>
      </w:pPr>
    </w:p>
    <w:p w14:paraId="6CF007C5" w14:textId="5318C507" w:rsidR="00BC135C" w:rsidRPr="00BC135C" w:rsidRDefault="00BC135C" w:rsidP="00BC135C">
      <w:pPr>
        <w:spacing w:after="160" w:line="276" w:lineRule="auto"/>
        <w:ind w:left="48"/>
        <w:jc w:val="both"/>
        <w:rPr>
          <w:sz w:val="22"/>
        </w:rPr>
      </w:pPr>
      <w:r w:rsidRPr="00BC135C">
        <w:rPr>
          <w:sz w:val="22"/>
        </w:rPr>
        <w:t xml:space="preserve">Metodykę procesu oceny </w:t>
      </w:r>
      <w:r w:rsidR="006D26C8">
        <w:rPr>
          <w:sz w:val="22"/>
        </w:rPr>
        <w:t>Uczestników Przedsięwzięcia</w:t>
      </w:r>
      <w:r w:rsidRPr="00BC135C">
        <w:rPr>
          <w:sz w:val="22"/>
        </w:rPr>
        <w:t xml:space="preserve"> przedstawi</w:t>
      </w:r>
      <w:r w:rsidRPr="002D70E9">
        <w:rPr>
          <w:sz w:val="22"/>
          <w:szCs w:val="22"/>
        </w:rPr>
        <w:t>a</w:t>
      </w:r>
      <w:r w:rsidR="002D70E9" w:rsidRPr="002D70E9">
        <w:rPr>
          <w:sz w:val="22"/>
          <w:szCs w:val="22"/>
        </w:rPr>
        <w:t xml:space="preserve"> </w:t>
      </w:r>
      <w:r w:rsidR="002D70E9" w:rsidRPr="002D70E9">
        <w:rPr>
          <w:sz w:val="22"/>
          <w:szCs w:val="22"/>
        </w:rPr>
        <w:fldChar w:fldCharType="begin"/>
      </w:r>
      <w:r w:rsidR="002D70E9" w:rsidRPr="002D70E9">
        <w:rPr>
          <w:sz w:val="22"/>
          <w:szCs w:val="22"/>
        </w:rPr>
        <w:instrText xml:space="preserve"> REF _Ref59562857 \h </w:instrText>
      </w:r>
      <w:r w:rsidR="002D70E9">
        <w:rPr>
          <w:sz w:val="22"/>
          <w:szCs w:val="22"/>
        </w:rPr>
        <w:instrText xml:space="preserve"> \* MERGEFORMAT </w:instrText>
      </w:r>
      <w:r w:rsidR="002D70E9" w:rsidRPr="002D70E9">
        <w:rPr>
          <w:sz w:val="22"/>
          <w:szCs w:val="22"/>
        </w:rPr>
      </w:r>
      <w:r w:rsidR="002D70E9" w:rsidRPr="002D70E9">
        <w:rPr>
          <w:sz w:val="22"/>
          <w:szCs w:val="22"/>
        </w:rPr>
        <w:fldChar w:fldCharType="separate"/>
      </w:r>
      <w:r w:rsidR="002D70E9" w:rsidRPr="002D70E9">
        <w:rPr>
          <w:sz w:val="22"/>
          <w:szCs w:val="22"/>
        </w:rPr>
        <w:t xml:space="preserve">Rysunek </w:t>
      </w:r>
      <w:r w:rsidR="002D70E9" w:rsidRPr="002D70E9">
        <w:rPr>
          <w:noProof/>
          <w:sz w:val="22"/>
          <w:szCs w:val="22"/>
        </w:rPr>
        <w:t>1</w:t>
      </w:r>
      <w:r w:rsidR="002D70E9" w:rsidRPr="002D70E9">
        <w:rPr>
          <w:sz w:val="22"/>
          <w:szCs w:val="22"/>
        </w:rPr>
        <w:fldChar w:fldCharType="end"/>
      </w:r>
      <w:r w:rsidR="002D70E9" w:rsidRPr="002D70E9">
        <w:rPr>
          <w:sz w:val="22"/>
          <w:szCs w:val="22"/>
        </w:rPr>
        <w:t>.</w:t>
      </w:r>
    </w:p>
    <w:p w14:paraId="0E9E522C" w14:textId="77777777" w:rsidR="002D70E9" w:rsidRDefault="002D70E9" w:rsidP="002D70E9">
      <w:pPr>
        <w:pStyle w:val="Legenda"/>
        <w:jc w:val="center"/>
        <w:rPr>
          <w:sz w:val="22"/>
          <w:szCs w:val="22"/>
        </w:rPr>
        <w:sectPr w:rsidR="002D70E9" w:rsidSect="002879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440" w:right="1440" w:bottom="1440" w:left="1440" w:header="720" w:footer="567" w:gutter="0"/>
          <w:cols w:space="720"/>
          <w:docGrid w:linePitch="360"/>
        </w:sectPr>
      </w:pPr>
    </w:p>
    <w:p w14:paraId="3580D67E" w14:textId="687BFF7E" w:rsidR="002D70E9" w:rsidRDefault="454E1D8C" w:rsidP="002D70E9">
      <w:pPr>
        <w:pStyle w:val="Legenda"/>
        <w:keepNext/>
        <w:jc w:val="center"/>
      </w:pPr>
      <w:r>
        <w:rPr>
          <w:noProof/>
          <w:lang w:eastAsia="pl-PL"/>
        </w:rPr>
        <w:drawing>
          <wp:inline distT="0" distB="0" distL="0" distR="0" wp14:anchorId="1F5C808D" wp14:editId="7DD7ABA8">
            <wp:extent cx="8864600" cy="4489467"/>
            <wp:effectExtent l="0" t="0" r="0" b="0"/>
            <wp:docPr id="5" name="Obraz 5" descr="C:\Users\KatarzynaLenart\Desktop\Biogazownia - dokumentacja\PCP\Dokumentacja_final_2020-12-22\Schemat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4600" cy="448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D79AB" w14:textId="77777777" w:rsidR="002D70E9" w:rsidRDefault="002D70E9" w:rsidP="002D70E9">
      <w:pPr>
        <w:pStyle w:val="Legenda"/>
        <w:jc w:val="center"/>
      </w:pPr>
    </w:p>
    <w:p w14:paraId="0B5F157E" w14:textId="2951AC58" w:rsidR="002D70E9" w:rsidRDefault="002D70E9" w:rsidP="002D70E9">
      <w:pPr>
        <w:pStyle w:val="Legenda"/>
        <w:jc w:val="center"/>
      </w:pPr>
      <w:bookmarkStart w:id="50" w:name="_Ref59562857"/>
      <w:bookmarkStart w:id="51" w:name="_Ref59562853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50"/>
      <w:r>
        <w:t>. Metodyka procesu oceny Uczestników Przedsięwzięcia</w:t>
      </w:r>
      <w:bookmarkEnd w:id="51"/>
    </w:p>
    <w:p w14:paraId="5BF260D1" w14:textId="1217C8D9" w:rsidR="002D70E9" w:rsidRPr="002D70E9" w:rsidRDefault="002D70E9" w:rsidP="002D70E9">
      <w:pPr>
        <w:pStyle w:val="Legenda"/>
        <w:jc w:val="center"/>
        <w:rPr>
          <w:sz w:val="22"/>
          <w:szCs w:val="22"/>
        </w:rPr>
        <w:sectPr w:rsidR="002D70E9" w:rsidRPr="002D70E9" w:rsidSect="002D70E9">
          <w:headerReference w:type="default" r:id="rId15"/>
          <w:pgSz w:w="16840" w:h="11900" w:orient="landscape" w:code="9"/>
          <w:pgMar w:top="1440" w:right="1440" w:bottom="1440" w:left="1440" w:header="720" w:footer="567" w:gutter="0"/>
          <w:cols w:space="720"/>
          <w:docGrid w:linePitch="360"/>
        </w:sectPr>
      </w:pPr>
    </w:p>
    <w:p w14:paraId="2128932D" w14:textId="6AC3286A" w:rsidR="00905143" w:rsidRPr="00905143" w:rsidRDefault="00905143" w:rsidP="00905143">
      <w:pPr>
        <w:spacing w:after="160" w:line="276" w:lineRule="auto"/>
        <w:jc w:val="both"/>
        <w:rPr>
          <w:sz w:val="22"/>
        </w:rPr>
      </w:pPr>
    </w:p>
    <w:p w14:paraId="15D51683" w14:textId="4404028B" w:rsidR="00905143" w:rsidRPr="00905143" w:rsidRDefault="00905143" w:rsidP="0090514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2" w:name="_Toc59135396"/>
      <w:r w:rsidRPr="00905143">
        <w:rPr>
          <w:rFonts w:ascii="Calibri Light" w:eastAsia="Times New Roman" w:hAnsi="Calibri Light" w:cs="Times New Roman"/>
          <w:color w:val="1F4D78"/>
          <w:sz w:val="26"/>
          <w:lang w:eastAsia="pl-PL"/>
        </w:rPr>
        <w:t>Weryfikacja złożenia Wyników Prac Etapu I</w:t>
      </w:r>
      <w:bookmarkEnd w:id="52"/>
    </w:p>
    <w:p w14:paraId="2ACD6B92" w14:textId="0376969B" w:rsidR="00905143" w:rsidRPr="00905143" w:rsidRDefault="00905143" w:rsidP="00F03B05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Zama</w:t>
      </w:r>
      <w:r w:rsidR="00481AAD">
        <w:rPr>
          <w:sz w:val="22"/>
        </w:rPr>
        <w:t>wiający dokona weryfikacji złożo</w:t>
      </w:r>
      <w:r w:rsidRPr="00905143">
        <w:rPr>
          <w:sz w:val="22"/>
        </w:rPr>
        <w:t>n</w:t>
      </w:r>
      <w:r w:rsidR="00DB75BD">
        <w:rPr>
          <w:sz w:val="22"/>
        </w:rPr>
        <w:t>ych</w:t>
      </w:r>
      <w:r w:rsidRPr="00905143">
        <w:rPr>
          <w:sz w:val="22"/>
        </w:rPr>
        <w:t xml:space="preserve"> przez Wykonawcę Wyników Prac Etapu I na zasadzie „złożono/nie złożono” oraz ich kompletności, przy czym Zamawiający zastrzega sobie prawo do uprawnienia Partnera Strategicznego do dokonania ww. czynności dla wskazanych przez Zamawiającego Wyników Prac Etapu I, w szczególności Instalacji Ułamkowo-Technicznych. </w:t>
      </w:r>
    </w:p>
    <w:p w14:paraId="39CA6FDE" w14:textId="1A28AC93" w:rsidR="00905143" w:rsidRDefault="00905143" w:rsidP="00F03B05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Wykonawcy składają poszczególne Wyniki Prac Etapu zgodnie z terminami wskazanymi w Załączniku nr 4</w:t>
      </w:r>
      <w:r w:rsidR="002A268E">
        <w:rPr>
          <w:sz w:val="22"/>
        </w:rPr>
        <w:t xml:space="preserve"> do Regulaminu</w:t>
      </w:r>
      <w:r w:rsidRPr="00905143">
        <w:rPr>
          <w:sz w:val="22"/>
        </w:rPr>
        <w:t xml:space="preserve">, natomiast Zamawiający lub odpowiednio Partner Strategiczny dokonują weryfikacji złożenia Wyników </w:t>
      </w:r>
      <w:r w:rsidR="00DB75BD">
        <w:rPr>
          <w:sz w:val="22"/>
        </w:rPr>
        <w:t xml:space="preserve">w </w:t>
      </w:r>
      <w:r w:rsidRPr="00905143">
        <w:rPr>
          <w:sz w:val="22"/>
        </w:rPr>
        <w:t>terminach</w:t>
      </w:r>
      <w:r w:rsidR="00DB75BD">
        <w:rPr>
          <w:sz w:val="22"/>
        </w:rPr>
        <w:t xml:space="preserve"> określonych w Załączniku nr 4</w:t>
      </w:r>
      <w:r w:rsidR="002A268E">
        <w:rPr>
          <w:sz w:val="22"/>
        </w:rPr>
        <w:t xml:space="preserve"> do Regulaminu</w:t>
      </w:r>
      <w:r w:rsidRPr="00905143">
        <w:rPr>
          <w:sz w:val="22"/>
        </w:rPr>
        <w:t>.</w:t>
      </w:r>
    </w:p>
    <w:p w14:paraId="544E6268" w14:textId="7F5B0CB0" w:rsidR="00F03B05" w:rsidRDefault="00F03B05" w:rsidP="00F03B05">
      <w:pPr>
        <w:spacing w:after="160" w:line="276" w:lineRule="auto"/>
        <w:jc w:val="both"/>
        <w:rPr>
          <w:sz w:val="22"/>
        </w:rPr>
      </w:pPr>
    </w:p>
    <w:p w14:paraId="6302A79C" w14:textId="77777777" w:rsidR="00BC135C" w:rsidRDefault="00BC135C" w:rsidP="00F03B05">
      <w:pPr>
        <w:spacing w:after="160" w:line="276" w:lineRule="auto"/>
        <w:jc w:val="both"/>
        <w:rPr>
          <w:sz w:val="22"/>
        </w:rPr>
      </w:pPr>
    </w:p>
    <w:p w14:paraId="20307AE6" w14:textId="07FE9F85" w:rsidR="00F03B05" w:rsidRPr="00F03B05" w:rsidRDefault="00F03B05" w:rsidP="00F03B05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3" w:name="_Toc59135397"/>
      <w:r w:rsidRPr="00F03B05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Weryfikacja wyników Testów Instalacji Ułamkowo-Technicznych uzyskanych przez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bookmarkEnd w:id="53"/>
    </w:p>
    <w:p w14:paraId="7EE78A70" w14:textId="48EAF88E" w:rsidR="00F03B05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 xml:space="preserve">Zgodnie z zapisami Załącznika nr 4, Instalacje Ułamkowo-Techniczne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poddawane są Testom Instalacji Ułamkowo-Technicznych po zakończeniu </w:t>
      </w:r>
      <w:r w:rsidR="002A268E">
        <w:rPr>
          <w:sz w:val="22"/>
        </w:rPr>
        <w:t>P</w:t>
      </w:r>
      <w:r w:rsidRPr="00F03B05">
        <w:rPr>
          <w:sz w:val="22"/>
        </w:rPr>
        <w:t>rac B+R</w:t>
      </w:r>
      <w:r w:rsidR="00DB75BD">
        <w:rPr>
          <w:sz w:val="22"/>
        </w:rPr>
        <w:t xml:space="preserve">, odbywających się </w:t>
      </w:r>
      <w:r w:rsidRPr="00F03B05">
        <w:rPr>
          <w:sz w:val="22"/>
        </w:rPr>
        <w:t xml:space="preserve">w ramach Etapu I. W ramach Testów Instalacji Ułamkowo-Technicznych sprawdzane jest m.in. osiągnięcie przez Instalacje deklarowanych przez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Parametrów Konkursowych. </w:t>
      </w:r>
    </w:p>
    <w:p w14:paraId="6E1B8727" w14:textId="77777777" w:rsidR="00FB5F2B" w:rsidRDefault="002A268E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Testy przeprowadzane są zgodnie z wytycznymi zawartymi w Załączniku nr 4</w:t>
      </w:r>
      <w:r w:rsidRPr="00CC5AAD">
        <w:rPr>
          <w:sz w:val="22"/>
        </w:rPr>
        <w:t xml:space="preserve"> </w:t>
      </w:r>
      <w:r>
        <w:rPr>
          <w:sz w:val="22"/>
        </w:rPr>
        <w:t>do Regulaminu</w:t>
      </w:r>
      <w:r w:rsidRPr="00F03B05">
        <w:rPr>
          <w:sz w:val="22"/>
        </w:rPr>
        <w:t xml:space="preserve">. Po zakończeniu Testów Instalacji Ułamkowo-Technicznych </w:t>
      </w:r>
      <w:r>
        <w:rPr>
          <w:sz w:val="22"/>
        </w:rPr>
        <w:t>Zamawiający</w:t>
      </w:r>
      <w:r w:rsidRPr="00F03B05">
        <w:rPr>
          <w:sz w:val="22"/>
        </w:rPr>
        <w:t xml:space="preserve"> na podstawie rzeczywistych wyników uzyskiwanych przez Instalacje Ułamkowo-Techniczne przygotowuje podsumowanie zawierające: </w:t>
      </w:r>
    </w:p>
    <w:p w14:paraId="6D18AAA8" w14:textId="0AB57378" w:rsidR="00F03B05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1.</w:t>
      </w:r>
      <w:r w:rsidRPr="00F03B05">
        <w:rPr>
          <w:sz w:val="22"/>
        </w:rPr>
        <w:tab/>
        <w:t xml:space="preserve">Wyniki poszczególnych Testów dla Instalacji Ułamkowo-Technicznych poszczególnych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>,</w:t>
      </w:r>
    </w:p>
    <w:p w14:paraId="3ED98567" w14:textId="327FBD6A" w:rsidR="00031C84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2.</w:t>
      </w:r>
      <w:r w:rsidRPr="00F03B05">
        <w:rPr>
          <w:sz w:val="22"/>
        </w:rPr>
        <w:tab/>
        <w:t xml:space="preserve">Przeliczoną zgodnie z wytycznymi z Załącznika nr 4 </w:t>
      </w:r>
      <w:r w:rsidR="002A268E">
        <w:rPr>
          <w:sz w:val="22"/>
        </w:rPr>
        <w:t xml:space="preserve">do Regulaminu </w:t>
      </w:r>
      <w:r w:rsidRPr="00F03B05">
        <w:rPr>
          <w:sz w:val="22"/>
        </w:rPr>
        <w:t xml:space="preserve">Zaktualizowaną </w:t>
      </w:r>
      <w:r w:rsidR="002A268E">
        <w:rPr>
          <w:sz w:val="22"/>
        </w:rPr>
        <w:t>O</w:t>
      </w:r>
      <w:r w:rsidRPr="00F03B05">
        <w:rPr>
          <w:sz w:val="22"/>
        </w:rPr>
        <w:t xml:space="preserve">fertę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, których Instalacje Ułamkowo-Techniczne zostały dopuszczone do </w:t>
      </w:r>
      <w:r w:rsidR="00A579B9">
        <w:rPr>
          <w:sz w:val="22"/>
        </w:rPr>
        <w:t>Testów, przy czym przeliczenie oferty jest dokonywane na podstawie rzeczywistych parametrów substratów wykorzystywanych w trakcie Testó</w:t>
      </w:r>
      <w:r w:rsidR="00031C84">
        <w:rPr>
          <w:sz w:val="22"/>
        </w:rPr>
        <w:t>w</w:t>
      </w:r>
      <w:r w:rsidR="00A93385">
        <w:rPr>
          <w:sz w:val="22"/>
        </w:rPr>
        <w:t>.</w:t>
      </w:r>
    </w:p>
    <w:p w14:paraId="545C9B2B" w14:textId="2C937AC6" w:rsid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3.</w:t>
      </w:r>
      <w:r w:rsidRPr="00F03B05">
        <w:rPr>
          <w:sz w:val="22"/>
        </w:rPr>
        <w:tab/>
        <w:t xml:space="preserve">Informacje, czy Instalacje Ułamkowo-Techniczne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osiągnęły w ramach Testów </w:t>
      </w:r>
      <w:r w:rsidR="009477AD">
        <w:rPr>
          <w:sz w:val="22"/>
        </w:rPr>
        <w:t xml:space="preserve">średnie </w:t>
      </w:r>
      <w:r w:rsidRPr="00F03B05">
        <w:rPr>
          <w:sz w:val="22"/>
        </w:rPr>
        <w:t>deklarowane wartości Parametrów Konkursowy</w:t>
      </w:r>
      <w:r w:rsidR="00A579B9">
        <w:rPr>
          <w:sz w:val="22"/>
        </w:rPr>
        <w:t>ch z dopuszczalną Granicą Błędu:</w:t>
      </w:r>
    </w:p>
    <w:p w14:paraId="4A0246B2" w14:textId="59CBAF14" w:rsidR="002624C9" w:rsidRDefault="00485B2B" w:rsidP="00F03B05">
      <w:pPr>
        <w:spacing w:after="160" w:line="276" w:lineRule="auto"/>
        <w:jc w:val="both"/>
        <w:rPr>
          <w:sz w:val="22"/>
        </w:rPr>
      </w:pPr>
      <w:r>
        <w:rPr>
          <w:sz w:val="22"/>
        </w:rPr>
        <w:t>Zamawiający</w:t>
      </w:r>
      <w:r w:rsidR="00A579B9">
        <w:rPr>
          <w:sz w:val="22"/>
        </w:rPr>
        <w:t xml:space="preserve"> dokonuje porównania wyników „W</w:t>
      </w:r>
      <w:r w:rsidR="00D647D3">
        <w:rPr>
          <w:sz w:val="22"/>
        </w:rPr>
        <w:t>ydajności produkcji metanu” i „Wydajności p</w:t>
      </w:r>
      <w:r w:rsidR="00A579B9">
        <w:rPr>
          <w:sz w:val="22"/>
        </w:rPr>
        <w:t xml:space="preserve">rodukcji </w:t>
      </w:r>
      <w:proofErr w:type="spellStart"/>
      <w:r w:rsidR="00A579B9">
        <w:rPr>
          <w:sz w:val="22"/>
        </w:rPr>
        <w:t>biometanu</w:t>
      </w:r>
      <w:proofErr w:type="spellEnd"/>
      <w:r w:rsidR="00A579B9">
        <w:rPr>
          <w:sz w:val="22"/>
        </w:rPr>
        <w:t xml:space="preserve">” otrzymanych podczas Testów na Instalacjach Ułamkowo-Technicznych, do wartości otrzymanych </w:t>
      </w:r>
      <w:r w:rsidR="00236128">
        <w:rPr>
          <w:sz w:val="22"/>
        </w:rPr>
        <w:t>w przeliczonej</w:t>
      </w:r>
      <w:r w:rsidR="00A579B9">
        <w:rPr>
          <w:sz w:val="22"/>
        </w:rPr>
        <w:t xml:space="preserve"> zaktualizowanej ofercie danego Wykonawcy</w:t>
      </w:r>
      <w:r w:rsidR="002624C9">
        <w:rPr>
          <w:sz w:val="22"/>
        </w:rPr>
        <w:t xml:space="preserve"> w następujący sposób:</w:t>
      </w:r>
      <w:r w:rsidR="00A579B9">
        <w:rPr>
          <w:sz w:val="22"/>
        </w:rPr>
        <w:t xml:space="preserve"> </w:t>
      </w:r>
    </w:p>
    <w:p w14:paraId="0BDC8154" w14:textId="76E073F0" w:rsidR="008425EC" w:rsidRDefault="00485B2B" w:rsidP="002624C9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 w:rsidRPr="002624C9">
        <w:rPr>
          <w:sz w:val="22"/>
        </w:rPr>
        <w:t>Zamawiający</w:t>
      </w:r>
      <w:r w:rsidR="00A579B9" w:rsidRPr="002624C9">
        <w:rPr>
          <w:sz w:val="22"/>
        </w:rPr>
        <w:t xml:space="preserve"> </w:t>
      </w:r>
      <w:r w:rsidR="008425EC">
        <w:rPr>
          <w:sz w:val="22"/>
        </w:rPr>
        <w:t>obliczy średni</w:t>
      </w:r>
      <w:r w:rsidR="009F5348">
        <w:rPr>
          <w:sz w:val="22"/>
        </w:rPr>
        <w:t>e</w:t>
      </w:r>
      <w:r w:rsidR="00A579B9" w:rsidRPr="002624C9">
        <w:rPr>
          <w:sz w:val="22"/>
        </w:rPr>
        <w:t xml:space="preserve"> </w:t>
      </w:r>
      <w:r w:rsidR="009F5348">
        <w:rPr>
          <w:sz w:val="22"/>
        </w:rPr>
        <w:t>arytmetyczne</w:t>
      </w:r>
      <w:r w:rsidR="008425EC">
        <w:rPr>
          <w:sz w:val="22"/>
        </w:rPr>
        <w:t xml:space="preserve"> z </w:t>
      </w:r>
      <w:r w:rsidR="00A579B9" w:rsidRPr="002624C9">
        <w:rPr>
          <w:sz w:val="22"/>
        </w:rPr>
        <w:t>wartości parametrów „Wydajność produkcji metanu” i „</w:t>
      </w:r>
      <w:r w:rsidR="00DB75BD" w:rsidRPr="002624C9">
        <w:rPr>
          <w:sz w:val="22"/>
        </w:rPr>
        <w:t>Wydajność p</w:t>
      </w:r>
      <w:r w:rsidR="00A579B9" w:rsidRPr="002624C9">
        <w:rPr>
          <w:sz w:val="22"/>
        </w:rPr>
        <w:t>rodukcj</w:t>
      </w:r>
      <w:r w:rsidR="00DB75BD" w:rsidRPr="002624C9">
        <w:rPr>
          <w:sz w:val="22"/>
        </w:rPr>
        <w:t>i</w:t>
      </w:r>
      <w:r w:rsidR="00A579B9" w:rsidRPr="002624C9">
        <w:rPr>
          <w:sz w:val="22"/>
        </w:rPr>
        <w:t xml:space="preserve"> </w:t>
      </w:r>
      <w:proofErr w:type="spellStart"/>
      <w:r w:rsidR="00A579B9" w:rsidRPr="002624C9">
        <w:rPr>
          <w:sz w:val="22"/>
        </w:rPr>
        <w:t>biometanu</w:t>
      </w:r>
      <w:proofErr w:type="spellEnd"/>
      <w:r w:rsidR="00A579B9" w:rsidRPr="002624C9">
        <w:rPr>
          <w:sz w:val="22"/>
        </w:rPr>
        <w:t>”</w:t>
      </w:r>
      <w:r w:rsidR="008425EC">
        <w:rPr>
          <w:sz w:val="22"/>
        </w:rPr>
        <w:t xml:space="preserve"> wskazanych w </w:t>
      </w:r>
      <w:r w:rsidR="009F5348">
        <w:rPr>
          <w:sz w:val="22"/>
        </w:rPr>
        <w:t xml:space="preserve">przeliczonej </w:t>
      </w:r>
      <w:r w:rsidR="008425EC">
        <w:rPr>
          <w:sz w:val="22"/>
        </w:rPr>
        <w:t xml:space="preserve">zaktualizowanej Ofercie dla </w:t>
      </w:r>
      <w:r w:rsidR="00E7638D">
        <w:rPr>
          <w:sz w:val="22"/>
        </w:rPr>
        <w:t xml:space="preserve">czterech </w:t>
      </w:r>
      <w:r w:rsidR="008425EC">
        <w:rPr>
          <w:sz w:val="22"/>
        </w:rPr>
        <w:t>wariantów substratowych, które zostały wykorzystane w Testach,</w:t>
      </w:r>
    </w:p>
    <w:p w14:paraId="4EFD11BA" w14:textId="49398D38" w:rsidR="009F5348" w:rsidRDefault="00A579B9" w:rsidP="002624C9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 w:rsidRPr="002624C9">
        <w:rPr>
          <w:sz w:val="22"/>
        </w:rPr>
        <w:t xml:space="preserve"> </w:t>
      </w:r>
      <w:r w:rsidR="008425EC">
        <w:rPr>
          <w:sz w:val="22"/>
        </w:rPr>
        <w:t>Następnie Zamawiający obliczy średnią arytmetyczną</w:t>
      </w:r>
      <w:r w:rsidR="009F5348">
        <w:rPr>
          <w:sz w:val="22"/>
        </w:rPr>
        <w:t xml:space="preserve"> z wartości parametrów „Wydajność produkcji metanu” i „Wydajność produkcji </w:t>
      </w:r>
      <w:proofErr w:type="spellStart"/>
      <w:r w:rsidR="009F5348">
        <w:rPr>
          <w:sz w:val="22"/>
        </w:rPr>
        <w:t>biometanu</w:t>
      </w:r>
      <w:proofErr w:type="spellEnd"/>
      <w:r w:rsidR="009F5348">
        <w:rPr>
          <w:sz w:val="22"/>
        </w:rPr>
        <w:t>” otrzymanych podczas Testów na Instalacjach Ułamkowo-Technicznych</w:t>
      </w:r>
      <w:r w:rsidR="008425EC">
        <w:rPr>
          <w:sz w:val="22"/>
        </w:rPr>
        <w:t xml:space="preserve"> </w:t>
      </w:r>
      <w:r w:rsidR="009F5348">
        <w:rPr>
          <w:sz w:val="22"/>
        </w:rPr>
        <w:t xml:space="preserve">z wykorzystaniem </w:t>
      </w:r>
      <w:r w:rsidR="00E7638D">
        <w:rPr>
          <w:sz w:val="22"/>
        </w:rPr>
        <w:t xml:space="preserve">czterech </w:t>
      </w:r>
      <w:r w:rsidR="009F5348">
        <w:rPr>
          <w:sz w:val="22"/>
        </w:rPr>
        <w:t xml:space="preserve">wybranych wariantów substratowych. Przy czym, w przypadku, jeśli Wykonawca w ramach Testów uzyskał </w:t>
      </w:r>
      <w:r w:rsidR="00B818EC">
        <w:rPr>
          <w:sz w:val="22"/>
        </w:rPr>
        <w:t>inne</w:t>
      </w:r>
      <w:r w:rsidR="009F5348">
        <w:rPr>
          <w:sz w:val="22"/>
        </w:rPr>
        <w:t xml:space="preserve"> wartości ww. parametrów, niż deklarowane w przeliczonej zaktualizowanej Ofercie,</w:t>
      </w:r>
      <w:r w:rsidR="00B818EC">
        <w:rPr>
          <w:sz w:val="22"/>
        </w:rPr>
        <w:t xml:space="preserve"> lecz mieszczące się w Granicy Błędu wskazanej w Załączniku nr 1,</w:t>
      </w:r>
      <w:r w:rsidR="009F5348">
        <w:rPr>
          <w:sz w:val="22"/>
        </w:rPr>
        <w:t xml:space="preserve"> Zamawiający </w:t>
      </w:r>
      <w:r w:rsidR="00B818EC">
        <w:rPr>
          <w:sz w:val="22"/>
        </w:rPr>
        <w:t>skoryguje w</w:t>
      </w:r>
      <w:r w:rsidR="009F5348">
        <w:rPr>
          <w:sz w:val="22"/>
        </w:rPr>
        <w:t xml:space="preserve"> prz</w:t>
      </w:r>
      <w:r w:rsidR="00B818EC">
        <w:rPr>
          <w:sz w:val="22"/>
        </w:rPr>
        <w:t>eliczonej zaktualizowanej Ofercie</w:t>
      </w:r>
      <w:r w:rsidR="009F5348">
        <w:rPr>
          <w:sz w:val="22"/>
        </w:rPr>
        <w:t xml:space="preserve"> deklarację Wykonawcy</w:t>
      </w:r>
      <w:r w:rsidR="00B818EC">
        <w:rPr>
          <w:sz w:val="22"/>
        </w:rPr>
        <w:t xml:space="preserve"> (odpowiednio obniży lub podwyższy deklarowane wartości Wykonawcy)</w:t>
      </w:r>
      <w:r w:rsidR="009F5348">
        <w:rPr>
          <w:sz w:val="22"/>
        </w:rPr>
        <w:t>.</w:t>
      </w:r>
    </w:p>
    <w:p w14:paraId="272F380F" w14:textId="11E1E2BD" w:rsidR="005C6809" w:rsidRPr="002624C9" w:rsidRDefault="009F5348" w:rsidP="0341C7D8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  <w:szCs w:val="22"/>
        </w:rPr>
      </w:pPr>
      <w:r w:rsidRPr="0341C7D8">
        <w:rPr>
          <w:sz w:val="22"/>
          <w:szCs w:val="22"/>
        </w:rPr>
        <w:t xml:space="preserve">Zamawiający porówna ze sobą wartości średnich arytmetycznych uzyskanych w podpunktach a) i b) powyżej, przy uwzględnieniu </w:t>
      </w:r>
      <w:r w:rsidR="00A579B9" w:rsidRPr="0341C7D8">
        <w:rPr>
          <w:sz w:val="22"/>
          <w:szCs w:val="22"/>
        </w:rPr>
        <w:t>dopuszczaln</w:t>
      </w:r>
      <w:r w:rsidRPr="0341C7D8">
        <w:rPr>
          <w:sz w:val="22"/>
          <w:szCs w:val="22"/>
        </w:rPr>
        <w:t>ego</w:t>
      </w:r>
      <w:r w:rsidR="00A579B9" w:rsidRPr="0341C7D8">
        <w:rPr>
          <w:sz w:val="22"/>
          <w:szCs w:val="22"/>
        </w:rPr>
        <w:t xml:space="preserve"> zakres</w:t>
      </w:r>
      <w:r w:rsidRPr="0341C7D8">
        <w:rPr>
          <w:sz w:val="22"/>
          <w:szCs w:val="22"/>
        </w:rPr>
        <w:t>u</w:t>
      </w:r>
      <w:r w:rsidR="00A579B9" w:rsidRPr="0341C7D8">
        <w:rPr>
          <w:sz w:val="22"/>
          <w:szCs w:val="22"/>
        </w:rPr>
        <w:t xml:space="preserve"> Granicy Błędu określon</w:t>
      </w:r>
      <w:r w:rsidRPr="0341C7D8">
        <w:rPr>
          <w:sz w:val="22"/>
          <w:szCs w:val="22"/>
        </w:rPr>
        <w:t>ego</w:t>
      </w:r>
      <w:r w:rsidR="00A579B9" w:rsidRPr="0341C7D8">
        <w:rPr>
          <w:sz w:val="22"/>
          <w:szCs w:val="22"/>
        </w:rPr>
        <w:t xml:space="preserve"> w Załączniku nr 1</w:t>
      </w:r>
      <w:r w:rsidR="002A268E" w:rsidRPr="0341C7D8">
        <w:rPr>
          <w:sz w:val="22"/>
          <w:szCs w:val="22"/>
        </w:rPr>
        <w:t xml:space="preserve"> do Regulaminu</w:t>
      </w:r>
      <w:r w:rsidR="00A579B9" w:rsidRPr="0341C7D8">
        <w:rPr>
          <w:sz w:val="22"/>
          <w:szCs w:val="22"/>
        </w:rPr>
        <w:t xml:space="preserve">. </w:t>
      </w:r>
    </w:p>
    <w:p w14:paraId="6785E3A0" w14:textId="407CA423" w:rsidR="00A579B9" w:rsidRPr="00F03B05" w:rsidRDefault="005C6809" w:rsidP="6B830600">
      <w:pPr>
        <w:spacing w:after="160" w:line="276" w:lineRule="auto"/>
        <w:jc w:val="both"/>
        <w:rPr>
          <w:sz w:val="22"/>
          <w:szCs w:val="22"/>
        </w:rPr>
      </w:pPr>
      <w:r w:rsidRPr="6B830600">
        <w:rPr>
          <w:sz w:val="22"/>
          <w:szCs w:val="22"/>
        </w:rPr>
        <w:t xml:space="preserve">Jeśli </w:t>
      </w:r>
      <w:r w:rsidR="009F5348">
        <w:rPr>
          <w:sz w:val="22"/>
          <w:szCs w:val="22"/>
        </w:rPr>
        <w:t xml:space="preserve">średnie arytmetyczne wartości </w:t>
      </w:r>
      <w:r w:rsidRPr="6B830600">
        <w:rPr>
          <w:sz w:val="22"/>
          <w:szCs w:val="22"/>
        </w:rPr>
        <w:t>parametr</w:t>
      </w:r>
      <w:r w:rsidR="009F5348">
        <w:rPr>
          <w:sz w:val="22"/>
          <w:szCs w:val="22"/>
        </w:rPr>
        <w:t>ów</w:t>
      </w:r>
      <w:r w:rsidRPr="6B830600">
        <w:rPr>
          <w:sz w:val="22"/>
          <w:szCs w:val="22"/>
        </w:rPr>
        <w:t xml:space="preserve"> „Wydajność produkcji metanu” i „</w:t>
      </w:r>
      <w:r w:rsidR="00DB75BD" w:rsidRPr="6B830600">
        <w:rPr>
          <w:sz w:val="22"/>
          <w:szCs w:val="22"/>
        </w:rPr>
        <w:t>Wydajność</w:t>
      </w:r>
      <w:r w:rsidR="002437DE" w:rsidRPr="6B830600">
        <w:rPr>
          <w:sz w:val="22"/>
          <w:szCs w:val="22"/>
        </w:rPr>
        <w:t xml:space="preserve"> </w:t>
      </w:r>
      <w:r w:rsidR="00DB75BD" w:rsidRPr="6B830600">
        <w:rPr>
          <w:sz w:val="22"/>
          <w:szCs w:val="22"/>
        </w:rPr>
        <w:t>p</w:t>
      </w:r>
      <w:r w:rsidRPr="6B830600">
        <w:rPr>
          <w:sz w:val="22"/>
          <w:szCs w:val="22"/>
        </w:rPr>
        <w:t>rodukcj</w:t>
      </w:r>
      <w:r w:rsidR="00DB75BD" w:rsidRPr="6B830600">
        <w:rPr>
          <w:sz w:val="22"/>
          <w:szCs w:val="22"/>
        </w:rPr>
        <w:t>i</w:t>
      </w:r>
      <w:r w:rsidRPr="6B830600">
        <w:rPr>
          <w:sz w:val="22"/>
          <w:szCs w:val="22"/>
        </w:rPr>
        <w:t xml:space="preserve"> </w:t>
      </w:r>
      <w:proofErr w:type="spellStart"/>
      <w:r w:rsidRPr="6B830600">
        <w:rPr>
          <w:sz w:val="22"/>
          <w:szCs w:val="22"/>
        </w:rPr>
        <w:t>biometanu</w:t>
      </w:r>
      <w:proofErr w:type="spellEnd"/>
      <w:r w:rsidRPr="6B830600">
        <w:rPr>
          <w:sz w:val="22"/>
          <w:szCs w:val="22"/>
        </w:rPr>
        <w:t xml:space="preserve">” </w:t>
      </w:r>
      <w:r w:rsidR="00DD1162" w:rsidRPr="6B830600">
        <w:rPr>
          <w:sz w:val="22"/>
          <w:szCs w:val="22"/>
        </w:rPr>
        <w:t>wypracowa</w:t>
      </w:r>
      <w:r w:rsidR="00DD1162">
        <w:rPr>
          <w:sz w:val="22"/>
          <w:szCs w:val="22"/>
        </w:rPr>
        <w:t>nych</w:t>
      </w:r>
      <w:r w:rsidR="00E91B7A">
        <w:rPr>
          <w:sz w:val="22"/>
          <w:szCs w:val="22"/>
        </w:rPr>
        <w:t xml:space="preserve"> </w:t>
      </w:r>
      <w:r w:rsidRPr="6B830600">
        <w:rPr>
          <w:sz w:val="22"/>
          <w:szCs w:val="22"/>
        </w:rPr>
        <w:t xml:space="preserve">w ramach Testów na Instalacjach Ułamkowo-Technicznych są zbieżne </w:t>
      </w:r>
      <w:r w:rsidR="00E91B7A">
        <w:rPr>
          <w:sz w:val="22"/>
          <w:szCs w:val="22"/>
        </w:rPr>
        <w:t xml:space="preserve">w </w:t>
      </w:r>
      <w:r w:rsidRPr="6B830600">
        <w:rPr>
          <w:sz w:val="22"/>
          <w:szCs w:val="22"/>
        </w:rPr>
        <w:t xml:space="preserve">Granicy Błędu lub wyższe w stosunku do </w:t>
      </w:r>
      <w:r w:rsidR="00DD1162">
        <w:rPr>
          <w:sz w:val="22"/>
          <w:szCs w:val="22"/>
        </w:rPr>
        <w:t xml:space="preserve">średnich arytmetycznych wartości </w:t>
      </w:r>
      <w:r w:rsidRPr="6B830600">
        <w:rPr>
          <w:sz w:val="22"/>
          <w:szCs w:val="22"/>
        </w:rPr>
        <w:t xml:space="preserve">parametrów uzyskanych w wyniku przeliczenia przez Zamawiającego w arkuszu kalkulacyjnym </w:t>
      </w:r>
      <w:r w:rsidR="009B586D">
        <w:rPr>
          <w:sz w:val="22"/>
          <w:szCs w:val="22"/>
        </w:rPr>
        <w:t>danego Wykonawcy – Załącznik nr 1 do Wzoru Wniosku</w:t>
      </w:r>
      <w:r w:rsidRPr="6B830600">
        <w:rPr>
          <w:sz w:val="22"/>
          <w:szCs w:val="22"/>
        </w:rPr>
        <w:t xml:space="preserve">, oznacza to, że </w:t>
      </w:r>
      <w:r w:rsidR="006D26C8">
        <w:rPr>
          <w:sz w:val="22"/>
          <w:szCs w:val="22"/>
        </w:rPr>
        <w:t>Uczestnik Przedsięwzięcia</w:t>
      </w:r>
      <w:r w:rsidRPr="6B830600">
        <w:rPr>
          <w:sz w:val="22"/>
          <w:szCs w:val="22"/>
        </w:rPr>
        <w:t xml:space="preserve"> spełnił </w:t>
      </w:r>
      <w:r w:rsidR="006D26C8">
        <w:rPr>
          <w:sz w:val="22"/>
          <w:szCs w:val="22"/>
        </w:rPr>
        <w:t>Wymagania Konkursowe</w:t>
      </w:r>
      <w:r w:rsidRPr="6B830600">
        <w:rPr>
          <w:sz w:val="22"/>
          <w:szCs w:val="22"/>
        </w:rPr>
        <w:t xml:space="preserve"> i otrzymuje ilość punktów zgodnie z</w:t>
      </w:r>
      <w:r w:rsidRPr="00395EDB">
        <w:rPr>
          <w:sz w:val="22"/>
          <w:szCs w:val="22"/>
        </w:rPr>
        <w:t xml:space="preserve"> </w:t>
      </w:r>
      <w:r w:rsidR="00CA09F7">
        <w:rPr>
          <w:sz w:val="22"/>
          <w:szCs w:val="22"/>
        </w:rPr>
        <w:t>Tabelą 2.</w:t>
      </w:r>
    </w:p>
    <w:p w14:paraId="63D274E5" w14:textId="16C75BEC" w:rsid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4.</w:t>
      </w:r>
      <w:r w:rsidRPr="00F03B05">
        <w:rPr>
          <w:sz w:val="22"/>
        </w:rPr>
        <w:tab/>
        <w:t xml:space="preserve">Informację o pozytywnym lub negatywnym wyniku Testów Instalacji Ułamkowo-Technicznych dla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>.</w:t>
      </w:r>
    </w:p>
    <w:p w14:paraId="0D7FF9DB" w14:textId="50F1B6AA" w:rsidR="0088414C" w:rsidRDefault="00A579B9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Na podstawie ww. podsumowania, Zamawiający weryfikuje, czy dany </w:t>
      </w:r>
      <w:r w:rsidR="006D26C8">
        <w:rPr>
          <w:sz w:val="22"/>
        </w:rPr>
        <w:t>Uczestnik Przedsięwzięcia</w:t>
      </w:r>
      <w:r>
        <w:rPr>
          <w:sz w:val="22"/>
        </w:rPr>
        <w:t xml:space="preserve"> uzyskał wynik pozytywny dla Testów Instalacji Ułamkowo-Technicznych.</w:t>
      </w:r>
    </w:p>
    <w:p w14:paraId="62D56A1D" w14:textId="793374B1" w:rsidR="00A579B9" w:rsidRDefault="00A579B9" w:rsidP="00BD6073">
      <w:pPr>
        <w:spacing w:after="160" w:line="276" w:lineRule="auto"/>
        <w:jc w:val="both"/>
        <w:rPr>
          <w:sz w:val="22"/>
        </w:rPr>
      </w:pPr>
    </w:p>
    <w:p w14:paraId="4610A748" w14:textId="77777777" w:rsidR="003A6C2A" w:rsidRDefault="003A6C2A" w:rsidP="00BD6073">
      <w:pPr>
        <w:spacing w:after="160" w:line="276" w:lineRule="auto"/>
        <w:jc w:val="both"/>
        <w:rPr>
          <w:sz w:val="22"/>
        </w:rPr>
      </w:pPr>
    </w:p>
    <w:p w14:paraId="2F2C56E0" w14:textId="6CF5F13C" w:rsidR="007E25E2" w:rsidRPr="007E25E2" w:rsidRDefault="003A6C2A" w:rsidP="00B40EA7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4" w:name="_Toc59135398"/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Ocena zaktualizowanej </w:t>
      </w:r>
      <w:ins w:id="55" w:author="Autor">
        <w:r w:rsidR="00502604">
          <w:rPr>
            <w:rFonts w:ascii="Calibri Light" w:eastAsia="Times New Roman" w:hAnsi="Calibri Light" w:cs="Times New Roman"/>
            <w:color w:val="1F4D78"/>
            <w:sz w:val="26"/>
            <w:lang w:eastAsia="pl-PL"/>
          </w:rPr>
          <w:t>O</w:t>
        </w:r>
      </w:ins>
      <w:del w:id="56" w:author="Autor">
        <w:r w:rsidDel="00502604">
          <w:rPr>
            <w:rFonts w:ascii="Calibri Light" w:eastAsia="Times New Roman" w:hAnsi="Calibri Light" w:cs="Times New Roman"/>
            <w:color w:val="1F4D78"/>
            <w:sz w:val="26"/>
            <w:lang w:eastAsia="pl-PL"/>
          </w:rPr>
          <w:delText>o</w:delText>
        </w:r>
      </w:del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ferty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bookmarkEnd w:id="54"/>
    </w:p>
    <w:p w14:paraId="743E798A" w14:textId="23105671" w:rsidR="00BD6073" w:rsidRDefault="006D26C8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Uczestnik Przedsięwzięcia</w:t>
      </w:r>
      <w:r w:rsidR="00BD6073">
        <w:rPr>
          <w:sz w:val="22"/>
        </w:rPr>
        <w:t xml:space="preserve"> jest zobowiązany przedstawić zaktualizowaną </w:t>
      </w:r>
      <w:ins w:id="57" w:author="Autor">
        <w:r w:rsidR="00502604">
          <w:rPr>
            <w:sz w:val="22"/>
          </w:rPr>
          <w:t>O</w:t>
        </w:r>
      </w:ins>
      <w:del w:id="58" w:author="Autor">
        <w:r w:rsidR="00236128" w:rsidDel="00502604">
          <w:rPr>
            <w:sz w:val="22"/>
          </w:rPr>
          <w:delText>o</w:delText>
        </w:r>
      </w:del>
      <w:r w:rsidR="00236128">
        <w:rPr>
          <w:sz w:val="22"/>
        </w:rPr>
        <w:t>fertę w</w:t>
      </w:r>
      <w:r w:rsidR="00BD6073">
        <w:rPr>
          <w:sz w:val="22"/>
        </w:rPr>
        <w:t xml:space="preserve"> terminie określonym w Załączniku nr 4 do Regulaminu, w oparciu o uzyskane wyniki z prac badawczo-rozwojowych prowadzonych w Etapie I (zgodnie z zapisami w Tabeli </w:t>
      </w:r>
      <w:r w:rsidR="00BD6073" w:rsidRPr="00BE3954">
        <w:rPr>
          <w:sz w:val="22"/>
        </w:rPr>
        <w:t>2</w:t>
      </w:r>
      <w:r w:rsidR="00BD6073">
        <w:rPr>
          <w:sz w:val="22"/>
        </w:rPr>
        <w:t xml:space="preserve"> z Załącznika nr 4 do Regulaminu) oraz w oparciu o parametry fizykochemiczne i wydajnościowe substratów zgodnie z Tabelą 1 z Załącznika nr 7 do Regulaminu.</w:t>
      </w:r>
      <w:r w:rsidR="00031C84">
        <w:rPr>
          <w:sz w:val="22"/>
        </w:rPr>
        <w:t xml:space="preserve"> </w:t>
      </w:r>
      <w:r w:rsidR="00BC135C">
        <w:rPr>
          <w:sz w:val="22"/>
        </w:rPr>
        <w:t>Z</w:t>
      </w:r>
      <w:r w:rsidR="00031C84">
        <w:rPr>
          <w:sz w:val="22"/>
        </w:rPr>
        <w:t xml:space="preserve">łożona przez Wykonawcę zaktualizowana </w:t>
      </w:r>
      <w:ins w:id="59" w:author="Autor">
        <w:r w:rsidR="00502604">
          <w:rPr>
            <w:sz w:val="22"/>
          </w:rPr>
          <w:t>O</w:t>
        </w:r>
      </w:ins>
      <w:del w:id="60" w:author="Autor">
        <w:r w:rsidR="00031C84" w:rsidDel="00502604">
          <w:rPr>
            <w:sz w:val="22"/>
          </w:rPr>
          <w:delText>o</w:delText>
        </w:r>
      </w:del>
      <w:r w:rsidR="00031C84">
        <w:rPr>
          <w:sz w:val="22"/>
        </w:rPr>
        <w:t>ferta jest następnie przeliczana oraz poddawana ocenie przez Zamawiającego.</w:t>
      </w:r>
    </w:p>
    <w:p w14:paraId="7FEBA28C" w14:textId="4E35E3FE" w:rsidR="00BD6073" w:rsidRDefault="00BC135C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Zamawiający dokonuje oceny merytoryczne</w:t>
      </w:r>
      <w:r w:rsidR="003649F4">
        <w:rPr>
          <w:sz w:val="22"/>
        </w:rPr>
        <w:t>j przeliczonej zaktualizowanej O</w:t>
      </w:r>
      <w:r>
        <w:rPr>
          <w:sz w:val="22"/>
        </w:rPr>
        <w:t>ferty danego Wykonawcy pod kątem spełnienia Wymagań Obligat</w:t>
      </w:r>
      <w:r w:rsidR="003649F4">
        <w:rPr>
          <w:sz w:val="22"/>
        </w:rPr>
        <w:t>oryjnych, Wymagań Opcjonalnych i Wymagań Jakościowych</w:t>
      </w:r>
      <w:r>
        <w:rPr>
          <w:sz w:val="22"/>
        </w:rPr>
        <w:t xml:space="preserve"> zgodnie z zasadami przedstawionymi w </w:t>
      </w:r>
      <w:r w:rsidR="00502604">
        <w:rPr>
          <w:sz w:val="22"/>
        </w:rPr>
        <w:t>Tabelach 1, 2, 3, 4</w:t>
      </w:r>
      <w:r w:rsidR="000455BE">
        <w:rPr>
          <w:sz w:val="22"/>
          <w:szCs w:val="22"/>
        </w:rPr>
        <w:t xml:space="preserve"> powyżej</w:t>
      </w:r>
      <w:r w:rsidR="004424DA">
        <w:rPr>
          <w:sz w:val="22"/>
        </w:rPr>
        <w:t xml:space="preserve">, przy czym w przypadku Wymagań </w:t>
      </w:r>
      <w:r w:rsidR="004424DA" w:rsidRPr="00502604">
        <w:rPr>
          <w:sz w:val="22"/>
          <w:szCs w:val="22"/>
        </w:rPr>
        <w:t xml:space="preserve">Konkursowych „Wydajność produkcji metanu” i „Wydajność produkcji </w:t>
      </w:r>
      <w:proofErr w:type="spellStart"/>
      <w:r w:rsidR="004424DA" w:rsidRPr="00502604">
        <w:rPr>
          <w:sz w:val="22"/>
          <w:szCs w:val="22"/>
        </w:rPr>
        <w:t>biometanu</w:t>
      </w:r>
      <w:proofErr w:type="spellEnd"/>
      <w:r w:rsidR="004424DA" w:rsidRPr="00502604">
        <w:rPr>
          <w:sz w:val="22"/>
          <w:szCs w:val="22"/>
        </w:rPr>
        <w:t xml:space="preserve">” Zamawiający stosuje następującą zasadę: do obliczenia średnich arytmetycznych wartości ww. parametrów </w:t>
      </w:r>
      <w:r w:rsidR="00E7638D" w:rsidRPr="00502604">
        <w:rPr>
          <w:sz w:val="22"/>
          <w:szCs w:val="22"/>
        </w:rPr>
        <w:t xml:space="preserve">– odpowiednio </w:t>
      </w:r>
      <w:proofErr w:type="spellStart"/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>PB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>bad</w:t>
      </w:r>
      <w:proofErr w:type="spellEnd"/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 xml:space="preserve"> oraz PCH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 xml:space="preserve">4 </w:t>
      </w:r>
      <w:proofErr w:type="spellStart"/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>bad</w:t>
      </w:r>
      <w:proofErr w:type="spellEnd"/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 xml:space="preserve">, 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 xml:space="preserve">Zamawiający wykorzystuje uzyskane w ramach Testów wartości dla czterech testowanych wariantów substratowych oraz wartości deklarowane przez Wykonawcę w zaktualizowanej </w:t>
      </w:r>
      <w:ins w:id="61" w:author="Autor">
        <w:r w:rsidR="00502604" w:rsidRPr="00502604">
          <w:rPr>
            <w:rFonts w:ascii="Calibri" w:eastAsia="Calibri" w:hAnsi="Calibri" w:cs="Calibri"/>
            <w:iCs/>
            <w:sz w:val="22"/>
            <w:szCs w:val="22"/>
          </w:rPr>
          <w:t>O</w:t>
        </w:r>
      </w:ins>
      <w:del w:id="62" w:author="Autor">
        <w:r w:rsidR="00E7638D" w:rsidRPr="00502604" w:rsidDel="00502604">
          <w:rPr>
            <w:rFonts w:ascii="Calibri" w:eastAsia="Calibri" w:hAnsi="Calibri" w:cs="Calibri"/>
            <w:iCs/>
            <w:sz w:val="22"/>
            <w:szCs w:val="22"/>
          </w:rPr>
          <w:delText>o</w:delText>
        </w:r>
      </w:del>
      <w:r w:rsidR="00E7638D" w:rsidRPr="00502604">
        <w:rPr>
          <w:rFonts w:ascii="Calibri" w:eastAsia="Calibri" w:hAnsi="Calibri" w:cs="Calibri"/>
          <w:iCs/>
          <w:sz w:val="22"/>
          <w:szCs w:val="22"/>
        </w:rPr>
        <w:t>fercie dla pozostałych czterech wariantów substratowych</w:t>
      </w:r>
      <w:r w:rsidR="003649F4" w:rsidRPr="00502604">
        <w:rPr>
          <w:rFonts w:ascii="Calibri" w:eastAsia="Calibri" w:hAnsi="Calibri" w:cs="Calibri"/>
          <w:iCs/>
          <w:sz w:val="22"/>
          <w:szCs w:val="22"/>
        </w:rPr>
        <w:t xml:space="preserve"> (tych, które nie były testowane)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>.</w:t>
      </w:r>
      <w:r w:rsidR="00E7638D">
        <w:rPr>
          <w:rFonts w:ascii="Calibri" w:eastAsia="Calibri" w:hAnsi="Calibri" w:cs="Calibri"/>
          <w:iCs/>
          <w:sz w:val="20"/>
          <w:szCs w:val="20"/>
        </w:rPr>
        <w:t xml:space="preserve"> </w:t>
      </w:r>
    </w:p>
    <w:p w14:paraId="0E34C593" w14:textId="77777777" w:rsidR="00685539" w:rsidRDefault="00685539" w:rsidP="00BD6073">
      <w:pPr>
        <w:spacing w:after="160" w:line="276" w:lineRule="auto"/>
        <w:jc w:val="both"/>
        <w:rPr>
          <w:sz w:val="22"/>
        </w:rPr>
      </w:pPr>
    </w:p>
    <w:p w14:paraId="55744CD7" w14:textId="49E360EC" w:rsidR="007E25E2" w:rsidRPr="007E25E2" w:rsidRDefault="007E25E2" w:rsidP="00B40EA7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63" w:name="_Toc59135399"/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Wyników Prac Etapu I</w:t>
      </w:r>
      <w:bookmarkEnd w:id="63"/>
    </w:p>
    <w:p w14:paraId="040BC6D9" w14:textId="77777777" w:rsidR="007E25E2" w:rsidRDefault="007E25E2" w:rsidP="00BD6073">
      <w:pPr>
        <w:spacing w:after="160" w:line="276" w:lineRule="auto"/>
        <w:jc w:val="both"/>
        <w:rPr>
          <w:sz w:val="22"/>
        </w:rPr>
      </w:pPr>
    </w:p>
    <w:p w14:paraId="4808E42E" w14:textId="6BCB5F5B" w:rsidR="00BD6073" w:rsidRDefault="00BD6073" w:rsidP="009A2DEA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>
        <w:rPr>
          <w:sz w:val="22"/>
        </w:rPr>
        <w:t xml:space="preserve"> merytorycznej Wyników Prac Etapu I danego Wykonaw</w:t>
      </w:r>
      <w:r w:rsidRPr="00E2375B">
        <w:rPr>
          <w:sz w:val="22"/>
        </w:rPr>
        <w:t>cy będzie liczony jako su</w:t>
      </w:r>
      <w:r>
        <w:rPr>
          <w:sz w:val="22"/>
        </w:rPr>
        <w:t>ma punktów uzyskanych</w:t>
      </w:r>
      <w:r w:rsidR="007E25E2">
        <w:rPr>
          <w:sz w:val="22"/>
        </w:rPr>
        <w:t xml:space="preserve"> przez zaktualizowaną </w:t>
      </w:r>
      <w:ins w:id="64" w:author="Autor">
        <w:r w:rsidR="00502604">
          <w:rPr>
            <w:sz w:val="22"/>
          </w:rPr>
          <w:t>O</w:t>
        </w:r>
      </w:ins>
      <w:del w:id="65" w:author="Autor">
        <w:r w:rsidR="007E25E2" w:rsidDel="00502604">
          <w:rPr>
            <w:sz w:val="22"/>
          </w:rPr>
          <w:delText>o</w:delText>
        </w:r>
      </w:del>
      <w:r w:rsidR="007E25E2">
        <w:rPr>
          <w:sz w:val="22"/>
        </w:rPr>
        <w:t>fertę Wykonawcy</w:t>
      </w:r>
      <w:r>
        <w:rPr>
          <w:sz w:val="22"/>
        </w:rPr>
        <w:t xml:space="preserve"> w ramach </w:t>
      </w:r>
      <w:r w:rsidRPr="00E2375B">
        <w:rPr>
          <w:sz w:val="22"/>
        </w:rPr>
        <w:t xml:space="preserve">Kryteriów Konkursowych, </w:t>
      </w:r>
      <w:r>
        <w:rPr>
          <w:sz w:val="22"/>
        </w:rPr>
        <w:t xml:space="preserve">spełnienia </w:t>
      </w:r>
      <w:ins w:id="66" w:author="Autor">
        <w:r w:rsidR="005F5A15">
          <w:rPr>
            <w:sz w:val="22"/>
          </w:rPr>
          <w:t>W</w:t>
        </w:r>
      </w:ins>
      <w:del w:id="67" w:author="Autor">
        <w:r w:rsidDel="005F5A15">
          <w:rPr>
            <w:sz w:val="22"/>
          </w:rPr>
          <w:delText>w</w:delText>
        </w:r>
      </w:del>
      <w:r>
        <w:rPr>
          <w:sz w:val="22"/>
        </w:rPr>
        <w:t xml:space="preserve">ymogów </w:t>
      </w:r>
      <w:ins w:id="68" w:author="Autor">
        <w:r w:rsidR="005F5A15">
          <w:rPr>
            <w:sz w:val="22"/>
          </w:rPr>
          <w:t>O</w:t>
        </w:r>
      </w:ins>
      <w:del w:id="69" w:author="Autor">
        <w:r w:rsidDel="005F5A15">
          <w:rPr>
            <w:sz w:val="22"/>
          </w:rPr>
          <w:delText>o</w:delText>
        </w:r>
      </w:del>
      <w:r w:rsidRPr="00E2375B">
        <w:rPr>
          <w:sz w:val="22"/>
        </w:rPr>
        <w:t>pcjonalnych</w:t>
      </w:r>
      <w:r>
        <w:rPr>
          <w:sz w:val="22"/>
        </w:rPr>
        <w:t>,</w:t>
      </w:r>
      <w:r w:rsidR="008309B3">
        <w:rPr>
          <w:sz w:val="22"/>
        </w:rPr>
        <w:t xml:space="preserve"> oraz punktów uzyskanych w ramach oceny </w:t>
      </w:r>
      <w:del w:id="70" w:author="Autor">
        <w:r w:rsidR="008309B3" w:rsidDel="005F5A15">
          <w:rPr>
            <w:sz w:val="22"/>
          </w:rPr>
          <w:delText xml:space="preserve">innych elementów </w:delText>
        </w:r>
      </w:del>
      <w:r w:rsidR="008309B3">
        <w:rPr>
          <w:sz w:val="22"/>
        </w:rPr>
        <w:t xml:space="preserve">zaktualizowanej </w:t>
      </w:r>
      <w:ins w:id="71" w:author="Autor">
        <w:r w:rsidR="005F5A15">
          <w:rPr>
            <w:sz w:val="22"/>
          </w:rPr>
          <w:t>O</w:t>
        </w:r>
      </w:ins>
      <w:del w:id="72" w:author="Autor">
        <w:r w:rsidR="008309B3" w:rsidDel="005F5A15">
          <w:rPr>
            <w:sz w:val="22"/>
          </w:rPr>
          <w:delText>o</w:delText>
        </w:r>
      </w:del>
      <w:r w:rsidR="008309B3">
        <w:rPr>
          <w:sz w:val="22"/>
        </w:rPr>
        <w:t>ferty</w:t>
      </w:r>
      <w:ins w:id="73" w:author="Autor">
        <w:r w:rsidR="005F5A15">
          <w:rPr>
            <w:sz w:val="22"/>
          </w:rPr>
          <w:t xml:space="preserve"> pod kątem Wymagań Jakościowych</w:t>
        </w:r>
      </w:ins>
      <w:r w:rsidR="008309B3">
        <w:rPr>
          <w:sz w:val="22"/>
        </w:rPr>
        <w:t>,</w:t>
      </w:r>
      <w:r>
        <w:rPr>
          <w:sz w:val="22"/>
        </w:rPr>
        <w:t xml:space="preserve"> pomnożonych odpowiednio przez wagi nadane zgodnie z Tabelą </w:t>
      </w:r>
      <w:r w:rsidR="009A2DEA">
        <w:rPr>
          <w:sz w:val="22"/>
        </w:rPr>
        <w:t xml:space="preserve">8 </w:t>
      </w:r>
      <w:r>
        <w:rPr>
          <w:sz w:val="22"/>
        </w:rPr>
        <w:t>poniżej:</w:t>
      </w:r>
    </w:p>
    <w:p w14:paraId="696D8B7B" w14:textId="77777777" w:rsidR="00685539" w:rsidRDefault="00685539" w:rsidP="009A2DEA">
      <w:pPr>
        <w:spacing w:after="160" w:line="276" w:lineRule="auto"/>
        <w:jc w:val="both"/>
        <w:rPr>
          <w:sz w:val="22"/>
        </w:rPr>
      </w:pPr>
    </w:p>
    <w:p w14:paraId="18269746" w14:textId="1C3F6B75" w:rsidR="00BD6073" w:rsidRDefault="00BD6073" w:rsidP="00BD6073">
      <w:pPr>
        <w:pStyle w:val="Legenda"/>
        <w:keepNext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8</w:t>
      </w:r>
      <w:r>
        <w:fldChar w:fldCharType="end"/>
      </w:r>
      <w:r>
        <w:t>. Wagi poszczególnych składników Wyniku oceny merytorycznej Wyników Prac Etapu 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14:paraId="276AFD21" w14:textId="77777777" w:rsidTr="009A2DEA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B8614C0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01D6C5B2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BD6073" w14:paraId="2B78AA0B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4E7DAF0F" w14:textId="77777777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pod kątem Kryteriów Konkursowych</w:t>
            </w:r>
          </w:p>
        </w:tc>
        <w:tc>
          <w:tcPr>
            <w:tcW w:w="2410" w:type="dxa"/>
            <w:vAlign w:val="center"/>
          </w:tcPr>
          <w:p w14:paraId="46B1BBA6" w14:textId="77860610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</w:t>
            </w:r>
            <w:r>
              <w:rPr>
                <w:sz w:val="22"/>
              </w:rPr>
              <w:t>0</w:t>
            </w:r>
          </w:p>
        </w:tc>
      </w:tr>
      <w:tr w:rsidR="00BD6073" w14:paraId="40C033C2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4F204090" w14:textId="3237E9DD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pod kątem spełnienia </w:t>
            </w:r>
            <w:r w:rsidR="00785829">
              <w:rPr>
                <w:sz w:val="22"/>
              </w:rPr>
              <w:t>Wymagań Opcjonalnych</w:t>
            </w:r>
          </w:p>
        </w:tc>
        <w:tc>
          <w:tcPr>
            <w:tcW w:w="2410" w:type="dxa"/>
            <w:vAlign w:val="center"/>
          </w:tcPr>
          <w:p w14:paraId="2359A29D" w14:textId="0851B182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20</w:t>
            </w:r>
          </w:p>
        </w:tc>
      </w:tr>
      <w:tr w:rsidR="00BD6073" w14:paraId="153B9EB7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288E6156" w14:textId="2E9B7B61" w:rsidR="00BD6073" w:rsidRDefault="00BD6073" w:rsidP="0048053E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</w:t>
            </w:r>
            <w:r w:rsidR="000979C7">
              <w:rPr>
                <w:i/>
                <w:sz w:val="22"/>
              </w:rPr>
              <w:t>WJ</w:t>
            </w:r>
            <w:r w:rsidRPr="00452510"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- Wynik oceny pod kątem </w:t>
            </w:r>
            <w:r w:rsidR="000979C7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7938DB22" w14:textId="5C8B7759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40</w:t>
            </w:r>
          </w:p>
        </w:tc>
      </w:tr>
    </w:tbl>
    <w:p w14:paraId="2B449398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0DF0225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661E357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Wynik oceny merytorycznej Wyników Prac Etapu I danego Wykonawcy będzie obliczany zgodnie ze wzorem poniżej:</w:t>
      </w:r>
    </w:p>
    <w:p w14:paraId="745B4649" w14:textId="7719CB3C" w:rsidR="00BD6073" w:rsidRDefault="001C3CC6" w:rsidP="00BD6073">
      <w:pPr>
        <w:spacing w:after="160" w:line="360" w:lineRule="auto"/>
        <w:jc w:val="both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W</m:t>
              </m:r>
            </m:e>
            <m:sub>
              <m:r>
                <w:rPr>
                  <w:rFonts w:ascii="Cambria Math" w:hAnsi="Cambria Math"/>
                  <w:sz w:val="22"/>
                </w:rPr>
                <m:t>EI Wyk</m:t>
              </m:r>
            </m:sub>
          </m:sSub>
          <m:r>
            <w:rPr>
              <w:rFonts w:ascii="Cambria Math" w:hAnsi="Cambria Math"/>
              <w:sz w:val="22"/>
            </w:rPr>
            <m:t>=(0,40*PKK)+(0,20*PWO)+(0,40*PWJ)</m:t>
          </m:r>
        </m:oMath>
      </m:oMathPara>
    </w:p>
    <w:p w14:paraId="6CA4675E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7A1E840C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 w:rsidRPr="00A01A1A">
        <w:rPr>
          <w:i/>
          <w:sz w:val="22"/>
        </w:rPr>
        <w:t>W</w:t>
      </w:r>
      <w:r w:rsidRPr="00DF5073">
        <w:rPr>
          <w:i/>
          <w:sz w:val="22"/>
          <w:vertAlign w:val="subscript"/>
        </w:rPr>
        <w:t xml:space="preserve">EI </w:t>
      </w:r>
      <w:r>
        <w:rPr>
          <w:i/>
          <w:sz w:val="22"/>
          <w:vertAlign w:val="subscript"/>
        </w:rPr>
        <w:t>Wyk</w:t>
      </w:r>
      <w:r>
        <w:rPr>
          <w:sz w:val="22"/>
        </w:rPr>
        <w:t xml:space="preserve"> – Wynik oceny merytorycznej Wyników Prac Etapu I danego Wykonawcy określony jako liczba punktów,</w:t>
      </w:r>
    </w:p>
    <w:p w14:paraId="7FBCA6C8" w14:textId="1734598B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PKK</w:t>
      </w:r>
      <w:r>
        <w:rPr>
          <w:sz w:val="22"/>
        </w:rPr>
        <w:t xml:space="preserve"> – Wynik oceny badanego </w:t>
      </w:r>
      <w:r w:rsidR="003A1FE0">
        <w:rPr>
          <w:sz w:val="22"/>
        </w:rPr>
        <w:t>Wykonawcy</w:t>
      </w:r>
      <w:r>
        <w:rPr>
          <w:sz w:val="22"/>
        </w:rPr>
        <w:t xml:space="preserve"> pod kątem </w:t>
      </w:r>
      <w:r w:rsidR="003A1FE0">
        <w:rPr>
          <w:sz w:val="22"/>
        </w:rPr>
        <w:t xml:space="preserve">spełnienia </w:t>
      </w:r>
      <w:r>
        <w:rPr>
          <w:sz w:val="22"/>
        </w:rPr>
        <w:t>Kryteriów Konkursowych, liczony jako suma punktów uzyskanych w ramach Kryteriów Konkursowych,</w:t>
      </w:r>
    </w:p>
    <w:p w14:paraId="0357528D" w14:textId="40CEB23D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</w:t>
      </w:r>
      <w:r w:rsidR="003A1FE0">
        <w:rPr>
          <w:sz w:val="22"/>
        </w:rPr>
        <w:t>Wykonawcy</w:t>
      </w:r>
      <w:r>
        <w:rPr>
          <w:sz w:val="22"/>
        </w:rPr>
        <w:t xml:space="preserve"> pod kątem spełnienia </w:t>
      </w:r>
      <w:r w:rsidR="00785829">
        <w:rPr>
          <w:sz w:val="22"/>
        </w:rPr>
        <w:t>Wymagań Opcjonalnych</w:t>
      </w:r>
      <w:r>
        <w:rPr>
          <w:sz w:val="22"/>
        </w:rPr>
        <w:t xml:space="preserve">, liczony jako suma punktów uzyskanych w ramach spełnienia </w:t>
      </w:r>
      <w:r w:rsidR="00F35CDE">
        <w:rPr>
          <w:sz w:val="22"/>
        </w:rPr>
        <w:t>W</w:t>
      </w:r>
      <w:r>
        <w:rPr>
          <w:sz w:val="22"/>
        </w:rPr>
        <w:t xml:space="preserve">ymogów </w:t>
      </w:r>
      <w:r w:rsidR="00F35CDE">
        <w:rPr>
          <w:sz w:val="22"/>
        </w:rPr>
        <w:t>O</w:t>
      </w:r>
      <w:r>
        <w:rPr>
          <w:sz w:val="22"/>
        </w:rPr>
        <w:t>pcjonalnych,</w:t>
      </w:r>
    </w:p>
    <w:p w14:paraId="4806A37E" w14:textId="01D59256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</w:t>
      </w:r>
      <w:r w:rsidR="000979C7">
        <w:rPr>
          <w:i/>
          <w:sz w:val="22"/>
        </w:rPr>
        <w:t>WJ</w:t>
      </w:r>
      <w:r>
        <w:rPr>
          <w:sz w:val="22"/>
        </w:rPr>
        <w:t xml:space="preserve"> – Wynik oceny badanego </w:t>
      </w:r>
      <w:r w:rsidR="003A1FE0">
        <w:rPr>
          <w:sz w:val="22"/>
        </w:rPr>
        <w:t xml:space="preserve">Wykonawcy </w:t>
      </w:r>
      <w:r>
        <w:rPr>
          <w:sz w:val="22"/>
        </w:rPr>
        <w:t xml:space="preserve">pod kątem </w:t>
      </w:r>
      <w:r w:rsidR="003A1FE0">
        <w:rPr>
          <w:sz w:val="22"/>
        </w:rPr>
        <w:t>spełnienia</w:t>
      </w:r>
      <w:r w:rsidR="00E63AAF">
        <w:rPr>
          <w:sz w:val="22"/>
        </w:rPr>
        <w:t xml:space="preserve"> </w:t>
      </w:r>
      <w:r w:rsidR="000979C7">
        <w:rPr>
          <w:sz w:val="22"/>
        </w:rPr>
        <w:t>Wymagań Jakościowych</w:t>
      </w:r>
      <w:r>
        <w:rPr>
          <w:sz w:val="22"/>
        </w:rPr>
        <w:t xml:space="preserve">, liczony jako suma punktów uzyskanych w ramach </w:t>
      </w:r>
      <w:r w:rsidR="00E63AAF">
        <w:rPr>
          <w:sz w:val="22"/>
        </w:rPr>
        <w:t>innych elementów zaktualizowanej oferty</w:t>
      </w:r>
      <w:r>
        <w:rPr>
          <w:sz w:val="22"/>
        </w:rPr>
        <w:t>.</w:t>
      </w:r>
    </w:p>
    <w:p w14:paraId="41BB026C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3E58C76B" w14:textId="3237D4B5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W przypadku uzyskania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identycznej liczby punktów w </w:t>
      </w:r>
      <w:r w:rsidRPr="00E2375B">
        <w:rPr>
          <w:sz w:val="22"/>
        </w:rPr>
        <w:t>ramach oceny merytorycznej</w:t>
      </w:r>
      <w:r>
        <w:rPr>
          <w:sz w:val="22"/>
        </w:rPr>
        <w:t xml:space="preserve"> Wyników Prac Etapu I</w:t>
      </w:r>
      <w:r w:rsidRPr="00E2375B">
        <w:rPr>
          <w:sz w:val="22"/>
        </w:rPr>
        <w:t>, decydować będzie liczba punktów uzyskanych</w:t>
      </w:r>
      <w:r>
        <w:rPr>
          <w:sz w:val="22"/>
        </w:rPr>
        <w:t xml:space="preserve"> w dla wskazanych poniżej </w:t>
      </w:r>
      <w:r w:rsidRPr="00E2375B">
        <w:rPr>
          <w:sz w:val="22"/>
        </w:rPr>
        <w:t>Kryteriów</w:t>
      </w:r>
      <w:r>
        <w:rPr>
          <w:sz w:val="22"/>
        </w:rPr>
        <w:t xml:space="preserve"> Konkursowych: </w:t>
      </w:r>
    </w:p>
    <w:p w14:paraId="6EE73A12" w14:textId="77777777" w:rsidR="00BD6073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>Kryterium „Wydajność produkcji metanu”,</w:t>
      </w:r>
    </w:p>
    <w:p w14:paraId="37ABBB73" w14:textId="5C6289F2" w:rsidR="00BD6073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>Kryterium „</w:t>
      </w:r>
      <w:r w:rsidR="00E63AAF">
        <w:rPr>
          <w:sz w:val="22"/>
        </w:rPr>
        <w:t>Wydajność p</w:t>
      </w:r>
      <w:r>
        <w:rPr>
          <w:sz w:val="22"/>
        </w:rPr>
        <w:t>rodukcj</w:t>
      </w:r>
      <w:r w:rsidR="00E63AAF">
        <w:rPr>
          <w:sz w:val="22"/>
        </w:rPr>
        <w:t>i</w:t>
      </w:r>
      <w:r>
        <w:rPr>
          <w:sz w:val="22"/>
        </w:rPr>
        <w:t xml:space="preserve"> </w:t>
      </w:r>
      <w:proofErr w:type="spellStart"/>
      <w:r>
        <w:rPr>
          <w:sz w:val="22"/>
        </w:rPr>
        <w:t>biometanu</w:t>
      </w:r>
      <w:proofErr w:type="spellEnd"/>
      <w:r>
        <w:rPr>
          <w:sz w:val="22"/>
        </w:rPr>
        <w:t>”</w:t>
      </w:r>
    </w:p>
    <w:p w14:paraId="52430ECE" w14:textId="77777777" w:rsidR="00BD6073" w:rsidRPr="00641F39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 xml:space="preserve">Kryterium „Opłacalność inwestycyjna Demonstratora Technologii”. </w:t>
      </w:r>
    </w:p>
    <w:p w14:paraId="719BE17B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4261410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781BEFBE" w14:textId="77777777" w:rsidR="00BD6073" w:rsidRDefault="00BD6073" w:rsidP="00BD6073">
      <w:pPr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br w:type="page"/>
      </w:r>
    </w:p>
    <w:p w14:paraId="62C93871" w14:textId="21F82993" w:rsidR="00BD6073" w:rsidRPr="007574BA" w:rsidRDefault="00BD6073" w:rsidP="009A2DEA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74" w:name="_Toc59135400"/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Kryteria Oceny </w:t>
      </w:r>
      <w:r w:rsidR="002A268E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Końcowej </w:t>
      </w:r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>Technologii po Etapie II</w:t>
      </w:r>
      <w:bookmarkEnd w:id="74"/>
    </w:p>
    <w:p w14:paraId="5C8740F5" w14:textId="738FE9C1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W ramach </w:t>
      </w:r>
      <w:r w:rsidR="002A268E">
        <w:rPr>
          <w:sz w:val="22"/>
        </w:rPr>
        <w:t>O</w:t>
      </w:r>
      <w:r w:rsidR="00BE03C1">
        <w:rPr>
          <w:sz w:val="22"/>
        </w:rPr>
        <w:t>ceny</w:t>
      </w:r>
      <w:r w:rsidR="002A268E">
        <w:rPr>
          <w:sz w:val="22"/>
        </w:rPr>
        <w:t xml:space="preserve"> Końcowej</w:t>
      </w:r>
      <w:r w:rsidR="00BE03C1">
        <w:rPr>
          <w:sz w:val="22"/>
        </w:rPr>
        <w:t xml:space="preserve"> </w:t>
      </w:r>
      <w:r w:rsidR="00E942E7">
        <w:rPr>
          <w:sz w:val="22"/>
        </w:rPr>
        <w:t xml:space="preserve">Przedsięwzięcia po </w:t>
      </w:r>
      <w:r>
        <w:rPr>
          <w:sz w:val="22"/>
        </w:rPr>
        <w:t>Etap</w:t>
      </w:r>
      <w:r w:rsidR="00E942E7">
        <w:rPr>
          <w:sz w:val="22"/>
        </w:rPr>
        <w:t>ie</w:t>
      </w:r>
      <w:r>
        <w:rPr>
          <w:sz w:val="22"/>
        </w:rPr>
        <w:t xml:space="preserve"> II, Zamawiający dokona weryfikacji</w:t>
      </w:r>
      <w:r w:rsidR="00BE03C1">
        <w:rPr>
          <w:sz w:val="22"/>
        </w:rPr>
        <w:t xml:space="preserve"> złoż</w:t>
      </w:r>
      <w:r w:rsidR="00E942E7">
        <w:rPr>
          <w:sz w:val="22"/>
        </w:rPr>
        <w:t>onych</w:t>
      </w:r>
      <w:r w:rsidR="00BE03C1">
        <w:rPr>
          <w:sz w:val="22"/>
        </w:rPr>
        <w:t xml:space="preserve"> przez Wykonawcę (</w:t>
      </w:r>
      <w:r w:rsidR="006D26C8">
        <w:rPr>
          <w:sz w:val="22"/>
        </w:rPr>
        <w:t>Uczestników Przedsięwzięcia</w:t>
      </w:r>
      <w:r w:rsidR="00BE03C1">
        <w:rPr>
          <w:sz w:val="22"/>
        </w:rPr>
        <w:t xml:space="preserve">) </w:t>
      </w:r>
      <w:r>
        <w:rPr>
          <w:sz w:val="22"/>
        </w:rPr>
        <w:t xml:space="preserve">Wyników Etapu II </w:t>
      </w:r>
      <w:r w:rsidR="00BE03C1">
        <w:rPr>
          <w:sz w:val="22"/>
        </w:rPr>
        <w:t>wskazanych w Załączniku nr 4</w:t>
      </w:r>
      <w:r w:rsidR="00E942E7">
        <w:rPr>
          <w:sz w:val="22"/>
        </w:rPr>
        <w:t>.</w:t>
      </w:r>
      <w:r w:rsidR="00BE03C1">
        <w:rPr>
          <w:sz w:val="22"/>
        </w:rPr>
        <w:t xml:space="preserve"> </w:t>
      </w:r>
      <w:r w:rsidR="00E942E7">
        <w:rPr>
          <w:sz w:val="22"/>
        </w:rPr>
        <w:t>W</w:t>
      </w:r>
      <w:r>
        <w:rPr>
          <w:sz w:val="22"/>
        </w:rPr>
        <w:t xml:space="preserve"> ramach Testów Demonstratora Technologii</w:t>
      </w:r>
      <w:r w:rsidR="00E942E7">
        <w:rPr>
          <w:sz w:val="22"/>
        </w:rPr>
        <w:t>, Zamawiający zweryfikuje</w:t>
      </w:r>
      <w:r>
        <w:rPr>
          <w:sz w:val="22"/>
        </w:rPr>
        <w:t xml:space="preserve"> prawidłowość funkcjonowania i eksploa</w:t>
      </w:r>
      <w:r w:rsidR="00E9502E">
        <w:rPr>
          <w:sz w:val="22"/>
        </w:rPr>
        <w:t xml:space="preserve">tacji Demonstratora Technologii, spełnienie przez Demonstrator Technologii Wymagań Obligatoryjnych z Załącznika nr 1 </w:t>
      </w:r>
      <w:r>
        <w:rPr>
          <w:sz w:val="22"/>
        </w:rPr>
        <w:t xml:space="preserve">oraz </w:t>
      </w:r>
      <w:r w:rsidR="00E9502E">
        <w:rPr>
          <w:sz w:val="22"/>
        </w:rPr>
        <w:t>kompletność</w:t>
      </w:r>
      <w:r>
        <w:rPr>
          <w:sz w:val="22"/>
        </w:rPr>
        <w:t xml:space="preserve"> dokumentacji Demonstratora Technologii wg. pozycji z </w:t>
      </w:r>
      <w:bookmarkStart w:id="75" w:name="_GoBack"/>
      <w:r w:rsidRPr="001C3CC6">
        <w:rPr>
          <w:sz w:val="22"/>
        </w:rPr>
        <w:t>Tabeli </w:t>
      </w:r>
      <w:r w:rsidR="009A2DEA" w:rsidRPr="001C3CC6">
        <w:rPr>
          <w:sz w:val="22"/>
        </w:rPr>
        <w:t>9</w:t>
      </w:r>
      <w:bookmarkEnd w:id="75"/>
      <w:r>
        <w:rPr>
          <w:sz w:val="22"/>
        </w:rPr>
        <w:t xml:space="preserve">: </w:t>
      </w:r>
    </w:p>
    <w:p w14:paraId="4BD3E526" w14:textId="77777777" w:rsidR="00BD6073" w:rsidRPr="00DF3316" w:rsidRDefault="00BD6073" w:rsidP="00BD6073">
      <w:pPr>
        <w:spacing w:after="160" w:line="276" w:lineRule="auto"/>
        <w:jc w:val="both"/>
        <w:rPr>
          <w:i/>
          <w:sz w:val="18"/>
        </w:rPr>
      </w:pPr>
    </w:p>
    <w:p w14:paraId="1B0ABD19" w14:textId="3A7C083A" w:rsidR="00BD6073" w:rsidRPr="000D188C" w:rsidRDefault="00BD6073" w:rsidP="00BD6073">
      <w:pPr>
        <w:spacing w:after="160" w:line="360" w:lineRule="auto"/>
        <w:jc w:val="both"/>
        <w:rPr>
          <w:i/>
          <w:sz w:val="18"/>
        </w:rPr>
      </w:pPr>
      <w:r w:rsidRPr="000D188C">
        <w:rPr>
          <w:i/>
          <w:sz w:val="18"/>
        </w:rPr>
        <w:t>Tabel</w:t>
      </w:r>
      <w:r>
        <w:rPr>
          <w:i/>
          <w:sz w:val="18"/>
        </w:rPr>
        <w:t xml:space="preserve">a </w:t>
      </w:r>
      <w:r w:rsidR="009A2DEA">
        <w:rPr>
          <w:i/>
          <w:sz w:val="18"/>
        </w:rPr>
        <w:t>9</w:t>
      </w:r>
      <w:r w:rsidRPr="000D188C">
        <w:rPr>
          <w:i/>
          <w:sz w:val="18"/>
        </w:rPr>
        <w:t xml:space="preserve">. </w:t>
      </w:r>
      <w:r>
        <w:rPr>
          <w:i/>
          <w:sz w:val="18"/>
        </w:rPr>
        <w:t>Kryteria weryfikacji Technologii w Etapie II</w:t>
      </w:r>
    </w:p>
    <w:tbl>
      <w:tblPr>
        <w:tblStyle w:val="Tabela-Siatka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32"/>
        <w:gridCol w:w="1779"/>
        <w:gridCol w:w="2268"/>
        <w:gridCol w:w="4252"/>
        <w:gridCol w:w="1843"/>
      </w:tblGrid>
      <w:tr w:rsidR="00BD6073" w:rsidRPr="003F5364" w14:paraId="63E69F7A" w14:textId="77777777" w:rsidTr="00546797">
        <w:tc>
          <w:tcPr>
            <w:tcW w:w="632" w:type="dxa"/>
            <w:shd w:val="clear" w:color="auto" w:fill="C5E0B3" w:themeFill="accent6" w:themeFillTint="66"/>
          </w:tcPr>
          <w:p w14:paraId="060516D7" w14:textId="77777777" w:rsidR="00BD6073" w:rsidRPr="005F3F48" w:rsidRDefault="00BD6073" w:rsidP="00546797">
            <w:pPr>
              <w:pStyle w:val="Akapitzlist"/>
              <w:spacing w:after="160"/>
              <w:ind w:left="-104"/>
              <w:jc w:val="center"/>
            </w:pPr>
            <w:r w:rsidRPr="005F3F48">
              <w:rPr>
                <w:b/>
              </w:rPr>
              <w:t>L.p.</w:t>
            </w:r>
          </w:p>
        </w:tc>
        <w:tc>
          <w:tcPr>
            <w:tcW w:w="1779" w:type="dxa"/>
            <w:shd w:val="clear" w:color="auto" w:fill="C5E0B3" w:themeFill="accent6" w:themeFillTint="66"/>
          </w:tcPr>
          <w:p w14:paraId="0C49F6C6" w14:textId="77777777" w:rsidR="00BD6073" w:rsidRPr="003F5364" w:rsidRDefault="00BD6073" w:rsidP="00546797">
            <w:pPr>
              <w:spacing w:after="160"/>
              <w:jc w:val="center"/>
            </w:pPr>
            <w:r w:rsidRPr="003F5364">
              <w:rPr>
                <w:b/>
              </w:rPr>
              <w:t>Kategoria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0C8CB40B" w14:textId="77777777" w:rsidR="00BD6073" w:rsidRPr="00751E9C" w:rsidRDefault="00BD6073" w:rsidP="00546797">
            <w:pPr>
              <w:spacing w:after="160"/>
              <w:jc w:val="center"/>
              <w:rPr>
                <w:b/>
              </w:rPr>
            </w:pPr>
            <w:r w:rsidRPr="00751E9C">
              <w:rPr>
                <w:b/>
              </w:rPr>
              <w:t xml:space="preserve">Nazwa weryfikowanego Kryterium </w:t>
            </w:r>
          </w:p>
        </w:tc>
        <w:tc>
          <w:tcPr>
            <w:tcW w:w="4252" w:type="dxa"/>
            <w:shd w:val="clear" w:color="auto" w:fill="C5E0B3" w:themeFill="accent6" w:themeFillTint="66"/>
          </w:tcPr>
          <w:p w14:paraId="0CE3C09F" w14:textId="77777777" w:rsidR="00BD6073" w:rsidRPr="003F5364" w:rsidRDefault="00BD6073" w:rsidP="00546797">
            <w:pPr>
              <w:spacing w:after="160"/>
              <w:jc w:val="center"/>
              <w:rPr>
                <w:b/>
              </w:rPr>
            </w:pPr>
            <w:r w:rsidRPr="003F5364">
              <w:rPr>
                <w:b/>
              </w:rPr>
              <w:t xml:space="preserve">Opis weryfikowanego przez Zamawiającego kryterium </w:t>
            </w:r>
          </w:p>
          <w:p w14:paraId="18615733" w14:textId="77777777" w:rsidR="00BD6073" w:rsidRPr="003F5364" w:rsidRDefault="00BD6073" w:rsidP="00546797">
            <w:pPr>
              <w:spacing w:after="160"/>
              <w:jc w:val="center"/>
            </w:pP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95B0549" w14:textId="77777777" w:rsidR="00BD6073" w:rsidRPr="003F5364" w:rsidRDefault="00BD6073" w:rsidP="00546797">
            <w:pPr>
              <w:spacing w:after="160" w:line="276" w:lineRule="auto"/>
              <w:jc w:val="center"/>
              <w:rPr>
                <w:b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BD6073" w:rsidRPr="003F5364" w14:paraId="4376C6E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218102FC" w14:textId="77777777" w:rsidR="00BD6073" w:rsidRPr="005F3F48" w:rsidRDefault="00BD6073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D5C3418" w14:textId="77777777" w:rsidR="00BD6073" w:rsidRPr="003F5364" w:rsidRDefault="00BD6073" w:rsidP="00546797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05475F8E" w14:textId="76DDF976" w:rsidR="00BD6073" w:rsidRPr="00751E9C" w:rsidRDefault="00A046BF" w:rsidP="00A046BF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Wyniki Prac Etapu II </w:t>
            </w:r>
          </w:p>
        </w:tc>
        <w:tc>
          <w:tcPr>
            <w:tcW w:w="4252" w:type="dxa"/>
          </w:tcPr>
          <w:p w14:paraId="1E296E2E" w14:textId="60A94391" w:rsidR="00BD6073" w:rsidRPr="003F5364" w:rsidRDefault="00BD6073" w:rsidP="00546797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</w:t>
            </w:r>
            <w:r w:rsidR="00A046BF">
              <w:rPr>
                <w:rFonts w:eastAsia="Calibri"/>
              </w:rPr>
              <w:t>sprawdzi, czy Wykonawca złożył wszystkie wymagane zgodnie z rozdziałem 3.3. w Załączniku nr 4 Wyniki Prac Etapu II.</w:t>
            </w:r>
          </w:p>
          <w:p w14:paraId="367498E7" w14:textId="77777777" w:rsidR="00BD6073" w:rsidRPr="003F5364" w:rsidDel="00913DAC" w:rsidRDefault="00BD6073" w:rsidP="00546797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21AA69E" w14:textId="77777777" w:rsidR="00BD6073" w:rsidRPr="003F5364" w:rsidRDefault="00BD6073" w:rsidP="00546797">
            <w:pPr>
              <w:spacing w:after="160" w:line="276" w:lineRule="auto"/>
              <w:jc w:val="center"/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1A76582C" w14:textId="77777777" w:rsidTr="00546797">
        <w:tc>
          <w:tcPr>
            <w:tcW w:w="632" w:type="dxa"/>
            <w:shd w:val="clear" w:color="auto" w:fill="E2EFD9" w:themeFill="accent6" w:themeFillTint="33"/>
          </w:tcPr>
          <w:p w14:paraId="13EE3511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47691BC" w14:textId="6522D37F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43C1BADB" w14:textId="0418A4B4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Weryfikacja Demonstratora Technologii</w:t>
            </w:r>
          </w:p>
        </w:tc>
        <w:tc>
          <w:tcPr>
            <w:tcW w:w="4252" w:type="dxa"/>
          </w:tcPr>
          <w:p w14:paraId="407340A4" w14:textId="27DA4310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przeprowadzi przed rozruchem Demonstratora weryfikację spełnienia przez Demonstrator Wymogów Obligatoryjnych oznaczonych w Załączniku nr 1 numerami: </w:t>
            </w:r>
          </w:p>
          <w:p w14:paraId="2083B6B6" w14:textId="04246C77" w:rsidR="00751E9C" w:rsidRDefault="00E9502E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1.5, </w:t>
            </w:r>
            <w:r w:rsidR="00751E9C">
              <w:rPr>
                <w:rFonts w:eastAsia="Calibri"/>
              </w:rPr>
              <w:t xml:space="preserve">1.7., 1.10.-1.26., 1.28.-1.36., 1.38.-1.39. </w:t>
            </w:r>
          </w:p>
          <w:p w14:paraId="7A2A2A10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E9CA518" w14:textId="78052381" w:rsidR="00751E9C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14B7A3F" w14:textId="77777777" w:rsidTr="00546797">
        <w:tc>
          <w:tcPr>
            <w:tcW w:w="632" w:type="dxa"/>
            <w:shd w:val="clear" w:color="auto" w:fill="E2EFD9" w:themeFill="accent6" w:themeFillTint="33"/>
          </w:tcPr>
          <w:p w14:paraId="3EBA4F89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0C8A01A8" w14:textId="77777777" w:rsidR="00751E9C" w:rsidRPr="003F5364" w:rsidDel="00634D1D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56E3711" w14:textId="77777777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Rozruch Demonstratora Technologii</w:t>
            </w:r>
          </w:p>
        </w:tc>
        <w:tc>
          <w:tcPr>
            <w:tcW w:w="4252" w:type="dxa"/>
          </w:tcPr>
          <w:p w14:paraId="10434106" w14:textId="6BAC58EF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sprawdzi, czy Wykonawca uzyskał </w:t>
            </w:r>
            <w:r w:rsidR="00395FA6">
              <w:rPr>
                <w:rFonts w:eastAsia="Calibri"/>
              </w:rPr>
              <w:t>w</w:t>
            </w:r>
            <w:r w:rsidRPr="003F5364">
              <w:rPr>
                <w:rFonts w:eastAsia="Calibri"/>
              </w:rPr>
              <w:t xml:space="preserve"> Demo</w:t>
            </w:r>
            <w:r w:rsidR="00D647D3">
              <w:rPr>
                <w:rFonts w:eastAsia="Calibri"/>
              </w:rPr>
              <w:t xml:space="preserve">nstratorze Technologii średnią produkcję biogazu </w:t>
            </w:r>
            <w:r w:rsidRPr="003F5364">
              <w:rPr>
                <w:rFonts w:eastAsia="Calibri"/>
              </w:rPr>
              <w:t xml:space="preserve">w fazie rozruchu </w:t>
            </w:r>
            <w:r w:rsidRPr="00F35CDE">
              <w:rPr>
                <w:rFonts w:eastAsia="Calibri"/>
                <w:shd w:val="clear" w:color="auto" w:fill="FFFFFF" w:themeFill="background1"/>
              </w:rPr>
              <w:t xml:space="preserve">na poziomie </w:t>
            </w:r>
            <w:r w:rsidR="00395FA6" w:rsidRPr="00F35CDE">
              <w:rPr>
                <w:rFonts w:eastAsia="Calibri"/>
                <w:shd w:val="clear" w:color="auto" w:fill="FFFFFF" w:themeFill="background1"/>
              </w:rPr>
              <w:t xml:space="preserve">minimum </w:t>
            </w:r>
            <w:r w:rsidRPr="00F35CDE">
              <w:rPr>
                <w:rFonts w:eastAsia="Calibri"/>
                <w:shd w:val="clear" w:color="auto" w:fill="FFFFFF" w:themeFill="background1"/>
              </w:rPr>
              <w:t xml:space="preserve">85% </w:t>
            </w:r>
            <w:r w:rsidR="00D647D3">
              <w:rPr>
                <w:rFonts w:eastAsia="Calibri"/>
                <w:shd w:val="clear" w:color="auto" w:fill="FFFFFF" w:themeFill="background1"/>
              </w:rPr>
              <w:t xml:space="preserve">produkcji biogazu </w:t>
            </w:r>
            <w:r w:rsidRPr="00F35CDE">
              <w:rPr>
                <w:rFonts w:eastAsia="Calibri"/>
                <w:shd w:val="clear" w:color="auto" w:fill="FFFFFF" w:themeFill="background1"/>
              </w:rPr>
              <w:t>Demonstratora Technologii</w:t>
            </w:r>
            <w:r>
              <w:rPr>
                <w:rFonts w:eastAsia="Calibri"/>
              </w:rPr>
              <w:t xml:space="preserve"> określonej w punkcie 1.8</w:t>
            </w:r>
            <w:r w:rsidRPr="003F5364">
              <w:rPr>
                <w:rFonts w:eastAsia="Calibri"/>
              </w:rPr>
              <w:t xml:space="preserve">. w Załączniku nr 1 i utrzymał tą średnią </w:t>
            </w:r>
            <w:r w:rsidR="00D647D3">
              <w:rPr>
                <w:rFonts w:eastAsia="Calibri"/>
              </w:rPr>
              <w:t>produkcję</w:t>
            </w:r>
            <w:r w:rsidRPr="003F5364">
              <w:rPr>
                <w:rFonts w:eastAsia="Calibri"/>
              </w:rPr>
              <w:t xml:space="preserve"> przez okres minimum 30 kolejnych dni.</w:t>
            </w:r>
          </w:p>
          <w:p w14:paraId="7F223F58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5FE50DB3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07C38" w:rsidRPr="003F5364" w14:paraId="1C90245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9ACFED5" w14:textId="77777777" w:rsidR="00A07C38" w:rsidRPr="005F3F48" w:rsidRDefault="00A07C38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7CB93699" w14:textId="05B53DC2" w:rsidR="00A07C38" w:rsidRPr="003F5364" w:rsidRDefault="00A07C38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68708A49" w14:textId="551E5E19" w:rsidR="00A07C38" w:rsidRPr="00751E9C" w:rsidRDefault="00E9502E" w:rsidP="00E9502E">
            <w:pPr>
              <w:spacing w:after="160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Sterowanie Procesem Technologicznym</w:t>
            </w:r>
          </w:p>
        </w:tc>
        <w:tc>
          <w:tcPr>
            <w:tcW w:w="4252" w:type="dxa"/>
          </w:tcPr>
          <w:p w14:paraId="4075F25A" w14:textId="7E201728" w:rsidR="00A07C38" w:rsidRPr="003F5364" w:rsidRDefault="00A07C38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Wykonawca </w:t>
            </w:r>
            <w:r w:rsidR="00E9502E">
              <w:rPr>
                <w:rFonts w:eastAsia="Calibri"/>
              </w:rPr>
              <w:t xml:space="preserve">nadzoruje Proces Technologiczny systemem np. typu SCADA zapewniającym funkcjonalności zgodnie z wymaganiem nr 1.6. oraz 1.42. z Załącznika nr 1. </w:t>
            </w:r>
          </w:p>
        </w:tc>
        <w:tc>
          <w:tcPr>
            <w:tcW w:w="1843" w:type="dxa"/>
          </w:tcPr>
          <w:p w14:paraId="07DF4CC0" w14:textId="160E0A03" w:rsidR="00A07C38" w:rsidRPr="00061D65" w:rsidRDefault="00E9502E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344BA35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317E973C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07CB87B" w14:textId="77777777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BBE1ECD" w14:textId="77777777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Jakość </w:t>
            </w:r>
            <w:proofErr w:type="spellStart"/>
            <w:r w:rsidRPr="00751E9C">
              <w:rPr>
                <w:rFonts w:eastAsia="Calibri"/>
                <w:b/>
              </w:rPr>
              <w:t>biometanu</w:t>
            </w:r>
            <w:proofErr w:type="spellEnd"/>
          </w:p>
        </w:tc>
        <w:tc>
          <w:tcPr>
            <w:tcW w:w="4252" w:type="dxa"/>
          </w:tcPr>
          <w:p w14:paraId="37B06954" w14:textId="3385EBD4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wymaga złożenia potwierdzenia jakości produkowanego w Demonstratorze Technologii </w:t>
            </w:r>
            <w:proofErr w:type="spellStart"/>
            <w:r w:rsidRPr="003F5364">
              <w:rPr>
                <w:rFonts w:eastAsia="Calibri"/>
              </w:rPr>
              <w:t>biometanu</w:t>
            </w:r>
            <w:proofErr w:type="spellEnd"/>
            <w:r w:rsidRPr="003F5364">
              <w:rPr>
                <w:rFonts w:eastAsia="Calibri"/>
              </w:rPr>
              <w:t xml:space="preserve"> poprzez analizę w akredytowanym laboratorium w szczególności parametrów wymienionych w pkt. 1.3. Tabeli nr 1 </w:t>
            </w:r>
            <w:r>
              <w:rPr>
                <w:rFonts w:eastAsia="Calibri"/>
              </w:rPr>
              <w:t xml:space="preserve">z Załącznika nr 1 do Regulaminu (lub, jeśli Wykonawca zadeklarował spełnienie Wymagania Opcjonalnego „Ciepło spalania </w:t>
            </w:r>
            <w:proofErr w:type="spellStart"/>
            <w:r>
              <w:rPr>
                <w:rFonts w:eastAsia="Calibri"/>
              </w:rPr>
              <w:t>biometanu</w:t>
            </w:r>
            <w:proofErr w:type="spellEnd"/>
            <w:r>
              <w:rPr>
                <w:rFonts w:eastAsia="Calibri"/>
              </w:rPr>
              <w:t>” – parametrów wymienionych w punkcie 3.4. Tabeli nr 3 z Załącznika nr 1).</w:t>
            </w:r>
          </w:p>
          <w:p w14:paraId="05C5809A" w14:textId="77777777" w:rsidR="00751E9C" w:rsidRPr="003F5364" w:rsidRDefault="00751E9C" w:rsidP="00751E9C">
            <w:pPr>
              <w:rPr>
                <w:rFonts w:eastAsia="Calibri"/>
              </w:rPr>
            </w:pPr>
          </w:p>
          <w:p w14:paraId="04E3598F" w14:textId="4307762B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Jakość produkowanego w Demonstratorze Technologii </w:t>
            </w:r>
            <w:proofErr w:type="spellStart"/>
            <w:r w:rsidRPr="003F5364">
              <w:rPr>
                <w:rFonts w:eastAsia="Calibri"/>
              </w:rPr>
              <w:t>biometanu</w:t>
            </w:r>
            <w:proofErr w:type="spellEnd"/>
            <w:r w:rsidRPr="003F5364">
              <w:rPr>
                <w:rFonts w:eastAsia="Calibri"/>
              </w:rPr>
              <w:t xml:space="preserve"> ma być także potwierdzona jako prawidłowa przez P</w:t>
            </w:r>
            <w:r w:rsidR="008E78D1">
              <w:rPr>
                <w:rFonts w:eastAsia="Calibri"/>
              </w:rPr>
              <w:t xml:space="preserve">olską </w:t>
            </w:r>
            <w:r w:rsidRPr="003F5364">
              <w:rPr>
                <w:rFonts w:eastAsia="Calibri"/>
              </w:rPr>
              <w:t>S</w:t>
            </w:r>
            <w:r w:rsidR="008E78D1">
              <w:rPr>
                <w:rFonts w:eastAsia="Calibri"/>
              </w:rPr>
              <w:t xml:space="preserve">półkę </w:t>
            </w:r>
            <w:r w:rsidRPr="003F5364">
              <w:rPr>
                <w:rFonts w:eastAsia="Calibri"/>
              </w:rPr>
              <w:t>G</w:t>
            </w:r>
            <w:r w:rsidR="008E78D1">
              <w:rPr>
                <w:rFonts w:eastAsia="Calibri"/>
              </w:rPr>
              <w:t>azownictwa Sp. z o. o</w:t>
            </w:r>
            <w:r w:rsidRPr="003F5364">
              <w:rPr>
                <w:rFonts w:eastAsia="Calibri"/>
              </w:rPr>
              <w:t>. Potwierdzenie to ma zostać złożone Zamawiającemu.</w:t>
            </w:r>
          </w:p>
          <w:p w14:paraId="0A91D1C8" w14:textId="59AACFA2" w:rsidR="00751E9C" w:rsidRPr="003F5364" w:rsidDel="00913DAC" w:rsidRDefault="00751E9C" w:rsidP="00246ACD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1729A92B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58B5C8B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54C6672C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5A70D4A8" w14:textId="02BE1199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59B0A6C" w14:textId="77777777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Ekwiwalent mocy elektrycznej Demonstratora Technologii</w:t>
            </w:r>
          </w:p>
        </w:tc>
        <w:tc>
          <w:tcPr>
            <w:tcW w:w="4252" w:type="dxa"/>
          </w:tcPr>
          <w:p w14:paraId="0B49FF24" w14:textId="39E7B21A" w:rsidR="00751E9C" w:rsidRDefault="00751E9C" w:rsidP="0061258F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wymaga</w:t>
            </w:r>
            <w:r>
              <w:rPr>
                <w:rFonts w:eastAsia="Calibri"/>
              </w:rPr>
              <w:t>,</w:t>
            </w:r>
            <w:r w:rsidRPr="003F5364">
              <w:rPr>
                <w:rFonts w:eastAsia="Calibri"/>
              </w:rPr>
              <w:t xml:space="preserve"> aby </w:t>
            </w:r>
            <w:r w:rsidR="00D647D3">
              <w:rPr>
                <w:rFonts w:eastAsia="Calibri"/>
              </w:rPr>
              <w:t>produkcja biogazu</w:t>
            </w:r>
            <w:r w:rsidR="0061258F" w:rsidRPr="003F5364">
              <w:rPr>
                <w:rFonts w:eastAsia="Calibri"/>
              </w:rPr>
              <w:t xml:space="preserve"> </w:t>
            </w:r>
            <w:r w:rsidR="00406E0D">
              <w:rPr>
                <w:rFonts w:eastAsia="Calibri"/>
              </w:rPr>
              <w:t xml:space="preserve">brutto </w:t>
            </w:r>
            <w:r w:rsidRPr="003F5364">
              <w:rPr>
                <w:rFonts w:eastAsia="Calibri"/>
              </w:rPr>
              <w:t xml:space="preserve">Demonstratora Technologii była ekwiwalentem mocy elektrycznej </w:t>
            </w:r>
            <w:r w:rsidRPr="0039472E">
              <w:rPr>
                <w:rFonts w:eastAsia="Calibri"/>
              </w:rPr>
              <w:t>499</w:t>
            </w:r>
            <w:r>
              <w:rPr>
                <w:rFonts w:eastAsia="Calibri"/>
              </w:rPr>
              <w:t xml:space="preserve"> kW w granicy </w:t>
            </w:r>
            <w:ins w:id="76" w:author="Autor">
              <w:r w:rsidR="005F5A15">
                <w:rPr>
                  <w:rFonts w:eastAsia="Calibri"/>
                </w:rPr>
                <w:t>T</w:t>
              </w:r>
            </w:ins>
            <w:del w:id="77" w:author="Autor">
              <w:r w:rsidR="00406E0D" w:rsidDel="005F5A15">
                <w:rPr>
                  <w:rFonts w:eastAsia="Calibri"/>
                </w:rPr>
                <w:delText>t</w:delText>
              </w:r>
            </w:del>
            <w:r>
              <w:rPr>
                <w:rFonts w:eastAsia="Calibri"/>
              </w:rPr>
              <w:t>olerancji</w:t>
            </w:r>
            <w:r w:rsidR="00406E0D">
              <w:rPr>
                <w:rFonts w:eastAsia="Calibri"/>
              </w:rPr>
              <w:t xml:space="preserve"> </w:t>
            </w:r>
            <w:ins w:id="78" w:author="Autor">
              <w:r w:rsidR="005F5A15">
                <w:rPr>
                  <w:rFonts w:eastAsia="Calibri"/>
                </w:rPr>
                <w:t>T</w:t>
              </w:r>
            </w:ins>
            <w:del w:id="79" w:author="Autor">
              <w:r w:rsidR="00406E0D" w:rsidDel="005F5A15">
                <w:rPr>
                  <w:rFonts w:eastAsia="Calibri"/>
                </w:rPr>
                <w:delText>t</w:delText>
              </w:r>
            </w:del>
            <w:r w:rsidR="00406E0D">
              <w:rPr>
                <w:rFonts w:eastAsia="Calibri"/>
              </w:rPr>
              <w:t>echnologicznej</w:t>
            </w:r>
            <w:r>
              <w:rPr>
                <w:rFonts w:eastAsia="Calibri"/>
              </w:rPr>
              <w:t xml:space="preserve"> </w:t>
            </w:r>
            <w:r w:rsidR="00406E0D">
              <w:rPr>
                <w:rFonts w:eastAsia="Calibri"/>
              </w:rPr>
              <w:t>(</w:t>
            </w:r>
            <w:r>
              <w:rPr>
                <w:rFonts w:eastAsia="Calibri"/>
              </w:rPr>
              <w:t>-5</w:t>
            </w:r>
            <w:r w:rsidR="00406E0D">
              <w:rPr>
                <w:rFonts w:eastAsia="Calibri"/>
              </w:rPr>
              <w:t>)</w:t>
            </w:r>
            <w:r>
              <w:rPr>
                <w:rFonts w:eastAsia="Calibri"/>
              </w:rPr>
              <w:t>%</w:t>
            </w:r>
            <w:r w:rsidR="00CC45C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zgodnie z pkt. 1.8</w:t>
            </w:r>
            <w:r w:rsidRPr="003F5364">
              <w:rPr>
                <w:rFonts w:eastAsia="Calibri"/>
              </w:rPr>
              <w:t xml:space="preserve"> w Załączniku nr 1 do Regulaminu.</w:t>
            </w:r>
          </w:p>
          <w:p w14:paraId="17EB9F76" w14:textId="4B154D79" w:rsidR="00CC45C9" w:rsidRPr="003F5364" w:rsidRDefault="00CC45C9" w:rsidP="0061258F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45513D9F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6C33722" w14:textId="77777777" w:rsidTr="00546797">
        <w:tc>
          <w:tcPr>
            <w:tcW w:w="632" w:type="dxa"/>
            <w:shd w:val="clear" w:color="auto" w:fill="E2EFD9" w:themeFill="accent6" w:themeFillTint="33"/>
          </w:tcPr>
          <w:p w14:paraId="50E2DB8B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2A0D3804" w14:textId="28BD0A98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582AC718" w14:textId="77777777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proofErr w:type="spellStart"/>
            <w:r w:rsidRPr="00751E9C">
              <w:rPr>
                <w:rFonts w:eastAsia="Calibri"/>
                <w:b/>
              </w:rPr>
              <w:t>Bezodorowość</w:t>
            </w:r>
            <w:proofErr w:type="spellEnd"/>
            <w:r w:rsidRPr="00751E9C">
              <w:rPr>
                <w:rFonts w:eastAsia="Calibri"/>
                <w:b/>
              </w:rPr>
              <w:t xml:space="preserve"> Technologii</w:t>
            </w:r>
          </w:p>
        </w:tc>
        <w:tc>
          <w:tcPr>
            <w:tcW w:w="4252" w:type="dxa"/>
          </w:tcPr>
          <w:p w14:paraId="7C24D528" w14:textId="16B4876B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sprawdzi</w:t>
            </w:r>
            <w:r>
              <w:rPr>
                <w:rFonts w:eastAsia="Calibri"/>
              </w:rPr>
              <w:t>,</w:t>
            </w:r>
            <w:r w:rsidRPr="003F5364">
              <w:rPr>
                <w:rFonts w:eastAsia="Calibri"/>
              </w:rPr>
              <w:t xml:space="preserve"> czy wszystkie urządzenia </w:t>
            </w:r>
            <w:r w:rsidR="0061258F">
              <w:rPr>
                <w:rFonts w:eastAsia="Calibri"/>
              </w:rPr>
              <w:t xml:space="preserve">i obiekty </w:t>
            </w:r>
            <w:r w:rsidRPr="003F5364">
              <w:rPr>
                <w:rFonts w:eastAsia="Calibri"/>
              </w:rPr>
              <w:t>zaproponowane w Proje</w:t>
            </w:r>
            <w:r>
              <w:rPr>
                <w:rFonts w:eastAsia="Calibri"/>
              </w:rPr>
              <w:t xml:space="preserve">kcie Demonstratora Technologii </w:t>
            </w:r>
            <w:r w:rsidRPr="003F5364">
              <w:rPr>
                <w:rFonts w:eastAsia="Calibri"/>
              </w:rPr>
              <w:t xml:space="preserve">danego Wykonawcy zostały zainstalowane na potrzeby zapewnienia </w:t>
            </w:r>
            <w:proofErr w:type="spellStart"/>
            <w:r w:rsidRPr="003F5364">
              <w:rPr>
                <w:rFonts w:eastAsia="Calibri"/>
              </w:rPr>
              <w:t>bezodorowości</w:t>
            </w:r>
            <w:proofErr w:type="spellEnd"/>
            <w:r w:rsidRPr="003F5364">
              <w:rPr>
                <w:rFonts w:eastAsia="Calibri"/>
              </w:rPr>
              <w:t xml:space="preserve"> oraz czy wszystkie urządzenia</w:t>
            </w:r>
            <w:r w:rsidR="0061258F">
              <w:rPr>
                <w:rFonts w:eastAsia="Calibri"/>
              </w:rPr>
              <w:t xml:space="preserve"> i obiekty</w:t>
            </w:r>
            <w:r w:rsidRPr="003F5364">
              <w:rPr>
                <w:rFonts w:eastAsia="Calibri"/>
              </w:rPr>
              <w:t xml:space="preserve"> działają poprawnie, w celu zapewnienia Kryterium „</w:t>
            </w:r>
            <w:proofErr w:type="spellStart"/>
            <w:r w:rsidRPr="003F5364">
              <w:rPr>
                <w:rFonts w:eastAsia="Calibri"/>
              </w:rPr>
              <w:t>Bezodorowość</w:t>
            </w:r>
            <w:proofErr w:type="spellEnd"/>
            <w:r w:rsidRPr="003F5364">
              <w:rPr>
                <w:rFonts w:eastAsia="Calibri"/>
              </w:rPr>
              <w:t xml:space="preserve"> Technologii” (pkt. 1.2 w Załączniku nr 1 do Regulaminu).</w:t>
            </w:r>
          </w:p>
          <w:p w14:paraId="2C125FE3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57F540C9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724F295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1C822C2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5EA4CDF" w14:textId="0A5AB6BD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7893E7D1" w14:textId="79709756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Uniwersalność substratowa </w:t>
            </w:r>
            <w:r w:rsidR="00391D74">
              <w:rPr>
                <w:rFonts w:eastAsia="Calibri"/>
                <w:b/>
              </w:rPr>
              <w:t>Technologii</w:t>
            </w:r>
          </w:p>
        </w:tc>
        <w:tc>
          <w:tcPr>
            <w:tcW w:w="4252" w:type="dxa"/>
          </w:tcPr>
          <w:p w14:paraId="5D3130D7" w14:textId="2C287805" w:rsidR="00751E9C" w:rsidRPr="003F5364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Demonstrator Technologii zapewnia uniwersalność substratową zgodnie z wymaganiem nr 1.1. w Załączniku nr 1. </w:t>
            </w:r>
          </w:p>
        </w:tc>
        <w:tc>
          <w:tcPr>
            <w:tcW w:w="1843" w:type="dxa"/>
          </w:tcPr>
          <w:p w14:paraId="432B81F2" w14:textId="1841BFC4" w:rsidR="00751E9C" w:rsidRPr="00930E73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694F77C2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FC171B1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B339D52" w14:textId="6C5EF876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46271CBE" w14:textId="70BBA11E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Samowystarczalność energetyczna w oparciu o produkowany biogaz</w:t>
            </w:r>
          </w:p>
        </w:tc>
        <w:tc>
          <w:tcPr>
            <w:tcW w:w="4252" w:type="dxa"/>
          </w:tcPr>
          <w:p w14:paraId="2445DE31" w14:textId="77777777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Demonstrator Technologii jest samowystarczalny energetycznie w trakcie eksploatacji, zgodnie z wymaganiem nr 1.4. w Załączniku nr 1. </w:t>
            </w:r>
          </w:p>
          <w:p w14:paraId="6BB5C3C2" w14:textId="40695746" w:rsidR="00751E9C" w:rsidRPr="00D807B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7558C376" w14:textId="330D3F1A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28E956E1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0D09FE0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1E922347" w14:textId="52FF1BD3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67601888" w14:textId="175FA1FC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Mikrobiologia oraz </w:t>
            </w:r>
            <w:r w:rsidRPr="00751E9C">
              <w:rPr>
                <w:b/>
                <w:bCs/>
              </w:rPr>
              <w:t>zanieczyszczenia masy pofermentacyjnej</w:t>
            </w:r>
          </w:p>
        </w:tc>
        <w:tc>
          <w:tcPr>
            <w:tcW w:w="4252" w:type="dxa"/>
          </w:tcPr>
          <w:p w14:paraId="7159A581" w14:textId="77777777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masa </w:t>
            </w:r>
            <w:proofErr w:type="spellStart"/>
            <w:r>
              <w:rPr>
                <w:rFonts w:eastAsia="Calibri"/>
              </w:rPr>
              <w:t>profermentacyjna</w:t>
            </w:r>
            <w:proofErr w:type="spellEnd"/>
            <w:r>
              <w:rPr>
                <w:rFonts w:eastAsia="Calibri"/>
              </w:rPr>
              <w:t xml:space="preserve"> produkowana w Procesie Technologicznym Demonstratora Technologii spełnia wymagania zgodnie z wymaganiem nr 1.9. w Załączniku nr 1.</w:t>
            </w:r>
          </w:p>
          <w:p w14:paraId="6C9A0D05" w14:textId="476B1035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6CF25D11" w14:textId="1E3A9806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350403B1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E3765F4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2E4F4BE2" w14:textId="6C51582E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31EFBE3" w14:textId="3B90AE1A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b/>
              </w:rPr>
              <w:t>Skład biogazu oraz zanieczyszczenia biogazu</w:t>
            </w:r>
          </w:p>
        </w:tc>
        <w:tc>
          <w:tcPr>
            <w:tcW w:w="4252" w:type="dxa"/>
          </w:tcPr>
          <w:p w14:paraId="20F11DBC" w14:textId="6AB49F67" w:rsidR="00EA4BA8" w:rsidRPr="003F5364" w:rsidRDefault="00EA4BA8" w:rsidP="00EA4BA8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wymaga złożenia potwierdzenia jakości produkowanego w Demo</w:t>
            </w:r>
            <w:r>
              <w:rPr>
                <w:rFonts w:eastAsia="Calibri"/>
              </w:rPr>
              <w:t>nstratorze Technologii biogazu</w:t>
            </w:r>
            <w:r w:rsidRPr="003F5364">
              <w:rPr>
                <w:rFonts w:eastAsia="Calibri"/>
              </w:rPr>
              <w:t xml:space="preserve"> poprzez ana</w:t>
            </w:r>
            <w:r w:rsidR="00CC45C9">
              <w:rPr>
                <w:rFonts w:eastAsia="Calibri"/>
              </w:rPr>
              <w:t>lizę w zewnętrznym</w:t>
            </w:r>
            <w:r w:rsidRPr="003F5364">
              <w:rPr>
                <w:rFonts w:eastAsia="Calibri"/>
              </w:rPr>
              <w:t xml:space="preserve"> laboratorium</w:t>
            </w:r>
            <w:r w:rsidR="00D169F5">
              <w:rPr>
                <w:rFonts w:eastAsia="Calibri"/>
              </w:rPr>
              <w:t>, w celu potwierdzenia spełnienia parametrów biogazu stawianych w DTR urządzeń wykorzystujących biogaz w Demonstratorze Technologii.</w:t>
            </w:r>
          </w:p>
          <w:p w14:paraId="54007B16" w14:textId="77777777" w:rsidR="00EA4BA8" w:rsidRDefault="00EA4BA8" w:rsidP="00751E9C">
            <w:pPr>
              <w:rPr>
                <w:rFonts w:eastAsia="Calibri"/>
              </w:rPr>
            </w:pPr>
          </w:p>
          <w:p w14:paraId="09E9E829" w14:textId="5C701C74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Zamawiający sprawdzi, czy produkowany w Procesie Technologicznym Demonstratora Technologii biogaz spełnia wymagania zgodnie z wymaganiem nr 1.41. w Załączniku nr 1.</w:t>
            </w:r>
          </w:p>
          <w:p w14:paraId="46B204B0" w14:textId="0901175C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66AA9E2" w14:textId="48E6CDE9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5A0D483E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E02A4F7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467F8AD2" w14:textId="1C1899BA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25FD7421" w14:textId="6D64F0F4" w:rsidR="00751E9C" w:rsidRPr="00751E9C" w:rsidRDefault="00751E9C" w:rsidP="00751E9C">
            <w:pPr>
              <w:spacing w:after="160"/>
              <w:rPr>
                <w:b/>
              </w:rPr>
            </w:pPr>
            <w:r>
              <w:rPr>
                <w:b/>
              </w:rPr>
              <w:t>Wydajność produkcji metanu</w:t>
            </w:r>
          </w:p>
        </w:tc>
        <w:tc>
          <w:tcPr>
            <w:tcW w:w="4252" w:type="dxa"/>
          </w:tcPr>
          <w:p w14:paraId="68E781D0" w14:textId="671D3EEB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Zamawiający dokona weryfikacji, czy Demonstrator Technologii wykazuje zadeklarowaną przez Wykonawcę Wydajność produkcji metanu.</w:t>
            </w:r>
          </w:p>
          <w:p w14:paraId="075CE7AA" w14:textId="77777777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123017C9" w14:textId="7B05B2B4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410E2F2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E066E93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7CCD79D" w14:textId="3A6605CF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878968D" w14:textId="09C8C7C3" w:rsidR="00751E9C" w:rsidRDefault="00563059" w:rsidP="00751E9C">
            <w:pPr>
              <w:spacing w:after="160"/>
              <w:rPr>
                <w:b/>
              </w:rPr>
            </w:pPr>
            <w:r>
              <w:rPr>
                <w:b/>
              </w:rPr>
              <w:t>Wydajność produkcji</w:t>
            </w:r>
            <w:r w:rsidR="00751E9C">
              <w:rPr>
                <w:b/>
              </w:rPr>
              <w:t xml:space="preserve"> </w:t>
            </w:r>
            <w:proofErr w:type="spellStart"/>
            <w:r w:rsidR="00751E9C">
              <w:rPr>
                <w:b/>
              </w:rPr>
              <w:t>biometanu</w:t>
            </w:r>
            <w:proofErr w:type="spellEnd"/>
          </w:p>
        </w:tc>
        <w:tc>
          <w:tcPr>
            <w:tcW w:w="4252" w:type="dxa"/>
          </w:tcPr>
          <w:p w14:paraId="38470014" w14:textId="2B3D4CA8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dokona weryfikacji, czy Demonstrator Technologii wykazuje </w:t>
            </w:r>
            <w:r w:rsidR="00563059">
              <w:rPr>
                <w:rFonts w:eastAsia="Calibri"/>
              </w:rPr>
              <w:t>zadeklarowaną przez Wykonawcę wydajność</w:t>
            </w:r>
            <w:r>
              <w:rPr>
                <w:rFonts w:eastAsia="Calibri"/>
              </w:rPr>
              <w:t xml:space="preserve"> produkcji </w:t>
            </w:r>
            <w:proofErr w:type="spellStart"/>
            <w:r>
              <w:rPr>
                <w:rFonts w:eastAsia="Calibri"/>
              </w:rPr>
              <w:t>biometanu</w:t>
            </w:r>
            <w:proofErr w:type="spellEnd"/>
            <w:r w:rsidR="00406E0D">
              <w:rPr>
                <w:rFonts w:eastAsia="Calibri"/>
              </w:rPr>
              <w:t xml:space="preserve"> (po odjęciu biogazu kierowanego na potrzeby własne)</w:t>
            </w:r>
            <w:r>
              <w:rPr>
                <w:rFonts w:eastAsia="Calibri"/>
              </w:rPr>
              <w:t>.</w:t>
            </w:r>
          </w:p>
          <w:p w14:paraId="05346403" w14:textId="77777777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45ED70D3" w14:textId="639FCCE6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5AB4E29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E0BEECB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AD4BDE9" w14:textId="1652BB75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0E865729" w14:textId="1D912149" w:rsidR="00751E9C" w:rsidRPr="00751E9C" w:rsidRDefault="00751E9C" w:rsidP="00751E9C">
            <w:pPr>
              <w:spacing w:after="160"/>
              <w:rPr>
                <w:b/>
              </w:rPr>
            </w:pPr>
            <w:r>
              <w:rPr>
                <w:b/>
              </w:rPr>
              <w:t>Wymagania O</w:t>
            </w:r>
            <w:r w:rsidR="00391D74">
              <w:rPr>
                <w:b/>
              </w:rPr>
              <w:t>pcjonalne</w:t>
            </w:r>
          </w:p>
        </w:tc>
        <w:tc>
          <w:tcPr>
            <w:tcW w:w="4252" w:type="dxa"/>
          </w:tcPr>
          <w:p w14:paraId="3E3905E6" w14:textId="1269FC33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W przypadku, jeśli Wykonawca deklarował spełnienie Wymagań Opcjonalnych, Zamawiający dokona weryfikacji ich uwzględnienia w Demonstratorze Technologii oraz spełnienia wymagań zgodnie z Tabelą 3 w Załączniku nr 1.</w:t>
            </w:r>
          </w:p>
          <w:p w14:paraId="52CA6642" w14:textId="7C114961" w:rsidR="004376A7" w:rsidRDefault="004376A7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9C1CBD1" w14:textId="0C35CBAD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07C38" w:rsidRPr="003F5364" w14:paraId="4EA96813" w14:textId="77777777" w:rsidTr="00546797">
        <w:tc>
          <w:tcPr>
            <w:tcW w:w="632" w:type="dxa"/>
            <w:shd w:val="clear" w:color="auto" w:fill="E2EFD9" w:themeFill="accent6" w:themeFillTint="33"/>
          </w:tcPr>
          <w:p w14:paraId="0C6E6CD9" w14:textId="77777777" w:rsidR="00A07C38" w:rsidRPr="005F3F48" w:rsidRDefault="00A07C38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035274D6" w14:textId="380C83E6" w:rsidR="00A07C38" w:rsidRDefault="00A07C38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>Odbiór Demonstratora</w:t>
            </w:r>
          </w:p>
        </w:tc>
        <w:tc>
          <w:tcPr>
            <w:tcW w:w="2268" w:type="dxa"/>
          </w:tcPr>
          <w:p w14:paraId="0D58EB78" w14:textId="18515E2D" w:rsidR="00A07C38" w:rsidRDefault="00A07C38" w:rsidP="00751E9C">
            <w:pPr>
              <w:spacing w:after="160"/>
              <w:rPr>
                <w:b/>
              </w:rPr>
            </w:pPr>
            <w:r>
              <w:rPr>
                <w:b/>
              </w:rPr>
              <w:t>Gwarancja i szkolenia</w:t>
            </w:r>
          </w:p>
        </w:tc>
        <w:tc>
          <w:tcPr>
            <w:tcW w:w="4252" w:type="dxa"/>
          </w:tcPr>
          <w:p w14:paraId="274E1724" w14:textId="7805C0AD" w:rsidR="00A07C38" w:rsidRDefault="00A07C38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dokona weryfikacji, czy Wykonawca udzielił Partnerowi Strategicznemu gwarancji </w:t>
            </w:r>
            <w:r w:rsidR="00E9502E">
              <w:rPr>
                <w:rFonts w:eastAsia="Calibri"/>
              </w:rPr>
              <w:t>na Demonstrator Technologii zgodnie z wymaganiem nr 1.27. z Załącznika nr 1 oraz czy przeprowadził szkolenia dla Partnera Strategicznego zgodnie z wymaganiem nr 1.37. z Załącznika nr 1.</w:t>
            </w:r>
          </w:p>
        </w:tc>
        <w:tc>
          <w:tcPr>
            <w:tcW w:w="1843" w:type="dxa"/>
          </w:tcPr>
          <w:p w14:paraId="79DA8190" w14:textId="059C73AA" w:rsidR="00A07C38" w:rsidRPr="00D839A1" w:rsidRDefault="00E9502E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3A270492" w14:textId="77777777" w:rsidR="00BD6073" w:rsidRPr="00EC031F" w:rsidRDefault="00BD6073" w:rsidP="00BD6073">
      <w:pPr>
        <w:spacing w:after="160" w:line="259" w:lineRule="auto"/>
        <w:jc w:val="both"/>
        <w:rPr>
          <w:b/>
          <w:sz w:val="22"/>
        </w:rPr>
      </w:pPr>
    </w:p>
    <w:p w14:paraId="317D7608" w14:textId="77777777" w:rsidR="00BD6073" w:rsidRPr="007574BA" w:rsidRDefault="00BD6073" w:rsidP="00BD6073">
      <w:pPr>
        <w:keepNext/>
        <w:keepLines/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</w:p>
    <w:p w14:paraId="00012546" w14:textId="77777777" w:rsidR="00887FF5" w:rsidRPr="00BD6073" w:rsidRDefault="00887FF5" w:rsidP="00BD6073"/>
    <w:sectPr w:rsidR="00887FF5" w:rsidRPr="00BD6073" w:rsidSect="0028792D">
      <w:headerReference w:type="default" r:id="rId16"/>
      <w:pgSz w:w="11900" w:h="16840" w:code="9"/>
      <w:pgMar w:top="1440" w:right="1440" w:bottom="1440" w:left="1440" w:header="720" w:footer="567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8BD805" w16cex:dateUtc="2020-12-22T01:27:00Z"/>
  <w16cex:commentExtensible w16cex:durableId="300F5682" w16cex:dateUtc="2020-12-22T23:42:46.56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76CB8AB" w16cid:durableId="238BD805"/>
  <w16cid:commentId w16cid:paraId="422F5230" w16cid:durableId="51AE5653"/>
  <w16cid:commentId w16cid:paraId="1F9A578E" w16cid:durableId="238BD5AB"/>
  <w16cid:commentId w16cid:paraId="6A67426C" w16cid:durableId="238BD5AC"/>
  <w16cid:commentId w16cid:paraId="04A9D0DE" w16cid:durableId="238BD5AD"/>
  <w16cid:commentId w16cid:paraId="60958EA6" w16cid:durableId="238BD5AF"/>
  <w16cid:commentId w16cid:paraId="73E6A998" w16cid:durableId="22428536"/>
  <w16cid:commentId w16cid:paraId="73051A36" w16cid:durableId="1685E464"/>
  <w16cid:commentId w16cid:paraId="1F1D1A96" w16cid:durableId="300F56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33614" w14:textId="77777777" w:rsidR="00DF703A" w:rsidRDefault="00DF703A" w:rsidP="004F7003">
      <w:r>
        <w:separator/>
      </w:r>
    </w:p>
  </w:endnote>
  <w:endnote w:type="continuationSeparator" w:id="0">
    <w:p w14:paraId="6CA64842" w14:textId="77777777" w:rsidR="00DF703A" w:rsidRDefault="00DF703A" w:rsidP="004F7003">
      <w:r>
        <w:continuationSeparator/>
      </w:r>
    </w:p>
  </w:endnote>
  <w:endnote w:type="continuationNotice" w:id="1">
    <w:p w14:paraId="1FD98A92" w14:textId="77777777" w:rsidR="00DF703A" w:rsidRDefault="00DF7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1E3E9" w14:textId="77777777" w:rsidR="00256654" w:rsidRDefault="002566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5410776F" w:rsidR="00325ACC" w:rsidRPr="00B64DBA" w:rsidRDefault="00325ACC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1C3CC6">
      <w:rPr>
        <w:rFonts w:ascii="Calibri Light" w:hAnsi="Calibri Light" w:cs="Calibri Light"/>
        <w:b/>
        <w:bCs/>
        <w:noProof/>
        <w:sz w:val="20"/>
        <w:szCs w:val="20"/>
      </w:rPr>
      <w:t>42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1C3CC6">
      <w:rPr>
        <w:rFonts w:ascii="Calibri Light" w:hAnsi="Calibri Light" w:cs="Calibri Light"/>
        <w:b/>
        <w:bCs/>
        <w:noProof/>
        <w:sz w:val="20"/>
        <w:szCs w:val="20"/>
      </w:rPr>
      <w:t>43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325ACC" w:rsidRDefault="00325AC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E6720" w14:textId="77777777" w:rsidR="00256654" w:rsidRDefault="00256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0030B" w14:textId="77777777" w:rsidR="00DF703A" w:rsidRDefault="00DF703A" w:rsidP="004F7003">
      <w:r>
        <w:separator/>
      </w:r>
    </w:p>
  </w:footnote>
  <w:footnote w:type="continuationSeparator" w:id="0">
    <w:p w14:paraId="2D407E62" w14:textId="77777777" w:rsidR="00DF703A" w:rsidRDefault="00DF703A" w:rsidP="004F7003">
      <w:r>
        <w:continuationSeparator/>
      </w:r>
    </w:p>
  </w:footnote>
  <w:footnote w:type="continuationNotice" w:id="1">
    <w:p w14:paraId="3168305D" w14:textId="77777777" w:rsidR="00DF703A" w:rsidRDefault="00DF7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13A69" w14:textId="77777777" w:rsidR="00256654" w:rsidRDefault="002566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325ACC" w:rsidRPr="00E00E64" w14:paraId="794AA946" w14:textId="77777777" w:rsidTr="0341C7D8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325ACC" w:rsidRPr="000770A6" w14:paraId="42FA374E" w14:textId="77777777" w:rsidTr="00143EB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57128" w14:textId="77777777" w:rsidR="00325ACC" w:rsidRDefault="00325ACC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49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2EB10" w14:textId="77777777" w:rsidR="00325ACC" w:rsidRDefault="00325ACC" w:rsidP="00EC402F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0B55A" w14:textId="77777777" w:rsidR="00325ACC" w:rsidRDefault="00325ACC" w:rsidP="00EC402F">
                <w:pPr>
                  <w:jc w:val="center"/>
                </w:pPr>
              </w:p>
            </w:tc>
          </w:tr>
        </w:tbl>
        <w:p w14:paraId="14287DAF" w14:textId="68A6B681" w:rsidR="00325ACC" w:rsidRDefault="00325ACC" w:rsidP="002D70E9">
          <w:pPr>
            <w:pStyle w:val="Nagwek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404CE268" wp14:editId="00CCC361">
                <wp:extent cx="5490208" cy="327456"/>
                <wp:effectExtent l="0" t="0" r="0" b="0"/>
                <wp:docPr id="9" name="Obraz 9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1DB6F9" w14:textId="77777777" w:rsidR="00325ACC" w:rsidRDefault="00325ACC" w:rsidP="006E5179">
          <w:pPr>
            <w:pStyle w:val="Nagwek"/>
            <w:rPr>
              <w:i/>
              <w:sz w:val="15"/>
              <w:szCs w:val="15"/>
            </w:rPr>
          </w:pPr>
        </w:p>
        <w:p w14:paraId="3E08F924" w14:textId="1577898D" w:rsidR="00325ACC" w:rsidRPr="00B76E98" w:rsidRDefault="00325ACC" w:rsidP="006E5179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      </w:r>
          <w:r>
            <w:rPr>
              <w:i/>
              <w:sz w:val="15"/>
              <w:szCs w:val="15"/>
            </w:rPr>
            <w:t>pca 2020 numer POIR.04.01.03-00-</w:t>
          </w:r>
          <w:r w:rsidRPr="006B3C31">
            <w:rPr>
              <w:i/>
              <w:sz w:val="15"/>
              <w:szCs w:val="15"/>
            </w:rPr>
            <w:t>0001/20-00.</w:t>
          </w:r>
          <w:bookmarkEnd w:id="49"/>
        </w:p>
      </w:tc>
    </w:tr>
  </w:tbl>
  <w:p w14:paraId="08ECAA9C" w14:textId="77777777" w:rsidR="00325ACC" w:rsidRPr="000F0664" w:rsidRDefault="00325ACC" w:rsidP="002879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CEB8F" w14:textId="77777777" w:rsidR="00256654" w:rsidRDefault="0025665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3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54"/>
    </w:tblGrid>
    <w:tr w:rsidR="00325ACC" w:rsidRPr="00E00E64" w14:paraId="4E1CABD0" w14:textId="77777777" w:rsidTr="002D70E9">
      <w:trPr>
        <w:trHeight w:val="1025"/>
      </w:trPr>
      <w:tc>
        <w:tcPr>
          <w:tcW w:w="14354" w:type="dxa"/>
        </w:tcPr>
        <w:tbl>
          <w:tblPr>
            <w:tblStyle w:val="Tabela-Siatka"/>
            <w:tblW w:w="0" w:type="auto"/>
            <w:tblInd w:w="63" w:type="dxa"/>
            <w:tblLook w:val="04A0" w:firstRow="1" w:lastRow="0" w:firstColumn="1" w:lastColumn="0" w:noHBand="0" w:noVBand="1"/>
          </w:tblPr>
          <w:tblGrid>
            <w:gridCol w:w="2578"/>
            <w:gridCol w:w="2649"/>
            <w:gridCol w:w="3446"/>
          </w:tblGrid>
          <w:tr w:rsidR="00325ACC" w:rsidRPr="000770A6" w14:paraId="089896B2" w14:textId="77777777" w:rsidTr="002D70E9">
            <w:trPr>
              <w:trHeight w:val="235"/>
            </w:trPr>
            <w:tc>
              <w:tcPr>
                <w:tcW w:w="257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89762" w14:textId="377EE932" w:rsidR="00325ACC" w:rsidRDefault="00325ACC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</w:p>
            </w:tc>
            <w:tc>
              <w:tcPr>
                <w:tcW w:w="264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C44797" w14:textId="4859D59C" w:rsidR="00325ACC" w:rsidRDefault="00325ACC" w:rsidP="00EC402F">
                <w:pPr>
                  <w:jc w:val="center"/>
                </w:pPr>
              </w:p>
            </w:tc>
            <w:tc>
              <w:tcPr>
                <w:tcW w:w="344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FB6684" w14:textId="0AB3A92F" w:rsidR="00325ACC" w:rsidRDefault="00325ACC" w:rsidP="00EC402F">
                <w:pPr>
                  <w:jc w:val="center"/>
                </w:pPr>
              </w:p>
            </w:tc>
          </w:tr>
        </w:tbl>
        <w:p w14:paraId="61F34EA3" w14:textId="4069D2AD" w:rsidR="00325ACC" w:rsidRPr="00B76E98" w:rsidRDefault="00325ACC" w:rsidP="006E5179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      </w:r>
          <w:r>
            <w:rPr>
              <w:i/>
              <w:sz w:val="15"/>
              <w:szCs w:val="15"/>
            </w:rPr>
            <w:t>pca 2020 numer POIR.04.01.03-00-</w:t>
          </w:r>
          <w:r w:rsidRPr="006B3C31">
            <w:rPr>
              <w:i/>
              <w:sz w:val="15"/>
              <w:szCs w:val="15"/>
            </w:rPr>
            <w:t>0001/20-00.</w:t>
          </w:r>
        </w:p>
      </w:tc>
    </w:tr>
  </w:tbl>
  <w:p w14:paraId="3CF83A48" w14:textId="3964ABD9" w:rsidR="00325ACC" w:rsidRPr="000F0664" w:rsidRDefault="00325ACC" w:rsidP="00287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FE73F37" wp14:editId="2CB43364">
          <wp:simplePos x="0" y="0"/>
          <wp:positionH relativeFrom="column">
            <wp:posOffset>93003</wp:posOffset>
          </wp:positionH>
          <wp:positionV relativeFrom="page">
            <wp:posOffset>438541</wp:posOffset>
          </wp:positionV>
          <wp:extent cx="5489575" cy="327025"/>
          <wp:effectExtent l="0" t="0" r="0" b="0"/>
          <wp:wrapTopAndBottom/>
          <wp:docPr id="4" name="Obraz 4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9575" cy="327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91055" w14:textId="77777777" w:rsidR="00325ACC" w:rsidRDefault="00325ACC" w:rsidP="006D2CC2">
    <w:pPr>
      <w:pStyle w:val="Nagwek"/>
      <w:rPr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70E6FB2A" wp14:editId="24804167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E44333" w14:textId="77777777" w:rsidR="00325ACC" w:rsidRDefault="00325ACC" w:rsidP="006D2CC2">
    <w:pPr>
      <w:pStyle w:val="Nagwek"/>
      <w:rPr>
        <w:i/>
        <w:sz w:val="15"/>
        <w:szCs w:val="15"/>
      </w:rPr>
    </w:pPr>
  </w:p>
  <w:p w14:paraId="41F4BF9C" w14:textId="46F2EFD1" w:rsidR="00325ACC" w:rsidRPr="000F0664" w:rsidRDefault="00325ACC" w:rsidP="006D2CC2">
    <w:pPr>
      <w:pStyle w:val="Nagwek"/>
    </w:pPr>
    <w:r w:rsidRPr="006B3C31">
      <w:rPr>
        <w:i/>
        <w:sz w:val="15"/>
        <w:szCs w:val="15"/>
      </w:rPr>
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</w:r>
    <w:r>
      <w:rPr>
        <w:i/>
        <w:sz w:val="15"/>
        <w:szCs w:val="15"/>
      </w:rPr>
      <w:t>pca 2020 numer POIR.04.01.03-00-</w:t>
    </w:r>
    <w:r w:rsidRPr="006B3C31">
      <w:rPr>
        <w:i/>
        <w:sz w:val="15"/>
        <w:szCs w:val="15"/>
      </w:rPr>
      <w:t>0001/20-00.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3EE"/>
    <w:multiLevelType w:val="multilevel"/>
    <w:tmpl w:val="9BC09C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B21AA7"/>
    <w:multiLevelType w:val="hybridMultilevel"/>
    <w:tmpl w:val="180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16E6"/>
    <w:multiLevelType w:val="multilevel"/>
    <w:tmpl w:val="5DF4EE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1D30A4"/>
    <w:multiLevelType w:val="hybridMultilevel"/>
    <w:tmpl w:val="89B43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37EF1"/>
    <w:multiLevelType w:val="hybridMultilevel"/>
    <w:tmpl w:val="6EF6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76DB5"/>
    <w:multiLevelType w:val="hybridMultilevel"/>
    <w:tmpl w:val="3432F23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17D04372"/>
    <w:multiLevelType w:val="hybridMultilevel"/>
    <w:tmpl w:val="9F4A421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610F8"/>
    <w:multiLevelType w:val="multilevel"/>
    <w:tmpl w:val="92A8D4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4307DE"/>
    <w:multiLevelType w:val="hybridMultilevel"/>
    <w:tmpl w:val="1B92F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2B8E1163"/>
    <w:multiLevelType w:val="hybridMultilevel"/>
    <w:tmpl w:val="8D30CC92"/>
    <w:lvl w:ilvl="0" w:tplc="3724BCC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E53C2"/>
    <w:multiLevelType w:val="hybridMultilevel"/>
    <w:tmpl w:val="33FA65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D66036">
      <w:numFmt w:val="bullet"/>
      <w:lvlText w:val="•"/>
      <w:lvlJc w:val="left"/>
      <w:pPr>
        <w:ind w:left="1848" w:hanging="72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369B0913"/>
    <w:multiLevelType w:val="multilevel"/>
    <w:tmpl w:val="22D25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E718E2"/>
    <w:multiLevelType w:val="hybridMultilevel"/>
    <w:tmpl w:val="847AB9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5B0BC5"/>
    <w:multiLevelType w:val="multilevel"/>
    <w:tmpl w:val="83362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2C227A"/>
    <w:multiLevelType w:val="multilevel"/>
    <w:tmpl w:val="D53A9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82005C"/>
    <w:multiLevelType w:val="multilevel"/>
    <w:tmpl w:val="66A8DB9E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3F3D98"/>
    <w:multiLevelType w:val="hybridMultilevel"/>
    <w:tmpl w:val="32EE5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CD6ABE"/>
    <w:multiLevelType w:val="hybridMultilevel"/>
    <w:tmpl w:val="80F6E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16E30"/>
    <w:multiLevelType w:val="multilevel"/>
    <w:tmpl w:val="B5D88E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9D23F7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84C98"/>
    <w:multiLevelType w:val="hybridMultilevel"/>
    <w:tmpl w:val="56A44B94"/>
    <w:lvl w:ilvl="0" w:tplc="9A9E3FF4">
      <w:start w:val="1"/>
      <w:numFmt w:val="lowerLetter"/>
      <w:lvlText w:val="%1."/>
      <w:lvlJc w:val="left"/>
      <w:pPr>
        <w:ind w:left="720" w:hanging="360"/>
      </w:pPr>
    </w:lvl>
    <w:lvl w:ilvl="1" w:tplc="FE386A8E">
      <w:start w:val="1"/>
      <w:numFmt w:val="lowerLetter"/>
      <w:lvlText w:val="%2."/>
      <w:lvlJc w:val="left"/>
      <w:pPr>
        <w:ind w:left="1440" w:hanging="360"/>
      </w:pPr>
    </w:lvl>
    <w:lvl w:ilvl="2" w:tplc="21B80F02">
      <w:start w:val="1"/>
      <w:numFmt w:val="lowerRoman"/>
      <w:lvlText w:val="%3."/>
      <w:lvlJc w:val="right"/>
      <w:pPr>
        <w:ind w:left="2160" w:hanging="180"/>
      </w:pPr>
    </w:lvl>
    <w:lvl w:ilvl="3" w:tplc="0B96FB8C">
      <w:start w:val="1"/>
      <w:numFmt w:val="decimal"/>
      <w:lvlText w:val="%4."/>
      <w:lvlJc w:val="left"/>
      <w:pPr>
        <w:ind w:left="2880" w:hanging="360"/>
      </w:pPr>
    </w:lvl>
    <w:lvl w:ilvl="4" w:tplc="D396A518">
      <w:start w:val="1"/>
      <w:numFmt w:val="lowerLetter"/>
      <w:lvlText w:val="%5."/>
      <w:lvlJc w:val="left"/>
      <w:pPr>
        <w:ind w:left="3600" w:hanging="360"/>
      </w:pPr>
    </w:lvl>
    <w:lvl w:ilvl="5" w:tplc="2A602EC6">
      <w:start w:val="1"/>
      <w:numFmt w:val="lowerRoman"/>
      <w:lvlText w:val="%6."/>
      <w:lvlJc w:val="right"/>
      <w:pPr>
        <w:ind w:left="4320" w:hanging="180"/>
      </w:pPr>
    </w:lvl>
    <w:lvl w:ilvl="6" w:tplc="AB68698E">
      <w:start w:val="1"/>
      <w:numFmt w:val="decimal"/>
      <w:lvlText w:val="%7."/>
      <w:lvlJc w:val="left"/>
      <w:pPr>
        <w:ind w:left="5040" w:hanging="360"/>
      </w:pPr>
    </w:lvl>
    <w:lvl w:ilvl="7" w:tplc="C2E668E0">
      <w:start w:val="1"/>
      <w:numFmt w:val="lowerLetter"/>
      <w:lvlText w:val="%8."/>
      <w:lvlJc w:val="left"/>
      <w:pPr>
        <w:ind w:left="5760" w:hanging="360"/>
      </w:pPr>
    </w:lvl>
    <w:lvl w:ilvl="8" w:tplc="C8645EA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05DAB"/>
    <w:multiLevelType w:val="hybridMultilevel"/>
    <w:tmpl w:val="6576D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13D4E"/>
    <w:multiLevelType w:val="multilevel"/>
    <w:tmpl w:val="EE420AF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84C9A"/>
    <w:multiLevelType w:val="hybridMultilevel"/>
    <w:tmpl w:val="01AC6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F744B"/>
    <w:multiLevelType w:val="hybridMultilevel"/>
    <w:tmpl w:val="42C05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3"/>
  </w:num>
  <w:num w:numId="4">
    <w:abstractNumId w:val="7"/>
  </w:num>
  <w:num w:numId="5">
    <w:abstractNumId w:val="1"/>
  </w:num>
  <w:num w:numId="6">
    <w:abstractNumId w:val="17"/>
  </w:num>
  <w:num w:numId="7">
    <w:abstractNumId w:val="2"/>
  </w:num>
  <w:num w:numId="8">
    <w:abstractNumId w:val="5"/>
  </w:num>
  <w:num w:numId="9">
    <w:abstractNumId w:val="18"/>
  </w:num>
  <w:num w:numId="10">
    <w:abstractNumId w:val="8"/>
  </w:num>
  <w:num w:numId="11">
    <w:abstractNumId w:val="12"/>
  </w:num>
  <w:num w:numId="12">
    <w:abstractNumId w:val="21"/>
  </w:num>
  <w:num w:numId="13">
    <w:abstractNumId w:val="20"/>
  </w:num>
  <w:num w:numId="14">
    <w:abstractNumId w:val="15"/>
  </w:num>
  <w:num w:numId="15">
    <w:abstractNumId w:val="19"/>
  </w:num>
  <w:num w:numId="16">
    <w:abstractNumId w:val="16"/>
  </w:num>
  <w:num w:numId="17">
    <w:abstractNumId w:val="10"/>
  </w:num>
  <w:num w:numId="18">
    <w:abstractNumId w:val="4"/>
  </w:num>
  <w:num w:numId="19">
    <w:abstractNumId w:val="11"/>
  </w:num>
  <w:num w:numId="20">
    <w:abstractNumId w:val="0"/>
  </w:num>
  <w:num w:numId="21">
    <w:abstractNumId w:val="6"/>
  </w:num>
  <w:num w:numId="22">
    <w:abstractNumId w:val="14"/>
  </w:num>
  <w:num w:numId="23">
    <w:abstractNumId w:val="27"/>
  </w:num>
  <w:num w:numId="24">
    <w:abstractNumId w:val="26"/>
  </w:num>
  <w:num w:numId="25">
    <w:abstractNumId w:val="3"/>
  </w:num>
  <w:num w:numId="26">
    <w:abstractNumId w:val="9"/>
  </w:num>
  <w:num w:numId="27">
    <w:abstractNumId w:val="25"/>
  </w:num>
  <w:num w:numId="28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11182"/>
    <w:rsid w:val="00011D05"/>
    <w:rsid w:val="00012597"/>
    <w:rsid w:val="000136A8"/>
    <w:rsid w:val="0001394D"/>
    <w:rsid w:val="00013FCD"/>
    <w:rsid w:val="00015D79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49D"/>
    <w:rsid w:val="000455BE"/>
    <w:rsid w:val="00045A0D"/>
    <w:rsid w:val="00046435"/>
    <w:rsid w:val="0004716E"/>
    <w:rsid w:val="0004752C"/>
    <w:rsid w:val="0005076B"/>
    <w:rsid w:val="00050891"/>
    <w:rsid w:val="000514FC"/>
    <w:rsid w:val="00052C26"/>
    <w:rsid w:val="00053126"/>
    <w:rsid w:val="000553C5"/>
    <w:rsid w:val="00056C0D"/>
    <w:rsid w:val="00056F02"/>
    <w:rsid w:val="0005792C"/>
    <w:rsid w:val="00060018"/>
    <w:rsid w:val="000601F2"/>
    <w:rsid w:val="000604C1"/>
    <w:rsid w:val="000607BB"/>
    <w:rsid w:val="00061077"/>
    <w:rsid w:val="00062FDE"/>
    <w:rsid w:val="00063CE9"/>
    <w:rsid w:val="00064B98"/>
    <w:rsid w:val="000652D3"/>
    <w:rsid w:val="000657C9"/>
    <w:rsid w:val="00066220"/>
    <w:rsid w:val="00066EBC"/>
    <w:rsid w:val="0006783F"/>
    <w:rsid w:val="000702D5"/>
    <w:rsid w:val="00070CC4"/>
    <w:rsid w:val="00070D40"/>
    <w:rsid w:val="00071929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9083D"/>
    <w:rsid w:val="00090D58"/>
    <w:rsid w:val="00091A35"/>
    <w:rsid w:val="00092916"/>
    <w:rsid w:val="00094DE3"/>
    <w:rsid w:val="00096C91"/>
    <w:rsid w:val="000979C7"/>
    <w:rsid w:val="00097CD6"/>
    <w:rsid w:val="000A0BCE"/>
    <w:rsid w:val="000A1859"/>
    <w:rsid w:val="000A1C6B"/>
    <w:rsid w:val="000A1DB3"/>
    <w:rsid w:val="000A28EB"/>
    <w:rsid w:val="000A3089"/>
    <w:rsid w:val="000A31C8"/>
    <w:rsid w:val="000A43CC"/>
    <w:rsid w:val="000A4BDB"/>
    <w:rsid w:val="000A4D14"/>
    <w:rsid w:val="000A4DB9"/>
    <w:rsid w:val="000A65D0"/>
    <w:rsid w:val="000B0632"/>
    <w:rsid w:val="000B0A80"/>
    <w:rsid w:val="000B1653"/>
    <w:rsid w:val="000B289D"/>
    <w:rsid w:val="000B313A"/>
    <w:rsid w:val="000B43A2"/>
    <w:rsid w:val="000B46E9"/>
    <w:rsid w:val="000B53A4"/>
    <w:rsid w:val="000B64EC"/>
    <w:rsid w:val="000B67C0"/>
    <w:rsid w:val="000B7926"/>
    <w:rsid w:val="000B7E21"/>
    <w:rsid w:val="000C04CB"/>
    <w:rsid w:val="000C1621"/>
    <w:rsid w:val="000C2195"/>
    <w:rsid w:val="000C2EA4"/>
    <w:rsid w:val="000C3402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CA"/>
    <w:rsid w:val="000D46EF"/>
    <w:rsid w:val="000D569B"/>
    <w:rsid w:val="000D5C8D"/>
    <w:rsid w:val="000D6066"/>
    <w:rsid w:val="000E18B4"/>
    <w:rsid w:val="000E2F23"/>
    <w:rsid w:val="000E3429"/>
    <w:rsid w:val="000E39FD"/>
    <w:rsid w:val="000E61EA"/>
    <w:rsid w:val="000E63C1"/>
    <w:rsid w:val="000E6757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99B"/>
    <w:rsid w:val="00101AF0"/>
    <w:rsid w:val="00102373"/>
    <w:rsid w:val="00103C45"/>
    <w:rsid w:val="00105491"/>
    <w:rsid w:val="00106484"/>
    <w:rsid w:val="001064EF"/>
    <w:rsid w:val="001069CC"/>
    <w:rsid w:val="00106CE8"/>
    <w:rsid w:val="00106EBF"/>
    <w:rsid w:val="001073F6"/>
    <w:rsid w:val="0010799A"/>
    <w:rsid w:val="00107FAF"/>
    <w:rsid w:val="001101AE"/>
    <w:rsid w:val="00110436"/>
    <w:rsid w:val="001104CB"/>
    <w:rsid w:val="00110515"/>
    <w:rsid w:val="00111981"/>
    <w:rsid w:val="00111B00"/>
    <w:rsid w:val="00111B7D"/>
    <w:rsid w:val="00113647"/>
    <w:rsid w:val="001136C9"/>
    <w:rsid w:val="00113959"/>
    <w:rsid w:val="00114116"/>
    <w:rsid w:val="00114E8A"/>
    <w:rsid w:val="00115727"/>
    <w:rsid w:val="00115E00"/>
    <w:rsid w:val="00116052"/>
    <w:rsid w:val="00116C6E"/>
    <w:rsid w:val="00117A57"/>
    <w:rsid w:val="00120A1B"/>
    <w:rsid w:val="00121426"/>
    <w:rsid w:val="001227E3"/>
    <w:rsid w:val="0012389E"/>
    <w:rsid w:val="001254CA"/>
    <w:rsid w:val="00125818"/>
    <w:rsid w:val="001267E6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5A13"/>
    <w:rsid w:val="00135A57"/>
    <w:rsid w:val="00135B90"/>
    <w:rsid w:val="00136344"/>
    <w:rsid w:val="00141263"/>
    <w:rsid w:val="00141CD8"/>
    <w:rsid w:val="00143012"/>
    <w:rsid w:val="00143EB9"/>
    <w:rsid w:val="0014413C"/>
    <w:rsid w:val="00144D59"/>
    <w:rsid w:val="00144F19"/>
    <w:rsid w:val="00146BB7"/>
    <w:rsid w:val="00147051"/>
    <w:rsid w:val="001503E1"/>
    <w:rsid w:val="00150D7C"/>
    <w:rsid w:val="00150FCB"/>
    <w:rsid w:val="001510B1"/>
    <w:rsid w:val="00153024"/>
    <w:rsid w:val="001535A0"/>
    <w:rsid w:val="001539A6"/>
    <w:rsid w:val="00154177"/>
    <w:rsid w:val="00154548"/>
    <w:rsid w:val="0015603A"/>
    <w:rsid w:val="00156B47"/>
    <w:rsid w:val="00156D37"/>
    <w:rsid w:val="0015770A"/>
    <w:rsid w:val="00157E17"/>
    <w:rsid w:val="001603AA"/>
    <w:rsid w:val="00160CB8"/>
    <w:rsid w:val="0016205C"/>
    <w:rsid w:val="00162735"/>
    <w:rsid w:val="00163DAA"/>
    <w:rsid w:val="00163F0E"/>
    <w:rsid w:val="001643C4"/>
    <w:rsid w:val="0016446F"/>
    <w:rsid w:val="00165ADD"/>
    <w:rsid w:val="00166EEA"/>
    <w:rsid w:val="00167078"/>
    <w:rsid w:val="00167AEA"/>
    <w:rsid w:val="00170A6B"/>
    <w:rsid w:val="00170B51"/>
    <w:rsid w:val="00172C77"/>
    <w:rsid w:val="00172F22"/>
    <w:rsid w:val="00173A05"/>
    <w:rsid w:val="0017415E"/>
    <w:rsid w:val="001743E5"/>
    <w:rsid w:val="001746FE"/>
    <w:rsid w:val="001753FC"/>
    <w:rsid w:val="001763CF"/>
    <w:rsid w:val="0017641C"/>
    <w:rsid w:val="001768F3"/>
    <w:rsid w:val="00176B5A"/>
    <w:rsid w:val="00176B80"/>
    <w:rsid w:val="00176FC2"/>
    <w:rsid w:val="00176FE6"/>
    <w:rsid w:val="001772A5"/>
    <w:rsid w:val="0018024F"/>
    <w:rsid w:val="00180C90"/>
    <w:rsid w:val="00181586"/>
    <w:rsid w:val="0018297C"/>
    <w:rsid w:val="00184432"/>
    <w:rsid w:val="00185BEF"/>
    <w:rsid w:val="00185F49"/>
    <w:rsid w:val="00186AA2"/>
    <w:rsid w:val="00186AA9"/>
    <w:rsid w:val="0018776A"/>
    <w:rsid w:val="0019043F"/>
    <w:rsid w:val="00191D71"/>
    <w:rsid w:val="00192EDC"/>
    <w:rsid w:val="00194E1E"/>
    <w:rsid w:val="001963E0"/>
    <w:rsid w:val="001A0779"/>
    <w:rsid w:val="001A0872"/>
    <w:rsid w:val="001A0DE1"/>
    <w:rsid w:val="001A1435"/>
    <w:rsid w:val="001A518D"/>
    <w:rsid w:val="001A56F6"/>
    <w:rsid w:val="001A5C9F"/>
    <w:rsid w:val="001A6B36"/>
    <w:rsid w:val="001A7A2C"/>
    <w:rsid w:val="001B005D"/>
    <w:rsid w:val="001B0825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3352"/>
    <w:rsid w:val="001C3C84"/>
    <w:rsid w:val="001C3CC6"/>
    <w:rsid w:val="001C4176"/>
    <w:rsid w:val="001C474F"/>
    <w:rsid w:val="001C4A01"/>
    <w:rsid w:val="001C4A71"/>
    <w:rsid w:val="001C4CC3"/>
    <w:rsid w:val="001C5586"/>
    <w:rsid w:val="001C5796"/>
    <w:rsid w:val="001C6457"/>
    <w:rsid w:val="001C7B9C"/>
    <w:rsid w:val="001D0CFB"/>
    <w:rsid w:val="001D1087"/>
    <w:rsid w:val="001D1375"/>
    <w:rsid w:val="001D2335"/>
    <w:rsid w:val="001D2E3D"/>
    <w:rsid w:val="001D32FB"/>
    <w:rsid w:val="001D458D"/>
    <w:rsid w:val="001D4BFB"/>
    <w:rsid w:val="001D58AC"/>
    <w:rsid w:val="001D6A0D"/>
    <w:rsid w:val="001D7DAC"/>
    <w:rsid w:val="001E11A9"/>
    <w:rsid w:val="001E1219"/>
    <w:rsid w:val="001E1468"/>
    <w:rsid w:val="001E307C"/>
    <w:rsid w:val="001E347F"/>
    <w:rsid w:val="001E46EF"/>
    <w:rsid w:val="001E489F"/>
    <w:rsid w:val="001E4C98"/>
    <w:rsid w:val="001E4DB3"/>
    <w:rsid w:val="001E7238"/>
    <w:rsid w:val="001E74C4"/>
    <w:rsid w:val="001F0C10"/>
    <w:rsid w:val="001F0E66"/>
    <w:rsid w:val="001F0F0B"/>
    <w:rsid w:val="001F0F46"/>
    <w:rsid w:val="001F1793"/>
    <w:rsid w:val="001F263A"/>
    <w:rsid w:val="001F27D3"/>
    <w:rsid w:val="001F340F"/>
    <w:rsid w:val="001F3B5A"/>
    <w:rsid w:val="001F4152"/>
    <w:rsid w:val="001F47C7"/>
    <w:rsid w:val="001F54BA"/>
    <w:rsid w:val="001F58E8"/>
    <w:rsid w:val="001F6205"/>
    <w:rsid w:val="001F6470"/>
    <w:rsid w:val="001F6576"/>
    <w:rsid w:val="001F6FE2"/>
    <w:rsid w:val="001F72E9"/>
    <w:rsid w:val="0020029D"/>
    <w:rsid w:val="0020105B"/>
    <w:rsid w:val="0020273B"/>
    <w:rsid w:val="00202A87"/>
    <w:rsid w:val="00203171"/>
    <w:rsid w:val="002031AB"/>
    <w:rsid w:val="00203221"/>
    <w:rsid w:val="00204293"/>
    <w:rsid w:val="002044C8"/>
    <w:rsid w:val="00204833"/>
    <w:rsid w:val="00205140"/>
    <w:rsid w:val="00205351"/>
    <w:rsid w:val="002055E2"/>
    <w:rsid w:val="00205820"/>
    <w:rsid w:val="00205CBB"/>
    <w:rsid w:val="002061BD"/>
    <w:rsid w:val="0020756A"/>
    <w:rsid w:val="0020791E"/>
    <w:rsid w:val="00211561"/>
    <w:rsid w:val="00211F47"/>
    <w:rsid w:val="00211F63"/>
    <w:rsid w:val="002120D7"/>
    <w:rsid w:val="00213E6F"/>
    <w:rsid w:val="00214DEB"/>
    <w:rsid w:val="0021590D"/>
    <w:rsid w:val="0021634B"/>
    <w:rsid w:val="00216A71"/>
    <w:rsid w:val="002205C5"/>
    <w:rsid w:val="00220F38"/>
    <w:rsid w:val="00221380"/>
    <w:rsid w:val="002229BF"/>
    <w:rsid w:val="00223D39"/>
    <w:rsid w:val="00224E30"/>
    <w:rsid w:val="00225AB1"/>
    <w:rsid w:val="00227CBB"/>
    <w:rsid w:val="002301F9"/>
    <w:rsid w:val="00230DBC"/>
    <w:rsid w:val="00233814"/>
    <w:rsid w:val="00234A0D"/>
    <w:rsid w:val="002351DB"/>
    <w:rsid w:val="00235661"/>
    <w:rsid w:val="00236128"/>
    <w:rsid w:val="002363AF"/>
    <w:rsid w:val="00237C3C"/>
    <w:rsid w:val="002402EC"/>
    <w:rsid w:val="002415D3"/>
    <w:rsid w:val="00241985"/>
    <w:rsid w:val="002419CA"/>
    <w:rsid w:val="002437DE"/>
    <w:rsid w:val="00245866"/>
    <w:rsid w:val="00245ED7"/>
    <w:rsid w:val="00245F2F"/>
    <w:rsid w:val="00246ACD"/>
    <w:rsid w:val="00247102"/>
    <w:rsid w:val="002474BD"/>
    <w:rsid w:val="002479F2"/>
    <w:rsid w:val="00247EB1"/>
    <w:rsid w:val="00247F72"/>
    <w:rsid w:val="002508B1"/>
    <w:rsid w:val="002512BE"/>
    <w:rsid w:val="00251F86"/>
    <w:rsid w:val="00252D91"/>
    <w:rsid w:val="002558C2"/>
    <w:rsid w:val="00256654"/>
    <w:rsid w:val="00256DA6"/>
    <w:rsid w:val="002570D5"/>
    <w:rsid w:val="00257886"/>
    <w:rsid w:val="002611F8"/>
    <w:rsid w:val="00261474"/>
    <w:rsid w:val="002616E4"/>
    <w:rsid w:val="002624C9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4D8"/>
    <w:rsid w:val="00274242"/>
    <w:rsid w:val="00274CE9"/>
    <w:rsid w:val="00275393"/>
    <w:rsid w:val="00275B86"/>
    <w:rsid w:val="00276448"/>
    <w:rsid w:val="00276C86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68E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47A"/>
    <w:rsid w:val="002B1E16"/>
    <w:rsid w:val="002B1FE5"/>
    <w:rsid w:val="002B310D"/>
    <w:rsid w:val="002B38B0"/>
    <w:rsid w:val="002B3A04"/>
    <w:rsid w:val="002B3C4A"/>
    <w:rsid w:val="002B4AAF"/>
    <w:rsid w:val="002B7BE1"/>
    <w:rsid w:val="002C06A9"/>
    <w:rsid w:val="002C0720"/>
    <w:rsid w:val="002C12C3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4C28"/>
    <w:rsid w:val="002D5445"/>
    <w:rsid w:val="002D5F94"/>
    <w:rsid w:val="002D693F"/>
    <w:rsid w:val="002D70E9"/>
    <w:rsid w:val="002E0202"/>
    <w:rsid w:val="002E104A"/>
    <w:rsid w:val="002E1A2C"/>
    <w:rsid w:val="002E30D7"/>
    <w:rsid w:val="002E3754"/>
    <w:rsid w:val="002E3D74"/>
    <w:rsid w:val="002E4682"/>
    <w:rsid w:val="002E49E0"/>
    <w:rsid w:val="002E5154"/>
    <w:rsid w:val="002E56E9"/>
    <w:rsid w:val="002E596B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3D45"/>
    <w:rsid w:val="002F4A2D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385"/>
    <w:rsid w:val="00302627"/>
    <w:rsid w:val="00302F08"/>
    <w:rsid w:val="00303708"/>
    <w:rsid w:val="00303BCA"/>
    <w:rsid w:val="00304B48"/>
    <w:rsid w:val="00304D45"/>
    <w:rsid w:val="003054BD"/>
    <w:rsid w:val="003059FB"/>
    <w:rsid w:val="00305A32"/>
    <w:rsid w:val="003069A6"/>
    <w:rsid w:val="003071DE"/>
    <w:rsid w:val="003115B2"/>
    <w:rsid w:val="0031193A"/>
    <w:rsid w:val="00312511"/>
    <w:rsid w:val="00313CE1"/>
    <w:rsid w:val="00314D31"/>
    <w:rsid w:val="00315635"/>
    <w:rsid w:val="00316531"/>
    <w:rsid w:val="00316A09"/>
    <w:rsid w:val="00320178"/>
    <w:rsid w:val="00320970"/>
    <w:rsid w:val="0032105B"/>
    <w:rsid w:val="003217CF"/>
    <w:rsid w:val="00322B01"/>
    <w:rsid w:val="003238B5"/>
    <w:rsid w:val="00323CB8"/>
    <w:rsid w:val="00323EEB"/>
    <w:rsid w:val="00324453"/>
    <w:rsid w:val="00324AB0"/>
    <w:rsid w:val="00324B55"/>
    <w:rsid w:val="0032576A"/>
    <w:rsid w:val="00325ACC"/>
    <w:rsid w:val="00326474"/>
    <w:rsid w:val="003265B6"/>
    <w:rsid w:val="003267BA"/>
    <w:rsid w:val="00326B0D"/>
    <w:rsid w:val="003308E2"/>
    <w:rsid w:val="00331326"/>
    <w:rsid w:val="00331B02"/>
    <w:rsid w:val="0033222A"/>
    <w:rsid w:val="00332C03"/>
    <w:rsid w:val="0033360F"/>
    <w:rsid w:val="003349BF"/>
    <w:rsid w:val="00334A09"/>
    <w:rsid w:val="00334B80"/>
    <w:rsid w:val="00334C8F"/>
    <w:rsid w:val="00335608"/>
    <w:rsid w:val="00335A52"/>
    <w:rsid w:val="00336281"/>
    <w:rsid w:val="003370C1"/>
    <w:rsid w:val="00337423"/>
    <w:rsid w:val="0033775C"/>
    <w:rsid w:val="00340743"/>
    <w:rsid w:val="003417AB"/>
    <w:rsid w:val="00341825"/>
    <w:rsid w:val="00342FA2"/>
    <w:rsid w:val="0034371D"/>
    <w:rsid w:val="003440C8"/>
    <w:rsid w:val="0034425A"/>
    <w:rsid w:val="003448E7"/>
    <w:rsid w:val="00346403"/>
    <w:rsid w:val="003466D8"/>
    <w:rsid w:val="003468B8"/>
    <w:rsid w:val="00347C14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1FB7"/>
    <w:rsid w:val="00362D3D"/>
    <w:rsid w:val="00363C57"/>
    <w:rsid w:val="00363F7C"/>
    <w:rsid w:val="003649F4"/>
    <w:rsid w:val="00366177"/>
    <w:rsid w:val="0036710D"/>
    <w:rsid w:val="00367B04"/>
    <w:rsid w:val="0037090B"/>
    <w:rsid w:val="00370B3D"/>
    <w:rsid w:val="00372D8F"/>
    <w:rsid w:val="00372E03"/>
    <w:rsid w:val="00373C88"/>
    <w:rsid w:val="003741A0"/>
    <w:rsid w:val="003747E0"/>
    <w:rsid w:val="00376709"/>
    <w:rsid w:val="0037751F"/>
    <w:rsid w:val="0038111B"/>
    <w:rsid w:val="00381D57"/>
    <w:rsid w:val="00383F94"/>
    <w:rsid w:val="00384D23"/>
    <w:rsid w:val="003856C1"/>
    <w:rsid w:val="00385824"/>
    <w:rsid w:val="00391826"/>
    <w:rsid w:val="00391984"/>
    <w:rsid w:val="00391A51"/>
    <w:rsid w:val="00391D74"/>
    <w:rsid w:val="00392629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72E"/>
    <w:rsid w:val="003947DF"/>
    <w:rsid w:val="00395322"/>
    <w:rsid w:val="00395456"/>
    <w:rsid w:val="00395762"/>
    <w:rsid w:val="00395D7E"/>
    <w:rsid w:val="00395EDB"/>
    <w:rsid w:val="00395FA6"/>
    <w:rsid w:val="00396815"/>
    <w:rsid w:val="00397033"/>
    <w:rsid w:val="003974D6"/>
    <w:rsid w:val="003978AF"/>
    <w:rsid w:val="003A0041"/>
    <w:rsid w:val="003A0778"/>
    <w:rsid w:val="003A0CDC"/>
    <w:rsid w:val="003A1B19"/>
    <w:rsid w:val="003A1FE0"/>
    <w:rsid w:val="003A2088"/>
    <w:rsid w:val="003A25E5"/>
    <w:rsid w:val="003A284D"/>
    <w:rsid w:val="003A32A4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1C8E"/>
    <w:rsid w:val="003B21D6"/>
    <w:rsid w:val="003B28CA"/>
    <w:rsid w:val="003B3A22"/>
    <w:rsid w:val="003B75B8"/>
    <w:rsid w:val="003C0805"/>
    <w:rsid w:val="003C160D"/>
    <w:rsid w:val="003C3774"/>
    <w:rsid w:val="003C404C"/>
    <w:rsid w:val="003C484C"/>
    <w:rsid w:val="003C6AC0"/>
    <w:rsid w:val="003C6F6F"/>
    <w:rsid w:val="003D0210"/>
    <w:rsid w:val="003D0836"/>
    <w:rsid w:val="003D0B1A"/>
    <w:rsid w:val="003D3CE6"/>
    <w:rsid w:val="003D3E3E"/>
    <w:rsid w:val="003D4AF6"/>
    <w:rsid w:val="003D7124"/>
    <w:rsid w:val="003E08B4"/>
    <w:rsid w:val="003E1F57"/>
    <w:rsid w:val="003E2781"/>
    <w:rsid w:val="003E3A3F"/>
    <w:rsid w:val="003E4285"/>
    <w:rsid w:val="003E4577"/>
    <w:rsid w:val="003E4B35"/>
    <w:rsid w:val="003E4D3D"/>
    <w:rsid w:val="003E4F01"/>
    <w:rsid w:val="003E539B"/>
    <w:rsid w:val="003E5556"/>
    <w:rsid w:val="003E67A1"/>
    <w:rsid w:val="003E6DDD"/>
    <w:rsid w:val="003E7122"/>
    <w:rsid w:val="003F07A1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99"/>
    <w:rsid w:val="004007EF"/>
    <w:rsid w:val="004009CC"/>
    <w:rsid w:val="00400E93"/>
    <w:rsid w:val="004012D3"/>
    <w:rsid w:val="004023D6"/>
    <w:rsid w:val="00402AA9"/>
    <w:rsid w:val="00403A05"/>
    <w:rsid w:val="00403BD9"/>
    <w:rsid w:val="004064E3"/>
    <w:rsid w:val="00406DFF"/>
    <w:rsid w:val="00406E0D"/>
    <w:rsid w:val="004071C7"/>
    <w:rsid w:val="004075F6"/>
    <w:rsid w:val="004079BB"/>
    <w:rsid w:val="00409A97"/>
    <w:rsid w:val="00411EA8"/>
    <w:rsid w:val="00412239"/>
    <w:rsid w:val="00412EA8"/>
    <w:rsid w:val="004130E9"/>
    <w:rsid w:val="0041342D"/>
    <w:rsid w:val="004140B9"/>
    <w:rsid w:val="00414A92"/>
    <w:rsid w:val="004154C9"/>
    <w:rsid w:val="00415D5F"/>
    <w:rsid w:val="0041625A"/>
    <w:rsid w:val="00417171"/>
    <w:rsid w:val="0042164B"/>
    <w:rsid w:val="00423926"/>
    <w:rsid w:val="004260FC"/>
    <w:rsid w:val="00426BBC"/>
    <w:rsid w:val="00426DF7"/>
    <w:rsid w:val="00426E9B"/>
    <w:rsid w:val="00427A6C"/>
    <w:rsid w:val="00427F65"/>
    <w:rsid w:val="00430D48"/>
    <w:rsid w:val="00430ECB"/>
    <w:rsid w:val="004323E2"/>
    <w:rsid w:val="0043267E"/>
    <w:rsid w:val="00432AF9"/>
    <w:rsid w:val="00433761"/>
    <w:rsid w:val="00433ED6"/>
    <w:rsid w:val="00434880"/>
    <w:rsid w:val="00434E16"/>
    <w:rsid w:val="004353D1"/>
    <w:rsid w:val="00436825"/>
    <w:rsid w:val="00436D1F"/>
    <w:rsid w:val="004376A7"/>
    <w:rsid w:val="00437BDB"/>
    <w:rsid w:val="00437E7D"/>
    <w:rsid w:val="0044047C"/>
    <w:rsid w:val="00441A23"/>
    <w:rsid w:val="004424DA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5AD3"/>
    <w:rsid w:val="0045618C"/>
    <w:rsid w:val="0045671D"/>
    <w:rsid w:val="00456971"/>
    <w:rsid w:val="004570EC"/>
    <w:rsid w:val="00457953"/>
    <w:rsid w:val="00461241"/>
    <w:rsid w:val="00461F18"/>
    <w:rsid w:val="004621B5"/>
    <w:rsid w:val="00462E90"/>
    <w:rsid w:val="00464264"/>
    <w:rsid w:val="00465143"/>
    <w:rsid w:val="00467088"/>
    <w:rsid w:val="004677F1"/>
    <w:rsid w:val="00467ED7"/>
    <w:rsid w:val="00470EF8"/>
    <w:rsid w:val="0047287C"/>
    <w:rsid w:val="00472B5B"/>
    <w:rsid w:val="00473DF9"/>
    <w:rsid w:val="004759D2"/>
    <w:rsid w:val="004763C7"/>
    <w:rsid w:val="00476F28"/>
    <w:rsid w:val="00477089"/>
    <w:rsid w:val="0048053E"/>
    <w:rsid w:val="0048072C"/>
    <w:rsid w:val="00480BAB"/>
    <w:rsid w:val="00481832"/>
    <w:rsid w:val="00481AAD"/>
    <w:rsid w:val="00481F55"/>
    <w:rsid w:val="00484878"/>
    <w:rsid w:val="00485B2B"/>
    <w:rsid w:val="00487DD9"/>
    <w:rsid w:val="00491280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265C"/>
    <w:rsid w:val="004A3AD6"/>
    <w:rsid w:val="004A581A"/>
    <w:rsid w:val="004A7F69"/>
    <w:rsid w:val="004B00B6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5E2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CCF"/>
    <w:rsid w:val="004E1A9A"/>
    <w:rsid w:val="004E1F25"/>
    <w:rsid w:val="004E2057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501143"/>
    <w:rsid w:val="0050255C"/>
    <w:rsid w:val="00502604"/>
    <w:rsid w:val="00502785"/>
    <w:rsid w:val="005029A6"/>
    <w:rsid w:val="00503B9F"/>
    <w:rsid w:val="00503CA3"/>
    <w:rsid w:val="00504F1B"/>
    <w:rsid w:val="00504FCF"/>
    <w:rsid w:val="0050511F"/>
    <w:rsid w:val="00505358"/>
    <w:rsid w:val="00505860"/>
    <w:rsid w:val="005071EE"/>
    <w:rsid w:val="00507227"/>
    <w:rsid w:val="00507637"/>
    <w:rsid w:val="00507847"/>
    <w:rsid w:val="00507B42"/>
    <w:rsid w:val="00507E76"/>
    <w:rsid w:val="00510773"/>
    <w:rsid w:val="00511A83"/>
    <w:rsid w:val="00511ABE"/>
    <w:rsid w:val="00512BCE"/>
    <w:rsid w:val="00513114"/>
    <w:rsid w:val="005138AE"/>
    <w:rsid w:val="00514992"/>
    <w:rsid w:val="0051627A"/>
    <w:rsid w:val="0051654D"/>
    <w:rsid w:val="0052012C"/>
    <w:rsid w:val="005201C3"/>
    <w:rsid w:val="005212CD"/>
    <w:rsid w:val="00521BB0"/>
    <w:rsid w:val="00522AA1"/>
    <w:rsid w:val="00522BF9"/>
    <w:rsid w:val="00523F2F"/>
    <w:rsid w:val="005249BB"/>
    <w:rsid w:val="00524E45"/>
    <w:rsid w:val="00525EE4"/>
    <w:rsid w:val="005303ED"/>
    <w:rsid w:val="005309AD"/>
    <w:rsid w:val="00532568"/>
    <w:rsid w:val="005327FE"/>
    <w:rsid w:val="00532C22"/>
    <w:rsid w:val="00532D1B"/>
    <w:rsid w:val="00533B2A"/>
    <w:rsid w:val="00533CE4"/>
    <w:rsid w:val="0053463D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FB1"/>
    <w:rsid w:val="00546797"/>
    <w:rsid w:val="005473ED"/>
    <w:rsid w:val="005475D2"/>
    <w:rsid w:val="00547B92"/>
    <w:rsid w:val="00547C25"/>
    <w:rsid w:val="00550D77"/>
    <w:rsid w:val="00551234"/>
    <w:rsid w:val="005524BD"/>
    <w:rsid w:val="00553128"/>
    <w:rsid w:val="00553193"/>
    <w:rsid w:val="00554406"/>
    <w:rsid w:val="00556E85"/>
    <w:rsid w:val="00556FBF"/>
    <w:rsid w:val="0055745B"/>
    <w:rsid w:val="0055750A"/>
    <w:rsid w:val="005579CA"/>
    <w:rsid w:val="00560C89"/>
    <w:rsid w:val="00562A8D"/>
    <w:rsid w:val="00562EF2"/>
    <w:rsid w:val="00563059"/>
    <w:rsid w:val="00563D9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8010A"/>
    <w:rsid w:val="0058137C"/>
    <w:rsid w:val="00581A9E"/>
    <w:rsid w:val="00581CDA"/>
    <w:rsid w:val="00582281"/>
    <w:rsid w:val="00582313"/>
    <w:rsid w:val="00582736"/>
    <w:rsid w:val="0058313C"/>
    <w:rsid w:val="00583939"/>
    <w:rsid w:val="00583AA5"/>
    <w:rsid w:val="00584D5D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32C9"/>
    <w:rsid w:val="005A32CB"/>
    <w:rsid w:val="005A4395"/>
    <w:rsid w:val="005A4911"/>
    <w:rsid w:val="005A4B85"/>
    <w:rsid w:val="005A61B0"/>
    <w:rsid w:val="005A62D7"/>
    <w:rsid w:val="005A6952"/>
    <w:rsid w:val="005A6B71"/>
    <w:rsid w:val="005A7303"/>
    <w:rsid w:val="005B0048"/>
    <w:rsid w:val="005B0E6E"/>
    <w:rsid w:val="005B1403"/>
    <w:rsid w:val="005B1514"/>
    <w:rsid w:val="005B31D8"/>
    <w:rsid w:val="005B363A"/>
    <w:rsid w:val="005B3F65"/>
    <w:rsid w:val="005B5060"/>
    <w:rsid w:val="005B515F"/>
    <w:rsid w:val="005B57A0"/>
    <w:rsid w:val="005B5959"/>
    <w:rsid w:val="005B69D2"/>
    <w:rsid w:val="005B70DC"/>
    <w:rsid w:val="005B7628"/>
    <w:rsid w:val="005C01D0"/>
    <w:rsid w:val="005C0A49"/>
    <w:rsid w:val="005C0BA3"/>
    <w:rsid w:val="005C0FB9"/>
    <w:rsid w:val="005C2E99"/>
    <w:rsid w:val="005C33EE"/>
    <w:rsid w:val="005C47D6"/>
    <w:rsid w:val="005C550D"/>
    <w:rsid w:val="005C5CE2"/>
    <w:rsid w:val="005C6809"/>
    <w:rsid w:val="005C713F"/>
    <w:rsid w:val="005C7D62"/>
    <w:rsid w:val="005D0685"/>
    <w:rsid w:val="005D0BBB"/>
    <w:rsid w:val="005D1741"/>
    <w:rsid w:val="005D33EA"/>
    <w:rsid w:val="005D4379"/>
    <w:rsid w:val="005D4FA0"/>
    <w:rsid w:val="005D563C"/>
    <w:rsid w:val="005D591E"/>
    <w:rsid w:val="005D5AE4"/>
    <w:rsid w:val="005D5E55"/>
    <w:rsid w:val="005D6263"/>
    <w:rsid w:val="005D70F6"/>
    <w:rsid w:val="005D74BC"/>
    <w:rsid w:val="005E1063"/>
    <w:rsid w:val="005E1D9D"/>
    <w:rsid w:val="005E269A"/>
    <w:rsid w:val="005E4C88"/>
    <w:rsid w:val="005E54DF"/>
    <w:rsid w:val="005E5CF3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A15"/>
    <w:rsid w:val="005F5D25"/>
    <w:rsid w:val="005F5D96"/>
    <w:rsid w:val="005F7CC2"/>
    <w:rsid w:val="006008CF"/>
    <w:rsid w:val="00601505"/>
    <w:rsid w:val="00602B93"/>
    <w:rsid w:val="006041FD"/>
    <w:rsid w:val="0060623E"/>
    <w:rsid w:val="00606983"/>
    <w:rsid w:val="00610939"/>
    <w:rsid w:val="00610FF2"/>
    <w:rsid w:val="0061113F"/>
    <w:rsid w:val="0061205A"/>
    <w:rsid w:val="0061258F"/>
    <w:rsid w:val="00613683"/>
    <w:rsid w:val="00614D25"/>
    <w:rsid w:val="00614D68"/>
    <w:rsid w:val="0061520F"/>
    <w:rsid w:val="00615765"/>
    <w:rsid w:val="00615853"/>
    <w:rsid w:val="0061618F"/>
    <w:rsid w:val="006176CD"/>
    <w:rsid w:val="00617F25"/>
    <w:rsid w:val="00622028"/>
    <w:rsid w:val="00622A05"/>
    <w:rsid w:val="00622C93"/>
    <w:rsid w:val="00622D18"/>
    <w:rsid w:val="00625390"/>
    <w:rsid w:val="006253DC"/>
    <w:rsid w:val="006256B0"/>
    <w:rsid w:val="006301FF"/>
    <w:rsid w:val="0063030A"/>
    <w:rsid w:val="00630D4F"/>
    <w:rsid w:val="00632371"/>
    <w:rsid w:val="006329BB"/>
    <w:rsid w:val="0063360A"/>
    <w:rsid w:val="00633DD5"/>
    <w:rsid w:val="00634961"/>
    <w:rsid w:val="00635F01"/>
    <w:rsid w:val="0063715F"/>
    <w:rsid w:val="00637B8A"/>
    <w:rsid w:val="00640725"/>
    <w:rsid w:val="00641F39"/>
    <w:rsid w:val="006424AE"/>
    <w:rsid w:val="006433D3"/>
    <w:rsid w:val="00643B32"/>
    <w:rsid w:val="00643CB6"/>
    <w:rsid w:val="00644796"/>
    <w:rsid w:val="00644EB8"/>
    <w:rsid w:val="00644EFA"/>
    <w:rsid w:val="0064563B"/>
    <w:rsid w:val="0064651E"/>
    <w:rsid w:val="00646E5B"/>
    <w:rsid w:val="00646E61"/>
    <w:rsid w:val="006479CC"/>
    <w:rsid w:val="00650F0D"/>
    <w:rsid w:val="00650FB3"/>
    <w:rsid w:val="00651651"/>
    <w:rsid w:val="00652441"/>
    <w:rsid w:val="00653A70"/>
    <w:rsid w:val="00657F88"/>
    <w:rsid w:val="006602A8"/>
    <w:rsid w:val="006608A2"/>
    <w:rsid w:val="00660E0A"/>
    <w:rsid w:val="006618F3"/>
    <w:rsid w:val="00662281"/>
    <w:rsid w:val="00663505"/>
    <w:rsid w:val="00663A88"/>
    <w:rsid w:val="006642D2"/>
    <w:rsid w:val="006645E8"/>
    <w:rsid w:val="00664B9C"/>
    <w:rsid w:val="00664EBB"/>
    <w:rsid w:val="00665149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772DA"/>
    <w:rsid w:val="006807F4"/>
    <w:rsid w:val="00680B4C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5539"/>
    <w:rsid w:val="00685C29"/>
    <w:rsid w:val="006866A8"/>
    <w:rsid w:val="00686771"/>
    <w:rsid w:val="00687586"/>
    <w:rsid w:val="00690702"/>
    <w:rsid w:val="00690736"/>
    <w:rsid w:val="00691B2A"/>
    <w:rsid w:val="00692010"/>
    <w:rsid w:val="00697457"/>
    <w:rsid w:val="006977F3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5EE"/>
    <w:rsid w:val="006B0D2C"/>
    <w:rsid w:val="006B1CC5"/>
    <w:rsid w:val="006B1EC0"/>
    <w:rsid w:val="006B27D4"/>
    <w:rsid w:val="006B4C5B"/>
    <w:rsid w:val="006B4D33"/>
    <w:rsid w:val="006B52B4"/>
    <w:rsid w:val="006B536D"/>
    <w:rsid w:val="006B5D7F"/>
    <w:rsid w:val="006B68FE"/>
    <w:rsid w:val="006B7F32"/>
    <w:rsid w:val="006C0279"/>
    <w:rsid w:val="006C132A"/>
    <w:rsid w:val="006C27CB"/>
    <w:rsid w:val="006C33DE"/>
    <w:rsid w:val="006C5235"/>
    <w:rsid w:val="006C59A4"/>
    <w:rsid w:val="006C5F99"/>
    <w:rsid w:val="006C6E56"/>
    <w:rsid w:val="006D07A4"/>
    <w:rsid w:val="006D0882"/>
    <w:rsid w:val="006D09BC"/>
    <w:rsid w:val="006D1926"/>
    <w:rsid w:val="006D26C8"/>
    <w:rsid w:val="006D2865"/>
    <w:rsid w:val="006D28A9"/>
    <w:rsid w:val="006D2CC2"/>
    <w:rsid w:val="006D6091"/>
    <w:rsid w:val="006D64C5"/>
    <w:rsid w:val="006E0F64"/>
    <w:rsid w:val="006E1BBB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2D56"/>
    <w:rsid w:val="006F30D6"/>
    <w:rsid w:val="006F36F3"/>
    <w:rsid w:val="006F48A1"/>
    <w:rsid w:val="006F509D"/>
    <w:rsid w:val="006F5556"/>
    <w:rsid w:val="006F56F6"/>
    <w:rsid w:val="006F5C55"/>
    <w:rsid w:val="006F5F40"/>
    <w:rsid w:val="006F612F"/>
    <w:rsid w:val="006F6865"/>
    <w:rsid w:val="006F7254"/>
    <w:rsid w:val="006F7F62"/>
    <w:rsid w:val="00700153"/>
    <w:rsid w:val="00700331"/>
    <w:rsid w:val="0070299E"/>
    <w:rsid w:val="00703E8D"/>
    <w:rsid w:val="0070447A"/>
    <w:rsid w:val="00704857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33C"/>
    <w:rsid w:val="00720483"/>
    <w:rsid w:val="007217FC"/>
    <w:rsid w:val="0072247D"/>
    <w:rsid w:val="00722BE7"/>
    <w:rsid w:val="0072432D"/>
    <w:rsid w:val="007246C9"/>
    <w:rsid w:val="00725EC6"/>
    <w:rsid w:val="00727BC9"/>
    <w:rsid w:val="00727C94"/>
    <w:rsid w:val="00730BF4"/>
    <w:rsid w:val="00730C54"/>
    <w:rsid w:val="00731AC6"/>
    <w:rsid w:val="0073434B"/>
    <w:rsid w:val="00735079"/>
    <w:rsid w:val="00736CC5"/>
    <w:rsid w:val="00740CF5"/>
    <w:rsid w:val="00742814"/>
    <w:rsid w:val="0074382A"/>
    <w:rsid w:val="00743995"/>
    <w:rsid w:val="007439E0"/>
    <w:rsid w:val="00745294"/>
    <w:rsid w:val="0074598E"/>
    <w:rsid w:val="0074602A"/>
    <w:rsid w:val="007472FD"/>
    <w:rsid w:val="00750C48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7FF"/>
    <w:rsid w:val="007608FD"/>
    <w:rsid w:val="00760E4E"/>
    <w:rsid w:val="00763828"/>
    <w:rsid w:val="00763EC9"/>
    <w:rsid w:val="00763F6D"/>
    <w:rsid w:val="00764867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2020"/>
    <w:rsid w:val="0077232D"/>
    <w:rsid w:val="00773967"/>
    <w:rsid w:val="00773B0D"/>
    <w:rsid w:val="007748EB"/>
    <w:rsid w:val="00775210"/>
    <w:rsid w:val="00775274"/>
    <w:rsid w:val="0077529E"/>
    <w:rsid w:val="00775BC2"/>
    <w:rsid w:val="00777AF2"/>
    <w:rsid w:val="0078031F"/>
    <w:rsid w:val="007809F7"/>
    <w:rsid w:val="00780BF5"/>
    <w:rsid w:val="00780C92"/>
    <w:rsid w:val="0078157F"/>
    <w:rsid w:val="007818E8"/>
    <w:rsid w:val="007829D4"/>
    <w:rsid w:val="00782D21"/>
    <w:rsid w:val="00783E2F"/>
    <w:rsid w:val="00785829"/>
    <w:rsid w:val="00790471"/>
    <w:rsid w:val="00790AA8"/>
    <w:rsid w:val="007916F8"/>
    <w:rsid w:val="0079448B"/>
    <w:rsid w:val="0079571A"/>
    <w:rsid w:val="00795B06"/>
    <w:rsid w:val="00795EAB"/>
    <w:rsid w:val="00796EFE"/>
    <w:rsid w:val="0079790C"/>
    <w:rsid w:val="007A0679"/>
    <w:rsid w:val="007A0B68"/>
    <w:rsid w:val="007A0D01"/>
    <w:rsid w:val="007A0ED9"/>
    <w:rsid w:val="007A2B5B"/>
    <w:rsid w:val="007A3177"/>
    <w:rsid w:val="007A4EF0"/>
    <w:rsid w:val="007A59E0"/>
    <w:rsid w:val="007A6371"/>
    <w:rsid w:val="007A6C5A"/>
    <w:rsid w:val="007A6CA2"/>
    <w:rsid w:val="007B24C2"/>
    <w:rsid w:val="007B3D37"/>
    <w:rsid w:val="007B41A6"/>
    <w:rsid w:val="007B4E2C"/>
    <w:rsid w:val="007B6CB5"/>
    <w:rsid w:val="007B78B8"/>
    <w:rsid w:val="007C0A7B"/>
    <w:rsid w:val="007C2B15"/>
    <w:rsid w:val="007C4723"/>
    <w:rsid w:val="007C4C9A"/>
    <w:rsid w:val="007C56F8"/>
    <w:rsid w:val="007C5A6D"/>
    <w:rsid w:val="007C5A7E"/>
    <w:rsid w:val="007C62C7"/>
    <w:rsid w:val="007C691A"/>
    <w:rsid w:val="007C6B03"/>
    <w:rsid w:val="007C71A0"/>
    <w:rsid w:val="007C73C6"/>
    <w:rsid w:val="007C772E"/>
    <w:rsid w:val="007D04D1"/>
    <w:rsid w:val="007D0706"/>
    <w:rsid w:val="007D13EE"/>
    <w:rsid w:val="007D30E6"/>
    <w:rsid w:val="007D377D"/>
    <w:rsid w:val="007D535E"/>
    <w:rsid w:val="007D7E9F"/>
    <w:rsid w:val="007E0115"/>
    <w:rsid w:val="007E1031"/>
    <w:rsid w:val="007E148F"/>
    <w:rsid w:val="007E15F5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A54"/>
    <w:rsid w:val="007E4C14"/>
    <w:rsid w:val="007E4EF4"/>
    <w:rsid w:val="007E5398"/>
    <w:rsid w:val="007E6290"/>
    <w:rsid w:val="007E70EB"/>
    <w:rsid w:val="007E787D"/>
    <w:rsid w:val="007F0716"/>
    <w:rsid w:val="007F0997"/>
    <w:rsid w:val="007F2804"/>
    <w:rsid w:val="007F2906"/>
    <w:rsid w:val="007F2A10"/>
    <w:rsid w:val="007F369A"/>
    <w:rsid w:val="007F3DB0"/>
    <w:rsid w:val="007F40E3"/>
    <w:rsid w:val="007F57ED"/>
    <w:rsid w:val="007F6308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104E9"/>
    <w:rsid w:val="008107A7"/>
    <w:rsid w:val="0081085D"/>
    <w:rsid w:val="00810957"/>
    <w:rsid w:val="00810B7E"/>
    <w:rsid w:val="00810D56"/>
    <w:rsid w:val="00812951"/>
    <w:rsid w:val="008129FC"/>
    <w:rsid w:val="0081369C"/>
    <w:rsid w:val="00813D30"/>
    <w:rsid w:val="00814BB0"/>
    <w:rsid w:val="00814CB0"/>
    <w:rsid w:val="008163DB"/>
    <w:rsid w:val="008164B3"/>
    <w:rsid w:val="008170ED"/>
    <w:rsid w:val="00820410"/>
    <w:rsid w:val="00820656"/>
    <w:rsid w:val="00821A56"/>
    <w:rsid w:val="00821B58"/>
    <w:rsid w:val="008220CF"/>
    <w:rsid w:val="00823B05"/>
    <w:rsid w:val="00823CFF"/>
    <w:rsid w:val="00825515"/>
    <w:rsid w:val="008262E7"/>
    <w:rsid w:val="00827A90"/>
    <w:rsid w:val="008309B3"/>
    <w:rsid w:val="0083280D"/>
    <w:rsid w:val="00832D28"/>
    <w:rsid w:val="00833AE5"/>
    <w:rsid w:val="00834140"/>
    <w:rsid w:val="00834941"/>
    <w:rsid w:val="008349C5"/>
    <w:rsid w:val="00834EF5"/>
    <w:rsid w:val="008351A3"/>
    <w:rsid w:val="00837617"/>
    <w:rsid w:val="00840928"/>
    <w:rsid w:val="00840A2D"/>
    <w:rsid w:val="00842250"/>
    <w:rsid w:val="008425EC"/>
    <w:rsid w:val="00842D23"/>
    <w:rsid w:val="00843729"/>
    <w:rsid w:val="00843C58"/>
    <w:rsid w:val="008467B6"/>
    <w:rsid w:val="008469E2"/>
    <w:rsid w:val="00850CBC"/>
    <w:rsid w:val="0085127B"/>
    <w:rsid w:val="008514B6"/>
    <w:rsid w:val="00851B90"/>
    <w:rsid w:val="008529AF"/>
    <w:rsid w:val="00853009"/>
    <w:rsid w:val="008534DB"/>
    <w:rsid w:val="008534E7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35F1"/>
    <w:rsid w:val="00865692"/>
    <w:rsid w:val="00865992"/>
    <w:rsid w:val="00865B29"/>
    <w:rsid w:val="00866496"/>
    <w:rsid w:val="008665C4"/>
    <w:rsid w:val="008669D9"/>
    <w:rsid w:val="00870165"/>
    <w:rsid w:val="0087018D"/>
    <w:rsid w:val="00870A06"/>
    <w:rsid w:val="008711CC"/>
    <w:rsid w:val="008727EC"/>
    <w:rsid w:val="008744DC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14C"/>
    <w:rsid w:val="0088493C"/>
    <w:rsid w:val="00886331"/>
    <w:rsid w:val="00886B57"/>
    <w:rsid w:val="00886FCD"/>
    <w:rsid w:val="00887918"/>
    <w:rsid w:val="00887BD8"/>
    <w:rsid w:val="00887C23"/>
    <w:rsid w:val="00887D54"/>
    <w:rsid w:val="00887FF5"/>
    <w:rsid w:val="00890AC8"/>
    <w:rsid w:val="008917E1"/>
    <w:rsid w:val="00892C76"/>
    <w:rsid w:val="00893679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169"/>
    <w:rsid w:val="008A733E"/>
    <w:rsid w:val="008A7726"/>
    <w:rsid w:val="008B09A9"/>
    <w:rsid w:val="008B0C8C"/>
    <w:rsid w:val="008B1EE7"/>
    <w:rsid w:val="008B27DF"/>
    <w:rsid w:val="008B3236"/>
    <w:rsid w:val="008B3696"/>
    <w:rsid w:val="008B4C67"/>
    <w:rsid w:val="008B554E"/>
    <w:rsid w:val="008B5AC9"/>
    <w:rsid w:val="008B6987"/>
    <w:rsid w:val="008B7521"/>
    <w:rsid w:val="008B7532"/>
    <w:rsid w:val="008B7C0C"/>
    <w:rsid w:val="008C0AD5"/>
    <w:rsid w:val="008C1F1B"/>
    <w:rsid w:val="008C2D4D"/>
    <w:rsid w:val="008C2F1C"/>
    <w:rsid w:val="008C32C7"/>
    <w:rsid w:val="008C37D8"/>
    <w:rsid w:val="008C404E"/>
    <w:rsid w:val="008C4325"/>
    <w:rsid w:val="008C4911"/>
    <w:rsid w:val="008C51B0"/>
    <w:rsid w:val="008C5374"/>
    <w:rsid w:val="008C5C01"/>
    <w:rsid w:val="008C6034"/>
    <w:rsid w:val="008C6320"/>
    <w:rsid w:val="008C649C"/>
    <w:rsid w:val="008C676A"/>
    <w:rsid w:val="008C68DC"/>
    <w:rsid w:val="008C6ED7"/>
    <w:rsid w:val="008C791E"/>
    <w:rsid w:val="008C7DF7"/>
    <w:rsid w:val="008D1C58"/>
    <w:rsid w:val="008D2881"/>
    <w:rsid w:val="008D2918"/>
    <w:rsid w:val="008D4FD9"/>
    <w:rsid w:val="008D50C5"/>
    <w:rsid w:val="008D56A2"/>
    <w:rsid w:val="008D5C6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78D1"/>
    <w:rsid w:val="008F030B"/>
    <w:rsid w:val="008F0491"/>
    <w:rsid w:val="008F0DCA"/>
    <w:rsid w:val="008F1474"/>
    <w:rsid w:val="008F32C9"/>
    <w:rsid w:val="008F363A"/>
    <w:rsid w:val="008F37C0"/>
    <w:rsid w:val="008F55E6"/>
    <w:rsid w:val="008F692B"/>
    <w:rsid w:val="008F6959"/>
    <w:rsid w:val="008F6E83"/>
    <w:rsid w:val="009001AB"/>
    <w:rsid w:val="00901097"/>
    <w:rsid w:val="009029CA"/>
    <w:rsid w:val="00902C41"/>
    <w:rsid w:val="00902F8F"/>
    <w:rsid w:val="00903398"/>
    <w:rsid w:val="0090345A"/>
    <w:rsid w:val="009039F7"/>
    <w:rsid w:val="00905143"/>
    <w:rsid w:val="009068E6"/>
    <w:rsid w:val="00906CE0"/>
    <w:rsid w:val="00906E50"/>
    <w:rsid w:val="00910A53"/>
    <w:rsid w:val="00911652"/>
    <w:rsid w:val="00911687"/>
    <w:rsid w:val="009121F8"/>
    <w:rsid w:val="0091340D"/>
    <w:rsid w:val="00914095"/>
    <w:rsid w:val="00914549"/>
    <w:rsid w:val="00914656"/>
    <w:rsid w:val="00914C4C"/>
    <w:rsid w:val="009161A9"/>
    <w:rsid w:val="00916481"/>
    <w:rsid w:val="00917C3B"/>
    <w:rsid w:val="00920733"/>
    <w:rsid w:val="00922138"/>
    <w:rsid w:val="009229AA"/>
    <w:rsid w:val="00922F02"/>
    <w:rsid w:val="00924A8B"/>
    <w:rsid w:val="009264B7"/>
    <w:rsid w:val="009270F3"/>
    <w:rsid w:val="00927905"/>
    <w:rsid w:val="0093050D"/>
    <w:rsid w:val="00930E73"/>
    <w:rsid w:val="00931189"/>
    <w:rsid w:val="009313CB"/>
    <w:rsid w:val="00932028"/>
    <w:rsid w:val="00933234"/>
    <w:rsid w:val="0093327F"/>
    <w:rsid w:val="0093381A"/>
    <w:rsid w:val="00935687"/>
    <w:rsid w:val="00936B93"/>
    <w:rsid w:val="00942085"/>
    <w:rsid w:val="0094300E"/>
    <w:rsid w:val="00943810"/>
    <w:rsid w:val="00943C5B"/>
    <w:rsid w:val="00944099"/>
    <w:rsid w:val="00945487"/>
    <w:rsid w:val="0094710F"/>
    <w:rsid w:val="009477AD"/>
    <w:rsid w:val="00947848"/>
    <w:rsid w:val="00947E41"/>
    <w:rsid w:val="00950995"/>
    <w:rsid w:val="00951C2E"/>
    <w:rsid w:val="00952B83"/>
    <w:rsid w:val="00952C8B"/>
    <w:rsid w:val="00952E62"/>
    <w:rsid w:val="009537A3"/>
    <w:rsid w:val="009541E9"/>
    <w:rsid w:val="0095443A"/>
    <w:rsid w:val="00954DC4"/>
    <w:rsid w:val="00955A61"/>
    <w:rsid w:val="00955B83"/>
    <w:rsid w:val="00956C9D"/>
    <w:rsid w:val="00956F9C"/>
    <w:rsid w:val="009576B1"/>
    <w:rsid w:val="00960FE7"/>
    <w:rsid w:val="0096113A"/>
    <w:rsid w:val="00962324"/>
    <w:rsid w:val="00963BA0"/>
    <w:rsid w:val="00963F06"/>
    <w:rsid w:val="0096408C"/>
    <w:rsid w:val="00965399"/>
    <w:rsid w:val="009657D1"/>
    <w:rsid w:val="009661F0"/>
    <w:rsid w:val="009664E7"/>
    <w:rsid w:val="009666A5"/>
    <w:rsid w:val="0096678E"/>
    <w:rsid w:val="009669EA"/>
    <w:rsid w:val="00967834"/>
    <w:rsid w:val="00967BCF"/>
    <w:rsid w:val="00970340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617A"/>
    <w:rsid w:val="00976268"/>
    <w:rsid w:val="00976506"/>
    <w:rsid w:val="0097725B"/>
    <w:rsid w:val="009777EC"/>
    <w:rsid w:val="00977832"/>
    <w:rsid w:val="00980178"/>
    <w:rsid w:val="0098023E"/>
    <w:rsid w:val="009810FE"/>
    <w:rsid w:val="009811E6"/>
    <w:rsid w:val="009816BC"/>
    <w:rsid w:val="00981853"/>
    <w:rsid w:val="00982229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710"/>
    <w:rsid w:val="00991C8E"/>
    <w:rsid w:val="00994F16"/>
    <w:rsid w:val="00996BA5"/>
    <w:rsid w:val="00996EB9"/>
    <w:rsid w:val="00997ED3"/>
    <w:rsid w:val="009A0970"/>
    <w:rsid w:val="009A0CA5"/>
    <w:rsid w:val="009A1F88"/>
    <w:rsid w:val="009A245C"/>
    <w:rsid w:val="009A27FE"/>
    <w:rsid w:val="009A2B22"/>
    <w:rsid w:val="009A2DEA"/>
    <w:rsid w:val="009A3F65"/>
    <w:rsid w:val="009A4448"/>
    <w:rsid w:val="009A48C4"/>
    <w:rsid w:val="009A5402"/>
    <w:rsid w:val="009A5CC6"/>
    <w:rsid w:val="009A646D"/>
    <w:rsid w:val="009A68B9"/>
    <w:rsid w:val="009B11EF"/>
    <w:rsid w:val="009B28DA"/>
    <w:rsid w:val="009B2A76"/>
    <w:rsid w:val="009B3F1B"/>
    <w:rsid w:val="009B4BCA"/>
    <w:rsid w:val="009B4D55"/>
    <w:rsid w:val="009B541A"/>
    <w:rsid w:val="009B586D"/>
    <w:rsid w:val="009B60A6"/>
    <w:rsid w:val="009B6872"/>
    <w:rsid w:val="009B6C9D"/>
    <w:rsid w:val="009B7080"/>
    <w:rsid w:val="009B7169"/>
    <w:rsid w:val="009B71D5"/>
    <w:rsid w:val="009B77D6"/>
    <w:rsid w:val="009C017B"/>
    <w:rsid w:val="009C1E55"/>
    <w:rsid w:val="009C1F7C"/>
    <w:rsid w:val="009C442F"/>
    <w:rsid w:val="009C47F2"/>
    <w:rsid w:val="009C483D"/>
    <w:rsid w:val="009C5C10"/>
    <w:rsid w:val="009C68CC"/>
    <w:rsid w:val="009C73B0"/>
    <w:rsid w:val="009C7453"/>
    <w:rsid w:val="009D02BC"/>
    <w:rsid w:val="009D07BC"/>
    <w:rsid w:val="009D0A8C"/>
    <w:rsid w:val="009D1BEB"/>
    <w:rsid w:val="009D211F"/>
    <w:rsid w:val="009D2765"/>
    <w:rsid w:val="009D2CED"/>
    <w:rsid w:val="009D302C"/>
    <w:rsid w:val="009D4C0B"/>
    <w:rsid w:val="009D4CF3"/>
    <w:rsid w:val="009D4D0B"/>
    <w:rsid w:val="009D530B"/>
    <w:rsid w:val="009D5B92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450E"/>
    <w:rsid w:val="009E50BC"/>
    <w:rsid w:val="009E63EB"/>
    <w:rsid w:val="009E7528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5348"/>
    <w:rsid w:val="009F6267"/>
    <w:rsid w:val="009F6F45"/>
    <w:rsid w:val="009F78C1"/>
    <w:rsid w:val="00A00022"/>
    <w:rsid w:val="00A018F2"/>
    <w:rsid w:val="00A01A1A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471"/>
    <w:rsid w:val="00A05EA0"/>
    <w:rsid w:val="00A06FF8"/>
    <w:rsid w:val="00A073E5"/>
    <w:rsid w:val="00A07C38"/>
    <w:rsid w:val="00A1236E"/>
    <w:rsid w:val="00A134E2"/>
    <w:rsid w:val="00A13E17"/>
    <w:rsid w:val="00A13F80"/>
    <w:rsid w:val="00A1427E"/>
    <w:rsid w:val="00A142EF"/>
    <w:rsid w:val="00A151DD"/>
    <w:rsid w:val="00A15328"/>
    <w:rsid w:val="00A16D9E"/>
    <w:rsid w:val="00A176EA"/>
    <w:rsid w:val="00A17BFF"/>
    <w:rsid w:val="00A17C1D"/>
    <w:rsid w:val="00A21135"/>
    <w:rsid w:val="00A2207C"/>
    <w:rsid w:val="00A227C0"/>
    <w:rsid w:val="00A22C8C"/>
    <w:rsid w:val="00A2364E"/>
    <w:rsid w:val="00A23C65"/>
    <w:rsid w:val="00A24DE9"/>
    <w:rsid w:val="00A273C0"/>
    <w:rsid w:val="00A277AC"/>
    <w:rsid w:val="00A278A6"/>
    <w:rsid w:val="00A3085C"/>
    <w:rsid w:val="00A308C2"/>
    <w:rsid w:val="00A35CF8"/>
    <w:rsid w:val="00A37294"/>
    <w:rsid w:val="00A40AD5"/>
    <w:rsid w:val="00A41408"/>
    <w:rsid w:val="00A4149C"/>
    <w:rsid w:val="00A41559"/>
    <w:rsid w:val="00A42BC3"/>
    <w:rsid w:val="00A5004F"/>
    <w:rsid w:val="00A50C4D"/>
    <w:rsid w:val="00A50C9A"/>
    <w:rsid w:val="00A5184D"/>
    <w:rsid w:val="00A52CAD"/>
    <w:rsid w:val="00A52FB1"/>
    <w:rsid w:val="00A52FF8"/>
    <w:rsid w:val="00A53982"/>
    <w:rsid w:val="00A53DAA"/>
    <w:rsid w:val="00A54DAF"/>
    <w:rsid w:val="00A55092"/>
    <w:rsid w:val="00A553DC"/>
    <w:rsid w:val="00A55A67"/>
    <w:rsid w:val="00A56472"/>
    <w:rsid w:val="00A568AA"/>
    <w:rsid w:val="00A56CB0"/>
    <w:rsid w:val="00A579B9"/>
    <w:rsid w:val="00A57F86"/>
    <w:rsid w:val="00A604B8"/>
    <w:rsid w:val="00A61047"/>
    <w:rsid w:val="00A610BD"/>
    <w:rsid w:val="00A61AFE"/>
    <w:rsid w:val="00A61E8A"/>
    <w:rsid w:val="00A63266"/>
    <w:rsid w:val="00A632E0"/>
    <w:rsid w:val="00A63D08"/>
    <w:rsid w:val="00A64401"/>
    <w:rsid w:val="00A645A6"/>
    <w:rsid w:val="00A66C95"/>
    <w:rsid w:val="00A67E16"/>
    <w:rsid w:val="00A71DA3"/>
    <w:rsid w:val="00A7414C"/>
    <w:rsid w:val="00A74C64"/>
    <w:rsid w:val="00A75139"/>
    <w:rsid w:val="00A751F3"/>
    <w:rsid w:val="00A76788"/>
    <w:rsid w:val="00A76DE4"/>
    <w:rsid w:val="00A77106"/>
    <w:rsid w:val="00A81170"/>
    <w:rsid w:val="00A81212"/>
    <w:rsid w:val="00A83311"/>
    <w:rsid w:val="00A83363"/>
    <w:rsid w:val="00A83BD7"/>
    <w:rsid w:val="00A84C90"/>
    <w:rsid w:val="00A8711D"/>
    <w:rsid w:val="00A91636"/>
    <w:rsid w:val="00A91D7E"/>
    <w:rsid w:val="00A923AB"/>
    <w:rsid w:val="00A92DCB"/>
    <w:rsid w:val="00A93385"/>
    <w:rsid w:val="00A945F3"/>
    <w:rsid w:val="00A95C56"/>
    <w:rsid w:val="00A95F21"/>
    <w:rsid w:val="00A96B1D"/>
    <w:rsid w:val="00A96D03"/>
    <w:rsid w:val="00A96F3E"/>
    <w:rsid w:val="00A97334"/>
    <w:rsid w:val="00A97755"/>
    <w:rsid w:val="00AA0153"/>
    <w:rsid w:val="00AA0571"/>
    <w:rsid w:val="00AA0E9D"/>
    <w:rsid w:val="00AA210B"/>
    <w:rsid w:val="00AA2C13"/>
    <w:rsid w:val="00AA2D60"/>
    <w:rsid w:val="00AA2FBA"/>
    <w:rsid w:val="00AA3322"/>
    <w:rsid w:val="00AA4248"/>
    <w:rsid w:val="00AA4C3C"/>
    <w:rsid w:val="00AA7A48"/>
    <w:rsid w:val="00AB01CF"/>
    <w:rsid w:val="00AB0D9D"/>
    <w:rsid w:val="00AB10A1"/>
    <w:rsid w:val="00AB15DF"/>
    <w:rsid w:val="00AB1E22"/>
    <w:rsid w:val="00AB2C41"/>
    <w:rsid w:val="00AB2F06"/>
    <w:rsid w:val="00AB5215"/>
    <w:rsid w:val="00AB6344"/>
    <w:rsid w:val="00AB764A"/>
    <w:rsid w:val="00AB7B68"/>
    <w:rsid w:val="00AB7BFA"/>
    <w:rsid w:val="00AC2477"/>
    <w:rsid w:val="00AC2DC9"/>
    <w:rsid w:val="00AC2E0B"/>
    <w:rsid w:val="00AC3A7B"/>
    <w:rsid w:val="00AC3E7C"/>
    <w:rsid w:val="00AC469F"/>
    <w:rsid w:val="00AC4EBA"/>
    <w:rsid w:val="00AC5460"/>
    <w:rsid w:val="00AC57BA"/>
    <w:rsid w:val="00AC5809"/>
    <w:rsid w:val="00AC6EAE"/>
    <w:rsid w:val="00AC7243"/>
    <w:rsid w:val="00AD018F"/>
    <w:rsid w:val="00AD0B6F"/>
    <w:rsid w:val="00AD0B82"/>
    <w:rsid w:val="00AD1DBF"/>
    <w:rsid w:val="00AD22F2"/>
    <w:rsid w:val="00AD38CA"/>
    <w:rsid w:val="00AD3ADC"/>
    <w:rsid w:val="00AD4266"/>
    <w:rsid w:val="00AD43DA"/>
    <w:rsid w:val="00AD4DA2"/>
    <w:rsid w:val="00AD54C1"/>
    <w:rsid w:val="00AD5F67"/>
    <w:rsid w:val="00AD5FFF"/>
    <w:rsid w:val="00AD78F2"/>
    <w:rsid w:val="00AD7B79"/>
    <w:rsid w:val="00AE094E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28"/>
    <w:rsid w:val="00AF76D7"/>
    <w:rsid w:val="00B0023A"/>
    <w:rsid w:val="00B00373"/>
    <w:rsid w:val="00B0099B"/>
    <w:rsid w:val="00B009E6"/>
    <w:rsid w:val="00B01817"/>
    <w:rsid w:val="00B01AAF"/>
    <w:rsid w:val="00B020B6"/>
    <w:rsid w:val="00B0220D"/>
    <w:rsid w:val="00B0404D"/>
    <w:rsid w:val="00B045B9"/>
    <w:rsid w:val="00B04A92"/>
    <w:rsid w:val="00B05892"/>
    <w:rsid w:val="00B06646"/>
    <w:rsid w:val="00B06BB8"/>
    <w:rsid w:val="00B074D1"/>
    <w:rsid w:val="00B07710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C9A"/>
    <w:rsid w:val="00B210C5"/>
    <w:rsid w:val="00B21A01"/>
    <w:rsid w:val="00B21F47"/>
    <w:rsid w:val="00B225B8"/>
    <w:rsid w:val="00B229CA"/>
    <w:rsid w:val="00B245B5"/>
    <w:rsid w:val="00B246E7"/>
    <w:rsid w:val="00B25363"/>
    <w:rsid w:val="00B26FAD"/>
    <w:rsid w:val="00B316AC"/>
    <w:rsid w:val="00B327A6"/>
    <w:rsid w:val="00B32E70"/>
    <w:rsid w:val="00B33888"/>
    <w:rsid w:val="00B33B1E"/>
    <w:rsid w:val="00B33B77"/>
    <w:rsid w:val="00B33F9E"/>
    <w:rsid w:val="00B35B0B"/>
    <w:rsid w:val="00B36502"/>
    <w:rsid w:val="00B3699A"/>
    <w:rsid w:val="00B37B2E"/>
    <w:rsid w:val="00B4037F"/>
    <w:rsid w:val="00B404C3"/>
    <w:rsid w:val="00B40970"/>
    <w:rsid w:val="00B40EA7"/>
    <w:rsid w:val="00B410F8"/>
    <w:rsid w:val="00B423D9"/>
    <w:rsid w:val="00B43E10"/>
    <w:rsid w:val="00B43F2B"/>
    <w:rsid w:val="00B4479E"/>
    <w:rsid w:val="00B44B76"/>
    <w:rsid w:val="00B4593A"/>
    <w:rsid w:val="00B465BC"/>
    <w:rsid w:val="00B46934"/>
    <w:rsid w:val="00B46D48"/>
    <w:rsid w:val="00B50BBF"/>
    <w:rsid w:val="00B520CA"/>
    <w:rsid w:val="00B5332F"/>
    <w:rsid w:val="00B534F7"/>
    <w:rsid w:val="00B53813"/>
    <w:rsid w:val="00B53968"/>
    <w:rsid w:val="00B54D8B"/>
    <w:rsid w:val="00B55EF1"/>
    <w:rsid w:val="00B563E8"/>
    <w:rsid w:val="00B57E1C"/>
    <w:rsid w:val="00B600B3"/>
    <w:rsid w:val="00B6026B"/>
    <w:rsid w:val="00B619CB"/>
    <w:rsid w:val="00B61B35"/>
    <w:rsid w:val="00B62421"/>
    <w:rsid w:val="00B63030"/>
    <w:rsid w:val="00B63046"/>
    <w:rsid w:val="00B63A81"/>
    <w:rsid w:val="00B642FB"/>
    <w:rsid w:val="00B64DBA"/>
    <w:rsid w:val="00B6739B"/>
    <w:rsid w:val="00B71310"/>
    <w:rsid w:val="00B732C1"/>
    <w:rsid w:val="00B748D1"/>
    <w:rsid w:val="00B7766E"/>
    <w:rsid w:val="00B77806"/>
    <w:rsid w:val="00B77961"/>
    <w:rsid w:val="00B80463"/>
    <w:rsid w:val="00B8109E"/>
    <w:rsid w:val="00B810C7"/>
    <w:rsid w:val="00B818EC"/>
    <w:rsid w:val="00B854E6"/>
    <w:rsid w:val="00B85A8B"/>
    <w:rsid w:val="00B85DBB"/>
    <w:rsid w:val="00B87276"/>
    <w:rsid w:val="00B879B2"/>
    <w:rsid w:val="00B90066"/>
    <w:rsid w:val="00B91524"/>
    <w:rsid w:val="00B91F61"/>
    <w:rsid w:val="00B94BC2"/>
    <w:rsid w:val="00B95565"/>
    <w:rsid w:val="00B95803"/>
    <w:rsid w:val="00B96A8C"/>
    <w:rsid w:val="00B978F7"/>
    <w:rsid w:val="00B97AE2"/>
    <w:rsid w:val="00BA0261"/>
    <w:rsid w:val="00BA069A"/>
    <w:rsid w:val="00BA0F7E"/>
    <w:rsid w:val="00BA1BAB"/>
    <w:rsid w:val="00BA4364"/>
    <w:rsid w:val="00BA437A"/>
    <w:rsid w:val="00BA458C"/>
    <w:rsid w:val="00BA5B1F"/>
    <w:rsid w:val="00BA5E9F"/>
    <w:rsid w:val="00BA62D7"/>
    <w:rsid w:val="00BB05EB"/>
    <w:rsid w:val="00BB0E37"/>
    <w:rsid w:val="00BB2149"/>
    <w:rsid w:val="00BB3FE5"/>
    <w:rsid w:val="00BB4189"/>
    <w:rsid w:val="00BB4274"/>
    <w:rsid w:val="00BB5A74"/>
    <w:rsid w:val="00BB79F6"/>
    <w:rsid w:val="00BB7D7B"/>
    <w:rsid w:val="00BC135C"/>
    <w:rsid w:val="00BC1556"/>
    <w:rsid w:val="00BC2867"/>
    <w:rsid w:val="00BC2FC6"/>
    <w:rsid w:val="00BC427F"/>
    <w:rsid w:val="00BC4669"/>
    <w:rsid w:val="00BC484C"/>
    <w:rsid w:val="00BC4C40"/>
    <w:rsid w:val="00BC56BC"/>
    <w:rsid w:val="00BC5A04"/>
    <w:rsid w:val="00BC7722"/>
    <w:rsid w:val="00BC7F05"/>
    <w:rsid w:val="00BD1460"/>
    <w:rsid w:val="00BD295F"/>
    <w:rsid w:val="00BD29E4"/>
    <w:rsid w:val="00BD3515"/>
    <w:rsid w:val="00BD3B1E"/>
    <w:rsid w:val="00BD4ED4"/>
    <w:rsid w:val="00BD52C3"/>
    <w:rsid w:val="00BD5319"/>
    <w:rsid w:val="00BD6073"/>
    <w:rsid w:val="00BD61B2"/>
    <w:rsid w:val="00BD6514"/>
    <w:rsid w:val="00BD74C9"/>
    <w:rsid w:val="00BE03C1"/>
    <w:rsid w:val="00BE0AE5"/>
    <w:rsid w:val="00BE1688"/>
    <w:rsid w:val="00BE2525"/>
    <w:rsid w:val="00BE25A7"/>
    <w:rsid w:val="00BE26E9"/>
    <w:rsid w:val="00BE3951"/>
    <w:rsid w:val="00BE3954"/>
    <w:rsid w:val="00BE3C75"/>
    <w:rsid w:val="00BE4738"/>
    <w:rsid w:val="00BE4BA3"/>
    <w:rsid w:val="00BE54D1"/>
    <w:rsid w:val="00BE5AC5"/>
    <w:rsid w:val="00BE5E78"/>
    <w:rsid w:val="00BE7A24"/>
    <w:rsid w:val="00BE7BEC"/>
    <w:rsid w:val="00BF0CAC"/>
    <w:rsid w:val="00BF0E03"/>
    <w:rsid w:val="00BF0EB3"/>
    <w:rsid w:val="00BF1215"/>
    <w:rsid w:val="00BF25BE"/>
    <w:rsid w:val="00BF295D"/>
    <w:rsid w:val="00BF2DB3"/>
    <w:rsid w:val="00BF2DF3"/>
    <w:rsid w:val="00BF4982"/>
    <w:rsid w:val="00BF4A82"/>
    <w:rsid w:val="00BF4D40"/>
    <w:rsid w:val="00BF4F6B"/>
    <w:rsid w:val="00BF50C4"/>
    <w:rsid w:val="00BF5944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5543"/>
    <w:rsid w:val="00C15E2B"/>
    <w:rsid w:val="00C16687"/>
    <w:rsid w:val="00C17B79"/>
    <w:rsid w:val="00C17F17"/>
    <w:rsid w:val="00C2093C"/>
    <w:rsid w:val="00C210E3"/>
    <w:rsid w:val="00C2155F"/>
    <w:rsid w:val="00C21A8B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240F"/>
    <w:rsid w:val="00C325C3"/>
    <w:rsid w:val="00C34707"/>
    <w:rsid w:val="00C34E8A"/>
    <w:rsid w:val="00C34FFC"/>
    <w:rsid w:val="00C35035"/>
    <w:rsid w:val="00C36DA5"/>
    <w:rsid w:val="00C371F6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47A83"/>
    <w:rsid w:val="00C5089A"/>
    <w:rsid w:val="00C50F2F"/>
    <w:rsid w:val="00C51E6E"/>
    <w:rsid w:val="00C52063"/>
    <w:rsid w:val="00C53E73"/>
    <w:rsid w:val="00C54228"/>
    <w:rsid w:val="00C5472E"/>
    <w:rsid w:val="00C552CB"/>
    <w:rsid w:val="00C56922"/>
    <w:rsid w:val="00C57B50"/>
    <w:rsid w:val="00C601A4"/>
    <w:rsid w:val="00C62C72"/>
    <w:rsid w:val="00C65941"/>
    <w:rsid w:val="00C66A1E"/>
    <w:rsid w:val="00C6743F"/>
    <w:rsid w:val="00C67F0D"/>
    <w:rsid w:val="00C70D9D"/>
    <w:rsid w:val="00C72E77"/>
    <w:rsid w:val="00C765F6"/>
    <w:rsid w:val="00C76D88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9047A"/>
    <w:rsid w:val="00C915FA"/>
    <w:rsid w:val="00C93B95"/>
    <w:rsid w:val="00C93E30"/>
    <w:rsid w:val="00C955DA"/>
    <w:rsid w:val="00C96234"/>
    <w:rsid w:val="00C97803"/>
    <w:rsid w:val="00C97AB2"/>
    <w:rsid w:val="00C97E01"/>
    <w:rsid w:val="00CA0781"/>
    <w:rsid w:val="00CA09F7"/>
    <w:rsid w:val="00CA1020"/>
    <w:rsid w:val="00CA15D8"/>
    <w:rsid w:val="00CA2F57"/>
    <w:rsid w:val="00CA32F9"/>
    <w:rsid w:val="00CA372B"/>
    <w:rsid w:val="00CA4359"/>
    <w:rsid w:val="00CA4913"/>
    <w:rsid w:val="00CA4D0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C1303"/>
    <w:rsid w:val="00CC13FE"/>
    <w:rsid w:val="00CC1653"/>
    <w:rsid w:val="00CC45C9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13CF"/>
    <w:rsid w:val="00CD1D17"/>
    <w:rsid w:val="00CD318D"/>
    <w:rsid w:val="00CD4C9E"/>
    <w:rsid w:val="00CD6751"/>
    <w:rsid w:val="00CD757D"/>
    <w:rsid w:val="00CD7817"/>
    <w:rsid w:val="00CD79E9"/>
    <w:rsid w:val="00CD7EA0"/>
    <w:rsid w:val="00CE1550"/>
    <w:rsid w:val="00CE2107"/>
    <w:rsid w:val="00CE3C92"/>
    <w:rsid w:val="00CE414C"/>
    <w:rsid w:val="00CE586D"/>
    <w:rsid w:val="00CE59C7"/>
    <w:rsid w:val="00CE727B"/>
    <w:rsid w:val="00CE749F"/>
    <w:rsid w:val="00CE7798"/>
    <w:rsid w:val="00CF0371"/>
    <w:rsid w:val="00CF1338"/>
    <w:rsid w:val="00CF16FA"/>
    <w:rsid w:val="00CF1DE1"/>
    <w:rsid w:val="00CF26C1"/>
    <w:rsid w:val="00CF3B1C"/>
    <w:rsid w:val="00CF4235"/>
    <w:rsid w:val="00CF572C"/>
    <w:rsid w:val="00CF661A"/>
    <w:rsid w:val="00CF7209"/>
    <w:rsid w:val="00CF74BA"/>
    <w:rsid w:val="00CF7FFB"/>
    <w:rsid w:val="00D00B75"/>
    <w:rsid w:val="00D01125"/>
    <w:rsid w:val="00D02A37"/>
    <w:rsid w:val="00D05C42"/>
    <w:rsid w:val="00D06110"/>
    <w:rsid w:val="00D06F28"/>
    <w:rsid w:val="00D071EA"/>
    <w:rsid w:val="00D073C0"/>
    <w:rsid w:val="00D07CAF"/>
    <w:rsid w:val="00D10362"/>
    <w:rsid w:val="00D11F94"/>
    <w:rsid w:val="00D125EA"/>
    <w:rsid w:val="00D14171"/>
    <w:rsid w:val="00D14AEA"/>
    <w:rsid w:val="00D15B01"/>
    <w:rsid w:val="00D1639C"/>
    <w:rsid w:val="00D169F5"/>
    <w:rsid w:val="00D20248"/>
    <w:rsid w:val="00D206EA"/>
    <w:rsid w:val="00D2125B"/>
    <w:rsid w:val="00D21463"/>
    <w:rsid w:val="00D214E9"/>
    <w:rsid w:val="00D21984"/>
    <w:rsid w:val="00D22032"/>
    <w:rsid w:val="00D25441"/>
    <w:rsid w:val="00D276E8"/>
    <w:rsid w:val="00D27F63"/>
    <w:rsid w:val="00D304AD"/>
    <w:rsid w:val="00D30B06"/>
    <w:rsid w:val="00D30BD8"/>
    <w:rsid w:val="00D30D45"/>
    <w:rsid w:val="00D31482"/>
    <w:rsid w:val="00D329BD"/>
    <w:rsid w:val="00D32BED"/>
    <w:rsid w:val="00D32C92"/>
    <w:rsid w:val="00D3311A"/>
    <w:rsid w:val="00D33E43"/>
    <w:rsid w:val="00D34008"/>
    <w:rsid w:val="00D34701"/>
    <w:rsid w:val="00D35321"/>
    <w:rsid w:val="00D36B23"/>
    <w:rsid w:val="00D43E15"/>
    <w:rsid w:val="00D4464D"/>
    <w:rsid w:val="00D44845"/>
    <w:rsid w:val="00D458EB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E4D"/>
    <w:rsid w:val="00D61587"/>
    <w:rsid w:val="00D6169E"/>
    <w:rsid w:val="00D645B1"/>
    <w:rsid w:val="00D647D3"/>
    <w:rsid w:val="00D65F96"/>
    <w:rsid w:val="00D66A61"/>
    <w:rsid w:val="00D66AA2"/>
    <w:rsid w:val="00D6727E"/>
    <w:rsid w:val="00D6775D"/>
    <w:rsid w:val="00D71740"/>
    <w:rsid w:val="00D73E66"/>
    <w:rsid w:val="00D74CD3"/>
    <w:rsid w:val="00D7544E"/>
    <w:rsid w:val="00D77091"/>
    <w:rsid w:val="00D7769C"/>
    <w:rsid w:val="00D787EE"/>
    <w:rsid w:val="00D807BC"/>
    <w:rsid w:val="00D80E07"/>
    <w:rsid w:val="00D81AAE"/>
    <w:rsid w:val="00D83900"/>
    <w:rsid w:val="00D83DAD"/>
    <w:rsid w:val="00D84012"/>
    <w:rsid w:val="00D846EC"/>
    <w:rsid w:val="00D8540C"/>
    <w:rsid w:val="00D867D3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467"/>
    <w:rsid w:val="00DA0533"/>
    <w:rsid w:val="00DA0B90"/>
    <w:rsid w:val="00DA31F5"/>
    <w:rsid w:val="00DA36E8"/>
    <w:rsid w:val="00DA5D85"/>
    <w:rsid w:val="00DA6DFD"/>
    <w:rsid w:val="00DB020B"/>
    <w:rsid w:val="00DB0E26"/>
    <w:rsid w:val="00DB1DEE"/>
    <w:rsid w:val="00DB305A"/>
    <w:rsid w:val="00DB3423"/>
    <w:rsid w:val="00DB43F1"/>
    <w:rsid w:val="00DB56CC"/>
    <w:rsid w:val="00DB618F"/>
    <w:rsid w:val="00DB6484"/>
    <w:rsid w:val="00DB6627"/>
    <w:rsid w:val="00DB75BD"/>
    <w:rsid w:val="00DB7647"/>
    <w:rsid w:val="00DB769B"/>
    <w:rsid w:val="00DC16D6"/>
    <w:rsid w:val="00DC18ED"/>
    <w:rsid w:val="00DC2884"/>
    <w:rsid w:val="00DC3C62"/>
    <w:rsid w:val="00DC4A10"/>
    <w:rsid w:val="00DC4EB3"/>
    <w:rsid w:val="00DC5340"/>
    <w:rsid w:val="00DC5E4C"/>
    <w:rsid w:val="00DC68C2"/>
    <w:rsid w:val="00DC7962"/>
    <w:rsid w:val="00DD03EF"/>
    <w:rsid w:val="00DD1162"/>
    <w:rsid w:val="00DD2218"/>
    <w:rsid w:val="00DD2AF6"/>
    <w:rsid w:val="00DD4C05"/>
    <w:rsid w:val="00DD58E8"/>
    <w:rsid w:val="00DD6742"/>
    <w:rsid w:val="00DE079C"/>
    <w:rsid w:val="00DE0DBC"/>
    <w:rsid w:val="00DE1B1C"/>
    <w:rsid w:val="00DE2210"/>
    <w:rsid w:val="00DE2BBD"/>
    <w:rsid w:val="00DE2FCC"/>
    <w:rsid w:val="00DE331A"/>
    <w:rsid w:val="00DE3AA9"/>
    <w:rsid w:val="00DE410A"/>
    <w:rsid w:val="00DE577F"/>
    <w:rsid w:val="00DE6ADB"/>
    <w:rsid w:val="00DE7076"/>
    <w:rsid w:val="00DE7302"/>
    <w:rsid w:val="00DE7BA5"/>
    <w:rsid w:val="00DF095B"/>
    <w:rsid w:val="00DF0C44"/>
    <w:rsid w:val="00DF1093"/>
    <w:rsid w:val="00DF1EB2"/>
    <w:rsid w:val="00DF3EB2"/>
    <w:rsid w:val="00DF436F"/>
    <w:rsid w:val="00DF43DE"/>
    <w:rsid w:val="00DF4FE3"/>
    <w:rsid w:val="00DF5073"/>
    <w:rsid w:val="00DF5328"/>
    <w:rsid w:val="00DF623D"/>
    <w:rsid w:val="00DF63C6"/>
    <w:rsid w:val="00DF6C2E"/>
    <w:rsid w:val="00DF703A"/>
    <w:rsid w:val="00DF75C0"/>
    <w:rsid w:val="00DF7897"/>
    <w:rsid w:val="00E00E64"/>
    <w:rsid w:val="00E013CD"/>
    <w:rsid w:val="00E01974"/>
    <w:rsid w:val="00E02455"/>
    <w:rsid w:val="00E0253D"/>
    <w:rsid w:val="00E025D2"/>
    <w:rsid w:val="00E0350A"/>
    <w:rsid w:val="00E03865"/>
    <w:rsid w:val="00E042A4"/>
    <w:rsid w:val="00E05055"/>
    <w:rsid w:val="00E05DA4"/>
    <w:rsid w:val="00E05F29"/>
    <w:rsid w:val="00E0782F"/>
    <w:rsid w:val="00E1035C"/>
    <w:rsid w:val="00E106E4"/>
    <w:rsid w:val="00E11B53"/>
    <w:rsid w:val="00E121A6"/>
    <w:rsid w:val="00E12D85"/>
    <w:rsid w:val="00E12E2F"/>
    <w:rsid w:val="00E132B4"/>
    <w:rsid w:val="00E14A36"/>
    <w:rsid w:val="00E153ED"/>
    <w:rsid w:val="00E164E5"/>
    <w:rsid w:val="00E16B81"/>
    <w:rsid w:val="00E204EF"/>
    <w:rsid w:val="00E20BD9"/>
    <w:rsid w:val="00E217B5"/>
    <w:rsid w:val="00E2265E"/>
    <w:rsid w:val="00E22F2A"/>
    <w:rsid w:val="00E2375B"/>
    <w:rsid w:val="00E238E3"/>
    <w:rsid w:val="00E23EEF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5734"/>
    <w:rsid w:val="00E372EC"/>
    <w:rsid w:val="00E40CB6"/>
    <w:rsid w:val="00E42A2C"/>
    <w:rsid w:val="00E44BF8"/>
    <w:rsid w:val="00E44C51"/>
    <w:rsid w:val="00E4543C"/>
    <w:rsid w:val="00E4693B"/>
    <w:rsid w:val="00E46EAF"/>
    <w:rsid w:val="00E477BB"/>
    <w:rsid w:val="00E47E83"/>
    <w:rsid w:val="00E529E4"/>
    <w:rsid w:val="00E5454D"/>
    <w:rsid w:val="00E55A41"/>
    <w:rsid w:val="00E55AD0"/>
    <w:rsid w:val="00E562AC"/>
    <w:rsid w:val="00E61AD7"/>
    <w:rsid w:val="00E63AAF"/>
    <w:rsid w:val="00E6441A"/>
    <w:rsid w:val="00E64ED2"/>
    <w:rsid w:val="00E65B56"/>
    <w:rsid w:val="00E671BC"/>
    <w:rsid w:val="00E70C97"/>
    <w:rsid w:val="00E73B25"/>
    <w:rsid w:val="00E7432B"/>
    <w:rsid w:val="00E74AD0"/>
    <w:rsid w:val="00E7638D"/>
    <w:rsid w:val="00E76711"/>
    <w:rsid w:val="00E77D1B"/>
    <w:rsid w:val="00E77DD8"/>
    <w:rsid w:val="00E80917"/>
    <w:rsid w:val="00E81559"/>
    <w:rsid w:val="00E815B4"/>
    <w:rsid w:val="00E82017"/>
    <w:rsid w:val="00E834AD"/>
    <w:rsid w:val="00E83EA1"/>
    <w:rsid w:val="00E83EED"/>
    <w:rsid w:val="00E84E1E"/>
    <w:rsid w:val="00E867A5"/>
    <w:rsid w:val="00E868C4"/>
    <w:rsid w:val="00E87085"/>
    <w:rsid w:val="00E8736C"/>
    <w:rsid w:val="00E91A61"/>
    <w:rsid w:val="00E91B7A"/>
    <w:rsid w:val="00E92CA3"/>
    <w:rsid w:val="00E93545"/>
    <w:rsid w:val="00E93C93"/>
    <w:rsid w:val="00E942E7"/>
    <w:rsid w:val="00E945CA"/>
    <w:rsid w:val="00E94ACC"/>
    <w:rsid w:val="00E94AFE"/>
    <w:rsid w:val="00E94C79"/>
    <w:rsid w:val="00E9502E"/>
    <w:rsid w:val="00E95FF8"/>
    <w:rsid w:val="00EA01EB"/>
    <w:rsid w:val="00EA021E"/>
    <w:rsid w:val="00EA032B"/>
    <w:rsid w:val="00EA15D8"/>
    <w:rsid w:val="00EA1CEC"/>
    <w:rsid w:val="00EA1DC8"/>
    <w:rsid w:val="00EA3056"/>
    <w:rsid w:val="00EA3121"/>
    <w:rsid w:val="00EA3457"/>
    <w:rsid w:val="00EA4BA8"/>
    <w:rsid w:val="00EA55E9"/>
    <w:rsid w:val="00EA579F"/>
    <w:rsid w:val="00EA5E45"/>
    <w:rsid w:val="00EA6A5D"/>
    <w:rsid w:val="00EA7159"/>
    <w:rsid w:val="00EA724F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243"/>
    <w:rsid w:val="00EB53CA"/>
    <w:rsid w:val="00EB62F5"/>
    <w:rsid w:val="00EB71A9"/>
    <w:rsid w:val="00EC031F"/>
    <w:rsid w:val="00EC0CA3"/>
    <w:rsid w:val="00EC2F36"/>
    <w:rsid w:val="00EC378B"/>
    <w:rsid w:val="00EC402F"/>
    <w:rsid w:val="00EC4101"/>
    <w:rsid w:val="00EC4419"/>
    <w:rsid w:val="00EC49F0"/>
    <w:rsid w:val="00EC4DAE"/>
    <w:rsid w:val="00EC4ED4"/>
    <w:rsid w:val="00EC5EFB"/>
    <w:rsid w:val="00EC6453"/>
    <w:rsid w:val="00EC69BD"/>
    <w:rsid w:val="00EC761E"/>
    <w:rsid w:val="00ECDE3D"/>
    <w:rsid w:val="00ED18AB"/>
    <w:rsid w:val="00ED2464"/>
    <w:rsid w:val="00ED287D"/>
    <w:rsid w:val="00ED2D29"/>
    <w:rsid w:val="00ED349D"/>
    <w:rsid w:val="00ED3835"/>
    <w:rsid w:val="00ED3E80"/>
    <w:rsid w:val="00ED44A4"/>
    <w:rsid w:val="00ED4B23"/>
    <w:rsid w:val="00ED5206"/>
    <w:rsid w:val="00ED5E3F"/>
    <w:rsid w:val="00ED69C3"/>
    <w:rsid w:val="00ED6E86"/>
    <w:rsid w:val="00ED6F32"/>
    <w:rsid w:val="00ED715E"/>
    <w:rsid w:val="00ED7576"/>
    <w:rsid w:val="00ED784E"/>
    <w:rsid w:val="00EE00EF"/>
    <w:rsid w:val="00EE0F44"/>
    <w:rsid w:val="00EE2A25"/>
    <w:rsid w:val="00EE326D"/>
    <w:rsid w:val="00EE6E42"/>
    <w:rsid w:val="00EE6EF0"/>
    <w:rsid w:val="00EE7435"/>
    <w:rsid w:val="00EE7439"/>
    <w:rsid w:val="00EE7BB8"/>
    <w:rsid w:val="00EF0BEB"/>
    <w:rsid w:val="00EF172B"/>
    <w:rsid w:val="00EF1E97"/>
    <w:rsid w:val="00EF2403"/>
    <w:rsid w:val="00EF4269"/>
    <w:rsid w:val="00EF4E6C"/>
    <w:rsid w:val="00EF50D9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6B3"/>
    <w:rsid w:val="00F03B05"/>
    <w:rsid w:val="00F06311"/>
    <w:rsid w:val="00F0707F"/>
    <w:rsid w:val="00F07C9B"/>
    <w:rsid w:val="00F07CCD"/>
    <w:rsid w:val="00F1028B"/>
    <w:rsid w:val="00F11765"/>
    <w:rsid w:val="00F117DF"/>
    <w:rsid w:val="00F15149"/>
    <w:rsid w:val="00F173A6"/>
    <w:rsid w:val="00F17A3D"/>
    <w:rsid w:val="00F17B77"/>
    <w:rsid w:val="00F210BB"/>
    <w:rsid w:val="00F22893"/>
    <w:rsid w:val="00F23312"/>
    <w:rsid w:val="00F23792"/>
    <w:rsid w:val="00F237CC"/>
    <w:rsid w:val="00F24AE3"/>
    <w:rsid w:val="00F25C48"/>
    <w:rsid w:val="00F25F53"/>
    <w:rsid w:val="00F2634B"/>
    <w:rsid w:val="00F277B1"/>
    <w:rsid w:val="00F3005B"/>
    <w:rsid w:val="00F30D44"/>
    <w:rsid w:val="00F312C6"/>
    <w:rsid w:val="00F32F05"/>
    <w:rsid w:val="00F35CDE"/>
    <w:rsid w:val="00F36834"/>
    <w:rsid w:val="00F36C9C"/>
    <w:rsid w:val="00F4017C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75CC"/>
    <w:rsid w:val="00F47B9F"/>
    <w:rsid w:val="00F517DD"/>
    <w:rsid w:val="00F55FDE"/>
    <w:rsid w:val="00F56AF4"/>
    <w:rsid w:val="00F57DDE"/>
    <w:rsid w:val="00F60BE3"/>
    <w:rsid w:val="00F60C5F"/>
    <w:rsid w:val="00F610A6"/>
    <w:rsid w:val="00F61E70"/>
    <w:rsid w:val="00F626AF"/>
    <w:rsid w:val="00F630C1"/>
    <w:rsid w:val="00F63EDF"/>
    <w:rsid w:val="00F64D9E"/>
    <w:rsid w:val="00F64F7B"/>
    <w:rsid w:val="00F704F4"/>
    <w:rsid w:val="00F70D48"/>
    <w:rsid w:val="00F70E37"/>
    <w:rsid w:val="00F7103B"/>
    <w:rsid w:val="00F7253F"/>
    <w:rsid w:val="00F72BC2"/>
    <w:rsid w:val="00F73154"/>
    <w:rsid w:val="00F7326A"/>
    <w:rsid w:val="00F73FEE"/>
    <w:rsid w:val="00F74088"/>
    <w:rsid w:val="00F74719"/>
    <w:rsid w:val="00F75B1C"/>
    <w:rsid w:val="00F76370"/>
    <w:rsid w:val="00F772A5"/>
    <w:rsid w:val="00F81166"/>
    <w:rsid w:val="00F8420C"/>
    <w:rsid w:val="00F8501C"/>
    <w:rsid w:val="00F85476"/>
    <w:rsid w:val="00F85C79"/>
    <w:rsid w:val="00F879DC"/>
    <w:rsid w:val="00F87F62"/>
    <w:rsid w:val="00F90695"/>
    <w:rsid w:val="00F91788"/>
    <w:rsid w:val="00F91885"/>
    <w:rsid w:val="00F927EF"/>
    <w:rsid w:val="00F93D82"/>
    <w:rsid w:val="00F94C46"/>
    <w:rsid w:val="00F95070"/>
    <w:rsid w:val="00F95823"/>
    <w:rsid w:val="00F95D14"/>
    <w:rsid w:val="00F9799C"/>
    <w:rsid w:val="00F97F3C"/>
    <w:rsid w:val="00F97FC5"/>
    <w:rsid w:val="00FA028A"/>
    <w:rsid w:val="00FA02AA"/>
    <w:rsid w:val="00FA0B21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D03"/>
    <w:rsid w:val="00FB5F2B"/>
    <w:rsid w:val="00FB6D9A"/>
    <w:rsid w:val="00FB7BB5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C18"/>
    <w:rsid w:val="00FD2D21"/>
    <w:rsid w:val="00FD3880"/>
    <w:rsid w:val="00FD3C8F"/>
    <w:rsid w:val="00FD4222"/>
    <w:rsid w:val="00FD45CB"/>
    <w:rsid w:val="00FD46CB"/>
    <w:rsid w:val="00FD46F5"/>
    <w:rsid w:val="00FD4776"/>
    <w:rsid w:val="00FD54E8"/>
    <w:rsid w:val="00FD5710"/>
    <w:rsid w:val="00FD67F5"/>
    <w:rsid w:val="00FD6CA3"/>
    <w:rsid w:val="00FD78A0"/>
    <w:rsid w:val="00FD7D8D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22D"/>
    <w:rsid w:val="00FF1304"/>
    <w:rsid w:val="00FF2360"/>
    <w:rsid w:val="00FF2C37"/>
    <w:rsid w:val="00FF3423"/>
    <w:rsid w:val="00FF363A"/>
    <w:rsid w:val="00FF3976"/>
    <w:rsid w:val="00FF3BD3"/>
    <w:rsid w:val="00FF4C67"/>
    <w:rsid w:val="00FF4D89"/>
    <w:rsid w:val="00FF6C0E"/>
    <w:rsid w:val="00FF750B"/>
    <w:rsid w:val="00FF7CAC"/>
    <w:rsid w:val="013A8324"/>
    <w:rsid w:val="016F9379"/>
    <w:rsid w:val="019C2ECE"/>
    <w:rsid w:val="0228914E"/>
    <w:rsid w:val="0341C7D8"/>
    <w:rsid w:val="050B7ED6"/>
    <w:rsid w:val="05C5359C"/>
    <w:rsid w:val="05CB9ABF"/>
    <w:rsid w:val="05DE8ED6"/>
    <w:rsid w:val="061D67DC"/>
    <w:rsid w:val="061D858E"/>
    <w:rsid w:val="0630FDD6"/>
    <w:rsid w:val="063CEA6C"/>
    <w:rsid w:val="06DD9B94"/>
    <w:rsid w:val="07AE7FF6"/>
    <w:rsid w:val="07AF0D70"/>
    <w:rsid w:val="07C57D44"/>
    <w:rsid w:val="08E33E1A"/>
    <w:rsid w:val="0A9BAE09"/>
    <w:rsid w:val="0C377E6A"/>
    <w:rsid w:val="0C465EE1"/>
    <w:rsid w:val="0C89FFF3"/>
    <w:rsid w:val="0FD13AA6"/>
    <w:rsid w:val="0FD65EEA"/>
    <w:rsid w:val="106A1A49"/>
    <w:rsid w:val="123793A1"/>
    <w:rsid w:val="124D56C3"/>
    <w:rsid w:val="1296E71F"/>
    <w:rsid w:val="12E2E039"/>
    <w:rsid w:val="1383983D"/>
    <w:rsid w:val="141257B9"/>
    <w:rsid w:val="1469B903"/>
    <w:rsid w:val="16474D9E"/>
    <w:rsid w:val="167F7301"/>
    <w:rsid w:val="17520625"/>
    <w:rsid w:val="176BC8A6"/>
    <w:rsid w:val="189FDFE4"/>
    <w:rsid w:val="19148692"/>
    <w:rsid w:val="1935F78E"/>
    <w:rsid w:val="19B75112"/>
    <w:rsid w:val="1B002E3E"/>
    <w:rsid w:val="1B6A4D6E"/>
    <w:rsid w:val="1C02673E"/>
    <w:rsid w:val="1CAB538B"/>
    <w:rsid w:val="1CE9273D"/>
    <w:rsid w:val="202335A0"/>
    <w:rsid w:val="20E3C536"/>
    <w:rsid w:val="21596E95"/>
    <w:rsid w:val="2176112B"/>
    <w:rsid w:val="217A7ABA"/>
    <w:rsid w:val="219B3113"/>
    <w:rsid w:val="22A4EA4B"/>
    <w:rsid w:val="231C340D"/>
    <w:rsid w:val="2334D050"/>
    <w:rsid w:val="241AFEB3"/>
    <w:rsid w:val="24DB10C5"/>
    <w:rsid w:val="24F0609D"/>
    <w:rsid w:val="25D05B0B"/>
    <w:rsid w:val="269BC035"/>
    <w:rsid w:val="26A8B843"/>
    <w:rsid w:val="275B02FC"/>
    <w:rsid w:val="27798D29"/>
    <w:rsid w:val="27D80B27"/>
    <w:rsid w:val="27E1858A"/>
    <w:rsid w:val="28A1CA69"/>
    <w:rsid w:val="28A70FBC"/>
    <w:rsid w:val="28C3E094"/>
    <w:rsid w:val="2B2F6F71"/>
    <w:rsid w:val="2B59ABBB"/>
    <w:rsid w:val="2B85AE2F"/>
    <w:rsid w:val="2BF87E8E"/>
    <w:rsid w:val="2C15D7D2"/>
    <w:rsid w:val="2CAB7C4A"/>
    <w:rsid w:val="2CE622AA"/>
    <w:rsid w:val="2CF45CBF"/>
    <w:rsid w:val="2DC75DF1"/>
    <w:rsid w:val="2DEE5B88"/>
    <w:rsid w:val="2EE5FD88"/>
    <w:rsid w:val="2FE070DD"/>
    <w:rsid w:val="2FFE75E2"/>
    <w:rsid w:val="304A7A82"/>
    <w:rsid w:val="3095468A"/>
    <w:rsid w:val="312F7390"/>
    <w:rsid w:val="3180929D"/>
    <w:rsid w:val="31E64AE3"/>
    <w:rsid w:val="3269C78E"/>
    <w:rsid w:val="33626722"/>
    <w:rsid w:val="33CFAE49"/>
    <w:rsid w:val="340FCB80"/>
    <w:rsid w:val="34358E6A"/>
    <w:rsid w:val="34BEE585"/>
    <w:rsid w:val="34FEAF5D"/>
    <w:rsid w:val="35202AEF"/>
    <w:rsid w:val="35304A1C"/>
    <w:rsid w:val="35D14281"/>
    <w:rsid w:val="3606A590"/>
    <w:rsid w:val="369A07E4"/>
    <w:rsid w:val="36FBDCEE"/>
    <w:rsid w:val="3785A520"/>
    <w:rsid w:val="37E47FA2"/>
    <w:rsid w:val="38BB1FF4"/>
    <w:rsid w:val="39D09B74"/>
    <w:rsid w:val="3B2E958E"/>
    <w:rsid w:val="3B4BF3EB"/>
    <w:rsid w:val="3B78803C"/>
    <w:rsid w:val="3C408405"/>
    <w:rsid w:val="3E54B37D"/>
    <w:rsid w:val="3E63032C"/>
    <w:rsid w:val="3F0E8A37"/>
    <w:rsid w:val="3F308FDB"/>
    <w:rsid w:val="3FF9B716"/>
    <w:rsid w:val="4063DA10"/>
    <w:rsid w:val="41196609"/>
    <w:rsid w:val="417224AC"/>
    <w:rsid w:val="42618A3F"/>
    <w:rsid w:val="4276F8F3"/>
    <w:rsid w:val="42A174A1"/>
    <w:rsid w:val="42AF4B39"/>
    <w:rsid w:val="42B00F78"/>
    <w:rsid w:val="42E4D3A6"/>
    <w:rsid w:val="430AF82C"/>
    <w:rsid w:val="4324D6B3"/>
    <w:rsid w:val="433E8E7F"/>
    <w:rsid w:val="44511857"/>
    <w:rsid w:val="446BD695"/>
    <w:rsid w:val="449E6078"/>
    <w:rsid w:val="44AD78C9"/>
    <w:rsid w:val="454E1D8C"/>
    <w:rsid w:val="45596671"/>
    <w:rsid w:val="457A9070"/>
    <w:rsid w:val="457AA140"/>
    <w:rsid w:val="46ED2032"/>
    <w:rsid w:val="470FFD36"/>
    <w:rsid w:val="471C5162"/>
    <w:rsid w:val="471CABC0"/>
    <w:rsid w:val="474C5E36"/>
    <w:rsid w:val="47FFDCC6"/>
    <w:rsid w:val="48337B8F"/>
    <w:rsid w:val="4870270D"/>
    <w:rsid w:val="49087715"/>
    <w:rsid w:val="4A171BE7"/>
    <w:rsid w:val="4B9EB6F1"/>
    <w:rsid w:val="4C820447"/>
    <w:rsid w:val="4F350678"/>
    <w:rsid w:val="504A70A2"/>
    <w:rsid w:val="5091D70E"/>
    <w:rsid w:val="50B5B08C"/>
    <w:rsid w:val="520C25E0"/>
    <w:rsid w:val="52E7FE0C"/>
    <w:rsid w:val="5327C17A"/>
    <w:rsid w:val="53A083E9"/>
    <w:rsid w:val="54ED619E"/>
    <w:rsid w:val="564B7BF7"/>
    <w:rsid w:val="5696DC36"/>
    <w:rsid w:val="574AA319"/>
    <w:rsid w:val="576B48EB"/>
    <w:rsid w:val="5814871E"/>
    <w:rsid w:val="58A71D2F"/>
    <w:rsid w:val="594BFE03"/>
    <w:rsid w:val="595C412D"/>
    <w:rsid w:val="59DC1510"/>
    <w:rsid w:val="5A07BA59"/>
    <w:rsid w:val="5B35C20A"/>
    <w:rsid w:val="5BFF86F9"/>
    <w:rsid w:val="5C10DD0E"/>
    <w:rsid w:val="5C404B99"/>
    <w:rsid w:val="5C691119"/>
    <w:rsid w:val="5C9BFCD9"/>
    <w:rsid w:val="5CAA3036"/>
    <w:rsid w:val="5CB68C09"/>
    <w:rsid w:val="5D390B64"/>
    <w:rsid w:val="5E2644D3"/>
    <w:rsid w:val="5EBBC723"/>
    <w:rsid w:val="5EE87DD9"/>
    <w:rsid w:val="5EF5529C"/>
    <w:rsid w:val="5EFE9C15"/>
    <w:rsid w:val="5F0A7A4A"/>
    <w:rsid w:val="5FD5DD7B"/>
    <w:rsid w:val="60691729"/>
    <w:rsid w:val="6071B42F"/>
    <w:rsid w:val="6090C3B4"/>
    <w:rsid w:val="61405C47"/>
    <w:rsid w:val="619BE89C"/>
    <w:rsid w:val="62796E73"/>
    <w:rsid w:val="62CAD80E"/>
    <w:rsid w:val="62F21600"/>
    <w:rsid w:val="63B6878F"/>
    <w:rsid w:val="63F0AC93"/>
    <w:rsid w:val="64097241"/>
    <w:rsid w:val="64347778"/>
    <w:rsid w:val="6466EC96"/>
    <w:rsid w:val="649182AC"/>
    <w:rsid w:val="64B56DFC"/>
    <w:rsid w:val="650805D6"/>
    <w:rsid w:val="65960C79"/>
    <w:rsid w:val="6603E3A4"/>
    <w:rsid w:val="66553D96"/>
    <w:rsid w:val="66D2A367"/>
    <w:rsid w:val="66F635FB"/>
    <w:rsid w:val="675E25E9"/>
    <w:rsid w:val="67BAD7D7"/>
    <w:rsid w:val="67FEC68A"/>
    <w:rsid w:val="698EA781"/>
    <w:rsid w:val="6ADEEA1A"/>
    <w:rsid w:val="6B521ABE"/>
    <w:rsid w:val="6B830600"/>
    <w:rsid w:val="6C1E080E"/>
    <w:rsid w:val="6C5891F7"/>
    <w:rsid w:val="6C7DE1A9"/>
    <w:rsid w:val="6CDA81E4"/>
    <w:rsid w:val="6D243062"/>
    <w:rsid w:val="6D6109B9"/>
    <w:rsid w:val="6D826A7D"/>
    <w:rsid w:val="6DD9C759"/>
    <w:rsid w:val="6DEBDA85"/>
    <w:rsid w:val="6EDAC468"/>
    <w:rsid w:val="6F54126E"/>
    <w:rsid w:val="6FC963A9"/>
    <w:rsid w:val="6FDE4074"/>
    <w:rsid w:val="7097A4E5"/>
    <w:rsid w:val="70BFAA39"/>
    <w:rsid w:val="71DEF6E9"/>
    <w:rsid w:val="72337546"/>
    <w:rsid w:val="725C2E66"/>
    <w:rsid w:val="730E2663"/>
    <w:rsid w:val="73275F68"/>
    <w:rsid w:val="73C95719"/>
    <w:rsid w:val="747F409B"/>
    <w:rsid w:val="74D37F4C"/>
    <w:rsid w:val="755490C6"/>
    <w:rsid w:val="75EFE349"/>
    <w:rsid w:val="760B9B92"/>
    <w:rsid w:val="76431650"/>
    <w:rsid w:val="7657D411"/>
    <w:rsid w:val="76E65AA1"/>
    <w:rsid w:val="7704E6F9"/>
    <w:rsid w:val="775F2453"/>
    <w:rsid w:val="77858DBD"/>
    <w:rsid w:val="77A33410"/>
    <w:rsid w:val="781E59D0"/>
    <w:rsid w:val="795C7203"/>
    <w:rsid w:val="797BF011"/>
    <w:rsid w:val="79E42780"/>
    <w:rsid w:val="7A72A7EA"/>
    <w:rsid w:val="7AE7C792"/>
    <w:rsid w:val="7AFFBFD3"/>
    <w:rsid w:val="7B37D693"/>
    <w:rsid w:val="7B764182"/>
    <w:rsid w:val="7C4834DA"/>
    <w:rsid w:val="7C522037"/>
    <w:rsid w:val="7CF3E32B"/>
    <w:rsid w:val="7D4D85D0"/>
    <w:rsid w:val="7D89B6A6"/>
    <w:rsid w:val="7EADE7C4"/>
    <w:rsid w:val="7EC3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84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31240-6100-46E6-8309-7D53AAB53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12131</Words>
  <Characters>72786</Characters>
  <Application>Microsoft Office Word</Application>
  <DocSecurity>0</DocSecurity>
  <Lines>606</Lines>
  <Paragraphs>169</Paragraphs>
  <ScaleCrop>false</ScaleCrop>
  <Company/>
  <LinksUpToDate>false</LinksUpToDate>
  <CharactersWithSpaces>84748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2021-01-27T13:56:00Z</dcterms:created>
  <dcterms:modified xsi:type="dcterms:W3CDTF">2021-01-27T14:11:00Z</dcterms:modified>
</cp:coreProperties>
</file>