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D98" w:rsidRDefault="00B106C1" w:rsidP="00AA2D98">
      <w:pPr>
        <w:spacing w:after="120"/>
        <w:jc w:val="both"/>
        <w:rPr>
          <w:rFonts w:ascii="Calibri" w:hAnsi="Calibri" w:cs="Calibri"/>
          <w:b/>
          <w:sz w:val="20"/>
          <w:szCs w:val="20"/>
        </w:rPr>
      </w:pPr>
      <w:r w:rsidRPr="00EC6C68">
        <w:rPr>
          <w:rFonts w:ascii="Calibri" w:hAnsi="Calibri" w:cs="Calibri"/>
          <w:b/>
          <w:sz w:val="20"/>
          <w:szCs w:val="20"/>
        </w:rPr>
        <w:t>Załącznik nr</w:t>
      </w:r>
      <w:r w:rsidR="00795DB2">
        <w:rPr>
          <w:rFonts w:ascii="Calibri" w:hAnsi="Calibri" w:cs="Calibri"/>
          <w:b/>
          <w:sz w:val="20"/>
          <w:szCs w:val="20"/>
        </w:rPr>
        <w:t xml:space="preserve"> 8</w:t>
      </w:r>
      <w:r w:rsidRPr="00EC6C68">
        <w:rPr>
          <w:rFonts w:ascii="Calibri" w:hAnsi="Calibri" w:cs="Calibri"/>
          <w:b/>
          <w:sz w:val="20"/>
          <w:szCs w:val="20"/>
        </w:rPr>
        <w:t xml:space="preserve"> </w:t>
      </w:r>
      <w:r>
        <w:rPr>
          <w:rFonts w:ascii="Calibri" w:hAnsi="Calibri" w:cs="Calibri"/>
          <w:b/>
          <w:sz w:val="20"/>
          <w:szCs w:val="20"/>
        </w:rPr>
        <w:t>do wniosku o dofinansowanie</w:t>
      </w:r>
    </w:p>
    <w:p w:rsidR="00AA2D98" w:rsidRDefault="00AA2D98" w:rsidP="00AA2D98">
      <w:pPr>
        <w:spacing w:after="120"/>
        <w:jc w:val="both"/>
        <w:rPr>
          <w:rFonts w:ascii="Calibri" w:hAnsi="Calibri" w:cs="Calibri"/>
          <w:b/>
          <w:sz w:val="20"/>
          <w:szCs w:val="20"/>
        </w:rPr>
      </w:pPr>
    </w:p>
    <w:p w:rsidR="00AA2D98" w:rsidRDefault="00B106C1" w:rsidP="00AA2D98">
      <w:pPr>
        <w:spacing w:after="120"/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Lista kryteriów wyboru wraz ze wskazaniem, w których miejscach dokumentacji projektu (wniosku </w:t>
      </w:r>
      <w:r>
        <w:rPr>
          <w:rFonts w:ascii="Calibri" w:hAnsi="Calibri" w:cs="Calibri"/>
          <w:b/>
          <w:sz w:val="20"/>
          <w:szCs w:val="20"/>
        </w:rPr>
        <w:br/>
        <w:t>o dofinansowanie i załączników) opisano sposób spełnienia danego kryterium</w:t>
      </w:r>
    </w:p>
    <w:p w:rsidR="00795DB2" w:rsidRPr="00822C41" w:rsidRDefault="00795DB2" w:rsidP="00795DB2">
      <w:pPr>
        <w:spacing w:after="120"/>
        <w:jc w:val="center"/>
        <w:rPr>
          <w:rFonts w:ascii="Calibri" w:hAnsi="Calibri" w:cs="Calibri"/>
          <w:b/>
          <w:sz w:val="20"/>
          <w:szCs w:val="20"/>
        </w:rPr>
      </w:pPr>
      <w:r w:rsidRPr="00822C41">
        <w:rPr>
          <w:rFonts w:ascii="Calibri" w:hAnsi="Calibri" w:cs="Calibri"/>
          <w:b/>
          <w:sz w:val="20"/>
          <w:szCs w:val="20"/>
        </w:rPr>
        <w:t xml:space="preserve">Działanie 2.2 Cyfryzacja procesów back-office w administracji rządowej </w:t>
      </w:r>
    </w:p>
    <w:p w:rsidR="00D76A17" w:rsidRPr="00EC6C68" w:rsidRDefault="00D76A17" w:rsidP="00263F06">
      <w:pPr>
        <w:jc w:val="center"/>
        <w:rPr>
          <w:rFonts w:ascii="Calibri" w:hAnsi="Calibri" w:cs="Calibri"/>
          <w:sz w:val="20"/>
          <w:szCs w:val="20"/>
        </w:rPr>
      </w:pPr>
    </w:p>
    <w:p w:rsidR="00AA2D98" w:rsidRDefault="00AA2D98" w:rsidP="00AA2D98">
      <w:pPr>
        <w:rPr>
          <w:rFonts w:ascii="Calibri" w:hAnsi="Calibri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"/>
        <w:gridCol w:w="3772"/>
        <w:gridCol w:w="2507"/>
        <w:gridCol w:w="2153"/>
      </w:tblGrid>
      <w:tr w:rsidR="00F748ED" w:rsidRPr="00EC6C68" w:rsidTr="00675A10">
        <w:trPr>
          <w:trHeight w:val="392"/>
        </w:trPr>
        <w:tc>
          <w:tcPr>
            <w:tcW w:w="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748ED" w:rsidRPr="00EC6C68" w:rsidRDefault="00F748ED" w:rsidP="00B05A6A">
            <w:pPr>
              <w:tabs>
                <w:tab w:val="left" w:pos="993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C6C68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F748ED" w:rsidRPr="00EC6C68" w:rsidRDefault="00F748ED" w:rsidP="00F748E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C6C68">
              <w:rPr>
                <w:rFonts w:ascii="Calibri" w:hAnsi="Calibri" w:cs="Calibri"/>
                <w:b/>
                <w:sz w:val="20"/>
                <w:szCs w:val="20"/>
              </w:rPr>
              <w:t>Nazwa kryterium/przedmiot oceny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748ED" w:rsidRDefault="00F748ED" w:rsidP="00B05A6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Dokument źródłowy (wniosek lub załączniki)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748ED" w:rsidRDefault="00F748ED" w:rsidP="00B05A6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Numer strony</w:t>
            </w:r>
          </w:p>
        </w:tc>
      </w:tr>
      <w:tr w:rsidR="00EF4B20" w:rsidRPr="00B05A6A" w:rsidTr="00675A10">
        <w:trPr>
          <w:trHeight w:val="392"/>
        </w:trPr>
        <w:tc>
          <w:tcPr>
            <w:tcW w:w="63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F4B20" w:rsidRPr="00B3180D" w:rsidRDefault="00EF4B20" w:rsidP="00B05A6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180D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F4B20" w:rsidRPr="00795DB2" w:rsidRDefault="00795DB2" w:rsidP="00B3180D">
            <w:pPr>
              <w:rPr>
                <w:rFonts w:ascii="Calibri" w:hAnsi="Calibri" w:cs="Calibri"/>
                <w:sz w:val="20"/>
                <w:szCs w:val="20"/>
              </w:rPr>
            </w:pPr>
            <w:r w:rsidRPr="00795DB2">
              <w:rPr>
                <w:rFonts w:ascii="Calibri" w:hAnsi="Calibri" w:cs="Arial"/>
                <w:sz w:val="20"/>
                <w:szCs w:val="20"/>
              </w:rPr>
              <w:t>Zgodność projektu ze zdiagnozowanymi potrzebami  urzędu w zakresie cyfryzacji procesów back-office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F4B20" w:rsidRPr="00B3180D" w:rsidRDefault="00EF4B20" w:rsidP="00B05A6A">
            <w:pPr>
              <w:rPr>
                <w:rFonts w:ascii="Calibri" w:hAnsi="Calibri" w:cs="Calibr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96" w:type="dxa"/>
            <w:shd w:val="clear" w:color="auto" w:fill="auto"/>
            <w:vAlign w:val="center"/>
          </w:tcPr>
          <w:p w:rsidR="00EF4B20" w:rsidRPr="00B3180D" w:rsidRDefault="00EF4B20" w:rsidP="00B05A6A">
            <w:pPr>
              <w:rPr>
                <w:rFonts w:ascii="Calibri" w:hAnsi="Calibri" w:cs="Calibri"/>
                <w:color w:val="FFFFFF" w:themeColor="background1"/>
                <w:sz w:val="20"/>
                <w:szCs w:val="20"/>
              </w:rPr>
            </w:pPr>
          </w:p>
        </w:tc>
      </w:tr>
      <w:tr w:rsidR="00EF4B20" w:rsidRPr="00B05A6A" w:rsidTr="00675A10">
        <w:trPr>
          <w:trHeight w:val="60"/>
        </w:trPr>
        <w:tc>
          <w:tcPr>
            <w:tcW w:w="63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F4B20" w:rsidRPr="00B3180D" w:rsidRDefault="00EF4B20" w:rsidP="00B05A6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180D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F4B20" w:rsidRPr="00795DB2" w:rsidRDefault="00795DB2" w:rsidP="00B3180D">
            <w:pPr>
              <w:rPr>
                <w:rFonts w:ascii="Calibri" w:hAnsi="Calibri" w:cs="Calibri"/>
                <w:sz w:val="20"/>
                <w:szCs w:val="20"/>
              </w:rPr>
            </w:pPr>
            <w:r w:rsidRPr="00795DB2">
              <w:rPr>
                <w:rFonts w:ascii="Calibri" w:hAnsi="Calibri" w:cs="Arial"/>
                <w:sz w:val="20"/>
                <w:szCs w:val="20"/>
              </w:rPr>
              <w:t xml:space="preserve">Projekt wpisuje się </w:t>
            </w:r>
            <w:r w:rsidRPr="00795DB2">
              <w:rPr>
                <w:rFonts w:ascii="Calibri" w:hAnsi="Calibri" w:cs="Arial"/>
                <w:sz w:val="20"/>
                <w:szCs w:val="20"/>
              </w:rPr>
              <w:br/>
              <w:t xml:space="preserve">w co najmniej jeden </w:t>
            </w:r>
            <w:r w:rsidRPr="00795DB2">
              <w:rPr>
                <w:rFonts w:ascii="Calibri" w:hAnsi="Calibri" w:cs="Arial"/>
                <w:sz w:val="20"/>
                <w:szCs w:val="20"/>
              </w:rPr>
              <w:br/>
              <w:t>z tematycznych obszarów Działania 2.2 wskazanych w  POPC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4B20" w:rsidRPr="00B3180D" w:rsidRDefault="00EF4B20" w:rsidP="00B05A6A">
            <w:pP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4B20" w:rsidRPr="00B3180D" w:rsidRDefault="00EF4B20" w:rsidP="00B05A6A">
            <w:pP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EF4B20" w:rsidRPr="00B05A6A" w:rsidTr="00675A10">
        <w:trPr>
          <w:trHeight w:val="190"/>
        </w:trPr>
        <w:tc>
          <w:tcPr>
            <w:tcW w:w="63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F4B20" w:rsidRPr="00B3180D" w:rsidRDefault="00EF4B20" w:rsidP="00B05A6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180D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F4B20" w:rsidRPr="00795DB2" w:rsidRDefault="00795DB2" w:rsidP="00B3180D">
            <w:pPr>
              <w:rPr>
                <w:rFonts w:ascii="Calibri" w:hAnsi="Calibri" w:cs="Calibri"/>
                <w:sz w:val="20"/>
                <w:szCs w:val="20"/>
              </w:rPr>
            </w:pPr>
            <w:r w:rsidRPr="00795DB2">
              <w:rPr>
                <w:rFonts w:ascii="Calibri" w:hAnsi="Calibri" w:cs="Arial"/>
                <w:sz w:val="20"/>
                <w:szCs w:val="20"/>
              </w:rPr>
              <w:t>Wymagania dostępności wskazane w WCAG 2.0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F4B20" w:rsidRPr="00B3180D" w:rsidRDefault="00EF4B20" w:rsidP="00B05A6A">
            <w:pP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4B20" w:rsidRPr="00B3180D" w:rsidRDefault="00EF4B20" w:rsidP="00B05A6A">
            <w:pP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EF4B20" w:rsidRPr="00B05A6A" w:rsidTr="00675A10">
        <w:trPr>
          <w:trHeight w:val="190"/>
        </w:trPr>
        <w:tc>
          <w:tcPr>
            <w:tcW w:w="637" w:type="dxa"/>
            <w:shd w:val="clear" w:color="auto" w:fill="D9D9D9" w:themeFill="background1" w:themeFillShade="D9"/>
            <w:vAlign w:val="center"/>
          </w:tcPr>
          <w:p w:rsidR="00EF4B20" w:rsidRPr="00B3180D" w:rsidRDefault="00EF4B20" w:rsidP="00B05A6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180D">
              <w:rPr>
                <w:rFonts w:ascii="Calibri" w:hAnsi="Calibri" w:cs="Calibri"/>
                <w:sz w:val="20"/>
                <w:szCs w:val="20"/>
              </w:rPr>
              <w:t>4.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EF4B20" w:rsidRPr="00795DB2" w:rsidRDefault="00795DB2" w:rsidP="00795DB2">
            <w:pPr>
              <w:spacing w:after="100" w:afterAutospacing="1"/>
              <w:rPr>
                <w:rFonts w:ascii="Calibri" w:hAnsi="Calibri" w:cs="Arial"/>
                <w:sz w:val="20"/>
                <w:szCs w:val="20"/>
              </w:rPr>
            </w:pPr>
            <w:r w:rsidRPr="00795DB2">
              <w:rPr>
                <w:rFonts w:ascii="Calibri" w:hAnsi="Calibri" w:cs="Arial"/>
                <w:sz w:val="20"/>
                <w:szCs w:val="20"/>
              </w:rPr>
              <w:t>Wykonalność</w:t>
            </w:r>
            <w:r w:rsidRPr="00795DB2">
              <w:rPr>
                <w:rFonts w:ascii="Calibri" w:hAnsi="Calibri" w:cs="Arial"/>
                <w:sz w:val="20"/>
                <w:szCs w:val="20"/>
              </w:rPr>
              <w:br/>
              <w:t xml:space="preserve"> i trwałość projektu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F4B20" w:rsidRPr="00B3180D" w:rsidRDefault="00EF4B20" w:rsidP="00B05A6A">
            <w:pP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96" w:type="dxa"/>
            <w:shd w:val="clear" w:color="auto" w:fill="auto"/>
            <w:vAlign w:val="center"/>
          </w:tcPr>
          <w:p w:rsidR="00EF4B20" w:rsidRPr="00B3180D" w:rsidRDefault="00EF4B20" w:rsidP="00B05A6A">
            <w:pP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EF4B20" w:rsidRPr="00B05A6A" w:rsidTr="00675A10">
        <w:trPr>
          <w:trHeight w:val="190"/>
        </w:trPr>
        <w:tc>
          <w:tcPr>
            <w:tcW w:w="637" w:type="dxa"/>
            <w:shd w:val="clear" w:color="auto" w:fill="D9D9D9" w:themeFill="background1" w:themeFillShade="D9"/>
            <w:vAlign w:val="center"/>
          </w:tcPr>
          <w:p w:rsidR="00EF4B20" w:rsidRPr="00B3180D" w:rsidRDefault="00EF4B20" w:rsidP="00B05A6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180D">
              <w:rPr>
                <w:rFonts w:ascii="Calibri" w:hAnsi="Calibri" w:cs="Calibri"/>
                <w:sz w:val="20"/>
                <w:szCs w:val="20"/>
              </w:rPr>
              <w:t>5.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EF4B20" w:rsidRPr="00795DB2" w:rsidRDefault="00795DB2" w:rsidP="00B3180D">
            <w:pPr>
              <w:rPr>
                <w:rFonts w:ascii="Calibri" w:hAnsi="Calibri" w:cs="Calibri"/>
                <w:sz w:val="20"/>
                <w:szCs w:val="20"/>
              </w:rPr>
            </w:pPr>
            <w:r w:rsidRPr="00795DB2">
              <w:rPr>
                <w:rFonts w:ascii="Calibri" w:hAnsi="Calibri" w:cs="Arial"/>
                <w:sz w:val="20"/>
                <w:szCs w:val="20"/>
              </w:rPr>
              <w:t>Zakres rzeczowy i struktura wydatków są kwalifikowalne i adekwatne do celów programu i projektu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F4B20" w:rsidRPr="00B3180D" w:rsidRDefault="00EF4B20" w:rsidP="00B05A6A">
            <w:pP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96" w:type="dxa"/>
            <w:shd w:val="clear" w:color="auto" w:fill="auto"/>
            <w:vAlign w:val="center"/>
          </w:tcPr>
          <w:p w:rsidR="00EF4B20" w:rsidRPr="00B3180D" w:rsidRDefault="00EF4B20" w:rsidP="00B05A6A">
            <w:pP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EF4B20" w:rsidRPr="00B05A6A" w:rsidTr="00675A10">
        <w:trPr>
          <w:trHeight w:val="190"/>
        </w:trPr>
        <w:tc>
          <w:tcPr>
            <w:tcW w:w="637" w:type="dxa"/>
            <w:shd w:val="clear" w:color="auto" w:fill="D9D9D9" w:themeFill="background1" w:themeFillShade="D9"/>
            <w:vAlign w:val="center"/>
          </w:tcPr>
          <w:p w:rsidR="00EF4B20" w:rsidRPr="00B3180D" w:rsidRDefault="00EF4B20" w:rsidP="00B05A6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180D">
              <w:rPr>
                <w:rFonts w:ascii="Calibri" w:hAnsi="Calibri" w:cs="Calibri"/>
                <w:sz w:val="20"/>
                <w:szCs w:val="20"/>
              </w:rPr>
              <w:t>6.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EF4B20" w:rsidRPr="00795DB2" w:rsidRDefault="00795DB2" w:rsidP="00B3180D">
            <w:pPr>
              <w:rPr>
                <w:rFonts w:ascii="Calibri" w:hAnsi="Calibri" w:cs="Calibri"/>
                <w:sz w:val="20"/>
                <w:szCs w:val="20"/>
              </w:rPr>
            </w:pPr>
            <w:r w:rsidRPr="00795DB2">
              <w:rPr>
                <w:rFonts w:ascii="Calibri" w:hAnsi="Calibri" w:cs="Arial"/>
                <w:sz w:val="20"/>
                <w:szCs w:val="20"/>
              </w:rPr>
              <w:t>Projekt realizuje jasno określone cele, wyrażone mierzalnymi wskaźnikami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F4B20" w:rsidRPr="00B3180D" w:rsidRDefault="00EF4B20" w:rsidP="00B05A6A">
            <w:pP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96" w:type="dxa"/>
            <w:shd w:val="clear" w:color="auto" w:fill="auto"/>
            <w:vAlign w:val="center"/>
          </w:tcPr>
          <w:p w:rsidR="00EF4B20" w:rsidRPr="00B3180D" w:rsidRDefault="00EF4B20" w:rsidP="00B05A6A">
            <w:pP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EF4B20" w:rsidRPr="00B05A6A" w:rsidTr="00675A10">
        <w:trPr>
          <w:trHeight w:val="190"/>
        </w:trPr>
        <w:tc>
          <w:tcPr>
            <w:tcW w:w="637" w:type="dxa"/>
            <w:shd w:val="clear" w:color="auto" w:fill="D9D9D9" w:themeFill="background1" w:themeFillShade="D9"/>
            <w:vAlign w:val="center"/>
          </w:tcPr>
          <w:p w:rsidR="00EF4B20" w:rsidRPr="00B3180D" w:rsidRDefault="00EF4B20" w:rsidP="00B05A6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180D">
              <w:rPr>
                <w:rFonts w:ascii="Calibri" w:hAnsi="Calibri" w:cs="Calibri"/>
                <w:sz w:val="20"/>
                <w:szCs w:val="20"/>
              </w:rPr>
              <w:t>7.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EF4B20" w:rsidRPr="00795DB2" w:rsidRDefault="00795DB2" w:rsidP="00B3180D">
            <w:pPr>
              <w:rPr>
                <w:rFonts w:ascii="Calibri" w:hAnsi="Calibri" w:cs="Calibri"/>
                <w:sz w:val="20"/>
                <w:szCs w:val="20"/>
              </w:rPr>
            </w:pPr>
            <w:r w:rsidRPr="00795DB2">
              <w:rPr>
                <w:rFonts w:ascii="Calibri" w:hAnsi="Calibri" w:cs="Arial"/>
                <w:sz w:val="20"/>
                <w:szCs w:val="20"/>
              </w:rPr>
              <w:t>Projekt jest realizowany w oparciu o metodykę zarządzania projektami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F4B20" w:rsidRPr="00B3180D" w:rsidRDefault="00EF4B20" w:rsidP="00B05A6A">
            <w:pP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96" w:type="dxa"/>
            <w:shd w:val="clear" w:color="auto" w:fill="auto"/>
            <w:vAlign w:val="center"/>
          </w:tcPr>
          <w:p w:rsidR="00EF4B20" w:rsidRPr="00B3180D" w:rsidRDefault="00EF4B20" w:rsidP="00B05A6A">
            <w:pP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EF4B20" w:rsidRPr="00B05A6A" w:rsidTr="00675A10">
        <w:trPr>
          <w:trHeight w:val="190"/>
        </w:trPr>
        <w:tc>
          <w:tcPr>
            <w:tcW w:w="637" w:type="dxa"/>
            <w:shd w:val="clear" w:color="auto" w:fill="D9D9D9" w:themeFill="background1" w:themeFillShade="D9"/>
            <w:vAlign w:val="center"/>
          </w:tcPr>
          <w:p w:rsidR="00EF4B20" w:rsidRPr="00B3180D" w:rsidRDefault="00EF4B20" w:rsidP="00B05A6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180D">
              <w:rPr>
                <w:rFonts w:ascii="Calibri" w:hAnsi="Calibri" w:cs="Calibri"/>
                <w:sz w:val="20"/>
                <w:szCs w:val="20"/>
              </w:rPr>
              <w:t>8.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EF4B20" w:rsidRPr="00795DB2" w:rsidRDefault="00795DB2" w:rsidP="00B3180D">
            <w:pPr>
              <w:rPr>
                <w:rFonts w:ascii="Calibri" w:hAnsi="Calibri" w:cs="Calibri"/>
                <w:sz w:val="20"/>
                <w:szCs w:val="20"/>
              </w:rPr>
            </w:pPr>
            <w:r w:rsidRPr="00795DB2">
              <w:rPr>
                <w:rFonts w:ascii="Calibri" w:hAnsi="Calibri" w:cs="Arial"/>
                <w:sz w:val="20"/>
                <w:szCs w:val="20"/>
              </w:rPr>
              <w:t>Analiza kluczowych procesów biznesowych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F4B20" w:rsidRPr="00B3180D" w:rsidRDefault="00EF4B20" w:rsidP="00B05A6A">
            <w:pP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96" w:type="dxa"/>
            <w:shd w:val="clear" w:color="auto" w:fill="auto"/>
            <w:vAlign w:val="center"/>
          </w:tcPr>
          <w:p w:rsidR="00EF4B20" w:rsidRPr="00B3180D" w:rsidRDefault="00EF4B20" w:rsidP="00B05A6A">
            <w:pP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EF4B20" w:rsidRPr="00B05A6A" w:rsidTr="00675A10">
        <w:trPr>
          <w:trHeight w:val="190"/>
        </w:trPr>
        <w:tc>
          <w:tcPr>
            <w:tcW w:w="637" w:type="dxa"/>
            <w:shd w:val="clear" w:color="auto" w:fill="D9D9D9" w:themeFill="background1" w:themeFillShade="D9"/>
            <w:vAlign w:val="center"/>
          </w:tcPr>
          <w:p w:rsidR="00EF4B20" w:rsidRPr="00B3180D" w:rsidRDefault="00EF4B20" w:rsidP="00B05A6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180D">
              <w:rPr>
                <w:rFonts w:ascii="Calibri" w:hAnsi="Calibri" w:cs="Calibri"/>
                <w:sz w:val="20"/>
                <w:szCs w:val="20"/>
              </w:rPr>
              <w:t>9.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EF4B20" w:rsidRPr="00795DB2" w:rsidRDefault="00795DB2" w:rsidP="00B3180D">
            <w:pPr>
              <w:rPr>
                <w:rFonts w:ascii="Calibri" w:hAnsi="Calibri" w:cs="Calibri"/>
                <w:sz w:val="20"/>
                <w:szCs w:val="20"/>
              </w:rPr>
            </w:pPr>
            <w:r w:rsidRPr="00795DB2">
              <w:rPr>
                <w:rFonts w:ascii="Calibri" w:hAnsi="Calibri" w:cs="Arial"/>
                <w:sz w:val="20"/>
                <w:szCs w:val="20"/>
              </w:rPr>
              <w:t>Dla projektu dokonano kompletnej analizy finansowej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F4B20" w:rsidRPr="00B3180D" w:rsidRDefault="00EF4B20" w:rsidP="00B05A6A">
            <w:pP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96" w:type="dxa"/>
            <w:shd w:val="clear" w:color="auto" w:fill="auto"/>
            <w:vAlign w:val="center"/>
          </w:tcPr>
          <w:p w:rsidR="00EF4B20" w:rsidRPr="00B3180D" w:rsidRDefault="00EF4B20" w:rsidP="00B05A6A">
            <w:pP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EF4B20" w:rsidRPr="00B05A6A" w:rsidTr="00675A10">
        <w:trPr>
          <w:trHeight w:val="190"/>
        </w:trPr>
        <w:tc>
          <w:tcPr>
            <w:tcW w:w="637" w:type="dxa"/>
            <w:shd w:val="clear" w:color="auto" w:fill="D9D9D9" w:themeFill="background1" w:themeFillShade="D9"/>
            <w:vAlign w:val="center"/>
          </w:tcPr>
          <w:p w:rsidR="00EF4B20" w:rsidRPr="00B3180D" w:rsidRDefault="00EF4B20" w:rsidP="00B05A6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180D">
              <w:rPr>
                <w:rFonts w:ascii="Calibri" w:hAnsi="Calibri" w:cs="Calibri"/>
                <w:sz w:val="20"/>
                <w:szCs w:val="20"/>
              </w:rPr>
              <w:t>10.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EF4B20" w:rsidRPr="00795DB2" w:rsidRDefault="00795DB2" w:rsidP="00B3180D">
            <w:pPr>
              <w:rPr>
                <w:rFonts w:ascii="Calibri" w:hAnsi="Calibri" w:cs="Calibri"/>
                <w:sz w:val="20"/>
                <w:szCs w:val="20"/>
              </w:rPr>
            </w:pPr>
            <w:r w:rsidRPr="00795DB2">
              <w:rPr>
                <w:rFonts w:ascii="Calibri" w:hAnsi="Calibri" w:cs="Arial"/>
                <w:sz w:val="20"/>
                <w:szCs w:val="20"/>
              </w:rPr>
              <w:t>Dla projektu dokonano rzetelnej i kompletnej analizy kosztów i korzyści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F4B20" w:rsidRPr="00B3180D" w:rsidRDefault="00EF4B20" w:rsidP="00B05A6A">
            <w:pP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96" w:type="dxa"/>
            <w:shd w:val="clear" w:color="auto" w:fill="auto"/>
            <w:vAlign w:val="center"/>
          </w:tcPr>
          <w:p w:rsidR="00EF4B20" w:rsidRPr="00B3180D" w:rsidRDefault="00EF4B20" w:rsidP="00B05A6A">
            <w:pP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EF4B20" w:rsidRPr="00B05A6A" w:rsidTr="00675A10">
        <w:trPr>
          <w:trHeight w:val="190"/>
        </w:trPr>
        <w:tc>
          <w:tcPr>
            <w:tcW w:w="637" w:type="dxa"/>
            <w:shd w:val="clear" w:color="auto" w:fill="D9D9D9" w:themeFill="background1" w:themeFillShade="D9"/>
            <w:vAlign w:val="center"/>
          </w:tcPr>
          <w:p w:rsidR="00EF4B20" w:rsidRPr="00B3180D" w:rsidRDefault="00EF4B20" w:rsidP="00B05A6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180D">
              <w:rPr>
                <w:rFonts w:ascii="Calibri" w:hAnsi="Calibri" w:cs="Calibri"/>
                <w:sz w:val="20"/>
                <w:szCs w:val="20"/>
              </w:rPr>
              <w:t>11.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EF4B20" w:rsidRPr="00795DB2" w:rsidRDefault="00795DB2" w:rsidP="00B3180D">
            <w:pPr>
              <w:rPr>
                <w:rFonts w:ascii="Calibri" w:hAnsi="Calibri" w:cs="Calibri"/>
                <w:sz w:val="20"/>
                <w:szCs w:val="20"/>
              </w:rPr>
            </w:pPr>
            <w:r w:rsidRPr="00795DB2">
              <w:rPr>
                <w:rFonts w:ascii="Calibri" w:hAnsi="Calibri" w:cs="Arial"/>
                <w:sz w:val="20"/>
                <w:szCs w:val="20"/>
              </w:rPr>
              <w:t>Optymalizacja wykorzystania zasobów teleinformatycznych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F4B20" w:rsidRPr="00B3180D" w:rsidRDefault="00EF4B20" w:rsidP="00B05A6A">
            <w:pP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96" w:type="dxa"/>
            <w:shd w:val="clear" w:color="auto" w:fill="auto"/>
            <w:vAlign w:val="center"/>
          </w:tcPr>
          <w:p w:rsidR="00EF4B20" w:rsidRPr="00B3180D" w:rsidRDefault="00EF4B20" w:rsidP="00B05A6A">
            <w:pP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EF4B20" w:rsidRPr="00B05A6A" w:rsidTr="00675A10">
        <w:trPr>
          <w:trHeight w:val="190"/>
        </w:trPr>
        <w:tc>
          <w:tcPr>
            <w:tcW w:w="637" w:type="dxa"/>
            <w:shd w:val="clear" w:color="auto" w:fill="D9D9D9" w:themeFill="background1" w:themeFillShade="D9"/>
            <w:vAlign w:val="center"/>
          </w:tcPr>
          <w:p w:rsidR="00EF4B20" w:rsidRPr="00B3180D" w:rsidRDefault="00EF4B20" w:rsidP="00B05A6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180D">
              <w:rPr>
                <w:rFonts w:ascii="Calibri" w:hAnsi="Calibri" w:cs="Calibri"/>
                <w:sz w:val="20"/>
                <w:szCs w:val="20"/>
              </w:rPr>
              <w:t>12.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EF4B20" w:rsidRPr="00795DB2" w:rsidRDefault="00795DB2" w:rsidP="00B3180D">
            <w:pPr>
              <w:rPr>
                <w:rFonts w:ascii="Calibri" w:hAnsi="Calibri" w:cs="Calibri"/>
                <w:sz w:val="20"/>
                <w:szCs w:val="20"/>
              </w:rPr>
            </w:pPr>
            <w:r w:rsidRPr="00795DB2">
              <w:rPr>
                <w:rFonts w:ascii="Calibri" w:hAnsi="Calibri" w:cs="Arial"/>
                <w:sz w:val="20"/>
                <w:szCs w:val="20"/>
              </w:rPr>
              <w:t>Projekt jest skalowalny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F4B20" w:rsidRPr="00B3180D" w:rsidRDefault="00EF4B20" w:rsidP="00B05A6A">
            <w:pP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96" w:type="dxa"/>
            <w:shd w:val="clear" w:color="auto" w:fill="auto"/>
            <w:vAlign w:val="center"/>
          </w:tcPr>
          <w:p w:rsidR="00EF4B20" w:rsidRPr="00B3180D" w:rsidRDefault="00EF4B20" w:rsidP="00B05A6A">
            <w:pP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EF4B20" w:rsidRPr="00B05A6A" w:rsidTr="00675A10">
        <w:trPr>
          <w:trHeight w:val="190"/>
        </w:trPr>
        <w:tc>
          <w:tcPr>
            <w:tcW w:w="637" w:type="dxa"/>
            <w:shd w:val="clear" w:color="auto" w:fill="D9D9D9" w:themeFill="background1" w:themeFillShade="D9"/>
            <w:vAlign w:val="center"/>
          </w:tcPr>
          <w:p w:rsidR="00EF4B20" w:rsidRPr="00B3180D" w:rsidRDefault="00EF4B20" w:rsidP="00B05A6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180D">
              <w:rPr>
                <w:rFonts w:ascii="Calibri" w:hAnsi="Calibri" w:cs="Calibri"/>
                <w:sz w:val="20"/>
                <w:szCs w:val="20"/>
              </w:rPr>
              <w:t>13.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EF4B20" w:rsidRPr="00795DB2" w:rsidRDefault="00795DB2" w:rsidP="00B3180D">
            <w:pPr>
              <w:rPr>
                <w:rFonts w:ascii="Calibri" w:hAnsi="Calibri" w:cs="Calibri"/>
                <w:sz w:val="20"/>
                <w:szCs w:val="20"/>
              </w:rPr>
            </w:pPr>
            <w:r w:rsidRPr="00795DB2">
              <w:rPr>
                <w:rFonts w:ascii="Calibri" w:hAnsi="Calibri" w:cs="Arial"/>
                <w:sz w:val="20"/>
                <w:szCs w:val="20"/>
              </w:rPr>
              <w:t xml:space="preserve">Liczba urzędów uczestniczących </w:t>
            </w:r>
            <w:r w:rsidRPr="00795DB2">
              <w:rPr>
                <w:rFonts w:ascii="Calibri" w:hAnsi="Calibri" w:cs="Arial"/>
                <w:sz w:val="20"/>
                <w:szCs w:val="20"/>
              </w:rPr>
              <w:br/>
              <w:t>w projekcie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F4B20" w:rsidRPr="00B3180D" w:rsidRDefault="00EF4B20" w:rsidP="00B05A6A">
            <w:pP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96" w:type="dxa"/>
            <w:shd w:val="clear" w:color="auto" w:fill="auto"/>
            <w:vAlign w:val="center"/>
          </w:tcPr>
          <w:p w:rsidR="00EF4B20" w:rsidRPr="00B3180D" w:rsidRDefault="00EF4B20" w:rsidP="00B05A6A">
            <w:pP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EF4B20" w:rsidRPr="00B05A6A" w:rsidTr="00675A10">
        <w:trPr>
          <w:trHeight w:val="190"/>
        </w:trPr>
        <w:tc>
          <w:tcPr>
            <w:tcW w:w="637" w:type="dxa"/>
            <w:shd w:val="clear" w:color="auto" w:fill="D9D9D9" w:themeFill="background1" w:themeFillShade="D9"/>
            <w:vAlign w:val="center"/>
          </w:tcPr>
          <w:p w:rsidR="00EF4B20" w:rsidRPr="00B3180D" w:rsidRDefault="00EF4B20" w:rsidP="00B05A6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180D">
              <w:rPr>
                <w:rFonts w:ascii="Calibri" w:hAnsi="Calibri" w:cs="Calibri"/>
                <w:sz w:val="20"/>
                <w:szCs w:val="20"/>
              </w:rPr>
              <w:t>14.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EF4B20" w:rsidRPr="00795DB2" w:rsidRDefault="00795DB2" w:rsidP="00B3180D">
            <w:pPr>
              <w:rPr>
                <w:rFonts w:ascii="Calibri" w:hAnsi="Calibri" w:cs="Calibri"/>
                <w:sz w:val="20"/>
                <w:szCs w:val="20"/>
              </w:rPr>
            </w:pPr>
            <w:r w:rsidRPr="00795DB2">
              <w:rPr>
                <w:rFonts w:ascii="Calibri" w:hAnsi="Calibri" w:cs="Arial"/>
                <w:sz w:val="20"/>
                <w:szCs w:val="20"/>
              </w:rPr>
              <w:t>Kod źródłowy oprogramowania tworzonego w ramach projektu zostanie udostępniony publicznie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F4B20" w:rsidRPr="00B3180D" w:rsidRDefault="00EF4B20" w:rsidP="00B05A6A">
            <w:pP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96" w:type="dxa"/>
            <w:shd w:val="clear" w:color="auto" w:fill="auto"/>
            <w:vAlign w:val="center"/>
          </w:tcPr>
          <w:p w:rsidR="00EF4B20" w:rsidRPr="00B3180D" w:rsidRDefault="00EF4B20" w:rsidP="00B05A6A">
            <w:pP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EF4B20" w:rsidRPr="00B05A6A" w:rsidTr="00675A10">
        <w:trPr>
          <w:trHeight w:val="190"/>
        </w:trPr>
        <w:tc>
          <w:tcPr>
            <w:tcW w:w="637" w:type="dxa"/>
            <w:shd w:val="clear" w:color="auto" w:fill="D9D9D9" w:themeFill="background1" w:themeFillShade="D9"/>
            <w:vAlign w:val="center"/>
          </w:tcPr>
          <w:p w:rsidR="00EF4B20" w:rsidRPr="00B3180D" w:rsidRDefault="00EF4B20" w:rsidP="00B05A6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180D">
              <w:rPr>
                <w:rFonts w:ascii="Calibri" w:hAnsi="Calibri" w:cs="Calibri"/>
                <w:sz w:val="20"/>
                <w:szCs w:val="20"/>
              </w:rPr>
              <w:t>15.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EF4B20" w:rsidRPr="00795DB2" w:rsidRDefault="00795DB2" w:rsidP="00B3180D">
            <w:pPr>
              <w:rPr>
                <w:rFonts w:ascii="Calibri" w:hAnsi="Calibri" w:cs="Calibri"/>
                <w:sz w:val="20"/>
                <w:szCs w:val="20"/>
              </w:rPr>
            </w:pPr>
            <w:r w:rsidRPr="00795DB2">
              <w:rPr>
                <w:rFonts w:ascii="Calibri" w:hAnsi="Calibri" w:cs="Arial"/>
                <w:sz w:val="20"/>
                <w:szCs w:val="20"/>
              </w:rPr>
              <w:t>Zostaną utworzone automatyczne testy oprogramowania tworzonego w ramach projektu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F4B20" w:rsidRPr="00B3180D" w:rsidRDefault="00EF4B20" w:rsidP="00B05A6A">
            <w:pP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96" w:type="dxa"/>
            <w:shd w:val="clear" w:color="auto" w:fill="auto"/>
            <w:vAlign w:val="center"/>
          </w:tcPr>
          <w:p w:rsidR="00EF4B20" w:rsidRPr="00B3180D" w:rsidRDefault="00EF4B20" w:rsidP="00B05A6A">
            <w:pP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EF4B20" w:rsidRPr="00B05A6A" w:rsidTr="00675A10">
        <w:trPr>
          <w:trHeight w:val="190"/>
        </w:trPr>
        <w:tc>
          <w:tcPr>
            <w:tcW w:w="637" w:type="dxa"/>
            <w:shd w:val="clear" w:color="auto" w:fill="D9D9D9" w:themeFill="background1" w:themeFillShade="D9"/>
            <w:vAlign w:val="center"/>
          </w:tcPr>
          <w:p w:rsidR="00EF4B20" w:rsidRPr="00B3180D" w:rsidRDefault="00EF4B20" w:rsidP="00B05A6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180D">
              <w:rPr>
                <w:rFonts w:ascii="Calibri" w:hAnsi="Calibri" w:cs="Calibri"/>
                <w:sz w:val="20"/>
                <w:szCs w:val="20"/>
              </w:rPr>
              <w:t>16.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EF4B20" w:rsidRPr="00795DB2" w:rsidRDefault="00795DB2" w:rsidP="00B3180D">
            <w:pPr>
              <w:rPr>
                <w:rFonts w:ascii="Calibri" w:hAnsi="Calibri" w:cs="Calibri"/>
                <w:sz w:val="20"/>
                <w:szCs w:val="20"/>
              </w:rPr>
            </w:pPr>
            <w:r w:rsidRPr="00795DB2">
              <w:rPr>
                <w:rFonts w:ascii="Calibri" w:hAnsi="Calibri" w:cs="Arial"/>
                <w:sz w:val="20"/>
                <w:szCs w:val="20"/>
              </w:rPr>
              <w:t>Prawidłowość wyboru partnerów w projekcie (jeśli dotyczy)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F4B20" w:rsidRPr="00B3180D" w:rsidRDefault="00EF4B20" w:rsidP="00B05A6A">
            <w:pP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96" w:type="dxa"/>
            <w:shd w:val="clear" w:color="auto" w:fill="auto"/>
            <w:vAlign w:val="center"/>
          </w:tcPr>
          <w:p w:rsidR="00EF4B20" w:rsidRPr="00B3180D" w:rsidRDefault="00EF4B20" w:rsidP="00B05A6A">
            <w:pP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EF4B20" w:rsidRPr="00B05A6A" w:rsidTr="00675A10">
        <w:trPr>
          <w:trHeight w:val="190"/>
        </w:trPr>
        <w:tc>
          <w:tcPr>
            <w:tcW w:w="637" w:type="dxa"/>
            <w:shd w:val="clear" w:color="auto" w:fill="D9D9D9" w:themeFill="background1" w:themeFillShade="D9"/>
            <w:vAlign w:val="center"/>
          </w:tcPr>
          <w:p w:rsidR="00EF4B20" w:rsidRPr="00B3180D" w:rsidRDefault="00EF4B20" w:rsidP="00B05A6A">
            <w:pPr>
              <w:jc w:val="center"/>
              <w:rPr>
                <w:rFonts w:ascii="Calibri" w:hAnsi="Calibri" w:cs="Calibri"/>
                <w:sz w:val="20"/>
                <w:szCs w:val="20"/>
                <w:highlight w:val="yellow"/>
              </w:rPr>
            </w:pPr>
            <w:r w:rsidRPr="00B3180D">
              <w:rPr>
                <w:rFonts w:ascii="Calibri" w:hAnsi="Calibri" w:cs="Calibri"/>
                <w:sz w:val="20"/>
                <w:szCs w:val="20"/>
              </w:rPr>
              <w:t>17.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EF4B20" w:rsidRPr="00795DB2" w:rsidRDefault="00795DB2" w:rsidP="00B3180D">
            <w:pPr>
              <w:rPr>
                <w:rFonts w:ascii="Calibri" w:hAnsi="Calibri" w:cs="Calibri"/>
                <w:sz w:val="20"/>
                <w:szCs w:val="20"/>
                <w:highlight w:val="yellow"/>
              </w:rPr>
            </w:pPr>
            <w:r w:rsidRPr="00795DB2">
              <w:rPr>
                <w:rFonts w:ascii="Calibri" w:hAnsi="Calibri" w:cs="Arial"/>
                <w:sz w:val="20"/>
                <w:szCs w:val="20"/>
              </w:rPr>
              <w:t>Zgodność z zasadami udzielania pomocy publicznej (lub pomocy de minimis)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F4B20" w:rsidRPr="00B3180D" w:rsidRDefault="00EF4B20" w:rsidP="00B05A6A">
            <w:pP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96" w:type="dxa"/>
            <w:shd w:val="clear" w:color="auto" w:fill="auto"/>
            <w:vAlign w:val="center"/>
          </w:tcPr>
          <w:p w:rsidR="00EF4B20" w:rsidRPr="00B3180D" w:rsidRDefault="00EF4B20" w:rsidP="00B05A6A">
            <w:pP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EF4B20" w:rsidRPr="00B05A6A" w:rsidTr="00675A10">
        <w:trPr>
          <w:trHeight w:val="190"/>
        </w:trPr>
        <w:tc>
          <w:tcPr>
            <w:tcW w:w="637" w:type="dxa"/>
            <w:shd w:val="clear" w:color="auto" w:fill="D9D9D9" w:themeFill="background1" w:themeFillShade="D9"/>
            <w:vAlign w:val="center"/>
          </w:tcPr>
          <w:p w:rsidR="00EF4B20" w:rsidRPr="00B3180D" w:rsidRDefault="00EF4B20" w:rsidP="00B05A6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180D">
              <w:rPr>
                <w:rFonts w:ascii="Calibri" w:hAnsi="Calibri" w:cs="Calibri"/>
                <w:sz w:val="20"/>
                <w:szCs w:val="20"/>
              </w:rPr>
              <w:t>18.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EF4B20" w:rsidRPr="00795DB2" w:rsidRDefault="00795DB2" w:rsidP="00B3180D">
            <w:pPr>
              <w:rPr>
                <w:rFonts w:ascii="Calibri" w:hAnsi="Calibri" w:cs="Calibri"/>
                <w:sz w:val="20"/>
                <w:szCs w:val="20"/>
                <w:highlight w:val="yellow"/>
              </w:rPr>
            </w:pPr>
            <w:r w:rsidRPr="00795DB2">
              <w:rPr>
                <w:rFonts w:ascii="Calibri" w:hAnsi="Calibri" w:cs="Arial"/>
                <w:sz w:val="20"/>
                <w:szCs w:val="20"/>
              </w:rPr>
              <w:t>Projekt jest przygotowany do realizacji pod względem zgodności z otoczeniem prawnym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F4B20" w:rsidRPr="00B3180D" w:rsidRDefault="00EF4B20" w:rsidP="00B05A6A">
            <w:pP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96" w:type="dxa"/>
            <w:shd w:val="clear" w:color="auto" w:fill="auto"/>
            <w:vAlign w:val="center"/>
          </w:tcPr>
          <w:p w:rsidR="00EF4B20" w:rsidRPr="00B3180D" w:rsidRDefault="00EF4B20" w:rsidP="00B05A6A">
            <w:pP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EF4B20" w:rsidRPr="00B05A6A" w:rsidTr="00675A10">
        <w:trPr>
          <w:trHeight w:val="190"/>
        </w:trPr>
        <w:tc>
          <w:tcPr>
            <w:tcW w:w="637" w:type="dxa"/>
            <w:shd w:val="clear" w:color="auto" w:fill="D9D9D9" w:themeFill="background1" w:themeFillShade="D9"/>
            <w:vAlign w:val="center"/>
          </w:tcPr>
          <w:p w:rsidR="00EF4B20" w:rsidRPr="00B3180D" w:rsidRDefault="00EF4B20" w:rsidP="00B05A6A">
            <w:pPr>
              <w:jc w:val="center"/>
              <w:rPr>
                <w:rFonts w:ascii="Calibri" w:hAnsi="Calibri" w:cs="Calibri"/>
                <w:sz w:val="20"/>
                <w:szCs w:val="20"/>
                <w:highlight w:val="yellow"/>
              </w:rPr>
            </w:pPr>
            <w:r w:rsidRPr="00B3180D">
              <w:rPr>
                <w:rFonts w:ascii="Calibri" w:hAnsi="Calibri" w:cs="Calibri"/>
                <w:sz w:val="20"/>
                <w:szCs w:val="20"/>
              </w:rPr>
              <w:t>19.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EF4B20" w:rsidRPr="00795DB2" w:rsidRDefault="00795DB2" w:rsidP="00B3180D">
            <w:pPr>
              <w:rPr>
                <w:rFonts w:ascii="Calibri" w:hAnsi="Calibri" w:cs="Calibri"/>
                <w:sz w:val="20"/>
                <w:szCs w:val="20"/>
                <w:highlight w:val="yellow"/>
              </w:rPr>
            </w:pPr>
            <w:r w:rsidRPr="00795DB2">
              <w:rPr>
                <w:rFonts w:ascii="Calibri" w:hAnsi="Calibri" w:cs="Arial"/>
                <w:sz w:val="20"/>
                <w:szCs w:val="20"/>
              </w:rPr>
              <w:t>Konieczność realizacji projektu wynika ze zobowiązań nałożonych prawem Unii Europejskiej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F4B20" w:rsidRPr="00B3180D" w:rsidRDefault="00EF4B20" w:rsidP="00B05A6A">
            <w:pP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96" w:type="dxa"/>
            <w:shd w:val="clear" w:color="auto" w:fill="auto"/>
            <w:vAlign w:val="center"/>
          </w:tcPr>
          <w:p w:rsidR="00EF4B20" w:rsidRPr="00B3180D" w:rsidRDefault="00EF4B20" w:rsidP="00B05A6A">
            <w:pP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EF4B20" w:rsidRPr="00B05A6A" w:rsidTr="00675A10">
        <w:trPr>
          <w:trHeight w:val="190"/>
        </w:trPr>
        <w:tc>
          <w:tcPr>
            <w:tcW w:w="637" w:type="dxa"/>
            <w:shd w:val="clear" w:color="auto" w:fill="D9D9D9" w:themeFill="background1" w:themeFillShade="D9"/>
            <w:vAlign w:val="center"/>
          </w:tcPr>
          <w:p w:rsidR="00EF4B20" w:rsidRPr="00B3180D" w:rsidRDefault="00EF4B20" w:rsidP="00B05A6A">
            <w:pPr>
              <w:jc w:val="center"/>
              <w:rPr>
                <w:rFonts w:ascii="Calibri" w:hAnsi="Calibri" w:cs="Calibri"/>
                <w:sz w:val="20"/>
                <w:szCs w:val="20"/>
                <w:highlight w:val="yellow"/>
              </w:rPr>
            </w:pPr>
            <w:r w:rsidRPr="00B3180D">
              <w:rPr>
                <w:rFonts w:ascii="Calibri" w:hAnsi="Calibri" w:cs="Calibri"/>
                <w:sz w:val="20"/>
                <w:szCs w:val="20"/>
              </w:rPr>
              <w:t>20.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EF4B20" w:rsidRPr="00795DB2" w:rsidRDefault="00795DB2" w:rsidP="00B3180D">
            <w:pPr>
              <w:rPr>
                <w:rFonts w:ascii="Calibri" w:hAnsi="Calibri" w:cs="Calibri"/>
                <w:sz w:val="20"/>
                <w:szCs w:val="20"/>
                <w:highlight w:val="yellow"/>
              </w:rPr>
            </w:pPr>
            <w:r w:rsidRPr="00795DB2">
              <w:rPr>
                <w:rFonts w:ascii="Calibri" w:hAnsi="Calibri" w:cs="Arial"/>
                <w:sz w:val="20"/>
                <w:szCs w:val="20"/>
              </w:rPr>
              <w:t>Komplementarność projektu z innymi projektami realizowanymi na poziomie centralnym i regionalnym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F4B20" w:rsidRPr="00B3180D" w:rsidRDefault="00EF4B20" w:rsidP="00B05A6A">
            <w:pP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96" w:type="dxa"/>
            <w:shd w:val="clear" w:color="auto" w:fill="auto"/>
            <w:vAlign w:val="center"/>
          </w:tcPr>
          <w:p w:rsidR="00EF4B20" w:rsidRPr="00B3180D" w:rsidRDefault="00EF4B20" w:rsidP="00B05A6A">
            <w:pP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EF4B20" w:rsidRPr="00B05A6A" w:rsidTr="00675A10">
        <w:trPr>
          <w:trHeight w:val="190"/>
        </w:trPr>
        <w:tc>
          <w:tcPr>
            <w:tcW w:w="637" w:type="dxa"/>
            <w:shd w:val="clear" w:color="auto" w:fill="D9D9D9" w:themeFill="background1" w:themeFillShade="D9"/>
            <w:vAlign w:val="center"/>
          </w:tcPr>
          <w:p w:rsidR="00EF4B20" w:rsidRPr="00B3180D" w:rsidRDefault="00EF4B20" w:rsidP="00B05A6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180D">
              <w:rPr>
                <w:rFonts w:ascii="Calibri" w:hAnsi="Calibri" w:cs="Calibri"/>
                <w:sz w:val="20"/>
                <w:szCs w:val="20"/>
              </w:rPr>
              <w:t>21.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EF4B20" w:rsidRPr="00795DB2" w:rsidRDefault="00795DB2" w:rsidP="00B3180D">
            <w:pPr>
              <w:rPr>
                <w:rFonts w:ascii="Calibri" w:hAnsi="Calibri" w:cs="Calibri"/>
                <w:sz w:val="20"/>
                <w:szCs w:val="20"/>
              </w:rPr>
            </w:pPr>
            <w:r w:rsidRPr="00795DB2">
              <w:rPr>
                <w:rFonts w:ascii="Calibri" w:hAnsi="Calibri" w:cs="Arial"/>
                <w:sz w:val="20"/>
                <w:szCs w:val="20"/>
              </w:rPr>
              <w:t>Projekt jest realizowany zgodnie z wymaganiami w zakresie interoperacyjności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F4B20" w:rsidRPr="00B3180D" w:rsidRDefault="00EF4B20" w:rsidP="00B05A6A">
            <w:pP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96" w:type="dxa"/>
            <w:shd w:val="clear" w:color="auto" w:fill="auto"/>
            <w:vAlign w:val="center"/>
          </w:tcPr>
          <w:p w:rsidR="00EF4B20" w:rsidRPr="00B3180D" w:rsidRDefault="00EF4B20" w:rsidP="00B05A6A">
            <w:pP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EF4B20" w:rsidRPr="00B05A6A" w:rsidTr="00795DB2">
        <w:trPr>
          <w:trHeight w:val="70"/>
        </w:trPr>
        <w:tc>
          <w:tcPr>
            <w:tcW w:w="637" w:type="dxa"/>
            <w:shd w:val="clear" w:color="auto" w:fill="D9D9D9" w:themeFill="background1" w:themeFillShade="D9"/>
            <w:vAlign w:val="center"/>
          </w:tcPr>
          <w:p w:rsidR="00EF4B20" w:rsidRPr="00B3180D" w:rsidRDefault="00EF4B20" w:rsidP="00B05A6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180D">
              <w:rPr>
                <w:rFonts w:ascii="Calibri" w:hAnsi="Calibri" w:cs="Calibri"/>
                <w:sz w:val="20"/>
                <w:szCs w:val="20"/>
              </w:rPr>
              <w:t>22.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EF4B20" w:rsidRPr="00795DB2" w:rsidRDefault="00795DB2" w:rsidP="00B3180D">
            <w:pPr>
              <w:rPr>
                <w:rFonts w:ascii="Calibri" w:hAnsi="Calibri" w:cs="Calibri"/>
                <w:sz w:val="20"/>
                <w:szCs w:val="20"/>
                <w:highlight w:val="yellow"/>
              </w:rPr>
            </w:pPr>
            <w:r w:rsidRPr="00795DB2">
              <w:rPr>
                <w:rFonts w:ascii="Calibri" w:hAnsi="Calibri" w:cs="Arial"/>
                <w:sz w:val="20"/>
                <w:szCs w:val="20"/>
              </w:rPr>
              <w:t>Systemy teleinformatyczne wdrożone w ramach projektu zapewnią bezpieczeństwo przetwarzania danych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F4B20" w:rsidRPr="00B3180D" w:rsidRDefault="00EF4B20" w:rsidP="00B05A6A">
            <w:pP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96" w:type="dxa"/>
            <w:shd w:val="clear" w:color="auto" w:fill="auto"/>
            <w:vAlign w:val="center"/>
          </w:tcPr>
          <w:p w:rsidR="00EF4B20" w:rsidRPr="00B3180D" w:rsidRDefault="00EF4B20" w:rsidP="00B05A6A">
            <w:pP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</w:tr>
    </w:tbl>
    <w:p w:rsidR="00263F06" w:rsidRDefault="00263F06" w:rsidP="00263F06">
      <w:pPr>
        <w:jc w:val="both"/>
        <w:rPr>
          <w:rFonts w:ascii="Calibri" w:hAnsi="Calibri" w:cs="Calibri"/>
          <w:sz w:val="20"/>
          <w:szCs w:val="20"/>
        </w:rPr>
      </w:pPr>
    </w:p>
    <w:p w:rsidR="002C666F" w:rsidRDefault="002C666F"/>
    <w:sectPr w:rsidR="002C666F" w:rsidSect="007F373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1D8" w:rsidRDefault="009F31D8" w:rsidP="00263F06">
      <w:r>
        <w:separator/>
      </w:r>
    </w:p>
  </w:endnote>
  <w:endnote w:type="continuationSeparator" w:id="0">
    <w:p w:rsidR="009F31D8" w:rsidRDefault="009F31D8" w:rsidP="00263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67C" w:rsidRDefault="00B325B9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01CFA">
      <w:rPr>
        <w:noProof/>
      </w:rPr>
      <w:t>1</w:t>
    </w:r>
    <w:r>
      <w:rPr>
        <w:noProof/>
      </w:rPr>
      <w:fldChar w:fldCharType="end"/>
    </w:r>
  </w:p>
  <w:p w:rsidR="0012567C" w:rsidRDefault="001256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1D8" w:rsidRDefault="009F31D8" w:rsidP="00263F06">
      <w:r>
        <w:separator/>
      </w:r>
    </w:p>
  </w:footnote>
  <w:footnote w:type="continuationSeparator" w:id="0">
    <w:p w:rsidR="009F31D8" w:rsidRDefault="009F31D8" w:rsidP="00263F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D1FED"/>
    <w:multiLevelType w:val="hybridMultilevel"/>
    <w:tmpl w:val="1798893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0B14417A"/>
    <w:multiLevelType w:val="hybridMultilevel"/>
    <w:tmpl w:val="85B017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B9CCA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B165D"/>
    <w:multiLevelType w:val="hybridMultilevel"/>
    <w:tmpl w:val="41A6CEF8"/>
    <w:lvl w:ilvl="0" w:tplc="6B9CCA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B9CCA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30E63"/>
    <w:multiLevelType w:val="hybridMultilevel"/>
    <w:tmpl w:val="1798893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0CD7397C"/>
    <w:multiLevelType w:val="hybridMultilevel"/>
    <w:tmpl w:val="07F49068"/>
    <w:lvl w:ilvl="0" w:tplc="1048F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87116"/>
    <w:multiLevelType w:val="hybridMultilevel"/>
    <w:tmpl w:val="1C58D62E"/>
    <w:lvl w:ilvl="0" w:tplc="6B9CCA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981D96"/>
    <w:multiLevelType w:val="hybridMultilevel"/>
    <w:tmpl w:val="580056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B9CCA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6B9CCAC8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0902A8B"/>
    <w:multiLevelType w:val="hybridMultilevel"/>
    <w:tmpl w:val="A6D85DCE"/>
    <w:lvl w:ilvl="0" w:tplc="6B9CCA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3BF3D9D"/>
    <w:multiLevelType w:val="hybridMultilevel"/>
    <w:tmpl w:val="BD7CE6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4094339"/>
    <w:multiLevelType w:val="hybridMultilevel"/>
    <w:tmpl w:val="599C4C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B9CCA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4C57A74"/>
    <w:multiLevelType w:val="hybridMultilevel"/>
    <w:tmpl w:val="2EEEAD5E"/>
    <w:lvl w:ilvl="0" w:tplc="1048FA88">
      <w:start w:val="1"/>
      <w:numFmt w:val="bullet"/>
      <w:lvlText w:val=""/>
      <w:lvlJc w:val="left"/>
      <w:pPr>
        <w:ind w:left="8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11" w15:restartNumberingAfterBreak="0">
    <w:nsid w:val="1AD5249A"/>
    <w:multiLevelType w:val="hybridMultilevel"/>
    <w:tmpl w:val="580056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B9CCAC8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2" w:tplc="6B9CCAC8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1265E0B"/>
    <w:multiLevelType w:val="hybridMultilevel"/>
    <w:tmpl w:val="51CC8828"/>
    <w:lvl w:ilvl="0" w:tplc="1048F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671AB"/>
    <w:multiLevelType w:val="hybridMultilevel"/>
    <w:tmpl w:val="85B017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B9CCA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1B2EF0"/>
    <w:multiLevelType w:val="hybridMultilevel"/>
    <w:tmpl w:val="F044E5A2"/>
    <w:lvl w:ilvl="0" w:tplc="1048FA88">
      <w:start w:val="1"/>
      <w:numFmt w:val="bullet"/>
      <w:lvlText w:val=""/>
      <w:lvlJc w:val="left"/>
      <w:pPr>
        <w:ind w:left="6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15" w15:restartNumberingAfterBreak="0">
    <w:nsid w:val="284B1175"/>
    <w:multiLevelType w:val="hybridMultilevel"/>
    <w:tmpl w:val="B3962E34"/>
    <w:lvl w:ilvl="0" w:tplc="6B9CCA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97D5657"/>
    <w:multiLevelType w:val="hybridMultilevel"/>
    <w:tmpl w:val="21B6A622"/>
    <w:lvl w:ilvl="0" w:tplc="6B9CCA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B9CCA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AB4A98"/>
    <w:multiLevelType w:val="hybridMultilevel"/>
    <w:tmpl w:val="DEB2DE56"/>
    <w:lvl w:ilvl="0" w:tplc="8B9C760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C1154E"/>
    <w:multiLevelType w:val="hybridMultilevel"/>
    <w:tmpl w:val="24E49B8A"/>
    <w:lvl w:ilvl="0" w:tplc="6B9CCA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6B9CCAC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17C1503"/>
    <w:multiLevelType w:val="hybridMultilevel"/>
    <w:tmpl w:val="A6E2BD34"/>
    <w:lvl w:ilvl="0" w:tplc="6B9CCA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4915B47"/>
    <w:multiLevelType w:val="hybridMultilevel"/>
    <w:tmpl w:val="02A25B42"/>
    <w:lvl w:ilvl="0" w:tplc="1048F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A35662"/>
    <w:multiLevelType w:val="hybridMultilevel"/>
    <w:tmpl w:val="85B0171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6B9CCAC8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3C16559B"/>
    <w:multiLevelType w:val="hybridMultilevel"/>
    <w:tmpl w:val="E4041C32"/>
    <w:lvl w:ilvl="0" w:tplc="6B9CCA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ECC5048"/>
    <w:multiLevelType w:val="hybridMultilevel"/>
    <w:tmpl w:val="DC1EF3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B9CCA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31946E1"/>
    <w:multiLevelType w:val="hybridMultilevel"/>
    <w:tmpl w:val="F13079BA"/>
    <w:lvl w:ilvl="0" w:tplc="6B9CCA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4EA165E"/>
    <w:multiLevelType w:val="hybridMultilevel"/>
    <w:tmpl w:val="7D28F676"/>
    <w:lvl w:ilvl="0" w:tplc="1048F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F15109"/>
    <w:multiLevelType w:val="hybridMultilevel"/>
    <w:tmpl w:val="599C4C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B9CCA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26A7889"/>
    <w:multiLevelType w:val="hybridMultilevel"/>
    <w:tmpl w:val="DDCC79F6"/>
    <w:lvl w:ilvl="0" w:tplc="1048FA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2927605"/>
    <w:multiLevelType w:val="hybridMultilevel"/>
    <w:tmpl w:val="FF3C3DDC"/>
    <w:lvl w:ilvl="0" w:tplc="1048F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DB3C76"/>
    <w:multiLevelType w:val="hybridMultilevel"/>
    <w:tmpl w:val="580056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B9CCA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6B9CCAC8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4E21D5C"/>
    <w:multiLevelType w:val="hybridMultilevel"/>
    <w:tmpl w:val="580056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B9CCA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6B9CCAC8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5283676"/>
    <w:multiLevelType w:val="hybridMultilevel"/>
    <w:tmpl w:val="315C06F6"/>
    <w:lvl w:ilvl="0" w:tplc="B67C5A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FA5F3E"/>
    <w:multiLevelType w:val="hybridMultilevel"/>
    <w:tmpl w:val="85B017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B9CCA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2426F5"/>
    <w:multiLevelType w:val="hybridMultilevel"/>
    <w:tmpl w:val="5B8A53BC"/>
    <w:lvl w:ilvl="0" w:tplc="B67C5A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816C9A"/>
    <w:multiLevelType w:val="hybridMultilevel"/>
    <w:tmpl w:val="27FE98EC"/>
    <w:lvl w:ilvl="0" w:tplc="6B9CCA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2A051FE"/>
    <w:multiLevelType w:val="hybridMultilevel"/>
    <w:tmpl w:val="7E40BF24"/>
    <w:lvl w:ilvl="0" w:tplc="6B9CCA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5569CF"/>
    <w:multiLevelType w:val="hybridMultilevel"/>
    <w:tmpl w:val="E8B03E1A"/>
    <w:lvl w:ilvl="0" w:tplc="1048FA88">
      <w:start w:val="1"/>
      <w:numFmt w:val="bullet"/>
      <w:lvlText w:val=""/>
      <w:lvlJc w:val="left"/>
      <w:pPr>
        <w:ind w:left="6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42" w:hanging="360"/>
      </w:pPr>
      <w:rPr>
        <w:rFonts w:ascii="Wingdings" w:hAnsi="Wingdings" w:hint="default"/>
      </w:rPr>
    </w:lvl>
  </w:abstractNum>
  <w:abstractNum w:abstractNumId="37" w15:restartNumberingAfterBreak="0">
    <w:nsid w:val="722C45FF"/>
    <w:multiLevelType w:val="hybridMultilevel"/>
    <w:tmpl w:val="064853F4"/>
    <w:lvl w:ilvl="0" w:tplc="6B9CCA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7F13858"/>
    <w:multiLevelType w:val="hybridMultilevel"/>
    <w:tmpl w:val="7AE4F4CA"/>
    <w:lvl w:ilvl="0" w:tplc="1048FA88">
      <w:start w:val="1"/>
      <w:numFmt w:val="bullet"/>
      <w:lvlText w:val=""/>
      <w:lvlJc w:val="left"/>
      <w:pPr>
        <w:ind w:left="8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39" w15:restartNumberingAfterBreak="0">
    <w:nsid w:val="7EFC5101"/>
    <w:multiLevelType w:val="hybridMultilevel"/>
    <w:tmpl w:val="E950697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5"/>
  </w:num>
  <w:num w:numId="3">
    <w:abstractNumId w:val="37"/>
  </w:num>
  <w:num w:numId="4">
    <w:abstractNumId w:val="2"/>
  </w:num>
  <w:num w:numId="5">
    <w:abstractNumId w:val="26"/>
  </w:num>
  <w:num w:numId="6">
    <w:abstractNumId w:val="23"/>
  </w:num>
  <w:num w:numId="7">
    <w:abstractNumId w:val="9"/>
  </w:num>
  <w:num w:numId="8">
    <w:abstractNumId w:val="24"/>
  </w:num>
  <w:num w:numId="9">
    <w:abstractNumId w:val="8"/>
  </w:num>
  <w:num w:numId="10">
    <w:abstractNumId w:val="29"/>
  </w:num>
  <w:num w:numId="11">
    <w:abstractNumId w:val="30"/>
  </w:num>
  <w:num w:numId="12">
    <w:abstractNumId w:val="6"/>
  </w:num>
  <w:num w:numId="13">
    <w:abstractNumId w:val="34"/>
  </w:num>
  <w:num w:numId="14">
    <w:abstractNumId w:val="7"/>
  </w:num>
  <w:num w:numId="15">
    <w:abstractNumId w:val="22"/>
  </w:num>
  <w:num w:numId="16">
    <w:abstractNumId w:val="39"/>
  </w:num>
  <w:num w:numId="17">
    <w:abstractNumId w:val="1"/>
  </w:num>
  <w:num w:numId="18">
    <w:abstractNumId w:val="3"/>
  </w:num>
  <w:num w:numId="19">
    <w:abstractNumId w:val="13"/>
  </w:num>
  <w:num w:numId="20">
    <w:abstractNumId w:val="0"/>
  </w:num>
  <w:num w:numId="21">
    <w:abstractNumId w:val="32"/>
  </w:num>
  <w:num w:numId="22">
    <w:abstractNumId w:val="21"/>
  </w:num>
  <w:num w:numId="23">
    <w:abstractNumId w:val="11"/>
  </w:num>
  <w:num w:numId="24">
    <w:abstractNumId w:val="15"/>
  </w:num>
  <w:num w:numId="25">
    <w:abstractNumId w:val="19"/>
  </w:num>
  <w:num w:numId="26">
    <w:abstractNumId w:val="27"/>
  </w:num>
  <w:num w:numId="27">
    <w:abstractNumId w:val="17"/>
  </w:num>
  <w:num w:numId="28">
    <w:abstractNumId w:val="18"/>
  </w:num>
  <w:num w:numId="29">
    <w:abstractNumId w:val="33"/>
  </w:num>
  <w:num w:numId="30">
    <w:abstractNumId w:val="31"/>
  </w:num>
  <w:num w:numId="31">
    <w:abstractNumId w:val="14"/>
  </w:num>
  <w:num w:numId="32">
    <w:abstractNumId w:val="28"/>
  </w:num>
  <w:num w:numId="33">
    <w:abstractNumId w:val="36"/>
  </w:num>
  <w:num w:numId="34">
    <w:abstractNumId w:val="20"/>
  </w:num>
  <w:num w:numId="35">
    <w:abstractNumId w:val="5"/>
  </w:num>
  <w:num w:numId="36">
    <w:abstractNumId w:val="12"/>
  </w:num>
  <w:num w:numId="37">
    <w:abstractNumId w:val="4"/>
  </w:num>
  <w:num w:numId="38">
    <w:abstractNumId w:val="38"/>
  </w:num>
  <w:num w:numId="39">
    <w:abstractNumId w:val="25"/>
  </w:num>
  <w:num w:numId="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FCA"/>
    <w:rsid w:val="0000047B"/>
    <w:rsid w:val="00000C1F"/>
    <w:rsid w:val="000204AD"/>
    <w:rsid w:val="00033BFE"/>
    <w:rsid w:val="000409C5"/>
    <w:rsid w:val="00042B82"/>
    <w:rsid w:val="00050E85"/>
    <w:rsid w:val="00061D2F"/>
    <w:rsid w:val="000814C3"/>
    <w:rsid w:val="00085BF2"/>
    <w:rsid w:val="000925F6"/>
    <w:rsid w:val="000962A3"/>
    <w:rsid w:val="000C3C25"/>
    <w:rsid w:val="000E1A03"/>
    <w:rsid w:val="000E5891"/>
    <w:rsid w:val="000F57B0"/>
    <w:rsid w:val="00106C89"/>
    <w:rsid w:val="0011288C"/>
    <w:rsid w:val="001171DE"/>
    <w:rsid w:val="0012567C"/>
    <w:rsid w:val="00136984"/>
    <w:rsid w:val="001413E9"/>
    <w:rsid w:val="001427EC"/>
    <w:rsid w:val="001552C8"/>
    <w:rsid w:val="00170981"/>
    <w:rsid w:val="001724CB"/>
    <w:rsid w:val="001B6060"/>
    <w:rsid w:val="001C3AF6"/>
    <w:rsid w:val="001D6172"/>
    <w:rsid w:val="001E5765"/>
    <w:rsid w:val="001F5DCB"/>
    <w:rsid w:val="002065D7"/>
    <w:rsid w:val="00207DDE"/>
    <w:rsid w:val="002129AF"/>
    <w:rsid w:val="002255D1"/>
    <w:rsid w:val="002268C0"/>
    <w:rsid w:val="002318D3"/>
    <w:rsid w:val="002445C1"/>
    <w:rsid w:val="002472AD"/>
    <w:rsid w:val="00263F06"/>
    <w:rsid w:val="0028778E"/>
    <w:rsid w:val="002A05E5"/>
    <w:rsid w:val="002A31BA"/>
    <w:rsid w:val="002B34D9"/>
    <w:rsid w:val="002C52BF"/>
    <w:rsid w:val="002C5779"/>
    <w:rsid w:val="002C666F"/>
    <w:rsid w:val="002D08C9"/>
    <w:rsid w:val="002D14F7"/>
    <w:rsid w:val="002D3B5C"/>
    <w:rsid w:val="00313014"/>
    <w:rsid w:val="00333920"/>
    <w:rsid w:val="00364227"/>
    <w:rsid w:val="00364330"/>
    <w:rsid w:val="0036484A"/>
    <w:rsid w:val="00382CB6"/>
    <w:rsid w:val="0039160D"/>
    <w:rsid w:val="00397B90"/>
    <w:rsid w:val="003C16A0"/>
    <w:rsid w:val="003E735B"/>
    <w:rsid w:val="003F4ED8"/>
    <w:rsid w:val="00405E58"/>
    <w:rsid w:val="00480736"/>
    <w:rsid w:val="00491996"/>
    <w:rsid w:val="0049447B"/>
    <w:rsid w:val="004A23BC"/>
    <w:rsid w:val="004B4026"/>
    <w:rsid w:val="004B7FCA"/>
    <w:rsid w:val="004C5574"/>
    <w:rsid w:val="004D2002"/>
    <w:rsid w:val="004E7EFA"/>
    <w:rsid w:val="005013A4"/>
    <w:rsid w:val="005250EF"/>
    <w:rsid w:val="00545428"/>
    <w:rsid w:val="00545B73"/>
    <w:rsid w:val="005772E4"/>
    <w:rsid w:val="005838CF"/>
    <w:rsid w:val="00594AAA"/>
    <w:rsid w:val="005B4E4E"/>
    <w:rsid w:val="005D2501"/>
    <w:rsid w:val="005E42C7"/>
    <w:rsid w:val="005F2546"/>
    <w:rsid w:val="00600C7C"/>
    <w:rsid w:val="0060124D"/>
    <w:rsid w:val="00625B42"/>
    <w:rsid w:val="00625D15"/>
    <w:rsid w:val="0064477D"/>
    <w:rsid w:val="0064696E"/>
    <w:rsid w:val="00673EBF"/>
    <w:rsid w:val="00675A10"/>
    <w:rsid w:val="006908D3"/>
    <w:rsid w:val="00694B03"/>
    <w:rsid w:val="006A01E5"/>
    <w:rsid w:val="006A647D"/>
    <w:rsid w:val="006C7371"/>
    <w:rsid w:val="006E125C"/>
    <w:rsid w:val="0070226E"/>
    <w:rsid w:val="0071035E"/>
    <w:rsid w:val="0072439A"/>
    <w:rsid w:val="00727074"/>
    <w:rsid w:val="0074657A"/>
    <w:rsid w:val="0074682F"/>
    <w:rsid w:val="00782148"/>
    <w:rsid w:val="00784393"/>
    <w:rsid w:val="00795DB2"/>
    <w:rsid w:val="007A26E9"/>
    <w:rsid w:val="007A42B0"/>
    <w:rsid w:val="007C350C"/>
    <w:rsid w:val="007E171C"/>
    <w:rsid w:val="007F0664"/>
    <w:rsid w:val="007F373C"/>
    <w:rsid w:val="00810FFF"/>
    <w:rsid w:val="008133DE"/>
    <w:rsid w:val="0082090F"/>
    <w:rsid w:val="00834D2B"/>
    <w:rsid w:val="00842668"/>
    <w:rsid w:val="00851212"/>
    <w:rsid w:val="0085628A"/>
    <w:rsid w:val="008731B5"/>
    <w:rsid w:val="0087589E"/>
    <w:rsid w:val="00882024"/>
    <w:rsid w:val="00886874"/>
    <w:rsid w:val="00886CD6"/>
    <w:rsid w:val="0089142A"/>
    <w:rsid w:val="008A06E8"/>
    <w:rsid w:val="008A2F89"/>
    <w:rsid w:val="008B216F"/>
    <w:rsid w:val="008B4833"/>
    <w:rsid w:val="008E0343"/>
    <w:rsid w:val="0090049E"/>
    <w:rsid w:val="0090595A"/>
    <w:rsid w:val="0091445F"/>
    <w:rsid w:val="009360C9"/>
    <w:rsid w:val="009562EF"/>
    <w:rsid w:val="009578AC"/>
    <w:rsid w:val="00992DF3"/>
    <w:rsid w:val="009B2995"/>
    <w:rsid w:val="009E1822"/>
    <w:rsid w:val="009E1A94"/>
    <w:rsid w:val="009E2C5C"/>
    <w:rsid w:val="009F31D8"/>
    <w:rsid w:val="00A20968"/>
    <w:rsid w:val="00A32503"/>
    <w:rsid w:val="00A3599D"/>
    <w:rsid w:val="00A615B2"/>
    <w:rsid w:val="00A6163A"/>
    <w:rsid w:val="00A9050F"/>
    <w:rsid w:val="00AA2D98"/>
    <w:rsid w:val="00AA3B61"/>
    <w:rsid w:val="00AB498C"/>
    <w:rsid w:val="00AC06CF"/>
    <w:rsid w:val="00AD70DF"/>
    <w:rsid w:val="00AE7A43"/>
    <w:rsid w:val="00AF13C7"/>
    <w:rsid w:val="00AF781E"/>
    <w:rsid w:val="00B01680"/>
    <w:rsid w:val="00B05A6A"/>
    <w:rsid w:val="00B106C1"/>
    <w:rsid w:val="00B110A0"/>
    <w:rsid w:val="00B207A5"/>
    <w:rsid w:val="00B3180D"/>
    <w:rsid w:val="00B325B9"/>
    <w:rsid w:val="00B41E2A"/>
    <w:rsid w:val="00B46B92"/>
    <w:rsid w:val="00B65DA7"/>
    <w:rsid w:val="00B80B5D"/>
    <w:rsid w:val="00B96EB7"/>
    <w:rsid w:val="00BA53F5"/>
    <w:rsid w:val="00BD6A1B"/>
    <w:rsid w:val="00BE4D93"/>
    <w:rsid w:val="00C17D80"/>
    <w:rsid w:val="00C21129"/>
    <w:rsid w:val="00C214FD"/>
    <w:rsid w:val="00C25D96"/>
    <w:rsid w:val="00C27A1F"/>
    <w:rsid w:val="00C362FC"/>
    <w:rsid w:val="00C4067A"/>
    <w:rsid w:val="00C60CBE"/>
    <w:rsid w:val="00C85094"/>
    <w:rsid w:val="00CC3533"/>
    <w:rsid w:val="00CE0313"/>
    <w:rsid w:val="00CE3610"/>
    <w:rsid w:val="00CF0084"/>
    <w:rsid w:val="00D01CFA"/>
    <w:rsid w:val="00D02FC7"/>
    <w:rsid w:val="00D109E2"/>
    <w:rsid w:val="00D34791"/>
    <w:rsid w:val="00D44230"/>
    <w:rsid w:val="00D4547A"/>
    <w:rsid w:val="00D465CF"/>
    <w:rsid w:val="00D558CB"/>
    <w:rsid w:val="00D72DED"/>
    <w:rsid w:val="00D730BC"/>
    <w:rsid w:val="00D74E90"/>
    <w:rsid w:val="00D76A17"/>
    <w:rsid w:val="00D805B4"/>
    <w:rsid w:val="00D85072"/>
    <w:rsid w:val="00DB1E58"/>
    <w:rsid w:val="00DB7B15"/>
    <w:rsid w:val="00DC480A"/>
    <w:rsid w:val="00DD0BA9"/>
    <w:rsid w:val="00DE3331"/>
    <w:rsid w:val="00DE3A64"/>
    <w:rsid w:val="00DF0292"/>
    <w:rsid w:val="00E23378"/>
    <w:rsid w:val="00E43BF0"/>
    <w:rsid w:val="00E64EAF"/>
    <w:rsid w:val="00E74047"/>
    <w:rsid w:val="00E805E1"/>
    <w:rsid w:val="00E91346"/>
    <w:rsid w:val="00E91DA6"/>
    <w:rsid w:val="00EA3DE8"/>
    <w:rsid w:val="00EB4BD2"/>
    <w:rsid w:val="00EE582D"/>
    <w:rsid w:val="00EF4B20"/>
    <w:rsid w:val="00F00377"/>
    <w:rsid w:val="00F039A3"/>
    <w:rsid w:val="00F3521F"/>
    <w:rsid w:val="00F371BA"/>
    <w:rsid w:val="00F6269D"/>
    <w:rsid w:val="00F748ED"/>
    <w:rsid w:val="00F75493"/>
    <w:rsid w:val="00F90329"/>
    <w:rsid w:val="00F91AB0"/>
    <w:rsid w:val="00FA1F97"/>
    <w:rsid w:val="00FC0465"/>
    <w:rsid w:val="00FC0E37"/>
    <w:rsid w:val="00FE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7CA741-C83D-40DC-A4F0-160563F00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7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63F06"/>
    <w:pPr>
      <w:keepNext/>
      <w:outlineLvl w:val="0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63F0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263F06"/>
    <w:pPr>
      <w:ind w:left="720"/>
      <w:contextualSpacing/>
    </w:pPr>
  </w:style>
  <w:style w:type="paragraph" w:styleId="Nagwek">
    <w:name w:val="header"/>
    <w:aliases w:val="Znak Znak"/>
    <w:basedOn w:val="Normalny"/>
    <w:link w:val="NagwekZnak"/>
    <w:unhideWhenUsed/>
    <w:rsid w:val="00263F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 Znak"/>
    <w:basedOn w:val="Domylnaczcionkaakapitu"/>
    <w:link w:val="Nagwek"/>
    <w:rsid w:val="00263F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3F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3F0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3F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3F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3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63F06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3F0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263F06"/>
    <w:rPr>
      <w:rFonts w:cs="Times New Roman"/>
      <w:vertAlign w:val="superscript"/>
    </w:rPr>
  </w:style>
  <w:style w:type="paragraph" w:customStyle="1" w:styleId="Default">
    <w:name w:val="Default"/>
    <w:rsid w:val="00263F0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3F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F06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35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350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33D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33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133DE"/>
    <w:rPr>
      <w:vertAlign w:val="superscript"/>
    </w:rPr>
  </w:style>
  <w:style w:type="paragraph" w:styleId="Poprawka">
    <w:name w:val="Revision"/>
    <w:hidden/>
    <w:uiPriority w:val="99"/>
    <w:semiHidden/>
    <w:rsid w:val="00D73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E3820-38CA-4D6A-A0CE-F3890F34F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porczykowska</dc:creator>
  <cp:lastModifiedBy>Katarzyna Płochocka</cp:lastModifiedBy>
  <cp:revision>1</cp:revision>
  <dcterms:created xsi:type="dcterms:W3CDTF">2016-08-31T16:23:00Z</dcterms:created>
  <dcterms:modified xsi:type="dcterms:W3CDTF">2016-08-31T16:23:00Z</dcterms:modified>
</cp:coreProperties>
</file>