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74371" w14:textId="5F14C8EB" w:rsidR="008A40A0" w:rsidRPr="008A40A0" w:rsidRDefault="008A40A0" w:rsidP="307EB16C">
      <w:pPr>
        <w:spacing w:after="120" w:line="276" w:lineRule="auto"/>
        <w:jc w:val="center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Załącznik nr </w:t>
      </w:r>
      <w:r w:rsidR="00A662C8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3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do Regulaminu – W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zór W</w:t>
      </w:r>
      <w:r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niosku </w:t>
      </w:r>
      <w:r w:rsidR="00C84364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w ramach </w:t>
      </w:r>
      <w:r w:rsidR="00DA14F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Przedsięwzięcia 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„</w:t>
      </w:r>
      <w:r w:rsidR="7ED48DFF" w:rsidRPr="75E9246F">
        <w:rPr>
          <w:rFonts w:ascii="Calibri" w:eastAsia="Calibri" w:hAnsi="Calibri" w:cs="Calibri"/>
          <w:b/>
          <w:bCs/>
          <w:color w:val="C00000"/>
          <w:sz w:val="28"/>
          <w:szCs w:val="28"/>
        </w:rPr>
        <w:t>Magazynowanie</w:t>
      </w:r>
      <w:r w:rsidR="76A4F063" w:rsidRPr="75E9246F">
        <w:rPr>
          <w:rFonts w:ascii="Calibri" w:eastAsia="Calibri" w:hAnsi="Calibri" w:cs="Calibri"/>
          <w:b/>
          <w:color w:val="C00000"/>
          <w:sz w:val="28"/>
          <w:szCs w:val="28"/>
        </w:rPr>
        <w:t xml:space="preserve"> energii elektrycznej</w:t>
      </w:r>
      <w:r w:rsidR="76A4F063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- </w:t>
      </w:r>
      <w:r w:rsidR="0024549F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trumień “</w:t>
      </w:r>
      <w:r w:rsidR="7A208D9D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S</w:t>
      </w:r>
      <w:r w:rsidR="00B21DDA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ystem</w:t>
      </w:r>
      <w:r w:rsidR="521A9FC5" w:rsidRPr="6852F53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”</w:t>
      </w:r>
    </w:p>
    <w:tbl>
      <w:tblPr>
        <w:tblStyle w:val="Tabela-Siatka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2405"/>
        <w:gridCol w:w="6655"/>
      </w:tblGrid>
      <w:tr w:rsidR="002330AF" w14:paraId="12BF1E68" w14:textId="77777777" w:rsidTr="005D3A99">
        <w:tc>
          <w:tcPr>
            <w:tcW w:w="2405" w:type="dxa"/>
            <w:shd w:val="clear" w:color="auto" w:fill="C5E0B3" w:themeFill="accent6" w:themeFillTint="66"/>
            <w:vAlign w:val="center"/>
          </w:tcPr>
          <w:p w14:paraId="35E2BCCF" w14:textId="77777777" w:rsidR="002330AF" w:rsidRPr="00C84364" w:rsidRDefault="002330AF" w:rsidP="002330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ADNOTACJE NCBR</w:t>
            </w:r>
          </w:p>
        </w:tc>
        <w:tc>
          <w:tcPr>
            <w:tcW w:w="6655" w:type="dxa"/>
            <w:shd w:val="clear" w:color="auto" w:fill="C5E0B3" w:themeFill="accent6" w:themeFillTint="66"/>
          </w:tcPr>
          <w:p w14:paraId="567222A5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73A7FEC9" w14:textId="77777777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  <w:p w14:paraId="37E2CC29" w14:textId="09522959" w:rsidR="002330AF" w:rsidRDefault="002330AF" w:rsidP="00DB0580">
            <w:pPr>
              <w:pStyle w:val="Akapitzlist"/>
              <w:spacing w:before="60" w:after="60" w:line="276" w:lineRule="auto"/>
              <w:ind w:left="0"/>
              <w:contextualSpacing w:val="0"/>
              <w:jc w:val="right"/>
              <w:rPr>
                <w:rFonts w:ascii="Times New Roman" w:hAnsi="Times New Roman" w:cs="Times New Roman"/>
              </w:rPr>
            </w:pPr>
          </w:p>
        </w:tc>
      </w:tr>
    </w:tbl>
    <w:p w14:paraId="48FE49A2" w14:textId="77777777" w:rsidR="002330AF" w:rsidRDefault="002330AF" w:rsidP="00DB0580">
      <w:pPr>
        <w:pStyle w:val="Akapitzlist"/>
        <w:spacing w:before="60" w:after="60" w:line="276" w:lineRule="auto"/>
        <w:ind w:left="0"/>
        <w:contextualSpacing w:val="0"/>
        <w:jc w:val="right"/>
        <w:rPr>
          <w:rFonts w:ascii="Times New Roman" w:hAnsi="Times New Roman" w:cs="Times New Roman"/>
        </w:rPr>
      </w:pPr>
    </w:p>
    <w:p w14:paraId="7B5AFB34" w14:textId="3D7DF351" w:rsidR="004A4D04" w:rsidRPr="00C84364" w:rsidRDefault="005C46F3" w:rsidP="7320C742">
      <w:pPr>
        <w:pStyle w:val="Akapitzlist"/>
        <w:spacing w:before="60" w:after="60" w:line="276" w:lineRule="auto"/>
        <w:ind w:left="0"/>
        <w:contextualSpacing w:val="0"/>
        <w:jc w:val="right"/>
      </w:pPr>
      <w:r>
        <w:t xml:space="preserve">Nr postępowania </w:t>
      </w:r>
      <w:r w:rsidR="7126D45A">
        <w:t>75/21/PU</w:t>
      </w:r>
    </w:p>
    <w:p w14:paraId="6C63FF43" w14:textId="39982BD6" w:rsidR="004A4D04" w:rsidRDefault="004A4D04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1DD67D8C" w14:textId="77777777" w:rsidR="0076482E" w:rsidRPr="00574C96" w:rsidRDefault="0076482E" w:rsidP="00DB0580">
      <w:pPr>
        <w:pStyle w:val="Akapitzlist"/>
        <w:spacing w:before="60" w:after="60" w:line="276" w:lineRule="auto"/>
        <w:ind w:left="0"/>
        <w:contextualSpacing w:val="0"/>
        <w:jc w:val="center"/>
        <w:rPr>
          <w:rFonts w:ascii="Times New Roman" w:hAnsi="Times New Roman" w:cs="Times New Roman"/>
          <w:b/>
        </w:rPr>
      </w:pPr>
    </w:p>
    <w:p w14:paraId="08DA2C41" w14:textId="738CAC3C" w:rsidR="00574C96" w:rsidRPr="00C84364" w:rsidRDefault="005C46F3" w:rsidP="6852F53A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</w:rPr>
      </w:pPr>
      <w:r w:rsidRPr="6852F53A">
        <w:rPr>
          <w:rFonts w:asciiTheme="minorHAnsi" w:hAnsiTheme="minorHAnsi" w:cstheme="minorBidi"/>
          <w:b/>
          <w:bCs/>
          <w:sz w:val="28"/>
          <w:szCs w:val="28"/>
        </w:rPr>
        <w:t>Wniosek</w:t>
      </w:r>
      <w:r w:rsidR="00C25553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/ Zaktualizowany Wniosek</w:t>
      </w:r>
      <w:r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w ramach</w:t>
      </w:r>
      <w:r w:rsidR="00C8436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P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>r</w:t>
      </w:r>
      <w:r w:rsidR="00DA14FA" w:rsidRPr="6852F53A">
        <w:rPr>
          <w:rFonts w:asciiTheme="minorHAnsi" w:hAnsiTheme="minorHAnsi" w:cstheme="minorBidi"/>
          <w:b/>
          <w:bCs/>
          <w:sz w:val="28"/>
          <w:szCs w:val="28"/>
        </w:rPr>
        <w:t>zedsięwzięcia</w:t>
      </w:r>
      <w:r w:rsidR="00F47F6D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>„</w:t>
      </w:r>
      <w:r w:rsidR="5C60B647" w:rsidRPr="75E9246F">
        <w:rPr>
          <w:rFonts w:asciiTheme="minorHAnsi" w:hAnsiTheme="minorHAnsi" w:cstheme="minorBidi"/>
          <w:b/>
          <w:bCs/>
          <w:sz w:val="28"/>
          <w:szCs w:val="28"/>
        </w:rPr>
        <w:t>Magazynowanie</w:t>
      </w:r>
      <w:r w:rsidR="387A9F5E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energii elektrycznej”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– </w:t>
      </w:r>
      <w:r w:rsidR="00180BE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trumień „</w:t>
      </w:r>
      <w:r w:rsidR="273BBE31" w:rsidRPr="6852F53A">
        <w:rPr>
          <w:rFonts w:asciiTheme="minorHAnsi" w:hAnsiTheme="minorHAnsi" w:cstheme="minorBidi"/>
          <w:b/>
          <w:bCs/>
          <w:sz w:val="28"/>
          <w:szCs w:val="28"/>
        </w:rPr>
        <w:t>S</w:t>
      </w:r>
      <w:r w:rsidR="00B21DDA" w:rsidRPr="6852F53A">
        <w:rPr>
          <w:rFonts w:asciiTheme="minorHAnsi" w:hAnsiTheme="minorHAnsi" w:cstheme="minorBidi"/>
          <w:b/>
          <w:bCs/>
          <w:sz w:val="28"/>
          <w:szCs w:val="28"/>
        </w:rPr>
        <w:t>ystem</w:t>
      </w:r>
      <w:r w:rsidR="00DE1624" w:rsidRPr="6852F53A">
        <w:rPr>
          <w:rFonts w:asciiTheme="minorHAnsi" w:hAnsiTheme="minorHAnsi" w:cstheme="minorBidi"/>
          <w:b/>
          <w:bCs/>
          <w:sz w:val="28"/>
          <w:szCs w:val="28"/>
        </w:rPr>
        <w:t>”</w:t>
      </w:r>
      <w:r w:rsidR="008179CF" w:rsidRPr="6852F53A">
        <w:rPr>
          <w:rFonts w:asciiTheme="minorHAnsi" w:hAnsiTheme="minorHAnsi" w:cstheme="minorBidi"/>
          <w:b/>
          <w:bCs/>
          <w:sz w:val="28"/>
          <w:szCs w:val="28"/>
        </w:rPr>
        <w:t xml:space="preserve"> </w:t>
      </w:r>
    </w:p>
    <w:p w14:paraId="1EF3C24D" w14:textId="77777777" w:rsidR="0076482E" w:rsidRPr="00C84364" w:rsidRDefault="0076482E" w:rsidP="00C84364"/>
    <w:p w14:paraId="0EBFD7E7" w14:textId="303AEA08" w:rsidR="00DE1624" w:rsidRDefault="00DE1624" w:rsidP="6A191253">
      <w:pPr>
        <w:spacing w:after="120"/>
        <w:jc w:val="both"/>
        <w:rPr>
          <w:i/>
          <w:iCs/>
          <w:sz w:val="20"/>
          <w:szCs w:val="20"/>
        </w:rPr>
      </w:pPr>
      <w:r w:rsidRPr="6A191253">
        <w:rPr>
          <w:i/>
          <w:iCs/>
          <w:sz w:val="20"/>
          <w:szCs w:val="20"/>
        </w:rPr>
        <w:t>Wnioskodawca uzupełnia wyłącznie białe pola.</w:t>
      </w:r>
    </w:p>
    <w:p w14:paraId="70CA7B3A" w14:textId="60BF6C8D" w:rsidR="00DE1624" w:rsidRDefault="00DE1624" w:rsidP="00DE1624">
      <w:pPr>
        <w:spacing w:after="12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Dodatkowe uwagi specyficzne, dotyczące sposobu wypełniania Wniosku, znajdują się przed każdą z tabel zawartych w niniejszym Załączniku do Regulaminu.</w:t>
      </w:r>
      <w:r w:rsidR="00501766">
        <w:rPr>
          <w:i/>
          <w:sz w:val="20"/>
          <w:szCs w:val="20"/>
        </w:rPr>
        <w:t xml:space="preserve"> </w:t>
      </w:r>
      <w:r w:rsidR="00501766" w:rsidRPr="00C25553">
        <w:rPr>
          <w:i/>
          <w:sz w:val="20"/>
          <w:szCs w:val="20"/>
          <w:u w:val="single"/>
        </w:rPr>
        <w:t xml:space="preserve">Przy wypełnianiu Tabel należy zapoznać się z instrukcją zawartą nad daną Tabelą lub w nagłówku Tabeli. </w:t>
      </w:r>
    </w:p>
    <w:p w14:paraId="64D03AAE" w14:textId="36CF30A9" w:rsidR="00DE1624" w:rsidRDefault="00DE1624" w:rsidP="00DE1624">
      <w:pPr>
        <w:spacing w:after="120"/>
        <w:jc w:val="both"/>
        <w:rPr>
          <w:i/>
          <w:sz w:val="20"/>
          <w:szCs w:val="20"/>
        </w:rPr>
      </w:pPr>
    </w:p>
    <w:p w14:paraId="458AA5A0" w14:textId="77777777" w:rsidR="00C25553" w:rsidRDefault="00C25553" w:rsidP="00DE1624">
      <w:pPr>
        <w:spacing w:after="120"/>
        <w:jc w:val="both"/>
        <w:rPr>
          <w:i/>
          <w:sz w:val="20"/>
          <w:szCs w:val="20"/>
        </w:rPr>
      </w:pPr>
    </w:p>
    <w:p w14:paraId="3CC075F9" w14:textId="77777777" w:rsidR="0070314A" w:rsidRPr="00C84364" w:rsidRDefault="005E06F6" w:rsidP="005D3A99">
      <w:pPr>
        <w:pStyle w:val="Nagwek1"/>
      </w:pPr>
      <w:r w:rsidRPr="00C84364"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5E06F6" w:rsidRPr="00574C96" w14:paraId="5A65FDB9" w14:textId="77777777" w:rsidTr="00705167">
        <w:trPr>
          <w:trHeight w:val="857"/>
        </w:trPr>
        <w:tc>
          <w:tcPr>
            <w:tcW w:w="9351" w:type="dxa"/>
            <w:shd w:val="clear" w:color="auto" w:fill="C5E0B3" w:themeFill="accent6" w:themeFillTint="66"/>
          </w:tcPr>
          <w:p w14:paraId="3E7A969E" w14:textId="08637182" w:rsidR="005E06F6" w:rsidRPr="00C84364" w:rsidRDefault="005E06F6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</w:t>
            </w:r>
            <w:r w:rsidR="008179CF" w:rsidRPr="00C84364">
              <w:rPr>
                <w:rFonts w:cstheme="minorHAnsi"/>
                <w:b/>
              </w:rPr>
              <w:t>ń</w:t>
            </w:r>
            <w:r w:rsidRPr="00C84364">
              <w:rPr>
                <w:rFonts w:cstheme="minorHAnsi"/>
                <w:b/>
              </w:rPr>
              <w:t xml:space="preserve"> i Rozwoju</w:t>
            </w:r>
          </w:p>
          <w:p w14:paraId="7FF0F7F9" w14:textId="310CC745" w:rsidR="005E06F6" w:rsidRPr="00574C96" w:rsidRDefault="002A673B" w:rsidP="00C84364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="005E06F6"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150A4CBD" w14:textId="77777777" w:rsidR="00C84364" w:rsidRDefault="00C84364">
      <w:pPr>
        <w:rPr>
          <w:rFonts w:ascii="Times New Roman" w:hAnsi="Times New Roman" w:cs="Times New Roman"/>
        </w:rPr>
      </w:pPr>
    </w:p>
    <w:p w14:paraId="078069C7" w14:textId="25B767EA" w:rsidR="00574C96" w:rsidRDefault="00590292" w:rsidP="005D3A99">
      <w:pPr>
        <w:pStyle w:val="Nagwek1"/>
      </w:pPr>
      <w:r w:rsidRPr="00C84364">
        <w:t>DANE WNIOSKODAWCY</w:t>
      </w:r>
    </w:p>
    <w:p w14:paraId="557D8604" w14:textId="363556FF" w:rsidR="00AD2CA6" w:rsidRPr="00623926" w:rsidRDefault="00AD2CA6" w:rsidP="00AD2CA6">
      <w:pPr>
        <w:jc w:val="both"/>
        <w:rPr>
          <w:i/>
          <w:sz w:val="20"/>
        </w:rPr>
      </w:pPr>
      <w:r w:rsidRPr="00623926">
        <w:rPr>
          <w:i/>
          <w:sz w:val="20"/>
        </w:rPr>
        <w:t xml:space="preserve">Uwaga: w przypadku, gdy Wniosek jest składany łącznie przez kilka podmiotów, do Wniosku należy </w:t>
      </w:r>
      <w:r w:rsidR="00F72E87">
        <w:rPr>
          <w:i/>
          <w:sz w:val="20"/>
        </w:rPr>
        <w:t xml:space="preserve">powielić dla każdego z nich </w:t>
      </w:r>
      <w:r w:rsidRPr="00623926">
        <w:rPr>
          <w:i/>
          <w:sz w:val="20"/>
        </w:rPr>
        <w:fldChar w:fldCharType="begin"/>
      </w:r>
      <w:r w:rsidRPr="00623926">
        <w:rPr>
          <w:i/>
          <w:sz w:val="20"/>
        </w:rPr>
        <w:instrText xml:space="preserve"> REF _Ref20825704 \h  \* MERGEFORMAT </w:instrText>
      </w:r>
      <w:r w:rsidRPr="00623926">
        <w:rPr>
          <w:i/>
          <w:sz w:val="20"/>
        </w:rPr>
      </w:r>
      <w:r w:rsidRPr="00623926">
        <w:rPr>
          <w:i/>
          <w:sz w:val="20"/>
        </w:rPr>
        <w:fldChar w:fldCharType="separate"/>
      </w:r>
      <w:r w:rsidR="00F72E87">
        <w:rPr>
          <w:i/>
          <w:sz w:val="20"/>
        </w:rPr>
        <w:t>Tabelę</w:t>
      </w:r>
      <w:r w:rsidRPr="00623926">
        <w:rPr>
          <w:i/>
          <w:sz w:val="20"/>
        </w:rPr>
        <w:t xml:space="preserve"> B.</w:t>
      </w:r>
      <w:r w:rsidR="005A387B" w:rsidRPr="00623926">
        <w:rPr>
          <w:i/>
          <w:sz w:val="20"/>
        </w:rPr>
        <w:t>1</w:t>
      </w:r>
      <w:r w:rsidRPr="00623926">
        <w:rPr>
          <w:i/>
          <w:sz w:val="20"/>
        </w:rPr>
        <w:fldChar w:fldCharType="end"/>
      </w:r>
      <w:r w:rsidRPr="00623926">
        <w:rPr>
          <w:i/>
          <w:sz w:val="20"/>
        </w:rPr>
        <w:t>.</w:t>
      </w:r>
    </w:p>
    <w:p w14:paraId="6DD82601" w14:textId="2DF97BF3" w:rsidR="00AD2CA6" w:rsidRDefault="00AD2CA6" w:rsidP="00AD2CA6">
      <w:pPr>
        <w:pStyle w:val="Legenda"/>
        <w:keepNext/>
      </w:pPr>
      <w:bookmarkStart w:id="0" w:name="_Ref20825704"/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B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Wnioskodawcy</w:t>
      </w:r>
      <w:bookmarkEnd w:id="0"/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1050"/>
        <w:gridCol w:w="2515"/>
        <w:gridCol w:w="5786"/>
      </w:tblGrid>
      <w:tr w:rsidR="0070314A" w:rsidRPr="00574C96" w14:paraId="191965BB" w14:textId="77777777" w:rsidTr="4184F812">
        <w:tc>
          <w:tcPr>
            <w:tcW w:w="1050" w:type="dxa"/>
            <w:vMerge w:val="restart"/>
            <w:shd w:val="clear" w:color="auto" w:fill="C5E0B3" w:themeFill="accent6" w:themeFillTint="66"/>
            <w:vAlign w:val="center"/>
          </w:tcPr>
          <w:p w14:paraId="6466A213" w14:textId="0ED9B972" w:rsidR="0070314A" w:rsidRPr="00C84364" w:rsidRDefault="3170FF22" w:rsidP="00DE162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</w:pPr>
            <w:r w:rsidRPr="307EB16C">
              <w:t>P</w:t>
            </w:r>
            <w:r w:rsidR="00C84364" w:rsidRPr="307EB16C">
              <w:t>odmi</w:t>
            </w:r>
            <w:r w:rsidR="1282DB9E" w:rsidRPr="307EB16C">
              <w:t>o</w:t>
            </w:r>
            <w:r w:rsidR="00C84364" w:rsidRPr="307EB16C">
              <w:t>t</w:t>
            </w:r>
          </w:p>
        </w:tc>
        <w:tc>
          <w:tcPr>
            <w:tcW w:w="2515" w:type="dxa"/>
            <w:shd w:val="clear" w:color="auto" w:fill="C5E0B3" w:themeFill="accent6" w:themeFillTint="66"/>
          </w:tcPr>
          <w:p w14:paraId="5064A83D" w14:textId="4B561728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Pełna nazwa Wnioskodawcy / Lidera Konsorcjum</w:t>
            </w:r>
            <w:r w:rsidR="00180BE1">
              <w:rPr>
                <w:rFonts w:cstheme="minorHAnsi"/>
              </w:rPr>
              <w:t>*</w:t>
            </w:r>
            <w:r w:rsidR="00AD2CA6">
              <w:rPr>
                <w:rFonts w:cstheme="minorHAnsi"/>
              </w:rPr>
              <w:t xml:space="preserve"> / Członka Konsorcjum</w:t>
            </w:r>
            <w:r w:rsidR="00180BE1">
              <w:rPr>
                <w:rFonts w:cstheme="minorHAnsi"/>
              </w:rPr>
              <w:t>*</w:t>
            </w:r>
          </w:p>
        </w:tc>
        <w:tc>
          <w:tcPr>
            <w:tcW w:w="5786" w:type="dxa"/>
          </w:tcPr>
          <w:p w14:paraId="69A4A7F2" w14:textId="77777777" w:rsidR="307EB16C" w:rsidRDefault="307EB16C"/>
        </w:tc>
      </w:tr>
      <w:tr w:rsidR="00574C96" w:rsidRPr="00574C96" w14:paraId="1470B2DF" w14:textId="77777777" w:rsidTr="4184F812">
        <w:trPr>
          <w:trHeight w:val="683"/>
        </w:trPr>
        <w:tc>
          <w:tcPr>
            <w:tcW w:w="1050" w:type="dxa"/>
            <w:vMerge/>
          </w:tcPr>
          <w:p w14:paraId="7E60684F" w14:textId="77777777" w:rsidR="00574C96" w:rsidRPr="00C84364" w:rsidRDefault="00574C9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38E9370" w14:textId="028E9152" w:rsidR="00574C96" w:rsidRPr="00C84364" w:rsidRDefault="00AD2CA6" w:rsidP="002F1205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  <w:r w:rsidR="00574C96" w:rsidRPr="00C84364">
              <w:rPr>
                <w:rFonts w:cstheme="minorHAnsi"/>
              </w:rPr>
              <w:br/>
            </w:r>
          </w:p>
        </w:tc>
        <w:tc>
          <w:tcPr>
            <w:tcW w:w="5786" w:type="dxa"/>
          </w:tcPr>
          <w:p w14:paraId="5DE9199F" w14:textId="77777777" w:rsidR="307EB16C" w:rsidRDefault="307EB16C"/>
        </w:tc>
      </w:tr>
      <w:tr w:rsidR="0070314A" w:rsidRPr="00574C96" w14:paraId="0EB89E7C" w14:textId="77777777" w:rsidTr="4184F812">
        <w:trPr>
          <w:trHeight w:val="434"/>
        </w:trPr>
        <w:tc>
          <w:tcPr>
            <w:tcW w:w="1050" w:type="dxa"/>
            <w:vMerge/>
          </w:tcPr>
          <w:p w14:paraId="428AE33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653C66E9" w14:textId="4853D010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5786" w:type="dxa"/>
          </w:tcPr>
          <w:p w14:paraId="51DEA555" w14:textId="77777777" w:rsidR="307EB16C" w:rsidRDefault="307EB16C"/>
        </w:tc>
      </w:tr>
      <w:tr w:rsidR="0070314A" w:rsidRPr="00574C96" w14:paraId="648F976E" w14:textId="77777777" w:rsidTr="4184F812">
        <w:tc>
          <w:tcPr>
            <w:tcW w:w="1050" w:type="dxa"/>
            <w:vMerge/>
          </w:tcPr>
          <w:p w14:paraId="5BA4AA53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57272398" w14:textId="18601C6C" w:rsidR="0070314A" w:rsidRPr="00C84364" w:rsidRDefault="00C84364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5786" w:type="dxa"/>
          </w:tcPr>
          <w:p w14:paraId="20F22004" w14:textId="77777777" w:rsidR="307EB16C" w:rsidRDefault="307EB16C"/>
        </w:tc>
      </w:tr>
      <w:tr w:rsidR="0070314A" w:rsidRPr="00574C96" w14:paraId="059DAB53" w14:textId="77777777" w:rsidTr="4184F812">
        <w:tc>
          <w:tcPr>
            <w:tcW w:w="1050" w:type="dxa"/>
            <w:vMerge/>
          </w:tcPr>
          <w:p w14:paraId="73B14C4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3C8EAAE" w14:textId="370CDB11" w:rsidR="0070314A" w:rsidRPr="00C84364" w:rsidRDefault="0070314A" w:rsidP="00C84364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 w:rsidR="00C84364">
              <w:rPr>
                <w:rFonts w:cstheme="minorHAnsi"/>
              </w:rPr>
              <w:t>-mail</w:t>
            </w:r>
          </w:p>
        </w:tc>
        <w:tc>
          <w:tcPr>
            <w:tcW w:w="5786" w:type="dxa"/>
          </w:tcPr>
          <w:p w14:paraId="4EE4998F" w14:textId="77777777" w:rsidR="307EB16C" w:rsidRDefault="307EB16C"/>
        </w:tc>
      </w:tr>
      <w:tr w:rsidR="0070314A" w:rsidRPr="00574C96" w14:paraId="2ED0B33C" w14:textId="77777777" w:rsidTr="4184F812">
        <w:tc>
          <w:tcPr>
            <w:tcW w:w="1050" w:type="dxa"/>
            <w:vMerge/>
          </w:tcPr>
          <w:p w14:paraId="0CC2336C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3B666B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5786" w:type="dxa"/>
          </w:tcPr>
          <w:p w14:paraId="22C6D025" w14:textId="77777777" w:rsidR="307EB16C" w:rsidRDefault="307EB16C"/>
        </w:tc>
      </w:tr>
      <w:tr w:rsidR="0070314A" w:rsidRPr="00574C96" w14:paraId="7FE850C7" w14:textId="77777777" w:rsidTr="4184F812">
        <w:tc>
          <w:tcPr>
            <w:tcW w:w="1050" w:type="dxa"/>
            <w:vMerge/>
          </w:tcPr>
          <w:p w14:paraId="1778D20D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111EFA9E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5786" w:type="dxa"/>
          </w:tcPr>
          <w:p w14:paraId="5C8A5093" w14:textId="77777777" w:rsidR="307EB16C" w:rsidRDefault="307EB16C"/>
        </w:tc>
      </w:tr>
      <w:tr w:rsidR="0070314A" w:rsidRPr="00574C96" w14:paraId="3CF5028B" w14:textId="77777777" w:rsidTr="4184F812">
        <w:tc>
          <w:tcPr>
            <w:tcW w:w="1050" w:type="dxa"/>
            <w:vMerge/>
          </w:tcPr>
          <w:p w14:paraId="0E6FDDA1" w14:textId="77777777" w:rsidR="0070314A" w:rsidRPr="00C84364" w:rsidRDefault="0070314A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515" w:type="dxa"/>
            <w:shd w:val="clear" w:color="auto" w:fill="C5E0B3" w:themeFill="accent6" w:themeFillTint="66"/>
          </w:tcPr>
          <w:p w14:paraId="74961C5D" w14:textId="7D7704DB" w:rsidR="0070314A" w:rsidRPr="00C84364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>upoważnionych do reprezentowania i składania oświadczeń woli w imieniu Wnioskodawcy</w:t>
            </w:r>
          </w:p>
        </w:tc>
        <w:tc>
          <w:tcPr>
            <w:tcW w:w="5786" w:type="dxa"/>
          </w:tcPr>
          <w:p w14:paraId="2B7D4EEB" w14:textId="77777777" w:rsidR="307EB16C" w:rsidRDefault="307EB16C"/>
        </w:tc>
      </w:tr>
    </w:tbl>
    <w:p w14:paraId="33E2B2D4" w14:textId="3F1C7A22" w:rsidR="00084FF5" w:rsidRPr="00180BE1" w:rsidRDefault="00180BE1" w:rsidP="00EA4765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i/>
          <w:sz w:val="18"/>
        </w:rPr>
      </w:pPr>
      <w:r w:rsidRPr="00180BE1">
        <w:rPr>
          <w:rFonts w:cstheme="minorHAnsi"/>
          <w:i/>
          <w:sz w:val="18"/>
        </w:rPr>
        <w:t>*niepotrzebne skreślić</w:t>
      </w:r>
    </w:p>
    <w:p w14:paraId="2E295D69" w14:textId="5B526D6A" w:rsidR="001C215B" w:rsidRPr="001C215B" w:rsidRDefault="00590292" w:rsidP="005D3A99">
      <w:pPr>
        <w:pStyle w:val="Nagwek1"/>
      </w:pPr>
      <w:r w:rsidRPr="00AD2CA6">
        <w:t>DANE OSOBY KONTAKTOWEJ</w:t>
      </w:r>
    </w:p>
    <w:p w14:paraId="72538411" w14:textId="3AE713B7" w:rsidR="001C215B" w:rsidRDefault="001C215B" w:rsidP="001C215B">
      <w:pPr>
        <w:pStyle w:val="Legenda"/>
        <w:keepNext/>
      </w:pPr>
      <w:r>
        <w:t xml:space="preserve">Tabela </w:t>
      </w:r>
      <w:r>
        <w:fldChar w:fldCharType="begin"/>
      </w:r>
      <w:r>
        <w:instrText>STYLEREF 1 \s</w:instrText>
      </w:r>
      <w:r>
        <w:fldChar w:fldCharType="separate"/>
      </w:r>
      <w:r w:rsidR="006A64C5">
        <w:rPr>
          <w:noProof/>
        </w:rPr>
        <w:t>C</w:t>
      </w:r>
      <w:r>
        <w:fldChar w:fldCharType="end"/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>
        <w:rPr>
          <w:noProof/>
        </w:rPr>
        <w:t>1</w:t>
      </w:r>
      <w:r>
        <w:fldChar w:fldCharType="end"/>
      </w:r>
      <w:r>
        <w:t xml:space="preserve"> Dane osoby kontaktowej ze strony Wnioskodawcy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DB0580" w:rsidRPr="00574C96" w14:paraId="667D848F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FFFE518" w14:textId="3D260CD8" w:rsidR="00DB0580" w:rsidRPr="00AD2CA6" w:rsidRDefault="00AD2CA6" w:rsidP="00DB0580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p w14:paraId="2ABB1767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F7FD93D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853605A" w14:textId="0927BF8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p w14:paraId="06427B4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4DE5934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26BDC477" w14:textId="0E29C607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p w14:paraId="4149F91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39BE7153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7B4F5C1C" w14:textId="101216D3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p w14:paraId="09130549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DB0580" w:rsidRPr="00574C96" w14:paraId="287B32E1" w14:textId="77777777" w:rsidTr="4184F812">
        <w:tc>
          <w:tcPr>
            <w:tcW w:w="2689" w:type="dxa"/>
            <w:shd w:val="clear" w:color="auto" w:fill="C5E0B3" w:themeFill="accent6" w:themeFillTint="66"/>
          </w:tcPr>
          <w:p w14:paraId="5A0E52A5" w14:textId="4046EDCB" w:rsidR="00DB0580" w:rsidRPr="00AD2CA6" w:rsidRDefault="00AD2CA6" w:rsidP="00AD2CA6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p w14:paraId="02DE62A6" w14:textId="77777777" w:rsidR="00DB0580" w:rsidRPr="00574C96" w:rsidRDefault="00DB0580" w:rsidP="00590292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BF67239" w14:textId="77777777" w:rsidR="00AD2CA6" w:rsidRDefault="00AD2CA6" w:rsidP="00EC439A"/>
    <w:p w14:paraId="6740798D" w14:textId="61A53404" w:rsidR="00E51364" w:rsidRDefault="005A387B" w:rsidP="005D3A99">
      <w:pPr>
        <w:pStyle w:val="Nagwek1"/>
      </w:pPr>
      <w:r>
        <w:t>W</w:t>
      </w:r>
      <w:r w:rsidR="00E51364">
        <w:t>YMAG</w:t>
      </w:r>
      <w:r w:rsidR="00A15552">
        <w:t>A</w:t>
      </w:r>
      <w:r w:rsidR="00E51364">
        <w:t>NIA OBLIGATORYJNE W PRZEDSIĘWZIĘCIU</w:t>
      </w:r>
    </w:p>
    <w:p w14:paraId="1415C4CC" w14:textId="77777777" w:rsidR="00DE1624" w:rsidRDefault="00DE1624" w:rsidP="00705167">
      <w:pPr>
        <w:jc w:val="both"/>
        <w:rPr>
          <w:i/>
          <w:iCs/>
          <w:sz w:val="20"/>
          <w:szCs w:val="20"/>
        </w:rPr>
      </w:pPr>
    </w:p>
    <w:p w14:paraId="7F409F33" w14:textId="1C4F3BF8" w:rsidR="00DE1624" w:rsidRDefault="00DE1624" w:rsidP="0070516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Wnioskodawca musi określić w Tabeli D.1 spełnienie Wymagań Obligatoryjnych, stawianych opracowywane</w:t>
      </w:r>
      <w:r w:rsidR="0024549F">
        <w:rPr>
          <w:i/>
          <w:iCs/>
          <w:sz w:val="20"/>
          <w:szCs w:val="20"/>
        </w:rPr>
        <w:t>mu</w:t>
      </w:r>
      <w:r w:rsidR="000A3CB7">
        <w:rPr>
          <w:i/>
          <w:iCs/>
          <w:sz w:val="20"/>
          <w:szCs w:val="20"/>
        </w:rPr>
        <w:t xml:space="preserve"> Prototypowi</w:t>
      </w:r>
      <w:r w:rsidR="0024549F">
        <w:rPr>
          <w:i/>
          <w:iCs/>
          <w:sz w:val="20"/>
          <w:szCs w:val="20"/>
        </w:rPr>
        <w:t xml:space="preserve"> System</w:t>
      </w:r>
      <w:r w:rsidR="000A3CB7">
        <w:rPr>
          <w:i/>
          <w:iCs/>
          <w:sz w:val="20"/>
          <w:szCs w:val="20"/>
        </w:rPr>
        <w:t>u</w:t>
      </w:r>
      <w:r w:rsidRPr="00DE1624">
        <w:rPr>
          <w:i/>
          <w:iCs/>
          <w:sz w:val="20"/>
          <w:szCs w:val="20"/>
        </w:rPr>
        <w:t xml:space="preserve"> </w:t>
      </w:r>
      <w:r w:rsidR="0024549F">
        <w:rPr>
          <w:i/>
          <w:iCs/>
          <w:sz w:val="20"/>
          <w:szCs w:val="20"/>
        </w:rPr>
        <w:t>M</w:t>
      </w:r>
      <w:r w:rsidR="00BD59F0">
        <w:rPr>
          <w:i/>
          <w:iCs/>
          <w:sz w:val="20"/>
          <w:szCs w:val="20"/>
        </w:rPr>
        <w:t xml:space="preserve">agazynowania </w:t>
      </w:r>
      <w:r w:rsidR="0024549F">
        <w:rPr>
          <w:i/>
          <w:iCs/>
          <w:sz w:val="20"/>
          <w:szCs w:val="20"/>
        </w:rPr>
        <w:t>E</w:t>
      </w:r>
      <w:r w:rsidR="00BD59F0">
        <w:rPr>
          <w:i/>
          <w:iCs/>
          <w:sz w:val="20"/>
          <w:szCs w:val="20"/>
        </w:rPr>
        <w:t xml:space="preserve">nergii elektrycznej – </w:t>
      </w:r>
      <w:r w:rsidR="00180BE1">
        <w:rPr>
          <w:i/>
          <w:iCs/>
          <w:sz w:val="20"/>
          <w:szCs w:val="20"/>
        </w:rPr>
        <w:t>S</w:t>
      </w:r>
      <w:r w:rsidR="00BD59F0">
        <w:rPr>
          <w:i/>
          <w:iCs/>
          <w:sz w:val="20"/>
          <w:szCs w:val="20"/>
        </w:rPr>
        <w:t>trumień „</w:t>
      </w:r>
      <w:r w:rsidR="00180BE1">
        <w:rPr>
          <w:i/>
          <w:iCs/>
          <w:sz w:val="20"/>
          <w:szCs w:val="20"/>
        </w:rPr>
        <w:t>S</w:t>
      </w:r>
      <w:r w:rsidR="00B21DDA">
        <w:rPr>
          <w:i/>
          <w:iCs/>
          <w:sz w:val="20"/>
          <w:szCs w:val="20"/>
        </w:rPr>
        <w:t>ystem</w:t>
      </w:r>
      <w:r w:rsidR="00BD59F0">
        <w:rPr>
          <w:i/>
          <w:iCs/>
          <w:sz w:val="20"/>
          <w:szCs w:val="20"/>
        </w:rPr>
        <w:t>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zobligowany jest do wpisania w Tabeli D.1 w kolumnie „</w:t>
      </w:r>
      <w:r w:rsidR="00543291">
        <w:rPr>
          <w:b/>
          <w:sz w:val="20"/>
          <w:szCs w:val="20"/>
        </w:rPr>
        <w:t xml:space="preserve">Deklaracja Wnioskodawcy dotycząca Spełnienia Wymagania </w:t>
      </w:r>
      <w:r w:rsidRPr="00DE1624">
        <w:rPr>
          <w:i/>
          <w:iCs/>
          <w:sz w:val="20"/>
          <w:szCs w:val="20"/>
        </w:rPr>
        <w:t xml:space="preserve">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</w:t>
      </w:r>
      <w:r w:rsidR="004959A7">
        <w:rPr>
          <w:i/>
          <w:iCs/>
          <w:sz w:val="20"/>
          <w:szCs w:val="20"/>
        </w:rPr>
        <w:t>Wymagania</w:t>
      </w:r>
      <w:r w:rsidRPr="00DE1624">
        <w:rPr>
          <w:i/>
          <w:iCs/>
          <w:sz w:val="20"/>
          <w:szCs w:val="20"/>
        </w:rPr>
        <w:t>.</w:t>
      </w:r>
    </w:p>
    <w:p w14:paraId="00675271" w14:textId="2715B608" w:rsidR="00501766" w:rsidRDefault="00501766" w:rsidP="00705167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Wymagania Obligatoryjnego </w:t>
      </w:r>
      <w:r w:rsidR="00060939">
        <w:rPr>
          <w:i/>
          <w:iCs/>
          <w:sz w:val="20"/>
          <w:szCs w:val="20"/>
        </w:rPr>
        <w:t>5</w:t>
      </w:r>
      <w:r>
        <w:rPr>
          <w:i/>
          <w:iCs/>
          <w:sz w:val="20"/>
          <w:szCs w:val="20"/>
        </w:rPr>
        <w:t>.3 Wnioskodawca musi podać uzasadnienie spełnienia tego Wymagania. Uzasadnienie musi zawierać informacje wskazane w instrukcji zamieszczonej w polu Uzasadnienie.</w:t>
      </w:r>
    </w:p>
    <w:p w14:paraId="14DC515F" w14:textId="14B40A3E" w:rsidR="00DE1624" w:rsidRPr="00E47914" w:rsidRDefault="00E47914" w:rsidP="00705167">
      <w:pPr>
        <w:jc w:val="both"/>
      </w:pPr>
      <w:r w:rsidRPr="799A9864">
        <w:rPr>
          <w:i/>
          <w:iCs/>
          <w:color w:val="445369"/>
          <w:sz w:val="18"/>
          <w:szCs w:val="18"/>
        </w:rPr>
        <w:t xml:space="preserve">Tabela D.1 Wymagania Obligatoryjne stawiane Prototypowi Systemu Magazynowania </w:t>
      </w:r>
      <w:r w:rsidR="00180BE1" w:rsidRPr="799A9864">
        <w:rPr>
          <w:i/>
          <w:iCs/>
          <w:color w:val="445369"/>
          <w:sz w:val="18"/>
          <w:szCs w:val="18"/>
        </w:rPr>
        <w:t>E</w:t>
      </w:r>
      <w:r w:rsidRPr="799A9864">
        <w:rPr>
          <w:i/>
          <w:iCs/>
          <w:color w:val="445369"/>
          <w:sz w:val="18"/>
          <w:szCs w:val="18"/>
        </w:rPr>
        <w:t xml:space="preserve">nergii </w:t>
      </w:r>
      <w:r w:rsidR="00180BE1" w:rsidRPr="799A9864">
        <w:rPr>
          <w:i/>
          <w:iCs/>
          <w:color w:val="445369"/>
          <w:sz w:val="18"/>
          <w:szCs w:val="18"/>
        </w:rPr>
        <w:t>S</w:t>
      </w:r>
      <w:r w:rsidRPr="799A9864">
        <w:rPr>
          <w:i/>
          <w:iCs/>
          <w:color w:val="445369"/>
          <w:sz w:val="18"/>
          <w:szCs w:val="18"/>
        </w:rPr>
        <w:t>trumienia „System”.</w:t>
      </w:r>
    </w:p>
    <w:tbl>
      <w:tblPr>
        <w:tblStyle w:val="Tabela-Siatka"/>
        <w:tblW w:w="10353" w:type="dxa"/>
        <w:jc w:val="center"/>
        <w:tblLayout w:type="fixed"/>
        <w:tblLook w:val="04A0" w:firstRow="1" w:lastRow="0" w:firstColumn="1" w:lastColumn="0" w:noHBand="0" w:noVBand="1"/>
      </w:tblPr>
      <w:tblGrid>
        <w:gridCol w:w="1561"/>
        <w:gridCol w:w="1848"/>
        <w:gridCol w:w="2976"/>
        <w:gridCol w:w="1984"/>
        <w:gridCol w:w="1984"/>
      </w:tblGrid>
      <w:tr w:rsidR="00DA5952" w14:paraId="270F5D24" w14:textId="170AB74C" w:rsidTr="2388E1F8">
        <w:trPr>
          <w:trHeight w:val="730"/>
          <w:tblHeader/>
          <w:jc w:val="center"/>
        </w:trPr>
        <w:tc>
          <w:tcPr>
            <w:tcW w:w="1561" w:type="dxa"/>
            <w:shd w:val="clear" w:color="auto" w:fill="C5E0B3" w:themeFill="accent6" w:themeFillTint="66"/>
          </w:tcPr>
          <w:p w14:paraId="6E69A69B" w14:textId="56E4E516" w:rsidR="00DA5952" w:rsidRPr="00616ADD" w:rsidRDefault="00616ADD" w:rsidP="00E47914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lastRenderedPageBreak/>
              <w:t>Nr Wymagania Obligatoryjnego</w:t>
            </w:r>
          </w:p>
        </w:tc>
        <w:tc>
          <w:tcPr>
            <w:tcW w:w="1848" w:type="dxa"/>
            <w:shd w:val="clear" w:color="auto" w:fill="C5E0B3" w:themeFill="accent6" w:themeFillTint="66"/>
          </w:tcPr>
          <w:p w14:paraId="66296838" w14:textId="77777777" w:rsidR="00DA5952" w:rsidRPr="00B61C50" w:rsidRDefault="00DA5952" w:rsidP="00E47914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976" w:type="dxa"/>
            <w:shd w:val="clear" w:color="auto" w:fill="C5E0B3" w:themeFill="accent6" w:themeFillTint="66"/>
          </w:tcPr>
          <w:p w14:paraId="5D900A14" w14:textId="2161BF1D" w:rsidR="00DA5952" w:rsidRPr="00B61C50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0ED89D18" w14:textId="26BC556A" w:rsidR="00DA5952" w:rsidRDefault="00DA5952" w:rsidP="0054329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Deklaracja Wnioskodawcy dotycząca </w:t>
            </w:r>
            <w:r w:rsidR="00543291">
              <w:rPr>
                <w:b/>
                <w:sz w:val="20"/>
                <w:szCs w:val="20"/>
              </w:rPr>
              <w:t>Spełnienia Wymagania</w:t>
            </w:r>
            <w:r>
              <w:rPr>
                <w:b/>
                <w:sz w:val="20"/>
                <w:szCs w:val="20"/>
              </w:rPr>
              <w:t>: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1268C18" w14:textId="42DB0430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031CA182" w14:textId="365835CF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1374E321" w14:textId="736852C0" w:rsidR="00DA5952" w:rsidRPr="00616ADD" w:rsidRDefault="00060939" w:rsidP="00793FE7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.1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063A338C" w14:textId="5D9F7FFC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01D82B13" w14:textId="2C0C77F3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Prototypu Systemu</w:t>
            </w:r>
          </w:p>
        </w:tc>
        <w:tc>
          <w:tcPr>
            <w:tcW w:w="1984" w:type="dxa"/>
          </w:tcPr>
          <w:p w14:paraId="5D724061" w14:textId="01095C3B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1151F23" w14:textId="4DACB002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9346474" w14:textId="454EA91B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7C6CAAA6" w14:textId="34E6559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.2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595D8DCF" w14:textId="239A5A2B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449F30A2" w14:textId="52B33CD4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Spełnienie Wymagań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A19951D" w14:textId="77777777" w:rsidR="00DA5952" w:rsidRDefault="00DA5952" w:rsidP="00DA5952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Obligatoryjnych w zakresie Systemu</w:t>
            </w:r>
            <w:r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E9067AD" w14:textId="237821BE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0428B856" w14:textId="2279AA4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75BA3836" w14:textId="18EC5E16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1B0ABD7" w14:textId="509F4EF6" w:rsidTr="2388E1F8">
        <w:trPr>
          <w:trHeight w:val="1123"/>
          <w:tblHeader/>
          <w:jc w:val="center"/>
        </w:trPr>
        <w:tc>
          <w:tcPr>
            <w:tcW w:w="1561" w:type="dxa"/>
            <w:shd w:val="clear" w:color="auto" w:fill="E2EFD9" w:themeFill="accent6" w:themeFillTint="33"/>
          </w:tcPr>
          <w:p w14:paraId="59FE8C3B" w14:textId="75D57DF9" w:rsidR="00DA5952" w:rsidRPr="00616ADD" w:rsidRDefault="00060939" w:rsidP="00793F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  <w:r w:rsidR="00DA5952" w:rsidRPr="00616ADD">
              <w:rPr>
                <w:b/>
                <w:sz w:val="20"/>
                <w:szCs w:val="20"/>
              </w:rPr>
              <w:t>.3</w:t>
            </w:r>
          </w:p>
        </w:tc>
        <w:tc>
          <w:tcPr>
            <w:tcW w:w="1848" w:type="dxa"/>
            <w:shd w:val="clear" w:color="auto" w:fill="E2EFD9" w:themeFill="accent6" w:themeFillTint="33"/>
          </w:tcPr>
          <w:p w14:paraId="3884396A" w14:textId="69FA144A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Prototyp Systemu</w:t>
            </w:r>
            <w:r w:rsidRPr="00B61C50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976" w:type="dxa"/>
            <w:shd w:val="clear" w:color="auto" w:fill="E2EFD9" w:themeFill="accent6" w:themeFillTint="33"/>
          </w:tcPr>
          <w:p w14:paraId="3E8BC72B" w14:textId="5B2ABA8D" w:rsidR="00DA5952" w:rsidRPr="00C25553" w:rsidRDefault="00DA5952" w:rsidP="00C25553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</w:pPr>
            <w:r w:rsidRPr="00501766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>Moc i pojemność Systemu</w:t>
            </w:r>
            <w:r w:rsidRPr="00C25553">
              <w:rPr>
                <w:rStyle w:val="normaltextrun"/>
                <w:rFonts w:ascii="Calibri" w:hAnsi="Calibri" w:cs="Calibri"/>
                <w:b/>
                <w:bCs/>
                <w:sz w:val="20"/>
                <w:szCs w:val="20"/>
              </w:rPr>
              <w:t xml:space="preserve">  </w:t>
            </w:r>
          </w:p>
        </w:tc>
        <w:tc>
          <w:tcPr>
            <w:tcW w:w="1984" w:type="dxa"/>
          </w:tcPr>
          <w:p w14:paraId="1204800A" w14:textId="4B8429D6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4" w:type="dxa"/>
          </w:tcPr>
          <w:p w14:paraId="0AA51574" w14:textId="1043B1E2" w:rsidR="00DA5952" w:rsidRDefault="00DA5952" w:rsidP="4184F812">
            <w:pPr>
              <w:rPr>
                <w:rStyle w:val="Tekstzastpczy"/>
              </w:rPr>
            </w:pPr>
          </w:p>
        </w:tc>
      </w:tr>
      <w:tr w:rsidR="00501766" w14:paraId="41662E76" w14:textId="77777777" w:rsidTr="2388E1F8">
        <w:trPr>
          <w:trHeight w:val="677"/>
          <w:tblHeader/>
          <w:jc w:val="center"/>
        </w:trPr>
        <w:tc>
          <w:tcPr>
            <w:tcW w:w="10353" w:type="dxa"/>
            <w:gridSpan w:val="5"/>
            <w:shd w:val="clear" w:color="auto" w:fill="FFFFFF" w:themeFill="background1"/>
          </w:tcPr>
          <w:p w14:paraId="3725C90B" w14:textId="77777777" w:rsidR="00501766" w:rsidRPr="00616ADD" w:rsidRDefault="00501766" w:rsidP="00C25553">
            <w:pPr>
              <w:shd w:val="clear" w:color="auto" w:fill="FFFFFF" w:themeFill="background1"/>
              <w:rPr>
                <w:rFonts w:cstheme="minorHAnsi"/>
                <w:sz w:val="20"/>
              </w:rPr>
            </w:pPr>
          </w:p>
          <w:p w14:paraId="6F73B74E" w14:textId="70A86F82" w:rsidR="00501766" w:rsidRPr="00616ADD" w:rsidRDefault="00C25553" w:rsidP="00C25553">
            <w:pPr>
              <w:shd w:val="clear" w:color="auto" w:fill="FFFFFF" w:themeFill="background1"/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</w:pPr>
            <w:r w:rsidRPr="00616ADD">
              <w:rPr>
                <w:i/>
                <w:sz w:val="20"/>
                <w:szCs w:val="20"/>
              </w:rPr>
              <w:t xml:space="preserve">W tym polu proszę wpisać 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u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zasadnie</w:t>
            </w:r>
            <w:r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>nie Wymagania Obligatoryjnego</w:t>
            </w:r>
            <w:r w:rsidR="00501766" w:rsidRPr="00616ADD">
              <w:rPr>
                <w:rStyle w:val="normaltextrun"/>
                <w:rFonts w:eastAsia="Times New Roman" w:cstheme="minorHAnsi"/>
                <w:bCs/>
                <w:i/>
                <w:sz w:val="20"/>
                <w:lang w:eastAsia="pl-PL"/>
              </w:rPr>
              <w:t xml:space="preserve"> zawierające:</w:t>
            </w:r>
          </w:p>
          <w:p w14:paraId="0B5B8934" w14:textId="6414D7DD" w:rsidR="00501766" w:rsidRPr="00616ADD" w:rsidRDefault="00501766" w:rsidP="2388E1F8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i/>
                <w:iCs/>
                <w:sz w:val="20"/>
                <w:szCs w:val="20"/>
              </w:rPr>
            </w:pPr>
            <w:r w:rsidRPr="2388E1F8">
              <w:rPr>
                <w:i/>
                <w:iCs/>
                <w:sz w:val="20"/>
                <w:szCs w:val="20"/>
              </w:rPr>
              <w:t>moc Prototypu Systemu</w:t>
            </w:r>
            <w:r w:rsidR="524A80A2" w:rsidRPr="2388E1F8">
              <w:rPr>
                <w:i/>
                <w:iCs/>
                <w:sz w:val="20"/>
                <w:szCs w:val="20"/>
              </w:rPr>
              <w:t xml:space="preserve"> </w:t>
            </w:r>
            <w:r w:rsidRPr="2388E1F8">
              <w:rPr>
                <w:i/>
                <w:iCs/>
                <w:sz w:val="20"/>
                <w:szCs w:val="20"/>
              </w:rPr>
              <w:t>oraz</w:t>
            </w:r>
          </w:p>
          <w:p w14:paraId="7061E626" w14:textId="77777777" w:rsidR="00501766" w:rsidRPr="00616ADD" w:rsidRDefault="00501766" w:rsidP="00C25553">
            <w:pPr>
              <w:pStyle w:val="Akapitzlist"/>
              <w:numPr>
                <w:ilvl w:val="0"/>
                <w:numId w:val="13"/>
              </w:numPr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  <w:r w:rsidRPr="00616ADD">
              <w:rPr>
                <w:rFonts w:cstheme="minorHAnsi"/>
                <w:i/>
                <w:sz w:val="20"/>
              </w:rPr>
              <w:t>pojemność Prototypu Systemu.</w:t>
            </w:r>
          </w:p>
          <w:p w14:paraId="46B24DF9" w14:textId="2FA88E25" w:rsidR="00501766" w:rsidRPr="00616ADD" w:rsidRDefault="00501766" w:rsidP="00C25553">
            <w:pPr>
              <w:pStyle w:val="Akapitzlist"/>
              <w:shd w:val="clear" w:color="auto" w:fill="FFFFFF" w:themeFill="background1"/>
              <w:rPr>
                <w:rFonts w:cstheme="minorHAnsi"/>
                <w:i/>
                <w:sz w:val="20"/>
              </w:rPr>
            </w:pPr>
          </w:p>
        </w:tc>
      </w:tr>
    </w:tbl>
    <w:p w14:paraId="59195626" w14:textId="1D54FB96" w:rsidR="000C69F2" w:rsidRDefault="000C69F2" w:rsidP="00C25553">
      <w:pPr>
        <w:shd w:val="clear" w:color="auto" w:fill="FFFFFF" w:themeFill="background1"/>
        <w:jc w:val="both"/>
        <w:rPr>
          <w:i/>
          <w:iCs/>
          <w:sz w:val="20"/>
          <w:szCs w:val="20"/>
        </w:rPr>
      </w:pPr>
    </w:p>
    <w:p w14:paraId="19D276B0" w14:textId="22257F74" w:rsidR="000A3CB7" w:rsidRDefault="000A3CB7" w:rsidP="000A3CB7">
      <w:pPr>
        <w:jc w:val="both"/>
        <w:rPr>
          <w:i/>
          <w:iCs/>
          <w:sz w:val="20"/>
          <w:szCs w:val="20"/>
        </w:rPr>
      </w:pPr>
      <w:r w:rsidRPr="00DE1624">
        <w:rPr>
          <w:i/>
          <w:iCs/>
          <w:sz w:val="20"/>
          <w:szCs w:val="20"/>
        </w:rPr>
        <w:t>Uwaga! Wniosko</w:t>
      </w:r>
      <w:r>
        <w:rPr>
          <w:i/>
          <w:iCs/>
          <w:sz w:val="20"/>
          <w:szCs w:val="20"/>
        </w:rPr>
        <w:t>dawca musi określić w Tabeli D.2</w:t>
      </w:r>
      <w:r w:rsidRPr="00DE1624">
        <w:rPr>
          <w:i/>
          <w:iCs/>
          <w:sz w:val="20"/>
          <w:szCs w:val="20"/>
        </w:rPr>
        <w:t xml:space="preserve"> spełnienie Wymagań Obligatoryjnych, stawianych opracowywane</w:t>
      </w:r>
      <w:r>
        <w:rPr>
          <w:i/>
          <w:iCs/>
          <w:sz w:val="20"/>
          <w:szCs w:val="20"/>
        </w:rPr>
        <w:t>mu Demonstratorowi Systemu</w:t>
      </w:r>
      <w:r w:rsidRPr="00DE1624">
        <w:rPr>
          <w:i/>
          <w:iCs/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Magazynowania Energii elektrycznej – Strumień „System”</w:t>
      </w:r>
      <w:r w:rsidRPr="00DE1624">
        <w:rPr>
          <w:i/>
          <w:iCs/>
          <w:sz w:val="20"/>
          <w:szCs w:val="20"/>
        </w:rPr>
        <w:t>, opisanych szczegółowo w Załączniku nr 1 do Regulaminu. Wnioskodawca zobligowa</w:t>
      </w:r>
      <w:r>
        <w:rPr>
          <w:i/>
          <w:iCs/>
          <w:sz w:val="20"/>
          <w:szCs w:val="20"/>
        </w:rPr>
        <w:t>ny jest do wpisania w Tabeli D.2</w:t>
      </w:r>
      <w:r w:rsidRPr="00DE1624">
        <w:rPr>
          <w:i/>
          <w:iCs/>
          <w:sz w:val="20"/>
          <w:szCs w:val="20"/>
        </w:rPr>
        <w:t xml:space="preserve"> w kolumnie „</w:t>
      </w:r>
      <w:r w:rsidR="00543291">
        <w:rPr>
          <w:b/>
          <w:sz w:val="20"/>
          <w:szCs w:val="20"/>
        </w:rPr>
        <w:t>Deklaracja Wnioskodawcy dotycząca Spełnienia Wymagania</w:t>
      </w:r>
      <w:r w:rsidRPr="00DE1624">
        <w:rPr>
          <w:i/>
          <w:iCs/>
          <w:sz w:val="20"/>
          <w:szCs w:val="20"/>
        </w:rPr>
        <w:t xml:space="preserve">” frazy </w:t>
      </w:r>
      <w:r w:rsidRPr="00180BE1">
        <w:rPr>
          <w:b/>
          <w:i/>
          <w:iCs/>
          <w:sz w:val="20"/>
          <w:szCs w:val="20"/>
        </w:rPr>
        <w:t>„Spełniam”</w:t>
      </w:r>
      <w:r w:rsidRPr="00DE1624">
        <w:rPr>
          <w:i/>
          <w:iCs/>
          <w:sz w:val="20"/>
          <w:szCs w:val="20"/>
        </w:rPr>
        <w:t xml:space="preserve"> w przypadku deklaracji spełnienia określonego wymagania lub </w:t>
      </w:r>
      <w:r w:rsidRPr="00180BE1">
        <w:rPr>
          <w:b/>
          <w:i/>
          <w:iCs/>
          <w:sz w:val="20"/>
          <w:szCs w:val="20"/>
        </w:rPr>
        <w:t>„Nie spełniam”</w:t>
      </w:r>
      <w:r w:rsidRPr="00DE1624">
        <w:rPr>
          <w:i/>
          <w:iCs/>
          <w:sz w:val="20"/>
          <w:szCs w:val="20"/>
        </w:rPr>
        <w:t xml:space="preserve"> w przypadku braku deklaracji spełnienia określonego wymagania. Jednocześnie w kolumnie „Uwagi” Wnioskodawca może (lecz nie musi) wpisać swoje uwagi odnośnie spełniania lub niespełniania danego kryterium.</w:t>
      </w:r>
    </w:p>
    <w:p w14:paraId="57717EE6" w14:textId="76FBE6E0" w:rsidR="00C25553" w:rsidRDefault="00C25553" w:rsidP="00C25553">
      <w:pPr>
        <w:jc w:val="both"/>
        <w:rPr>
          <w:i/>
          <w:iCs/>
          <w:sz w:val="20"/>
          <w:szCs w:val="20"/>
        </w:rPr>
      </w:pPr>
      <w:r w:rsidRPr="00C25553">
        <w:rPr>
          <w:i/>
          <w:iCs/>
          <w:sz w:val="20"/>
          <w:szCs w:val="20"/>
          <w:u w:val="single"/>
        </w:rPr>
        <w:t>Uwaga!</w:t>
      </w:r>
      <w:r>
        <w:rPr>
          <w:i/>
          <w:iCs/>
          <w:sz w:val="20"/>
          <w:szCs w:val="20"/>
        </w:rPr>
        <w:t xml:space="preserve"> Dla Wymagań Obligatoryjnych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.4,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 xml:space="preserve">.5 oraz </w:t>
      </w:r>
      <w:r w:rsidR="00060939">
        <w:rPr>
          <w:i/>
          <w:iCs/>
          <w:sz w:val="20"/>
          <w:szCs w:val="20"/>
        </w:rPr>
        <w:t>6</w:t>
      </w:r>
      <w:r>
        <w:rPr>
          <w:i/>
          <w:iCs/>
          <w:sz w:val="20"/>
          <w:szCs w:val="20"/>
        </w:rPr>
        <w:t>.15 Wnioskodawca musi podać uzasadnienie spełnienia tych Wymagań. Uzasadnienia muszą zawierać informacje wskazane w instrukcji zamieszczonej w polu Uzasadnienie.</w:t>
      </w:r>
    </w:p>
    <w:p w14:paraId="707FEF11" w14:textId="77777777" w:rsidR="005D3A99" w:rsidRDefault="005D3A99" w:rsidP="00705167">
      <w:pPr>
        <w:jc w:val="both"/>
        <w:rPr>
          <w:i/>
          <w:iCs/>
          <w:sz w:val="20"/>
          <w:szCs w:val="20"/>
        </w:rPr>
      </w:pPr>
    </w:p>
    <w:p w14:paraId="1AA09797" w14:textId="609C0330" w:rsidR="00E51364" w:rsidRPr="00677385" w:rsidRDefault="00E51364" w:rsidP="00705167">
      <w:pPr>
        <w:jc w:val="both"/>
      </w:pPr>
      <w:r w:rsidRPr="307EB16C">
        <w:rPr>
          <w:i/>
          <w:iCs/>
          <w:color w:val="44546A" w:themeColor="text2"/>
          <w:sz w:val="18"/>
          <w:szCs w:val="18"/>
        </w:rPr>
        <w:t xml:space="preserve">Tabela </w:t>
      </w:r>
      <w:r w:rsidR="00BD59F0">
        <w:rPr>
          <w:i/>
          <w:iCs/>
          <w:color w:val="44546A" w:themeColor="text2"/>
          <w:sz w:val="18"/>
          <w:szCs w:val="18"/>
        </w:rPr>
        <w:t>D</w:t>
      </w:r>
      <w:r w:rsidRPr="307EB16C">
        <w:rPr>
          <w:i/>
          <w:iCs/>
          <w:color w:val="44546A" w:themeColor="text2"/>
          <w:sz w:val="18"/>
          <w:szCs w:val="18"/>
        </w:rPr>
        <w:t>.</w:t>
      </w:r>
      <w:r w:rsidR="00E47914">
        <w:rPr>
          <w:i/>
          <w:iCs/>
          <w:color w:val="44546A" w:themeColor="text2"/>
          <w:sz w:val="18"/>
          <w:szCs w:val="18"/>
        </w:rPr>
        <w:t>2</w:t>
      </w:r>
      <w:r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Wymagania Obligatoryjne stawiane </w:t>
      </w:r>
      <w:r w:rsidR="00E47914">
        <w:rPr>
          <w:i/>
          <w:iCs/>
          <w:color w:val="44546A" w:themeColor="text2"/>
          <w:sz w:val="18"/>
          <w:szCs w:val="18"/>
        </w:rPr>
        <w:t>Demonstratorowi</w:t>
      </w:r>
      <w:r w:rsidR="00E47914" w:rsidRPr="307EB16C">
        <w:rPr>
          <w:i/>
          <w:iCs/>
          <w:color w:val="44546A" w:themeColor="text2"/>
          <w:sz w:val="18"/>
          <w:szCs w:val="18"/>
        </w:rPr>
        <w:t xml:space="preserve"> </w:t>
      </w:r>
      <w:r w:rsidR="00E47914">
        <w:rPr>
          <w:i/>
          <w:iCs/>
          <w:color w:val="44546A" w:themeColor="text2"/>
          <w:sz w:val="18"/>
          <w:szCs w:val="18"/>
        </w:rPr>
        <w:t xml:space="preserve">Systemu Magazynowania </w:t>
      </w:r>
      <w:r w:rsidR="00180BE1">
        <w:rPr>
          <w:i/>
          <w:iCs/>
          <w:color w:val="44546A" w:themeColor="text2"/>
          <w:sz w:val="18"/>
          <w:szCs w:val="18"/>
        </w:rPr>
        <w:t>E</w:t>
      </w:r>
      <w:r w:rsidR="00E47914">
        <w:rPr>
          <w:i/>
          <w:iCs/>
          <w:color w:val="44546A" w:themeColor="text2"/>
          <w:sz w:val="18"/>
          <w:szCs w:val="18"/>
        </w:rPr>
        <w:t xml:space="preserve">nergii </w:t>
      </w:r>
      <w:r w:rsidR="00180BE1">
        <w:rPr>
          <w:i/>
          <w:iCs/>
          <w:color w:val="44546A" w:themeColor="text2"/>
          <w:sz w:val="18"/>
          <w:szCs w:val="18"/>
        </w:rPr>
        <w:t>S</w:t>
      </w:r>
      <w:r w:rsidR="00E47914">
        <w:rPr>
          <w:i/>
          <w:iCs/>
          <w:color w:val="44546A" w:themeColor="text2"/>
          <w:sz w:val="18"/>
          <w:szCs w:val="18"/>
        </w:rPr>
        <w:t>trumienia „System”</w:t>
      </w:r>
    </w:p>
    <w:tbl>
      <w:tblPr>
        <w:tblStyle w:val="Tabela-Siatka"/>
        <w:tblW w:w="10217" w:type="dxa"/>
        <w:jc w:val="center"/>
        <w:tblLayout w:type="fixed"/>
        <w:tblLook w:val="04A0" w:firstRow="1" w:lastRow="0" w:firstColumn="1" w:lastColumn="0" w:noHBand="0" w:noVBand="1"/>
      </w:tblPr>
      <w:tblGrid>
        <w:gridCol w:w="1565"/>
        <w:gridCol w:w="1995"/>
        <w:gridCol w:w="2688"/>
        <w:gridCol w:w="1984"/>
        <w:gridCol w:w="1985"/>
      </w:tblGrid>
      <w:tr w:rsidR="00DA5952" w14:paraId="1894AAB2" w14:textId="7B5F7B5D" w:rsidTr="003633B5">
        <w:trPr>
          <w:trHeight w:val="730"/>
          <w:jc w:val="center"/>
        </w:trPr>
        <w:tc>
          <w:tcPr>
            <w:tcW w:w="1565" w:type="dxa"/>
            <w:shd w:val="clear" w:color="auto" w:fill="C5E0B3" w:themeFill="accent6" w:themeFillTint="66"/>
          </w:tcPr>
          <w:p w14:paraId="108002FA" w14:textId="274A1A3F" w:rsidR="00DA5952" w:rsidRPr="00B61C50" w:rsidRDefault="00616ADD" w:rsidP="000C69F2">
            <w:pPr>
              <w:pStyle w:val="Akapitzlist"/>
              <w:ind w:left="0"/>
              <w:jc w:val="center"/>
              <w:rPr>
                <w:b/>
                <w:sz w:val="20"/>
                <w:szCs w:val="20"/>
              </w:rPr>
            </w:pPr>
            <w:r w:rsidRPr="00616ADD">
              <w:rPr>
                <w:b/>
                <w:sz w:val="18"/>
                <w:szCs w:val="20"/>
              </w:rPr>
              <w:t>Nr Wymagania Obligatoryjnego</w:t>
            </w:r>
          </w:p>
        </w:tc>
        <w:tc>
          <w:tcPr>
            <w:tcW w:w="1995" w:type="dxa"/>
            <w:shd w:val="clear" w:color="auto" w:fill="C5E0B3" w:themeFill="accent6" w:themeFillTint="66"/>
          </w:tcPr>
          <w:p w14:paraId="19FEEB31" w14:textId="77777777" w:rsidR="00DA5952" w:rsidRPr="00B61C50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 w:rsidRPr="00B61C50">
              <w:rPr>
                <w:b/>
                <w:sz w:val="20"/>
                <w:szCs w:val="20"/>
              </w:rPr>
              <w:t>Kategoria</w:t>
            </w:r>
          </w:p>
        </w:tc>
        <w:tc>
          <w:tcPr>
            <w:tcW w:w="2688" w:type="dxa"/>
            <w:shd w:val="clear" w:color="auto" w:fill="C5E0B3" w:themeFill="accent6" w:themeFillTint="66"/>
          </w:tcPr>
          <w:p w14:paraId="63917D62" w14:textId="2D112341" w:rsidR="00DA5952" w:rsidRPr="004F0DAF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004F0DAF">
              <w:rPr>
                <w:b/>
                <w:bCs/>
                <w:sz w:val="20"/>
                <w:szCs w:val="20"/>
              </w:rPr>
              <w:t>Nazwa Wymagania Obligatoryjnego</w:t>
            </w:r>
          </w:p>
        </w:tc>
        <w:tc>
          <w:tcPr>
            <w:tcW w:w="1984" w:type="dxa"/>
            <w:shd w:val="clear" w:color="auto" w:fill="C5E0B3" w:themeFill="accent6" w:themeFillTint="66"/>
          </w:tcPr>
          <w:p w14:paraId="104B2364" w14:textId="10E7E509" w:rsidR="00DA5952" w:rsidRDefault="00DA5952" w:rsidP="004238C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Dek</w:t>
            </w:r>
            <w:r w:rsidR="003633B5">
              <w:rPr>
                <w:b/>
                <w:sz w:val="20"/>
                <w:szCs w:val="20"/>
              </w:rPr>
              <w:t xml:space="preserve">laracja Wnioskodawcy dotycząca </w:t>
            </w:r>
            <w:r w:rsidR="00543291">
              <w:rPr>
                <w:b/>
                <w:sz w:val="20"/>
                <w:szCs w:val="20"/>
              </w:rPr>
              <w:t xml:space="preserve">Spełnienia </w:t>
            </w:r>
            <w:r w:rsidR="003633B5">
              <w:rPr>
                <w:b/>
                <w:sz w:val="20"/>
                <w:szCs w:val="20"/>
              </w:rPr>
              <w:t>W</w:t>
            </w:r>
            <w:r>
              <w:rPr>
                <w:b/>
                <w:sz w:val="20"/>
                <w:szCs w:val="20"/>
              </w:rPr>
              <w:t>ymagania:</w:t>
            </w:r>
          </w:p>
        </w:tc>
        <w:tc>
          <w:tcPr>
            <w:tcW w:w="1985" w:type="dxa"/>
            <w:shd w:val="clear" w:color="auto" w:fill="C5E0B3" w:themeFill="accent6" w:themeFillTint="66"/>
          </w:tcPr>
          <w:p w14:paraId="190C8CB5" w14:textId="642C5853" w:rsidR="00DA5952" w:rsidRDefault="00DA5952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>Uwagi:</w:t>
            </w:r>
          </w:p>
        </w:tc>
      </w:tr>
      <w:tr w:rsidR="00DA5952" w14:paraId="1C3106FB" w14:textId="5FB2F6F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15A3F34" w14:textId="01122E56" w:rsidR="00DA595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2EC26" w14:textId="3B6BF545" w:rsidR="00DA5952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0A3ECC8" w14:textId="47FE0CB7" w:rsidR="00DA5952" w:rsidRPr="004F0DAF" w:rsidRDefault="00DA5952" w:rsidP="00DA5952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Wykonanie Systemu</w:t>
            </w:r>
          </w:p>
        </w:tc>
        <w:tc>
          <w:tcPr>
            <w:tcW w:w="1984" w:type="dxa"/>
          </w:tcPr>
          <w:p w14:paraId="20B67DED" w14:textId="07E00F74" w:rsidR="00DA5952" w:rsidRDefault="00DA5952" w:rsidP="00DA595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FB8F06A" w14:textId="1B962DE7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10BD596B" w14:textId="40B019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A652AC2" w14:textId="0C18AAB0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8AC5026" w14:textId="05D0533D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362621E1" w14:textId="243D9CE5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6FEE8090" w14:textId="77C81BF7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 Systemowa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731AA6B6" w14:textId="381D95B4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E049AE" w14:textId="19072341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5CA0910A" w14:textId="0A7FDF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B1C14CB" w14:textId="5F7E5E6C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DCB2BE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F568F0F" w14:textId="046A9BD4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6BAE7BA" w14:textId="602AB7DD" w:rsidR="00DA5952" w:rsidRPr="004F0DAF" w:rsidRDefault="00DA5952" w:rsidP="000A3CB7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Bateria Systemowa – magazyn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14:paraId="5520D302" w14:textId="37717A77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6AAD42D" w14:textId="16893C0F" w:rsidR="00DA5952" w:rsidRDefault="00DA5952" w:rsidP="4184F812">
            <w:pPr>
              <w:rPr>
                <w:rStyle w:val="Tekstzastpczy"/>
              </w:rPr>
            </w:pPr>
          </w:p>
        </w:tc>
      </w:tr>
      <w:tr w:rsidR="00DA5952" w14:paraId="2ABF7538" w14:textId="343A98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6E9232C" w14:textId="77777777" w:rsidR="00DA5952" w:rsidRPr="000C69F2" w:rsidRDefault="00DA5952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1E95AC" w14:textId="77777777" w:rsidR="00DA5952" w:rsidRPr="00B61C50" w:rsidRDefault="00DA5952" w:rsidP="00DA5952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08F7101A" w14:textId="14EA835C" w:rsidR="00DA5952" w:rsidRPr="00B61C50" w:rsidRDefault="00DA5952" w:rsidP="00DA595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09316301" w14:textId="028E3CED" w:rsidR="00DA5952" w:rsidRPr="004F0DAF" w:rsidRDefault="00DA5952" w:rsidP="00DA5952">
            <w:pPr>
              <w:rPr>
                <w:b/>
                <w:bCs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–temperaturowy zakres pracy</w:t>
            </w:r>
          </w:p>
        </w:tc>
        <w:tc>
          <w:tcPr>
            <w:tcW w:w="1984" w:type="dxa"/>
          </w:tcPr>
          <w:p w14:paraId="61A9EA64" w14:textId="1E2A0F00" w:rsidR="00DA5952" w:rsidRDefault="00DA5952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70135F0" w14:textId="4AE708A0" w:rsidR="00DA5952" w:rsidRDefault="00DA5952" w:rsidP="4184F812">
            <w:pPr>
              <w:rPr>
                <w:rStyle w:val="Tekstzastpczy"/>
              </w:rPr>
            </w:pPr>
          </w:p>
        </w:tc>
      </w:tr>
      <w:tr w:rsidR="00C25553" w14:paraId="4F09632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62AA0BA1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0440A3A6" w14:textId="385F6D2E" w:rsidR="00C25553" w:rsidRDefault="00C25553" w:rsidP="00C25553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opis, w jaki sposób Wnioskodawca planuje zapewnić prawidłową pracę Baterii Systemowej zgodnie z Wymaganiem nr 7.4.</w:t>
            </w:r>
          </w:p>
          <w:p w14:paraId="4CD2D385" w14:textId="36235355" w:rsidR="00C25553" w:rsidRDefault="00C25553" w:rsidP="00C25553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773E0282" w14:textId="7777777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7BFD1F2" w14:textId="0585AA9E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D5DE8C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24E61745" w14:textId="77777777" w:rsidR="006A01F8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A1775A7" w14:textId="6306D73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Bateria Systemowa –obudowa</w:t>
            </w:r>
          </w:p>
        </w:tc>
        <w:tc>
          <w:tcPr>
            <w:tcW w:w="1984" w:type="dxa"/>
          </w:tcPr>
          <w:p w14:paraId="3F02D481" w14:textId="1F42104F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A9F2AE8" w14:textId="6543D4AC" w:rsidR="006A01F8" w:rsidRDefault="006A01F8" w:rsidP="4184F812">
            <w:pPr>
              <w:rPr>
                <w:rStyle w:val="Tekstzastpczy"/>
              </w:rPr>
            </w:pPr>
          </w:p>
        </w:tc>
      </w:tr>
      <w:tr w:rsidR="00C25553" w14:paraId="0FBADC4C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00AE5A00" w14:textId="77777777" w:rsidR="00C25553" w:rsidRPr="000C69F2" w:rsidRDefault="00C25553" w:rsidP="00C25553">
            <w:pPr>
              <w:pStyle w:val="Akapitzlist"/>
              <w:ind w:left="502"/>
              <w:jc w:val="center"/>
              <w:rPr>
                <w:sz w:val="20"/>
                <w:szCs w:val="20"/>
              </w:rPr>
            </w:pPr>
          </w:p>
          <w:p w14:paraId="769A123E" w14:textId="3AF70BCB" w:rsidR="00C25553" w:rsidRDefault="00C25553" w:rsidP="006A01F8">
            <w:pPr>
              <w:rPr>
                <w:rFonts w:ascii="Times New Roman" w:hAnsi="Times New Roman" w:cs="Times New Roman"/>
                <w:b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planowanej do wykorzystania obudowy Baterii Systemowej.</w:t>
            </w:r>
          </w:p>
        </w:tc>
      </w:tr>
      <w:tr w:rsidR="006A01F8" w14:paraId="52F91339" w14:textId="67841F5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5FA1888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FF9B120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768C09A5" w14:textId="32641E87" w:rsidR="006A01F8" w:rsidRPr="00B61C50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25113723" w14:textId="570C7D20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IN</w:t>
            </w:r>
          </w:p>
          <w:p w14:paraId="755B02E3" w14:textId="1B4A78AD" w:rsidR="006A01F8" w:rsidRPr="004F0DAF" w:rsidRDefault="006A01F8" w:rsidP="006A01F8">
            <w:pPr>
              <w:rPr>
                <w:rFonts w:ascii="Calibri" w:eastAsia="Calibri" w:hAnsi="Calibri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</w:tcPr>
          <w:p w14:paraId="2B798EE5" w14:textId="530B122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B2BF58" w14:textId="7919640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A54302" w14:textId="377CF4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8634973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185EF96" w14:textId="77777777" w:rsidR="006A01F8" w:rsidRPr="00B61C50" w:rsidRDefault="006A01F8" w:rsidP="006A01F8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  <w:p w14:paraId="54058F27" w14:textId="5ECDB0EC" w:rsidR="006A01F8" w:rsidRPr="009A13DE" w:rsidRDefault="006A01F8" w:rsidP="006A01F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shd w:val="clear" w:color="auto" w:fill="E2EFD9" w:themeFill="accent6" w:themeFillTint="33"/>
          </w:tcPr>
          <w:p w14:paraId="7451A4DB" w14:textId="613E9DBC" w:rsidR="006A01F8" w:rsidRPr="004F0DAF" w:rsidRDefault="006A01F8" w:rsidP="006A01F8">
            <w:pPr>
              <w:spacing w:line="259" w:lineRule="auto"/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OUT</w:t>
            </w:r>
          </w:p>
        </w:tc>
        <w:tc>
          <w:tcPr>
            <w:tcW w:w="1984" w:type="dxa"/>
          </w:tcPr>
          <w:p w14:paraId="49B4714D" w14:textId="79C5213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FC8F408" w14:textId="5B36FB4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53C424E" w14:textId="723E0CA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DDC0B36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DA6D988" w14:textId="53DE279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24F3F1C0" w14:textId="2B74F818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BAT</w:t>
            </w:r>
          </w:p>
        </w:tc>
        <w:tc>
          <w:tcPr>
            <w:tcW w:w="1984" w:type="dxa"/>
          </w:tcPr>
          <w:p w14:paraId="118277D8" w14:textId="43A3EE2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177D82D" w14:textId="4B89E63C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FB05EDA" w14:textId="13CA7AC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2F5E386B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A739CF" w14:textId="0CA0A78B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661AB57" w14:textId="0F08CE2A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PV</w:t>
            </w:r>
          </w:p>
        </w:tc>
        <w:tc>
          <w:tcPr>
            <w:tcW w:w="1984" w:type="dxa"/>
          </w:tcPr>
          <w:p w14:paraId="3FBDCEB9" w14:textId="1004DC9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9D5478F" w14:textId="1DAC4D7A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B60C6E2" w14:textId="2C09C8F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D7282FA" w14:textId="77777777" w:rsidR="006A01F8" w:rsidRPr="000C69F2" w:rsidRDefault="006A01F8" w:rsidP="000A3CB7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17AF87" w14:textId="0A4826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0B58784" w14:textId="21DDDADF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Złącze EV</w:t>
            </w:r>
          </w:p>
        </w:tc>
        <w:tc>
          <w:tcPr>
            <w:tcW w:w="1984" w:type="dxa"/>
          </w:tcPr>
          <w:p w14:paraId="1632868F" w14:textId="0BFA9BC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E6FEC13" w14:textId="24499E1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1C19778" w14:textId="4DD77CE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2DDC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6B3E07C" w14:textId="0CE7028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DB7B4D0" w14:textId="4C9D2C61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Uziemienie (GND)</w:t>
            </w:r>
          </w:p>
        </w:tc>
        <w:tc>
          <w:tcPr>
            <w:tcW w:w="1984" w:type="dxa"/>
          </w:tcPr>
          <w:p w14:paraId="3188A228" w14:textId="562D5AB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EDFD98C" w14:textId="28A9D60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67D492F9" w14:textId="40B3168F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CEB555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30F5B9E" w14:textId="1557D84C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3A78CA" w14:textId="44EA3F4C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Kierunki przepływu energii</w:t>
            </w:r>
            <w:r w:rsidRPr="004F0DAF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A29FCCF" w14:textId="60FA85A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1753395" w14:textId="21D90612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7F33BAD" w14:textId="480B476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6D35C3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84FFB9" w14:textId="66118F62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4A5324F6" w14:textId="43852DF5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Rodzaje zabezpieczeń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784E8939" w14:textId="172FB10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BFDFAF" w14:textId="0DF50AF0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C1A622D" w14:textId="257BA746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2CF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6D4878E6" w14:textId="4AB69025" w:rsidR="006A01F8" w:rsidRPr="002523FD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052F755" w14:textId="7C57BF2B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Separacja galwaniczna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17C42DB6" w14:textId="57696731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CCE74C" w14:textId="692DD7E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D49934" w14:textId="5A8265F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9E8F90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9A6F8E1" w14:textId="58C4CAB5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5A6C06D" w14:textId="372D0D56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F95D14">
              <w:rPr>
                <w:rFonts w:eastAsia="Calibri"/>
                <w:b/>
                <w:color w:val="000000" w:themeColor="text1"/>
                <w:sz w:val="20"/>
                <w:szCs w:val="20"/>
              </w:rPr>
              <w:t>Przyłączenie instalacji OZE (fotowoltaiki) - MPPT</w:t>
            </w:r>
            <w:r w:rsidRPr="008E4959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C321ECF" w14:textId="131717DB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78E0F31" w14:textId="401A38B8" w:rsidR="006A01F8" w:rsidRDefault="006A01F8" w:rsidP="4184F812">
            <w:pPr>
              <w:rPr>
                <w:rStyle w:val="Tekstzastpczy"/>
              </w:rPr>
            </w:pPr>
          </w:p>
        </w:tc>
      </w:tr>
      <w:tr w:rsidR="008E4959" w14:paraId="0BC67CFB" w14:textId="77777777" w:rsidTr="003633B5">
        <w:trPr>
          <w:trHeight w:val="1123"/>
          <w:jc w:val="center"/>
        </w:trPr>
        <w:tc>
          <w:tcPr>
            <w:tcW w:w="10217" w:type="dxa"/>
            <w:gridSpan w:val="5"/>
            <w:shd w:val="clear" w:color="auto" w:fill="FFFFFF" w:themeFill="background1"/>
          </w:tcPr>
          <w:p w14:paraId="47964816" w14:textId="5E3ADF18" w:rsidR="008E4959" w:rsidRPr="000C69F2" w:rsidRDefault="008E4959" w:rsidP="008E4959">
            <w:pPr>
              <w:pStyle w:val="Akapitzlist"/>
              <w:ind w:left="502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W tym polu p</w:t>
            </w:r>
            <w:r w:rsidRPr="0044795C">
              <w:rPr>
                <w:i/>
                <w:sz w:val="20"/>
                <w:szCs w:val="20"/>
              </w:rPr>
              <w:t>roszę wpisać uzasadnienie spełnienia Wymagania Obligatoryjnego zawierające</w:t>
            </w:r>
            <w:r>
              <w:rPr>
                <w:i/>
                <w:sz w:val="20"/>
                <w:szCs w:val="20"/>
              </w:rPr>
              <w:t xml:space="preserve"> opis działania algorytmu MPPT</w:t>
            </w:r>
            <w:r w:rsidR="001F5135">
              <w:rPr>
                <w:i/>
                <w:sz w:val="20"/>
                <w:szCs w:val="20"/>
              </w:rPr>
              <w:t xml:space="preserve"> w postaci</w:t>
            </w:r>
            <w:r>
              <w:rPr>
                <w:i/>
                <w:sz w:val="20"/>
                <w:szCs w:val="20"/>
              </w:rPr>
              <w:t xml:space="preserve"> </w:t>
            </w:r>
            <w:r w:rsidR="001F5135">
              <w:rPr>
                <w:i/>
                <w:sz w:val="20"/>
                <w:szCs w:val="20"/>
              </w:rPr>
              <w:t>pseudokodu</w:t>
            </w:r>
            <w:r>
              <w:rPr>
                <w:i/>
                <w:sz w:val="20"/>
                <w:szCs w:val="20"/>
              </w:rPr>
              <w:t xml:space="preserve">, w tym częstotliwość włączania </w:t>
            </w:r>
            <w:r w:rsidR="001F5135">
              <w:rPr>
                <w:i/>
                <w:sz w:val="20"/>
                <w:szCs w:val="20"/>
              </w:rPr>
              <w:t>algorytmu.</w:t>
            </w:r>
          </w:p>
          <w:p w14:paraId="233A39C2" w14:textId="45CC3EE9" w:rsidR="008E4959" w:rsidRDefault="008E4959" w:rsidP="006A01F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6A01F8" w14:paraId="54109F6A" w14:textId="5EE97BD2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56CAE9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B342CF" w14:textId="10A177D8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616C3D6" w14:textId="2CC56F64" w:rsidR="006A01F8" w:rsidRPr="004F0DAF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wyspowej</w:t>
            </w:r>
          </w:p>
        </w:tc>
        <w:tc>
          <w:tcPr>
            <w:tcW w:w="1984" w:type="dxa"/>
          </w:tcPr>
          <w:p w14:paraId="44A048AB" w14:textId="2A39FB8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E402279" w14:textId="361DBF3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A781959" w14:textId="4429737A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8EEB3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85F8954" w14:textId="2136A91B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423FE48" w14:textId="7F8AEB91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F0DAF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Tryb pracy sieciowej</w:t>
            </w:r>
          </w:p>
        </w:tc>
        <w:tc>
          <w:tcPr>
            <w:tcW w:w="1984" w:type="dxa"/>
          </w:tcPr>
          <w:p w14:paraId="1B619AB0" w14:textId="6CD1757D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53FE0D9" w14:textId="54F126E5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51482B4" w14:textId="09490B0C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3808F4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6045375" w14:textId="4F99CDE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F0274BC" w14:textId="79153703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zawartości harmonicznych (THD)</w:t>
            </w:r>
            <w:r w:rsidRPr="004F0DAF">
              <w:rPr>
                <w:rStyle w:val="eop"/>
                <w:rFonts w:ascii="Calibri" w:hAnsi="Calibri" w:cs="Calibri"/>
                <w:b/>
                <w:color w:val="000000"/>
                <w:sz w:val="20"/>
                <w:szCs w:val="20"/>
                <w:shd w:val="clear" w:color="auto" w:fill="E2EFD9" w:themeFill="accent6" w:themeFillTint="33"/>
              </w:rPr>
              <w:t> </w:t>
            </w:r>
          </w:p>
        </w:tc>
        <w:tc>
          <w:tcPr>
            <w:tcW w:w="1984" w:type="dxa"/>
          </w:tcPr>
          <w:p w14:paraId="093C9B0A" w14:textId="3C01F702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3985F4" w14:textId="2C92AA26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34D5277" w14:textId="2817A90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2C1240C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690D194" w14:textId="7B1E3CD1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1CC4DFDA" w14:textId="57198B70" w:rsidR="006A01F8" w:rsidRPr="004F0DAF" w:rsidRDefault="006A01F8" w:rsidP="006A01F8">
            <w:pPr>
              <w:rPr>
                <w:rStyle w:val="normaltextrun"/>
                <w:rFonts w:ascii="Calibri" w:hAnsi="Calibri" w:cs="Calibr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Poziom tętnień</w:t>
            </w:r>
          </w:p>
        </w:tc>
        <w:tc>
          <w:tcPr>
            <w:tcW w:w="1984" w:type="dxa"/>
          </w:tcPr>
          <w:p w14:paraId="098375DD" w14:textId="5D16128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EBCE177" w14:textId="4BF6BF81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9BDA736" w14:textId="629CCAA7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7B4606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DE36786" w14:textId="1D7F572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8074F2F" w14:textId="04D1E08D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Współczynnik mocy (cosinus φ)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01F6F264" w14:textId="54EFCFB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34175FCE" w14:textId="670CFE1F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77F283D" w14:textId="794B976B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601D0DB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EB63B3F" w14:textId="1A37C7B6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300BC9FD" w14:textId="181AB87C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649D742F" w14:textId="787AA5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3FCDA2E" w14:textId="342ACEE9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FEFA788" w14:textId="76E2973E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437549F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9B634E6" w14:textId="68F560B0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182CED" w14:textId="581595E5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DIR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8884C9B" w14:textId="69D81A34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6DD12A72" w14:textId="1640824E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1AC5CA32" w14:textId="5D61B8A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17FAE25A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ECA5749" w14:textId="288B3C65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3835507" w14:textId="63D487D2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Wejście ISL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81E1F2" w14:textId="4D229B75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F5FC19" w14:textId="4400B65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C4312B3" w14:textId="4527FD09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0EAAC5E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5E36193" w14:textId="0098BD38" w:rsidR="006A01F8" w:rsidRPr="00B420BE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1F4D09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F230C8E" w14:textId="70BAFE36" w:rsidR="006A01F8" w:rsidRPr="004808F9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Wejścia ISL, DIR, COS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3137382" w14:textId="60B807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A2315AB" w14:textId="75908F7D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2779A0F" w14:textId="7643B6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09796BD3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22A37BA" w14:textId="393EA000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78A88547" w14:textId="75587369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Oprogramowanie</w:t>
            </w:r>
          </w:p>
        </w:tc>
        <w:tc>
          <w:tcPr>
            <w:tcW w:w="1984" w:type="dxa"/>
          </w:tcPr>
          <w:p w14:paraId="53D08B2A" w14:textId="576715D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EC52BD3" w14:textId="6A23A34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28A44E7" w14:textId="6580723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C0D59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4CCFC3F9" w14:textId="328CE20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99DFC6D" w14:textId="5F3D67A0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Ochrona Systemu – wyłączenie awaryjne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DABCAA7" w14:textId="1D693D5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BAA2FA0" w14:textId="63026B37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57929727" w14:textId="7C002643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56AAC9BD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710A4E1E" w14:textId="61C767E7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DE35319" w14:textId="74C4F899" w:rsidR="006A01F8" w:rsidRPr="004F0DAF" w:rsidRDefault="006A01F8" w:rsidP="001F6A9A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Warunki pracy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3A6BE08F" w14:textId="29D4D45C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2CC8E55B" w14:textId="26593FAB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282D7CFC" w14:textId="2E5D74C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2A65CA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33CD959" w14:textId="39E9E874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06ACFAC" w14:textId="2934B4DF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Zakres temperatury pracy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241DD97E" w14:textId="456CF526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25581AE" w14:textId="3816486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350445CA" w14:textId="235ED7F8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4A431C50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0BA21410" w14:textId="5D877451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3E86BF9" w14:textId="0B4F9F53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Elementy składowe 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4E44808B" w14:textId="30C563E8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0890151F" w14:textId="30854E23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741D9E8D" w14:textId="1C1883B5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BC1B3A1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1115036E" w14:textId="308640E3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6E314190" w14:textId="2298303E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Klasa szczelności Urządzenia Centralnego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7934A7FD" w14:textId="41622E23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7381837A" w14:textId="6344E3D4" w:rsidR="006A01F8" w:rsidRDefault="006A01F8" w:rsidP="4184F812">
            <w:pPr>
              <w:rPr>
                <w:rStyle w:val="Tekstzastpczy"/>
              </w:rPr>
            </w:pPr>
          </w:p>
        </w:tc>
      </w:tr>
      <w:tr w:rsidR="006A01F8" w14:paraId="064C3D53" w14:textId="5CCBDAF4" w:rsidTr="003633B5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6D038E24" w14:textId="77777777" w:rsidR="006A01F8" w:rsidRPr="000C69F2" w:rsidRDefault="006A01F8" w:rsidP="001F6A9A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3C70E09B" w14:textId="297408CD" w:rsidR="006A01F8" w:rsidRPr="7320C742" w:rsidRDefault="006A01F8" w:rsidP="006A01F8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 w:rsidRPr="00B420BE"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516578F1" w14:textId="7480AF06" w:rsidR="006A01F8" w:rsidRPr="004F0DAF" w:rsidRDefault="006A01F8" w:rsidP="006A01F8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4808F9">
              <w:rPr>
                <w:rFonts w:eastAsia="Calibri"/>
                <w:b/>
                <w:color w:val="000000" w:themeColor="text1"/>
                <w:sz w:val="20"/>
                <w:szCs w:val="20"/>
              </w:rPr>
              <w:t>Moc przyłączonego źródła OZE (fotowoltaiki) do Systemu</w:t>
            </w:r>
            <w:r w:rsidRPr="004F0DAF">
              <w:rPr>
                <w:rFonts w:eastAsia="Calibri"/>
                <w:b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984" w:type="dxa"/>
          </w:tcPr>
          <w:p w14:paraId="1D3145B7" w14:textId="68C64E77" w:rsidR="006A01F8" w:rsidRDefault="006A01F8" w:rsidP="4184F81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139BB31C" w14:textId="6A0619A1" w:rsidR="006A01F8" w:rsidRDefault="006A01F8" w:rsidP="4184F812">
            <w:pPr>
              <w:rPr>
                <w:rStyle w:val="Tekstzastpczy"/>
              </w:rPr>
            </w:pPr>
          </w:p>
        </w:tc>
      </w:tr>
      <w:tr w:rsidR="00190F62" w14:paraId="073D651B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7C03376A" w14:textId="4F53ECBA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2271C775" w14:textId="4137F5AA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1FDA75A" w14:textId="1AD83F05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Minimalna Sprawność Systemu</w:t>
            </w:r>
          </w:p>
        </w:tc>
        <w:tc>
          <w:tcPr>
            <w:tcW w:w="1984" w:type="dxa"/>
          </w:tcPr>
          <w:p w14:paraId="7B09E4F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45A287B8" w14:textId="4702BE86" w:rsidR="00190F62" w:rsidRDefault="00190F62" w:rsidP="00190F62">
            <w:pPr>
              <w:rPr>
                <w:rStyle w:val="Tekstzastpczy"/>
              </w:rPr>
            </w:pPr>
          </w:p>
        </w:tc>
      </w:tr>
      <w:tr w:rsidR="00190F62" w14:paraId="62B783C6" w14:textId="77777777" w:rsidTr="00190F62">
        <w:trPr>
          <w:trHeight w:val="1123"/>
          <w:jc w:val="center"/>
        </w:trPr>
        <w:tc>
          <w:tcPr>
            <w:tcW w:w="1565" w:type="dxa"/>
            <w:shd w:val="clear" w:color="auto" w:fill="E2EFD9" w:themeFill="accent6" w:themeFillTint="33"/>
          </w:tcPr>
          <w:p w14:paraId="3C59DDB5" w14:textId="7D0BC147" w:rsidR="00190F62" w:rsidRPr="000C69F2" w:rsidRDefault="00190F62" w:rsidP="00190F62">
            <w:pPr>
              <w:pStyle w:val="Akapitzlist"/>
              <w:numPr>
                <w:ilvl w:val="0"/>
                <w:numId w:val="9"/>
              </w:numPr>
              <w:jc w:val="center"/>
              <w:rPr>
                <w:sz w:val="20"/>
                <w:szCs w:val="20"/>
              </w:rPr>
            </w:pPr>
          </w:p>
        </w:tc>
        <w:tc>
          <w:tcPr>
            <w:tcW w:w="1995" w:type="dxa"/>
            <w:shd w:val="clear" w:color="auto" w:fill="E2EFD9" w:themeFill="accent6" w:themeFillTint="33"/>
          </w:tcPr>
          <w:p w14:paraId="5E9B4776" w14:textId="74F6687F" w:rsidR="00190F62" w:rsidRPr="00B420BE" w:rsidRDefault="00190F62" w:rsidP="00190F62">
            <w:pP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System</w:t>
            </w:r>
          </w:p>
        </w:tc>
        <w:tc>
          <w:tcPr>
            <w:tcW w:w="2688" w:type="dxa"/>
            <w:shd w:val="clear" w:color="auto" w:fill="E2EFD9" w:themeFill="accent6" w:themeFillTint="33"/>
          </w:tcPr>
          <w:p w14:paraId="06116A7D" w14:textId="2C13CD7E" w:rsidR="00190F62" w:rsidRPr="004808F9" w:rsidRDefault="00190F62" w:rsidP="00190F62">
            <w:pPr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0"/>
                <w:szCs w:val="20"/>
              </w:rPr>
              <w:t>Maksymalny Poziom hałasu</w:t>
            </w:r>
          </w:p>
        </w:tc>
        <w:tc>
          <w:tcPr>
            <w:tcW w:w="1984" w:type="dxa"/>
          </w:tcPr>
          <w:p w14:paraId="652EF11C" w14:textId="77777777" w:rsidR="00190F62" w:rsidRDefault="00190F62" w:rsidP="00190F62">
            <w:pPr>
              <w:rPr>
                <w:rStyle w:val="Tekstzastpczy"/>
              </w:rPr>
            </w:pPr>
          </w:p>
        </w:tc>
        <w:tc>
          <w:tcPr>
            <w:tcW w:w="1985" w:type="dxa"/>
          </w:tcPr>
          <w:p w14:paraId="54E4A5BF" w14:textId="54849317" w:rsidR="00190F62" w:rsidRDefault="00190F62" w:rsidP="00190F62">
            <w:pPr>
              <w:rPr>
                <w:rStyle w:val="Tekstzastpczy"/>
              </w:rPr>
            </w:pPr>
          </w:p>
        </w:tc>
      </w:tr>
    </w:tbl>
    <w:p w14:paraId="5E8E49BB" w14:textId="77777777" w:rsidR="00DE1624" w:rsidRDefault="00DE1624" w:rsidP="00912E16">
      <w:pPr>
        <w:jc w:val="both"/>
        <w:rPr>
          <w:i/>
          <w:sz w:val="20"/>
        </w:rPr>
      </w:pPr>
    </w:p>
    <w:p w14:paraId="686A36C7" w14:textId="6C74813B" w:rsidR="00DE1624" w:rsidRPr="00005A37" w:rsidRDefault="00DE1624" w:rsidP="005D3A99">
      <w:pPr>
        <w:pStyle w:val="Nagwek1"/>
      </w:pPr>
      <w:r>
        <w:t>WYMAGANIA KONKURSOWE W PRZEDSIĘWZIĘCIU</w:t>
      </w:r>
    </w:p>
    <w:p w14:paraId="03FFCB1B" w14:textId="59B0F693" w:rsidR="00DE1624" w:rsidRDefault="00DE1624" w:rsidP="00DE1624">
      <w:pPr>
        <w:jc w:val="both"/>
        <w:rPr>
          <w:sz w:val="20"/>
          <w:szCs w:val="20"/>
        </w:rPr>
      </w:pPr>
      <w:r w:rsidRPr="07CE9E9B">
        <w:rPr>
          <w:sz w:val="20"/>
          <w:szCs w:val="20"/>
          <w:u w:val="single"/>
        </w:rPr>
        <w:t>Uwaga!</w:t>
      </w:r>
      <w:r w:rsidRPr="07CE9E9B">
        <w:rPr>
          <w:sz w:val="20"/>
          <w:szCs w:val="20"/>
        </w:rPr>
        <w:t xml:space="preserve"> Wnioskodawca musi zadeklarować w Tabelach od </w:t>
      </w:r>
      <w:r w:rsidR="009C0B86" w:rsidRPr="009C0B86">
        <w:rPr>
          <w:sz w:val="20"/>
          <w:szCs w:val="20"/>
        </w:rPr>
        <w:t>E.1 do E.8</w:t>
      </w:r>
      <w:r w:rsidRPr="07CE9E9B">
        <w:rPr>
          <w:sz w:val="20"/>
          <w:szCs w:val="20"/>
        </w:rPr>
        <w:t xml:space="preserve"> wartości dla poszczególnych Wymagań Konkursowych, stawianych opracowywane</w:t>
      </w:r>
      <w:r w:rsidR="00A97B4F">
        <w:rPr>
          <w:sz w:val="20"/>
          <w:szCs w:val="20"/>
        </w:rPr>
        <w:t>mu Systemowi</w:t>
      </w:r>
      <w:r w:rsidRPr="07CE9E9B">
        <w:rPr>
          <w:sz w:val="20"/>
          <w:szCs w:val="20"/>
        </w:rPr>
        <w:t xml:space="preserve"> </w:t>
      </w:r>
      <w:r w:rsidR="00A97B4F">
        <w:rPr>
          <w:sz w:val="20"/>
          <w:szCs w:val="20"/>
        </w:rPr>
        <w:t>M</w:t>
      </w:r>
      <w:r>
        <w:rPr>
          <w:sz w:val="20"/>
          <w:szCs w:val="20"/>
        </w:rPr>
        <w:t xml:space="preserve">agazynowania </w:t>
      </w:r>
      <w:r w:rsidR="00A97B4F">
        <w:rPr>
          <w:sz w:val="20"/>
          <w:szCs w:val="20"/>
        </w:rPr>
        <w:t>E</w:t>
      </w:r>
      <w:r>
        <w:rPr>
          <w:sz w:val="20"/>
          <w:szCs w:val="20"/>
        </w:rPr>
        <w:t>nergii elektrycznej</w:t>
      </w:r>
      <w:r w:rsidRPr="07CE9E9B">
        <w:rPr>
          <w:sz w:val="20"/>
          <w:szCs w:val="20"/>
        </w:rPr>
        <w:t>, opisanych szczegółowo w Załączniku nr 1 do Regulaminu, przy zachowaniu Wymagań Obligatoryjnych. Wnioskodawca zobligowany jest wpisać w kolumnie „</w:t>
      </w:r>
      <w:r w:rsidRPr="07CE9E9B">
        <w:rPr>
          <w:i/>
          <w:iCs/>
          <w:sz w:val="20"/>
          <w:szCs w:val="20"/>
        </w:rPr>
        <w:t>Deklarowana wartość</w:t>
      </w:r>
      <w:r w:rsidRPr="07CE9E9B">
        <w:rPr>
          <w:sz w:val="20"/>
          <w:szCs w:val="20"/>
        </w:rPr>
        <w:t>” wartości deklarowane, zgodnie z opisem zawartym w Załączniku nr 1 do Regulaminu. Jednocześnie w kolumnie „</w:t>
      </w:r>
      <w:r w:rsidRPr="07CE9E9B">
        <w:rPr>
          <w:i/>
          <w:iCs/>
          <w:sz w:val="20"/>
          <w:szCs w:val="20"/>
        </w:rPr>
        <w:t>Uwagi</w:t>
      </w:r>
      <w:r w:rsidRPr="07CE9E9B">
        <w:rPr>
          <w:sz w:val="20"/>
          <w:szCs w:val="20"/>
        </w:rPr>
        <w:t xml:space="preserve">” Wnioskodawca może (lecz nie musi) wpisać swoje uwagi odnośnie wartości zadeklarowanych dla danego wymagania. Wnioskodawca zobligowany jest, aby </w:t>
      </w:r>
      <w:r w:rsidRPr="07CE9E9B">
        <w:rPr>
          <w:sz w:val="20"/>
          <w:szCs w:val="20"/>
        </w:rPr>
        <w:lastRenderedPageBreak/>
        <w:t xml:space="preserve">w polu </w:t>
      </w:r>
      <w:r w:rsidRPr="07CE9E9B">
        <w:rPr>
          <w:i/>
          <w:iCs/>
          <w:sz w:val="20"/>
          <w:szCs w:val="20"/>
        </w:rPr>
        <w:t xml:space="preserve">„Uzasadnienie spełnienia wymagania” </w:t>
      </w:r>
      <w:r w:rsidRPr="07CE9E9B">
        <w:rPr>
          <w:sz w:val="20"/>
          <w:szCs w:val="20"/>
        </w:rPr>
        <w:t>zamieścić uzasadnienie spełnienia wymagania, w tym niezbędne obliczenia</w:t>
      </w:r>
      <w:r>
        <w:rPr>
          <w:sz w:val="20"/>
          <w:szCs w:val="20"/>
        </w:rPr>
        <w:t>, jeśli takie występują</w:t>
      </w:r>
      <w:r w:rsidRPr="07CE9E9B">
        <w:rPr>
          <w:sz w:val="20"/>
          <w:szCs w:val="20"/>
        </w:rPr>
        <w:t>.</w:t>
      </w:r>
    </w:p>
    <w:p w14:paraId="21BFBED3" w14:textId="23A4BE75" w:rsidR="00BA1B91" w:rsidRDefault="00BA1B91" w:rsidP="1BDDFBF3">
      <w:pPr>
        <w:rPr>
          <w:i/>
          <w:iCs/>
          <w:color w:val="44546A" w:themeColor="text2"/>
          <w:sz w:val="18"/>
          <w:szCs w:val="18"/>
        </w:rPr>
      </w:pPr>
      <w:r w:rsidRPr="1BDDFBF3">
        <w:rPr>
          <w:i/>
          <w:iCs/>
          <w:color w:val="44546A" w:themeColor="text2"/>
          <w:sz w:val="18"/>
          <w:szCs w:val="18"/>
        </w:rPr>
        <w:t>T</w:t>
      </w:r>
      <w:r w:rsidR="00DF4F98">
        <w:rPr>
          <w:i/>
          <w:iCs/>
          <w:color w:val="44546A" w:themeColor="text2"/>
          <w:sz w:val="18"/>
          <w:szCs w:val="18"/>
        </w:rPr>
        <w:t xml:space="preserve">abela E.1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.1 </w:t>
      </w:r>
      <w:r w:rsidR="00DF4F98">
        <w:rPr>
          <w:i/>
          <w:iCs/>
          <w:color w:val="44546A" w:themeColor="text2"/>
          <w:sz w:val="18"/>
          <w:szCs w:val="18"/>
        </w:rPr>
        <w:t>–</w:t>
      </w:r>
      <w:r w:rsidR="00E62A9C">
        <w:rPr>
          <w:i/>
          <w:iCs/>
          <w:color w:val="44546A" w:themeColor="text2"/>
          <w:sz w:val="18"/>
          <w:szCs w:val="18"/>
        </w:rPr>
        <w:t xml:space="preserve"> Sprawność Systemu –</w:t>
      </w:r>
      <w:r w:rsidR="00DF4F98">
        <w:rPr>
          <w:i/>
          <w:iCs/>
          <w:color w:val="44546A" w:themeColor="text2"/>
          <w:sz w:val="18"/>
          <w:szCs w:val="18"/>
        </w:rPr>
        <w:t xml:space="preserve"> </w:t>
      </w:r>
      <w:r w:rsidR="00A97B4F">
        <w:rPr>
          <w:i/>
          <w:iCs/>
          <w:color w:val="44546A" w:themeColor="text2"/>
          <w:sz w:val="18"/>
          <w:szCs w:val="18"/>
        </w:rPr>
        <w:t>S</w:t>
      </w:r>
      <w:r w:rsidR="00DF4F98">
        <w:rPr>
          <w:i/>
          <w:iCs/>
          <w:color w:val="44546A" w:themeColor="text2"/>
          <w:sz w:val="18"/>
          <w:szCs w:val="18"/>
        </w:rPr>
        <w:t>trumień „S</w:t>
      </w:r>
      <w:r w:rsidR="00370697" w:rsidRPr="1BDDFBF3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BA1B91" w:rsidRPr="00384B67" w:rsidDel="004278AA" w14:paraId="00CEFC20" w14:textId="77777777" w:rsidTr="003633B5">
        <w:trPr>
          <w:cantSplit/>
          <w:trHeight w:val="618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5E6C6E43" w14:textId="6F899D14" w:rsidR="00BA1B91" w:rsidRDefault="00370697" w:rsidP="00DF4F98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DF4F98">
              <w:rPr>
                <w:rFonts w:cstheme="minorHAnsi"/>
                <w:b/>
                <w:sz w:val="20"/>
                <w:szCs w:val="20"/>
              </w:rPr>
              <w:t xml:space="preserve"> Systemu</w:t>
            </w:r>
          </w:p>
        </w:tc>
      </w:tr>
      <w:tr w:rsidR="00BA1B91" w:rsidRPr="00384B67" w:rsidDel="004278AA" w14:paraId="6C13468E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1FAB0DCD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7AF3F9E5" w14:textId="77777777" w:rsidR="00BA1B91" w:rsidRDefault="00BA1B91" w:rsidP="38273223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3F1E7D" w:rsidRPr="38273223">
              <w:rPr>
                <w:sz w:val="20"/>
                <w:szCs w:val="20"/>
                <w:u w:val="single"/>
              </w:rPr>
              <w:t xml:space="preserve">Sprawność </w:t>
            </w:r>
            <w:r w:rsidR="00DF4F98" w:rsidRPr="38273223">
              <w:rPr>
                <w:sz w:val="20"/>
                <w:szCs w:val="20"/>
                <w:u w:val="single"/>
              </w:rPr>
              <w:t>Systemu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 xml:space="preserve">sprawność </w:t>
            </w:r>
            <w:r w:rsidR="00E62A9C" w:rsidRPr="38273223">
              <w:rPr>
                <w:sz w:val="20"/>
                <w:szCs w:val="20"/>
              </w:rPr>
              <w:t>Systemu Magazynowania Energii elektrycznej</w:t>
            </w:r>
            <w:r w:rsidRPr="38273223">
              <w:rPr>
                <w:sz w:val="20"/>
                <w:szCs w:val="20"/>
              </w:rPr>
              <w:t xml:space="preserve">. </w:t>
            </w:r>
            <w:r w:rsidR="00E52ECF" w:rsidRPr="38273223">
              <w:rPr>
                <w:sz w:val="20"/>
                <w:szCs w:val="20"/>
              </w:rPr>
              <w:t>Wnioskodawca zobligowany jest do wpisania w kolumnie „</w:t>
            </w:r>
            <w:r w:rsidR="00E52ECF" w:rsidRPr="38273223">
              <w:rPr>
                <w:i/>
                <w:iCs/>
                <w:sz w:val="20"/>
                <w:szCs w:val="20"/>
              </w:rPr>
              <w:t>Deklarowana wartość</w:t>
            </w:r>
            <w:r w:rsidR="00E52ECF" w:rsidRPr="38273223">
              <w:rPr>
                <w:sz w:val="20"/>
                <w:szCs w:val="20"/>
              </w:rPr>
              <w:t>” wartoś</w:t>
            </w:r>
            <w:r w:rsidR="0072157B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="00E52ECF" w:rsidRPr="38273223">
              <w:rPr>
                <w:sz w:val="20"/>
                <w:szCs w:val="20"/>
              </w:rPr>
              <w:t>, jak</w:t>
            </w:r>
            <w:r w:rsidR="0072157B" w:rsidRPr="38273223">
              <w:rPr>
                <w:sz w:val="20"/>
                <w:szCs w:val="20"/>
              </w:rPr>
              <w:t>ą</w:t>
            </w:r>
            <w:r w:rsidR="00E52ECF" w:rsidRPr="38273223">
              <w:rPr>
                <w:sz w:val="20"/>
                <w:szCs w:val="20"/>
              </w:rPr>
              <w:t xml:space="preserve"> deklaruje.</w:t>
            </w:r>
          </w:p>
          <w:p w14:paraId="469F65DA" w14:textId="1DEF2891" w:rsidR="004808F9" w:rsidRPr="00384B67" w:rsidRDefault="004808F9" w:rsidP="00DF4F98">
            <w:pPr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40290DA3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3A86AAC6" w14:textId="54AD1506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B524B10" w14:textId="59B35E29" w:rsidR="00BA1B91" w:rsidRPr="00C73907" w:rsidDel="00DC1E78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 w:rsidR="00BE5CF0">
              <w:rPr>
                <w:rFonts w:cstheme="minorHAnsi"/>
                <w:b/>
                <w:sz w:val="20"/>
                <w:szCs w:val="20"/>
              </w:rPr>
              <w:t>W</w:t>
            </w:r>
            <w:r w:rsidRPr="00384B67">
              <w:rPr>
                <w:rFonts w:cstheme="minorHAnsi"/>
                <w:b/>
                <w:sz w:val="20"/>
                <w:szCs w:val="20"/>
              </w:rPr>
              <w:t xml:space="preserve">ymagania </w:t>
            </w:r>
            <w:r w:rsidR="00BE5CF0">
              <w:rPr>
                <w:rFonts w:cstheme="minorHAnsi"/>
                <w:b/>
                <w:sz w:val="20"/>
                <w:szCs w:val="20"/>
              </w:rPr>
              <w:t>K</w:t>
            </w:r>
            <w:r w:rsidRPr="00384B67">
              <w:rPr>
                <w:rFonts w:cstheme="minorHAnsi"/>
                <w:b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F169C8B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1808ABE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5371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21CEAF44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01FCFC29" w14:textId="77777777" w:rsidR="00BA1B91" w:rsidRPr="008A7255" w:rsidRDefault="00BA1B91" w:rsidP="001F6A9A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162717B" w14:textId="6134A2FF" w:rsidR="00BA1B91" w:rsidRPr="00C73907" w:rsidRDefault="00370697" w:rsidP="00DF4F98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Sprawność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DF4F98">
              <w:rPr>
                <w:rFonts w:cstheme="minorHAnsi"/>
                <w:b/>
                <w:sz w:val="20"/>
                <w:szCs w:val="20"/>
              </w:rPr>
              <w:t>Systemu</w:t>
            </w:r>
            <w:r w:rsidR="003F1E7D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14:paraId="18A86B8E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032F856" w14:textId="3F5DEE7F" w:rsidR="00BA1B91" w:rsidRPr="00D228C1" w:rsidDel="004278AA" w:rsidRDefault="00370697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="00BA1B91"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0E6DB53D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0F68A6D6" w14:textId="77777777" w:rsidTr="003633B5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5EA1CB99" w14:textId="77777777" w:rsidR="004808F9" w:rsidRDefault="004808F9" w:rsidP="799A9864">
            <w:pPr>
              <w:rPr>
                <w:i/>
                <w:iCs/>
                <w:sz w:val="20"/>
                <w:szCs w:val="20"/>
              </w:rPr>
            </w:pPr>
            <w:r w:rsidRPr="004808F9">
              <w:rPr>
                <w:i/>
                <w:sz w:val="20"/>
                <w:szCs w:val="20"/>
              </w:rPr>
              <w:t>W tym polu proszę wpisać</w:t>
            </w:r>
            <w:r w:rsidRPr="0044795C">
              <w:rPr>
                <w:i/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 xml:space="preserve">uzasadnienie </w:t>
            </w:r>
            <w:r w:rsidR="00BA1B91" w:rsidRPr="799A9864">
              <w:rPr>
                <w:i/>
                <w:iCs/>
                <w:sz w:val="20"/>
                <w:szCs w:val="20"/>
              </w:rPr>
              <w:t xml:space="preserve">spełnienia </w:t>
            </w:r>
            <w:r w:rsidR="00E62A9C" w:rsidRPr="799A9864">
              <w:rPr>
                <w:i/>
                <w:iCs/>
                <w:sz w:val="20"/>
                <w:szCs w:val="20"/>
              </w:rPr>
              <w:t>W</w:t>
            </w:r>
            <w:r w:rsidR="00BA1B91" w:rsidRPr="799A9864">
              <w:rPr>
                <w:i/>
                <w:iCs/>
                <w:sz w:val="20"/>
                <w:szCs w:val="20"/>
              </w:rPr>
              <w:t>ymagania</w:t>
            </w:r>
            <w:r w:rsidR="00E62A9C" w:rsidRPr="799A9864">
              <w:rPr>
                <w:i/>
                <w:iCs/>
                <w:sz w:val="20"/>
                <w:szCs w:val="20"/>
              </w:rPr>
              <w:t xml:space="preserve"> Konkursowego</w:t>
            </w:r>
            <w:r w:rsidR="004F0DAF">
              <w:rPr>
                <w:i/>
                <w:iCs/>
                <w:sz w:val="20"/>
                <w:szCs w:val="20"/>
              </w:rPr>
              <w:t xml:space="preserve"> zawierające</w:t>
            </w:r>
            <w:r>
              <w:rPr>
                <w:i/>
                <w:iCs/>
                <w:sz w:val="20"/>
                <w:szCs w:val="20"/>
              </w:rPr>
              <w:t>:</w:t>
            </w:r>
          </w:p>
          <w:p w14:paraId="667FEF85" w14:textId="7EF72775" w:rsidR="004808F9" w:rsidRDefault="004808F9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obliczenia uzasadniające deklarowaną wartość Sprawności Systemu,</w:t>
            </w:r>
          </w:p>
          <w:p w14:paraId="3D6BDF76" w14:textId="39C02D79" w:rsidR="004F0DAF" w:rsidRPr="004808F9" w:rsidRDefault="00DD27DC" w:rsidP="004808F9">
            <w:pPr>
              <w:pStyle w:val="Akapitzlist"/>
              <w:numPr>
                <w:ilvl w:val="0"/>
                <w:numId w:val="13"/>
              </w:numPr>
              <w:rPr>
                <w:rFonts w:cstheme="minorHAnsi"/>
                <w:i/>
                <w:sz w:val="20"/>
              </w:rPr>
            </w:pPr>
            <w:r w:rsidRPr="004808F9">
              <w:rPr>
                <w:rFonts w:cstheme="minorHAnsi"/>
                <w:i/>
                <w:sz w:val="20"/>
              </w:rPr>
              <w:t>informacje odnośnie strat mocy wynikających z</w:t>
            </w:r>
            <w:r w:rsidR="004F0DAF" w:rsidRPr="004808F9">
              <w:rPr>
                <w:rFonts w:cstheme="minorHAnsi"/>
                <w:i/>
                <w:sz w:val="20"/>
              </w:rPr>
              <w:t>:</w:t>
            </w:r>
          </w:p>
          <w:p w14:paraId="6CC315BE" w14:textId="30C633E5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>
              <w:rPr>
                <w:rFonts w:cstheme="minorHAnsi"/>
                <w:i/>
                <w:sz w:val="20"/>
              </w:rPr>
              <w:t>k</w:t>
            </w:r>
            <w:r w:rsidRPr="00DD27DC">
              <w:rPr>
                <w:rFonts w:cstheme="minorHAnsi"/>
                <w:i/>
                <w:sz w:val="20"/>
              </w:rPr>
              <w:t xml:space="preserve">onwersji energii elektrycznej oraz  </w:t>
            </w:r>
          </w:p>
          <w:p w14:paraId="37981717" w14:textId="233804C8" w:rsidR="00DD27DC" w:rsidRPr="00DD27DC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Baterii Systemowej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Pr="00DD27DC">
              <w:rPr>
                <w:rFonts w:cstheme="minorHAnsi"/>
                <w:i/>
                <w:sz w:val="20"/>
              </w:rPr>
              <w:t xml:space="preserve">) oraz </w:t>
            </w:r>
          </w:p>
          <w:p w14:paraId="0F8978DB" w14:textId="59ED9CF1" w:rsidR="004F0DAF" w:rsidRDefault="00DD27DC" w:rsidP="004808F9">
            <w:pPr>
              <w:pStyle w:val="Akapitzlist"/>
              <w:numPr>
                <w:ilvl w:val="1"/>
                <w:numId w:val="13"/>
              </w:numPr>
              <w:rPr>
                <w:rFonts w:cstheme="minorHAnsi"/>
                <w:i/>
                <w:sz w:val="20"/>
              </w:rPr>
            </w:pPr>
            <w:r w:rsidRPr="00DD27DC">
              <w:rPr>
                <w:rFonts w:cstheme="minorHAnsi"/>
                <w:i/>
                <w:sz w:val="20"/>
              </w:rPr>
              <w:t xml:space="preserve">zapewnienia prawidłowej pracy Urządzenia Centralnego w pełnym zakresie temperaturowym (wskazanym w Wymaganiu Obligatoryjnym nr </w:t>
            </w:r>
            <w:r w:rsidR="00DC38CF">
              <w:rPr>
                <w:rFonts w:cstheme="minorHAnsi"/>
                <w:i/>
                <w:sz w:val="20"/>
              </w:rPr>
              <w:t>6</w:t>
            </w:r>
            <w:r w:rsidRPr="00DD27DC">
              <w:rPr>
                <w:rFonts w:cstheme="minorHAnsi"/>
                <w:i/>
                <w:sz w:val="20"/>
              </w:rPr>
              <w:t xml:space="preserve">.4 w </w:t>
            </w:r>
            <w:r w:rsidR="00DC38CF">
              <w:rPr>
                <w:rFonts w:cstheme="minorHAnsi"/>
                <w:i/>
                <w:sz w:val="20"/>
              </w:rPr>
              <w:t>Załączniku nr 1 do Regulaminu</w:t>
            </w:r>
            <w:r w:rsidR="00DC38CF" w:rsidRPr="00DD27DC">
              <w:rPr>
                <w:rFonts w:cstheme="minorHAnsi"/>
                <w:i/>
                <w:sz w:val="20"/>
              </w:rPr>
              <w:t>)</w:t>
            </w:r>
            <w:r w:rsidRPr="00DD27DC">
              <w:rPr>
                <w:rFonts w:cstheme="minorHAnsi"/>
                <w:i/>
                <w:sz w:val="20"/>
              </w:rPr>
              <w:t>).</w:t>
            </w:r>
          </w:p>
          <w:p w14:paraId="11268FD5" w14:textId="1E9B0DC4" w:rsidR="00BA1B91" w:rsidRPr="00AE73D0" w:rsidDel="004278AA" w:rsidRDefault="00BA1B91" w:rsidP="799A9864">
            <w:pPr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</w:tbl>
    <w:p w14:paraId="1E5073C9" w14:textId="77777777" w:rsidR="003F1E7D" w:rsidRDefault="003F1E7D" w:rsidP="00BA1B91">
      <w:pPr>
        <w:rPr>
          <w:i/>
          <w:iCs/>
          <w:color w:val="44546A" w:themeColor="text2"/>
          <w:sz w:val="18"/>
          <w:szCs w:val="18"/>
        </w:rPr>
      </w:pPr>
    </w:p>
    <w:p w14:paraId="339B75E2" w14:textId="763614BF" w:rsid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E52ECF" w:rsidRPr="799A9864">
        <w:rPr>
          <w:i/>
          <w:iCs/>
          <w:color w:val="44546A" w:themeColor="text2"/>
          <w:sz w:val="18"/>
          <w:szCs w:val="18"/>
        </w:rPr>
        <w:t>2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.2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Wymiary </w:t>
      </w:r>
      <w:r w:rsidR="00E62A9C" w:rsidRPr="799A9864">
        <w:rPr>
          <w:i/>
          <w:iCs/>
          <w:color w:val="44546A" w:themeColor="text2"/>
          <w:sz w:val="18"/>
          <w:szCs w:val="18"/>
        </w:rPr>
        <w:t>U</w:t>
      </w:r>
      <w:r w:rsidR="003F1E7D" w:rsidRPr="799A9864">
        <w:rPr>
          <w:i/>
          <w:iCs/>
          <w:color w:val="44546A" w:themeColor="text2"/>
          <w:sz w:val="18"/>
          <w:szCs w:val="18"/>
        </w:rPr>
        <w:t>rządzenia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Centralnego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7" w:type="dxa"/>
        <w:jc w:val="center"/>
        <w:tblLayout w:type="fixed"/>
        <w:tblLook w:val="04A0" w:firstRow="1" w:lastRow="0" w:firstColumn="1" w:lastColumn="0" w:noHBand="0" w:noVBand="1"/>
      </w:tblPr>
      <w:tblGrid>
        <w:gridCol w:w="1424"/>
        <w:gridCol w:w="2126"/>
        <w:gridCol w:w="2694"/>
        <w:gridCol w:w="1701"/>
        <w:gridCol w:w="1842"/>
      </w:tblGrid>
      <w:tr w:rsidR="00BA1B91" w:rsidRPr="00384B67" w:rsidDel="004278AA" w14:paraId="4C56FB42" w14:textId="77777777" w:rsidTr="7F5DEE20">
        <w:trPr>
          <w:cantSplit/>
          <w:trHeight w:val="621"/>
          <w:jc w:val="center"/>
        </w:trPr>
        <w:tc>
          <w:tcPr>
            <w:tcW w:w="9787" w:type="dxa"/>
            <w:gridSpan w:val="5"/>
            <w:shd w:val="clear" w:color="auto" w:fill="A8D08D" w:themeFill="accent6" w:themeFillTint="99"/>
            <w:vAlign w:val="center"/>
          </w:tcPr>
          <w:p w14:paraId="7A34881F" w14:textId="2D53B8EC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</w:tr>
      <w:tr w:rsidR="00BA1B91" w:rsidRPr="00384B67" w:rsidDel="004278AA" w14:paraId="620A55A6" w14:textId="77777777" w:rsidTr="7F5DEE20">
        <w:trPr>
          <w:cantSplit/>
          <w:trHeight w:val="1134"/>
          <w:jc w:val="center"/>
        </w:trPr>
        <w:tc>
          <w:tcPr>
            <w:tcW w:w="9787" w:type="dxa"/>
            <w:gridSpan w:val="5"/>
            <w:shd w:val="clear" w:color="auto" w:fill="C5E0B3" w:themeFill="accent6" w:themeFillTint="66"/>
            <w:vAlign w:val="center"/>
          </w:tcPr>
          <w:p w14:paraId="3FF1DF54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19D2D0DB" w14:textId="77777777" w:rsidR="00BA1B91" w:rsidRDefault="00BA1B91" w:rsidP="799A9864">
            <w:pPr>
              <w:jc w:val="both"/>
              <w:rPr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 xml:space="preserve">ymagania </w:t>
            </w:r>
            <w:r w:rsidR="00E62A9C" w:rsidRPr="38273223">
              <w:rPr>
                <w:sz w:val="20"/>
                <w:szCs w:val="20"/>
              </w:rPr>
              <w:t xml:space="preserve">Konkursowego </w:t>
            </w:r>
            <w:r w:rsidR="00DF4F98" w:rsidRPr="38273223">
              <w:rPr>
                <w:sz w:val="20"/>
                <w:szCs w:val="20"/>
                <w:u w:val="single"/>
              </w:rPr>
              <w:t>Wymiary U</w:t>
            </w:r>
            <w:r w:rsidR="003F1E7D" w:rsidRPr="38273223">
              <w:rPr>
                <w:sz w:val="20"/>
                <w:szCs w:val="20"/>
                <w:u w:val="single"/>
              </w:rPr>
              <w:t>rządzenia</w:t>
            </w:r>
            <w:r w:rsidR="00DF4F98" w:rsidRPr="38273223">
              <w:rPr>
                <w:sz w:val="20"/>
                <w:szCs w:val="20"/>
                <w:u w:val="single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, zgodnie z metodologią określoną w Załączniku nr 5 do Regulaminu ocenie podlegać</w:t>
            </w:r>
            <w:r w:rsidR="003F1E7D" w:rsidRPr="38273223">
              <w:rPr>
                <w:sz w:val="20"/>
                <w:szCs w:val="20"/>
              </w:rPr>
              <w:t xml:space="preserve"> parametr wymiarów </w:t>
            </w:r>
            <w:r w:rsidR="39F4EA22" w:rsidRPr="38273223">
              <w:rPr>
                <w:sz w:val="20"/>
                <w:szCs w:val="20"/>
              </w:rPr>
              <w:t>U</w:t>
            </w:r>
            <w:r w:rsidR="003F1E7D" w:rsidRPr="38273223">
              <w:rPr>
                <w:sz w:val="20"/>
                <w:szCs w:val="20"/>
              </w:rPr>
              <w:t>rządzenia</w:t>
            </w:r>
            <w:r w:rsidR="39F4EA22" w:rsidRPr="38273223">
              <w:rPr>
                <w:sz w:val="20"/>
                <w:szCs w:val="20"/>
              </w:rPr>
              <w:t xml:space="preserve"> Centralnego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 xml:space="preserve">” </w:t>
            </w:r>
            <w:r w:rsidR="00E52ECF" w:rsidRPr="38273223">
              <w:rPr>
                <w:sz w:val="20"/>
                <w:szCs w:val="20"/>
              </w:rPr>
              <w:t>wartoś</w:t>
            </w:r>
            <w:r w:rsidR="39F4EA22" w:rsidRPr="38273223">
              <w:rPr>
                <w:sz w:val="20"/>
                <w:szCs w:val="20"/>
              </w:rPr>
              <w:t>ć</w:t>
            </w:r>
            <w:r w:rsidR="00E52ECF" w:rsidRPr="38273223">
              <w:rPr>
                <w:sz w:val="20"/>
                <w:szCs w:val="20"/>
              </w:rPr>
              <w:t xml:space="preserve"> p</w:t>
            </w:r>
            <w:r w:rsidRPr="38273223">
              <w:rPr>
                <w:sz w:val="20"/>
                <w:szCs w:val="20"/>
              </w:rPr>
              <w:t>arametr</w:t>
            </w:r>
            <w:r w:rsidR="00E52ECF" w:rsidRPr="38273223">
              <w:rPr>
                <w:sz w:val="20"/>
                <w:szCs w:val="20"/>
              </w:rPr>
              <w:t>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  <w:p w14:paraId="3D1176E0" w14:textId="13D62840" w:rsidR="004808F9" w:rsidRPr="00384B67" w:rsidRDefault="004808F9" w:rsidP="799A986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BA1B91" w:rsidRPr="00384B67" w:rsidDel="004278AA" w14:paraId="47587842" w14:textId="77777777" w:rsidTr="7F5DEE20">
        <w:trPr>
          <w:cantSplit/>
          <w:trHeight w:val="1134"/>
          <w:jc w:val="center"/>
        </w:trPr>
        <w:tc>
          <w:tcPr>
            <w:tcW w:w="1424" w:type="dxa"/>
            <w:shd w:val="clear" w:color="auto" w:fill="C5E0B3" w:themeFill="accent6" w:themeFillTint="66"/>
            <w:vAlign w:val="center"/>
          </w:tcPr>
          <w:p w14:paraId="4184BF2F" w14:textId="6D70BE13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1CA74DE9" w14:textId="7D0C0434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5964A355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4DADCDB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B578364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F7EB84F" w14:textId="77777777" w:rsidTr="7F5DEE20">
        <w:trPr>
          <w:cantSplit/>
          <w:trHeight w:val="895"/>
          <w:jc w:val="center"/>
        </w:trPr>
        <w:tc>
          <w:tcPr>
            <w:tcW w:w="1424" w:type="dxa"/>
            <w:shd w:val="clear" w:color="auto" w:fill="E2EFD9" w:themeFill="accent6" w:themeFillTint="33"/>
            <w:vAlign w:val="center"/>
          </w:tcPr>
          <w:p w14:paraId="280A4928" w14:textId="0BD3C205" w:rsidR="00BA1B91" w:rsidRPr="00E52ECF" w:rsidRDefault="00BA1B91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DA53A75" w14:textId="76DB2072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Wymiary U</w:t>
            </w:r>
            <w:r w:rsidR="003F1E7D">
              <w:rPr>
                <w:rFonts w:cstheme="minorHAnsi"/>
                <w:b/>
                <w:sz w:val="20"/>
                <w:szCs w:val="20"/>
              </w:rPr>
              <w:t>rządzenia</w:t>
            </w:r>
            <w:r>
              <w:rPr>
                <w:rFonts w:cstheme="minorHAnsi"/>
                <w:b/>
                <w:sz w:val="20"/>
                <w:szCs w:val="20"/>
              </w:rPr>
              <w:t xml:space="preserve"> Centralnego</w:t>
            </w:r>
          </w:p>
        </w:tc>
        <w:tc>
          <w:tcPr>
            <w:tcW w:w="2694" w:type="dxa"/>
            <w:vAlign w:val="center"/>
          </w:tcPr>
          <w:p w14:paraId="36C0537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0B4E3E6B" w14:textId="201B4042" w:rsidR="00BA1B91" w:rsidRPr="00D228C1" w:rsidDel="004278AA" w:rsidRDefault="003F1E7D" w:rsidP="799A9864">
            <w:pPr>
              <w:jc w:val="center"/>
              <w:rPr>
                <w:b/>
                <w:bCs/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[dm</w:t>
            </w:r>
            <w:r w:rsidRPr="799A9864">
              <w:rPr>
                <w:sz w:val="20"/>
                <w:szCs w:val="20"/>
                <w:vertAlign w:val="superscript"/>
              </w:rPr>
              <w:t>3</w:t>
            </w:r>
            <w:r w:rsidR="00BA1B91" w:rsidRPr="799A9864">
              <w:rPr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53BD47F7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76B8E8C" w14:textId="77777777" w:rsidTr="7F5DEE20">
        <w:trPr>
          <w:cantSplit/>
          <w:trHeight w:val="711"/>
          <w:jc w:val="center"/>
        </w:trPr>
        <w:tc>
          <w:tcPr>
            <w:tcW w:w="9787" w:type="dxa"/>
            <w:gridSpan w:val="5"/>
          </w:tcPr>
          <w:p w14:paraId="5B715F8D" w14:textId="799D7EDB" w:rsidR="00DD27DC" w:rsidRPr="00DD27DC" w:rsidDel="004278AA" w:rsidRDefault="004808F9" w:rsidP="00190F62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 xml:space="preserve">W tym polu proszę wpisać </w:t>
            </w:r>
            <w:r w:rsidR="00190F62">
              <w:rPr>
                <w:i/>
                <w:iCs/>
                <w:sz w:val="20"/>
                <w:szCs w:val="20"/>
              </w:rPr>
              <w:t>opis Urządzenia Centralnego zawierający</w:t>
            </w:r>
            <w:r w:rsidR="00DD27DC" w:rsidRPr="7F5DEE20">
              <w:rPr>
                <w:i/>
                <w:iCs/>
                <w:sz w:val="20"/>
                <w:szCs w:val="20"/>
              </w:rPr>
              <w:t xml:space="preserve"> </w:t>
            </w:r>
            <w:r w:rsidR="00190F62">
              <w:rPr>
                <w:i/>
                <w:iCs/>
                <w:sz w:val="20"/>
                <w:szCs w:val="20"/>
              </w:rPr>
              <w:t xml:space="preserve">w szczególności </w:t>
            </w:r>
            <w:r w:rsidR="00DD27DC" w:rsidRPr="7F5DEE20">
              <w:rPr>
                <w:i/>
                <w:iCs/>
                <w:sz w:val="20"/>
                <w:szCs w:val="20"/>
              </w:rPr>
              <w:t>szacowane wymiary Urządzenia Centralnego</w:t>
            </w:r>
          </w:p>
        </w:tc>
      </w:tr>
    </w:tbl>
    <w:p w14:paraId="3C8EB146" w14:textId="77777777" w:rsidR="00DD27DC" w:rsidRDefault="00DD27DC" w:rsidP="00BA1B91">
      <w:pPr>
        <w:rPr>
          <w:i/>
          <w:iCs/>
          <w:color w:val="44546A" w:themeColor="text2"/>
          <w:sz w:val="18"/>
          <w:szCs w:val="18"/>
        </w:rPr>
      </w:pPr>
    </w:p>
    <w:p w14:paraId="1D7EB56B" w14:textId="1DD69734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E.3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.3</w:t>
      </w:r>
      <w:r w:rsidRPr="799A9864">
        <w:rPr>
          <w:i/>
          <w:iCs/>
          <w:color w:val="44546A" w:themeColor="text2"/>
          <w:sz w:val="18"/>
          <w:szCs w:val="18"/>
        </w:rPr>
        <w:t xml:space="preserve"> – </w:t>
      </w:r>
      <w:r w:rsidR="00E62A9C" w:rsidRPr="799A9864">
        <w:rPr>
          <w:i/>
          <w:iCs/>
          <w:color w:val="44546A" w:themeColor="text2"/>
          <w:sz w:val="18"/>
          <w:szCs w:val="18"/>
        </w:rPr>
        <w:t>P</w:t>
      </w:r>
      <w:r w:rsidR="003F1E7D" w:rsidRPr="799A9864">
        <w:rPr>
          <w:i/>
          <w:iCs/>
          <w:color w:val="44546A" w:themeColor="text2"/>
          <w:sz w:val="18"/>
          <w:szCs w:val="18"/>
        </w:rPr>
        <w:t xml:space="preserve">oziom hałasu – 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trumień „</w:t>
      </w:r>
      <w:r w:rsidR="00E62A9C" w:rsidRPr="799A9864">
        <w:rPr>
          <w:i/>
          <w:iCs/>
          <w:color w:val="44546A" w:themeColor="text2"/>
          <w:sz w:val="18"/>
          <w:szCs w:val="18"/>
        </w:rPr>
        <w:t>S</w:t>
      </w:r>
      <w:r w:rsidR="003F1E7D" w:rsidRPr="799A9864">
        <w:rPr>
          <w:i/>
          <w:iCs/>
          <w:color w:val="44546A" w:themeColor="text2"/>
          <w:sz w:val="18"/>
          <w:szCs w:val="18"/>
        </w:rPr>
        <w:t>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00485D64" w14:textId="77777777" w:rsidTr="7F5DEE20">
        <w:trPr>
          <w:cantSplit/>
          <w:trHeight w:val="63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7022C0B9" w14:textId="7E59F2DF" w:rsidR="00E52ECF" w:rsidRDefault="003F1E7D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lastRenderedPageBreak/>
              <w:t>Poziom hałasu</w:t>
            </w:r>
          </w:p>
        </w:tc>
      </w:tr>
      <w:tr w:rsidR="00E52ECF" w:rsidRPr="00384B67" w:rsidDel="004278AA" w14:paraId="10C5EF19" w14:textId="77777777" w:rsidTr="7F5DEE20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73337342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17D99215" w14:textId="76B0314E" w:rsidR="00E52ECF" w:rsidRPr="00384B67" w:rsidRDefault="00E52ECF" w:rsidP="799A9864">
            <w:pPr>
              <w:jc w:val="both"/>
              <w:rPr>
                <w:b/>
                <w:bCs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ramach </w:t>
            </w:r>
            <w:r w:rsidR="00E62A9C" w:rsidRPr="38273223">
              <w:rPr>
                <w:sz w:val="20"/>
                <w:szCs w:val="20"/>
              </w:rPr>
              <w:t>W</w:t>
            </w:r>
            <w:r w:rsidRPr="38273223">
              <w:rPr>
                <w:sz w:val="20"/>
                <w:szCs w:val="20"/>
              </w:rPr>
              <w:t>ymagania</w:t>
            </w:r>
            <w:r w:rsidR="00E62A9C" w:rsidRPr="38273223">
              <w:rPr>
                <w:sz w:val="20"/>
                <w:szCs w:val="20"/>
              </w:rPr>
              <w:t xml:space="preserve"> Konkursowego</w:t>
            </w:r>
            <w:r w:rsidRPr="38273223">
              <w:rPr>
                <w:sz w:val="20"/>
                <w:szCs w:val="20"/>
              </w:rPr>
              <w:t xml:space="preserve"> </w:t>
            </w:r>
            <w:r w:rsidR="00DF4F98" w:rsidRPr="38273223">
              <w:rPr>
                <w:sz w:val="20"/>
                <w:szCs w:val="20"/>
                <w:u w:val="single"/>
              </w:rPr>
              <w:t>P</w:t>
            </w:r>
            <w:r w:rsidR="003F1E7D" w:rsidRPr="38273223">
              <w:rPr>
                <w:sz w:val="20"/>
                <w:szCs w:val="20"/>
                <w:u w:val="single"/>
              </w:rPr>
              <w:t>oziom hałasu</w:t>
            </w:r>
            <w:r w:rsidRPr="38273223">
              <w:rPr>
                <w:sz w:val="20"/>
                <w:szCs w:val="20"/>
              </w:rPr>
              <w:t xml:space="preserve">, zgodnie z metodologią określoną w Załączniku nr 5 do Regulaminu ocenie podlegać będzie </w:t>
            </w:r>
            <w:r w:rsidR="003F1E7D" w:rsidRPr="38273223">
              <w:rPr>
                <w:sz w:val="20"/>
                <w:szCs w:val="20"/>
              </w:rPr>
              <w:t>poziom hałasu</w:t>
            </w:r>
            <w:r w:rsidRPr="38273223">
              <w:rPr>
                <w:sz w:val="20"/>
                <w:szCs w:val="20"/>
              </w:rPr>
              <w:t>. Wnioskodawca zobligowany jest do wpisania w kolumnie „</w:t>
            </w:r>
            <w:r w:rsidRPr="38273223">
              <w:rPr>
                <w:i/>
                <w:iCs/>
                <w:sz w:val="20"/>
                <w:szCs w:val="20"/>
              </w:rPr>
              <w:t>Deklarowana wartość</w:t>
            </w:r>
            <w:r w:rsidRPr="38273223">
              <w:rPr>
                <w:sz w:val="20"/>
                <w:szCs w:val="20"/>
              </w:rPr>
              <w:t>” wartoś</w:t>
            </w:r>
            <w:r w:rsidR="39F4EA22" w:rsidRPr="38273223">
              <w:rPr>
                <w:sz w:val="20"/>
                <w:szCs w:val="20"/>
              </w:rPr>
              <w:t>ć</w:t>
            </w:r>
            <w:r w:rsidRPr="38273223">
              <w:rPr>
                <w:sz w:val="20"/>
                <w:szCs w:val="20"/>
              </w:rPr>
              <w:t xml:space="preserve"> parametru</w:t>
            </w:r>
            <w:r w:rsidR="00E62A9C" w:rsidRPr="38273223">
              <w:rPr>
                <w:sz w:val="20"/>
                <w:szCs w:val="20"/>
              </w:rPr>
              <w:t xml:space="preserve"> dla Wymagania Konkursowego</w:t>
            </w:r>
            <w:r w:rsidRPr="38273223">
              <w:rPr>
                <w:sz w:val="20"/>
                <w:szCs w:val="20"/>
              </w:rPr>
              <w:t>, jak</w:t>
            </w:r>
            <w:r w:rsidR="39F4EA22" w:rsidRPr="38273223">
              <w:rPr>
                <w:sz w:val="20"/>
                <w:szCs w:val="20"/>
              </w:rPr>
              <w:t>ą</w:t>
            </w:r>
            <w:r w:rsidRPr="38273223">
              <w:rPr>
                <w:sz w:val="20"/>
                <w:szCs w:val="20"/>
              </w:rPr>
              <w:t xml:space="preserve"> deklaruje.</w:t>
            </w:r>
          </w:p>
        </w:tc>
      </w:tr>
      <w:tr w:rsidR="00E52ECF" w:rsidRPr="00384B67" w:rsidDel="004278AA" w14:paraId="05AB3E99" w14:textId="77777777" w:rsidTr="7F5DEE20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14723FCB" w14:textId="4896B165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7E05FA93" w14:textId="7025EFAE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466AE392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DA92FC9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2E9ADA08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3398D897" w14:textId="77777777" w:rsidTr="7F5DEE20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158D3752" w14:textId="5D8F3F01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6590000E" w14:textId="45175F3A" w:rsidR="00E52ECF" w:rsidRPr="00C73907" w:rsidRDefault="003F1E7D" w:rsidP="00BD59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Poziom hałasu</w:t>
            </w:r>
          </w:p>
        </w:tc>
        <w:tc>
          <w:tcPr>
            <w:tcW w:w="2694" w:type="dxa"/>
            <w:vAlign w:val="center"/>
          </w:tcPr>
          <w:p w14:paraId="605F0CEC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97FB2E5" w14:textId="745AB488" w:rsidR="00E52ECF" w:rsidRPr="00D228C1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[%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72FECA03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3C5E76D2" w14:textId="77777777" w:rsidTr="7F5DEE20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04279508" w14:textId="77777777" w:rsidR="004808F9" w:rsidRDefault="004808F9" w:rsidP="7F5DEE20">
            <w:pPr>
              <w:rPr>
                <w:i/>
                <w:iCs/>
                <w:sz w:val="20"/>
                <w:szCs w:val="20"/>
              </w:rPr>
            </w:pPr>
            <w:r w:rsidRPr="7F5DEE20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7F5DEE20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7F5DEE20">
              <w:rPr>
                <w:i/>
                <w:iCs/>
                <w:sz w:val="20"/>
                <w:szCs w:val="20"/>
              </w:rPr>
              <w:t>W</w:t>
            </w:r>
            <w:r w:rsidR="00E52ECF" w:rsidRPr="7F5DEE20">
              <w:rPr>
                <w:i/>
                <w:iCs/>
                <w:sz w:val="20"/>
                <w:szCs w:val="20"/>
              </w:rPr>
              <w:t>ymagania</w:t>
            </w:r>
            <w:r w:rsidR="00E62A9C" w:rsidRPr="7F5DEE20">
              <w:rPr>
                <w:i/>
                <w:iCs/>
                <w:sz w:val="20"/>
                <w:szCs w:val="20"/>
              </w:rPr>
              <w:t xml:space="preserve"> Konkursowego</w:t>
            </w:r>
            <w:r w:rsidRPr="7F5DEE20">
              <w:rPr>
                <w:i/>
                <w:iCs/>
                <w:sz w:val="20"/>
                <w:szCs w:val="20"/>
              </w:rPr>
              <w:t xml:space="preserve"> zawierające:</w:t>
            </w:r>
          </w:p>
          <w:p w14:paraId="2F05C92C" w14:textId="79C963E8" w:rsidR="00190F62" w:rsidRPr="00190F62" w:rsidRDefault="00190F62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opis zabezpieczenia przed emisją hałasu przez System,</w:t>
            </w:r>
          </w:p>
          <w:p w14:paraId="4A5F12B1" w14:textId="6E00C801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przewidywane źródła hałasu,</w:t>
            </w:r>
          </w:p>
          <w:p w14:paraId="4B7B0221" w14:textId="3DAFDD0F" w:rsidR="004808F9" w:rsidRPr="004808F9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Cs/>
                <w:i/>
                <w:iCs/>
                <w:sz w:val="20"/>
                <w:szCs w:val="20"/>
              </w:rPr>
              <w:t>moc strat wydzielana podczas pracy Urządzenia Centralnego przy maksymalnym obciążeniu,</w:t>
            </w:r>
          </w:p>
          <w:p w14:paraId="09B9EA4E" w14:textId="3BF0CE41" w:rsidR="00E52ECF" w:rsidRPr="004808F9" w:rsidDel="004278AA" w:rsidRDefault="004808F9" w:rsidP="004808F9">
            <w:pPr>
              <w:pStyle w:val="Akapitzlist"/>
              <w:numPr>
                <w:ilvl w:val="0"/>
                <w:numId w:val="15"/>
              </w:num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obliczenia uzasadniające deklarowany poziom</w:t>
            </w:r>
            <w:r w:rsidR="00DD27DC" w:rsidRPr="004808F9">
              <w:rPr>
                <w:i/>
                <w:iCs/>
                <w:sz w:val="20"/>
                <w:szCs w:val="20"/>
              </w:rPr>
              <w:t xml:space="preserve"> hałasu </w:t>
            </w:r>
            <w:r w:rsidR="00693FF1" w:rsidRPr="004808F9">
              <w:rPr>
                <w:i/>
                <w:iCs/>
                <w:sz w:val="20"/>
                <w:szCs w:val="20"/>
              </w:rPr>
              <w:t>zgodnie z Załącznikiem nr 1 do Regulaminu</w:t>
            </w:r>
            <w:r>
              <w:rPr>
                <w:i/>
                <w:iCs/>
                <w:sz w:val="20"/>
                <w:szCs w:val="20"/>
              </w:rPr>
              <w:t>.</w:t>
            </w:r>
          </w:p>
        </w:tc>
      </w:tr>
    </w:tbl>
    <w:p w14:paraId="1E439626" w14:textId="680ACCD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7D752D65" w14:textId="254919F5" w:rsidR="00E52ECF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3F1E7D" w:rsidRPr="799A9864">
        <w:rPr>
          <w:i/>
          <w:iCs/>
          <w:color w:val="44546A" w:themeColor="text2"/>
          <w:sz w:val="18"/>
          <w:szCs w:val="18"/>
        </w:rPr>
        <w:t>4</w:t>
      </w:r>
      <w:r w:rsidRPr="799A9864">
        <w:rPr>
          <w:i/>
          <w:iCs/>
          <w:color w:val="44546A" w:themeColor="text2"/>
          <w:sz w:val="18"/>
          <w:szCs w:val="18"/>
        </w:rPr>
        <w:t xml:space="preserve"> Wymag</w:t>
      </w:r>
      <w:r w:rsidR="00B23E76">
        <w:rPr>
          <w:i/>
          <w:iCs/>
          <w:color w:val="44546A" w:themeColor="text2"/>
          <w:sz w:val="18"/>
          <w:szCs w:val="18"/>
        </w:rPr>
        <w:t xml:space="preserve">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.4 </w:t>
      </w:r>
      <w:r w:rsidR="00B23E76">
        <w:rPr>
          <w:i/>
          <w:iCs/>
          <w:color w:val="44546A" w:themeColor="text2"/>
          <w:sz w:val="18"/>
          <w:szCs w:val="18"/>
        </w:rPr>
        <w:t>– Bezpośrednie k</w:t>
      </w:r>
      <w:r w:rsidRPr="799A9864">
        <w:rPr>
          <w:i/>
          <w:iCs/>
          <w:color w:val="44546A" w:themeColor="text2"/>
          <w:sz w:val="18"/>
          <w:szCs w:val="18"/>
        </w:rPr>
        <w:t>oszty</w:t>
      </w:r>
      <w:r w:rsidR="00B23E76">
        <w:rPr>
          <w:i/>
          <w:iCs/>
          <w:color w:val="44546A" w:themeColor="text2"/>
          <w:sz w:val="18"/>
          <w:szCs w:val="18"/>
        </w:rPr>
        <w:t xml:space="preserve"> elementów do</w:t>
      </w:r>
      <w:r w:rsidRPr="799A9864">
        <w:rPr>
          <w:i/>
          <w:iCs/>
          <w:color w:val="44546A" w:themeColor="text2"/>
          <w:sz w:val="18"/>
          <w:szCs w:val="18"/>
        </w:rPr>
        <w:t xml:space="preserve"> produkcji </w:t>
      </w:r>
      <w:r w:rsidR="00B23E76">
        <w:rPr>
          <w:i/>
          <w:iCs/>
          <w:color w:val="44546A" w:themeColor="text2"/>
          <w:sz w:val="18"/>
          <w:szCs w:val="18"/>
        </w:rPr>
        <w:t>Systemu Magazynowania E</w:t>
      </w:r>
      <w:r w:rsidR="003F1E7D" w:rsidRPr="799A9864">
        <w:rPr>
          <w:i/>
          <w:iCs/>
          <w:color w:val="44546A" w:themeColor="text2"/>
          <w:sz w:val="18"/>
          <w:szCs w:val="18"/>
        </w:rPr>
        <w:t>nergii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E52ECF" w:rsidRPr="00384B67" w:rsidDel="004278AA" w14:paraId="34263A8C" w14:textId="77777777" w:rsidTr="2388E1F8">
        <w:trPr>
          <w:cantSplit/>
          <w:trHeight w:val="691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35B645F" w14:textId="4FB58B32" w:rsidR="00E52ECF" w:rsidRDefault="00DF4F98" w:rsidP="00BD59F0">
            <w:pPr>
              <w:jc w:val="center"/>
              <w:rPr>
                <w:i/>
                <w:color w:val="44546A" w:themeColor="text2"/>
                <w:sz w:val="18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</w:tr>
      <w:tr w:rsidR="00E52ECF" w:rsidRPr="00384B67" w:rsidDel="004278AA" w14:paraId="0601BDFF" w14:textId="77777777" w:rsidTr="2388E1F8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39A0E2E1" w14:textId="77777777" w:rsidR="00E52ECF" w:rsidRDefault="00E52ECF" w:rsidP="00BD59F0">
            <w:pPr>
              <w:rPr>
                <w:i/>
                <w:color w:val="44546A" w:themeColor="text2"/>
                <w:sz w:val="18"/>
              </w:rPr>
            </w:pPr>
          </w:p>
          <w:p w14:paraId="6C2C994B" w14:textId="0B0C0766" w:rsidR="00803485" w:rsidRPr="004808F9" w:rsidRDefault="00E52ECF" w:rsidP="00B23E76">
            <w:pPr>
              <w:jc w:val="both"/>
              <w:rPr>
                <w:sz w:val="20"/>
                <w:szCs w:val="20"/>
              </w:rPr>
            </w:pPr>
            <w:r w:rsidRPr="2388E1F8">
              <w:rPr>
                <w:sz w:val="20"/>
                <w:szCs w:val="20"/>
              </w:rPr>
              <w:t xml:space="preserve">W ramach </w:t>
            </w:r>
            <w:r w:rsidR="00E62A9C" w:rsidRPr="2388E1F8">
              <w:rPr>
                <w:sz w:val="20"/>
                <w:szCs w:val="20"/>
              </w:rPr>
              <w:t>W</w:t>
            </w:r>
            <w:r w:rsidRPr="2388E1F8">
              <w:rPr>
                <w:sz w:val="20"/>
                <w:szCs w:val="20"/>
              </w:rPr>
              <w:t>ymagania</w:t>
            </w:r>
            <w:r w:rsidR="00E62A9C" w:rsidRPr="2388E1F8">
              <w:rPr>
                <w:sz w:val="20"/>
                <w:szCs w:val="20"/>
              </w:rPr>
              <w:t xml:space="preserve"> Konkursowego</w:t>
            </w:r>
            <w:r w:rsidRPr="2388E1F8">
              <w:rPr>
                <w:sz w:val="20"/>
                <w:szCs w:val="20"/>
              </w:rPr>
              <w:t xml:space="preserve"> </w:t>
            </w:r>
            <w:r w:rsidR="00DF4F98" w:rsidRPr="2388E1F8">
              <w:rPr>
                <w:sz w:val="20"/>
                <w:szCs w:val="20"/>
                <w:u w:val="single"/>
              </w:rPr>
              <w:t>Bezpośrednie koszty elementów do produkcji Systemu Magazynowania Energii</w:t>
            </w:r>
            <w:r w:rsidRPr="2388E1F8">
              <w:rPr>
                <w:sz w:val="20"/>
                <w:szCs w:val="20"/>
              </w:rPr>
              <w:t>, zgodnie z metodologią określoną w Załączniku nr 5 do Regulaminu ocenie podlega</w:t>
            </w:r>
            <w:r w:rsidR="00B23E76" w:rsidRPr="2388E1F8">
              <w:rPr>
                <w:sz w:val="20"/>
                <w:szCs w:val="20"/>
              </w:rPr>
              <w:t>ć będzie parametr Bezpośrednie k</w:t>
            </w:r>
            <w:r w:rsidRPr="2388E1F8">
              <w:rPr>
                <w:sz w:val="20"/>
                <w:szCs w:val="20"/>
              </w:rPr>
              <w:t>oszty</w:t>
            </w:r>
            <w:r w:rsidR="00B23E76" w:rsidRPr="2388E1F8">
              <w:rPr>
                <w:sz w:val="20"/>
                <w:szCs w:val="20"/>
              </w:rPr>
              <w:t xml:space="preserve"> elementów do</w:t>
            </w:r>
            <w:r w:rsidRPr="2388E1F8">
              <w:rPr>
                <w:sz w:val="20"/>
                <w:szCs w:val="20"/>
              </w:rPr>
              <w:t xml:space="preserve"> produkcji </w:t>
            </w:r>
            <w:r w:rsidR="00B23E76" w:rsidRPr="2388E1F8">
              <w:rPr>
                <w:sz w:val="20"/>
                <w:szCs w:val="20"/>
              </w:rPr>
              <w:t>Systemu Magazynowania E</w:t>
            </w:r>
            <w:r w:rsidR="003F1E7D" w:rsidRPr="2388E1F8">
              <w:rPr>
                <w:sz w:val="20"/>
                <w:szCs w:val="20"/>
              </w:rPr>
              <w:t>nergii</w:t>
            </w:r>
            <w:r w:rsidRPr="2388E1F8">
              <w:rPr>
                <w:sz w:val="20"/>
                <w:szCs w:val="20"/>
              </w:rPr>
              <w:t>. Wnioskodawca zobligowany jest do wpisania w kolumnie „</w:t>
            </w:r>
            <w:r w:rsidRPr="2388E1F8">
              <w:rPr>
                <w:i/>
                <w:iCs/>
                <w:sz w:val="20"/>
                <w:szCs w:val="20"/>
              </w:rPr>
              <w:t>Deklarowana wartość</w:t>
            </w:r>
            <w:r w:rsidRPr="2388E1F8">
              <w:rPr>
                <w:sz w:val="20"/>
                <w:szCs w:val="20"/>
              </w:rPr>
              <w:t>” wartoś</w:t>
            </w:r>
            <w:r w:rsidR="39F4EA22" w:rsidRPr="2388E1F8">
              <w:rPr>
                <w:sz w:val="20"/>
                <w:szCs w:val="20"/>
              </w:rPr>
              <w:t>ć</w:t>
            </w:r>
            <w:r w:rsidRPr="2388E1F8">
              <w:rPr>
                <w:sz w:val="20"/>
                <w:szCs w:val="20"/>
              </w:rPr>
              <w:t xml:space="preserve"> parametru</w:t>
            </w:r>
            <w:r w:rsidR="00E62A9C" w:rsidRPr="2388E1F8">
              <w:rPr>
                <w:sz w:val="20"/>
                <w:szCs w:val="20"/>
              </w:rPr>
              <w:t xml:space="preserve"> dla Wymagania Konkursowego</w:t>
            </w:r>
            <w:r w:rsidRPr="2388E1F8">
              <w:rPr>
                <w:sz w:val="20"/>
                <w:szCs w:val="20"/>
              </w:rPr>
              <w:t>, jak</w:t>
            </w:r>
            <w:r w:rsidR="39F4EA22" w:rsidRPr="2388E1F8">
              <w:rPr>
                <w:sz w:val="20"/>
                <w:szCs w:val="20"/>
              </w:rPr>
              <w:t>ą</w:t>
            </w:r>
            <w:r w:rsidRPr="2388E1F8">
              <w:rPr>
                <w:sz w:val="20"/>
                <w:szCs w:val="20"/>
              </w:rPr>
              <w:t xml:space="preserve"> deklaruje</w:t>
            </w:r>
            <w:r w:rsidR="6CCEF5ED" w:rsidRPr="2388E1F8">
              <w:rPr>
                <w:sz w:val="20"/>
                <w:szCs w:val="20"/>
              </w:rPr>
              <w:t xml:space="preserve">, obliczoną zgodnie z Załącznikiem </w:t>
            </w:r>
            <w:r w:rsidR="25AF7FD1" w:rsidRPr="2388E1F8">
              <w:rPr>
                <w:sz w:val="20"/>
                <w:szCs w:val="20"/>
              </w:rPr>
              <w:t>B</w:t>
            </w:r>
            <w:r w:rsidR="6CCEF5ED" w:rsidRPr="2388E1F8">
              <w:rPr>
                <w:sz w:val="20"/>
                <w:szCs w:val="20"/>
              </w:rPr>
              <w:t>, który Wnioskodawca musi również dołączyć do składanego Wniosku.</w:t>
            </w:r>
          </w:p>
        </w:tc>
      </w:tr>
      <w:tr w:rsidR="00E52ECF" w:rsidRPr="00384B67" w:rsidDel="004278AA" w14:paraId="0668A120" w14:textId="77777777" w:rsidTr="2388E1F8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0BE29AE9" w14:textId="1886018B" w:rsidR="00E52ECF" w:rsidRPr="008A7255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F5D83C3" w14:textId="1127FD27" w:rsidR="00E52ECF" w:rsidRPr="00C73907" w:rsidDel="00DC1E78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39F4EA22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39F4EA22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11947C47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705842" w14:textId="77777777" w:rsidR="00E52ECF" w:rsidRPr="00D228C1" w:rsidRDefault="00E52ECF" w:rsidP="00BD59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58F692BF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5F66E06D" w14:textId="77777777" w:rsidTr="2388E1F8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76FA0623" w14:textId="3EFC3C66" w:rsidR="00E52ECF" w:rsidRPr="00E52ECF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0CA71C9" w14:textId="3741A1FF" w:rsidR="00E52ECF" w:rsidRPr="00C73907" w:rsidRDefault="00DF4F98" w:rsidP="003F1E7D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Bezpośrednie koszty elementów do produkcji Systemu Magazynowania Energii</w:t>
            </w:r>
          </w:p>
        </w:tc>
        <w:tc>
          <w:tcPr>
            <w:tcW w:w="2694" w:type="dxa"/>
            <w:vAlign w:val="center"/>
          </w:tcPr>
          <w:p w14:paraId="217C1CA4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3163735B" w14:textId="76EAF02B" w:rsidR="00E52ECF" w:rsidRPr="00D228C1" w:rsidDel="004278AA" w:rsidRDefault="00E52ECF" w:rsidP="00C8463A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PLN </w:t>
            </w:r>
            <w:r w:rsidR="003F1E7D">
              <w:rPr>
                <w:rFonts w:cstheme="minorHAnsi"/>
                <w:sz w:val="20"/>
                <w:szCs w:val="20"/>
              </w:rPr>
              <w:t>[</w:t>
            </w:r>
            <w:r w:rsidR="00C8463A">
              <w:rPr>
                <w:rFonts w:cstheme="minorHAnsi"/>
                <w:sz w:val="20"/>
                <w:szCs w:val="20"/>
              </w:rPr>
              <w:t>netto</w:t>
            </w:r>
            <w:r w:rsidRPr="00D228C1">
              <w:rPr>
                <w:rFonts w:cstheme="minorHAnsi"/>
                <w:sz w:val="20"/>
                <w:szCs w:val="20"/>
              </w:rPr>
              <w:t>]</w:t>
            </w:r>
          </w:p>
        </w:tc>
        <w:tc>
          <w:tcPr>
            <w:tcW w:w="1842" w:type="dxa"/>
          </w:tcPr>
          <w:p w14:paraId="4F4D313D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E52ECF" w:rsidRPr="00384B67" w:rsidDel="004278AA" w14:paraId="49133C9A" w14:textId="77777777" w:rsidTr="2388E1F8">
        <w:trPr>
          <w:cantSplit/>
          <w:trHeight w:val="711"/>
          <w:jc w:val="center"/>
        </w:trPr>
        <w:tc>
          <w:tcPr>
            <w:tcW w:w="9786" w:type="dxa"/>
            <w:gridSpan w:val="5"/>
          </w:tcPr>
          <w:p w14:paraId="17E6B1B2" w14:textId="36EDCCA4" w:rsidR="00190F62" w:rsidRPr="00190F62" w:rsidRDefault="00B23E76" w:rsidP="00190F62">
            <w:pPr>
              <w:rPr>
                <w:i/>
                <w:iCs/>
                <w:sz w:val="20"/>
                <w:szCs w:val="20"/>
              </w:rPr>
            </w:pPr>
            <w:r w:rsidRPr="086D1876">
              <w:rPr>
                <w:i/>
                <w:iCs/>
                <w:sz w:val="20"/>
                <w:szCs w:val="20"/>
              </w:rPr>
              <w:t>W tym polu proszę wpisać u</w:t>
            </w:r>
            <w:r w:rsidR="00E52ECF" w:rsidRPr="086D1876">
              <w:rPr>
                <w:i/>
                <w:iCs/>
                <w:sz w:val="20"/>
                <w:szCs w:val="20"/>
              </w:rPr>
              <w:t xml:space="preserve">zasadnienie spełnienia </w:t>
            </w:r>
            <w:r w:rsidR="00E62A9C" w:rsidRPr="086D1876">
              <w:rPr>
                <w:i/>
                <w:iCs/>
                <w:sz w:val="20"/>
                <w:szCs w:val="20"/>
              </w:rPr>
              <w:t>W</w:t>
            </w:r>
            <w:r w:rsidR="00E52ECF" w:rsidRPr="086D1876">
              <w:rPr>
                <w:i/>
                <w:iCs/>
                <w:sz w:val="20"/>
                <w:szCs w:val="20"/>
              </w:rPr>
              <w:t>ymagania</w:t>
            </w:r>
            <w:r w:rsidR="00E62A9C" w:rsidRPr="086D1876">
              <w:rPr>
                <w:i/>
                <w:iCs/>
                <w:sz w:val="20"/>
                <w:szCs w:val="20"/>
              </w:rPr>
              <w:t xml:space="preserve"> Konkursowego</w:t>
            </w:r>
            <w:r w:rsidR="1E87833E" w:rsidRPr="086D1876">
              <w:rPr>
                <w:i/>
                <w:iCs/>
                <w:sz w:val="20"/>
                <w:szCs w:val="20"/>
              </w:rPr>
              <w:t xml:space="preserve"> zawierające</w:t>
            </w:r>
            <w:r w:rsidR="00190F62">
              <w:rPr>
                <w:i/>
                <w:iCs/>
                <w:sz w:val="20"/>
                <w:szCs w:val="20"/>
              </w:rPr>
              <w:t>:</w:t>
            </w:r>
          </w:p>
          <w:p w14:paraId="58C61FCB" w14:textId="4935654D" w:rsidR="00190F62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opis i uzasadnienie</w:t>
            </w:r>
            <w:r w:rsidRPr="086D1876">
              <w:rPr>
                <w:i/>
                <w:iCs/>
                <w:sz w:val="20"/>
                <w:szCs w:val="20"/>
              </w:rPr>
              <w:t xml:space="preserve"> kosztów netto elementów do produkcji Systemu Magazynowania Energii</w:t>
            </w:r>
            <w:r w:rsidRPr="00C949F5">
              <w:rPr>
                <w:rFonts w:cstheme="minorHAnsi"/>
                <w:i/>
                <w:sz w:val="20"/>
                <w:szCs w:val="20"/>
              </w:rPr>
              <w:t xml:space="preserve"> opis i uzasadni</w:t>
            </w:r>
            <w:r>
              <w:rPr>
                <w:rFonts w:cstheme="minorHAnsi"/>
                <w:i/>
                <w:sz w:val="20"/>
                <w:szCs w:val="20"/>
              </w:rPr>
              <w:t>enie kosztów (w tym wskazanie cen poszczególnych materiałów),</w:t>
            </w:r>
          </w:p>
          <w:p w14:paraId="08BCABB0" w14:textId="629066D7" w:rsidR="00190F62" w:rsidRPr="00190F62" w:rsidDel="004278AA" w:rsidRDefault="00190F62" w:rsidP="00190F62">
            <w:pPr>
              <w:pStyle w:val="Akapitzlist"/>
              <w:numPr>
                <w:ilvl w:val="0"/>
                <w:numId w:val="17"/>
              </w:numPr>
              <w:spacing w:after="160" w:line="259" w:lineRule="auto"/>
              <w:rPr>
                <w:rFonts w:cstheme="minorHAnsi"/>
                <w:i/>
                <w:sz w:val="20"/>
                <w:szCs w:val="20"/>
              </w:rPr>
            </w:pPr>
            <w:r w:rsidRPr="00190F62">
              <w:rPr>
                <w:rFonts w:cstheme="minorHAnsi"/>
                <w:i/>
                <w:sz w:val="20"/>
                <w:szCs w:val="20"/>
              </w:rPr>
              <w:t>wskazanie źródła ww. cen przyjętych do szacowania (np. oferty dostawców, benchmarki itp.).</w:t>
            </w:r>
          </w:p>
        </w:tc>
      </w:tr>
    </w:tbl>
    <w:p w14:paraId="330BF720" w14:textId="1DDA09BD" w:rsidR="00E52ECF" w:rsidRDefault="00E52ECF" w:rsidP="00BA1B91">
      <w:pPr>
        <w:rPr>
          <w:i/>
          <w:iCs/>
          <w:color w:val="44546A" w:themeColor="text2"/>
          <w:sz w:val="18"/>
          <w:szCs w:val="18"/>
        </w:rPr>
      </w:pPr>
    </w:p>
    <w:p w14:paraId="2831BC40" w14:textId="40A4CB3E" w:rsidR="00E52ECF" w:rsidRPr="00BA1B91" w:rsidRDefault="00E52ECF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</w:t>
      </w:r>
      <w:r w:rsidR="00C8463A" w:rsidRPr="799A9864">
        <w:rPr>
          <w:i/>
          <w:iCs/>
          <w:color w:val="44546A" w:themeColor="text2"/>
          <w:sz w:val="18"/>
          <w:szCs w:val="18"/>
        </w:rPr>
        <w:t>5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.5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Wyników Prac B+R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E52ECF" w:rsidRPr="00384B67" w:rsidDel="004278AA" w14:paraId="517FB0E8" w14:textId="77777777" w:rsidTr="003633B5">
        <w:trPr>
          <w:cantSplit/>
          <w:trHeight w:val="62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170FBAD8" w14:textId="5D7B11BE" w:rsidR="00E52ECF" w:rsidRPr="008A7255" w:rsidRDefault="00E52ECF" w:rsidP="00BD59F0">
            <w:pPr>
              <w:jc w:val="center"/>
              <w:rPr>
                <w:sz w:val="20"/>
                <w:szCs w:val="20"/>
              </w:rPr>
            </w:pPr>
            <w:r w:rsidRPr="001940DC">
              <w:rPr>
                <w:rFonts w:cstheme="minorHAnsi"/>
                <w:b/>
                <w:sz w:val="20"/>
                <w:szCs w:val="20"/>
              </w:rPr>
              <w:t xml:space="preserve">Przychód z </w:t>
            </w:r>
            <w:r w:rsidR="00DF4F98">
              <w:rPr>
                <w:rFonts w:cstheme="minorHAnsi"/>
                <w:b/>
                <w:sz w:val="20"/>
                <w:szCs w:val="20"/>
              </w:rPr>
              <w:t>k</w:t>
            </w:r>
            <w:r w:rsidRPr="00425DD9">
              <w:rPr>
                <w:rFonts w:cstheme="minorHAnsi"/>
                <w:b/>
                <w:sz w:val="20"/>
                <w:szCs w:val="20"/>
              </w:rPr>
              <w:t>omercjalizacji Wyników Prac B+R</w:t>
            </w:r>
          </w:p>
        </w:tc>
      </w:tr>
      <w:tr w:rsidR="00E52ECF" w:rsidRPr="00384B67" w:rsidDel="004278AA" w14:paraId="58C8B267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123AED7D" w14:textId="17783B8C" w:rsidR="004F661A" w:rsidRDefault="00E52ECF" w:rsidP="799A9864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799A9864">
              <w:rPr>
                <w:sz w:val="20"/>
                <w:szCs w:val="20"/>
              </w:rPr>
              <w:lastRenderedPageBreak/>
              <w:t xml:space="preserve">W ramach </w:t>
            </w:r>
            <w:r w:rsidR="00E62A9C" w:rsidRPr="799A9864">
              <w:rPr>
                <w:sz w:val="20"/>
                <w:szCs w:val="20"/>
              </w:rPr>
              <w:t>W</w:t>
            </w:r>
            <w:r w:rsidRPr="799A9864">
              <w:rPr>
                <w:sz w:val="20"/>
                <w:szCs w:val="20"/>
              </w:rPr>
              <w:t xml:space="preserve">ymagania </w:t>
            </w:r>
            <w:r w:rsidR="00E62A9C" w:rsidRPr="799A9864">
              <w:rPr>
                <w:sz w:val="20"/>
                <w:szCs w:val="20"/>
              </w:rPr>
              <w:t xml:space="preserve">Konkursowego </w:t>
            </w:r>
            <w:r w:rsidRPr="799A9864">
              <w:rPr>
                <w:sz w:val="20"/>
                <w:szCs w:val="20"/>
                <w:u w:val="single"/>
              </w:rPr>
              <w:t xml:space="preserve">Przychód z </w:t>
            </w:r>
            <w:r w:rsidR="00DF4F98" w:rsidRPr="799A9864">
              <w:rPr>
                <w:sz w:val="20"/>
                <w:szCs w:val="20"/>
                <w:u w:val="single"/>
              </w:rPr>
              <w:t>k</w:t>
            </w:r>
            <w:r w:rsidRPr="799A9864">
              <w:rPr>
                <w:sz w:val="20"/>
                <w:szCs w:val="20"/>
                <w:u w:val="single"/>
              </w:rPr>
              <w:t>omercjalizacji Wyników Prac B+R</w:t>
            </w:r>
            <w:r w:rsidRPr="799A9864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Wyników Prac B+R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 xml:space="preserve"> 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. </w:t>
            </w:r>
          </w:p>
          <w:p w14:paraId="2AB29637" w14:textId="414166E6" w:rsidR="00E52ECF" w:rsidRDefault="18C32A99" w:rsidP="00BD59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Wnioskodawca wpisuje oferowany NCBR dodatkowy Udział w Przychodzie z Komercjalizacji Wyników Prac B+R 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>U</w:t>
            </w:r>
            <w:r w:rsidRPr="26DD0976">
              <w:rPr>
                <w:b/>
                <w:bCs/>
                <w:sz w:val="20"/>
                <w:szCs w:val="20"/>
                <w:u w:val="single"/>
                <w:vertAlign w:val="subscript"/>
              </w:rPr>
              <w:t>DBR</w:t>
            </w:r>
            <w:r w:rsidRPr="26DD0976">
              <w:rPr>
                <w:b/>
                <w:bCs/>
                <w:sz w:val="20"/>
                <w:szCs w:val="20"/>
                <w:u w:val="single"/>
              </w:rPr>
              <w:t xml:space="preserve"> </w:t>
            </w:r>
            <w:r w:rsidRPr="26DD0976">
              <w:rPr>
                <w:sz w:val="20"/>
                <w:szCs w:val="20"/>
              </w:rPr>
              <w:t>w</w:t>
            </w:r>
            <w:r w:rsidR="00E52ECF" w:rsidRPr="26DD0976">
              <w:rPr>
                <w:sz w:val="20"/>
                <w:szCs w:val="20"/>
              </w:rPr>
              <w:t xml:space="preserve"> kolumnie „</w:t>
            </w:r>
            <w:r w:rsidR="00E52ECF" w:rsidRPr="26DD0976">
              <w:rPr>
                <w:i/>
                <w:iCs/>
                <w:sz w:val="20"/>
                <w:szCs w:val="20"/>
              </w:rPr>
              <w:t>Deklarowana wartość</w:t>
            </w:r>
            <w:r w:rsidR="00B23E76">
              <w:rPr>
                <w:sz w:val="20"/>
                <w:szCs w:val="20"/>
              </w:rPr>
              <w:t>”</w:t>
            </w:r>
            <w:r w:rsidR="00E52ECF" w:rsidRPr="26DD0976">
              <w:rPr>
                <w:sz w:val="20"/>
                <w:szCs w:val="20"/>
              </w:rPr>
              <w:t>.</w:t>
            </w:r>
          </w:p>
          <w:p w14:paraId="20397EF8" w14:textId="77777777" w:rsidR="00E52ECF" w:rsidRPr="00BA7DF8" w:rsidRDefault="00E52ECF" w:rsidP="00BD59F0">
            <w:pPr>
              <w:jc w:val="both"/>
              <w:rPr>
                <w:sz w:val="20"/>
                <w:szCs w:val="20"/>
              </w:rPr>
            </w:pPr>
          </w:p>
        </w:tc>
      </w:tr>
      <w:tr w:rsidR="00E52ECF" w:rsidRPr="00384B67" w:rsidDel="004278AA" w14:paraId="61384016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2671101B" w14:textId="74CF52B6" w:rsidR="00E52ECF" w:rsidRPr="008A7255" w:rsidDel="0032641A" w:rsidRDefault="003633B5" w:rsidP="00BD59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A83AADB" w14:textId="3A7B7AB9" w:rsidR="00E52ECF" w:rsidRPr="00292CA0" w:rsidRDefault="00E52ECF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5FBA638B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083E859A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619829F4" w14:textId="77777777" w:rsidR="00E52ECF" w:rsidRDefault="00E52ECF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258E5AA5" w14:textId="77777777" w:rsidR="00E52ECF" w:rsidRPr="00384B67" w:rsidDel="004278AA" w:rsidRDefault="00E52ECF" w:rsidP="00BD59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E52ECF" w:rsidRPr="00384B67" w:rsidDel="004278AA" w14:paraId="79C34D0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45FF6528" w14:textId="32940F3B" w:rsidR="00E52ECF" w:rsidRPr="009C0B86" w:rsidRDefault="00E52ECF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1D88F36" w14:textId="2D96C5A2" w:rsidR="00E52ECF" w:rsidRPr="00C73907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  <w:r w:rsidRPr="00292CA0">
              <w:rPr>
                <w:b/>
                <w:sz w:val="20"/>
                <w:szCs w:val="20"/>
              </w:rPr>
              <w:t xml:space="preserve">Przychód z </w:t>
            </w:r>
            <w:r w:rsidR="00DF4F98">
              <w:rPr>
                <w:b/>
                <w:sz w:val="20"/>
                <w:szCs w:val="20"/>
              </w:rPr>
              <w:t>k</w:t>
            </w:r>
            <w:r w:rsidRPr="0059530F">
              <w:rPr>
                <w:b/>
                <w:sz w:val="20"/>
                <w:szCs w:val="20"/>
              </w:rPr>
              <w:t>omercjalizacji Wyników Prac B+R</w:t>
            </w:r>
          </w:p>
        </w:tc>
        <w:tc>
          <w:tcPr>
            <w:tcW w:w="1701" w:type="dxa"/>
            <w:vAlign w:val="center"/>
          </w:tcPr>
          <w:p w14:paraId="1BFB0919" w14:textId="71D99B1E" w:rsidR="00E52ECF" w:rsidRPr="008A7255" w:rsidDel="004278AA" w:rsidRDefault="00E52ECF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0898CEF0" w14:textId="3D66EBE1" w:rsidR="00E52ECF" w:rsidRPr="00357088" w:rsidDel="004278AA" w:rsidRDefault="00E52ECF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69479245" w14:textId="77777777" w:rsidR="00E52ECF" w:rsidRPr="008A7255" w:rsidDel="004278AA" w:rsidRDefault="00E52ECF" w:rsidP="00BD59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56B965F1" w14:textId="77777777" w:rsidR="00693FF1" w:rsidRDefault="00693FF1" w:rsidP="799A9864">
      <w:pPr>
        <w:rPr>
          <w:i/>
          <w:iCs/>
          <w:color w:val="44546A" w:themeColor="text2"/>
          <w:sz w:val="18"/>
          <w:szCs w:val="18"/>
        </w:rPr>
      </w:pPr>
    </w:p>
    <w:p w14:paraId="50B4588C" w14:textId="3E75EB98" w:rsidR="00E52ECF" w:rsidRPr="00DF4F98" w:rsidRDefault="00DF4F98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E.6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.6</w:t>
      </w:r>
      <w:r w:rsidRPr="799A9864">
        <w:rPr>
          <w:i/>
          <w:iCs/>
          <w:color w:val="44546A" w:themeColor="text2"/>
          <w:sz w:val="18"/>
          <w:szCs w:val="18"/>
        </w:rPr>
        <w:t xml:space="preserve"> - Przychód z komercjalizacji Technologii Zależnych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1701"/>
        <w:gridCol w:w="1560"/>
        <w:gridCol w:w="2976"/>
      </w:tblGrid>
      <w:tr w:rsidR="00DF4F98" w:rsidRPr="00384B67" w:rsidDel="004278AA" w14:paraId="37F5DCD2" w14:textId="77777777" w:rsidTr="003633B5">
        <w:trPr>
          <w:cantSplit/>
          <w:trHeight w:val="686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59233D5C" w14:textId="715216B0" w:rsidR="00DF4F98" w:rsidRPr="008A7255" w:rsidRDefault="00DF4F98" w:rsidP="00BE5CF0">
            <w:pPr>
              <w:jc w:val="center"/>
              <w:rPr>
                <w:sz w:val="20"/>
                <w:szCs w:val="20"/>
              </w:rPr>
            </w:pPr>
            <w:r w:rsidRPr="00DF4F98">
              <w:rPr>
                <w:rFonts w:cstheme="minorHAnsi"/>
                <w:b/>
                <w:sz w:val="20"/>
                <w:szCs w:val="20"/>
              </w:rPr>
              <w:t>Przychód z komercjalizacji Technologii Zależnych</w:t>
            </w:r>
          </w:p>
        </w:tc>
      </w:tr>
      <w:tr w:rsidR="00DF4F98" w:rsidRPr="00384B67" w:rsidDel="004278AA" w14:paraId="4DA8CDDF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785D0F08" w14:textId="13C4F838" w:rsidR="004F661A" w:rsidRDefault="00DF4F98" w:rsidP="00BE5CF0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W ramach wymagania </w:t>
            </w:r>
            <w:r w:rsidRPr="799A9864">
              <w:rPr>
                <w:sz w:val="20"/>
                <w:szCs w:val="20"/>
                <w:u w:val="single"/>
              </w:rPr>
              <w:t xml:space="preserve">Przychód z komercjalizacji Technologii Zależnych </w:t>
            </w:r>
            <w:r w:rsidRPr="799A9864">
              <w:rPr>
                <w:sz w:val="20"/>
                <w:szCs w:val="20"/>
              </w:rPr>
              <w:t xml:space="preserve">ocenie zgodnie z metodologią określoną w Załączniku nr 5 do Regulaminu podlegać będzie oferowany NCBR przez Wnioskodawcę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dodatkowy U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 xml:space="preserve">dział w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P</w:t>
            </w:r>
            <w:r w:rsidRPr="799A9864">
              <w:rPr>
                <w:b/>
                <w:bCs/>
                <w:sz w:val="20"/>
                <w:szCs w:val="20"/>
                <w:u w:val="single"/>
              </w:rPr>
              <w:t>rzychodzie z komercjalizacji Technologii Zależnych</w:t>
            </w:r>
            <w:r w:rsidR="18C32A99" w:rsidRPr="799A9864">
              <w:rPr>
                <w:sz w:val="20"/>
                <w:szCs w:val="20"/>
              </w:rPr>
              <w:t xml:space="preserve"> </w:t>
            </w:r>
            <w:r w:rsidR="18C32A99" w:rsidRPr="799A9864">
              <w:rPr>
                <w:b/>
                <w:bCs/>
                <w:sz w:val="20"/>
                <w:szCs w:val="20"/>
                <w:u w:val="single"/>
              </w:rPr>
              <w:t>U</w:t>
            </w:r>
            <w:r w:rsidR="18C32A99" w:rsidRPr="799A9864">
              <w:rPr>
                <w:b/>
                <w:bCs/>
                <w:sz w:val="20"/>
                <w:szCs w:val="20"/>
                <w:u w:val="single"/>
                <w:vertAlign w:val="subscript"/>
              </w:rPr>
              <w:t>DTZ</w:t>
            </w:r>
            <w:r w:rsidRPr="799A9864">
              <w:rPr>
                <w:sz w:val="20"/>
                <w:szCs w:val="20"/>
              </w:rPr>
              <w:t xml:space="preserve">. </w:t>
            </w:r>
          </w:p>
          <w:p w14:paraId="6E253B6E" w14:textId="721A8853" w:rsidR="00DF4F98" w:rsidRDefault="00DF4F98" w:rsidP="00BE5CF0">
            <w:pPr>
              <w:jc w:val="both"/>
              <w:rPr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>W</w:t>
            </w:r>
            <w:r w:rsidR="18C32A99" w:rsidRPr="26DD0976">
              <w:rPr>
                <w:sz w:val="20"/>
                <w:szCs w:val="20"/>
              </w:rPr>
              <w:t>nioskodawca</w:t>
            </w:r>
            <w:r w:rsidRPr="26DD0976">
              <w:rPr>
                <w:sz w:val="20"/>
                <w:szCs w:val="20"/>
              </w:rPr>
              <w:t xml:space="preserve"> </w:t>
            </w:r>
            <w:r w:rsidR="18C32A99" w:rsidRPr="26DD0976">
              <w:rPr>
                <w:sz w:val="20"/>
                <w:szCs w:val="20"/>
              </w:rPr>
              <w:t xml:space="preserve">wpisuje oferowany NCBR dodatkowy Udział w Przychodzie z Komercjalizacji Technologii Zależnych w </w:t>
            </w:r>
            <w:r w:rsidRPr="26DD0976">
              <w:rPr>
                <w:sz w:val="20"/>
                <w:szCs w:val="20"/>
              </w:rPr>
              <w:t>kolumnie „</w:t>
            </w:r>
            <w:r w:rsidRPr="26DD0976">
              <w:rPr>
                <w:i/>
                <w:iCs/>
                <w:sz w:val="20"/>
                <w:szCs w:val="20"/>
              </w:rPr>
              <w:t>Deklarowana wartość</w:t>
            </w:r>
            <w:r w:rsidRPr="26DD0976">
              <w:rPr>
                <w:sz w:val="20"/>
                <w:szCs w:val="20"/>
              </w:rPr>
              <w:t>”.</w:t>
            </w:r>
          </w:p>
          <w:p w14:paraId="2565CE51" w14:textId="77777777" w:rsidR="00DF4F98" w:rsidRPr="00BA7DF8" w:rsidRDefault="00DF4F98" w:rsidP="00BE5CF0">
            <w:pPr>
              <w:jc w:val="both"/>
              <w:rPr>
                <w:sz w:val="20"/>
                <w:szCs w:val="20"/>
              </w:rPr>
            </w:pPr>
          </w:p>
        </w:tc>
      </w:tr>
      <w:tr w:rsidR="00DF4F98" w:rsidRPr="00384B67" w:rsidDel="004278AA" w14:paraId="4174DEC4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5FEEB2AF" w14:textId="6C3C9333" w:rsidR="00DF4F98" w:rsidRPr="008A7255" w:rsidDel="0032641A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6349D923" w14:textId="5ADCB5E4" w:rsidR="00DF4F98" w:rsidRPr="00292CA0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31BED55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560" w:type="dxa"/>
            <w:shd w:val="clear" w:color="auto" w:fill="C5E0B3" w:themeFill="accent6" w:themeFillTint="66"/>
            <w:vAlign w:val="center"/>
          </w:tcPr>
          <w:p w14:paraId="016C92A6" w14:textId="77777777" w:rsidR="00DF4F98" w:rsidRDefault="00DF4F98" w:rsidP="00BE5C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2976" w:type="dxa"/>
            <w:shd w:val="clear" w:color="auto" w:fill="C5E0B3" w:themeFill="accent6" w:themeFillTint="66"/>
            <w:vAlign w:val="center"/>
          </w:tcPr>
          <w:p w14:paraId="3D42A9B2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3EF23A59" w14:textId="77777777" w:rsidTr="003633B5">
        <w:trPr>
          <w:cantSplit/>
          <w:trHeight w:val="70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3B92E6FC" w14:textId="3AE9BEAC" w:rsidR="00DF4F98" w:rsidRPr="009C0B86" w:rsidRDefault="00DF4F98" w:rsidP="00F95D14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DB42CF6" w14:textId="740F4485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 w:rsidRPr="00DF4F98">
              <w:rPr>
                <w:b/>
                <w:sz w:val="20"/>
                <w:szCs w:val="20"/>
              </w:rPr>
              <w:t>Przychód z komercjalizacji Technologii Zależnych</w:t>
            </w:r>
          </w:p>
        </w:tc>
        <w:tc>
          <w:tcPr>
            <w:tcW w:w="1701" w:type="dxa"/>
            <w:vAlign w:val="center"/>
          </w:tcPr>
          <w:p w14:paraId="542DA3EC" w14:textId="2CEDDF81" w:rsidR="00DF4F98" w:rsidRPr="008A7255" w:rsidDel="004278AA" w:rsidRDefault="00DF4F98" w:rsidP="799A986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shd w:val="clear" w:color="auto" w:fill="E2EFD9" w:themeFill="accent6" w:themeFillTint="33"/>
            <w:vAlign w:val="center"/>
          </w:tcPr>
          <w:p w14:paraId="75F6644E" w14:textId="6C9056F2" w:rsidR="00DF4F98" w:rsidRPr="00357088" w:rsidDel="004278AA" w:rsidRDefault="00DF4F98" w:rsidP="799A9864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[%]</w:t>
            </w:r>
          </w:p>
        </w:tc>
        <w:tc>
          <w:tcPr>
            <w:tcW w:w="2976" w:type="dxa"/>
          </w:tcPr>
          <w:p w14:paraId="087300CC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86F7AE" w14:textId="77777777" w:rsidR="005D3A99" w:rsidRDefault="005D3A99" w:rsidP="00BA1B91">
      <w:pPr>
        <w:rPr>
          <w:i/>
          <w:iCs/>
          <w:color w:val="44546A" w:themeColor="text2"/>
          <w:sz w:val="18"/>
          <w:szCs w:val="18"/>
        </w:rPr>
      </w:pPr>
    </w:p>
    <w:p w14:paraId="079DA085" w14:textId="2886D10B" w:rsidR="00DE1624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t>Tabela E</w:t>
      </w:r>
      <w:r w:rsidR="00DF4F98" w:rsidRPr="799A9864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</w:t>
      </w:r>
      <w:r w:rsidR="00DC38CF">
        <w:rPr>
          <w:i/>
          <w:iCs/>
          <w:color w:val="44546A" w:themeColor="text2"/>
          <w:sz w:val="18"/>
          <w:szCs w:val="18"/>
        </w:rPr>
        <w:t xml:space="preserve"> nr 7</w:t>
      </w:r>
      <w:r w:rsidR="003633B5">
        <w:rPr>
          <w:i/>
          <w:iCs/>
          <w:color w:val="44546A" w:themeColor="text2"/>
          <w:sz w:val="18"/>
          <w:szCs w:val="18"/>
        </w:rPr>
        <w:t>.7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1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2126"/>
        <w:gridCol w:w="2694"/>
        <w:gridCol w:w="1701"/>
        <w:gridCol w:w="1842"/>
      </w:tblGrid>
      <w:tr w:rsidR="00BA1B91" w:rsidRPr="00384B67" w:rsidDel="004278AA" w14:paraId="0C30421B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A8D08D" w:themeFill="accent6" w:themeFillTint="99"/>
            <w:vAlign w:val="center"/>
          </w:tcPr>
          <w:p w14:paraId="3C4708FA" w14:textId="30C546B6" w:rsidR="00BA1B91" w:rsidRDefault="00DF4F98" w:rsidP="00BA1B91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</w:tr>
      <w:tr w:rsidR="00BA1B91" w:rsidRPr="00384B67" w:rsidDel="004278AA" w14:paraId="7F489029" w14:textId="77777777" w:rsidTr="003633B5">
        <w:trPr>
          <w:cantSplit/>
          <w:trHeight w:val="1134"/>
          <w:jc w:val="center"/>
        </w:trPr>
        <w:tc>
          <w:tcPr>
            <w:tcW w:w="9781" w:type="dxa"/>
            <w:gridSpan w:val="5"/>
            <w:shd w:val="clear" w:color="auto" w:fill="C5E0B3" w:themeFill="accent6" w:themeFillTint="66"/>
            <w:vAlign w:val="center"/>
          </w:tcPr>
          <w:p w14:paraId="3264ACC6" w14:textId="77777777" w:rsidR="00BA1B91" w:rsidRDefault="00BA1B91" w:rsidP="00BA1B91">
            <w:pPr>
              <w:rPr>
                <w:i/>
                <w:color w:val="44546A" w:themeColor="text2"/>
                <w:sz w:val="18"/>
              </w:rPr>
            </w:pPr>
          </w:p>
          <w:p w14:paraId="5B44ECCA" w14:textId="617F4CB9" w:rsidR="00BA1B91" w:rsidRPr="00BA1B91" w:rsidRDefault="00BA1B91" w:rsidP="00BA1B91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63E85D3C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4C297062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="00DF4F98" w:rsidRPr="26DD0976">
              <w:rPr>
                <w:sz w:val="20"/>
                <w:szCs w:val="20"/>
                <w:u w:val="single"/>
              </w:rPr>
              <w:t>Cena za realizację</w:t>
            </w:r>
            <w:r w:rsidRPr="26DD0976">
              <w:rPr>
                <w:sz w:val="20"/>
                <w:szCs w:val="20"/>
                <w:u w:val="single"/>
              </w:rPr>
              <w:t xml:space="preserve"> Etapu 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</w:t>
            </w:r>
            <w:r w:rsidR="00DF4F98" w:rsidRPr="26DD0976">
              <w:rPr>
                <w:sz w:val="20"/>
                <w:szCs w:val="20"/>
              </w:rPr>
              <w:t>Cena za realizację</w:t>
            </w:r>
            <w:r w:rsidRPr="26DD0976">
              <w:rPr>
                <w:sz w:val="20"/>
                <w:szCs w:val="20"/>
              </w:rPr>
              <w:t xml:space="preserve"> Etapu 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7E3CD872" w14:textId="77777777" w:rsidR="00BA1B91" w:rsidRPr="00384B67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BA1B91" w:rsidRPr="00384B67" w:rsidDel="004278AA" w14:paraId="2FD7E7AB" w14:textId="77777777" w:rsidTr="003633B5">
        <w:trPr>
          <w:cantSplit/>
          <w:trHeight w:val="1134"/>
          <w:jc w:val="center"/>
        </w:trPr>
        <w:tc>
          <w:tcPr>
            <w:tcW w:w="1418" w:type="dxa"/>
            <w:shd w:val="clear" w:color="auto" w:fill="C5E0B3" w:themeFill="accent6" w:themeFillTint="66"/>
            <w:vAlign w:val="center"/>
          </w:tcPr>
          <w:p w14:paraId="1DCF73C0" w14:textId="4E5AD515" w:rsidR="00BA1B91" w:rsidRPr="008A7255" w:rsidRDefault="003633B5" w:rsidP="00BA1B91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A985428" w14:textId="6D7B1A51" w:rsidR="00BA1B91" w:rsidRPr="00C73907" w:rsidDel="00DC1E78" w:rsidRDefault="00BA1B91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00E16058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139D354" w14:textId="77777777" w:rsidR="00BA1B91" w:rsidRPr="00D228C1" w:rsidRDefault="00BA1B91" w:rsidP="00BA1B91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026D22AD" w14:textId="77777777" w:rsidR="00BA1B91" w:rsidRPr="00384B67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BA1B91" w:rsidRPr="00384B67" w:rsidDel="004278AA" w14:paraId="1CAD1DF5" w14:textId="77777777" w:rsidTr="003633B5">
        <w:trPr>
          <w:cantSplit/>
          <w:trHeight w:val="895"/>
          <w:jc w:val="center"/>
        </w:trPr>
        <w:tc>
          <w:tcPr>
            <w:tcW w:w="1418" w:type="dxa"/>
            <w:shd w:val="clear" w:color="auto" w:fill="E2EFD9" w:themeFill="accent6" w:themeFillTint="33"/>
            <w:vAlign w:val="center"/>
          </w:tcPr>
          <w:p w14:paraId="08DF5408" w14:textId="32FBB391" w:rsidR="00BA1B91" w:rsidRPr="009C0B86" w:rsidRDefault="00BA1B91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7AA77744" w14:textId="0572A98D" w:rsidR="00BA1B91" w:rsidRPr="00C73907" w:rsidRDefault="00DF4F98" w:rsidP="00BA1B91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="00BA1B91">
              <w:rPr>
                <w:rFonts w:cstheme="minorHAnsi"/>
                <w:b/>
                <w:sz w:val="20"/>
                <w:szCs w:val="20"/>
              </w:rPr>
              <w:t xml:space="preserve"> Etapu I</w:t>
            </w:r>
          </w:p>
        </w:tc>
        <w:tc>
          <w:tcPr>
            <w:tcW w:w="2694" w:type="dxa"/>
            <w:vAlign w:val="center"/>
          </w:tcPr>
          <w:p w14:paraId="05976D09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1D3E932A" w14:textId="77777777" w:rsidR="00BA1B91" w:rsidRPr="00D228C1" w:rsidDel="004278AA" w:rsidRDefault="00BA1B91" w:rsidP="00BA1B91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04A08223" w14:textId="77777777" w:rsidR="00BA1B91" w:rsidRPr="008A7255" w:rsidDel="004278AA" w:rsidRDefault="00BA1B91" w:rsidP="00BA1B91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C2F2C2C" w14:textId="25CBFF00" w:rsidR="00BE015A" w:rsidRDefault="00BE015A" w:rsidP="00705167"/>
    <w:p w14:paraId="1B686872" w14:textId="36D19BBA" w:rsidR="00BA1B91" w:rsidRPr="00BA1B91" w:rsidRDefault="00BA1B91" w:rsidP="799A9864">
      <w:pPr>
        <w:rPr>
          <w:i/>
          <w:iCs/>
          <w:color w:val="44546A" w:themeColor="text2"/>
          <w:sz w:val="18"/>
          <w:szCs w:val="18"/>
        </w:rPr>
      </w:pPr>
      <w:r w:rsidRPr="799A9864">
        <w:rPr>
          <w:i/>
          <w:iCs/>
          <w:color w:val="44546A" w:themeColor="text2"/>
          <w:sz w:val="18"/>
          <w:szCs w:val="18"/>
        </w:rPr>
        <w:lastRenderedPageBreak/>
        <w:t>Tabela E.</w:t>
      </w:r>
      <w:r w:rsidR="00DF4F98" w:rsidRPr="799A9864">
        <w:rPr>
          <w:i/>
          <w:iCs/>
          <w:color w:val="44546A" w:themeColor="text2"/>
          <w:sz w:val="18"/>
          <w:szCs w:val="18"/>
        </w:rPr>
        <w:t>8</w:t>
      </w:r>
      <w:r w:rsidRPr="799A9864">
        <w:rPr>
          <w:i/>
          <w:iCs/>
          <w:color w:val="44546A" w:themeColor="text2"/>
          <w:sz w:val="18"/>
          <w:szCs w:val="18"/>
        </w:rPr>
        <w:t xml:space="preserve"> Wymaganie Konkursowe </w:t>
      </w:r>
      <w:r w:rsidR="00DC38CF">
        <w:rPr>
          <w:i/>
          <w:iCs/>
          <w:color w:val="44546A" w:themeColor="text2"/>
          <w:sz w:val="18"/>
          <w:szCs w:val="18"/>
        </w:rPr>
        <w:t>nr 7</w:t>
      </w:r>
      <w:r w:rsidR="003633B5">
        <w:rPr>
          <w:i/>
          <w:iCs/>
          <w:color w:val="44546A" w:themeColor="text2"/>
          <w:sz w:val="18"/>
          <w:szCs w:val="18"/>
        </w:rPr>
        <w:t xml:space="preserve">.8 </w:t>
      </w:r>
      <w:r w:rsidR="00DF4F98" w:rsidRPr="799A9864">
        <w:rPr>
          <w:i/>
          <w:iCs/>
          <w:color w:val="44546A" w:themeColor="text2"/>
          <w:sz w:val="18"/>
          <w:szCs w:val="18"/>
        </w:rPr>
        <w:t>–</w:t>
      </w:r>
      <w:r w:rsidRPr="799A9864">
        <w:rPr>
          <w:i/>
          <w:iCs/>
          <w:color w:val="44546A" w:themeColor="text2"/>
          <w:sz w:val="18"/>
          <w:szCs w:val="18"/>
        </w:rPr>
        <w:t xml:space="preserve"> </w:t>
      </w:r>
      <w:r w:rsidR="00DF4F98" w:rsidRPr="799A9864">
        <w:rPr>
          <w:i/>
          <w:iCs/>
          <w:color w:val="44546A" w:themeColor="text2"/>
          <w:sz w:val="18"/>
          <w:szCs w:val="18"/>
        </w:rPr>
        <w:t>Cena za realizację</w:t>
      </w:r>
      <w:r w:rsidRPr="799A9864">
        <w:rPr>
          <w:i/>
          <w:iCs/>
          <w:color w:val="44546A" w:themeColor="text2"/>
          <w:sz w:val="18"/>
          <w:szCs w:val="18"/>
        </w:rPr>
        <w:t xml:space="preserve"> Etapu II</w:t>
      </w:r>
      <w:r w:rsidR="00E62A9C" w:rsidRPr="799A9864">
        <w:rPr>
          <w:i/>
          <w:iCs/>
          <w:color w:val="44546A" w:themeColor="text2"/>
          <w:sz w:val="18"/>
          <w:szCs w:val="18"/>
        </w:rPr>
        <w:t xml:space="preserve"> – Strumień „System”</w:t>
      </w:r>
    </w:p>
    <w:tbl>
      <w:tblPr>
        <w:tblStyle w:val="Tabela-Siatka"/>
        <w:tblW w:w="9786" w:type="dxa"/>
        <w:jc w:val="center"/>
        <w:tblLayout w:type="fixed"/>
        <w:tblLook w:val="04A0" w:firstRow="1" w:lastRow="0" w:firstColumn="1" w:lastColumn="0" w:noHBand="0" w:noVBand="1"/>
      </w:tblPr>
      <w:tblGrid>
        <w:gridCol w:w="1423"/>
        <w:gridCol w:w="2126"/>
        <w:gridCol w:w="2694"/>
        <w:gridCol w:w="1701"/>
        <w:gridCol w:w="1842"/>
      </w:tblGrid>
      <w:tr w:rsidR="00DF4F98" w:rsidRPr="00384B67" w:rsidDel="004278AA" w14:paraId="76B3C1BB" w14:textId="77777777" w:rsidTr="003633B5">
        <w:trPr>
          <w:cantSplit/>
          <w:trHeight w:val="702"/>
          <w:jc w:val="center"/>
        </w:trPr>
        <w:tc>
          <w:tcPr>
            <w:tcW w:w="9786" w:type="dxa"/>
            <w:gridSpan w:val="5"/>
            <w:shd w:val="clear" w:color="auto" w:fill="A8D08D" w:themeFill="accent6" w:themeFillTint="99"/>
            <w:vAlign w:val="center"/>
          </w:tcPr>
          <w:p w14:paraId="1FB826C3" w14:textId="3242FC38" w:rsidR="00DF4F98" w:rsidRDefault="00DF4F98" w:rsidP="00BE5CF0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</w:t>
            </w:r>
            <w:r w:rsidRPr="001940DC">
              <w:rPr>
                <w:rFonts w:cstheme="minorHAnsi"/>
                <w:b/>
                <w:sz w:val="20"/>
                <w:szCs w:val="20"/>
              </w:rPr>
              <w:t xml:space="preserve"> Etapu I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</w:p>
        </w:tc>
      </w:tr>
      <w:tr w:rsidR="00DF4F98" w:rsidRPr="00384B67" w:rsidDel="004278AA" w14:paraId="621FB53F" w14:textId="77777777" w:rsidTr="003633B5">
        <w:trPr>
          <w:cantSplit/>
          <w:trHeight w:val="1134"/>
          <w:jc w:val="center"/>
        </w:trPr>
        <w:tc>
          <w:tcPr>
            <w:tcW w:w="9786" w:type="dxa"/>
            <w:gridSpan w:val="5"/>
            <w:shd w:val="clear" w:color="auto" w:fill="C5E0B3" w:themeFill="accent6" w:themeFillTint="66"/>
            <w:vAlign w:val="center"/>
          </w:tcPr>
          <w:p w14:paraId="691C1A4B" w14:textId="77777777" w:rsidR="00DF4F98" w:rsidRDefault="00DF4F98" w:rsidP="00BE5CF0">
            <w:pPr>
              <w:rPr>
                <w:i/>
                <w:color w:val="44546A" w:themeColor="text2"/>
                <w:sz w:val="18"/>
              </w:rPr>
            </w:pPr>
          </w:p>
          <w:p w14:paraId="762996B8" w14:textId="7EE12CF4" w:rsidR="00DF4F98" w:rsidRPr="00BA1B91" w:rsidRDefault="00DF4F98" w:rsidP="00BE5CF0">
            <w:pPr>
              <w:jc w:val="both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  <w:r w:rsidRPr="26DD0976">
              <w:rPr>
                <w:sz w:val="20"/>
                <w:szCs w:val="20"/>
              </w:rPr>
              <w:t xml:space="preserve">W ramach </w:t>
            </w:r>
            <w:r w:rsidR="2A8208C7" w:rsidRPr="26DD0976">
              <w:rPr>
                <w:sz w:val="20"/>
                <w:szCs w:val="20"/>
              </w:rPr>
              <w:t>W</w:t>
            </w:r>
            <w:r w:rsidRPr="26DD0976">
              <w:rPr>
                <w:sz w:val="20"/>
                <w:szCs w:val="20"/>
              </w:rPr>
              <w:t>ymagania</w:t>
            </w:r>
            <w:r w:rsidR="1CACCC4A" w:rsidRPr="26DD0976">
              <w:rPr>
                <w:sz w:val="20"/>
                <w:szCs w:val="20"/>
              </w:rPr>
              <w:t xml:space="preserve"> Konkursowego</w:t>
            </w:r>
            <w:r w:rsidRPr="26DD0976">
              <w:rPr>
                <w:sz w:val="20"/>
                <w:szCs w:val="20"/>
              </w:rPr>
              <w:t xml:space="preserve"> </w:t>
            </w:r>
            <w:r w:rsidRPr="26DD0976">
              <w:rPr>
                <w:sz w:val="20"/>
                <w:szCs w:val="20"/>
                <w:u w:val="single"/>
              </w:rPr>
              <w:t>Cena za realizację Etapu II</w:t>
            </w:r>
            <w:r w:rsidRPr="26DD0976">
              <w:rPr>
                <w:sz w:val="20"/>
                <w:szCs w:val="20"/>
              </w:rPr>
              <w:t xml:space="preserve"> ocenie zgodnie z metodologią określoną w Załączniku nr 5 do Regulaminu podlegać będzie oferowany NCBR przez Wnioskodawcę Cena za realizację Etapu II. </w:t>
            </w:r>
            <w:r w:rsidRPr="26DD0976"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  <w:t>Cena brutto nie może przekroczyć limitów wskazanych w Rozdziale X Regulaminu.</w:t>
            </w:r>
          </w:p>
          <w:p w14:paraId="34880B21" w14:textId="77777777" w:rsidR="00DF4F98" w:rsidRPr="00384B67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F4F98" w:rsidRPr="00384B67" w:rsidDel="004278AA" w14:paraId="71D23AAA" w14:textId="77777777" w:rsidTr="003633B5">
        <w:trPr>
          <w:cantSplit/>
          <w:trHeight w:val="1134"/>
          <w:jc w:val="center"/>
        </w:trPr>
        <w:tc>
          <w:tcPr>
            <w:tcW w:w="1423" w:type="dxa"/>
            <w:shd w:val="clear" w:color="auto" w:fill="C5E0B3" w:themeFill="accent6" w:themeFillTint="66"/>
            <w:vAlign w:val="center"/>
          </w:tcPr>
          <w:p w14:paraId="75791DEE" w14:textId="610643EC" w:rsidR="00DF4F98" w:rsidRPr="008A7255" w:rsidRDefault="003633B5" w:rsidP="00BE5CF0">
            <w:pPr>
              <w:rPr>
                <w:rFonts w:cstheme="minorHAnsi"/>
                <w:sz w:val="20"/>
                <w:szCs w:val="20"/>
              </w:rPr>
            </w:pPr>
            <w:r w:rsidRPr="003633B5">
              <w:rPr>
                <w:rFonts w:cstheme="minorHAnsi"/>
                <w:b/>
                <w:sz w:val="18"/>
                <w:szCs w:val="20"/>
              </w:rPr>
              <w:t>Nr Wymagania Konkursowego</w:t>
            </w:r>
            <w:r w:rsidRPr="008A7255" w:rsidDel="003633B5">
              <w:rPr>
                <w:rFonts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427E30D1" w14:textId="5A320A17" w:rsidR="00DF4F98" w:rsidRPr="00C73907" w:rsidDel="00DC1E78" w:rsidRDefault="00DF4F98" w:rsidP="799A9864">
            <w:pPr>
              <w:rPr>
                <w:b/>
                <w:bCs/>
                <w:sz w:val="20"/>
                <w:szCs w:val="20"/>
              </w:rPr>
            </w:pPr>
            <w:r w:rsidRPr="799A9864">
              <w:rPr>
                <w:b/>
                <w:bCs/>
                <w:sz w:val="20"/>
                <w:szCs w:val="20"/>
              </w:rPr>
              <w:t xml:space="preserve">Nazwa </w:t>
            </w:r>
            <w:r w:rsidR="67456137" w:rsidRPr="799A9864">
              <w:rPr>
                <w:b/>
                <w:bCs/>
                <w:sz w:val="20"/>
                <w:szCs w:val="20"/>
              </w:rPr>
              <w:t>W</w:t>
            </w:r>
            <w:r w:rsidRPr="799A9864">
              <w:rPr>
                <w:b/>
                <w:bCs/>
                <w:sz w:val="20"/>
                <w:szCs w:val="20"/>
              </w:rPr>
              <w:t xml:space="preserve">ymagania </w:t>
            </w:r>
            <w:r w:rsidR="67456137" w:rsidRPr="799A9864">
              <w:rPr>
                <w:b/>
                <w:bCs/>
                <w:sz w:val="20"/>
                <w:szCs w:val="20"/>
              </w:rPr>
              <w:t>K</w:t>
            </w:r>
            <w:r w:rsidRPr="799A9864">
              <w:rPr>
                <w:b/>
                <w:bCs/>
                <w:sz w:val="20"/>
                <w:szCs w:val="20"/>
              </w:rPr>
              <w:t>onkursowego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7E23976A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Deklarowana wartość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3674C760" w14:textId="77777777" w:rsidR="00DF4F98" w:rsidRPr="00D228C1" w:rsidRDefault="00DF4F98" w:rsidP="00BE5CF0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Jednostka</w:t>
            </w:r>
          </w:p>
        </w:tc>
        <w:tc>
          <w:tcPr>
            <w:tcW w:w="1842" w:type="dxa"/>
            <w:shd w:val="clear" w:color="auto" w:fill="C5E0B3" w:themeFill="accent6" w:themeFillTint="66"/>
            <w:vAlign w:val="center"/>
          </w:tcPr>
          <w:p w14:paraId="3911901B" w14:textId="77777777" w:rsidR="00DF4F98" w:rsidRPr="00384B67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384B67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DF4F98" w:rsidRPr="00384B67" w:rsidDel="004278AA" w14:paraId="793E472C" w14:textId="77777777" w:rsidTr="003633B5">
        <w:trPr>
          <w:cantSplit/>
          <w:trHeight w:val="895"/>
          <w:jc w:val="center"/>
        </w:trPr>
        <w:tc>
          <w:tcPr>
            <w:tcW w:w="1423" w:type="dxa"/>
            <w:shd w:val="clear" w:color="auto" w:fill="E2EFD9" w:themeFill="accent6" w:themeFillTint="33"/>
            <w:vAlign w:val="center"/>
          </w:tcPr>
          <w:p w14:paraId="29218A50" w14:textId="6BF1655D" w:rsidR="00DF4F98" w:rsidRPr="009C0B86" w:rsidRDefault="00DF4F98" w:rsidP="00693FF1">
            <w:pPr>
              <w:pStyle w:val="Akapitzlist"/>
              <w:numPr>
                <w:ilvl w:val="1"/>
                <w:numId w:val="6"/>
              </w:num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06C3F0F7" w14:textId="178B4599" w:rsidR="00DF4F98" w:rsidRPr="00C73907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za realizację Etapu II</w:t>
            </w:r>
          </w:p>
        </w:tc>
        <w:tc>
          <w:tcPr>
            <w:tcW w:w="2694" w:type="dxa"/>
            <w:vAlign w:val="center"/>
          </w:tcPr>
          <w:p w14:paraId="25FFD54D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E2EFD9" w:themeFill="accent6" w:themeFillTint="33"/>
            <w:vAlign w:val="center"/>
          </w:tcPr>
          <w:p w14:paraId="62A6ACD5" w14:textId="77777777" w:rsidR="00DF4F98" w:rsidRPr="00D228C1" w:rsidDel="004278AA" w:rsidRDefault="00DF4F98" w:rsidP="00BE5CF0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D228C1">
              <w:rPr>
                <w:rFonts w:cstheme="minorHAnsi"/>
                <w:sz w:val="20"/>
                <w:szCs w:val="20"/>
              </w:rPr>
              <w:t>[PLN brutto]</w:t>
            </w:r>
          </w:p>
        </w:tc>
        <w:tc>
          <w:tcPr>
            <w:tcW w:w="1842" w:type="dxa"/>
          </w:tcPr>
          <w:p w14:paraId="2F415A9F" w14:textId="77777777" w:rsidR="00DF4F98" w:rsidRPr="008A7255" w:rsidDel="004278AA" w:rsidRDefault="00DF4F98" w:rsidP="00BE5CF0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383ABB47" w14:textId="66E1F7D2" w:rsidR="00BA1B91" w:rsidRDefault="00BA1B91" w:rsidP="00BA1B91">
      <w:pPr>
        <w:tabs>
          <w:tab w:val="left" w:pos="1290"/>
        </w:tabs>
      </w:pPr>
      <w:r>
        <w:tab/>
      </w:r>
    </w:p>
    <w:p w14:paraId="4DD66B68" w14:textId="41C49CCE" w:rsidR="00E51364" w:rsidRPr="00E51364" w:rsidRDefault="001D3A7B" w:rsidP="005D3A99">
      <w:pPr>
        <w:pStyle w:val="Nagwek1"/>
      </w:pPr>
      <w:r w:rsidRPr="799A9864">
        <w:t>OPIS KONCEPCYJNY PLANOWANE</w:t>
      </w:r>
      <w:r w:rsidR="0057650A" w:rsidRPr="799A9864">
        <w:t>GO SYSTEMU</w:t>
      </w:r>
      <w:r w:rsidR="004238CB" w:rsidRPr="799A9864">
        <w:t xml:space="preserve"> „MAGAZYNOWANIA ENERGII ELEKTRYCZNEJ</w:t>
      </w:r>
      <w:r w:rsidR="00E51364" w:rsidRPr="799A9864">
        <w:t>”</w:t>
      </w:r>
      <w:r w:rsidR="003633B5">
        <w:t xml:space="preserve"> I WYMAGANIA JAKOŚCIOWE</w:t>
      </w:r>
      <w:r w:rsidRPr="799A9864">
        <w:t xml:space="preserve"> – STRUMIEŃ „</w:t>
      </w:r>
      <w:r w:rsidR="00B21DDA" w:rsidRPr="799A9864">
        <w:t>SYSTEM</w:t>
      </w:r>
      <w:r w:rsidRPr="799A9864">
        <w:t>”</w:t>
      </w:r>
    </w:p>
    <w:p w14:paraId="719B70B7" w14:textId="3ABDBAE3" w:rsidR="001D3A7B" w:rsidRDefault="001D3A7B" w:rsidP="001D3A7B">
      <w:pPr>
        <w:jc w:val="both"/>
        <w:rPr>
          <w:sz w:val="20"/>
          <w:szCs w:val="20"/>
          <w:u w:val="single"/>
        </w:rPr>
      </w:pPr>
      <w:r w:rsidRPr="799A9864">
        <w:rPr>
          <w:sz w:val="20"/>
          <w:szCs w:val="20"/>
          <w:u w:val="single"/>
        </w:rPr>
        <w:t>W ramach niniejszej części Wniosku, W</w:t>
      </w:r>
      <w:r w:rsidR="008A5C0E">
        <w:rPr>
          <w:sz w:val="20"/>
          <w:szCs w:val="20"/>
          <w:u w:val="single"/>
        </w:rPr>
        <w:t>nioskodawca</w:t>
      </w:r>
      <w:r w:rsidRPr="799A9864">
        <w:rPr>
          <w:sz w:val="20"/>
          <w:szCs w:val="20"/>
          <w:u w:val="single"/>
        </w:rPr>
        <w:t xml:space="preserve"> jest zobligowany przedst</w:t>
      </w:r>
      <w:r w:rsidR="00060153" w:rsidRPr="799A9864">
        <w:rPr>
          <w:sz w:val="20"/>
          <w:szCs w:val="20"/>
          <w:u w:val="single"/>
        </w:rPr>
        <w:t>awić opis koncepcyjny planowanego</w:t>
      </w:r>
      <w:r w:rsidRPr="799A9864">
        <w:rPr>
          <w:sz w:val="20"/>
          <w:szCs w:val="20"/>
          <w:u w:val="single"/>
        </w:rPr>
        <w:t xml:space="preserve"> </w:t>
      </w:r>
      <w:r w:rsidR="00060153" w:rsidRPr="799A9864">
        <w:rPr>
          <w:sz w:val="20"/>
          <w:szCs w:val="20"/>
          <w:u w:val="single"/>
        </w:rPr>
        <w:t>Systemu M</w:t>
      </w:r>
      <w:r w:rsidRPr="799A9864">
        <w:rPr>
          <w:sz w:val="20"/>
          <w:szCs w:val="20"/>
          <w:u w:val="single"/>
        </w:rPr>
        <w:t xml:space="preserve">agazynowania </w:t>
      </w:r>
      <w:r w:rsidR="00060153" w:rsidRPr="799A9864">
        <w:rPr>
          <w:sz w:val="20"/>
          <w:szCs w:val="20"/>
          <w:u w:val="single"/>
        </w:rPr>
        <w:t>E</w:t>
      </w:r>
      <w:r w:rsidRPr="799A9864">
        <w:rPr>
          <w:sz w:val="20"/>
          <w:szCs w:val="20"/>
          <w:u w:val="single"/>
        </w:rPr>
        <w:t xml:space="preserve">nergii elektrycznej – </w:t>
      </w:r>
      <w:r w:rsidR="006D1CF7" w:rsidRPr="799A9864">
        <w:rPr>
          <w:sz w:val="20"/>
          <w:szCs w:val="20"/>
          <w:u w:val="single"/>
        </w:rPr>
        <w:t>S</w:t>
      </w:r>
      <w:r w:rsidRPr="799A9864">
        <w:rPr>
          <w:sz w:val="20"/>
          <w:szCs w:val="20"/>
          <w:u w:val="single"/>
        </w:rPr>
        <w:t>trumień „</w:t>
      </w:r>
      <w:r w:rsidR="00060153" w:rsidRPr="799A9864">
        <w:rPr>
          <w:sz w:val="20"/>
          <w:szCs w:val="20"/>
          <w:u w:val="single"/>
        </w:rPr>
        <w:t>S</w:t>
      </w:r>
      <w:r w:rsidR="00B21DDA" w:rsidRPr="799A9864">
        <w:rPr>
          <w:sz w:val="20"/>
          <w:szCs w:val="20"/>
          <w:u w:val="single"/>
        </w:rPr>
        <w:t>ystem</w:t>
      </w:r>
      <w:r w:rsidRPr="799A9864">
        <w:rPr>
          <w:sz w:val="20"/>
          <w:szCs w:val="20"/>
          <w:u w:val="single"/>
        </w:rPr>
        <w:t>” wraz z informacjami doprecyzowującymi, zgodnie z tabelami poniżej, co pozwoli Zamawiającemu uzyskanie szczegółowej informacji odnośnie proponowane</w:t>
      </w:r>
      <w:r w:rsidR="0057650A" w:rsidRPr="799A9864">
        <w:rPr>
          <w:sz w:val="20"/>
          <w:szCs w:val="20"/>
          <w:u w:val="single"/>
        </w:rPr>
        <w:t>go  Systemu</w:t>
      </w:r>
      <w:r w:rsidRPr="799A9864">
        <w:rPr>
          <w:sz w:val="20"/>
          <w:szCs w:val="20"/>
          <w:u w:val="single"/>
        </w:rPr>
        <w:t>, w szczególności rozwiązań innowacyjnych, a także je</w:t>
      </w:r>
      <w:r w:rsidR="0057650A" w:rsidRPr="799A9864">
        <w:rPr>
          <w:sz w:val="20"/>
          <w:szCs w:val="20"/>
          <w:u w:val="single"/>
        </w:rPr>
        <w:t>go</w:t>
      </w:r>
      <w:r w:rsidRPr="799A9864">
        <w:rPr>
          <w:sz w:val="20"/>
          <w:szCs w:val="20"/>
          <w:u w:val="single"/>
        </w:rPr>
        <w:t xml:space="preserve"> potencjału wdrożeniowego, na podstawie których Zamawiający dokona wyboru najbardziej innowacyjnych i najlepiej rokujących rozwiązań. </w:t>
      </w:r>
    </w:p>
    <w:p w14:paraId="0513C463" w14:textId="297EE4AE" w:rsidR="003633B5" w:rsidRDefault="003633B5" w:rsidP="003633B5">
      <w:pPr>
        <w:jc w:val="both"/>
        <w:rPr>
          <w:sz w:val="20"/>
          <w:szCs w:val="20"/>
          <w:u w:val="single"/>
        </w:rPr>
      </w:pP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 xml:space="preserve">W niniejszej części Wniosku, Wnioskodawca opisuje koncepcję planowanego do opracowania Systemu Magazynowania Energii elektrycznej, na podstawie której Zamawiający dokona 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oceny Wymagań Jakościowych nr 8.1 i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.2, oraz wskazuje uzasadnien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ia dla Wymagania Jakościowych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.3-</w:t>
      </w:r>
      <w:r w:rsidR="00DC38CF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.5 opisanych w Załączniku nr 1 do Regulaminu.</w:t>
      </w:r>
      <w:r>
        <w:rPr>
          <w:rStyle w:val="eop"/>
          <w:rFonts w:ascii="Calibri" w:hAnsi="Calibri" w:cs="Calibri"/>
          <w:color w:val="000000"/>
          <w:sz w:val="20"/>
          <w:szCs w:val="20"/>
          <w:shd w:val="clear" w:color="auto" w:fill="FFFFFF"/>
        </w:rPr>
        <w:t> </w:t>
      </w:r>
    </w:p>
    <w:p w14:paraId="7226CD45" w14:textId="4481E9E9" w:rsidR="00C64753" w:rsidRPr="00C64753" w:rsidRDefault="006D51E8" w:rsidP="00C64753">
      <w:pPr>
        <w:pStyle w:val="Legenda"/>
        <w:keepNext/>
      </w:pPr>
      <w:r>
        <w:t xml:space="preserve">Tabela </w:t>
      </w:r>
      <w:r w:rsidR="00D55FC0">
        <w:t>F</w:t>
      </w:r>
      <w:r w:rsidR="006A64C5">
        <w:t>.</w:t>
      </w:r>
      <w:r>
        <w:fldChar w:fldCharType="begin"/>
      </w:r>
      <w:r>
        <w:instrText>SEQ Tabela \* ARABIC \s 1</w:instrText>
      </w:r>
      <w:r>
        <w:fldChar w:fldCharType="separate"/>
      </w:r>
      <w:r w:rsidR="006A64C5" w:rsidRPr="26DD0976">
        <w:rPr>
          <w:noProof/>
        </w:rPr>
        <w:t>1</w:t>
      </w:r>
      <w:r>
        <w:fldChar w:fldCharType="end"/>
      </w:r>
      <w:r>
        <w:t xml:space="preserve"> </w:t>
      </w:r>
      <w:r w:rsidR="00177BB3">
        <w:t xml:space="preserve"> </w:t>
      </w:r>
      <w:r w:rsidR="04A6EEC6">
        <w:t>Opis koncepcyjny</w:t>
      </w:r>
      <w:r w:rsidR="00E23579">
        <w:t xml:space="preserve"> </w:t>
      </w:r>
      <w:r w:rsidR="00C64753">
        <w:t>Systemu M</w:t>
      </w:r>
      <w:r w:rsidR="004238CB">
        <w:t xml:space="preserve">agazynowania </w:t>
      </w:r>
      <w:r w:rsidR="00C64753">
        <w:t>E</w:t>
      </w:r>
      <w:r w:rsidR="004238CB">
        <w:t>nergii elektrycznej</w:t>
      </w:r>
      <w:r w:rsidR="00DC38CF">
        <w:t xml:space="preserve"> – Wymagania Jakościowe nr 8.1 i 8</w:t>
      </w:r>
      <w:r w:rsidR="003633B5">
        <w:t>.2</w:t>
      </w:r>
      <w:r w:rsidR="001D3A7B">
        <w:t xml:space="preserve"> – </w:t>
      </w:r>
      <w:r w:rsidR="006D1CF7">
        <w:t>S</w:t>
      </w:r>
      <w:r w:rsidR="001D3A7B">
        <w:t xml:space="preserve">trumień </w:t>
      </w:r>
      <w:r w:rsidR="00C64753">
        <w:t>„S</w:t>
      </w:r>
      <w:r w:rsidR="00B21DDA">
        <w:t>ystem</w:t>
      </w:r>
      <w:r w:rsidR="00302938"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9C051E" w14:paraId="06BD94A6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7FDD13F4" w14:textId="77777777" w:rsidR="009C051E" w:rsidRDefault="009C051E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5F538182" w14:textId="77777777" w:rsidR="009C051E" w:rsidRPr="00DE04E9" w:rsidRDefault="009C051E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219C3A76" w14:textId="77777777" w:rsidR="009C051E" w:rsidRPr="00347FD6" w:rsidRDefault="009C051E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017B795E" w14:textId="44120DE7" w:rsidR="009C051E" w:rsidRPr="009C051E" w:rsidRDefault="00D55FC0" w:rsidP="009C051E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373367">
              <w:rPr>
                <w:rFonts w:cstheme="minorHAnsi"/>
                <w:b/>
                <w:sz w:val="20"/>
                <w:szCs w:val="20"/>
              </w:rPr>
              <w:t>1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EBBCF9" w14:textId="0D1AA37B" w:rsidR="009C051E" w:rsidRPr="008A7255" w:rsidRDefault="75F147EF" w:rsidP="00302938">
            <w:pPr>
              <w:jc w:val="center"/>
              <w:rPr>
                <w:sz w:val="20"/>
                <w:szCs w:val="20"/>
                <w:u w:val="single"/>
              </w:rPr>
            </w:pPr>
            <w:r w:rsidRPr="799A9864">
              <w:rPr>
                <w:b/>
                <w:bCs/>
                <w:sz w:val="20"/>
                <w:szCs w:val="20"/>
              </w:rPr>
              <w:t>Opis koncepcyjny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Systemu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 </w:t>
            </w:r>
            <w:r w:rsidR="00060153" w:rsidRPr="799A9864">
              <w:rPr>
                <w:b/>
                <w:bCs/>
                <w:sz w:val="20"/>
                <w:szCs w:val="20"/>
              </w:rPr>
              <w:t>M</w:t>
            </w:r>
            <w:r w:rsidR="081B4A88" w:rsidRPr="799A9864">
              <w:rPr>
                <w:b/>
                <w:bCs/>
                <w:sz w:val="20"/>
                <w:szCs w:val="20"/>
              </w:rPr>
              <w:t xml:space="preserve">agazynowania </w:t>
            </w:r>
            <w:r w:rsidR="00060153" w:rsidRPr="799A9864">
              <w:rPr>
                <w:b/>
                <w:bCs/>
                <w:sz w:val="20"/>
                <w:szCs w:val="20"/>
              </w:rPr>
              <w:t>E</w:t>
            </w:r>
            <w:r w:rsidR="00302938" w:rsidRPr="799A9864">
              <w:rPr>
                <w:b/>
                <w:bCs/>
                <w:sz w:val="20"/>
                <w:szCs w:val="20"/>
              </w:rPr>
              <w:t>nergii elektrycznej</w:t>
            </w:r>
          </w:p>
        </w:tc>
      </w:tr>
      <w:tr w:rsidR="009C051E" w14:paraId="76FCF181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31FC4A72" w14:textId="77777777" w:rsidR="009C051E" w:rsidRPr="008A7255" w:rsidRDefault="009C051E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22E8ED7C" w14:textId="30783BF8" w:rsidR="00CB343D" w:rsidRDefault="6168D9BC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  <w:r w:rsidRPr="38273223">
              <w:rPr>
                <w:sz w:val="20"/>
                <w:szCs w:val="20"/>
              </w:rPr>
              <w:t xml:space="preserve">W opisie koncepcji planowanego do opracowania Systemu Magazynowania Energii elektrycznej należy podać </w:t>
            </w:r>
            <w:r w:rsidR="75F147EF">
              <w:br/>
            </w:r>
            <w:r w:rsidRPr="38273223">
              <w:rPr>
                <w:sz w:val="20"/>
                <w:szCs w:val="20"/>
              </w:rPr>
              <w:t>w szczególności</w:t>
            </w:r>
            <w:r w:rsidRPr="38273223">
              <w:rPr>
                <w:sz w:val="20"/>
                <w:szCs w:val="20"/>
                <w:lang w:eastAsia="pl-PL"/>
              </w:rPr>
              <w:t>:</w:t>
            </w:r>
          </w:p>
          <w:p w14:paraId="41F88FA4" w14:textId="6E6ED28B" w:rsidR="00CB343D" w:rsidRPr="00CB343D" w:rsidRDefault="00164DB8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Ogólny opis</w:t>
            </w:r>
            <w:r w:rsidR="5A846BEC" w:rsidRPr="7F5DEE20">
              <w:rPr>
                <w:sz w:val="20"/>
                <w:szCs w:val="20"/>
                <w:lang w:eastAsia="pl-PL"/>
              </w:rPr>
              <w:t xml:space="preserve"> Systemu opracowy</w:t>
            </w:r>
            <w:r>
              <w:rPr>
                <w:sz w:val="20"/>
                <w:szCs w:val="20"/>
                <w:lang w:eastAsia="pl-PL"/>
              </w:rPr>
              <w:t>wanego w ramach Przedsięwzięcia wraz ze wskazaniem jego funkcjonalności,</w:t>
            </w:r>
          </w:p>
          <w:p w14:paraId="767B22C3" w14:textId="0C48113B" w:rsidR="00CB343D" w:rsidRPr="00460E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Założenia projektowe </w:t>
            </w:r>
            <w:r w:rsidR="039A2068" w:rsidRPr="0A64E333">
              <w:rPr>
                <w:sz w:val="20"/>
                <w:szCs w:val="20"/>
                <w:lang w:eastAsia="pl-PL"/>
              </w:rPr>
              <w:t xml:space="preserve">Systemu </w:t>
            </w:r>
            <w:r w:rsidRPr="0A64E333">
              <w:rPr>
                <w:sz w:val="20"/>
                <w:szCs w:val="20"/>
                <w:lang w:eastAsia="pl-PL"/>
              </w:rPr>
              <w:t>– opis głównych elementów składowych Systemu</w:t>
            </w:r>
            <w:r w:rsidR="008A5C0E" w:rsidRPr="0A64E333">
              <w:rPr>
                <w:sz w:val="20"/>
                <w:szCs w:val="20"/>
                <w:lang w:eastAsia="pl-PL"/>
              </w:rPr>
              <w:t xml:space="preserve"> ze schematem blokowym przedstawiającym elementy składowe Systemu oraz powiązania między nimi,</w:t>
            </w:r>
            <w:r w:rsidR="057D6B1A" w:rsidRPr="0A64E333">
              <w:rPr>
                <w:sz w:val="20"/>
                <w:szCs w:val="20"/>
                <w:lang w:eastAsia="pl-PL"/>
              </w:rPr>
              <w:t xml:space="preserve"> </w:t>
            </w:r>
          </w:p>
          <w:p w14:paraId="1205C880" w14:textId="42200692" w:rsidR="00460E3D" w:rsidRDefault="4BDA42AD" w:rsidP="7F5DEE20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7F5DEE20">
              <w:rPr>
                <w:sz w:val="20"/>
                <w:szCs w:val="20"/>
                <w:lang w:eastAsia="pl-PL"/>
              </w:rPr>
              <w:t>Sposób zapewnienia prawidłowych parametrów pracy</w:t>
            </w:r>
            <w:r w:rsidR="00164DB8">
              <w:rPr>
                <w:sz w:val="20"/>
                <w:szCs w:val="20"/>
                <w:lang w:eastAsia="pl-PL"/>
              </w:rPr>
              <w:t xml:space="preserve"> zewnętrznej</w:t>
            </w:r>
            <w:r w:rsidRPr="7F5DEE20">
              <w:rPr>
                <w:sz w:val="20"/>
                <w:szCs w:val="20"/>
                <w:lang w:eastAsia="pl-PL"/>
              </w:rPr>
              <w:t xml:space="preserve"> Baterii Systemowej, niezależnie od temperatury zewnętrznej otoczenia,</w:t>
            </w:r>
          </w:p>
          <w:p w14:paraId="3DE2F79B" w14:textId="77777777" w:rsidR="00C52139" w:rsidRDefault="75F147EF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799A9864">
              <w:rPr>
                <w:sz w:val="20"/>
                <w:szCs w:val="20"/>
                <w:lang w:eastAsia="pl-PL"/>
              </w:rPr>
              <w:t xml:space="preserve">Przewagi i różnice Systemu w stosunku </w:t>
            </w:r>
            <w:r w:rsidR="00460E3D">
              <w:rPr>
                <w:sz w:val="20"/>
                <w:szCs w:val="20"/>
                <w:lang w:eastAsia="pl-PL"/>
              </w:rPr>
              <w:t xml:space="preserve">do </w:t>
            </w:r>
            <w:r w:rsidRPr="799A9864">
              <w:rPr>
                <w:sz w:val="20"/>
                <w:szCs w:val="20"/>
                <w:lang w:eastAsia="pl-PL"/>
              </w:rPr>
              <w:t>obecnie dostępnych produktów</w:t>
            </w:r>
            <w:r w:rsidR="00460E3D">
              <w:rPr>
                <w:sz w:val="20"/>
                <w:szCs w:val="20"/>
                <w:lang w:eastAsia="pl-PL"/>
              </w:rPr>
              <w:t xml:space="preserve"> na rynku</w:t>
            </w:r>
            <w:r w:rsidRPr="799A9864">
              <w:rPr>
                <w:sz w:val="20"/>
                <w:szCs w:val="20"/>
                <w:lang w:eastAsia="pl-PL"/>
              </w:rPr>
              <w:t>,</w:t>
            </w:r>
          </w:p>
          <w:p w14:paraId="2664CA05" w14:textId="3D832A25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Założenia projektowe Demonstratora Systemu, uwzględniając</w:t>
            </w:r>
            <w:r w:rsidR="675B5C76"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e:</w:t>
            </w:r>
          </w:p>
          <w:p w14:paraId="28556849" w14:textId="295E38AC" w:rsidR="00C52139" w:rsidRPr="00C52139" w:rsidRDefault="75CEF99A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materiałów i elementów wchodzących w jego skład,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1D5675B6" w14:textId="370E8F60" w:rsidR="472EEA31" w:rsidRDefault="472EEA31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Style w:val="eop"/>
                <w:sz w:val="20"/>
                <w:szCs w:val="20"/>
              </w:rPr>
            </w:pP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Interfejs użytkownika (UX/UI),</w:t>
            </w:r>
          </w:p>
          <w:p w14:paraId="303E87FF" w14:textId="351164E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line="256" w:lineRule="auto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lastRenderedPageBreak/>
              <w:t xml:space="preserve">wskazanie możliwości wykonalności Demonstratora Baterii w ramach przedstawionego harmonogramu Przedsięwzięcia oraz możliwości osiągnięcia celów Przedsięwzięcia, </w:t>
            </w:r>
          </w:p>
          <w:p w14:paraId="410E8600" w14:textId="11E11C1B" w:rsidR="705B5E02" w:rsidRDefault="705B5E02" w:rsidP="0A64E333">
            <w:pPr>
              <w:pStyle w:val="Akapitzlist"/>
              <w:numPr>
                <w:ilvl w:val="1"/>
                <w:numId w:val="10"/>
              </w:numPr>
              <w:spacing w:beforeAutospacing="1" w:afterAutospacing="1"/>
              <w:jc w:val="both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opis wykorzystania najlepszych praktyk inżynierskich przy projektowaniu Demonstratora Systemu oraz podejścia uwzględniającego bezpieczeństwo zastosowanych elementów, instalacji i urządzeń,</w:t>
            </w:r>
          </w:p>
          <w:p w14:paraId="4DEF5079" w14:textId="211C2CA6" w:rsidR="00C52139" w:rsidRPr="00C52139" w:rsidRDefault="75CEF99A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Wizualizacje lub rysunek techniczny Demonstratora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="13421F43" w:rsidRPr="0A64E333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>pozwalające na ocenę estetyki wykonania i designu,</w:t>
            </w:r>
          </w:p>
          <w:p w14:paraId="71743587" w14:textId="10BC7C43" w:rsidR="00C52139" w:rsidRPr="00C52139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rStyle w:val="normaltextrun"/>
                <w:rFonts w:ascii="Calibri" w:hAnsi="Calibri" w:cs="Calibri"/>
                <w:sz w:val="20"/>
                <w:szCs w:val="20"/>
              </w:rPr>
              <w:t>Opis rozwiązań z zakresu ergonomii i bezpieczeństwa zastosowanych w Demonstratorze Systemu,</w:t>
            </w:r>
            <w:r w:rsidRPr="0A64E333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CDF86C7" w14:textId="4873416B" w:rsidR="00C52139" w:rsidRPr="00CB343D" w:rsidRDefault="75CEF99A" w:rsidP="00C52139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Zestawienie parametrów Demonstratora Systemu planowanych do osiągnięcia – sprawność, wymiary Urządzenia Centralnego, poziom hałasu Demonstratora Systemu,</w:t>
            </w:r>
          </w:p>
          <w:p w14:paraId="7E3DC498" w14:textId="6CE6F12E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>Skalowalność Systemu - możliwość oraz koszt zastosowania proponowanej przez Wnioskodawcę Technologii w skali innej niż skala Demonstratora Systemu,</w:t>
            </w:r>
          </w:p>
          <w:p w14:paraId="22ABE7DF" w14:textId="117C6D40" w:rsidR="00CB343D" w:rsidRDefault="50154145" w:rsidP="0A64E333">
            <w:pPr>
              <w:pStyle w:val="Akapitzlist"/>
              <w:numPr>
                <w:ilvl w:val="0"/>
                <w:numId w:val="10"/>
              </w:numPr>
              <w:spacing w:line="256" w:lineRule="auto"/>
              <w:jc w:val="both"/>
              <w:rPr>
                <w:rFonts w:eastAsiaTheme="minorEastAsia"/>
                <w:sz w:val="20"/>
                <w:szCs w:val="20"/>
                <w:lang w:eastAsia="pl-PL"/>
              </w:rPr>
            </w:pPr>
            <w:r w:rsidRPr="0A64E333">
              <w:rPr>
                <w:sz w:val="20"/>
                <w:szCs w:val="20"/>
                <w:lang w:eastAsia="pl-PL"/>
              </w:rPr>
              <w:t xml:space="preserve">Ryzyka związane z produkcją i eksploatacją </w:t>
            </w:r>
            <w:r w:rsidR="75CEF99A" w:rsidRPr="0A64E333">
              <w:rPr>
                <w:sz w:val="20"/>
                <w:szCs w:val="20"/>
                <w:lang w:eastAsia="pl-PL"/>
              </w:rPr>
              <w:t xml:space="preserve">Demonstratora </w:t>
            </w:r>
            <w:r w:rsidRPr="0A64E333">
              <w:rPr>
                <w:sz w:val="20"/>
                <w:szCs w:val="20"/>
                <w:lang w:eastAsia="pl-PL"/>
              </w:rPr>
              <w:t>Systemu, o</w:t>
            </w:r>
            <w:r w:rsidR="75CEF99A" w:rsidRPr="0A64E333">
              <w:rPr>
                <w:sz w:val="20"/>
                <w:szCs w:val="20"/>
                <w:lang w:eastAsia="pl-PL"/>
              </w:rPr>
              <w:t>raz sposób zarządzania ryzykiem.</w:t>
            </w:r>
          </w:p>
          <w:p w14:paraId="41AB3BFB" w14:textId="77777777" w:rsidR="00CB343D" w:rsidRDefault="00CB343D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  <w:p w14:paraId="3207F98A" w14:textId="24D866B5" w:rsidR="009C051E" w:rsidRPr="00C64753" w:rsidRDefault="009C051E" w:rsidP="799A9864">
            <w:pPr>
              <w:pStyle w:val="Akapitzlist"/>
              <w:ind w:left="0"/>
              <w:jc w:val="both"/>
              <w:rPr>
                <w:rFonts w:cs="Times New Roman"/>
                <w:sz w:val="20"/>
                <w:szCs w:val="20"/>
              </w:rPr>
            </w:pPr>
          </w:p>
        </w:tc>
      </w:tr>
      <w:tr w:rsidR="009C051E" w14:paraId="784F6E3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214171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6" w:type="dxa"/>
              </w:tcPr>
              <w:p w14:paraId="7A6CB76A" w14:textId="77777777" w:rsidR="009C051E" w:rsidRDefault="009C051E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37C5570B" w14:textId="77777777" w:rsidR="009C051E" w:rsidRDefault="009C051E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28A90C73" w14:textId="4922CF92" w:rsidR="009C051E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o</w:t>
            </w:r>
            <w:r w:rsidR="5C9E6458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pis 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koncepcyjny Systemu Magazynowania Energii elektry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>cznej zgodnie z podpunktami a)-</w:t>
            </w:r>
            <w:r w:rsidR="76436B39" w:rsidRPr="0A64E333">
              <w:rPr>
                <w:rFonts w:cs="Times New Roman"/>
                <w:i/>
                <w:iCs/>
                <w:sz w:val="20"/>
                <w:szCs w:val="20"/>
              </w:rPr>
              <w:t>j</w:t>
            </w:r>
            <w:r w:rsidR="50154145" w:rsidRPr="0A64E333">
              <w:rPr>
                <w:rFonts w:cs="Times New Roman"/>
                <w:i/>
                <w:iCs/>
                <w:sz w:val="20"/>
                <w:szCs w:val="20"/>
              </w:rPr>
              <w:t>), przy czym w opisie należy zachować kolejność podpunktów.</w:t>
            </w:r>
          </w:p>
        </w:tc>
      </w:tr>
    </w:tbl>
    <w:p w14:paraId="66E706D2" w14:textId="77777777" w:rsidR="00CB343D" w:rsidRDefault="00CB34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8B493D" w14:textId="4FCB2105" w:rsidR="005B69D8" w:rsidRPr="005B69D8" w:rsidRDefault="005B69D8" w:rsidP="005B69D8">
      <w:pPr>
        <w:pStyle w:val="Legenda"/>
        <w:keepNext/>
      </w:pPr>
      <w:r>
        <w:t xml:space="preserve">Tabela </w:t>
      </w:r>
      <w:r w:rsidR="00D55FC0">
        <w:t>F</w:t>
      </w:r>
      <w:r>
        <w:t xml:space="preserve">.2 Proponowane przez </w:t>
      </w:r>
      <w:r w:rsidR="00CA0D50">
        <w:t xml:space="preserve">Wnioskodawcę </w:t>
      </w:r>
      <w:r>
        <w:t xml:space="preserve">rozwiązania innowacyjne dla Systemu Magazynowania Energii elektrycznej – </w:t>
      </w:r>
      <w:r w:rsidR="00D55FC0">
        <w:t>Wymaganie Jakościowe nr 8</w:t>
      </w:r>
      <w:r w:rsidR="003633B5">
        <w:t xml:space="preserve">.3 - </w:t>
      </w:r>
      <w:r w:rsidR="006D1CF7">
        <w:t>S</w:t>
      </w:r>
      <w:r>
        <w:t>trumień „System”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64753" w14:paraId="695FA81A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043C6782" w14:textId="77777777" w:rsidR="00C64753" w:rsidRDefault="00C64753" w:rsidP="00BE5C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1C5B8C38" w14:textId="77777777" w:rsidR="00C64753" w:rsidRPr="00DE04E9" w:rsidRDefault="00C64753" w:rsidP="00BE5C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7F1EF756" w14:textId="77777777" w:rsidR="00C64753" w:rsidRPr="00347FD6" w:rsidRDefault="00C64753" w:rsidP="00BE5C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6203AAE1" w14:textId="00858078" w:rsidR="00C64753" w:rsidRPr="009C051E" w:rsidRDefault="00D55FC0" w:rsidP="00BE5C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41BF77B1" w14:textId="30B2AB37" w:rsidR="00C64753" w:rsidRPr="008A7255" w:rsidRDefault="00302938" w:rsidP="005B69D8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P</w:t>
            </w:r>
            <w:r w:rsidR="005B69D8">
              <w:rPr>
                <w:rFonts w:cstheme="minorHAnsi"/>
                <w:b/>
                <w:sz w:val="20"/>
                <w:szCs w:val="20"/>
              </w:rPr>
              <w:t xml:space="preserve">roponowane przez </w:t>
            </w:r>
            <w:r w:rsidR="00CA0D50">
              <w:rPr>
                <w:rFonts w:cstheme="minorHAnsi"/>
                <w:b/>
                <w:sz w:val="20"/>
                <w:szCs w:val="20"/>
              </w:rPr>
              <w:t xml:space="preserve">Wnioskodawcę </w:t>
            </w:r>
            <w:r>
              <w:rPr>
                <w:rFonts w:cstheme="minorHAnsi"/>
                <w:b/>
                <w:sz w:val="20"/>
                <w:szCs w:val="20"/>
              </w:rPr>
              <w:t>rozwiązania innowacyjne dla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Systemu</w:t>
            </w:r>
            <w:r w:rsidR="00C64753" w:rsidRPr="007A3046"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C64753">
              <w:rPr>
                <w:rFonts w:cstheme="minorHAnsi"/>
                <w:b/>
                <w:sz w:val="20"/>
                <w:szCs w:val="20"/>
              </w:rPr>
              <w:t>Magazynowania E</w:t>
            </w:r>
            <w:r>
              <w:rPr>
                <w:rFonts w:cstheme="minorHAnsi"/>
                <w:b/>
                <w:sz w:val="20"/>
                <w:szCs w:val="20"/>
              </w:rPr>
              <w:t>nergii elektrycznej</w:t>
            </w:r>
          </w:p>
        </w:tc>
      </w:tr>
      <w:tr w:rsidR="00C64753" w14:paraId="3FAB7F5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15C0CF61" w14:textId="77777777" w:rsidR="00C64753" w:rsidRPr="008A7255" w:rsidRDefault="00C64753" w:rsidP="00BE5C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78988535" w14:textId="77777777" w:rsidR="00C52139" w:rsidRDefault="00C52139" w:rsidP="00C5213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</w:pPr>
            <w:r w:rsidRPr="202FB7CD">
              <w:rPr>
                <w:rStyle w:val="normaltextrun"/>
                <w:rFonts w:ascii="Calibri" w:eastAsia="Calibri" w:hAnsi="Calibri" w:cs="Calibri"/>
                <w:color w:val="000000" w:themeColor="text1"/>
                <w:sz w:val="20"/>
                <w:szCs w:val="20"/>
              </w:rPr>
              <w:t xml:space="preserve">Zamawiający wymaga, aby System Magazynowania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zawierał elementy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 innowacyjne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w skali kraju lub Europy, np. w zakresie wykorzystywanych </w:t>
            </w:r>
            <w:r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 xml:space="preserve">rozwiązań, </w:t>
            </w:r>
            <w:r w:rsidRPr="18DEA8C6">
              <w:rPr>
                <w:rStyle w:val="normaltextrun"/>
                <w:rFonts w:ascii="Calibri" w:eastAsiaTheme="majorEastAsia" w:hAnsi="Calibri" w:cs="Calibri"/>
                <w:sz w:val="20"/>
                <w:szCs w:val="20"/>
              </w:rPr>
              <w:t>surowców, uniwersalności, sprawności, kosztów w przeliczeniu na efektywną jednostkę pojemności. </w:t>
            </w:r>
          </w:p>
          <w:p w14:paraId="2D5D7393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</w:p>
          <w:p w14:paraId="752791FC" w14:textId="77777777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 Zamawiający wymaga, aby Wnioskodawca wskazał wszystkie innowacje produktowe i procesowe, jakie planuje zaimplementować, przedstawił ich założenia i uzasadnił ich innowacyjność. </w:t>
            </w:r>
          </w:p>
          <w:p w14:paraId="70EFEEDD" w14:textId="77777777" w:rsidR="00C64753" w:rsidRDefault="00C64753" w:rsidP="008254D8">
            <w:pPr>
              <w:pStyle w:val="Akapitzlist"/>
              <w:ind w:left="567"/>
              <w:jc w:val="both"/>
            </w:pPr>
          </w:p>
        </w:tc>
      </w:tr>
      <w:tr w:rsidR="00C64753" w14:paraId="15263281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283927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6" w:type="dxa"/>
              </w:tcPr>
              <w:p w14:paraId="6065E5E5" w14:textId="77777777" w:rsidR="00C64753" w:rsidRDefault="00C64753" w:rsidP="00BE5C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40315C7B" w14:textId="77777777" w:rsidR="00C64753" w:rsidRDefault="00C64753" w:rsidP="00BE5CF0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0B5AFCD" w14:textId="1B01BC0E" w:rsidR="00C64753" w:rsidRPr="00662F92" w:rsidRDefault="039A2068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W tym </w:t>
            </w:r>
            <w:r w:rsidR="75CEF99A" w:rsidRPr="0A64E333">
              <w:rPr>
                <w:rFonts w:cs="Times New Roman"/>
                <w:i/>
                <w:iCs/>
                <w:sz w:val="20"/>
                <w:szCs w:val="20"/>
              </w:rPr>
              <w:t>polu</w:t>
            </w:r>
            <w:r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proszę wpisać u</w:t>
            </w:r>
            <w:r w:rsidR="75CEF99A" w:rsidRPr="0A64E333">
              <w:rPr>
                <w:i/>
                <w:iCs/>
                <w:sz w:val="20"/>
                <w:szCs w:val="20"/>
              </w:rPr>
              <w:t>zasadnienie spełnienia W</w:t>
            </w:r>
            <w:r w:rsidR="0068519E" w:rsidRPr="0A64E333">
              <w:rPr>
                <w:i/>
                <w:iCs/>
                <w:sz w:val="20"/>
                <w:szCs w:val="20"/>
              </w:rPr>
              <w:t xml:space="preserve">ymagania </w:t>
            </w:r>
            <w:r w:rsidR="75CEF99A" w:rsidRPr="0A64E333">
              <w:rPr>
                <w:i/>
                <w:iCs/>
                <w:sz w:val="20"/>
                <w:szCs w:val="20"/>
              </w:rPr>
              <w:t>Jakościowego</w:t>
            </w:r>
            <w:r w:rsidR="35AEB6EF" w:rsidRPr="0A64E333">
              <w:rPr>
                <w:i/>
                <w:iCs/>
                <w:sz w:val="20"/>
                <w:szCs w:val="20"/>
              </w:rPr>
              <w:t xml:space="preserve"> </w:t>
            </w:r>
            <w:r w:rsidR="0068519E" w:rsidRPr="0A64E333">
              <w:rPr>
                <w:i/>
                <w:iCs/>
                <w:sz w:val="20"/>
                <w:szCs w:val="20"/>
              </w:rPr>
              <w:t>- wskazanie rozwiązań innowacyjnych, ich skali i uzasadnienia innowacyjności.</w:t>
            </w:r>
            <w:r w:rsidR="0997061C" w:rsidRPr="0A64E333"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</w:tc>
      </w:tr>
    </w:tbl>
    <w:p w14:paraId="55309ECF" w14:textId="77777777" w:rsidR="0068519E" w:rsidRDefault="0068519E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7F182F9F" w14:textId="1808B913" w:rsidR="00373367" w:rsidRPr="00373367" w:rsidRDefault="005B69D8" w:rsidP="00373367">
      <w:pPr>
        <w:pStyle w:val="Legenda"/>
        <w:keepNext/>
      </w:pPr>
      <w:r>
        <w:t xml:space="preserve">Tabela </w:t>
      </w:r>
      <w:r w:rsidR="00D55FC0">
        <w:t>F</w:t>
      </w:r>
      <w:r>
        <w:t>.3</w:t>
      </w:r>
      <w:r w:rsidR="00373367">
        <w:t xml:space="preserve"> </w:t>
      </w:r>
      <w:r w:rsidR="002F10F3">
        <w:t xml:space="preserve">Potencjał wdrożeniowy w skali kraju i Europy dla </w:t>
      </w:r>
      <w:r w:rsidR="00373367">
        <w:t>planowane</w:t>
      </w:r>
      <w:r w:rsidR="0068519E">
        <w:t>go Systemu M</w:t>
      </w:r>
      <w:r w:rsidR="00373367">
        <w:t xml:space="preserve">agazynowania </w:t>
      </w:r>
      <w:r w:rsidR="0068519E">
        <w:t>E</w:t>
      </w:r>
      <w:r w:rsidR="00373367">
        <w:t xml:space="preserve">nergii elektrycznej – </w:t>
      </w:r>
      <w:r w:rsidR="003633B5">
        <w:t>Wymaganie Jakośc</w:t>
      </w:r>
      <w:r w:rsidR="00D55FC0">
        <w:t>iowe nr 8</w:t>
      </w:r>
      <w:r w:rsidR="003633B5">
        <w:t xml:space="preserve">.4 - </w:t>
      </w:r>
      <w:r w:rsidR="0068519E">
        <w:t>S</w:t>
      </w:r>
      <w:r w:rsidR="00373367">
        <w:t xml:space="preserve">trumień </w:t>
      </w:r>
      <w:r>
        <w:t>„S</w:t>
      </w:r>
      <w:r w:rsidR="00B21DD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373367" w14:paraId="2FFB1C27" w14:textId="77777777" w:rsidTr="0A64E333">
        <w:trPr>
          <w:trHeight w:val="1134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2A57951D" w14:textId="77777777" w:rsidR="00373367" w:rsidRDefault="00373367" w:rsidP="00BD59F0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7D004330" w14:textId="77777777" w:rsidR="00373367" w:rsidRPr="00DE04E9" w:rsidRDefault="00373367" w:rsidP="00BD59F0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0E1E777C" w14:textId="77777777" w:rsidR="00373367" w:rsidRPr="00347FD6" w:rsidRDefault="00373367" w:rsidP="00BD59F0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1DA8B04" w14:textId="17C5BE30" w:rsidR="00373367" w:rsidRPr="009C051E" w:rsidRDefault="00D55FC0" w:rsidP="00BD59F0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3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7813F06A" w14:textId="4624D684" w:rsidR="00373367" w:rsidRPr="008A7255" w:rsidRDefault="002F10F3" w:rsidP="00BD59F0">
            <w:pPr>
              <w:jc w:val="center"/>
              <w:rPr>
                <w:sz w:val="20"/>
                <w:szCs w:val="20"/>
                <w:u w:val="single"/>
              </w:rPr>
            </w:pPr>
            <w:r w:rsidRPr="002F10F3">
              <w:rPr>
                <w:rFonts w:cstheme="minorHAnsi"/>
                <w:b/>
                <w:sz w:val="20"/>
                <w:szCs w:val="20"/>
              </w:rPr>
              <w:t>Potencjał wdrożeniowy w skali kraju i Europy</w:t>
            </w:r>
          </w:p>
        </w:tc>
      </w:tr>
      <w:tr w:rsidR="00373367" w14:paraId="1CE348BC" w14:textId="77777777" w:rsidTr="0A64E333"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F73D191" w14:textId="77777777" w:rsidR="00373367" w:rsidRPr="006D1CF7" w:rsidRDefault="00373367" w:rsidP="00BD59F0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16E8C5C3" w14:textId="77777777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  <w:p w14:paraId="354E363F" w14:textId="77777777" w:rsidR="00C52139" w:rsidRPr="00C52139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t xml:space="preserve">Zamawiający wymaga, aby proponowany przez Wykonawcę System Magazynowania Energii elektrycznej odznaczał się wysokim potencjałem wdrożeniowym w skali kraju lub Europy. </w:t>
            </w:r>
          </w:p>
          <w:p w14:paraId="4091ECBB" w14:textId="1483D240" w:rsidR="00373367" w:rsidRPr="006D1CF7" w:rsidRDefault="00C52139" w:rsidP="00C52139">
            <w:pPr>
              <w:jc w:val="both"/>
              <w:rPr>
                <w:sz w:val="20"/>
                <w:szCs w:val="20"/>
              </w:rPr>
            </w:pPr>
            <w:r w:rsidRPr="00C52139">
              <w:rPr>
                <w:sz w:val="20"/>
                <w:szCs w:val="20"/>
              </w:rPr>
              <w:lastRenderedPageBreak/>
              <w:t xml:space="preserve">Zamawiający wymaga, aby Wykonawca przedstawił we Wniosku/Zaktualizowanym Wniosku opis z uzasadnieniem potencjału wdrożeniowego. </w:t>
            </w:r>
            <w:r w:rsidR="002F10F3" w:rsidRPr="7F5DEE20">
              <w:rPr>
                <w:sz w:val="20"/>
                <w:szCs w:val="20"/>
              </w:rPr>
              <w:t xml:space="preserve">Wymaga się, aby </w:t>
            </w:r>
            <w:r w:rsidR="00CA0D50" w:rsidRPr="7F5DEE20">
              <w:rPr>
                <w:sz w:val="20"/>
                <w:szCs w:val="20"/>
              </w:rPr>
              <w:t xml:space="preserve">Wnioskodawca </w:t>
            </w:r>
            <w:r w:rsidR="002F10F3" w:rsidRPr="7F5DEE20">
              <w:rPr>
                <w:sz w:val="20"/>
                <w:szCs w:val="20"/>
              </w:rPr>
              <w:t>załączył opis z uzasadnieniem potencjału wdrożeniowego.</w:t>
            </w:r>
          </w:p>
          <w:p w14:paraId="584CFF19" w14:textId="71DCD986" w:rsidR="002F10F3" w:rsidRPr="006D1CF7" w:rsidRDefault="002F10F3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373367" w14:paraId="3D8A6D9E" w14:textId="77777777" w:rsidTr="0A64E333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770901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6" w:type="dxa"/>
              </w:tcPr>
              <w:p w14:paraId="23E40A78" w14:textId="77777777" w:rsidR="00373367" w:rsidRDefault="00373367" w:rsidP="00BD59F0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51F07F1D" w14:textId="77777777" w:rsidR="00460E3D" w:rsidRDefault="00460E3D" w:rsidP="002F10F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>
              <w:rPr>
                <w:rFonts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072BFCB5" w14:textId="654554BC" w:rsidR="00373367" w:rsidRPr="00460E3D" w:rsidRDefault="75CEF99A" w:rsidP="0A64E333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  <w:sz w:val="20"/>
                <w:szCs w:val="20"/>
              </w:rPr>
            </w:pPr>
            <w:r w:rsidRPr="0A64E333"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opisać potencjał wdrożeniowy proponowanej Technologii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="10A2898B"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</w:tc>
      </w:tr>
    </w:tbl>
    <w:p w14:paraId="23F85501" w14:textId="77777777" w:rsidR="00460E3D" w:rsidRDefault="00460E3D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D99F937" w14:textId="3A65286A" w:rsidR="00C8463A" w:rsidRPr="002F10F3" w:rsidRDefault="005B69D8" w:rsidP="00C8463A">
      <w:pPr>
        <w:pStyle w:val="Legenda"/>
        <w:keepNext/>
      </w:pPr>
      <w:r>
        <w:t xml:space="preserve">Tabela </w:t>
      </w:r>
      <w:r w:rsidR="00D55FC0">
        <w:t>F</w:t>
      </w:r>
      <w:r>
        <w:t>4</w:t>
      </w:r>
      <w:r w:rsidR="00C8463A">
        <w:t xml:space="preserve">. </w:t>
      </w:r>
      <w:r>
        <w:t>Zakres prac do wykonania w Etapie I i Etapie II –</w:t>
      </w:r>
      <w:r w:rsidR="003633B5">
        <w:t xml:space="preserve"> Wymaganie Jak</w:t>
      </w:r>
      <w:r w:rsidR="00D55FC0">
        <w:t>ościowe nr 8</w:t>
      </w:r>
      <w:r w:rsidR="003633B5">
        <w:t>.5 -</w:t>
      </w:r>
      <w:r>
        <w:t xml:space="preserve"> </w:t>
      </w:r>
      <w:r w:rsidR="00265BE0">
        <w:t>S</w:t>
      </w:r>
      <w:r>
        <w:t>trumień „S</w:t>
      </w:r>
      <w:r w:rsidR="00C8463A">
        <w:t>ystem</w:t>
      </w:r>
      <w:r>
        <w:t>”</w:t>
      </w:r>
    </w:p>
    <w:tbl>
      <w:tblPr>
        <w:tblStyle w:val="Tabela-Siatka1"/>
        <w:tblW w:w="10065" w:type="dxa"/>
        <w:tblInd w:w="-147" w:type="dxa"/>
        <w:tblLook w:val="04A0" w:firstRow="1" w:lastRow="0" w:firstColumn="1" w:lastColumn="0" w:noHBand="0" w:noVBand="1"/>
      </w:tblPr>
      <w:tblGrid>
        <w:gridCol w:w="716"/>
        <w:gridCol w:w="709"/>
        <w:gridCol w:w="8640"/>
      </w:tblGrid>
      <w:tr w:rsidR="00C8463A" w14:paraId="21246315" w14:textId="77777777" w:rsidTr="4DBDE54E">
        <w:trPr>
          <w:trHeight w:val="860"/>
        </w:trPr>
        <w:tc>
          <w:tcPr>
            <w:tcW w:w="716" w:type="dxa"/>
            <w:tcBorders>
              <w:bottom w:val="single" w:sz="4" w:space="0" w:color="auto"/>
            </w:tcBorders>
            <w:shd w:val="clear" w:color="auto" w:fill="A8D08D" w:themeFill="accent6" w:themeFillTint="99"/>
          </w:tcPr>
          <w:p w14:paraId="56FA81E1" w14:textId="77777777" w:rsidR="00C8463A" w:rsidRDefault="00C8463A" w:rsidP="00E47914">
            <w:pPr>
              <w:jc w:val="center"/>
              <w:rPr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Tajemnica przedsię-biorstwa?</w:t>
            </w:r>
          </w:p>
          <w:p w14:paraId="635578D7" w14:textId="77777777" w:rsidR="00C8463A" w:rsidRPr="00DE04E9" w:rsidRDefault="00C8463A" w:rsidP="00E47914">
            <w:pPr>
              <w:jc w:val="center"/>
              <w:rPr>
                <w:color w:val="44546A" w:themeColor="text2"/>
                <w:sz w:val="12"/>
                <w:szCs w:val="12"/>
              </w:rPr>
            </w:pPr>
            <w:r w:rsidRPr="6B16F5A3">
              <w:rPr>
                <w:sz w:val="12"/>
                <w:szCs w:val="12"/>
              </w:rPr>
              <w:t>(</w:t>
            </w:r>
            <w:r w:rsidRPr="6B16F5A3">
              <w:rPr>
                <w:rFonts w:ascii="Wingdings" w:eastAsia="Wingdings" w:hAnsi="Wingdings"/>
                <w:color w:val="44546A" w:themeColor="text2"/>
                <w:sz w:val="12"/>
                <w:szCs w:val="12"/>
              </w:rPr>
              <w:t></w:t>
            </w:r>
            <w:r w:rsidRPr="6B16F5A3">
              <w:rPr>
                <w:color w:val="44546A" w:themeColor="text2"/>
                <w:sz w:val="12"/>
                <w:szCs w:val="12"/>
              </w:rPr>
              <w:t>= tak</w:t>
            </w:r>
          </w:p>
          <w:p w14:paraId="6109C3B8" w14:textId="77777777" w:rsidR="00C8463A" w:rsidRPr="00347FD6" w:rsidRDefault="00C8463A" w:rsidP="00E47914">
            <w:pPr>
              <w:rPr>
                <w:sz w:val="20"/>
                <w:szCs w:val="20"/>
                <w:u w:val="single"/>
              </w:rPr>
            </w:pPr>
            <w:r w:rsidRPr="6B16F5A3">
              <w:rPr>
                <w:rFonts w:ascii="MS Gothic" w:eastAsia="MS Gothic" w:hAnsi="MS Gothic"/>
                <w:color w:val="44546A" w:themeColor="text2"/>
                <w:sz w:val="12"/>
                <w:szCs w:val="12"/>
              </w:rPr>
              <w:t>□</w:t>
            </w:r>
            <w:r w:rsidRPr="6B16F5A3">
              <w:rPr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709" w:type="dxa"/>
            <w:shd w:val="clear" w:color="auto" w:fill="A8D08D" w:themeFill="accent6" w:themeFillTint="99"/>
            <w:vAlign w:val="center"/>
          </w:tcPr>
          <w:p w14:paraId="4EA64E19" w14:textId="7A133D8F" w:rsidR="00C8463A" w:rsidRPr="009C051E" w:rsidRDefault="00D55FC0" w:rsidP="00E47914">
            <w:pPr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F</w:t>
            </w:r>
            <w:r w:rsidR="005B69D8">
              <w:rPr>
                <w:rFonts w:cstheme="minorHAnsi"/>
                <w:b/>
                <w:sz w:val="20"/>
                <w:szCs w:val="20"/>
              </w:rPr>
              <w:t>4</w:t>
            </w:r>
          </w:p>
        </w:tc>
        <w:tc>
          <w:tcPr>
            <w:tcW w:w="8640" w:type="dxa"/>
            <w:shd w:val="clear" w:color="auto" w:fill="A8D08D" w:themeFill="accent6" w:themeFillTint="99"/>
            <w:vAlign w:val="center"/>
          </w:tcPr>
          <w:p w14:paraId="5D0EF045" w14:textId="14ABD6BA" w:rsidR="00C8463A" w:rsidRPr="008A7255" w:rsidRDefault="005B69D8" w:rsidP="00C8463A">
            <w:pPr>
              <w:jc w:val="center"/>
              <w:rPr>
                <w:sz w:val="20"/>
                <w:szCs w:val="20"/>
                <w:u w:val="single"/>
              </w:rPr>
            </w:pPr>
            <w:r>
              <w:rPr>
                <w:rFonts w:cstheme="minorHAnsi"/>
                <w:b/>
                <w:sz w:val="20"/>
                <w:szCs w:val="20"/>
              </w:rPr>
              <w:t>Zakres prac do wykonania w Etapie I i Etapie II</w:t>
            </w:r>
          </w:p>
        </w:tc>
      </w:tr>
      <w:tr w:rsidR="00C8463A" w14:paraId="689A4F34" w14:textId="77777777" w:rsidTr="4DBDE54E">
        <w:trPr>
          <w:trHeight w:val="1127"/>
        </w:trPr>
        <w:tc>
          <w:tcPr>
            <w:tcW w:w="716" w:type="dxa"/>
            <w:tcBorders>
              <w:bottom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0BF9D235" w14:textId="77777777" w:rsidR="00C8463A" w:rsidRPr="008A7255" w:rsidRDefault="00C8463A" w:rsidP="00E47914">
            <w:pPr>
              <w:jc w:val="both"/>
              <w:rPr>
                <w:sz w:val="20"/>
                <w:szCs w:val="20"/>
                <w:u w:val="single"/>
              </w:rPr>
            </w:pPr>
          </w:p>
        </w:tc>
        <w:tc>
          <w:tcPr>
            <w:tcW w:w="9349" w:type="dxa"/>
            <w:gridSpan w:val="2"/>
            <w:shd w:val="clear" w:color="auto" w:fill="A8D08D" w:themeFill="accent6" w:themeFillTint="99"/>
          </w:tcPr>
          <w:p w14:paraId="0A01E9DD" w14:textId="77777777" w:rsidR="00C8463A" w:rsidRPr="006D1CF7" w:rsidRDefault="00C8463A" w:rsidP="799A9864">
            <w:pPr>
              <w:jc w:val="both"/>
              <w:rPr>
                <w:sz w:val="20"/>
                <w:szCs w:val="20"/>
              </w:rPr>
            </w:pPr>
          </w:p>
          <w:p w14:paraId="4E87E7A3" w14:textId="5C3E43CA" w:rsidR="005B69D8" w:rsidRPr="006D1CF7" w:rsidRDefault="005B69D8" w:rsidP="799A9864">
            <w:pPr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>Zakres prac do wykonania w Etapie I i II musi zawierać w szczególności:</w:t>
            </w:r>
          </w:p>
          <w:p w14:paraId="1D97AF19" w14:textId="524EBECC" w:rsidR="0068519E" w:rsidRDefault="0068519E" w:rsidP="00A7048C">
            <w:pPr>
              <w:pStyle w:val="Akapitzlist"/>
              <w:numPr>
                <w:ilvl w:val="0"/>
                <w:numId w:val="11"/>
              </w:numPr>
              <w:spacing w:line="256" w:lineRule="auto"/>
              <w:jc w:val="both"/>
              <w:rPr>
                <w:sz w:val="20"/>
                <w:szCs w:val="20"/>
              </w:rPr>
            </w:pPr>
            <w:r w:rsidRPr="799A9864">
              <w:rPr>
                <w:sz w:val="20"/>
                <w:szCs w:val="20"/>
              </w:rPr>
              <w:t xml:space="preserve">plan badawczy Wnioskodawcy na Etap I i Etap II, zawierający cele badawcze, prace badawczo-rozwojowe w postaci Zadań Badawczych, jakie Wnioskodawca planuje przeprowadzić kolejno </w:t>
            </w:r>
            <w:r>
              <w:br/>
            </w:r>
            <w:r w:rsidRPr="799A9864">
              <w:rPr>
                <w:sz w:val="20"/>
                <w:szCs w:val="20"/>
              </w:rPr>
              <w:t>w Etapie I i Etapie II oraz od</w:t>
            </w:r>
            <w:r w:rsidR="00C52139">
              <w:rPr>
                <w:sz w:val="20"/>
                <w:szCs w:val="20"/>
              </w:rPr>
              <w:t>powiadające im Kamienie Milowe,</w:t>
            </w:r>
          </w:p>
          <w:p w14:paraId="2C5451AE" w14:textId="3A759AAA" w:rsidR="005A6B02" w:rsidRDefault="0068519E" w:rsidP="00A7048C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C52139">
              <w:rPr>
                <w:rFonts w:asciiTheme="minorHAnsi" w:hAnsiTheme="minorHAnsi" w:cstheme="minorHAnsi"/>
                <w:sz w:val="20"/>
                <w:szCs w:val="20"/>
              </w:rPr>
              <w:t>harmonogram realizacji poszczególnych Etapów z podziałem na ww. Zadania Badawcze, wycenę Zadań Badawczych (podział wynagrodzenia pomiędzy</w:t>
            </w:r>
            <w:r w:rsidR="00C52139">
              <w:rPr>
                <w:rFonts w:asciiTheme="minorHAnsi" w:hAnsiTheme="minorHAnsi" w:cstheme="minorHAnsi"/>
                <w:sz w:val="20"/>
                <w:szCs w:val="20"/>
              </w:rPr>
              <w:t xml:space="preserve"> poszczególne Zadania Badawcze).</w:t>
            </w:r>
          </w:p>
          <w:p w14:paraId="3F41577C" w14:textId="0131B51A" w:rsidR="00A7048C" w:rsidRPr="006C164D" w:rsidRDefault="00A7048C" w:rsidP="4DBDE54E">
            <w:pPr>
              <w:pStyle w:val="paragraph"/>
              <w:numPr>
                <w:ilvl w:val="0"/>
                <w:numId w:val="11"/>
              </w:numPr>
              <w:spacing w:before="0" w:beforeAutospacing="0" w:after="0" w:afterAutospacing="0"/>
              <w:jc w:val="both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4DBDE54E">
              <w:rPr>
                <w:rStyle w:val="normaltextrun"/>
                <w:rFonts w:ascii="Calibri" w:hAnsi="Calibri" w:cs="Calibri"/>
                <w:sz w:val="20"/>
                <w:szCs w:val="20"/>
              </w:rPr>
              <w:t>wartość brutto kosztów wytworzenia Demonstratora w Etapie II (tj. wartość jego składowych i kosztów robocizny w zakresie ich integracji, z pominięciem wartości prac badawczo-rozwojowych)</w:t>
            </w:r>
          </w:p>
          <w:p w14:paraId="20FEC362" w14:textId="7D1DF952" w:rsidR="005B69D8" w:rsidRDefault="005B69D8" w:rsidP="799A9864">
            <w:pPr>
              <w:jc w:val="both"/>
              <w:rPr>
                <w:sz w:val="20"/>
                <w:szCs w:val="20"/>
              </w:rPr>
            </w:pPr>
          </w:p>
        </w:tc>
      </w:tr>
      <w:tr w:rsidR="00C8463A" w14:paraId="0D491A14" w14:textId="77777777" w:rsidTr="4DBDE54E">
        <w:trPr>
          <w:trHeight w:val="1336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19555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6" w:type="dxa"/>
              </w:tcPr>
              <w:p w14:paraId="02DD7E79" w14:textId="77777777" w:rsidR="00C8463A" w:rsidRDefault="00C8463A" w:rsidP="00E47914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9349" w:type="dxa"/>
            <w:gridSpan w:val="2"/>
          </w:tcPr>
          <w:p w14:paraId="06498FBF" w14:textId="77777777" w:rsidR="00C8463A" w:rsidRDefault="00C8463A" w:rsidP="00E47914">
            <w:pPr>
              <w:pStyle w:val="Akapitzlist"/>
              <w:spacing w:before="60" w:after="60" w:line="276" w:lineRule="auto"/>
              <w:ind w:left="31"/>
              <w:jc w:val="both"/>
              <w:rPr>
                <w:rFonts w:ascii="Times New Roman" w:hAnsi="Times New Roman" w:cs="Times New Roman"/>
                <w:b/>
              </w:rPr>
            </w:pPr>
          </w:p>
          <w:p w14:paraId="4F1C572C" w14:textId="3959B940" w:rsidR="00C8463A" w:rsidRPr="00662F92" w:rsidRDefault="00C52139" w:rsidP="7F5DEE20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cs="Times New Roman"/>
                <w:i/>
                <w:iCs/>
              </w:rPr>
            </w:pPr>
            <w:r>
              <w:rPr>
                <w:rStyle w:val="normaltextrun"/>
                <w:rFonts w:ascii="Calibri" w:hAnsi="Calibri" w:cs="Calibri"/>
                <w:i/>
                <w:iCs/>
                <w:color w:val="000000"/>
                <w:sz w:val="20"/>
                <w:szCs w:val="20"/>
                <w:shd w:val="clear" w:color="auto" w:fill="FFFFFF"/>
              </w:rPr>
              <w:t>W tym polu proszę przedstawić plan badawczy oraz harmonogram realizacji poszczególnych etapów. </w:t>
            </w:r>
            <w:r>
              <w:rPr>
                <w:rStyle w:val="eop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</w:tr>
    </w:tbl>
    <w:p w14:paraId="45B9A7E8" w14:textId="3E105A3C" w:rsidR="005B69D8" w:rsidRDefault="005B69D8" w:rsidP="00DB0580">
      <w:pPr>
        <w:pStyle w:val="Akapitzlist"/>
        <w:spacing w:before="60" w:after="60" w:line="276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AF77C15" w14:textId="56EEA040" w:rsidR="00ED650A" w:rsidRPr="00F82311" w:rsidRDefault="00ED650A" w:rsidP="005D3A99">
      <w:pPr>
        <w:pStyle w:val="Nagwek1"/>
      </w:pPr>
      <w:r>
        <w:t>DOŚWIADCZENIE WNIOSKODAWCY I ZESPÓŁ PROJEKTOWY</w:t>
      </w:r>
      <w:r w:rsidR="003633B5">
        <w:t xml:space="preserve"> – WYMAGANIE JAKOŚCIOWE</w:t>
      </w:r>
    </w:p>
    <w:p w14:paraId="005B2158" w14:textId="0E17A746" w:rsidR="00ED650A" w:rsidRDefault="00ED650A" w:rsidP="00ED650A">
      <w:pPr>
        <w:rPr>
          <w:sz w:val="20"/>
          <w:szCs w:val="20"/>
        </w:rPr>
      </w:pPr>
      <w:r w:rsidRPr="3841AE37">
        <w:rPr>
          <w:sz w:val="20"/>
          <w:szCs w:val="20"/>
        </w:rPr>
        <w:t>Zamaw</w:t>
      </w:r>
      <w:r w:rsidR="002D4A9F">
        <w:rPr>
          <w:sz w:val="20"/>
          <w:szCs w:val="20"/>
        </w:rPr>
        <w:t xml:space="preserve">iający wymaga, aby w Tabelach </w:t>
      </w:r>
      <w:r w:rsidR="00CB54C3">
        <w:rPr>
          <w:sz w:val="20"/>
          <w:szCs w:val="20"/>
        </w:rPr>
        <w:t>G</w:t>
      </w:r>
      <w:r w:rsidR="002D4A9F">
        <w:rPr>
          <w:sz w:val="20"/>
          <w:szCs w:val="20"/>
        </w:rPr>
        <w:t xml:space="preserve">1 oraz </w:t>
      </w:r>
      <w:r w:rsidR="00CB54C3">
        <w:rPr>
          <w:sz w:val="20"/>
          <w:szCs w:val="20"/>
        </w:rPr>
        <w:t>G</w:t>
      </w:r>
      <w:r w:rsidRPr="3841AE37">
        <w:rPr>
          <w:sz w:val="20"/>
          <w:szCs w:val="20"/>
        </w:rPr>
        <w:t xml:space="preserve">2 Wnioskodawca wykazał swoje doświadczenie w realizacji prac badawczo-rozwojowych z zakresu </w:t>
      </w:r>
      <w:r>
        <w:rPr>
          <w:sz w:val="20"/>
          <w:szCs w:val="20"/>
        </w:rPr>
        <w:t>magazynowania energii elektrycznej / budowy baterii</w:t>
      </w:r>
      <w:r w:rsidRPr="3841AE37">
        <w:rPr>
          <w:sz w:val="20"/>
          <w:szCs w:val="20"/>
        </w:rPr>
        <w:t xml:space="preserve"> oraz opisał Zespół Projektowy, jaki skieruje do realizacji Przedsięwzięcia. </w:t>
      </w:r>
    </w:p>
    <w:p w14:paraId="2DCF3E07" w14:textId="3CB2286C" w:rsidR="005B69D8" w:rsidRDefault="003633B5" w:rsidP="00ED650A"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Na podstawie opisów zamieszczonych w niniejszej części Wniosku, Zamawiający dokona oc</w:t>
      </w:r>
      <w:r w:rsidR="00CB54C3"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eny Wymagania Jakościowego nr 8</w:t>
      </w:r>
      <w:r>
        <w:rPr>
          <w:rStyle w:val="normaltextrun"/>
          <w:rFonts w:ascii="Calibri" w:hAnsi="Calibri" w:cs="Calibri"/>
          <w:color w:val="000000"/>
          <w:sz w:val="20"/>
          <w:szCs w:val="20"/>
          <w:shd w:val="clear" w:color="auto" w:fill="FFFFFF"/>
        </w:rPr>
        <w:t>.6 z Załącznika nr 1 do Regulaminu</w:t>
      </w:r>
    </w:p>
    <w:p w14:paraId="239B6D9B" w14:textId="421F8EE4" w:rsidR="00ED650A" w:rsidRDefault="00ED650A" w:rsidP="006D51E8">
      <w:pPr>
        <w:pStyle w:val="Legenda"/>
        <w:keepNext/>
      </w:pPr>
      <w:bookmarkStart w:id="1" w:name="_Ref20829676"/>
      <w:r>
        <w:lastRenderedPageBreak/>
        <w:t xml:space="preserve">Tabela </w:t>
      </w:r>
      <w:r w:rsidR="00CB54C3">
        <w:t>G</w:t>
      </w:r>
      <w:r>
        <w:t xml:space="preserve">1. </w:t>
      </w:r>
      <w:r w:rsidR="005B69D8">
        <w:t>Doświadczenie W</w:t>
      </w:r>
      <w:r w:rsidR="4FC770F1">
        <w:t>nioskodawcy</w:t>
      </w:r>
      <w:r w:rsidR="005B69D8">
        <w:t xml:space="preserve"> </w:t>
      </w:r>
      <w:r w:rsidR="003633B5">
        <w:t>–</w:t>
      </w:r>
      <w:r w:rsidR="005B69D8">
        <w:t xml:space="preserve"> </w:t>
      </w:r>
      <w:r w:rsidR="00CB54C3">
        <w:t>Wymaganie Jakościowe nr 8</w:t>
      </w:r>
      <w:r w:rsidR="003633B5">
        <w:t xml:space="preserve">.6 - </w:t>
      </w:r>
      <w:r w:rsidR="00265BE0">
        <w:t>S</w:t>
      </w:r>
      <w:r>
        <w:t xml:space="preserve">trumień </w:t>
      </w:r>
      <w:r w:rsidR="005B69D8">
        <w:t>„S</w:t>
      </w:r>
      <w:r w:rsidR="00B21DDA">
        <w:t>ystem</w:t>
      </w:r>
      <w:r w:rsidR="005B69D8">
        <w:t>”</w:t>
      </w:r>
    </w:p>
    <w:tbl>
      <w:tblPr>
        <w:tblW w:w="1046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9"/>
        <w:gridCol w:w="565"/>
        <w:gridCol w:w="2639"/>
        <w:gridCol w:w="6520"/>
      </w:tblGrid>
      <w:tr w:rsidR="00ED650A" w:rsidRPr="00664472" w14:paraId="77101B9C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</w:tcPr>
          <w:p w14:paraId="42BC0524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421E10BE" w14:textId="77777777" w:rsidR="00ED650A" w:rsidRPr="00DE04E9" w:rsidRDefault="00ED650A" w:rsidP="00BD59F0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6751AA0" w14:textId="77777777" w:rsidR="00ED650A" w:rsidRPr="00CC3507" w:rsidRDefault="00ED650A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258B182F" w14:textId="74F15201" w:rsidR="00ED650A" w:rsidRPr="003124CB" w:rsidRDefault="00CB54C3" w:rsidP="00BD59F0">
            <w:pPr>
              <w:spacing w:after="0" w:line="240" w:lineRule="auto"/>
              <w:rPr>
                <w:rFonts w:cstheme="minorHAnsi"/>
                <w:b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b/>
                <w:color w:val="000000" w:themeColor="text1"/>
                <w:sz w:val="20"/>
                <w:szCs w:val="20"/>
              </w:rPr>
              <w:t>G</w:t>
            </w:r>
            <w:r w:rsidR="00ED650A">
              <w:rPr>
                <w:rFonts w:cstheme="minorHAnsi"/>
                <w:b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642B956B" w14:textId="7DC408C0" w:rsidR="00ED650A" w:rsidRPr="0032582E" w:rsidRDefault="005B69D8" w:rsidP="799A9864">
            <w:pPr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26DD0976">
              <w:rPr>
                <w:b/>
                <w:bCs/>
                <w:color w:val="000000" w:themeColor="text1"/>
                <w:sz w:val="20"/>
                <w:szCs w:val="20"/>
              </w:rPr>
              <w:t>Doświadczenie W</w:t>
            </w:r>
            <w:r w:rsidR="03E9AE7B" w:rsidRPr="26DD0976">
              <w:rPr>
                <w:b/>
                <w:bCs/>
                <w:color w:val="000000" w:themeColor="text1"/>
                <w:sz w:val="20"/>
                <w:szCs w:val="20"/>
              </w:rPr>
              <w:t>nioskodawcy</w:t>
            </w:r>
          </w:p>
        </w:tc>
      </w:tr>
      <w:tr w:rsidR="00ED650A" w:rsidRPr="00664472" w14:paraId="5F804EB5" w14:textId="77777777" w:rsidTr="7F5DEE20">
        <w:trPr>
          <w:trHeight w:val="429"/>
          <w:tblHeader/>
          <w:jc w:val="center"/>
        </w:trPr>
        <w:tc>
          <w:tcPr>
            <w:tcW w:w="739" w:type="dxa"/>
            <w:tcBorders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40002589" w14:textId="77777777" w:rsidR="00ED650A" w:rsidRPr="00773AC1" w:rsidRDefault="00ED650A" w:rsidP="00BD59F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right w:val="single" w:sz="4" w:space="0" w:color="auto"/>
            </w:tcBorders>
            <w:shd w:val="clear" w:color="auto" w:fill="A8D08D" w:themeFill="accent6" w:themeFillTint="99"/>
            <w:vAlign w:val="center"/>
          </w:tcPr>
          <w:p w14:paraId="519385D2" w14:textId="1BB46846" w:rsidR="00ED650A" w:rsidRDefault="00ED650A" w:rsidP="00ED650A">
            <w:pPr>
              <w:jc w:val="both"/>
              <w:rPr>
                <w:sz w:val="20"/>
                <w:szCs w:val="20"/>
              </w:rPr>
            </w:pPr>
            <w:r w:rsidRPr="7F5DEE20">
              <w:rPr>
                <w:sz w:val="20"/>
                <w:szCs w:val="20"/>
              </w:rPr>
              <w:t xml:space="preserve">Zamawiający wymaga, </w:t>
            </w:r>
            <w:r w:rsidR="532E86BC" w:rsidRPr="7F5DEE20">
              <w:rPr>
                <w:sz w:val="20"/>
                <w:szCs w:val="20"/>
              </w:rPr>
              <w:t>a</w:t>
            </w:r>
            <w:r w:rsidRPr="7F5DEE20">
              <w:rPr>
                <w:sz w:val="20"/>
                <w:szCs w:val="20"/>
              </w:rPr>
              <w:t xml:space="preserve">by Wnioskodawca </w:t>
            </w:r>
            <w:r w:rsidR="00C52139">
              <w:rPr>
                <w:sz w:val="20"/>
                <w:szCs w:val="20"/>
              </w:rPr>
              <w:t xml:space="preserve">przedstawił </w:t>
            </w:r>
            <w:r w:rsidRPr="7F5DEE20">
              <w:rPr>
                <w:sz w:val="20"/>
                <w:szCs w:val="20"/>
              </w:rPr>
              <w:t>zrealizowane lub realizowane w okresie ostatnich 5 lat przed upływem terminu składania Wniosku, a jeżeli okres prowadzenia działalności był krótszy – w tym okresie, projekty B+R w obszarze magazynowania energii elektrycznej / budowy baterii. </w:t>
            </w:r>
          </w:p>
          <w:p w14:paraId="60ACC7F8" w14:textId="4FD37024" w:rsidR="005B69D8" w:rsidRPr="00AC04D9" w:rsidRDefault="005B69D8" w:rsidP="799A9864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7D5BC38B" w14:textId="77777777" w:rsidTr="7F5DEE20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340231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585858E2" w14:textId="77777777" w:rsidR="00ED650A" w:rsidRPr="00CC3507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shd w:val="clear" w:color="auto" w:fill="A8D08D" w:themeFill="accent6" w:themeFillTint="99"/>
            <w:vAlign w:val="center"/>
          </w:tcPr>
          <w:p w14:paraId="5056BBDA" w14:textId="77777777" w:rsidR="00ED650A" w:rsidRPr="00AC04D9" w:rsidRDefault="00ED650A" w:rsidP="00803485">
            <w:pPr>
              <w:pStyle w:val="Akapitzlist"/>
              <w:numPr>
                <w:ilvl w:val="0"/>
                <w:numId w:val="7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2A718DA9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Nazwa/Tytuł projektu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2751B925" w14:textId="77777777" w:rsidR="799A9864" w:rsidRDefault="799A9864"/>
        </w:tc>
      </w:tr>
      <w:tr w:rsidR="00ED650A" w:rsidRPr="00664472" w14:paraId="60CA03AE" w14:textId="77777777" w:rsidTr="7F5DEE20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34044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4469AD1F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25236165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595C1F14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Opis projektu ze wskazaniem działań badawczo-rozwojowych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1B171D41" w14:textId="77777777" w:rsidR="00ED650A" w:rsidRPr="008E24EC" w:rsidRDefault="00ED650A" w:rsidP="00BD59F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ED650A" w:rsidRPr="00664472" w14:paraId="51C4D452" w14:textId="77777777" w:rsidTr="7F5DEE20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073239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40FC057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  <w:vAlign w:val="center"/>
          </w:tcPr>
          <w:p w14:paraId="1F6AD5F1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</w:tcBorders>
            <w:shd w:val="clear" w:color="auto" w:fill="A8D08D" w:themeFill="accent6" w:themeFillTint="99"/>
            <w:vAlign w:val="center"/>
          </w:tcPr>
          <w:p w14:paraId="609E3000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Budżet projektu brutto</w:t>
            </w:r>
          </w:p>
        </w:tc>
        <w:tc>
          <w:tcPr>
            <w:tcW w:w="6520" w:type="dxa"/>
            <w:tcBorders>
              <w:top w:val="single" w:sz="4" w:space="0" w:color="auto"/>
              <w:right w:val="single" w:sz="4" w:space="0" w:color="auto"/>
            </w:tcBorders>
          </w:tcPr>
          <w:p w14:paraId="78363B06" w14:textId="77777777" w:rsidR="799A9864" w:rsidRDefault="799A9864"/>
        </w:tc>
      </w:tr>
      <w:tr w:rsidR="00ED650A" w:rsidRPr="00664472" w14:paraId="5033340E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7688362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07123844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61054073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21865B03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Okres realizacji projektu</w:t>
            </w:r>
          </w:p>
        </w:tc>
        <w:tc>
          <w:tcPr>
            <w:tcW w:w="6520" w:type="dxa"/>
            <w:vAlign w:val="center"/>
          </w:tcPr>
          <w:p w14:paraId="4E320393" w14:textId="77777777" w:rsidR="799A9864" w:rsidRDefault="799A9864"/>
        </w:tc>
      </w:tr>
      <w:tr w:rsidR="00ED650A" w:rsidRPr="00664472" w14:paraId="1BD28E3D" w14:textId="77777777" w:rsidTr="7F5DEE20">
        <w:trPr>
          <w:trHeight w:val="457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4991059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shd w:val="clear" w:color="auto" w:fill="FFFFFF" w:themeFill="background1"/>
              </w:tcPr>
              <w:p w14:paraId="5760E649" w14:textId="77777777" w:rsidR="00ED650A" w:rsidRPr="008E24EC" w:rsidRDefault="00ED650A" w:rsidP="00BD59F0">
                <w:pPr>
                  <w:spacing w:before="120" w:after="0" w:line="240" w:lineRule="auto"/>
                  <w:ind w:right="-288"/>
                  <w:rPr>
                    <w:rFonts w:cstheme="minorHAnsi"/>
                    <w:color w:val="000000" w:themeColor="text1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65" w:type="dxa"/>
            <w:vMerge/>
          </w:tcPr>
          <w:p w14:paraId="3B6F5942" w14:textId="77777777" w:rsidR="00ED650A" w:rsidRPr="008E24EC" w:rsidRDefault="00ED650A" w:rsidP="00BD59F0">
            <w:pPr>
              <w:spacing w:before="120" w:after="0" w:line="240" w:lineRule="auto"/>
              <w:ind w:left="720"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shd w:val="clear" w:color="auto" w:fill="A8D08D" w:themeFill="accent6" w:themeFillTint="99"/>
            <w:vAlign w:val="center"/>
          </w:tcPr>
          <w:p w14:paraId="39C0118B" w14:textId="77777777" w:rsidR="00ED650A" w:rsidRPr="008E24EC" w:rsidRDefault="00ED650A" w:rsidP="00BD59F0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8E24EC">
              <w:rPr>
                <w:rFonts w:cstheme="minorHAnsi"/>
                <w:sz w:val="20"/>
                <w:szCs w:val="20"/>
              </w:rPr>
              <w:t>Rola w projekcie (np. za realizację jakich zadań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E24EC">
              <w:rPr>
                <w:rFonts w:cstheme="minorHAnsi"/>
                <w:sz w:val="20"/>
                <w:szCs w:val="20"/>
              </w:rPr>
              <w:t>w projekcie odpowiadał</w:t>
            </w:r>
            <w:r>
              <w:rPr>
                <w:rFonts w:cstheme="minorHAnsi"/>
                <w:sz w:val="20"/>
                <w:szCs w:val="20"/>
              </w:rPr>
              <w:t xml:space="preserve"> Wnioskodawca</w:t>
            </w:r>
            <w:r w:rsidRPr="008E24EC">
              <w:rPr>
                <w:rFonts w:cstheme="minorHAnsi"/>
                <w:sz w:val="20"/>
                <w:szCs w:val="20"/>
              </w:rPr>
              <w:t xml:space="preserve">) </w:t>
            </w:r>
          </w:p>
        </w:tc>
        <w:tc>
          <w:tcPr>
            <w:tcW w:w="6520" w:type="dxa"/>
            <w:vAlign w:val="center"/>
          </w:tcPr>
          <w:p w14:paraId="47C997D4" w14:textId="77777777" w:rsidR="00ED650A" w:rsidRPr="008E24EC" w:rsidRDefault="00ED650A" w:rsidP="00BD59F0">
            <w:pPr>
              <w:pStyle w:val="Akapitzlist"/>
              <w:spacing w:before="60" w:after="60" w:line="276" w:lineRule="auto"/>
              <w:ind w:left="31"/>
              <w:jc w:val="both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5E4A007" w14:textId="3311E4A7" w:rsidR="005B69D8" w:rsidRDefault="005B69D8" w:rsidP="00A71E1E"/>
    <w:p w14:paraId="7AEB85AF" w14:textId="4D518FB2" w:rsidR="006255BB" w:rsidRDefault="006255BB" w:rsidP="006255BB">
      <w:pPr>
        <w:pStyle w:val="Legenda"/>
        <w:keepNext/>
      </w:pPr>
      <w:r>
        <w:t xml:space="preserve">Tabela </w:t>
      </w:r>
      <w:r w:rsidR="00CB54C3">
        <w:t>G</w:t>
      </w:r>
      <w:r>
        <w:t>2. Zespół Projektowy</w:t>
      </w:r>
      <w:r w:rsidR="00CB54C3">
        <w:t xml:space="preserve"> – Wymaganie Jakościowe nr 8</w:t>
      </w:r>
      <w:r w:rsidR="003633B5">
        <w:t>.6 – Strumień „System”</w:t>
      </w:r>
    </w:p>
    <w:tbl>
      <w:tblPr>
        <w:tblW w:w="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9"/>
        <w:gridCol w:w="565"/>
        <w:gridCol w:w="2639"/>
        <w:gridCol w:w="6520"/>
      </w:tblGrid>
      <w:tr w:rsidR="006255BB" w14:paraId="7151F829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874962B" w14:textId="77777777" w:rsidR="006255BB" w:rsidRDefault="006255BB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>Tajemnica przedsię-biorstwa?</w:t>
            </w:r>
          </w:p>
          <w:p w14:paraId="6BB1B261" w14:textId="77777777" w:rsidR="006255BB" w:rsidRDefault="006255BB">
            <w:pPr>
              <w:jc w:val="center"/>
              <w:rPr>
                <w:rFonts w:cstheme="minorHAnsi"/>
                <w:color w:val="44546A" w:themeColor="text2"/>
                <w:sz w:val="12"/>
                <w:szCs w:val="12"/>
              </w:rPr>
            </w:pPr>
            <w:r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1B152D60" w14:textId="77777777" w:rsidR="006255BB" w:rsidRDefault="006255BB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CB54C3"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67A725A" w14:textId="1B775F75" w:rsidR="006255BB" w:rsidRDefault="00CB54C3">
            <w:pPr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 w:rsidR="00803485">
              <w:rPr>
                <w:rFonts w:cstheme="minorHAns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72819C31" w14:textId="77777777" w:rsidR="006255BB" w:rsidRDefault="006255BB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/>
                <w:sz w:val="20"/>
                <w:lang w:eastAsia="pl-PL"/>
              </w:rPr>
            </w:pPr>
            <w:r>
              <w:rPr>
                <w:rFonts w:ascii="Calibri" w:eastAsia="Calibri" w:hAnsi="Calibri" w:cs="Times New Roman"/>
                <w:b/>
                <w:sz w:val="20"/>
                <w:lang w:eastAsia="pl-PL"/>
              </w:rPr>
              <w:t>Zespół Projektowy</w:t>
            </w:r>
          </w:p>
        </w:tc>
      </w:tr>
      <w:tr w:rsidR="006255BB" w14:paraId="16D6A82E" w14:textId="77777777" w:rsidTr="4184F812">
        <w:trPr>
          <w:trHeight w:val="429"/>
          <w:jc w:val="center"/>
        </w:trPr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  <w:tr2bl w:val="single" w:sz="4" w:space="0" w:color="auto"/>
            </w:tcBorders>
            <w:shd w:val="clear" w:color="auto" w:fill="A8D08D" w:themeFill="accent6" w:themeFillTint="99"/>
          </w:tcPr>
          <w:p w14:paraId="70AA408A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972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8D08D" w:themeFill="accent6" w:themeFillTint="99"/>
            <w:vAlign w:val="center"/>
            <w:hideMark/>
          </w:tcPr>
          <w:p w14:paraId="0CCBD292" w14:textId="77777777" w:rsidR="006255BB" w:rsidRDefault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>Zamawiający wymaga, aby Wnioskodawca opisał Zespół Projektowy, jaki Wnioskodawca planuje zaangażować do realizacji Przedsięwzięcia. Wnioskodawca zobowiązany jest wykazać w szczególności doświadczenie zawodowe Członków Zespołu Projektowego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. Wnioskodawca dodatkowo załącza do Wniosku dokumenty potwierdzające doświadczenie Członków Zespołu Projektowego (np. CV lub referencje), kopie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uprawnień zawodowych (jeśli i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ch posiadanie jest wymagane),</w:t>
            </w:r>
            <w:r w:rsidRPr="001B40B5">
              <w:rPr>
                <w:rFonts w:cstheme="minorHAnsi"/>
                <w:color w:val="000000" w:themeColor="text1"/>
                <w:sz w:val="20"/>
                <w:szCs w:val="20"/>
              </w:rPr>
              <w:t xml:space="preserve"> certyfikatów 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lub innych dokumentów, które uwiarygodniają przedstawiane informacje.</w:t>
            </w:r>
          </w:p>
          <w:p w14:paraId="5DEAE16B" w14:textId="617B305E" w:rsidR="006255BB" w:rsidRDefault="006255BB" w:rsidP="006255BB">
            <w:pPr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>
              <w:rPr>
                <w:rFonts w:cstheme="minorHAnsi"/>
                <w:color w:val="000000" w:themeColor="text1"/>
                <w:sz w:val="20"/>
                <w:szCs w:val="20"/>
              </w:rPr>
              <w:t xml:space="preserve">Dla każdego z Członków Zespołu Projektowego Wnioskodawca wypełnia osobną tabelę </w:t>
            </w:r>
            <w:r w:rsidR="00CB54C3">
              <w:rPr>
                <w:rFonts w:cstheme="minorHAnsi"/>
                <w:color w:val="000000" w:themeColor="text1"/>
                <w:sz w:val="20"/>
                <w:szCs w:val="20"/>
              </w:rPr>
              <w:t>G</w:t>
            </w:r>
            <w:r>
              <w:rPr>
                <w:rFonts w:cstheme="minorHAnsi"/>
                <w:color w:val="000000" w:themeColor="text1"/>
                <w:sz w:val="20"/>
                <w:szCs w:val="20"/>
              </w:rPr>
              <w:t>2.</w:t>
            </w:r>
          </w:p>
        </w:tc>
      </w:tr>
      <w:tr w:rsidR="006255BB" w14:paraId="1E43528D" w14:textId="77777777" w:rsidTr="4184F812">
        <w:trPr>
          <w:trHeight w:val="473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3931524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43FEAC2D" w14:textId="77777777" w:rsidR="006255BB" w:rsidRDefault="006255BB">
                <w:pPr>
                  <w:spacing w:before="120" w:after="0" w:line="240" w:lineRule="auto"/>
                  <w:ind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56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</w:tcPr>
          <w:p w14:paraId="1C200E6B" w14:textId="77777777" w:rsidR="006255BB" w:rsidRDefault="006255BB" w:rsidP="00803485">
            <w:pPr>
              <w:numPr>
                <w:ilvl w:val="0"/>
                <w:numId w:val="12"/>
              </w:numPr>
              <w:spacing w:before="120" w:after="0" w:line="240" w:lineRule="auto"/>
              <w:ind w:right="-288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4D5F112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Imię i nazwisko członka Zespołu Projektowego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82F00EC" w14:textId="77777777" w:rsidR="006255BB" w:rsidRDefault="006255BB"/>
        </w:tc>
      </w:tr>
      <w:tr w:rsidR="006255BB" w14:paraId="56181D34" w14:textId="77777777" w:rsidTr="4184F812">
        <w:trPr>
          <w:trHeight w:val="280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641611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17C2A585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21549EEF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4661F278" w14:textId="77777777" w:rsidR="006255BB" w:rsidRDefault="006255BB">
            <w:pPr>
              <w:spacing w:before="60" w:after="6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Obszar/-y za który Członek Zespołu Projektowego będzie odpowiedzialny w ramach Przedsięwzięcia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271E726A" w14:textId="77777777" w:rsidR="006255BB" w:rsidRDefault="006255BB"/>
        </w:tc>
      </w:tr>
      <w:tr w:rsidR="006255BB" w14:paraId="66FCD44B" w14:textId="77777777" w:rsidTr="4184F812">
        <w:trPr>
          <w:trHeight w:val="829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594218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762545C7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0EF2E71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17984AAE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Opis doświadczenia członka Zespołu Projektowego we wskazanym/-ych obszarze/-ach z zakresem obowiązków (opis pozwalający potwierdzić doświadczenie)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64E958B4" w14:textId="77777777" w:rsidR="006255BB" w:rsidRDefault="006255BB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</w:tr>
      <w:tr w:rsidR="006255BB" w14:paraId="6618A3B2" w14:textId="77777777" w:rsidTr="4184F812">
        <w:trPr>
          <w:trHeight w:val="492"/>
          <w:jc w:val="center"/>
        </w:trPr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548117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39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shd w:val="clear" w:color="auto" w:fill="FFFFFF" w:themeFill="background1"/>
                <w:hideMark/>
              </w:tcPr>
              <w:p w14:paraId="0C693876" w14:textId="77777777" w:rsidR="006255BB" w:rsidRDefault="006255BB">
                <w:pPr>
                  <w:spacing w:before="120" w:after="0" w:line="240" w:lineRule="auto"/>
                  <w:ind w:left="-13" w:right="-288"/>
                  <w:rPr>
                    <w:rFonts w:cstheme="minorHAnsi"/>
                    <w:color w:val="44546A" w:themeColor="text2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  <w:lang w:val="en-US"/>
                  </w:rPr>
                  <w:t>☐</w:t>
                </w:r>
              </w:p>
            </w:tc>
          </w:sdtContent>
        </w:sdt>
        <w:tc>
          <w:tcPr>
            <w:tcW w:w="9724" w:type="dxa"/>
            <w:vMerge/>
            <w:vAlign w:val="center"/>
            <w:hideMark/>
          </w:tcPr>
          <w:p w14:paraId="3BA7B9F8" w14:textId="77777777" w:rsidR="006255BB" w:rsidRDefault="006255BB">
            <w:pPr>
              <w:spacing w:after="0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8D08D" w:themeFill="accent6" w:themeFillTint="99"/>
            <w:vAlign w:val="center"/>
            <w:hideMark/>
          </w:tcPr>
          <w:p w14:paraId="2C96344A" w14:textId="77777777" w:rsidR="006255BB" w:rsidRDefault="006255BB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Doświadczenie w danym obszarze/-ach łącznie [liczba miesięcy]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30130E4E" w14:textId="77777777" w:rsidR="006255BB" w:rsidRDefault="006255BB"/>
        </w:tc>
      </w:tr>
    </w:tbl>
    <w:p w14:paraId="3F1C43FD" w14:textId="77777777" w:rsidR="005B69D8" w:rsidRPr="00A71E1E" w:rsidRDefault="005B69D8" w:rsidP="00A71E1E"/>
    <w:p w14:paraId="38E9136A" w14:textId="665860E8" w:rsidR="00ED650A" w:rsidRPr="002D21DE" w:rsidRDefault="00ED650A" w:rsidP="005D3A99">
      <w:pPr>
        <w:pStyle w:val="Nagwek1"/>
      </w:pPr>
      <w:r w:rsidRPr="002D21DE">
        <w:t xml:space="preserve">OŚWIADCZENIE O </w:t>
      </w:r>
      <w:r>
        <w:t>PODWYKONAWSTWIE</w:t>
      </w:r>
    </w:p>
    <w:p w14:paraId="304BAA2B" w14:textId="77777777" w:rsidR="00ED650A" w:rsidRPr="00ED650A" w:rsidRDefault="00ED650A" w:rsidP="00ED650A"/>
    <w:p w14:paraId="2AF2B742" w14:textId="77777777" w:rsidR="00ED650A" w:rsidRDefault="00ED650A" w:rsidP="00ED650A">
      <w:pPr>
        <w:pStyle w:val="Akapitzlist"/>
        <w:widowControl w:val="0"/>
        <w:autoSpaceDE w:val="0"/>
        <w:autoSpaceDN w:val="0"/>
        <w:spacing w:after="40" w:line="252" w:lineRule="auto"/>
        <w:contextualSpacing w:val="0"/>
        <w:jc w:val="both"/>
        <w:rPr>
          <w:b/>
          <w:u w:val="single"/>
        </w:rPr>
      </w:pPr>
      <w:r>
        <w:rPr>
          <w:b/>
          <w:u w:val="single"/>
        </w:rPr>
        <w:t>Oświadczamy, że projekt w ramach Przedsięwzięcia zrealizujemy*:</w:t>
      </w:r>
    </w:p>
    <w:p w14:paraId="3C6D2629" w14:textId="77777777" w:rsidR="00ED650A" w:rsidRDefault="00E7152C" w:rsidP="00ED650A">
      <w:pPr>
        <w:ind w:left="283"/>
      </w:pPr>
      <w:sdt>
        <w:sdtPr>
          <w:id w:val="-70632941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>samodzielnie;</w:t>
      </w:r>
    </w:p>
    <w:p w14:paraId="425DBBCD" w14:textId="562379B9" w:rsidR="00ED650A" w:rsidRDefault="00E7152C" w:rsidP="00ED650A">
      <w:pPr>
        <w:ind w:left="283"/>
      </w:pPr>
      <w:sdt>
        <w:sdtPr>
          <w:id w:val="-3901911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ED650A">
            <w:rPr>
              <w:rFonts w:ascii="MS Gothic" w:eastAsia="MS Gothic" w:hAnsi="MS Gothic" w:hint="eastAsia"/>
            </w:rPr>
            <w:t>☐</w:t>
          </w:r>
        </w:sdtContent>
      </w:sdt>
      <w:r w:rsidR="00ED650A">
        <w:tab/>
        <w:t xml:space="preserve">przy udziale podwykonawcy/ów w zakresie** </w:t>
      </w:r>
    </w:p>
    <w:p w14:paraId="2A019828" w14:textId="77777777" w:rsidR="00ED650A" w:rsidRDefault="00ED650A" w:rsidP="00ED650A">
      <w:pPr>
        <w:ind w:left="283"/>
      </w:pPr>
    </w:p>
    <w:tbl>
      <w:tblPr>
        <w:tblStyle w:val="Tabela-Siatka"/>
        <w:tblW w:w="0" w:type="auto"/>
        <w:tblInd w:w="283" w:type="dxa"/>
        <w:tblLook w:val="04A0" w:firstRow="1" w:lastRow="0" w:firstColumn="1" w:lastColumn="0" w:noHBand="0" w:noVBand="1"/>
      </w:tblPr>
      <w:tblGrid>
        <w:gridCol w:w="716"/>
        <w:gridCol w:w="555"/>
        <w:gridCol w:w="1984"/>
        <w:gridCol w:w="3768"/>
        <w:gridCol w:w="1754"/>
      </w:tblGrid>
      <w:tr w:rsidR="00ED650A" w14:paraId="6DF2FB3A" w14:textId="77777777" w:rsidTr="00BD59F0">
        <w:tc>
          <w:tcPr>
            <w:tcW w:w="717" w:type="dxa"/>
            <w:shd w:val="clear" w:color="auto" w:fill="A8D08D" w:themeFill="accent6" w:themeFillTint="99"/>
          </w:tcPr>
          <w:p w14:paraId="331D1403" w14:textId="77777777" w:rsidR="00ED650A" w:rsidRDefault="00ED650A" w:rsidP="00BD59F0">
            <w:pPr>
              <w:jc w:val="center"/>
              <w:rPr>
                <w:rFonts w:cstheme="minorHAnsi"/>
                <w:bCs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Tajemnica przedsię</w:t>
            </w:r>
            <w:r>
              <w:rPr>
                <w:rFonts w:cstheme="minorHAnsi"/>
                <w:bCs/>
                <w:sz w:val="12"/>
                <w:szCs w:val="12"/>
              </w:rPr>
              <w:t>-</w:t>
            </w:r>
            <w:r w:rsidRPr="00DE04E9">
              <w:rPr>
                <w:rFonts w:cstheme="minorHAnsi"/>
                <w:bCs/>
                <w:sz w:val="12"/>
                <w:szCs w:val="12"/>
              </w:rPr>
              <w:t>biorstwa</w:t>
            </w:r>
            <w:r>
              <w:rPr>
                <w:rFonts w:cstheme="minorHAnsi"/>
                <w:bCs/>
                <w:sz w:val="12"/>
                <w:szCs w:val="12"/>
              </w:rPr>
              <w:t>?</w:t>
            </w:r>
          </w:p>
          <w:p w14:paraId="7D9592F3" w14:textId="77777777" w:rsidR="00ED650A" w:rsidRPr="00DE04E9" w:rsidRDefault="00ED650A" w:rsidP="00BD59F0">
            <w:pPr>
              <w:rPr>
                <w:rFonts w:cstheme="minorHAnsi"/>
                <w:color w:val="44546A" w:themeColor="text2"/>
                <w:sz w:val="12"/>
                <w:szCs w:val="12"/>
              </w:rPr>
            </w:pPr>
            <w:r w:rsidRPr="00DE04E9">
              <w:rPr>
                <w:rFonts w:cstheme="minorHAnsi"/>
                <w:bCs/>
                <w:sz w:val="12"/>
                <w:szCs w:val="12"/>
              </w:rPr>
              <w:t>(</w:t>
            </w:r>
            <w:r>
              <w:rPr>
                <w:rFonts w:ascii="Wingdings" w:eastAsia="Wingdings" w:hAnsi="Wingdings" w:cstheme="minorHAnsi"/>
                <w:color w:val="44546A" w:themeColor="text2"/>
                <w:sz w:val="12"/>
                <w:szCs w:val="12"/>
              </w:rPr>
              <w:t>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tak</w:t>
            </w:r>
          </w:p>
          <w:p w14:paraId="6E3368A3" w14:textId="77777777" w:rsidR="00ED650A" w:rsidRDefault="00ED650A" w:rsidP="00BD59F0">
            <w:r>
              <w:rPr>
                <w:rFonts w:ascii="MS Gothic" w:eastAsia="MS Gothic" w:hAnsi="MS Gothic" w:cstheme="minorHAnsi" w:hint="eastAsia"/>
                <w:color w:val="44546A" w:themeColor="text2"/>
                <w:sz w:val="12"/>
                <w:szCs w:val="12"/>
              </w:rPr>
              <w:t>□</w:t>
            </w:r>
            <w:r w:rsidRPr="00DE04E9">
              <w:rPr>
                <w:rFonts w:cstheme="minorHAnsi"/>
                <w:color w:val="44546A" w:themeColor="text2"/>
                <w:sz w:val="12"/>
                <w:szCs w:val="12"/>
              </w:rPr>
              <w:t>= nie)</w:t>
            </w:r>
          </w:p>
        </w:tc>
        <w:tc>
          <w:tcPr>
            <w:tcW w:w="555" w:type="dxa"/>
            <w:shd w:val="clear" w:color="auto" w:fill="A8D08D" w:themeFill="accent6" w:themeFillTint="99"/>
          </w:tcPr>
          <w:p w14:paraId="454238DD" w14:textId="77777777" w:rsidR="00ED650A" w:rsidRDefault="00ED650A" w:rsidP="00BD59F0">
            <w:r w:rsidRPr="00CC3507">
              <w:rPr>
                <w:sz w:val="18"/>
                <w:szCs w:val="18"/>
              </w:rPr>
              <w:t>L.p.</w:t>
            </w:r>
          </w:p>
        </w:tc>
        <w:tc>
          <w:tcPr>
            <w:tcW w:w="1984" w:type="dxa"/>
            <w:shd w:val="clear" w:color="auto" w:fill="A8D08D" w:themeFill="accent6" w:themeFillTint="99"/>
          </w:tcPr>
          <w:p w14:paraId="188C55AC" w14:textId="77777777" w:rsidR="00ED650A" w:rsidRDefault="00ED650A" w:rsidP="00BD59F0">
            <w:r w:rsidRPr="00CC3507">
              <w:rPr>
                <w:sz w:val="18"/>
                <w:szCs w:val="18"/>
              </w:rPr>
              <w:t>Oznaczenie Podwykonawcy (nazwa, adres, NIP)</w:t>
            </w:r>
          </w:p>
        </w:tc>
        <w:tc>
          <w:tcPr>
            <w:tcW w:w="3769" w:type="dxa"/>
            <w:shd w:val="clear" w:color="auto" w:fill="A8D08D" w:themeFill="accent6" w:themeFillTint="99"/>
          </w:tcPr>
          <w:p w14:paraId="5ABF63BA" w14:textId="77777777" w:rsidR="00ED650A" w:rsidRDefault="00ED650A" w:rsidP="00BD59F0">
            <w:r w:rsidRPr="00CC3507">
              <w:rPr>
                <w:sz w:val="18"/>
                <w:szCs w:val="18"/>
              </w:rPr>
              <w:t>Zakres Prac B+R</w:t>
            </w:r>
          </w:p>
        </w:tc>
        <w:tc>
          <w:tcPr>
            <w:tcW w:w="1754" w:type="dxa"/>
            <w:shd w:val="clear" w:color="auto" w:fill="A8D08D" w:themeFill="accent6" w:themeFillTint="99"/>
          </w:tcPr>
          <w:p w14:paraId="7B61B1E8" w14:textId="77777777" w:rsidR="00ED650A" w:rsidRDefault="00ED650A" w:rsidP="00BD59F0">
            <w:r>
              <w:rPr>
                <w:sz w:val="18"/>
                <w:szCs w:val="18"/>
              </w:rPr>
              <w:t>Szacowany u</w:t>
            </w:r>
            <w:r w:rsidRPr="00CC3507">
              <w:rPr>
                <w:sz w:val="18"/>
                <w:szCs w:val="18"/>
              </w:rPr>
              <w:t>dział w łącznym wolumenie Prac B+R</w:t>
            </w:r>
            <w:r>
              <w:rPr>
                <w:sz w:val="18"/>
                <w:szCs w:val="18"/>
              </w:rPr>
              <w:t xml:space="preserve"> [%]</w:t>
            </w:r>
          </w:p>
        </w:tc>
      </w:tr>
      <w:tr w:rsidR="00ED650A" w14:paraId="188AECAB" w14:textId="77777777" w:rsidTr="00BD59F0"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11359119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717" w:type="dxa"/>
              </w:tcPr>
              <w:p w14:paraId="1D9CDA48" w14:textId="77777777" w:rsidR="00ED650A" w:rsidRPr="00CC3507" w:rsidRDefault="00ED650A" w:rsidP="00BD59F0">
                <w:pPr>
                  <w:jc w:val="center"/>
                  <w:rPr>
                    <w:rFonts w:cstheme="minorHAnsi"/>
                    <w:bCs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55" w:type="dxa"/>
          </w:tcPr>
          <w:p w14:paraId="256EB986" w14:textId="77777777" w:rsidR="00ED650A" w:rsidRPr="00CC3507" w:rsidRDefault="00ED650A" w:rsidP="00BD59F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1984" w:type="dxa"/>
          </w:tcPr>
          <w:p w14:paraId="23D01A7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3769" w:type="dxa"/>
          </w:tcPr>
          <w:p w14:paraId="0193A6A4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  <w:tc>
          <w:tcPr>
            <w:tcW w:w="1754" w:type="dxa"/>
          </w:tcPr>
          <w:p w14:paraId="186C9488" w14:textId="77777777" w:rsidR="00ED650A" w:rsidRPr="00CC3507" w:rsidRDefault="00ED650A" w:rsidP="00BD59F0">
            <w:pPr>
              <w:rPr>
                <w:sz w:val="20"/>
                <w:szCs w:val="20"/>
              </w:rPr>
            </w:pPr>
          </w:p>
        </w:tc>
      </w:tr>
    </w:tbl>
    <w:p w14:paraId="751A7A90" w14:textId="36DE900D" w:rsidR="00ED650A" w:rsidRDefault="00ED650A" w:rsidP="00ED650A"/>
    <w:p w14:paraId="4C123F57" w14:textId="77777777" w:rsidR="00ED650A" w:rsidRDefault="00ED650A" w:rsidP="00ED650A">
      <w:pPr>
        <w:ind w:left="283"/>
      </w:pPr>
      <w:r>
        <w:t>…………………………………..........................................................................................................................</w:t>
      </w:r>
    </w:p>
    <w:p w14:paraId="7314CA57" w14:textId="77777777" w:rsidR="00ED650A" w:rsidRDefault="00ED650A" w:rsidP="00ED650A">
      <w:pPr>
        <w:spacing w:after="40" w:line="252" w:lineRule="auto"/>
        <w:ind w:left="360"/>
        <w:rPr>
          <w:i/>
        </w:rPr>
      </w:pPr>
    </w:p>
    <w:p w14:paraId="7FA34E5B" w14:textId="77777777" w:rsidR="00ED650A" w:rsidRPr="007C67F7" w:rsidRDefault="00ED650A" w:rsidP="00ED650A">
      <w:pPr>
        <w:spacing w:after="40" w:line="252" w:lineRule="auto"/>
        <w:ind w:left="360"/>
        <w:jc w:val="both"/>
        <w:rPr>
          <w:i/>
          <w:sz w:val="20"/>
        </w:rPr>
      </w:pPr>
      <w:r w:rsidRPr="007C67F7">
        <w:rPr>
          <w:i/>
          <w:sz w:val="20"/>
        </w:rPr>
        <w:t>*należy zaznaczyć symbolem X odpowiedni kwadrat</w:t>
      </w:r>
    </w:p>
    <w:p w14:paraId="370208D9" w14:textId="77777777" w:rsidR="00ED650A" w:rsidRPr="007C67F7" w:rsidRDefault="00ED650A" w:rsidP="00ED650A">
      <w:pPr>
        <w:spacing w:after="40" w:line="252" w:lineRule="auto"/>
        <w:ind w:left="360"/>
        <w:jc w:val="both"/>
        <w:rPr>
          <w:bCs/>
          <w:i/>
          <w:sz w:val="20"/>
        </w:rPr>
      </w:pPr>
      <w:r w:rsidRPr="007C67F7">
        <w:rPr>
          <w:i/>
          <w:sz w:val="20"/>
        </w:rPr>
        <w:t>**należy opisać zakres tematyczny, w jakim Wnioskodawca będzie współpracować z podwykonawcami.</w:t>
      </w:r>
    </w:p>
    <w:p w14:paraId="1DD6FC54" w14:textId="37F1863A" w:rsidR="00ED650A" w:rsidRDefault="00ED650A" w:rsidP="005D3A99">
      <w:pPr>
        <w:pStyle w:val="Nagwek1"/>
      </w:pPr>
      <w:r w:rsidRPr="00F72E87">
        <w:t xml:space="preserve">OŚWIADCZENIE O BRAKU </w:t>
      </w:r>
      <w:r w:rsidRPr="005D3A99">
        <w:t>PODSTAW</w:t>
      </w:r>
      <w:r w:rsidRPr="00F72E87">
        <w:t xml:space="preserve"> WYKLUCZENIA</w:t>
      </w:r>
    </w:p>
    <w:p w14:paraId="60CAF6C4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oświadczam/oświadczamy, że w stosunku do Wnioskodawcy (a w przypadku złożenia Wniosku łącznie przez kilka podmiotów – w stosunku do żadnego z podmiotów działających łącznie jako Wnioskodawca), nie zachodzą podstawy wykluczenia z Postępowania, o których mow</w:t>
      </w:r>
      <w:r w:rsidRPr="000E7D47">
        <w:rPr>
          <w:sz w:val="20"/>
          <w:szCs w:val="20"/>
        </w:rPr>
        <w:t>a w rozdziale II ppkt 2.2 ust. 1 Regulaminu.</w:t>
      </w:r>
    </w:p>
    <w:p w14:paraId="165067EE" w14:textId="149A28FE" w:rsidR="00ED650A" w:rsidRDefault="00ED650A" w:rsidP="005D3A99">
      <w:pPr>
        <w:pStyle w:val="Nagwek1"/>
      </w:pPr>
      <w:r w:rsidRPr="00ED650A">
        <w:t>INNE OŚWIADCZENIA WNIOSKODAWCY</w:t>
      </w:r>
    </w:p>
    <w:p w14:paraId="639A24DB" w14:textId="77777777" w:rsidR="00ED650A" w:rsidRPr="002E2CCF" w:rsidRDefault="00ED650A" w:rsidP="00ED650A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>Ja/My, niżej podpisany/podpisani oświadczam/oświadczamy w imieniu Wnioskodawcy (a w przypadku złożenia Wniosku łącznie przez kilka podmiotów – w imieniu każdego z podmiotów działających łącznie jako Wnioskodawca), że:</w:t>
      </w:r>
    </w:p>
    <w:p w14:paraId="2B84E41D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Wnioskodawca zapoznał się z warunkami </w:t>
      </w:r>
      <w:r>
        <w:rPr>
          <w:rFonts w:cstheme="minorHAnsi"/>
          <w:sz w:val="20"/>
          <w:szCs w:val="20"/>
        </w:rPr>
        <w:t xml:space="preserve">zamówienia </w:t>
      </w:r>
      <w:r w:rsidRPr="002E2CCF">
        <w:rPr>
          <w:rFonts w:cstheme="minorHAnsi"/>
          <w:sz w:val="20"/>
          <w:szCs w:val="20"/>
        </w:rPr>
        <w:t xml:space="preserve">określonym przez Narodowe Centrum Badań i Rozwoju w Regulaminie oraz w Umowie i uznaje się związany określonymi w nich zasadami Postępowania oraz zdobytymi informacjami niezbędnymi do przygotowania Wniosku, </w:t>
      </w:r>
    </w:p>
    <w:p w14:paraId="242FFE5C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akceptuje treść Regulaminu oraz Załączników do Regulaminu, w tym wzoru Umowy, oraz zawartych w nich warunków, w tym warunków płatności oraz terminu realizacji Przedsięwzięcia i nie wnosi do nich uwag,</w:t>
      </w:r>
    </w:p>
    <w:p w14:paraId="603DD06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spełnia wszystkie wymagania zawarte w Regulaminie,</w:t>
      </w:r>
    </w:p>
    <w:p w14:paraId="3E702BF3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wyraża zgodę na doręczenie korespondencji, w tym pism i informacji w Postępowaniu w wersji elektronicznej, na adres e-mail wskazany w punkcie C. Wniosku,</w:t>
      </w:r>
    </w:p>
    <w:p w14:paraId="7052D5C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sz w:val="20"/>
          <w:szCs w:val="20"/>
        </w:rPr>
      </w:pPr>
      <w:r w:rsidRPr="0C862B17">
        <w:rPr>
          <w:sz w:val="20"/>
          <w:szCs w:val="20"/>
        </w:rPr>
        <w:t>Wnioskodawca (a w przypadku złożenia Wniosku łącznie przez kilka podmiotów: Żaden z podmiotów działających łącznie jako Wnioskodawca), nie złożył ponad niniejszy Wniosek innego Wniosku w Postępowaniu,</w:t>
      </w:r>
    </w:p>
    <w:p w14:paraId="34E01E97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lastRenderedPageBreak/>
        <w:t>Wnioskodawca oświadcza i gwarantuje, że Prace B+R wykonywane w ramach Umowy, nie będą finansowane ze środków publicznych, a w szczególności ze środków pochodzących z budżetu Unii Europejskiej, poza wynagrodzeniem wypłacanym zgodnie z Umową przez Narodowe Centrum Badań i Rozwoju,</w:t>
      </w:r>
    </w:p>
    <w:p w14:paraId="150264E5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złożony przez Wnioskodawcę Wniosek jest zgodny z treścią Regulaminu,</w:t>
      </w:r>
    </w:p>
    <w:p w14:paraId="17E55719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Wnioskodawca wnosi o dopuszczenie do udziału w Postępowaniu i o zawarcie Umowy,</w:t>
      </w:r>
    </w:p>
    <w:p w14:paraId="544B0C82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w przypadku dopuszczenia Wnioskodawcy do zawarcia Umowy, zobowiązuje się on w terminie i miejscu wyznaczonym przez NCBR do zawarcia Umowy zgodnie z Regulaminem,</w:t>
      </w:r>
    </w:p>
    <w:p w14:paraId="5E2BBA6E" w14:textId="77777777" w:rsidR="00ED650A" w:rsidRPr="002E2CCF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że osoby wskazane we Wniosku zostały poinformowane o regulacjach wynikających z RODO, ustawy z dnia 10 maja 2018 roku </w:t>
      </w:r>
      <w:r w:rsidRPr="002E2CCF">
        <w:rPr>
          <w:rFonts w:cstheme="minorHAnsi"/>
          <w:i/>
          <w:sz w:val="20"/>
          <w:szCs w:val="20"/>
        </w:rPr>
        <w:t>o ochronie danych</w:t>
      </w:r>
      <w:r w:rsidRPr="002E2CCF">
        <w:rPr>
          <w:rFonts w:cstheme="minorHAnsi"/>
          <w:sz w:val="20"/>
          <w:szCs w:val="20"/>
        </w:rPr>
        <w:t xml:space="preserve"> (t.j. Dz. U. z 2019 r. poz. 1781) oraz powiązanymi z nim powszechnie obowiązującymi przepisami prawa polskiego,</w:t>
      </w:r>
    </w:p>
    <w:p w14:paraId="4E9BFAAE" w14:textId="77777777" w:rsidR="00ED650A" w:rsidRPr="00584285" w:rsidRDefault="00ED650A" w:rsidP="00ED650A">
      <w:pPr>
        <w:pStyle w:val="Styl4"/>
        <w:numPr>
          <w:ilvl w:val="0"/>
          <w:numId w:val="4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że zobowiązuje się w imieniu NCBR do wykonywania wobec osób, których dane dotyczą, obowiązku informacyjnego wynikającego z art. 13 i art. 14 RODO oraz że spełnił wobec wszystkich osób wskazanych we Wniosku obowiązek informacyjny o którym mowa powyżej, zgodnie ze wzorami wskazanymi w załącznikach do Regulaminu.  </w:t>
      </w:r>
    </w:p>
    <w:p w14:paraId="6F4D5089" w14:textId="5ACA7772" w:rsidR="00ED650A" w:rsidRPr="00ED650A" w:rsidRDefault="00ED650A" w:rsidP="005D3A99">
      <w:pPr>
        <w:pStyle w:val="Nagwek1"/>
      </w:pPr>
      <w:r w:rsidRPr="00ED650A">
        <w:t>WARIANT B I PLAN KOMERCJALIZACJI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97"/>
        <w:gridCol w:w="2267"/>
        <w:gridCol w:w="1696"/>
      </w:tblGrid>
      <w:tr w:rsidR="00ED650A" w14:paraId="4C8D2CA3" w14:textId="77777777" w:rsidTr="005D3A99">
        <w:tc>
          <w:tcPr>
            <w:tcW w:w="5097" w:type="dxa"/>
            <w:shd w:val="clear" w:color="auto" w:fill="A8D08D" w:themeFill="accent6" w:themeFillTint="99"/>
            <w:vAlign w:val="center"/>
          </w:tcPr>
          <w:p w14:paraId="7F864DE1" w14:textId="77777777" w:rsidR="00ED650A" w:rsidRPr="00D42C00" w:rsidRDefault="00ED650A" w:rsidP="00BD59F0">
            <w:pPr>
              <w:rPr>
                <w:rFonts w:cstheme="minorHAnsi"/>
              </w:rPr>
            </w:pPr>
            <w:r>
              <w:rPr>
                <w:rFonts w:cstheme="minorHAnsi"/>
              </w:rPr>
              <w:t>Wnioskodawca</w:t>
            </w:r>
            <w:r w:rsidRPr="00D42C00">
              <w:rPr>
                <w:rFonts w:cstheme="minorHAnsi"/>
              </w:rPr>
              <w:t xml:space="preserve"> wybiera Wariant B w przedmiocie </w:t>
            </w:r>
            <w:r>
              <w:rPr>
                <w:rFonts w:cstheme="minorHAnsi"/>
              </w:rPr>
              <w:t>zasad współpracy dotyczącej K</w:t>
            </w:r>
            <w:r w:rsidRPr="00D42C00">
              <w:rPr>
                <w:rFonts w:cstheme="minorHAnsi"/>
              </w:rPr>
              <w:t>omercjalizacji</w:t>
            </w:r>
            <w:r>
              <w:rPr>
                <w:rFonts w:cstheme="minorHAnsi"/>
              </w:rPr>
              <w:t xml:space="preserve"> Rozwiązania</w:t>
            </w:r>
          </w:p>
        </w:tc>
        <w:tc>
          <w:tcPr>
            <w:tcW w:w="2267" w:type="dxa"/>
            <w:vAlign w:val="center"/>
          </w:tcPr>
          <w:p w14:paraId="5E66B68F" w14:textId="77777777" w:rsidR="00ED650A" w:rsidRPr="00D42C00" w:rsidRDefault="00E7152C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-12340045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TAK</w:t>
            </w:r>
          </w:p>
        </w:tc>
        <w:tc>
          <w:tcPr>
            <w:tcW w:w="1696" w:type="dxa"/>
            <w:vAlign w:val="center"/>
          </w:tcPr>
          <w:p w14:paraId="257675AD" w14:textId="77777777" w:rsidR="00ED650A" w:rsidRPr="00D42C00" w:rsidRDefault="00E7152C" w:rsidP="00BD59F0">
            <w:pPr>
              <w:rPr>
                <w:rFonts w:cstheme="minorHAnsi"/>
              </w:rPr>
            </w:pPr>
            <w:sdt>
              <w:sdtPr>
                <w:rPr>
                  <w:rFonts w:cstheme="minorHAnsi"/>
                </w:rPr>
                <w:id w:val="884299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ED650A" w:rsidRPr="00D42C00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D650A" w:rsidRPr="00D42C00">
              <w:rPr>
                <w:rFonts w:cstheme="minorHAnsi"/>
              </w:rPr>
              <w:t xml:space="preserve"> NIE</w:t>
            </w:r>
          </w:p>
        </w:tc>
      </w:tr>
    </w:tbl>
    <w:p w14:paraId="1CCA9E62" w14:textId="3B482992" w:rsidR="00ED650A" w:rsidRDefault="00ED650A" w:rsidP="00ED650A"/>
    <w:p w14:paraId="242AC781" w14:textId="77777777" w:rsidR="00ED650A" w:rsidRDefault="00ED650A" w:rsidP="00ED650A">
      <w:pPr>
        <w:jc w:val="both"/>
      </w:pPr>
      <w:r>
        <w:t>W Przypadku odpowiedzi „TAK” Wnioskodawca jest zobowiązany załączyć Plan Komercjalizacji zawierający co najmniej:</w:t>
      </w:r>
    </w:p>
    <w:p w14:paraId="183478A8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wszystkich planowanych sposobów i rynków, na których Wnioskodawca będzie wprowadzać do obrotu Wyniki Prac B+R oraz Technologie Zależne, wraz z opisem istniejącej sytuacji na tych rynkach oraz opisu przewag konkurencyjnych Rozwiązania,</w:t>
      </w:r>
    </w:p>
    <w:p w14:paraId="300581E0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określenie planowanych opłat licencyjnych i cen produktów oferowanych w oparciu o Wyniki Prac B+R oraz Technologie Zależne,</w:t>
      </w:r>
    </w:p>
    <w:p w14:paraId="5E5434BB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działań podejmowanych w celu komercjalizacji Rozwiązania w okresie </w:t>
      </w:r>
      <w:bookmarkStart w:id="2" w:name="_Hlk58885389"/>
      <w:r>
        <w:t>pięciu lat od zakończenia Etapu I</w:t>
      </w:r>
      <w:bookmarkEnd w:id="2"/>
      <w:r>
        <w:t>, z rozbiciem na kwartały,</w:t>
      </w:r>
    </w:p>
    <w:p w14:paraId="5F77D947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opisanie celów sprzedażowych oraz wskaźników efektywności (KPI) z rozbiciem na kwartały,</w:t>
      </w:r>
    </w:p>
    <w:p w14:paraId="13D74F7D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ustalonych przez Wnioskodawcę ryzyk dla komercjalizacji Wyników Prac B+R oraz Technologii Zależnych,</w:t>
      </w:r>
    </w:p>
    <w:p w14:paraId="461127F4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opis dodatkowych zobowiązań służących realizacji Planu Komercjalizacji, z rozbiciem na kwartały w horyzoncie czasowym pięć lat od zakończenia Etapu I,</w:t>
      </w:r>
    </w:p>
    <w:p w14:paraId="1B36A8AA" w14:textId="7777777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wskazanie prognozowanych przychodów Wnioskodawcy z tytułu komercjalizacji Wyników Prac B+R oraz Technologii Zależnych wraz z</w:t>
      </w:r>
      <w:r w:rsidRPr="004B3F12">
        <w:t xml:space="preserve"> </w:t>
      </w:r>
      <w:r>
        <w:t>wyszczególnieniem przysługującego NCBR udziału w Przychodach z Komercjalizacji Wyników Prac B+R oraz Komercjalizacji Technologii Zależnych oraz uzasadnieniem wyliczenia, w szczególności odnoszącym się do pkt 1-2),</w:t>
      </w:r>
    </w:p>
    <w:p w14:paraId="1AF14040" w14:textId="221466C7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 xml:space="preserve">określenie sposobu uzyskania dla NCBR </w:t>
      </w:r>
      <w:r w:rsidRPr="000E0107">
        <w:rPr>
          <w:color w:val="000000" w:themeColor="text1"/>
        </w:rPr>
        <w:t>zwrotu wskazanego w art. 29 §</w:t>
      </w:r>
      <w:ins w:id="3" w:author="Autor">
        <w:r w:rsidR="000E0107">
          <w:rPr>
            <w:color w:val="000000" w:themeColor="text1"/>
          </w:rPr>
          <w:t>3</w:t>
        </w:r>
      </w:ins>
      <w:del w:id="4" w:author="Autor">
        <w:r w:rsidRPr="000E0107" w:rsidDel="000E0107">
          <w:rPr>
            <w:color w:val="000000" w:themeColor="text1"/>
          </w:rPr>
          <w:delText>6</w:delText>
        </w:r>
      </w:del>
      <w:r w:rsidRPr="000E0107">
        <w:rPr>
          <w:color w:val="000000" w:themeColor="text1"/>
        </w:rPr>
        <w:t xml:space="preserve"> </w:t>
      </w:r>
      <w:del w:id="5" w:author="Autor">
        <w:r w:rsidRPr="000E0107" w:rsidDel="000E0107">
          <w:rPr>
            <w:color w:val="000000" w:themeColor="text1"/>
          </w:rPr>
          <w:delText>akapit drugi</w:delText>
        </w:r>
      </w:del>
      <w:ins w:id="6" w:author="Autor">
        <w:r w:rsidR="000E0107">
          <w:rPr>
            <w:color w:val="000000" w:themeColor="text1"/>
          </w:rPr>
          <w:t>pkt</w:t>
        </w:r>
        <w:bookmarkStart w:id="7" w:name="_GoBack"/>
        <w:bookmarkEnd w:id="7"/>
        <w:r w:rsidR="000E0107">
          <w:rPr>
            <w:color w:val="000000" w:themeColor="text1"/>
          </w:rPr>
          <w:t xml:space="preserve"> 1</w:t>
        </w:r>
      </w:ins>
      <w:r w:rsidRPr="000E0107">
        <w:rPr>
          <w:color w:val="000000" w:themeColor="text1"/>
        </w:rPr>
        <w:t xml:space="preserve"> lit. </w:t>
      </w:r>
      <w:del w:id="8" w:author="Autor">
        <w:r w:rsidRPr="000E0107" w:rsidDel="000E0107">
          <w:rPr>
            <w:color w:val="000000" w:themeColor="text1"/>
          </w:rPr>
          <w:delText xml:space="preserve">b </w:delText>
        </w:r>
      </w:del>
      <w:ins w:id="9" w:author="Autor">
        <w:r w:rsidR="000E0107">
          <w:rPr>
            <w:color w:val="000000" w:themeColor="text1"/>
          </w:rPr>
          <w:t>a</w:t>
        </w:r>
        <w:r w:rsidR="000E0107" w:rsidRPr="000E0107">
          <w:rPr>
            <w:color w:val="000000" w:themeColor="text1"/>
          </w:rPr>
          <w:t xml:space="preserve"> </w:t>
        </w:r>
      </w:ins>
      <w:r>
        <w:t>Umowy w okresie pięciu lat od zakończenia Etapu I, z rozbiciem wskazanej kwoty na kwartały,</w:t>
      </w:r>
    </w:p>
    <w:p w14:paraId="343A9D75" w14:textId="143D8E32" w:rsidR="00ED650A" w:rsidRDefault="00ED650A" w:rsidP="00803485">
      <w:pPr>
        <w:pStyle w:val="Akapitzlist"/>
        <w:numPr>
          <w:ilvl w:val="0"/>
          <w:numId w:val="8"/>
        </w:numPr>
        <w:jc w:val="both"/>
      </w:pPr>
      <w:r>
        <w:t>zobowiązanie do uzyskania zwrotu wskazanego w punkcie 8) w okresie pięciu lat od zakończenia Etapu I oraz realizacji celów określonych w pkt 8).</w:t>
      </w:r>
    </w:p>
    <w:p w14:paraId="0082486C" w14:textId="77777777" w:rsidR="00ED650A" w:rsidRDefault="00ED650A" w:rsidP="005D3A99">
      <w:pPr>
        <w:pStyle w:val="Nagwek1"/>
      </w:pPr>
      <w:r w:rsidRPr="71575763">
        <w:lastRenderedPageBreak/>
        <w:t>KRAJOWA INTELIGENTNA SPECJALIZACJA</w:t>
      </w:r>
    </w:p>
    <w:p w14:paraId="35A7B48D" w14:textId="77777777" w:rsidR="00ED650A" w:rsidRPr="00F426CE" w:rsidRDefault="00ED650A" w:rsidP="00ED650A">
      <w:r>
        <w:t xml:space="preserve">Rozwiązanie opisane Wnioskiem wpisuje się w następujące Krajowe Inteligentne Specjalizacje </w:t>
      </w:r>
      <w:r w:rsidRPr="00A81893">
        <w:rPr>
          <w:i/>
        </w:rPr>
        <w:t>(należy zaznaczyć X):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648"/>
        <w:gridCol w:w="1412"/>
      </w:tblGrid>
      <w:tr w:rsidR="00ED650A" w14:paraId="3C413A7A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05E84F92" w14:textId="77777777" w:rsidR="00ED650A" w:rsidRPr="00EB3BAE" w:rsidRDefault="00ED650A" w:rsidP="00BD59F0">
            <w:pPr>
              <w:spacing w:line="276" w:lineRule="auto"/>
              <w:jc w:val="center"/>
              <w:rPr>
                <w:b/>
                <w:bCs/>
              </w:rPr>
            </w:pPr>
            <w:r w:rsidRPr="00243DA1">
              <w:rPr>
                <w:b/>
                <w:bCs/>
                <w:sz w:val="20"/>
                <w:szCs w:val="20"/>
              </w:rPr>
              <w:t>ZDROWE SPOŁECZEŃSTWO</w:t>
            </w:r>
          </w:p>
        </w:tc>
      </w:tr>
      <w:tr w:rsidR="00ED650A" w14:paraId="67403DE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D6D3B21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1. Zdrowe społeczeństwo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3766956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52822E8A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0086A07E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6936B43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BIOGOSPODARKA ROLNO-SPOŻYWCZA, LEŚNO-DRZEWNA I ŚRODOWISKOWA</w:t>
            </w:r>
          </w:p>
        </w:tc>
      </w:tr>
      <w:tr w:rsidR="00ED650A" w14:paraId="312FF915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47C7A94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2. Innowacyjne technologie, procesy i produkty sektora rolno-spożywczego i leśno-drzewnego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778977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51B53E9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48BDF40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87371A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3. Biotechnologiczne i chemiczne procesy, bioprodukty  i produkty chemii specjalistycznej oraz inżynierii środowiska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5645624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1FDAB6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92B4A6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5005A3E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ZRÓWNOWAŻONA ENERGETYKA</w:t>
            </w:r>
          </w:p>
        </w:tc>
      </w:tr>
      <w:tr w:rsidR="00ED650A" w14:paraId="4C06182C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C28F9A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4. Wysokosprawne, niskoemisyjne i zintegrowane układy wytwarzania, magazynowania, przesyłu i dystrybucji energii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762535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3AFE621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192CC1D3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0DA2794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5. Inteligentne i energooszczędne budownictwo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2031140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6C2D193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70C0340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65147EB6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6. Rozwiązania transportowe przyjazne środowisku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372607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5E4DFBC2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084C64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1899596C" w14:textId="77777777" w:rsidR="00ED650A" w:rsidRPr="00243DA1" w:rsidRDefault="00ED650A" w:rsidP="00BD59F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243DA1">
              <w:rPr>
                <w:b/>
                <w:bCs/>
                <w:sz w:val="20"/>
                <w:szCs w:val="20"/>
              </w:rPr>
              <w:t>GOSPODARKA O OBIEGU ZAMKNIĘTYM - WODA, SUROWCE KOPALNE, ODPADY</w:t>
            </w:r>
          </w:p>
        </w:tc>
      </w:tr>
      <w:tr w:rsidR="00ED650A" w14:paraId="4924FA1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F676F1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7CE9E9B">
              <w:rPr>
                <w:sz w:val="20"/>
                <w:szCs w:val="20"/>
              </w:rPr>
              <w:t>KIS 7. Gospodarka o obiegu zamkniętym - woda, surowce kopalne, odpady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11384952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2E1DD299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5D552AD" w14:textId="77777777" w:rsidTr="00BD59F0">
        <w:tc>
          <w:tcPr>
            <w:tcW w:w="9062" w:type="dxa"/>
            <w:gridSpan w:val="2"/>
            <w:shd w:val="clear" w:color="auto" w:fill="A8D08D" w:themeFill="accent6" w:themeFillTint="99"/>
          </w:tcPr>
          <w:p w14:paraId="2A9C3621" w14:textId="77777777" w:rsidR="00ED650A" w:rsidRPr="00243DA1" w:rsidRDefault="00ED650A" w:rsidP="00BD59F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C862B17">
              <w:rPr>
                <w:b/>
                <w:bCs/>
                <w:sz w:val="20"/>
                <w:szCs w:val="20"/>
              </w:rPr>
              <w:t>INNOWACYJNE TECHNOLOGIE I PROCESY PRZEMYSŁOWE (W UJĘCIU HORYZONTALNYM)</w:t>
            </w:r>
          </w:p>
        </w:tc>
      </w:tr>
      <w:tr w:rsidR="00ED650A" w14:paraId="1CA51E17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3D183A7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C862B17">
              <w:rPr>
                <w:sz w:val="20"/>
                <w:szCs w:val="20"/>
              </w:rPr>
              <w:t>KIS 8. Wielofunkcyjne materiały i kompozyty o zaawansowanych właściwościach, w tym nanoprocesy  i nanoprodukty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55865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37B4581D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3EBEAE3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05800BC3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9. Elektronika i fotonika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-8621214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1C4FDC2F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54F7124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342E8E8F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10. Inteligentne sieci i technologie informacyjno-komunikacyjne oraz geoinformacyjne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913748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791FD338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2B84717A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25857FF8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11. Automatyzacja i robotyka procesów technologicznych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642549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0D8B13D4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4EC2B9B9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3021769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>KIS 12. Inteligentne technologie kreacyjne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8849877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5248D290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ED650A" w14:paraId="6140E09E" w14:textId="77777777" w:rsidTr="00BD59F0">
        <w:tc>
          <w:tcPr>
            <w:tcW w:w="7650" w:type="dxa"/>
            <w:shd w:val="clear" w:color="auto" w:fill="E2EFD9" w:themeFill="accent6" w:themeFillTint="33"/>
          </w:tcPr>
          <w:p w14:paraId="1F5BDF20" w14:textId="77777777" w:rsidR="00ED650A" w:rsidRPr="00243DA1" w:rsidRDefault="00ED650A" w:rsidP="00BD59F0">
            <w:pPr>
              <w:spacing w:line="276" w:lineRule="auto"/>
              <w:rPr>
                <w:sz w:val="20"/>
                <w:szCs w:val="20"/>
              </w:rPr>
            </w:pPr>
            <w:r w:rsidRPr="00243DA1">
              <w:rPr>
                <w:sz w:val="20"/>
                <w:szCs w:val="20"/>
              </w:rPr>
              <w:t xml:space="preserve">KIS 13. Innowacyjne technologie morskie w zakresie specjalistycznych jednostek pływających, konstrukcji morskich i przybrzeżnych oraz logistyki opartej o transport morski i śródlądowy  </w:t>
            </w:r>
          </w:p>
        </w:tc>
        <w:sdt>
          <w:sdtPr>
            <w:rPr>
              <w:rFonts w:cstheme="minorHAnsi"/>
              <w:color w:val="44546A" w:themeColor="text2"/>
              <w:sz w:val="20"/>
              <w:szCs w:val="20"/>
            </w:rPr>
            <w:id w:val="7862467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2" w:type="dxa"/>
              </w:tcPr>
              <w:p w14:paraId="228B9E33" w14:textId="77777777" w:rsidR="00ED650A" w:rsidRDefault="00ED650A" w:rsidP="00BD59F0">
                <w:pPr>
                  <w:spacing w:line="276" w:lineRule="auto"/>
                  <w:jc w:val="center"/>
                </w:pPr>
                <w:r>
                  <w:rPr>
                    <w:rFonts w:ascii="MS Gothic" w:eastAsia="MS Gothic" w:hAnsi="MS Gothic" w:cstheme="minorHAnsi" w:hint="eastAsia"/>
                    <w:color w:val="44546A" w:themeColor="text2"/>
                    <w:sz w:val="20"/>
                    <w:szCs w:val="20"/>
                  </w:rPr>
                  <w:t>☐</w:t>
                </w:r>
              </w:p>
            </w:tc>
          </w:sdtContent>
        </w:sdt>
      </w:tr>
    </w:tbl>
    <w:p w14:paraId="721CAF60" w14:textId="73C340EB" w:rsidR="00952983" w:rsidRDefault="00952983" w:rsidP="00ED650A"/>
    <w:p w14:paraId="46631EF4" w14:textId="5F51C398" w:rsidR="00ED650A" w:rsidRPr="00ED650A" w:rsidRDefault="00ED650A" w:rsidP="005D3A99">
      <w:pPr>
        <w:pStyle w:val="Nagwek1"/>
      </w:pPr>
      <w:r w:rsidRPr="00ED650A">
        <w:t>ZAŁĄCZNIKI</w:t>
      </w:r>
    </w:p>
    <w:p w14:paraId="6E83B06D" w14:textId="24F929F2" w:rsidR="00ED650A" w:rsidRDefault="00ED650A" w:rsidP="00ED650A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>Jeżeli Wnioskodawca załącza do Wniosku dodatkowe Załączniki (np. do poszczególnych tabel) zoblig</w:t>
      </w:r>
      <w:r w:rsidR="00952983">
        <w:rPr>
          <w:sz w:val="20"/>
          <w:szCs w:val="20"/>
        </w:rPr>
        <w:t xml:space="preserve">owany jest je wykazać w Tabeli </w:t>
      </w:r>
      <w:r w:rsidR="00CB54C3">
        <w:rPr>
          <w:sz w:val="20"/>
          <w:szCs w:val="20"/>
        </w:rPr>
        <w:t>M</w:t>
      </w:r>
      <w:r>
        <w:rPr>
          <w:sz w:val="20"/>
          <w:szCs w:val="20"/>
        </w:rPr>
        <w:t>.1.</w:t>
      </w:r>
    </w:p>
    <w:p w14:paraId="5CDEFD21" w14:textId="77310EFB" w:rsidR="00ED650A" w:rsidRPr="00952983" w:rsidRDefault="00952983" w:rsidP="00ED650A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 xml:space="preserve">Tabela </w:t>
      </w:r>
      <w:r w:rsidR="00CB54C3">
        <w:rPr>
          <w:i/>
          <w:color w:val="44546A" w:themeColor="text2"/>
          <w:sz w:val="18"/>
        </w:rPr>
        <w:t>M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558"/>
        <w:gridCol w:w="5606"/>
        <w:gridCol w:w="1417"/>
        <w:gridCol w:w="1418"/>
      </w:tblGrid>
      <w:tr w:rsidR="00952983" w14:paraId="505EAA06" w14:textId="77777777" w:rsidTr="799A9864">
        <w:tc>
          <w:tcPr>
            <w:tcW w:w="558" w:type="dxa"/>
            <w:shd w:val="clear" w:color="auto" w:fill="A8D08D" w:themeFill="accent6" w:themeFillTint="99"/>
            <w:vAlign w:val="center"/>
          </w:tcPr>
          <w:p w14:paraId="6E454BE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L.p.</w:t>
            </w:r>
          </w:p>
        </w:tc>
        <w:tc>
          <w:tcPr>
            <w:tcW w:w="5606" w:type="dxa"/>
            <w:shd w:val="clear" w:color="auto" w:fill="A8D08D" w:themeFill="accent6" w:themeFillTint="99"/>
            <w:vAlign w:val="center"/>
          </w:tcPr>
          <w:p w14:paraId="737D419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Rodzaj załącznika</w:t>
            </w:r>
          </w:p>
        </w:tc>
        <w:tc>
          <w:tcPr>
            <w:tcW w:w="1417" w:type="dxa"/>
            <w:shd w:val="clear" w:color="auto" w:fill="A8D08D" w:themeFill="accent6" w:themeFillTint="99"/>
            <w:vAlign w:val="center"/>
          </w:tcPr>
          <w:p w14:paraId="27494C7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Złożono</w:t>
            </w:r>
          </w:p>
        </w:tc>
        <w:tc>
          <w:tcPr>
            <w:tcW w:w="1418" w:type="dxa"/>
            <w:shd w:val="clear" w:color="auto" w:fill="A8D08D" w:themeFill="accent6" w:themeFillTint="99"/>
            <w:vAlign w:val="center"/>
          </w:tcPr>
          <w:p w14:paraId="42083825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Nie złożono</w:t>
            </w:r>
          </w:p>
        </w:tc>
      </w:tr>
      <w:tr w:rsidR="00952983" w14:paraId="1858E5D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AD861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1.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4DFD0481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dokument wykazujący umocowanie osób składających podpis w imieniu Wnioskodawcy</w:t>
            </w:r>
          </w:p>
        </w:tc>
        <w:sdt>
          <w:sdtPr>
            <w:rPr>
              <w:rFonts w:ascii="Times New Roman" w:hAnsi="Times New Roman" w:cs="Times New Roman"/>
            </w:rPr>
            <w:id w:val="6814784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7EA2A9E4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217050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415C98A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22A709A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576DC53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 w:rsidRPr="00F72E87">
              <w:rPr>
                <w:rFonts w:cstheme="minorHAnsi"/>
                <w:b/>
              </w:rPr>
              <w:t>2.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5BEF26DB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tabs>
                <w:tab w:val="left" w:pos="4006"/>
              </w:tabs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pełnomocnictwo/pełnomocnictwa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360236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00B27D1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0617025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5A74E963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592B6D7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412EAFFE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37227A44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Oświadczenia i informacje </w:t>
            </w:r>
            <w:r>
              <w:rPr>
                <w:rFonts w:cstheme="minorHAnsi"/>
              </w:rPr>
              <w:t xml:space="preserve">oraz uzasadnienie </w:t>
            </w:r>
            <w:r w:rsidRPr="00F72E87">
              <w:rPr>
                <w:rFonts w:cstheme="minorHAnsi"/>
              </w:rPr>
              <w:t>dotyczące zastrzeżenia tajemnicy przedsiębiorstwa</w:t>
            </w:r>
          </w:p>
        </w:tc>
        <w:sdt>
          <w:sdtPr>
            <w:rPr>
              <w:rFonts w:ascii="Times New Roman" w:hAnsi="Times New Roman" w:cs="Times New Roman"/>
            </w:rPr>
            <w:id w:val="3038287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40B9581F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7446316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217679CD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1896CF7F" w14:textId="77777777" w:rsidTr="799A9864">
        <w:tc>
          <w:tcPr>
            <w:tcW w:w="558" w:type="dxa"/>
            <w:shd w:val="clear" w:color="auto" w:fill="A8D08D" w:themeFill="accent6" w:themeFillTint="99"/>
          </w:tcPr>
          <w:p w14:paraId="72132659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  <w:r w:rsidRPr="00F72E87">
              <w:rPr>
                <w:rFonts w:cstheme="minorHAnsi"/>
                <w:b/>
              </w:rPr>
              <w:t>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63B32668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>umowa konsorcjum (jeśli dotyczy)</w:t>
            </w:r>
          </w:p>
        </w:tc>
        <w:sdt>
          <w:sdtPr>
            <w:rPr>
              <w:rFonts w:ascii="Times New Roman" w:hAnsi="Times New Roman" w:cs="Times New Roman"/>
            </w:rPr>
            <w:id w:val="-11199900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6AD54A3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844818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138CB8B6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3DBD1B56" w14:textId="77777777" w:rsidTr="799A9864">
        <w:tc>
          <w:tcPr>
            <w:tcW w:w="558" w:type="dxa"/>
            <w:shd w:val="clear" w:color="auto" w:fill="A8D08D" w:themeFill="accent6" w:themeFillTint="99"/>
          </w:tcPr>
          <w:p w14:paraId="2DD84BF8" w14:textId="158A41E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5.</w:t>
            </w:r>
          </w:p>
        </w:tc>
        <w:tc>
          <w:tcPr>
            <w:tcW w:w="5606" w:type="dxa"/>
            <w:shd w:val="clear" w:color="auto" w:fill="A8D08D" w:themeFill="accent6" w:themeFillTint="99"/>
          </w:tcPr>
          <w:p w14:paraId="1CBB3105" w14:textId="77777777" w:rsidR="00BC7FD7" w:rsidRDefault="00952983" w:rsidP="00D223D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Wypełniony przez Wnioskodawcę Załącznik A do </w:t>
            </w:r>
          </w:p>
          <w:p w14:paraId="5DE7348C" w14:textId="29E91A82" w:rsidR="00952983" w:rsidRPr="00F72E87" w:rsidRDefault="00952983" w:rsidP="799A9864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</w:pPr>
            <w:r w:rsidRPr="799A9864">
              <w:lastRenderedPageBreak/>
              <w:t>Załącznik</w:t>
            </w:r>
            <w:r w:rsidR="5AA1ECA8" w:rsidRPr="799A9864">
              <w:t>a 1 - arkusz kalkulacyjny</w:t>
            </w:r>
          </w:p>
        </w:tc>
        <w:sdt>
          <w:sdtPr>
            <w:rPr>
              <w:rFonts w:ascii="Times New Roman" w:hAnsi="Times New Roman" w:cs="Times New Roman"/>
            </w:rPr>
            <w:id w:val="-1225441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09D7B55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33142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33542285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  <w:tr w:rsidR="00952983" w14:paraId="6F224FE2" w14:textId="77777777" w:rsidTr="799A9864">
        <w:tc>
          <w:tcPr>
            <w:tcW w:w="558" w:type="dxa"/>
            <w:shd w:val="clear" w:color="auto" w:fill="A8D08D" w:themeFill="accent6" w:themeFillTint="99"/>
          </w:tcPr>
          <w:p w14:paraId="5A357E3A" w14:textId="06642985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  <w:r w:rsidRPr="29952200">
              <w:rPr>
                <w:b/>
                <w:bCs/>
              </w:rPr>
              <w:t>.</w:t>
            </w:r>
          </w:p>
          <w:p w14:paraId="5138593A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5606" w:type="dxa"/>
            <w:shd w:val="clear" w:color="auto" w:fill="A8D08D" w:themeFill="accent6" w:themeFillTint="99"/>
          </w:tcPr>
          <w:p w14:paraId="79C3DDF5" w14:textId="77777777" w:rsidR="00952983" w:rsidRDefault="00952983" w:rsidP="00BD59F0">
            <w:pPr>
              <w:spacing w:line="259" w:lineRule="auto"/>
              <w:jc w:val="both"/>
            </w:pPr>
            <w:r w:rsidRPr="29952200">
              <w:t>Zobowiązanie podmiotu trzeciego do udostępnienia zasobów dla potrzeb realizacji Przedsięwzięcia (jeśli dotyczy)</w:t>
            </w:r>
          </w:p>
        </w:tc>
        <w:tc>
          <w:tcPr>
            <w:tcW w:w="1417" w:type="dxa"/>
            <w:vAlign w:val="center"/>
          </w:tcPr>
          <w:p w14:paraId="6A2702AD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9EA8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  <w:tc>
          <w:tcPr>
            <w:tcW w:w="1418" w:type="dxa"/>
            <w:vAlign w:val="center"/>
          </w:tcPr>
          <w:p w14:paraId="61397DE1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</w:rPr>
            </w:pPr>
            <w:r w:rsidRPr="29952200">
              <w:rPr>
                <w:rFonts w:ascii="MS Gothic" w:eastAsia="MS Gothic" w:hAnsi="MS Gothic" w:cs="Times New Roman"/>
              </w:rPr>
              <w:t>☐</w:t>
            </w:r>
          </w:p>
          <w:p w14:paraId="759EFB79" w14:textId="77777777" w:rsidR="00952983" w:rsidRDefault="00952983" w:rsidP="00BD59F0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</w:rPr>
            </w:pPr>
          </w:p>
        </w:tc>
      </w:tr>
      <w:tr w:rsidR="00952983" w14:paraId="4862813C" w14:textId="77777777" w:rsidTr="799A9864">
        <w:tc>
          <w:tcPr>
            <w:tcW w:w="558" w:type="dxa"/>
            <w:shd w:val="clear" w:color="auto" w:fill="A8D08D" w:themeFill="accent6" w:themeFillTint="99"/>
          </w:tcPr>
          <w:p w14:paraId="125F85EB" w14:textId="3C16C89D" w:rsidR="00952983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  <w:r w:rsidRPr="29952200">
              <w:rPr>
                <w:b/>
                <w:bCs/>
              </w:rPr>
              <w:t>.</w:t>
            </w:r>
          </w:p>
        </w:tc>
        <w:tc>
          <w:tcPr>
            <w:tcW w:w="5606" w:type="dxa"/>
            <w:shd w:val="clear" w:color="auto" w:fill="auto"/>
          </w:tcPr>
          <w:p w14:paraId="75A142BD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</w:rPr>
            </w:pPr>
            <w:r w:rsidRPr="00F72E87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I</w:t>
            </w:r>
            <w:r w:rsidRPr="00F72E87">
              <w:rPr>
                <w:rFonts w:cstheme="minorHAnsi"/>
              </w:rPr>
              <w:t>nne dokumenty</w:t>
            </w:r>
            <w:r>
              <w:rPr>
                <w:rFonts w:cstheme="minorHAnsi"/>
              </w:rPr>
              <w:t xml:space="preserve"> …</w:t>
            </w:r>
          </w:p>
        </w:tc>
        <w:sdt>
          <w:sdtPr>
            <w:rPr>
              <w:rFonts w:ascii="Times New Roman" w:hAnsi="Times New Roman" w:cs="Times New Roman"/>
            </w:rPr>
            <w:id w:val="-1752037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7" w:type="dxa"/>
                <w:vAlign w:val="center"/>
              </w:tcPr>
              <w:p w14:paraId="468A399B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5316523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418" w:type="dxa"/>
                <w:vAlign w:val="center"/>
              </w:tcPr>
              <w:p w14:paraId="3FD0CD58" w14:textId="77777777" w:rsidR="00952983" w:rsidRDefault="00952983" w:rsidP="00BD59F0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</w:tr>
    </w:tbl>
    <w:p w14:paraId="6D25BAB2" w14:textId="51681786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215B4207" w14:textId="77777777" w:rsidR="00952983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79101E3" w14:textId="77777777" w:rsidR="00952983" w:rsidRPr="00574C96" w:rsidRDefault="00952983" w:rsidP="00952983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952983" w:rsidRPr="00574C96" w14:paraId="588A6ED5" w14:textId="77777777" w:rsidTr="00BD59F0">
        <w:tc>
          <w:tcPr>
            <w:tcW w:w="4106" w:type="dxa"/>
            <w:tcBorders>
              <w:top w:val="single" w:sz="4" w:space="0" w:color="auto"/>
            </w:tcBorders>
          </w:tcPr>
          <w:p w14:paraId="51023370" w14:textId="77777777" w:rsidR="00952983" w:rsidRPr="00F72E87" w:rsidRDefault="00952983" w:rsidP="00BD59F0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360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5C7C1E96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20AE4499" w14:textId="77777777" w:rsidR="00952983" w:rsidRPr="00F72E87" w:rsidRDefault="00952983" w:rsidP="00BD59F0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  <w:bookmarkEnd w:id="1"/>
    </w:tbl>
    <w:p w14:paraId="69824BA2" w14:textId="77777777" w:rsidR="00952983" w:rsidRPr="00ED650A" w:rsidRDefault="00952983" w:rsidP="00ED650A"/>
    <w:sectPr w:rsidR="00952983" w:rsidRPr="00ED650A" w:rsidSect="005D3A9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7FF71" w14:textId="77777777" w:rsidR="00E7152C" w:rsidRDefault="00E7152C" w:rsidP="005E06F6">
      <w:pPr>
        <w:spacing w:after="0" w:line="240" w:lineRule="auto"/>
      </w:pPr>
      <w:r>
        <w:separator/>
      </w:r>
    </w:p>
  </w:endnote>
  <w:endnote w:type="continuationSeparator" w:id="0">
    <w:p w14:paraId="02C7FBA2" w14:textId="77777777" w:rsidR="00E7152C" w:rsidRDefault="00E7152C" w:rsidP="005E06F6">
      <w:pPr>
        <w:spacing w:after="0" w:line="240" w:lineRule="auto"/>
      </w:pPr>
      <w:r>
        <w:continuationSeparator/>
      </w:r>
    </w:p>
  </w:endnote>
  <w:endnote w:type="continuationNotice" w:id="1">
    <w:p w14:paraId="0D8426DB" w14:textId="77777777" w:rsidR="00E7152C" w:rsidRDefault="00E715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2F7F77" w14:textId="77777777" w:rsidR="00E7152C" w:rsidRDefault="00E715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1998852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Content>
          <w:p w14:paraId="1241628D" w14:textId="1450B694" w:rsidR="00E7152C" w:rsidRPr="005E06F6" w:rsidRDefault="00E7152C" w:rsidP="006D1CF7">
            <w:pPr>
              <w:pStyle w:val="Stopka"/>
              <w:jc w:val="right"/>
              <w:rPr>
                <w:sz w:val="20"/>
                <w:szCs w:val="20"/>
              </w:rPr>
            </w:pPr>
            <w:sdt>
              <w:sdtPr>
                <w:id w:val="-279568307"/>
                <w:docPartObj>
                  <w:docPartGallery w:val="Page Numbers (Bottom of Page)"/>
                  <w:docPartUnique/>
                </w:docPartObj>
              </w:sdtPr>
              <w:sdtContent>
                <w:sdt>
                  <w:sdtPr>
                    <w:id w:val="1728636285"/>
                    <w:docPartObj>
                      <w:docPartGallery w:val="Page Numbers (Top of Page)"/>
                      <w:docPartUnique/>
                    </w:docPartObj>
                  </w:sdtPr>
                  <w:sdtContent>
                    <w:r>
                      <w:t xml:space="preserve">Strona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PAGE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 w:rsidR="000E0107">
                      <w:rPr>
                        <w:b/>
                        <w:bCs/>
                        <w:noProof/>
                      </w:rPr>
                      <w:t>16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  <w:r>
                      <w:t xml:space="preserve"> z 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b/>
                        <w:bCs/>
                      </w:rPr>
                      <w:instrText>NUMPAGES</w:instrTex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separate"/>
                    </w:r>
                    <w:r w:rsidR="000E0107">
                      <w:rPr>
                        <w:b/>
                        <w:bCs/>
                        <w:noProof/>
                      </w:rPr>
                      <w:t>17</w:t>
                    </w:r>
                    <w:r>
                      <w:rPr>
                        <w:b/>
                        <w:bCs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sdtContent>
            </w:sdt>
            <w:r w:rsidRPr="005E06F6" w:rsidDel="0072157B">
              <w:rPr>
                <w:bCs/>
                <w:sz w:val="20"/>
                <w:szCs w:val="20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9AE06" w14:textId="77777777" w:rsidR="00E7152C" w:rsidRDefault="00E715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FD516B" w14:textId="77777777" w:rsidR="00E7152C" w:rsidRDefault="00E7152C" w:rsidP="005E06F6">
      <w:pPr>
        <w:spacing w:after="0" w:line="240" w:lineRule="auto"/>
      </w:pPr>
      <w:r>
        <w:separator/>
      </w:r>
    </w:p>
  </w:footnote>
  <w:footnote w:type="continuationSeparator" w:id="0">
    <w:p w14:paraId="3D0A02A9" w14:textId="77777777" w:rsidR="00E7152C" w:rsidRDefault="00E7152C" w:rsidP="005E06F6">
      <w:pPr>
        <w:spacing w:after="0" w:line="240" w:lineRule="auto"/>
      </w:pPr>
      <w:r>
        <w:continuationSeparator/>
      </w:r>
    </w:p>
  </w:footnote>
  <w:footnote w:type="continuationNotice" w:id="1">
    <w:p w14:paraId="70F1FABA" w14:textId="77777777" w:rsidR="00E7152C" w:rsidRDefault="00E715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0F7457" w14:textId="77777777" w:rsidR="00E7152C" w:rsidRDefault="00E715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29457" w14:textId="77777777" w:rsidR="00E7152C" w:rsidRDefault="00E715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E7152C" w:rsidRPr="004079BB" w14:paraId="4294B624" w14:textId="77777777" w:rsidTr="005D3A99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E7152C" w:rsidRPr="000770A6" w14:paraId="2783926A" w14:textId="77777777" w:rsidTr="005D3A99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855F4E5" w14:textId="77777777" w:rsidR="00E7152C" w:rsidRDefault="00E7152C" w:rsidP="005D3A99">
                <w:pPr>
                  <w:spacing w:before="26"/>
                  <w:ind w:left="20" w:right="-134"/>
                </w:pPr>
                <w:bookmarkStart w:id="10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4A0D9D2" w14:textId="77777777" w:rsidR="00E7152C" w:rsidRDefault="00E7152C" w:rsidP="005D3A99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D124F5" w14:textId="77777777" w:rsidR="00E7152C" w:rsidRDefault="00E7152C" w:rsidP="005D3A99">
                <w:pPr>
                  <w:jc w:val="center"/>
                </w:pPr>
              </w:p>
            </w:tc>
          </w:tr>
        </w:tbl>
        <w:p w14:paraId="7D94A3F4" w14:textId="77777777" w:rsidR="00E7152C" w:rsidRDefault="00E7152C" w:rsidP="005D3A99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5E1C4FE1" wp14:editId="7F314B8B">
                <wp:extent cx="5490208" cy="327456"/>
                <wp:effectExtent l="0" t="0" r="0" b="0"/>
                <wp:docPr id="7" name="Obraz 7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A62B15D" w14:textId="77777777" w:rsidR="00E7152C" w:rsidRDefault="00E7152C" w:rsidP="005D3A99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473B2203" w14:textId="77777777" w:rsidR="00E7152C" w:rsidRPr="00B76E98" w:rsidRDefault="00E7152C" w:rsidP="005D3A99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10"/>
        </w:p>
      </w:tc>
    </w:tr>
  </w:tbl>
  <w:p w14:paraId="4639ABBB" w14:textId="77777777" w:rsidR="00E7152C" w:rsidRDefault="00E715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74644"/>
    <w:multiLevelType w:val="hybridMultilevel"/>
    <w:tmpl w:val="D256BE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Roman"/>
      <w:lvlText w:val="%2."/>
      <w:lvlJc w:val="righ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F4ACA"/>
    <w:multiLevelType w:val="multilevel"/>
    <w:tmpl w:val="F1D049F6"/>
    <w:lvl w:ilvl="0">
      <w:start w:val="9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C63353"/>
    <w:multiLevelType w:val="multilevel"/>
    <w:tmpl w:val="D5EA01DE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3AB97EA0"/>
    <w:multiLevelType w:val="hybridMultilevel"/>
    <w:tmpl w:val="1A58E9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343C36"/>
    <w:multiLevelType w:val="multilevel"/>
    <w:tmpl w:val="0804BCB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72E7825"/>
    <w:multiLevelType w:val="multilevel"/>
    <w:tmpl w:val="FD5A3432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5E64C2"/>
    <w:multiLevelType w:val="multilevel"/>
    <w:tmpl w:val="A6DE0A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432" w:hanging="432"/>
      </w:pPr>
      <w:rPr>
        <w:rFonts w:hint="default"/>
        <w:b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A27047A"/>
    <w:multiLevelType w:val="hybridMultilevel"/>
    <w:tmpl w:val="3698EE1C"/>
    <w:lvl w:ilvl="0" w:tplc="5ED46236">
      <w:start w:val="1"/>
      <w:numFmt w:val="upperLetter"/>
      <w:pStyle w:val="Nagwek1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BB32B1"/>
    <w:multiLevelType w:val="hybridMultilevel"/>
    <w:tmpl w:val="BC741F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8942B3"/>
    <w:multiLevelType w:val="hybridMultilevel"/>
    <w:tmpl w:val="21CE636A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2930FE0"/>
    <w:multiLevelType w:val="multilevel"/>
    <w:tmpl w:val="5B121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9C77C35"/>
    <w:multiLevelType w:val="multilevel"/>
    <w:tmpl w:val="8598A71C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4AF5B5D"/>
    <w:multiLevelType w:val="multilevel"/>
    <w:tmpl w:val="18FE4780"/>
    <w:lvl w:ilvl="0">
      <w:start w:val="1"/>
      <w:numFmt w:val="decimal"/>
      <w:lvlText w:val="6.%1."/>
      <w:lvlJc w:val="left"/>
      <w:pPr>
        <w:ind w:left="502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hint="default"/>
      </w:rPr>
    </w:lvl>
  </w:abstractNum>
  <w:abstractNum w:abstractNumId="13" w15:restartNumberingAfterBreak="0">
    <w:nsid w:val="66CF6F49"/>
    <w:multiLevelType w:val="hybridMultilevel"/>
    <w:tmpl w:val="CB505F86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  <w:rPr>
        <w:rFonts w:cs="Times New Roman"/>
      </w:rPr>
    </w:lvl>
  </w:abstractNum>
  <w:abstractNum w:abstractNumId="14" w15:restartNumberingAfterBreak="0">
    <w:nsid w:val="6C636495"/>
    <w:multiLevelType w:val="hybridMultilevel"/>
    <w:tmpl w:val="E168EB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09C70DE"/>
    <w:multiLevelType w:val="hybridMultilevel"/>
    <w:tmpl w:val="9FC6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5F65AE"/>
    <w:multiLevelType w:val="multilevel"/>
    <w:tmpl w:val="26C603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 w15:restartNumberingAfterBreak="0">
    <w:nsid w:val="776360D3"/>
    <w:multiLevelType w:val="multilevel"/>
    <w:tmpl w:val="8732288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8AD49CF"/>
    <w:multiLevelType w:val="hybridMultilevel"/>
    <w:tmpl w:val="8B781FC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79155B35"/>
    <w:multiLevelType w:val="hybridMultilevel"/>
    <w:tmpl w:val="A9C434A2"/>
    <w:lvl w:ilvl="0" w:tplc="91423030">
      <w:start w:val="1"/>
      <w:numFmt w:val="decimal"/>
      <w:lvlText w:val="%1."/>
      <w:lvlJc w:val="left"/>
      <w:pPr>
        <w:ind w:left="720" w:hanging="360"/>
      </w:pPr>
    </w:lvl>
    <w:lvl w:ilvl="1" w:tplc="0AE2F2F2">
      <w:start w:val="1"/>
      <w:numFmt w:val="lowerRoman"/>
      <w:lvlText w:val="%2."/>
      <w:lvlJc w:val="right"/>
      <w:pPr>
        <w:ind w:left="1440" w:hanging="360"/>
      </w:pPr>
    </w:lvl>
    <w:lvl w:ilvl="2" w:tplc="B12092F8">
      <w:start w:val="1"/>
      <w:numFmt w:val="lowerRoman"/>
      <w:lvlText w:val="%3."/>
      <w:lvlJc w:val="right"/>
      <w:pPr>
        <w:ind w:left="2160" w:hanging="180"/>
      </w:pPr>
    </w:lvl>
    <w:lvl w:ilvl="3" w:tplc="CA688486">
      <w:start w:val="1"/>
      <w:numFmt w:val="decimal"/>
      <w:lvlText w:val="%4."/>
      <w:lvlJc w:val="left"/>
      <w:pPr>
        <w:ind w:left="2880" w:hanging="360"/>
      </w:pPr>
    </w:lvl>
    <w:lvl w:ilvl="4" w:tplc="8452AE3A">
      <w:start w:val="1"/>
      <w:numFmt w:val="lowerLetter"/>
      <w:lvlText w:val="%5."/>
      <w:lvlJc w:val="left"/>
      <w:pPr>
        <w:ind w:left="3600" w:hanging="360"/>
      </w:pPr>
    </w:lvl>
    <w:lvl w:ilvl="5" w:tplc="5DB43DDA">
      <w:start w:val="1"/>
      <w:numFmt w:val="lowerRoman"/>
      <w:lvlText w:val="%6."/>
      <w:lvlJc w:val="right"/>
      <w:pPr>
        <w:ind w:left="4320" w:hanging="180"/>
      </w:pPr>
    </w:lvl>
    <w:lvl w:ilvl="6" w:tplc="407AE55C">
      <w:start w:val="1"/>
      <w:numFmt w:val="decimal"/>
      <w:lvlText w:val="%7."/>
      <w:lvlJc w:val="left"/>
      <w:pPr>
        <w:ind w:left="5040" w:hanging="360"/>
      </w:pPr>
    </w:lvl>
    <w:lvl w:ilvl="7" w:tplc="83B6439C">
      <w:start w:val="1"/>
      <w:numFmt w:val="lowerLetter"/>
      <w:lvlText w:val="%8."/>
      <w:lvlJc w:val="left"/>
      <w:pPr>
        <w:ind w:left="5760" w:hanging="360"/>
      </w:pPr>
    </w:lvl>
    <w:lvl w:ilvl="8" w:tplc="3A927B3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"/>
  </w:num>
  <w:num w:numId="3">
    <w:abstractNumId w:val="4"/>
  </w:num>
  <w:num w:numId="4">
    <w:abstractNumId w:val="15"/>
  </w:num>
  <w:num w:numId="5">
    <w:abstractNumId w:val="7"/>
  </w:num>
  <w:num w:numId="6">
    <w:abstractNumId w:val="6"/>
  </w:num>
  <w:num w:numId="7">
    <w:abstractNumId w:val="9"/>
  </w:num>
  <w:num w:numId="8">
    <w:abstractNumId w:val="8"/>
  </w:num>
  <w:num w:numId="9">
    <w:abstractNumId w:val="12"/>
  </w:num>
  <w:num w:numId="10">
    <w:abstractNumId w:val="0"/>
  </w:num>
  <w:num w:numId="11">
    <w:abstractNumId w:val="19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17"/>
  </w:num>
  <w:num w:numId="15">
    <w:abstractNumId w:val="3"/>
  </w:num>
  <w:num w:numId="16">
    <w:abstractNumId w:val="10"/>
  </w:num>
  <w:num w:numId="17">
    <w:abstractNumId w:val="14"/>
  </w:num>
  <w:num w:numId="18">
    <w:abstractNumId w:val="18"/>
  </w:num>
  <w:num w:numId="19">
    <w:abstractNumId w:val="5"/>
  </w:num>
  <w:num w:numId="20">
    <w:abstractNumId w:val="11"/>
  </w:num>
  <w:num w:numId="21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5459"/>
    <w:rsid w:val="00012D25"/>
    <w:rsid w:val="00013F7C"/>
    <w:rsid w:val="00016863"/>
    <w:rsid w:val="00060153"/>
    <w:rsid w:val="00060939"/>
    <w:rsid w:val="00073B41"/>
    <w:rsid w:val="00074680"/>
    <w:rsid w:val="000831FA"/>
    <w:rsid w:val="00084CC5"/>
    <w:rsid w:val="00084FF5"/>
    <w:rsid w:val="000A3CB7"/>
    <w:rsid w:val="000B0ED4"/>
    <w:rsid w:val="000B40C7"/>
    <w:rsid w:val="000C69F2"/>
    <w:rsid w:val="000D3C1D"/>
    <w:rsid w:val="000E0107"/>
    <w:rsid w:val="000E0E50"/>
    <w:rsid w:val="000E73B3"/>
    <w:rsid w:val="000F4DF8"/>
    <w:rsid w:val="00106798"/>
    <w:rsid w:val="00130A85"/>
    <w:rsid w:val="00133B2C"/>
    <w:rsid w:val="001408CE"/>
    <w:rsid w:val="0015385B"/>
    <w:rsid w:val="00164DB8"/>
    <w:rsid w:val="00167651"/>
    <w:rsid w:val="00177BB3"/>
    <w:rsid w:val="00180BE1"/>
    <w:rsid w:val="00190F62"/>
    <w:rsid w:val="001A55C6"/>
    <w:rsid w:val="001C2109"/>
    <w:rsid w:val="001C215B"/>
    <w:rsid w:val="001D3A7B"/>
    <w:rsid w:val="001F0DCA"/>
    <w:rsid w:val="001F5135"/>
    <w:rsid w:val="001F5AD1"/>
    <w:rsid w:val="001F6A9A"/>
    <w:rsid w:val="00203545"/>
    <w:rsid w:val="00204AE4"/>
    <w:rsid w:val="0020682A"/>
    <w:rsid w:val="002330AF"/>
    <w:rsid w:val="00235220"/>
    <w:rsid w:val="0024549F"/>
    <w:rsid w:val="00253B68"/>
    <w:rsid w:val="00265BE0"/>
    <w:rsid w:val="002767E9"/>
    <w:rsid w:val="00280998"/>
    <w:rsid w:val="002815FC"/>
    <w:rsid w:val="00281B87"/>
    <w:rsid w:val="00293574"/>
    <w:rsid w:val="00295EDF"/>
    <w:rsid w:val="002A673B"/>
    <w:rsid w:val="002C02A9"/>
    <w:rsid w:val="002C4C3D"/>
    <w:rsid w:val="002D044C"/>
    <w:rsid w:val="002D4A9F"/>
    <w:rsid w:val="002D5EAA"/>
    <w:rsid w:val="002E11A8"/>
    <w:rsid w:val="002F10F3"/>
    <w:rsid w:val="002F1205"/>
    <w:rsid w:val="00302938"/>
    <w:rsid w:val="00323211"/>
    <w:rsid w:val="00362B24"/>
    <w:rsid w:val="003633B5"/>
    <w:rsid w:val="00366E66"/>
    <w:rsid w:val="00370697"/>
    <w:rsid w:val="00370B05"/>
    <w:rsid w:val="00373367"/>
    <w:rsid w:val="00380647"/>
    <w:rsid w:val="003828EA"/>
    <w:rsid w:val="00394BB3"/>
    <w:rsid w:val="003B27F0"/>
    <w:rsid w:val="003E2848"/>
    <w:rsid w:val="003F1E7D"/>
    <w:rsid w:val="0040724A"/>
    <w:rsid w:val="004238CB"/>
    <w:rsid w:val="00431EC2"/>
    <w:rsid w:val="00443511"/>
    <w:rsid w:val="00456380"/>
    <w:rsid w:val="00460E3D"/>
    <w:rsid w:val="00463533"/>
    <w:rsid w:val="004808F9"/>
    <w:rsid w:val="00482474"/>
    <w:rsid w:val="00486F2F"/>
    <w:rsid w:val="00490B0D"/>
    <w:rsid w:val="00493538"/>
    <w:rsid w:val="004959A7"/>
    <w:rsid w:val="004A4D04"/>
    <w:rsid w:val="004F0DAF"/>
    <w:rsid w:val="004F18C4"/>
    <w:rsid w:val="004F2A7E"/>
    <w:rsid w:val="004F661A"/>
    <w:rsid w:val="00501766"/>
    <w:rsid w:val="00505788"/>
    <w:rsid w:val="005258F0"/>
    <w:rsid w:val="00531BA8"/>
    <w:rsid w:val="00534A55"/>
    <w:rsid w:val="00543291"/>
    <w:rsid w:val="00543685"/>
    <w:rsid w:val="00563DEE"/>
    <w:rsid w:val="00574C96"/>
    <w:rsid w:val="0057650A"/>
    <w:rsid w:val="00584285"/>
    <w:rsid w:val="00590292"/>
    <w:rsid w:val="005A387B"/>
    <w:rsid w:val="005A4F00"/>
    <w:rsid w:val="005A6B02"/>
    <w:rsid w:val="005B69D8"/>
    <w:rsid w:val="005C1805"/>
    <w:rsid w:val="005C46F3"/>
    <w:rsid w:val="005D25BC"/>
    <w:rsid w:val="005D3A99"/>
    <w:rsid w:val="005E06F6"/>
    <w:rsid w:val="005E2E90"/>
    <w:rsid w:val="005E6480"/>
    <w:rsid w:val="005E784D"/>
    <w:rsid w:val="005F75D7"/>
    <w:rsid w:val="00605A53"/>
    <w:rsid w:val="00616ADD"/>
    <w:rsid w:val="00621461"/>
    <w:rsid w:val="00623926"/>
    <w:rsid w:val="0062466A"/>
    <w:rsid w:val="006255BB"/>
    <w:rsid w:val="006500E0"/>
    <w:rsid w:val="00660048"/>
    <w:rsid w:val="0066110B"/>
    <w:rsid w:val="00662A02"/>
    <w:rsid w:val="0067117D"/>
    <w:rsid w:val="00677385"/>
    <w:rsid w:val="0068519E"/>
    <w:rsid w:val="0069173B"/>
    <w:rsid w:val="00691EAD"/>
    <w:rsid w:val="00693FF1"/>
    <w:rsid w:val="006A01F8"/>
    <w:rsid w:val="006A051B"/>
    <w:rsid w:val="006A0A95"/>
    <w:rsid w:val="006A1437"/>
    <w:rsid w:val="006A64C5"/>
    <w:rsid w:val="006B3EA7"/>
    <w:rsid w:val="006C164D"/>
    <w:rsid w:val="006D1CF7"/>
    <w:rsid w:val="006D3AA9"/>
    <w:rsid w:val="006D51E8"/>
    <w:rsid w:val="006D5A97"/>
    <w:rsid w:val="006E4BD6"/>
    <w:rsid w:val="006E6C49"/>
    <w:rsid w:val="006F1191"/>
    <w:rsid w:val="006F6224"/>
    <w:rsid w:val="0070314A"/>
    <w:rsid w:val="00705167"/>
    <w:rsid w:val="0072157B"/>
    <w:rsid w:val="00723D9B"/>
    <w:rsid w:val="007266FC"/>
    <w:rsid w:val="00726CC7"/>
    <w:rsid w:val="007362A5"/>
    <w:rsid w:val="0074219A"/>
    <w:rsid w:val="0074225C"/>
    <w:rsid w:val="0076482E"/>
    <w:rsid w:val="00776E25"/>
    <w:rsid w:val="00791315"/>
    <w:rsid w:val="00793FE7"/>
    <w:rsid w:val="007B0F49"/>
    <w:rsid w:val="007C67F7"/>
    <w:rsid w:val="007C6E73"/>
    <w:rsid w:val="007D7EC4"/>
    <w:rsid w:val="007E28E6"/>
    <w:rsid w:val="007E7D8D"/>
    <w:rsid w:val="007F1C55"/>
    <w:rsid w:val="00803485"/>
    <w:rsid w:val="00815AF8"/>
    <w:rsid w:val="008179CF"/>
    <w:rsid w:val="008254D8"/>
    <w:rsid w:val="00834008"/>
    <w:rsid w:val="00834425"/>
    <w:rsid w:val="00835683"/>
    <w:rsid w:val="00844701"/>
    <w:rsid w:val="008545B5"/>
    <w:rsid w:val="008671C3"/>
    <w:rsid w:val="00895989"/>
    <w:rsid w:val="008A40A0"/>
    <w:rsid w:val="008A5C0E"/>
    <w:rsid w:val="008A780D"/>
    <w:rsid w:val="008C3EE8"/>
    <w:rsid w:val="008E4959"/>
    <w:rsid w:val="00912E16"/>
    <w:rsid w:val="0091752B"/>
    <w:rsid w:val="00921240"/>
    <w:rsid w:val="0092246E"/>
    <w:rsid w:val="0093129B"/>
    <w:rsid w:val="0093146C"/>
    <w:rsid w:val="0094425D"/>
    <w:rsid w:val="00945038"/>
    <w:rsid w:val="00945A6E"/>
    <w:rsid w:val="00952983"/>
    <w:rsid w:val="00957AD1"/>
    <w:rsid w:val="00964F4B"/>
    <w:rsid w:val="00981691"/>
    <w:rsid w:val="009911EF"/>
    <w:rsid w:val="009955CD"/>
    <w:rsid w:val="009A1670"/>
    <w:rsid w:val="009A591C"/>
    <w:rsid w:val="009A6F0D"/>
    <w:rsid w:val="009C051E"/>
    <w:rsid w:val="009C0B86"/>
    <w:rsid w:val="009D10E5"/>
    <w:rsid w:val="009E157C"/>
    <w:rsid w:val="009E7C95"/>
    <w:rsid w:val="009F71D0"/>
    <w:rsid w:val="009F7DDA"/>
    <w:rsid w:val="00A13978"/>
    <w:rsid w:val="00A15552"/>
    <w:rsid w:val="00A161BD"/>
    <w:rsid w:val="00A44768"/>
    <w:rsid w:val="00A47E81"/>
    <w:rsid w:val="00A54720"/>
    <w:rsid w:val="00A5533A"/>
    <w:rsid w:val="00A61984"/>
    <w:rsid w:val="00A64899"/>
    <w:rsid w:val="00A662C8"/>
    <w:rsid w:val="00A7048C"/>
    <w:rsid w:val="00A71E1E"/>
    <w:rsid w:val="00A72313"/>
    <w:rsid w:val="00A72B47"/>
    <w:rsid w:val="00A82D38"/>
    <w:rsid w:val="00A84531"/>
    <w:rsid w:val="00A97B4F"/>
    <w:rsid w:val="00AA65FC"/>
    <w:rsid w:val="00AB1424"/>
    <w:rsid w:val="00AB68BF"/>
    <w:rsid w:val="00AC35B8"/>
    <w:rsid w:val="00AC5B49"/>
    <w:rsid w:val="00AD2798"/>
    <w:rsid w:val="00AD2CA6"/>
    <w:rsid w:val="00AE6C60"/>
    <w:rsid w:val="00AF4AD1"/>
    <w:rsid w:val="00B21DDA"/>
    <w:rsid w:val="00B23E76"/>
    <w:rsid w:val="00B32D5B"/>
    <w:rsid w:val="00B33A8B"/>
    <w:rsid w:val="00B401A2"/>
    <w:rsid w:val="00B40C3F"/>
    <w:rsid w:val="00B428D7"/>
    <w:rsid w:val="00B455E8"/>
    <w:rsid w:val="00B459F6"/>
    <w:rsid w:val="00B52AAC"/>
    <w:rsid w:val="00B53A01"/>
    <w:rsid w:val="00B5400F"/>
    <w:rsid w:val="00B56705"/>
    <w:rsid w:val="00B70075"/>
    <w:rsid w:val="00BA1B91"/>
    <w:rsid w:val="00BA58BF"/>
    <w:rsid w:val="00BC7FD7"/>
    <w:rsid w:val="00BD59F0"/>
    <w:rsid w:val="00BE015A"/>
    <w:rsid w:val="00BE5CF0"/>
    <w:rsid w:val="00BF5273"/>
    <w:rsid w:val="00C042A9"/>
    <w:rsid w:val="00C0446A"/>
    <w:rsid w:val="00C25553"/>
    <w:rsid w:val="00C4565F"/>
    <w:rsid w:val="00C52139"/>
    <w:rsid w:val="00C60005"/>
    <w:rsid w:val="00C64753"/>
    <w:rsid w:val="00C82F3E"/>
    <w:rsid w:val="00C84364"/>
    <w:rsid w:val="00C8463A"/>
    <w:rsid w:val="00CA0D50"/>
    <w:rsid w:val="00CB343D"/>
    <w:rsid w:val="00CB54C3"/>
    <w:rsid w:val="00CC458D"/>
    <w:rsid w:val="00CD3D05"/>
    <w:rsid w:val="00CE01B5"/>
    <w:rsid w:val="00CE7625"/>
    <w:rsid w:val="00D03E7D"/>
    <w:rsid w:val="00D10234"/>
    <w:rsid w:val="00D124DB"/>
    <w:rsid w:val="00D223D0"/>
    <w:rsid w:val="00D3184E"/>
    <w:rsid w:val="00D43745"/>
    <w:rsid w:val="00D5031D"/>
    <w:rsid w:val="00D55FC0"/>
    <w:rsid w:val="00D75DBE"/>
    <w:rsid w:val="00D87D66"/>
    <w:rsid w:val="00DA14FA"/>
    <w:rsid w:val="00DA5285"/>
    <w:rsid w:val="00DA5415"/>
    <w:rsid w:val="00DA5952"/>
    <w:rsid w:val="00DB02DE"/>
    <w:rsid w:val="00DB0580"/>
    <w:rsid w:val="00DB5575"/>
    <w:rsid w:val="00DB6AC4"/>
    <w:rsid w:val="00DC38CF"/>
    <w:rsid w:val="00DC7A4C"/>
    <w:rsid w:val="00DD27DC"/>
    <w:rsid w:val="00DE1624"/>
    <w:rsid w:val="00DE532E"/>
    <w:rsid w:val="00DF4F98"/>
    <w:rsid w:val="00DF6DFD"/>
    <w:rsid w:val="00DF7CED"/>
    <w:rsid w:val="00E0699A"/>
    <w:rsid w:val="00E23579"/>
    <w:rsid w:val="00E34E1B"/>
    <w:rsid w:val="00E37191"/>
    <w:rsid w:val="00E425BA"/>
    <w:rsid w:val="00E44692"/>
    <w:rsid w:val="00E47914"/>
    <w:rsid w:val="00E50917"/>
    <w:rsid w:val="00E51364"/>
    <w:rsid w:val="00E52ECF"/>
    <w:rsid w:val="00E62A9C"/>
    <w:rsid w:val="00E7152C"/>
    <w:rsid w:val="00E77447"/>
    <w:rsid w:val="00E83FA1"/>
    <w:rsid w:val="00EA4765"/>
    <w:rsid w:val="00EB5EDB"/>
    <w:rsid w:val="00EC439A"/>
    <w:rsid w:val="00EC66E8"/>
    <w:rsid w:val="00EC68C2"/>
    <w:rsid w:val="00ED650A"/>
    <w:rsid w:val="00EF72A5"/>
    <w:rsid w:val="00F04F32"/>
    <w:rsid w:val="00F319C4"/>
    <w:rsid w:val="00F338E8"/>
    <w:rsid w:val="00F41382"/>
    <w:rsid w:val="00F47197"/>
    <w:rsid w:val="00F47F6D"/>
    <w:rsid w:val="00F52985"/>
    <w:rsid w:val="00F70DDB"/>
    <w:rsid w:val="00F72E87"/>
    <w:rsid w:val="00F77F58"/>
    <w:rsid w:val="00F86C50"/>
    <w:rsid w:val="00F906E3"/>
    <w:rsid w:val="00F92E6A"/>
    <w:rsid w:val="00F93056"/>
    <w:rsid w:val="00F95D14"/>
    <w:rsid w:val="00F97A9B"/>
    <w:rsid w:val="00FA3CF0"/>
    <w:rsid w:val="00FB30A8"/>
    <w:rsid w:val="00FB415E"/>
    <w:rsid w:val="00FC5CB0"/>
    <w:rsid w:val="00FD5CC8"/>
    <w:rsid w:val="00FD7108"/>
    <w:rsid w:val="014E2891"/>
    <w:rsid w:val="021BC583"/>
    <w:rsid w:val="0394FBB8"/>
    <w:rsid w:val="039A2068"/>
    <w:rsid w:val="03E9AE7B"/>
    <w:rsid w:val="043564C6"/>
    <w:rsid w:val="0499DBBA"/>
    <w:rsid w:val="04A6EEC6"/>
    <w:rsid w:val="052D1CE0"/>
    <w:rsid w:val="0543E2E5"/>
    <w:rsid w:val="057D6B1A"/>
    <w:rsid w:val="0600B8EC"/>
    <w:rsid w:val="07A897D6"/>
    <w:rsid w:val="07BB0703"/>
    <w:rsid w:val="081B4A88"/>
    <w:rsid w:val="086D1876"/>
    <w:rsid w:val="08713300"/>
    <w:rsid w:val="0881C21D"/>
    <w:rsid w:val="0997061C"/>
    <w:rsid w:val="0A64E333"/>
    <w:rsid w:val="0EEC4DCD"/>
    <w:rsid w:val="0F5311C6"/>
    <w:rsid w:val="10A2898B"/>
    <w:rsid w:val="11495366"/>
    <w:rsid w:val="11C340DC"/>
    <w:rsid w:val="120EB9EA"/>
    <w:rsid w:val="1282DB9E"/>
    <w:rsid w:val="129BC3AA"/>
    <w:rsid w:val="12E3371F"/>
    <w:rsid w:val="13421F43"/>
    <w:rsid w:val="137FCF87"/>
    <w:rsid w:val="154017B5"/>
    <w:rsid w:val="16759CB5"/>
    <w:rsid w:val="17E28A60"/>
    <w:rsid w:val="18512E53"/>
    <w:rsid w:val="18C32A99"/>
    <w:rsid w:val="1B7B7DCD"/>
    <w:rsid w:val="1BCD8A6A"/>
    <w:rsid w:val="1BDDFBF3"/>
    <w:rsid w:val="1BE9C08A"/>
    <w:rsid w:val="1BF25FB4"/>
    <w:rsid w:val="1CACCC4A"/>
    <w:rsid w:val="1D16431D"/>
    <w:rsid w:val="1D95A2DD"/>
    <w:rsid w:val="1E87833E"/>
    <w:rsid w:val="1F39B11F"/>
    <w:rsid w:val="1FB338F1"/>
    <w:rsid w:val="1FDABCEE"/>
    <w:rsid w:val="2096B5A5"/>
    <w:rsid w:val="22A5C957"/>
    <w:rsid w:val="235922D1"/>
    <w:rsid w:val="2388E1F8"/>
    <w:rsid w:val="23F9DB2C"/>
    <w:rsid w:val="248C03D1"/>
    <w:rsid w:val="24B07D50"/>
    <w:rsid w:val="25AF7FD1"/>
    <w:rsid w:val="2675D949"/>
    <w:rsid w:val="26806E70"/>
    <w:rsid w:val="26DD0976"/>
    <w:rsid w:val="272C2102"/>
    <w:rsid w:val="273BBE31"/>
    <w:rsid w:val="28739F87"/>
    <w:rsid w:val="2895C9C7"/>
    <w:rsid w:val="2A6C74F6"/>
    <w:rsid w:val="2A8208C7"/>
    <w:rsid w:val="2B1C69AA"/>
    <w:rsid w:val="2B48CB61"/>
    <w:rsid w:val="2C0D8E0E"/>
    <w:rsid w:val="2CA92D2D"/>
    <w:rsid w:val="2D6CF6D6"/>
    <w:rsid w:val="2E8E7CC2"/>
    <w:rsid w:val="2FD3A037"/>
    <w:rsid w:val="2FF8CE3E"/>
    <w:rsid w:val="304E8D50"/>
    <w:rsid w:val="304EBD3D"/>
    <w:rsid w:val="307EB16C"/>
    <w:rsid w:val="3088E0B4"/>
    <w:rsid w:val="3170FF22"/>
    <w:rsid w:val="33306F00"/>
    <w:rsid w:val="336D9C99"/>
    <w:rsid w:val="34B40D1D"/>
    <w:rsid w:val="358D60AD"/>
    <w:rsid w:val="35ABFE7C"/>
    <w:rsid w:val="35AEB6EF"/>
    <w:rsid w:val="36C54D8B"/>
    <w:rsid w:val="38273223"/>
    <w:rsid w:val="387A9F5E"/>
    <w:rsid w:val="38C3C68F"/>
    <w:rsid w:val="39F4EA22"/>
    <w:rsid w:val="39F98123"/>
    <w:rsid w:val="3A014581"/>
    <w:rsid w:val="3C290B34"/>
    <w:rsid w:val="3DC479D3"/>
    <w:rsid w:val="3EEE84DC"/>
    <w:rsid w:val="410E3809"/>
    <w:rsid w:val="4184F812"/>
    <w:rsid w:val="422B594B"/>
    <w:rsid w:val="42E30A5F"/>
    <w:rsid w:val="43E97080"/>
    <w:rsid w:val="43FA78A9"/>
    <w:rsid w:val="46E055B6"/>
    <w:rsid w:val="472EEA31"/>
    <w:rsid w:val="4892F7DE"/>
    <w:rsid w:val="48AA8D7E"/>
    <w:rsid w:val="49C8AD54"/>
    <w:rsid w:val="4BD1E0DD"/>
    <w:rsid w:val="4BDA42AD"/>
    <w:rsid w:val="4BDCF099"/>
    <w:rsid w:val="4C297062"/>
    <w:rsid w:val="4CB5BFC6"/>
    <w:rsid w:val="4CBD7395"/>
    <w:rsid w:val="4DBDE54E"/>
    <w:rsid w:val="4E5943F6"/>
    <w:rsid w:val="4FA27322"/>
    <w:rsid w:val="4FC770F1"/>
    <w:rsid w:val="50154145"/>
    <w:rsid w:val="5190E4B8"/>
    <w:rsid w:val="51A5102F"/>
    <w:rsid w:val="51DEA555"/>
    <w:rsid w:val="521A9FC5"/>
    <w:rsid w:val="524A80A2"/>
    <w:rsid w:val="532E86BC"/>
    <w:rsid w:val="53A5B061"/>
    <w:rsid w:val="53ECA3B8"/>
    <w:rsid w:val="547A57A5"/>
    <w:rsid w:val="551E045D"/>
    <w:rsid w:val="573BF10C"/>
    <w:rsid w:val="5760F16E"/>
    <w:rsid w:val="59184008"/>
    <w:rsid w:val="5A2062FE"/>
    <w:rsid w:val="5A5F9333"/>
    <w:rsid w:val="5A846BEC"/>
    <w:rsid w:val="5AA1ECA8"/>
    <w:rsid w:val="5ADE3047"/>
    <w:rsid w:val="5AF3BAA8"/>
    <w:rsid w:val="5B1B17E1"/>
    <w:rsid w:val="5B41B761"/>
    <w:rsid w:val="5B843329"/>
    <w:rsid w:val="5BAC8C94"/>
    <w:rsid w:val="5C00BC9C"/>
    <w:rsid w:val="5C357A20"/>
    <w:rsid w:val="5C60B647"/>
    <w:rsid w:val="5C9C1EEB"/>
    <w:rsid w:val="5C9E6458"/>
    <w:rsid w:val="5CC85F81"/>
    <w:rsid w:val="5CD935A6"/>
    <w:rsid w:val="5DC48B7F"/>
    <w:rsid w:val="5DE9199F"/>
    <w:rsid w:val="5F59DD72"/>
    <w:rsid w:val="5F723A7B"/>
    <w:rsid w:val="5FBA638B"/>
    <w:rsid w:val="60061E88"/>
    <w:rsid w:val="60A63D72"/>
    <w:rsid w:val="60E6E0D1"/>
    <w:rsid w:val="61079F40"/>
    <w:rsid w:val="6168D9BC"/>
    <w:rsid w:val="61718C8B"/>
    <w:rsid w:val="61CB21F6"/>
    <w:rsid w:val="6284BA12"/>
    <w:rsid w:val="637FF9B2"/>
    <w:rsid w:val="63E85D3C"/>
    <w:rsid w:val="6489739D"/>
    <w:rsid w:val="665C4925"/>
    <w:rsid w:val="67456137"/>
    <w:rsid w:val="675B5C76"/>
    <w:rsid w:val="6821E3B9"/>
    <w:rsid w:val="6852F53A"/>
    <w:rsid w:val="699243C0"/>
    <w:rsid w:val="69A4A7F2"/>
    <w:rsid w:val="6A191253"/>
    <w:rsid w:val="6A8A6A52"/>
    <w:rsid w:val="6A955929"/>
    <w:rsid w:val="6C2521C2"/>
    <w:rsid w:val="6C433148"/>
    <w:rsid w:val="6CCEF5ED"/>
    <w:rsid w:val="6D184007"/>
    <w:rsid w:val="6E46F171"/>
    <w:rsid w:val="6E6BBFED"/>
    <w:rsid w:val="6F8A14A3"/>
    <w:rsid w:val="705B5E02"/>
    <w:rsid w:val="70F892E5"/>
    <w:rsid w:val="7126D45A"/>
    <w:rsid w:val="71DF4753"/>
    <w:rsid w:val="72C3CBBF"/>
    <w:rsid w:val="7320C742"/>
    <w:rsid w:val="734CDFDA"/>
    <w:rsid w:val="73A3BA0B"/>
    <w:rsid w:val="750B75F8"/>
    <w:rsid w:val="75CEF99A"/>
    <w:rsid w:val="75E9246F"/>
    <w:rsid w:val="75F147EF"/>
    <w:rsid w:val="76436B39"/>
    <w:rsid w:val="767B3E99"/>
    <w:rsid w:val="76A4F063"/>
    <w:rsid w:val="76ECBB72"/>
    <w:rsid w:val="7713708E"/>
    <w:rsid w:val="780054D9"/>
    <w:rsid w:val="786B2CCE"/>
    <w:rsid w:val="78EC6AA8"/>
    <w:rsid w:val="799A9864"/>
    <w:rsid w:val="7A208D9D"/>
    <w:rsid w:val="7AAE1F96"/>
    <w:rsid w:val="7B6B2ED7"/>
    <w:rsid w:val="7BC28A75"/>
    <w:rsid w:val="7BF28FF7"/>
    <w:rsid w:val="7C0E53F1"/>
    <w:rsid w:val="7DA73264"/>
    <w:rsid w:val="7DC71BB1"/>
    <w:rsid w:val="7E179A58"/>
    <w:rsid w:val="7EBBD8BB"/>
    <w:rsid w:val="7ED48DFF"/>
    <w:rsid w:val="7F59BDF1"/>
    <w:rsid w:val="7F5DEE20"/>
    <w:rsid w:val="7F9D8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AB872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C46F3"/>
  </w:style>
  <w:style w:type="paragraph" w:styleId="Nagwek1">
    <w:name w:val="heading 1"/>
    <w:basedOn w:val="Normalny"/>
    <w:next w:val="Normalny"/>
    <w:link w:val="Nagwek1Znak"/>
    <w:uiPriority w:val="9"/>
    <w:qFormat/>
    <w:rsid w:val="005D3A99"/>
    <w:pPr>
      <w:keepNext/>
      <w:keepLines/>
      <w:numPr>
        <w:numId w:val="5"/>
      </w:numPr>
      <w:spacing w:before="240" w:after="120" w:line="240" w:lineRule="auto"/>
      <w:ind w:left="714" w:hanging="357"/>
      <w:jc w:val="center"/>
      <w:outlineLvl w:val="0"/>
    </w:pPr>
    <w:rPr>
      <w:rFonts w:eastAsiaTheme="majorEastAsia" w:cstheme="minorHAnsi"/>
      <w:b/>
      <w:color w:val="000000" w:themeColor="text1"/>
      <w:sz w:val="28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List Paragraph,maz_wyliczenie,opis dzialania,K-P_odwolanie,A_wyliczenie,Akapit z listą 1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5D3A99"/>
    <w:rPr>
      <w:rFonts w:eastAsiaTheme="majorEastAsia" w:cstheme="minorHAns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3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2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List Paragraph Znak,maz_wyliczenie Znak,opis dzialania Znak,K-P_odwolanie Znak,A_wyliczenie Znak,Akapit z listą 1 Znak"/>
    <w:basedOn w:val="Domylnaczcionkaakapitu"/>
    <w:link w:val="Akapitzlist"/>
    <w:uiPriority w:val="34"/>
    <w:locked/>
    <w:rsid w:val="00A47E81"/>
  </w:style>
  <w:style w:type="table" w:customStyle="1" w:styleId="Tabela-Siatka1">
    <w:name w:val="Tabela - Siatka1"/>
    <w:basedOn w:val="Standardowy"/>
    <w:next w:val="Tabela-Siatka"/>
    <w:uiPriority w:val="39"/>
    <w:rsid w:val="009C0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B21DDA"/>
  </w:style>
  <w:style w:type="character" w:customStyle="1" w:styleId="eop">
    <w:name w:val="eop"/>
    <w:basedOn w:val="Domylnaczcionkaakapitu"/>
    <w:rsid w:val="00B21DDA"/>
  </w:style>
  <w:style w:type="character" w:customStyle="1" w:styleId="spellingerror">
    <w:name w:val="spellingerror"/>
    <w:basedOn w:val="Domylnaczcionkaakapitu"/>
    <w:rsid w:val="00370697"/>
  </w:style>
  <w:style w:type="paragraph" w:customStyle="1" w:styleId="paragraph">
    <w:name w:val="paragraph"/>
    <w:basedOn w:val="Normalny"/>
    <w:rsid w:val="00E47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0A3C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72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0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62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1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7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80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1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0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2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BD6DFA-A256-4655-8B3C-9C8333617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4084</Words>
  <Characters>24509</Characters>
  <Application>Microsoft Office Word</Application>
  <DocSecurity>4</DocSecurity>
  <Lines>204</Lines>
  <Paragraphs>57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2021-06-21T10:47:00Z</dcterms:created>
  <dcterms:modified xsi:type="dcterms:W3CDTF">2021-06-21T10:47:00Z</dcterms:modified>
</cp:coreProperties>
</file>