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1F654839" w:rsidR="004278AA" w:rsidRDefault="002948F3" w:rsidP="1FCDD34F">
      <w:pPr>
        <w:jc w:val="both"/>
        <w:rPr>
          <w:sz w:val="20"/>
          <w:szCs w:val="20"/>
        </w:rPr>
      </w:pPr>
      <w:r w:rsidRPr="437B982E">
        <w:rPr>
          <w:sz w:val="20"/>
          <w:szCs w:val="20"/>
          <w:u w:val="single"/>
        </w:rPr>
        <w:t xml:space="preserve">Uwaga! </w:t>
      </w:r>
      <w:r w:rsidR="008D6DA7" w:rsidRPr="437B982E">
        <w:rPr>
          <w:sz w:val="20"/>
          <w:szCs w:val="20"/>
        </w:rPr>
        <w:t xml:space="preserve">W przypadku deklaracji spełnienia danego </w:t>
      </w:r>
      <w:r w:rsidR="01D170A0" w:rsidRPr="437B982E">
        <w:rPr>
          <w:sz w:val="20"/>
          <w:szCs w:val="20"/>
        </w:rPr>
        <w:t>w</w:t>
      </w:r>
      <w:r w:rsidR="008D6DA7" w:rsidRPr="437B982E">
        <w:rPr>
          <w:sz w:val="20"/>
          <w:szCs w:val="20"/>
        </w:rPr>
        <w:t>ymagania W</w:t>
      </w:r>
      <w:r w:rsidR="310625DC" w:rsidRPr="437B982E">
        <w:rPr>
          <w:sz w:val="20"/>
          <w:szCs w:val="20"/>
        </w:rPr>
        <w:t>nioskodawca</w:t>
      </w:r>
      <w:r w:rsidR="008D6DA7" w:rsidRPr="437B982E">
        <w:rPr>
          <w:sz w:val="20"/>
          <w:szCs w:val="20"/>
        </w:rPr>
        <w:t xml:space="preserve"> </w:t>
      </w:r>
      <w:r w:rsidR="01D170A0" w:rsidRPr="437B982E">
        <w:rPr>
          <w:sz w:val="20"/>
          <w:szCs w:val="20"/>
        </w:rPr>
        <w:t xml:space="preserve">zobligowany jest, aby </w:t>
      </w:r>
      <w:r w:rsidRPr="437B982E">
        <w:rPr>
          <w:sz w:val="20"/>
          <w:szCs w:val="20"/>
        </w:rPr>
        <w:t>dla wymagań</w:t>
      </w:r>
      <w:r w:rsidR="00977FF1" w:rsidRPr="437B982E">
        <w:rPr>
          <w:sz w:val="20"/>
          <w:szCs w:val="20"/>
        </w:rPr>
        <w:t xml:space="preserve"> 1</w:t>
      </w:r>
      <w:del w:id="2" w:author="Autor">
        <w:r w:rsidRPr="437B982E" w:rsidDel="00977FF1">
          <w:rPr>
            <w:sz w:val="20"/>
            <w:szCs w:val="20"/>
          </w:rPr>
          <w:delText>,</w:delText>
        </w:r>
      </w:del>
      <w:r w:rsidR="00133EFE" w:rsidRPr="437B982E">
        <w:rPr>
          <w:sz w:val="20"/>
          <w:szCs w:val="20"/>
        </w:rPr>
        <w:t xml:space="preserve"> </w:t>
      </w:r>
      <w:r w:rsidR="101289D8" w:rsidRPr="437B982E">
        <w:rPr>
          <w:sz w:val="20"/>
          <w:szCs w:val="20"/>
        </w:rPr>
        <w:t xml:space="preserve">3, </w:t>
      </w:r>
      <w:r w:rsidR="4CDEA0FA" w:rsidRPr="437B982E">
        <w:rPr>
          <w:sz w:val="20"/>
          <w:szCs w:val="20"/>
        </w:rPr>
        <w:t>5</w:t>
      </w:r>
      <w:r w:rsidR="7F3821DD" w:rsidRPr="437B982E">
        <w:rPr>
          <w:sz w:val="20"/>
          <w:szCs w:val="20"/>
        </w:rPr>
        <w:t xml:space="preserve">, </w:t>
      </w:r>
      <w:r w:rsidR="4CDEA0FA" w:rsidRPr="437B982E">
        <w:rPr>
          <w:sz w:val="20"/>
          <w:szCs w:val="20"/>
        </w:rPr>
        <w:t>7</w:t>
      </w:r>
      <w:r w:rsidR="7F3821DD" w:rsidRPr="437B982E">
        <w:rPr>
          <w:sz w:val="20"/>
          <w:szCs w:val="20"/>
        </w:rPr>
        <w:t xml:space="preserve">, </w:t>
      </w:r>
      <w:r w:rsidR="774FF66F" w:rsidRPr="437B982E">
        <w:rPr>
          <w:sz w:val="20"/>
          <w:szCs w:val="20"/>
        </w:rPr>
        <w:t>9</w:t>
      </w:r>
      <w:r w:rsidR="009A64DE" w:rsidRPr="437B982E">
        <w:rPr>
          <w:sz w:val="20"/>
          <w:szCs w:val="20"/>
        </w:rPr>
        <w:t>, 1</w:t>
      </w:r>
      <w:r w:rsidR="1977D9C6" w:rsidRPr="437B982E">
        <w:rPr>
          <w:sz w:val="20"/>
          <w:szCs w:val="20"/>
        </w:rPr>
        <w:t>6</w:t>
      </w:r>
      <w:del w:id="3" w:author="Autor">
        <w:r w:rsidRPr="437B982E" w:rsidDel="009A64DE">
          <w:rPr>
            <w:sz w:val="20"/>
            <w:szCs w:val="20"/>
          </w:rPr>
          <w:delText>,</w:delText>
        </w:r>
        <w:r w:rsidRPr="437B982E" w:rsidDel="3126E6C3">
          <w:rPr>
            <w:sz w:val="20"/>
            <w:szCs w:val="20"/>
          </w:rPr>
          <w:delText xml:space="preserve"> 1</w:delText>
        </w:r>
        <w:r w:rsidRPr="437B982E" w:rsidDel="57141C6B">
          <w:rPr>
            <w:sz w:val="20"/>
            <w:szCs w:val="20"/>
          </w:rPr>
          <w:delText>7</w:delText>
        </w:r>
      </w:del>
      <w:r w:rsidR="3126E6C3" w:rsidRPr="437B982E">
        <w:rPr>
          <w:sz w:val="20"/>
          <w:szCs w:val="20"/>
        </w:rPr>
        <w:t>,</w:t>
      </w:r>
      <w:r w:rsidR="009A64DE" w:rsidRPr="437B982E">
        <w:rPr>
          <w:sz w:val="20"/>
          <w:szCs w:val="20"/>
        </w:rPr>
        <w:t xml:space="preserve"> </w:t>
      </w:r>
      <w:r w:rsidR="6D26576E" w:rsidRPr="437B982E">
        <w:rPr>
          <w:sz w:val="20"/>
          <w:szCs w:val="20"/>
        </w:rPr>
        <w:t>2</w:t>
      </w:r>
      <w:ins w:id="4" w:author="Autor">
        <w:r w:rsidR="40F3F260" w:rsidRPr="437B982E">
          <w:rPr>
            <w:sz w:val="20"/>
            <w:szCs w:val="20"/>
          </w:rPr>
          <w:t>0</w:t>
        </w:r>
      </w:ins>
      <w:del w:id="5" w:author="Autor">
        <w:r w:rsidRPr="437B982E" w:rsidDel="009A64DE">
          <w:rPr>
            <w:sz w:val="20"/>
            <w:szCs w:val="20"/>
          </w:rPr>
          <w:delText>1</w:delText>
        </w:r>
      </w:del>
      <w:r w:rsidR="009A64DE" w:rsidRPr="437B982E">
        <w:rPr>
          <w:sz w:val="20"/>
          <w:szCs w:val="20"/>
        </w:rPr>
        <w:t>, 2</w:t>
      </w:r>
      <w:ins w:id="6" w:author="Autor">
        <w:r w:rsidR="469A1093" w:rsidRPr="437B982E">
          <w:rPr>
            <w:sz w:val="20"/>
            <w:szCs w:val="20"/>
          </w:rPr>
          <w:t>3</w:t>
        </w:r>
      </w:ins>
      <w:del w:id="7" w:author="Autor">
        <w:r w:rsidRPr="437B982E" w:rsidDel="5D7AB2CF">
          <w:rPr>
            <w:sz w:val="20"/>
            <w:szCs w:val="20"/>
          </w:rPr>
          <w:delText>4</w:delText>
        </w:r>
      </w:del>
      <w:r w:rsidR="009A64DE" w:rsidRPr="437B982E">
        <w:rPr>
          <w:sz w:val="20"/>
          <w:szCs w:val="20"/>
        </w:rPr>
        <w:t>, 2</w:t>
      </w:r>
      <w:ins w:id="8" w:author="Autor">
        <w:r w:rsidR="5989D8F6" w:rsidRPr="437B982E">
          <w:rPr>
            <w:sz w:val="20"/>
            <w:szCs w:val="20"/>
          </w:rPr>
          <w:t>5</w:t>
        </w:r>
      </w:ins>
      <w:del w:id="9" w:author="Autor">
        <w:r w:rsidRPr="437B982E" w:rsidDel="0E63B838">
          <w:rPr>
            <w:sz w:val="20"/>
            <w:szCs w:val="20"/>
          </w:rPr>
          <w:delText>6</w:delText>
        </w:r>
      </w:del>
      <w:r w:rsidR="65FD2A43" w:rsidRPr="437B982E">
        <w:rPr>
          <w:sz w:val="20"/>
          <w:szCs w:val="20"/>
        </w:rPr>
        <w:t>, 2</w:t>
      </w:r>
      <w:ins w:id="10" w:author="Autor">
        <w:r w:rsidR="34C6DA0E" w:rsidRPr="437B982E">
          <w:rPr>
            <w:sz w:val="20"/>
            <w:szCs w:val="20"/>
          </w:rPr>
          <w:t>8</w:t>
        </w:r>
      </w:ins>
      <w:del w:id="11" w:author="Autor">
        <w:r w:rsidRPr="437B982E" w:rsidDel="65FD2A43">
          <w:rPr>
            <w:sz w:val="20"/>
            <w:szCs w:val="20"/>
          </w:rPr>
          <w:delText>9</w:delText>
        </w:r>
      </w:del>
      <w:r w:rsidR="36FAC9A1" w:rsidRPr="437B982E">
        <w:rPr>
          <w:sz w:val="20"/>
          <w:szCs w:val="20"/>
        </w:rPr>
        <w:t xml:space="preserve"> </w:t>
      </w:r>
      <w:r w:rsidR="008D6DA7" w:rsidRPr="437B982E">
        <w:rPr>
          <w:sz w:val="20"/>
          <w:szCs w:val="20"/>
        </w:rPr>
        <w:t xml:space="preserve">w polu </w:t>
      </w:r>
      <w:r w:rsidR="004278AA" w:rsidRPr="437B982E">
        <w:rPr>
          <w:sz w:val="20"/>
          <w:szCs w:val="20"/>
        </w:rPr>
        <w:t>„</w:t>
      </w:r>
      <w:r w:rsidR="67F76E1A" w:rsidRPr="437B982E">
        <w:rPr>
          <w:i/>
          <w:iCs/>
          <w:sz w:val="20"/>
          <w:szCs w:val="20"/>
        </w:rPr>
        <w:t xml:space="preserve">Uzasadnienie wypełnienia </w:t>
      </w:r>
      <w:r w:rsidR="00BE2EB1" w:rsidRPr="437B982E">
        <w:rPr>
          <w:i/>
          <w:iCs/>
          <w:sz w:val="20"/>
          <w:szCs w:val="20"/>
        </w:rPr>
        <w:t>wymagania</w:t>
      </w:r>
      <w:r w:rsidR="67F76E1A" w:rsidRPr="437B982E">
        <w:rPr>
          <w:rStyle w:val="Odwoaniedokomentarza"/>
        </w:rPr>
        <w:t>”</w:t>
      </w:r>
      <w:r w:rsidR="008D6DA7" w:rsidRPr="437B982E">
        <w:rPr>
          <w:sz w:val="20"/>
          <w:szCs w:val="20"/>
        </w:rPr>
        <w:t xml:space="preserve"> </w:t>
      </w:r>
      <w:r w:rsidR="01D170A0" w:rsidRPr="437B982E">
        <w:rPr>
          <w:sz w:val="20"/>
          <w:szCs w:val="20"/>
        </w:rPr>
        <w:t xml:space="preserve">zamieścić </w:t>
      </w:r>
      <w:r w:rsidR="67F76E1A" w:rsidRPr="437B982E">
        <w:rPr>
          <w:sz w:val="20"/>
          <w:szCs w:val="20"/>
        </w:rPr>
        <w:t xml:space="preserve">informacje o </w:t>
      </w:r>
      <w:r w:rsidR="4FF5ED01" w:rsidRPr="437B982E">
        <w:rPr>
          <w:sz w:val="20"/>
          <w:szCs w:val="20"/>
        </w:rPr>
        <w:t>sposob</w:t>
      </w:r>
      <w:r w:rsidR="67F76E1A" w:rsidRPr="437B982E">
        <w:rPr>
          <w:sz w:val="20"/>
          <w:szCs w:val="20"/>
        </w:rPr>
        <w:t>ie</w:t>
      </w:r>
      <w:r w:rsidR="7F3821DD" w:rsidRPr="437B982E">
        <w:rPr>
          <w:sz w:val="20"/>
          <w:szCs w:val="20"/>
        </w:rPr>
        <w:t>,</w:t>
      </w:r>
      <w:r w:rsidR="4FF5ED01" w:rsidRPr="437B982E">
        <w:rPr>
          <w:sz w:val="20"/>
          <w:szCs w:val="20"/>
        </w:rPr>
        <w:t xml:space="preserve"> w jaki </w:t>
      </w:r>
      <w:r w:rsidR="55CE8627" w:rsidRPr="437B982E">
        <w:rPr>
          <w:sz w:val="20"/>
          <w:szCs w:val="20"/>
        </w:rPr>
        <w:t>zobowiązuje się je wypełnić</w:t>
      </w:r>
      <w:r w:rsidR="5296BAD4" w:rsidRPr="437B982E">
        <w:rPr>
          <w:sz w:val="20"/>
          <w:szCs w:val="20"/>
        </w:rPr>
        <w:t>.</w:t>
      </w:r>
    </w:p>
    <w:p w14:paraId="5FF6C268" w14:textId="1C58F93D" w:rsidR="002948F3" w:rsidRPr="00C73907" w:rsidRDefault="19F52673" w:rsidP="2E7873CB">
      <w:pPr>
        <w:jc w:val="both"/>
        <w:rPr>
          <w:sz w:val="20"/>
          <w:szCs w:val="20"/>
        </w:rPr>
      </w:pPr>
      <w:r w:rsidRPr="437B982E">
        <w:rPr>
          <w:sz w:val="20"/>
          <w:szCs w:val="20"/>
          <w:u w:val="single"/>
        </w:rPr>
        <w:t>Uwaga!</w:t>
      </w:r>
      <w:r w:rsidRPr="437B982E">
        <w:rPr>
          <w:sz w:val="20"/>
          <w:szCs w:val="20"/>
        </w:rPr>
        <w:t xml:space="preserve"> Dla wymagań </w:t>
      </w:r>
      <w:r w:rsidR="60A3F9BF" w:rsidRPr="437B982E">
        <w:rPr>
          <w:sz w:val="20"/>
          <w:szCs w:val="20"/>
        </w:rPr>
        <w:t xml:space="preserve">nr </w:t>
      </w:r>
      <w:del w:id="12" w:author="Autor">
        <w:r w:rsidRPr="437B982E" w:rsidDel="1BF0F8F0">
          <w:rPr>
            <w:sz w:val="20"/>
            <w:szCs w:val="20"/>
          </w:rPr>
          <w:delText>2</w:delText>
        </w:r>
      </w:del>
      <w:r w:rsidR="5F50C6FF" w:rsidRPr="437B982E">
        <w:rPr>
          <w:sz w:val="20"/>
          <w:szCs w:val="20"/>
        </w:rPr>
        <w:t>,</w:t>
      </w:r>
      <w:r w:rsidR="751D7946" w:rsidRPr="437B982E">
        <w:rPr>
          <w:sz w:val="20"/>
          <w:szCs w:val="20"/>
        </w:rPr>
        <w:t xml:space="preserve"> </w:t>
      </w:r>
      <w:r w:rsidR="1BF0F8F0" w:rsidRPr="437B982E">
        <w:rPr>
          <w:sz w:val="20"/>
          <w:szCs w:val="20"/>
        </w:rPr>
        <w:t>4</w:t>
      </w:r>
      <w:r w:rsidR="751D7946" w:rsidRPr="437B982E">
        <w:rPr>
          <w:sz w:val="20"/>
          <w:szCs w:val="20"/>
        </w:rPr>
        <w:t>,</w:t>
      </w:r>
      <w:r w:rsidR="1BF0F8F0" w:rsidRPr="437B982E">
        <w:rPr>
          <w:sz w:val="20"/>
          <w:szCs w:val="20"/>
        </w:rPr>
        <w:t xml:space="preserve"> 6, 8,</w:t>
      </w:r>
      <w:r w:rsidR="751D7946" w:rsidRPr="437B982E">
        <w:rPr>
          <w:sz w:val="20"/>
          <w:szCs w:val="20"/>
        </w:rPr>
        <w:t xml:space="preserve"> 10-15</w:t>
      </w:r>
      <w:r w:rsidR="613640AC" w:rsidRPr="437B982E">
        <w:rPr>
          <w:sz w:val="20"/>
          <w:szCs w:val="20"/>
        </w:rPr>
        <w:t>, 1</w:t>
      </w:r>
      <w:ins w:id="13" w:author="Autor">
        <w:r w:rsidR="62986BDD" w:rsidRPr="437B982E">
          <w:rPr>
            <w:sz w:val="20"/>
            <w:szCs w:val="20"/>
          </w:rPr>
          <w:t>7</w:t>
        </w:r>
      </w:ins>
      <w:del w:id="14" w:author="Autor">
        <w:r w:rsidRPr="437B982E" w:rsidDel="613640AC">
          <w:rPr>
            <w:sz w:val="20"/>
            <w:szCs w:val="20"/>
          </w:rPr>
          <w:delText>8</w:delText>
        </w:r>
      </w:del>
      <w:r w:rsidR="613640AC" w:rsidRPr="437B982E">
        <w:rPr>
          <w:sz w:val="20"/>
          <w:szCs w:val="20"/>
        </w:rPr>
        <w:t>-</w:t>
      </w:r>
      <w:ins w:id="15" w:author="Autor">
        <w:r w:rsidR="41EADE76" w:rsidRPr="437B982E">
          <w:rPr>
            <w:sz w:val="20"/>
            <w:szCs w:val="20"/>
          </w:rPr>
          <w:t>19</w:t>
        </w:r>
      </w:ins>
      <w:del w:id="16" w:author="Autor">
        <w:r w:rsidRPr="437B982E" w:rsidDel="613640AC">
          <w:rPr>
            <w:sz w:val="20"/>
            <w:szCs w:val="20"/>
          </w:rPr>
          <w:delText>20</w:delText>
        </w:r>
      </w:del>
      <w:r w:rsidR="613640AC" w:rsidRPr="437B982E">
        <w:rPr>
          <w:sz w:val="20"/>
          <w:szCs w:val="20"/>
        </w:rPr>
        <w:t xml:space="preserve">, </w:t>
      </w:r>
      <w:ins w:id="17" w:author="Autor">
        <w:r w:rsidR="5688B458" w:rsidRPr="437B982E">
          <w:rPr>
            <w:sz w:val="20"/>
            <w:szCs w:val="20"/>
          </w:rPr>
          <w:t xml:space="preserve">21- </w:t>
        </w:r>
      </w:ins>
      <w:r w:rsidR="613640AC" w:rsidRPr="437B982E">
        <w:rPr>
          <w:sz w:val="20"/>
          <w:szCs w:val="20"/>
        </w:rPr>
        <w:t>22</w:t>
      </w:r>
      <w:r w:rsidR="7C4AF2A0" w:rsidRPr="437B982E">
        <w:rPr>
          <w:sz w:val="20"/>
          <w:szCs w:val="20"/>
        </w:rPr>
        <w:t xml:space="preserve">, </w:t>
      </w:r>
      <w:r w:rsidR="613640AC" w:rsidRPr="437B982E">
        <w:rPr>
          <w:sz w:val="20"/>
          <w:szCs w:val="20"/>
        </w:rPr>
        <w:t>2</w:t>
      </w:r>
      <w:ins w:id="18" w:author="Autor">
        <w:r w:rsidR="6DE0329D" w:rsidRPr="437B982E">
          <w:rPr>
            <w:sz w:val="20"/>
            <w:szCs w:val="20"/>
          </w:rPr>
          <w:t>4</w:t>
        </w:r>
      </w:ins>
      <w:del w:id="19" w:author="Autor">
        <w:r w:rsidRPr="437B982E" w:rsidDel="613640AC">
          <w:rPr>
            <w:sz w:val="20"/>
            <w:szCs w:val="20"/>
          </w:rPr>
          <w:delText>3</w:delText>
        </w:r>
      </w:del>
      <w:r w:rsidR="613640AC" w:rsidRPr="437B982E">
        <w:rPr>
          <w:sz w:val="20"/>
          <w:szCs w:val="20"/>
        </w:rPr>
        <w:t>,</w:t>
      </w:r>
      <w:r w:rsidR="1BF0F8F0" w:rsidRPr="437B982E">
        <w:rPr>
          <w:sz w:val="20"/>
          <w:szCs w:val="20"/>
        </w:rPr>
        <w:t xml:space="preserve"> 2</w:t>
      </w:r>
      <w:ins w:id="20" w:author="Autor">
        <w:r w:rsidR="5AFD0194" w:rsidRPr="437B982E">
          <w:rPr>
            <w:sz w:val="20"/>
            <w:szCs w:val="20"/>
          </w:rPr>
          <w:t>6</w:t>
        </w:r>
      </w:ins>
      <w:del w:id="21" w:author="Autor">
        <w:r w:rsidRPr="437B982E" w:rsidDel="1BF0F8F0">
          <w:rPr>
            <w:sz w:val="20"/>
            <w:szCs w:val="20"/>
          </w:rPr>
          <w:delText>5</w:delText>
        </w:r>
      </w:del>
      <w:ins w:id="22" w:author="Autor">
        <w:r w:rsidR="69634FB5" w:rsidRPr="437B982E">
          <w:rPr>
            <w:sz w:val="20"/>
            <w:szCs w:val="20"/>
          </w:rPr>
          <w:t xml:space="preserve"> -</w:t>
        </w:r>
      </w:ins>
      <w:del w:id="23" w:author="Autor">
        <w:r w:rsidRPr="437B982E" w:rsidDel="1BF0F8F0">
          <w:rPr>
            <w:sz w:val="20"/>
            <w:szCs w:val="20"/>
          </w:rPr>
          <w:delText>,</w:delText>
        </w:r>
      </w:del>
      <w:r w:rsidR="1BF0F8F0" w:rsidRPr="437B982E">
        <w:rPr>
          <w:sz w:val="20"/>
          <w:szCs w:val="20"/>
        </w:rPr>
        <w:t xml:space="preserve"> 27</w:t>
      </w:r>
      <w:ins w:id="24" w:author="Autor">
        <w:r w:rsidR="4445DCF4" w:rsidRPr="437B982E">
          <w:rPr>
            <w:sz w:val="20"/>
            <w:szCs w:val="20"/>
          </w:rPr>
          <w:t>,</w:t>
        </w:r>
      </w:ins>
      <w:r w:rsidR="1BF0F8F0" w:rsidRPr="437B982E">
        <w:rPr>
          <w:sz w:val="20"/>
          <w:szCs w:val="20"/>
        </w:rPr>
        <w:t>-</w:t>
      </w:r>
      <w:r w:rsidR="18AA4831" w:rsidRPr="437B982E">
        <w:rPr>
          <w:sz w:val="20"/>
          <w:szCs w:val="20"/>
        </w:rPr>
        <w:t>2</w:t>
      </w:r>
      <w:ins w:id="25" w:author="Autor">
        <w:r w:rsidR="7446C901" w:rsidRPr="437B982E">
          <w:rPr>
            <w:sz w:val="20"/>
            <w:szCs w:val="20"/>
          </w:rPr>
          <w:t>9 -37</w:t>
        </w:r>
      </w:ins>
      <w:del w:id="26" w:author="Autor">
        <w:r w:rsidRPr="437B982E" w:rsidDel="18AA4831">
          <w:rPr>
            <w:sz w:val="20"/>
            <w:szCs w:val="20"/>
          </w:rPr>
          <w:delText xml:space="preserve">8, 30- </w:delText>
        </w:r>
        <w:r w:rsidRPr="437B982E" w:rsidDel="1BF0F8F0">
          <w:rPr>
            <w:sz w:val="20"/>
            <w:szCs w:val="20"/>
          </w:rPr>
          <w:delText>38</w:delText>
        </w:r>
      </w:del>
      <w:r w:rsidR="360CD126" w:rsidRPr="437B982E">
        <w:rPr>
          <w:sz w:val="20"/>
          <w:szCs w:val="20"/>
        </w:rPr>
        <w:t xml:space="preserve"> </w:t>
      </w:r>
      <w:r w:rsidRPr="437B982E">
        <w:rPr>
          <w:sz w:val="20"/>
          <w:szCs w:val="20"/>
        </w:rPr>
        <w:t xml:space="preserve">Wnioskodawca nie </w:t>
      </w:r>
      <w:r w:rsidR="56358E23" w:rsidRPr="437B982E">
        <w:rPr>
          <w:sz w:val="20"/>
          <w:szCs w:val="20"/>
        </w:rPr>
        <w:t xml:space="preserve">dodaje </w:t>
      </w:r>
      <w:r w:rsidR="1CF6DB64" w:rsidRPr="437B982E">
        <w:rPr>
          <w:sz w:val="20"/>
          <w:szCs w:val="20"/>
        </w:rPr>
        <w:t>„</w:t>
      </w:r>
      <w:r w:rsidR="0E8B02E4" w:rsidRPr="437B982E">
        <w:rPr>
          <w:i/>
          <w:iCs/>
          <w:sz w:val="20"/>
          <w:szCs w:val="20"/>
        </w:rPr>
        <w:t>U</w:t>
      </w:r>
      <w:r w:rsidR="2D74CDCA" w:rsidRPr="437B982E">
        <w:rPr>
          <w:i/>
          <w:iCs/>
          <w:sz w:val="20"/>
          <w:szCs w:val="20"/>
        </w:rPr>
        <w:t>zasadnienia</w:t>
      </w:r>
      <w:r w:rsidR="5256D179" w:rsidRPr="437B982E">
        <w:rPr>
          <w:i/>
          <w:iCs/>
          <w:sz w:val="20"/>
          <w:szCs w:val="20"/>
        </w:rPr>
        <w:t xml:space="preserve"> wypełnienia </w:t>
      </w:r>
      <w:r w:rsidR="00BE2EB1" w:rsidRPr="437B982E">
        <w:rPr>
          <w:i/>
          <w:iCs/>
          <w:sz w:val="20"/>
          <w:szCs w:val="20"/>
        </w:rPr>
        <w:t>wymagania</w:t>
      </w:r>
      <w:r w:rsidR="46855BE5" w:rsidRPr="437B982E">
        <w:rPr>
          <w:i/>
          <w:iCs/>
          <w:sz w:val="20"/>
          <w:szCs w:val="20"/>
        </w:rPr>
        <w:t>”</w:t>
      </w:r>
      <w:r w:rsidR="60A3F9BF" w:rsidRPr="437B982E">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14096511">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14096511">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14096511">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5"/>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5"/>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5"/>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5"/>
              </w:numPr>
              <w:rPr>
                <w:color w:val="000000" w:themeColor="text1"/>
                <w:sz w:val="20"/>
                <w:szCs w:val="20"/>
              </w:rPr>
            </w:pPr>
            <w:r w:rsidRPr="54F57FA8">
              <w:rPr>
                <w:i/>
                <w:iCs/>
                <w:color w:val="000000" w:themeColor="text1"/>
                <w:sz w:val="20"/>
                <w:szCs w:val="20"/>
              </w:rPr>
              <w:t>Sposób podłączenia do systemu elektroenergetycznego,</w:t>
            </w:r>
          </w:p>
          <w:p w14:paraId="09C61F20" w14:textId="1D015D1B" w:rsidR="0034070B" w:rsidRDefault="0034070B" w:rsidP="00881C67">
            <w:pPr>
              <w:rPr>
                <w:i/>
                <w:iCs/>
                <w:color w:val="000000" w:themeColor="text1"/>
                <w:sz w:val="20"/>
                <w:szCs w:val="20"/>
              </w:rPr>
            </w:pPr>
          </w:p>
          <w:p w14:paraId="66F6F9C6" w14:textId="4238B087" w:rsidR="00EF110F" w:rsidRDefault="00EF110F" w:rsidP="0034070B">
            <w:pPr>
              <w:rPr>
                <w:rFonts w:eastAsiaTheme="minorEastAsia"/>
                <w:iCs/>
                <w:color w:val="000000" w:themeColor="text1"/>
                <w:sz w:val="20"/>
                <w:szCs w:val="20"/>
              </w:rPr>
            </w:pPr>
          </w:p>
          <w:p w14:paraId="350C7E9E" w14:textId="4238B087" w:rsidR="006D2C94" w:rsidRDefault="006D2C94" w:rsidP="0034070B">
            <w:pPr>
              <w:rPr>
                <w:rFonts w:eastAsiaTheme="minorEastAsia"/>
                <w:iCs/>
                <w:color w:val="000000" w:themeColor="text1"/>
                <w:sz w:val="20"/>
                <w:szCs w:val="20"/>
              </w:rPr>
            </w:pPr>
          </w:p>
          <w:p w14:paraId="74F28CE0" w14:textId="302D8BA1" w:rsidR="00EF110F" w:rsidRDefault="00EF110F" w:rsidP="0034070B">
            <w:pPr>
              <w:rPr>
                <w:rFonts w:eastAsiaTheme="minorEastAsia"/>
                <w:iCs/>
                <w:color w:val="000000" w:themeColor="text1"/>
                <w:sz w:val="20"/>
                <w:szCs w:val="20"/>
              </w:rPr>
            </w:pPr>
          </w:p>
          <w:p w14:paraId="65518E96" w14:textId="302D8BA1" w:rsidR="00EF110F" w:rsidRDefault="00EF110F" w:rsidP="0034070B">
            <w:pPr>
              <w:rPr>
                <w:rFonts w:eastAsiaTheme="minorEastAsia"/>
                <w:iCs/>
                <w:color w:val="000000" w:themeColor="text1"/>
                <w:sz w:val="20"/>
                <w:szCs w:val="20"/>
              </w:rPr>
            </w:pPr>
          </w:p>
          <w:p w14:paraId="418DBB3E" w14:textId="602E2515" w:rsidR="00EF110F" w:rsidRPr="0034070B" w:rsidRDefault="00EF110F" w:rsidP="0034070B">
            <w:pPr>
              <w:rPr>
                <w:rFonts w:eastAsiaTheme="minorEastAsia"/>
                <w:i/>
                <w:iCs/>
                <w:color w:val="000000" w:themeColor="text1"/>
                <w:sz w:val="20"/>
                <w:szCs w:val="20"/>
              </w:rPr>
            </w:pPr>
          </w:p>
        </w:tc>
      </w:tr>
      <w:tr w:rsidR="00564157" w:rsidRPr="00564157" w14:paraId="11BD0D15" w14:textId="77777777" w:rsidTr="14096511">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14096511">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14096511">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14096511">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6"/>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6"/>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6"/>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7074B1" w:rsidRDefault="07A61388">
            <w:pPr>
              <w:rPr>
                <w:rFonts w:eastAsiaTheme="minorEastAsia"/>
                <w:i/>
                <w:iCs/>
                <w:color w:val="000000" w:themeColor="text1"/>
                <w:sz w:val="20"/>
                <w:szCs w:val="20"/>
              </w:rPr>
            </w:pPr>
            <w:r w:rsidRPr="007074B1">
              <w:rPr>
                <w:rFonts w:eastAsiaTheme="minorEastAsia"/>
                <w:i/>
                <w:iCs/>
                <w:color w:val="000000" w:themeColor="text1"/>
                <w:sz w:val="20"/>
                <w:szCs w:val="20"/>
              </w:rPr>
              <w:t>Jeśli w ramach Demonstratora Technologii Wykonawca planuje budowę urządzeń wytwarzających energię elektryczną poza podstawową lokalizacją Demonstrat</w:t>
            </w:r>
            <w:r w:rsidR="43FC5B68" w:rsidRPr="007074B1">
              <w:rPr>
                <w:rFonts w:eastAsiaTheme="minorEastAsia"/>
                <w:i/>
                <w:iCs/>
                <w:color w:val="000000" w:themeColor="text1"/>
                <w:sz w:val="20"/>
                <w:szCs w:val="20"/>
              </w:rPr>
              <w:t>ora Technologii należy wskazać</w:t>
            </w:r>
            <w:r w:rsidR="1550D1A4" w:rsidRPr="14096511">
              <w:rPr>
                <w:rFonts w:eastAsiaTheme="minorEastAsia"/>
                <w:i/>
                <w:iCs/>
                <w:color w:val="000000" w:themeColor="text1"/>
                <w:sz w:val="20"/>
                <w:szCs w:val="20"/>
              </w:rPr>
              <w:t>:</w:t>
            </w:r>
          </w:p>
          <w:p w14:paraId="10C1F773" w14:textId="392E0BD1" w:rsidR="00EF110F" w:rsidRDefault="7168DC7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7074B1">
              <w:rPr>
                <w:rFonts w:eastAsiaTheme="minorEastAsia"/>
                <w:i/>
                <w:iCs/>
                <w:color w:val="000000" w:themeColor="text1"/>
                <w:sz w:val="20"/>
                <w:szCs w:val="20"/>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7074B1">
              <w:rPr>
                <w:rFonts w:eastAsiaTheme="minorEastAsia"/>
                <w:i/>
                <w:iCs/>
                <w:color w:val="000000" w:themeColor="text1"/>
                <w:sz w:val="20"/>
                <w:szCs w:val="20"/>
              </w:rPr>
              <w:t xml:space="preserve">, </w:t>
            </w:r>
          </w:p>
          <w:p w14:paraId="71EB6684" w14:textId="64AD6F18" w:rsidR="00EF110F" w:rsidRDefault="54FF91D8"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p>
          <w:p w14:paraId="158F4BD8" w14:textId="772021CC" w:rsidR="00EF110F" w:rsidRDefault="1F9CF1C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P</w:t>
            </w:r>
            <w:r w:rsidR="43FC5B68" w:rsidRPr="007074B1">
              <w:rPr>
                <w:rFonts w:eastAsiaTheme="minorEastAsia"/>
                <w:i/>
                <w:iCs/>
                <w:color w:val="000000" w:themeColor="text1"/>
                <w:sz w:val="20"/>
                <w:szCs w:val="20"/>
              </w:rPr>
              <w:t xml:space="preserve">rzyczynę zastosowania tego rozwiązania, </w:t>
            </w:r>
          </w:p>
          <w:p w14:paraId="7B26EC41" w14:textId="3CE65BA3" w:rsidR="00EF110F" w:rsidRDefault="44F68692"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Z</w:t>
            </w:r>
            <w:r w:rsidR="43FC5B68" w:rsidRPr="007074B1">
              <w:rPr>
                <w:rFonts w:eastAsiaTheme="minorEastAsia"/>
                <w:i/>
                <w:iCs/>
                <w:color w:val="000000" w:themeColor="text1"/>
                <w:sz w:val="20"/>
                <w:szCs w:val="20"/>
              </w:rPr>
              <w:t>akładany sposób przesyłu energii e</w:t>
            </w:r>
            <w:r w:rsidR="11236F19" w:rsidRPr="007074B1">
              <w:rPr>
                <w:rFonts w:eastAsiaTheme="minorEastAsia"/>
                <w:i/>
                <w:iCs/>
                <w:color w:val="000000" w:themeColor="text1"/>
                <w:sz w:val="20"/>
                <w:szCs w:val="20"/>
              </w:rPr>
              <w:t>lektrycznej.</w:t>
            </w:r>
          </w:p>
          <w:p w14:paraId="30C42044" w14:textId="3FE2FF43" w:rsidR="00EF110F" w:rsidRPr="007074B1" w:rsidRDefault="1AD6D486" w:rsidP="007074B1">
            <w:pPr>
              <w:pStyle w:val="Akapitzlist"/>
              <w:numPr>
                <w:ilvl w:val="0"/>
                <w:numId w:val="1"/>
              </w:numPr>
              <w:rPr>
                <w:i/>
                <w:iCs/>
                <w:color w:val="000000" w:themeColor="text1"/>
                <w:sz w:val="20"/>
                <w:szCs w:val="20"/>
              </w:rPr>
            </w:pPr>
            <w:r w:rsidRPr="14096511">
              <w:rPr>
                <w:rFonts w:eastAsiaTheme="minorEastAsia"/>
                <w:i/>
                <w:iCs/>
                <w:color w:val="000000" w:themeColor="text1"/>
                <w:sz w:val="20"/>
                <w:szCs w:val="20"/>
              </w:rPr>
              <w:t>...</w:t>
            </w: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14096511">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14096511">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14096511">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0"/>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14096511">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14096511">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14096511">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4"/>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4"/>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14096511">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14096511">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Skalowalność i replikowalność</w:t>
            </w:r>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14096511">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identyfikowane utrudnienia/ograniczenia techniczne dla skalowalności i replikowalności</w:t>
            </w:r>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14096511">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14096511">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14096511">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14096511">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14096511">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14096511">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14096511">
        <w:trPr>
          <w:trHeight w:val="977"/>
        </w:trPr>
        <w:tc>
          <w:tcPr>
            <w:tcW w:w="567" w:type="dxa"/>
            <w:shd w:val="clear" w:color="auto" w:fill="C5E0B3" w:themeFill="accent6" w:themeFillTint="66"/>
            <w:vAlign w:val="center"/>
          </w:tcPr>
          <w:p w14:paraId="1210B6CC" w14:textId="04629E4F" w:rsidR="00A01C71" w:rsidRPr="00977FF1" w:rsidRDefault="00E67A4B" w:rsidP="00E67A4B">
            <w:pPr>
              <w:pStyle w:val="Akapitzlist"/>
              <w:ind w:left="0" w:right="34"/>
              <w:jc w:val="center"/>
              <w:rPr>
                <w:b/>
                <w:color w:val="000000" w:themeColor="text1"/>
                <w:sz w:val="20"/>
                <w:szCs w:val="20"/>
              </w:rPr>
            </w:pPr>
            <w:del w:id="27" w:author="Autor">
              <w:r w:rsidRPr="00977FF1" w:rsidDel="009F7FBA">
                <w:rPr>
                  <w:b/>
                  <w:color w:val="000000" w:themeColor="text1"/>
                  <w:sz w:val="20"/>
                  <w:szCs w:val="20"/>
                </w:rPr>
                <w:delText>1</w:delText>
              </w:r>
              <w:r w:rsidR="00117945" w:rsidRPr="00977FF1" w:rsidDel="009F7FBA">
                <w:rPr>
                  <w:b/>
                  <w:color w:val="000000" w:themeColor="text1"/>
                  <w:sz w:val="20"/>
                  <w:szCs w:val="20"/>
                </w:rPr>
                <w:delText>6</w:delText>
              </w:r>
              <w:r w:rsidRPr="00977FF1" w:rsidDel="009F7FBA">
                <w:rPr>
                  <w:b/>
                  <w:color w:val="000000" w:themeColor="text1"/>
                  <w:sz w:val="20"/>
                  <w:szCs w:val="20"/>
                </w:rPr>
                <w:delText>.</w:delText>
              </w:r>
            </w:del>
          </w:p>
        </w:tc>
        <w:tc>
          <w:tcPr>
            <w:tcW w:w="4005" w:type="dxa"/>
            <w:gridSpan w:val="2"/>
            <w:shd w:val="clear" w:color="auto" w:fill="C5E0B3" w:themeFill="accent6" w:themeFillTint="66"/>
            <w:vAlign w:val="center"/>
          </w:tcPr>
          <w:p w14:paraId="264162D6" w14:textId="70C4B7AE" w:rsidR="00A01C71" w:rsidRPr="00977FF1" w:rsidRDefault="00A01C71" w:rsidP="00610647">
            <w:pPr>
              <w:rPr>
                <w:rFonts w:cstheme="minorHAnsi"/>
                <w:b/>
                <w:color w:val="000000" w:themeColor="text1"/>
                <w:sz w:val="20"/>
                <w:szCs w:val="20"/>
              </w:rPr>
            </w:pPr>
            <w:del w:id="28" w:author="Autor">
              <w:r w:rsidRPr="00564157" w:rsidDel="009F7FBA">
                <w:rPr>
                  <w:rFonts w:cs="Calibri"/>
                  <w:b/>
                  <w:bCs/>
                  <w:color w:val="000000" w:themeColor="text1"/>
                </w:rPr>
                <w:delText>Wykorzystanie biogazu pochodzenia rolniczego</w:delText>
              </w:r>
            </w:del>
          </w:p>
        </w:tc>
        <w:tc>
          <w:tcPr>
            <w:tcW w:w="6060" w:type="dxa"/>
            <w:vAlign w:val="center"/>
          </w:tcPr>
          <w:p w14:paraId="6453D1FC" w14:textId="12E1E06D" w:rsidR="00F51E15" w:rsidRPr="00977FF1" w:rsidDel="009F7FBA" w:rsidRDefault="71FA9DCA" w:rsidP="00977FF1">
            <w:pPr>
              <w:pStyle w:val="paragraph"/>
              <w:spacing w:before="0" w:beforeAutospacing="0" w:after="0" w:afterAutospacing="0"/>
              <w:jc w:val="center"/>
              <w:textAlignment w:val="baseline"/>
              <w:rPr>
                <w:del w:id="29" w:author="Autor"/>
                <w:rFonts w:ascii="Segoe UI" w:hAnsi="Segoe UI" w:cs="Segoe UI"/>
                <w:color w:val="000000" w:themeColor="text1"/>
                <w:sz w:val="18"/>
                <w:szCs w:val="18"/>
              </w:rPr>
            </w:pPr>
            <w:del w:id="30" w:author="Autor">
              <w:r w:rsidRPr="00977FF1" w:rsidDel="009F7FBA">
                <w:rPr>
                  <w:rStyle w:val="normaltextrun"/>
                  <w:rFonts w:ascii="Calibri" w:hAnsi="Calibri" w:cs="Calibri"/>
                  <w:color w:val="000000" w:themeColor="text1"/>
                  <w:sz w:val="20"/>
                  <w:szCs w:val="20"/>
                </w:rPr>
                <w:delText>SPEŁNIAM / NIE SPEŁNIAM / NIE DOTYCZY*</w:delText>
              </w:r>
              <w:r w:rsidR="00F51E15" w:rsidRPr="00977FF1" w:rsidDel="009F7FBA">
                <w:rPr>
                  <w:rStyle w:val="eop"/>
                  <w:rFonts w:ascii="Calibri" w:hAnsi="Calibri" w:cs="Calibri"/>
                  <w:color w:val="000000" w:themeColor="text1"/>
                  <w:sz w:val="20"/>
                  <w:szCs w:val="20"/>
                </w:rPr>
                <w:delText> </w:delText>
              </w:r>
            </w:del>
          </w:p>
          <w:p w14:paraId="7EAB8AFB" w14:textId="7D42A630" w:rsidR="00F51E15" w:rsidRPr="00977FF1" w:rsidDel="009F7FBA" w:rsidRDefault="00F51E15" w:rsidP="00977FF1">
            <w:pPr>
              <w:pStyle w:val="paragraph"/>
              <w:spacing w:before="0" w:beforeAutospacing="0" w:after="0" w:afterAutospacing="0"/>
              <w:jc w:val="center"/>
              <w:textAlignment w:val="baseline"/>
              <w:rPr>
                <w:del w:id="31" w:author="Autor"/>
                <w:rFonts w:ascii="Segoe UI" w:hAnsi="Segoe UI" w:cs="Segoe UI"/>
                <w:color w:val="000000" w:themeColor="text1"/>
                <w:sz w:val="18"/>
                <w:szCs w:val="18"/>
              </w:rPr>
            </w:pPr>
            <w:del w:id="32" w:author="Autor">
              <w:r w:rsidRPr="00977FF1" w:rsidDel="009F7FBA">
                <w:rPr>
                  <w:rStyle w:val="eop"/>
                  <w:rFonts w:ascii="Calibri" w:hAnsi="Calibri" w:cs="Calibri"/>
                  <w:color w:val="000000" w:themeColor="text1"/>
                  <w:sz w:val="20"/>
                  <w:szCs w:val="20"/>
                </w:rPr>
                <w:delText> </w:delText>
              </w:r>
            </w:del>
          </w:p>
          <w:p w14:paraId="15FFC89B" w14:textId="567021AC" w:rsidR="00F51E15" w:rsidRPr="00977FF1" w:rsidDel="009F7FBA" w:rsidRDefault="00F51E15" w:rsidP="00977FF1">
            <w:pPr>
              <w:pStyle w:val="paragraph"/>
              <w:spacing w:before="0" w:beforeAutospacing="0" w:after="0" w:afterAutospacing="0"/>
              <w:jc w:val="center"/>
              <w:textAlignment w:val="baseline"/>
              <w:rPr>
                <w:del w:id="33" w:author="Autor"/>
                <w:rFonts w:ascii="Segoe UI" w:hAnsi="Segoe UI" w:cs="Segoe UI"/>
                <w:color w:val="000000" w:themeColor="text1"/>
                <w:sz w:val="18"/>
                <w:szCs w:val="18"/>
              </w:rPr>
            </w:pPr>
            <w:del w:id="34" w:author="Autor">
              <w:r w:rsidRPr="00977FF1" w:rsidDel="009F7FBA">
                <w:rPr>
                  <w:rStyle w:val="eop"/>
                  <w:rFonts w:ascii="Calibri" w:hAnsi="Calibri" w:cs="Calibri"/>
                  <w:color w:val="000000" w:themeColor="text1"/>
                  <w:sz w:val="20"/>
                  <w:szCs w:val="20"/>
                </w:rPr>
                <w:delText> </w:delText>
              </w:r>
            </w:del>
          </w:p>
          <w:p w14:paraId="35798475" w14:textId="7A92E76A"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del w:id="35" w:author="Autor">
              <w:r w:rsidRPr="00977FF1" w:rsidDel="009F7FBA">
                <w:rPr>
                  <w:rStyle w:val="normaltextrun"/>
                  <w:rFonts w:ascii="Calibri" w:hAnsi="Calibri" w:cs="Calibri"/>
                  <w:i/>
                  <w:iCs/>
                  <w:color w:val="000000" w:themeColor="text1"/>
                  <w:sz w:val="20"/>
                  <w:szCs w:val="20"/>
                  <w:u w:val="single"/>
                </w:rPr>
                <w:delText>*Niewłaściwe skreślić</w:delText>
              </w:r>
              <w:r w:rsidRPr="00977FF1" w:rsidDel="009F7FBA">
                <w:rPr>
                  <w:rStyle w:val="eop"/>
                  <w:rFonts w:ascii="Calibri" w:hAnsi="Calibri" w:cs="Calibri"/>
                  <w:color w:val="000000" w:themeColor="text1"/>
                  <w:sz w:val="20"/>
                  <w:szCs w:val="20"/>
                </w:rPr>
                <w:delText> </w:delText>
              </w:r>
            </w:del>
          </w:p>
        </w:tc>
      </w:tr>
      <w:tr w:rsidR="00564157" w:rsidRPr="00564157" w14:paraId="752DE23D" w14:textId="77777777" w:rsidTr="14096511">
        <w:trPr>
          <w:trHeight w:val="2466"/>
        </w:trPr>
        <w:tc>
          <w:tcPr>
            <w:tcW w:w="10632" w:type="dxa"/>
            <w:gridSpan w:val="4"/>
            <w:shd w:val="clear" w:color="auto" w:fill="auto"/>
            <w:vAlign w:val="center"/>
          </w:tcPr>
          <w:p w14:paraId="2F36BAE6" w14:textId="660AA301" w:rsidR="001D0A07" w:rsidDel="009F7FBA" w:rsidRDefault="001D0A07" w:rsidP="001D0A07">
            <w:pPr>
              <w:pStyle w:val="Akapitzlist"/>
              <w:ind w:left="0"/>
              <w:rPr>
                <w:del w:id="36" w:author="Autor"/>
                <w:i/>
                <w:iCs/>
                <w:color w:val="000000" w:themeColor="text1"/>
                <w:sz w:val="20"/>
                <w:szCs w:val="20"/>
              </w:rPr>
            </w:pPr>
            <w:del w:id="37" w:author="Autor">
              <w:r w:rsidRPr="0BD5C3B2" w:rsidDel="009F7FBA">
                <w:rPr>
                  <w:i/>
                  <w:iCs/>
                  <w:sz w:val="20"/>
                  <w:szCs w:val="20"/>
                </w:rPr>
                <w:delText xml:space="preserve">Uzasadnienie wypełnienia </w:delText>
              </w:r>
              <w:r w:rsidR="00BE2EB1" w:rsidDel="009F7FBA">
                <w:rPr>
                  <w:i/>
                  <w:iCs/>
                  <w:sz w:val="20"/>
                  <w:szCs w:val="20"/>
                </w:rPr>
                <w:delText>wymagania</w:delText>
              </w:r>
              <w:r w:rsidRPr="00977FF1" w:rsidDel="009F7FBA">
                <w:rPr>
                  <w:i/>
                  <w:iCs/>
                  <w:color w:val="000000" w:themeColor="text1"/>
                  <w:sz w:val="20"/>
                  <w:szCs w:val="20"/>
                </w:rPr>
                <w:delText xml:space="preserve"> </w:delText>
              </w:r>
            </w:del>
          </w:p>
          <w:p w14:paraId="1F4DB8DA" w14:textId="68EC65B0" w:rsidR="00A01C71" w:rsidRPr="00977FF1" w:rsidDel="009F7FBA" w:rsidRDefault="000F2ECF" w:rsidP="3BE3EF1D">
            <w:pPr>
              <w:spacing w:line="259" w:lineRule="auto"/>
              <w:ind w:left="421" w:right="34" w:hanging="421"/>
              <w:rPr>
                <w:del w:id="38" w:author="Autor"/>
                <w:i/>
                <w:iCs/>
                <w:color w:val="000000" w:themeColor="text1"/>
                <w:sz w:val="20"/>
                <w:szCs w:val="20"/>
              </w:rPr>
            </w:pPr>
            <w:del w:id="39" w:author="Autor">
              <w:r w:rsidRPr="00977FF1" w:rsidDel="009F7FBA">
                <w:rPr>
                  <w:i/>
                  <w:iCs/>
                  <w:color w:val="000000" w:themeColor="text1"/>
                  <w:sz w:val="20"/>
                  <w:szCs w:val="20"/>
                </w:rPr>
                <w:delText>Należy p</w:delText>
              </w:r>
              <w:r w:rsidR="00204BBC" w:rsidRPr="00977FF1" w:rsidDel="009F7FBA">
                <w:rPr>
                  <w:i/>
                  <w:iCs/>
                  <w:color w:val="000000" w:themeColor="text1"/>
                  <w:sz w:val="20"/>
                  <w:szCs w:val="20"/>
                </w:rPr>
                <w:delText>rzedstawi</w:delText>
              </w:r>
              <w:r w:rsidRPr="00977FF1" w:rsidDel="009F7FBA">
                <w:rPr>
                  <w:i/>
                  <w:iCs/>
                  <w:color w:val="000000" w:themeColor="text1"/>
                  <w:sz w:val="20"/>
                  <w:szCs w:val="20"/>
                </w:rPr>
                <w:delText>ć u</w:delText>
              </w:r>
              <w:r w:rsidR="00A01C71" w:rsidRPr="00977FF1" w:rsidDel="009F7FBA">
                <w:rPr>
                  <w:i/>
                  <w:iCs/>
                  <w:color w:val="000000" w:themeColor="text1"/>
                  <w:sz w:val="20"/>
                  <w:szCs w:val="20"/>
                </w:rPr>
                <w:delText xml:space="preserve">zasadnienie wypełnienia </w:delText>
              </w:r>
              <w:r w:rsidR="00BE2EB1" w:rsidDel="009F7FBA">
                <w:rPr>
                  <w:i/>
                  <w:iCs/>
                  <w:color w:val="000000" w:themeColor="text1"/>
                  <w:sz w:val="20"/>
                  <w:szCs w:val="20"/>
                </w:rPr>
                <w:delText>wymagania</w:delText>
              </w:r>
              <w:r w:rsidR="00A01C71" w:rsidRPr="00977FF1" w:rsidDel="009F7FBA">
                <w:rPr>
                  <w:i/>
                  <w:iCs/>
                  <w:color w:val="000000" w:themeColor="text1"/>
                  <w:sz w:val="20"/>
                  <w:szCs w:val="20"/>
                </w:rPr>
                <w:delText xml:space="preserve">, w tym w szczególności </w:delText>
              </w:r>
              <w:r w:rsidR="5AE23AD6" w:rsidRPr="00977FF1" w:rsidDel="009F7FBA">
                <w:rPr>
                  <w:i/>
                  <w:iCs/>
                  <w:color w:val="000000" w:themeColor="text1"/>
                  <w:sz w:val="20"/>
                  <w:szCs w:val="20"/>
                </w:rPr>
                <w:delText>należy</w:delText>
              </w:r>
              <w:r w:rsidR="00A01C71" w:rsidRPr="00977FF1" w:rsidDel="009F7FBA">
                <w:rPr>
                  <w:i/>
                  <w:iCs/>
                  <w:color w:val="000000" w:themeColor="text1"/>
                  <w:sz w:val="20"/>
                  <w:szCs w:val="20"/>
                </w:rPr>
                <w:delText xml:space="preserve"> podać:</w:delText>
              </w:r>
            </w:del>
          </w:p>
          <w:p w14:paraId="208CAA12" w14:textId="11625F8F" w:rsidR="00A01C71" w:rsidRPr="00977FF1" w:rsidDel="009F7FBA" w:rsidRDefault="065C17D3" w:rsidP="00881C67">
            <w:pPr>
              <w:pStyle w:val="Akapitzlist"/>
              <w:numPr>
                <w:ilvl w:val="0"/>
                <w:numId w:val="11"/>
              </w:numPr>
              <w:rPr>
                <w:del w:id="40" w:author="Autor"/>
                <w:rFonts w:eastAsiaTheme="minorEastAsia"/>
                <w:i/>
                <w:iCs/>
                <w:color w:val="000000" w:themeColor="text1"/>
                <w:sz w:val="20"/>
                <w:szCs w:val="20"/>
              </w:rPr>
            </w:pPr>
            <w:del w:id="41" w:author="Autor">
              <w:r w:rsidRPr="00977FF1" w:rsidDel="009F7FBA">
                <w:rPr>
                  <w:i/>
                  <w:iCs/>
                  <w:color w:val="000000" w:themeColor="text1"/>
                  <w:sz w:val="20"/>
                  <w:szCs w:val="20"/>
                </w:rPr>
                <w:delText>jak Wnioskodawca ukształtuje parametry biogazowni, aby zapewnić, że do jej budowy nie będzie konieczne pozyskanie decyzji środowiskowej.</w:delText>
              </w:r>
            </w:del>
          </w:p>
          <w:p w14:paraId="3CE52B80" w14:textId="05F8A7A7" w:rsidR="00A01C71" w:rsidDel="009F7FBA" w:rsidRDefault="00A01C71" w:rsidP="3E814557">
            <w:pPr>
              <w:rPr>
                <w:del w:id="42" w:author="Autor"/>
                <w:iCs/>
                <w:color w:val="000000" w:themeColor="text1"/>
                <w:sz w:val="20"/>
                <w:szCs w:val="20"/>
              </w:rPr>
            </w:pPr>
          </w:p>
          <w:p w14:paraId="61609070" w14:textId="2F4455B6" w:rsidR="00BA53A4" w:rsidDel="009F7FBA" w:rsidRDefault="00BA53A4" w:rsidP="3E814557">
            <w:pPr>
              <w:rPr>
                <w:del w:id="43" w:author="Autor"/>
                <w:iCs/>
                <w:color w:val="000000" w:themeColor="text1"/>
                <w:sz w:val="20"/>
                <w:szCs w:val="20"/>
              </w:rPr>
            </w:pPr>
          </w:p>
          <w:p w14:paraId="65972AD4" w14:textId="6B98E8C1" w:rsidR="00BA53A4" w:rsidDel="009F7FBA" w:rsidRDefault="00BA53A4" w:rsidP="3E814557">
            <w:pPr>
              <w:rPr>
                <w:del w:id="44" w:author="Autor"/>
                <w:iCs/>
                <w:color w:val="000000" w:themeColor="text1"/>
                <w:sz w:val="20"/>
                <w:szCs w:val="20"/>
              </w:rPr>
            </w:pPr>
          </w:p>
          <w:p w14:paraId="1294407B" w14:textId="64261272" w:rsidR="00BA53A4" w:rsidDel="009F7FBA" w:rsidRDefault="00BA53A4" w:rsidP="3E814557">
            <w:pPr>
              <w:rPr>
                <w:del w:id="45" w:author="Autor"/>
                <w:iCs/>
                <w:color w:val="000000" w:themeColor="text1"/>
                <w:sz w:val="20"/>
                <w:szCs w:val="20"/>
              </w:rPr>
            </w:pPr>
          </w:p>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14096511">
        <w:trPr>
          <w:trHeight w:val="977"/>
        </w:trPr>
        <w:tc>
          <w:tcPr>
            <w:tcW w:w="567" w:type="dxa"/>
            <w:shd w:val="clear" w:color="auto" w:fill="C5E0B3" w:themeFill="accent6" w:themeFillTint="66"/>
            <w:vAlign w:val="center"/>
          </w:tcPr>
          <w:p w14:paraId="469A8D61" w14:textId="7D1015C5"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lastRenderedPageBreak/>
              <w:t>1</w:t>
            </w:r>
            <w:ins w:id="46" w:author="Autor">
              <w:r w:rsidR="009F7FBA">
                <w:rPr>
                  <w:b/>
                  <w:color w:val="000000" w:themeColor="text1"/>
                  <w:sz w:val="20"/>
                  <w:szCs w:val="20"/>
                </w:rPr>
                <w:t>6</w:t>
              </w:r>
            </w:ins>
            <w:del w:id="47" w:author="Autor">
              <w:r w:rsidR="00117945" w:rsidRPr="00977FF1" w:rsidDel="009F7FBA">
                <w:rPr>
                  <w:b/>
                  <w:color w:val="000000" w:themeColor="text1"/>
                  <w:sz w:val="20"/>
                  <w:szCs w:val="20"/>
                </w:rPr>
                <w:delText>7</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14096511">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14096511">
        <w:trPr>
          <w:trHeight w:val="977"/>
        </w:trPr>
        <w:tc>
          <w:tcPr>
            <w:tcW w:w="567" w:type="dxa"/>
            <w:shd w:val="clear" w:color="auto" w:fill="C5E0B3" w:themeFill="accent6" w:themeFillTint="66"/>
            <w:vAlign w:val="center"/>
          </w:tcPr>
          <w:p w14:paraId="394A97D7" w14:textId="5A37119F"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ins w:id="48" w:author="Autor">
              <w:r w:rsidR="009F7FBA">
                <w:rPr>
                  <w:b/>
                  <w:color w:val="000000" w:themeColor="text1"/>
                  <w:sz w:val="20"/>
                  <w:szCs w:val="20"/>
                </w:rPr>
                <w:t>7</w:t>
              </w:r>
            </w:ins>
            <w:del w:id="49" w:author="Autor">
              <w:r w:rsidR="00117945" w:rsidRPr="00977FF1" w:rsidDel="009F7FBA">
                <w:rPr>
                  <w:b/>
                  <w:color w:val="000000" w:themeColor="text1"/>
                  <w:sz w:val="20"/>
                  <w:szCs w:val="20"/>
                </w:rPr>
                <w:delText>8</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14096511">
        <w:trPr>
          <w:trHeight w:val="977"/>
        </w:trPr>
        <w:tc>
          <w:tcPr>
            <w:tcW w:w="567" w:type="dxa"/>
            <w:shd w:val="clear" w:color="auto" w:fill="C5E0B3" w:themeFill="accent6" w:themeFillTint="66"/>
            <w:vAlign w:val="center"/>
          </w:tcPr>
          <w:p w14:paraId="5CBE3B95" w14:textId="4521F95E"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ins w:id="50" w:author="Autor">
              <w:r w:rsidR="009F7FBA">
                <w:rPr>
                  <w:b/>
                  <w:color w:val="000000" w:themeColor="text1"/>
                  <w:sz w:val="20"/>
                  <w:szCs w:val="20"/>
                </w:rPr>
                <w:t>8</w:t>
              </w:r>
            </w:ins>
            <w:del w:id="51" w:author="Autor">
              <w:r w:rsidR="00117945" w:rsidRPr="00977FF1" w:rsidDel="009F7FBA">
                <w:rPr>
                  <w:b/>
                  <w:color w:val="000000" w:themeColor="text1"/>
                  <w:sz w:val="20"/>
                  <w:szCs w:val="20"/>
                </w:rPr>
                <w:delText>9</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14096511">
        <w:trPr>
          <w:trHeight w:val="977"/>
        </w:trPr>
        <w:tc>
          <w:tcPr>
            <w:tcW w:w="567" w:type="dxa"/>
            <w:shd w:val="clear" w:color="auto" w:fill="C5E0B3" w:themeFill="accent6" w:themeFillTint="66"/>
            <w:vAlign w:val="center"/>
          </w:tcPr>
          <w:p w14:paraId="4C3AC4A5" w14:textId="120EF4CE" w:rsidR="00A01C71" w:rsidRPr="00977FF1" w:rsidRDefault="009F7FBA" w:rsidP="00E67A4B">
            <w:pPr>
              <w:ind w:right="34"/>
              <w:jc w:val="center"/>
              <w:rPr>
                <w:b/>
                <w:color w:val="000000" w:themeColor="text1"/>
                <w:sz w:val="20"/>
                <w:szCs w:val="20"/>
              </w:rPr>
            </w:pPr>
            <w:ins w:id="52" w:author="Autor">
              <w:r>
                <w:rPr>
                  <w:b/>
                  <w:color w:val="000000" w:themeColor="text1"/>
                  <w:sz w:val="20"/>
                  <w:szCs w:val="20"/>
                </w:rPr>
                <w:t>19</w:t>
              </w:r>
            </w:ins>
            <w:del w:id="53" w:author="Autor">
              <w:r w:rsidR="00117945" w:rsidRPr="00977FF1" w:rsidDel="009F7FBA">
                <w:rPr>
                  <w:b/>
                  <w:color w:val="000000" w:themeColor="text1"/>
                  <w:sz w:val="20"/>
                  <w:szCs w:val="20"/>
                </w:rPr>
                <w:delText>20</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14096511">
        <w:trPr>
          <w:trHeight w:val="977"/>
        </w:trPr>
        <w:tc>
          <w:tcPr>
            <w:tcW w:w="567" w:type="dxa"/>
            <w:shd w:val="clear" w:color="auto" w:fill="C5E0B3" w:themeFill="accent6" w:themeFillTint="66"/>
            <w:vAlign w:val="center"/>
          </w:tcPr>
          <w:p w14:paraId="30708832" w14:textId="390553BB" w:rsidR="00A01C71" w:rsidRPr="00977FF1" w:rsidRDefault="00117945" w:rsidP="00E67A4B">
            <w:pPr>
              <w:jc w:val="center"/>
              <w:rPr>
                <w:b/>
                <w:color w:val="000000" w:themeColor="text1"/>
                <w:sz w:val="20"/>
                <w:szCs w:val="20"/>
              </w:rPr>
            </w:pPr>
            <w:r w:rsidRPr="00977FF1">
              <w:rPr>
                <w:b/>
                <w:color w:val="000000" w:themeColor="text1"/>
                <w:sz w:val="20"/>
                <w:szCs w:val="20"/>
              </w:rPr>
              <w:t>2</w:t>
            </w:r>
            <w:ins w:id="54" w:author="Autor">
              <w:r w:rsidR="009F7FBA">
                <w:rPr>
                  <w:b/>
                  <w:color w:val="000000" w:themeColor="text1"/>
                  <w:sz w:val="20"/>
                  <w:szCs w:val="20"/>
                </w:rPr>
                <w:t>0</w:t>
              </w:r>
            </w:ins>
            <w:del w:id="55" w:author="Autor">
              <w:r w:rsidRPr="00977FF1" w:rsidDel="009F7FBA">
                <w:rPr>
                  <w:b/>
                  <w:color w:val="000000" w:themeColor="text1"/>
                  <w:sz w:val="20"/>
                  <w:szCs w:val="20"/>
                </w:rPr>
                <w:delText>1</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14096511">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2"/>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14096511">
        <w:trPr>
          <w:trHeight w:val="977"/>
        </w:trPr>
        <w:tc>
          <w:tcPr>
            <w:tcW w:w="567" w:type="dxa"/>
            <w:shd w:val="clear" w:color="auto" w:fill="C5E0B3" w:themeFill="accent6" w:themeFillTint="66"/>
            <w:vAlign w:val="center"/>
          </w:tcPr>
          <w:p w14:paraId="2C7E621C" w14:textId="5E295E5F" w:rsidR="00A01C71" w:rsidRPr="00977FF1" w:rsidRDefault="00117945" w:rsidP="00E67A4B">
            <w:pPr>
              <w:ind w:right="34"/>
              <w:jc w:val="center"/>
              <w:rPr>
                <w:b/>
                <w:color w:val="000000" w:themeColor="text1"/>
                <w:sz w:val="20"/>
                <w:szCs w:val="20"/>
              </w:rPr>
            </w:pPr>
            <w:r w:rsidRPr="00977FF1">
              <w:rPr>
                <w:b/>
                <w:color w:val="000000" w:themeColor="text1"/>
                <w:sz w:val="20"/>
                <w:szCs w:val="20"/>
              </w:rPr>
              <w:t>2</w:t>
            </w:r>
            <w:ins w:id="56" w:author="Autor">
              <w:r w:rsidR="009F7FBA">
                <w:rPr>
                  <w:b/>
                  <w:color w:val="000000" w:themeColor="text1"/>
                  <w:sz w:val="20"/>
                  <w:szCs w:val="20"/>
                </w:rPr>
                <w:t>1</w:t>
              </w:r>
            </w:ins>
            <w:del w:id="57" w:author="Autor">
              <w:r w:rsidRPr="00977FF1" w:rsidDel="009F7FBA">
                <w:rPr>
                  <w:b/>
                  <w:color w:val="000000" w:themeColor="text1"/>
                  <w:sz w:val="20"/>
                  <w:szCs w:val="20"/>
                </w:rPr>
                <w:delText>2</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14096511">
        <w:trPr>
          <w:trHeight w:val="977"/>
        </w:trPr>
        <w:tc>
          <w:tcPr>
            <w:tcW w:w="567" w:type="dxa"/>
            <w:shd w:val="clear" w:color="auto" w:fill="C5E0B3" w:themeFill="accent6" w:themeFillTint="66"/>
            <w:vAlign w:val="center"/>
          </w:tcPr>
          <w:p w14:paraId="4E006F71" w14:textId="19D55B4A"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ins w:id="58" w:author="Autor">
              <w:r w:rsidR="009F7FBA">
                <w:rPr>
                  <w:b/>
                  <w:color w:val="000000" w:themeColor="text1"/>
                  <w:sz w:val="20"/>
                  <w:szCs w:val="20"/>
                </w:rPr>
                <w:t>2</w:t>
              </w:r>
            </w:ins>
            <w:del w:id="59" w:author="Autor">
              <w:r w:rsidR="00117945" w:rsidRPr="00977FF1" w:rsidDel="009F7FBA">
                <w:rPr>
                  <w:b/>
                  <w:color w:val="000000" w:themeColor="text1"/>
                  <w:sz w:val="20"/>
                  <w:szCs w:val="20"/>
                </w:rPr>
                <w:delText>3</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14096511">
        <w:trPr>
          <w:trHeight w:val="977"/>
        </w:trPr>
        <w:tc>
          <w:tcPr>
            <w:tcW w:w="567" w:type="dxa"/>
            <w:shd w:val="clear" w:color="auto" w:fill="C5E0B3" w:themeFill="accent6" w:themeFillTint="66"/>
            <w:vAlign w:val="center"/>
          </w:tcPr>
          <w:p w14:paraId="45237C73" w14:textId="775BB9ED"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ins w:id="60" w:author="Autor">
              <w:r w:rsidR="009F7FBA">
                <w:rPr>
                  <w:b/>
                  <w:color w:val="000000" w:themeColor="text1"/>
                  <w:sz w:val="20"/>
                  <w:szCs w:val="20"/>
                </w:rPr>
                <w:t>3</w:t>
              </w:r>
            </w:ins>
            <w:del w:id="61" w:author="Autor">
              <w:r w:rsidR="00117945" w:rsidRPr="00977FF1" w:rsidDel="009F7FBA">
                <w:rPr>
                  <w:b/>
                  <w:color w:val="000000" w:themeColor="text1"/>
                  <w:sz w:val="20"/>
                  <w:szCs w:val="20"/>
                </w:rPr>
                <w:delText>4</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14096511">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17"/>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14096511">
        <w:trPr>
          <w:trHeight w:val="977"/>
        </w:trPr>
        <w:tc>
          <w:tcPr>
            <w:tcW w:w="567" w:type="dxa"/>
            <w:shd w:val="clear" w:color="auto" w:fill="C5E0B3" w:themeFill="accent6" w:themeFillTint="66"/>
            <w:vAlign w:val="center"/>
          </w:tcPr>
          <w:p w14:paraId="5C0D1EC5" w14:textId="406D7E37"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ins w:id="62" w:author="Autor">
              <w:r w:rsidR="009F7FBA">
                <w:rPr>
                  <w:b/>
                  <w:color w:val="000000" w:themeColor="text1"/>
                  <w:sz w:val="20"/>
                  <w:szCs w:val="20"/>
                </w:rPr>
                <w:t>4</w:t>
              </w:r>
            </w:ins>
            <w:del w:id="63" w:author="Autor">
              <w:r w:rsidR="00117945" w:rsidRPr="00977FF1" w:rsidDel="009F7FBA">
                <w:rPr>
                  <w:b/>
                  <w:color w:val="000000" w:themeColor="text1"/>
                  <w:sz w:val="20"/>
                  <w:szCs w:val="20"/>
                </w:rPr>
                <w:delText>5</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Warunki ogólne dotyczące biogazowni oraz warunki techniczne rurociągów do przesyłu biogazu/biometanu</w:t>
            </w:r>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14096511">
        <w:trPr>
          <w:trHeight w:val="977"/>
        </w:trPr>
        <w:tc>
          <w:tcPr>
            <w:tcW w:w="567" w:type="dxa"/>
            <w:shd w:val="clear" w:color="auto" w:fill="C5E0B3" w:themeFill="accent6" w:themeFillTint="66"/>
            <w:vAlign w:val="center"/>
          </w:tcPr>
          <w:p w14:paraId="4C38D4EF" w14:textId="5DEB1798" w:rsidR="00A01C71" w:rsidRPr="00977FF1" w:rsidRDefault="00E67A4B" w:rsidP="00E67A4B">
            <w:pPr>
              <w:jc w:val="center"/>
              <w:rPr>
                <w:b/>
                <w:color w:val="000000" w:themeColor="text1"/>
                <w:sz w:val="20"/>
                <w:szCs w:val="20"/>
              </w:rPr>
            </w:pPr>
            <w:r w:rsidRPr="00977FF1">
              <w:rPr>
                <w:b/>
                <w:color w:val="000000" w:themeColor="text1"/>
                <w:sz w:val="20"/>
                <w:szCs w:val="20"/>
              </w:rPr>
              <w:t>2</w:t>
            </w:r>
            <w:ins w:id="64" w:author="Autor">
              <w:r w:rsidR="009F7FBA">
                <w:rPr>
                  <w:b/>
                  <w:color w:val="000000" w:themeColor="text1"/>
                  <w:sz w:val="20"/>
                  <w:szCs w:val="20"/>
                </w:rPr>
                <w:t>5</w:t>
              </w:r>
            </w:ins>
            <w:del w:id="65" w:author="Autor">
              <w:r w:rsidR="00117945" w:rsidRPr="00977FF1" w:rsidDel="009F7FBA">
                <w:rPr>
                  <w:b/>
                  <w:color w:val="000000" w:themeColor="text1"/>
                  <w:sz w:val="20"/>
                  <w:szCs w:val="20"/>
                </w:rPr>
                <w:delText>6</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r w:rsidRPr="00564157">
              <w:rPr>
                <w:rFonts w:cs="Calibri"/>
                <w:b/>
                <w:bCs/>
                <w:color w:val="000000" w:themeColor="text1"/>
              </w:rPr>
              <w:t>Bezodorowość</w:t>
            </w:r>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14096511">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16"/>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opis zapewnienia bezodorowości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16"/>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14096511">
        <w:trPr>
          <w:trHeight w:val="977"/>
        </w:trPr>
        <w:tc>
          <w:tcPr>
            <w:tcW w:w="567" w:type="dxa"/>
            <w:shd w:val="clear" w:color="auto" w:fill="C5E0B3" w:themeFill="accent6" w:themeFillTint="66"/>
            <w:vAlign w:val="center"/>
          </w:tcPr>
          <w:p w14:paraId="613C09B3" w14:textId="0C2D58D2"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ins w:id="66" w:author="Autor">
              <w:r w:rsidR="009F7FBA">
                <w:rPr>
                  <w:b/>
                  <w:color w:val="000000" w:themeColor="text1"/>
                  <w:sz w:val="20"/>
                  <w:szCs w:val="20"/>
                </w:rPr>
                <w:t>6</w:t>
              </w:r>
            </w:ins>
            <w:del w:id="67" w:author="Autor">
              <w:r w:rsidR="00117945" w:rsidRPr="00977FF1" w:rsidDel="009F7FBA">
                <w:rPr>
                  <w:b/>
                  <w:color w:val="000000" w:themeColor="text1"/>
                  <w:sz w:val="20"/>
                  <w:szCs w:val="20"/>
                </w:rPr>
                <w:delText>7</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14096511">
        <w:trPr>
          <w:trHeight w:val="977"/>
        </w:trPr>
        <w:tc>
          <w:tcPr>
            <w:tcW w:w="567" w:type="dxa"/>
            <w:shd w:val="clear" w:color="auto" w:fill="C5E0B3" w:themeFill="accent6" w:themeFillTint="66"/>
            <w:vAlign w:val="center"/>
          </w:tcPr>
          <w:p w14:paraId="176DF6D3" w14:textId="4E5EA23A"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ins w:id="68" w:author="Autor">
              <w:r w:rsidR="009F7FBA">
                <w:rPr>
                  <w:b/>
                  <w:color w:val="000000" w:themeColor="text1"/>
                  <w:sz w:val="20"/>
                  <w:szCs w:val="20"/>
                </w:rPr>
                <w:t>7</w:t>
              </w:r>
            </w:ins>
            <w:del w:id="69" w:author="Autor">
              <w:r w:rsidR="00117945" w:rsidRPr="00977FF1" w:rsidDel="009F7FBA">
                <w:rPr>
                  <w:b/>
                  <w:color w:val="000000" w:themeColor="text1"/>
                  <w:sz w:val="20"/>
                  <w:szCs w:val="20"/>
                </w:rPr>
                <w:delText>8</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14096511">
        <w:trPr>
          <w:trHeight w:val="977"/>
        </w:trPr>
        <w:tc>
          <w:tcPr>
            <w:tcW w:w="567" w:type="dxa"/>
            <w:shd w:val="clear" w:color="auto" w:fill="C5E0B3" w:themeFill="accent6" w:themeFillTint="66"/>
            <w:vAlign w:val="center"/>
          </w:tcPr>
          <w:p w14:paraId="4CE4CDCB" w14:textId="303C6DDD"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ins w:id="70" w:author="Autor">
              <w:r w:rsidR="009F7FBA">
                <w:rPr>
                  <w:b/>
                  <w:color w:val="000000" w:themeColor="text1"/>
                  <w:sz w:val="20"/>
                  <w:szCs w:val="20"/>
                </w:rPr>
                <w:t>8</w:t>
              </w:r>
            </w:ins>
            <w:del w:id="71" w:author="Autor">
              <w:r w:rsidR="00117945" w:rsidRPr="00977FF1" w:rsidDel="009F7FBA">
                <w:rPr>
                  <w:b/>
                  <w:color w:val="000000" w:themeColor="text1"/>
                  <w:sz w:val="20"/>
                  <w:szCs w:val="20"/>
                </w:rPr>
                <w:delText>9</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14096511">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14096511">
        <w:trPr>
          <w:trHeight w:val="977"/>
        </w:trPr>
        <w:tc>
          <w:tcPr>
            <w:tcW w:w="567" w:type="dxa"/>
            <w:shd w:val="clear" w:color="auto" w:fill="C5E0B3" w:themeFill="accent6" w:themeFillTint="66"/>
            <w:vAlign w:val="center"/>
          </w:tcPr>
          <w:p w14:paraId="29E5130B" w14:textId="248E8C47" w:rsidR="00A01C71" w:rsidRPr="00977FF1" w:rsidRDefault="009F7FBA" w:rsidP="00E67A4B">
            <w:pPr>
              <w:ind w:right="34"/>
              <w:jc w:val="center"/>
              <w:rPr>
                <w:b/>
                <w:color w:val="000000" w:themeColor="text1"/>
                <w:sz w:val="20"/>
                <w:szCs w:val="20"/>
              </w:rPr>
            </w:pPr>
            <w:ins w:id="72" w:author="Autor">
              <w:r>
                <w:rPr>
                  <w:b/>
                  <w:color w:val="000000" w:themeColor="text1"/>
                  <w:sz w:val="20"/>
                  <w:szCs w:val="20"/>
                </w:rPr>
                <w:t>29</w:t>
              </w:r>
            </w:ins>
            <w:del w:id="73" w:author="Autor">
              <w:r w:rsidR="00117945" w:rsidRPr="00977FF1" w:rsidDel="009F7FBA">
                <w:rPr>
                  <w:b/>
                  <w:color w:val="000000" w:themeColor="text1"/>
                  <w:sz w:val="20"/>
                  <w:szCs w:val="20"/>
                </w:rPr>
                <w:delText>30</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14096511">
        <w:trPr>
          <w:trHeight w:val="977"/>
        </w:trPr>
        <w:tc>
          <w:tcPr>
            <w:tcW w:w="567" w:type="dxa"/>
            <w:shd w:val="clear" w:color="auto" w:fill="C5E0B3" w:themeFill="accent6" w:themeFillTint="66"/>
            <w:vAlign w:val="center"/>
          </w:tcPr>
          <w:p w14:paraId="6D9CC5AF" w14:textId="1BF2BF89" w:rsidR="00A01C71" w:rsidRPr="00977FF1" w:rsidRDefault="00117945" w:rsidP="00E67A4B">
            <w:pPr>
              <w:ind w:right="34"/>
              <w:jc w:val="center"/>
              <w:rPr>
                <w:b/>
                <w:color w:val="000000" w:themeColor="text1"/>
                <w:sz w:val="20"/>
                <w:szCs w:val="20"/>
              </w:rPr>
            </w:pPr>
            <w:r w:rsidRPr="00977FF1">
              <w:rPr>
                <w:b/>
                <w:color w:val="000000" w:themeColor="text1"/>
                <w:sz w:val="20"/>
                <w:szCs w:val="20"/>
              </w:rPr>
              <w:lastRenderedPageBreak/>
              <w:t>3</w:t>
            </w:r>
            <w:ins w:id="74" w:author="Autor">
              <w:r w:rsidR="009F7FBA">
                <w:rPr>
                  <w:b/>
                  <w:color w:val="000000" w:themeColor="text1"/>
                  <w:sz w:val="20"/>
                  <w:szCs w:val="20"/>
                </w:rPr>
                <w:t>0</w:t>
              </w:r>
            </w:ins>
            <w:del w:id="75" w:author="Autor">
              <w:r w:rsidRPr="00977FF1" w:rsidDel="009F7FBA">
                <w:rPr>
                  <w:b/>
                  <w:color w:val="000000" w:themeColor="text1"/>
                  <w:sz w:val="20"/>
                  <w:szCs w:val="20"/>
                </w:rPr>
                <w:delText>1</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14096511">
        <w:trPr>
          <w:trHeight w:val="977"/>
        </w:trPr>
        <w:tc>
          <w:tcPr>
            <w:tcW w:w="567" w:type="dxa"/>
            <w:shd w:val="clear" w:color="auto" w:fill="C5E0B3" w:themeFill="accent6" w:themeFillTint="66"/>
            <w:vAlign w:val="center"/>
          </w:tcPr>
          <w:p w14:paraId="3BF60263" w14:textId="7BF742E1"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ins w:id="76" w:author="Autor">
              <w:r w:rsidR="009F7FBA">
                <w:rPr>
                  <w:b/>
                  <w:color w:val="000000" w:themeColor="text1"/>
                  <w:sz w:val="20"/>
                  <w:szCs w:val="20"/>
                </w:rPr>
                <w:t>1</w:t>
              </w:r>
            </w:ins>
            <w:del w:id="77" w:author="Autor">
              <w:r w:rsidRPr="00977FF1" w:rsidDel="009F7FBA">
                <w:rPr>
                  <w:b/>
                  <w:color w:val="000000" w:themeColor="text1"/>
                  <w:sz w:val="20"/>
                  <w:szCs w:val="20"/>
                </w:rPr>
                <w:delText>2</w:delText>
              </w:r>
            </w:del>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14096511">
        <w:trPr>
          <w:trHeight w:val="977"/>
        </w:trPr>
        <w:tc>
          <w:tcPr>
            <w:tcW w:w="567" w:type="dxa"/>
            <w:shd w:val="clear" w:color="auto" w:fill="C5E0B3" w:themeFill="accent6" w:themeFillTint="66"/>
            <w:vAlign w:val="center"/>
          </w:tcPr>
          <w:p w14:paraId="1B68B731" w14:textId="4C51A018" w:rsidR="00A01C71" w:rsidRPr="00977FF1" w:rsidRDefault="00E67A4B" w:rsidP="00E67A4B">
            <w:pPr>
              <w:jc w:val="center"/>
              <w:rPr>
                <w:b/>
                <w:color w:val="000000" w:themeColor="text1"/>
                <w:sz w:val="20"/>
                <w:szCs w:val="20"/>
              </w:rPr>
            </w:pPr>
            <w:r w:rsidRPr="00977FF1">
              <w:rPr>
                <w:b/>
                <w:color w:val="000000" w:themeColor="text1"/>
                <w:sz w:val="20"/>
                <w:szCs w:val="20"/>
              </w:rPr>
              <w:t>3</w:t>
            </w:r>
            <w:ins w:id="78" w:author="Autor">
              <w:r w:rsidR="009F7FBA">
                <w:rPr>
                  <w:b/>
                  <w:color w:val="000000" w:themeColor="text1"/>
                  <w:sz w:val="20"/>
                  <w:szCs w:val="20"/>
                </w:rPr>
                <w:t>2</w:t>
              </w:r>
            </w:ins>
            <w:del w:id="79" w:author="Autor">
              <w:r w:rsidR="00117945" w:rsidRPr="00977FF1" w:rsidDel="009F7FBA">
                <w:rPr>
                  <w:b/>
                  <w:color w:val="000000" w:themeColor="text1"/>
                  <w:sz w:val="20"/>
                  <w:szCs w:val="20"/>
                </w:rPr>
                <w:delText>3</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14096511">
        <w:trPr>
          <w:trHeight w:val="977"/>
        </w:trPr>
        <w:tc>
          <w:tcPr>
            <w:tcW w:w="567" w:type="dxa"/>
            <w:shd w:val="clear" w:color="auto" w:fill="C5E0B3" w:themeFill="accent6" w:themeFillTint="66"/>
            <w:vAlign w:val="center"/>
          </w:tcPr>
          <w:p w14:paraId="26DB1904" w14:textId="22EEC20A"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ins w:id="80" w:author="Autor">
              <w:r w:rsidR="009F7FBA">
                <w:rPr>
                  <w:b/>
                  <w:color w:val="000000" w:themeColor="text1"/>
                  <w:sz w:val="20"/>
                  <w:szCs w:val="20"/>
                </w:rPr>
                <w:t>3</w:t>
              </w:r>
            </w:ins>
            <w:del w:id="81" w:author="Autor">
              <w:r w:rsidR="00117945" w:rsidRPr="00977FF1" w:rsidDel="009F7FBA">
                <w:rPr>
                  <w:b/>
                  <w:color w:val="000000" w:themeColor="text1"/>
                  <w:sz w:val="20"/>
                  <w:szCs w:val="20"/>
                </w:rPr>
                <w:delText>4</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14096511">
        <w:trPr>
          <w:trHeight w:val="977"/>
        </w:trPr>
        <w:tc>
          <w:tcPr>
            <w:tcW w:w="567" w:type="dxa"/>
            <w:shd w:val="clear" w:color="auto" w:fill="C5E0B3" w:themeFill="accent6" w:themeFillTint="66"/>
            <w:vAlign w:val="center"/>
          </w:tcPr>
          <w:p w14:paraId="1D7A164B" w14:textId="7DCC9083"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ins w:id="82" w:author="Autor">
              <w:r w:rsidR="009F7FBA">
                <w:rPr>
                  <w:b/>
                  <w:color w:val="000000" w:themeColor="text1"/>
                  <w:sz w:val="20"/>
                  <w:szCs w:val="20"/>
                </w:rPr>
                <w:t>4</w:t>
              </w:r>
            </w:ins>
            <w:del w:id="83" w:author="Autor">
              <w:r w:rsidR="00117945" w:rsidRPr="00977FF1" w:rsidDel="009F7FBA">
                <w:rPr>
                  <w:b/>
                  <w:color w:val="000000" w:themeColor="text1"/>
                  <w:sz w:val="20"/>
                  <w:szCs w:val="20"/>
                </w:rPr>
                <w:delText>5</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14096511">
        <w:trPr>
          <w:trHeight w:val="977"/>
        </w:trPr>
        <w:tc>
          <w:tcPr>
            <w:tcW w:w="567" w:type="dxa"/>
            <w:shd w:val="clear" w:color="auto" w:fill="C5E0B3" w:themeFill="accent6" w:themeFillTint="66"/>
            <w:vAlign w:val="center"/>
          </w:tcPr>
          <w:p w14:paraId="47B34786" w14:textId="6A0EE238"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ins w:id="84" w:author="Autor">
              <w:r w:rsidR="009F7FBA">
                <w:rPr>
                  <w:b/>
                  <w:color w:val="000000" w:themeColor="text1"/>
                  <w:sz w:val="20"/>
                  <w:szCs w:val="20"/>
                </w:rPr>
                <w:t>5</w:t>
              </w:r>
            </w:ins>
            <w:del w:id="85" w:author="Autor">
              <w:r w:rsidR="00117945" w:rsidRPr="00977FF1" w:rsidDel="009F7FBA">
                <w:rPr>
                  <w:b/>
                  <w:color w:val="000000" w:themeColor="text1"/>
                  <w:sz w:val="20"/>
                  <w:szCs w:val="20"/>
                </w:rPr>
                <w:delText>6</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14096511">
        <w:trPr>
          <w:trHeight w:val="977"/>
        </w:trPr>
        <w:tc>
          <w:tcPr>
            <w:tcW w:w="567" w:type="dxa"/>
            <w:shd w:val="clear" w:color="auto" w:fill="C5E0B3" w:themeFill="accent6" w:themeFillTint="66"/>
            <w:vAlign w:val="center"/>
          </w:tcPr>
          <w:p w14:paraId="14E048C3" w14:textId="5488E341"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ins w:id="86" w:author="Autor">
              <w:r w:rsidR="009F7FBA">
                <w:rPr>
                  <w:b/>
                  <w:color w:val="000000" w:themeColor="text1"/>
                  <w:sz w:val="20"/>
                  <w:szCs w:val="20"/>
                </w:rPr>
                <w:t>6</w:t>
              </w:r>
            </w:ins>
            <w:del w:id="87" w:author="Autor">
              <w:r w:rsidR="00117945" w:rsidRPr="00977FF1" w:rsidDel="009F7FBA">
                <w:rPr>
                  <w:b/>
                  <w:color w:val="000000" w:themeColor="text1"/>
                  <w:sz w:val="20"/>
                  <w:szCs w:val="20"/>
                </w:rPr>
                <w:delText>7</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14096511">
        <w:trPr>
          <w:trHeight w:val="977"/>
        </w:trPr>
        <w:tc>
          <w:tcPr>
            <w:tcW w:w="567" w:type="dxa"/>
            <w:shd w:val="clear" w:color="auto" w:fill="C5E0B3" w:themeFill="accent6" w:themeFillTint="66"/>
            <w:vAlign w:val="center"/>
          </w:tcPr>
          <w:p w14:paraId="3D4F8936" w14:textId="08D35243"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ins w:id="88" w:author="Autor">
              <w:r w:rsidR="009F7FBA">
                <w:rPr>
                  <w:b/>
                  <w:color w:val="000000" w:themeColor="text1"/>
                  <w:sz w:val="20"/>
                  <w:szCs w:val="20"/>
                </w:rPr>
                <w:t>7</w:t>
              </w:r>
            </w:ins>
            <w:del w:id="89" w:author="Autor">
              <w:r w:rsidR="00117945" w:rsidRPr="00977FF1" w:rsidDel="009F7FBA">
                <w:rPr>
                  <w:b/>
                  <w:color w:val="000000" w:themeColor="text1"/>
                  <w:sz w:val="20"/>
                  <w:szCs w:val="20"/>
                </w:rPr>
                <w:delText>8</w:delText>
              </w:r>
            </w:del>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9"/>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9"/>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5"/>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66"/>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66"/>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66"/>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66"/>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60ACE947">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0881C67">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4BB7CA44" w:rsidR="00D840D8" w:rsidRDefault="0A4C6301" w:rsidP="00750ABC">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 xml:space="preserve">opis sposobu realizacji </w:t>
            </w:r>
            <w:r w:rsidR="006142B5">
              <w:rPr>
                <w:rStyle w:val="normaltextrun"/>
                <w:rFonts w:ascii="Calibri" w:hAnsi="Calibri" w:cs="Calibri"/>
                <w:sz w:val="20"/>
                <w:szCs w:val="20"/>
              </w:rPr>
              <w:t>K</w:t>
            </w:r>
            <w:r w:rsidRPr="54F57FA8">
              <w:rPr>
                <w:rStyle w:val="normaltextrun"/>
                <w:rFonts w:ascii="Calibri" w:hAnsi="Calibri" w:cs="Calibri"/>
                <w:sz w:val="20"/>
                <w:szCs w:val="20"/>
              </w:rPr>
              <w:t>ogeneracji OZE</w:t>
            </w:r>
            <w:r w:rsidR="6C804604" w:rsidRPr="54F57FA8">
              <w:rPr>
                <w:rStyle w:val="normaltextrun"/>
                <w:rFonts w:ascii="Calibri" w:hAnsi="Calibri" w:cs="Calibri"/>
                <w:sz w:val="20"/>
                <w:szCs w:val="20"/>
              </w:rPr>
              <w:t xml:space="preserve">: rodzaj zastosowanego paliwa OZE, sposób i czas </w:t>
            </w:r>
            <w:r w:rsidR="2B93F3E0" w:rsidRPr="54F57FA8">
              <w:rPr>
                <w:rStyle w:val="normaltextrun"/>
                <w:rFonts w:ascii="Calibri" w:hAnsi="Calibri" w:cs="Calibri"/>
                <w:sz w:val="20"/>
                <w:szCs w:val="20"/>
              </w:rPr>
              <w:t xml:space="preserve">produkcji na który wystarcza </w:t>
            </w:r>
            <w:r w:rsidR="6C804604" w:rsidRPr="54F57FA8">
              <w:rPr>
                <w:rStyle w:val="normaltextrun"/>
                <w:rFonts w:ascii="Calibri" w:hAnsi="Calibri" w:cs="Calibri"/>
                <w:sz w:val="20"/>
                <w:szCs w:val="20"/>
              </w:rPr>
              <w:t>magazyn</w:t>
            </w:r>
            <w:r w:rsidR="3A9A5481" w:rsidRPr="54F57FA8">
              <w:rPr>
                <w:rStyle w:val="normaltextrun"/>
                <w:rFonts w:ascii="Calibri" w:hAnsi="Calibri" w:cs="Calibri"/>
                <w:sz w:val="20"/>
                <w:szCs w:val="20"/>
              </w:rPr>
              <w:t xml:space="preserve"> (o ile wykorzystywany jest w procesie)</w:t>
            </w:r>
            <w:r w:rsidR="196894F8" w:rsidRPr="54F57FA8">
              <w:rPr>
                <w:rStyle w:val="normaltextrun"/>
                <w:rFonts w:ascii="Calibri" w:hAnsi="Calibri" w:cs="Calibri"/>
                <w:sz w:val="20"/>
                <w:szCs w:val="20"/>
              </w:rPr>
              <w:t xml:space="preserve">, </w:t>
            </w:r>
            <w:r w:rsidR="6C804604" w:rsidRPr="54F57FA8">
              <w:rPr>
                <w:rStyle w:val="normaltextrun"/>
                <w:rFonts w:ascii="Calibri" w:hAnsi="Calibri" w:cs="Calibri"/>
                <w:sz w:val="20"/>
                <w:szCs w:val="20"/>
              </w:rPr>
              <w:t xml:space="preserve">emisyjność - </w:t>
            </w:r>
            <w:r w:rsidR="3C7CC59F" w:rsidRPr="54F57FA8">
              <w:rPr>
                <w:rStyle w:val="normaltextrun"/>
                <w:rFonts w:ascii="Calibri" w:hAnsi="Calibri" w:cs="Calibri"/>
                <w:sz w:val="20"/>
                <w:szCs w:val="20"/>
              </w:rPr>
              <w:t xml:space="preserve">rodzaj i ilość generowanych </w:t>
            </w:r>
            <w:r w:rsidR="01DF03F0" w:rsidRPr="54F57FA8">
              <w:rPr>
                <w:rStyle w:val="normaltextrun"/>
                <w:rFonts w:ascii="Calibri" w:hAnsi="Calibri" w:cs="Calibri"/>
                <w:sz w:val="20"/>
                <w:szCs w:val="20"/>
              </w:rPr>
              <w:t xml:space="preserve">do środowiska </w:t>
            </w:r>
            <w:r w:rsidR="3C7CC59F" w:rsidRPr="54F57FA8">
              <w:rPr>
                <w:rStyle w:val="normaltextrun"/>
                <w:rFonts w:ascii="Calibri" w:hAnsi="Calibri" w:cs="Calibri"/>
                <w:sz w:val="20"/>
                <w:szCs w:val="20"/>
              </w:rPr>
              <w:t>zanieczyszczeń</w:t>
            </w:r>
            <w:r w:rsidR="00750ABC">
              <w:rPr>
                <w:rStyle w:val="normaltextrun"/>
                <w:rFonts w:ascii="Calibri" w:hAnsi="Calibri" w:cs="Calibri"/>
                <w:sz w:val="20"/>
                <w:szCs w:val="20"/>
              </w:rPr>
              <w:t>, zgodność z formułą</w:t>
            </w:r>
            <w:r w:rsidR="00750ABC" w:rsidRPr="00750ABC">
              <w:rPr>
                <w:rStyle w:val="normaltextrun"/>
                <w:rFonts w:ascii="Calibri" w:hAnsi="Calibri" w:cs="Calibri"/>
                <w:sz w:val="20"/>
                <w:szCs w:val="20"/>
              </w:rPr>
              <w:t xml:space="preserve">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r w:rsidR="3C7CC59F" w:rsidRPr="54F57FA8">
              <w:rPr>
                <w:rStyle w:val="normaltextrun"/>
                <w:rFonts w:ascii="Calibri" w:hAnsi="Calibri" w:cs="Calibri"/>
                <w:sz w:val="20"/>
                <w:szCs w:val="20"/>
              </w:rPr>
              <w:t>.</w:t>
            </w:r>
          </w:p>
          <w:p w14:paraId="12CCFEEB" w14:textId="77777777" w:rsidR="00D840D8" w:rsidRDefault="0A4C6301"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r>
              <w:rPr>
                <w:rStyle w:val="spellingerror"/>
                <w:rFonts w:ascii="Calibri" w:hAnsi="Calibri" w:cs="Calibri"/>
                <w:sz w:val="20"/>
                <w:szCs w:val="20"/>
              </w:rPr>
              <w:t>Background</w:t>
            </w:r>
            <w:r>
              <w:rPr>
                <w:rStyle w:val="normaltextrun"/>
                <w:rFonts w:ascii="Calibri" w:hAnsi="Calibri" w:cs="Calibri"/>
                <w:sz w:val="20"/>
                <w:szCs w:val="20"/>
              </w:rPr>
              <w:t> IP), a które dopiero musi opracować (opis ogólny </w:t>
            </w:r>
            <w:r>
              <w:rPr>
                <w:rStyle w:val="spellingerror"/>
                <w:rFonts w:ascii="Calibri" w:hAnsi="Calibri" w:cs="Calibri"/>
                <w:sz w:val="20"/>
                <w:szCs w:val="20"/>
              </w:rPr>
              <w:t>Foreground</w:t>
            </w:r>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sidRPr="00EF3EC1">
              <w:rPr>
                <w:rStyle w:val="normaltextrun"/>
                <w:rFonts w:ascii="Calibri" w:hAnsi="Calibri" w:cs="Calibri"/>
                <w:sz w:val="20"/>
                <w:szCs w:val="20"/>
              </w:rPr>
              <w:t>autobilansowanie</w:t>
            </w:r>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inne dokumenty związane z Technologią </w:t>
            </w:r>
            <w:r w:rsidRPr="00881C67">
              <w:rPr>
                <w:rStyle w:val="normaltextrun"/>
                <w:rFonts w:ascii="Calibri" w:hAnsi="Calibri" w:cs="Calibri"/>
                <w:sz w:val="20"/>
                <w:szCs w:val="20"/>
              </w:rPr>
              <w:t>Elektro</w:t>
            </w:r>
            <w:r w:rsidRPr="001C729D">
              <w:rPr>
                <w:rStyle w:val="normaltextrun"/>
                <w:rFonts w:asciiTheme="minorHAnsi" w:hAnsiTheme="minorHAnsi" w:cstheme="minorHAnsi"/>
                <w:sz w:val="20"/>
                <w:szCs w:val="20"/>
              </w:rPr>
              <w:t>ciepłowni</w:t>
            </w:r>
            <w:r>
              <w:rPr>
                <w:rStyle w:val="normaltextrun"/>
                <w:rFonts w:ascii="Calibri" w:hAnsi="Calibri" w:cs="Calibri"/>
                <w:sz w:val="20"/>
                <w:szCs w:val="20"/>
              </w:rPr>
              <w:t> </w:t>
            </w:r>
            <w:r w:rsidR="00A70A97" w:rsidRPr="00881C67" w:rsidDel="00A70A97">
              <w:rPr>
                <w:rStyle w:val="normaltextrun"/>
                <w:rFonts w:ascii="Calibri" w:hAnsi="Calibri" w:cs="Calibri"/>
                <w:sz w:val="20"/>
                <w:szCs w:val="20"/>
              </w:rPr>
              <w:t xml:space="preserve"> </w:t>
            </w:r>
            <w:r>
              <w:rPr>
                <w:rStyle w:val="normaltextrun"/>
                <w:rFonts w:ascii="Calibri" w:hAnsi="Calibri" w:cs="Calibri"/>
                <w:sz w:val="20"/>
                <w:szCs w:val="20"/>
              </w:rPr>
              <w:t>lub Demonstratorem Technologii.</w:t>
            </w:r>
            <w:r w:rsidRPr="00881C67">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60ACE947">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0881C67">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planowane i podjęte działania pozatechnologiczne,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8"/>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7"/>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7"/>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Replikowalność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r w:rsidRPr="13CAC41B">
              <w:rPr>
                <w:rFonts w:eastAsia="Calibri" w:cs="Calibri"/>
                <w:b/>
                <w:bCs/>
                <w:color w:val="000000" w:themeColor="text1"/>
                <w:sz w:val="20"/>
                <w:szCs w:val="20"/>
              </w:rPr>
              <w:t>Replikowalność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Replikowalność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Wnioskodawca przedstawił we Wniosku analizę potencjału replikowalności,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Wniosek dla określenia replikowalności powinien uwzględniać w szczególności następujące aspekty:</w:t>
            </w:r>
          </w:p>
          <w:p w14:paraId="391B10D3" w14:textId="22EDCE83" w:rsidR="00F933F6" w:rsidRPr="00D65761" w:rsidRDefault="6CF352C6" w:rsidP="00881C67">
            <w:pPr>
              <w:pStyle w:val="Akapitzlist"/>
              <w:numPr>
                <w:ilvl w:val="0"/>
                <w:numId w:val="15"/>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r w:rsidR="029025AC" w:rsidRPr="3E814557">
              <w:rPr>
                <w:i/>
                <w:iCs/>
                <w:sz w:val="20"/>
                <w:szCs w:val="20"/>
              </w:rPr>
              <w:t>replikowalności Technologii</w:t>
            </w:r>
          </w:p>
        </w:tc>
      </w:tr>
    </w:tbl>
    <w:p w14:paraId="73ABCE4D" w14:textId="77777777" w:rsidR="00D17034" w:rsidRDefault="00506E69"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90"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90"/>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4"/>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4"/>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4"/>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3"/>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3"/>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3"/>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506E69"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506E69"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506E69"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506E69"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rozdziale II ppkt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0"/>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(t.j. Dz. U. z 2019 r. poz. 1781) oraz powiązanymi z nim powszechnie obowiązującymi przepisami prawa polskiego,</w:t>
      </w:r>
    </w:p>
    <w:p w14:paraId="055D1E30" w14:textId="131EE363" w:rsidR="00DC7DB1" w:rsidRDefault="00584285" w:rsidP="00881C67">
      <w:pPr>
        <w:pStyle w:val="Styl4"/>
        <w:numPr>
          <w:ilvl w:val="0"/>
          <w:numId w:val="20"/>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91" w:name="_Ref69221439"/>
      <w:r w:rsidRPr="0C3FFDF4">
        <w:rPr>
          <w:rFonts w:cstheme="minorBidi"/>
        </w:rPr>
        <w:lastRenderedPageBreak/>
        <w:t>KOMPONENT TECHNOLOGICZNY (CZĘŚĆ FAKULTATYWNA)</w:t>
      </w:r>
      <w:bookmarkEnd w:id="91"/>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506E69"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506E69"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28"/>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28"/>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92"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92"/>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93" w:name="_Hlk69221149"/>
            <w:r>
              <w:rPr>
                <w:rFonts w:cstheme="minorHAnsi"/>
              </w:rPr>
              <w:t>w zakresie Komponentu Technologicznego</w:t>
            </w:r>
            <w:bookmarkEnd w:id="93"/>
          </w:p>
        </w:tc>
        <w:tc>
          <w:tcPr>
            <w:tcW w:w="1722" w:type="dxa"/>
            <w:vAlign w:val="center"/>
          </w:tcPr>
          <w:p w14:paraId="5B4F2030" w14:textId="1717619B" w:rsidR="00811E23" w:rsidRDefault="00506E69"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506E69"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29"/>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29"/>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29"/>
        </w:numPr>
        <w:jc w:val="both"/>
      </w:pPr>
      <w:r>
        <w:t xml:space="preserve">określenie działań podejmowanych w celu komercjalizacji Rozwiązania w okresie </w:t>
      </w:r>
      <w:bookmarkStart w:id="94" w:name="_Hlk58885389"/>
      <w:r>
        <w:t>pięciu lat od zakończenia Etapu I</w:t>
      </w:r>
      <w:bookmarkEnd w:id="94"/>
      <w:r>
        <w:t>, z rozbiciem na kwartały,</w:t>
      </w:r>
    </w:p>
    <w:p w14:paraId="4BB809CE" w14:textId="77777777" w:rsidR="004C6DB6" w:rsidRDefault="004C6DB6" w:rsidP="00881C67">
      <w:pPr>
        <w:pStyle w:val="Akapitzlist"/>
        <w:numPr>
          <w:ilvl w:val="0"/>
          <w:numId w:val="29"/>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29"/>
        </w:numPr>
        <w:jc w:val="both"/>
      </w:pPr>
      <w:r>
        <w:t>opis ustalonych przez Wnioskodawcę ryzyk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29"/>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29"/>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29"/>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KIS 3. Biotechnologiczne i chemiczne procesy, bioprodukty</w:t>
            </w:r>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KIS 8. Wielofunkcyjne materiały i kompozyty o zaawansowanych właściwościach, w tym nanoprocesy</w:t>
            </w:r>
            <w:r w:rsidR="36FAC9A1" w:rsidRPr="482FBBB2">
              <w:rPr>
                <w:sz w:val="20"/>
                <w:szCs w:val="20"/>
              </w:rPr>
              <w:t xml:space="preserve"> </w:t>
            </w:r>
            <w:r w:rsidRPr="482FBBB2">
              <w:rPr>
                <w:sz w:val="20"/>
                <w:szCs w:val="20"/>
              </w:rPr>
              <w:t>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KIS 10. Inteligentne sieci i technologie informacyjno-komunikacyjne oraz geoinformacyjne</w:t>
            </w:r>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014DCA18"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06E6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06E69">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437B982E" w:rsidP="005579F0">
    <w:pPr>
      <w:pStyle w:val="Nagwek"/>
      <w:jc w:val="center"/>
      <w:rPr>
        <w:i/>
        <w:lang w:eastAsia="pl-PL"/>
      </w:rPr>
    </w:pPr>
    <w:r>
      <w:rPr>
        <w:noProof/>
        <w:lang w:eastAsia="pl-PL"/>
      </w:rPr>
      <w:drawing>
        <wp:inline distT="0" distB="0" distL="0" distR="0" wp14:anchorId="60A52E2A" wp14:editId="11AC6424">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6"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0"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2"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4"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5"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6"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8"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1"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2"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3"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26"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8"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29"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2"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4"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5"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3"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47"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8"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1"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2"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3"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4"/>
  </w:num>
  <w:num w:numId="4">
    <w:abstractNumId w:val="15"/>
  </w:num>
  <w:num w:numId="5">
    <w:abstractNumId w:val="42"/>
  </w:num>
  <w:num w:numId="6">
    <w:abstractNumId w:val="46"/>
  </w:num>
  <w:num w:numId="7">
    <w:abstractNumId w:val="50"/>
  </w:num>
  <w:num w:numId="8">
    <w:abstractNumId w:val="13"/>
  </w:num>
  <w:num w:numId="9">
    <w:abstractNumId w:val="33"/>
  </w:num>
  <w:num w:numId="10">
    <w:abstractNumId w:val="52"/>
  </w:num>
  <w:num w:numId="11">
    <w:abstractNumId w:val="9"/>
  </w:num>
  <w:num w:numId="12">
    <w:abstractNumId w:val="27"/>
  </w:num>
  <w:num w:numId="13">
    <w:abstractNumId w:val="5"/>
  </w:num>
  <w:num w:numId="14">
    <w:abstractNumId w:val="20"/>
  </w:num>
  <w:num w:numId="15">
    <w:abstractNumId w:val="51"/>
  </w:num>
  <w:num w:numId="16">
    <w:abstractNumId w:val="25"/>
  </w:num>
  <w:num w:numId="17">
    <w:abstractNumId w:val="53"/>
  </w:num>
  <w:num w:numId="18">
    <w:abstractNumId w:val="18"/>
  </w:num>
  <w:num w:numId="19">
    <w:abstractNumId w:val="29"/>
  </w:num>
  <w:num w:numId="20">
    <w:abstractNumId w:val="49"/>
  </w:num>
  <w:num w:numId="21">
    <w:abstractNumId w:val="32"/>
  </w:num>
  <w:num w:numId="22">
    <w:abstractNumId w:val="47"/>
  </w:num>
  <w:num w:numId="23">
    <w:abstractNumId w:val="45"/>
  </w:num>
  <w:num w:numId="24">
    <w:abstractNumId w:val="11"/>
  </w:num>
  <w:num w:numId="25">
    <w:abstractNumId w:val="6"/>
  </w:num>
  <w:num w:numId="26">
    <w:abstractNumId w:val="17"/>
  </w:num>
  <w:num w:numId="27">
    <w:abstractNumId w:val="7"/>
  </w:num>
  <w:num w:numId="28">
    <w:abstractNumId w:val="30"/>
  </w:num>
  <w:num w:numId="29">
    <w:abstractNumId w:val="35"/>
  </w:num>
  <w:num w:numId="30">
    <w:abstractNumId w:val="21"/>
  </w:num>
  <w:num w:numId="31">
    <w:abstractNumId w:val="16"/>
  </w:num>
  <w:num w:numId="32">
    <w:abstractNumId w:val="1"/>
  </w:num>
  <w:num w:numId="33">
    <w:abstractNumId w:val="44"/>
  </w:num>
  <w:num w:numId="34">
    <w:abstractNumId w:val="0"/>
  </w:num>
  <w:num w:numId="35">
    <w:abstractNumId w:val="43"/>
  </w:num>
  <w:num w:numId="36">
    <w:abstractNumId w:val="48"/>
  </w:num>
  <w:num w:numId="37">
    <w:abstractNumId w:val="3"/>
  </w:num>
  <w:num w:numId="38">
    <w:abstractNumId w:val="23"/>
  </w:num>
  <w:num w:numId="39">
    <w:abstractNumId w:val="12"/>
  </w:num>
  <w:num w:numId="40">
    <w:abstractNumId w:val="38"/>
  </w:num>
  <w:num w:numId="41">
    <w:abstractNumId w:val="24"/>
  </w:num>
  <w:num w:numId="42">
    <w:abstractNumId w:val="36"/>
  </w:num>
  <w:num w:numId="43">
    <w:abstractNumId w:val="40"/>
  </w:num>
  <w:num w:numId="44">
    <w:abstractNumId w:val="10"/>
  </w:num>
  <w:num w:numId="45">
    <w:abstractNumId w:val="39"/>
  </w:num>
  <w:num w:numId="46">
    <w:abstractNumId w:val="2"/>
  </w:num>
  <w:num w:numId="47">
    <w:abstractNumId w:val="22"/>
  </w:num>
  <w:num w:numId="48">
    <w:abstractNumId w:val="26"/>
  </w:num>
  <w:num w:numId="49">
    <w:abstractNumId w:val="4"/>
  </w:num>
  <w:num w:numId="50">
    <w:abstractNumId w:val="19"/>
  </w:num>
  <w:num w:numId="51">
    <w:abstractNumId w:val="41"/>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9E7"/>
    <w:rsid w:val="00075307"/>
    <w:rsid w:val="000831FA"/>
    <w:rsid w:val="00084CC5"/>
    <w:rsid w:val="00084FF5"/>
    <w:rsid w:val="00093119"/>
    <w:rsid w:val="0009703E"/>
    <w:rsid w:val="000A4B15"/>
    <w:rsid w:val="000B40C7"/>
    <w:rsid w:val="000B7A9C"/>
    <w:rsid w:val="000C3723"/>
    <w:rsid w:val="000C3C59"/>
    <w:rsid w:val="000C50A3"/>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6DD1"/>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06E69"/>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074B1"/>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7FB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C288BE"/>
    <w:rsid w:val="0BC6E254"/>
    <w:rsid w:val="0BD5AA61"/>
    <w:rsid w:val="0BD5C3B2"/>
    <w:rsid w:val="0BDA540C"/>
    <w:rsid w:val="0BE3F5B6"/>
    <w:rsid w:val="0BEBA987"/>
    <w:rsid w:val="0BFC0440"/>
    <w:rsid w:val="0C044909"/>
    <w:rsid w:val="0C0DABCC"/>
    <w:rsid w:val="0C15CF33"/>
    <w:rsid w:val="0C19C214"/>
    <w:rsid w:val="0C2679D1"/>
    <w:rsid w:val="0C27D5D5"/>
    <w:rsid w:val="0C28CAF6"/>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EB115"/>
    <w:rsid w:val="0D2BB75A"/>
    <w:rsid w:val="0D2E5174"/>
    <w:rsid w:val="0D3073BC"/>
    <w:rsid w:val="0D33C0E7"/>
    <w:rsid w:val="0D384586"/>
    <w:rsid w:val="0D3C5C68"/>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DB3DDF"/>
    <w:rsid w:val="0FE14DE0"/>
    <w:rsid w:val="0FE950A2"/>
    <w:rsid w:val="0FFAE3E6"/>
    <w:rsid w:val="1011AE52"/>
    <w:rsid w:val="10127EE4"/>
    <w:rsid w:val="101289D8"/>
    <w:rsid w:val="102AC785"/>
    <w:rsid w:val="102DB1D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39E147"/>
    <w:rsid w:val="1346E509"/>
    <w:rsid w:val="1347AFFD"/>
    <w:rsid w:val="134DCC3E"/>
    <w:rsid w:val="13502652"/>
    <w:rsid w:val="1353EBC1"/>
    <w:rsid w:val="13580757"/>
    <w:rsid w:val="137BB85D"/>
    <w:rsid w:val="1389120E"/>
    <w:rsid w:val="138D7904"/>
    <w:rsid w:val="139DDE54"/>
    <w:rsid w:val="13CAC41B"/>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87C76"/>
    <w:rsid w:val="1E5CDB8E"/>
    <w:rsid w:val="1E663E5B"/>
    <w:rsid w:val="1E68015D"/>
    <w:rsid w:val="1E68D418"/>
    <w:rsid w:val="1EB0E3B9"/>
    <w:rsid w:val="1ECD8CF3"/>
    <w:rsid w:val="1EF38B42"/>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C7EE6"/>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E1498"/>
    <w:rsid w:val="2A9DFD03"/>
    <w:rsid w:val="2AA3DA6C"/>
    <w:rsid w:val="2AAD9E3E"/>
    <w:rsid w:val="2AAFF5EF"/>
    <w:rsid w:val="2ABA5998"/>
    <w:rsid w:val="2AC55284"/>
    <w:rsid w:val="2AC69FF5"/>
    <w:rsid w:val="2AD2436F"/>
    <w:rsid w:val="2AD5080B"/>
    <w:rsid w:val="2ADC5811"/>
    <w:rsid w:val="2AE8EDFE"/>
    <w:rsid w:val="2B05030C"/>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C1829"/>
    <w:rsid w:val="2D74CDCA"/>
    <w:rsid w:val="2D863976"/>
    <w:rsid w:val="2D8AD4B3"/>
    <w:rsid w:val="2D8D00A5"/>
    <w:rsid w:val="2D9B40D9"/>
    <w:rsid w:val="2DA6D569"/>
    <w:rsid w:val="2DAC6731"/>
    <w:rsid w:val="2DAE46F6"/>
    <w:rsid w:val="2DB58B53"/>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C6DA0E"/>
    <w:rsid w:val="34D9D418"/>
    <w:rsid w:val="34DF9E43"/>
    <w:rsid w:val="34E95A55"/>
    <w:rsid w:val="3509BB5F"/>
    <w:rsid w:val="3521EC11"/>
    <w:rsid w:val="3530944B"/>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ED979"/>
    <w:rsid w:val="37323654"/>
    <w:rsid w:val="377DD91F"/>
    <w:rsid w:val="377E8F17"/>
    <w:rsid w:val="37836C05"/>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14D46"/>
    <w:rsid w:val="3A9A5481"/>
    <w:rsid w:val="3AAA98F1"/>
    <w:rsid w:val="3AC31556"/>
    <w:rsid w:val="3AC42343"/>
    <w:rsid w:val="3AE2DF4A"/>
    <w:rsid w:val="3AEAAD5B"/>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3F260"/>
    <w:rsid w:val="40F47B74"/>
    <w:rsid w:val="411F5C66"/>
    <w:rsid w:val="4128E643"/>
    <w:rsid w:val="41366F92"/>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1EADE76"/>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7B982E"/>
    <w:rsid w:val="4384914E"/>
    <w:rsid w:val="43B3B8A6"/>
    <w:rsid w:val="43B5C660"/>
    <w:rsid w:val="43BB7037"/>
    <w:rsid w:val="43BFE941"/>
    <w:rsid w:val="43C7C0E9"/>
    <w:rsid w:val="43C8325C"/>
    <w:rsid w:val="43CAEFAC"/>
    <w:rsid w:val="43CF66CD"/>
    <w:rsid w:val="43D938DC"/>
    <w:rsid w:val="43E0CEDB"/>
    <w:rsid w:val="43E101AE"/>
    <w:rsid w:val="43FC5B68"/>
    <w:rsid w:val="4445DCF4"/>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1093"/>
    <w:rsid w:val="469A6A2C"/>
    <w:rsid w:val="46A0A653"/>
    <w:rsid w:val="46A845E4"/>
    <w:rsid w:val="46ADD151"/>
    <w:rsid w:val="46AF69BD"/>
    <w:rsid w:val="46BFA384"/>
    <w:rsid w:val="46C89EDB"/>
    <w:rsid w:val="46CF5621"/>
    <w:rsid w:val="46D8865A"/>
    <w:rsid w:val="46E896C0"/>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D72523"/>
    <w:rsid w:val="51E77A48"/>
    <w:rsid w:val="51EDC370"/>
    <w:rsid w:val="5207DF72"/>
    <w:rsid w:val="520AFEE9"/>
    <w:rsid w:val="5252DF70"/>
    <w:rsid w:val="52556902"/>
    <w:rsid w:val="5255795C"/>
    <w:rsid w:val="5256D179"/>
    <w:rsid w:val="525EF7F6"/>
    <w:rsid w:val="52651138"/>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8DECC5"/>
    <w:rsid w:val="539A4C0B"/>
    <w:rsid w:val="53A3AFD3"/>
    <w:rsid w:val="53A43F94"/>
    <w:rsid w:val="53A53023"/>
    <w:rsid w:val="53AB9463"/>
    <w:rsid w:val="53BD0591"/>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8E7A6"/>
    <w:rsid w:val="54DABD34"/>
    <w:rsid w:val="54F57FA8"/>
    <w:rsid w:val="54FD337F"/>
    <w:rsid w:val="54FF91D8"/>
    <w:rsid w:val="54FFD694"/>
    <w:rsid w:val="55150467"/>
    <w:rsid w:val="5531BDE8"/>
    <w:rsid w:val="555C01B7"/>
    <w:rsid w:val="55926699"/>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88B458"/>
    <w:rsid w:val="5694C8F0"/>
    <w:rsid w:val="56A1CEAE"/>
    <w:rsid w:val="56A48D28"/>
    <w:rsid w:val="56B8993A"/>
    <w:rsid w:val="56BFA1F6"/>
    <w:rsid w:val="56C43A7D"/>
    <w:rsid w:val="56CD8E49"/>
    <w:rsid w:val="56CF11DF"/>
    <w:rsid w:val="56DE700C"/>
    <w:rsid w:val="56EA4F47"/>
    <w:rsid w:val="56EF7DE0"/>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3F750"/>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3FC7B1"/>
    <w:rsid w:val="594BBD81"/>
    <w:rsid w:val="5960944F"/>
    <w:rsid w:val="59702633"/>
    <w:rsid w:val="59859C9A"/>
    <w:rsid w:val="598848C9"/>
    <w:rsid w:val="5989D8F6"/>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AFD0194"/>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C3162"/>
    <w:rsid w:val="5D9C8F7C"/>
    <w:rsid w:val="5DAD39EB"/>
    <w:rsid w:val="5DAF6E5A"/>
    <w:rsid w:val="5DB5DE1C"/>
    <w:rsid w:val="5DC216CC"/>
    <w:rsid w:val="5DC2A879"/>
    <w:rsid w:val="5DD8F640"/>
    <w:rsid w:val="5DDBD06E"/>
    <w:rsid w:val="5DF0DDDB"/>
    <w:rsid w:val="5DF491E9"/>
    <w:rsid w:val="5E08F710"/>
    <w:rsid w:val="5E0EA1CA"/>
    <w:rsid w:val="5E1396E3"/>
    <w:rsid w:val="5E29DD2D"/>
    <w:rsid w:val="5E5D41C6"/>
    <w:rsid w:val="5E66FF60"/>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86BDD"/>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16E7B2"/>
    <w:rsid w:val="6622ECFA"/>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5E953"/>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F6103A"/>
    <w:rsid w:val="6917905B"/>
    <w:rsid w:val="692302AA"/>
    <w:rsid w:val="6923AA27"/>
    <w:rsid w:val="693C58C2"/>
    <w:rsid w:val="693C79D8"/>
    <w:rsid w:val="6945C698"/>
    <w:rsid w:val="695E6215"/>
    <w:rsid w:val="6960F9E6"/>
    <w:rsid w:val="69634FB5"/>
    <w:rsid w:val="6969C78C"/>
    <w:rsid w:val="696F561C"/>
    <w:rsid w:val="697119EE"/>
    <w:rsid w:val="6984055D"/>
    <w:rsid w:val="698AC4BA"/>
    <w:rsid w:val="6996C26C"/>
    <w:rsid w:val="6999066F"/>
    <w:rsid w:val="6999A32F"/>
    <w:rsid w:val="69A1C97D"/>
    <w:rsid w:val="69A42B01"/>
    <w:rsid w:val="69CF5800"/>
    <w:rsid w:val="69E62C6D"/>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AF9A962"/>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0329D"/>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CD1A85"/>
    <w:rsid w:val="6FE6268D"/>
    <w:rsid w:val="6FF065AD"/>
    <w:rsid w:val="6FF21CD2"/>
    <w:rsid w:val="7003D92C"/>
    <w:rsid w:val="700CF4F2"/>
    <w:rsid w:val="70392A24"/>
    <w:rsid w:val="703A2D2B"/>
    <w:rsid w:val="7040F8C1"/>
    <w:rsid w:val="7044BA47"/>
    <w:rsid w:val="705874CE"/>
    <w:rsid w:val="7080183D"/>
    <w:rsid w:val="7087E496"/>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C0094B"/>
    <w:rsid w:val="74073FD0"/>
    <w:rsid w:val="741C6676"/>
    <w:rsid w:val="7427F865"/>
    <w:rsid w:val="7436835C"/>
    <w:rsid w:val="7446C901"/>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D2C9EF"/>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C8C12"/>
    <w:rsid w:val="78C032A4"/>
    <w:rsid w:val="78CF7C71"/>
    <w:rsid w:val="78CF96BC"/>
    <w:rsid w:val="78F23967"/>
    <w:rsid w:val="790E0AC9"/>
    <w:rsid w:val="79219911"/>
    <w:rsid w:val="79374EA4"/>
    <w:rsid w:val="7949E542"/>
    <w:rsid w:val="7952E0A5"/>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27DD4-E1F3-481F-A7A4-3F41311C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6949</Words>
  <Characters>41695</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2021-06-29T10:16:00Z</dcterms:created>
  <dcterms:modified xsi:type="dcterms:W3CDTF">2021-06-29T10:16:00Z</dcterms:modified>
</cp:coreProperties>
</file>