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43A4A466" w:rsidR="00D208B3" w:rsidRDefault="006D1262" w:rsidP="00AA79CA">
      <w:pPr>
        <w:spacing w:after="0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9661FD">
        <w:rPr>
          <w:rFonts w:ascii="Arial" w:hAnsi="Arial" w:cs="Arial"/>
          <w:bCs/>
          <w:u w:val="single"/>
        </w:rPr>
        <w:t>3</w:t>
      </w:r>
      <w:r w:rsidRPr="00DE605E">
        <w:rPr>
          <w:rFonts w:ascii="Arial" w:hAnsi="Arial" w:cs="Arial"/>
          <w:bCs/>
        </w:rPr>
        <w:t xml:space="preserve"> do Umowy nr </w:t>
      </w:r>
      <w:r w:rsidR="006178FF">
        <w:rPr>
          <w:rFonts w:ascii="Arial" w:hAnsi="Arial" w:cs="Arial"/>
          <w:bCs/>
        </w:rPr>
        <w:t>..</w:t>
      </w:r>
      <w:r w:rsidR="002D4DB8">
        <w:rPr>
          <w:rFonts w:ascii="Arial" w:hAnsi="Arial" w:cs="Arial"/>
          <w:bCs/>
        </w:rPr>
        <w:t>/202</w:t>
      </w:r>
      <w:r w:rsidR="006178FF">
        <w:rPr>
          <w:rFonts w:ascii="Arial" w:hAnsi="Arial" w:cs="Arial"/>
          <w:bCs/>
        </w:rPr>
        <w:t>2</w:t>
      </w:r>
      <w:r w:rsidRPr="00DE605E">
        <w:rPr>
          <w:rFonts w:ascii="Arial" w:eastAsia="Arial Unicode MS" w:hAnsi="Arial" w:cs="Arial"/>
          <w:bCs/>
          <w:lang w:eastAsia="pl-PL"/>
        </w:rPr>
        <w:t xml:space="preserve"> </w:t>
      </w:r>
      <w:r w:rsidRPr="00DE605E">
        <w:rPr>
          <w:rFonts w:ascii="Arial" w:hAnsi="Arial" w:cs="Arial"/>
          <w:bCs/>
        </w:rPr>
        <w:t xml:space="preserve">z dnia </w:t>
      </w:r>
      <w:r w:rsidR="00472909">
        <w:rPr>
          <w:rFonts w:ascii="Arial" w:eastAsia="Arial Unicode MS" w:hAnsi="Arial" w:cs="Arial"/>
          <w:bCs/>
          <w:lang w:eastAsia="pl-PL"/>
        </w:rPr>
        <w:t>………………</w:t>
      </w:r>
    </w:p>
    <w:p w14:paraId="3D413748" w14:textId="0BAA4C3E" w:rsidR="006D1262" w:rsidRDefault="006D1262" w:rsidP="00AA79CA">
      <w:pPr>
        <w:spacing w:after="0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A53B57">
        <w:rPr>
          <w:rFonts w:ascii="Arial" w:eastAsia="Arial Unicode MS" w:hAnsi="Arial" w:cs="Arial"/>
          <w:bCs/>
          <w:lang w:eastAsia="pl-PL"/>
        </w:rPr>
        <w:t>protokół odbioru (wzór)</w:t>
      </w:r>
    </w:p>
    <w:p w14:paraId="61FE8111" w14:textId="10A08C1A" w:rsidR="006A0606" w:rsidRDefault="006A0606" w:rsidP="00AA79CA">
      <w:pPr>
        <w:spacing w:after="0"/>
        <w:jc w:val="center"/>
        <w:rPr>
          <w:rFonts w:ascii="Arial" w:hAnsi="Arial" w:cs="Arial"/>
          <w:b/>
        </w:rPr>
      </w:pPr>
    </w:p>
    <w:p w14:paraId="0D3DE965" w14:textId="77912238" w:rsidR="00A53B57" w:rsidRPr="00A53B57" w:rsidRDefault="00A53B57" w:rsidP="00AA79CA">
      <w:pPr>
        <w:spacing w:after="0"/>
        <w:jc w:val="center"/>
        <w:rPr>
          <w:rFonts w:ascii="Arial" w:hAnsi="Arial" w:cs="Arial"/>
          <w:b/>
        </w:rPr>
      </w:pPr>
      <w:r w:rsidRPr="00A53B57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 xml:space="preserve">MIESIĘCZNY </w:t>
      </w:r>
      <w:r w:rsidRPr="00A53B57">
        <w:rPr>
          <w:rFonts w:ascii="Arial" w:hAnsi="Arial" w:cs="Arial"/>
          <w:b/>
        </w:rPr>
        <w:t>ODBIORU</w:t>
      </w:r>
    </w:p>
    <w:p w14:paraId="1B2F8CB4" w14:textId="77777777" w:rsidR="00A53B57" w:rsidRDefault="00A53B57" w:rsidP="00AA79CA">
      <w:pPr>
        <w:spacing w:before="120"/>
        <w:ind w:left="57" w:right="57"/>
        <w:rPr>
          <w:rFonts w:ascii="Calibri" w:hAnsi="Calibri" w:cs="Calibri"/>
        </w:rPr>
      </w:pPr>
    </w:p>
    <w:tbl>
      <w:tblPr>
        <w:tblStyle w:val="Tabela-Siatka"/>
        <w:tblW w:w="0" w:type="auto"/>
        <w:tblInd w:w="57" w:type="dxa"/>
        <w:tblLook w:val="04A0" w:firstRow="1" w:lastRow="0" w:firstColumn="1" w:lastColumn="0" w:noHBand="0" w:noVBand="1"/>
      </w:tblPr>
      <w:tblGrid>
        <w:gridCol w:w="1900"/>
        <w:gridCol w:w="2738"/>
        <w:gridCol w:w="380"/>
        <w:gridCol w:w="1675"/>
        <w:gridCol w:w="2312"/>
      </w:tblGrid>
      <w:tr w:rsidR="00191AF1" w:rsidRPr="00A53B57" w14:paraId="02868AE4" w14:textId="77777777" w:rsidTr="00362AF1"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359409" w14:textId="329C5684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ZLECENIOBIORCA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7CCB0D" w14:textId="1C328E13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ZLECENIODAWCA </w:t>
            </w:r>
          </w:p>
        </w:tc>
      </w:tr>
      <w:tr w:rsidR="00191AF1" w:rsidRPr="00A53B57" w14:paraId="29D7BAAB" w14:textId="77777777" w:rsidTr="00362AF1">
        <w:tc>
          <w:tcPr>
            <w:tcW w:w="4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625" w14:textId="7B8F2186" w:rsidR="00A53B57" w:rsidRPr="00A53B57" w:rsidRDefault="00515304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6F5A01">
              <w:rPr>
                <w:rFonts w:ascii="Arial" w:eastAsia="Arial Unicode MS" w:hAnsi="Arial" w:cs="Arial"/>
                <w:lang w:eastAsia="pl-PL"/>
              </w:rPr>
              <w:t>[•]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B7EC" w14:textId="7C9818B7" w:rsidR="00A53B57" w:rsidRPr="00A53B57" w:rsidRDefault="009C3469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6F5A01">
              <w:rPr>
                <w:rFonts w:ascii="Arial" w:eastAsia="Arial Unicode MS" w:hAnsi="Arial" w:cs="Arial"/>
                <w:lang w:eastAsia="pl-PL"/>
              </w:rPr>
              <w:t>[•]</w:t>
            </w:r>
          </w:p>
        </w:tc>
      </w:tr>
      <w:tr w:rsidR="00A53B57" w:rsidRPr="00A53B57" w14:paraId="0F67F57D" w14:textId="77777777" w:rsidTr="00A53B57">
        <w:tc>
          <w:tcPr>
            <w:tcW w:w="9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20F51B" w14:textId="7BED0BD3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</w:p>
        </w:tc>
      </w:tr>
      <w:tr w:rsidR="00A53B57" w:rsidRPr="00A53B57" w14:paraId="3F3E74FE" w14:textId="77777777" w:rsidTr="00AA79CA">
        <w:trPr>
          <w:trHeight w:val="627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41665F" w14:textId="77777777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>Przedmiot odbioru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1990" w14:textId="5A811EDB" w:rsidR="00A53B57" w:rsidRPr="00191AF1" w:rsidRDefault="003F3C5C" w:rsidP="00AA79CA">
            <w:pPr>
              <w:spacing w:before="120"/>
              <w:ind w:right="57"/>
              <w:rPr>
                <w:rFonts w:ascii="Arial" w:hAnsi="Arial" w:cs="Arial"/>
                <w:bCs/>
              </w:rPr>
            </w:pPr>
            <w:r w:rsidRPr="00191AF1">
              <w:rPr>
                <w:rFonts w:ascii="Arial" w:hAnsi="Arial" w:cs="Arial"/>
                <w:bCs/>
              </w:rPr>
              <w:t xml:space="preserve">Usługi świadczone przez </w:t>
            </w:r>
            <w:r w:rsidR="009C3469">
              <w:rPr>
                <w:rFonts w:ascii="Arial" w:hAnsi="Arial" w:cs="Arial"/>
                <w:bCs/>
              </w:rPr>
              <w:t>Zleceniobiorcę</w:t>
            </w:r>
            <w:r w:rsidR="009C3469" w:rsidRPr="00191AF1">
              <w:rPr>
                <w:rFonts w:ascii="Arial" w:hAnsi="Arial" w:cs="Arial"/>
                <w:bCs/>
              </w:rPr>
              <w:t xml:space="preserve"> </w:t>
            </w:r>
            <w:r w:rsidRPr="00191AF1">
              <w:rPr>
                <w:rFonts w:ascii="Arial" w:hAnsi="Arial" w:cs="Arial"/>
                <w:bCs/>
              </w:rPr>
              <w:t xml:space="preserve">na rzecz </w:t>
            </w:r>
            <w:r w:rsidR="00191AF1" w:rsidRPr="00191AF1">
              <w:rPr>
                <w:rFonts w:ascii="Arial" w:hAnsi="Arial" w:cs="Arial"/>
                <w:bCs/>
              </w:rPr>
              <w:t xml:space="preserve">Departamentu Informatyzacji i Rejestrów Sądowych Ministerstwa Sprawiedliwości </w:t>
            </w:r>
            <w:r w:rsidRPr="00191AF1">
              <w:rPr>
                <w:rFonts w:ascii="Arial" w:hAnsi="Arial" w:cs="Arial"/>
                <w:bCs/>
              </w:rPr>
              <w:t xml:space="preserve">na podstawie Umowy nr 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 xml:space="preserve">[•] </w:t>
            </w:r>
            <w:r w:rsidRPr="00191AF1">
              <w:rPr>
                <w:rFonts w:ascii="Arial" w:hAnsi="Arial" w:cs="Arial"/>
                <w:bCs/>
              </w:rPr>
              <w:t xml:space="preserve">z dnia 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>[•]</w:t>
            </w:r>
            <w:r w:rsidR="00191AF1">
              <w:rPr>
                <w:rFonts w:ascii="Arial" w:eastAsia="Arial Unicode MS" w:hAnsi="Arial" w:cs="Arial"/>
                <w:bCs/>
                <w:lang w:eastAsia="pl-PL"/>
              </w:rPr>
              <w:t xml:space="preserve"> w miesiącu [podać miesiąc i rok]</w:t>
            </w:r>
          </w:p>
        </w:tc>
      </w:tr>
      <w:tr w:rsidR="00A53B57" w:rsidRPr="00A53B57" w14:paraId="6A8E9ECA" w14:textId="77777777" w:rsidTr="00AA79CA">
        <w:trPr>
          <w:trHeight w:val="86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1AF948" w14:textId="16404968" w:rsidR="00A53B57" w:rsidRPr="00A53B57" w:rsidRDefault="00A53B5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 xml:space="preserve">Potwierdzenie </w:t>
            </w:r>
            <w:r w:rsidR="00191AF1">
              <w:rPr>
                <w:rFonts w:ascii="Arial" w:hAnsi="Arial" w:cs="Arial"/>
                <w:b/>
              </w:rPr>
              <w:t>przedłożenia rejestru czynności</w:t>
            </w:r>
            <w:r w:rsidRPr="00A53B5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CD" w14:textId="080BB72D" w:rsidR="00A53B57" w:rsidRPr="00AC7D27" w:rsidRDefault="00191AF1" w:rsidP="00AA79CA">
            <w:pPr>
              <w:spacing w:before="120"/>
              <w:ind w:right="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 xml:space="preserve">W dniu [data] </w:t>
            </w:r>
            <w:r w:rsidR="009C3469">
              <w:rPr>
                <w:rFonts w:ascii="Arial" w:hAnsi="Arial" w:cs="Arial"/>
                <w:bCs/>
              </w:rPr>
              <w:t>Zleceniobiorca</w:t>
            </w:r>
            <w:r w:rsidR="009C3469" w:rsidRPr="00191AF1">
              <w:rPr>
                <w:rFonts w:ascii="Arial" w:hAnsi="Arial" w:cs="Arial"/>
                <w:bCs/>
              </w:rPr>
              <w:t xml:space="preserve"> </w:t>
            </w:r>
            <w:r w:rsidR="00AC7D27" w:rsidRPr="00AC7D27">
              <w:rPr>
                <w:rFonts w:ascii="Arial" w:hAnsi="Arial" w:cs="Arial"/>
              </w:rPr>
              <w:t>przekazał, a</w:t>
            </w:r>
            <w:r w:rsidRPr="00AC7D27">
              <w:rPr>
                <w:rFonts w:ascii="Arial" w:hAnsi="Arial" w:cs="Arial"/>
              </w:rPr>
              <w:t xml:space="preserve"> </w:t>
            </w:r>
            <w:r w:rsidR="009C3469">
              <w:rPr>
                <w:rFonts w:ascii="Arial" w:hAnsi="Arial" w:cs="Arial"/>
              </w:rPr>
              <w:t>Zleceniodawca</w:t>
            </w:r>
            <w:r w:rsidR="009C3469" w:rsidRPr="00AC7D27">
              <w:rPr>
                <w:rFonts w:ascii="Arial" w:hAnsi="Arial" w:cs="Arial"/>
              </w:rPr>
              <w:t xml:space="preserve"> </w:t>
            </w:r>
            <w:r w:rsidR="00AC7D27" w:rsidRPr="00AC7D27">
              <w:rPr>
                <w:rFonts w:ascii="Arial" w:hAnsi="Arial" w:cs="Arial"/>
              </w:rPr>
              <w:t>odebrał rejestr czynności zaktualizowany na dzień [podać datę - ostatni dzień miesiąca kalendarzowego, którego dotyczy]</w:t>
            </w:r>
          </w:p>
        </w:tc>
      </w:tr>
      <w:tr w:rsidR="00A53B57" w:rsidRPr="00A53B57" w14:paraId="47FD803D" w14:textId="77777777" w:rsidTr="00AA79CA">
        <w:trPr>
          <w:trHeight w:val="811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6EA9DC" w14:textId="3C0A2FAC" w:rsidR="00A53B57" w:rsidRPr="00A53B57" w:rsidRDefault="00AC7D2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Potwierdzenie prawidłowości realizacji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BEDF" w14:textId="22F3E030" w:rsidR="00AC7D27" w:rsidRPr="00A53B5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</w:t>
            </w:r>
            <w:r w:rsidRPr="00A53B57">
              <w:rPr>
                <w:rFonts w:ascii="Arial" w:hAnsi="Arial" w:cs="Arial"/>
              </w:rPr>
              <w:t>bez zastrzeżeń)*</w:t>
            </w:r>
          </w:p>
          <w:p w14:paraId="70A7073E" w14:textId="6BAD7314" w:rsidR="00AC7D2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– </w:t>
            </w:r>
            <w:r w:rsidRPr="00A53B57">
              <w:rPr>
                <w:rFonts w:ascii="Arial" w:hAnsi="Arial" w:cs="Arial"/>
              </w:rPr>
              <w:t>zastrzeżeni</w:t>
            </w:r>
            <w:r>
              <w:rPr>
                <w:rFonts w:ascii="Arial" w:hAnsi="Arial" w:cs="Arial"/>
              </w:rPr>
              <w:t>a</w:t>
            </w:r>
            <w:r w:rsidRPr="00A53B57">
              <w:rPr>
                <w:rFonts w:ascii="Arial" w:hAnsi="Arial" w:cs="Arial"/>
              </w:rPr>
              <w:t>)*</w:t>
            </w:r>
          </w:p>
          <w:p w14:paraId="3C774E24" w14:textId="493890CB" w:rsidR="00A53B57" w:rsidRPr="00AC7D27" w:rsidRDefault="00AC7D27" w:rsidP="00AA79CA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714" w:right="57" w:hanging="3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>NIE (</w:t>
            </w:r>
            <w:r>
              <w:rPr>
                <w:rFonts w:ascii="Arial" w:hAnsi="Arial" w:cs="Arial"/>
              </w:rPr>
              <w:t>nie dokonano odbioru –</w:t>
            </w:r>
            <w:r w:rsidRPr="00AC7D27">
              <w:rPr>
                <w:rFonts w:ascii="Arial" w:hAnsi="Arial" w:cs="Arial"/>
              </w:rPr>
              <w:t xml:space="preserve"> zastrzeżenia)*</w:t>
            </w:r>
          </w:p>
        </w:tc>
      </w:tr>
      <w:tr w:rsidR="00A53B57" w:rsidRPr="00A53B57" w14:paraId="20B6F405" w14:textId="77777777" w:rsidTr="00AA79CA">
        <w:trPr>
          <w:trHeight w:val="353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2D70BC" w14:textId="3811D087" w:rsidR="00A53B57" w:rsidRPr="00A53B57" w:rsidRDefault="00AC7D27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Zastrzeżenia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7AE8" w14:textId="1A2E5A41" w:rsidR="00A53B57" w:rsidRPr="00A53B57" w:rsidRDefault="00350910" w:rsidP="00AA79CA">
            <w:pPr>
              <w:spacing w:before="120"/>
              <w:ind w:right="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[w przypadku nieprawidłowości – podać </w:t>
            </w:r>
            <w:r w:rsidR="00AA79CA">
              <w:rPr>
                <w:rFonts w:ascii="Arial" w:eastAsia="Times New Roman" w:hAnsi="Arial" w:cs="Arial"/>
              </w:rPr>
              <w:t>zastrzeżenia]</w:t>
            </w:r>
          </w:p>
        </w:tc>
      </w:tr>
      <w:tr w:rsidR="00BA3F3E" w:rsidRPr="00A53B57" w14:paraId="06C06C81" w14:textId="77777777" w:rsidTr="00AA79CA">
        <w:trPr>
          <w:trHeight w:val="389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11FA3A" w14:textId="77777777" w:rsidR="00BA3F3E" w:rsidRPr="00A53B57" w:rsidRDefault="00BA3F3E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Terminowość realizacji czynności</w:t>
            </w:r>
          </w:p>
        </w:tc>
        <w:tc>
          <w:tcPr>
            <w:tcW w:w="7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C7D0" w14:textId="7FBB5E41" w:rsidR="00BA3F3E" w:rsidRPr="00AA79CA" w:rsidRDefault="00350910" w:rsidP="00AA79CA">
            <w:pPr>
              <w:spacing w:before="120"/>
              <w:ind w:right="57"/>
            </w:pPr>
            <w:r>
              <w:rPr>
                <w:rFonts w:ascii="Arial" w:hAnsi="Arial" w:cs="Arial"/>
              </w:rPr>
              <w:t>[w przypadku opóźnienia podać przyczyny i okres opóźnienia]</w:t>
            </w:r>
          </w:p>
        </w:tc>
      </w:tr>
      <w:tr w:rsidR="00AC7D27" w:rsidRPr="00A53B57" w14:paraId="751E932C" w14:textId="77777777" w:rsidTr="00362AF1">
        <w:trPr>
          <w:trHeight w:val="7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C7A87" w14:textId="1B9C90AA" w:rsidR="00A53B57" w:rsidRPr="009661FD" w:rsidRDefault="009661FD" w:rsidP="00AA79CA">
            <w:pPr>
              <w:spacing w:before="120"/>
              <w:ind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strony </w:t>
            </w:r>
            <w:r w:rsidR="00526675">
              <w:rPr>
                <w:rFonts w:ascii="Arial" w:hAnsi="Arial" w:cs="Arial"/>
                <w:b/>
              </w:rPr>
              <w:t xml:space="preserve">Zleceniobiorcy </w:t>
            </w:r>
            <w:r>
              <w:rPr>
                <w:rFonts w:ascii="Arial" w:hAnsi="Arial" w:cs="Arial"/>
                <w:b/>
              </w:rPr>
              <w:t>sporządził/a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56EBF" w14:textId="4875E1D3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i</w:t>
            </w:r>
            <w:r w:rsidR="00A53B57" w:rsidRPr="00AA79CA">
              <w:rPr>
                <w:i/>
                <w:iCs/>
                <w:sz w:val="20"/>
                <w:szCs w:val="20"/>
              </w:rPr>
              <w:t>mię i nazwisko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69032" w14:textId="511FEB72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d</w:t>
            </w:r>
            <w:r w:rsidR="00A53B57" w:rsidRPr="00AA79CA">
              <w:rPr>
                <w:i/>
                <w:iCs/>
                <w:sz w:val="20"/>
                <w:szCs w:val="20"/>
              </w:rPr>
              <w:t>ata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69CEA" w14:textId="211E24DD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p</w:t>
            </w:r>
            <w:r w:rsidR="00A53B57" w:rsidRPr="00AA79CA">
              <w:rPr>
                <w:i/>
                <w:iCs/>
                <w:sz w:val="20"/>
                <w:szCs w:val="20"/>
              </w:rPr>
              <w:t>odpis</w:t>
            </w:r>
          </w:p>
        </w:tc>
      </w:tr>
      <w:tr w:rsidR="00AC7D27" w:rsidRPr="00A53B57" w14:paraId="38C5233D" w14:textId="77777777" w:rsidTr="00AA79CA">
        <w:trPr>
          <w:trHeight w:val="42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A3EDB0" w14:textId="58A56409" w:rsidR="00A53B57" w:rsidRPr="00A53B57" w:rsidRDefault="009661FD" w:rsidP="00AA79CA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</w:t>
            </w:r>
            <w:r>
              <w:rPr>
                <w:rFonts w:ascii="Arial" w:hAnsi="Arial" w:cs="Arial"/>
                <w:b/>
              </w:rPr>
              <w:t>s</w:t>
            </w:r>
            <w:r w:rsidR="00A53B57" w:rsidRPr="00A53B57">
              <w:rPr>
                <w:rFonts w:ascii="Arial" w:hAnsi="Arial" w:cs="Arial"/>
                <w:b/>
              </w:rPr>
              <w:t xml:space="preserve">trony </w:t>
            </w:r>
            <w:r w:rsidR="00526675">
              <w:rPr>
                <w:rFonts w:ascii="Arial" w:hAnsi="Arial" w:cs="Arial"/>
                <w:b/>
              </w:rPr>
              <w:t xml:space="preserve">Zleceniodawcy </w:t>
            </w:r>
            <w:r>
              <w:rPr>
                <w:rFonts w:ascii="Arial" w:hAnsi="Arial" w:cs="Arial"/>
                <w:b/>
              </w:rPr>
              <w:t>sporządził/a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23BC6" w14:textId="5E20FBB0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i</w:t>
            </w:r>
            <w:r w:rsidR="00A53B57" w:rsidRPr="00AA79CA">
              <w:rPr>
                <w:i/>
                <w:iCs/>
                <w:sz w:val="20"/>
                <w:szCs w:val="20"/>
              </w:rPr>
              <w:t>mię i nazwisko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BF5AB" w14:textId="0135004D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d</w:t>
            </w:r>
            <w:r w:rsidR="00A53B57" w:rsidRPr="00AA79CA">
              <w:rPr>
                <w:i/>
                <w:iCs/>
                <w:sz w:val="20"/>
                <w:szCs w:val="20"/>
              </w:rPr>
              <w:t>ata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C79B1" w14:textId="68F8AEA2" w:rsidR="00A53B57" w:rsidRPr="00AA79CA" w:rsidRDefault="00AA79CA" w:rsidP="00AA79CA">
            <w:pPr>
              <w:pStyle w:val="Default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AA79CA">
              <w:rPr>
                <w:i/>
                <w:iCs/>
                <w:sz w:val="20"/>
                <w:szCs w:val="20"/>
              </w:rPr>
              <w:t>p</w:t>
            </w:r>
            <w:r w:rsidR="00A53B57" w:rsidRPr="00AA79CA">
              <w:rPr>
                <w:i/>
                <w:iCs/>
                <w:sz w:val="20"/>
                <w:szCs w:val="20"/>
              </w:rPr>
              <w:t>odpis</w:t>
            </w:r>
          </w:p>
        </w:tc>
      </w:tr>
    </w:tbl>
    <w:p w14:paraId="7A2B8866" w14:textId="3A4163F4" w:rsidR="00A53B57" w:rsidRDefault="00A53B57" w:rsidP="00AA79CA">
      <w:pPr>
        <w:spacing w:after="0"/>
        <w:rPr>
          <w:rFonts w:ascii="Arial" w:hAnsi="Arial" w:cs="Arial"/>
          <w:b/>
        </w:rPr>
      </w:pPr>
    </w:p>
    <w:p w14:paraId="79A44AA0" w14:textId="5209EE70" w:rsidR="00191AF1" w:rsidRPr="009661FD" w:rsidRDefault="00191AF1" w:rsidP="00AA79CA">
      <w:pPr>
        <w:spacing w:after="0"/>
        <w:rPr>
          <w:rFonts w:ascii="Arial" w:hAnsi="Arial" w:cs="Arial"/>
          <w:bCs/>
          <w:sz w:val="18"/>
          <w:szCs w:val="18"/>
        </w:rPr>
      </w:pPr>
      <w:r w:rsidRPr="009661FD">
        <w:rPr>
          <w:rFonts w:ascii="Arial" w:hAnsi="Arial" w:cs="Arial"/>
          <w:bCs/>
          <w:sz w:val="18"/>
          <w:szCs w:val="18"/>
        </w:rPr>
        <w:t>*niepotrzebne skreślić</w:t>
      </w:r>
    </w:p>
    <w:sectPr w:rsidR="00191AF1" w:rsidRPr="0096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3377"/>
    <w:multiLevelType w:val="hybridMultilevel"/>
    <w:tmpl w:val="38347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6215A"/>
    <w:multiLevelType w:val="hybridMultilevel"/>
    <w:tmpl w:val="5808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191AF1"/>
    <w:rsid w:val="00201554"/>
    <w:rsid w:val="0023661E"/>
    <w:rsid w:val="002570D6"/>
    <w:rsid w:val="002D4DB8"/>
    <w:rsid w:val="00350910"/>
    <w:rsid w:val="00362AF1"/>
    <w:rsid w:val="003F3C5C"/>
    <w:rsid w:val="004056FA"/>
    <w:rsid w:val="00472909"/>
    <w:rsid w:val="00515304"/>
    <w:rsid w:val="00526675"/>
    <w:rsid w:val="005A5A1A"/>
    <w:rsid w:val="006178FF"/>
    <w:rsid w:val="006A0606"/>
    <w:rsid w:val="006A4E69"/>
    <w:rsid w:val="006D1262"/>
    <w:rsid w:val="006D7259"/>
    <w:rsid w:val="00710A1E"/>
    <w:rsid w:val="0072444C"/>
    <w:rsid w:val="007245A7"/>
    <w:rsid w:val="00737797"/>
    <w:rsid w:val="009661FD"/>
    <w:rsid w:val="009C3469"/>
    <w:rsid w:val="00A10753"/>
    <w:rsid w:val="00A53B57"/>
    <w:rsid w:val="00A6773B"/>
    <w:rsid w:val="00A732D8"/>
    <w:rsid w:val="00AA79CA"/>
    <w:rsid w:val="00AC7D27"/>
    <w:rsid w:val="00BA3F3E"/>
    <w:rsid w:val="00C134B5"/>
    <w:rsid w:val="00C3181B"/>
    <w:rsid w:val="00D208B3"/>
    <w:rsid w:val="00D91133"/>
    <w:rsid w:val="00D9537C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53B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53B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Górska Małgorzata  (DIRS)</cp:lastModifiedBy>
  <cp:revision>33</cp:revision>
  <dcterms:created xsi:type="dcterms:W3CDTF">2021-05-12T09:10:00Z</dcterms:created>
  <dcterms:modified xsi:type="dcterms:W3CDTF">2022-02-01T10:11:00Z</dcterms:modified>
</cp:coreProperties>
</file>