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BD6A6" w14:textId="2E6934D8" w:rsidR="008C1A16" w:rsidRPr="000C745C" w:rsidRDefault="008C1A16" w:rsidP="008C1A16">
      <w:pPr>
        <w:jc w:val="right"/>
        <w:rPr>
          <w:rFonts w:ascii="Arial" w:eastAsia="Times New Roman" w:hAnsi="Arial" w:cs="Arial"/>
          <w:sz w:val="20"/>
          <w:szCs w:val="20"/>
        </w:rPr>
      </w:pPr>
      <w:r w:rsidRPr="000C745C">
        <w:rPr>
          <w:rFonts w:ascii="Arial" w:eastAsia="Times New Roman" w:hAnsi="Arial" w:cs="Arial"/>
          <w:sz w:val="20"/>
          <w:szCs w:val="20"/>
        </w:rPr>
        <w:t xml:space="preserve">Załącznik Nr </w:t>
      </w:r>
      <w:ins w:id="1" w:author="Krzysztof Ignaczak" w:date="2022-11-22T15:11:00Z">
        <w:r w:rsidR="00EB249D">
          <w:rPr>
            <w:rFonts w:ascii="Arial" w:hAnsi="Arial" w:cs="Arial"/>
            <w:sz w:val="20"/>
            <w:szCs w:val="20"/>
          </w:rPr>
          <w:t>2</w:t>
        </w:r>
      </w:ins>
      <w:ins w:id="2" w:author="Krzysztof Ignaczak" w:date="2022-11-22T13:57:00Z">
        <w:r w:rsidR="000C745C" w:rsidRPr="00113686">
          <w:rPr>
            <w:rFonts w:ascii="Arial" w:hAnsi="Arial" w:cs="Arial"/>
            <w:sz w:val="20"/>
            <w:szCs w:val="20"/>
          </w:rPr>
          <w:t>c</w:t>
        </w:r>
      </w:ins>
      <w:del w:id="3" w:author="Krzysztof Ignaczak" w:date="2022-11-22T13:56:00Z">
        <w:r w:rsidRPr="000C745C" w:rsidDel="000C745C">
          <w:rPr>
            <w:rFonts w:ascii="Arial" w:hAnsi="Arial" w:cs="Arial"/>
            <w:sz w:val="20"/>
            <w:szCs w:val="20"/>
          </w:rPr>
          <w:delText>2</w:delText>
        </w:r>
      </w:del>
      <w:r w:rsidRPr="000C745C">
        <w:rPr>
          <w:rFonts w:ascii="Arial" w:eastAsia="Times New Roman" w:hAnsi="Arial" w:cs="Arial"/>
          <w:sz w:val="20"/>
          <w:szCs w:val="20"/>
        </w:rPr>
        <w:t xml:space="preserve"> do SWZ </w:t>
      </w:r>
      <w:ins w:id="4" w:author="Krzysztof Ignaczak" w:date="2022-11-22T13:57:00Z">
        <w:r w:rsidR="000C745C" w:rsidRPr="000C745C">
          <w:rPr>
            <w:rFonts w:ascii="Arial" w:eastAsia="Times New Roman" w:hAnsi="Arial" w:cs="Arial"/>
            <w:sz w:val="20"/>
            <w:szCs w:val="20"/>
          </w:rPr>
          <w:t>PT</w:t>
        </w:r>
      </w:ins>
      <w:del w:id="5" w:author="Krzysztof Ignaczak" w:date="2022-11-22T13:57:00Z">
        <w:r w:rsidRPr="000C745C" w:rsidDel="000C745C">
          <w:rPr>
            <w:rFonts w:ascii="Arial" w:eastAsia="Times New Roman" w:hAnsi="Arial" w:cs="Arial"/>
            <w:sz w:val="20"/>
            <w:szCs w:val="20"/>
          </w:rPr>
          <w:delText>MK</w:delText>
        </w:r>
      </w:del>
      <w:r w:rsidRPr="000C745C">
        <w:rPr>
          <w:rFonts w:ascii="Arial" w:eastAsia="Times New Roman" w:hAnsi="Arial" w:cs="Arial"/>
          <w:sz w:val="20"/>
          <w:szCs w:val="20"/>
        </w:rPr>
        <w:t>.2370.</w:t>
      </w:r>
      <w:ins w:id="6" w:author="Krzysztof Ignaczak" w:date="2022-11-22T13:57:00Z">
        <w:r w:rsidR="000C745C" w:rsidRPr="000C745C">
          <w:rPr>
            <w:rFonts w:ascii="Arial" w:eastAsia="Times New Roman" w:hAnsi="Arial" w:cs="Arial"/>
            <w:sz w:val="20"/>
            <w:szCs w:val="20"/>
          </w:rPr>
          <w:t>1</w:t>
        </w:r>
      </w:ins>
      <w:del w:id="7" w:author="Krzysztof Ignaczak" w:date="2022-11-22T13:57:00Z">
        <w:r w:rsidR="00570018" w:rsidRPr="000C745C" w:rsidDel="000C745C">
          <w:rPr>
            <w:rFonts w:ascii="Arial" w:eastAsia="Times New Roman" w:hAnsi="Arial" w:cs="Arial"/>
            <w:sz w:val="20"/>
            <w:szCs w:val="20"/>
          </w:rPr>
          <w:delText>2</w:delText>
        </w:r>
      </w:del>
      <w:r w:rsidRPr="000C745C">
        <w:rPr>
          <w:rFonts w:ascii="Arial" w:eastAsia="Times New Roman" w:hAnsi="Arial" w:cs="Arial"/>
          <w:sz w:val="20"/>
          <w:szCs w:val="20"/>
        </w:rPr>
        <w:t>.20</w:t>
      </w:r>
      <w:r w:rsidR="00DC7659" w:rsidRPr="000C745C">
        <w:rPr>
          <w:rFonts w:ascii="Arial" w:eastAsia="Times New Roman" w:hAnsi="Arial" w:cs="Arial"/>
          <w:sz w:val="20"/>
          <w:szCs w:val="20"/>
        </w:rPr>
        <w:t>2</w:t>
      </w:r>
      <w:del w:id="8" w:author="Krzysztof Ignaczak" w:date="2022-11-22T13:57:00Z">
        <w:r w:rsidR="008F485B" w:rsidRPr="000C745C" w:rsidDel="000C745C">
          <w:rPr>
            <w:rFonts w:ascii="Arial" w:eastAsia="Times New Roman" w:hAnsi="Arial" w:cs="Arial"/>
            <w:sz w:val="20"/>
            <w:szCs w:val="20"/>
          </w:rPr>
          <w:delText>1</w:delText>
        </w:r>
      </w:del>
      <w:ins w:id="9" w:author="Krzysztof Ignaczak" w:date="2022-11-22T13:57:00Z">
        <w:r w:rsidR="000C745C" w:rsidRPr="000C745C">
          <w:rPr>
            <w:rFonts w:ascii="Arial" w:eastAsia="Times New Roman" w:hAnsi="Arial" w:cs="Arial"/>
            <w:sz w:val="20"/>
            <w:szCs w:val="20"/>
          </w:rPr>
          <w:t>2</w:t>
        </w:r>
      </w:ins>
    </w:p>
    <w:p w14:paraId="0D261275" w14:textId="26BEDD19" w:rsidR="00AA17BE" w:rsidRPr="000C745C" w:rsidRDefault="00AA17BE" w:rsidP="00AA17BE">
      <w:pPr>
        <w:spacing w:line="360" w:lineRule="auto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bCs/>
          <w:sz w:val="20"/>
          <w:szCs w:val="20"/>
        </w:rPr>
        <w:t>Wykonawc</w:t>
      </w:r>
      <w:r w:rsidR="004E379D" w:rsidRPr="000C745C">
        <w:rPr>
          <w:rFonts w:ascii="Arial" w:hAnsi="Arial" w:cs="Arial"/>
          <w:bCs/>
          <w:sz w:val="20"/>
          <w:szCs w:val="20"/>
        </w:rPr>
        <w:t>a/Podmiot udostępniający zasoby</w:t>
      </w:r>
      <w:r w:rsidR="00666ED6" w:rsidRPr="000C745C">
        <w:rPr>
          <w:rFonts w:ascii="Arial" w:hAnsi="Arial" w:cs="Arial"/>
          <w:bCs/>
          <w:sz w:val="20"/>
          <w:szCs w:val="20"/>
        </w:rPr>
        <w:t>*</w:t>
      </w:r>
      <w:r w:rsidRPr="000C745C"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089ECAC7" w14:textId="77777777" w:rsidR="00AA17BE" w:rsidRPr="000C745C" w:rsidRDefault="00AA17BE" w:rsidP="00AA17BE">
      <w:pPr>
        <w:spacing w:line="360" w:lineRule="auto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4ED5F794" w14:textId="77777777" w:rsidR="00AA17BE" w:rsidRPr="000C745C" w:rsidRDefault="00AA17BE" w:rsidP="00AA17BE">
      <w:pPr>
        <w:spacing w:line="360" w:lineRule="auto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0187C6F4" w14:textId="77777777" w:rsidR="00AA17BE" w:rsidRPr="000C745C" w:rsidRDefault="00AA17BE" w:rsidP="00AA17BE">
      <w:pPr>
        <w:spacing w:line="360" w:lineRule="auto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50E83E7B" w14:textId="77777777" w:rsidR="00AA17BE" w:rsidRPr="000C745C" w:rsidRDefault="00AA17BE" w:rsidP="00AA17BE">
      <w:pPr>
        <w:spacing w:line="360" w:lineRule="auto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78B1C53B" w14:textId="77777777" w:rsidR="00AA17BE" w:rsidRPr="000C745C" w:rsidRDefault="00AA17BE" w:rsidP="00AA17BE">
      <w:pPr>
        <w:spacing w:line="360" w:lineRule="auto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28018147" w14:textId="77777777" w:rsidR="00E727A8" w:rsidRPr="000C745C" w:rsidRDefault="00E727A8" w:rsidP="00E727A8">
      <w:pPr>
        <w:spacing w:line="360" w:lineRule="auto"/>
        <w:rPr>
          <w:rFonts w:ascii="Arial" w:hAnsi="Arial" w:cs="Arial"/>
          <w:sz w:val="20"/>
          <w:szCs w:val="20"/>
        </w:rPr>
      </w:pPr>
      <w:bookmarkStart w:id="10" w:name="_Hlk63340802"/>
      <w:r w:rsidRPr="000C745C">
        <w:rPr>
          <w:rFonts w:ascii="Arial" w:hAnsi="Arial" w:cs="Arial"/>
          <w:sz w:val="20"/>
          <w:szCs w:val="20"/>
        </w:rPr>
        <w:t>Reprezentowany przez:</w:t>
      </w:r>
    </w:p>
    <w:p w14:paraId="5CC94FC4" w14:textId="77777777" w:rsidR="00E727A8" w:rsidRPr="000C745C" w:rsidRDefault="00E727A8" w:rsidP="00E727A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205FD47" w14:textId="77777777" w:rsidR="00E727A8" w:rsidRPr="000C745C" w:rsidRDefault="00E727A8" w:rsidP="00E727A8">
      <w:pPr>
        <w:spacing w:line="360" w:lineRule="auto"/>
        <w:jc w:val="center"/>
        <w:rPr>
          <w:rFonts w:ascii="Arial" w:hAnsi="Arial" w:cs="Arial"/>
          <w:sz w:val="20"/>
          <w:szCs w:val="20"/>
          <w:rPrChange w:id="11" w:author="Krzysztof Ignaczak" w:date="2022-11-22T13:58:00Z">
            <w:rPr>
              <w:rFonts w:ascii="Arial" w:hAnsi="Arial" w:cs="Arial"/>
              <w:sz w:val="18"/>
              <w:szCs w:val="18"/>
            </w:rPr>
          </w:rPrChange>
        </w:rPr>
      </w:pPr>
      <w:r w:rsidRPr="000C745C">
        <w:rPr>
          <w:rFonts w:ascii="Arial" w:hAnsi="Arial" w:cs="Arial"/>
          <w:sz w:val="20"/>
          <w:szCs w:val="20"/>
          <w:rPrChange w:id="12" w:author="Krzysztof Ignaczak" w:date="2022-11-22T13:58:00Z">
            <w:rPr>
              <w:rFonts w:ascii="Arial" w:hAnsi="Arial" w:cs="Arial"/>
              <w:sz w:val="18"/>
              <w:szCs w:val="18"/>
            </w:rPr>
          </w:rPrChange>
        </w:rPr>
        <w:t>(Imię i Nazwisko/Stanowisko/Podstawa do reprezentacji)</w:t>
      </w:r>
    </w:p>
    <w:bookmarkEnd w:id="10"/>
    <w:p w14:paraId="15111468" w14:textId="1EB20D93" w:rsidR="008C1A16" w:rsidRPr="000C745C" w:rsidRDefault="008C1A16" w:rsidP="003144D1">
      <w:pPr>
        <w:pStyle w:val="11TekstTytu"/>
        <w:rPr>
          <w:rFonts w:ascii="Arial" w:hAnsi="Arial" w:cs="Arial"/>
          <w:sz w:val="20"/>
          <w:szCs w:val="20"/>
          <w:vertAlign w:val="superscript"/>
        </w:rPr>
      </w:pPr>
      <w:r w:rsidRPr="000C745C">
        <w:rPr>
          <w:rFonts w:ascii="Arial" w:hAnsi="Arial" w:cs="Arial"/>
          <w:sz w:val="20"/>
          <w:szCs w:val="20"/>
        </w:rPr>
        <w:t>OŚWIADCZENIE</w:t>
      </w:r>
      <w:r w:rsidR="00C82175" w:rsidRPr="000C745C">
        <w:rPr>
          <w:rFonts w:ascii="Arial" w:hAnsi="Arial" w:cs="Arial"/>
          <w:sz w:val="20"/>
          <w:szCs w:val="20"/>
        </w:rPr>
        <w:t xml:space="preserve"> WYKONAWCY</w:t>
      </w:r>
      <w:r w:rsidR="004E379D" w:rsidRPr="000C745C">
        <w:rPr>
          <w:rFonts w:ascii="Arial" w:hAnsi="Arial" w:cs="Arial"/>
          <w:sz w:val="20"/>
          <w:szCs w:val="20"/>
        </w:rPr>
        <w:t>/P</w:t>
      </w:r>
      <w:r w:rsidR="00F80600" w:rsidRPr="000C745C">
        <w:rPr>
          <w:rFonts w:ascii="Arial" w:hAnsi="Arial" w:cs="Arial"/>
          <w:sz w:val="20"/>
          <w:szCs w:val="20"/>
        </w:rPr>
        <w:t xml:space="preserve">ODMIOTU </w:t>
      </w:r>
      <w:r w:rsidR="004E379D" w:rsidRPr="000C745C">
        <w:rPr>
          <w:rFonts w:ascii="Arial" w:hAnsi="Arial" w:cs="Arial"/>
          <w:sz w:val="20"/>
          <w:szCs w:val="20"/>
        </w:rPr>
        <w:t>UDOSTĘPNIAJ</w:t>
      </w:r>
      <w:r w:rsidR="002B6EF4" w:rsidRPr="000C745C">
        <w:rPr>
          <w:rFonts w:ascii="Arial" w:hAnsi="Arial" w:cs="Arial"/>
          <w:sz w:val="20"/>
          <w:szCs w:val="20"/>
        </w:rPr>
        <w:t>ĄCEGO ZASOBY</w:t>
      </w:r>
      <w:r w:rsidR="00666ED6" w:rsidRPr="000C745C">
        <w:rPr>
          <w:rFonts w:ascii="Arial" w:hAnsi="Arial" w:cs="Arial"/>
          <w:sz w:val="20"/>
          <w:szCs w:val="20"/>
        </w:rPr>
        <w:t>*</w:t>
      </w:r>
    </w:p>
    <w:p w14:paraId="728AB00F" w14:textId="77777777" w:rsidR="00AA17BE" w:rsidRPr="000C745C" w:rsidRDefault="00C82175" w:rsidP="003144D1">
      <w:pPr>
        <w:pStyle w:val="11TekstTytu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sz w:val="20"/>
          <w:szCs w:val="20"/>
        </w:rPr>
        <w:t xml:space="preserve">składane na podstawie art. </w:t>
      </w:r>
      <w:r w:rsidR="00AA17BE" w:rsidRPr="000C745C">
        <w:rPr>
          <w:rFonts w:ascii="Arial" w:hAnsi="Arial" w:cs="Arial"/>
          <w:sz w:val="20"/>
          <w:szCs w:val="20"/>
        </w:rPr>
        <w:t>1</w:t>
      </w:r>
      <w:r w:rsidRPr="000C745C">
        <w:rPr>
          <w:rFonts w:ascii="Arial" w:hAnsi="Arial" w:cs="Arial"/>
          <w:sz w:val="20"/>
          <w:szCs w:val="20"/>
        </w:rPr>
        <w:t xml:space="preserve">25 ust. 1 </w:t>
      </w:r>
      <w:r w:rsidR="006576C1" w:rsidRPr="000C745C">
        <w:rPr>
          <w:rFonts w:ascii="Arial" w:hAnsi="Arial" w:cs="Arial"/>
          <w:sz w:val="20"/>
          <w:szCs w:val="20"/>
        </w:rPr>
        <w:t xml:space="preserve">ustawy </w:t>
      </w:r>
      <w:r w:rsidR="00AA17BE" w:rsidRPr="000C745C">
        <w:rPr>
          <w:rFonts w:ascii="Arial" w:hAnsi="Arial" w:cs="Arial"/>
          <w:sz w:val="20"/>
          <w:szCs w:val="20"/>
        </w:rPr>
        <w:t xml:space="preserve">z dnia 11 września 2019 r. </w:t>
      </w:r>
    </w:p>
    <w:p w14:paraId="4B489E31" w14:textId="54003332" w:rsidR="00425BFF" w:rsidRPr="000C745C" w:rsidRDefault="00AA17BE" w:rsidP="003144D1">
      <w:pPr>
        <w:pStyle w:val="11TekstTytu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sz w:val="20"/>
          <w:szCs w:val="20"/>
        </w:rPr>
        <w:t xml:space="preserve">Prawo zamówień publicznych (Dz. U. z 2019 r. poz. 2019 ze zm.), </w:t>
      </w:r>
      <w:r w:rsidR="004E379D" w:rsidRPr="000C745C">
        <w:rPr>
          <w:rFonts w:ascii="Arial" w:hAnsi="Arial" w:cs="Arial"/>
          <w:sz w:val="20"/>
          <w:szCs w:val="20"/>
        </w:rPr>
        <w:t xml:space="preserve">zwanej </w:t>
      </w:r>
      <w:r w:rsidRPr="000C745C">
        <w:rPr>
          <w:rFonts w:ascii="Arial" w:hAnsi="Arial" w:cs="Arial"/>
          <w:sz w:val="20"/>
          <w:szCs w:val="20"/>
        </w:rPr>
        <w:t xml:space="preserve">dalej </w:t>
      </w:r>
      <w:r w:rsidR="003144D1" w:rsidRPr="000C745C">
        <w:rPr>
          <w:rFonts w:ascii="Arial" w:hAnsi="Arial" w:cs="Arial"/>
          <w:sz w:val="20"/>
          <w:szCs w:val="20"/>
        </w:rPr>
        <w:t>ustawą PZP</w:t>
      </w:r>
      <w:r w:rsidR="004E379D" w:rsidRPr="000C745C">
        <w:rPr>
          <w:rFonts w:ascii="Arial" w:hAnsi="Arial" w:cs="Arial"/>
          <w:sz w:val="20"/>
          <w:szCs w:val="20"/>
        </w:rPr>
        <w:t>.</w:t>
      </w:r>
    </w:p>
    <w:p w14:paraId="3BE9916C" w14:textId="77777777" w:rsidR="00425BFF" w:rsidRPr="000C745C" w:rsidRDefault="00425BFF" w:rsidP="008320B8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0A7CAAFD" w14:textId="6ED47FDB" w:rsidR="00425BFF" w:rsidRPr="000C745C" w:rsidRDefault="00425BFF" w:rsidP="00616CB6">
      <w:pPr>
        <w:pStyle w:val="01Tekst"/>
        <w:jc w:val="center"/>
        <w:rPr>
          <w:rFonts w:ascii="Arial" w:hAnsi="Arial" w:cs="Arial"/>
          <w:sz w:val="20"/>
          <w:szCs w:val="20"/>
          <w:u w:val="single"/>
        </w:rPr>
      </w:pPr>
      <w:r w:rsidRPr="000C745C">
        <w:rPr>
          <w:rFonts w:ascii="Arial" w:hAnsi="Arial" w:cs="Arial"/>
          <w:sz w:val="20"/>
          <w:szCs w:val="20"/>
          <w:u w:val="single"/>
        </w:rPr>
        <w:t>DOTYCZĄCE PRZESŁANEK WYKLUCZENIA Z POSTĘPOWANIA</w:t>
      </w:r>
    </w:p>
    <w:p w14:paraId="6BB85BB6" w14:textId="77777777" w:rsidR="00425BFF" w:rsidRPr="000C745C" w:rsidRDefault="00425BFF" w:rsidP="008320B8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1C4CF679" w14:textId="3442D206" w:rsidR="008C1A16" w:rsidRPr="000C745C" w:rsidRDefault="00C82175" w:rsidP="000C745C">
      <w:pPr>
        <w:pStyle w:val="01Tekstbt"/>
        <w:rPr>
          <w:rFonts w:ascii="Arial" w:hAnsi="Arial" w:cs="Arial"/>
          <w:sz w:val="20"/>
          <w:szCs w:val="20"/>
          <w:rPrChange w:id="13" w:author="Krzysztof Ignaczak" w:date="2022-11-22T13:58:00Z">
            <w:rPr/>
          </w:rPrChange>
        </w:rPr>
      </w:pPr>
      <w:r w:rsidRPr="000C745C">
        <w:rPr>
          <w:rFonts w:ascii="Arial" w:hAnsi="Arial" w:cs="Arial"/>
          <w:sz w:val="20"/>
          <w:szCs w:val="20"/>
          <w:rPrChange w:id="14" w:author="Krzysztof Ignaczak" w:date="2022-11-22T13:58:00Z">
            <w:rPr/>
          </w:rPrChange>
        </w:rPr>
        <w:t xml:space="preserve">Na potrzeby postępowania o udzielenie zamówienia publicznego </w:t>
      </w:r>
      <w:r w:rsidR="00761CF6" w:rsidRPr="000C745C">
        <w:rPr>
          <w:rFonts w:ascii="Arial" w:hAnsi="Arial" w:cs="Arial"/>
          <w:sz w:val="20"/>
          <w:szCs w:val="20"/>
          <w:rPrChange w:id="15" w:author="Krzysztof Ignaczak" w:date="2022-11-22T13:58:00Z">
            <w:rPr/>
          </w:rPrChange>
        </w:rPr>
        <w:t xml:space="preserve">pn. </w:t>
      </w:r>
      <w:r w:rsidR="00666ED6" w:rsidRPr="000C745C">
        <w:rPr>
          <w:rFonts w:ascii="Arial" w:hAnsi="Arial" w:cs="Arial"/>
          <w:color w:val="000000" w:themeColor="text1"/>
          <w:sz w:val="20"/>
          <w:szCs w:val="20"/>
          <w:rPrChange w:id="16" w:author="Krzysztof Ignaczak" w:date="2022-11-22T13:58:00Z">
            <w:rPr>
              <w:color w:val="000000" w:themeColor="text1"/>
            </w:rPr>
          </w:rPrChange>
        </w:rPr>
        <w:t>„</w:t>
      </w:r>
      <w:ins w:id="17" w:author="Krzysztof Ignaczak" w:date="2022-11-22T13:57:00Z">
        <w:r w:rsidR="000C745C" w:rsidRPr="000C745C">
          <w:rPr>
            <w:rFonts w:ascii="Arial" w:hAnsi="Arial" w:cs="Arial"/>
            <w:b/>
            <w:bCs/>
            <w:sz w:val="20"/>
            <w:szCs w:val="20"/>
            <w:rPrChange w:id="18" w:author="Krzysztof Ignaczak" w:date="2022-11-22T13:58:00Z">
              <w:rPr>
                <w:rFonts w:ascii="Calibri" w:hAnsi="Calibri" w:cs="Calibri"/>
                <w:bCs/>
              </w:rPr>
            </w:rPrChange>
          </w:rPr>
          <w:t>Sukcesywna, bezgotówkowa dostawa paliw płynnych do pojazdów i sprzętu silnikowego Komendy Powiatowej Państwowej Straży Pożarnej</w:t>
        </w:r>
      </w:ins>
      <w:ins w:id="19" w:author="Krzysztof Ignaczak" w:date="2022-11-22T13:58:00Z">
        <w:r w:rsidR="000C745C" w:rsidRPr="000C745C">
          <w:rPr>
            <w:rFonts w:ascii="Arial" w:hAnsi="Arial" w:cs="Arial"/>
            <w:b/>
            <w:bCs/>
            <w:sz w:val="20"/>
            <w:szCs w:val="20"/>
            <w:rPrChange w:id="20" w:author="Krzysztof Ignaczak" w:date="2022-11-22T13:58:00Z">
              <w:rPr>
                <w:rFonts w:ascii="Arial" w:hAnsi="Arial" w:cs="Arial"/>
                <w:sz w:val="20"/>
                <w:szCs w:val="20"/>
              </w:rPr>
            </w:rPrChange>
          </w:rPr>
          <w:t xml:space="preserve"> </w:t>
        </w:r>
      </w:ins>
      <w:ins w:id="21" w:author="Krzysztof Ignaczak" w:date="2022-11-22T13:57:00Z">
        <w:r w:rsidR="000C745C" w:rsidRPr="000C745C">
          <w:rPr>
            <w:rFonts w:ascii="Arial" w:hAnsi="Arial" w:cs="Arial"/>
            <w:b/>
            <w:bCs/>
            <w:sz w:val="20"/>
            <w:szCs w:val="20"/>
            <w:rPrChange w:id="22" w:author="Krzysztof Ignaczak" w:date="2022-11-22T13:58:00Z">
              <w:rPr>
                <w:rFonts w:ascii="Calibri" w:hAnsi="Calibri" w:cs="Calibri"/>
                <w:bCs/>
              </w:rPr>
            </w:rPrChange>
          </w:rPr>
          <w:t>w Sieradzu na 2023 rok</w:t>
        </w:r>
      </w:ins>
      <w:del w:id="23" w:author="Krzysztof Ignaczak" w:date="2022-11-22T13:57:00Z">
        <w:r w:rsidR="003C0CEA" w:rsidRPr="000C745C" w:rsidDel="000C745C">
          <w:rPr>
            <w:rFonts w:ascii="Arial" w:hAnsi="Arial" w:cs="Arial"/>
            <w:b/>
            <w:bCs/>
            <w:color w:val="000000" w:themeColor="text1"/>
            <w:sz w:val="20"/>
            <w:szCs w:val="20"/>
            <w:rPrChange w:id="24" w:author="Krzysztof Ignaczak" w:date="2022-11-22T13:58:00Z">
              <w:rPr>
                <w:color w:val="000000" w:themeColor="text1"/>
              </w:rPr>
            </w:rPrChange>
          </w:rPr>
          <w:delText>Bezgotówkowa dostawa paliw płynnych dla Komendy Miejskiej PSP w Łodzi</w:delText>
        </w:r>
      </w:del>
      <w:r w:rsidR="004E379D" w:rsidRPr="000C745C">
        <w:rPr>
          <w:rFonts w:ascii="Arial" w:hAnsi="Arial" w:cs="Arial"/>
          <w:b/>
          <w:bCs/>
          <w:color w:val="000000" w:themeColor="text1"/>
          <w:sz w:val="20"/>
          <w:szCs w:val="20"/>
          <w:rPrChange w:id="25" w:author="Krzysztof Ignaczak" w:date="2022-11-22T13:58:00Z">
            <w:rPr>
              <w:color w:val="000000" w:themeColor="text1"/>
            </w:rPr>
          </w:rPrChange>
        </w:rPr>
        <w:t>”</w:t>
      </w:r>
      <w:r w:rsidR="00425BFF" w:rsidRPr="000C745C">
        <w:rPr>
          <w:rFonts w:ascii="Arial" w:hAnsi="Arial" w:cs="Arial"/>
          <w:b/>
          <w:bCs/>
          <w:color w:val="000000" w:themeColor="text1"/>
          <w:sz w:val="20"/>
          <w:szCs w:val="20"/>
          <w:rPrChange w:id="26" w:author="Krzysztof Ignaczak" w:date="2022-11-22T13:58:00Z">
            <w:rPr>
              <w:rFonts w:ascii="Arial" w:hAnsi="Arial" w:cs="Arial"/>
              <w:color w:val="000000" w:themeColor="text1"/>
              <w:sz w:val="20"/>
              <w:szCs w:val="20"/>
            </w:rPr>
          </w:rPrChange>
        </w:rPr>
        <w:t>,</w:t>
      </w:r>
      <w:r w:rsidR="00425BFF" w:rsidRPr="000C745C">
        <w:rPr>
          <w:rFonts w:ascii="Arial" w:hAnsi="Arial" w:cs="Arial"/>
          <w:color w:val="000000" w:themeColor="text1"/>
          <w:sz w:val="20"/>
          <w:szCs w:val="20"/>
          <w:rPrChange w:id="27" w:author="Krzysztof Ignaczak" w:date="2022-11-22T13:58:00Z">
            <w:rPr>
              <w:color w:val="000000" w:themeColor="text1"/>
            </w:rPr>
          </w:rPrChange>
        </w:rPr>
        <w:t xml:space="preserve"> znak </w:t>
      </w:r>
      <w:r w:rsidR="00425BFF" w:rsidRPr="000C745C">
        <w:rPr>
          <w:rFonts w:ascii="Arial" w:hAnsi="Arial" w:cs="Arial"/>
          <w:sz w:val="20"/>
          <w:szCs w:val="20"/>
          <w:rPrChange w:id="28" w:author="Krzysztof Ignaczak" w:date="2022-11-22T13:58:00Z">
            <w:rPr/>
          </w:rPrChange>
        </w:rPr>
        <w:t xml:space="preserve">sprawy </w:t>
      </w:r>
      <w:del w:id="29" w:author="Krzysztof Ignaczak" w:date="2022-11-22T13:58:00Z">
        <w:r w:rsidR="00425BFF" w:rsidRPr="000C745C" w:rsidDel="000C745C">
          <w:rPr>
            <w:rFonts w:ascii="Arial" w:hAnsi="Arial" w:cs="Arial"/>
            <w:sz w:val="20"/>
            <w:szCs w:val="20"/>
            <w:rPrChange w:id="30" w:author="Krzysztof Ignaczak" w:date="2022-11-22T13:58:00Z">
              <w:rPr/>
            </w:rPrChange>
          </w:rPr>
          <w:delText>MK</w:delText>
        </w:r>
      </w:del>
      <w:ins w:id="31" w:author="Krzysztof Ignaczak" w:date="2022-11-22T13:58:00Z">
        <w:r w:rsidR="000C745C">
          <w:rPr>
            <w:rFonts w:ascii="Arial" w:hAnsi="Arial" w:cs="Arial"/>
            <w:sz w:val="20"/>
            <w:szCs w:val="20"/>
          </w:rPr>
          <w:t>PT</w:t>
        </w:r>
      </w:ins>
      <w:r w:rsidR="00425BFF" w:rsidRPr="000C745C">
        <w:rPr>
          <w:rFonts w:ascii="Arial" w:hAnsi="Arial" w:cs="Arial"/>
          <w:sz w:val="20"/>
          <w:szCs w:val="20"/>
          <w:rPrChange w:id="32" w:author="Krzysztof Ignaczak" w:date="2022-11-22T13:58:00Z">
            <w:rPr/>
          </w:rPrChange>
        </w:rPr>
        <w:t>.2370.</w:t>
      </w:r>
      <w:ins w:id="33" w:author="Krzysztof Ignaczak" w:date="2022-11-22T13:58:00Z">
        <w:r w:rsidR="000C745C">
          <w:rPr>
            <w:rFonts w:ascii="Arial" w:hAnsi="Arial" w:cs="Arial"/>
            <w:sz w:val="20"/>
            <w:szCs w:val="20"/>
          </w:rPr>
          <w:t>1</w:t>
        </w:r>
      </w:ins>
      <w:del w:id="34" w:author="Krzysztof Ignaczak" w:date="2022-11-22T13:58:00Z">
        <w:r w:rsidR="003C0CEA" w:rsidRPr="000C745C" w:rsidDel="000C745C">
          <w:rPr>
            <w:rFonts w:ascii="Arial" w:hAnsi="Arial" w:cs="Arial"/>
            <w:sz w:val="20"/>
            <w:szCs w:val="20"/>
            <w:rPrChange w:id="35" w:author="Krzysztof Ignaczak" w:date="2022-11-22T13:58:00Z">
              <w:rPr/>
            </w:rPrChange>
          </w:rPr>
          <w:delText>2</w:delText>
        </w:r>
      </w:del>
      <w:r w:rsidR="000F5F84" w:rsidRPr="000C745C">
        <w:rPr>
          <w:rFonts w:ascii="Arial" w:hAnsi="Arial" w:cs="Arial"/>
          <w:sz w:val="20"/>
          <w:szCs w:val="20"/>
          <w:rPrChange w:id="36" w:author="Krzysztof Ignaczak" w:date="2022-11-22T13:58:00Z">
            <w:rPr/>
          </w:rPrChange>
        </w:rPr>
        <w:t>.</w:t>
      </w:r>
      <w:r w:rsidR="00425BFF" w:rsidRPr="000C745C">
        <w:rPr>
          <w:rFonts w:ascii="Arial" w:hAnsi="Arial" w:cs="Arial"/>
          <w:sz w:val="20"/>
          <w:szCs w:val="20"/>
          <w:rPrChange w:id="37" w:author="Krzysztof Ignaczak" w:date="2022-11-22T13:58:00Z">
            <w:rPr/>
          </w:rPrChange>
        </w:rPr>
        <w:t>20</w:t>
      </w:r>
      <w:r w:rsidR="00DC7659" w:rsidRPr="000C745C">
        <w:rPr>
          <w:rFonts w:ascii="Arial" w:hAnsi="Arial" w:cs="Arial"/>
          <w:sz w:val="20"/>
          <w:szCs w:val="20"/>
          <w:rPrChange w:id="38" w:author="Krzysztof Ignaczak" w:date="2022-11-22T13:58:00Z">
            <w:rPr/>
          </w:rPrChange>
        </w:rPr>
        <w:t>2</w:t>
      </w:r>
      <w:ins w:id="39" w:author="Krzysztof Ignaczak" w:date="2022-11-22T13:58:00Z">
        <w:r w:rsidR="000C745C">
          <w:rPr>
            <w:rFonts w:ascii="Arial" w:hAnsi="Arial" w:cs="Arial"/>
            <w:sz w:val="20"/>
            <w:szCs w:val="20"/>
          </w:rPr>
          <w:t>2</w:t>
        </w:r>
      </w:ins>
      <w:del w:id="40" w:author="Krzysztof Ignaczak" w:date="2022-11-22T13:58:00Z">
        <w:r w:rsidR="004E379D" w:rsidRPr="000C745C" w:rsidDel="000C745C">
          <w:rPr>
            <w:rFonts w:ascii="Arial" w:hAnsi="Arial" w:cs="Arial"/>
            <w:sz w:val="20"/>
            <w:szCs w:val="20"/>
            <w:rPrChange w:id="41" w:author="Krzysztof Ignaczak" w:date="2022-11-22T13:58:00Z">
              <w:rPr/>
            </w:rPrChange>
          </w:rPr>
          <w:delText>1</w:delText>
        </w:r>
      </w:del>
      <w:r w:rsidR="00425BFF" w:rsidRPr="000C745C">
        <w:rPr>
          <w:rFonts w:ascii="Arial" w:hAnsi="Arial" w:cs="Arial"/>
          <w:sz w:val="20"/>
          <w:szCs w:val="20"/>
          <w:rPrChange w:id="42" w:author="Krzysztof Ignaczak" w:date="2022-11-22T13:58:00Z">
            <w:rPr/>
          </w:rPrChange>
        </w:rPr>
        <w:t xml:space="preserve">, prowadzonego przez Komendę </w:t>
      </w:r>
      <w:del w:id="43" w:author="Krzysztof Ignaczak" w:date="2022-11-22T13:58:00Z">
        <w:r w:rsidR="00425BFF" w:rsidRPr="000C745C" w:rsidDel="000C745C">
          <w:rPr>
            <w:rFonts w:ascii="Arial" w:hAnsi="Arial" w:cs="Arial"/>
            <w:sz w:val="20"/>
            <w:szCs w:val="20"/>
            <w:rPrChange w:id="44" w:author="Krzysztof Ignaczak" w:date="2022-11-22T13:58:00Z">
              <w:rPr/>
            </w:rPrChange>
          </w:rPr>
          <w:delText>Miejską</w:delText>
        </w:r>
      </w:del>
      <w:ins w:id="45" w:author="Krzysztof Ignaczak" w:date="2022-11-22T13:58:00Z">
        <w:r w:rsidR="000C745C">
          <w:rPr>
            <w:rFonts w:ascii="Arial" w:hAnsi="Arial" w:cs="Arial"/>
            <w:sz w:val="20"/>
            <w:szCs w:val="20"/>
          </w:rPr>
          <w:t>Powiatową</w:t>
        </w:r>
      </w:ins>
      <w:r w:rsidR="00425BFF" w:rsidRPr="000C745C">
        <w:rPr>
          <w:rFonts w:ascii="Arial" w:hAnsi="Arial" w:cs="Arial"/>
          <w:sz w:val="20"/>
          <w:szCs w:val="20"/>
          <w:rPrChange w:id="46" w:author="Krzysztof Ignaczak" w:date="2022-11-22T13:58:00Z">
            <w:rPr/>
          </w:rPrChange>
        </w:rPr>
        <w:t xml:space="preserve"> Państwowej Straży Pożarnej w </w:t>
      </w:r>
      <w:del w:id="47" w:author="Krzysztof Ignaczak" w:date="2022-11-22T13:58:00Z">
        <w:r w:rsidR="00425BFF" w:rsidRPr="000C745C" w:rsidDel="000C745C">
          <w:rPr>
            <w:rFonts w:ascii="Arial" w:hAnsi="Arial" w:cs="Arial"/>
            <w:sz w:val="20"/>
            <w:szCs w:val="20"/>
            <w:rPrChange w:id="48" w:author="Krzysztof Ignaczak" w:date="2022-11-22T13:58:00Z">
              <w:rPr/>
            </w:rPrChange>
          </w:rPr>
          <w:delText>Łodzi</w:delText>
        </w:r>
      </w:del>
      <w:ins w:id="49" w:author="Krzysztof Ignaczak" w:date="2022-11-22T13:58:00Z">
        <w:r w:rsidR="000C745C">
          <w:rPr>
            <w:rFonts w:ascii="Arial" w:hAnsi="Arial" w:cs="Arial"/>
            <w:sz w:val="20"/>
            <w:szCs w:val="20"/>
          </w:rPr>
          <w:t>Sieradzu</w:t>
        </w:r>
      </w:ins>
      <w:r w:rsidR="00425BFF" w:rsidRPr="000C745C">
        <w:rPr>
          <w:rFonts w:ascii="Arial" w:hAnsi="Arial" w:cs="Arial"/>
          <w:sz w:val="20"/>
          <w:szCs w:val="20"/>
          <w:rPrChange w:id="50" w:author="Krzysztof Ignaczak" w:date="2022-11-22T13:58:00Z">
            <w:rPr/>
          </w:rPrChange>
        </w:rPr>
        <w:t>, oświadczam co następuje:</w:t>
      </w:r>
    </w:p>
    <w:p w14:paraId="4F983455" w14:textId="77777777" w:rsidR="008C1A16" w:rsidRPr="000C745C" w:rsidRDefault="008C1A16" w:rsidP="000C745C">
      <w:pPr>
        <w:pStyle w:val="01Tekstbt"/>
        <w:rPr>
          <w:rFonts w:ascii="Arial" w:hAnsi="Arial" w:cs="Arial"/>
          <w:sz w:val="20"/>
          <w:szCs w:val="20"/>
          <w:rPrChange w:id="51" w:author="Krzysztof Ignaczak" w:date="2022-11-22T13:58:00Z">
            <w:rPr/>
          </w:rPrChange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082469" w:rsidRPr="000C745C" w14:paraId="686BD8B6" w14:textId="77777777" w:rsidTr="00082469">
        <w:tc>
          <w:tcPr>
            <w:tcW w:w="9212" w:type="dxa"/>
            <w:shd w:val="clear" w:color="auto" w:fill="D9D9D9" w:themeFill="background1" w:themeFillShade="D9"/>
          </w:tcPr>
          <w:p w14:paraId="1D1C7972" w14:textId="5932F5D1" w:rsidR="00082469" w:rsidRPr="000C745C" w:rsidRDefault="00082469" w:rsidP="000C745C">
            <w:pPr>
              <w:pStyle w:val="01Tekstbt"/>
              <w:rPr>
                <w:rFonts w:ascii="Arial" w:hAnsi="Arial" w:cs="Arial"/>
                <w:sz w:val="20"/>
                <w:szCs w:val="20"/>
                <w:rPrChange w:id="52" w:author="Krzysztof Ignaczak" w:date="2022-11-22T13:58:00Z">
                  <w:rPr/>
                </w:rPrChange>
              </w:rPr>
            </w:pPr>
            <w:r w:rsidRPr="000C745C">
              <w:rPr>
                <w:rFonts w:ascii="Arial" w:hAnsi="Arial" w:cs="Arial"/>
                <w:sz w:val="20"/>
                <w:szCs w:val="20"/>
                <w:rPrChange w:id="53" w:author="Krzysztof Ignaczak" w:date="2022-11-22T13:58:00Z">
                  <w:rPr/>
                </w:rPrChange>
              </w:rPr>
              <w:t>OŚWIADCZENIE DOTYCZĄCE WYKONAWCY</w:t>
            </w:r>
            <w:r w:rsidR="002B6EF4" w:rsidRPr="000C745C">
              <w:rPr>
                <w:rFonts w:ascii="Arial" w:hAnsi="Arial" w:cs="Arial"/>
                <w:sz w:val="20"/>
                <w:szCs w:val="20"/>
                <w:rPrChange w:id="54" w:author="Krzysztof Ignaczak" w:date="2022-11-22T13:58:00Z">
                  <w:rPr/>
                </w:rPrChange>
              </w:rPr>
              <w:t>/POD</w:t>
            </w:r>
            <w:r w:rsidR="00540213" w:rsidRPr="000C745C">
              <w:rPr>
                <w:rFonts w:ascii="Arial" w:hAnsi="Arial" w:cs="Arial"/>
                <w:sz w:val="20"/>
                <w:szCs w:val="20"/>
                <w:rPrChange w:id="55" w:author="Krzysztof Ignaczak" w:date="2022-11-22T13:58:00Z">
                  <w:rPr/>
                </w:rPrChange>
              </w:rPr>
              <w:t xml:space="preserve">MIOTU </w:t>
            </w:r>
            <w:r w:rsidR="002B6EF4" w:rsidRPr="000C745C">
              <w:rPr>
                <w:rFonts w:ascii="Arial" w:hAnsi="Arial" w:cs="Arial"/>
                <w:sz w:val="20"/>
                <w:szCs w:val="20"/>
                <w:rPrChange w:id="56" w:author="Krzysztof Ignaczak" w:date="2022-11-22T13:58:00Z">
                  <w:rPr/>
                </w:rPrChange>
              </w:rPr>
              <w:t>UDOSTĘPNIAJĄCEGO ZASOBY</w:t>
            </w:r>
            <w:r w:rsidR="00666ED6" w:rsidRPr="000C745C">
              <w:rPr>
                <w:rFonts w:ascii="Arial" w:hAnsi="Arial" w:cs="Arial"/>
                <w:sz w:val="20"/>
                <w:szCs w:val="20"/>
                <w:rPrChange w:id="57" w:author="Krzysztof Ignaczak" w:date="2022-11-22T13:58:00Z">
                  <w:rPr/>
                </w:rPrChange>
              </w:rPr>
              <w:t>*</w:t>
            </w:r>
            <w:r w:rsidRPr="000C745C">
              <w:rPr>
                <w:rFonts w:ascii="Arial" w:hAnsi="Arial" w:cs="Arial"/>
                <w:sz w:val="20"/>
                <w:szCs w:val="20"/>
                <w:rPrChange w:id="58" w:author="Krzysztof Ignaczak" w:date="2022-11-22T13:58:00Z">
                  <w:rPr/>
                </w:rPrChange>
              </w:rPr>
              <w:t>:</w:t>
            </w:r>
          </w:p>
        </w:tc>
      </w:tr>
    </w:tbl>
    <w:p w14:paraId="0C65B734" w14:textId="77777777" w:rsidR="00CA6341" w:rsidRPr="000C745C" w:rsidRDefault="00CA6341" w:rsidP="000C745C">
      <w:pPr>
        <w:pStyle w:val="01Tekstbt"/>
        <w:rPr>
          <w:rFonts w:ascii="Arial" w:hAnsi="Arial" w:cs="Arial"/>
          <w:sz w:val="20"/>
          <w:szCs w:val="20"/>
          <w:rPrChange w:id="59" w:author="Krzysztof Ignaczak" w:date="2022-11-22T13:58:00Z">
            <w:rPr/>
          </w:rPrChange>
        </w:rPr>
      </w:pPr>
    </w:p>
    <w:p w14:paraId="0ADD4A2E" w14:textId="074BA3B7" w:rsidR="002B6EF4" w:rsidRPr="000C745C" w:rsidRDefault="00CA6341">
      <w:pPr>
        <w:pStyle w:val="01Tekstbt"/>
        <w:numPr>
          <w:ilvl w:val="0"/>
          <w:numId w:val="3"/>
        </w:numPr>
        <w:rPr>
          <w:rFonts w:ascii="Arial" w:hAnsi="Arial" w:cs="Arial"/>
          <w:sz w:val="20"/>
          <w:szCs w:val="20"/>
          <w:rPrChange w:id="60" w:author="Krzysztof Ignaczak" w:date="2022-11-22T13:58:00Z">
            <w:rPr/>
          </w:rPrChange>
        </w:rPr>
        <w:pPrChange w:id="61" w:author="Krzysztof Ignaczak" w:date="2022-11-22T13:57:00Z">
          <w:pPr>
            <w:pStyle w:val="01Tekstbt"/>
            <w:numPr>
              <w:numId w:val="3"/>
            </w:numPr>
            <w:ind w:left="284" w:hanging="284"/>
          </w:pPr>
        </w:pPrChange>
      </w:pPr>
      <w:r w:rsidRPr="000C745C">
        <w:rPr>
          <w:rFonts w:ascii="Arial" w:hAnsi="Arial" w:cs="Arial"/>
          <w:sz w:val="20"/>
          <w:szCs w:val="20"/>
          <w:rPrChange w:id="62" w:author="Krzysztof Ignaczak" w:date="2022-11-22T13:58:00Z">
            <w:rPr/>
          </w:rPrChange>
        </w:rPr>
        <w:t xml:space="preserve">Oświadczam, że nie podlegam wykluczeniu z postępowania na podstawie art. </w:t>
      </w:r>
      <w:r w:rsidR="002B6EF4" w:rsidRPr="000C745C">
        <w:rPr>
          <w:rFonts w:ascii="Arial" w:hAnsi="Arial" w:cs="Arial"/>
          <w:sz w:val="20"/>
          <w:szCs w:val="20"/>
          <w:rPrChange w:id="63" w:author="Krzysztof Ignaczak" w:date="2022-11-22T13:58:00Z">
            <w:rPr/>
          </w:rPrChange>
        </w:rPr>
        <w:t>108 ust. 1</w:t>
      </w:r>
      <w:r w:rsidR="003144D1" w:rsidRPr="000C745C">
        <w:rPr>
          <w:rFonts w:ascii="Arial" w:hAnsi="Arial" w:cs="Arial"/>
          <w:sz w:val="20"/>
          <w:szCs w:val="20"/>
          <w:rPrChange w:id="64" w:author="Krzysztof Ignaczak" w:date="2022-11-22T13:58:00Z">
            <w:rPr/>
          </w:rPrChange>
        </w:rPr>
        <w:t xml:space="preserve"> ustawy PZP</w:t>
      </w:r>
      <w:r w:rsidR="002B6EF4" w:rsidRPr="000C745C">
        <w:rPr>
          <w:rFonts w:ascii="Arial" w:hAnsi="Arial" w:cs="Arial"/>
          <w:sz w:val="20"/>
          <w:szCs w:val="20"/>
          <w:rPrChange w:id="65" w:author="Krzysztof Ignaczak" w:date="2022-11-22T13:58:00Z">
            <w:rPr/>
          </w:rPrChange>
        </w:rPr>
        <w:t>.</w:t>
      </w:r>
    </w:p>
    <w:p w14:paraId="4E1AC2F7" w14:textId="27A3D1D9" w:rsidR="002B6EF4" w:rsidRPr="000C745C" w:rsidRDefault="002B6EF4">
      <w:pPr>
        <w:pStyle w:val="01Tekstbt"/>
        <w:numPr>
          <w:ilvl w:val="0"/>
          <w:numId w:val="3"/>
        </w:numPr>
        <w:rPr>
          <w:rFonts w:ascii="Arial" w:hAnsi="Arial" w:cs="Arial"/>
          <w:sz w:val="20"/>
          <w:szCs w:val="20"/>
          <w:rPrChange w:id="66" w:author="Krzysztof Ignaczak" w:date="2022-11-22T13:58:00Z">
            <w:rPr/>
          </w:rPrChange>
        </w:rPr>
        <w:pPrChange w:id="67" w:author="Krzysztof Ignaczak" w:date="2022-11-22T13:57:00Z">
          <w:pPr>
            <w:pStyle w:val="01Tekstbt"/>
            <w:numPr>
              <w:numId w:val="3"/>
            </w:numPr>
            <w:ind w:left="284" w:hanging="284"/>
          </w:pPr>
        </w:pPrChange>
      </w:pPr>
      <w:r w:rsidRPr="000C745C">
        <w:rPr>
          <w:rFonts w:ascii="Arial" w:hAnsi="Arial" w:cs="Arial"/>
          <w:sz w:val="20"/>
          <w:szCs w:val="20"/>
          <w:rPrChange w:id="68" w:author="Krzysztof Ignaczak" w:date="2022-11-22T13:58:00Z">
            <w:rPr/>
          </w:rPrChange>
        </w:rPr>
        <w:t xml:space="preserve">Oświadczam, że nie podlegam wykluczeniu z postępowania na podstawie art. 109 ust. 1 pkt </w:t>
      </w:r>
      <w:r w:rsidR="00F95D24" w:rsidRPr="000C745C">
        <w:rPr>
          <w:rFonts w:ascii="Arial" w:hAnsi="Arial" w:cs="Arial"/>
          <w:sz w:val="20"/>
          <w:szCs w:val="20"/>
          <w:rPrChange w:id="69" w:author="Krzysztof Ignaczak" w:date="2022-11-22T13:58:00Z">
            <w:rPr/>
          </w:rPrChange>
        </w:rPr>
        <w:t>4</w:t>
      </w:r>
      <w:r w:rsidRPr="000C745C">
        <w:rPr>
          <w:rFonts w:ascii="Arial" w:hAnsi="Arial" w:cs="Arial"/>
          <w:sz w:val="20"/>
          <w:szCs w:val="20"/>
          <w:rPrChange w:id="70" w:author="Krzysztof Ignaczak" w:date="2022-11-22T13:58:00Z">
            <w:rPr/>
          </w:rPrChange>
        </w:rPr>
        <w:t xml:space="preserve"> </w:t>
      </w:r>
      <w:r w:rsidR="003144D1" w:rsidRPr="000C745C">
        <w:rPr>
          <w:rFonts w:ascii="Arial" w:hAnsi="Arial" w:cs="Arial"/>
          <w:sz w:val="20"/>
          <w:szCs w:val="20"/>
          <w:rPrChange w:id="71" w:author="Krzysztof Ignaczak" w:date="2022-11-22T13:58:00Z">
            <w:rPr/>
          </w:rPrChange>
        </w:rPr>
        <w:t xml:space="preserve">ustawy PZP. </w:t>
      </w:r>
    </w:p>
    <w:p w14:paraId="43803E4A" w14:textId="25325866" w:rsidR="002B6EF4" w:rsidRPr="000C745C" w:rsidRDefault="002B6EF4" w:rsidP="000C745C">
      <w:pPr>
        <w:pStyle w:val="01Tekstbt"/>
        <w:rPr>
          <w:rFonts w:ascii="Arial" w:hAnsi="Arial" w:cs="Arial"/>
          <w:sz w:val="20"/>
          <w:szCs w:val="20"/>
          <w:rPrChange w:id="72" w:author="Krzysztof Ignaczak" w:date="2022-11-22T13:58:00Z">
            <w:rPr/>
          </w:rPrChange>
        </w:rPr>
      </w:pPr>
    </w:p>
    <w:p w14:paraId="1775FFEC" w14:textId="77777777" w:rsidR="009E48E0" w:rsidRPr="000C745C" w:rsidRDefault="009E48E0" w:rsidP="000C745C">
      <w:pPr>
        <w:pStyle w:val="01Tekstbt"/>
        <w:rPr>
          <w:rFonts w:ascii="Arial" w:hAnsi="Arial" w:cs="Arial"/>
          <w:sz w:val="20"/>
          <w:szCs w:val="20"/>
          <w:rPrChange w:id="73" w:author="Krzysztof Ignaczak" w:date="2022-11-22T13:58:00Z">
            <w:rPr/>
          </w:rPrChange>
        </w:rPr>
      </w:pPr>
    </w:p>
    <w:p w14:paraId="0D1E3FF1" w14:textId="4A09BDC5" w:rsidR="000E010B" w:rsidRPr="000C745C" w:rsidRDefault="002B6EF4" w:rsidP="002B6EF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45483BEB" w14:textId="77777777" w:rsidR="002B6EF4" w:rsidRPr="000C745C" w:rsidRDefault="002B6EF4" w:rsidP="000C745C">
      <w:pPr>
        <w:pStyle w:val="01Tekstbt"/>
        <w:rPr>
          <w:rFonts w:ascii="Arial" w:hAnsi="Arial" w:cs="Arial"/>
          <w:sz w:val="20"/>
          <w:szCs w:val="20"/>
          <w:rPrChange w:id="74" w:author="Krzysztof Ignaczak" w:date="2022-11-22T13:58:00Z">
            <w:rPr/>
          </w:rPrChange>
        </w:rPr>
      </w:pPr>
    </w:p>
    <w:p w14:paraId="06355E11" w14:textId="793F5A9A" w:rsidR="008C1A16" w:rsidRPr="000C745C" w:rsidRDefault="008C1A16" w:rsidP="000C745C">
      <w:pPr>
        <w:pStyle w:val="01Tekstbt"/>
        <w:rPr>
          <w:rFonts w:ascii="Arial" w:hAnsi="Arial" w:cs="Arial"/>
          <w:sz w:val="20"/>
          <w:szCs w:val="20"/>
          <w:rPrChange w:id="75" w:author="Krzysztof Ignaczak" w:date="2022-11-22T13:58:00Z">
            <w:rPr/>
          </w:rPrChange>
        </w:rPr>
      </w:pPr>
      <w:r w:rsidRPr="000C745C">
        <w:rPr>
          <w:rFonts w:ascii="Arial" w:hAnsi="Arial" w:cs="Arial"/>
          <w:sz w:val="20"/>
          <w:szCs w:val="20"/>
          <w:rPrChange w:id="76" w:author="Krzysztof Ignaczak" w:date="2022-11-22T13:58:00Z">
            <w:rPr/>
          </w:rPrChange>
        </w:rPr>
        <w:t xml:space="preserve">Oświadczam, że zachodzą w stosunku do </w:t>
      </w:r>
      <w:r w:rsidR="000E010B" w:rsidRPr="000C745C">
        <w:rPr>
          <w:rFonts w:ascii="Arial" w:hAnsi="Arial" w:cs="Arial"/>
          <w:sz w:val="20"/>
          <w:szCs w:val="20"/>
          <w:rPrChange w:id="77" w:author="Krzysztof Ignaczak" w:date="2022-11-22T13:58:00Z">
            <w:rPr/>
          </w:rPrChange>
        </w:rPr>
        <w:t xml:space="preserve">mnie </w:t>
      </w:r>
      <w:r w:rsidRPr="000C745C">
        <w:rPr>
          <w:rFonts w:ascii="Arial" w:hAnsi="Arial" w:cs="Arial"/>
          <w:sz w:val="20"/>
          <w:szCs w:val="20"/>
          <w:rPrChange w:id="78" w:author="Krzysztof Ignaczak" w:date="2022-11-22T13:58:00Z">
            <w:rPr/>
          </w:rPrChange>
        </w:rPr>
        <w:t>podstawy wykluczenia z postępowania na podsta</w:t>
      </w:r>
      <w:r w:rsidR="000E010B" w:rsidRPr="000C745C">
        <w:rPr>
          <w:rFonts w:ascii="Arial" w:hAnsi="Arial" w:cs="Arial"/>
          <w:sz w:val="20"/>
          <w:szCs w:val="20"/>
          <w:rPrChange w:id="79" w:author="Krzysztof Ignaczak" w:date="2022-11-22T13:58:00Z">
            <w:rPr/>
          </w:rPrChange>
        </w:rPr>
        <w:t>wie art. …………………………………</w:t>
      </w:r>
      <w:r w:rsidR="002B6E76" w:rsidRPr="000C745C">
        <w:rPr>
          <w:rFonts w:ascii="Arial" w:hAnsi="Arial" w:cs="Arial"/>
          <w:sz w:val="20"/>
          <w:szCs w:val="20"/>
          <w:rPrChange w:id="80" w:author="Krzysztof Ignaczak" w:date="2022-11-22T13:58:00Z">
            <w:rPr/>
          </w:rPrChange>
        </w:rPr>
        <w:t>ustawy PZP</w:t>
      </w:r>
      <w:r w:rsidR="002B6EF4" w:rsidRPr="000C745C">
        <w:rPr>
          <w:rFonts w:ascii="Arial" w:hAnsi="Arial" w:cs="Arial"/>
          <w:sz w:val="20"/>
          <w:szCs w:val="20"/>
          <w:rPrChange w:id="81" w:author="Krzysztof Ignaczak" w:date="2022-11-22T13:58:00Z">
            <w:rPr/>
          </w:rPrChange>
        </w:rPr>
        <w:t xml:space="preserve"> </w:t>
      </w:r>
      <w:r w:rsidRPr="000C745C">
        <w:rPr>
          <w:rFonts w:ascii="Arial" w:hAnsi="Arial" w:cs="Arial"/>
          <w:sz w:val="20"/>
          <w:szCs w:val="20"/>
          <w:rPrChange w:id="82" w:author="Krzysztof Ignaczak" w:date="2022-11-22T13:58:00Z">
            <w:rPr/>
          </w:rPrChange>
        </w:rPr>
        <w:t xml:space="preserve">(podać mającą zastosowanie podstawę wykluczenia spośród wymienionych w art. </w:t>
      </w:r>
      <w:r w:rsidR="003144D1" w:rsidRPr="000C745C">
        <w:rPr>
          <w:rFonts w:ascii="Arial" w:hAnsi="Arial" w:cs="Arial"/>
          <w:sz w:val="20"/>
          <w:szCs w:val="20"/>
          <w:rPrChange w:id="83" w:author="Krzysztof Ignaczak" w:date="2022-11-22T13:58:00Z">
            <w:rPr/>
          </w:rPrChange>
        </w:rPr>
        <w:t>108</w:t>
      </w:r>
      <w:r w:rsidRPr="000C745C">
        <w:rPr>
          <w:rFonts w:ascii="Arial" w:hAnsi="Arial" w:cs="Arial"/>
          <w:sz w:val="20"/>
          <w:szCs w:val="20"/>
          <w:rPrChange w:id="84" w:author="Krzysztof Ignaczak" w:date="2022-11-22T13:58:00Z">
            <w:rPr/>
          </w:rPrChange>
        </w:rPr>
        <w:t xml:space="preserve"> ust. 1 pkt 1</w:t>
      </w:r>
      <w:r w:rsidR="003144D1" w:rsidRPr="000C745C">
        <w:rPr>
          <w:rFonts w:ascii="Arial" w:hAnsi="Arial" w:cs="Arial"/>
          <w:sz w:val="20"/>
          <w:szCs w:val="20"/>
          <w:rPrChange w:id="85" w:author="Krzysztof Ignaczak" w:date="2022-11-22T13:58:00Z">
            <w:rPr/>
          </w:rPrChange>
        </w:rPr>
        <w:t xml:space="preserve">, 2, 5 i 6 lub 109 ust. </w:t>
      </w:r>
      <w:r w:rsidR="0034508B" w:rsidRPr="000C745C">
        <w:rPr>
          <w:rFonts w:ascii="Arial" w:hAnsi="Arial" w:cs="Arial"/>
          <w:sz w:val="20"/>
          <w:szCs w:val="20"/>
          <w:rPrChange w:id="86" w:author="Krzysztof Ignaczak" w:date="2022-11-22T13:58:00Z">
            <w:rPr/>
          </w:rPrChange>
        </w:rPr>
        <w:t xml:space="preserve">1 pkt. </w:t>
      </w:r>
      <w:r w:rsidR="003144D1" w:rsidRPr="000C745C">
        <w:rPr>
          <w:rFonts w:ascii="Arial" w:hAnsi="Arial" w:cs="Arial"/>
          <w:sz w:val="20"/>
          <w:szCs w:val="20"/>
          <w:rPrChange w:id="87" w:author="Krzysztof Ignaczak" w:date="2022-11-22T13:58:00Z">
            <w:rPr/>
          </w:rPrChange>
        </w:rPr>
        <w:t>4 ustawy PZP).</w:t>
      </w:r>
    </w:p>
    <w:p w14:paraId="4866753D" w14:textId="70BDF4F1" w:rsidR="008C1A16" w:rsidRPr="000C745C" w:rsidRDefault="008C1A16" w:rsidP="000C745C">
      <w:pPr>
        <w:pStyle w:val="01Tekstbt"/>
        <w:rPr>
          <w:rFonts w:ascii="Arial" w:hAnsi="Arial" w:cs="Arial"/>
          <w:sz w:val="20"/>
          <w:szCs w:val="20"/>
          <w:rPrChange w:id="88" w:author="Krzysztof Ignaczak" w:date="2022-11-22T13:58:00Z">
            <w:rPr/>
          </w:rPrChange>
        </w:rPr>
      </w:pPr>
      <w:r w:rsidRPr="000C745C">
        <w:rPr>
          <w:rFonts w:ascii="Arial" w:hAnsi="Arial" w:cs="Arial"/>
          <w:sz w:val="20"/>
          <w:szCs w:val="20"/>
          <w:rPrChange w:id="89" w:author="Krzysztof Ignaczak" w:date="2022-11-22T13:58:00Z">
            <w:rPr/>
          </w:rPrChange>
        </w:rPr>
        <w:t>Jednocześnie oświadczam</w:t>
      </w:r>
      <w:r w:rsidR="00772F36" w:rsidRPr="000C745C">
        <w:rPr>
          <w:rFonts w:ascii="Arial" w:hAnsi="Arial" w:cs="Arial"/>
          <w:sz w:val="20"/>
          <w:szCs w:val="20"/>
          <w:rPrChange w:id="90" w:author="Krzysztof Ignaczak" w:date="2022-11-22T13:58:00Z">
            <w:rPr/>
          </w:rPrChange>
        </w:rPr>
        <w:t>,</w:t>
      </w:r>
      <w:r w:rsidRPr="000C745C">
        <w:rPr>
          <w:rFonts w:ascii="Arial" w:hAnsi="Arial" w:cs="Arial"/>
          <w:sz w:val="20"/>
          <w:szCs w:val="20"/>
          <w:rPrChange w:id="91" w:author="Krzysztof Ignaczak" w:date="2022-11-22T13:58:00Z">
            <w:rPr/>
          </w:rPrChange>
        </w:rPr>
        <w:t xml:space="preserve"> że w związku z w</w:t>
      </w:r>
      <w:r w:rsidR="000E010B" w:rsidRPr="000C745C">
        <w:rPr>
          <w:rFonts w:ascii="Arial" w:hAnsi="Arial" w:cs="Arial"/>
          <w:sz w:val="20"/>
          <w:szCs w:val="20"/>
          <w:rPrChange w:id="92" w:author="Krzysztof Ignaczak" w:date="2022-11-22T13:58:00Z">
            <w:rPr/>
          </w:rPrChange>
        </w:rPr>
        <w:t xml:space="preserve">yżej wymienioną </w:t>
      </w:r>
      <w:r w:rsidRPr="000C745C">
        <w:rPr>
          <w:rFonts w:ascii="Arial" w:hAnsi="Arial" w:cs="Arial"/>
          <w:sz w:val="20"/>
          <w:szCs w:val="20"/>
          <w:rPrChange w:id="93" w:author="Krzysztof Ignaczak" w:date="2022-11-22T13:58:00Z">
            <w:rPr/>
          </w:rPrChange>
        </w:rPr>
        <w:t xml:space="preserve">okolicznością, na podstawie </w:t>
      </w:r>
      <w:r w:rsidR="00D92B32" w:rsidRPr="000C745C">
        <w:rPr>
          <w:rFonts w:ascii="Arial" w:hAnsi="Arial" w:cs="Arial"/>
          <w:sz w:val="20"/>
          <w:szCs w:val="20"/>
          <w:rPrChange w:id="94" w:author="Krzysztof Ignaczak" w:date="2022-11-22T13:58:00Z">
            <w:rPr/>
          </w:rPrChange>
        </w:rPr>
        <w:t xml:space="preserve">art. </w:t>
      </w:r>
      <w:r w:rsidR="003144D1" w:rsidRPr="000C745C">
        <w:rPr>
          <w:rFonts w:ascii="Arial" w:hAnsi="Arial" w:cs="Arial"/>
          <w:sz w:val="20"/>
          <w:szCs w:val="20"/>
          <w:rPrChange w:id="95" w:author="Krzysztof Ignaczak" w:date="2022-11-22T13:58:00Z">
            <w:rPr/>
          </w:rPrChange>
        </w:rPr>
        <w:t>110</w:t>
      </w:r>
      <w:r w:rsidR="00D92B32" w:rsidRPr="000C745C">
        <w:rPr>
          <w:rFonts w:ascii="Arial" w:hAnsi="Arial" w:cs="Arial"/>
          <w:sz w:val="20"/>
          <w:szCs w:val="20"/>
          <w:rPrChange w:id="96" w:author="Krzysztof Ignaczak" w:date="2022-11-22T13:58:00Z">
            <w:rPr/>
          </w:rPrChange>
        </w:rPr>
        <w:t xml:space="preserve"> ust. </w:t>
      </w:r>
      <w:r w:rsidR="003144D1" w:rsidRPr="000C745C">
        <w:rPr>
          <w:rFonts w:ascii="Arial" w:hAnsi="Arial" w:cs="Arial"/>
          <w:sz w:val="20"/>
          <w:szCs w:val="20"/>
          <w:rPrChange w:id="97" w:author="Krzysztof Ignaczak" w:date="2022-11-22T13:58:00Z">
            <w:rPr/>
          </w:rPrChange>
        </w:rPr>
        <w:t>2</w:t>
      </w:r>
      <w:r w:rsidR="006576C1" w:rsidRPr="000C745C">
        <w:rPr>
          <w:rFonts w:ascii="Arial" w:hAnsi="Arial" w:cs="Arial"/>
          <w:sz w:val="20"/>
          <w:szCs w:val="20"/>
          <w:rPrChange w:id="98" w:author="Krzysztof Ignaczak" w:date="2022-11-22T13:58:00Z">
            <w:rPr/>
          </w:rPrChange>
        </w:rPr>
        <w:t xml:space="preserve"> ustawy </w:t>
      </w:r>
      <w:r w:rsidR="000F2F5B" w:rsidRPr="000C745C">
        <w:rPr>
          <w:rFonts w:ascii="Arial" w:hAnsi="Arial" w:cs="Arial"/>
          <w:sz w:val="20"/>
          <w:szCs w:val="20"/>
          <w:rPrChange w:id="99" w:author="Krzysztof Ignaczak" w:date="2022-11-22T13:58:00Z">
            <w:rPr/>
          </w:rPrChange>
        </w:rPr>
        <w:fldChar w:fldCharType="begin"/>
      </w:r>
      <w:r w:rsidRPr="000C745C">
        <w:rPr>
          <w:rFonts w:ascii="Arial" w:hAnsi="Arial" w:cs="Arial"/>
          <w:sz w:val="20"/>
          <w:szCs w:val="20"/>
          <w:rPrChange w:id="100" w:author="Krzysztof Ignaczak" w:date="2022-11-22T13:58:00Z">
            <w:rPr/>
          </w:rPrChange>
        </w:rPr>
        <w:instrText xml:space="preserve"> MERGEFIELD "PZP" </w:instrText>
      </w:r>
      <w:r w:rsidR="000F2F5B" w:rsidRPr="000C745C">
        <w:rPr>
          <w:rFonts w:ascii="Arial" w:hAnsi="Arial" w:cs="Arial"/>
          <w:sz w:val="20"/>
          <w:szCs w:val="20"/>
          <w:rPrChange w:id="101" w:author="Krzysztof Ignaczak" w:date="2022-11-22T13:58:00Z">
            <w:rPr/>
          </w:rPrChange>
        </w:rPr>
        <w:fldChar w:fldCharType="separate"/>
      </w:r>
      <w:r w:rsidRPr="000C745C">
        <w:rPr>
          <w:rFonts w:ascii="Arial" w:hAnsi="Arial" w:cs="Arial"/>
          <w:noProof/>
          <w:sz w:val="20"/>
          <w:szCs w:val="20"/>
          <w:rPrChange w:id="102" w:author="Krzysztof Ignaczak" w:date="2022-11-22T13:58:00Z">
            <w:rPr>
              <w:noProof/>
            </w:rPr>
          </w:rPrChange>
        </w:rPr>
        <w:t>PZP</w:t>
      </w:r>
      <w:r w:rsidR="000F2F5B" w:rsidRPr="000C745C">
        <w:rPr>
          <w:rFonts w:ascii="Arial" w:hAnsi="Arial" w:cs="Arial"/>
          <w:sz w:val="20"/>
          <w:szCs w:val="20"/>
          <w:rPrChange w:id="103" w:author="Krzysztof Ignaczak" w:date="2022-11-22T13:58:00Z">
            <w:rPr/>
          </w:rPrChange>
        </w:rPr>
        <w:fldChar w:fldCharType="end"/>
      </w:r>
      <w:r w:rsidR="00910B69" w:rsidRPr="000C745C">
        <w:rPr>
          <w:rFonts w:ascii="Arial" w:hAnsi="Arial" w:cs="Arial"/>
          <w:sz w:val="20"/>
          <w:szCs w:val="20"/>
          <w:rPrChange w:id="104" w:author="Krzysztof Ignaczak" w:date="2022-11-22T13:58:00Z">
            <w:rPr/>
          </w:rPrChange>
        </w:rPr>
        <w:t xml:space="preserve"> </w:t>
      </w:r>
      <w:r w:rsidRPr="000C745C">
        <w:rPr>
          <w:rFonts w:ascii="Arial" w:hAnsi="Arial" w:cs="Arial"/>
          <w:sz w:val="20"/>
          <w:szCs w:val="20"/>
          <w:rPrChange w:id="105" w:author="Krzysztof Ignaczak" w:date="2022-11-22T13:58:00Z">
            <w:rPr/>
          </w:rPrChange>
        </w:rPr>
        <w:t xml:space="preserve">podjąłem następujące środki naprawcze: </w:t>
      </w:r>
      <w:r w:rsidR="003144D1" w:rsidRPr="000C745C">
        <w:rPr>
          <w:rFonts w:ascii="Arial" w:hAnsi="Arial" w:cs="Arial"/>
          <w:sz w:val="20"/>
          <w:szCs w:val="20"/>
          <w:rPrChange w:id="106" w:author="Krzysztof Ignaczak" w:date="2022-11-22T13:58:00Z">
            <w:rPr/>
          </w:rPrChange>
        </w:rPr>
        <w:t>..................................................................</w:t>
      </w:r>
    </w:p>
    <w:p w14:paraId="1DAC6E71" w14:textId="5CA691BB" w:rsidR="008C1A16" w:rsidRPr="000C745C" w:rsidRDefault="008C1A16" w:rsidP="000C745C">
      <w:pPr>
        <w:pStyle w:val="01Tekstbt"/>
        <w:rPr>
          <w:rFonts w:ascii="Arial" w:hAnsi="Arial" w:cs="Arial"/>
          <w:sz w:val="20"/>
          <w:szCs w:val="20"/>
          <w:rPrChange w:id="107" w:author="Krzysztof Ignaczak" w:date="2022-11-22T13:58:00Z">
            <w:rPr/>
          </w:rPrChange>
        </w:rPr>
      </w:pPr>
      <w:r w:rsidRPr="000C745C">
        <w:rPr>
          <w:rFonts w:ascii="Arial" w:hAnsi="Arial" w:cs="Arial"/>
          <w:sz w:val="20"/>
          <w:szCs w:val="20"/>
          <w:rPrChange w:id="108" w:author="Krzysztof Ignaczak" w:date="2022-11-22T13:58:00Z">
            <w:rPr/>
          </w:rPrChange>
        </w:rPr>
        <w:t>………………………………………………………………………………………………………………</w:t>
      </w:r>
      <w:r w:rsidR="000E010B" w:rsidRPr="000C745C">
        <w:rPr>
          <w:rFonts w:ascii="Arial" w:hAnsi="Arial" w:cs="Arial"/>
          <w:sz w:val="20"/>
          <w:szCs w:val="20"/>
          <w:rPrChange w:id="109" w:author="Krzysztof Ignaczak" w:date="2022-11-22T13:58:00Z">
            <w:rPr/>
          </w:rPrChange>
        </w:rPr>
        <w:t>……………</w:t>
      </w:r>
      <w:r w:rsidR="008320B8" w:rsidRPr="000C745C">
        <w:rPr>
          <w:rFonts w:ascii="Arial" w:hAnsi="Arial" w:cs="Arial"/>
          <w:sz w:val="20"/>
          <w:szCs w:val="20"/>
          <w:rPrChange w:id="110" w:author="Krzysztof Ignaczak" w:date="2022-11-22T13:58:00Z">
            <w:rPr/>
          </w:rPrChange>
        </w:rPr>
        <w:t>…………………………………………………………………………………</w:t>
      </w:r>
      <w:r w:rsidR="003144D1" w:rsidRPr="000C745C">
        <w:rPr>
          <w:rFonts w:ascii="Arial" w:hAnsi="Arial" w:cs="Arial"/>
          <w:sz w:val="20"/>
          <w:szCs w:val="20"/>
          <w:rPrChange w:id="111" w:author="Krzysztof Ignaczak" w:date="2022-11-22T13:58:00Z">
            <w:rPr/>
          </w:rPrChange>
        </w:rPr>
        <w:t>...............................</w:t>
      </w:r>
      <w:r w:rsidR="000E010B" w:rsidRPr="000C745C">
        <w:rPr>
          <w:rFonts w:ascii="Arial" w:hAnsi="Arial" w:cs="Arial"/>
          <w:sz w:val="20"/>
          <w:szCs w:val="20"/>
          <w:rPrChange w:id="112" w:author="Krzysztof Ignaczak" w:date="2022-11-22T13:58:00Z">
            <w:rPr/>
          </w:rPrChange>
        </w:rPr>
        <w:t>……….</w:t>
      </w:r>
    </w:p>
    <w:p w14:paraId="7B15B140" w14:textId="3D73A405" w:rsidR="000E010B" w:rsidRPr="000C745C" w:rsidRDefault="000E010B" w:rsidP="000C745C">
      <w:pPr>
        <w:pStyle w:val="01Tekstbt"/>
        <w:rPr>
          <w:rFonts w:ascii="Arial" w:hAnsi="Arial" w:cs="Arial"/>
          <w:sz w:val="20"/>
          <w:szCs w:val="20"/>
          <w:rPrChange w:id="113" w:author="Krzysztof Ignaczak" w:date="2022-11-22T13:58:00Z">
            <w:rPr/>
          </w:rPrChange>
        </w:rPr>
      </w:pPr>
    </w:p>
    <w:p w14:paraId="186826D7" w14:textId="77777777" w:rsidR="009E48E0" w:rsidRPr="000C745C" w:rsidRDefault="009E48E0" w:rsidP="000C745C">
      <w:pPr>
        <w:pStyle w:val="01Tekstbt"/>
        <w:rPr>
          <w:rFonts w:ascii="Arial" w:hAnsi="Arial" w:cs="Arial"/>
          <w:sz w:val="20"/>
          <w:szCs w:val="20"/>
          <w:rPrChange w:id="114" w:author="Krzysztof Ignaczak" w:date="2022-11-22T13:58:00Z">
            <w:rPr/>
          </w:rPrChange>
        </w:rPr>
      </w:pPr>
    </w:p>
    <w:p w14:paraId="28FBD7A2" w14:textId="592D6A0C" w:rsidR="003144D1" w:rsidRPr="000C745C" w:rsidRDefault="003144D1" w:rsidP="003144D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C745C"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7A1E2C6A" w14:textId="729AD484" w:rsidR="003144D1" w:rsidRPr="000C745C" w:rsidRDefault="003144D1" w:rsidP="000C745C">
      <w:pPr>
        <w:pStyle w:val="01Tekstbt"/>
        <w:rPr>
          <w:rFonts w:ascii="Arial" w:hAnsi="Arial" w:cs="Arial"/>
          <w:sz w:val="20"/>
          <w:szCs w:val="20"/>
          <w:rPrChange w:id="115" w:author="Krzysztof Ignaczak" w:date="2022-11-22T13:58:00Z">
            <w:rPr/>
          </w:rPrChange>
        </w:rPr>
      </w:pPr>
    </w:p>
    <w:p w14:paraId="38D7CF74" w14:textId="158FF238" w:rsidR="003144D1" w:rsidRPr="000C745C" w:rsidRDefault="00666ED6" w:rsidP="000C745C">
      <w:pPr>
        <w:pStyle w:val="01Tekstbt"/>
        <w:rPr>
          <w:rFonts w:ascii="Arial" w:hAnsi="Arial" w:cs="Arial"/>
          <w:sz w:val="20"/>
          <w:szCs w:val="20"/>
          <w:rPrChange w:id="116" w:author="Krzysztof Ignaczak" w:date="2022-11-22T13:58:00Z">
            <w:rPr/>
          </w:rPrChange>
        </w:rPr>
      </w:pPr>
      <w:r w:rsidRPr="000C745C">
        <w:rPr>
          <w:rFonts w:ascii="Arial" w:hAnsi="Arial" w:cs="Arial"/>
          <w:sz w:val="20"/>
          <w:szCs w:val="20"/>
          <w:rPrChange w:id="117" w:author="Krzysztof Ignaczak" w:date="2022-11-22T13:58:00Z">
            <w:rPr/>
          </w:rPrChange>
        </w:rPr>
        <w:t xml:space="preserve">* </w:t>
      </w:r>
      <w:r w:rsidR="003144D1" w:rsidRPr="000C745C">
        <w:rPr>
          <w:rFonts w:ascii="Arial" w:hAnsi="Arial" w:cs="Arial"/>
          <w:sz w:val="20"/>
          <w:szCs w:val="20"/>
          <w:rPrChange w:id="118" w:author="Krzysztof Ignaczak" w:date="2022-11-22T13:58:00Z">
            <w:rPr/>
          </w:rPrChange>
        </w:rPr>
        <w:t xml:space="preserve"> niepotrzebne skreślić </w:t>
      </w:r>
    </w:p>
    <w:p w14:paraId="4F6CE9AA" w14:textId="77777777" w:rsidR="003144D1" w:rsidRPr="000C745C" w:rsidRDefault="003144D1" w:rsidP="00666ED6">
      <w:pPr>
        <w:tabs>
          <w:tab w:val="left" w:pos="426"/>
        </w:tabs>
        <w:spacing w:before="120" w:after="120" w:line="240" w:lineRule="auto"/>
        <w:ind w:left="284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0C745C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204D0809" w14:textId="77777777" w:rsidR="003144D1" w:rsidRPr="000C745C" w:rsidRDefault="003144D1" w:rsidP="00666ED6">
      <w:pPr>
        <w:tabs>
          <w:tab w:val="left" w:pos="426"/>
        </w:tabs>
        <w:spacing w:before="120" w:after="120" w:line="240" w:lineRule="auto"/>
        <w:ind w:left="284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0C745C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 xml:space="preserve">Zamawiający zaleca zapisanie dokumentu w formacie PDF. </w:t>
      </w:r>
    </w:p>
    <w:sectPr w:rsidR="003144D1" w:rsidRPr="000C745C" w:rsidSect="00A62B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7C41C" w14:textId="77777777" w:rsidR="00544D6C" w:rsidRDefault="00544D6C" w:rsidP="00AE7E46">
      <w:pPr>
        <w:spacing w:after="0" w:line="240" w:lineRule="auto"/>
      </w:pPr>
      <w:r>
        <w:separator/>
      </w:r>
    </w:p>
  </w:endnote>
  <w:endnote w:type="continuationSeparator" w:id="0">
    <w:p w14:paraId="6B17BECF" w14:textId="77777777" w:rsidR="00544D6C" w:rsidRDefault="00544D6C" w:rsidP="00AE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7257891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2073D0F" w14:textId="13677D51" w:rsidR="008320B8" w:rsidRPr="008F485B" w:rsidRDefault="00E02866">
            <w:pPr>
              <w:pStyle w:val="Stopka"/>
              <w:rPr>
                <w:rFonts w:ascii="Arial" w:hAnsi="Arial" w:cs="Arial"/>
                <w:bCs/>
                <w:sz w:val="18"/>
                <w:szCs w:val="18"/>
              </w:rPr>
            </w:pPr>
            <w:r w:rsidRPr="008F485B">
              <w:rPr>
                <w:rFonts w:ascii="Arial" w:hAnsi="Arial" w:cs="Arial"/>
                <w:sz w:val="18"/>
                <w:szCs w:val="18"/>
              </w:rPr>
              <w:t xml:space="preserve">Załącznik Nr </w:t>
            </w:r>
            <w:del w:id="119" w:author="Krzysztof Ignaczak" w:date="2022-11-22T13:58:00Z">
              <w:r w:rsidRPr="008F485B" w:rsidDel="000C745C">
                <w:rPr>
                  <w:rFonts w:ascii="Arial" w:hAnsi="Arial" w:cs="Arial"/>
                  <w:sz w:val="18"/>
                  <w:szCs w:val="18"/>
                </w:rPr>
                <w:delText>2</w:delText>
              </w:r>
            </w:del>
            <w:ins w:id="120" w:author="Krzysztof Ignaczak" w:date="2022-11-22T13:58:00Z">
              <w:r w:rsidR="000C745C">
                <w:rPr>
                  <w:rFonts w:ascii="Arial" w:hAnsi="Arial" w:cs="Arial"/>
                  <w:sz w:val="18"/>
                  <w:szCs w:val="18"/>
                </w:rPr>
                <w:t>11</w:t>
              </w:r>
            </w:ins>
            <w:ins w:id="121" w:author="Krzysztof Ignaczak" w:date="2022-11-22T13:59:00Z">
              <w:r w:rsidR="000C745C">
                <w:rPr>
                  <w:rFonts w:ascii="Arial" w:hAnsi="Arial" w:cs="Arial"/>
                  <w:sz w:val="18"/>
                  <w:szCs w:val="18"/>
                </w:rPr>
                <w:t xml:space="preserve"> c</w:t>
              </w:r>
            </w:ins>
            <w:r w:rsidRPr="008F485B">
              <w:rPr>
                <w:rFonts w:ascii="Arial" w:hAnsi="Arial" w:cs="Arial"/>
                <w:sz w:val="18"/>
                <w:szCs w:val="18"/>
              </w:rPr>
              <w:t xml:space="preserve"> do SWZ, </w:t>
            </w:r>
            <w:del w:id="122" w:author="Krzysztof Ignaczak" w:date="2022-11-22T13:59:00Z">
              <w:r w:rsidR="008320B8" w:rsidRPr="008F485B" w:rsidDel="000C745C">
                <w:rPr>
                  <w:rFonts w:ascii="Arial" w:hAnsi="Arial" w:cs="Arial"/>
                  <w:sz w:val="18"/>
                  <w:szCs w:val="18"/>
                </w:rPr>
                <w:delText>MK</w:delText>
              </w:r>
            </w:del>
            <w:ins w:id="123" w:author="Krzysztof Ignaczak" w:date="2022-11-22T13:59:00Z">
              <w:r w:rsidR="000C745C">
                <w:rPr>
                  <w:rFonts w:ascii="Arial" w:hAnsi="Arial" w:cs="Arial"/>
                  <w:sz w:val="18"/>
                  <w:szCs w:val="18"/>
                </w:rPr>
                <w:t>PT</w:t>
              </w:r>
            </w:ins>
            <w:r w:rsidR="008320B8" w:rsidRPr="008F485B">
              <w:rPr>
                <w:rFonts w:ascii="Arial" w:hAnsi="Arial" w:cs="Arial"/>
                <w:sz w:val="18"/>
                <w:szCs w:val="18"/>
              </w:rPr>
              <w:t>.2370.</w:t>
            </w:r>
            <w:del w:id="124" w:author="Krzysztof Ignaczak" w:date="2022-11-22T13:59:00Z">
              <w:r w:rsidR="003C0CEA" w:rsidDel="000C745C">
                <w:rPr>
                  <w:rFonts w:ascii="Arial" w:hAnsi="Arial" w:cs="Arial"/>
                  <w:sz w:val="18"/>
                  <w:szCs w:val="18"/>
                </w:rPr>
                <w:delText>2</w:delText>
              </w:r>
            </w:del>
            <w:ins w:id="125" w:author="Krzysztof Ignaczak" w:date="2022-11-22T13:59:00Z">
              <w:r w:rsidR="000C745C"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  <w:r w:rsidR="008320B8" w:rsidRPr="008F485B">
              <w:rPr>
                <w:rFonts w:ascii="Arial" w:hAnsi="Arial" w:cs="Arial"/>
                <w:sz w:val="18"/>
                <w:szCs w:val="18"/>
              </w:rPr>
              <w:t>.20</w:t>
            </w:r>
            <w:r w:rsidR="00DC7659" w:rsidRPr="008F485B">
              <w:rPr>
                <w:rFonts w:ascii="Arial" w:hAnsi="Arial" w:cs="Arial"/>
                <w:sz w:val="18"/>
                <w:szCs w:val="18"/>
              </w:rPr>
              <w:t>2</w:t>
            </w:r>
            <w:ins w:id="126" w:author="Krzysztof Ignaczak" w:date="2022-11-22T13:59:00Z">
              <w:r w:rsidR="000C745C"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  <w:del w:id="127" w:author="Krzysztof Ignaczak" w:date="2022-11-22T13:59:00Z">
              <w:r w:rsidR="008F485B" w:rsidDel="000C745C">
                <w:rPr>
                  <w:rFonts w:ascii="Arial" w:hAnsi="Arial" w:cs="Arial"/>
                  <w:sz w:val="18"/>
                  <w:szCs w:val="18"/>
                </w:rPr>
                <w:delText>1</w:delText>
              </w:r>
            </w:del>
            <w:r w:rsidR="00AE6EE4" w:rsidRPr="008F485B">
              <w:rPr>
                <w:rFonts w:ascii="Arial" w:hAnsi="Arial" w:cs="Arial"/>
                <w:sz w:val="18"/>
                <w:szCs w:val="18"/>
              </w:rPr>
              <w:tab/>
            </w:r>
            <w:r w:rsidR="00AE6EE4" w:rsidRPr="008F485B">
              <w:rPr>
                <w:rFonts w:ascii="Arial" w:hAnsi="Arial" w:cs="Arial"/>
                <w:sz w:val="18"/>
                <w:szCs w:val="18"/>
              </w:rPr>
              <w:tab/>
            </w:r>
            <w:r w:rsidR="008320B8" w:rsidRPr="008F485B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320B8" w:rsidRPr="008F485B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85A28" w:rsidRPr="008F485B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8320B8" w:rsidRPr="008F485B">
              <w:rPr>
                <w:rFonts w:ascii="Arial" w:hAnsi="Arial" w:cs="Arial"/>
                <w:bCs/>
                <w:sz w:val="18"/>
                <w:szCs w:val="18"/>
              </w:rPr>
              <w:t xml:space="preserve"> z 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320B8" w:rsidRPr="008F485B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85A28" w:rsidRPr="008F485B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="000F2F5B" w:rsidRPr="008F485B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8964E" w14:textId="77777777" w:rsidR="00544D6C" w:rsidRDefault="00544D6C" w:rsidP="00AE7E46">
      <w:pPr>
        <w:spacing w:after="0" w:line="240" w:lineRule="auto"/>
      </w:pPr>
      <w:r>
        <w:separator/>
      </w:r>
    </w:p>
  </w:footnote>
  <w:footnote w:type="continuationSeparator" w:id="0">
    <w:p w14:paraId="28227D32" w14:textId="77777777" w:rsidR="00544D6C" w:rsidRDefault="00544D6C" w:rsidP="00AE7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2918"/>
    <w:multiLevelType w:val="hybridMultilevel"/>
    <w:tmpl w:val="DCD21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A3E85"/>
    <w:multiLevelType w:val="hybridMultilevel"/>
    <w:tmpl w:val="E76A6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356EF"/>
    <w:multiLevelType w:val="hybridMultilevel"/>
    <w:tmpl w:val="99281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426632">
    <w:abstractNumId w:val="0"/>
  </w:num>
  <w:num w:numId="2" w16cid:durableId="547186982">
    <w:abstractNumId w:val="2"/>
  </w:num>
  <w:num w:numId="3" w16cid:durableId="2629957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Ignaczak">
    <w15:presenceInfo w15:providerId="AD" w15:userId="S-1-5-21-1145647666-1560003931-3078968881-5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16"/>
    <w:rsid w:val="00004A9A"/>
    <w:rsid w:val="0007225E"/>
    <w:rsid w:val="00076CF8"/>
    <w:rsid w:val="00077E99"/>
    <w:rsid w:val="00082469"/>
    <w:rsid w:val="00096051"/>
    <w:rsid w:val="000C745C"/>
    <w:rsid w:val="000E010B"/>
    <w:rsid w:val="000F2F5B"/>
    <w:rsid w:val="000F5F84"/>
    <w:rsid w:val="001166F8"/>
    <w:rsid w:val="00143541"/>
    <w:rsid w:val="0015048B"/>
    <w:rsid w:val="00151F2D"/>
    <w:rsid w:val="00182720"/>
    <w:rsid w:val="00184F11"/>
    <w:rsid w:val="001D1F66"/>
    <w:rsid w:val="00236A6C"/>
    <w:rsid w:val="002569AB"/>
    <w:rsid w:val="002646EB"/>
    <w:rsid w:val="00270D7C"/>
    <w:rsid w:val="00276B51"/>
    <w:rsid w:val="00283152"/>
    <w:rsid w:val="002B6E76"/>
    <w:rsid w:val="002B6EF4"/>
    <w:rsid w:val="00311A79"/>
    <w:rsid w:val="003144D1"/>
    <w:rsid w:val="00342582"/>
    <w:rsid w:val="0034508B"/>
    <w:rsid w:val="003C0CEA"/>
    <w:rsid w:val="003C1BE6"/>
    <w:rsid w:val="003E3628"/>
    <w:rsid w:val="003E6B55"/>
    <w:rsid w:val="00412855"/>
    <w:rsid w:val="00425BFF"/>
    <w:rsid w:val="00467694"/>
    <w:rsid w:val="004A69EE"/>
    <w:rsid w:val="004E379D"/>
    <w:rsid w:val="004E434C"/>
    <w:rsid w:val="00500526"/>
    <w:rsid w:val="005169B4"/>
    <w:rsid w:val="0052587C"/>
    <w:rsid w:val="00531984"/>
    <w:rsid w:val="00540213"/>
    <w:rsid w:val="00544D6C"/>
    <w:rsid w:val="00552CCD"/>
    <w:rsid w:val="0056309F"/>
    <w:rsid w:val="00570018"/>
    <w:rsid w:val="00576B11"/>
    <w:rsid w:val="00576E52"/>
    <w:rsid w:val="00580DDA"/>
    <w:rsid w:val="005969DF"/>
    <w:rsid w:val="005E20B9"/>
    <w:rsid w:val="00616CB6"/>
    <w:rsid w:val="00616FB8"/>
    <w:rsid w:val="00630629"/>
    <w:rsid w:val="006308FD"/>
    <w:rsid w:val="006576C1"/>
    <w:rsid w:val="00666ED6"/>
    <w:rsid w:val="006742AF"/>
    <w:rsid w:val="006C4228"/>
    <w:rsid w:val="006D5B63"/>
    <w:rsid w:val="006E4DDC"/>
    <w:rsid w:val="00716899"/>
    <w:rsid w:val="00761CF6"/>
    <w:rsid w:val="00772F36"/>
    <w:rsid w:val="007812EB"/>
    <w:rsid w:val="007A06E4"/>
    <w:rsid w:val="007A3F71"/>
    <w:rsid w:val="007B5107"/>
    <w:rsid w:val="007B5186"/>
    <w:rsid w:val="007F0C83"/>
    <w:rsid w:val="008239D7"/>
    <w:rsid w:val="008320B8"/>
    <w:rsid w:val="00863AF1"/>
    <w:rsid w:val="00863D4F"/>
    <w:rsid w:val="008640CF"/>
    <w:rsid w:val="00884DBF"/>
    <w:rsid w:val="008A39FB"/>
    <w:rsid w:val="008B04B0"/>
    <w:rsid w:val="008C1A16"/>
    <w:rsid w:val="008D6C2B"/>
    <w:rsid w:val="008F0829"/>
    <w:rsid w:val="008F485B"/>
    <w:rsid w:val="00910B69"/>
    <w:rsid w:val="00973C71"/>
    <w:rsid w:val="00976E35"/>
    <w:rsid w:val="00982B95"/>
    <w:rsid w:val="009A082A"/>
    <w:rsid w:val="009B4D2B"/>
    <w:rsid w:val="009C266A"/>
    <w:rsid w:val="009E48E0"/>
    <w:rsid w:val="00A10481"/>
    <w:rsid w:val="00A208DB"/>
    <w:rsid w:val="00A24782"/>
    <w:rsid w:val="00A41742"/>
    <w:rsid w:val="00A62B9F"/>
    <w:rsid w:val="00A75BBD"/>
    <w:rsid w:val="00AA17BE"/>
    <w:rsid w:val="00AE10B6"/>
    <w:rsid w:val="00AE6EE4"/>
    <w:rsid w:val="00AE7E46"/>
    <w:rsid w:val="00AF0588"/>
    <w:rsid w:val="00B31FED"/>
    <w:rsid w:val="00B63356"/>
    <w:rsid w:val="00B9278C"/>
    <w:rsid w:val="00BD0CB1"/>
    <w:rsid w:val="00BD27B0"/>
    <w:rsid w:val="00C21B5D"/>
    <w:rsid w:val="00C22F38"/>
    <w:rsid w:val="00C77BEC"/>
    <w:rsid w:val="00C814DA"/>
    <w:rsid w:val="00C82175"/>
    <w:rsid w:val="00C91F13"/>
    <w:rsid w:val="00CA6341"/>
    <w:rsid w:val="00CC3A93"/>
    <w:rsid w:val="00CD3B92"/>
    <w:rsid w:val="00CD668E"/>
    <w:rsid w:val="00CD6830"/>
    <w:rsid w:val="00CE2CF2"/>
    <w:rsid w:val="00CE37DF"/>
    <w:rsid w:val="00D10923"/>
    <w:rsid w:val="00D43086"/>
    <w:rsid w:val="00D85A28"/>
    <w:rsid w:val="00D92B32"/>
    <w:rsid w:val="00DA5842"/>
    <w:rsid w:val="00DA62CF"/>
    <w:rsid w:val="00DA7530"/>
    <w:rsid w:val="00DC7659"/>
    <w:rsid w:val="00DD3613"/>
    <w:rsid w:val="00DF5E5A"/>
    <w:rsid w:val="00E02866"/>
    <w:rsid w:val="00E06C9C"/>
    <w:rsid w:val="00E727A8"/>
    <w:rsid w:val="00EA7B72"/>
    <w:rsid w:val="00EB249D"/>
    <w:rsid w:val="00ED4B3B"/>
    <w:rsid w:val="00F1167D"/>
    <w:rsid w:val="00F451F4"/>
    <w:rsid w:val="00F67195"/>
    <w:rsid w:val="00F80600"/>
    <w:rsid w:val="00F95D24"/>
    <w:rsid w:val="00FC7B0B"/>
    <w:rsid w:val="00FE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1FF447B"/>
  <w15:docId w15:val="{2BF96E4F-EDAB-461A-9D21-7FBB27D9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Podpis">
    <w:name w:val="01 Podpis"/>
    <w:basedOn w:val="Normalny"/>
    <w:autoRedefine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rsid w:val="000C745C"/>
    <w:pPr>
      <w:ind w:firstLine="0"/>
      <w:pPrChange w:id="0" w:author="Krzysztof Ignaczak" w:date="2022-11-22T13:57:00Z">
        <w:pPr>
          <w:jc w:val="both"/>
        </w:pPr>
      </w:pPrChange>
    </w:pPr>
    <w:rPr>
      <w:rFonts w:ascii="Times New Roman" w:hAnsi="Times New Roman" w:cs="Times New Roman"/>
      <w:b w:val="0"/>
      <w:sz w:val="22"/>
      <w:szCs w:val="22"/>
      <w:rPrChange w:id="0" w:author="Krzysztof Ignaczak" w:date="2022-11-22T13:57:00Z">
        <w:rPr>
          <w:iCs/>
          <w:sz w:val="22"/>
          <w:szCs w:val="22"/>
          <w:lang w:val="pl-PL" w:eastAsia="pl-PL" w:bidi="ar-SA"/>
        </w:rPr>
      </w:rPrChange>
    </w:rPr>
  </w:style>
  <w:style w:type="paragraph" w:customStyle="1" w:styleId="01Tekstbtppp">
    <w:name w:val="01 Tekst btppp"/>
    <w:basedOn w:val="01Tekst"/>
    <w:autoRedefine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rsid w:val="008C1A16"/>
    <w:pPr>
      <w:tabs>
        <w:tab w:val="right" w:leader="dot" w:pos="9072"/>
      </w:tabs>
    </w:pPr>
    <w:rPr>
      <w:b/>
      <w:szCs w:val="24"/>
    </w:r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E46"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E46"/>
  </w:style>
  <w:style w:type="paragraph" w:styleId="Tekstdymka">
    <w:name w:val="Balloon Text"/>
    <w:basedOn w:val="Normalny"/>
    <w:link w:val="TekstdymkaZnak"/>
    <w:uiPriority w:val="99"/>
    <w:semiHidden/>
    <w:unhideWhenUsed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4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DD36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m.littmann</dc:creator>
  <cp:lastModifiedBy>Krzysztof Ignaczak</cp:lastModifiedBy>
  <cp:revision>4</cp:revision>
  <cp:lastPrinted>2021-03-22T08:53:00Z</cp:lastPrinted>
  <dcterms:created xsi:type="dcterms:W3CDTF">2022-11-22T12:56:00Z</dcterms:created>
  <dcterms:modified xsi:type="dcterms:W3CDTF">2022-11-22T14:11:00Z</dcterms:modified>
</cp:coreProperties>
</file>