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9A511D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522847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326AB37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6D83231C" w14:textId="77777777" w:rsidR="005548F2" w:rsidRPr="00522847" w:rsidRDefault="005548F2" w:rsidP="002E7B4E">
      <w:pPr>
        <w:tabs>
          <w:tab w:val="left" w:pos="708"/>
          <w:tab w:val="left" w:pos="1416"/>
          <w:tab w:val="center" w:pos="4748"/>
        </w:tabs>
        <w:spacing w:before="16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5AE6E9F9" w14:textId="77777777" w:rsidR="005548F2" w:rsidRPr="002E7B4E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</w:rPr>
      </w:pPr>
    </w:p>
    <w:p w14:paraId="67AAD896" w14:textId="77777777" w:rsidR="005548F2" w:rsidRPr="002E7B4E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</w:rPr>
      </w:pPr>
    </w:p>
    <w:p w14:paraId="2043D83F" w14:textId="77777777" w:rsidR="008A332F" w:rsidRPr="00522847" w:rsidRDefault="007B06A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522847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65CBB5FC" w14:textId="2121A64B" w:rsidR="008C6721" w:rsidRPr="0052284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I</w:t>
      </w:r>
      <w:r w:rsidR="00DA1D46">
        <w:rPr>
          <w:rFonts w:ascii="Arial" w:hAnsi="Arial" w:cs="Arial"/>
          <w:b/>
          <w:color w:val="auto"/>
          <w:sz w:val="24"/>
          <w:szCs w:val="24"/>
        </w:rPr>
        <w:t>I</w:t>
      </w:r>
      <w:r w:rsidRPr="00522847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>20</w:t>
      </w:r>
      <w:r w:rsidR="008365C8">
        <w:rPr>
          <w:rFonts w:ascii="Arial" w:hAnsi="Arial" w:cs="Arial"/>
          <w:b/>
          <w:color w:val="auto"/>
          <w:sz w:val="24"/>
          <w:szCs w:val="24"/>
        </w:rPr>
        <w:t>2</w:t>
      </w:r>
      <w:r w:rsidR="007012F9">
        <w:rPr>
          <w:rFonts w:ascii="Arial" w:hAnsi="Arial" w:cs="Arial"/>
          <w:b/>
          <w:color w:val="auto"/>
          <w:sz w:val="24"/>
          <w:szCs w:val="24"/>
        </w:rPr>
        <w:t>1</w:t>
      </w:r>
      <w:r w:rsidR="007B06AB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311813A" w14:textId="77777777" w:rsidR="008A332F" w:rsidRPr="00522847" w:rsidRDefault="003C7325" w:rsidP="003642B8">
      <w:pPr>
        <w:spacing w:after="360"/>
        <w:jc w:val="center"/>
        <w:rPr>
          <w:rFonts w:ascii="Arial" w:hAnsi="Arial" w:cs="Arial"/>
        </w:rPr>
      </w:pPr>
      <w:r w:rsidRPr="00522847">
        <w:rPr>
          <w:rFonts w:ascii="Arial" w:hAnsi="Arial" w:cs="Arial"/>
        </w:rPr>
        <w:t xml:space="preserve">(dane należy wskazać w </w:t>
      </w:r>
      <w:r w:rsidR="00304D04" w:rsidRPr="00522847">
        <w:rPr>
          <w:rFonts w:ascii="Arial" w:hAnsi="Arial" w:cs="Arial"/>
        </w:rPr>
        <w:t xml:space="preserve">zakresie </w:t>
      </w:r>
      <w:r w:rsidR="00F2008A" w:rsidRPr="00522847">
        <w:rPr>
          <w:rFonts w:ascii="Arial" w:hAnsi="Arial" w:cs="Arial"/>
        </w:rPr>
        <w:t xml:space="preserve">odnoszącym się do </w:t>
      </w:r>
      <w:r w:rsidR="00304D04" w:rsidRPr="00522847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1"/>
      </w:tblGrid>
      <w:tr w:rsidR="00522847" w:rsidRPr="00522847" w14:paraId="747819D1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977180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A16C4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„</w:t>
            </w:r>
            <w:r w:rsidRPr="00522847">
              <w:rPr>
                <w:rFonts w:ascii="Arial" w:hAnsi="Arial" w:cs="Arial"/>
                <w:i/>
                <w:sz w:val="18"/>
                <w:szCs w:val="20"/>
              </w:rPr>
              <w:t>Promocja parków narodowych jako marki</w:t>
            </w:r>
            <w:r w:rsidRPr="00522847"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522847" w:rsidRPr="00522847" w14:paraId="6355B7BC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83651B" w14:textId="77777777" w:rsidR="007B06AB" w:rsidRPr="00EA2348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2348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A9227" w14:textId="7B7D84C0" w:rsidR="007B06AB" w:rsidRPr="00EA2348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EA2348">
              <w:rPr>
                <w:rFonts w:ascii="Arial" w:hAnsi="Arial" w:cs="Arial"/>
                <w:sz w:val="18"/>
                <w:szCs w:val="20"/>
              </w:rPr>
              <w:t xml:space="preserve">Minister </w:t>
            </w:r>
            <w:r w:rsidR="001B013E" w:rsidRPr="00EA2348">
              <w:rPr>
                <w:rFonts w:ascii="Arial" w:hAnsi="Arial" w:cs="Arial"/>
                <w:sz w:val="18"/>
                <w:szCs w:val="20"/>
              </w:rPr>
              <w:t xml:space="preserve">Klimatu i </w:t>
            </w:r>
            <w:r w:rsidRPr="00EA2348">
              <w:rPr>
                <w:rFonts w:ascii="Arial" w:hAnsi="Arial" w:cs="Arial"/>
                <w:sz w:val="18"/>
                <w:szCs w:val="20"/>
              </w:rPr>
              <w:t>Środowiska</w:t>
            </w:r>
          </w:p>
        </w:tc>
      </w:tr>
      <w:tr w:rsidR="00522847" w:rsidRPr="00522847" w14:paraId="13639C1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7691C5" w14:textId="77777777" w:rsidR="007B06AB" w:rsidRPr="009F145D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9F145D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310AD" w14:textId="0E66DC07" w:rsidR="007B06AB" w:rsidRPr="009F145D" w:rsidRDefault="007B06AB" w:rsidP="00F36CEE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20"/>
              </w:rPr>
              <w:t>Minister Środowiska</w:t>
            </w:r>
            <w:r w:rsidR="005F264A" w:rsidRPr="009F145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522847" w:rsidRPr="00522847" w14:paraId="655F3BB6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F67A64C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39530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23 parki narodowe</w:t>
            </w:r>
          </w:p>
        </w:tc>
      </w:tr>
      <w:tr w:rsidR="00522847" w:rsidRPr="00522847" w14:paraId="13D484A7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18296E7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E3D0F7" w14:textId="77777777" w:rsidR="007B06AB" w:rsidRPr="00522847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 xml:space="preserve">Projekt jest realizowany ze środków POIŚ 2014–2020, w ramach działania  2.4 Ochrona przyrody i edukacja ekologiczna oś priorytetowa II OCHRONA ŚRODOWISKA W TYM ADAPTACJA DO ZMIAN KLIMATU , Budżet państwa – Część 41, </w:t>
            </w:r>
          </w:p>
        </w:tc>
      </w:tr>
      <w:tr w:rsidR="00522847" w:rsidRPr="00522847" w14:paraId="5FC1335B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AF1A3E1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328C4D6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3EDE7" w14:textId="50DCC2FA" w:rsidR="007B06AB" w:rsidRPr="00DE14DD" w:rsidRDefault="007B06AB" w:rsidP="00953C47">
            <w:pPr>
              <w:spacing w:before="60" w:after="60" w:line="240" w:lineRule="auto"/>
              <w:rPr>
                <w:rFonts w:ascii="Arial" w:eastAsia="MS MinNew Roman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5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 780 200</w:t>
            </w:r>
            <w:r w:rsidRPr="00DE14DD">
              <w:rPr>
                <w:rFonts w:ascii="Arial" w:eastAsia="MS MinNew Roman" w:hAnsi="Arial" w:cs="Arial"/>
                <w:sz w:val="18"/>
                <w:szCs w:val="18"/>
              </w:rPr>
              <w:t xml:space="preserve">,00 PLN (pierwotnie 5 600 000,00) </w:t>
            </w:r>
          </w:p>
          <w:p w14:paraId="6D9A9E8B" w14:textId="77777777" w:rsidR="007B06AB" w:rsidRPr="00DE14DD" w:rsidRDefault="007B06AB" w:rsidP="00953C47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w tym na część informatyczną (strony+aplikacja) 900 000,00 PLN</w:t>
            </w:r>
          </w:p>
        </w:tc>
      </w:tr>
      <w:tr w:rsidR="00522847" w:rsidRPr="00522847" w14:paraId="1B67EF1E" w14:textId="77777777" w:rsidTr="00953C4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1DC0374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D2101" w14:textId="6E3EFCE4" w:rsidR="007B06AB" w:rsidRPr="00DE14DD" w:rsidRDefault="007B06AB" w:rsidP="00476406">
            <w:pPr>
              <w:spacing w:before="60" w:after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4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 595 804</w:t>
            </w:r>
            <w:r w:rsidRPr="00DE14DD">
              <w:rPr>
                <w:rFonts w:ascii="Arial" w:eastAsia="MS MinNew Roman" w:hAnsi="Arial" w:cs="Arial"/>
                <w:sz w:val="18"/>
                <w:szCs w:val="18"/>
              </w:rPr>
              <w:t>,</w:t>
            </w:r>
            <w:r w:rsidR="00476406" w:rsidRPr="00DE14DD">
              <w:rPr>
                <w:rFonts w:ascii="Arial" w:eastAsia="MS MinNew Roman" w:hAnsi="Arial" w:cs="Arial"/>
                <w:sz w:val="18"/>
                <w:szCs w:val="18"/>
              </w:rPr>
              <w:t>23</w:t>
            </w:r>
            <w:r w:rsidR="00CF39C5" w:rsidRPr="00DE14DD">
              <w:rPr>
                <w:rFonts w:ascii="Arial" w:eastAsia="MS MinNew Roman" w:hAnsi="Arial" w:cs="Arial"/>
                <w:sz w:val="18"/>
                <w:szCs w:val="18"/>
              </w:rPr>
              <w:t xml:space="preserve"> zł</w:t>
            </w:r>
          </w:p>
        </w:tc>
      </w:tr>
      <w:tr w:rsidR="00522847" w:rsidRPr="00522847" w14:paraId="72C8357C" w14:textId="77777777" w:rsidTr="007B06AB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D4D1DDF" w14:textId="77777777" w:rsidR="007B06AB" w:rsidRPr="00522847" w:rsidRDefault="007B06AB" w:rsidP="007B06A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27FFB43" w14:textId="77777777" w:rsidR="007B06AB" w:rsidRPr="00522847" w:rsidRDefault="007B06AB" w:rsidP="007B06A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52284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6E792" w14:textId="77777777" w:rsidR="007B06AB" w:rsidRPr="00DE14DD" w:rsidRDefault="007B06AB" w:rsidP="007B06AB">
            <w:pPr>
              <w:spacing w:before="120" w:after="120" w:line="276" w:lineRule="auto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Rozpoczęcie projektu: 19 maja 2016 r.</w:t>
            </w:r>
          </w:p>
          <w:p w14:paraId="61B60A7C" w14:textId="2119207E" w:rsidR="007B06AB" w:rsidRDefault="004A0F2A" w:rsidP="004A0F2A">
            <w:pPr>
              <w:spacing w:after="0"/>
              <w:rPr>
                <w:rFonts w:ascii="Arial" w:hAnsi="Arial" w:cs="Arial"/>
                <w:spacing w:val="-2"/>
                <w:sz w:val="18"/>
                <w:szCs w:val="20"/>
              </w:rPr>
            </w:pP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Zakończenie projektu: 31 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październik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>a 202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2</w:t>
            </w:r>
            <w:r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(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>termin zgodn</w:t>
            </w:r>
            <w:r w:rsidR="00771557">
              <w:rPr>
                <w:rFonts w:ascii="Arial" w:hAnsi="Arial" w:cs="Arial"/>
                <w:spacing w:val="-2"/>
                <w:sz w:val="18"/>
                <w:szCs w:val="20"/>
              </w:rPr>
              <w:t>y</w:t>
            </w:r>
            <w:r w:rsidR="00CD038D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>Aneks</w:t>
            </w:r>
            <w:r w:rsidR="00771557">
              <w:rPr>
                <w:rFonts w:ascii="Arial" w:hAnsi="Arial" w:cs="Arial"/>
                <w:spacing w:val="-2"/>
                <w:sz w:val="18"/>
                <w:szCs w:val="20"/>
              </w:rPr>
              <w:t>em</w:t>
            </w:r>
            <w:r w:rsidR="00507604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nr POIS.02.04.00-00-0001/15-08</w:t>
            </w:r>
            <w:r w:rsidR="00263C7C" w:rsidRPr="00DE14DD">
              <w:rPr>
                <w:rFonts w:ascii="Arial" w:hAnsi="Arial" w:cs="Arial"/>
                <w:spacing w:val="-2"/>
                <w:sz w:val="18"/>
                <w:szCs w:val="20"/>
              </w:rPr>
              <w:t xml:space="preserve"> z dnia 25.02.2021 r.</w:t>
            </w:r>
            <w:r w:rsidR="003D2006" w:rsidRPr="00DE14DD">
              <w:rPr>
                <w:rFonts w:ascii="Arial" w:hAnsi="Arial" w:cs="Arial"/>
                <w:spacing w:val="-2"/>
                <w:sz w:val="18"/>
                <w:szCs w:val="20"/>
              </w:rPr>
              <w:t>)</w:t>
            </w:r>
            <w:r w:rsidR="00DA1D46">
              <w:rPr>
                <w:rFonts w:ascii="Arial" w:hAnsi="Arial" w:cs="Arial"/>
                <w:spacing w:val="-2"/>
                <w:sz w:val="18"/>
                <w:szCs w:val="20"/>
              </w:rPr>
              <w:t xml:space="preserve"> </w:t>
            </w:r>
          </w:p>
          <w:p w14:paraId="0DDAC019" w14:textId="77777777" w:rsidR="00DA1D46" w:rsidRDefault="00DA1D46" w:rsidP="004A0F2A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pacing w:val="-2"/>
                <w:sz w:val="18"/>
                <w:szCs w:val="20"/>
              </w:rPr>
              <w:t xml:space="preserve">Pierwotny termin zakończenia projektu: </w:t>
            </w:r>
            <w:r>
              <w:rPr>
                <w:rFonts w:ascii="Arial" w:hAnsi="Arial" w:cs="Arial"/>
                <w:sz w:val="18"/>
                <w:szCs w:val="20"/>
              </w:rPr>
              <w:t>31 grudnia 2019 r.</w:t>
            </w:r>
          </w:p>
          <w:p w14:paraId="2B18D5A0" w14:textId="47418535" w:rsidR="001342DE" w:rsidRPr="00DE14DD" w:rsidRDefault="001342DE" w:rsidP="004A0F2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1342DE">
              <w:rPr>
                <w:rFonts w:ascii="Arial" w:hAnsi="Arial" w:cs="Arial"/>
                <w:sz w:val="18"/>
                <w:szCs w:val="20"/>
                <w:highlight w:val="green"/>
              </w:rPr>
              <w:t>Termin osiągnięcia wskaźników: 31 grudnia 2023 r.</w:t>
            </w:r>
          </w:p>
        </w:tc>
      </w:tr>
    </w:tbl>
    <w:p w14:paraId="05B8D880" w14:textId="77777777" w:rsidR="00CA516B" w:rsidRPr="00522847" w:rsidRDefault="004C1D48" w:rsidP="006E3FFB">
      <w:pPr>
        <w:pStyle w:val="Nagwek2"/>
        <w:numPr>
          <w:ilvl w:val="0"/>
          <w:numId w:val="19"/>
        </w:numPr>
        <w:spacing w:before="240" w:after="12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52284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1F56631F" w14:textId="77777777" w:rsidR="004C1D48" w:rsidRPr="00522847" w:rsidRDefault="004C1D48" w:rsidP="002E7B4E">
      <w:pPr>
        <w:pStyle w:val="Nagwek3"/>
        <w:spacing w:after="12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522847">
        <w:rPr>
          <w:rFonts w:ascii="Arial" w:hAnsi="Arial" w:cs="Arial"/>
          <w:color w:val="auto"/>
        </w:rPr>
        <w:t xml:space="preserve"> </w:t>
      </w:r>
      <w:r w:rsidR="00F2008A" w:rsidRPr="00522847">
        <w:rPr>
          <w:rFonts w:ascii="Arial" w:hAnsi="Arial" w:cs="Arial"/>
          <w:color w:val="auto"/>
        </w:rPr>
        <w:tab/>
      </w:r>
      <w:r w:rsidR="007B06AB" w:rsidRPr="00522847">
        <w:rPr>
          <w:rFonts w:ascii="Arial" w:hAnsi="Arial" w:cs="Arial"/>
          <w:color w:val="auto"/>
          <w:sz w:val="18"/>
          <w:szCs w:val="18"/>
        </w:rPr>
        <w:t>W ramach ww. zadań nie przewiduje się powstania nowych ani modyfikacji istniejących aktów prawnych.</w:t>
      </w:r>
    </w:p>
    <w:p w14:paraId="50254DB7" w14:textId="77777777" w:rsidR="003C7325" w:rsidRPr="00522847" w:rsidRDefault="00E35401" w:rsidP="006E3FFB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52284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52284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52284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522847" w:rsidRPr="00522847" w14:paraId="6D08BC0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2233AD3" w14:textId="77777777" w:rsidR="00907F6D" w:rsidRPr="0052284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5C948638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8EDFCD1" w14:textId="77777777" w:rsidR="00907F6D" w:rsidRPr="0052284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522847" w:rsidRPr="00522847" w14:paraId="35C4AE42" w14:textId="77777777" w:rsidTr="00C1177E">
        <w:tc>
          <w:tcPr>
            <w:tcW w:w="2972" w:type="dxa"/>
            <w:vAlign w:val="center"/>
          </w:tcPr>
          <w:p w14:paraId="03228482" w14:textId="79541D25" w:rsidR="007B06AB" w:rsidRPr="00295E86" w:rsidRDefault="001342DE" w:rsidP="007828A6">
            <w:pPr>
              <w:jc w:val="center"/>
              <w:rPr>
                <w:rFonts w:ascii="Arial" w:hAnsi="Arial" w:cs="Arial"/>
                <w:sz w:val="18"/>
                <w:szCs w:val="20"/>
                <w:highlight w:val="green"/>
              </w:rPr>
            </w:pPr>
            <w:r>
              <w:rPr>
                <w:rFonts w:ascii="Arial" w:hAnsi="Arial" w:cs="Arial"/>
                <w:sz w:val="18"/>
                <w:szCs w:val="20"/>
              </w:rPr>
              <w:t>83,28</w:t>
            </w:r>
            <w:r w:rsidR="00CD038D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5E421D9B" w14:textId="4F5D85B9" w:rsidR="006A6311" w:rsidRPr="00DE14DD" w:rsidRDefault="002879A8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44,32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w projekcie)</w:t>
            </w:r>
          </w:p>
          <w:p w14:paraId="2976ADDC" w14:textId="51DFEF49" w:rsidR="007B06AB" w:rsidRPr="00DE14DD" w:rsidRDefault="002879A8" w:rsidP="006A6311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41,97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>% (wydatki kwalifikowane zatwierdzone)</w:t>
            </w:r>
          </w:p>
          <w:p w14:paraId="061DB3A1" w14:textId="16EB9EA3" w:rsidR="006A6311" w:rsidRPr="00DE14DD" w:rsidRDefault="002879A8" w:rsidP="00AF0400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42,79 </w:t>
            </w:r>
            <w:r w:rsidR="00AF0400" w:rsidRPr="00DE14DD">
              <w:rPr>
                <w:rFonts w:ascii="Arial" w:hAnsi="Arial" w:cs="Arial"/>
                <w:sz w:val="18"/>
                <w:szCs w:val="20"/>
              </w:rPr>
              <w:t xml:space="preserve">% </w:t>
            </w:r>
            <w:r w:rsidR="006A6311" w:rsidRPr="00DE14DD">
              <w:rPr>
                <w:rFonts w:ascii="Arial" w:hAnsi="Arial" w:cs="Arial"/>
                <w:sz w:val="18"/>
                <w:szCs w:val="20"/>
              </w:rPr>
              <w:t>(wydatki kwalifikowane)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80D6FE" w14:textId="683181E5" w:rsidR="007B06AB" w:rsidRPr="00DE14DD" w:rsidRDefault="00640143" w:rsidP="00953C4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50,59</w:t>
            </w:r>
            <w:r w:rsidR="000F70BE" w:rsidRPr="00DE14DD">
              <w:rPr>
                <w:rFonts w:ascii="Arial" w:hAnsi="Arial" w:cs="Arial"/>
                <w:sz w:val="18"/>
                <w:szCs w:val="20"/>
              </w:rPr>
              <w:t>%</w:t>
            </w:r>
            <w:r w:rsidR="00DF2123" w:rsidRPr="00DE14D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</w:tbl>
    <w:p w14:paraId="0E8ADFAE" w14:textId="77777777" w:rsidR="00E42938" w:rsidRPr="00522847" w:rsidRDefault="005C0469" w:rsidP="002E7B4E">
      <w:pPr>
        <w:pStyle w:val="Nagwek3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color w:val="auto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411C07A" w14:textId="2B8A56B0" w:rsidR="00605E16" w:rsidRDefault="00263C7C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 xml:space="preserve">W dniu 25 lutego 2021 r. podpisano nr </w:t>
      </w:r>
      <w:r w:rsidRPr="00263C7C">
        <w:rPr>
          <w:rFonts w:ascii="Arial" w:hAnsi="Arial" w:cs="Arial"/>
          <w:bCs/>
          <w:i/>
          <w:iCs/>
          <w:sz w:val="20"/>
          <w:szCs w:val="20"/>
        </w:rPr>
        <w:t>Aneks nr POIS.02.04.00-00-0001/15-08</w:t>
      </w:r>
      <w:r w:rsidR="00704490">
        <w:rPr>
          <w:rFonts w:ascii="Arial" w:hAnsi="Arial" w:cs="Arial"/>
          <w:bCs/>
          <w:i/>
          <w:iCs/>
          <w:sz w:val="20"/>
          <w:szCs w:val="20"/>
        </w:rPr>
        <w:t>, na podstawie którego wydłużono termin realizacji projektu do 31 października 2022 r. oraz zwiększono kwotę</w:t>
      </w:r>
      <w:r w:rsidR="00704490" w:rsidRPr="00704490">
        <w:rPr>
          <w:rFonts w:ascii="Arial" w:hAnsi="Arial" w:cs="Arial"/>
          <w:bCs/>
          <w:i/>
          <w:iCs/>
          <w:sz w:val="20"/>
          <w:szCs w:val="20"/>
        </w:rPr>
        <w:t xml:space="preserve"> dofinansowania dla projektu z 3 790 655,50 zł na 3 906 433,71 zł.</w:t>
      </w:r>
    </w:p>
    <w:p w14:paraId="248A364B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655190BE" w14:textId="77777777" w:rsidR="00950623" w:rsidRDefault="00950623" w:rsidP="004A0F2A">
      <w:pPr>
        <w:spacing w:after="120" w:line="24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00B3DCCC" w14:textId="63022351" w:rsidR="00CF2E64" w:rsidRDefault="00CF2E64" w:rsidP="00605E16">
      <w:pPr>
        <w:keepNext/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lastRenderedPageBreak/>
        <w:t xml:space="preserve">Kamienie </w:t>
      </w:r>
      <w:r w:rsidR="008365C8">
        <w:rPr>
          <w:rFonts w:ascii="Arial" w:hAnsi="Arial" w:cs="Arial"/>
          <w:b/>
          <w:sz w:val="20"/>
          <w:szCs w:val="20"/>
        </w:rPr>
        <w:t xml:space="preserve">milowe </w:t>
      </w:r>
    </w:p>
    <w:p w14:paraId="774C2278" w14:textId="3FC82145" w:rsidR="00605E16" w:rsidRPr="00F20242" w:rsidRDefault="00605E16" w:rsidP="00141A92">
      <w:pPr>
        <w:spacing w:after="120" w:line="240" w:lineRule="auto"/>
        <w:rPr>
          <w:rFonts w:ascii="Arial" w:hAnsi="Arial" w:cs="Arial"/>
          <w:b/>
          <w:i/>
          <w:iCs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522847" w:rsidRPr="00522847" w14:paraId="64C16DE3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0F2A35A2" w14:textId="77777777" w:rsidR="004350B8" w:rsidRPr="00522847" w:rsidRDefault="00F76777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158522E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52284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4559B3F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3318AAB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0EA1803D" w14:textId="77777777" w:rsidR="004350B8" w:rsidRPr="00522847" w:rsidRDefault="00CA516B" w:rsidP="002E7B4E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52284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B06AB" w:rsidRPr="00522847" w14:paraId="57439584" w14:textId="77777777" w:rsidTr="00447371">
        <w:tc>
          <w:tcPr>
            <w:tcW w:w="2127" w:type="dxa"/>
          </w:tcPr>
          <w:p w14:paraId="6BA19379" w14:textId="77777777" w:rsidR="007B06AB" w:rsidRPr="00522847" w:rsidRDefault="007B06AB" w:rsidP="002E7B4E">
            <w:pPr>
              <w:widowControl w:val="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Wykonanie stron www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38C62" w14:textId="77777777" w:rsidR="007B06AB" w:rsidRPr="00522847" w:rsidRDefault="00A96617" w:rsidP="002E7B4E">
            <w:pPr>
              <w:widowControl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– 650 000</w:t>
            </w:r>
          </w:p>
        </w:tc>
        <w:tc>
          <w:tcPr>
            <w:tcW w:w="1289" w:type="dxa"/>
            <w:vAlign w:val="center"/>
          </w:tcPr>
          <w:p w14:paraId="0D4D5629" w14:textId="42DE68F8" w:rsidR="007B06AB" w:rsidRPr="00DE14DD" w:rsidRDefault="007B06AB" w:rsidP="002E7B4E">
            <w:pPr>
              <w:widowControl w:val="0"/>
              <w:jc w:val="center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65439A" w:rsidRPr="00DE14DD">
              <w:rPr>
                <w:rFonts w:ascii="Arial" w:hAnsi="Arial" w:cs="Arial"/>
                <w:sz w:val="18"/>
                <w:szCs w:val="18"/>
              </w:rPr>
              <w:t>6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6AEF0C1A" w14:textId="77777777" w:rsidR="007B06AB" w:rsidRPr="009F145D" w:rsidRDefault="007B06AB" w:rsidP="002E7B4E">
            <w:pPr>
              <w:pStyle w:val="Akapitzlist"/>
              <w:widowControl w:val="0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FB03DE6" w14:textId="00DC71A1" w:rsidR="007B06AB" w:rsidRPr="009F145D" w:rsidRDefault="007B06AB" w:rsidP="002E7B4E">
            <w:pPr>
              <w:widowControl w:val="0"/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-</w:t>
            </w:r>
            <w:r w:rsidR="005F264A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1E7D" w:rsidRPr="009F145D">
              <w:rPr>
                <w:rFonts w:ascii="Arial" w:hAnsi="Arial" w:cs="Arial"/>
                <w:sz w:val="18"/>
                <w:szCs w:val="18"/>
              </w:rPr>
              <w:t>odstąpiono od umowy,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B013E" w:rsidRPr="001342DE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7B06AB" w:rsidRPr="00522847" w14:paraId="6B18C6AB" w14:textId="77777777" w:rsidTr="00447371">
        <w:tc>
          <w:tcPr>
            <w:tcW w:w="2127" w:type="dxa"/>
          </w:tcPr>
          <w:p w14:paraId="56CBD79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serii 24 filmów informacyjno-promocyjnych 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D377" w14:textId="77777777" w:rsidR="007B06AB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778C5ADD" w14:textId="77777777" w:rsidR="007B06AB" w:rsidRPr="00DE14DD" w:rsidRDefault="007B06AB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914" w:type="dxa"/>
            <w:vAlign w:val="center"/>
          </w:tcPr>
          <w:p w14:paraId="5E86B9EF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cs="Arial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802" w:type="dxa"/>
            <w:vAlign w:val="center"/>
          </w:tcPr>
          <w:p w14:paraId="7197E428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– osiągnięty</w:t>
            </w:r>
          </w:p>
        </w:tc>
      </w:tr>
      <w:tr w:rsidR="00447371" w:rsidRPr="00522847" w14:paraId="4784E0EB" w14:textId="77777777" w:rsidTr="005F264A">
        <w:tc>
          <w:tcPr>
            <w:tcW w:w="2127" w:type="dxa"/>
          </w:tcPr>
          <w:p w14:paraId="308A7CF1" w14:textId="77777777" w:rsidR="00447371" w:rsidRPr="00953AB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953A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Produkcja serii 6 krótkich filmów promujących właściwe zachowania na terenie parków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7F5E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CD17C48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2B999612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3E1F080E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2B0341E6" w14:textId="77777777" w:rsidTr="00295E86">
        <w:tc>
          <w:tcPr>
            <w:tcW w:w="2127" w:type="dxa"/>
          </w:tcPr>
          <w:p w14:paraId="4FB57D6C" w14:textId="77777777" w:rsidR="00447371" w:rsidRPr="00522847" w:rsidRDefault="00447371" w:rsidP="0044737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Wydanie serii 24 folderów o Polskich Parkach Narodowych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8137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FEBA74" w14:textId="77777777" w:rsidR="00447371" w:rsidRPr="00DE14DD" w:rsidRDefault="005F264A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1914" w:type="dxa"/>
            <w:vAlign w:val="center"/>
          </w:tcPr>
          <w:p w14:paraId="1643B2B6" w14:textId="0B2D36B8" w:rsidR="00447371" w:rsidRPr="009F145D" w:rsidRDefault="00077A59" w:rsidP="00295E8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05-2020</w:t>
            </w:r>
          </w:p>
        </w:tc>
        <w:tc>
          <w:tcPr>
            <w:tcW w:w="2802" w:type="dxa"/>
            <w:vAlign w:val="center"/>
          </w:tcPr>
          <w:p w14:paraId="3E2BA26F" w14:textId="1DF26E53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077A59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447371" w:rsidRPr="00522847" w14:paraId="67C0AA05" w14:textId="77777777" w:rsidTr="00447371">
        <w:tc>
          <w:tcPr>
            <w:tcW w:w="2127" w:type="dxa"/>
          </w:tcPr>
          <w:p w14:paraId="3703CDF3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Produkcja multimedialnej gry edukacyjnej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0C25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402D3085" w14:textId="2DC17055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20AB23C7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0884B6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planowany</w:t>
            </w:r>
          </w:p>
        </w:tc>
      </w:tr>
      <w:tr w:rsidR="007B06AB" w:rsidRPr="00522847" w14:paraId="48DB805A" w14:textId="77777777" w:rsidTr="00447371">
        <w:tc>
          <w:tcPr>
            <w:tcW w:w="2127" w:type="dxa"/>
          </w:tcPr>
          <w:p w14:paraId="65475D3A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Zaprojektowanie i stworzenie aplikacji mobilnej - przewodnika po PN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06AFC" w14:textId="77777777" w:rsidR="007B06AB" w:rsidRPr="00522847" w:rsidRDefault="00A96617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447371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8 000</w:t>
            </w:r>
          </w:p>
        </w:tc>
        <w:tc>
          <w:tcPr>
            <w:tcW w:w="1289" w:type="dxa"/>
            <w:vAlign w:val="center"/>
          </w:tcPr>
          <w:p w14:paraId="3FA53B7C" w14:textId="291BD191" w:rsidR="007B06AB" w:rsidRPr="00DE14DD" w:rsidRDefault="009733AD" w:rsidP="00CA3E4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0E7DA4A" w14:textId="77777777" w:rsidR="007B06AB" w:rsidRPr="009F145D" w:rsidRDefault="007B06AB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19AE2559" w14:textId="77777777" w:rsidR="007B06AB" w:rsidRPr="00522847" w:rsidRDefault="007B06AB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- planowany</w:t>
            </w:r>
          </w:p>
        </w:tc>
      </w:tr>
      <w:tr w:rsidR="00447371" w:rsidRPr="00522847" w14:paraId="7294C1E3" w14:textId="77777777" w:rsidTr="00C1177E">
        <w:tc>
          <w:tcPr>
            <w:tcW w:w="2127" w:type="dxa"/>
          </w:tcPr>
          <w:p w14:paraId="27D7DF4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Współpraca z twórcami graffiti i murali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E685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B1488A7" w14:textId="332336ED" w:rsidR="00447371" w:rsidRPr="00DE14DD" w:rsidRDefault="009733AD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4" w:type="dxa"/>
          </w:tcPr>
          <w:p w14:paraId="7DCB1BF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14:paraId="73FE01B7" w14:textId="18EB8094" w:rsidR="00447371" w:rsidRPr="00522847" w:rsidRDefault="00447371" w:rsidP="00447371">
            <w:pPr>
              <w:spacing w:before="40" w:after="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</w:t>
            </w:r>
            <w:r w:rsidR="001342DE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</w:tc>
      </w:tr>
      <w:tr w:rsidR="00447371" w:rsidRPr="00522847" w14:paraId="4ABCF48C" w14:textId="77777777" w:rsidTr="005F264A">
        <w:tc>
          <w:tcPr>
            <w:tcW w:w="2127" w:type="dxa"/>
          </w:tcPr>
          <w:p w14:paraId="4FDF1DC5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Przygotowanie i przeprowadzenie 4 szkoleń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598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572B98B1" w14:textId="77777777" w:rsidR="00447371" w:rsidRPr="00DE14DD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1914" w:type="dxa"/>
            <w:vAlign w:val="center"/>
          </w:tcPr>
          <w:p w14:paraId="3E8D9B4A" w14:textId="77777777" w:rsidR="00447371" w:rsidRPr="009F145D" w:rsidRDefault="005F264A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802" w:type="dxa"/>
            <w:vAlign w:val="center"/>
          </w:tcPr>
          <w:p w14:paraId="598B2951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F264A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52284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47371" w:rsidRPr="00522847" w14:paraId="7D378692" w14:textId="77777777" w:rsidTr="00C1177E">
        <w:tc>
          <w:tcPr>
            <w:tcW w:w="2127" w:type="dxa"/>
          </w:tcPr>
          <w:p w14:paraId="4DFE7CD2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PPN na imprezach masowych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75596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2F6B3868" w14:textId="770AB33B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3F5FAA40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shd w:val="clear" w:color="auto" w:fill="auto"/>
            <w:vAlign w:val="center"/>
          </w:tcPr>
          <w:p w14:paraId="54132321" w14:textId="543C523A" w:rsidR="00447371" w:rsidRPr="00522847" w:rsidRDefault="007B7AB6" w:rsidP="00A40C70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1342DE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447371" w:rsidRPr="00522847" w14:paraId="4F496A74" w14:textId="77777777" w:rsidTr="00447371">
        <w:tc>
          <w:tcPr>
            <w:tcW w:w="2127" w:type="dxa"/>
          </w:tcPr>
          <w:p w14:paraId="56328A3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projektu i PPN w mediach społecznościowych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D77DC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01C13E2" w14:textId="1BA8783C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337A61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71EA9455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 xml:space="preserve">- w trakcie realizacji </w:t>
            </w:r>
          </w:p>
        </w:tc>
      </w:tr>
      <w:tr w:rsidR="00447371" w:rsidRPr="00522847" w14:paraId="72FCB172" w14:textId="77777777" w:rsidTr="00447371">
        <w:tc>
          <w:tcPr>
            <w:tcW w:w="2127" w:type="dxa"/>
          </w:tcPr>
          <w:p w14:paraId="4E85BB6E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Promocja dofinansowania ze środków UE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45C40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3A03F5AB" w14:textId="4E3EA482" w:rsidR="00447371" w:rsidRPr="00DE14DD" w:rsidRDefault="00B65504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44F462AF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6E7AAAF0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  <w:tr w:rsidR="00447371" w:rsidRPr="00522847" w14:paraId="1685ECEB" w14:textId="77777777" w:rsidTr="00447371">
        <w:tc>
          <w:tcPr>
            <w:tcW w:w="2127" w:type="dxa"/>
          </w:tcPr>
          <w:p w14:paraId="633050C8" w14:textId="77777777" w:rsidR="00447371" w:rsidRPr="00522847" w:rsidRDefault="00447371" w:rsidP="00447371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Zarządzanie projektem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F7ED" w14:textId="77777777" w:rsidR="00447371" w:rsidRPr="00522847" w:rsidRDefault="00447371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47371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  <w:vAlign w:val="center"/>
          </w:tcPr>
          <w:p w14:paraId="140F0ED3" w14:textId="2450F998" w:rsidR="00447371" w:rsidRPr="00DE14DD" w:rsidRDefault="00423978" w:rsidP="0044737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447371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4" w:type="dxa"/>
          </w:tcPr>
          <w:p w14:paraId="20B87252" w14:textId="77777777" w:rsidR="00447371" w:rsidRPr="009F145D" w:rsidRDefault="00447371" w:rsidP="005F264A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  <w:vAlign w:val="center"/>
          </w:tcPr>
          <w:p w14:paraId="5F067A12" w14:textId="77777777" w:rsidR="00447371" w:rsidRPr="00522847" w:rsidRDefault="00447371" w:rsidP="00447371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- w trakcie realizacji</w:t>
            </w:r>
          </w:p>
        </w:tc>
      </w:tr>
    </w:tbl>
    <w:p w14:paraId="2ADEA7D3" w14:textId="77777777" w:rsidR="00141A92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522847" w:rsidRPr="00522847" w14:paraId="10FC9C36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3AD902D3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24E22D5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A9B1879" w14:textId="77777777" w:rsidR="00DC39A9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B06C4A8" w14:textId="77777777" w:rsidR="00047D9D" w:rsidRPr="0052284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DB32DAF" w14:textId="77777777" w:rsidR="00047D9D" w:rsidRPr="0052284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52284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52284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1DEC6573" w14:textId="77777777" w:rsidR="00047D9D" w:rsidRPr="0052284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06AB" w:rsidRPr="00522847" w14:paraId="2E1AD633" w14:textId="77777777" w:rsidTr="00953C47">
        <w:tc>
          <w:tcPr>
            <w:tcW w:w="2545" w:type="dxa"/>
          </w:tcPr>
          <w:p w14:paraId="46017645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użytkowników nowych stron internetowych Parków Narodowych</w:t>
            </w:r>
          </w:p>
        </w:tc>
        <w:tc>
          <w:tcPr>
            <w:tcW w:w="1278" w:type="dxa"/>
            <w:vAlign w:val="center"/>
          </w:tcPr>
          <w:p w14:paraId="412306D0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7C939EB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650 000</w:t>
            </w:r>
          </w:p>
        </w:tc>
        <w:tc>
          <w:tcPr>
            <w:tcW w:w="1701" w:type="dxa"/>
            <w:vAlign w:val="center"/>
          </w:tcPr>
          <w:p w14:paraId="7DBFDCD6" w14:textId="58A214A2" w:rsidR="007B06AB" w:rsidRPr="009F145D" w:rsidRDefault="00F20242" w:rsidP="00953C4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</w:t>
            </w:r>
            <w:r w:rsidR="007B06AB" w:rsidRPr="009F145D">
              <w:rPr>
                <w:rFonts w:ascii="Arial" w:hAnsi="Arial" w:cs="Arial"/>
                <w:sz w:val="18"/>
                <w:szCs w:val="18"/>
              </w:rPr>
              <w:t>-202</w:t>
            </w:r>
            <w:r w:rsidRPr="009F145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68" w:type="dxa"/>
            <w:vAlign w:val="center"/>
          </w:tcPr>
          <w:p w14:paraId="4487F0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7B06AB" w:rsidRPr="00522847" w14:paraId="49686047" w14:textId="77777777" w:rsidTr="00953C47">
        <w:tc>
          <w:tcPr>
            <w:tcW w:w="2545" w:type="dxa"/>
          </w:tcPr>
          <w:p w14:paraId="569831A7" w14:textId="77777777" w:rsidR="007B06AB" w:rsidRPr="00522847" w:rsidRDefault="007B06AB" w:rsidP="00447371">
            <w:pPr>
              <w:pStyle w:val="Tekstpodstawowy2"/>
              <w:numPr>
                <w:ilvl w:val="0"/>
                <w:numId w:val="21"/>
              </w:numPr>
              <w:spacing w:after="0" w:line="259" w:lineRule="auto"/>
              <w:ind w:left="306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522847">
              <w:rPr>
                <w:rFonts w:cs="Arial"/>
                <w:sz w:val="18"/>
                <w:szCs w:val="18"/>
                <w:lang w:val="pl-PL" w:eastAsia="pl-PL"/>
              </w:rPr>
              <w:t>liczba pobrań aplikacji mobilnej</w:t>
            </w:r>
          </w:p>
        </w:tc>
        <w:tc>
          <w:tcPr>
            <w:tcW w:w="1278" w:type="dxa"/>
            <w:vAlign w:val="center"/>
          </w:tcPr>
          <w:p w14:paraId="27B5A651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vAlign w:val="center"/>
          </w:tcPr>
          <w:p w14:paraId="7EBA324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8 000</w:t>
            </w:r>
          </w:p>
        </w:tc>
        <w:tc>
          <w:tcPr>
            <w:tcW w:w="1701" w:type="dxa"/>
            <w:vAlign w:val="center"/>
          </w:tcPr>
          <w:p w14:paraId="48290C71" w14:textId="42C5F801" w:rsidR="007B06AB" w:rsidRPr="009F145D" w:rsidRDefault="00F20242" w:rsidP="00953C4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>12-2023</w:t>
            </w:r>
          </w:p>
        </w:tc>
        <w:tc>
          <w:tcPr>
            <w:tcW w:w="2268" w:type="dxa"/>
            <w:vAlign w:val="center"/>
          </w:tcPr>
          <w:p w14:paraId="69CF1BBF" w14:textId="77777777" w:rsidR="007B06AB" w:rsidRPr="00522847" w:rsidRDefault="007B06AB" w:rsidP="00953C47">
            <w:pPr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4442613B" w14:textId="77777777" w:rsidR="007D2C34" w:rsidRPr="00522847" w:rsidRDefault="007D2C34" w:rsidP="002E7B4E">
      <w:pPr>
        <w:pStyle w:val="Nagwek2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color w:val="auto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24D8277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198DB51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02285D3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52284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774A97F" w14:textId="77777777" w:rsidR="007D38BD" w:rsidRPr="0052284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1974FAC" w14:textId="77777777" w:rsidR="007D38BD" w:rsidRPr="0052284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4D0AFA3" w14:textId="77777777" w:rsidTr="00517F12">
        <w:tc>
          <w:tcPr>
            <w:tcW w:w="2937" w:type="dxa"/>
          </w:tcPr>
          <w:p w14:paraId="136FD47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 xml:space="preserve">Nie przewiduje się e-usług  w projekcie </w:t>
            </w:r>
          </w:p>
        </w:tc>
        <w:tc>
          <w:tcPr>
            <w:tcW w:w="1169" w:type="dxa"/>
          </w:tcPr>
          <w:p w14:paraId="4437518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93EA9C1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140311DB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64EED914" w14:textId="77777777" w:rsidR="00933BEC" w:rsidRPr="00522847" w:rsidRDefault="00933BEC" w:rsidP="002E7B4E">
      <w:pPr>
        <w:pStyle w:val="Nagwek2"/>
        <w:numPr>
          <w:ilvl w:val="0"/>
          <w:numId w:val="19"/>
        </w:numPr>
        <w:spacing w:before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522847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522847" w:rsidRPr="00522847" w14:paraId="4CF0B62E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A0ABE71" w14:textId="77777777" w:rsidR="00C6751B" w:rsidRPr="0052284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52284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938B74A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DC5B3D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63A50654" w14:textId="77777777" w:rsidR="00C6751B" w:rsidRPr="0052284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22847" w:rsidRPr="00522847" w14:paraId="5D0A2040" w14:textId="77777777" w:rsidTr="00C6751B">
        <w:tc>
          <w:tcPr>
            <w:tcW w:w="2937" w:type="dxa"/>
          </w:tcPr>
          <w:p w14:paraId="4989F19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Informacje o polskich parkach narodowych – ich przyrodzie i funkcjonowaniu. Nie są to nowe informacje, ale podane w nowej formie (nowe strony www i aplikacja mobilna)</w:t>
            </w:r>
          </w:p>
        </w:tc>
        <w:tc>
          <w:tcPr>
            <w:tcW w:w="1169" w:type="dxa"/>
          </w:tcPr>
          <w:p w14:paraId="34640BDC" w14:textId="72A24FFD" w:rsidR="007B06AB" w:rsidRPr="00633078" w:rsidRDefault="009733AD" w:rsidP="00F20242">
            <w:pPr>
              <w:spacing w:before="60" w:after="60"/>
              <w:ind w:left="44"/>
              <w:rPr>
                <w:rFonts w:ascii="Arial" w:hAnsi="Arial" w:cs="Arial"/>
                <w:sz w:val="18"/>
                <w:szCs w:val="20"/>
                <w:highlight w:val="green"/>
              </w:rPr>
            </w:pP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</w:tcPr>
          <w:p w14:paraId="7D27BB54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84A7F7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lang w:eastAsia="pl-PL"/>
              </w:rPr>
              <w:t>Produkt planowany, nie zrealizowany.</w:t>
            </w:r>
          </w:p>
        </w:tc>
      </w:tr>
    </w:tbl>
    <w:p w14:paraId="68840D7E" w14:textId="77777777" w:rsidR="004C1D48" w:rsidRPr="00522847" w:rsidRDefault="004C1D48" w:rsidP="002E7B4E">
      <w:pPr>
        <w:pStyle w:val="Nagwek3"/>
        <w:numPr>
          <w:ilvl w:val="0"/>
          <w:numId w:val="19"/>
        </w:numPr>
        <w:spacing w:before="240"/>
        <w:ind w:left="425" w:hanging="425"/>
        <w:rPr>
          <w:rFonts w:ascii="Arial" w:hAnsi="Arial" w:cs="Arial"/>
          <w:color w:val="auto"/>
          <w:sz w:val="18"/>
          <w:szCs w:val="18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52284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52284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522847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522847" w:rsidRPr="00522847" w14:paraId="4FAA5C14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D06773D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C19182E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19C17F52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F3E21C4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52284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DA21FC9" w14:textId="77777777" w:rsidR="004C1D48" w:rsidRPr="0052284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06AB" w:rsidRPr="00522847" w14:paraId="4FD828D1" w14:textId="77777777" w:rsidTr="00F36CEE">
        <w:tc>
          <w:tcPr>
            <w:tcW w:w="2547" w:type="dxa"/>
          </w:tcPr>
          <w:p w14:paraId="559B41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Nowe, ujednolicone strony Parków Narodowych</w:t>
            </w:r>
          </w:p>
        </w:tc>
        <w:tc>
          <w:tcPr>
            <w:tcW w:w="1701" w:type="dxa"/>
          </w:tcPr>
          <w:p w14:paraId="401BB577" w14:textId="51AAA346" w:rsidR="007B06AB" w:rsidRPr="00DE14DD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</w:t>
            </w:r>
            <w:r w:rsidR="00582DB6" w:rsidRPr="00DE14DD">
              <w:rPr>
                <w:rFonts w:ascii="Arial" w:hAnsi="Arial" w:cs="Arial"/>
                <w:sz w:val="18"/>
                <w:szCs w:val="18"/>
              </w:rPr>
              <w:t>9</w:t>
            </w:r>
            <w:r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20D67FB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75AC22D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5DE53F78" w14:textId="77777777" w:rsidTr="00F36CEE">
        <w:tc>
          <w:tcPr>
            <w:tcW w:w="2547" w:type="dxa"/>
          </w:tcPr>
          <w:p w14:paraId="32A2BD0F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522847">
              <w:rPr>
                <w:rFonts w:ascii="Arial" w:hAnsi="Arial" w:cs="Arial"/>
                <w:spacing w:val="-4"/>
                <w:sz w:val="18"/>
              </w:rPr>
              <w:t>Platforma internetowa dla wolontariuszy PN (działająca w ramach nowych stron www).</w:t>
            </w:r>
          </w:p>
        </w:tc>
        <w:tc>
          <w:tcPr>
            <w:tcW w:w="1701" w:type="dxa"/>
          </w:tcPr>
          <w:p w14:paraId="283BA7D7" w14:textId="1E31B13C" w:rsidR="007B06AB" w:rsidRPr="00DE14DD" w:rsidRDefault="00582DB6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09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="009733AD"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13A2B036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34EB792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  <w:tr w:rsidR="007B06AB" w:rsidRPr="00522847" w14:paraId="112F9D56" w14:textId="77777777" w:rsidTr="00F36CEE">
        <w:tc>
          <w:tcPr>
            <w:tcW w:w="2547" w:type="dxa"/>
          </w:tcPr>
          <w:p w14:paraId="3EC0B9DB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pacing w:val="-4"/>
                <w:sz w:val="18"/>
              </w:rPr>
            </w:pPr>
            <w:r w:rsidRPr="00522847">
              <w:rPr>
                <w:rFonts w:ascii="Arial" w:hAnsi="Arial" w:cs="Arial"/>
                <w:sz w:val="18"/>
                <w:szCs w:val="18"/>
              </w:rPr>
              <w:t>Aplikacja mobilna – przewodnik po Parkach Narodowych</w:t>
            </w:r>
          </w:p>
        </w:tc>
        <w:tc>
          <w:tcPr>
            <w:tcW w:w="1701" w:type="dxa"/>
          </w:tcPr>
          <w:p w14:paraId="02A6E98B" w14:textId="382DF019" w:rsidR="007B06AB" w:rsidRPr="00DE14DD" w:rsidRDefault="009733AD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06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-202</w:t>
            </w:r>
            <w:r w:rsidRPr="00DE14D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585A2AF3" w14:textId="77777777" w:rsidR="007B06AB" w:rsidRPr="00522847" w:rsidRDefault="007B06AB" w:rsidP="00953C47">
            <w:pPr>
              <w:spacing w:before="60" w:after="60"/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162E81A0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18"/>
                <w:lang w:eastAsia="pl-PL"/>
              </w:rPr>
              <w:t>Nie dotyczy</w:t>
            </w:r>
          </w:p>
        </w:tc>
      </w:tr>
    </w:tbl>
    <w:p w14:paraId="6AB3A749" w14:textId="77777777" w:rsidR="00BB059E" w:rsidRPr="00522847" w:rsidRDefault="00BB059E" w:rsidP="002E7B4E">
      <w:pPr>
        <w:pStyle w:val="Akapitzlist"/>
        <w:numPr>
          <w:ilvl w:val="0"/>
          <w:numId w:val="19"/>
        </w:numPr>
        <w:spacing w:before="240" w:after="120"/>
        <w:ind w:left="425" w:hanging="425"/>
        <w:rPr>
          <w:rFonts w:ascii="Arial" w:hAnsi="Arial" w:cs="Arial"/>
          <w:sz w:val="20"/>
          <w:szCs w:val="20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09257A75" w14:textId="77777777" w:rsidR="00CF2E64" w:rsidRPr="0052284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1984"/>
        <w:gridCol w:w="2552"/>
      </w:tblGrid>
      <w:tr w:rsidR="00522847" w:rsidRPr="00522847" w14:paraId="21315AB5" w14:textId="77777777" w:rsidTr="006E3FFB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7DD7934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23ABEAC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2B1B443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665D37C4" w14:textId="77777777" w:rsidR="00322614" w:rsidRPr="0052284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522847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161DC6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522847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CB18DE" w:rsidRPr="00522847" w14:paraId="66C0C775" w14:textId="77777777" w:rsidTr="006E3FFB">
        <w:tc>
          <w:tcPr>
            <w:tcW w:w="3265" w:type="dxa"/>
            <w:vAlign w:val="center"/>
          </w:tcPr>
          <w:p w14:paraId="70A4EB1C" w14:textId="27465CB6" w:rsidR="00CB18DE" w:rsidRPr="00522847" w:rsidRDefault="00CB18DE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Brak ofert </w:t>
            </w:r>
            <w:r w:rsidR="000143CE">
              <w:rPr>
                <w:rFonts w:ascii="Arial" w:hAnsi="Arial" w:cs="Arial"/>
                <w:sz w:val="18"/>
                <w:szCs w:val="20"/>
              </w:rPr>
              <w:t xml:space="preserve">potencjalnych Wykonawców </w:t>
            </w:r>
            <w:r>
              <w:rPr>
                <w:rFonts w:ascii="Arial" w:hAnsi="Arial" w:cs="Arial"/>
                <w:sz w:val="18"/>
                <w:szCs w:val="20"/>
              </w:rPr>
              <w:t>na ogłoszone postepowani</w:t>
            </w:r>
            <w:r w:rsidR="000143CE"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 xml:space="preserve"> dotyczące poszczególnych zadań w projekcie</w:t>
            </w:r>
          </w:p>
        </w:tc>
        <w:tc>
          <w:tcPr>
            <w:tcW w:w="1697" w:type="dxa"/>
          </w:tcPr>
          <w:p w14:paraId="01DC968C" w14:textId="0156F810" w:rsidR="00CB18DE" w:rsidRPr="00522847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1984" w:type="dxa"/>
          </w:tcPr>
          <w:p w14:paraId="068838A1" w14:textId="008BD924" w:rsidR="00CB18DE" w:rsidRDefault="00CB18DE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32F11BB5" w14:textId="609A9EA7" w:rsidR="00CB18DE" w:rsidRPr="00522847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CB18DE">
              <w:rPr>
                <w:rFonts w:ascii="Arial" w:hAnsi="Arial" w:cs="Arial"/>
                <w:sz w:val="18"/>
                <w:szCs w:val="18"/>
              </w:rPr>
              <w:t>Ogłoszenie o zamówieniu będzie publikowane w BIP na stronie internetowej Zamawiającego</w:t>
            </w:r>
            <w:r w:rsidR="00C560B9">
              <w:rPr>
                <w:rFonts w:ascii="Arial" w:hAnsi="Arial" w:cs="Arial"/>
                <w:sz w:val="18"/>
                <w:szCs w:val="18"/>
              </w:rPr>
              <w:t>, na FB Zamawiającego oraz zostanie rozesłana do wielu potencjalnie zainteresowanych podmiotów</w:t>
            </w:r>
            <w:r w:rsidR="00637BF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2. Efekty działań: Intensyfikacja ofert złożonych przez potencjalnych Wykonawców 3. </w:t>
            </w:r>
            <w:r w:rsidR="001B71FC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CB18DE" w:rsidRPr="00522847" w14:paraId="58344F4F" w14:textId="77777777" w:rsidTr="006E3FFB">
        <w:tc>
          <w:tcPr>
            <w:tcW w:w="3265" w:type="dxa"/>
            <w:vAlign w:val="center"/>
          </w:tcPr>
          <w:p w14:paraId="382E68B2" w14:textId="64DAA6DA" w:rsidR="00CB18DE" w:rsidRPr="00522847" w:rsidRDefault="0051315C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Ewentualne protesty na SIWZ lub na rozstrzygnięcie postepowań o udzielenie zamówienia</w:t>
            </w:r>
          </w:p>
        </w:tc>
        <w:tc>
          <w:tcPr>
            <w:tcW w:w="1697" w:type="dxa"/>
          </w:tcPr>
          <w:p w14:paraId="67733DF1" w14:textId="4B7C00E4" w:rsidR="00CB18DE" w:rsidRPr="00522847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1984" w:type="dxa"/>
          </w:tcPr>
          <w:p w14:paraId="4B1C391E" w14:textId="0CA6DBB2" w:rsidR="00CB18DE" w:rsidRDefault="0051315C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552" w:type="dxa"/>
          </w:tcPr>
          <w:p w14:paraId="14C80353" w14:textId="4C462E92" w:rsidR="00CB18DE" w:rsidRPr="00636663" w:rsidRDefault="00636663" w:rsidP="0063666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Pr="00636663">
              <w:rPr>
                <w:rFonts w:ascii="Arial" w:hAnsi="Arial" w:cs="Arial"/>
                <w:sz w:val="18"/>
                <w:szCs w:val="18"/>
              </w:rPr>
              <w:t xml:space="preserve">Działania </w:t>
            </w:r>
            <w:r>
              <w:rPr>
                <w:rFonts w:ascii="Arial" w:hAnsi="Arial" w:cs="Arial"/>
                <w:sz w:val="18"/>
                <w:szCs w:val="18"/>
              </w:rPr>
              <w:t xml:space="preserve">zarządcze: </w:t>
            </w:r>
            <w:r w:rsidR="0051315C" w:rsidRPr="00636663">
              <w:rPr>
                <w:rFonts w:ascii="Arial" w:hAnsi="Arial" w:cs="Arial"/>
                <w:sz w:val="18"/>
                <w:szCs w:val="18"/>
              </w:rPr>
              <w:t>Odpowiednio, zgodnie z PZP wybrany tryb realizacji zamówienia, precyzyjnie przygotowany SIWZ z właściwie określonymi kryteriami wyboru wykonawcy, sporządzony przy udziale doświadczonego eksperta.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ograniczenie lub brak ewentualnych protestów 3. </w:t>
            </w:r>
            <w:r w:rsidR="001B71FC" w:rsidRPr="00636663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1007CCD" w14:textId="77777777" w:rsidTr="006E3FFB">
        <w:tc>
          <w:tcPr>
            <w:tcW w:w="3265" w:type="dxa"/>
            <w:vAlign w:val="center"/>
          </w:tcPr>
          <w:p w14:paraId="7D7198EF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Ryzyko organizacyjne -projekt jest realizowany w ścisłej współpracy z parkami narodowymi, dlatego niezbędne jest duże zaangażowanie poszczególnych parków narodowych.</w:t>
            </w:r>
          </w:p>
        </w:tc>
        <w:tc>
          <w:tcPr>
            <w:tcW w:w="1697" w:type="dxa"/>
          </w:tcPr>
          <w:p w14:paraId="0A04F819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Średni</w:t>
            </w:r>
            <w:r w:rsidR="00447371">
              <w:rPr>
                <w:rFonts w:ascii="Arial" w:hAnsi="Arial" w:cs="Arial"/>
                <w:sz w:val="18"/>
                <w:szCs w:val="20"/>
              </w:rPr>
              <w:t>a</w:t>
            </w:r>
          </w:p>
        </w:tc>
        <w:tc>
          <w:tcPr>
            <w:tcW w:w="1984" w:type="dxa"/>
          </w:tcPr>
          <w:p w14:paraId="7BAE8084" w14:textId="77777777" w:rsidR="007B06AB" w:rsidRPr="00522847" w:rsidRDefault="000C2FE9" w:rsidP="00953AB7">
            <w:pPr>
              <w:spacing w:before="60" w:after="60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708532F3" w14:textId="3EB6527D" w:rsidR="007B06AB" w:rsidRPr="00522847" w:rsidRDefault="003C417C" w:rsidP="00953C4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Zawarto porozumienia z poszczególnymi parkami narodowymi zobowiązujące do bieżącej</w:t>
            </w:r>
            <w:r w:rsidR="001B71F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współpracy przy realizacji projektu.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F931A1">
              <w:rPr>
                <w:rFonts w:ascii="Arial" w:hAnsi="Arial" w:cs="Arial"/>
                <w:sz w:val="18"/>
                <w:szCs w:val="18"/>
              </w:rPr>
              <w:t xml:space="preserve">Aktywny udział jak największej liczby przedstawicieli PN przy realizacji projektu 3. </w:t>
            </w:r>
            <w:r w:rsidR="002C74E6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46EFFFCF" w14:textId="77777777" w:rsidTr="006E3FFB">
        <w:tc>
          <w:tcPr>
            <w:tcW w:w="3265" w:type="dxa"/>
            <w:vAlign w:val="center"/>
          </w:tcPr>
          <w:p w14:paraId="4AC0AD4C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realizacji zadań w oparciu o przepisy ustawy pzp, zgodnie z wytycznymi dla POIS.   Jedno z ryzyk - unieważnienie przetargu na wybór wykonawcy stron internetowych wystąpiło we wrześniu 2017 r.</w:t>
            </w:r>
          </w:p>
        </w:tc>
        <w:tc>
          <w:tcPr>
            <w:tcW w:w="1697" w:type="dxa"/>
          </w:tcPr>
          <w:p w14:paraId="5CC51ADE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10A4A3D2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52" w:type="dxa"/>
          </w:tcPr>
          <w:p w14:paraId="172D7BB8" w14:textId="0B68EDE0" w:rsidR="007B06AB" w:rsidRPr="00522847" w:rsidRDefault="00F931A1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Współpraca z Wydziałem Zamówień Publicznych i Departamentem Prawnym MŚ przy realizacji zamówień publicznych.</w:t>
            </w:r>
            <w:r w:rsidR="00E06329">
              <w:rPr>
                <w:rFonts w:ascii="Arial" w:hAnsi="Arial" w:cs="Arial"/>
                <w:sz w:val="18"/>
                <w:szCs w:val="18"/>
              </w:rPr>
              <w:t xml:space="preserve"> Wskazanie </w:t>
            </w:r>
            <w:r w:rsidR="002C713C">
              <w:rPr>
                <w:rFonts w:ascii="Arial" w:hAnsi="Arial" w:cs="Arial"/>
                <w:sz w:val="18"/>
                <w:szCs w:val="18"/>
              </w:rPr>
              <w:t>osób do współpracy w Wydziale Zamówień Publicznych</w:t>
            </w:r>
            <w:r w:rsidR="002C74E6">
              <w:rPr>
                <w:rFonts w:ascii="Arial" w:hAnsi="Arial" w:cs="Arial"/>
                <w:sz w:val="18"/>
                <w:szCs w:val="18"/>
              </w:rPr>
              <w:t xml:space="preserve"> – t</w:t>
            </w:r>
            <w:r w:rsidR="002C74E6" w:rsidRPr="002C74E6">
              <w:rPr>
                <w:rFonts w:ascii="Arial" w:hAnsi="Arial" w:cs="Arial"/>
                <w:sz w:val="18"/>
                <w:szCs w:val="18"/>
              </w:rPr>
              <w:t>o rozwiązanie zostało wdrożone dopiero w październiku 2019 r.</w:t>
            </w:r>
            <w:r w:rsidR="00AB624D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Efekty działań: skrócenie czasu uzgadniania dokumentacji przetargowych, sprawne przeprowadzenie procesu zamówień publicznych na zadania w projekcie 3. </w:t>
            </w:r>
            <w:r w:rsidR="003C75CA" w:rsidRPr="003C75CA">
              <w:rPr>
                <w:rFonts w:ascii="Arial" w:hAnsi="Arial" w:cs="Arial"/>
                <w:sz w:val="18"/>
                <w:szCs w:val="18"/>
              </w:rPr>
              <w:t>Brak zmian w stosunku do poprzedniego okresu sprawozdawczego.</w:t>
            </w:r>
          </w:p>
        </w:tc>
      </w:tr>
      <w:tr w:rsidR="007B06AB" w:rsidRPr="00522847" w14:paraId="6B7AC7FD" w14:textId="77777777" w:rsidTr="006E3FFB">
        <w:tc>
          <w:tcPr>
            <w:tcW w:w="3265" w:type="dxa"/>
            <w:vAlign w:val="center"/>
          </w:tcPr>
          <w:p w14:paraId="00358A5C" w14:textId="4506A742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procedowaniem zmian do</w:t>
            </w:r>
            <w:r w:rsidR="0013597E">
              <w:rPr>
                <w:rFonts w:ascii="Arial" w:hAnsi="Arial" w:cs="Arial"/>
                <w:sz w:val="18"/>
                <w:szCs w:val="20"/>
              </w:rPr>
              <w:t xml:space="preserve"> umowy finansowania projektu.</w:t>
            </w:r>
            <w:r w:rsidR="003B3FB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22847">
              <w:rPr>
                <w:rFonts w:ascii="Arial" w:hAnsi="Arial" w:cs="Arial"/>
                <w:sz w:val="18"/>
                <w:szCs w:val="20"/>
              </w:rPr>
              <w:t>To ryzyko już wystąpiło w projekcie.</w:t>
            </w:r>
          </w:p>
        </w:tc>
        <w:tc>
          <w:tcPr>
            <w:tcW w:w="1697" w:type="dxa"/>
          </w:tcPr>
          <w:p w14:paraId="21099CF4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</w:tcPr>
          <w:p w14:paraId="08D6F298" w14:textId="77777777" w:rsidR="007B06AB" w:rsidRPr="00522847" w:rsidRDefault="003C75CA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</w:t>
            </w:r>
            <w:r w:rsidR="007B06AB" w:rsidRPr="00522847">
              <w:rPr>
                <w:rFonts w:ascii="Arial" w:hAnsi="Arial" w:cs="Arial"/>
                <w:sz w:val="18"/>
                <w:szCs w:val="20"/>
              </w:rPr>
              <w:t>ie</w:t>
            </w:r>
          </w:p>
        </w:tc>
        <w:tc>
          <w:tcPr>
            <w:tcW w:w="2552" w:type="dxa"/>
          </w:tcPr>
          <w:p w14:paraId="39256AB1" w14:textId="78C7EAFE" w:rsidR="007B06AB" w:rsidRPr="00DE14DD" w:rsidRDefault="00AD3D27" w:rsidP="00AD3D2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Przyspieszenie procedowania zmian w umowie we  współpracy z NFOŚiGW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 xml:space="preserve">. Te procedury 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pewnym</w:t>
            </w:r>
            <w:r w:rsidR="00A2301E" w:rsidRPr="00DE14DD">
              <w:rPr>
                <w:rFonts w:ascii="Arial" w:hAnsi="Arial" w:cs="Arial"/>
                <w:sz w:val="18"/>
                <w:szCs w:val="18"/>
              </w:rPr>
              <w:t xml:space="preserve"> stopniu zostały przyspieszone, ale ryzyko nadal </w:t>
            </w:r>
            <w:r w:rsidR="003C75CA" w:rsidRPr="00DE14DD">
              <w:rPr>
                <w:rFonts w:ascii="Arial" w:hAnsi="Arial" w:cs="Arial"/>
                <w:sz w:val="18"/>
                <w:szCs w:val="18"/>
              </w:rPr>
              <w:t>występuj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>e, może ulec nasileniu w związku ze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Skrócenie czasu procedowania zmian w umowie. 3.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</w:t>
            </w:r>
            <w:del w:id="1" w:author="Autor">
              <w:r w:rsidR="00771557" w:rsidRPr="00771557" w:rsidDel="00AA2F9A">
                <w:rPr>
                  <w:rFonts w:ascii="Arial" w:hAnsi="Arial" w:cs="Arial"/>
                  <w:sz w:val="18"/>
                  <w:szCs w:val="18"/>
                </w:rPr>
                <w:delText>-</w:delText>
              </w:r>
            </w:del>
            <w:r w:rsidR="00771557" w:rsidRPr="00771557">
              <w:rPr>
                <w:rFonts w:ascii="Arial" w:hAnsi="Arial" w:cs="Arial"/>
                <w:sz w:val="18"/>
                <w:szCs w:val="18"/>
              </w:rPr>
              <w:t>wozdawczego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6AB" w:rsidRPr="00522847" w14:paraId="448CDA30" w14:textId="77777777" w:rsidTr="006E3FFB">
        <w:tc>
          <w:tcPr>
            <w:tcW w:w="3265" w:type="dxa"/>
            <w:vAlign w:val="center"/>
          </w:tcPr>
          <w:p w14:paraId="60571DE2" w14:textId="77777777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Ryzyko związane z długim procedurami uzgadniania dokumentacji niezbędnej do przeprowadzenia procedury wyboru wykonawców.   To ryzyko wystąpiło już w projekcie kilkukrotnie.</w:t>
            </w:r>
          </w:p>
        </w:tc>
        <w:tc>
          <w:tcPr>
            <w:tcW w:w="1697" w:type="dxa"/>
          </w:tcPr>
          <w:p w14:paraId="09225360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522847">
              <w:t>duża</w:t>
            </w:r>
          </w:p>
        </w:tc>
        <w:tc>
          <w:tcPr>
            <w:tcW w:w="1984" w:type="dxa"/>
          </w:tcPr>
          <w:p w14:paraId="04E54F6A" w14:textId="77777777" w:rsidR="007B06AB" w:rsidRPr="00522847" w:rsidRDefault="007B06AB" w:rsidP="00953AB7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522847">
              <w:t>wysokie</w:t>
            </w:r>
          </w:p>
        </w:tc>
        <w:tc>
          <w:tcPr>
            <w:tcW w:w="2552" w:type="dxa"/>
          </w:tcPr>
          <w:p w14:paraId="6C243832" w14:textId="288F0B96" w:rsidR="007B06AB" w:rsidRPr="00DE14DD" w:rsidRDefault="00AD3D27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DE14DD">
              <w:rPr>
                <w:rFonts w:ascii="Arial" w:hAnsi="Arial" w:cs="Arial"/>
                <w:sz w:val="18"/>
                <w:szCs w:val="18"/>
              </w:rPr>
              <w:t>Wskazanie konkretnych osób do obsługi projektu w komórkach organizacyjnych odpowiedzialnych za uzgadnianie dokumentacji.</w:t>
            </w:r>
            <w:r w:rsidR="008479E6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1DC6" w:rsidRPr="00DE14DD">
              <w:rPr>
                <w:rFonts w:ascii="Arial" w:hAnsi="Arial" w:cs="Arial"/>
                <w:sz w:val="18"/>
                <w:szCs w:val="18"/>
              </w:rPr>
              <w:t>To rozwiązanie zostało wdrożone dopiero w październiku 2019 r</w:t>
            </w:r>
            <w:r w:rsidR="000C2FE9" w:rsidRPr="00DE14DD">
              <w:rPr>
                <w:rFonts w:ascii="Arial" w:hAnsi="Arial" w:cs="Arial"/>
                <w:sz w:val="18"/>
                <w:szCs w:val="18"/>
              </w:rPr>
              <w:t>.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A96617" w:rsidRPr="00DE14DD">
              <w:rPr>
                <w:rFonts w:ascii="Arial" w:hAnsi="Arial" w:cs="Arial"/>
                <w:sz w:val="18"/>
                <w:szCs w:val="18"/>
              </w:rPr>
              <w:t>Minimalnie skrócił się czas procedowania.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Może ulec nasileniu w związku z</w:t>
            </w:r>
            <w:r w:rsidR="001B013E" w:rsidRPr="00DE14DD">
              <w:rPr>
                <w:rFonts w:ascii="Arial" w:hAnsi="Arial" w:cs="Arial"/>
                <w:sz w:val="18"/>
                <w:szCs w:val="18"/>
              </w:rPr>
              <w:t xml:space="preserve"> kolejnymi</w:t>
            </w:r>
            <w:r w:rsidR="001B71FC" w:rsidRPr="00DE14DD">
              <w:rPr>
                <w:rFonts w:ascii="Arial" w:hAnsi="Arial" w:cs="Arial"/>
                <w:sz w:val="18"/>
                <w:szCs w:val="18"/>
              </w:rPr>
              <w:t xml:space="preserve"> zmianami organizacyjnymi w MŚ.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spra-wozdawczego</w:t>
            </w:r>
          </w:p>
        </w:tc>
      </w:tr>
      <w:tr w:rsidR="007B06AB" w:rsidRPr="00522847" w14:paraId="4CB074FE" w14:textId="77777777" w:rsidTr="006E3FFB">
        <w:tc>
          <w:tcPr>
            <w:tcW w:w="3265" w:type="dxa"/>
            <w:vAlign w:val="center"/>
          </w:tcPr>
          <w:p w14:paraId="6A9B3F5F" w14:textId="34B5839C" w:rsidR="007B06AB" w:rsidRPr="00522847" w:rsidRDefault="007B06AB" w:rsidP="007B06AB">
            <w:pPr>
              <w:rPr>
                <w:rFonts w:ascii="Arial" w:hAnsi="Arial" w:cs="Arial"/>
                <w:sz w:val="18"/>
                <w:szCs w:val="20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lastRenderedPageBreak/>
              <w:t>Brak wycen w ramach szacowania wartości zamówienia.</w:t>
            </w:r>
            <w:r w:rsidR="00A2301E">
              <w:rPr>
                <w:rFonts w:ascii="Arial" w:hAnsi="Arial" w:cs="Arial"/>
                <w:sz w:val="18"/>
                <w:szCs w:val="20"/>
              </w:rPr>
              <w:t xml:space="preserve"> To ryzyko już wystąpiło.</w:t>
            </w:r>
          </w:p>
        </w:tc>
        <w:tc>
          <w:tcPr>
            <w:tcW w:w="1697" w:type="dxa"/>
          </w:tcPr>
          <w:p w14:paraId="60DB1AD8" w14:textId="77777777" w:rsidR="007B06AB" w:rsidRPr="00522847" w:rsidRDefault="007B06AB" w:rsidP="00953AB7">
            <w:pPr>
              <w:spacing w:before="60" w:after="60"/>
            </w:pPr>
            <w:r w:rsidRPr="00522847">
              <w:t>duża</w:t>
            </w:r>
          </w:p>
        </w:tc>
        <w:tc>
          <w:tcPr>
            <w:tcW w:w="1984" w:type="dxa"/>
          </w:tcPr>
          <w:p w14:paraId="50A1A98F" w14:textId="77777777" w:rsidR="007B06AB" w:rsidRPr="00522847" w:rsidRDefault="007B06AB" w:rsidP="00953AB7">
            <w:pPr>
              <w:spacing w:before="60" w:after="60"/>
            </w:pPr>
            <w:r w:rsidRPr="00522847">
              <w:t>wysokie</w:t>
            </w:r>
          </w:p>
        </w:tc>
        <w:tc>
          <w:tcPr>
            <w:tcW w:w="2552" w:type="dxa"/>
          </w:tcPr>
          <w:p w14:paraId="64F2ABAA" w14:textId="5E7AAF38" w:rsidR="007B06AB" w:rsidRPr="00522847" w:rsidRDefault="00C202A8" w:rsidP="00953C4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 xml:space="preserve">Oprócz zamieszczania na BIP, dodatkowe rozsyłanie informacji o szacowaniu / </w:t>
            </w:r>
            <w:r w:rsidR="007B06AB" w:rsidRPr="00522847">
              <w:rPr>
                <w:rFonts w:ascii="Arial" w:hAnsi="Arial" w:cs="Arial"/>
                <w:spacing w:val="-4"/>
                <w:sz w:val="18"/>
                <w:szCs w:val="18"/>
              </w:rPr>
              <w:t>przetargach do firm z rynku</w:t>
            </w:r>
            <w:r w:rsidR="007B06AB" w:rsidRPr="00522847">
              <w:rPr>
                <w:rFonts w:ascii="Arial" w:hAnsi="Arial" w:cs="Arial"/>
                <w:sz w:val="18"/>
                <w:szCs w:val="18"/>
              </w:rPr>
              <w:t>. W razie potrzeby powtarzanie procedury, co jednak wydłuża cały proces.</w:t>
            </w:r>
            <w:r w:rsidR="00A2301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70BE">
              <w:rPr>
                <w:rFonts w:ascii="Arial" w:hAnsi="Arial" w:cs="Arial"/>
                <w:sz w:val="18"/>
                <w:szCs w:val="18"/>
              </w:rPr>
              <w:t>Mimo wdrożenia tych działań ryzyko jest nadal wysokie.</w:t>
            </w:r>
            <w:r w:rsidR="00191AC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2. Intensyfikacja ofert składanych w szacowaniu 3. </w:t>
            </w:r>
            <w:r w:rsidR="00191AC0">
              <w:rPr>
                <w:rFonts w:ascii="Arial" w:hAnsi="Arial" w:cs="Arial"/>
                <w:sz w:val="18"/>
                <w:szCs w:val="18"/>
              </w:rPr>
              <w:t>Brak zmian w stosunku do popr</w:t>
            </w:r>
            <w:r>
              <w:rPr>
                <w:rFonts w:ascii="Arial" w:hAnsi="Arial" w:cs="Arial"/>
                <w:sz w:val="18"/>
                <w:szCs w:val="18"/>
              </w:rPr>
              <w:t>zedniego okresu sprawozdawczego.</w:t>
            </w:r>
          </w:p>
        </w:tc>
      </w:tr>
      <w:tr w:rsidR="0010278B" w:rsidRPr="0010278B" w14:paraId="3AA4C5A8" w14:textId="77777777" w:rsidTr="006E3FFB">
        <w:tc>
          <w:tcPr>
            <w:tcW w:w="3265" w:type="dxa"/>
            <w:shd w:val="clear" w:color="auto" w:fill="auto"/>
            <w:vAlign w:val="center"/>
          </w:tcPr>
          <w:p w14:paraId="2885251E" w14:textId="48A7A92B" w:rsidR="0010278B" w:rsidRPr="007B2EE5" w:rsidRDefault="0010278B" w:rsidP="004755F5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t xml:space="preserve">Problemy we współpracy z wybranym wykonawcą. Problem wystąpił w </w:t>
            </w:r>
            <w:r w:rsidR="004755F5">
              <w:rPr>
                <w:rFonts w:ascii="Arial" w:hAnsi="Arial" w:cs="Arial"/>
                <w:sz w:val="18"/>
                <w:szCs w:val="20"/>
              </w:rPr>
              <w:t>2020 r. w trakcie trwania umowy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 związku z realizacją stron internetowych PN.</w:t>
            </w:r>
            <w:r w:rsidR="002C10BA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697" w:type="dxa"/>
            <w:shd w:val="clear" w:color="auto" w:fill="auto"/>
          </w:tcPr>
          <w:p w14:paraId="16EDB882" w14:textId="77777777" w:rsidR="0010278B" w:rsidRPr="007B2EE5" w:rsidRDefault="0010278B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38CC0714" w14:textId="365DDCD6" w:rsidR="0010278B" w:rsidRPr="007B2EE5" w:rsidRDefault="00DB4B66" w:rsidP="00953AB7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0638586B" w14:textId="6151A61E" w:rsidR="0010278B" w:rsidRPr="009F145D" w:rsidRDefault="00835BAD" w:rsidP="00A925EE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145D">
              <w:rPr>
                <w:rFonts w:ascii="Arial" w:hAnsi="Arial" w:cs="Arial"/>
                <w:sz w:val="18"/>
                <w:szCs w:val="18"/>
              </w:rPr>
              <w:t xml:space="preserve">1.Działania zarządcze: </w:t>
            </w:r>
            <w:r w:rsidR="0010278B" w:rsidRPr="009F145D">
              <w:rPr>
                <w:rFonts w:ascii="Arial" w:hAnsi="Arial" w:cs="Arial"/>
                <w:sz w:val="18"/>
                <w:szCs w:val="18"/>
              </w:rPr>
              <w:t>Podjęto działania dyscyplinujące Wykonawcę</w:t>
            </w:r>
            <w:r w:rsidR="000C19B6" w:rsidRPr="009F145D">
              <w:rPr>
                <w:rFonts w:ascii="Arial" w:hAnsi="Arial" w:cs="Arial"/>
                <w:sz w:val="18"/>
                <w:szCs w:val="18"/>
              </w:rPr>
              <w:t xml:space="preserve">. Zaproponowano pomoc IT MK w pracach związanych z podłączeniem do serwerów testowych MK. </w:t>
            </w:r>
            <w:r w:rsidR="002C10BA" w:rsidRPr="009F145D">
              <w:rPr>
                <w:rFonts w:ascii="Arial" w:hAnsi="Arial" w:cs="Arial"/>
                <w:sz w:val="18"/>
                <w:szCs w:val="20"/>
              </w:rPr>
              <w:t xml:space="preserve">We wrześniu 2020 r. MŚ odstąpiło od umowy z Wykonawcą stron. </w:t>
            </w:r>
            <w:r w:rsidRPr="009F145D">
              <w:rPr>
                <w:rFonts w:ascii="Arial" w:hAnsi="Arial" w:cs="Arial"/>
                <w:sz w:val="18"/>
                <w:szCs w:val="18"/>
              </w:rPr>
              <w:t xml:space="preserve">2. Efekty działań: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Przedstawione działania zarządcze mające na celu lepszą współpracę z wykonawcą nie prz</w:t>
            </w:r>
            <w:r w:rsidR="0013597E" w:rsidRPr="009F145D">
              <w:rPr>
                <w:rFonts w:ascii="Arial" w:hAnsi="Arial" w:cs="Arial"/>
                <w:sz w:val="18"/>
                <w:szCs w:val="18"/>
              </w:rPr>
              <w:t>yniosły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 xml:space="preserve"> efektów, z uwagi na brak chęci współpracy ze strony wykonawcy. Przeprowadzona analiza wykazała, że najlepszym rozwiązaniem będzie od</w:t>
            </w:r>
            <w:r w:rsidR="00A925EE" w:rsidRPr="009F145D">
              <w:rPr>
                <w:rFonts w:ascii="Arial" w:hAnsi="Arial" w:cs="Arial"/>
                <w:sz w:val="18"/>
                <w:szCs w:val="18"/>
              </w:rPr>
              <w:t xml:space="preserve">stąpienie od umowy z wykonawcą. Konieczność wyjaśnienia możliwości przeprowadzenia ponownego postępowania i </w:t>
            </w:r>
            <w:r w:rsidR="0044188D" w:rsidRPr="009F145D">
              <w:rPr>
                <w:rFonts w:ascii="Arial" w:hAnsi="Arial" w:cs="Arial"/>
                <w:sz w:val="18"/>
                <w:szCs w:val="18"/>
              </w:rPr>
              <w:t>wyboru nowego Wykonawcy oraz konieczność przedłużenia terminu realizacji projektu.</w:t>
            </w:r>
            <w:r w:rsidR="001B013E" w:rsidRPr="009F145D">
              <w:rPr>
                <w:rFonts w:ascii="Arial" w:hAnsi="Arial" w:cs="Arial"/>
                <w:sz w:val="18"/>
                <w:szCs w:val="18"/>
              </w:rPr>
              <w:t xml:space="preserve"> 3. </w:t>
            </w:r>
            <w:r w:rsidR="00886932" w:rsidRPr="009F145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  <w:tr w:rsidR="00F36CEE" w:rsidRPr="000B3E60" w14:paraId="1E0CA6F0" w14:textId="77777777" w:rsidTr="006E3FFB">
        <w:tc>
          <w:tcPr>
            <w:tcW w:w="3265" w:type="dxa"/>
            <w:shd w:val="clear" w:color="auto" w:fill="auto"/>
            <w:vAlign w:val="center"/>
          </w:tcPr>
          <w:p w14:paraId="5E3F8E21" w14:textId="45FC7F75" w:rsidR="00F36CEE" w:rsidRPr="00DE14DD" w:rsidRDefault="00B453F6" w:rsidP="00B453F6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>Zmiany związane z k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>ilk</w:t>
            </w:r>
            <w:r w:rsidRPr="00DE14DD">
              <w:rPr>
                <w:rFonts w:ascii="Arial" w:hAnsi="Arial" w:cs="Arial"/>
                <w:sz w:val="18"/>
                <w:szCs w:val="20"/>
              </w:rPr>
              <w:t>ukrotną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reorganizacja </w:t>
            </w:r>
            <w:r w:rsidRPr="00DE14DD">
              <w:rPr>
                <w:rFonts w:ascii="Arial" w:hAnsi="Arial" w:cs="Arial"/>
                <w:sz w:val="18"/>
                <w:szCs w:val="20"/>
              </w:rPr>
              <w:t>Ministerstwa</w:t>
            </w:r>
            <w:r w:rsidR="00D3087B" w:rsidRPr="00DE14DD">
              <w:rPr>
                <w:rFonts w:ascii="Arial" w:hAnsi="Arial" w:cs="Arial"/>
                <w:sz w:val="18"/>
                <w:szCs w:val="20"/>
              </w:rPr>
              <w:t xml:space="preserve"> w 2020 r. </w:t>
            </w:r>
            <w:r w:rsidR="00F36CEE" w:rsidRPr="00DE14DD">
              <w:rPr>
                <w:rFonts w:ascii="Arial" w:hAnsi="Arial" w:cs="Arial"/>
                <w:sz w:val="18"/>
                <w:szCs w:val="20"/>
              </w:rPr>
              <w:t>– brak upoważnień do podpisywania dokumentów projektowych, niejasna sytuacja prawna.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t xml:space="preserve"> Ryzyko to wystąpiło na przełomie 2019 i 2020 r. i trwało do końca listopada 2020 r.</w:t>
            </w:r>
          </w:p>
        </w:tc>
        <w:tc>
          <w:tcPr>
            <w:tcW w:w="1697" w:type="dxa"/>
            <w:shd w:val="clear" w:color="auto" w:fill="auto"/>
          </w:tcPr>
          <w:p w14:paraId="473C687F" w14:textId="77777777" w:rsidR="00F36CEE" w:rsidRPr="00DE14DD" w:rsidRDefault="00F36CEE" w:rsidP="00953AB7">
            <w:pPr>
              <w:spacing w:before="60" w:after="60"/>
            </w:pPr>
            <w:r w:rsidRPr="00DE14DD">
              <w:t>duża</w:t>
            </w:r>
          </w:p>
        </w:tc>
        <w:tc>
          <w:tcPr>
            <w:tcW w:w="1984" w:type="dxa"/>
            <w:shd w:val="clear" w:color="auto" w:fill="auto"/>
          </w:tcPr>
          <w:p w14:paraId="7381A82D" w14:textId="77777777" w:rsidR="00F36CEE" w:rsidRPr="00DE14DD" w:rsidRDefault="00F36CEE" w:rsidP="00953AB7">
            <w:pPr>
              <w:spacing w:before="60" w:after="60"/>
            </w:pPr>
            <w:r w:rsidRPr="00DE14DD">
              <w:t>wysokie</w:t>
            </w:r>
          </w:p>
        </w:tc>
        <w:tc>
          <w:tcPr>
            <w:tcW w:w="2552" w:type="dxa"/>
            <w:shd w:val="clear" w:color="auto" w:fill="auto"/>
          </w:tcPr>
          <w:p w14:paraId="501DB098" w14:textId="45BBB023" w:rsidR="00F36CEE" w:rsidRPr="00DE14DD" w:rsidRDefault="007C60F5" w:rsidP="00D3087B">
            <w:pPr>
              <w:spacing w:before="60" w:after="60"/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20"/>
              </w:rPr>
              <w:t xml:space="preserve">1.Działania zarządcze: 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>Podpisanie aneksu do umowy o dofinansowanie projektu, w którym wskazany zosta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>ł</w:t>
            </w:r>
            <w:r w:rsidR="000B3E60" w:rsidRPr="00DE14DD">
              <w:rPr>
                <w:rFonts w:ascii="Arial" w:hAnsi="Arial" w:cs="Arial"/>
                <w:sz w:val="18"/>
                <w:szCs w:val="20"/>
              </w:rPr>
              <w:t xml:space="preserve"> nowy beneficjent projektu. Uregulowanie kwestii formalno-prawnych dotyczących już osiągniętych produktów projektu, zadań w trakcie realizacji oraz zadań planowanych.</w:t>
            </w:r>
            <w:r w:rsidRPr="00DE14DD">
              <w:rPr>
                <w:rFonts w:ascii="Arial" w:hAnsi="Arial" w:cs="Arial"/>
                <w:sz w:val="18"/>
                <w:szCs w:val="20"/>
              </w:rPr>
              <w:t xml:space="preserve"> 2. Efekty działań: uregulowanie kwestii formalno-prawnych koniecznych do realizacji projektu</w:t>
            </w:r>
            <w:r w:rsidR="00633078" w:rsidRPr="00DE14DD">
              <w:rPr>
                <w:rFonts w:ascii="Arial" w:hAnsi="Arial" w:cs="Arial"/>
                <w:sz w:val="18"/>
                <w:szCs w:val="20"/>
              </w:rPr>
              <w:br/>
            </w:r>
            <w:r w:rsidR="00633078" w:rsidRPr="00DE14DD">
              <w:rPr>
                <w:rFonts w:ascii="Arial" w:hAnsi="Arial" w:cs="Arial"/>
                <w:sz w:val="18"/>
                <w:szCs w:val="18"/>
              </w:rPr>
              <w:t>3. Brak zmian w stosunku do poprzedniego okresu sprawozdawczego</w:t>
            </w:r>
          </w:p>
        </w:tc>
      </w:tr>
      <w:tr w:rsidR="00F36CEE" w:rsidRPr="00522847" w14:paraId="655BAB93" w14:textId="77777777" w:rsidTr="006E3FFB">
        <w:tc>
          <w:tcPr>
            <w:tcW w:w="3265" w:type="dxa"/>
            <w:shd w:val="clear" w:color="auto" w:fill="auto"/>
            <w:vAlign w:val="center"/>
          </w:tcPr>
          <w:p w14:paraId="666D185B" w14:textId="08A68D17" w:rsidR="00F36CEE" w:rsidRPr="007B2EE5" w:rsidRDefault="00F36CEE" w:rsidP="006E3FFB">
            <w:pPr>
              <w:rPr>
                <w:rFonts w:ascii="Arial" w:hAnsi="Arial" w:cs="Arial"/>
                <w:sz w:val="18"/>
                <w:szCs w:val="20"/>
              </w:rPr>
            </w:pPr>
            <w:r w:rsidRPr="007B2EE5">
              <w:rPr>
                <w:rFonts w:ascii="Arial" w:hAnsi="Arial" w:cs="Arial"/>
                <w:sz w:val="18"/>
                <w:szCs w:val="20"/>
              </w:rPr>
              <w:lastRenderedPageBreak/>
              <w:t xml:space="preserve">Ogłoszony stan epidemiczny w Polsce w zw. z COVID-19. Uniemożliwiło to </w:t>
            </w:r>
            <w:r w:rsidR="00A7679F">
              <w:rPr>
                <w:rFonts w:ascii="Arial" w:hAnsi="Arial" w:cs="Arial"/>
                <w:sz w:val="18"/>
                <w:szCs w:val="20"/>
              </w:rPr>
              <w:t xml:space="preserve">m.in. </w:t>
            </w:r>
            <w:r w:rsidRPr="007B2EE5">
              <w:rPr>
                <w:rFonts w:ascii="Arial" w:hAnsi="Arial" w:cs="Arial"/>
                <w:sz w:val="18"/>
                <w:szCs w:val="20"/>
              </w:rPr>
              <w:t xml:space="preserve">zakończenie przetargu na realizację </w:t>
            </w:r>
            <w:r w:rsidR="008E5590" w:rsidRPr="007B2EE5">
              <w:rPr>
                <w:rFonts w:ascii="Arial" w:hAnsi="Arial" w:cs="Arial"/>
                <w:sz w:val="18"/>
                <w:szCs w:val="20"/>
              </w:rPr>
              <w:t xml:space="preserve">w ramach projektu </w:t>
            </w:r>
            <w:r w:rsidRPr="007B2EE5">
              <w:rPr>
                <w:rFonts w:ascii="Arial" w:hAnsi="Arial" w:cs="Arial"/>
                <w:sz w:val="18"/>
                <w:szCs w:val="20"/>
              </w:rPr>
              <w:t>imprez masowych w 2020 r.</w:t>
            </w:r>
          </w:p>
        </w:tc>
        <w:tc>
          <w:tcPr>
            <w:tcW w:w="1697" w:type="dxa"/>
            <w:shd w:val="clear" w:color="auto" w:fill="auto"/>
          </w:tcPr>
          <w:p w14:paraId="024C4CBB" w14:textId="77777777" w:rsidR="00F36CEE" w:rsidRPr="007B2EE5" w:rsidRDefault="00F36CEE" w:rsidP="00953AB7">
            <w:pPr>
              <w:spacing w:before="60" w:after="60"/>
            </w:pPr>
            <w:r w:rsidRPr="007B2EE5">
              <w:t>duża</w:t>
            </w:r>
          </w:p>
        </w:tc>
        <w:tc>
          <w:tcPr>
            <w:tcW w:w="1984" w:type="dxa"/>
            <w:shd w:val="clear" w:color="auto" w:fill="auto"/>
          </w:tcPr>
          <w:p w14:paraId="4428441A" w14:textId="4A013AEF" w:rsidR="00F36CEE" w:rsidRPr="007B2EE5" w:rsidRDefault="00F36CEE" w:rsidP="00F36CEE">
            <w:pPr>
              <w:spacing w:before="60" w:after="60"/>
            </w:pPr>
            <w:r w:rsidRPr="007B2EE5">
              <w:t>niskie (do końca 2019), wysokie (w 2020</w:t>
            </w:r>
            <w:r w:rsidR="003B3FB5">
              <w:t xml:space="preserve"> i 2021</w:t>
            </w:r>
            <w:r w:rsidRPr="007B2EE5">
              <w:t>)</w:t>
            </w:r>
          </w:p>
        </w:tc>
        <w:tc>
          <w:tcPr>
            <w:tcW w:w="2552" w:type="dxa"/>
            <w:shd w:val="clear" w:color="auto" w:fill="auto"/>
          </w:tcPr>
          <w:p w14:paraId="57C96CB1" w14:textId="5888F297" w:rsidR="007B7AB6" w:rsidRPr="00DE14DD" w:rsidRDefault="007F114D" w:rsidP="002F5D21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1. Działania zarządcze: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przedłużenie terminu realizacji projektu do </w:t>
            </w:r>
            <w:r w:rsidR="00C177F7" w:rsidRPr="00DE14DD">
              <w:rPr>
                <w:rFonts w:ascii="Arial" w:hAnsi="Arial" w:cs="Arial"/>
                <w:sz w:val="18"/>
                <w:szCs w:val="18"/>
              </w:rPr>
              <w:t>końca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C49CD" w:rsidRPr="00DE14DD">
              <w:rPr>
                <w:rFonts w:ascii="Arial" w:hAnsi="Arial" w:cs="Arial"/>
                <w:sz w:val="18"/>
                <w:szCs w:val="18"/>
              </w:rPr>
              <w:t>p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aździernika 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>202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</w:t>
            </w:r>
            <w:r w:rsidR="008E5590" w:rsidRPr="00DE14DD"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Procedowany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 xml:space="preserve">Aneks 8 zostanie podpisany do 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połowy lutego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95E86" w:rsidRPr="00DE14DD">
              <w:rPr>
                <w:rFonts w:ascii="Arial" w:hAnsi="Arial" w:cs="Arial"/>
                <w:sz w:val="18"/>
                <w:szCs w:val="18"/>
              </w:rPr>
              <w:t>2021 r.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2. Efekty działań: możliwość realizacji wszystkich zadań w projekcie np. imprez masowych niemożliwych do zrealizowania w 2020 r.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br/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>3.</w:t>
            </w:r>
            <w:r w:rsidR="002F5D21" w:rsidRPr="00DE14D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71557" w:rsidRPr="00771557">
              <w:rPr>
                <w:rFonts w:ascii="Arial" w:hAnsi="Arial" w:cs="Arial"/>
                <w:sz w:val="18"/>
                <w:szCs w:val="18"/>
              </w:rPr>
              <w:t>Brak zmian w stosunku do poprzedniego okresu spra-wozdawczego</w:t>
            </w:r>
          </w:p>
        </w:tc>
      </w:tr>
      <w:tr w:rsidR="007B7AB6" w:rsidRPr="00522847" w14:paraId="1094FD38" w14:textId="77777777" w:rsidTr="00C1177E">
        <w:tc>
          <w:tcPr>
            <w:tcW w:w="3265" w:type="dxa"/>
            <w:shd w:val="clear" w:color="auto" w:fill="auto"/>
            <w:vAlign w:val="center"/>
          </w:tcPr>
          <w:p w14:paraId="0880796F" w14:textId="61E71F2D" w:rsidR="007B7AB6" w:rsidRPr="007B2EE5" w:rsidRDefault="00EC0B96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Braki kadrowe w Zespole Projektowym w związku z odejściem z pracy w sierpniu 2020 r. koordynatora projektu</w:t>
            </w:r>
          </w:p>
        </w:tc>
        <w:tc>
          <w:tcPr>
            <w:tcW w:w="1697" w:type="dxa"/>
            <w:shd w:val="clear" w:color="auto" w:fill="auto"/>
          </w:tcPr>
          <w:p w14:paraId="43BF404F" w14:textId="1F6FD0A5" w:rsidR="007B7AB6" w:rsidRPr="007B2EE5" w:rsidRDefault="007B7AB6" w:rsidP="00953AB7">
            <w:pPr>
              <w:spacing w:before="60" w:after="60"/>
            </w:pPr>
            <w:r>
              <w:t>średnia</w:t>
            </w:r>
          </w:p>
        </w:tc>
        <w:tc>
          <w:tcPr>
            <w:tcW w:w="1984" w:type="dxa"/>
            <w:shd w:val="clear" w:color="auto" w:fill="auto"/>
          </w:tcPr>
          <w:p w14:paraId="1B12FE41" w14:textId="71ED1BA7" w:rsidR="007B7AB6" w:rsidRPr="007B2EE5" w:rsidRDefault="007B7AB6" w:rsidP="00F36CEE">
            <w:pPr>
              <w:spacing w:before="60" w:after="60"/>
            </w:pPr>
            <w:r>
              <w:t>średnie</w:t>
            </w:r>
          </w:p>
        </w:tc>
        <w:tc>
          <w:tcPr>
            <w:tcW w:w="2552" w:type="dxa"/>
            <w:shd w:val="clear" w:color="auto" w:fill="auto"/>
          </w:tcPr>
          <w:p w14:paraId="0DF0C7C8" w14:textId="5BF8C5AD" w:rsidR="00416417" w:rsidRPr="00DE14DD" w:rsidRDefault="007B7AB6" w:rsidP="00416417">
            <w:pPr>
              <w:rPr>
                <w:rFonts w:ascii="Arial" w:hAnsi="Arial" w:cs="Arial"/>
                <w:sz w:val="18"/>
                <w:szCs w:val="20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Skierowanie do pomocy przy realizacji projektu </w:t>
            </w:r>
            <w:r w:rsidR="004C49CD" w:rsidRPr="00DE14DD">
              <w:rPr>
                <w:rFonts w:ascii="Arial" w:hAnsi="Arial" w:cs="Arial"/>
                <w:sz w:val="18"/>
                <w:szCs w:val="20"/>
              </w:rPr>
              <w:t xml:space="preserve">dodatkowego 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>pracownika DOP.</w:t>
            </w:r>
            <w:r w:rsidR="001342DE">
              <w:rPr>
                <w:rFonts w:ascii="Arial" w:hAnsi="Arial" w:cs="Arial"/>
                <w:sz w:val="18"/>
                <w:szCs w:val="20"/>
              </w:rPr>
              <w:t xml:space="preserve"> Podjęcie działań zmierzających do wprowadzenia do projektu </w:t>
            </w:r>
            <w:r w:rsidR="00387D5C">
              <w:rPr>
                <w:rFonts w:ascii="Arial" w:hAnsi="Arial" w:cs="Arial"/>
                <w:sz w:val="18"/>
                <w:szCs w:val="20"/>
              </w:rPr>
              <w:t>podmiotu upoważnionego do ponoszenia zobowiązań finansowych w projekcie…</w:t>
            </w:r>
            <w:r w:rsidR="00416417" w:rsidRPr="00DE14DD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42B0B823" w14:textId="2ADED620" w:rsidR="008A5B79" w:rsidRPr="00DE14DD" w:rsidRDefault="00416417" w:rsidP="00063F36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możliwość realizacji zadań </w:t>
            </w:r>
            <w:r w:rsidR="005B5A7D" w:rsidRPr="00DE14DD">
              <w:rPr>
                <w:rFonts w:ascii="Arial" w:hAnsi="Arial" w:cs="Arial"/>
                <w:sz w:val="18"/>
                <w:szCs w:val="18"/>
              </w:rPr>
              <w:t xml:space="preserve">przewidzianych </w:t>
            </w:r>
            <w:r w:rsidRPr="00DE14DD">
              <w:rPr>
                <w:rFonts w:ascii="Arial" w:hAnsi="Arial" w:cs="Arial"/>
                <w:sz w:val="18"/>
                <w:szCs w:val="18"/>
              </w:rPr>
              <w:t>w proj</w:t>
            </w:r>
            <w:r w:rsidR="00040D52" w:rsidRPr="00DE14DD">
              <w:rPr>
                <w:rFonts w:ascii="Arial" w:hAnsi="Arial" w:cs="Arial"/>
                <w:sz w:val="18"/>
                <w:szCs w:val="18"/>
              </w:rPr>
              <w:t xml:space="preserve">ektu. 3. Brak </w:t>
            </w:r>
            <w:r w:rsidR="00063F36" w:rsidRPr="00DE14DD">
              <w:rPr>
                <w:rFonts w:ascii="Arial" w:hAnsi="Arial" w:cs="Arial"/>
                <w:sz w:val="18"/>
                <w:szCs w:val="18"/>
              </w:rPr>
              <w:t>zmian w stosunku do poprzedniego okresu sprawozdawczego</w:t>
            </w:r>
          </w:p>
        </w:tc>
      </w:tr>
      <w:tr w:rsidR="002F5D21" w:rsidRPr="00522847" w14:paraId="095D4952" w14:textId="77777777" w:rsidTr="00C1177E">
        <w:tc>
          <w:tcPr>
            <w:tcW w:w="3265" w:type="dxa"/>
            <w:shd w:val="clear" w:color="auto" w:fill="auto"/>
            <w:vAlign w:val="center"/>
          </w:tcPr>
          <w:p w14:paraId="08A88DAD" w14:textId="682CD44D" w:rsidR="002F5D21" w:rsidRDefault="002F5D21" w:rsidP="007B06A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Brak wiedzy eksperckiej w zakresie IT i aplikacji mobilnych</w:t>
            </w:r>
            <w:r w:rsidR="00A012C0">
              <w:rPr>
                <w:rFonts w:ascii="Arial" w:hAnsi="Arial" w:cs="Arial"/>
                <w:sz w:val="18"/>
                <w:szCs w:val="20"/>
              </w:rPr>
              <w:t xml:space="preserve"> przy realizacji zadań </w:t>
            </w:r>
            <w:r w:rsidR="00717F5C">
              <w:rPr>
                <w:rFonts w:ascii="Arial" w:hAnsi="Arial" w:cs="Arial"/>
                <w:sz w:val="18"/>
                <w:szCs w:val="20"/>
              </w:rPr>
              <w:t xml:space="preserve">związanych z narzędziami IT </w:t>
            </w:r>
            <w:r w:rsidR="00A012C0">
              <w:rPr>
                <w:rFonts w:ascii="Arial" w:hAnsi="Arial" w:cs="Arial"/>
                <w:sz w:val="18"/>
                <w:szCs w:val="20"/>
              </w:rPr>
              <w:t>w projekcie</w:t>
            </w:r>
            <w:r w:rsidR="003B3FB5">
              <w:rPr>
                <w:rFonts w:ascii="Arial" w:hAnsi="Arial" w:cs="Arial"/>
                <w:sz w:val="18"/>
                <w:szCs w:val="20"/>
              </w:rPr>
              <w:t>. Ryzyko wystąpiło w 2019 i 2020 r.</w:t>
            </w:r>
          </w:p>
        </w:tc>
        <w:tc>
          <w:tcPr>
            <w:tcW w:w="1697" w:type="dxa"/>
            <w:shd w:val="clear" w:color="auto" w:fill="auto"/>
          </w:tcPr>
          <w:p w14:paraId="454FDBF2" w14:textId="5B464092" w:rsidR="002F5D21" w:rsidRDefault="002F5D21" w:rsidP="00953AB7">
            <w:pPr>
              <w:spacing w:before="60" w:after="60"/>
            </w:pPr>
            <w:r>
              <w:t>duża</w:t>
            </w:r>
          </w:p>
        </w:tc>
        <w:tc>
          <w:tcPr>
            <w:tcW w:w="1984" w:type="dxa"/>
            <w:shd w:val="clear" w:color="auto" w:fill="auto"/>
          </w:tcPr>
          <w:p w14:paraId="23B5B24D" w14:textId="790A9196" w:rsidR="002F5D21" w:rsidRDefault="002F5D21" w:rsidP="00F36CEE">
            <w:pPr>
              <w:spacing w:before="60" w:after="60"/>
            </w:pPr>
            <w:r>
              <w:t>duże</w:t>
            </w:r>
          </w:p>
        </w:tc>
        <w:tc>
          <w:tcPr>
            <w:tcW w:w="2552" w:type="dxa"/>
            <w:shd w:val="clear" w:color="auto" w:fill="auto"/>
          </w:tcPr>
          <w:p w14:paraId="246CEA23" w14:textId="57B503AF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>1.Działania zarządcze: konieczność zatrudnienia eksperta IT. Wprowadzono zmiany do umowy o dofinansowanie – Aneks 8</w:t>
            </w:r>
            <w:r w:rsidR="00A012C0" w:rsidRPr="00DE14DD">
              <w:rPr>
                <w:rFonts w:ascii="Arial" w:hAnsi="Arial" w:cs="Arial"/>
                <w:sz w:val="18"/>
                <w:szCs w:val="18"/>
              </w:rPr>
              <w:t xml:space="preserve">, ze względu na konieczność przeniesienia środków związanych z zatrudnieniem. </w:t>
            </w:r>
          </w:p>
          <w:p w14:paraId="44E71B1F" w14:textId="77777777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2. Efekty działań: wsparcie eksperckie przy realizacji zadań związanych z narzędziami IT w projekcie. </w:t>
            </w:r>
          </w:p>
          <w:p w14:paraId="0C85F038" w14:textId="453956A9" w:rsidR="002F5D21" w:rsidRPr="00DE14DD" w:rsidRDefault="002F5D21" w:rsidP="002F5D21">
            <w:pPr>
              <w:rPr>
                <w:rFonts w:ascii="Arial" w:hAnsi="Arial" w:cs="Arial"/>
                <w:sz w:val="18"/>
                <w:szCs w:val="18"/>
              </w:rPr>
            </w:pPr>
            <w:r w:rsidRPr="00DE14DD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3B3FB5" w:rsidRPr="00DE14DD">
              <w:rPr>
                <w:rFonts w:ascii="Arial" w:hAnsi="Arial" w:cs="Arial"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08D2081D" w14:textId="77777777" w:rsidR="00CF2E64" w:rsidRPr="0052284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52284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984"/>
        <w:gridCol w:w="2552"/>
      </w:tblGrid>
      <w:tr w:rsidR="00522847" w:rsidRPr="00522847" w14:paraId="3698DB3B" w14:textId="77777777" w:rsidTr="006E3FFB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C8DEE9D" w14:textId="77777777" w:rsidR="0091332C" w:rsidRPr="00522847" w:rsidRDefault="0091332C" w:rsidP="00F36CE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52284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07F212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07DE924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9D88E1" w14:textId="77777777" w:rsidR="0091332C" w:rsidRPr="00522847" w:rsidRDefault="0091332C" w:rsidP="00F36CE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52284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22847" w:rsidRPr="00522847" w14:paraId="65AFC8EF" w14:textId="77777777" w:rsidTr="006E3FFB">
        <w:trPr>
          <w:trHeight w:val="724"/>
        </w:trPr>
        <w:tc>
          <w:tcPr>
            <w:tcW w:w="3261" w:type="dxa"/>
            <w:shd w:val="clear" w:color="auto" w:fill="auto"/>
          </w:tcPr>
          <w:p w14:paraId="211F48D1" w14:textId="77777777" w:rsidR="007B06AB" w:rsidRPr="00522847" w:rsidRDefault="007B06AB" w:rsidP="00953C4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22847">
              <w:rPr>
                <w:rFonts w:ascii="Arial" w:hAnsi="Arial" w:cs="Arial"/>
                <w:sz w:val="18"/>
                <w:szCs w:val="20"/>
              </w:rPr>
              <w:t>Brak środków finansowych na utrzymanie systemów</w:t>
            </w:r>
          </w:p>
        </w:tc>
        <w:tc>
          <w:tcPr>
            <w:tcW w:w="1701" w:type="dxa"/>
            <w:shd w:val="clear" w:color="auto" w:fill="FFFFFF"/>
          </w:tcPr>
          <w:p w14:paraId="48394BD2" w14:textId="77777777" w:rsidR="007B06AB" w:rsidRPr="00522847" w:rsidRDefault="007B06AB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22847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1984" w:type="dxa"/>
            <w:shd w:val="clear" w:color="auto" w:fill="FFFFFF"/>
          </w:tcPr>
          <w:p w14:paraId="591EA595" w14:textId="77777777" w:rsidR="007B06AB" w:rsidRPr="00522847" w:rsidRDefault="00A2301E" w:rsidP="00953C47">
            <w:pPr>
              <w:pStyle w:val="Legenda"/>
              <w:spacing w:before="60" w:after="60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552" w:type="dxa"/>
            <w:shd w:val="clear" w:color="auto" w:fill="FFFFFF"/>
          </w:tcPr>
          <w:p w14:paraId="7944A410" w14:textId="0F25F7CD" w:rsidR="007B06AB" w:rsidRPr="00DE14DD" w:rsidRDefault="00276B84" w:rsidP="0010278B">
            <w:pPr>
              <w:pStyle w:val="Legenda"/>
              <w:spacing w:before="60" w:after="60"/>
              <w:rPr>
                <w:rFonts w:ascii="Arial" w:hAnsi="Arial" w:cs="Arial"/>
                <w:b w:val="0"/>
                <w:sz w:val="18"/>
                <w:szCs w:val="20"/>
              </w:rPr>
            </w:pP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1.Działania zarządcze: </w:t>
            </w:r>
            <w:r w:rsidR="007B06AB" w:rsidRPr="00DE14DD">
              <w:rPr>
                <w:rFonts w:ascii="Arial" w:hAnsi="Arial" w:cs="Arial"/>
                <w:b w:val="0"/>
                <w:sz w:val="18"/>
                <w:szCs w:val="20"/>
              </w:rPr>
              <w:t>Zaplanowanie w budżecie środków na utrzymanie systemów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od 202</w:t>
            </w:r>
            <w:r w:rsidR="00387D5C">
              <w:rPr>
                <w:rFonts w:ascii="Arial" w:hAnsi="Arial" w:cs="Arial"/>
                <w:b w:val="0"/>
                <w:sz w:val="18"/>
                <w:szCs w:val="20"/>
              </w:rPr>
              <w:t>3</w:t>
            </w:r>
            <w:r w:rsidR="00A2301E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r.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U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stalenia źródeł finansowania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zostały w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>znowione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w związku z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zakończeniem procedur tworzenia Ministerstwa Klimatu i </w:t>
            </w:r>
            <w:r w:rsidR="0010278B" w:rsidRPr="00DE14DD">
              <w:rPr>
                <w:rFonts w:ascii="Arial" w:hAnsi="Arial" w:cs="Arial"/>
                <w:b w:val="0"/>
                <w:sz w:val="18"/>
                <w:szCs w:val="20"/>
              </w:rPr>
              <w:t>Środowiska</w:t>
            </w:r>
            <w:r w:rsidR="00A96617" w:rsidRPr="00DE14DD">
              <w:rPr>
                <w:rFonts w:ascii="Arial" w:hAnsi="Arial" w:cs="Arial"/>
                <w:b w:val="0"/>
                <w:sz w:val="18"/>
                <w:szCs w:val="20"/>
              </w:rPr>
              <w:t>.</w:t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 </w:t>
            </w:r>
            <w:r w:rsidR="005B5A7D" w:rsidRPr="00DE14DD">
              <w:rPr>
                <w:rFonts w:ascii="Arial" w:hAnsi="Arial" w:cs="Arial"/>
                <w:b w:val="0"/>
                <w:sz w:val="18"/>
                <w:szCs w:val="20"/>
              </w:rPr>
              <w:br/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t xml:space="preserve">2. Efekty działań: zapewnienie utrzymania systemów informatycznych </w:t>
            </w:r>
            <w:r w:rsidRPr="00DE14DD">
              <w:rPr>
                <w:rFonts w:ascii="Arial" w:hAnsi="Arial" w:cs="Arial"/>
                <w:b w:val="0"/>
                <w:sz w:val="18"/>
                <w:szCs w:val="20"/>
              </w:rPr>
              <w:lastRenderedPageBreak/>
              <w:t>które będą produktami projektu.</w:t>
            </w:r>
          </w:p>
          <w:p w14:paraId="07C32D5C" w14:textId="42CD4775" w:rsidR="003B3FB5" w:rsidRPr="00DE14DD" w:rsidRDefault="003B3FB5" w:rsidP="003B3FB5">
            <w:r w:rsidRPr="00DE14DD">
              <w:t>3.</w:t>
            </w:r>
            <w:r w:rsidRPr="00DE14DD">
              <w:rPr>
                <w:rFonts w:ascii="Arial" w:hAnsi="Arial" w:cs="Arial"/>
                <w:sz w:val="18"/>
                <w:szCs w:val="18"/>
              </w:rPr>
              <w:t xml:space="preserve"> Brak zmian w stosunku do poprzedniego okresu sprawozdawczego</w:t>
            </w:r>
          </w:p>
        </w:tc>
      </w:tr>
    </w:tbl>
    <w:p w14:paraId="23BC609A" w14:textId="77777777" w:rsidR="00805178" w:rsidRPr="00522847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522847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0CD2BD61" w14:textId="77777777" w:rsidR="00805178" w:rsidRPr="00522847" w:rsidRDefault="007B06AB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522847">
        <w:rPr>
          <w:rFonts w:ascii="Arial" w:hAnsi="Arial" w:cs="Arial"/>
          <w:sz w:val="18"/>
          <w:szCs w:val="18"/>
        </w:rPr>
        <w:t>Nie dotyczy</w:t>
      </w:r>
    </w:p>
    <w:p w14:paraId="0BB7E604" w14:textId="3D002E9C" w:rsidR="007B06AB" w:rsidRPr="00522847" w:rsidRDefault="00BB059E" w:rsidP="007B0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52284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522847">
        <w:rPr>
          <w:rFonts w:ascii="Arial" w:hAnsi="Arial" w:cs="Arial"/>
          <w:b/>
        </w:rPr>
        <w:t xml:space="preserve"> </w:t>
      </w:r>
      <w:r w:rsidR="007B06AB" w:rsidRPr="00522847">
        <w:rPr>
          <w:rFonts w:ascii="Arial" w:hAnsi="Arial" w:cs="Arial"/>
          <w:sz w:val="18"/>
          <w:szCs w:val="18"/>
        </w:rPr>
        <w:t xml:space="preserve">Renata Słupek, Departament Ochrony Przyrody/Ministerstwo </w:t>
      </w:r>
      <w:r w:rsidR="005F264A">
        <w:rPr>
          <w:rFonts w:ascii="Arial" w:hAnsi="Arial" w:cs="Arial"/>
          <w:sz w:val="18"/>
          <w:szCs w:val="18"/>
        </w:rPr>
        <w:t>Klimatu</w:t>
      </w:r>
      <w:r w:rsidR="006E3FFB">
        <w:rPr>
          <w:rFonts w:ascii="Arial" w:hAnsi="Arial" w:cs="Arial"/>
          <w:sz w:val="18"/>
          <w:szCs w:val="18"/>
        </w:rPr>
        <w:t xml:space="preserve"> i Środowiska</w:t>
      </w:r>
      <w:r w:rsidR="007B06AB" w:rsidRPr="00522847">
        <w:rPr>
          <w:rFonts w:ascii="Arial" w:hAnsi="Arial" w:cs="Arial"/>
          <w:sz w:val="18"/>
          <w:szCs w:val="18"/>
        </w:rPr>
        <w:t xml:space="preserve">, </w:t>
      </w:r>
    </w:p>
    <w:p w14:paraId="28FFEEA3" w14:textId="77777777" w:rsidR="007B06AB" w:rsidRPr="00522847" w:rsidRDefault="007B06AB" w:rsidP="007B06AB">
      <w:pPr>
        <w:pStyle w:val="Akapitzlist"/>
        <w:spacing w:after="0"/>
        <w:ind w:left="357"/>
        <w:jc w:val="both"/>
        <w:rPr>
          <w:rFonts w:ascii="Arial" w:hAnsi="Arial" w:cs="Arial"/>
          <w:lang w:val="en-US"/>
        </w:rPr>
      </w:pPr>
      <w:r w:rsidRPr="00522847">
        <w:rPr>
          <w:rStyle w:val="Hipercze"/>
          <w:rFonts w:ascii="Arial" w:hAnsi="Arial" w:cs="Arial"/>
          <w:color w:val="auto"/>
          <w:sz w:val="18"/>
          <w:szCs w:val="18"/>
          <w:u w:val="none"/>
          <w:lang w:val="en-US"/>
        </w:rPr>
        <w:t xml:space="preserve">e-mail: </w:t>
      </w:r>
      <w:hyperlink r:id="rId8" w:history="1">
        <w:r w:rsidR="005F264A" w:rsidRPr="00B315E9">
          <w:rPr>
            <w:rStyle w:val="Hipercze"/>
            <w:rFonts w:ascii="Arial" w:hAnsi="Arial" w:cs="Arial"/>
            <w:sz w:val="18"/>
            <w:szCs w:val="18"/>
            <w:lang w:val="en-US"/>
          </w:rPr>
          <w:t>renata.slupek@klimat.gov.pl</w:t>
        </w:r>
      </w:hyperlink>
      <w:r w:rsidRPr="00522847">
        <w:rPr>
          <w:rFonts w:ascii="Arial" w:hAnsi="Arial" w:cs="Arial"/>
          <w:sz w:val="18"/>
          <w:szCs w:val="18"/>
          <w:lang w:val="en-US"/>
        </w:rPr>
        <w:t>, tel. 22/36 92 218</w:t>
      </w:r>
    </w:p>
    <w:sectPr w:rsidR="007B06AB" w:rsidRPr="00522847" w:rsidSect="002E7B4E">
      <w:footerReference w:type="default" r:id="rId9"/>
      <w:pgSz w:w="11906" w:h="16838"/>
      <w:pgMar w:top="1134" w:right="1418" w:bottom="1304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5C3183" w14:textId="77777777" w:rsidR="00977A3B" w:rsidRDefault="00977A3B" w:rsidP="00BB2420">
      <w:pPr>
        <w:spacing w:after="0" w:line="240" w:lineRule="auto"/>
      </w:pPr>
      <w:r>
        <w:separator/>
      </w:r>
    </w:p>
  </w:endnote>
  <w:endnote w:type="continuationSeparator" w:id="0">
    <w:p w14:paraId="5B4006B4" w14:textId="77777777" w:rsidR="00977A3B" w:rsidRDefault="00977A3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855471F" w14:textId="79D85FF4" w:rsidR="00F36CEE" w:rsidRDefault="00F36CEE">
            <w:pPr>
              <w:pStyle w:val="Stopka"/>
              <w:jc w:val="right"/>
            </w:pPr>
            <w:r>
              <w:t xml:space="preserve">Strona </w:t>
            </w:r>
            <w:r w:rsidR="00CC4952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C4952">
              <w:rPr>
                <w:b/>
                <w:bCs/>
                <w:sz w:val="24"/>
                <w:szCs w:val="24"/>
              </w:rPr>
              <w:fldChar w:fldCharType="separate"/>
            </w:r>
            <w:r w:rsidR="00C50A7E">
              <w:rPr>
                <w:b/>
                <w:bCs/>
                <w:noProof/>
              </w:rPr>
              <w:t>1</w:t>
            </w:r>
            <w:r w:rsidR="00CC4952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7A966FB6" w14:textId="77777777" w:rsidR="00F36CEE" w:rsidRPr="002E7B4E" w:rsidRDefault="00F36CEE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111B8" w14:textId="77777777" w:rsidR="00977A3B" w:rsidRDefault="00977A3B" w:rsidP="00BB2420">
      <w:pPr>
        <w:spacing w:after="0" w:line="240" w:lineRule="auto"/>
      </w:pPr>
      <w:r>
        <w:separator/>
      </w:r>
    </w:p>
  </w:footnote>
  <w:footnote w:type="continuationSeparator" w:id="0">
    <w:p w14:paraId="6162CAAA" w14:textId="77777777" w:rsidR="00977A3B" w:rsidRDefault="00977A3B" w:rsidP="00BB2420">
      <w:pPr>
        <w:spacing w:after="0" w:line="240" w:lineRule="auto"/>
      </w:pPr>
      <w:r>
        <w:continuationSeparator/>
      </w:r>
    </w:p>
  </w:footnote>
  <w:footnote w:id="1">
    <w:p w14:paraId="565D8DBB" w14:textId="77777777" w:rsidR="00F36CEE" w:rsidRDefault="00F36CE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77F17EB"/>
    <w:multiLevelType w:val="hybridMultilevel"/>
    <w:tmpl w:val="8C147B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5E49"/>
    <w:multiLevelType w:val="hybridMultilevel"/>
    <w:tmpl w:val="D7CC2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2216BF"/>
    <w:multiLevelType w:val="hybridMultilevel"/>
    <w:tmpl w:val="3A4E25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41CEC"/>
    <w:multiLevelType w:val="hybridMultilevel"/>
    <w:tmpl w:val="1CD096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D467CA"/>
    <w:multiLevelType w:val="hybridMultilevel"/>
    <w:tmpl w:val="12268B4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E5E93"/>
    <w:multiLevelType w:val="hybridMultilevel"/>
    <w:tmpl w:val="F694559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840D39"/>
    <w:multiLevelType w:val="hybridMultilevel"/>
    <w:tmpl w:val="CFA472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6"/>
  </w:num>
  <w:num w:numId="4">
    <w:abstractNumId w:val="12"/>
  </w:num>
  <w:num w:numId="5">
    <w:abstractNumId w:val="21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4"/>
  </w:num>
  <w:num w:numId="16">
    <w:abstractNumId w:val="9"/>
  </w:num>
  <w:num w:numId="17">
    <w:abstractNumId w:val="14"/>
  </w:num>
  <w:num w:numId="18">
    <w:abstractNumId w:val="13"/>
  </w:num>
  <w:num w:numId="19">
    <w:abstractNumId w:val="10"/>
  </w:num>
  <w:num w:numId="20">
    <w:abstractNumId w:val="25"/>
  </w:num>
  <w:num w:numId="21">
    <w:abstractNumId w:val="20"/>
  </w:num>
  <w:num w:numId="22">
    <w:abstractNumId w:val="11"/>
  </w:num>
  <w:num w:numId="23">
    <w:abstractNumId w:val="3"/>
  </w:num>
  <w:num w:numId="24">
    <w:abstractNumId w:val="5"/>
  </w:num>
  <w:num w:numId="25">
    <w:abstractNumId w:val="19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D91"/>
    <w:rsid w:val="00003CB0"/>
    <w:rsid w:val="00006E59"/>
    <w:rsid w:val="000143CE"/>
    <w:rsid w:val="0003260D"/>
    <w:rsid w:val="00040D52"/>
    <w:rsid w:val="00043DD9"/>
    <w:rsid w:val="00044D68"/>
    <w:rsid w:val="00045538"/>
    <w:rsid w:val="00047D9D"/>
    <w:rsid w:val="00063F36"/>
    <w:rsid w:val="0006403E"/>
    <w:rsid w:val="00070663"/>
    <w:rsid w:val="00071880"/>
    <w:rsid w:val="00074EB6"/>
    <w:rsid w:val="00077A59"/>
    <w:rsid w:val="00084E5B"/>
    <w:rsid w:val="00087231"/>
    <w:rsid w:val="00095944"/>
    <w:rsid w:val="000A1DFB"/>
    <w:rsid w:val="000A2F32"/>
    <w:rsid w:val="000A3938"/>
    <w:rsid w:val="000B0D65"/>
    <w:rsid w:val="000B0FEE"/>
    <w:rsid w:val="000B3E49"/>
    <w:rsid w:val="000B3E60"/>
    <w:rsid w:val="000C19B6"/>
    <w:rsid w:val="000C2FE9"/>
    <w:rsid w:val="000D1FD0"/>
    <w:rsid w:val="000E0060"/>
    <w:rsid w:val="000E1828"/>
    <w:rsid w:val="000E4BF8"/>
    <w:rsid w:val="000F0A8D"/>
    <w:rsid w:val="000F20A9"/>
    <w:rsid w:val="000F307B"/>
    <w:rsid w:val="000F30B9"/>
    <w:rsid w:val="000F70BE"/>
    <w:rsid w:val="00100D9A"/>
    <w:rsid w:val="0010278B"/>
    <w:rsid w:val="0011693F"/>
    <w:rsid w:val="00122388"/>
    <w:rsid w:val="00124C3D"/>
    <w:rsid w:val="001342DE"/>
    <w:rsid w:val="0013597E"/>
    <w:rsid w:val="00141A92"/>
    <w:rsid w:val="00145E84"/>
    <w:rsid w:val="0015102C"/>
    <w:rsid w:val="00153381"/>
    <w:rsid w:val="00161DC6"/>
    <w:rsid w:val="00176FBB"/>
    <w:rsid w:val="00180E8F"/>
    <w:rsid w:val="00181E97"/>
    <w:rsid w:val="00182A08"/>
    <w:rsid w:val="001838CD"/>
    <w:rsid w:val="00191AC0"/>
    <w:rsid w:val="001A2EF2"/>
    <w:rsid w:val="001B013E"/>
    <w:rsid w:val="001B44FD"/>
    <w:rsid w:val="001B71FC"/>
    <w:rsid w:val="001C2D74"/>
    <w:rsid w:val="001C7FAC"/>
    <w:rsid w:val="001E0CAC"/>
    <w:rsid w:val="001E16A3"/>
    <w:rsid w:val="001E1DEA"/>
    <w:rsid w:val="001E6659"/>
    <w:rsid w:val="001E7199"/>
    <w:rsid w:val="001F24A0"/>
    <w:rsid w:val="001F67EC"/>
    <w:rsid w:val="00200AAF"/>
    <w:rsid w:val="0020330A"/>
    <w:rsid w:val="00236CB3"/>
    <w:rsid w:val="00237279"/>
    <w:rsid w:val="00240D69"/>
    <w:rsid w:val="00241B5E"/>
    <w:rsid w:val="00252087"/>
    <w:rsid w:val="00263392"/>
    <w:rsid w:val="00263C7C"/>
    <w:rsid w:val="00265194"/>
    <w:rsid w:val="002715BC"/>
    <w:rsid w:val="00276B84"/>
    <w:rsid w:val="00276C00"/>
    <w:rsid w:val="002879A8"/>
    <w:rsid w:val="00293351"/>
    <w:rsid w:val="00294349"/>
    <w:rsid w:val="00295E86"/>
    <w:rsid w:val="002A2442"/>
    <w:rsid w:val="002A3C02"/>
    <w:rsid w:val="002A5452"/>
    <w:rsid w:val="002B4889"/>
    <w:rsid w:val="002B50C0"/>
    <w:rsid w:val="002B6F21"/>
    <w:rsid w:val="002C10BA"/>
    <w:rsid w:val="002C713C"/>
    <w:rsid w:val="002C74E6"/>
    <w:rsid w:val="002D3D4A"/>
    <w:rsid w:val="002D7ADA"/>
    <w:rsid w:val="002E208D"/>
    <w:rsid w:val="002E2FAF"/>
    <w:rsid w:val="002E34F2"/>
    <w:rsid w:val="002E7B4E"/>
    <w:rsid w:val="002F29A3"/>
    <w:rsid w:val="002F5D21"/>
    <w:rsid w:val="0030196F"/>
    <w:rsid w:val="00302775"/>
    <w:rsid w:val="003039DC"/>
    <w:rsid w:val="00304D04"/>
    <w:rsid w:val="00307474"/>
    <w:rsid w:val="00310D8E"/>
    <w:rsid w:val="00317F6F"/>
    <w:rsid w:val="003221F2"/>
    <w:rsid w:val="00322614"/>
    <w:rsid w:val="00334A24"/>
    <w:rsid w:val="003410FE"/>
    <w:rsid w:val="003508E7"/>
    <w:rsid w:val="003542F1"/>
    <w:rsid w:val="00356A3E"/>
    <w:rsid w:val="003642B8"/>
    <w:rsid w:val="00373F99"/>
    <w:rsid w:val="00387D5C"/>
    <w:rsid w:val="003A4115"/>
    <w:rsid w:val="003B1E7D"/>
    <w:rsid w:val="003B3FB5"/>
    <w:rsid w:val="003B5B7A"/>
    <w:rsid w:val="003C417C"/>
    <w:rsid w:val="003C7325"/>
    <w:rsid w:val="003C75CA"/>
    <w:rsid w:val="003D1388"/>
    <w:rsid w:val="003D2006"/>
    <w:rsid w:val="003D7DD0"/>
    <w:rsid w:val="003E3144"/>
    <w:rsid w:val="004031E9"/>
    <w:rsid w:val="00405EA4"/>
    <w:rsid w:val="0041034F"/>
    <w:rsid w:val="004118A3"/>
    <w:rsid w:val="00416417"/>
    <w:rsid w:val="00423978"/>
    <w:rsid w:val="00423A26"/>
    <w:rsid w:val="00425046"/>
    <w:rsid w:val="004350B8"/>
    <w:rsid w:val="0044188D"/>
    <w:rsid w:val="00444AAB"/>
    <w:rsid w:val="00447371"/>
    <w:rsid w:val="00450089"/>
    <w:rsid w:val="00460639"/>
    <w:rsid w:val="00460A48"/>
    <w:rsid w:val="00471937"/>
    <w:rsid w:val="004729D1"/>
    <w:rsid w:val="004755F5"/>
    <w:rsid w:val="00476406"/>
    <w:rsid w:val="00490421"/>
    <w:rsid w:val="004A0F2A"/>
    <w:rsid w:val="004C1D48"/>
    <w:rsid w:val="004C49CD"/>
    <w:rsid w:val="004D4F3D"/>
    <w:rsid w:val="004D65CA"/>
    <w:rsid w:val="004F6E89"/>
    <w:rsid w:val="00507604"/>
    <w:rsid w:val="005076A1"/>
    <w:rsid w:val="00512AA5"/>
    <w:rsid w:val="0051315C"/>
    <w:rsid w:val="00513213"/>
    <w:rsid w:val="00516570"/>
    <w:rsid w:val="00517F12"/>
    <w:rsid w:val="0052102C"/>
    <w:rsid w:val="005212C8"/>
    <w:rsid w:val="00522847"/>
    <w:rsid w:val="00524E6C"/>
    <w:rsid w:val="0052729E"/>
    <w:rsid w:val="005332D6"/>
    <w:rsid w:val="00544DFE"/>
    <w:rsid w:val="005548F2"/>
    <w:rsid w:val="005734CE"/>
    <w:rsid w:val="00573BB9"/>
    <w:rsid w:val="00582DB6"/>
    <w:rsid w:val="005840AB"/>
    <w:rsid w:val="00585AC4"/>
    <w:rsid w:val="00586664"/>
    <w:rsid w:val="00593290"/>
    <w:rsid w:val="005A0E33"/>
    <w:rsid w:val="005A12F7"/>
    <w:rsid w:val="005A1B30"/>
    <w:rsid w:val="005B1A32"/>
    <w:rsid w:val="005B5A7D"/>
    <w:rsid w:val="005C0469"/>
    <w:rsid w:val="005C6116"/>
    <w:rsid w:val="005C77BB"/>
    <w:rsid w:val="005D17CF"/>
    <w:rsid w:val="005D24AF"/>
    <w:rsid w:val="005D5AAB"/>
    <w:rsid w:val="005D6E12"/>
    <w:rsid w:val="005E0ED8"/>
    <w:rsid w:val="005E4538"/>
    <w:rsid w:val="005E6ABD"/>
    <w:rsid w:val="005F0A50"/>
    <w:rsid w:val="005F264A"/>
    <w:rsid w:val="005F41FA"/>
    <w:rsid w:val="00600AE4"/>
    <w:rsid w:val="006054AA"/>
    <w:rsid w:val="00605E16"/>
    <w:rsid w:val="006169F4"/>
    <w:rsid w:val="0062054D"/>
    <w:rsid w:val="00633078"/>
    <w:rsid w:val="006334BF"/>
    <w:rsid w:val="00635A54"/>
    <w:rsid w:val="00636663"/>
    <w:rsid w:val="00637BFB"/>
    <w:rsid w:val="00640143"/>
    <w:rsid w:val="0065439A"/>
    <w:rsid w:val="0065460A"/>
    <w:rsid w:val="00661A62"/>
    <w:rsid w:val="00670CE7"/>
    <w:rsid w:val="006731D9"/>
    <w:rsid w:val="006822BC"/>
    <w:rsid w:val="0068494A"/>
    <w:rsid w:val="006855DA"/>
    <w:rsid w:val="006948D3"/>
    <w:rsid w:val="00696F18"/>
    <w:rsid w:val="006A60AA"/>
    <w:rsid w:val="006A6311"/>
    <w:rsid w:val="006B034F"/>
    <w:rsid w:val="006B5117"/>
    <w:rsid w:val="006C3316"/>
    <w:rsid w:val="006C78AE"/>
    <w:rsid w:val="006D104F"/>
    <w:rsid w:val="006E0CFA"/>
    <w:rsid w:val="006E3FFB"/>
    <w:rsid w:val="006E6205"/>
    <w:rsid w:val="007012F9"/>
    <w:rsid w:val="00701800"/>
    <w:rsid w:val="00704490"/>
    <w:rsid w:val="00717EB6"/>
    <w:rsid w:val="00717F5C"/>
    <w:rsid w:val="00725708"/>
    <w:rsid w:val="00737FDB"/>
    <w:rsid w:val="00740A47"/>
    <w:rsid w:val="00745360"/>
    <w:rsid w:val="00746ABD"/>
    <w:rsid w:val="007520AA"/>
    <w:rsid w:val="00761562"/>
    <w:rsid w:val="00766BBB"/>
    <w:rsid w:val="00771557"/>
    <w:rsid w:val="007717D0"/>
    <w:rsid w:val="00772E46"/>
    <w:rsid w:val="0077418F"/>
    <w:rsid w:val="00774C8E"/>
    <w:rsid w:val="00775C44"/>
    <w:rsid w:val="00776802"/>
    <w:rsid w:val="00781988"/>
    <w:rsid w:val="007828A6"/>
    <w:rsid w:val="007924CE"/>
    <w:rsid w:val="00795AFA"/>
    <w:rsid w:val="007A4742"/>
    <w:rsid w:val="007A598C"/>
    <w:rsid w:val="007B0251"/>
    <w:rsid w:val="007B06AB"/>
    <w:rsid w:val="007B2EE5"/>
    <w:rsid w:val="007B2F3C"/>
    <w:rsid w:val="007B7AB6"/>
    <w:rsid w:val="007C2F7E"/>
    <w:rsid w:val="007C60F5"/>
    <w:rsid w:val="007C6235"/>
    <w:rsid w:val="007C70D1"/>
    <w:rsid w:val="007D1990"/>
    <w:rsid w:val="007D2C34"/>
    <w:rsid w:val="007D38BD"/>
    <w:rsid w:val="007D3F21"/>
    <w:rsid w:val="007E341A"/>
    <w:rsid w:val="007E3D52"/>
    <w:rsid w:val="007E769B"/>
    <w:rsid w:val="007F114D"/>
    <w:rsid w:val="007F126F"/>
    <w:rsid w:val="00803FBE"/>
    <w:rsid w:val="00805178"/>
    <w:rsid w:val="00806134"/>
    <w:rsid w:val="00812B53"/>
    <w:rsid w:val="00830B70"/>
    <w:rsid w:val="00835BAD"/>
    <w:rsid w:val="00836281"/>
    <w:rsid w:val="008365C8"/>
    <w:rsid w:val="00840749"/>
    <w:rsid w:val="008479E6"/>
    <w:rsid w:val="0085131D"/>
    <w:rsid w:val="0085755C"/>
    <w:rsid w:val="0087452F"/>
    <w:rsid w:val="00875528"/>
    <w:rsid w:val="00884686"/>
    <w:rsid w:val="00886932"/>
    <w:rsid w:val="008A332F"/>
    <w:rsid w:val="008A52F6"/>
    <w:rsid w:val="008A5B79"/>
    <w:rsid w:val="008C4BCD"/>
    <w:rsid w:val="008C6721"/>
    <w:rsid w:val="008D0D39"/>
    <w:rsid w:val="008D3826"/>
    <w:rsid w:val="008E5590"/>
    <w:rsid w:val="008F2D9B"/>
    <w:rsid w:val="008F641C"/>
    <w:rsid w:val="008F67EE"/>
    <w:rsid w:val="0090004F"/>
    <w:rsid w:val="00907F6D"/>
    <w:rsid w:val="00911190"/>
    <w:rsid w:val="0091332C"/>
    <w:rsid w:val="00916456"/>
    <w:rsid w:val="009256F2"/>
    <w:rsid w:val="00933BEC"/>
    <w:rsid w:val="009347B8"/>
    <w:rsid w:val="00936729"/>
    <w:rsid w:val="00950623"/>
    <w:rsid w:val="0095183B"/>
    <w:rsid w:val="00952126"/>
    <w:rsid w:val="00952617"/>
    <w:rsid w:val="009536C1"/>
    <w:rsid w:val="00953AB7"/>
    <w:rsid w:val="00953C47"/>
    <w:rsid w:val="009663A6"/>
    <w:rsid w:val="0097052F"/>
    <w:rsid w:val="00971A40"/>
    <w:rsid w:val="009733AD"/>
    <w:rsid w:val="00976434"/>
    <w:rsid w:val="00977A3B"/>
    <w:rsid w:val="00992EA3"/>
    <w:rsid w:val="009967CA"/>
    <w:rsid w:val="009A17FF"/>
    <w:rsid w:val="009A604C"/>
    <w:rsid w:val="009B4423"/>
    <w:rsid w:val="009C0982"/>
    <w:rsid w:val="009C3F74"/>
    <w:rsid w:val="009C6140"/>
    <w:rsid w:val="009C6F1B"/>
    <w:rsid w:val="009D2FA4"/>
    <w:rsid w:val="009D54EA"/>
    <w:rsid w:val="009D6FE7"/>
    <w:rsid w:val="009D7D8A"/>
    <w:rsid w:val="009E4C67"/>
    <w:rsid w:val="009E6A24"/>
    <w:rsid w:val="009F09BF"/>
    <w:rsid w:val="009F145D"/>
    <w:rsid w:val="009F1DC8"/>
    <w:rsid w:val="009F2C2D"/>
    <w:rsid w:val="009F437E"/>
    <w:rsid w:val="00A012C0"/>
    <w:rsid w:val="00A11788"/>
    <w:rsid w:val="00A13DA5"/>
    <w:rsid w:val="00A2301E"/>
    <w:rsid w:val="00A30847"/>
    <w:rsid w:val="00A36AE2"/>
    <w:rsid w:val="00A40C70"/>
    <w:rsid w:val="00A43E49"/>
    <w:rsid w:val="00A44EA2"/>
    <w:rsid w:val="00A56D63"/>
    <w:rsid w:val="00A62F91"/>
    <w:rsid w:val="00A63249"/>
    <w:rsid w:val="00A67685"/>
    <w:rsid w:val="00A728AE"/>
    <w:rsid w:val="00A7679F"/>
    <w:rsid w:val="00A804AE"/>
    <w:rsid w:val="00A86449"/>
    <w:rsid w:val="00A87C1C"/>
    <w:rsid w:val="00A90327"/>
    <w:rsid w:val="00A925EE"/>
    <w:rsid w:val="00A92887"/>
    <w:rsid w:val="00A96617"/>
    <w:rsid w:val="00AA2F9A"/>
    <w:rsid w:val="00AA4CAB"/>
    <w:rsid w:val="00AA51AD"/>
    <w:rsid w:val="00AA730D"/>
    <w:rsid w:val="00AB2E01"/>
    <w:rsid w:val="00AB624D"/>
    <w:rsid w:val="00AC7E26"/>
    <w:rsid w:val="00AD3D27"/>
    <w:rsid w:val="00AD45BB"/>
    <w:rsid w:val="00AE1643"/>
    <w:rsid w:val="00AE3A6C"/>
    <w:rsid w:val="00AF0400"/>
    <w:rsid w:val="00AF09B8"/>
    <w:rsid w:val="00AF567D"/>
    <w:rsid w:val="00AF5B08"/>
    <w:rsid w:val="00B17709"/>
    <w:rsid w:val="00B23828"/>
    <w:rsid w:val="00B41415"/>
    <w:rsid w:val="00B440C3"/>
    <w:rsid w:val="00B453F6"/>
    <w:rsid w:val="00B46B7D"/>
    <w:rsid w:val="00B50560"/>
    <w:rsid w:val="00B524E3"/>
    <w:rsid w:val="00B64B3C"/>
    <w:rsid w:val="00B65504"/>
    <w:rsid w:val="00B673C6"/>
    <w:rsid w:val="00B67D7E"/>
    <w:rsid w:val="00B74859"/>
    <w:rsid w:val="00B77E38"/>
    <w:rsid w:val="00B86A0B"/>
    <w:rsid w:val="00B87D3D"/>
    <w:rsid w:val="00B91243"/>
    <w:rsid w:val="00B91A6F"/>
    <w:rsid w:val="00B94FD5"/>
    <w:rsid w:val="00BA481C"/>
    <w:rsid w:val="00BA5BD9"/>
    <w:rsid w:val="00BB059E"/>
    <w:rsid w:val="00BB2420"/>
    <w:rsid w:val="00BB49AC"/>
    <w:rsid w:val="00BB5ACE"/>
    <w:rsid w:val="00BC1BD2"/>
    <w:rsid w:val="00BC6BE4"/>
    <w:rsid w:val="00BD60A8"/>
    <w:rsid w:val="00BE47CD"/>
    <w:rsid w:val="00BE5BF9"/>
    <w:rsid w:val="00C1106C"/>
    <w:rsid w:val="00C1177E"/>
    <w:rsid w:val="00C177F7"/>
    <w:rsid w:val="00C202A8"/>
    <w:rsid w:val="00C206E0"/>
    <w:rsid w:val="00C26361"/>
    <w:rsid w:val="00C2695B"/>
    <w:rsid w:val="00C302F1"/>
    <w:rsid w:val="00C32F4D"/>
    <w:rsid w:val="00C3575F"/>
    <w:rsid w:val="00C42AEA"/>
    <w:rsid w:val="00C45288"/>
    <w:rsid w:val="00C45467"/>
    <w:rsid w:val="00C50A7E"/>
    <w:rsid w:val="00C560B9"/>
    <w:rsid w:val="00C57985"/>
    <w:rsid w:val="00C6751B"/>
    <w:rsid w:val="00C810B4"/>
    <w:rsid w:val="00C81856"/>
    <w:rsid w:val="00C975FC"/>
    <w:rsid w:val="00CA05BC"/>
    <w:rsid w:val="00CA1989"/>
    <w:rsid w:val="00CA3E49"/>
    <w:rsid w:val="00CA516B"/>
    <w:rsid w:val="00CB18DE"/>
    <w:rsid w:val="00CC0D2B"/>
    <w:rsid w:val="00CC4952"/>
    <w:rsid w:val="00CC7E21"/>
    <w:rsid w:val="00CD038D"/>
    <w:rsid w:val="00CE74F9"/>
    <w:rsid w:val="00CE7777"/>
    <w:rsid w:val="00CE7A9E"/>
    <w:rsid w:val="00CF2E64"/>
    <w:rsid w:val="00CF2E7D"/>
    <w:rsid w:val="00CF39C5"/>
    <w:rsid w:val="00D02F6D"/>
    <w:rsid w:val="00D116BD"/>
    <w:rsid w:val="00D1549C"/>
    <w:rsid w:val="00D22C21"/>
    <w:rsid w:val="00D25CFE"/>
    <w:rsid w:val="00D3087B"/>
    <w:rsid w:val="00D32F41"/>
    <w:rsid w:val="00D4607F"/>
    <w:rsid w:val="00D53AA4"/>
    <w:rsid w:val="00D5683E"/>
    <w:rsid w:val="00D57025"/>
    <w:rsid w:val="00D57765"/>
    <w:rsid w:val="00D62BF0"/>
    <w:rsid w:val="00D77F50"/>
    <w:rsid w:val="00D859F4"/>
    <w:rsid w:val="00D85A52"/>
    <w:rsid w:val="00D86FEC"/>
    <w:rsid w:val="00D90307"/>
    <w:rsid w:val="00D945D4"/>
    <w:rsid w:val="00DA1D46"/>
    <w:rsid w:val="00DA34DF"/>
    <w:rsid w:val="00DB4B66"/>
    <w:rsid w:val="00DB69FD"/>
    <w:rsid w:val="00DC0A8A"/>
    <w:rsid w:val="00DC1705"/>
    <w:rsid w:val="00DC351F"/>
    <w:rsid w:val="00DC39A9"/>
    <w:rsid w:val="00DC4C79"/>
    <w:rsid w:val="00DE14DD"/>
    <w:rsid w:val="00DE6249"/>
    <w:rsid w:val="00DE71F0"/>
    <w:rsid w:val="00DE731D"/>
    <w:rsid w:val="00DF2123"/>
    <w:rsid w:val="00E0076D"/>
    <w:rsid w:val="00E06329"/>
    <w:rsid w:val="00E11B44"/>
    <w:rsid w:val="00E15DEB"/>
    <w:rsid w:val="00E1688D"/>
    <w:rsid w:val="00E203EB"/>
    <w:rsid w:val="00E23DC7"/>
    <w:rsid w:val="00E35401"/>
    <w:rsid w:val="00E375DB"/>
    <w:rsid w:val="00E42938"/>
    <w:rsid w:val="00E47508"/>
    <w:rsid w:val="00E534F5"/>
    <w:rsid w:val="00E55EB0"/>
    <w:rsid w:val="00E57BB7"/>
    <w:rsid w:val="00E61CB0"/>
    <w:rsid w:val="00E71256"/>
    <w:rsid w:val="00E71BCF"/>
    <w:rsid w:val="00E7407E"/>
    <w:rsid w:val="00E81D7C"/>
    <w:rsid w:val="00E83FA4"/>
    <w:rsid w:val="00E86020"/>
    <w:rsid w:val="00E947E8"/>
    <w:rsid w:val="00EA0B4F"/>
    <w:rsid w:val="00EA2348"/>
    <w:rsid w:val="00EC0B96"/>
    <w:rsid w:val="00EC2AFC"/>
    <w:rsid w:val="00EC3969"/>
    <w:rsid w:val="00ED4B4B"/>
    <w:rsid w:val="00ED7090"/>
    <w:rsid w:val="00EE2A76"/>
    <w:rsid w:val="00F1164F"/>
    <w:rsid w:val="00F138F7"/>
    <w:rsid w:val="00F2008A"/>
    <w:rsid w:val="00F20242"/>
    <w:rsid w:val="00F21D9E"/>
    <w:rsid w:val="00F25348"/>
    <w:rsid w:val="00F36CEE"/>
    <w:rsid w:val="00F45506"/>
    <w:rsid w:val="00F60062"/>
    <w:rsid w:val="00F613CC"/>
    <w:rsid w:val="00F70984"/>
    <w:rsid w:val="00F76777"/>
    <w:rsid w:val="00F803B4"/>
    <w:rsid w:val="00F83F2F"/>
    <w:rsid w:val="00F86555"/>
    <w:rsid w:val="00F86C58"/>
    <w:rsid w:val="00F931A1"/>
    <w:rsid w:val="00F9412A"/>
    <w:rsid w:val="00FB27B6"/>
    <w:rsid w:val="00FB53E7"/>
    <w:rsid w:val="00FB64A4"/>
    <w:rsid w:val="00FC3B03"/>
    <w:rsid w:val="00FE32D7"/>
    <w:rsid w:val="00FF03A2"/>
    <w:rsid w:val="00FF22C4"/>
    <w:rsid w:val="00FF6C85"/>
    <w:rsid w:val="00FF7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B9C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B06A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F26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slupek@klima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D53C3-2D19-4A29-B49C-2A0E141B4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1715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>DOP;III kw 2019;Raport;PPN</cp:keywords>
  <dc:description/>
  <cp:lastModifiedBy/>
  <cp:revision>1</cp:revision>
  <dcterms:created xsi:type="dcterms:W3CDTF">2021-10-18T13:52:00Z</dcterms:created>
  <dcterms:modified xsi:type="dcterms:W3CDTF">2021-10-18T13:52:00Z</dcterms:modified>
</cp:coreProperties>
</file>