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CC79CA" w:rsidRPr="00CC79CA">
        <w:rPr>
          <w:rFonts w:ascii="Verdana" w:eastAsia="Times New Roman" w:hAnsi="Verdana"/>
          <w:b/>
          <w:kern w:val="20"/>
          <w:sz w:val="20"/>
          <w:szCs w:val="20"/>
          <w:lang w:eastAsia="pl-PL"/>
        </w:rPr>
        <w:t>O/KI.D-2.2431.24.2023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D21A58" w:rsidRPr="00B174B0" w:rsidRDefault="002D4520" w:rsidP="00D21A58">
      <w:pPr>
        <w:spacing w:after="0" w:line="240" w:lineRule="auto"/>
        <w:ind w:left="284" w:firstLine="42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688C1B354E054315AF9C4C4E3166C399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36D0670D53114B32BE49AC1A67A03EE7"/>
              </w:placeholder>
            </w:sdtPr>
            <w:sdtEndPr/>
            <w:sdtContent>
              <w:r w:rsidR="00D21A58">
                <w:rPr>
                  <w:rFonts w:ascii="Verdana" w:hAnsi="Verdana"/>
                  <w:sz w:val="20"/>
                  <w:szCs w:val="20"/>
                </w:rPr>
                <w:t>„</w:t>
              </w:r>
              <w:r w:rsidR="00D21A5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Zakup automatycznej komory do badania mrozoodporności betonu </w:t>
              </w:r>
              <w:r w:rsidR="00D21A5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br/>
                <w:t>dla</w:t>
              </w:r>
              <w:r w:rsidR="00D21A58">
                <w:t xml:space="preserve"> </w:t>
              </w:r>
              <w:r w:rsidR="00D21A5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Wydziału Technologii i Jakości Budowy Dróg - Laboratorium Drogowe wraz z montażem i uruchomieniem przy</w:t>
              </w:r>
              <w:r w:rsidR="00D21A58">
                <w:t xml:space="preserve"> </w:t>
              </w:r>
              <w:r w:rsidR="00D21A5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ul. Kieleckiej 12 w Brzezinach, </w:t>
              </w:r>
              <w:r w:rsidR="00D21A5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br/>
                <w:t>gmina Morawica, woj. Świętokrzyskie”.</w:t>
              </w:r>
            </w:sdtContent>
          </w:sdt>
        </w:sdtContent>
      </w:sdt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CC79CA" w:rsidRDefault="00AC7531" w:rsidP="00E567D3">
      <w:pPr>
        <w:spacing w:after="0" w:line="240" w:lineRule="auto"/>
        <w:rPr>
          <w:rFonts w:ascii="Verdana" w:eastAsia="Times New Roman" w:hAnsi="Verdana"/>
          <w:i/>
          <w:kern w:val="2"/>
          <w:sz w:val="20"/>
          <w:szCs w:val="20"/>
          <w:lang w:eastAsia="pl-PL"/>
        </w:rPr>
      </w:pPr>
      <w:r w:rsidRPr="00CC79CA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Do oferty dołączamy</w:t>
      </w:r>
      <w:r w:rsidR="00E567D3" w:rsidRPr="00CC79CA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 xml:space="preserve"> Specyfikację </w:t>
      </w:r>
      <w:r w:rsidR="005457BF" w:rsidRPr="00CC79CA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T</w:t>
      </w:r>
      <w:r w:rsidR="00E567D3" w:rsidRPr="00CC79CA">
        <w:rPr>
          <w:rFonts w:ascii="Verdana" w:eastAsia="Times New Roman" w:hAnsi="Verdana"/>
          <w:i/>
          <w:kern w:val="2"/>
          <w:sz w:val="20"/>
          <w:szCs w:val="20"/>
          <w:lang w:eastAsia="pl-PL"/>
        </w:rPr>
        <w:t>echniczną oferowanego sprzętu.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66533A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51681"/>
    <w:rsid w:val="00265CD6"/>
    <w:rsid w:val="002D4520"/>
    <w:rsid w:val="003274A1"/>
    <w:rsid w:val="00372BB1"/>
    <w:rsid w:val="00406BDA"/>
    <w:rsid w:val="00427687"/>
    <w:rsid w:val="0047718A"/>
    <w:rsid w:val="00485CBC"/>
    <w:rsid w:val="004F7495"/>
    <w:rsid w:val="00535E0B"/>
    <w:rsid w:val="005457BF"/>
    <w:rsid w:val="00592A61"/>
    <w:rsid w:val="005A6907"/>
    <w:rsid w:val="005E3B31"/>
    <w:rsid w:val="00610599"/>
    <w:rsid w:val="00624287"/>
    <w:rsid w:val="00642B63"/>
    <w:rsid w:val="00645E27"/>
    <w:rsid w:val="0066533A"/>
    <w:rsid w:val="006B37D8"/>
    <w:rsid w:val="006F37BD"/>
    <w:rsid w:val="0073069D"/>
    <w:rsid w:val="00777B39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CC79CA"/>
    <w:rsid w:val="00D21A58"/>
    <w:rsid w:val="00D30589"/>
    <w:rsid w:val="00D84853"/>
    <w:rsid w:val="00DB0E8A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8C1B354E054315AF9C4C4E3166C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492F3-8BC2-4535-9CFF-6A7C2188625D}"/>
      </w:docPartPr>
      <w:docPartBody>
        <w:p w:rsidR="00D864E8" w:rsidRDefault="00A1603C" w:rsidP="00A1603C">
          <w:pPr>
            <w:pStyle w:val="688C1B354E054315AF9C4C4E3166C39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D0670D53114B32BE49AC1A67A03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BEFDC9-3C2D-4AA6-9FB5-01195E804CE3}"/>
      </w:docPartPr>
      <w:docPartBody>
        <w:p w:rsidR="00D864E8" w:rsidRDefault="00A1603C" w:rsidP="00A1603C">
          <w:pPr>
            <w:pStyle w:val="36D0670D53114B32BE49AC1A67A03EE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3C"/>
    <w:rsid w:val="000002B2"/>
    <w:rsid w:val="00092EE2"/>
    <w:rsid w:val="000A64BD"/>
    <w:rsid w:val="005D7CBB"/>
    <w:rsid w:val="00A1603C"/>
    <w:rsid w:val="00D864E8"/>
    <w:rsid w:val="00E7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603C"/>
    <w:rPr>
      <w:color w:val="808080"/>
    </w:rPr>
  </w:style>
  <w:style w:type="paragraph" w:customStyle="1" w:styleId="688C1B354E054315AF9C4C4E3166C399">
    <w:name w:val="688C1B354E054315AF9C4C4E3166C399"/>
    <w:rsid w:val="00A1603C"/>
  </w:style>
  <w:style w:type="paragraph" w:customStyle="1" w:styleId="36D0670D53114B32BE49AC1A67A03EE7">
    <w:name w:val="36D0670D53114B32BE49AC1A67A03EE7"/>
    <w:rsid w:val="00A16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59EE5-8593-4897-B613-199F4A7D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2023-06-01T12:45:00Z</dcterms:created>
  <dcterms:modified xsi:type="dcterms:W3CDTF">2023-06-01T12:45:00Z</dcterms:modified>
</cp:coreProperties>
</file>