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405D" w14:textId="77777777" w:rsidR="00FE27CA" w:rsidRPr="00584615" w:rsidRDefault="00A42D25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66BC2048" w:rsidR="00FE27CA" w:rsidRPr="0053265D" w:rsidRDefault="00424AA5">
      <w:pPr>
        <w:pStyle w:val="Heading1"/>
        <w:spacing w:before="0" w:after="120" w:line="240" w:lineRule="auto"/>
        <w:jc w:val="center"/>
        <w:rPr>
          <w:color w:val="auto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A2B35" w:rsidRPr="00584615">
        <w:rPr>
          <w:rFonts w:ascii="Arial" w:hAnsi="Arial" w:cs="Arial"/>
          <w:b/>
          <w:color w:val="auto"/>
          <w:sz w:val="24"/>
          <w:szCs w:val="24"/>
        </w:rPr>
        <w:t>II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DA2B35" w:rsidRPr="00584615">
        <w:rPr>
          <w:rFonts w:ascii="Arial" w:hAnsi="Arial" w:cs="Arial"/>
          <w:b/>
          <w:color w:val="auto"/>
          <w:sz w:val="24"/>
          <w:szCs w:val="24"/>
        </w:rPr>
        <w:t>1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ap</w:t>
            </w:r>
            <w:r w:rsidR="00914D4E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biomolekularnych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pracowni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Biobank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0D1C363C" w14:textId="77777777" w:rsidR="00FE27CA" w:rsidRDefault="00A42D25">
      <w:pPr>
        <w:pStyle w:val="Heading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Heading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Heading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54E63417" w:rsidR="00FE27CA" w:rsidRDefault="00DA2B35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29565340" w:rsidR="00FE27CA" w:rsidRDefault="00A42D25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424AA5">
              <w:rPr>
                <w:rFonts w:ascii="Arial" w:hAnsi="Arial" w:cs="Arial"/>
                <w:sz w:val="18"/>
                <w:szCs w:val="20"/>
              </w:rPr>
              <w:t>0</w:t>
            </w:r>
            <w:r w:rsidR="00080934">
              <w:rPr>
                <w:rFonts w:ascii="Arial" w:hAnsi="Arial" w:cs="Arial"/>
                <w:sz w:val="18"/>
                <w:szCs w:val="20"/>
              </w:rPr>
              <w:t>,</w:t>
            </w:r>
            <w:r w:rsidR="00DA2B35">
              <w:rPr>
                <w:rFonts w:ascii="Arial" w:hAnsi="Arial" w:cs="Arial"/>
                <w:sz w:val="18"/>
                <w:szCs w:val="20"/>
              </w:rPr>
              <w:t>79%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080934">
              <w:rPr>
                <w:rFonts w:ascii="Arial" w:hAnsi="Arial" w:cs="Arial"/>
                <w:sz w:val="18"/>
                <w:szCs w:val="20"/>
              </w:rPr>
              <w:t>0,</w:t>
            </w:r>
            <w:r w:rsidR="00DA2B35">
              <w:rPr>
                <w:rFonts w:ascii="Arial" w:hAnsi="Arial" w:cs="Arial"/>
                <w:sz w:val="18"/>
                <w:szCs w:val="20"/>
              </w:rPr>
              <w:t>79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Heading3"/>
        <w:tabs>
          <w:tab w:val="left" w:pos="6240"/>
        </w:tabs>
        <w:spacing w:before="0" w:after="200"/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Heading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6096C" w14:textId="5A8A89D9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89AE3" w14:textId="66FEEC1E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6400FE68" w14:textId="5C509151" w:rsidR="00B55B65" w:rsidRPr="00487B5C" w:rsidRDefault="00480D61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3F99CB5D" w:rsidR="00B55B65" w:rsidRPr="00487B5C" w:rsidRDefault="006E41C3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B55B65" w14:paraId="0E3FF38C" w14:textId="77777777" w:rsidTr="00784A18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</w:tcPr>
          <w:p w14:paraId="6AD6114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1DFD7D2" w14:textId="77777777" w:rsidR="0000660A" w:rsidRDefault="00B55B65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,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DE23B2" w14:textId="536740C5" w:rsidR="00B55B65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>opóźnienie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62638AE0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</w:t>
            </w:r>
            <w:proofErr w:type="gramStart"/>
            <w:r w:rsidR="00A92D97" w:rsidRPr="00821C04">
              <w:rPr>
                <w:rFonts w:ascii="Arial" w:hAnsi="Arial" w:cs="Arial"/>
                <w:sz w:val="18"/>
                <w:szCs w:val="18"/>
              </w:rPr>
              <w:t>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>kontrolę ex-</w:t>
            </w:r>
            <w:proofErr w:type="spellStart"/>
            <w:r w:rsidRPr="00821C04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821C04">
              <w:rPr>
                <w:rFonts w:ascii="Arial" w:hAnsi="Arial" w:cs="Arial"/>
                <w:sz w:val="18"/>
                <w:szCs w:val="18"/>
              </w:rPr>
              <w:t xml:space="preserve">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022C98" w14:textId="1A42338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56F0D00A" w:rsidR="00B55B65" w:rsidRPr="00493E96" w:rsidRDefault="00493E96" w:rsidP="00493E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4D2EBEA4" w14:textId="77777777" w:rsidR="00796154" w:rsidRPr="00584615" w:rsidRDefault="00396D64" w:rsidP="003B760A">
            <w:pPr>
              <w:spacing w:after="0" w:line="240" w:lineRule="auto"/>
              <w:rPr>
                <w:ins w:id="0" w:author="Anna Gałązka" w:date="2021-09-03T13:54:00Z"/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W trakcie realizacji, </w:t>
            </w:r>
            <w:ins w:id="1" w:author="Anna Gałązka" w:date="2021-09-03T13:54:00Z">
              <w:r w:rsidR="00796154" w:rsidRPr="00584615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6F9FC946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0C4F8EA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74FC8C3" w14:textId="4659B985" w:rsidR="00B55B65" w:rsidRPr="004E02DA" w:rsidRDefault="00493E96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W trakcie r</w:t>
            </w:r>
            <w:r w:rsidR="004E02DA" w:rsidRPr="004E02DA">
              <w:rPr>
                <w:rFonts w:ascii="Arial" w:hAnsi="Arial" w:cs="Arial"/>
                <w:sz w:val="18"/>
                <w:szCs w:val="18"/>
              </w:rPr>
              <w:t>e</w:t>
            </w:r>
            <w:r w:rsidRPr="004E02DA">
              <w:rPr>
                <w:rFonts w:ascii="Arial" w:hAnsi="Arial" w:cs="Arial"/>
                <w:sz w:val="18"/>
                <w:szCs w:val="18"/>
              </w:rPr>
              <w:t>alizacji</w:t>
            </w:r>
            <w:r w:rsidR="00586C06" w:rsidRPr="004E02DA">
              <w:rPr>
                <w:rFonts w:ascii="Arial" w:hAnsi="Arial" w:cs="Arial"/>
                <w:sz w:val="18"/>
                <w:szCs w:val="18"/>
              </w:rPr>
              <w:t xml:space="preserve"> - Opóźnienie wynika z przedłużenia procedury zakupowej infrastruktury NGS – Brak infrastruktury wymaganej do przeprowadzenia procesu digitalizacji. Opóźnienie na tym etapie nie zagraża realizacji projektu w terminie.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16D886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120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850A7E" w14:textId="5FBE05F5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33F056CC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63E8D7A" w14:textId="36A953F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23CD803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210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E22DE" w14:textId="79F4154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E78D649" w14:textId="1906D6B7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7CF1B81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88A2B" w14:textId="6535D5E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667F5D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11853B1" w14:textId="77777777" w:rsidTr="00784A18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38AB6E9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FF3539" w14:textId="7834283C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77A99AC1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0A2D028" w14:textId="712C76E5" w:rsidR="00B55B65" w:rsidRPr="004E02DA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planowany</w:t>
            </w:r>
            <w:r w:rsidR="00493E96" w:rsidRPr="004E02DA">
              <w:rPr>
                <w:rFonts w:ascii="Arial" w:hAnsi="Arial" w:cs="Arial"/>
                <w:sz w:val="18"/>
                <w:szCs w:val="18"/>
              </w:rPr>
              <w:t>, 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 xml:space="preserve">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046A41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180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38057F" w14:textId="0D7E127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15378B6B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0EEC36C8" w14:textId="08C8A65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659048AD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315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5E3FDA" w14:textId="324D31E6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14A2EA1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 xml:space="preserve">Digitalizacja </w:t>
            </w:r>
            <w:proofErr w:type="spellStart"/>
            <w:r w:rsidRPr="00C57C50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C57C50">
              <w:rPr>
                <w:rFonts w:ascii="Arial" w:hAnsi="Arial" w:cs="Arial"/>
                <w:sz w:val="18"/>
                <w:szCs w:val="18"/>
              </w:rPr>
              <w:t>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BD7AC" w14:textId="1CA8A41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48FA756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784A18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Utworzenie ścieżek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1A6FA74A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8717BBA" w14:textId="6EA95736" w:rsidR="00B55B65" w:rsidRPr="00487B5C" w:rsidRDefault="00493E96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trakcie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raalizacji</w:t>
            </w:r>
            <w:proofErr w:type="spellEnd"/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Walidacja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4A540" w14:textId="75F130F8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Default="00A14B1A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A14B1A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4B77BB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Realizacja ścieżek </w:t>
            </w:r>
            <w:proofErr w:type="spellStart"/>
            <w:r w:rsidRPr="005B565A">
              <w:rPr>
                <w:rFonts w:ascii="Arial" w:hAnsi="Arial" w:cs="Arial"/>
                <w:sz w:val="18"/>
                <w:szCs w:val="18"/>
              </w:rPr>
              <w:t>bioinformatycznych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26E99BB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– 15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777777" w:rsidR="00B55B65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– 750 szt.</w:t>
            </w:r>
          </w:p>
          <w:p w14:paraId="42D6FA67" w14:textId="51A17C09" w:rsidR="002D6B68" w:rsidRPr="00487B5C" w:rsidRDefault="002D6B68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15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ListParagraph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0D2027C3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5A22973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7F0172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7F0172">
              <w:rPr>
                <w:rFonts w:ascii="Arial" w:hAnsi="Arial" w:cs="Arial"/>
                <w:sz w:val="18"/>
                <w:szCs w:val="18"/>
              </w:rPr>
              <w:t xml:space="preserve">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1CA5BF7" w14:textId="52DD305D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0B36E7A1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7CEF06B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</w:t>
            </w:r>
            <w:proofErr w:type="spellStart"/>
            <w:r w:rsidRPr="008F0725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8F0725">
              <w:rPr>
                <w:rFonts w:ascii="Arial" w:hAnsi="Arial" w:cs="Arial"/>
                <w:sz w:val="18"/>
                <w:szCs w:val="18"/>
              </w:rPr>
              <w:t xml:space="preserve">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3750</w:t>
            </w:r>
          </w:p>
        </w:tc>
        <w:tc>
          <w:tcPr>
            <w:tcW w:w="1707" w:type="dxa"/>
            <w:shd w:val="clear" w:color="auto" w:fill="auto"/>
          </w:tcPr>
          <w:p w14:paraId="5339B751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  <w:r w:rsidRPr="00487B5C">
              <w:rPr>
                <w:rFonts w:ascii="Arial" w:hAnsi="Arial" w:cs="Arial"/>
                <w:sz w:val="18"/>
                <w:szCs w:val="18"/>
              </w:rPr>
              <w:t>-03-31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65115213" w14:textId="1BFDB328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BodyText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29483843" w14:textId="77777777" w:rsidR="0045061C" w:rsidRDefault="00487B5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BEC2FF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C4B5880" w14:textId="77777777" w:rsidR="00FE27CA" w:rsidRDefault="00A42D25">
      <w:pPr>
        <w:pStyle w:val="Heading2"/>
        <w:numPr>
          <w:ilvl w:val="0"/>
          <w:numId w:val="1"/>
        </w:numPr>
        <w:spacing w:before="360" w:after="120"/>
        <w:ind w:left="426" w:hanging="426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2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2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Heading2"/>
        <w:numPr>
          <w:ilvl w:val="0"/>
          <w:numId w:val="1"/>
        </w:numPr>
        <w:spacing w:before="360" w:after="160"/>
        <w:ind w:left="284" w:hanging="284"/>
      </w:pPr>
      <w:r>
        <w:rPr>
          <w:rStyle w:val="Heading3Char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Heading3Char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Heading3Char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Heading3Char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77777777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fragment 300 Genomów (WGS) i 450 </w:t>
            </w:r>
            <w:proofErr w:type="spellStart"/>
            <w:r w:rsidRPr="00487B5C">
              <w:rPr>
                <w:rFonts w:ascii="Arial" w:hAnsi="Arial" w:cs="Arial"/>
                <w:sz w:val="18"/>
                <w:szCs w:val="18"/>
              </w:rPr>
              <w:t>Egzomów</w:t>
            </w:r>
            <w:proofErr w:type="spellEnd"/>
            <w:r w:rsidRPr="00487B5C">
              <w:rPr>
                <w:rFonts w:ascii="Arial" w:hAnsi="Arial" w:cs="Arial"/>
                <w:sz w:val="18"/>
                <w:szCs w:val="18"/>
              </w:rPr>
              <w:t xml:space="preserve">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Heading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3603640B" w14:textId="77777777" w:rsidR="00FE27CA" w:rsidRDefault="00487B5C">
            <w:pPr>
              <w:spacing w:after="0" w:line="240" w:lineRule="auto"/>
            </w:pPr>
            <w:r w:rsidRPr="00584615">
              <w:t xml:space="preserve">Instancja </w:t>
            </w:r>
            <w:proofErr w:type="spellStart"/>
            <w:r w:rsidRPr="00584615">
              <w:t>Local</w:t>
            </w:r>
            <w:proofErr w:type="spellEnd"/>
            <w:r w:rsidRPr="00584615">
              <w:t xml:space="preserve"> EGA</w:t>
            </w:r>
          </w:p>
        </w:tc>
        <w:tc>
          <w:tcPr>
            <w:tcW w:w="1700" w:type="dxa"/>
            <w:shd w:val="clear" w:color="auto" w:fill="auto"/>
          </w:tcPr>
          <w:p w14:paraId="3B21BEB5" w14:textId="77777777" w:rsidR="00FE27CA" w:rsidRDefault="008E5649">
            <w:pPr>
              <w:spacing w:after="0" w:line="240" w:lineRule="auto"/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EGA będzie wykorzystywała oferowaną przez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KRONIKę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przestrzeń składowania w celu przechowywania zdeponowanych w systemie danych </w:t>
            </w:r>
            <w:proofErr w:type="spellStart"/>
            <w:r w:rsidR="006B7E84" w:rsidRPr="00584615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6B7E84" w:rsidRPr="00584615">
              <w:rPr>
                <w:rFonts w:ascii="Arial" w:hAnsi="Arial" w:cs="Arial"/>
                <w:sz w:val="18"/>
                <w:szCs w:val="18"/>
              </w:rPr>
              <w:t>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69E2291C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- o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czekiwania na wybór nowego operatora systemu KRONIK@ 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Genome-Phenome</w:t>
            </w:r>
            <w:proofErr w:type="spellEnd"/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 xml:space="preserve">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</w:t>
            </w:r>
            <w:proofErr w:type="gramStart"/>
            <w:r w:rsidR="006B7E84">
              <w:rPr>
                <w:rFonts w:ascii="Arial" w:hAnsi="Arial" w:cs="Arial"/>
                <w:sz w:val="18"/>
                <w:szCs w:val="18"/>
              </w:rPr>
              <w:t>EGA</w:t>
            </w:r>
            <w:proofErr w:type="gramEnd"/>
            <w:r w:rsidR="006B7E84">
              <w:rPr>
                <w:rFonts w:ascii="Arial" w:hAnsi="Arial" w:cs="Arial"/>
                <w:sz w:val="18"/>
                <w:szCs w:val="18"/>
              </w:rPr>
              <w:t xml:space="preserve">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 xml:space="preserve">” w Węźle Krajowym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EGA umieszczone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proofErr w:type="spellStart"/>
            <w:r>
              <w:lastRenderedPageBreak/>
              <w:t>Zdigitalizowane</w:t>
            </w:r>
            <w:proofErr w:type="spellEnd"/>
            <w:r>
              <w:t xml:space="preserve">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5FB91B08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2E4">
              <w:rPr>
                <w:rFonts w:ascii="Arial" w:hAnsi="Arial" w:cs="Arial"/>
                <w:sz w:val="18"/>
                <w:szCs w:val="18"/>
              </w:rPr>
              <w:t>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7F3BB59" w:rsidR="00584615" w:rsidRPr="001214A0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1DE59049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2021-03-01</w:t>
            </w:r>
          </w:p>
        </w:tc>
        <w:tc>
          <w:tcPr>
            <w:tcW w:w="1843" w:type="dxa"/>
            <w:shd w:val="clear" w:color="auto" w:fill="auto"/>
          </w:tcPr>
          <w:p w14:paraId="7CC8282A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</w:t>
            </w:r>
            <w:proofErr w:type="gram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sieci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biobanków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w Polsce w obrębie Infrastruktury Badawczej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Biobanków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</w:t>
            </w:r>
            <w:proofErr w:type="spellEnd"/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 xml:space="preserve">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Biobank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</w:t>
            </w:r>
            <w:proofErr w:type="spellStart"/>
            <w:r w:rsidR="00757726">
              <w:rPr>
                <w:rFonts w:ascii="Arial" w:hAnsi="Arial" w:cs="Arial"/>
                <w:sz w:val="18"/>
                <w:szCs w:val="18"/>
              </w:rPr>
              <w:t>genomicznych</w:t>
            </w:r>
            <w:proofErr w:type="spellEnd"/>
            <w:r w:rsidR="00757726">
              <w:rPr>
                <w:rFonts w:ascii="Arial" w:hAnsi="Arial" w:cs="Arial"/>
                <w:sz w:val="18"/>
                <w:szCs w:val="18"/>
              </w:rPr>
              <w:t xml:space="preserve"> na rzecz członków Polskiej Sieci </w:t>
            </w:r>
            <w:proofErr w:type="spellStart"/>
            <w:r w:rsidR="00757726">
              <w:rPr>
                <w:rFonts w:ascii="Arial" w:hAnsi="Arial" w:cs="Arial"/>
                <w:sz w:val="18"/>
                <w:szCs w:val="18"/>
              </w:rPr>
              <w:t>Biobanków</w:t>
            </w:r>
            <w:proofErr w:type="spellEnd"/>
            <w:r w:rsidR="0075772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>
              <w:rPr>
                <w:rFonts w:ascii="Arial" w:hAnsi="Arial" w:cs="Arial"/>
                <w:sz w:val="18"/>
                <w:szCs w:val="18"/>
              </w:rPr>
              <w:t>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>
              <w:rPr>
                <w:rFonts w:ascii="Arial" w:hAnsi="Arial" w:cs="Arial"/>
                <w:sz w:val="18"/>
                <w:szCs w:val="18"/>
              </w:rPr>
              <w:t>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C91BEA" w14:textId="77777777" w:rsidR="00FE27CA" w:rsidRPr="001214A0" w:rsidRDefault="00FE27CA"/>
    <w:p w14:paraId="4240C456" w14:textId="77777777" w:rsidR="00FE27CA" w:rsidRDefault="00A42D25">
      <w:pPr>
        <w:pStyle w:val="ListParagraph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Heading3Char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9B8F966" w14:textId="77777777" w:rsidR="00FE27CA" w:rsidRDefault="00A42D25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</w:t>
            </w:r>
            <w:proofErr w:type="gramStart"/>
            <w:r w:rsidRPr="000E0B55">
              <w:rPr>
                <w:rFonts w:ascii="Arial" w:hAnsi="Arial" w:cs="Arial"/>
                <w:sz w:val="18"/>
                <w:szCs w:val="18"/>
              </w:rPr>
              <w:t>wszędzie</w:t>
            </w:r>
            <w:proofErr w:type="gramEnd"/>
            <w:r w:rsidRPr="000E0B55">
              <w:rPr>
                <w:rFonts w:ascii="Arial" w:hAnsi="Arial" w:cs="Arial"/>
                <w:sz w:val="18"/>
                <w:szCs w:val="18"/>
              </w:rPr>
              <w:t xml:space="preserve"> gdzie jest to możliwe testami. </w:t>
            </w:r>
          </w:p>
          <w:p w14:paraId="6C8FDAA2" w14:textId="24DC72E3" w:rsidR="00757726" w:rsidRPr="000E0B55" w:rsidRDefault="005853A6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0E0B55">
            <w:pPr>
              <w:pStyle w:val="ListParagraph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0E0B55">
            <w:pPr>
              <w:pStyle w:val="ListParagraph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Unikanie/współdzielenie – infrastruktura zgromadzona jest w dedykowanych pomieszczeniach z </w:t>
            </w:r>
            <w:r w:rsidRPr="000E0B55">
              <w:rPr>
                <w:rFonts w:ascii="Arial" w:hAnsi="Arial" w:cs="Arial"/>
                <w:sz w:val="18"/>
                <w:szCs w:val="18"/>
              </w:rPr>
              <w:lastRenderedPageBreak/>
              <w:t>ograniczonym dostępem, wykupiony kontrakt serwisowy na urządzenia dokonujące digitalizacji</w:t>
            </w:r>
          </w:p>
          <w:p w14:paraId="65A267C6" w14:textId="77777777" w:rsidR="005853A6" w:rsidRDefault="005853A6" w:rsidP="000E0B55">
            <w:pPr>
              <w:pStyle w:val="ListParagraph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0E0B55">
            <w:pPr>
              <w:pStyle w:val="ListParagraph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77777777" w:rsidR="005853A6" w:rsidRDefault="005853A6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</w:t>
            </w:r>
            <w:proofErr w:type="spellStart"/>
            <w:r w:rsidR="006B7E84"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3F07BCF3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3C150AE3" w:rsidR="00A22452" w:rsidRPr="00A22452" w:rsidRDefault="00A22452" w:rsidP="00A2245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5853A6"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Cena odczynników do uzyskania cyfrowej sekwencji genomu/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egzomu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711B958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7CB76917" w:rsidR="00A22452" w:rsidRPr="00A22452" w:rsidRDefault="00A22452" w:rsidP="00A2245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W trakcie trwania okresu realizacji projektu wejdą w życie </w:t>
            </w:r>
            <w:proofErr w:type="spellStart"/>
            <w:r w:rsidRPr="00B9076A">
              <w:rPr>
                <w:rFonts w:ascii="Arial" w:hAnsi="Arial" w:cs="Arial"/>
                <w:sz w:val="18"/>
                <w:szCs w:val="18"/>
              </w:rPr>
              <w:t>przezpisy</w:t>
            </w:r>
            <w:proofErr w:type="spellEnd"/>
            <w:r w:rsidRPr="00B9076A">
              <w:rPr>
                <w:rFonts w:ascii="Arial" w:hAnsi="Arial" w:cs="Arial"/>
                <w:sz w:val="18"/>
                <w:szCs w:val="18"/>
              </w:rPr>
              <w:t xml:space="preserve"> nowej </w:t>
            </w: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</w:t>
            </w:r>
            <w:r w:rsidRPr="00A22452">
              <w:rPr>
                <w:rFonts w:ascii="Arial" w:hAnsi="Arial" w:cs="Arial"/>
                <w:sz w:val="18"/>
                <w:szCs w:val="18"/>
              </w:rPr>
              <w:lastRenderedPageBreak/>
              <w:t>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</w:t>
            </w:r>
            <w:proofErr w:type="spellStart"/>
            <w:r w:rsidR="009A479A"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="009A479A" w:rsidRPr="00A22452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6B6F563" w14:textId="77777777" w:rsidR="005853A6" w:rsidRDefault="005853A6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3569498C" w14:textId="2B3FF539" w:rsidR="005853A6" w:rsidRPr="00A22452" w:rsidRDefault="00784A18" w:rsidP="00A2245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 – Zespół projektowy dołoży wszelkich </w:t>
            </w:r>
            <w:proofErr w:type="gramStart"/>
            <w:r w:rsidRPr="00A22452">
              <w:rPr>
                <w:rFonts w:ascii="Arial" w:hAnsi="Arial" w:cs="Arial"/>
                <w:sz w:val="18"/>
                <w:szCs w:val="18"/>
              </w:rPr>
              <w:t>starań</w:t>
            </w:r>
            <w:proofErr w:type="gramEnd"/>
            <w:r w:rsidRPr="00A22452">
              <w:rPr>
                <w:rFonts w:ascii="Arial" w:hAnsi="Arial" w:cs="Arial"/>
                <w:sz w:val="18"/>
                <w:szCs w:val="18"/>
              </w:rPr>
              <w:t xml:space="preserve">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</w:t>
            </w:r>
            <w:proofErr w:type="spellStart"/>
            <w:r w:rsidR="00A22452" w:rsidRPr="00A22452"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23375880" w14:textId="38F2A814" w:rsidR="00A22452" w:rsidRPr="00A22452" w:rsidRDefault="00A22452" w:rsidP="00A224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415B5FA9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, oraz pozyskania wsparcia ze strony COI (</w:t>
            </w:r>
            <w:proofErr w:type="spellStart"/>
            <w:r w:rsidRPr="00A22452">
              <w:rPr>
                <w:rFonts w:ascii="Arial" w:hAnsi="Arial" w:cs="Arial"/>
                <w:sz w:val="18"/>
                <w:szCs w:val="18"/>
              </w:rPr>
              <w:t>POPCwsparcie</w:t>
            </w:r>
            <w:proofErr w:type="spellEnd"/>
            <w:r w:rsidRPr="00A22452">
              <w:rPr>
                <w:rFonts w:ascii="Arial" w:hAnsi="Arial" w:cs="Arial"/>
                <w:sz w:val="18"/>
                <w:szCs w:val="18"/>
              </w:rPr>
              <w:t>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253FC1BC" w:rsidR="004E02DA" w:rsidRPr="00A22452" w:rsidRDefault="004E02DA" w:rsidP="00A2245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Obecnie rynek pracy jest dynamiczny nie można zagwarantować, iż osoby zaangażowane w realizację projektu będą </w:t>
            </w:r>
            <w:r w:rsidRPr="005F5D26">
              <w:rPr>
                <w:rFonts w:ascii="Arial" w:hAnsi="Arial" w:cs="Arial"/>
                <w:sz w:val="18"/>
                <w:szCs w:val="18"/>
              </w:rPr>
              <w:lastRenderedPageBreak/>
              <w:t>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 xml:space="preserve">Akceptacja – Beneficjent oferuje stosunkowo wysokie wynagrodzenie na tle </w:t>
            </w:r>
            <w:r w:rsidRPr="004E02DA">
              <w:rPr>
                <w:rFonts w:ascii="Arial" w:hAnsi="Arial" w:cs="Arial"/>
                <w:sz w:val="18"/>
                <w:szCs w:val="18"/>
              </w:rPr>
              <w:lastRenderedPageBreak/>
              <w:t>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 </w:t>
            </w:r>
          </w:p>
          <w:p w14:paraId="66F9290C" w14:textId="79C179AF" w:rsidR="004E02DA" w:rsidRPr="004E02DA" w:rsidRDefault="004E02DA" w:rsidP="00681DB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lastRenderedPageBreak/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Caption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Caption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</w:t>
            </w:r>
            <w:proofErr w:type="spellStart"/>
            <w:r w:rsidRPr="004E02DA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4E02DA">
              <w:rPr>
                <w:rFonts w:ascii="Arial" w:hAnsi="Arial" w:cs="Arial"/>
                <w:sz w:val="18"/>
                <w:szCs w:val="18"/>
              </w:rPr>
              <w:t xml:space="preserve"> zasobów</w:t>
            </w:r>
          </w:p>
          <w:p w14:paraId="24D56135" w14:textId="0A947B89" w:rsidR="004E02DA" w:rsidRPr="004E02DA" w:rsidRDefault="004E02DA" w:rsidP="005F5D2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Caption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</w:t>
            </w:r>
            <w:proofErr w:type="gramStart"/>
            <w:r w:rsidRPr="004E02DA">
              <w:rPr>
                <w:rFonts w:ascii="Arial" w:hAnsi="Arial" w:cs="Arial"/>
                <w:sz w:val="18"/>
                <w:szCs w:val="18"/>
              </w:rPr>
              <w:t>prawną .</w:t>
            </w:r>
            <w:proofErr w:type="gramEnd"/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ListParagraph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4000160B" w14:textId="77777777" w:rsidR="00FE27CA" w:rsidRDefault="00A42D25" w:rsidP="004E02DA">
      <w:pPr>
        <w:pStyle w:val="ListParagraph"/>
        <w:numPr>
          <w:ilvl w:val="0"/>
          <w:numId w:val="14"/>
        </w:numPr>
        <w:spacing w:before="360"/>
        <w:jc w:val="both"/>
      </w:pPr>
      <w:r>
        <w:rPr>
          <w:rStyle w:val="Heading2Char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4E02DA">
      <w:pPr>
        <w:pStyle w:val="ListParagraph"/>
        <w:numPr>
          <w:ilvl w:val="0"/>
          <w:numId w:val="14"/>
        </w:numPr>
        <w:spacing w:before="360"/>
        <w:jc w:val="both"/>
      </w:pPr>
      <w:r>
        <w:rPr>
          <w:rStyle w:val="Heading2Char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9EA6E08" w14:textId="77777777" w:rsidR="00FE27CA" w:rsidRDefault="00A42D25">
      <w:pPr>
        <w:pStyle w:val="ListParagraph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lastRenderedPageBreak/>
        <w:t xml:space="preserve">Błażej Marciniak, Pracownia </w:t>
      </w:r>
      <w:proofErr w:type="spellStart"/>
      <w:r>
        <w:rPr>
          <w:rFonts w:ascii="Arial" w:hAnsi="Arial" w:cstheme="minorHAnsi"/>
          <w:color w:val="000000"/>
          <w:sz w:val="18"/>
          <w:szCs w:val="18"/>
        </w:rPr>
        <w:t>Biobank</w:t>
      </w:r>
      <w:proofErr w:type="spellEnd"/>
      <w:r>
        <w:rPr>
          <w:rFonts w:ascii="Arial" w:hAnsi="Arial" w:cstheme="minorHAnsi"/>
          <w:color w:val="000000"/>
          <w:sz w:val="18"/>
          <w:szCs w:val="18"/>
        </w:rPr>
        <w:t xml:space="preserve">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</w:t>
      </w:r>
      <w:proofErr w:type="gramStart"/>
      <w:r>
        <w:rPr>
          <w:rFonts w:ascii="Arial" w:hAnsi="Arial" w:cstheme="minorHAnsi"/>
          <w:color w:val="000000"/>
          <w:sz w:val="18"/>
          <w:szCs w:val="18"/>
        </w:rPr>
        <w:t>417.</w:t>
      </w:r>
      <w:bookmarkStart w:id="3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3"/>
      <w:proofErr w:type="gramEnd"/>
    </w:p>
    <w:p w14:paraId="318C1A46" w14:textId="77777777" w:rsidR="00FE27CA" w:rsidRDefault="00FE27CA">
      <w:pPr>
        <w:spacing w:after="0"/>
        <w:jc w:val="both"/>
      </w:pPr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A4AC7" w14:textId="77777777" w:rsidR="0096380E" w:rsidRDefault="0096380E">
      <w:pPr>
        <w:spacing w:after="0" w:line="240" w:lineRule="auto"/>
      </w:pPr>
      <w:r>
        <w:separator/>
      </w:r>
    </w:p>
  </w:endnote>
  <w:endnote w:type="continuationSeparator" w:id="0">
    <w:p w14:paraId="04818957" w14:textId="77777777" w:rsidR="0096380E" w:rsidRDefault="0096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684192B1" w:rsidR="0098339C" w:rsidRDefault="0098339C">
        <w:pPr>
          <w:pStyle w:val="Footer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C26C2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584615">
          <w:t>11</w:t>
        </w:r>
      </w:p>
    </w:sdtContent>
  </w:sdt>
  <w:p w14:paraId="3659F028" w14:textId="77777777" w:rsidR="0098339C" w:rsidRDefault="009833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4D97" w14:textId="77777777" w:rsidR="0096380E" w:rsidRDefault="0096380E"/>
  </w:footnote>
  <w:footnote w:type="continuationSeparator" w:id="0">
    <w:p w14:paraId="7051060D" w14:textId="77777777" w:rsidR="0096380E" w:rsidRDefault="0096380E">
      <w:r>
        <w:continuationSeparator/>
      </w:r>
    </w:p>
  </w:footnote>
  <w:footnote w:id="1">
    <w:p w14:paraId="0C018848" w14:textId="77777777" w:rsidR="0098339C" w:rsidRDefault="0098339C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3"/>
  </w:num>
  <w:num w:numId="11">
    <w:abstractNumId w:val="10"/>
  </w:num>
  <w:num w:numId="12">
    <w:abstractNumId w:val="1"/>
  </w:num>
  <w:num w:numId="13">
    <w:abstractNumId w:val="2"/>
  </w:num>
  <w:num w:numId="1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Gałązka">
    <w15:presenceInfo w15:providerId="None" w15:userId="Anna Gałąz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7CA"/>
    <w:rsid w:val="0000660A"/>
    <w:rsid w:val="00077550"/>
    <w:rsid w:val="00080934"/>
    <w:rsid w:val="000846CD"/>
    <w:rsid w:val="00096CF0"/>
    <w:rsid w:val="0009760B"/>
    <w:rsid w:val="000B72BD"/>
    <w:rsid w:val="000C7100"/>
    <w:rsid w:val="000E0B55"/>
    <w:rsid w:val="000E36CC"/>
    <w:rsid w:val="000F1310"/>
    <w:rsid w:val="0010069F"/>
    <w:rsid w:val="001214A0"/>
    <w:rsid w:val="00145858"/>
    <w:rsid w:val="00150FBC"/>
    <w:rsid w:val="001A030B"/>
    <w:rsid w:val="001C1E16"/>
    <w:rsid w:val="001D36A2"/>
    <w:rsid w:val="00241692"/>
    <w:rsid w:val="00264669"/>
    <w:rsid w:val="00274130"/>
    <w:rsid w:val="00285F06"/>
    <w:rsid w:val="002D6B68"/>
    <w:rsid w:val="00306365"/>
    <w:rsid w:val="003626D9"/>
    <w:rsid w:val="003655B3"/>
    <w:rsid w:val="00366B81"/>
    <w:rsid w:val="00385245"/>
    <w:rsid w:val="00396D64"/>
    <w:rsid w:val="003B05D1"/>
    <w:rsid w:val="003B760A"/>
    <w:rsid w:val="003D4D9E"/>
    <w:rsid w:val="00411C2D"/>
    <w:rsid w:val="004218FA"/>
    <w:rsid w:val="00423020"/>
    <w:rsid w:val="00424AA5"/>
    <w:rsid w:val="00445C15"/>
    <w:rsid w:val="0045061C"/>
    <w:rsid w:val="00480D61"/>
    <w:rsid w:val="00487B5C"/>
    <w:rsid w:val="00493E96"/>
    <w:rsid w:val="004966CC"/>
    <w:rsid w:val="004A1DDB"/>
    <w:rsid w:val="004E02DA"/>
    <w:rsid w:val="00527D09"/>
    <w:rsid w:val="00532520"/>
    <w:rsid w:val="0053265D"/>
    <w:rsid w:val="005502E4"/>
    <w:rsid w:val="00584615"/>
    <w:rsid w:val="005853A6"/>
    <w:rsid w:val="00586C06"/>
    <w:rsid w:val="005871C9"/>
    <w:rsid w:val="005B565A"/>
    <w:rsid w:val="005F5D26"/>
    <w:rsid w:val="006014A8"/>
    <w:rsid w:val="006106F7"/>
    <w:rsid w:val="00662A36"/>
    <w:rsid w:val="00681DB2"/>
    <w:rsid w:val="00682B3C"/>
    <w:rsid w:val="006A733C"/>
    <w:rsid w:val="006B7E84"/>
    <w:rsid w:val="006C45C3"/>
    <w:rsid w:val="006C4864"/>
    <w:rsid w:val="006E2D4C"/>
    <w:rsid w:val="006E41C3"/>
    <w:rsid w:val="006E7E38"/>
    <w:rsid w:val="00725367"/>
    <w:rsid w:val="00743E77"/>
    <w:rsid w:val="0075331D"/>
    <w:rsid w:val="00753FAA"/>
    <w:rsid w:val="00757726"/>
    <w:rsid w:val="00766999"/>
    <w:rsid w:val="00766DFF"/>
    <w:rsid w:val="00784A18"/>
    <w:rsid w:val="00796154"/>
    <w:rsid w:val="007D6B57"/>
    <w:rsid w:val="007F0172"/>
    <w:rsid w:val="00800986"/>
    <w:rsid w:val="00821C04"/>
    <w:rsid w:val="0083203F"/>
    <w:rsid w:val="00885546"/>
    <w:rsid w:val="00895392"/>
    <w:rsid w:val="008C23FC"/>
    <w:rsid w:val="008E5649"/>
    <w:rsid w:val="008F4AB9"/>
    <w:rsid w:val="008F73B6"/>
    <w:rsid w:val="00914D4E"/>
    <w:rsid w:val="00925B4D"/>
    <w:rsid w:val="00962EA3"/>
    <w:rsid w:val="0096380E"/>
    <w:rsid w:val="00972BEF"/>
    <w:rsid w:val="00974A3C"/>
    <w:rsid w:val="009768DE"/>
    <w:rsid w:val="0098339C"/>
    <w:rsid w:val="0098544A"/>
    <w:rsid w:val="00987C95"/>
    <w:rsid w:val="009A479A"/>
    <w:rsid w:val="009B385B"/>
    <w:rsid w:val="009F577A"/>
    <w:rsid w:val="00A14B1A"/>
    <w:rsid w:val="00A22452"/>
    <w:rsid w:val="00A42D25"/>
    <w:rsid w:val="00A8272F"/>
    <w:rsid w:val="00A9000D"/>
    <w:rsid w:val="00A92D97"/>
    <w:rsid w:val="00B316AA"/>
    <w:rsid w:val="00B5402A"/>
    <w:rsid w:val="00B55B65"/>
    <w:rsid w:val="00B56470"/>
    <w:rsid w:val="00B9076A"/>
    <w:rsid w:val="00C57C50"/>
    <w:rsid w:val="00CA2C05"/>
    <w:rsid w:val="00CB4ADB"/>
    <w:rsid w:val="00CC46D0"/>
    <w:rsid w:val="00CC7803"/>
    <w:rsid w:val="00D57981"/>
    <w:rsid w:val="00D63D7E"/>
    <w:rsid w:val="00DA2B35"/>
    <w:rsid w:val="00DB671B"/>
    <w:rsid w:val="00DF7AC9"/>
    <w:rsid w:val="00E113FB"/>
    <w:rsid w:val="00E11C58"/>
    <w:rsid w:val="00E221E2"/>
    <w:rsid w:val="00EC26C2"/>
    <w:rsid w:val="00ED3662"/>
    <w:rsid w:val="00F0553E"/>
    <w:rsid w:val="00F817DD"/>
    <w:rsid w:val="00F9686D"/>
    <w:rsid w:val="00FB1FBF"/>
    <w:rsid w:val="00FB42E4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BEC"/>
    <w:pPr>
      <w:spacing w:after="160" w:line="259" w:lineRule="auto"/>
    </w:pPr>
    <w:rPr>
      <w:sz w:val="22"/>
    </w:rPr>
  </w:style>
  <w:style w:type="paragraph" w:styleId="Heading1">
    <w:name w:val="heading 1"/>
    <w:basedOn w:val="Normal"/>
    <w:link w:val="Heading1Char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C2D7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BB242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C77BB"/>
  </w:style>
  <w:style w:type="character" w:customStyle="1" w:styleId="FooterChar">
    <w:name w:val="Footer Char"/>
    <w:basedOn w:val="DefaultParagraphFont"/>
    <w:link w:val="Footer"/>
    <w:uiPriority w:val="99"/>
    <w:qFormat/>
    <w:rsid w:val="005C77BB"/>
  </w:style>
  <w:style w:type="character" w:customStyle="1" w:styleId="BodyText1Char">
    <w:name w:val="Body Text 1 Char"/>
    <w:basedOn w:val="DefaultParagraphFont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BodyText2Char">
    <w:name w:val="Body Text 2 Char"/>
    <w:basedOn w:val="DefaultParagraphFont"/>
    <w:link w:val="BodyText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efaultParagraphFont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7418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C2D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BodyText2">
    <w:name w:val="Body Text 2"/>
    <w:basedOn w:val="Normal"/>
    <w:link w:val="BodyText2Char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132D3-9967-42A4-8ECA-C59D5480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2762</Words>
  <Characters>14366</Characters>
  <Application>Microsoft Office Word</Application>
  <DocSecurity>0</DocSecurity>
  <Lines>624</Lines>
  <Paragraphs>323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16805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6</cp:revision>
  <cp:lastPrinted>2020-02-05T11:09:00Z</cp:lastPrinted>
  <dcterms:created xsi:type="dcterms:W3CDTF">2021-09-29T22:30:00Z</dcterms:created>
  <dcterms:modified xsi:type="dcterms:W3CDTF">2021-09-30T16:53:00Z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