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0D3E6CFE"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3E189B">
        <w:t>72/21/PU</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77777777" w:rsidR="00785345" w:rsidRDefault="00785345" w:rsidP="00C84364">
      <w:pPr>
        <w:pStyle w:val="Tytu"/>
        <w:spacing w:before="60" w:after="60"/>
        <w:jc w:val="center"/>
        <w:rPr>
          <w:rFonts w:asciiTheme="minorHAnsi" w:hAnsiTheme="minorHAnsi" w:cstheme="minorHAnsi"/>
          <w:b/>
          <w:sz w:val="28"/>
          <w:szCs w:val="28"/>
          <w:u w:val="single"/>
        </w:rPr>
      </w:pPr>
    </w:p>
    <w:p w14:paraId="70A60AB4" w14:textId="463FD3B7" w:rsidR="00574C96" w:rsidRDefault="005C46F3" w:rsidP="00C84364">
      <w:pPr>
        <w:pStyle w:val="Tytu"/>
        <w:spacing w:before="60" w:after="60"/>
        <w:jc w:val="center"/>
        <w:rPr>
          <w:rFonts w:asciiTheme="minorHAnsi" w:hAnsiTheme="minorHAnsi" w:cstheme="minorHAnsi"/>
          <w:b/>
          <w:sz w:val="28"/>
          <w:szCs w:val="28"/>
        </w:rPr>
      </w:pPr>
      <w:r w:rsidRPr="008A7255">
        <w:rPr>
          <w:rFonts w:asciiTheme="minorHAnsi" w:hAnsiTheme="minorHAnsi" w:cstheme="minorHAnsi"/>
          <w:b/>
          <w:sz w:val="28"/>
          <w:szCs w:val="28"/>
          <w:u w:val="single"/>
        </w:rPr>
        <w:t>Wniosek</w:t>
      </w:r>
      <w:r w:rsidRPr="00C84364">
        <w:rPr>
          <w:rFonts w:asciiTheme="minorHAnsi" w:hAnsiTheme="minorHAnsi" w:cstheme="minorHAnsi"/>
          <w:b/>
          <w:sz w:val="28"/>
          <w:szCs w:val="28"/>
        </w:rPr>
        <w:t xml:space="preserve"> </w:t>
      </w:r>
      <w:r w:rsidR="00EE04C1">
        <w:rPr>
          <w:rFonts w:asciiTheme="minorHAnsi" w:hAnsiTheme="minorHAnsi" w:cstheme="minorHAnsi"/>
          <w:b/>
          <w:sz w:val="28"/>
          <w:szCs w:val="28"/>
        </w:rPr>
        <w:t xml:space="preserve">/ </w:t>
      </w:r>
      <w:r w:rsidR="00EE04C1" w:rsidRPr="008A7255">
        <w:rPr>
          <w:rFonts w:asciiTheme="minorHAnsi" w:hAnsiTheme="minorHAnsi" w:cstheme="minorHAnsi"/>
          <w:b/>
          <w:sz w:val="28"/>
          <w:szCs w:val="28"/>
          <w:u w:val="single"/>
        </w:rPr>
        <w:t>Zaktualizowana Oferta</w:t>
      </w:r>
      <w:r w:rsidR="00EE04C1">
        <w:rPr>
          <w:rStyle w:val="Odwoanieprzypisudolnego"/>
          <w:rFonts w:asciiTheme="minorHAnsi" w:hAnsiTheme="minorHAnsi" w:cstheme="minorHAnsi"/>
          <w:b/>
          <w:sz w:val="28"/>
          <w:szCs w:val="28"/>
        </w:rPr>
        <w:footnoteReference w:id="2"/>
      </w:r>
      <w:r w:rsidR="00EE04C1">
        <w:rPr>
          <w:rFonts w:asciiTheme="minorHAnsi" w:hAnsiTheme="minorHAnsi" w:cstheme="minorHAnsi"/>
          <w:b/>
          <w:sz w:val="28"/>
          <w:szCs w:val="28"/>
        </w:rPr>
        <w:t xml:space="preserve"> </w:t>
      </w:r>
      <w:r w:rsidR="00F47F6D" w:rsidRPr="00C84364">
        <w:rPr>
          <w:rFonts w:asciiTheme="minorHAnsi" w:hAnsiTheme="minorHAnsi" w:cstheme="minorHAnsi"/>
          <w:b/>
          <w:sz w:val="28"/>
          <w:szCs w:val="28"/>
        </w:rPr>
        <w:t>w ramach</w:t>
      </w:r>
      <w:r w:rsidR="00C84364" w:rsidRPr="00C84364">
        <w:rPr>
          <w:rFonts w:asciiTheme="minorHAnsi" w:hAnsiTheme="minorHAnsi" w:cstheme="minorHAnsi"/>
          <w:b/>
          <w:sz w:val="28"/>
          <w:szCs w:val="28"/>
        </w:rPr>
        <w:t xml:space="preserve"> P</w:t>
      </w:r>
      <w:r w:rsidR="00F47F6D" w:rsidRPr="00C84364">
        <w:rPr>
          <w:rFonts w:asciiTheme="minorHAnsi" w:hAnsiTheme="minorHAnsi" w:cstheme="minorHAnsi"/>
          <w:b/>
          <w:sz w:val="28"/>
          <w:szCs w:val="28"/>
        </w:rPr>
        <w:t>r</w:t>
      </w:r>
      <w:r w:rsidR="00DA14FA">
        <w:rPr>
          <w:rFonts w:asciiTheme="minorHAnsi" w:hAnsiTheme="minorHAnsi" w:cstheme="minorHAnsi"/>
          <w:b/>
          <w:sz w:val="28"/>
          <w:szCs w:val="28"/>
        </w:rPr>
        <w:t>zedsięwzięcia</w:t>
      </w:r>
      <w:r w:rsidR="00F47F6D" w:rsidRPr="00C84364">
        <w:rPr>
          <w:rFonts w:asciiTheme="minorHAnsi" w:hAnsiTheme="minorHAnsi" w:cstheme="minorHAnsi"/>
          <w:b/>
          <w:sz w:val="28"/>
          <w:szCs w:val="28"/>
        </w:rPr>
        <w:t xml:space="preserve"> „</w:t>
      </w:r>
      <w:r w:rsidR="00B43E9A">
        <w:rPr>
          <w:rFonts w:asciiTheme="minorHAnsi" w:hAnsiTheme="minorHAnsi" w:cstheme="minorHAnsi"/>
          <w:b/>
          <w:sz w:val="28"/>
          <w:szCs w:val="28"/>
        </w:rPr>
        <w:t>Ciepłow</w:t>
      </w:r>
      <w:r w:rsidR="00C32DFB">
        <w:rPr>
          <w:rFonts w:asciiTheme="minorHAnsi" w:hAnsiTheme="minorHAnsi" w:cstheme="minorHAnsi"/>
          <w:b/>
          <w:sz w:val="28"/>
          <w:szCs w:val="28"/>
        </w:rPr>
        <w:t>nia Przyszłości</w:t>
      </w:r>
      <w:r w:rsidR="00C0241F" w:rsidRPr="00C0241F">
        <w:rPr>
          <w:rFonts w:asciiTheme="minorHAnsi" w:hAnsiTheme="minorHAnsi" w:cstheme="minorHAnsi"/>
          <w:b/>
          <w:sz w:val="28"/>
          <w:szCs w:val="28"/>
        </w:rPr>
        <w:t>, czyli system ciepłowniczy z OZE</w:t>
      </w:r>
      <w:r w:rsidR="00785345">
        <w:rPr>
          <w:rFonts w:asciiTheme="minorHAnsi" w:hAnsiTheme="minorHAnsi" w:cstheme="minorHAnsi"/>
          <w:b/>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06E4BB95" w:rsidR="009D09F7" w:rsidRDefault="00574C96" w:rsidP="32CF0FEC">
      <w:pPr>
        <w:spacing w:after="120"/>
        <w:jc w:val="both"/>
        <w:rPr>
          <w:i/>
          <w:iCs/>
          <w:sz w:val="20"/>
          <w:szCs w:val="20"/>
        </w:rPr>
      </w:pPr>
      <w:r w:rsidRPr="32CF0FEC">
        <w:rPr>
          <w:i/>
          <w:iCs/>
          <w:sz w:val="20"/>
          <w:szCs w:val="20"/>
        </w:rPr>
        <w:t xml:space="preserve">Wnioskodawca uzupełnia </w:t>
      </w:r>
      <w:r w:rsidR="00280998" w:rsidRPr="32CF0FEC">
        <w:rPr>
          <w:i/>
          <w:iCs/>
          <w:sz w:val="20"/>
          <w:szCs w:val="20"/>
        </w:rPr>
        <w:t xml:space="preserve">wyłącznie białe </w:t>
      </w:r>
      <w:r w:rsidRPr="32CF0FEC">
        <w:rPr>
          <w:i/>
          <w:iCs/>
          <w:sz w:val="20"/>
          <w:szCs w:val="20"/>
        </w:rPr>
        <w:t>pola</w:t>
      </w:r>
      <w:r w:rsidR="00280998" w:rsidRPr="32CF0FEC">
        <w:rPr>
          <w:i/>
          <w:iCs/>
          <w:sz w:val="20"/>
          <w:szCs w:val="20"/>
        </w:rPr>
        <w:t xml:space="preserve">. </w:t>
      </w:r>
      <w:r w:rsidR="009D09F7" w:rsidRPr="32CF0FEC">
        <w:rPr>
          <w:i/>
          <w:iCs/>
          <w:sz w:val="20"/>
          <w:szCs w:val="20"/>
        </w:rPr>
        <w:t>Dodatkowe uwagi specyficzne, dotyczące sposobu wypełniania Wniosku, znajdują się przed każdą z tabel zawartych w niniejszym Załączniku do Regulaminu.</w:t>
      </w:r>
      <w:r w:rsidR="28E4AD15" w:rsidRPr="32CF0FEC">
        <w:rPr>
          <w:i/>
          <w:iCs/>
          <w:sz w:val="20"/>
          <w:szCs w:val="20"/>
        </w:rPr>
        <w:t xml:space="preserve"> Przy wypełnianiu Tabel należy zapoznać się z instrukcją zawartą nad daną Tabelą lub w nagłówku Tabeli.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0"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0"/>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32CF0FEC">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044E38" w:rsidR="0070314A" w:rsidRPr="00C84364" w:rsidRDefault="00C84364" w:rsidP="00F34A27">
            <w:pPr>
              <w:pStyle w:val="Akapitzlist"/>
              <w:spacing w:before="60" w:after="60" w:line="276" w:lineRule="auto"/>
              <w:ind w:left="0"/>
              <w:contextualSpacing w:val="0"/>
            </w:pPr>
            <w:r w:rsidRPr="32CF0FEC">
              <w:t>Pełna nazwa Wnioskodawcy / Lidera Konsorcjum</w:t>
            </w:r>
            <w:r w:rsidR="0F0C7EBC" w:rsidRPr="00937DC7">
              <w:rPr>
                <w:rFonts w:ascii="Calibri" w:eastAsia="Calibri" w:hAnsi="Calibri" w:cs="Calibri"/>
              </w:rPr>
              <w:t>*</w:t>
            </w:r>
            <w:r w:rsidR="00AD2CA6" w:rsidRPr="00937DC7">
              <w:t xml:space="preserve"> </w:t>
            </w:r>
            <w:r w:rsidR="00AD2CA6" w:rsidRPr="32CF0FEC">
              <w:t>/ Członka Konsorcjum</w:t>
            </w:r>
            <w:r w:rsidR="1127173A" w:rsidRPr="00937DC7">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32CF0FEC">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32CF0FEC">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32CF0FEC">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32CF0FEC">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32CF0FEC">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32CF0FEC">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32CF0FEC">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7B0BD9EC" w:rsidR="00F51E15" w:rsidRDefault="00E51364" w:rsidP="1FCDD34F">
      <w:pPr>
        <w:jc w:val="both"/>
        <w:rPr>
          <w:sz w:val="20"/>
          <w:szCs w:val="20"/>
        </w:rPr>
      </w:pPr>
      <w:r w:rsidRPr="0AA4F644">
        <w:rPr>
          <w:sz w:val="20"/>
          <w:szCs w:val="20"/>
          <w:u w:val="single"/>
        </w:rPr>
        <w:t>Uwaga</w:t>
      </w:r>
      <w:r w:rsidR="004278AA" w:rsidRPr="0AA4F644">
        <w:rPr>
          <w:sz w:val="20"/>
          <w:szCs w:val="20"/>
          <w:u w:val="single"/>
        </w:rPr>
        <w:t>!</w:t>
      </w:r>
      <w:r w:rsidRPr="0AA4F644">
        <w:rPr>
          <w:sz w:val="20"/>
          <w:szCs w:val="20"/>
        </w:rPr>
        <w:t xml:space="preserve"> </w:t>
      </w:r>
      <w:r w:rsidR="007362A5" w:rsidRPr="0AA4F644">
        <w:rPr>
          <w:sz w:val="20"/>
          <w:szCs w:val="20"/>
        </w:rPr>
        <w:t>Wnioskodawca musi określić</w:t>
      </w:r>
      <w:r w:rsidRPr="0AA4F644">
        <w:rPr>
          <w:sz w:val="20"/>
          <w:szCs w:val="20"/>
        </w:rPr>
        <w:t xml:space="preserve"> w </w:t>
      </w:r>
      <w:r w:rsidR="004F2A7E" w:rsidRPr="0AA4F644">
        <w:rPr>
          <w:sz w:val="20"/>
          <w:szCs w:val="20"/>
        </w:rPr>
        <w:t xml:space="preserve">Tabeli </w:t>
      </w:r>
      <w:r w:rsidR="004278AA" w:rsidRPr="0AA4F644">
        <w:rPr>
          <w:sz w:val="20"/>
          <w:szCs w:val="20"/>
        </w:rPr>
        <w:t>D</w:t>
      </w:r>
      <w:r w:rsidR="004F2A7E" w:rsidRPr="0AA4F644">
        <w:rPr>
          <w:sz w:val="20"/>
          <w:szCs w:val="20"/>
        </w:rPr>
        <w:t>.</w:t>
      </w:r>
      <w:r w:rsidR="004278AA" w:rsidRPr="0AA4F644">
        <w:rPr>
          <w:sz w:val="20"/>
          <w:szCs w:val="20"/>
        </w:rPr>
        <w:t>1</w:t>
      </w:r>
      <w:r w:rsidRPr="0AA4F644">
        <w:rPr>
          <w:sz w:val="20"/>
          <w:szCs w:val="20"/>
        </w:rPr>
        <w:t xml:space="preserve"> </w:t>
      </w:r>
      <w:r w:rsidR="007362A5" w:rsidRPr="0AA4F644">
        <w:rPr>
          <w:sz w:val="20"/>
          <w:szCs w:val="20"/>
        </w:rPr>
        <w:t>spełnieni</w:t>
      </w:r>
      <w:r w:rsidR="009C0374" w:rsidRPr="0AA4F644">
        <w:rPr>
          <w:sz w:val="20"/>
          <w:szCs w:val="20"/>
        </w:rPr>
        <w:t>e</w:t>
      </w:r>
      <w:r w:rsidR="000E2B23" w:rsidRPr="0AA4F644">
        <w:rPr>
          <w:sz w:val="20"/>
          <w:szCs w:val="20"/>
        </w:rPr>
        <w:t xml:space="preserve"> Wymagań O</w:t>
      </w:r>
      <w:r w:rsidR="007362A5" w:rsidRPr="0AA4F644">
        <w:rPr>
          <w:sz w:val="20"/>
          <w:szCs w:val="20"/>
        </w:rPr>
        <w:t>bligatoryjnych</w:t>
      </w:r>
      <w:r w:rsidR="004278AA" w:rsidRPr="0AA4F644">
        <w:rPr>
          <w:sz w:val="20"/>
          <w:szCs w:val="20"/>
        </w:rPr>
        <w:t>,</w:t>
      </w:r>
      <w:r w:rsidR="007362A5" w:rsidRPr="0AA4F644">
        <w:rPr>
          <w:sz w:val="20"/>
          <w:szCs w:val="20"/>
        </w:rPr>
        <w:t xml:space="preserve"> stawianych opracowywanej Technologii </w:t>
      </w:r>
      <w:r w:rsidR="1FD2DD9A" w:rsidRPr="0AA4F644">
        <w:rPr>
          <w:sz w:val="20"/>
          <w:szCs w:val="20"/>
        </w:rPr>
        <w:t>Ciepłowni Przyszłości</w:t>
      </w:r>
      <w:r w:rsidR="009C0374" w:rsidRPr="0AA4F644">
        <w:rPr>
          <w:sz w:val="20"/>
          <w:szCs w:val="20"/>
        </w:rPr>
        <w:t xml:space="preserve">, </w:t>
      </w:r>
      <w:r w:rsidR="00862598" w:rsidRPr="0AA4F644">
        <w:rPr>
          <w:sz w:val="20"/>
          <w:szCs w:val="20"/>
        </w:rPr>
        <w:t xml:space="preserve">opisanych </w:t>
      </w:r>
      <w:r w:rsidR="00C57C2B" w:rsidRPr="0AA4F644">
        <w:rPr>
          <w:sz w:val="20"/>
          <w:szCs w:val="20"/>
        </w:rPr>
        <w:t>szczegółowo</w:t>
      </w:r>
      <w:r w:rsidR="002948F3" w:rsidRPr="0AA4F644">
        <w:rPr>
          <w:sz w:val="20"/>
          <w:szCs w:val="20"/>
        </w:rPr>
        <w:t xml:space="preserve"> </w:t>
      </w:r>
      <w:r w:rsidR="00862598" w:rsidRPr="0AA4F644">
        <w:rPr>
          <w:sz w:val="20"/>
          <w:szCs w:val="20"/>
        </w:rPr>
        <w:t xml:space="preserve">w </w:t>
      </w:r>
      <w:r w:rsidR="007362A5" w:rsidRPr="0AA4F644">
        <w:rPr>
          <w:sz w:val="20"/>
          <w:szCs w:val="20"/>
        </w:rPr>
        <w:t>Załącznik</w:t>
      </w:r>
      <w:r w:rsidR="00862598" w:rsidRPr="0AA4F644">
        <w:rPr>
          <w:sz w:val="20"/>
          <w:szCs w:val="20"/>
        </w:rPr>
        <w:t>u</w:t>
      </w:r>
      <w:r w:rsidR="007362A5" w:rsidRPr="0AA4F644">
        <w:rPr>
          <w:sz w:val="20"/>
          <w:szCs w:val="20"/>
        </w:rPr>
        <w:t xml:space="preserve"> nr 1</w:t>
      </w:r>
      <w:r w:rsidRPr="0AA4F644">
        <w:rPr>
          <w:sz w:val="20"/>
          <w:szCs w:val="20"/>
        </w:rPr>
        <w:t xml:space="preserve"> do Regulaminu.</w:t>
      </w:r>
      <w:r w:rsidR="007362A5" w:rsidRPr="0AA4F644">
        <w:rPr>
          <w:sz w:val="20"/>
          <w:szCs w:val="20"/>
        </w:rPr>
        <w:t xml:space="preserve"> Wnioskodawca zobligowany jest </w:t>
      </w:r>
      <w:r w:rsidR="004278AA" w:rsidRPr="0AA4F644">
        <w:rPr>
          <w:sz w:val="20"/>
          <w:szCs w:val="20"/>
        </w:rPr>
        <w:t>d</w:t>
      </w:r>
      <w:r w:rsidR="007362A5" w:rsidRPr="0AA4F644">
        <w:rPr>
          <w:sz w:val="20"/>
          <w:szCs w:val="20"/>
        </w:rPr>
        <w:t xml:space="preserve">o </w:t>
      </w:r>
      <w:r w:rsidR="00F51E15">
        <w:rPr>
          <w:sz w:val="20"/>
          <w:szCs w:val="20"/>
        </w:rPr>
        <w:t>zadeklarowania</w:t>
      </w:r>
      <w:r w:rsidR="00F51E15" w:rsidRPr="0AA4F644">
        <w:rPr>
          <w:sz w:val="20"/>
          <w:szCs w:val="20"/>
        </w:rPr>
        <w:t xml:space="preserve"> </w:t>
      </w:r>
      <w:r w:rsidR="006D5A97" w:rsidRPr="0AA4F644">
        <w:rPr>
          <w:sz w:val="20"/>
          <w:szCs w:val="20"/>
        </w:rPr>
        <w:t xml:space="preserve">w Tabeli </w:t>
      </w:r>
      <w:r w:rsidR="004278AA" w:rsidRPr="0AA4F644">
        <w:rPr>
          <w:sz w:val="20"/>
          <w:szCs w:val="20"/>
        </w:rPr>
        <w:t>D</w:t>
      </w:r>
      <w:r w:rsidR="006D5A97" w:rsidRPr="0AA4F644">
        <w:rPr>
          <w:sz w:val="20"/>
          <w:szCs w:val="20"/>
        </w:rPr>
        <w:t>.</w:t>
      </w:r>
      <w:r w:rsidR="004278AA" w:rsidRPr="0AA4F644">
        <w:rPr>
          <w:sz w:val="20"/>
          <w:szCs w:val="20"/>
        </w:rPr>
        <w:t>1</w:t>
      </w:r>
      <w:r w:rsidR="006D5A97" w:rsidRPr="0AA4F644">
        <w:rPr>
          <w:sz w:val="20"/>
          <w:szCs w:val="20"/>
        </w:rPr>
        <w:t xml:space="preserve"> </w:t>
      </w:r>
      <w:r w:rsidR="008D6DA7" w:rsidRPr="0AA4F644">
        <w:rPr>
          <w:sz w:val="20"/>
          <w:szCs w:val="20"/>
        </w:rPr>
        <w:t>w kolumnie „</w:t>
      </w:r>
      <w:r w:rsidR="008D6DA7" w:rsidRPr="0AA4F644">
        <w:rPr>
          <w:i/>
          <w:iCs/>
          <w:sz w:val="20"/>
          <w:szCs w:val="20"/>
        </w:rPr>
        <w:t>Spełnienie wymagania</w:t>
      </w:r>
      <w:r w:rsidR="008D6DA7" w:rsidRPr="0AA4F644">
        <w:rPr>
          <w:sz w:val="20"/>
          <w:szCs w:val="20"/>
        </w:rPr>
        <w:t xml:space="preserve">” </w:t>
      </w:r>
      <w:r w:rsidR="007362A5" w:rsidRPr="0AA4F644">
        <w:rPr>
          <w:sz w:val="20"/>
          <w:szCs w:val="20"/>
        </w:rPr>
        <w:t>frazy „</w:t>
      </w:r>
      <w:r w:rsidR="007362A5" w:rsidRPr="0AA4F644">
        <w:rPr>
          <w:b/>
          <w:bCs/>
          <w:sz w:val="20"/>
          <w:szCs w:val="20"/>
        </w:rPr>
        <w:t>Spełni</w:t>
      </w:r>
      <w:r w:rsidR="008D6DA7" w:rsidRPr="0AA4F644">
        <w:rPr>
          <w:b/>
          <w:bCs/>
          <w:sz w:val="20"/>
          <w:szCs w:val="20"/>
        </w:rPr>
        <w:t>am</w:t>
      </w:r>
      <w:r w:rsidR="007362A5" w:rsidRPr="0AA4F644">
        <w:rPr>
          <w:sz w:val="20"/>
          <w:szCs w:val="20"/>
        </w:rPr>
        <w:t xml:space="preserve">” w przypadku </w:t>
      </w:r>
      <w:r w:rsidR="00B41D30" w:rsidRPr="0AA4F644">
        <w:rPr>
          <w:sz w:val="20"/>
          <w:szCs w:val="20"/>
        </w:rPr>
        <w:t>deklaracji</w:t>
      </w:r>
      <w:r w:rsidR="007362A5" w:rsidRPr="0AA4F644">
        <w:rPr>
          <w:sz w:val="20"/>
          <w:szCs w:val="20"/>
        </w:rPr>
        <w:t xml:space="preserve"> </w:t>
      </w:r>
      <w:r w:rsidR="00B41D30" w:rsidRPr="0AA4F644">
        <w:rPr>
          <w:sz w:val="20"/>
          <w:szCs w:val="20"/>
        </w:rPr>
        <w:t>spełnienia</w:t>
      </w:r>
      <w:r w:rsidR="007362A5" w:rsidRPr="0AA4F644">
        <w:rPr>
          <w:sz w:val="20"/>
          <w:szCs w:val="20"/>
        </w:rPr>
        <w:t xml:space="preserve"> określonego wymagania lub „</w:t>
      </w:r>
      <w:r w:rsidR="007362A5" w:rsidRPr="0AA4F644">
        <w:rPr>
          <w:b/>
          <w:bCs/>
          <w:sz w:val="20"/>
          <w:szCs w:val="20"/>
        </w:rPr>
        <w:t>Nie spełni</w:t>
      </w:r>
      <w:r w:rsidR="008D6DA7" w:rsidRPr="0AA4F644">
        <w:rPr>
          <w:b/>
          <w:bCs/>
          <w:sz w:val="20"/>
          <w:szCs w:val="20"/>
        </w:rPr>
        <w:t>am</w:t>
      </w:r>
      <w:r w:rsidR="007362A5" w:rsidRPr="0AA4F644">
        <w:rPr>
          <w:sz w:val="20"/>
          <w:szCs w:val="20"/>
        </w:rPr>
        <w:t xml:space="preserve">” w przypadku braku </w:t>
      </w:r>
      <w:r w:rsidR="00B41D30" w:rsidRPr="0AA4F644">
        <w:rPr>
          <w:sz w:val="20"/>
          <w:szCs w:val="20"/>
        </w:rPr>
        <w:t xml:space="preserve">deklaracji spełnienia </w:t>
      </w:r>
      <w:r w:rsidR="007362A5" w:rsidRPr="0AA4F644">
        <w:rPr>
          <w:sz w:val="20"/>
          <w:szCs w:val="20"/>
        </w:rPr>
        <w:t>określonego wymagania</w:t>
      </w:r>
      <w:r w:rsidR="00F51E15">
        <w:rPr>
          <w:sz w:val="20"/>
          <w:szCs w:val="20"/>
        </w:rPr>
        <w:t xml:space="preserve">, </w:t>
      </w:r>
      <w:r w:rsidR="00F51E15" w:rsidRPr="00F51E15">
        <w:rPr>
          <w:sz w:val="20"/>
          <w:szCs w:val="20"/>
        </w:rPr>
        <w:t>bądź wpisanie frazy “Nie dotyczy” w przypadku, gdy w ramach tworzenia Technologii Ciepłowni Przyszłości, Wnioskodawca nie planuje wykorzystywać danego urządzenia wskazanego w Załączniku nr 1</w:t>
      </w:r>
      <w:r w:rsidR="007362A5" w:rsidRPr="0AA4F644">
        <w:rPr>
          <w:sz w:val="20"/>
          <w:szCs w:val="20"/>
        </w:rPr>
        <w:t xml:space="preserve">. </w:t>
      </w:r>
    </w:p>
    <w:p w14:paraId="1002377E" w14:textId="3FE2A741" w:rsidR="00F51E15" w:rsidRDefault="00F51E15" w:rsidP="1FCDD34F">
      <w:pPr>
        <w:jc w:val="both"/>
        <w:rPr>
          <w:sz w:val="20"/>
          <w:szCs w:val="20"/>
        </w:rPr>
      </w:pPr>
    </w:p>
    <w:p w14:paraId="4096458B" w14:textId="2689D021" w:rsidR="004278AA" w:rsidRDefault="002948F3" w:rsidP="1FCDD34F">
      <w:pPr>
        <w:jc w:val="both"/>
        <w:rPr>
          <w:sz w:val="20"/>
          <w:szCs w:val="20"/>
        </w:rPr>
      </w:pPr>
      <w:r w:rsidRPr="0AA4F644">
        <w:rPr>
          <w:sz w:val="20"/>
          <w:szCs w:val="20"/>
          <w:u w:val="single"/>
        </w:rPr>
        <w:t xml:space="preserve">Uwaga! </w:t>
      </w:r>
      <w:r w:rsidR="008D6DA7" w:rsidRPr="0AA4F644">
        <w:rPr>
          <w:sz w:val="20"/>
          <w:szCs w:val="20"/>
          <w:u w:val="single"/>
        </w:rPr>
        <w:t xml:space="preserve">W przypadku deklaracji spełnienia danego </w:t>
      </w:r>
      <w:r w:rsidR="00EA1FD5" w:rsidRPr="0AA4F644">
        <w:rPr>
          <w:sz w:val="20"/>
          <w:szCs w:val="20"/>
          <w:u w:val="single"/>
        </w:rPr>
        <w:t>w</w:t>
      </w:r>
      <w:r w:rsidR="008D6DA7" w:rsidRPr="0AA4F644">
        <w:rPr>
          <w:sz w:val="20"/>
          <w:szCs w:val="20"/>
          <w:u w:val="single"/>
        </w:rPr>
        <w:t>ymagania</w:t>
      </w:r>
      <w:r w:rsidR="008D6DA7" w:rsidRPr="0AA4F644">
        <w:rPr>
          <w:sz w:val="20"/>
          <w:szCs w:val="20"/>
        </w:rPr>
        <w:t xml:space="preserve"> W</w:t>
      </w:r>
      <w:r w:rsidR="0032582E" w:rsidRPr="0AA4F644">
        <w:rPr>
          <w:sz w:val="20"/>
          <w:szCs w:val="20"/>
        </w:rPr>
        <w:t>nioskodawca</w:t>
      </w:r>
      <w:r w:rsidR="008D6DA7" w:rsidRPr="0AA4F644">
        <w:rPr>
          <w:sz w:val="20"/>
          <w:szCs w:val="20"/>
        </w:rPr>
        <w:t xml:space="preserve"> </w:t>
      </w:r>
      <w:r w:rsidR="00EA1FD5" w:rsidRPr="0AA4F644">
        <w:rPr>
          <w:sz w:val="20"/>
          <w:szCs w:val="20"/>
        </w:rPr>
        <w:t xml:space="preserve">zobligowany jest, aby </w:t>
      </w:r>
      <w:r w:rsidRPr="0AA4F644">
        <w:rPr>
          <w:sz w:val="20"/>
          <w:szCs w:val="20"/>
        </w:rPr>
        <w:t>dla wymagań</w:t>
      </w:r>
      <w:r w:rsidR="00133EFE" w:rsidRPr="0AA4F644">
        <w:rPr>
          <w:sz w:val="20"/>
          <w:szCs w:val="20"/>
        </w:rPr>
        <w:t xml:space="preserve"> </w:t>
      </w:r>
      <w:r w:rsidR="008647F6" w:rsidRPr="0AA4F644">
        <w:rPr>
          <w:sz w:val="20"/>
          <w:szCs w:val="20"/>
        </w:rPr>
        <w:t>2, 4, 6</w:t>
      </w:r>
      <w:r w:rsidR="009A64DE" w:rsidRPr="0AA4F644">
        <w:rPr>
          <w:sz w:val="20"/>
          <w:szCs w:val="20"/>
        </w:rPr>
        <w:t>, 13,</w:t>
      </w:r>
      <w:r w:rsidR="36715904" w:rsidRPr="0AA4F644">
        <w:rPr>
          <w:sz w:val="20"/>
          <w:szCs w:val="20"/>
        </w:rPr>
        <w:t xml:space="preserve"> 14,</w:t>
      </w:r>
      <w:r w:rsidR="009A64DE" w:rsidRPr="0AA4F644">
        <w:rPr>
          <w:sz w:val="20"/>
          <w:szCs w:val="20"/>
        </w:rPr>
        <w:t xml:space="preserve"> 18, 21, 24</w:t>
      </w:r>
      <w:r w:rsidR="008647F6" w:rsidRPr="0AA4F644">
        <w:rPr>
          <w:sz w:val="20"/>
          <w:szCs w:val="20"/>
        </w:rPr>
        <w:t xml:space="preserve"> </w:t>
      </w:r>
      <w:r w:rsidR="00D21A3E" w:rsidRPr="0AA4F644">
        <w:rPr>
          <w:sz w:val="20"/>
          <w:szCs w:val="20"/>
        </w:rPr>
        <w:t xml:space="preserve"> </w:t>
      </w:r>
      <w:r w:rsidR="008D6DA7" w:rsidRPr="0AA4F644">
        <w:rPr>
          <w:sz w:val="20"/>
          <w:szCs w:val="20"/>
        </w:rPr>
        <w:t xml:space="preserve">w polu </w:t>
      </w:r>
      <w:r w:rsidR="004278AA" w:rsidRPr="0AA4F644">
        <w:rPr>
          <w:sz w:val="20"/>
          <w:szCs w:val="20"/>
        </w:rPr>
        <w:t>„</w:t>
      </w:r>
      <w:r w:rsidR="00EC7CE8" w:rsidRPr="0AA4F644">
        <w:rPr>
          <w:i/>
          <w:iCs/>
          <w:sz w:val="20"/>
          <w:szCs w:val="20"/>
        </w:rPr>
        <w:t>Uzasadnienie wypełnienia zobowiązania</w:t>
      </w:r>
      <w:r w:rsidR="00EC7CE8" w:rsidRPr="0AA4F644">
        <w:rPr>
          <w:rStyle w:val="Odwoaniedokomentarza"/>
        </w:rPr>
        <w:t>”</w:t>
      </w:r>
      <w:r w:rsidR="008D6DA7" w:rsidRPr="0AA4F644">
        <w:rPr>
          <w:sz w:val="20"/>
          <w:szCs w:val="20"/>
        </w:rPr>
        <w:t xml:space="preserve"> </w:t>
      </w:r>
      <w:r w:rsidR="00EA1FD5" w:rsidRPr="0AA4F644">
        <w:rPr>
          <w:sz w:val="20"/>
          <w:szCs w:val="20"/>
        </w:rPr>
        <w:t xml:space="preserve">zamieścić </w:t>
      </w:r>
      <w:r w:rsidR="00EC7CE8" w:rsidRPr="0AA4F644">
        <w:rPr>
          <w:sz w:val="20"/>
          <w:szCs w:val="20"/>
        </w:rPr>
        <w:t xml:space="preserve">informacje o </w:t>
      </w:r>
      <w:r w:rsidR="00A174B0" w:rsidRPr="0AA4F644">
        <w:rPr>
          <w:sz w:val="20"/>
          <w:szCs w:val="20"/>
        </w:rPr>
        <w:t>sposob</w:t>
      </w:r>
      <w:r w:rsidR="00EC7CE8" w:rsidRPr="0AA4F644">
        <w:rPr>
          <w:sz w:val="20"/>
          <w:szCs w:val="20"/>
        </w:rPr>
        <w:t>ie</w:t>
      </w:r>
      <w:r w:rsidR="008647F6" w:rsidRPr="0AA4F644">
        <w:rPr>
          <w:sz w:val="20"/>
          <w:szCs w:val="20"/>
        </w:rPr>
        <w:t>,</w:t>
      </w:r>
      <w:r w:rsidR="00A174B0" w:rsidRPr="0AA4F644">
        <w:rPr>
          <w:sz w:val="20"/>
          <w:szCs w:val="20"/>
        </w:rPr>
        <w:t xml:space="preserve"> w jaki </w:t>
      </w:r>
      <w:r w:rsidR="001E135F" w:rsidRPr="0AA4F644">
        <w:rPr>
          <w:sz w:val="20"/>
          <w:szCs w:val="20"/>
        </w:rPr>
        <w:t>zobowiązuje się je wypełnić</w:t>
      </w:r>
      <w:r w:rsidR="5E0EA1CA" w:rsidRPr="0AA4F644">
        <w:rPr>
          <w:sz w:val="20"/>
          <w:szCs w:val="20"/>
        </w:rPr>
        <w:t>.</w:t>
      </w:r>
    </w:p>
    <w:p w14:paraId="5FF6C268" w14:textId="4015889D" w:rsidR="002948F3" w:rsidRPr="00C73907" w:rsidRDefault="002948F3" w:rsidP="38882EA8">
      <w:pPr>
        <w:jc w:val="both"/>
        <w:rPr>
          <w:sz w:val="20"/>
          <w:szCs w:val="20"/>
        </w:rPr>
      </w:pPr>
      <w:r w:rsidRPr="3E814557">
        <w:rPr>
          <w:sz w:val="20"/>
          <w:szCs w:val="20"/>
          <w:u w:val="single"/>
        </w:rPr>
        <w:t>Uwaga!</w:t>
      </w:r>
      <w:r w:rsidRPr="3E814557">
        <w:rPr>
          <w:sz w:val="20"/>
          <w:szCs w:val="20"/>
        </w:rPr>
        <w:t xml:space="preserve"> Dla wymagań </w:t>
      </w:r>
      <w:r w:rsidR="00D21A3E" w:rsidRPr="3E814557">
        <w:rPr>
          <w:sz w:val="20"/>
          <w:szCs w:val="20"/>
        </w:rPr>
        <w:t xml:space="preserve">nr </w:t>
      </w:r>
      <w:r w:rsidR="00133EFE" w:rsidRPr="3E814557">
        <w:rPr>
          <w:sz w:val="20"/>
          <w:szCs w:val="20"/>
        </w:rPr>
        <w:t xml:space="preserve">1, </w:t>
      </w:r>
      <w:r w:rsidR="00474164" w:rsidRPr="3E814557">
        <w:rPr>
          <w:sz w:val="20"/>
          <w:szCs w:val="20"/>
        </w:rPr>
        <w:t>3,</w:t>
      </w:r>
      <w:r w:rsidR="007B69C2" w:rsidRPr="3E814557">
        <w:rPr>
          <w:sz w:val="20"/>
          <w:szCs w:val="20"/>
        </w:rPr>
        <w:t xml:space="preserve"> 5,</w:t>
      </w:r>
      <w:r w:rsidR="00B04555" w:rsidRPr="3E814557">
        <w:rPr>
          <w:sz w:val="20"/>
          <w:szCs w:val="20"/>
        </w:rPr>
        <w:t xml:space="preserve"> </w:t>
      </w:r>
      <w:r w:rsidR="009A64DE" w:rsidRPr="3E814557">
        <w:rPr>
          <w:sz w:val="20"/>
          <w:szCs w:val="20"/>
        </w:rPr>
        <w:t>7-12</w:t>
      </w:r>
      <w:r w:rsidR="006D3699" w:rsidRPr="3E814557">
        <w:rPr>
          <w:sz w:val="20"/>
          <w:szCs w:val="20"/>
        </w:rPr>
        <w:t xml:space="preserve">, </w:t>
      </w:r>
      <w:r w:rsidR="009A64DE" w:rsidRPr="3E814557">
        <w:rPr>
          <w:sz w:val="20"/>
          <w:szCs w:val="20"/>
        </w:rPr>
        <w:t>1</w:t>
      </w:r>
      <w:r w:rsidR="622C8E1A" w:rsidRPr="3E814557">
        <w:rPr>
          <w:sz w:val="20"/>
          <w:szCs w:val="20"/>
        </w:rPr>
        <w:t>5</w:t>
      </w:r>
      <w:r w:rsidR="009A64DE" w:rsidRPr="3E814557">
        <w:rPr>
          <w:sz w:val="20"/>
          <w:szCs w:val="20"/>
        </w:rPr>
        <w:t>-17, 19, 29, 22, 2</w:t>
      </w:r>
      <w:r w:rsidR="2B3679B4" w:rsidRPr="3E814557">
        <w:rPr>
          <w:sz w:val="20"/>
          <w:szCs w:val="20"/>
        </w:rPr>
        <w:t>4</w:t>
      </w:r>
      <w:r w:rsidR="009A64DE" w:rsidRPr="3E814557">
        <w:rPr>
          <w:sz w:val="20"/>
          <w:szCs w:val="20"/>
        </w:rPr>
        <w:t>-</w:t>
      </w:r>
      <w:r w:rsidR="00F51E15" w:rsidRPr="3E814557">
        <w:rPr>
          <w:sz w:val="20"/>
          <w:szCs w:val="20"/>
        </w:rPr>
        <w:t>3</w:t>
      </w:r>
      <w:r w:rsidR="00F51E15">
        <w:rPr>
          <w:sz w:val="20"/>
          <w:szCs w:val="20"/>
        </w:rPr>
        <w:t>5</w:t>
      </w:r>
      <w:r w:rsidR="00F51E15" w:rsidRPr="3E814557">
        <w:rPr>
          <w:sz w:val="20"/>
          <w:szCs w:val="20"/>
        </w:rPr>
        <w:t xml:space="preserve"> </w:t>
      </w:r>
      <w:r w:rsidRPr="3E814557">
        <w:rPr>
          <w:sz w:val="20"/>
          <w:szCs w:val="20"/>
        </w:rPr>
        <w:t xml:space="preserve">Wnioskodawca nie </w:t>
      </w:r>
      <w:r w:rsidR="588E2E2B" w:rsidRPr="3E814557">
        <w:rPr>
          <w:sz w:val="20"/>
          <w:szCs w:val="20"/>
        </w:rPr>
        <w:t xml:space="preserve">dodaje </w:t>
      </w:r>
      <w:r w:rsidR="6B2A2467" w:rsidRPr="3E814557">
        <w:rPr>
          <w:sz w:val="20"/>
          <w:szCs w:val="20"/>
        </w:rPr>
        <w:t>U</w:t>
      </w:r>
      <w:r w:rsidR="39924263" w:rsidRPr="3E814557">
        <w:rPr>
          <w:sz w:val="20"/>
          <w:szCs w:val="20"/>
        </w:rPr>
        <w:t>zasadnienia</w:t>
      </w:r>
      <w:r w:rsidR="6570FAA1" w:rsidRPr="3E814557">
        <w:rPr>
          <w:sz w:val="20"/>
          <w:szCs w:val="20"/>
        </w:rPr>
        <w:t xml:space="preserve"> wypełnienia zobowiązania</w:t>
      </w:r>
      <w:r w:rsidR="00D21A3E" w:rsidRPr="3E814557">
        <w:rPr>
          <w:sz w:val="20"/>
          <w:szCs w:val="20"/>
        </w:rPr>
        <w:t>.</w:t>
      </w:r>
    </w:p>
    <w:p w14:paraId="188CF29D" w14:textId="042DFB86" w:rsidR="009C0374" w:rsidRPr="001B4833" w:rsidRDefault="00E51364" w:rsidP="00EA1FD5">
      <w:pPr>
        <w:jc w:val="both"/>
        <w:rPr>
          <w:i/>
          <w:color w:val="44546A" w:themeColor="text2"/>
          <w:sz w:val="20"/>
        </w:rPr>
      </w:pPr>
      <w:r w:rsidRPr="001B4833">
        <w:rPr>
          <w:i/>
          <w:color w:val="44546A" w:themeColor="text2"/>
          <w:sz w:val="20"/>
        </w:rPr>
        <w:t xml:space="preserve">Tabela </w:t>
      </w:r>
      <w:r w:rsidR="004278AA" w:rsidRPr="001B4833">
        <w:rPr>
          <w:i/>
          <w:color w:val="44546A" w:themeColor="text2"/>
          <w:sz w:val="20"/>
        </w:rPr>
        <w:t>D</w:t>
      </w:r>
      <w:r w:rsidRPr="001B4833">
        <w:rPr>
          <w:i/>
          <w:color w:val="44546A" w:themeColor="text2"/>
          <w:sz w:val="20"/>
        </w:rPr>
        <w:t>.</w:t>
      </w:r>
      <w:r w:rsidR="004278AA" w:rsidRPr="001B4833">
        <w:rPr>
          <w:i/>
          <w:color w:val="44546A" w:themeColor="text2"/>
          <w:sz w:val="20"/>
        </w:rPr>
        <w:t>1</w:t>
      </w:r>
      <w:r w:rsidRPr="001B4833">
        <w:rPr>
          <w:i/>
          <w:color w:val="44546A" w:themeColor="text2"/>
          <w:sz w:val="20"/>
        </w:rPr>
        <w:t xml:space="preserve"> </w:t>
      </w:r>
      <w:r w:rsidR="004F2A7E" w:rsidRPr="001B4833">
        <w:rPr>
          <w:i/>
          <w:color w:val="44546A" w:themeColor="text2"/>
          <w:sz w:val="20"/>
        </w:rPr>
        <w:t xml:space="preserve">Wymagania </w:t>
      </w:r>
      <w:r w:rsidR="00C36245" w:rsidRPr="001B4833">
        <w:rPr>
          <w:i/>
          <w:color w:val="44546A" w:themeColor="text2"/>
          <w:sz w:val="20"/>
        </w:rPr>
        <w:t xml:space="preserve">Obligatoryjne </w:t>
      </w:r>
      <w:r w:rsidR="004F2A7E" w:rsidRPr="001B4833">
        <w:rPr>
          <w:i/>
          <w:color w:val="44546A" w:themeColor="text2"/>
          <w:sz w:val="20"/>
        </w:rPr>
        <w:t xml:space="preserve">stawiane opracowywanej Technologii </w:t>
      </w:r>
      <w:r w:rsidR="00B43E9A" w:rsidRPr="001B4833">
        <w:rPr>
          <w:i/>
          <w:color w:val="44546A" w:themeColor="text2"/>
          <w:sz w:val="20"/>
        </w:rPr>
        <w:t>Ciepłowni</w:t>
      </w:r>
      <w:r w:rsidR="00EC7CE8" w:rsidRPr="001B4833">
        <w:rPr>
          <w:i/>
          <w:color w:val="44546A" w:themeColor="text2"/>
          <w:sz w:val="20"/>
        </w:rPr>
        <w:t xml:space="preserve"> Przyszłości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452B6CAB">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A01C71" w:rsidRPr="004278AA" w14:paraId="3ABA6FC9" w14:textId="77777777" w:rsidTr="452B6CAB">
        <w:trPr>
          <w:trHeight w:val="1123"/>
        </w:trPr>
        <w:tc>
          <w:tcPr>
            <w:tcW w:w="567" w:type="dxa"/>
            <w:shd w:val="clear" w:color="auto" w:fill="C5E0B3" w:themeFill="accent6" w:themeFillTint="66"/>
            <w:vAlign w:val="center"/>
          </w:tcPr>
          <w:p w14:paraId="58086B82" w14:textId="6FD14D45"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1.</w:t>
            </w:r>
          </w:p>
        </w:tc>
        <w:tc>
          <w:tcPr>
            <w:tcW w:w="3660" w:type="dxa"/>
            <w:shd w:val="clear" w:color="auto" w:fill="C5E0B3" w:themeFill="accent6" w:themeFillTint="66"/>
            <w:vAlign w:val="center"/>
          </w:tcPr>
          <w:p w14:paraId="56114E97" w14:textId="01C098AF" w:rsidR="00A01C71" w:rsidRPr="004278AA" w:rsidRDefault="00A01C71" w:rsidP="00610647">
            <w:pPr>
              <w:rPr>
                <w:rFonts w:cstheme="minorHAnsi"/>
                <w:b/>
                <w:sz w:val="20"/>
                <w:szCs w:val="20"/>
              </w:rPr>
            </w:pPr>
            <w:r w:rsidRPr="42ECB0A6">
              <w:rPr>
                <w:rFonts w:eastAsia="Calibri" w:cs="Calibri"/>
                <w:b/>
                <w:bCs/>
                <w:color w:val="000000" w:themeColor="text1"/>
              </w:rPr>
              <w:t>Uwarunkowania dla modelowania</w:t>
            </w:r>
          </w:p>
        </w:tc>
        <w:tc>
          <w:tcPr>
            <w:tcW w:w="6405" w:type="dxa"/>
            <w:gridSpan w:val="2"/>
            <w:vAlign w:val="center"/>
          </w:tcPr>
          <w:p w14:paraId="6592269E"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1"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32E0580C"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39EA205"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7100D410" w14:textId="4403F816"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2"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0F4689E9" w14:textId="77777777" w:rsidTr="452B6CAB">
        <w:trPr>
          <w:trHeight w:val="1123"/>
        </w:trPr>
        <w:tc>
          <w:tcPr>
            <w:tcW w:w="567" w:type="dxa"/>
            <w:shd w:val="clear" w:color="auto" w:fill="C5E0B3" w:themeFill="accent6" w:themeFillTint="66"/>
            <w:vAlign w:val="center"/>
          </w:tcPr>
          <w:p w14:paraId="5CA1F4C9" w14:textId="2D179F5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2.</w:t>
            </w:r>
          </w:p>
        </w:tc>
        <w:tc>
          <w:tcPr>
            <w:tcW w:w="3660" w:type="dxa"/>
            <w:shd w:val="clear" w:color="auto" w:fill="C5E0B3" w:themeFill="accent6" w:themeFillTint="66"/>
            <w:vAlign w:val="center"/>
          </w:tcPr>
          <w:p w14:paraId="4C38A7F3" w14:textId="577A7CD4" w:rsidR="00A01C71" w:rsidRPr="004278AA" w:rsidRDefault="00A01C71" w:rsidP="00610647">
            <w:pPr>
              <w:rPr>
                <w:rFonts w:cstheme="minorHAnsi"/>
                <w:b/>
                <w:sz w:val="20"/>
                <w:szCs w:val="20"/>
              </w:rPr>
            </w:pPr>
            <w:r w:rsidRPr="42ECB0A6">
              <w:rPr>
                <w:rFonts w:eastAsia="Calibri" w:cs="Calibri"/>
                <w:b/>
                <w:bCs/>
                <w:color w:val="000000" w:themeColor="text1"/>
              </w:rPr>
              <w:t>Zasilanie Magazynu Sezonowego</w:t>
            </w:r>
          </w:p>
        </w:tc>
        <w:tc>
          <w:tcPr>
            <w:tcW w:w="6405" w:type="dxa"/>
            <w:gridSpan w:val="2"/>
            <w:vAlign w:val="center"/>
          </w:tcPr>
          <w:p w14:paraId="7910D2DC"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3"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157632C4"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728651F5"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48FE274" w14:textId="78898AF4"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4"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559D6AD4" w14:textId="77777777" w:rsidTr="452B6CAB">
        <w:trPr>
          <w:trHeight w:val="2103"/>
        </w:trPr>
        <w:tc>
          <w:tcPr>
            <w:tcW w:w="10632" w:type="dxa"/>
            <w:gridSpan w:val="4"/>
            <w:shd w:val="clear" w:color="auto" w:fill="auto"/>
          </w:tcPr>
          <w:p w14:paraId="49ABF829" w14:textId="46EE10FF" w:rsidR="00A01C71" w:rsidRPr="00951081" w:rsidRDefault="000D25EC" w:rsidP="00951081">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zasadnienie wypełnienia zobowiązania:</w:t>
            </w:r>
          </w:p>
          <w:p w14:paraId="202564EC" w14:textId="0D429841" w:rsidR="00A01C71" w:rsidRPr="00E67A4B" w:rsidRDefault="5B03B5F7" w:rsidP="00951081">
            <w:pPr>
              <w:pStyle w:val="Akapitzlist"/>
              <w:numPr>
                <w:ilvl w:val="0"/>
                <w:numId w:val="9"/>
              </w:numPr>
              <w:rPr>
                <w:rFonts w:eastAsiaTheme="minorEastAsia"/>
                <w:b/>
                <w:i/>
                <w:iCs/>
                <w:sz w:val="20"/>
                <w:szCs w:val="20"/>
              </w:rPr>
            </w:pPr>
            <w:r w:rsidRPr="00951081">
              <w:rPr>
                <w:i/>
                <w:iCs/>
                <w:sz w:val="20"/>
                <w:szCs w:val="20"/>
              </w:rPr>
              <w:t>o</w:t>
            </w:r>
            <w:r w:rsidR="0887649B" w:rsidRPr="00951081">
              <w:rPr>
                <w:i/>
                <w:iCs/>
                <w:sz w:val="20"/>
                <w:szCs w:val="20"/>
              </w:rPr>
              <w:t>pis sposobu wypełnienia zobowiązania</w:t>
            </w:r>
          </w:p>
        </w:tc>
      </w:tr>
      <w:tr w:rsidR="00A01C71" w:rsidRPr="004278AA" w14:paraId="6D0FE9FA" w14:textId="77777777" w:rsidTr="452B6CAB">
        <w:trPr>
          <w:trHeight w:val="1123"/>
        </w:trPr>
        <w:tc>
          <w:tcPr>
            <w:tcW w:w="567" w:type="dxa"/>
            <w:shd w:val="clear" w:color="auto" w:fill="C5E0B3" w:themeFill="accent6" w:themeFillTint="66"/>
            <w:vAlign w:val="center"/>
          </w:tcPr>
          <w:p w14:paraId="13183098" w14:textId="3B55BA9B"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3.</w:t>
            </w:r>
          </w:p>
        </w:tc>
        <w:tc>
          <w:tcPr>
            <w:tcW w:w="3660" w:type="dxa"/>
            <w:shd w:val="clear" w:color="auto" w:fill="C5E0B3" w:themeFill="accent6" w:themeFillTint="66"/>
            <w:vAlign w:val="center"/>
          </w:tcPr>
          <w:p w14:paraId="220CE813" w14:textId="4E2DE468" w:rsidR="00A01C71" w:rsidRPr="004278AA" w:rsidRDefault="00A01C71" w:rsidP="00610647">
            <w:pPr>
              <w:rPr>
                <w:rFonts w:cstheme="minorHAnsi"/>
                <w:b/>
                <w:sz w:val="20"/>
                <w:szCs w:val="20"/>
              </w:rPr>
            </w:pPr>
            <w:r w:rsidRPr="7F82A3B6">
              <w:rPr>
                <w:rFonts w:eastAsia="Calibri" w:cs="Calibri"/>
                <w:b/>
                <w:bCs/>
                <w:color w:val="000000" w:themeColor="text1"/>
              </w:rPr>
              <w:t>Zakaz zakupu ciepła</w:t>
            </w:r>
          </w:p>
        </w:tc>
        <w:tc>
          <w:tcPr>
            <w:tcW w:w="6405" w:type="dxa"/>
            <w:gridSpan w:val="2"/>
            <w:vAlign w:val="center"/>
          </w:tcPr>
          <w:p w14:paraId="4500F707"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5"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5111A859"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D74523F"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42FE4DC" w14:textId="3EBA9877"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6"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40A7C285" w14:textId="77777777" w:rsidTr="452B6CAB">
        <w:trPr>
          <w:trHeight w:val="1123"/>
        </w:trPr>
        <w:tc>
          <w:tcPr>
            <w:tcW w:w="567" w:type="dxa"/>
            <w:shd w:val="clear" w:color="auto" w:fill="C5E0B3" w:themeFill="accent6" w:themeFillTint="66"/>
            <w:vAlign w:val="center"/>
          </w:tcPr>
          <w:p w14:paraId="706A4E38" w14:textId="7A987C86"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4.</w:t>
            </w:r>
          </w:p>
        </w:tc>
        <w:tc>
          <w:tcPr>
            <w:tcW w:w="3660" w:type="dxa"/>
            <w:shd w:val="clear" w:color="auto" w:fill="C5E0B3" w:themeFill="accent6" w:themeFillTint="66"/>
            <w:vAlign w:val="center"/>
          </w:tcPr>
          <w:p w14:paraId="3947B7B3" w14:textId="0BD478AE" w:rsidR="00A01C71" w:rsidRPr="004278AA" w:rsidRDefault="00A01C71" w:rsidP="18C10AC0">
            <w:pPr>
              <w:rPr>
                <w:b/>
                <w:bCs/>
                <w:sz w:val="20"/>
                <w:szCs w:val="20"/>
              </w:rPr>
            </w:pPr>
            <w:r w:rsidRPr="18C10AC0">
              <w:rPr>
                <w:b/>
                <w:bCs/>
              </w:rPr>
              <w:t xml:space="preserve">Udział Odnawialnych Źródeł Energii (OZE) w </w:t>
            </w:r>
            <w:r w:rsidR="453C192A" w:rsidRPr="18C10AC0">
              <w:rPr>
                <w:b/>
                <w:bCs/>
              </w:rPr>
              <w:t>Demonstratorze Technologii</w:t>
            </w:r>
          </w:p>
        </w:tc>
        <w:tc>
          <w:tcPr>
            <w:tcW w:w="6405" w:type="dxa"/>
            <w:gridSpan w:val="2"/>
            <w:vAlign w:val="center"/>
          </w:tcPr>
          <w:p w14:paraId="1C158A15"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7"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015F0274"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4EDBFCF"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F5F2386" w14:textId="69B01427"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8"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305D618A" w14:textId="77777777" w:rsidTr="452B6CAB">
        <w:trPr>
          <w:trHeight w:val="1954"/>
        </w:trPr>
        <w:tc>
          <w:tcPr>
            <w:tcW w:w="10632" w:type="dxa"/>
            <w:gridSpan w:val="4"/>
            <w:shd w:val="clear" w:color="auto" w:fill="auto"/>
          </w:tcPr>
          <w:p w14:paraId="6D4B49A0" w14:textId="7E1E3447" w:rsidR="00A01C71" w:rsidRPr="00951081" w:rsidRDefault="000F2ECF" w:rsidP="003D1387">
            <w:pPr>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1A72EA76" w:rsidRPr="00951081">
              <w:rPr>
                <w:i/>
                <w:iCs/>
                <w:sz w:val="20"/>
                <w:szCs w:val="20"/>
              </w:rPr>
              <w:t xml:space="preserve">należy </w:t>
            </w:r>
            <w:r w:rsidR="00A01C71" w:rsidRPr="00951081">
              <w:rPr>
                <w:i/>
                <w:iCs/>
                <w:sz w:val="20"/>
                <w:szCs w:val="20"/>
              </w:rPr>
              <w:t>podać:</w:t>
            </w:r>
          </w:p>
          <w:p w14:paraId="5B0D9F61" w14:textId="20E0517E" w:rsidR="00A01C71" w:rsidRPr="00951081" w:rsidRDefault="3710AC12" w:rsidP="452B6CAB">
            <w:pPr>
              <w:pStyle w:val="Akapitzlist"/>
              <w:numPr>
                <w:ilvl w:val="0"/>
                <w:numId w:val="27"/>
              </w:numPr>
              <w:rPr>
                <w:rFonts w:eastAsiaTheme="minorEastAsia"/>
                <w:i/>
                <w:iCs/>
                <w:sz w:val="20"/>
                <w:szCs w:val="20"/>
              </w:rPr>
            </w:pPr>
            <w:r w:rsidRPr="452B6CAB">
              <w:rPr>
                <w:i/>
                <w:iCs/>
                <w:sz w:val="20"/>
                <w:szCs w:val="20"/>
              </w:rPr>
              <w:t>b</w:t>
            </w:r>
            <w:r w:rsidR="79219911" w:rsidRPr="452B6CAB">
              <w:rPr>
                <w:i/>
                <w:iCs/>
                <w:sz w:val="20"/>
                <w:szCs w:val="20"/>
              </w:rPr>
              <w:t xml:space="preserve">ilans energii Systemu </w:t>
            </w:r>
            <w:r w:rsidR="4C898FAD" w:rsidRPr="452B6CAB">
              <w:rPr>
                <w:i/>
                <w:iCs/>
                <w:sz w:val="20"/>
                <w:szCs w:val="20"/>
              </w:rPr>
              <w:t>Demonstracyjnego</w:t>
            </w:r>
            <w:r w:rsidR="79219911" w:rsidRPr="452B6CAB">
              <w:rPr>
                <w:i/>
                <w:iCs/>
                <w:sz w:val="20"/>
                <w:szCs w:val="20"/>
              </w:rPr>
              <w:t>, w tym ilości energii z OZE i pozostałych</w:t>
            </w:r>
          </w:p>
          <w:p w14:paraId="7EDE472C" w14:textId="591BC4C9" w:rsidR="00A01C71" w:rsidRPr="00E67A4B" w:rsidRDefault="4864E18C">
            <w:pPr>
              <w:pStyle w:val="Akapitzlist"/>
              <w:numPr>
                <w:ilvl w:val="0"/>
                <w:numId w:val="27"/>
              </w:numPr>
              <w:rPr>
                <w:b/>
                <w:bCs/>
                <w:i/>
                <w:iCs/>
                <w:sz w:val="20"/>
                <w:szCs w:val="20"/>
              </w:rPr>
            </w:pPr>
            <w:r w:rsidRPr="00951081">
              <w:rPr>
                <w:i/>
                <w:iCs/>
                <w:sz w:val="20"/>
                <w:szCs w:val="20"/>
              </w:rPr>
              <w:t>p</w:t>
            </w:r>
            <w:r w:rsidR="00A01C71" w:rsidRPr="00951081">
              <w:rPr>
                <w:i/>
                <w:iCs/>
                <w:sz w:val="20"/>
                <w:szCs w:val="20"/>
              </w:rPr>
              <w:t>rzewidywane źródła energii OZE oraz pozostałych, w tym zakupione od dostawców zewnętrznych</w:t>
            </w:r>
          </w:p>
        </w:tc>
      </w:tr>
      <w:tr w:rsidR="00A01C71" w:rsidRPr="004278AA" w14:paraId="211F1FDF" w14:textId="77777777" w:rsidTr="452B6CAB">
        <w:trPr>
          <w:trHeight w:val="1123"/>
        </w:trPr>
        <w:tc>
          <w:tcPr>
            <w:tcW w:w="567" w:type="dxa"/>
            <w:shd w:val="clear" w:color="auto" w:fill="C5E0B3" w:themeFill="accent6" w:themeFillTint="66"/>
            <w:vAlign w:val="center"/>
          </w:tcPr>
          <w:p w14:paraId="0973BD08" w14:textId="7564675E"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5.</w:t>
            </w:r>
          </w:p>
        </w:tc>
        <w:tc>
          <w:tcPr>
            <w:tcW w:w="3660" w:type="dxa"/>
            <w:shd w:val="clear" w:color="auto" w:fill="C5E0B3" w:themeFill="accent6" w:themeFillTint="66"/>
            <w:vAlign w:val="center"/>
          </w:tcPr>
          <w:p w14:paraId="3827A3D7" w14:textId="539D2080" w:rsidR="00A01C71" w:rsidRPr="004278AA" w:rsidRDefault="00A01C71" w:rsidP="38882EA8">
            <w:pPr>
              <w:rPr>
                <w:rFonts w:cs="Calibri"/>
                <w:b/>
                <w:bCs/>
                <w:color w:val="000000" w:themeColor="text1"/>
                <w:lang w:eastAsia="pl-PL"/>
              </w:rPr>
            </w:pPr>
            <w:r w:rsidRPr="18C10AC0">
              <w:rPr>
                <w:rFonts w:cs="Calibri"/>
                <w:b/>
                <w:bCs/>
                <w:color w:val="000000" w:themeColor="text1"/>
              </w:rPr>
              <w:t xml:space="preserve">Modelowanie numeryczne </w:t>
            </w:r>
            <w:r w:rsidR="1A6991D0" w:rsidRPr="18C10AC0">
              <w:rPr>
                <w:rFonts w:cs="Calibri"/>
                <w:b/>
                <w:bCs/>
                <w:color w:val="000000" w:themeColor="text1"/>
              </w:rPr>
              <w:t>Demonstratora Technologii</w:t>
            </w:r>
            <w:r w:rsidRPr="18C10AC0">
              <w:rPr>
                <w:rFonts w:cs="Calibri"/>
                <w:b/>
                <w:bCs/>
                <w:color w:val="000000" w:themeColor="text1"/>
              </w:rPr>
              <w:t xml:space="preserve"> </w:t>
            </w:r>
          </w:p>
        </w:tc>
        <w:tc>
          <w:tcPr>
            <w:tcW w:w="6405" w:type="dxa"/>
            <w:gridSpan w:val="2"/>
            <w:vAlign w:val="center"/>
          </w:tcPr>
          <w:p w14:paraId="07F95DC4"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9"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048ED3E4"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76638154"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3C530F7" w14:textId="7814AC06"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10"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7681AB1C" w14:textId="77777777" w:rsidTr="452B6CAB">
        <w:trPr>
          <w:trHeight w:val="1123"/>
        </w:trPr>
        <w:tc>
          <w:tcPr>
            <w:tcW w:w="567" w:type="dxa"/>
            <w:shd w:val="clear" w:color="auto" w:fill="C5E0B3" w:themeFill="accent6" w:themeFillTint="66"/>
            <w:vAlign w:val="center"/>
          </w:tcPr>
          <w:p w14:paraId="233A92FC" w14:textId="1B520B42" w:rsidR="00A01C71" w:rsidRPr="00E67A4B" w:rsidRDefault="00E67A4B" w:rsidP="00E67A4B">
            <w:pPr>
              <w:pStyle w:val="Akapitzlist"/>
              <w:ind w:left="0"/>
              <w:jc w:val="center"/>
              <w:rPr>
                <w:b/>
                <w:color w:val="44546A" w:themeColor="text2"/>
                <w:sz w:val="20"/>
                <w:szCs w:val="20"/>
              </w:rPr>
            </w:pPr>
            <w:r w:rsidRPr="00E67A4B">
              <w:rPr>
                <w:b/>
                <w:color w:val="44546A" w:themeColor="text2"/>
                <w:sz w:val="20"/>
                <w:szCs w:val="20"/>
              </w:rPr>
              <w:t>6.</w:t>
            </w:r>
          </w:p>
        </w:tc>
        <w:tc>
          <w:tcPr>
            <w:tcW w:w="3660" w:type="dxa"/>
            <w:shd w:val="clear" w:color="auto" w:fill="C5E0B3" w:themeFill="accent6" w:themeFillTint="66"/>
            <w:vAlign w:val="center"/>
          </w:tcPr>
          <w:p w14:paraId="1925969B" w14:textId="5C70674F" w:rsidR="00A01C71" w:rsidRPr="004278AA" w:rsidRDefault="00A01C71" w:rsidP="00610647">
            <w:pPr>
              <w:rPr>
                <w:rFonts w:cstheme="minorHAnsi"/>
                <w:b/>
                <w:sz w:val="20"/>
                <w:szCs w:val="20"/>
              </w:rPr>
            </w:pPr>
            <w:r w:rsidRPr="7F82A3B6">
              <w:rPr>
                <w:rFonts w:cs="Calibri"/>
                <w:b/>
                <w:bCs/>
                <w:color w:val="000000" w:themeColor="text1"/>
              </w:rPr>
              <w:t xml:space="preserve">Skalowalność i </w:t>
            </w:r>
            <w:proofErr w:type="spellStart"/>
            <w:r w:rsidRPr="7F82A3B6">
              <w:rPr>
                <w:rFonts w:cs="Calibri"/>
                <w:b/>
                <w:bCs/>
                <w:color w:val="000000" w:themeColor="text1"/>
              </w:rPr>
              <w:t>replikowalność</w:t>
            </w:r>
            <w:proofErr w:type="spellEnd"/>
          </w:p>
        </w:tc>
        <w:tc>
          <w:tcPr>
            <w:tcW w:w="6405" w:type="dxa"/>
            <w:gridSpan w:val="2"/>
            <w:vAlign w:val="center"/>
          </w:tcPr>
          <w:p w14:paraId="62F14CCF"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11"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5E1C90EA"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8F05A8C"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520F6F9B" w14:textId="245C522E"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12"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5AF414B0" w14:textId="77777777" w:rsidTr="452B6CAB">
        <w:trPr>
          <w:trHeight w:val="2284"/>
        </w:trPr>
        <w:tc>
          <w:tcPr>
            <w:tcW w:w="10632" w:type="dxa"/>
            <w:gridSpan w:val="4"/>
            <w:shd w:val="clear" w:color="auto" w:fill="auto"/>
          </w:tcPr>
          <w:p w14:paraId="7699D9D9" w14:textId="67C89016" w:rsidR="00A01C71" w:rsidRPr="00951081" w:rsidRDefault="000F2ECF" w:rsidP="000D25EC">
            <w:pPr>
              <w:rPr>
                <w:i/>
                <w:iCs/>
                <w:sz w:val="20"/>
                <w:szCs w:val="20"/>
              </w:rPr>
            </w:pPr>
            <w:r w:rsidRPr="00951081">
              <w:rPr>
                <w:i/>
                <w:iCs/>
                <w:sz w:val="20"/>
                <w:szCs w:val="20"/>
              </w:rPr>
              <w:t>Należy p</w:t>
            </w:r>
            <w:r w:rsidR="00204BBC" w:rsidRPr="00951081">
              <w:rPr>
                <w:i/>
                <w:iCs/>
                <w:sz w:val="20"/>
                <w:szCs w:val="20"/>
              </w:rPr>
              <w:t>rzedstawić</w:t>
            </w:r>
            <w:r w:rsidRPr="00951081">
              <w:rPr>
                <w:i/>
                <w:iCs/>
                <w:sz w:val="20"/>
                <w:szCs w:val="20"/>
              </w:rPr>
              <w:t xml:space="preserve"> u</w:t>
            </w:r>
            <w:r w:rsidR="00A01C71" w:rsidRPr="00951081">
              <w:rPr>
                <w:i/>
                <w:iCs/>
                <w:sz w:val="20"/>
                <w:szCs w:val="20"/>
              </w:rPr>
              <w:t xml:space="preserve">zasadnienie wypełnienia zobowiązania, w tym w szczególności </w:t>
            </w:r>
            <w:r w:rsidR="4ABD56D6" w:rsidRPr="00951081">
              <w:rPr>
                <w:i/>
                <w:iCs/>
                <w:sz w:val="20"/>
                <w:szCs w:val="20"/>
              </w:rPr>
              <w:t>należy</w:t>
            </w:r>
            <w:r w:rsidR="00A01C71" w:rsidRPr="00951081">
              <w:rPr>
                <w:i/>
                <w:iCs/>
                <w:sz w:val="20"/>
                <w:szCs w:val="20"/>
              </w:rPr>
              <w:t xml:space="preserve"> podać:</w:t>
            </w:r>
          </w:p>
          <w:p w14:paraId="78F16C7A" w14:textId="7EFF3354" w:rsidR="00A01C71" w:rsidRPr="00951081" w:rsidRDefault="1EF38B42" w:rsidP="003D1387">
            <w:pPr>
              <w:pStyle w:val="Akapitzlist"/>
              <w:numPr>
                <w:ilvl w:val="0"/>
                <w:numId w:val="27"/>
              </w:numPr>
              <w:rPr>
                <w:i/>
                <w:iCs/>
                <w:sz w:val="20"/>
                <w:szCs w:val="20"/>
              </w:rPr>
            </w:pPr>
            <w:r w:rsidRPr="00951081">
              <w:rPr>
                <w:i/>
                <w:iCs/>
                <w:sz w:val="20"/>
                <w:szCs w:val="20"/>
              </w:rPr>
              <w:t>s</w:t>
            </w:r>
            <w:r w:rsidR="00A01C71" w:rsidRPr="00951081">
              <w:rPr>
                <w:i/>
                <w:iCs/>
                <w:sz w:val="20"/>
                <w:szCs w:val="20"/>
              </w:rPr>
              <w:t>posób realizacji skalowalności</w:t>
            </w:r>
          </w:p>
          <w:p w14:paraId="3BAE0BC2" w14:textId="77777777" w:rsidR="00A01C71" w:rsidRPr="00951081" w:rsidRDefault="1EF38B42" w:rsidP="000F2ECF">
            <w:pPr>
              <w:pStyle w:val="Akapitzlist"/>
              <w:numPr>
                <w:ilvl w:val="0"/>
                <w:numId w:val="27"/>
              </w:numPr>
              <w:rPr>
                <w:i/>
                <w:iCs/>
                <w:sz w:val="20"/>
                <w:szCs w:val="20"/>
              </w:rPr>
            </w:pPr>
            <w:r w:rsidRPr="00951081">
              <w:rPr>
                <w:i/>
                <w:iCs/>
                <w:sz w:val="20"/>
                <w:szCs w:val="20"/>
              </w:rPr>
              <w:t>z</w:t>
            </w:r>
            <w:r w:rsidR="00A01C71" w:rsidRPr="00951081">
              <w:rPr>
                <w:i/>
                <w:iCs/>
                <w:sz w:val="20"/>
                <w:szCs w:val="20"/>
              </w:rPr>
              <w:t xml:space="preserve">identyfikowane utrudnienia/ograniczenia techniczne dla skalowalności i </w:t>
            </w:r>
            <w:proofErr w:type="spellStart"/>
            <w:r w:rsidR="00A01C71" w:rsidRPr="00951081">
              <w:rPr>
                <w:i/>
                <w:iCs/>
                <w:sz w:val="20"/>
                <w:szCs w:val="20"/>
              </w:rPr>
              <w:t>replikowalności</w:t>
            </w:r>
            <w:proofErr w:type="spellEnd"/>
          </w:p>
          <w:p w14:paraId="678E58DD" w14:textId="069C77D6" w:rsidR="00F34A27" w:rsidRPr="00E67A4B" w:rsidRDefault="00F34A27" w:rsidP="00327338">
            <w:pPr>
              <w:pStyle w:val="Akapitzlist"/>
              <w:ind w:left="0"/>
              <w:rPr>
                <w:b/>
                <w:iCs/>
                <w:sz w:val="20"/>
                <w:szCs w:val="20"/>
              </w:rPr>
            </w:pPr>
          </w:p>
        </w:tc>
      </w:tr>
      <w:tr w:rsidR="00A01C71" w:rsidRPr="004278AA" w14:paraId="0C21A699" w14:textId="77777777" w:rsidTr="452B6CAB">
        <w:trPr>
          <w:trHeight w:val="977"/>
        </w:trPr>
        <w:tc>
          <w:tcPr>
            <w:tcW w:w="567" w:type="dxa"/>
            <w:shd w:val="clear" w:color="auto" w:fill="C5E0B3" w:themeFill="accent6" w:themeFillTint="66"/>
            <w:vAlign w:val="center"/>
          </w:tcPr>
          <w:p w14:paraId="4045D5E4" w14:textId="0AB36A5F"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7.</w:t>
            </w:r>
          </w:p>
        </w:tc>
        <w:tc>
          <w:tcPr>
            <w:tcW w:w="4005" w:type="dxa"/>
            <w:gridSpan w:val="2"/>
            <w:shd w:val="clear" w:color="auto" w:fill="C5E0B3" w:themeFill="accent6" w:themeFillTint="66"/>
            <w:vAlign w:val="center"/>
          </w:tcPr>
          <w:p w14:paraId="522B5C4D" w14:textId="5AD33E83" w:rsidR="00A01C71" w:rsidRPr="008A7255" w:rsidRDefault="00A01C71" w:rsidP="00610647">
            <w:pPr>
              <w:rPr>
                <w:rFonts w:cstheme="minorHAnsi"/>
                <w:color w:val="44546A" w:themeColor="text2"/>
                <w:sz w:val="20"/>
                <w:szCs w:val="20"/>
              </w:rPr>
            </w:pPr>
            <w:r w:rsidRPr="5E23F866">
              <w:rPr>
                <w:rFonts w:cs="Calibri"/>
                <w:b/>
                <w:bCs/>
                <w:color w:val="000000" w:themeColor="text1"/>
              </w:rPr>
              <w:t>Wykorzystanie pomp ciepła</w:t>
            </w:r>
          </w:p>
        </w:tc>
        <w:tc>
          <w:tcPr>
            <w:tcW w:w="6060" w:type="dxa"/>
            <w:vAlign w:val="center"/>
          </w:tcPr>
          <w:p w14:paraId="677D914E"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13"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573C481C"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EA72DCB"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480D2F5" w14:textId="4BF14BA7"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14"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55939F63" w14:textId="77777777" w:rsidTr="452B6CAB">
        <w:trPr>
          <w:trHeight w:val="977"/>
        </w:trPr>
        <w:tc>
          <w:tcPr>
            <w:tcW w:w="567" w:type="dxa"/>
            <w:shd w:val="clear" w:color="auto" w:fill="C5E0B3" w:themeFill="accent6" w:themeFillTint="66"/>
            <w:vAlign w:val="center"/>
          </w:tcPr>
          <w:p w14:paraId="0589D6FA" w14:textId="02155679" w:rsidR="00A01C71" w:rsidRPr="00E67A4B" w:rsidRDefault="00E67A4B" w:rsidP="00E67A4B">
            <w:pPr>
              <w:pStyle w:val="Akapitzlist"/>
              <w:ind w:left="0"/>
              <w:jc w:val="center"/>
              <w:rPr>
                <w:b/>
                <w:color w:val="44546A" w:themeColor="text2"/>
                <w:sz w:val="20"/>
                <w:szCs w:val="20"/>
              </w:rPr>
            </w:pPr>
            <w:r>
              <w:rPr>
                <w:b/>
                <w:color w:val="44546A" w:themeColor="text2"/>
                <w:sz w:val="20"/>
                <w:szCs w:val="20"/>
              </w:rPr>
              <w:t>8.</w:t>
            </w:r>
          </w:p>
        </w:tc>
        <w:tc>
          <w:tcPr>
            <w:tcW w:w="4005" w:type="dxa"/>
            <w:gridSpan w:val="2"/>
            <w:shd w:val="clear" w:color="auto" w:fill="C5E0B3" w:themeFill="accent6" w:themeFillTint="66"/>
            <w:vAlign w:val="center"/>
          </w:tcPr>
          <w:p w14:paraId="1408E048" w14:textId="3D08DEDC" w:rsidR="00A01C71" w:rsidRPr="004278AA" w:rsidRDefault="00A01C71" w:rsidP="00610647">
            <w:pPr>
              <w:rPr>
                <w:rFonts w:cstheme="minorHAnsi"/>
                <w:b/>
                <w:sz w:val="20"/>
                <w:szCs w:val="20"/>
              </w:rPr>
            </w:pPr>
            <w:r w:rsidRPr="17D276A9">
              <w:rPr>
                <w:rFonts w:cs="Calibri"/>
                <w:b/>
                <w:bCs/>
                <w:color w:val="000000" w:themeColor="text1"/>
              </w:rPr>
              <w:t>Wykorzystanie instalacji fotowoltaicznych</w:t>
            </w:r>
          </w:p>
        </w:tc>
        <w:tc>
          <w:tcPr>
            <w:tcW w:w="6060" w:type="dxa"/>
            <w:vAlign w:val="center"/>
          </w:tcPr>
          <w:p w14:paraId="60E1B5A6"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15"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4E029DAF"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5568307E"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390EB1F" w14:textId="0332C2E6"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16"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1826EF24" w14:textId="77777777" w:rsidTr="452B6CAB">
        <w:trPr>
          <w:trHeight w:val="977"/>
        </w:trPr>
        <w:tc>
          <w:tcPr>
            <w:tcW w:w="567" w:type="dxa"/>
            <w:shd w:val="clear" w:color="auto" w:fill="C5E0B3" w:themeFill="accent6" w:themeFillTint="66"/>
            <w:vAlign w:val="center"/>
          </w:tcPr>
          <w:p w14:paraId="65E5CE08" w14:textId="068B78AA" w:rsidR="00A01C71" w:rsidRPr="00E67A4B" w:rsidRDefault="00E67A4B" w:rsidP="00E67A4B">
            <w:pPr>
              <w:jc w:val="center"/>
              <w:rPr>
                <w:b/>
                <w:color w:val="44546A" w:themeColor="text2"/>
                <w:sz w:val="20"/>
                <w:szCs w:val="20"/>
              </w:rPr>
            </w:pPr>
            <w:r>
              <w:rPr>
                <w:b/>
                <w:color w:val="44546A" w:themeColor="text2"/>
                <w:sz w:val="20"/>
                <w:szCs w:val="20"/>
              </w:rPr>
              <w:t>9.</w:t>
            </w:r>
          </w:p>
        </w:tc>
        <w:tc>
          <w:tcPr>
            <w:tcW w:w="4005" w:type="dxa"/>
            <w:gridSpan w:val="2"/>
            <w:shd w:val="clear" w:color="auto" w:fill="C5E0B3" w:themeFill="accent6" w:themeFillTint="66"/>
            <w:vAlign w:val="center"/>
          </w:tcPr>
          <w:p w14:paraId="3C1DEDC3" w14:textId="1E1122D6" w:rsidR="00A01C71" w:rsidRPr="004278AA" w:rsidRDefault="00A01C71" w:rsidP="00610647">
            <w:pPr>
              <w:rPr>
                <w:rFonts w:cstheme="minorHAnsi"/>
                <w:b/>
                <w:sz w:val="20"/>
                <w:szCs w:val="20"/>
              </w:rPr>
            </w:pPr>
            <w:r w:rsidRPr="17D276A9">
              <w:rPr>
                <w:rFonts w:cs="Calibri"/>
                <w:b/>
                <w:bCs/>
                <w:color w:val="000000" w:themeColor="text1"/>
              </w:rPr>
              <w:t>Wykorzystanie instalacji kolektorów słonecznych</w:t>
            </w:r>
          </w:p>
        </w:tc>
        <w:tc>
          <w:tcPr>
            <w:tcW w:w="6060" w:type="dxa"/>
            <w:vAlign w:val="center"/>
          </w:tcPr>
          <w:p w14:paraId="637D15FB"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17"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50C12B0E"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1D9D8F01"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337180C" w14:textId="4CA1A326"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18"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11BDF045" w14:textId="77777777" w:rsidTr="452B6CAB">
        <w:trPr>
          <w:trHeight w:val="977"/>
        </w:trPr>
        <w:tc>
          <w:tcPr>
            <w:tcW w:w="567" w:type="dxa"/>
            <w:shd w:val="clear" w:color="auto" w:fill="C5E0B3" w:themeFill="accent6" w:themeFillTint="66"/>
            <w:vAlign w:val="center"/>
          </w:tcPr>
          <w:p w14:paraId="011EB39B" w14:textId="1467F721" w:rsidR="00A01C71" w:rsidRPr="00E67A4B" w:rsidRDefault="00E67A4B" w:rsidP="00E67A4B">
            <w:pPr>
              <w:ind w:left="57" w:right="34"/>
              <w:jc w:val="center"/>
              <w:rPr>
                <w:b/>
                <w:color w:val="44546A" w:themeColor="text2"/>
                <w:sz w:val="20"/>
                <w:szCs w:val="20"/>
              </w:rPr>
            </w:pPr>
            <w:r>
              <w:rPr>
                <w:b/>
                <w:color w:val="44546A" w:themeColor="text2"/>
                <w:sz w:val="20"/>
                <w:szCs w:val="20"/>
              </w:rPr>
              <w:t>10.</w:t>
            </w:r>
          </w:p>
        </w:tc>
        <w:tc>
          <w:tcPr>
            <w:tcW w:w="4005" w:type="dxa"/>
            <w:gridSpan w:val="2"/>
            <w:shd w:val="clear" w:color="auto" w:fill="C5E0B3" w:themeFill="accent6" w:themeFillTint="66"/>
            <w:vAlign w:val="center"/>
          </w:tcPr>
          <w:p w14:paraId="11DD03C6" w14:textId="133D5AB0" w:rsidR="00A01C71" w:rsidRPr="004278AA" w:rsidRDefault="00A01C71" w:rsidP="00610647">
            <w:pPr>
              <w:rPr>
                <w:rFonts w:cstheme="minorHAnsi"/>
                <w:b/>
                <w:sz w:val="20"/>
                <w:szCs w:val="20"/>
              </w:rPr>
            </w:pPr>
            <w:r w:rsidRPr="42ECB0A6">
              <w:rPr>
                <w:rFonts w:cs="Calibri"/>
                <w:b/>
                <w:bCs/>
                <w:color w:val="000000" w:themeColor="text1"/>
              </w:rPr>
              <w:t>Wykorzystanie magazynów energii elektrycznej</w:t>
            </w:r>
          </w:p>
        </w:tc>
        <w:tc>
          <w:tcPr>
            <w:tcW w:w="6060" w:type="dxa"/>
            <w:vAlign w:val="center"/>
          </w:tcPr>
          <w:p w14:paraId="71C6DE57"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19"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754C9F8C"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1791A616"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6E67AD3" w14:textId="21923FE8"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20"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05B49DF5" w14:textId="77777777" w:rsidTr="452B6CAB">
        <w:trPr>
          <w:trHeight w:val="977"/>
        </w:trPr>
        <w:tc>
          <w:tcPr>
            <w:tcW w:w="567" w:type="dxa"/>
            <w:shd w:val="clear" w:color="auto" w:fill="C5E0B3" w:themeFill="accent6" w:themeFillTint="66"/>
            <w:vAlign w:val="center"/>
          </w:tcPr>
          <w:p w14:paraId="3F0F508E" w14:textId="7A69C9AB" w:rsidR="00A01C71" w:rsidRPr="00E67A4B" w:rsidRDefault="00E67A4B" w:rsidP="00E67A4B">
            <w:pPr>
              <w:ind w:right="34"/>
              <w:jc w:val="center"/>
              <w:rPr>
                <w:b/>
                <w:color w:val="44546A" w:themeColor="text2"/>
                <w:sz w:val="20"/>
                <w:szCs w:val="20"/>
              </w:rPr>
            </w:pPr>
            <w:r>
              <w:rPr>
                <w:b/>
                <w:color w:val="44546A" w:themeColor="text2"/>
                <w:sz w:val="20"/>
                <w:szCs w:val="20"/>
              </w:rPr>
              <w:t>11.</w:t>
            </w:r>
          </w:p>
        </w:tc>
        <w:tc>
          <w:tcPr>
            <w:tcW w:w="4005" w:type="dxa"/>
            <w:gridSpan w:val="2"/>
            <w:shd w:val="clear" w:color="auto" w:fill="C5E0B3" w:themeFill="accent6" w:themeFillTint="66"/>
            <w:vAlign w:val="center"/>
          </w:tcPr>
          <w:p w14:paraId="49922CB4" w14:textId="4D15E13B" w:rsidR="00A01C71" w:rsidRPr="004278AA" w:rsidRDefault="00A01C71" w:rsidP="00610647">
            <w:pPr>
              <w:rPr>
                <w:rFonts w:cstheme="minorHAnsi"/>
                <w:b/>
                <w:sz w:val="20"/>
                <w:szCs w:val="20"/>
              </w:rPr>
            </w:pPr>
            <w:r w:rsidRPr="24D6D8B2">
              <w:rPr>
                <w:rFonts w:cs="Calibri"/>
                <w:b/>
                <w:bCs/>
                <w:color w:val="000000" w:themeColor="text1"/>
              </w:rPr>
              <w:t>Warunki techniczne elementów przesyłowych sieci ciepłowniczej</w:t>
            </w:r>
          </w:p>
        </w:tc>
        <w:tc>
          <w:tcPr>
            <w:tcW w:w="6060" w:type="dxa"/>
            <w:vAlign w:val="center"/>
          </w:tcPr>
          <w:p w14:paraId="56528765"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21"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37210D60"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A0AF3FF"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7C9DC6C" w14:textId="23C44D37"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22"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7339F786" w14:textId="77777777" w:rsidTr="452B6CAB">
        <w:trPr>
          <w:trHeight w:val="977"/>
        </w:trPr>
        <w:tc>
          <w:tcPr>
            <w:tcW w:w="567" w:type="dxa"/>
            <w:shd w:val="clear" w:color="auto" w:fill="C5E0B3" w:themeFill="accent6" w:themeFillTint="66"/>
            <w:vAlign w:val="center"/>
          </w:tcPr>
          <w:p w14:paraId="62C8223C" w14:textId="5031B77F" w:rsidR="00A01C71" w:rsidRPr="00E67A4B" w:rsidRDefault="00E67A4B" w:rsidP="00E67A4B">
            <w:pPr>
              <w:pStyle w:val="Akapitzlist"/>
              <w:ind w:left="57" w:right="34"/>
              <w:jc w:val="center"/>
              <w:rPr>
                <w:b/>
                <w:color w:val="44546A" w:themeColor="text2"/>
                <w:sz w:val="20"/>
                <w:szCs w:val="20"/>
              </w:rPr>
            </w:pPr>
            <w:r>
              <w:rPr>
                <w:b/>
                <w:color w:val="44546A" w:themeColor="text2"/>
                <w:sz w:val="20"/>
                <w:szCs w:val="20"/>
              </w:rPr>
              <w:t>12.</w:t>
            </w:r>
          </w:p>
        </w:tc>
        <w:tc>
          <w:tcPr>
            <w:tcW w:w="4005" w:type="dxa"/>
            <w:gridSpan w:val="2"/>
            <w:shd w:val="clear" w:color="auto" w:fill="C5E0B3" w:themeFill="accent6" w:themeFillTint="66"/>
            <w:vAlign w:val="center"/>
          </w:tcPr>
          <w:p w14:paraId="32D63010" w14:textId="3ED6C817" w:rsidR="00A01C71" w:rsidRPr="004278AA" w:rsidRDefault="00A01C71" w:rsidP="00610647">
            <w:pPr>
              <w:rPr>
                <w:rFonts w:cstheme="minorHAnsi"/>
                <w:b/>
                <w:sz w:val="20"/>
                <w:szCs w:val="20"/>
              </w:rPr>
            </w:pPr>
            <w:r w:rsidRPr="0CC48BBD">
              <w:rPr>
                <w:rFonts w:cs="Calibri"/>
                <w:b/>
                <w:bCs/>
                <w:color w:val="000000" w:themeColor="text1"/>
              </w:rPr>
              <w:t>Warunki techniczne kotłów elektrodowych</w:t>
            </w:r>
          </w:p>
        </w:tc>
        <w:tc>
          <w:tcPr>
            <w:tcW w:w="6060" w:type="dxa"/>
            <w:vAlign w:val="center"/>
          </w:tcPr>
          <w:p w14:paraId="28E07F63"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23"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4783CA90"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5FEC8BC"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5DFEAE9A" w14:textId="699C67D8"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24"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26E83B81" w14:textId="77777777" w:rsidTr="452B6CAB">
        <w:trPr>
          <w:trHeight w:val="977"/>
        </w:trPr>
        <w:tc>
          <w:tcPr>
            <w:tcW w:w="567" w:type="dxa"/>
            <w:shd w:val="clear" w:color="auto" w:fill="C5E0B3" w:themeFill="accent6" w:themeFillTint="66"/>
            <w:vAlign w:val="center"/>
          </w:tcPr>
          <w:p w14:paraId="1210B6CC" w14:textId="1711A61C" w:rsidR="00A01C71" w:rsidRPr="00E67A4B" w:rsidRDefault="00E67A4B" w:rsidP="00E67A4B">
            <w:pPr>
              <w:pStyle w:val="Akapitzlist"/>
              <w:ind w:left="0" w:right="34"/>
              <w:jc w:val="center"/>
              <w:rPr>
                <w:b/>
                <w:color w:val="44546A" w:themeColor="text2"/>
                <w:sz w:val="20"/>
                <w:szCs w:val="20"/>
              </w:rPr>
            </w:pPr>
            <w:r>
              <w:rPr>
                <w:b/>
                <w:color w:val="44546A" w:themeColor="text2"/>
                <w:sz w:val="20"/>
                <w:szCs w:val="20"/>
              </w:rPr>
              <w:t>13.</w:t>
            </w:r>
          </w:p>
        </w:tc>
        <w:tc>
          <w:tcPr>
            <w:tcW w:w="4005" w:type="dxa"/>
            <w:gridSpan w:val="2"/>
            <w:shd w:val="clear" w:color="auto" w:fill="C5E0B3" w:themeFill="accent6" w:themeFillTint="66"/>
            <w:vAlign w:val="center"/>
          </w:tcPr>
          <w:p w14:paraId="264162D6" w14:textId="2AFADBF8" w:rsidR="00A01C71" w:rsidRPr="004278AA" w:rsidRDefault="00A01C71" w:rsidP="00610647">
            <w:pPr>
              <w:rPr>
                <w:rFonts w:cstheme="minorHAnsi"/>
                <w:b/>
                <w:sz w:val="20"/>
                <w:szCs w:val="20"/>
              </w:rPr>
            </w:pPr>
            <w:r w:rsidRPr="7F82A3B6">
              <w:rPr>
                <w:rFonts w:cs="Calibri"/>
                <w:b/>
                <w:bCs/>
                <w:color w:val="000000" w:themeColor="text1"/>
              </w:rPr>
              <w:t>Wykorzystanie biogazu pochodzenia rolniczego</w:t>
            </w:r>
          </w:p>
        </w:tc>
        <w:tc>
          <w:tcPr>
            <w:tcW w:w="6060" w:type="dxa"/>
            <w:vAlign w:val="center"/>
          </w:tcPr>
          <w:p w14:paraId="6453D1FC"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25"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7EAB8AFB"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15FFC89B"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5798475" w14:textId="16A97485"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26"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752DE23D" w14:textId="77777777" w:rsidTr="452B6CAB">
        <w:trPr>
          <w:trHeight w:val="977"/>
        </w:trPr>
        <w:tc>
          <w:tcPr>
            <w:tcW w:w="10632" w:type="dxa"/>
            <w:gridSpan w:val="4"/>
            <w:shd w:val="clear" w:color="auto" w:fill="auto"/>
            <w:vAlign w:val="center"/>
          </w:tcPr>
          <w:p w14:paraId="1F4DB8DA" w14:textId="144C856B" w:rsidR="00A01C71" w:rsidRPr="00951081" w:rsidRDefault="000F2ECF" w:rsidP="3BE3EF1D">
            <w:pPr>
              <w:spacing w:line="259" w:lineRule="auto"/>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 xml:space="preserve">zasadnienie wypełnienia zobowiązania, w tym w szczególności </w:t>
            </w:r>
            <w:r w:rsidR="5AE23AD6" w:rsidRPr="00951081">
              <w:rPr>
                <w:i/>
                <w:iCs/>
                <w:sz w:val="20"/>
                <w:szCs w:val="20"/>
              </w:rPr>
              <w:t>należy</w:t>
            </w:r>
            <w:r w:rsidR="00A01C71" w:rsidRPr="00951081">
              <w:rPr>
                <w:i/>
                <w:iCs/>
                <w:sz w:val="20"/>
                <w:szCs w:val="20"/>
              </w:rPr>
              <w:t xml:space="preserve"> podać:</w:t>
            </w:r>
          </w:p>
          <w:p w14:paraId="208CAA12" w14:textId="3E2EC067" w:rsidR="00A01C71" w:rsidRPr="00951081" w:rsidRDefault="065C17D3" w:rsidP="3E814557">
            <w:pPr>
              <w:pStyle w:val="Akapitzlist"/>
              <w:numPr>
                <w:ilvl w:val="0"/>
                <w:numId w:val="10"/>
              </w:numPr>
              <w:rPr>
                <w:rFonts w:eastAsiaTheme="minorEastAsia"/>
                <w:i/>
                <w:iCs/>
                <w:sz w:val="20"/>
                <w:szCs w:val="20"/>
              </w:rPr>
            </w:pPr>
            <w:r w:rsidRPr="00951081">
              <w:rPr>
                <w:i/>
                <w:iCs/>
                <w:sz w:val="20"/>
                <w:szCs w:val="20"/>
              </w:rPr>
              <w:t>jak Wnioskodawca ukształtuje parametry biogazowni, aby zapewnić, że do jej budowy nie będzie konieczne pozyskanie decyzji środowiskowej.</w:t>
            </w:r>
          </w:p>
          <w:p w14:paraId="3CE52B80" w14:textId="728EB426" w:rsidR="00A01C71" w:rsidRPr="00E67A4B" w:rsidRDefault="00A01C71" w:rsidP="00327338">
            <w:pPr>
              <w:rPr>
                <w:b/>
                <w:iCs/>
                <w:sz w:val="20"/>
                <w:szCs w:val="20"/>
              </w:rPr>
            </w:pPr>
          </w:p>
          <w:p w14:paraId="46FA4034" w14:textId="2BE2D839" w:rsidR="00A01C71" w:rsidRPr="00E67A4B" w:rsidRDefault="00A01C71" w:rsidP="3E814557">
            <w:pPr>
              <w:rPr>
                <w:b/>
                <w:iCs/>
                <w:sz w:val="20"/>
                <w:szCs w:val="20"/>
              </w:rPr>
            </w:pPr>
          </w:p>
          <w:p w14:paraId="0918C79E" w14:textId="2BCFC56D" w:rsidR="00A01C71" w:rsidRPr="00E67A4B" w:rsidRDefault="00A01C71" w:rsidP="3E814557">
            <w:pPr>
              <w:rPr>
                <w:b/>
                <w:iCs/>
                <w:sz w:val="20"/>
                <w:szCs w:val="20"/>
              </w:rPr>
            </w:pPr>
          </w:p>
          <w:p w14:paraId="03B94237" w14:textId="14892B7C" w:rsidR="00A01C71" w:rsidRPr="00E67A4B" w:rsidRDefault="00A01C71" w:rsidP="3E814557">
            <w:pPr>
              <w:rPr>
                <w:b/>
                <w:i/>
                <w:iCs/>
                <w:sz w:val="20"/>
                <w:szCs w:val="20"/>
              </w:rPr>
            </w:pPr>
          </w:p>
        </w:tc>
      </w:tr>
      <w:tr w:rsidR="00A01C71" w:rsidRPr="004278AA" w14:paraId="31FE4ED5" w14:textId="77777777" w:rsidTr="452B6CAB">
        <w:trPr>
          <w:trHeight w:val="977"/>
        </w:trPr>
        <w:tc>
          <w:tcPr>
            <w:tcW w:w="567" w:type="dxa"/>
            <w:shd w:val="clear" w:color="auto" w:fill="C5E0B3" w:themeFill="accent6" w:themeFillTint="66"/>
            <w:vAlign w:val="center"/>
          </w:tcPr>
          <w:p w14:paraId="469A8D61" w14:textId="609B65DA" w:rsidR="00A01C71" w:rsidRPr="00E67A4B" w:rsidRDefault="00E67A4B" w:rsidP="00E67A4B">
            <w:pPr>
              <w:pStyle w:val="Akapitzlist"/>
              <w:ind w:left="0" w:right="34"/>
              <w:rPr>
                <w:b/>
                <w:color w:val="44546A" w:themeColor="text2"/>
                <w:sz w:val="20"/>
                <w:szCs w:val="20"/>
              </w:rPr>
            </w:pPr>
            <w:r>
              <w:rPr>
                <w:b/>
                <w:color w:val="44546A" w:themeColor="text2"/>
                <w:sz w:val="20"/>
                <w:szCs w:val="20"/>
              </w:rPr>
              <w:t>14.</w:t>
            </w:r>
          </w:p>
        </w:tc>
        <w:tc>
          <w:tcPr>
            <w:tcW w:w="4005" w:type="dxa"/>
            <w:gridSpan w:val="2"/>
            <w:shd w:val="clear" w:color="auto" w:fill="C5E0B3" w:themeFill="accent6" w:themeFillTint="66"/>
            <w:vAlign w:val="center"/>
          </w:tcPr>
          <w:p w14:paraId="322E8CDE" w14:textId="198BF609" w:rsidR="00A01C71" w:rsidRPr="00B04555" w:rsidRDefault="00A01C71" w:rsidP="00610647">
            <w:pPr>
              <w:rPr>
                <w:rFonts w:eastAsia="Calibri" w:cs="Calibri"/>
              </w:rPr>
            </w:pPr>
            <w:r w:rsidRPr="3BE3EF1D">
              <w:rPr>
                <w:rFonts w:eastAsia="Calibri" w:cs="Calibri"/>
                <w:b/>
                <w:bCs/>
                <w:color w:val="000000" w:themeColor="text1"/>
              </w:rPr>
              <w:t>Magazyn/y biogazu</w:t>
            </w:r>
          </w:p>
        </w:tc>
        <w:tc>
          <w:tcPr>
            <w:tcW w:w="6060" w:type="dxa"/>
            <w:vAlign w:val="center"/>
          </w:tcPr>
          <w:p w14:paraId="2B53894A" w14:textId="77777777" w:rsidR="00F51E15"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27"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3EC6AD1B"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6EBBAC0" w14:textId="77777777" w:rsidR="00F51E15" w:rsidRPr="005F34AF" w:rsidRDefault="00F51E15" w:rsidP="00F51E15">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EDEF731" w14:textId="0176EED2" w:rsidR="00A01C71" w:rsidRPr="007909B8" w:rsidRDefault="00F51E15" w:rsidP="00F51E15">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28"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14:paraId="5BD95F24" w14:textId="77777777" w:rsidTr="452B6CAB">
        <w:trPr>
          <w:trHeight w:val="977"/>
        </w:trPr>
        <w:tc>
          <w:tcPr>
            <w:tcW w:w="10632" w:type="dxa"/>
            <w:gridSpan w:val="4"/>
            <w:vAlign w:val="center"/>
          </w:tcPr>
          <w:p w14:paraId="788071C6" w14:textId="404A1AF0" w:rsidR="00A01C71" w:rsidRPr="00951081" w:rsidRDefault="000F2ECF" w:rsidP="3BE3EF1D">
            <w:pPr>
              <w:ind w:left="421" w:right="34" w:hanging="421"/>
              <w:rPr>
                <w:i/>
                <w:iCs/>
                <w:sz w:val="20"/>
                <w:szCs w:val="20"/>
              </w:rPr>
            </w:pPr>
            <w:r w:rsidRPr="00951081">
              <w:rPr>
                <w:i/>
                <w:iCs/>
                <w:sz w:val="20"/>
                <w:szCs w:val="20"/>
              </w:rPr>
              <w:t xml:space="preserve">Należy </w:t>
            </w:r>
            <w:r w:rsidR="00204BBC" w:rsidRPr="00951081">
              <w:rPr>
                <w:i/>
                <w:iCs/>
                <w:sz w:val="20"/>
                <w:szCs w:val="20"/>
              </w:rPr>
              <w:t>przedstawi</w:t>
            </w:r>
            <w:r w:rsidRPr="00951081">
              <w:rPr>
                <w:i/>
                <w:iCs/>
                <w:sz w:val="20"/>
                <w:szCs w:val="20"/>
              </w:rPr>
              <w:t>ć u</w:t>
            </w:r>
            <w:r w:rsidR="00A01C71" w:rsidRPr="00951081">
              <w:rPr>
                <w:i/>
                <w:iCs/>
                <w:sz w:val="20"/>
                <w:szCs w:val="20"/>
              </w:rPr>
              <w:t xml:space="preserve">zasadnienie wypełnienia zobowiązania, w tym w szczególności </w:t>
            </w:r>
            <w:r w:rsidR="54FFD694" w:rsidRPr="00951081">
              <w:rPr>
                <w:i/>
                <w:iCs/>
                <w:sz w:val="20"/>
                <w:szCs w:val="20"/>
              </w:rPr>
              <w:t>można</w:t>
            </w:r>
            <w:r w:rsidR="00A01C71" w:rsidRPr="00951081">
              <w:rPr>
                <w:i/>
                <w:iCs/>
                <w:sz w:val="20"/>
                <w:szCs w:val="20"/>
              </w:rPr>
              <w:t xml:space="preserve"> </w:t>
            </w:r>
            <w:r w:rsidR="32CE55D1" w:rsidRPr="00951081">
              <w:rPr>
                <w:i/>
                <w:iCs/>
                <w:sz w:val="20"/>
                <w:szCs w:val="20"/>
              </w:rPr>
              <w:t>opisać</w:t>
            </w:r>
            <w:r w:rsidR="00A01C71" w:rsidRPr="00951081">
              <w:rPr>
                <w:i/>
                <w:iCs/>
                <w:sz w:val="20"/>
                <w:szCs w:val="20"/>
              </w:rPr>
              <w:t>:</w:t>
            </w:r>
          </w:p>
          <w:p w14:paraId="0816E3B5" w14:textId="7CC4E5E4" w:rsidR="4056AB76" w:rsidRPr="00951081" w:rsidRDefault="1E3712D0" w:rsidP="00BB1239">
            <w:pPr>
              <w:pStyle w:val="Akapitzlist"/>
              <w:numPr>
                <w:ilvl w:val="0"/>
                <w:numId w:val="12"/>
              </w:numPr>
              <w:ind w:right="34"/>
              <w:rPr>
                <w:rFonts w:eastAsiaTheme="minorEastAsia"/>
                <w:i/>
                <w:iCs/>
                <w:sz w:val="20"/>
                <w:szCs w:val="20"/>
              </w:rPr>
            </w:pPr>
            <w:r w:rsidRPr="00951081">
              <w:rPr>
                <w:i/>
                <w:iCs/>
                <w:sz w:val="20"/>
                <w:szCs w:val="20"/>
              </w:rPr>
              <w:t>p</w:t>
            </w:r>
            <w:r w:rsidR="1A778DF7" w:rsidRPr="00951081">
              <w:rPr>
                <w:i/>
                <w:iCs/>
                <w:sz w:val="20"/>
                <w:szCs w:val="20"/>
              </w:rPr>
              <w:t>ojemność</w:t>
            </w:r>
            <w:r w:rsidR="42F07A50" w:rsidRPr="00951081">
              <w:rPr>
                <w:i/>
                <w:iCs/>
                <w:sz w:val="20"/>
                <w:szCs w:val="20"/>
              </w:rPr>
              <w:t xml:space="preserve"> (objętość, ilość godzin pracy z pełna mocą)</w:t>
            </w:r>
            <w:r w:rsidR="07370E0B" w:rsidRPr="00951081">
              <w:rPr>
                <w:i/>
                <w:iCs/>
                <w:sz w:val="20"/>
                <w:szCs w:val="20"/>
              </w:rPr>
              <w:t>,</w:t>
            </w:r>
          </w:p>
          <w:p w14:paraId="3AB9C413" w14:textId="105EDD6D" w:rsidR="6008DE14" w:rsidRPr="00951081" w:rsidRDefault="6D7DB860" w:rsidP="00BB1239">
            <w:pPr>
              <w:pStyle w:val="Akapitzlist"/>
              <w:numPr>
                <w:ilvl w:val="0"/>
                <w:numId w:val="12"/>
              </w:numPr>
              <w:ind w:right="34"/>
              <w:rPr>
                <w:rFonts w:eastAsiaTheme="minorEastAsia"/>
                <w:i/>
                <w:iCs/>
                <w:sz w:val="20"/>
                <w:szCs w:val="20"/>
              </w:rPr>
            </w:pPr>
            <w:r w:rsidRPr="00951081">
              <w:rPr>
                <w:i/>
                <w:iCs/>
                <w:sz w:val="20"/>
                <w:szCs w:val="20"/>
              </w:rPr>
              <w:t>u</w:t>
            </w:r>
            <w:r w:rsidR="1A778DF7" w:rsidRPr="00951081">
              <w:rPr>
                <w:i/>
                <w:iCs/>
                <w:sz w:val="20"/>
                <w:szCs w:val="20"/>
              </w:rPr>
              <w:t>miejscowienie (naziemny/podziemny)</w:t>
            </w:r>
            <w:r w:rsidR="6026F459" w:rsidRPr="00951081">
              <w:rPr>
                <w:i/>
                <w:iCs/>
                <w:sz w:val="20"/>
                <w:szCs w:val="20"/>
              </w:rPr>
              <w:t>,</w:t>
            </w:r>
          </w:p>
          <w:p w14:paraId="5639391F" w14:textId="53DC51C8" w:rsidR="5BDF2063" w:rsidRPr="00951081" w:rsidRDefault="66A11C01" w:rsidP="00BB1239">
            <w:pPr>
              <w:pStyle w:val="Akapitzlist"/>
              <w:numPr>
                <w:ilvl w:val="0"/>
                <w:numId w:val="12"/>
              </w:numPr>
              <w:ind w:right="34"/>
              <w:rPr>
                <w:rFonts w:eastAsiaTheme="minorEastAsia"/>
                <w:i/>
                <w:iCs/>
                <w:sz w:val="20"/>
                <w:szCs w:val="20"/>
              </w:rPr>
            </w:pPr>
            <w:r w:rsidRPr="00951081">
              <w:rPr>
                <w:i/>
                <w:iCs/>
                <w:sz w:val="20"/>
                <w:szCs w:val="20"/>
              </w:rPr>
              <w:t>c</w:t>
            </w:r>
            <w:r w:rsidR="1A778DF7" w:rsidRPr="00951081">
              <w:rPr>
                <w:i/>
                <w:iCs/>
                <w:sz w:val="20"/>
                <w:szCs w:val="20"/>
              </w:rPr>
              <w:t>iśnienie</w:t>
            </w:r>
            <w:r w:rsidR="6E36B959" w:rsidRPr="00951081">
              <w:rPr>
                <w:i/>
                <w:iCs/>
                <w:sz w:val="20"/>
                <w:szCs w:val="20"/>
              </w:rPr>
              <w:t>,</w:t>
            </w:r>
          </w:p>
          <w:p w14:paraId="2E5D120C" w14:textId="5884A4A3" w:rsidR="55AA1C3A" w:rsidRPr="00951081" w:rsidRDefault="644266D2" w:rsidP="3E814557">
            <w:pPr>
              <w:pStyle w:val="Akapitzlist"/>
              <w:numPr>
                <w:ilvl w:val="0"/>
                <w:numId w:val="12"/>
              </w:numPr>
              <w:ind w:right="34"/>
              <w:rPr>
                <w:rFonts w:eastAsiaTheme="minorEastAsia"/>
                <w:i/>
                <w:iCs/>
                <w:sz w:val="20"/>
                <w:szCs w:val="20"/>
              </w:rPr>
            </w:pPr>
            <w:r w:rsidRPr="00951081">
              <w:rPr>
                <w:i/>
                <w:iCs/>
                <w:sz w:val="20"/>
                <w:szCs w:val="20"/>
              </w:rPr>
              <w:t>sposób rozwiązania izolacji termicznej</w:t>
            </w:r>
            <w:r w:rsidR="5319CF19" w:rsidRPr="00951081">
              <w:rPr>
                <w:i/>
                <w:iCs/>
                <w:sz w:val="20"/>
                <w:szCs w:val="20"/>
              </w:rPr>
              <w:t>.</w:t>
            </w:r>
          </w:p>
          <w:p w14:paraId="5F3F7587" w14:textId="37571689" w:rsidR="3E814557" w:rsidRPr="00E67A4B" w:rsidRDefault="3E814557" w:rsidP="00327338">
            <w:pPr>
              <w:ind w:right="34"/>
              <w:rPr>
                <w:b/>
                <w:iCs/>
                <w:sz w:val="20"/>
                <w:szCs w:val="20"/>
              </w:rPr>
            </w:pPr>
          </w:p>
          <w:p w14:paraId="4BD3DD68" w14:textId="17CCC504" w:rsidR="3E814557" w:rsidRPr="00E67A4B" w:rsidRDefault="3E814557" w:rsidP="3E814557">
            <w:pPr>
              <w:ind w:right="34"/>
              <w:rPr>
                <w:b/>
                <w:iCs/>
                <w:sz w:val="20"/>
                <w:szCs w:val="20"/>
              </w:rPr>
            </w:pPr>
          </w:p>
          <w:p w14:paraId="06CB6B02" w14:textId="78EE5D07" w:rsidR="3E814557" w:rsidRPr="00E67A4B" w:rsidRDefault="3E814557" w:rsidP="3E814557">
            <w:pPr>
              <w:ind w:right="34"/>
              <w:rPr>
                <w:b/>
                <w:iCs/>
                <w:sz w:val="20"/>
                <w:szCs w:val="20"/>
              </w:rPr>
            </w:pPr>
          </w:p>
          <w:p w14:paraId="5900AC83" w14:textId="5641B5E9" w:rsidR="3E814557" w:rsidRPr="00E67A4B" w:rsidRDefault="3E814557" w:rsidP="3E814557">
            <w:pPr>
              <w:ind w:right="34"/>
              <w:rPr>
                <w:b/>
                <w:iCs/>
                <w:sz w:val="20"/>
                <w:szCs w:val="20"/>
              </w:rPr>
            </w:pPr>
          </w:p>
          <w:p w14:paraId="289FE17D" w14:textId="6BA76365" w:rsidR="00A01C71" w:rsidRPr="00E67A4B" w:rsidRDefault="00A01C71" w:rsidP="0AA4F644">
            <w:pPr>
              <w:jc w:val="center"/>
              <w:rPr>
                <w:rFonts w:cs="Calibri"/>
                <w:b/>
                <w:bCs/>
                <w:color w:val="000000" w:themeColor="text1"/>
              </w:rPr>
            </w:pPr>
          </w:p>
        </w:tc>
      </w:tr>
      <w:tr w:rsidR="00A01C71" w:rsidRPr="004278AA" w14:paraId="63BF8C37" w14:textId="77777777" w:rsidTr="452B6CAB">
        <w:trPr>
          <w:trHeight w:val="977"/>
        </w:trPr>
        <w:tc>
          <w:tcPr>
            <w:tcW w:w="567" w:type="dxa"/>
            <w:shd w:val="clear" w:color="auto" w:fill="C5E0B3" w:themeFill="accent6" w:themeFillTint="66"/>
            <w:vAlign w:val="center"/>
          </w:tcPr>
          <w:p w14:paraId="394A97D7" w14:textId="5F6C6F34" w:rsidR="00A01C71" w:rsidRPr="00E67A4B" w:rsidRDefault="00E67A4B" w:rsidP="00E67A4B">
            <w:pPr>
              <w:ind w:right="34"/>
              <w:jc w:val="center"/>
              <w:rPr>
                <w:b/>
                <w:color w:val="44546A" w:themeColor="text2"/>
                <w:sz w:val="20"/>
                <w:szCs w:val="20"/>
              </w:rPr>
            </w:pPr>
            <w:r>
              <w:rPr>
                <w:b/>
                <w:color w:val="44546A" w:themeColor="text2"/>
                <w:sz w:val="20"/>
                <w:szCs w:val="20"/>
              </w:rPr>
              <w:t>15.</w:t>
            </w:r>
          </w:p>
        </w:tc>
        <w:tc>
          <w:tcPr>
            <w:tcW w:w="4005" w:type="dxa"/>
            <w:gridSpan w:val="2"/>
            <w:shd w:val="clear" w:color="auto" w:fill="C5E0B3" w:themeFill="accent6" w:themeFillTint="66"/>
            <w:vAlign w:val="center"/>
          </w:tcPr>
          <w:p w14:paraId="7DAFF2DC" w14:textId="42BB80D2" w:rsidR="00A01C71" w:rsidRPr="004278AA" w:rsidRDefault="00A01C71" w:rsidP="00610647">
            <w:pPr>
              <w:rPr>
                <w:rFonts w:cstheme="minorHAnsi"/>
                <w:b/>
                <w:sz w:val="20"/>
                <w:szCs w:val="20"/>
              </w:rPr>
            </w:pPr>
            <w:r w:rsidRPr="4B65F6D7">
              <w:rPr>
                <w:rFonts w:cs="Calibri"/>
                <w:b/>
                <w:bCs/>
                <w:color w:val="000000" w:themeColor="text1"/>
              </w:rPr>
              <w:t>Nowe urządzenia i materiały</w:t>
            </w:r>
          </w:p>
        </w:tc>
        <w:tc>
          <w:tcPr>
            <w:tcW w:w="6060" w:type="dxa"/>
            <w:vAlign w:val="center"/>
          </w:tcPr>
          <w:p w14:paraId="7BEA0BA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29"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5CCE6F25"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768AB7F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204E75E" w14:textId="27459EFC"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30"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5CE8792A" w14:textId="77777777" w:rsidTr="452B6CAB">
        <w:trPr>
          <w:trHeight w:val="977"/>
        </w:trPr>
        <w:tc>
          <w:tcPr>
            <w:tcW w:w="567" w:type="dxa"/>
            <w:shd w:val="clear" w:color="auto" w:fill="C5E0B3" w:themeFill="accent6" w:themeFillTint="66"/>
            <w:vAlign w:val="center"/>
          </w:tcPr>
          <w:p w14:paraId="5CBE3B95" w14:textId="615161EF" w:rsidR="00A01C71" w:rsidRPr="00E67A4B" w:rsidRDefault="00E67A4B" w:rsidP="00E67A4B">
            <w:pPr>
              <w:ind w:right="34"/>
              <w:jc w:val="center"/>
              <w:rPr>
                <w:b/>
                <w:color w:val="44546A" w:themeColor="text2"/>
                <w:sz w:val="20"/>
                <w:szCs w:val="20"/>
              </w:rPr>
            </w:pPr>
            <w:r>
              <w:rPr>
                <w:b/>
                <w:color w:val="44546A" w:themeColor="text2"/>
                <w:sz w:val="20"/>
                <w:szCs w:val="20"/>
              </w:rPr>
              <w:t>16.</w:t>
            </w:r>
          </w:p>
        </w:tc>
        <w:tc>
          <w:tcPr>
            <w:tcW w:w="4005" w:type="dxa"/>
            <w:gridSpan w:val="2"/>
            <w:shd w:val="clear" w:color="auto" w:fill="C5E0B3" w:themeFill="accent6" w:themeFillTint="66"/>
            <w:vAlign w:val="center"/>
          </w:tcPr>
          <w:p w14:paraId="0900B94B" w14:textId="2F197BE2" w:rsidR="00A01C71" w:rsidRPr="004278AA" w:rsidRDefault="00A01C71" w:rsidP="00610647">
            <w:pPr>
              <w:rPr>
                <w:rFonts w:cstheme="minorHAnsi"/>
                <w:b/>
                <w:sz w:val="20"/>
                <w:szCs w:val="20"/>
              </w:rPr>
            </w:pPr>
            <w:r w:rsidRPr="42ECB0A6">
              <w:rPr>
                <w:rFonts w:eastAsia="Calibri" w:cs="Calibri"/>
                <w:b/>
                <w:bCs/>
                <w:color w:val="000000" w:themeColor="text1"/>
              </w:rPr>
              <w:t>Temperatura i ilość ciepłej wody użytkowej</w:t>
            </w:r>
          </w:p>
        </w:tc>
        <w:tc>
          <w:tcPr>
            <w:tcW w:w="6060" w:type="dxa"/>
            <w:vAlign w:val="center"/>
          </w:tcPr>
          <w:p w14:paraId="131AFB3F"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31"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0D256067"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6DF011F4"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7BD136E1" w14:textId="32F8FF13"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32"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7B64BD45" w14:textId="77777777" w:rsidTr="452B6CAB">
        <w:trPr>
          <w:trHeight w:val="977"/>
        </w:trPr>
        <w:tc>
          <w:tcPr>
            <w:tcW w:w="567" w:type="dxa"/>
            <w:shd w:val="clear" w:color="auto" w:fill="C5E0B3" w:themeFill="accent6" w:themeFillTint="66"/>
            <w:vAlign w:val="center"/>
          </w:tcPr>
          <w:p w14:paraId="4C3AC4A5" w14:textId="6E39EC8F" w:rsidR="00A01C71" w:rsidRPr="00E67A4B" w:rsidRDefault="00E67A4B" w:rsidP="00E67A4B">
            <w:pPr>
              <w:ind w:right="34"/>
              <w:jc w:val="center"/>
              <w:rPr>
                <w:b/>
                <w:color w:val="44546A" w:themeColor="text2"/>
                <w:sz w:val="20"/>
                <w:szCs w:val="20"/>
              </w:rPr>
            </w:pPr>
            <w:r>
              <w:rPr>
                <w:b/>
                <w:color w:val="44546A" w:themeColor="text2"/>
                <w:sz w:val="20"/>
                <w:szCs w:val="20"/>
              </w:rPr>
              <w:t>17.</w:t>
            </w:r>
          </w:p>
        </w:tc>
        <w:tc>
          <w:tcPr>
            <w:tcW w:w="4005" w:type="dxa"/>
            <w:gridSpan w:val="2"/>
            <w:shd w:val="clear" w:color="auto" w:fill="C5E0B3" w:themeFill="accent6" w:themeFillTint="66"/>
            <w:vAlign w:val="center"/>
          </w:tcPr>
          <w:p w14:paraId="0596D1AD" w14:textId="468C4130" w:rsidR="00A01C71" w:rsidRPr="004278AA" w:rsidRDefault="00A01C71" w:rsidP="00610647">
            <w:pPr>
              <w:rPr>
                <w:rFonts w:cstheme="minorHAnsi"/>
                <w:b/>
                <w:sz w:val="20"/>
                <w:szCs w:val="20"/>
              </w:rPr>
            </w:pPr>
            <w:r w:rsidRPr="7F82A3B6">
              <w:rPr>
                <w:b/>
                <w:bCs/>
              </w:rPr>
              <w:t>Komfort cieplny Odbiorców</w:t>
            </w:r>
          </w:p>
        </w:tc>
        <w:tc>
          <w:tcPr>
            <w:tcW w:w="6060" w:type="dxa"/>
            <w:vAlign w:val="center"/>
          </w:tcPr>
          <w:p w14:paraId="0F93E8B3"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33"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3852E67B"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5F60D326"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5F68443" w14:textId="3E772236"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34"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4560B50F" w14:textId="77777777" w:rsidTr="452B6CAB">
        <w:trPr>
          <w:trHeight w:val="977"/>
        </w:trPr>
        <w:tc>
          <w:tcPr>
            <w:tcW w:w="567" w:type="dxa"/>
            <w:shd w:val="clear" w:color="auto" w:fill="C5E0B3" w:themeFill="accent6" w:themeFillTint="66"/>
            <w:vAlign w:val="center"/>
          </w:tcPr>
          <w:p w14:paraId="30708832" w14:textId="2F0FC95B" w:rsidR="00A01C71" w:rsidRPr="00E67A4B" w:rsidRDefault="00E67A4B" w:rsidP="00E67A4B">
            <w:pPr>
              <w:jc w:val="center"/>
              <w:rPr>
                <w:b/>
                <w:color w:val="44546A" w:themeColor="text2"/>
                <w:sz w:val="20"/>
                <w:szCs w:val="20"/>
              </w:rPr>
            </w:pPr>
            <w:r>
              <w:rPr>
                <w:b/>
                <w:color w:val="44546A" w:themeColor="text2"/>
                <w:sz w:val="20"/>
                <w:szCs w:val="20"/>
              </w:rPr>
              <w:t>18.</w:t>
            </w:r>
          </w:p>
        </w:tc>
        <w:tc>
          <w:tcPr>
            <w:tcW w:w="4005" w:type="dxa"/>
            <w:gridSpan w:val="2"/>
            <w:shd w:val="clear" w:color="auto" w:fill="C5E0B3" w:themeFill="accent6" w:themeFillTint="66"/>
            <w:vAlign w:val="center"/>
          </w:tcPr>
          <w:p w14:paraId="6825C672" w14:textId="0BBEC2B9" w:rsidR="00A01C71" w:rsidRPr="004278AA" w:rsidRDefault="00A01C71" w:rsidP="18C10AC0">
            <w:pPr>
              <w:rPr>
                <w:b/>
                <w:bCs/>
                <w:sz w:val="20"/>
                <w:szCs w:val="20"/>
              </w:rPr>
            </w:pPr>
            <w:r w:rsidRPr="18C10AC0">
              <w:rPr>
                <w:rFonts w:cs="Calibri"/>
                <w:b/>
                <w:bCs/>
                <w:color w:val="000000" w:themeColor="text1"/>
              </w:rPr>
              <w:t xml:space="preserve">Spójność Systemu </w:t>
            </w:r>
            <w:r w:rsidR="27C8F382" w:rsidRPr="18C10AC0">
              <w:rPr>
                <w:rFonts w:cs="Calibri"/>
                <w:b/>
                <w:bCs/>
                <w:color w:val="000000" w:themeColor="text1"/>
              </w:rPr>
              <w:t>Demonstracyjnego</w:t>
            </w:r>
          </w:p>
        </w:tc>
        <w:tc>
          <w:tcPr>
            <w:tcW w:w="6060" w:type="dxa"/>
            <w:vAlign w:val="center"/>
          </w:tcPr>
          <w:p w14:paraId="2DDFC751"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35"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7CEE35FB"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5999C9EE"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0C3AECEB" w14:textId="2031FC12"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36"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76C3BB1E" w14:textId="77777777" w:rsidTr="452B6CAB">
        <w:trPr>
          <w:trHeight w:val="977"/>
        </w:trPr>
        <w:tc>
          <w:tcPr>
            <w:tcW w:w="10632" w:type="dxa"/>
            <w:gridSpan w:val="4"/>
            <w:shd w:val="clear" w:color="auto" w:fill="auto"/>
            <w:vAlign w:val="center"/>
          </w:tcPr>
          <w:p w14:paraId="1B0A2A80" w14:textId="75F83157" w:rsidR="00A01C71" w:rsidRPr="00951081" w:rsidRDefault="000F2ECF" w:rsidP="00327338">
            <w:pPr>
              <w:ind w:left="421" w:right="34" w:hanging="421"/>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0B81F34D" w:rsidRPr="00951081">
              <w:rPr>
                <w:i/>
                <w:iCs/>
                <w:sz w:val="20"/>
                <w:szCs w:val="20"/>
              </w:rPr>
              <w:t xml:space="preserve">, w tym w szczególności należy </w:t>
            </w:r>
            <w:r w:rsidR="0CC82C5A" w:rsidRPr="00951081">
              <w:rPr>
                <w:i/>
                <w:iCs/>
                <w:sz w:val="20"/>
                <w:szCs w:val="20"/>
              </w:rPr>
              <w:t>op</w:t>
            </w:r>
            <w:r w:rsidR="5BAFCDF2" w:rsidRPr="00951081">
              <w:rPr>
                <w:i/>
                <w:iCs/>
                <w:sz w:val="20"/>
                <w:szCs w:val="20"/>
              </w:rPr>
              <w:t>is</w:t>
            </w:r>
            <w:r w:rsidR="0CC82C5A" w:rsidRPr="00951081">
              <w:rPr>
                <w:i/>
                <w:iCs/>
                <w:sz w:val="20"/>
                <w:szCs w:val="20"/>
              </w:rPr>
              <w:t>ać</w:t>
            </w:r>
            <w:r w:rsidR="0B81F34D" w:rsidRPr="00951081">
              <w:rPr>
                <w:i/>
                <w:iCs/>
                <w:sz w:val="20"/>
                <w:szCs w:val="20"/>
              </w:rPr>
              <w:t>:</w:t>
            </w:r>
          </w:p>
          <w:p w14:paraId="777D9A6A" w14:textId="392E0801" w:rsidR="00A01C71" w:rsidRPr="00951081" w:rsidRDefault="1E1E744C" w:rsidP="452B6CAB">
            <w:pPr>
              <w:pStyle w:val="Akapitzlist"/>
              <w:numPr>
                <w:ilvl w:val="0"/>
                <w:numId w:val="11"/>
              </w:numPr>
              <w:ind w:left="360" w:right="34"/>
              <w:rPr>
                <w:rFonts w:eastAsiaTheme="minorEastAsia"/>
                <w:i/>
                <w:iCs/>
                <w:sz w:val="18"/>
                <w:szCs w:val="18"/>
              </w:rPr>
            </w:pPr>
            <w:r w:rsidRPr="452B6CAB">
              <w:rPr>
                <w:rFonts w:ascii="Calibri" w:eastAsia="Calibri" w:hAnsi="Calibri" w:cs="Calibri"/>
                <w:i/>
                <w:iCs/>
                <w:color w:val="000000" w:themeColor="text1"/>
                <w:sz w:val="20"/>
                <w:szCs w:val="20"/>
              </w:rPr>
              <w:t xml:space="preserve">wspólne źródło ciepła (będące elementem składowym Systemu </w:t>
            </w:r>
            <w:r w:rsidR="4128E643" w:rsidRPr="452B6CAB">
              <w:rPr>
                <w:rFonts w:ascii="Calibri" w:eastAsia="Calibri" w:hAnsi="Calibri" w:cs="Calibri"/>
                <w:i/>
                <w:iCs/>
                <w:color w:val="000000" w:themeColor="text1"/>
                <w:sz w:val="20"/>
                <w:szCs w:val="20"/>
              </w:rPr>
              <w:t>Demonstracyjnego</w:t>
            </w:r>
            <w:r w:rsidRPr="452B6CAB">
              <w:rPr>
                <w:rFonts w:ascii="Calibri" w:eastAsia="Calibri" w:hAnsi="Calibri" w:cs="Calibri"/>
                <w:i/>
                <w:iCs/>
                <w:color w:val="000000" w:themeColor="text1"/>
                <w:sz w:val="20"/>
                <w:szCs w:val="20"/>
              </w:rPr>
              <w:t>), z którego ciepło dostarczane jest bez zmiany na inną formę energii do</w:t>
            </w:r>
            <w:r w:rsidR="547FAB17" w:rsidRPr="452B6CAB">
              <w:rPr>
                <w:rFonts w:ascii="Calibri" w:eastAsia="Calibri" w:hAnsi="Calibri" w:cs="Calibri"/>
                <w:i/>
                <w:iCs/>
                <w:color w:val="000000" w:themeColor="text1"/>
                <w:sz w:val="20"/>
                <w:szCs w:val="20"/>
              </w:rPr>
              <w:t xml:space="preserve"> </w:t>
            </w:r>
            <w:r w:rsidRPr="452B6CAB">
              <w:rPr>
                <w:rFonts w:ascii="Calibri" w:eastAsia="Calibri" w:hAnsi="Calibri" w:cs="Calibri"/>
                <w:i/>
                <w:iCs/>
                <w:color w:val="000000" w:themeColor="text1"/>
                <w:sz w:val="20"/>
                <w:szCs w:val="20"/>
              </w:rPr>
              <w:t>wszystkich Odbiorców Końcowych, bez wymogu pracy ciągłej.</w:t>
            </w:r>
          </w:p>
          <w:p w14:paraId="419F57D4" w14:textId="5E3DC676" w:rsidR="00A01C71" w:rsidRPr="00E67A4B" w:rsidRDefault="00A01C71" w:rsidP="00327338">
            <w:pPr>
              <w:ind w:right="34"/>
              <w:rPr>
                <w:rFonts w:ascii="Calibri" w:eastAsia="Calibri" w:hAnsi="Calibri" w:cs="Calibri"/>
                <w:b/>
                <w:i/>
                <w:iCs/>
                <w:color w:val="000000" w:themeColor="text1"/>
                <w:sz w:val="20"/>
                <w:szCs w:val="20"/>
              </w:rPr>
            </w:pPr>
          </w:p>
          <w:p w14:paraId="1DB4179F" w14:textId="28ADEDE3" w:rsidR="00A01C71" w:rsidRPr="00E67A4B" w:rsidRDefault="00A01C71" w:rsidP="3E814557">
            <w:pPr>
              <w:ind w:right="34"/>
              <w:rPr>
                <w:rFonts w:ascii="Calibri" w:eastAsia="Calibri" w:hAnsi="Calibri" w:cs="Calibri"/>
                <w:b/>
                <w:i/>
                <w:iCs/>
                <w:color w:val="000000" w:themeColor="text1"/>
                <w:sz w:val="20"/>
                <w:szCs w:val="20"/>
              </w:rPr>
            </w:pPr>
          </w:p>
          <w:p w14:paraId="108AF6E8" w14:textId="0578F7E8" w:rsidR="00A01C71" w:rsidRPr="00E67A4B" w:rsidRDefault="00A01C71" w:rsidP="3E814557">
            <w:pPr>
              <w:ind w:right="34"/>
              <w:rPr>
                <w:rFonts w:ascii="Calibri" w:eastAsia="Calibri" w:hAnsi="Calibri" w:cs="Calibri"/>
                <w:b/>
                <w:i/>
                <w:iCs/>
                <w:color w:val="000000" w:themeColor="text1"/>
                <w:sz w:val="20"/>
                <w:szCs w:val="20"/>
              </w:rPr>
            </w:pPr>
          </w:p>
          <w:p w14:paraId="7862E775" w14:textId="16341912" w:rsidR="00A01C71" w:rsidRPr="00E67A4B" w:rsidRDefault="00A01C71" w:rsidP="3E814557">
            <w:pPr>
              <w:ind w:right="34"/>
              <w:rPr>
                <w:rFonts w:ascii="Calibri" w:eastAsia="Calibri" w:hAnsi="Calibri" w:cs="Calibri"/>
                <w:b/>
                <w:i/>
                <w:iCs/>
                <w:color w:val="000000" w:themeColor="text1"/>
                <w:sz w:val="20"/>
                <w:szCs w:val="20"/>
              </w:rPr>
            </w:pPr>
          </w:p>
          <w:p w14:paraId="6E0FFF58" w14:textId="66C9477C" w:rsidR="00A01C71" w:rsidRPr="00E67A4B" w:rsidRDefault="00A01C71" w:rsidP="3E814557">
            <w:pPr>
              <w:ind w:right="34"/>
              <w:rPr>
                <w:rFonts w:ascii="Calibri" w:eastAsia="Calibri" w:hAnsi="Calibri" w:cs="Calibri"/>
                <w:b/>
                <w:i/>
                <w:iCs/>
                <w:color w:val="000000" w:themeColor="text1"/>
                <w:sz w:val="20"/>
                <w:szCs w:val="20"/>
              </w:rPr>
            </w:pPr>
          </w:p>
        </w:tc>
      </w:tr>
      <w:tr w:rsidR="00A01C71" w:rsidRPr="004278AA" w14:paraId="6B3C65EA" w14:textId="77777777" w:rsidTr="452B6CAB">
        <w:trPr>
          <w:trHeight w:val="977"/>
        </w:trPr>
        <w:tc>
          <w:tcPr>
            <w:tcW w:w="567" w:type="dxa"/>
            <w:shd w:val="clear" w:color="auto" w:fill="C5E0B3" w:themeFill="accent6" w:themeFillTint="66"/>
            <w:vAlign w:val="center"/>
          </w:tcPr>
          <w:p w14:paraId="2C7E621C" w14:textId="671D34A4" w:rsidR="00A01C71" w:rsidRPr="00E67A4B" w:rsidRDefault="00E67A4B" w:rsidP="00E67A4B">
            <w:pPr>
              <w:ind w:right="34"/>
              <w:jc w:val="center"/>
              <w:rPr>
                <w:b/>
                <w:color w:val="44546A" w:themeColor="text2"/>
                <w:sz w:val="20"/>
                <w:szCs w:val="20"/>
              </w:rPr>
            </w:pPr>
            <w:r>
              <w:rPr>
                <w:b/>
                <w:color w:val="44546A" w:themeColor="text2"/>
                <w:sz w:val="20"/>
                <w:szCs w:val="20"/>
              </w:rPr>
              <w:t>19.</w:t>
            </w:r>
          </w:p>
        </w:tc>
        <w:tc>
          <w:tcPr>
            <w:tcW w:w="4005" w:type="dxa"/>
            <w:gridSpan w:val="2"/>
            <w:shd w:val="clear" w:color="auto" w:fill="C5E0B3" w:themeFill="accent6" w:themeFillTint="66"/>
            <w:vAlign w:val="center"/>
          </w:tcPr>
          <w:p w14:paraId="0786A797" w14:textId="0BF6C6F2" w:rsidR="00A01C71" w:rsidRPr="004278AA" w:rsidRDefault="00A01C71" w:rsidP="00610647">
            <w:pPr>
              <w:rPr>
                <w:rFonts w:cstheme="minorHAnsi"/>
                <w:b/>
                <w:sz w:val="20"/>
                <w:szCs w:val="20"/>
              </w:rPr>
            </w:pPr>
            <w:r w:rsidRPr="26A3AD3C">
              <w:rPr>
                <w:b/>
                <w:bCs/>
              </w:rPr>
              <w:t>Dostarczanie ciepłej wody użytkowej</w:t>
            </w:r>
          </w:p>
        </w:tc>
        <w:tc>
          <w:tcPr>
            <w:tcW w:w="6060" w:type="dxa"/>
            <w:vAlign w:val="center"/>
          </w:tcPr>
          <w:p w14:paraId="7F289FA4"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37"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54815F79"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02387968"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53D7F00C" w14:textId="1B5DD3C5"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38"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392F2EB9" w14:textId="77777777" w:rsidTr="452B6CAB">
        <w:trPr>
          <w:trHeight w:val="977"/>
        </w:trPr>
        <w:tc>
          <w:tcPr>
            <w:tcW w:w="567" w:type="dxa"/>
            <w:shd w:val="clear" w:color="auto" w:fill="C5E0B3" w:themeFill="accent6" w:themeFillTint="66"/>
            <w:vAlign w:val="center"/>
          </w:tcPr>
          <w:p w14:paraId="4E006F71" w14:textId="5F52DDC6" w:rsidR="00A01C71" w:rsidRPr="00E67A4B" w:rsidRDefault="00E67A4B" w:rsidP="00E67A4B">
            <w:pPr>
              <w:ind w:right="34"/>
              <w:jc w:val="center"/>
              <w:rPr>
                <w:b/>
                <w:color w:val="44546A" w:themeColor="text2"/>
                <w:sz w:val="20"/>
                <w:szCs w:val="20"/>
              </w:rPr>
            </w:pPr>
            <w:r>
              <w:rPr>
                <w:b/>
                <w:color w:val="44546A" w:themeColor="text2"/>
                <w:sz w:val="20"/>
                <w:szCs w:val="20"/>
              </w:rPr>
              <w:t>20.</w:t>
            </w:r>
          </w:p>
        </w:tc>
        <w:tc>
          <w:tcPr>
            <w:tcW w:w="4005" w:type="dxa"/>
            <w:gridSpan w:val="2"/>
            <w:shd w:val="clear" w:color="auto" w:fill="C5E0B3" w:themeFill="accent6" w:themeFillTint="66"/>
            <w:vAlign w:val="center"/>
          </w:tcPr>
          <w:p w14:paraId="01C02DE0" w14:textId="28C6E4A5" w:rsidR="00A01C71" w:rsidRPr="004278AA" w:rsidRDefault="79219911" w:rsidP="0AA4F644">
            <w:pPr>
              <w:rPr>
                <w:b/>
                <w:bCs/>
                <w:sz w:val="20"/>
                <w:szCs w:val="20"/>
              </w:rPr>
            </w:pPr>
            <w:r w:rsidRPr="452B6CAB">
              <w:rPr>
                <w:b/>
                <w:bCs/>
              </w:rPr>
              <w:t xml:space="preserve">Wielkość </w:t>
            </w:r>
            <w:r w:rsidR="5E1396E3" w:rsidRPr="452B6CAB">
              <w:rPr>
                <w:b/>
                <w:bCs/>
              </w:rPr>
              <w:t>Demonstratora Technologii</w:t>
            </w:r>
          </w:p>
        </w:tc>
        <w:tc>
          <w:tcPr>
            <w:tcW w:w="6060" w:type="dxa"/>
            <w:vAlign w:val="center"/>
          </w:tcPr>
          <w:p w14:paraId="17E5473C"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39"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51EA78C0"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2B27412E"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44ACAC76" w14:textId="63D7AD58"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40"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12DED068" w14:textId="77777777" w:rsidTr="452B6CAB">
        <w:trPr>
          <w:trHeight w:val="977"/>
        </w:trPr>
        <w:tc>
          <w:tcPr>
            <w:tcW w:w="567" w:type="dxa"/>
            <w:shd w:val="clear" w:color="auto" w:fill="C5E0B3" w:themeFill="accent6" w:themeFillTint="66"/>
            <w:vAlign w:val="center"/>
          </w:tcPr>
          <w:p w14:paraId="45237C73" w14:textId="036C75E5" w:rsidR="00A01C71" w:rsidRPr="00E67A4B" w:rsidRDefault="00E67A4B" w:rsidP="00E67A4B">
            <w:pPr>
              <w:pStyle w:val="Akapitzlist"/>
              <w:ind w:left="0"/>
              <w:rPr>
                <w:b/>
                <w:color w:val="44546A" w:themeColor="text2"/>
                <w:sz w:val="20"/>
                <w:szCs w:val="20"/>
              </w:rPr>
            </w:pPr>
            <w:r>
              <w:rPr>
                <w:b/>
                <w:color w:val="44546A" w:themeColor="text2"/>
                <w:sz w:val="20"/>
                <w:szCs w:val="20"/>
              </w:rPr>
              <w:t>21.</w:t>
            </w:r>
          </w:p>
        </w:tc>
        <w:tc>
          <w:tcPr>
            <w:tcW w:w="4005" w:type="dxa"/>
            <w:gridSpan w:val="2"/>
            <w:shd w:val="clear" w:color="auto" w:fill="C5E0B3" w:themeFill="accent6" w:themeFillTint="66"/>
            <w:vAlign w:val="center"/>
          </w:tcPr>
          <w:p w14:paraId="7D6A1493" w14:textId="72C1A833" w:rsidR="00A01C71" w:rsidRPr="004278AA" w:rsidRDefault="00A01C71" w:rsidP="00610647">
            <w:pPr>
              <w:rPr>
                <w:rFonts w:cstheme="minorHAnsi"/>
                <w:b/>
                <w:sz w:val="20"/>
                <w:szCs w:val="20"/>
              </w:rPr>
            </w:pPr>
            <w:r w:rsidRPr="3FA479BB">
              <w:rPr>
                <w:b/>
                <w:bCs/>
              </w:rPr>
              <w:t>Udział powierzchni użytkowej Lokali Mieszkalnych</w:t>
            </w:r>
          </w:p>
        </w:tc>
        <w:tc>
          <w:tcPr>
            <w:tcW w:w="6060" w:type="dxa"/>
            <w:vAlign w:val="center"/>
          </w:tcPr>
          <w:p w14:paraId="10814BB7"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41"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4B426374"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4CEE26E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9A45292" w14:textId="50867A61"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42"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3414C6CA" w14:textId="77777777" w:rsidTr="452B6CAB">
        <w:trPr>
          <w:trHeight w:val="2466"/>
        </w:trPr>
        <w:tc>
          <w:tcPr>
            <w:tcW w:w="10632" w:type="dxa"/>
            <w:gridSpan w:val="4"/>
            <w:shd w:val="clear" w:color="auto" w:fill="auto"/>
            <w:vAlign w:val="center"/>
          </w:tcPr>
          <w:p w14:paraId="620CA3A9" w14:textId="4D89D3BC" w:rsidR="00A01C71" w:rsidRPr="00951081" w:rsidRDefault="000F2ECF" w:rsidP="00327338">
            <w:pPr>
              <w:ind w:left="421" w:right="34" w:hanging="421"/>
              <w:jc w:val="both"/>
              <w:rPr>
                <w:i/>
                <w:iCs/>
                <w:sz w:val="20"/>
                <w:szCs w:val="20"/>
              </w:rPr>
            </w:pPr>
            <w:r w:rsidRPr="00951081">
              <w:rPr>
                <w:i/>
                <w:iCs/>
                <w:sz w:val="20"/>
                <w:szCs w:val="20"/>
              </w:rPr>
              <w:t>Należy p</w:t>
            </w:r>
            <w:r w:rsidR="00204BBC" w:rsidRPr="00951081">
              <w:rPr>
                <w:i/>
                <w:iCs/>
                <w:sz w:val="20"/>
                <w:szCs w:val="20"/>
              </w:rPr>
              <w:t>rzedstawi</w:t>
            </w:r>
            <w:r w:rsidRPr="00951081">
              <w:rPr>
                <w:i/>
                <w:iCs/>
                <w:sz w:val="20"/>
                <w:szCs w:val="20"/>
              </w:rPr>
              <w:t>ć u</w:t>
            </w:r>
            <w:r w:rsidR="00A01C71" w:rsidRPr="00951081">
              <w:rPr>
                <w:i/>
                <w:iCs/>
                <w:sz w:val="20"/>
                <w:szCs w:val="20"/>
              </w:rPr>
              <w:t>zasadnienie wypełnienia zobowiązania</w:t>
            </w:r>
            <w:r w:rsidR="13FB55FB" w:rsidRPr="00951081">
              <w:rPr>
                <w:i/>
                <w:iCs/>
                <w:sz w:val="20"/>
                <w:szCs w:val="20"/>
              </w:rPr>
              <w:t>, w tym w szczególności należy podać:</w:t>
            </w:r>
          </w:p>
          <w:p w14:paraId="4B996F7C" w14:textId="4709318B" w:rsidR="00A01C71" w:rsidRPr="00951081" w:rsidRDefault="065C17D3" w:rsidP="00327338">
            <w:pPr>
              <w:pStyle w:val="Akapitzlist"/>
              <w:numPr>
                <w:ilvl w:val="0"/>
                <w:numId w:val="17"/>
              </w:numPr>
              <w:spacing w:line="259" w:lineRule="auto"/>
              <w:ind w:left="360" w:right="34"/>
              <w:jc w:val="both"/>
              <w:rPr>
                <w:rFonts w:eastAsiaTheme="minorEastAsia"/>
                <w:i/>
                <w:iCs/>
                <w:sz w:val="20"/>
                <w:szCs w:val="20"/>
              </w:rPr>
            </w:pPr>
            <w:r w:rsidRPr="00951081">
              <w:rPr>
                <w:i/>
                <w:iCs/>
                <w:sz w:val="20"/>
                <w:szCs w:val="20"/>
              </w:rPr>
              <w:t>Obliczenie współczynnika udziału powierzchni użytkowej Lokali Mieszkalnych.</w:t>
            </w:r>
          </w:p>
          <w:p w14:paraId="517705B4" w14:textId="36E6BF1D" w:rsidR="00A01C71" w:rsidRPr="00E67A4B" w:rsidRDefault="00A01C71" w:rsidP="00327338">
            <w:pPr>
              <w:ind w:right="34"/>
              <w:jc w:val="both"/>
              <w:rPr>
                <w:b/>
                <w:iCs/>
                <w:sz w:val="20"/>
                <w:szCs w:val="20"/>
              </w:rPr>
            </w:pPr>
          </w:p>
          <w:p w14:paraId="583E42AE" w14:textId="42887CE7" w:rsidR="00A01C71" w:rsidRPr="00E67A4B" w:rsidRDefault="00A01C71" w:rsidP="3E814557">
            <w:pPr>
              <w:spacing w:line="259" w:lineRule="auto"/>
              <w:ind w:right="34"/>
              <w:jc w:val="both"/>
              <w:rPr>
                <w:b/>
                <w:iCs/>
                <w:sz w:val="20"/>
                <w:szCs w:val="20"/>
              </w:rPr>
            </w:pPr>
          </w:p>
          <w:p w14:paraId="6F87E5B7" w14:textId="610CF88F" w:rsidR="00A01C71" w:rsidRPr="00E67A4B" w:rsidRDefault="00A01C71" w:rsidP="3E814557">
            <w:pPr>
              <w:spacing w:line="259" w:lineRule="auto"/>
              <w:ind w:right="34"/>
              <w:jc w:val="both"/>
              <w:rPr>
                <w:b/>
                <w:iCs/>
                <w:sz w:val="20"/>
                <w:szCs w:val="20"/>
              </w:rPr>
            </w:pPr>
          </w:p>
          <w:p w14:paraId="69ADC394" w14:textId="4C51137A" w:rsidR="00A01C71" w:rsidRPr="00E67A4B" w:rsidRDefault="00A01C71" w:rsidP="3E814557">
            <w:pPr>
              <w:spacing w:line="259" w:lineRule="auto"/>
              <w:ind w:right="34"/>
              <w:jc w:val="both"/>
              <w:rPr>
                <w:b/>
                <w:iCs/>
                <w:sz w:val="20"/>
                <w:szCs w:val="20"/>
              </w:rPr>
            </w:pPr>
          </w:p>
          <w:p w14:paraId="0ED2486E" w14:textId="747B11FD" w:rsidR="00A01C71" w:rsidRPr="00E67A4B" w:rsidRDefault="00A01C71" w:rsidP="3E814557">
            <w:pPr>
              <w:spacing w:line="259" w:lineRule="auto"/>
              <w:ind w:right="34"/>
              <w:jc w:val="both"/>
              <w:rPr>
                <w:b/>
                <w:iCs/>
                <w:sz w:val="20"/>
                <w:szCs w:val="20"/>
              </w:rPr>
            </w:pPr>
          </w:p>
          <w:p w14:paraId="7D198B8F" w14:textId="41444C38" w:rsidR="00A01C71" w:rsidRPr="00E67A4B" w:rsidRDefault="00A01C71" w:rsidP="3E814557">
            <w:pPr>
              <w:spacing w:line="259" w:lineRule="auto"/>
              <w:ind w:right="34"/>
              <w:jc w:val="both"/>
              <w:rPr>
                <w:b/>
                <w:iCs/>
                <w:sz w:val="20"/>
                <w:szCs w:val="20"/>
              </w:rPr>
            </w:pPr>
          </w:p>
          <w:p w14:paraId="0909F5C9" w14:textId="04DDEFD5" w:rsidR="00A01C71" w:rsidRPr="00E67A4B" w:rsidRDefault="00A01C71" w:rsidP="3E814557">
            <w:pPr>
              <w:spacing w:line="259" w:lineRule="auto"/>
              <w:ind w:right="34"/>
              <w:jc w:val="both"/>
              <w:rPr>
                <w:b/>
                <w:iCs/>
                <w:sz w:val="20"/>
                <w:szCs w:val="20"/>
              </w:rPr>
            </w:pPr>
          </w:p>
          <w:p w14:paraId="78FC46D0" w14:textId="78FEDB71" w:rsidR="00A01C71" w:rsidRPr="00E67A4B" w:rsidRDefault="00A01C71" w:rsidP="3E814557">
            <w:pPr>
              <w:spacing w:line="259" w:lineRule="auto"/>
              <w:ind w:right="34"/>
              <w:jc w:val="both"/>
              <w:rPr>
                <w:b/>
                <w:iCs/>
                <w:sz w:val="20"/>
                <w:szCs w:val="20"/>
              </w:rPr>
            </w:pPr>
          </w:p>
          <w:p w14:paraId="6FB27763" w14:textId="2F92A31E" w:rsidR="00A01C71" w:rsidRPr="00E67A4B" w:rsidRDefault="00A01C71" w:rsidP="3E814557">
            <w:pPr>
              <w:spacing w:line="259" w:lineRule="auto"/>
              <w:ind w:right="34"/>
              <w:jc w:val="both"/>
              <w:rPr>
                <w:b/>
                <w:iCs/>
                <w:sz w:val="20"/>
                <w:szCs w:val="20"/>
              </w:rPr>
            </w:pPr>
          </w:p>
          <w:p w14:paraId="511BD705" w14:textId="4F0836F0" w:rsidR="00A01C71" w:rsidRPr="00E67A4B" w:rsidRDefault="00A01C71" w:rsidP="3E814557">
            <w:pPr>
              <w:spacing w:line="259" w:lineRule="auto"/>
              <w:ind w:right="34"/>
              <w:jc w:val="both"/>
              <w:rPr>
                <w:b/>
                <w:i/>
                <w:iCs/>
                <w:sz w:val="20"/>
                <w:szCs w:val="20"/>
              </w:rPr>
            </w:pPr>
          </w:p>
        </w:tc>
      </w:tr>
      <w:tr w:rsidR="00A01C71" w:rsidRPr="004278AA" w14:paraId="2AC22590" w14:textId="77777777" w:rsidTr="452B6CAB">
        <w:trPr>
          <w:trHeight w:val="977"/>
        </w:trPr>
        <w:tc>
          <w:tcPr>
            <w:tcW w:w="567" w:type="dxa"/>
            <w:shd w:val="clear" w:color="auto" w:fill="C5E0B3" w:themeFill="accent6" w:themeFillTint="66"/>
            <w:vAlign w:val="center"/>
          </w:tcPr>
          <w:p w14:paraId="5C0D1EC5" w14:textId="4924E6BA" w:rsidR="00A01C71" w:rsidRPr="00E67A4B" w:rsidRDefault="00E67A4B" w:rsidP="00E67A4B">
            <w:pPr>
              <w:pStyle w:val="Akapitzlist"/>
              <w:ind w:left="0"/>
              <w:rPr>
                <w:b/>
                <w:color w:val="44546A" w:themeColor="text2"/>
                <w:sz w:val="20"/>
                <w:szCs w:val="20"/>
              </w:rPr>
            </w:pPr>
            <w:r>
              <w:rPr>
                <w:b/>
                <w:color w:val="44546A" w:themeColor="text2"/>
                <w:sz w:val="20"/>
                <w:szCs w:val="20"/>
              </w:rPr>
              <w:t>22.</w:t>
            </w:r>
          </w:p>
        </w:tc>
        <w:tc>
          <w:tcPr>
            <w:tcW w:w="4005" w:type="dxa"/>
            <w:gridSpan w:val="2"/>
            <w:shd w:val="clear" w:color="auto" w:fill="C5E0B3" w:themeFill="accent6" w:themeFillTint="66"/>
            <w:vAlign w:val="center"/>
          </w:tcPr>
          <w:p w14:paraId="7E625CB4" w14:textId="4EC6A64F" w:rsidR="00A01C71" w:rsidRPr="004278AA" w:rsidRDefault="00A01C71" w:rsidP="00610647">
            <w:pPr>
              <w:rPr>
                <w:rFonts w:cstheme="minorHAnsi"/>
                <w:b/>
                <w:sz w:val="20"/>
                <w:szCs w:val="20"/>
              </w:rPr>
            </w:pPr>
            <w:r w:rsidRPr="17D276A9">
              <w:rPr>
                <w:rFonts w:eastAsia="Calibri" w:cs="Calibri"/>
                <w:b/>
                <w:bCs/>
                <w:color w:val="000000" w:themeColor="text1"/>
              </w:rPr>
              <w:t>Warunki ogólne dotyczące biogazowni oraz</w:t>
            </w:r>
            <w:r>
              <w:rPr>
                <w:rFonts w:eastAsia="Calibri" w:cs="Calibri"/>
                <w:b/>
                <w:bCs/>
                <w:color w:val="000000" w:themeColor="text1"/>
              </w:rPr>
              <w:t xml:space="preserve"> </w:t>
            </w:r>
            <w:r w:rsidRPr="17D276A9">
              <w:rPr>
                <w:rFonts w:eastAsia="Calibri" w:cs="Calibri"/>
                <w:b/>
                <w:bCs/>
                <w:color w:val="000000" w:themeColor="text1"/>
              </w:rPr>
              <w:t>warunki techniczne rurociągów do przesyłu biogazu/biometanu</w:t>
            </w:r>
          </w:p>
        </w:tc>
        <w:tc>
          <w:tcPr>
            <w:tcW w:w="6060" w:type="dxa"/>
            <w:vAlign w:val="center"/>
          </w:tcPr>
          <w:p w14:paraId="6C892FFB"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43"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66028FB7"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0B50501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1E8B703C" w14:textId="1C6C0430"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44"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0D671BD1" w14:textId="77777777" w:rsidTr="452B6CAB">
        <w:trPr>
          <w:trHeight w:val="977"/>
        </w:trPr>
        <w:tc>
          <w:tcPr>
            <w:tcW w:w="567" w:type="dxa"/>
            <w:shd w:val="clear" w:color="auto" w:fill="C5E0B3" w:themeFill="accent6" w:themeFillTint="66"/>
            <w:vAlign w:val="center"/>
          </w:tcPr>
          <w:p w14:paraId="4C38D4EF" w14:textId="2A26A426" w:rsidR="00A01C71" w:rsidRPr="00E67A4B" w:rsidRDefault="00E67A4B" w:rsidP="00E67A4B">
            <w:pPr>
              <w:jc w:val="center"/>
              <w:rPr>
                <w:b/>
                <w:color w:val="44546A" w:themeColor="text2"/>
                <w:sz w:val="20"/>
                <w:szCs w:val="20"/>
              </w:rPr>
            </w:pPr>
            <w:r>
              <w:rPr>
                <w:b/>
                <w:color w:val="44546A" w:themeColor="text2"/>
                <w:sz w:val="20"/>
                <w:szCs w:val="20"/>
              </w:rPr>
              <w:t>23.</w:t>
            </w:r>
          </w:p>
        </w:tc>
        <w:tc>
          <w:tcPr>
            <w:tcW w:w="4005" w:type="dxa"/>
            <w:gridSpan w:val="2"/>
            <w:shd w:val="clear" w:color="auto" w:fill="C5E0B3" w:themeFill="accent6" w:themeFillTint="66"/>
            <w:vAlign w:val="center"/>
          </w:tcPr>
          <w:p w14:paraId="3B4DB136" w14:textId="3598D003" w:rsidR="00A01C71" w:rsidRPr="004278AA" w:rsidRDefault="00A01C71" w:rsidP="00610647">
            <w:pPr>
              <w:rPr>
                <w:rFonts w:cstheme="minorHAnsi"/>
                <w:b/>
                <w:sz w:val="20"/>
                <w:szCs w:val="20"/>
              </w:rPr>
            </w:pPr>
            <w:proofErr w:type="spellStart"/>
            <w:r w:rsidRPr="568FF62B">
              <w:rPr>
                <w:rFonts w:cs="Calibri"/>
                <w:b/>
                <w:bCs/>
                <w:color w:val="000000" w:themeColor="text1"/>
              </w:rPr>
              <w:t>Bezodorowość</w:t>
            </w:r>
            <w:proofErr w:type="spellEnd"/>
          </w:p>
        </w:tc>
        <w:tc>
          <w:tcPr>
            <w:tcW w:w="6060" w:type="dxa"/>
            <w:vAlign w:val="center"/>
          </w:tcPr>
          <w:p w14:paraId="696761C0"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45" w:author="Autor">
                  <w:rPr>
                    <w:rStyle w:val="normaltextrun"/>
                    <w:rFonts w:ascii="Calibri" w:hAnsi="Calibri" w:cs="Calibri"/>
                    <w:color w:val="881798"/>
                    <w:sz w:val="20"/>
                    <w:szCs w:val="20"/>
                    <w:u w:val="single"/>
                  </w:rPr>
                </w:rPrChange>
              </w:rPr>
              <w:t>SPEŁNIAM* / NIE SPEŁNIAM* / NIE DOTYCZY*</w:t>
            </w:r>
            <w:r w:rsidRPr="005F34AF">
              <w:rPr>
                <w:rStyle w:val="eop"/>
                <w:rFonts w:ascii="Calibri" w:hAnsi="Calibri" w:cs="Calibri"/>
                <w:sz w:val="20"/>
                <w:szCs w:val="20"/>
              </w:rPr>
              <w:t> </w:t>
            </w:r>
          </w:p>
          <w:p w14:paraId="3E1DEA60"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1CB546BC"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E943D09" w14:textId="6F1F7AD2"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46"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7278A670" w14:textId="77777777" w:rsidTr="452B6CAB">
        <w:trPr>
          <w:trHeight w:val="977"/>
        </w:trPr>
        <w:tc>
          <w:tcPr>
            <w:tcW w:w="10632" w:type="dxa"/>
            <w:gridSpan w:val="4"/>
            <w:shd w:val="clear" w:color="auto" w:fill="auto"/>
            <w:vAlign w:val="center"/>
          </w:tcPr>
          <w:p w14:paraId="27F92FF6" w14:textId="20D4D2A1" w:rsidR="00A01C71" w:rsidRPr="00951081" w:rsidRDefault="757ACAEE" w:rsidP="3E814557">
            <w:pPr>
              <w:spacing w:line="259" w:lineRule="auto"/>
              <w:rPr>
                <w:i/>
                <w:iCs/>
                <w:sz w:val="20"/>
                <w:szCs w:val="20"/>
              </w:rPr>
            </w:pPr>
            <w:r w:rsidRPr="00951081">
              <w:rPr>
                <w:rFonts w:ascii="Calibri" w:eastAsia="Calibri" w:hAnsi="Calibri" w:cs="Calibri"/>
                <w:i/>
                <w:iCs/>
                <w:color w:val="000000" w:themeColor="text1"/>
                <w:sz w:val="20"/>
                <w:szCs w:val="20"/>
              </w:rPr>
              <w:t>Należy p</w:t>
            </w:r>
            <w:r w:rsidR="00204BBC" w:rsidRPr="00951081">
              <w:rPr>
                <w:rFonts w:ascii="Calibri" w:eastAsia="Calibri" w:hAnsi="Calibri" w:cs="Calibri"/>
                <w:i/>
                <w:iCs/>
                <w:color w:val="000000" w:themeColor="text1"/>
                <w:sz w:val="20"/>
                <w:szCs w:val="20"/>
              </w:rPr>
              <w:t>rzedstawi</w:t>
            </w:r>
            <w:r w:rsidRPr="00951081">
              <w:rPr>
                <w:rFonts w:ascii="Calibri" w:eastAsia="Calibri" w:hAnsi="Calibri" w:cs="Calibri"/>
                <w:i/>
                <w:iCs/>
                <w:color w:val="000000" w:themeColor="text1"/>
                <w:sz w:val="20"/>
                <w:szCs w:val="20"/>
              </w:rPr>
              <w:t>ć u</w:t>
            </w:r>
            <w:r w:rsidR="065C17D3" w:rsidRPr="00951081">
              <w:rPr>
                <w:rFonts w:ascii="Calibri" w:eastAsia="Calibri" w:hAnsi="Calibri" w:cs="Calibri"/>
                <w:i/>
                <w:iCs/>
                <w:color w:val="000000" w:themeColor="text1"/>
                <w:sz w:val="20"/>
                <w:szCs w:val="20"/>
              </w:rPr>
              <w:t>zasadnienie spełnienia wymagania</w:t>
            </w:r>
            <w:r w:rsidR="5F0519FC" w:rsidRPr="00951081">
              <w:rPr>
                <w:i/>
                <w:iCs/>
                <w:sz w:val="20"/>
                <w:szCs w:val="20"/>
              </w:rPr>
              <w:t>, w tym w szczególności należy podać:</w:t>
            </w:r>
          </w:p>
          <w:p w14:paraId="3CB6AC21" w14:textId="62590BFA" w:rsidR="00A01C71" w:rsidRPr="00951081" w:rsidRDefault="00A01C71" w:rsidP="00327338">
            <w:pPr>
              <w:pStyle w:val="Akapitzlist"/>
              <w:numPr>
                <w:ilvl w:val="0"/>
                <w:numId w:val="16"/>
              </w:numPr>
              <w:spacing w:after="160" w:line="259" w:lineRule="auto"/>
              <w:ind w:left="360"/>
              <w:rPr>
                <w:rFonts w:eastAsiaTheme="minorEastAsia"/>
                <w:i/>
                <w:iCs/>
                <w:color w:val="000000" w:themeColor="text1"/>
                <w:sz w:val="20"/>
                <w:szCs w:val="20"/>
              </w:rPr>
            </w:pPr>
            <w:r w:rsidRPr="00951081">
              <w:rPr>
                <w:rFonts w:ascii="Calibri" w:eastAsia="Calibri" w:hAnsi="Calibri" w:cs="Calibri"/>
                <w:i/>
                <w:iCs/>
                <w:color w:val="000000" w:themeColor="text1"/>
                <w:sz w:val="20"/>
                <w:szCs w:val="20"/>
              </w:rPr>
              <w:t xml:space="preserve">opis zapewnienia </w:t>
            </w:r>
            <w:proofErr w:type="spellStart"/>
            <w:r w:rsidRPr="00951081">
              <w:rPr>
                <w:rFonts w:ascii="Calibri" w:eastAsia="Calibri" w:hAnsi="Calibri" w:cs="Calibri"/>
                <w:i/>
                <w:iCs/>
                <w:color w:val="000000" w:themeColor="text1"/>
                <w:sz w:val="20"/>
                <w:szCs w:val="20"/>
              </w:rPr>
              <w:t>bezodorowości</w:t>
            </w:r>
            <w:proofErr w:type="spellEnd"/>
            <w:r w:rsidRPr="00951081">
              <w:rPr>
                <w:rFonts w:ascii="Calibri" w:eastAsia="Calibri" w:hAnsi="Calibri" w:cs="Calibri"/>
                <w:i/>
                <w:iCs/>
                <w:color w:val="000000" w:themeColor="text1"/>
                <w:sz w:val="20"/>
                <w:szCs w:val="20"/>
              </w:rPr>
              <w:t xml:space="preserve">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E67A4B" w:rsidRDefault="40E4A2C9" w:rsidP="00327338">
            <w:pPr>
              <w:pStyle w:val="Akapitzlist"/>
              <w:numPr>
                <w:ilvl w:val="0"/>
                <w:numId w:val="16"/>
              </w:numPr>
              <w:spacing w:after="160" w:line="259" w:lineRule="auto"/>
              <w:ind w:left="360"/>
              <w:rPr>
                <w:rFonts w:eastAsiaTheme="minorEastAsia"/>
                <w:b/>
                <w:i/>
                <w:iCs/>
                <w:color w:val="000000" w:themeColor="text1"/>
                <w:sz w:val="20"/>
                <w:szCs w:val="20"/>
              </w:rPr>
            </w:pPr>
            <w:r w:rsidRPr="00951081">
              <w:rPr>
                <w:rFonts w:ascii="Calibri" w:eastAsia="Calibri" w:hAnsi="Calibri" w:cs="Calibri"/>
                <w:i/>
                <w:iCs/>
                <w:color w:val="000000" w:themeColor="text1"/>
                <w:sz w:val="20"/>
                <w:szCs w:val="20"/>
              </w:rPr>
              <w:t>o</w:t>
            </w:r>
            <w:r w:rsidR="45A9DB57" w:rsidRPr="00951081">
              <w:rPr>
                <w:rFonts w:ascii="Calibri" w:eastAsia="Calibri" w:hAnsi="Calibri" w:cs="Calibri"/>
                <w:i/>
                <w:iCs/>
                <w:color w:val="000000" w:themeColor="text1"/>
                <w:sz w:val="20"/>
                <w:szCs w:val="20"/>
              </w:rPr>
              <w:t xml:space="preserve">pis </w:t>
            </w:r>
            <w:r w:rsidR="00A01C71" w:rsidRPr="00951081">
              <w:rPr>
                <w:rFonts w:ascii="Calibri" w:eastAsia="Calibri" w:hAnsi="Calibri" w:cs="Calibri"/>
                <w:i/>
                <w:iCs/>
                <w:color w:val="000000" w:themeColor="text1"/>
                <w:sz w:val="20"/>
                <w:szCs w:val="20"/>
              </w:rPr>
              <w:t>metod</w:t>
            </w:r>
            <w:r w:rsidR="25AD4517" w:rsidRPr="00951081">
              <w:rPr>
                <w:rFonts w:ascii="Calibri" w:eastAsia="Calibri" w:hAnsi="Calibri" w:cs="Calibri"/>
                <w:i/>
                <w:iCs/>
                <w:color w:val="000000" w:themeColor="text1"/>
                <w:sz w:val="20"/>
                <w:szCs w:val="20"/>
              </w:rPr>
              <w:t>y</w:t>
            </w:r>
            <w:r w:rsidR="00A01C71" w:rsidRPr="00951081">
              <w:rPr>
                <w:rFonts w:ascii="Calibri" w:eastAsia="Calibri" w:hAnsi="Calibri" w:cs="Calibri"/>
                <w:i/>
                <w:iCs/>
                <w:color w:val="000000" w:themeColor="text1"/>
                <w:sz w:val="20"/>
                <w:szCs w:val="20"/>
              </w:rPr>
              <w:t xml:space="preserve"> zapobiegania przedostawania się odorantów do otoczenia</w:t>
            </w:r>
            <w:r w:rsidR="00A01C71" w:rsidRPr="00E67A4B">
              <w:rPr>
                <w:rFonts w:ascii="Calibri" w:eastAsia="Calibri" w:hAnsi="Calibri" w:cs="Calibri"/>
                <w:b/>
                <w:i/>
                <w:iCs/>
                <w:color w:val="000000" w:themeColor="text1"/>
                <w:sz w:val="20"/>
                <w:szCs w:val="20"/>
              </w:rPr>
              <w:t>.</w:t>
            </w:r>
          </w:p>
          <w:p w14:paraId="373EB63E" w14:textId="2CC17F34" w:rsidR="00A01C71" w:rsidRPr="00E67A4B" w:rsidRDefault="00A01C71" w:rsidP="00327338">
            <w:pPr>
              <w:ind w:left="601" w:right="34" w:hanging="421"/>
              <w:rPr>
                <w:b/>
                <w:iCs/>
                <w:sz w:val="20"/>
                <w:szCs w:val="20"/>
              </w:rPr>
            </w:pPr>
          </w:p>
          <w:p w14:paraId="5C7ADA9F" w14:textId="7FD18CAA" w:rsidR="00A01C71" w:rsidRPr="00E67A4B" w:rsidRDefault="00A01C71" w:rsidP="00327338">
            <w:pPr>
              <w:ind w:left="601" w:right="34" w:hanging="421"/>
              <w:rPr>
                <w:b/>
                <w:iCs/>
                <w:sz w:val="20"/>
                <w:szCs w:val="20"/>
              </w:rPr>
            </w:pPr>
          </w:p>
          <w:p w14:paraId="189F2F09" w14:textId="121371ED" w:rsidR="00A01C71" w:rsidRPr="00E67A4B" w:rsidRDefault="00A01C71" w:rsidP="00327338">
            <w:pPr>
              <w:ind w:left="601" w:right="34" w:hanging="421"/>
              <w:rPr>
                <w:b/>
                <w:iCs/>
                <w:sz w:val="20"/>
                <w:szCs w:val="20"/>
              </w:rPr>
            </w:pPr>
          </w:p>
          <w:p w14:paraId="61245CC0" w14:textId="13676DE3" w:rsidR="00A01C71" w:rsidRPr="00E67A4B" w:rsidRDefault="00A01C71" w:rsidP="00327338">
            <w:pPr>
              <w:ind w:left="601" w:right="34" w:hanging="421"/>
              <w:rPr>
                <w:b/>
                <w:iCs/>
                <w:sz w:val="20"/>
                <w:szCs w:val="20"/>
              </w:rPr>
            </w:pPr>
          </w:p>
          <w:p w14:paraId="0BCC1DBB" w14:textId="5EB8EDC1" w:rsidR="00A01C71" w:rsidRPr="00E67A4B" w:rsidRDefault="00A01C71" w:rsidP="00327338">
            <w:pPr>
              <w:ind w:left="601" w:right="34" w:hanging="421"/>
              <w:rPr>
                <w:b/>
                <w:iCs/>
                <w:sz w:val="20"/>
                <w:szCs w:val="20"/>
              </w:rPr>
            </w:pPr>
          </w:p>
          <w:p w14:paraId="65F6CD95" w14:textId="77915BB2" w:rsidR="00A01C71" w:rsidRPr="00E67A4B" w:rsidRDefault="00A01C71" w:rsidP="00327338">
            <w:pPr>
              <w:ind w:left="601" w:right="34" w:hanging="421"/>
              <w:rPr>
                <w:b/>
                <w:iCs/>
                <w:sz w:val="20"/>
                <w:szCs w:val="20"/>
              </w:rPr>
            </w:pPr>
          </w:p>
          <w:p w14:paraId="5F08DFA5" w14:textId="4B294237" w:rsidR="00A01C71" w:rsidRPr="00E67A4B" w:rsidRDefault="00A01C71" w:rsidP="3E814557">
            <w:pPr>
              <w:ind w:left="601" w:right="34" w:hanging="421"/>
              <w:jc w:val="center"/>
              <w:rPr>
                <w:b/>
                <w:i/>
                <w:iCs/>
                <w:sz w:val="20"/>
                <w:szCs w:val="20"/>
              </w:rPr>
            </w:pPr>
          </w:p>
        </w:tc>
      </w:tr>
      <w:tr w:rsidR="00A01C71" w:rsidRPr="004278AA" w14:paraId="45F62A9D" w14:textId="77777777" w:rsidTr="452B6CAB">
        <w:trPr>
          <w:trHeight w:val="977"/>
        </w:trPr>
        <w:tc>
          <w:tcPr>
            <w:tcW w:w="567" w:type="dxa"/>
            <w:shd w:val="clear" w:color="auto" w:fill="C5E0B3" w:themeFill="accent6" w:themeFillTint="66"/>
            <w:vAlign w:val="center"/>
          </w:tcPr>
          <w:p w14:paraId="613C09B3" w14:textId="5CDEA4B3" w:rsidR="00A01C71" w:rsidRPr="00E67A4B" w:rsidRDefault="00E67A4B" w:rsidP="00E67A4B">
            <w:pPr>
              <w:ind w:right="34"/>
              <w:jc w:val="center"/>
              <w:rPr>
                <w:b/>
                <w:color w:val="44546A" w:themeColor="text2"/>
                <w:sz w:val="20"/>
                <w:szCs w:val="20"/>
              </w:rPr>
            </w:pPr>
            <w:r>
              <w:rPr>
                <w:b/>
                <w:color w:val="44546A" w:themeColor="text2"/>
                <w:sz w:val="20"/>
                <w:szCs w:val="20"/>
              </w:rPr>
              <w:t>24.</w:t>
            </w:r>
          </w:p>
        </w:tc>
        <w:tc>
          <w:tcPr>
            <w:tcW w:w="4005" w:type="dxa"/>
            <w:gridSpan w:val="2"/>
            <w:shd w:val="clear" w:color="auto" w:fill="C5E0B3" w:themeFill="accent6" w:themeFillTint="66"/>
            <w:vAlign w:val="center"/>
          </w:tcPr>
          <w:p w14:paraId="574CF3F7" w14:textId="38B299D7" w:rsidR="00A01C71" w:rsidRPr="006D3699" w:rsidRDefault="00A01C71" w:rsidP="00610647">
            <w:pPr>
              <w:rPr>
                <w:b/>
                <w:bCs/>
              </w:rPr>
            </w:pPr>
            <w:r w:rsidRPr="18C10AC0">
              <w:rPr>
                <w:rFonts w:cs="Calibri"/>
                <w:b/>
                <w:bCs/>
                <w:color w:val="000000" w:themeColor="text1"/>
              </w:rPr>
              <w:t>Utrzymanie Udziału</w:t>
            </w:r>
            <w:r w:rsidRPr="18C10AC0">
              <w:rPr>
                <w:b/>
                <w:bCs/>
              </w:rPr>
              <w:t xml:space="preserve"> Odnawialnych Źródeł Energii w </w:t>
            </w:r>
            <w:r w:rsidR="5343112B" w:rsidRPr="18C10AC0">
              <w:rPr>
                <w:b/>
                <w:bCs/>
              </w:rPr>
              <w:t>Demonstratorze Technologii</w:t>
            </w:r>
          </w:p>
        </w:tc>
        <w:tc>
          <w:tcPr>
            <w:tcW w:w="6060" w:type="dxa"/>
            <w:vAlign w:val="center"/>
          </w:tcPr>
          <w:p w14:paraId="59228258"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47"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1BEF4BD4"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463CC008"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E381FB3" w14:textId="2AA5A8DB"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48"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525423C4" w14:textId="77777777" w:rsidTr="452B6CAB">
        <w:trPr>
          <w:trHeight w:val="977"/>
        </w:trPr>
        <w:tc>
          <w:tcPr>
            <w:tcW w:w="567" w:type="dxa"/>
            <w:shd w:val="clear" w:color="auto" w:fill="C5E0B3" w:themeFill="accent6" w:themeFillTint="66"/>
            <w:vAlign w:val="center"/>
          </w:tcPr>
          <w:p w14:paraId="176DF6D3" w14:textId="2C6443EB" w:rsidR="00A01C71" w:rsidRPr="00E67A4B" w:rsidRDefault="00E67A4B" w:rsidP="00E67A4B">
            <w:pPr>
              <w:ind w:right="34"/>
              <w:jc w:val="center"/>
              <w:rPr>
                <w:b/>
                <w:color w:val="44546A" w:themeColor="text2"/>
                <w:sz w:val="20"/>
                <w:szCs w:val="20"/>
              </w:rPr>
            </w:pPr>
            <w:r>
              <w:rPr>
                <w:b/>
                <w:color w:val="44546A" w:themeColor="text2"/>
                <w:sz w:val="20"/>
                <w:szCs w:val="20"/>
              </w:rPr>
              <w:t>25.</w:t>
            </w:r>
          </w:p>
        </w:tc>
        <w:tc>
          <w:tcPr>
            <w:tcW w:w="4005" w:type="dxa"/>
            <w:gridSpan w:val="2"/>
            <w:shd w:val="clear" w:color="auto" w:fill="C5E0B3" w:themeFill="accent6" w:themeFillTint="66"/>
            <w:vAlign w:val="center"/>
          </w:tcPr>
          <w:p w14:paraId="70A2AA22" w14:textId="1C42F7B8" w:rsidR="00A01C71" w:rsidRPr="008A7255" w:rsidRDefault="00A01C71" w:rsidP="00610647">
            <w:pPr>
              <w:rPr>
                <w:b/>
                <w:sz w:val="20"/>
                <w:szCs w:val="20"/>
              </w:rPr>
            </w:pPr>
            <w:r w:rsidRPr="77AC746D">
              <w:rPr>
                <w:rFonts w:cs="Calibri"/>
                <w:b/>
                <w:bCs/>
                <w:color w:val="000000" w:themeColor="text1"/>
              </w:rPr>
              <w:t xml:space="preserve">Zapewnienie ciągłości dostaw ciepła  </w:t>
            </w:r>
          </w:p>
        </w:tc>
        <w:tc>
          <w:tcPr>
            <w:tcW w:w="6060" w:type="dxa"/>
            <w:vAlign w:val="center"/>
          </w:tcPr>
          <w:p w14:paraId="3E2A4C88"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49"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77C6DBBD"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22E8D5CD"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B65BE02" w14:textId="59EF5235"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50"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0BF90798" w14:textId="77777777" w:rsidTr="452B6CAB">
        <w:trPr>
          <w:trHeight w:val="977"/>
        </w:trPr>
        <w:tc>
          <w:tcPr>
            <w:tcW w:w="567" w:type="dxa"/>
            <w:shd w:val="clear" w:color="auto" w:fill="C5E0B3" w:themeFill="accent6" w:themeFillTint="66"/>
            <w:vAlign w:val="center"/>
          </w:tcPr>
          <w:p w14:paraId="4CE4CDCB" w14:textId="1B43B021" w:rsidR="00A01C71" w:rsidRPr="00E67A4B" w:rsidRDefault="00E67A4B" w:rsidP="00E67A4B">
            <w:pPr>
              <w:ind w:right="34"/>
              <w:jc w:val="center"/>
              <w:rPr>
                <w:b/>
                <w:color w:val="44546A" w:themeColor="text2"/>
                <w:sz w:val="20"/>
                <w:szCs w:val="20"/>
              </w:rPr>
            </w:pPr>
            <w:r>
              <w:rPr>
                <w:b/>
                <w:color w:val="44546A" w:themeColor="text2"/>
                <w:sz w:val="20"/>
                <w:szCs w:val="20"/>
              </w:rPr>
              <w:t>26.</w:t>
            </w:r>
          </w:p>
        </w:tc>
        <w:tc>
          <w:tcPr>
            <w:tcW w:w="4005" w:type="dxa"/>
            <w:gridSpan w:val="2"/>
            <w:shd w:val="clear" w:color="auto" w:fill="C5E0B3" w:themeFill="accent6" w:themeFillTint="66"/>
            <w:vAlign w:val="center"/>
          </w:tcPr>
          <w:p w14:paraId="00B7D31F" w14:textId="167DECAB" w:rsidR="00A01C71" w:rsidRPr="008A7255" w:rsidRDefault="00A01C71" w:rsidP="00610647">
            <w:pPr>
              <w:rPr>
                <w:b/>
                <w:sz w:val="20"/>
                <w:szCs w:val="20"/>
              </w:rPr>
            </w:pPr>
            <w:r w:rsidRPr="568FF62B">
              <w:rPr>
                <w:rFonts w:cs="Calibri"/>
                <w:b/>
                <w:bCs/>
                <w:color w:val="000000" w:themeColor="text1"/>
              </w:rPr>
              <w:t>Ograniczenie emisji i ochrona przed hałasem</w:t>
            </w:r>
          </w:p>
        </w:tc>
        <w:tc>
          <w:tcPr>
            <w:tcW w:w="6060" w:type="dxa"/>
            <w:vAlign w:val="center"/>
          </w:tcPr>
          <w:p w14:paraId="08F14A85"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51"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2BC47FD3"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2C687B46"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72AEEBB" w14:textId="73802D3D"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52"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48859E4C" w14:textId="77777777" w:rsidTr="452B6CAB">
        <w:trPr>
          <w:trHeight w:val="977"/>
        </w:trPr>
        <w:tc>
          <w:tcPr>
            <w:tcW w:w="567" w:type="dxa"/>
            <w:shd w:val="clear" w:color="auto" w:fill="C5E0B3" w:themeFill="accent6" w:themeFillTint="66"/>
            <w:vAlign w:val="center"/>
          </w:tcPr>
          <w:p w14:paraId="29E5130B" w14:textId="39B97248" w:rsidR="00A01C71" w:rsidRPr="00E67A4B" w:rsidRDefault="00E67A4B" w:rsidP="00E67A4B">
            <w:pPr>
              <w:ind w:right="34"/>
              <w:jc w:val="center"/>
              <w:rPr>
                <w:b/>
                <w:color w:val="44546A" w:themeColor="text2"/>
                <w:sz w:val="20"/>
                <w:szCs w:val="20"/>
              </w:rPr>
            </w:pPr>
            <w:r>
              <w:rPr>
                <w:b/>
                <w:color w:val="44546A" w:themeColor="text2"/>
                <w:sz w:val="20"/>
                <w:szCs w:val="20"/>
              </w:rPr>
              <w:t>27.</w:t>
            </w:r>
          </w:p>
        </w:tc>
        <w:tc>
          <w:tcPr>
            <w:tcW w:w="4005" w:type="dxa"/>
            <w:gridSpan w:val="2"/>
            <w:shd w:val="clear" w:color="auto" w:fill="C5E0B3" w:themeFill="accent6" w:themeFillTint="66"/>
            <w:vAlign w:val="center"/>
          </w:tcPr>
          <w:p w14:paraId="54184976" w14:textId="06C764F5" w:rsidR="00A01C71" w:rsidRPr="008A7255" w:rsidRDefault="00A01C71" w:rsidP="00610647">
            <w:pPr>
              <w:rPr>
                <w:b/>
                <w:sz w:val="20"/>
                <w:szCs w:val="20"/>
              </w:rPr>
            </w:pPr>
            <w:r w:rsidRPr="568FF62B">
              <w:rPr>
                <w:rFonts w:cs="Calibri"/>
                <w:b/>
                <w:bCs/>
                <w:color w:val="000000" w:themeColor="text1"/>
              </w:rPr>
              <w:t>Bezpieczeństwo - zapewnienie standardów BHP i ppoż.</w:t>
            </w:r>
          </w:p>
        </w:tc>
        <w:tc>
          <w:tcPr>
            <w:tcW w:w="6060" w:type="dxa"/>
            <w:vAlign w:val="center"/>
          </w:tcPr>
          <w:p w14:paraId="0F0F36F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53"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55BCE06C"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49FA73A3"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42C7241C" w14:textId="472295C6"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54"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0B869358" w14:textId="77777777" w:rsidTr="452B6CAB">
        <w:trPr>
          <w:trHeight w:val="977"/>
        </w:trPr>
        <w:tc>
          <w:tcPr>
            <w:tcW w:w="567" w:type="dxa"/>
            <w:shd w:val="clear" w:color="auto" w:fill="C5E0B3" w:themeFill="accent6" w:themeFillTint="66"/>
            <w:vAlign w:val="center"/>
          </w:tcPr>
          <w:p w14:paraId="6D9CC5AF" w14:textId="76AA66D2" w:rsidR="00A01C71" w:rsidRPr="00E67A4B" w:rsidRDefault="00E67A4B" w:rsidP="00E67A4B">
            <w:pPr>
              <w:ind w:right="34"/>
              <w:jc w:val="center"/>
              <w:rPr>
                <w:b/>
                <w:color w:val="44546A" w:themeColor="text2"/>
                <w:sz w:val="20"/>
                <w:szCs w:val="20"/>
              </w:rPr>
            </w:pPr>
            <w:r>
              <w:rPr>
                <w:b/>
                <w:color w:val="44546A" w:themeColor="text2"/>
                <w:sz w:val="20"/>
                <w:szCs w:val="20"/>
              </w:rPr>
              <w:t>28.</w:t>
            </w:r>
          </w:p>
        </w:tc>
        <w:tc>
          <w:tcPr>
            <w:tcW w:w="4005" w:type="dxa"/>
            <w:gridSpan w:val="2"/>
            <w:shd w:val="clear" w:color="auto" w:fill="C5E0B3" w:themeFill="accent6" w:themeFillTint="66"/>
            <w:vAlign w:val="center"/>
          </w:tcPr>
          <w:p w14:paraId="3258BEF0" w14:textId="4D8027D2" w:rsidR="00A01C71" w:rsidRPr="008A7255" w:rsidRDefault="00A01C71" w:rsidP="00610647">
            <w:pPr>
              <w:rPr>
                <w:b/>
                <w:sz w:val="20"/>
                <w:szCs w:val="20"/>
              </w:rPr>
            </w:pPr>
            <w:r w:rsidRPr="63FCA91C">
              <w:rPr>
                <w:rFonts w:cs="Calibri"/>
                <w:b/>
                <w:bCs/>
                <w:color w:val="000000" w:themeColor="text1"/>
              </w:rPr>
              <w:t>Opomiarowanie i sterowanie manualne</w:t>
            </w:r>
          </w:p>
        </w:tc>
        <w:tc>
          <w:tcPr>
            <w:tcW w:w="6060" w:type="dxa"/>
            <w:vAlign w:val="center"/>
          </w:tcPr>
          <w:p w14:paraId="500053BD"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55"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3799481C"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0E703AD5"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11A1DA7A" w14:textId="2E7DC58D"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56"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53966E0B" w14:textId="77777777" w:rsidTr="452B6CAB">
        <w:trPr>
          <w:trHeight w:val="977"/>
        </w:trPr>
        <w:tc>
          <w:tcPr>
            <w:tcW w:w="567" w:type="dxa"/>
            <w:shd w:val="clear" w:color="auto" w:fill="C5E0B3" w:themeFill="accent6" w:themeFillTint="66"/>
            <w:vAlign w:val="center"/>
          </w:tcPr>
          <w:p w14:paraId="3BF60263" w14:textId="0A2F59B7" w:rsidR="00A01C71" w:rsidRPr="00E67A4B" w:rsidRDefault="00E67A4B" w:rsidP="00E67A4B">
            <w:pPr>
              <w:ind w:right="34"/>
              <w:jc w:val="center"/>
              <w:rPr>
                <w:b/>
                <w:color w:val="44546A" w:themeColor="text2"/>
                <w:sz w:val="20"/>
                <w:szCs w:val="20"/>
              </w:rPr>
            </w:pPr>
            <w:r>
              <w:rPr>
                <w:b/>
                <w:color w:val="44546A" w:themeColor="text2"/>
                <w:sz w:val="20"/>
                <w:szCs w:val="20"/>
              </w:rPr>
              <w:t>29.</w:t>
            </w:r>
          </w:p>
        </w:tc>
        <w:tc>
          <w:tcPr>
            <w:tcW w:w="4005" w:type="dxa"/>
            <w:gridSpan w:val="2"/>
            <w:shd w:val="clear" w:color="auto" w:fill="C5E0B3" w:themeFill="accent6" w:themeFillTint="66"/>
            <w:vAlign w:val="center"/>
          </w:tcPr>
          <w:p w14:paraId="67C66A54" w14:textId="3080A909" w:rsidR="00A01C71" w:rsidRPr="008A7255" w:rsidRDefault="00A01C71" w:rsidP="00610647">
            <w:pPr>
              <w:rPr>
                <w:b/>
                <w:sz w:val="20"/>
                <w:szCs w:val="20"/>
              </w:rPr>
            </w:pPr>
            <w:r w:rsidRPr="13747F51">
              <w:rPr>
                <w:rFonts w:cs="Calibri"/>
                <w:b/>
                <w:bCs/>
                <w:color w:val="000000" w:themeColor="text1"/>
              </w:rPr>
              <w:t>Urządzenia pomiarowo-kontrolne</w:t>
            </w:r>
          </w:p>
        </w:tc>
        <w:tc>
          <w:tcPr>
            <w:tcW w:w="6060" w:type="dxa"/>
            <w:vAlign w:val="center"/>
          </w:tcPr>
          <w:p w14:paraId="22C7C13A"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57"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644C8956"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673D9C14"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41E9F49A" w14:textId="127E8468"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58"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5AC164AB" w14:textId="77777777" w:rsidTr="452B6CAB">
        <w:trPr>
          <w:trHeight w:val="977"/>
        </w:trPr>
        <w:tc>
          <w:tcPr>
            <w:tcW w:w="567" w:type="dxa"/>
            <w:shd w:val="clear" w:color="auto" w:fill="C5E0B3" w:themeFill="accent6" w:themeFillTint="66"/>
            <w:vAlign w:val="center"/>
          </w:tcPr>
          <w:p w14:paraId="1B68B731" w14:textId="1780C2F8" w:rsidR="00A01C71" w:rsidRPr="00E67A4B" w:rsidRDefault="00E67A4B" w:rsidP="00E67A4B">
            <w:pPr>
              <w:jc w:val="center"/>
              <w:rPr>
                <w:b/>
                <w:color w:val="44546A" w:themeColor="text2"/>
                <w:sz w:val="20"/>
                <w:szCs w:val="20"/>
              </w:rPr>
            </w:pPr>
            <w:r>
              <w:rPr>
                <w:b/>
                <w:color w:val="44546A" w:themeColor="text2"/>
                <w:sz w:val="20"/>
                <w:szCs w:val="20"/>
              </w:rPr>
              <w:t>30.</w:t>
            </w:r>
          </w:p>
        </w:tc>
        <w:tc>
          <w:tcPr>
            <w:tcW w:w="4005" w:type="dxa"/>
            <w:gridSpan w:val="2"/>
            <w:shd w:val="clear" w:color="auto" w:fill="C5E0B3" w:themeFill="accent6" w:themeFillTint="66"/>
            <w:vAlign w:val="center"/>
          </w:tcPr>
          <w:p w14:paraId="1B4881A2" w14:textId="3BEF8F8E" w:rsidR="00A01C71" w:rsidRPr="008A7255" w:rsidRDefault="00A01C71" w:rsidP="00610647">
            <w:pPr>
              <w:rPr>
                <w:b/>
                <w:sz w:val="20"/>
                <w:szCs w:val="20"/>
              </w:rPr>
            </w:pPr>
            <w:r w:rsidRPr="568FF62B">
              <w:rPr>
                <w:rFonts w:cs="Calibri"/>
                <w:b/>
                <w:bCs/>
                <w:color w:val="000000" w:themeColor="text1"/>
              </w:rPr>
              <w:t>System sterowania i kontroli procesu</w:t>
            </w:r>
          </w:p>
        </w:tc>
        <w:tc>
          <w:tcPr>
            <w:tcW w:w="6060" w:type="dxa"/>
            <w:vAlign w:val="center"/>
          </w:tcPr>
          <w:p w14:paraId="253DEC9B"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59"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53AAB001"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562EEAF5"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47A1F6FC" w14:textId="0C9CFBF1"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60"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2DCFA244" w14:textId="77777777" w:rsidTr="452B6CAB">
        <w:trPr>
          <w:trHeight w:val="977"/>
        </w:trPr>
        <w:tc>
          <w:tcPr>
            <w:tcW w:w="567" w:type="dxa"/>
            <w:shd w:val="clear" w:color="auto" w:fill="C5E0B3" w:themeFill="accent6" w:themeFillTint="66"/>
            <w:vAlign w:val="center"/>
          </w:tcPr>
          <w:p w14:paraId="26DB1904" w14:textId="33B3B8E4" w:rsidR="00A01C71" w:rsidRPr="00E67A4B" w:rsidRDefault="00E67A4B" w:rsidP="00E67A4B">
            <w:pPr>
              <w:ind w:right="34"/>
              <w:jc w:val="center"/>
              <w:rPr>
                <w:b/>
                <w:color w:val="44546A" w:themeColor="text2"/>
                <w:sz w:val="20"/>
                <w:szCs w:val="20"/>
              </w:rPr>
            </w:pPr>
            <w:r>
              <w:rPr>
                <w:b/>
                <w:color w:val="44546A" w:themeColor="text2"/>
                <w:sz w:val="20"/>
                <w:szCs w:val="20"/>
              </w:rPr>
              <w:t>31.</w:t>
            </w:r>
          </w:p>
        </w:tc>
        <w:tc>
          <w:tcPr>
            <w:tcW w:w="4005" w:type="dxa"/>
            <w:gridSpan w:val="2"/>
            <w:shd w:val="clear" w:color="auto" w:fill="C5E0B3" w:themeFill="accent6" w:themeFillTint="66"/>
            <w:vAlign w:val="center"/>
          </w:tcPr>
          <w:p w14:paraId="3E5B7290" w14:textId="08D9A937" w:rsidR="00A01C71" w:rsidRPr="008A7255" w:rsidRDefault="00A01C71" w:rsidP="00610647">
            <w:pPr>
              <w:rPr>
                <w:b/>
                <w:sz w:val="20"/>
                <w:szCs w:val="20"/>
              </w:rPr>
            </w:pPr>
            <w:r w:rsidRPr="568FF62B">
              <w:rPr>
                <w:rFonts w:cs="Calibri"/>
                <w:b/>
                <w:bCs/>
                <w:color w:val="000000" w:themeColor="text1"/>
              </w:rPr>
              <w:t>Serwis gwarancyjny</w:t>
            </w:r>
          </w:p>
        </w:tc>
        <w:tc>
          <w:tcPr>
            <w:tcW w:w="6060" w:type="dxa"/>
            <w:vAlign w:val="center"/>
          </w:tcPr>
          <w:p w14:paraId="32D65FA3"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61"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651FAEB4"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0B7E1BF7"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5546DC6C" w14:textId="473DAFF8"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62"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7B59AB54" w14:textId="77777777" w:rsidTr="452B6CAB">
        <w:trPr>
          <w:trHeight w:val="977"/>
        </w:trPr>
        <w:tc>
          <w:tcPr>
            <w:tcW w:w="567" w:type="dxa"/>
            <w:shd w:val="clear" w:color="auto" w:fill="C5E0B3" w:themeFill="accent6" w:themeFillTint="66"/>
            <w:vAlign w:val="center"/>
          </w:tcPr>
          <w:p w14:paraId="1D7A164B" w14:textId="2595E1EB" w:rsidR="00A01C71" w:rsidRPr="00E67A4B" w:rsidRDefault="00E67A4B" w:rsidP="00E67A4B">
            <w:pPr>
              <w:pStyle w:val="Akapitzlist"/>
              <w:ind w:left="0" w:right="34"/>
              <w:rPr>
                <w:b/>
                <w:color w:val="44546A" w:themeColor="text2"/>
                <w:sz w:val="20"/>
                <w:szCs w:val="20"/>
              </w:rPr>
            </w:pPr>
            <w:r>
              <w:rPr>
                <w:b/>
                <w:color w:val="44546A" w:themeColor="text2"/>
                <w:sz w:val="20"/>
                <w:szCs w:val="20"/>
              </w:rPr>
              <w:t>32.</w:t>
            </w:r>
          </w:p>
        </w:tc>
        <w:tc>
          <w:tcPr>
            <w:tcW w:w="4005" w:type="dxa"/>
            <w:gridSpan w:val="2"/>
            <w:shd w:val="clear" w:color="auto" w:fill="C5E0B3" w:themeFill="accent6" w:themeFillTint="66"/>
            <w:vAlign w:val="center"/>
          </w:tcPr>
          <w:p w14:paraId="6FB5EE1F" w14:textId="00A42FA1" w:rsidR="00A01C71" w:rsidRPr="008A7255" w:rsidRDefault="00A01C71" w:rsidP="004A1F0E">
            <w:pPr>
              <w:rPr>
                <w:b/>
                <w:sz w:val="20"/>
                <w:szCs w:val="20"/>
              </w:rPr>
            </w:pPr>
            <w:r w:rsidRPr="568FF62B">
              <w:rPr>
                <w:rFonts w:cs="Calibri"/>
                <w:b/>
                <w:bCs/>
                <w:color w:val="000000" w:themeColor="text1"/>
              </w:rPr>
              <w:t>Szkolenie</w:t>
            </w:r>
          </w:p>
        </w:tc>
        <w:tc>
          <w:tcPr>
            <w:tcW w:w="6060" w:type="dxa"/>
            <w:vAlign w:val="center"/>
          </w:tcPr>
          <w:p w14:paraId="4AAFCF8D"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63"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55BA352E"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63970132"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317D01EA" w14:textId="78BAC42D"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64"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187D55CD" w14:textId="77777777" w:rsidTr="452B6CAB">
        <w:trPr>
          <w:trHeight w:val="977"/>
        </w:trPr>
        <w:tc>
          <w:tcPr>
            <w:tcW w:w="567" w:type="dxa"/>
            <w:shd w:val="clear" w:color="auto" w:fill="C5E0B3" w:themeFill="accent6" w:themeFillTint="66"/>
            <w:vAlign w:val="center"/>
          </w:tcPr>
          <w:p w14:paraId="47B34786" w14:textId="61645920" w:rsidR="00A01C71" w:rsidRPr="00E67A4B" w:rsidRDefault="00E67A4B" w:rsidP="00E67A4B">
            <w:pPr>
              <w:pStyle w:val="Akapitzlist"/>
              <w:ind w:left="0" w:right="34"/>
              <w:rPr>
                <w:b/>
                <w:color w:val="44546A" w:themeColor="text2"/>
                <w:sz w:val="20"/>
                <w:szCs w:val="20"/>
              </w:rPr>
            </w:pPr>
            <w:r>
              <w:rPr>
                <w:b/>
                <w:color w:val="44546A" w:themeColor="text2"/>
                <w:sz w:val="20"/>
                <w:szCs w:val="20"/>
              </w:rPr>
              <w:t>33.</w:t>
            </w:r>
          </w:p>
        </w:tc>
        <w:tc>
          <w:tcPr>
            <w:tcW w:w="4005" w:type="dxa"/>
            <w:gridSpan w:val="2"/>
            <w:shd w:val="clear" w:color="auto" w:fill="C5E0B3" w:themeFill="accent6" w:themeFillTint="66"/>
            <w:vAlign w:val="center"/>
          </w:tcPr>
          <w:p w14:paraId="43CBAEA7" w14:textId="793E00B6" w:rsidR="00A01C71" w:rsidRPr="008A7255" w:rsidRDefault="00A01C71" w:rsidP="004A1F0E">
            <w:pPr>
              <w:rPr>
                <w:b/>
                <w:sz w:val="20"/>
                <w:szCs w:val="20"/>
              </w:rPr>
            </w:pPr>
            <w:r w:rsidRPr="568FF62B">
              <w:rPr>
                <w:b/>
                <w:bCs/>
                <w:color w:val="000000" w:themeColor="text1"/>
              </w:rPr>
              <w:t>Instrukcje</w:t>
            </w:r>
          </w:p>
        </w:tc>
        <w:tc>
          <w:tcPr>
            <w:tcW w:w="6060" w:type="dxa"/>
            <w:vAlign w:val="center"/>
          </w:tcPr>
          <w:p w14:paraId="7A6C318F"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65"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23B62C65"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1ED1D278"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77F827BD" w14:textId="5537C59C"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66"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A01C71" w:rsidRPr="004278AA" w14:paraId="55041E28" w14:textId="77777777" w:rsidTr="452B6CAB">
        <w:trPr>
          <w:trHeight w:val="977"/>
        </w:trPr>
        <w:tc>
          <w:tcPr>
            <w:tcW w:w="567" w:type="dxa"/>
            <w:shd w:val="clear" w:color="auto" w:fill="C5E0B3" w:themeFill="accent6" w:themeFillTint="66"/>
            <w:vAlign w:val="center"/>
          </w:tcPr>
          <w:p w14:paraId="14E048C3" w14:textId="3D3A30DB" w:rsidR="00A01C71" w:rsidRPr="002A6E0B" w:rsidRDefault="002A6E0B" w:rsidP="002A6E0B">
            <w:pPr>
              <w:ind w:right="34"/>
              <w:jc w:val="center"/>
              <w:rPr>
                <w:b/>
                <w:color w:val="44546A" w:themeColor="text2"/>
                <w:sz w:val="20"/>
                <w:szCs w:val="20"/>
              </w:rPr>
            </w:pPr>
            <w:r>
              <w:rPr>
                <w:b/>
                <w:color w:val="44546A" w:themeColor="text2"/>
                <w:sz w:val="20"/>
                <w:szCs w:val="20"/>
              </w:rPr>
              <w:t>34.</w:t>
            </w:r>
          </w:p>
        </w:tc>
        <w:tc>
          <w:tcPr>
            <w:tcW w:w="4005" w:type="dxa"/>
            <w:gridSpan w:val="2"/>
            <w:shd w:val="clear" w:color="auto" w:fill="C5E0B3" w:themeFill="accent6" w:themeFillTint="66"/>
            <w:vAlign w:val="center"/>
          </w:tcPr>
          <w:p w14:paraId="7B542206" w14:textId="4A3A89A2" w:rsidR="00A01C71" w:rsidRPr="008A7255" w:rsidRDefault="00A01C71" w:rsidP="004A1F0E">
            <w:pPr>
              <w:rPr>
                <w:b/>
                <w:sz w:val="20"/>
                <w:szCs w:val="20"/>
              </w:rPr>
            </w:pPr>
            <w:r w:rsidRPr="0E74BBAE">
              <w:rPr>
                <w:rFonts w:cs="Calibri"/>
                <w:b/>
                <w:bCs/>
                <w:color w:val="000000" w:themeColor="text1"/>
              </w:rPr>
              <w:t>Lokalizacja Demonstratora Technologii</w:t>
            </w:r>
          </w:p>
        </w:tc>
        <w:tc>
          <w:tcPr>
            <w:tcW w:w="6060" w:type="dxa"/>
            <w:vAlign w:val="center"/>
          </w:tcPr>
          <w:p w14:paraId="3723B409"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67"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6FBE7FBA"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7A370731"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65AA416E" w14:textId="5CB2340B" w:rsidR="00A01C71"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i/>
                <w:iCs/>
                <w:sz w:val="20"/>
                <w:szCs w:val="20"/>
                <w:u w:val="single"/>
                <w:rPrChange w:id="68"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r w:rsidR="00D3404E" w:rsidRPr="004278AA" w14:paraId="0FD2FC7F" w14:textId="77777777" w:rsidTr="452B6CAB">
        <w:trPr>
          <w:trHeight w:val="977"/>
        </w:trPr>
        <w:tc>
          <w:tcPr>
            <w:tcW w:w="567" w:type="dxa"/>
            <w:shd w:val="clear" w:color="auto" w:fill="C5E0B3" w:themeFill="accent6" w:themeFillTint="66"/>
            <w:vAlign w:val="center"/>
          </w:tcPr>
          <w:p w14:paraId="3D4F8936" w14:textId="4A62FC32" w:rsidR="00D3404E" w:rsidRDefault="00D3404E" w:rsidP="002A6E0B">
            <w:pPr>
              <w:ind w:right="34"/>
              <w:jc w:val="center"/>
              <w:rPr>
                <w:b/>
                <w:color w:val="44546A" w:themeColor="text2"/>
                <w:sz w:val="20"/>
                <w:szCs w:val="20"/>
              </w:rPr>
            </w:pPr>
            <w:r>
              <w:rPr>
                <w:b/>
                <w:color w:val="44546A" w:themeColor="text2"/>
                <w:sz w:val="20"/>
                <w:szCs w:val="20"/>
              </w:rPr>
              <w:t>35.</w:t>
            </w:r>
          </w:p>
        </w:tc>
        <w:tc>
          <w:tcPr>
            <w:tcW w:w="4005" w:type="dxa"/>
            <w:gridSpan w:val="2"/>
            <w:shd w:val="clear" w:color="auto" w:fill="C5E0B3" w:themeFill="accent6" w:themeFillTint="66"/>
            <w:vAlign w:val="center"/>
          </w:tcPr>
          <w:p w14:paraId="2F4FC3A5" w14:textId="0635F921" w:rsidR="00D3404E" w:rsidRPr="0E74BBAE" w:rsidRDefault="00D3404E" w:rsidP="004A1F0E">
            <w:pPr>
              <w:rPr>
                <w:rFonts w:cs="Calibri"/>
                <w:b/>
                <w:bCs/>
                <w:color w:val="000000" w:themeColor="text1"/>
              </w:rPr>
            </w:pPr>
            <w:r>
              <w:rPr>
                <w:rFonts w:cs="Calibri"/>
                <w:b/>
                <w:bCs/>
                <w:color w:val="000000" w:themeColor="text1"/>
              </w:rPr>
              <w:t>Zmiana demonstracji determinowana budżetem</w:t>
            </w:r>
          </w:p>
        </w:tc>
        <w:tc>
          <w:tcPr>
            <w:tcW w:w="6060" w:type="dxa"/>
            <w:vAlign w:val="center"/>
          </w:tcPr>
          <w:p w14:paraId="6D78900C"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7E1C06">
              <w:rPr>
                <w:rStyle w:val="normaltextrun"/>
                <w:rFonts w:ascii="Calibri" w:hAnsi="Calibri" w:cs="Calibri"/>
                <w:sz w:val="20"/>
                <w:szCs w:val="20"/>
                <w:u w:val="single"/>
                <w:rPrChange w:id="69" w:author="Autor">
                  <w:rPr>
                    <w:rStyle w:val="normaltextrun"/>
                    <w:rFonts w:ascii="Calibri" w:hAnsi="Calibri" w:cs="Calibri"/>
                    <w:color w:val="881798"/>
                    <w:sz w:val="20"/>
                    <w:szCs w:val="20"/>
                    <w:u w:val="single"/>
                  </w:rPr>
                </w:rPrChange>
              </w:rPr>
              <w:t>SPEŁNIAM* / NIE SPEŁNIAM*</w:t>
            </w:r>
            <w:r w:rsidRPr="005F34AF">
              <w:rPr>
                <w:rStyle w:val="eop"/>
                <w:rFonts w:ascii="Calibri" w:hAnsi="Calibri" w:cs="Calibri"/>
                <w:sz w:val="20"/>
                <w:szCs w:val="20"/>
              </w:rPr>
              <w:t> </w:t>
            </w:r>
          </w:p>
          <w:p w14:paraId="453B2122" w14:textId="77777777" w:rsidR="00D3404E" w:rsidRPr="007909B8" w:rsidRDefault="00D3404E" w:rsidP="00D3404E">
            <w:pPr>
              <w:pStyle w:val="paragraph"/>
              <w:spacing w:before="0" w:beforeAutospacing="0" w:after="0" w:afterAutospacing="0"/>
              <w:textAlignment w:val="baseline"/>
              <w:rPr>
                <w:rFonts w:ascii="Segoe UI" w:hAnsi="Segoe UI" w:cs="Segoe UI"/>
                <w:sz w:val="18"/>
                <w:szCs w:val="18"/>
              </w:rPr>
            </w:pPr>
            <w:r w:rsidRPr="007909B8">
              <w:rPr>
                <w:rStyle w:val="eop"/>
                <w:rFonts w:ascii="Calibri" w:hAnsi="Calibri" w:cs="Calibri"/>
                <w:sz w:val="20"/>
                <w:szCs w:val="20"/>
              </w:rPr>
              <w:t> </w:t>
            </w:r>
          </w:p>
          <w:p w14:paraId="0872EA19" w14:textId="77777777" w:rsidR="00D3404E" w:rsidRPr="005F34AF" w:rsidRDefault="00D3404E" w:rsidP="00D3404E">
            <w:pPr>
              <w:pStyle w:val="paragraph"/>
              <w:spacing w:before="0" w:beforeAutospacing="0" w:after="0" w:afterAutospacing="0"/>
              <w:textAlignment w:val="baseline"/>
              <w:rPr>
                <w:rFonts w:ascii="Segoe UI" w:hAnsi="Segoe UI" w:cs="Segoe UI"/>
                <w:sz w:val="18"/>
                <w:szCs w:val="18"/>
              </w:rPr>
            </w:pPr>
            <w:r w:rsidRPr="005F34AF">
              <w:rPr>
                <w:rStyle w:val="eop"/>
                <w:rFonts w:ascii="Calibri" w:hAnsi="Calibri" w:cs="Calibri"/>
                <w:sz w:val="20"/>
                <w:szCs w:val="20"/>
              </w:rPr>
              <w:t> </w:t>
            </w:r>
          </w:p>
          <w:p w14:paraId="2211616B" w14:textId="23D35F9D" w:rsidR="00D3404E" w:rsidRPr="005F34AF" w:rsidRDefault="00D3404E" w:rsidP="00D3404E">
            <w:pPr>
              <w:pStyle w:val="paragraph"/>
              <w:spacing w:before="0" w:beforeAutospacing="0" w:after="0" w:afterAutospacing="0"/>
              <w:textAlignment w:val="baseline"/>
              <w:rPr>
                <w:rStyle w:val="normaltextrun"/>
                <w:rFonts w:ascii="Segoe UI" w:hAnsi="Segoe UI" w:cs="Segoe UI"/>
                <w:sz w:val="18"/>
                <w:szCs w:val="18"/>
              </w:rPr>
            </w:pPr>
            <w:r w:rsidRPr="007E1C06">
              <w:rPr>
                <w:rStyle w:val="normaltextrun"/>
                <w:rFonts w:ascii="Calibri" w:hAnsi="Calibri" w:cs="Calibri"/>
                <w:i/>
                <w:iCs/>
                <w:sz w:val="20"/>
                <w:szCs w:val="20"/>
                <w:u w:val="single"/>
                <w:rPrChange w:id="70" w:author="Autor">
                  <w:rPr>
                    <w:rStyle w:val="normaltextrun"/>
                    <w:rFonts w:ascii="Calibri" w:hAnsi="Calibri" w:cs="Calibri"/>
                    <w:i/>
                    <w:iCs/>
                    <w:color w:val="881798"/>
                    <w:sz w:val="20"/>
                    <w:szCs w:val="20"/>
                    <w:u w:val="single"/>
                  </w:rPr>
                </w:rPrChange>
              </w:rPr>
              <w:t>*Niewłaściwe skreślić</w:t>
            </w:r>
            <w:r w:rsidRPr="005F34AF">
              <w:rPr>
                <w:rStyle w:val="eop"/>
                <w:rFonts w:ascii="Calibri" w:hAnsi="Calibri" w:cs="Calibri"/>
                <w:sz w:val="20"/>
                <w:szCs w:val="20"/>
              </w:rPr>
              <w:t> </w:t>
            </w:r>
          </w:p>
        </w:tc>
      </w:tr>
    </w:tbl>
    <w:p w14:paraId="2D578A51" w14:textId="77777777" w:rsidR="004278AA" w:rsidRDefault="004278AA" w:rsidP="00EA1FD5">
      <w:pPr>
        <w:jc w:val="both"/>
        <w:rPr>
          <w:color w:val="44546A" w:themeColor="text2"/>
          <w:sz w:val="18"/>
        </w:rPr>
      </w:pPr>
    </w:p>
    <w:p w14:paraId="12621694" w14:textId="77777777" w:rsidR="00B41D30" w:rsidRDefault="00B41D30">
      <w:pPr>
        <w:rPr>
          <w:color w:val="44546A" w:themeColor="text2"/>
          <w:sz w:val="18"/>
        </w:rPr>
      </w:pPr>
      <w:r>
        <w:rPr>
          <w:color w:val="44546A" w:themeColor="text2"/>
          <w:sz w:val="18"/>
        </w:rPr>
        <w:br w:type="page"/>
      </w:r>
    </w:p>
    <w:p w14:paraId="6A2E5405" w14:textId="1BF45959" w:rsidR="009B7BEF" w:rsidRDefault="00C57C2B" w:rsidP="0070438A">
      <w:pPr>
        <w:pStyle w:val="Nagwek1"/>
        <w:spacing w:after="240"/>
      </w:pPr>
      <w:r>
        <w:t xml:space="preserve">WYMAGANIA KONKURSOWE </w:t>
      </w:r>
      <w:r w:rsidR="006B6C58">
        <w:t>W PRZEDSIĘWZIĘCIU</w:t>
      </w:r>
    </w:p>
    <w:p w14:paraId="7DE70FA7" w14:textId="314149B4" w:rsidR="00E73B1A" w:rsidRDefault="5BB63744" w:rsidP="13CAC41B">
      <w:pPr>
        <w:jc w:val="both"/>
        <w:rPr>
          <w:sz w:val="20"/>
          <w:szCs w:val="20"/>
        </w:rPr>
      </w:pPr>
      <w:r w:rsidRPr="3B07520B">
        <w:rPr>
          <w:sz w:val="20"/>
          <w:szCs w:val="20"/>
        </w:rPr>
        <w:t>Wnioskodawca deklar</w:t>
      </w:r>
      <w:r w:rsidR="032D097A" w:rsidRPr="3B07520B">
        <w:rPr>
          <w:sz w:val="20"/>
          <w:szCs w:val="20"/>
        </w:rPr>
        <w:t>uje</w:t>
      </w:r>
      <w:r w:rsidR="7A2A941F" w:rsidRPr="3B07520B">
        <w:rPr>
          <w:sz w:val="20"/>
          <w:szCs w:val="20"/>
        </w:rPr>
        <w:t xml:space="preserve"> i wpisuje</w:t>
      </w:r>
      <w:r w:rsidR="429706C7" w:rsidRPr="3B07520B">
        <w:rPr>
          <w:sz w:val="20"/>
          <w:szCs w:val="20"/>
        </w:rPr>
        <w:t xml:space="preserve"> w Tabelach</w:t>
      </w:r>
      <w:r w:rsidRPr="3B07520B">
        <w:rPr>
          <w:sz w:val="20"/>
          <w:szCs w:val="20"/>
        </w:rPr>
        <w:t xml:space="preserve"> </w:t>
      </w:r>
      <w:r w:rsidR="00723AAC" w:rsidRPr="3B07520B">
        <w:rPr>
          <w:sz w:val="20"/>
          <w:szCs w:val="20"/>
        </w:rPr>
        <w:t>od E</w:t>
      </w:r>
      <w:r w:rsidRPr="3B07520B">
        <w:rPr>
          <w:sz w:val="20"/>
          <w:szCs w:val="20"/>
        </w:rPr>
        <w:t>.</w:t>
      </w:r>
      <w:r w:rsidR="429706C7" w:rsidRPr="3B07520B">
        <w:rPr>
          <w:sz w:val="20"/>
          <w:szCs w:val="20"/>
        </w:rPr>
        <w:t>1</w:t>
      </w:r>
      <w:r w:rsidRPr="3B07520B">
        <w:rPr>
          <w:sz w:val="20"/>
          <w:szCs w:val="20"/>
        </w:rPr>
        <w:t xml:space="preserve"> </w:t>
      </w:r>
      <w:r w:rsidR="00723AAC" w:rsidRPr="3B07520B">
        <w:rPr>
          <w:sz w:val="20"/>
          <w:szCs w:val="20"/>
        </w:rPr>
        <w:t>do E</w:t>
      </w:r>
      <w:r w:rsidR="429706C7" w:rsidRPr="3B07520B">
        <w:rPr>
          <w:sz w:val="20"/>
          <w:szCs w:val="20"/>
        </w:rPr>
        <w:t xml:space="preserve">.7 </w:t>
      </w:r>
      <w:r w:rsidRPr="3B07520B">
        <w:rPr>
          <w:sz w:val="20"/>
          <w:szCs w:val="20"/>
        </w:rPr>
        <w:t>wartości poszczególnych</w:t>
      </w:r>
      <w:r w:rsidR="28249E70" w:rsidRPr="3B07520B">
        <w:rPr>
          <w:sz w:val="20"/>
          <w:szCs w:val="20"/>
        </w:rPr>
        <w:t xml:space="preserve"> W</w:t>
      </w:r>
      <w:r w:rsidRPr="3B07520B">
        <w:rPr>
          <w:sz w:val="20"/>
          <w:szCs w:val="20"/>
        </w:rPr>
        <w:t xml:space="preserve">ymagań </w:t>
      </w:r>
      <w:r w:rsidR="38728B19" w:rsidRPr="3B07520B">
        <w:rPr>
          <w:sz w:val="20"/>
          <w:szCs w:val="20"/>
        </w:rPr>
        <w:t>K</w:t>
      </w:r>
      <w:r w:rsidRPr="3B07520B">
        <w:rPr>
          <w:sz w:val="20"/>
          <w:szCs w:val="20"/>
        </w:rPr>
        <w:t>onkursowych</w:t>
      </w:r>
      <w:r w:rsidR="19BEC091" w:rsidRPr="3B07520B">
        <w:rPr>
          <w:sz w:val="20"/>
          <w:szCs w:val="20"/>
        </w:rPr>
        <w:t xml:space="preserve">, </w:t>
      </w:r>
      <w:r w:rsidRPr="3B07520B">
        <w:rPr>
          <w:sz w:val="20"/>
          <w:szCs w:val="20"/>
        </w:rPr>
        <w:t xml:space="preserve">opisanych </w:t>
      </w:r>
      <w:r w:rsidR="5BCEF974" w:rsidRPr="3B07520B">
        <w:rPr>
          <w:sz w:val="20"/>
          <w:szCs w:val="20"/>
        </w:rPr>
        <w:t xml:space="preserve">szczegółowo </w:t>
      </w:r>
      <w:r w:rsidRPr="3B07520B">
        <w:rPr>
          <w:sz w:val="20"/>
          <w:szCs w:val="20"/>
        </w:rPr>
        <w:t>w Załączniku nr 1 do Regulaminu</w:t>
      </w:r>
      <w:r w:rsidR="5BCEF974" w:rsidRPr="3B07520B">
        <w:rPr>
          <w:sz w:val="20"/>
          <w:szCs w:val="20"/>
        </w:rPr>
        <w:t>.</w:t>
      </w:r>
      <w:r w:rsidR="00FF66D3" w:rsidRPr="3B07520B">
        <w:rPr>
          <w:sz w:val="20"/>
          <w:szCs w:val="20"/>
        </w:rPr>
        <w:t xml:space="preserve"> </w:t>
      </w:r>
      <w:r w:rsidR="5BCEF974" w:rsidRPr="3B07520B">
        <w:rPr>
          <w:sz w:val="20"/>
          <w:szCs w:val="20"/>
        </w:rPr>
        <w:t>W</w:t>
      </w:r>
      <w:r w:rsidR="6969C78C" w:rsidRPr="3B07520B">
        <w:rPr>
          <w:sz w:val="20"/>
          <w:szCs w:val="20"/>
        </w:rPr>
        <w:t xml:space="preserve">nioskodawca </w:t>
      </w:r>
      <w:r w:rsidR="5BCEF974" w:rsidRPr="3B07520B">
        <w:rPr>
          <w:sz w:val="20"/>
          <w:szCs w:val="20"/>
        </w:rPr>
        <w:t>w polu „</w:t>
      </w:r>
      <w:r w:rsidR="571B7E7B" w:rsidRPr="3B07520B">
        <w:rPr>
          <w:i/>
          <w:iCs/>
          <w:sz w:val="20"/>
          <w:szCs w:val="20"/>
        </w:rPr>
        <w:t xml:space="preserve">Uzasadnienie </w:t>
      </w:r>
      <w:r w:rsidR="32784FC9" w:rsidRPr="3B07520B">
        <w:rPr>
          <w:i/>
          <w:iCs/>
          <w:sz w:val="20"/>
          <w:szCs w:val="20"/>
        </w:rPr>
        <w:t>spełnienia wymagania</w:t>
      </w:r>
      <w:r w:rsidR="571B7E7B" w:rsidRPr="3B07520B">
        <w:rPr>
          <w:i/>
          <w:iCs/>
          <w:sz w:val="20"/>
          <w:szCs w:val="20"/>
        </w:rPr>
        <w:t>”</w:t>
      </w:r>
      <w:r w:rsidR="5BCEF974" w:rsidRPr="3B07520B">
        <w:rPr>
          <w:sz w:val="20"/>
          <w:szCs w:val="20"/>
        </w:rPr>
        <w:t xml:space="preserve"> zamie</w:t>
      </w:r>
      <w:r w:rsidR="2AAFF5EF" w:rsidRPr="3B07520B">
        <w:rPr>
          <w:sz w:val="20"/>
          <w:szCs w:val="20"/>
        </w:rPr>
        <w:t>szcza</w:t>
      </w:r>
      <w:r w:rsidR="5BCEF974" w:rsidRPr="3B07520B">
        <w:rPr>
          <w:sz w:val="20"/>
          <w:szCs w:val="20"/>
        </w:rPr>
        <w:t xml:space="preserve"> </w:t>
      </w:r>
      <w:r w:rsidR="181BEF4E" w:rsidRPr="3B07520B">
        <w:rPr>
          <w:sz w:val="20"/>
          <w:szCs w:val="20"/>
        </w:rPr>
        <w:t xml:space="preserve">deklaracje sposobu ich </w:t>
      </w:r>
      <w:r w:rsidR="00FF66D3" w:rsidRPr="3B07520B">
        <w:rPr>
          <w:sz w:val="20"/>
          <w:szCs w:val="20"/>
        </w:rPr>
        <w:t>osiągnięci</w:t>
      </w:r>
      <w:r w:rsidR="37A95ED4" w:rsidRPr="3B07520B">
        <w:rPr>
          <w:sz w:val="20"/>
          <w:szCs w:val="20"/>
        </w:rPr>
        <w:t>a</w:t>
      </w:r>
      <w:r w:rsidR="5BCEF974" w:rsidRPr="3B07520B">
        <w:rPr>
          <w:sz w:val="20"/>
          <w:szCs w:val="20"/>
        </w:rPr>
        <w:t xml:space="preserve">, </w:t>
      </w:r>
      <w:r w:rsidR="267B56CA" w:rsidRPr="3B07520B">
        <w:rPr>
          <w:sz w:val="20"/>
          <w:szCs w:val="20"/>
        </w:rPr>
        <w:t>uzupełni</w:t>
      </w:r>
      <w:r w:rsidR="476FA06D" w:rsidRPr="3B07520B">
        <w:rPr>
          <w:sz w:val="20"/>
          <w:szCs w:val="20"/>
        </w:rPr>
        <w:t>a</w:t>
      </w:r>
      <w:r w:rsidR="267B56CA" w:rsidRPr="3B07520B">
        <w:rPr>
          <w:sz w:val="20"/>
          <w:szCs w:val="20"/>
        </w:rPr>
        <w:t xml:space="preserve">jąc </w:t>
      </w:r>
      <w:r w:rsidR="5BCEF974" w:rsidRPr="3B07520B">
        <w:rPr>
          <w:sz w:val="20"/>
          <w:szCs w:val="20"/>
        </w:rPr>
        <w:t>oblicze</w:t>
      </w:r>
      <w:r w:rsidR="355CAE68" w:rsidRPr="3B07520B">
        <w:rPr>
          <w:sz w:val="20"/>
          <w:szCs w:val="20"/>
        </w:rPr>
        <w:t>nia</w:t>
      </w:r>
      <w:r w:rsidR="7FAE445E" w:rsidRPr="3B07520B">
        <w:rPr>
          <w:sz w:val="20"/>
          <w:szCs w:val="20"/>
        </w:rPr>
        <w:t>mi</w:t>
      </w:r>
      <w:r w:rsidR="355CAE68" w:rsidRPr="3B07520B">
        <w:rPr>
          <w:sz w:val="20"/>
          <w:szCs w:val="20"/>
        </w:rPr>
        <w:t>.</w:t>
      </w:r>
      <w:r w:rsidR="41522E80" w:rsidRPr="3B07520B">
        <w:rPr>
          <w:sz w:val="20"/>
          <w:szCs w:val="20"/>
        </w:rPr>
        <w:t xml:space="preserve"> W</w:t>
      </w:r>
      <w:r w:rsidR="15586BFF" w:rsidRPr="3B07520B">
        <w:rPr>
          <w:sz w:val="20"/>
          <w:szCs w:val="20"/>
        </w:rPr>
        <w:t>nioskodawca</w:t>
      </w:r>
      <w:r w:rsidR="41522E80" w:rsidRPr="3B07520B">
        <w:rPr>
          <w:sz w:val="20"/>
          <w:szCs w:val="20"/>
        </w:rPr>
        <w:t xml:space="preserve"> zobligowany jest do zastosowania </w:t>
      </w:r>
      <w:r w:rsidR="253C5A57" w:rsidRPr="3B07520B">
        <w:rPr>
          <w:sz w:val="20"/>
          <w:szCs w:val="20"/>
        </w:rPr>
        <w:t xml:space="preserve">w obliczeniach </w:t>
      </w:r>
      <w:r w:rsidR="41522E80" w:rsidRPr="3B07520B">
        <w:rPr>
          <w:sz w:val="20"/>
          <w:szCs w:val="20"/>
        </w:rPr>
        <w:t>parametrów statycznych,</w:t>
      </w:r>
      <w:r w:rsidR="64560181" w:rsidRPr="3B07520B">
        <w:rPr>
          <w:sz w:val="20"/>
          <w:szCs w:val="20"/>
        </w:rPr>
        <w:t xml:space="preserve"> które </w:t>
      </w:r>
      <w:r w:rsidR="5B7F3A44" w:rsidRPr="3B07520B">
        <w:rPr>
          <w:sz w:val="20"/>
          <w:szCs w:val="20"/>
        </w:rPr>
        <w:t xml:space="preserve">zostały opisane w </w:t>
      </w:r>
      <w:r w:rsidR="64560181" w:rsidRPr="3B07520B">
        <w:rPr>
          <w:sz w:val="20"/>
          <w:szCs w:val="20"/>
        </w:rPr>
        <w:t>załącznik</w:t>
      </w:r>
      <w:r w:rsidR="4D577CC3" w:rsidRPr="3B07520B">
        <w:rPr>
          <w:sz w:val="20"/>
          <w:szCs w:val="20"/>
        </w:rPr>
        <w:t>u</w:t>
      </w:r>
      <w:r w:rsidR="64560181" w:rsidRPr="3B07520B">
        <w:rPr>
          <w:sz w:val="20"/>
          <w:szCs w:val="20"/>
        </w:rPr>
        <w:t xml:space="preserve"> nr </w:t>
      </w:r>
      <w:r w:rsidR="302E665D" w:rsidRPr="3B07520B">
        <w:rPr>
          <w:sz w:val="20"/>
          <w:szCs w:val="20"/>
        </w:rPr>
        <w:t>6</w:t>
      </w:r>
      <w:r w:rsidR="64560181" w:rsidRPr="3B07520B">
        <w:rPr>
          <w:sz w:val="20"/>
          <w:szCs w:val="20"/>
        </w:rPr>
        <w:t xml:space="preserve"> do Regulaminu. </w:t>
      </w:r>
    </w:p>
    <w:p w14:paraId="57B5DF9F" w14:textId="7048AB14" w:rsidR="006B6C58" w:rsidRPr="001B4833" w:rsidRDefault="004278AA" w:rsidP="18C10AC0">
      <w:pPr>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6B6C58" w:rsidRPr="001B4833">
        <w:rPr>
          <w:i/>
          <w:iCs/>
          <w:color w:val="44546A" w:themeColor="text2"/>
          <w:sz w:val="20"/>
          <w:szCs w:val="18"/>
        </w:rPr>
        <w:t>1</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782F20F1" w:rsidR="00046DCE" w:rsidRPr="00A03287" w:rsidRDefault="6FBDBE7B" w:rsidP="38882EA8">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w poz. 1 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45467B31" w:rsidR="00046DCE" w:rsidRPr="004C4F9A" w:rsidRDefault="004C4F9A" w:rsidP="004C4F9A">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3B07520B">
        <w:trPr>
          <w:cantSplit/>
          <w:trHeight w:val="3191"/>
          <w:jc w:val="center"/>
        </w:trPr>
        <w:tc>
          <w:tcPr>
            <w:tcW w:w="10201" w:type="dxa"/>
            <w:gridSpan w:val="3"/>
          </w:tcPr>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707C1AD6"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1,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327338">
            <w:pPr>
              <w:pStyle w:val="Akapitzlist"/>
              <w:numPr>
                <w:ilvl w:val="0"/>
                <w:numId w:val="8"/>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327338">
            <w:pPr>
              <w:pStyle w:val="Akapitzlist"/>
              <w:numPr>
                <w:ilvl w:val="0"/>
                <w:numId w:val="8"/>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240FE20F" w14:textId="7B750B83" w:rsidR="13CAC41B" w:rsidRDefault="13CAC41B"/>
    <w:p w14:paraId="0ECC1EC0" w14:textId="77777777" w:rsidR="00335C93" w:rsidRDefault="00335C93" w:rsidP="008A3ABD">
      <w:pPr>
        <w:spacing w:before="240"/>
        <w:rPr>
          <w:i/>
          <w:color w:val="44546A" w:themeColor="text2"/>
          <w:sz w:val="18"/>
        </w:rPr>
      </w:pPr>
    </w:p>
    <w:p w14:paraId="1992FD8E" w14:textId="7F3CCBAC"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 xml:space="preserve">.2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377DD91F">
        <w:trPr>
          <w:cantSplit/>
          <w:trHeight w:val="1123"/>
          <w:jc w:val="center"/>
        </w:trPr>
        <w:tc>
          <w:tcPr>
            <w:tcW w:w="10201" w:type="dxa"/>
            <w:gridSpan w:val="3"/>
            <w:shd w:val="clear" w:color="auto" w:fill="A8D08D" w:themeFill="accent6" w:themeFillTint="99"/>
            <w:vAlign w:val="center"/>
          </w:tcPr>
          <w:p w14:paraId="6710083B" w14:textId="0C6FF75B" w:rsidR="007C70A4" w:rsidRPr="00E800DD" w:rsidRDefault="3DA22ADB" w:rsidP="13CAC41B">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2 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377DD91F">
        <w:trPr>
          <w:cantSplit/>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377DD91F">
        <w:trPr>
          <w:cantSplit/>
          <w:trHeight w:val="1366"/>
          <w:jc w:val="center"/>
        </w:trPr>
        <w:tc>
          <w:tcPr>
            <w:tcW w:w="567" w:type="dxa"/>
            <w:shd w:val="clear" w:color="auto" w:fill="E2EFD9" w:themeFill="accent6" w:themeFillTint="33"/>
            <w:vAlign w:val="center"/>
          </w:tcPr>
          <w:p w14:paraId="0B89DF48" w14:textId="2428CDC5" w:rsidR="007C70A4" w:rsidRPr="004C4F9A" w:rsidRDefault="004C4F9A" w:rsidP="004C4F9A">
            <w:pPr>
              <w:pStyle w:val="Akapitzlist"/>
              <w:ind w:left="0"/>
              <w:jc w:val="center"/>
              <w:rPr>
                <w:rFonts w:cstheme="minorHAnsi"/>
                <w:b/>
                <w:sz w:val="20"/>
                <w:szCs w:val="20"/>
              </w:rPr>
            </w:pPr>
            <w:r w:rsidRPr="004C4F9A">
              <w:rPr>
                <w:rFonts w:cstheme="minorHAnsi"/>
                <w:b/>
                <w:sz w:val="20"/>
                <w:szCs w:val="20"/>
              </w:rPr>
              <w:t>2.</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377DD91F">
        <w:trPr>
          <w:trHeight w:val="2568"/>
          <w:jc w:val="center"/>
        </w:trPr>
        <w:tc>
          <w:tcPr>
            <w:tcW w:w="10201" w:type="dxa"/>
            <w:gridSpan w:val="3"/>
          </w:tcPr>
          <w:p w14:paraId="7700549E" w14:textId="14820CE9" w:rsidR="007C70A4" w:rsidRPr="00327338" w:rsidDel="004278AA" w:rsidRDefault="12EDF097" w:rsidP="00327338">
            <w:pPr>
              <w:rPr>
                <w:i/>
                <w:iCs/>
                <w:sz w:val="20"/>
                <w:szCs w:val="20"/>
              </w:rPr>
            </w:pPr>
            <w:r w:rsidRPr="00327338">
              <w:rPr>
                <w:i/>
                <w:iCs/>
                <w:sz w:val="20"/>
                <w:szCs w:val="20"/>
              </w:rPr>
              <w:t xml:space="preserve">Należy </w:t>
            </w:r>
            <w:r w:rsidR="4D829877" w:rsidRPr="00327338">
              <w:rPr>
                <w:i/>
                <w:iCs/>
                <w:sz w:val="20"/>
                <w:szCs w:val="20"/>
              </w:rPr>
              <w:t>p</w:t>
            </w:r>
            <w:r w:rsidR="00204BBC">
              <w:rPr>
                <w:i/>
                <w:iCs/>
                <w:sz w:val="20"/>
                <w:szCs w:val="20"/>
              </w:rPr>
              <w:t>rzedstawi</w:t>
            </w:r>
            <w:r w:rsidRPr="00327338">
              <w:rPr>
                <w:i/>
                <w:iCs/>
                <w:sz w:val="20"/>
                <w:szCs w:val="20"/>
              </w:rPr>
              <w:t>ć o</w:t>
            </w:r>
            <w:r w:rsidR="7003D92C" w:rsidRPr="00327338">
              <w:rPr>
                <w:i/>
                <w:iCs/>
                <w:sz w:val="20"/>
                <w:szCs w:val="20"/>
              </w:rPr>
              <w:t>bjaśnienia dla przyjętych założeń i danych liczbowych wykorzystanych w kalkulacji LCOH wykonanej w arkuszu kalkulacyjnym stanowiącym załącznik nr do Regulaminu.</w:t>
            </w:r>
          </w:p>
          <w:p w14:paraId="3BD06CC4" w14:textId="1D4ACEA0" w:rsidR="007C70A4" w:rsidRPr="00327338" w:rsidDel="004278AA" w:rsidRDefault="066555AC" w:rsidP="00327338">
            <w:pPr>
              <w:pStyle w:val="Akapitzlist"/>
              <w:numPr>
                <w:ilvl w:val="0"/>
                <w:numId w:val="28"/>
              </w:numPr>
              <w:ind w:left="360"/>
              <w:rPr>
                <w:i/>
                <w:iCs/>
                <w:sz w:val="20"/>
                <w:szCs w:val="20"/>
              </w:rPr>
            </w:pPr>
            <w:r w:rsidRPr="00327338">
              <w:rPr>
                <w:i/>
                <w:iCs/>
                <w:sz w:val="20"/>
                <w:szCs w:val="20"/>
              </w:rPr>
              <w:t>Należy dołączyć wypełniony arkusz kalkulacyjny stanowiący załącznik nr</w:t>
            </w:r>
            <w:r w:rsidR="17AF3367" w:rsidRPr="00327338">
              <w:rPr>
                <w:i/>
                <w:iCs/>
                <w:sz w:val="20"/>
                <w:szCs w:val="20"/>
              </w:rPr>
              <w:t xml:space="preserve"> 3.2</w:t>
            </w:r>
            <w:r w:rsidRPr="00327338">
              <w:rPr>
                <w:i/>
                <w:iCs/>
                <w:sz w:val="20"/>
                <w:szCs w:val="20"/>
              </w:rPr>
              <w:t xml:space="preserve"> do </w:t>
            </w:r>
            <w:r w:rsidRPr="000F2ECF">
              <w:rPr>
                <w:sz w:val="20"/>
                <w:szCs w:val="20"/>
              </w:rPr>
              <w:t>Regulaminu.</w:t>
            </w:r>
          </w:p>
        </w:tc>
      </w:tr>
    </w:tbl>
    <w:p w14:paraId="35E69CC6" w14:textId="0BBADFDF"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 xml:space="preserve">.3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026E24D5" w:rsidR="008011D4" w:rsidRPr="0092052D" w:rsidRDefault="355BAA5B" w:rsidP="18C10AC0">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opisanego w poz. 3 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1BC0182B" w:rsidR="008011D4" w:rsidRPr="004C4F9A" w:rsidRDefault="004C4F9A" w:rsidP="004C4F9A">
            <w:pPr>
              <w:pStyle w:val="Akapitzlist"/>
              <w:ind w:left="0"/>
              <w:jc w:val="center"/>
              <w:rPr>
                <w:rFonts w:cstheme="minorHAnsi"/>
                <w:b/>
                <w:sz w:val="20"/>
                <w:szCs w:val="20"/>
              </w:rPr>
            </w:pPr>
            <w:r w:rsidRPr="004C4F9A">
              <w:rPr>
                <w:rFonts w:cstheme="minorHAnsi"/>
                <w:b/>
                <w:sz w:val="20"/>
                <w:szCs w:val="20"/>
              </w:rPr>
              <w:t>3.</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452B6CAB">
        <w:trPr>
          <w:cantSplit/>
          <w:trHeight w:val="2235"/>
          <w:jc w:val="center"/>
        </w:trPr>
        <w:tc>
          <w:tcPr>
            <w:tcW w:w="10343" w:type="dxa"/>
            <w:gridSpan w:val="3"/>
          </w:tcPr>
          <w:p w14:paraId="7C4EB36C" w14:textId="2CD2A592" w:rsidR="32CF0FEC" w:rsidRDefault="32CF0FEC" w:rsidP="2604A22C">
            <w:pPr>
              <w:rPr>
                <w:i/>
                <w:iCs/>
                <w:sz w:val="20"/>
                <w:szCs w:val="20"/>
              </w:rPr>
            </w:pP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6930347E"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7A6D43" w:rsidRPr="001B4833">
        <w:rPr>
          <w:i/>
          <w:iCs/>
          <w:color w:val="44546A" w:themeColor="text2"/>
          <w:sz w:val="20"/>
          <w:szCs w:val="18"/>
        </w:rPr>
        <w:t>4</w:t>
      </w:r>
      <w:r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52B6CAB">
        <w:trPr>
          <w:cantSplit/>
          <w:trHeight w:val="1134"/>
          <w:jc w:val="center"/>
        </w:trPr>
        <w:tc>
          <w:tcPr>
            <w:tcW w:w="10343" w:type="dxa"/>
            <w:gridSpan w:val="3"/>
            <w:shd w:val="clear" w:color="auto" w:fill="A8D08D" w:themeFill="accent6" w:themeFillTint="99"/>
            <w:vAlign w:val="center"/>
          </w:tcPr>
          <w:p w14:paraId="3B4F4453" w14:textId="5FD26586" w:rsidR="008011D4" w:rsidRPr="005D5C78" w:rsidRDefault="355BAA5B" w:rsidP="18C10AC0">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opisanego w poz. 4 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52B6CAB">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52B6CAB">
        <w:trPr>
          <w:cantSplit/>
          <w:trHeight w:val="833"/>
          <w:jc w:val="center"/>
        </w:trPr>
        <w:tc>
          <w:tcPr>
            <w:tcW w:w="600" w:type="dxa"/>
            <w:shd w:val="clear" w:color="auto" w:fill="E2EFD9" w:themeFill="accent6" w:themeFillTint="33"/>
            <w:vAlign w:val="center"/>
          </w:tcPr>
          <w:p w14:paraId="10257ADD" w14:textId="5C1840D1" w:rsidR="008011D4" w:rsidRPr="00C37F86" w:rsidRDefault="00C37F86" w:rsidP="00C37F86">
            <w:pPr>
              <w:pStyle w:val="Akapitzlist"/>
              <w:ind w:left="0"/>
              <w:jc w:val="center"/>
              <w:rPr>
                <w:rFonts w:cstheme="minorHAnsi"/>
                <w:b/>
                <w:sz w:val="20"/>
                <w:szCs w:val="20"/>
              </w:rPr>
            </w:pPr>
            <w:r w:rsidRPr="00C37F86">
              <w:rPr>
                <w:rFonts w:cstheme="minorHAnsi"/>
                <w:b/>
                <w:sz w:val="20"/>
                <w:szCs w:val="20"/>
              </w:rPr>
              <w:t>4.</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452B6CAB">
        <w:trPr>
          <w:cantSplit/>
          <w:trHeight w:val="1725"/>
          <w:jc w:val="center"/>
        </w:trPr>
        <w:tc>
          <w:tcPr>
            <w:tcW w:w="10343" w:type="dxa"/>
            <w:gridSpan w:val="3"/>
          </w:tcPr>
          <w:p w14:paraId="0A76F66C" w14:textId="4D81931B" w:rsidR="008011D4" w:rsidRPr="008A7255" w:rsidDel="004278AA" w:rsidRDefault="79A9A282" w:rsidP="00327338">
            <w:pPr>
              <w:rPr>
                <w:rFonts w:eastAsiaTheme="minorEastAsia"/>
                <w:i/>
                <w:iCs/>
                <w:sz w:val="20"/>
                <w:szCs w:val="20"/>
              </w:rPr>
            </w:pPr>
            <w:r w:rsidRPr="2604A22C">
              <w:rPr>
                <w:i/>
                <w:iCs/>
                <w:sz w:val="20"/>
                <w:szCs w:val="20"/>
              </w:rPr>
              <w:t>Należy p</w:t>
            </w:r>
            <w:r w:rsidR="00204BBC">
              <w:rPr>
                <w:i/>
                <w:iCs/>
                <w:sz w:val="20"/>
                <w:szCs w:val="20"/>
              </w:rPr>
              <w:t>rzedstawi</w:t>
            </w:r>
            <w:r w:rsidRPr="2604A22C">
              <w:rPr>
                <w:i/>
                <w:iCs/>
                <w:sz w:val="20"/>
                <w:szCs w:val="20"/>
              </w:rPr>
              <w:t>ć uzasa</w:t>
            </w:r>
            <w:r w:rsidR="720CA4BE" w:rsidRPr="2604A22C">
              <w:rPr>
                <w:i/>
                <w:iCs/>
                <w:sz w:val="20"/>
                <w:szCs w:val="20"/>
              </w:rPr>
              <w:t xml:space="preserve">dnienie spełnienia wymagania uwzględniające </w:t>
            </w:r>
            <w:r w:rsidR="28048D11" w:rsidRPr="2604A22C">
              <w:rPr>
                <w:i/>
                <w:iCs/>
                <w:sz w:val="20"/>
                <w:szCs w:val="20"/>
              </w:rPr>
              <w:t xml:space="preserve">kalkulację </w:t>
            </w:r>
            <w:r w:rsidR="720CA4BE" w:rsidRPr="2604A22C">
              <w:rPr>
                <w:i/>
                <w:iCs/>
                <w:sz w:val="20"/>
                <w:szCs w:val="20"/>
              </w:rPr>
              <w:t xml:space="preserve"> 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7A80C8F4" w:rsidR="00697524" w:rsidRPr="001B4833" w:rsidRDefault="00697524" w:rsidP="00327338">
      <w:pPr>
        <w:spacing w:before="240"/>
        <w:rPr>
          <w:i/>
          <w:color w:val="44546A" w:themeColor="text2"/>
          <w:sz w:val="20"/>
        </w:rPr>
      </w:pPr>
      <w:r w:rsidRPr="001B4833">
        <w:rPr>
          <w:i/>
          <w:color w:val="44546A" w:themeColor="text2"/>
          <w:sz w:val="20"/>
        </w:rPr>
        <w:t>Tabela E.5 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25CAAECB" w:rsidR="00697524" w:rsidRPr="003F5D78" w:rsidRDefault="005760FA" w:rsidP="003D1387">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5</w:t>
            </w:r>
            <w:r w:rsidRPr="005760FA">
              <w:rPr>
                <w:rFonts w:asciiTheme="minorHAnsi" w:hAnsiTheme="minorHAnsi" w:cstheme="minorHAnsi"/>
                <w:sz w:val="20"/>
                <w:szCs w:val="20"/>
              </w:rPr>
              <w:t xml:space="preserve"> 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7E387780" w:rsidR="00697524" w:rsidRPr="00C37F86" w:rsidRDefault="00C37F86" w:rsidP="00C37F86">
            <w:pPr>
              <w:pStyle w:val="Akapitzlist"/>
              <w:ind w:left="0"/>
              <w:jc w:val="center"/>
              <w:rPr>
                <w:rFonts w:cstheme="minorHAnsi"/>
                <w:b/>
                <w:sz w:val="20"/>
                <w:szCs w:val="20"/>
              </w:rPr>
            </w:pPr>
            <w:r w:rsidRPr="00C37F86">
              <w:rPr>
                <w:rFonts w:cstheme="minorHAnsi"/>
                <w:b/>
                <w:sz w:val="20"/>
                <w:szCs w:val="20"/>
              </w:rPr>
              <w:t>5.</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5F6ED959" w14:textId="77777777" w:rsidR="00697524" w:rsidRDefault="00697524" w:rsidP="00697524"/>
    <w:p w14:paraId="3A951941" w14:textId="298C6DC4" w:rsidR="00697524" w:rsidRPr="001B4833" w:rsidRDefault="00697524" w:rsidP="00697524">
      <w:pPr>
        <w:rPr>
          <w:i/>
          <w:color w:val="44546A" w:themeColor="text2"/>
          <w:sz w:val="20"/>
        </w:rPr>
      </w:pPr>
      <w:r w:rsidRPr="001B4833">
        <w:rPr>
          <w:i/>
          <w:color w:val="44546A" w:themeColor="text2"/>
          <w:sz w:val="20"/>
        </w:rPr>
        <w:t>Tabela E.6 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377DD91F">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377DD91F">
        <w:trPr>
          <w:cantSplit/>
          <w:trHeight w:val="1134"/>
          <w:jc w:val="center"/>
        </w:trPr>
        <w:tc>
          <w:tcPr>
            <w:tcW w:w="10353" w:type="dxa"/>
            <w:gridSpan w:val="5"/>
            <w:shd w:val="clear" w:color="auto" w:fill="C5E0B3" w:themeFill="accent6" w:themeFillTint="66"/>
            <w:vAlign w:val="center"/>
          </w:tcPr>
          <w:p w14:paraId="2E48ABCD" w14:textId="7CB1665D" w:rsidR="00697524" w:rsidRPr="003F5D78" w:rsidRDefault="005760FA" w:rsidP="377DD91F">
            <w:pPr>
              <w:pStyle w:val="paragraph"/>
              <w:jc w:val="both"/>
              <w:textAlignment w:val="baseline"/>
              <w:rPr>
                <w:rStyle w:val="eop"/>
                <w:rFonts w:ascii="Calibri" w:hAnsi="Calibri" w:cs="Calibri"/>
                <w:sz w:val="20"/>
                <w:szCs w:val="20"/>
              </w:rPr>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 xml:space="preserve">ę Etapu </w:t>
            </w:r>
            <w:r>
              <w:rPr>
                <w:rStyle w:val="normaltextrun"/>
                <w:rFonts w:asciiTheme="minorHAnsi" w:hAnsiTheme="minorHAnsi" w:cstheme="minorHAnsi"/>
                <w:sz w:val="20"/>
                <w:szCs w:val="20"/>
                <w:u w:val="single"/>
              </w:rPr>
              <w:t>I</w:t>
            </w:r>
            <w:r w:rsidRPr="005760FA">
              <w:rPr>
                <w:rStyle w:val="normaltextrun"/>
                <w:rFonts w:asciiTheme="minorHAnsi" w:hAnsiTheme="minorHAnsi" w:cstheme="minorHAnsi"/>
                <w:sz w:val="20"/>
                <w:szCs w:val="20"/>
                <w:u w:val="single"/>
              </w:rPr>
              <w:t>I</w:t>
            </w:r>
            <w:r w:rsidRPr="005760FA">
              <w:rPr>
                <w:rFonts w:asciiTheme="minorHAnsi" w:hAnsiTheme="minorHAnsi" w:cstheme="minorHAnsi"/>
                <w:sz w:val="20"/>
                <w:szCs w:val="20"/>
              </w:rPr>
              <w:t xml:space="preserve">, opisanego w poz. </w:t>
            </w:r>
            <w:r>
              <w:rPr>
                <w:rFonts w:asciiTheme="minorHAnsi" w:hAnsiTheme="minorHAnsi" w:cstheme="minorHAnsi"/>
                <w:sz w:val="20"/>
                <w:szCs w:val="20"/>
              </w:rPr>
              <w:t>6</w:t>
            </w:r>
            <w:r w:rsidRPr="005760FA">
              <w:rPr>
                <w:rFonts w:asciiTheme="minorHAnsi" w:hAnsiTheme="minorHAnsi" w:cstheme="minorHAnsi"/>
                <w:sz w:val="20"/>
                <w:szCs w:val="20"/>
              </w:rPr>
              <w:t xml:space="preserve"> Tabeli nr 2 Załącznika nr 1 do Regulaminu, </w:t>
            </w:r>
            <w:r w:rsidR="00697524" w:rsidRPr="377DD91F">
              <w:rPr>
                <w:rStyle w:val="normaltextrun"/>
                <w:rFonts w:ascii="Calibri" w:hAnsi="Calibri" w:cs="Calibri"/>
                <w:sz w:val="20"/>
                <w:szCs w:val="20"/>
              </w:rPr>
              <w:t xml:space="preserve">Wnioskodawca 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kropków w</w:t>
            </w:r>
            <w:r w:rsidR="00697524" w:rsidRPr="377DD91F">
              <w:rPr>
                <w:rStyle w:val="normaltextrun"/>
                <w:rFonts w:ascii="Calibri" w:hAnsi="Calibri" w:cs="Calibri"/>
                <w:sz w:val="20"/>
                <w:szCs w:val="20"/>
              </w:rPr>
              <w:t xml:space="preserve">ynagrodzenie całkowite </w:t>
            </w:r>
            <w:r w:rsidR="2A7FCAC3" w:rsidRPr="377DD91F">
              <w:rPr>
                <w:rStyle w:val="normaltextrun"/>
                <w:rFonts w:ascii="Calibri" w:hAnsi="Calibri" w:cs="Calibri"/>
                <w:sz w:val="20"/>
                <w:szCs w:val="20"/>
              </w:rPr>
              <w:t>oferowane za realizację Etapu II,</w:t>
            </w:r>
            <w:r w:rsidR="2A7FCAC3" w:rsidRPr="377DD91F">
              <w:rPr>
                <w:rStyle w:val="eop"/>
                <w:rFonts w:ascii="Calibri" w:hAnsi="Calibri" w:cs="Calibri"/>
                <w:sz w:val="20"/>
                <w:szCs w:val="20"/>
              </w:rPr>
              <w:t xml:space="preserve"> </w:t>
            </w:r>
            <w:r w:rsidR="00697524" w:rsidRPr="377DD91F">
              <w:rPr>
                <w:rStyle w:val="normaltextrun"/>
                <w:rFonts w:ascii="Calibri" w:hAnsi="Calibri" w:cs="Calibri"/>
                <w:sz w:val="20"/>
                <w:szCs w:val="20"/>
              </w:rPr>
              <w:t>obejmujące wszelkie roszczenia Wykonawcy względem NCBR za realizację Etapu II,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377DD91F">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377DD91F">
        <w:trPr>
          <w:cantSplit/>
          <w:trHeight w:val="899"/>
          <w:jc w:val="center"/>
        </w:trPr>
        <w:tc>
          <w:tcPr>
            <w:tcW w:w="562" w:type="dxa"/>
            <w:shd w:val="clear" w:color="auto" w:fill="E2EFD9" w:themeFill="accent6" w:themeFillTint="33"/>
            <w:vAlign w:val="center"/>
          </w:tcPr>
          <w:p w14:paraId="2882A728" w14:textId="51BCFA9D" w:rsidR="00697524" w:rsidRPr="00C37F86" w:rsidRDefault="00C37F86" w:rsidP="00C37F86">
            <w:pPr>
              <w:pStyle w:val="Akapitzlist"/>
              <w:ind w:left="0"/>
              <w:jc w:val="center"/>
              <w:rPr>
                <w:rFonts w:cstheme="minorHAnsi"/>
                <w:b/>
                <w:sz w:val="20"/>
                <w:szCs w:val="20"/>
              </w:rPr>
            </w:pPr>
            <w:r>
              <w:rPr>
                <w:rFonts w:cstheme="minorHAnsi"/>
                <w:b/>
                <w:sz w:val="20"/>
                <w:szCs w:val="20"/>
              </w:rPr>
              <w:t>6.</w:t>
            </w:r>
          </w:p>
        </w:tc>
        <w:tc>
          <w:tcPr>
            <w:tcW w:w="2410" w:type="dxa"/>
            <w:shd w:val="clear" w:color="auto" w:fill="E2EFD9" w:themeFill="accent6" w:themeFillTint="33"/>
            <w:vAlign w:val="center"/>
          </w:tcPr>
          <w:p w14:paraId="375383E5" w14:textId="413F0D3A" w:rsidR="00697524" w:rsidRPr="00AC202B" w:rsidRDefault="00697524" w:rsidP="003D1387">
            <w:pPr>
              <w:rPr>
                <w:rFonts w:cstheme="minorHAnsi"/>
                <w:b/>
                <w:sz w:val="20"/>
                <w:szCs w:val="20"/>
              </w:rPr>
            </w:pPr>
            <w:r>
              <w:rPr>
                <w:rFonts w:cstheme="minorHAnsi"/>
                <w:b/>
                <w:sz w:val="20"/>
                <w:szCs w:val="20"/>
              </w:rPr>
              <w:t>Cena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77777777" w:rsidR="00697524" w:rsidRPr="00AC202B" w:rsidDel="004278AA" w:rsidRDefault="00697524" w:rsidP="003D1387">
            <w:pPr>
              <w:rPr>
                <w:rFonts w:cstheme="minorHAnsi"/>
                <w:b/>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13CAC41B">
      <w:pPr>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242C179D" w:rsidR="007105A0" w:rsidRPr="00D65761" w:rsidRDefault="18810B58" w:rsidP="007B1655">
      <w:pPr>
        <w:jc w:val="both"/>
        <w:rPr>
          <w:sz w:val="20"/>
          <w:szCs w:val="20"/>
        </w:rPr>
      </w:pPr>
      <w:r w:rsidRPr="3E814557">
        <w:rPr>
          <w:sz w:val="20"/>
          <w:szCs w:val="20"/>
        </w:rPr>
        <w:t xml:space="preserve">W </w:t>
      </w:r>
      <w:r w:rsidR="774F4BCE" w:rsidRPr="3E814557">
        <w:rPr>
          <w:sz w:val="20"/>
          <w:szCs w:val="20"/>
        </w:rPr>
        <w:t xml:space="preserve">ramach niniejszej części Wniosku, Wykonawca jest zobligowany przedstawić opis koncepcyjny planowanej Technologii </w:t>
      </w:r>
      <w:r w:rsidR="0EEC54F7" w:rsidRPr="3E814557">
        <w:rPr>
          <w:sz w:val="20"/>
          <w:szCs w:val="20"/>
        </w:rPr>
        <w:t>Ciepłowni</w:t>
      </w:r>
      <w:r w:rsidR="774F4BCE" w:rsidRPr="3E814557">
        <w:rPr>
          <w:sz w:val="20"/>
          <w:szCs w:val="20"/>
        </w:rPr>
        <w:t xml:space="preserve"> Przyszłości wraz z informacjami doprecyzowującymi, zgodnie z tabelami poniżej, co pozwoli Zamawiającemu uzysk</w:t>
      </w:r>
      <w:r w:rsidR="1FAB1A39" w:rsidRPr="3E814557">
        <w:rPr>
          <w:sz w:val="20"/>
          <w:szCs w:val="20"/>
        </w:rPr>
        <w:t>ać</w:t>
      </w:r>
      <w:r w:rsidR="774F4BCE" w:rsidRPr="3E814557">
        <w:rPr>
          <w:sz w:val="20"/>
          <w:szCs w:val="20"/>
        </w:rPr>
        <w:t xml:space="preserve"> szczegółow</w:t>
      </w:r>
      <w:r w:rsidR="747E39F0" w:rsidRPr="3E814557">
        <w:rPr>
          <w:sz w:val="20"/>
          <w:szCs w:val="20"/>
        </w:rPr>
        <w:t>e</w:t>
      </w:r>
      <w:r w:rsidR="774F4BCE" w:rsidRPr="3E814557">
        <w:rPr>
          <w:sz w:val="20"/>
          <w:szCs w:val="20"/>
        </w:rPr>
        <w:t xml:space="preserve"> informacj</w:t>
      </w:r>
      <w:r w:rsidR="1AA639F7" w:rsidRPr="3E814557">
        <w:rPr>
          <w:sz w:val="20"/>
          <w:szCs w:val="20"/>
        </w:rPr>
        <w:t>e</w:t>
      </w:r>
      <w:r w:rsidR="774F4BCE" w:rsidRPr="3E814557">
        <w:rPr>
          <w:sz w:val="20"/>
          <w:szCs w:val="20"/>
        </w:rPr>
        <w:t xml:space="preserve"> odnośnie proponowanej Technologii, w szczególności rozwiązań innowacyjnych, a także jej potencjału wdrożeniowego, </w:t>
      </w:r>
      <w:r w:rsidR="3DBAB456" w:rsidRPr="3E814557">
        <w:rPr>
          <w:sz w:val="20"/>
          <w:szCs w:val="20"/>
        </w:rPr>
        <w:t>które</w:t>
      </w:r>
      <w:r w:rsidR="774F4BCE" w:rsidRPr="3E814557">
        <w:rPr>
          <w:sz w:val="20"/>
          <w:szCs w:val="20"/>
        </w:rPr>
        <w:t xml:space="preserve"> Zamawiający </w:t>
      </w:r>
      <w:r w:rsidR="3DBAB456" w:rsidRPr="3E814557">
        <w:rPr>
          <w:sz w:val="20"/>
          <w:szCs w:val="20"/>
        </w:rPr>
        <w:t xml:space="preserve">uwzględni w trakcie </w:t>
      </w:r>
      <w:r w:rsidR="774F4BCE" w:rsidRPr="3E814557">
        <w:rPr>
          <w:sz w:val="20"/>
          <w:szCs w:val="20"/>
        </w:rPr>
        <w:t>wyboru najbardziej innowacyjnych i najlepiej rokujących rozwiązań.</w:t>
      </w:r>
      <w:r w:rsidR="4546CB37" w:rsidRPr="3E814557">
        <w:rPr>
          <w:sz w:val="20"/>
          <w:szCs w:val="20"/>
        </w:rPr>
        <w:t xml:space="preserve"> </w:t>
      </w:r>
    </w:p>
    <w:p w14:paraId="64F8D5F4" w14:textId="3E6F9AC0" w:rsidR="00F82311" w:rsidRPr="003607B3" w:rsidRDefault="1E5CDB8E" w:rsidP="00F82311">
      <w:pPr>
        <w:pStyle w:val="Legenda"/>
        <w:keepNext/>
        <w:rPr>
          <w:sz w:val="20"/>
          <w:szCs w:val="20"/>
        </w:rPr>
      </w:pPr>
      <w:r w:rsidRPr="452B6CAB">
        <w:rPr>
          <w:sz w:val="20"/>
          <w:szCs w:val="20"/>
        </w:rPr>
        <w:t>Tabela F</w:t>
      </w:r>
      <w:r w:rsidR="6DC0839E"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6DC0839E" w:rsidRPr="452B6CAB">
        <w:rPr>
          <w:noProof/>
          <w:sz w:val="20"/>
          <w:szCs w:val="20"/>
        </w:rPr>
        <w:t>1</w:t>
      </w:r>
      <w:r w:rsidRPr="452B6CAB">
        <w:rPr>
          <w:sz w:val="20"/>
          <w:szCs w:val="20"/>
        </w:rPr>
        <w:fldChar w:fldCharType="end"/>
      </w:r>
      <w:r w:rsidR="6DC0839E" w:rsidRPr="452B6CAB">
        <w:rPr>
          <w:noProof/>
          <w:sz w:val="20"/>
          <w:szCs w:val="20"/>
        </w:rPr>
        <w:t>.</w:t>
      </w:r>
      <w:r w:rsidR="6DC0839E" w:rsidRPr="452B6CAB">
        <w:rPr>
          <w:sz w:val="20"/>
          <w:szCs w:val="20"/>
        </w:rPr>
        <w:t xml:space="preserve">  Opis koncepcyjny planowanej Technologii </w:t>
      </w:r>
      <w:r w:rsidR="00B43E9A" w:rsidRPr="452B6CAB">
        <w:rPr>
          <w:sz w:val="20"/>
          <w:szCs w:val="20"/>
        </w:rPr>
        <w:t>Ciepłowni</w:t>
      </w:r>
      <w:r w:rsidR="3088C16F" w:rsidRPr="452B6CAB">
        <w:rPr>
          <w:sz w:val="20"/>
          <w:szCs w:val="20"/>
        </w:rPr>
        <w:t xml:space="preserve"> Przyszłości</w:t>
      </w:r>
      <w:r w:rsidR="1CB7A79B" w:rsidRPr="452B6CAB">
        <w:rPr>
          <w:sz w:val="20"/>
          <w:szCs w:val="20"/>
        </w:rPr>
        <w:t>.</w:t>
      </w:r>
      <w:r w:rsidR="3088C16F" w:rsidRPr="452B6CAB">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544EEEDD">
        <w:trPr>
          <w:trHeight w:val="555"/>
        </w:trPr>
        <w:tc>
          <w:tcPr>
            <w:tcW w:w="10632" w:type="dxa"/>
            <w:shd w:val="clear" w:color="auto" w:fill="A8D08D" w:themeFill="accent6" w:themeFillTint="99"/>
            <w:vAlign w:val="center"/>
          </w:tcPr>
          <w:p w14:paraId="3934F12B" w14:textId="19A90199" w:rsidR="00F82311" w:rsidRPr="00D65761" w:rsidRDefault="60A2C4B1" w:rsidP="13CAC41B">
            <w:pPr>
              <w:jc w:val="center"/>
              <w:rPr>
                <w:b/>
                <w:bCs/>
                <w:sz w:val="20"/>
                <w:szCs w:val="20"/>
              </w:rPr>
            </w:pPr>
            <w:r w:rsidRPr="13CAC41B">
              <w:rPr>
                <w:b/>
                <w:bCs/>
                <w:sz w:val="20"/>
                <w:szCs w:val="20"/>
              </w:rPr>
              <w:t xml:space="preserve">Opis koncepcyjny planowanej Technologii </w:t>
            </w:r>
            <w:r w:rsidR="0EEC54F7" w:rsidRPr="13CAC41B">
              <w:rPr>
                <w:b/>
                <w:bCs/>
                <w:sz w:val="20"/>
                <w:szCs w:val="20"/>
              </w:rPr>
              <w:t>Ciepłowni</w:t>
            </w:r>
            <w:r w:rsidR="1992B8E4" w:rsidRPr="13CAC41B">
              <w:rPr>
                <w:b/>
                <w:bCs/>
                <w:sz w:val="20"/>
                <w:szCs w:val="20"/>
              </w:rPr>
              <w:t xml:space="preserve"> Przyszłości</w:t>
            </w:r>
          </w:p>
        </w:tc>
      </w:tr>
      <w:tr w:rsidR="007105A0" w:rsidRPr="00D65761" w14:paraId="68F80A7A" w14:textId="77777777" w:rsidTr="544EEEDD">
        <w:trPr>
          <w:trHeight w:val="4633"/>
        </w:trPr>
        <w:tc>
          <w:tcPr>
            <w:tcW w:w="10632" w:type="dxa"/>
            <w:shd w:val="clear" w:color="auto" w:fill="A8D08D" w:themeFill="accent6" w:themeFillTint="99"/>
          </w:tcPr>
          <w:p w14:paraId="6CF72672" w14:textId="55CDAF80" w:rsidR="007105A0" w:rsidRPr="00D65761" w:rsidRDefault="000572F8" w:rsidP="000572F8">
            <w:pPr>
              <w:spacing w:after="120"/>
              <w:jc w:val="both"/>
              <w:rPr>
                <w:sz w:val="20"/>
                <w:szCs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Pr>
                <w:rStyle w:val="normaltextrun"/>
                <w:rFonts w:ascii="Calibri" w:hAnsi="Calibri" w:cs="Calibri"/>
                <w:sz w:val="20"/>
                <w:szCs w:val="20"/>
                <w:u w:val="single"/>
              </w:rPr>
              <w:t>O</w:t>
            </w:r>
            <w:r>
              <w:rPr>
                <w:rStyle w:val="normaltextrun"/>
                <w:rFonts w:ascii="Calibri" w:hAnsi="Calibri" w:cs="Calibri"/>
                <w:u w:val="single"/>
              </w:rPr>
              <w:t>pis koncepcyjny planowanej Technologii Ciepłowni Przyszłości</w:t>
            </w:r>
            <w:r w:rsidRPr="005760FA">
              <w:rPr>
                <w:rFonts w:cstheme="minorHAnsi"/>
                <w:sz w:val="20"/>
                <w:szCs w:val="20"/>
              </w:rPr>
              <w:t xml:space="preserve">, opisanego w poz. </w:t>
            </w:r>
            <w:r>
              <w:rPr>
                <w:rFonts w:cstheme="minorHAnsi"/>
                <w:sz w:val="20"/>
                <w:szCs w:val="20"/>
              </w:rPr>
              <w:t>1</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 </w:t>
            </w:r>
            <w:r>
              <w:rPr>
                <w:rFonts w:cstheme="minorHAnsi"/>
                <w:sz w:val="20"/>
                <w:szCs w:val="20"/>
              </w:rPr>
              <w:t>opisać</w:t>
            </w:r>
            <w:r w:rsidR="007105A0" w:rsidRPr="38882EA8">
              <w:rPr>
                <w:sz w:val="20"/>
                <w:szCs w:val="20"/>
              </w:rPr>
              <w:t xml:space="preserve"> </w:t>
            </w:r>
            <w:r>
              <w:rPr>
                <w:sz w:val="20"/>
                <w:szCs w:val="20"/>
              </w:rPr>
              <w:t xml:space="preserve">poniżej </w:t>
            </w:r>
            <w:r w:rsidR="007105A0" w:rsidRPr="38882EA8">
              <w:rPr>
                <w:sz w:val="20"/>
                <w:szCs w:val="20"/>
              </w:rPr>
              <w:t>koncepcj</w:t>
            </w:r>
            <w:r>
              <w:rPr>
                <w:sz w:val="20"/>
                <w:szCs w:val="20"/>
              </w:rPr>
              <w:t>ę</w:t>
            </w:r>
            <w:r w:rsidR="007105A0" w:rsidRPr="38882EA8">
              <w:rPr>
                <w:sz w:val="20"/>
                <w:szCs w:val="20"/>
              </w:rPr>
              <w:t xml:space="preserve"> planowanej Technologii </w:t>
            </w:r>
            <w:r w:rsidR="00B43E9A" w:rsidRPr="38882EA8">
              <w:rPr>
                <w:sz w:val="20"/>
                <w:szCs w:val="20"/>
              </w:rPr>
              <w:t>Ciepłowni</w:t>
            </w:r>
            <w:r w:rsidR="007105A0" w:rsidRPr="38882EA8">
              <w:rPr>
                <w:sz w:val="20"/>
                <w:szCs w:val="20"/>
              </w:rPr>
              <w:t xml:space="preserve"> Przyszłości</w:t>
            </w:r>
            <w:r>
              <w:rPr>
                <w:sz w:val="20"/>
                <w:szCs w:val="20"/>
              </w:rPr>
              <w:t xml:space="preserve">, </w:t>
            </w:r>
            <w:r w:rsidR="007105A0" w:rsidRPr="38882EA8">
              <w:rPr>
                <w:sz w:val="20"/>
                <w:szCs w:val="20"/>
              </w:rPr>
              <w:t xml:space="preserve"> poda</w:t>
            </w:r>
            <w:r>
              <w:rPr>
                <w:sz w:val="20"/>
                <w:szCs w:val="20"/>
              </w:rPr>
              <w:t>jąc</w:t>
            </w:r>
            <w:r w:rsidR="007105A0" w:rsidRPr="38882EA8">
              <w:rPr>
                <w:sz w:val="20"/>
                <w:szCs w:val="20"/>
              </w:rPr>
              <w:t xml:space="preserve"> w szczególności:</w:t>
            </w:r>
          </w:p>
          <w:p w14:paraId="4CF45096" w14:textId="3D1B8BCD"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rPr>
              <w:t xml:space="preserve"> </w:t>
            </w:r>
            <w:r w:rsidRPr="3E814557">
              <w:rPr>
                <w:rFonts w:ascii="Calibri" w:eastAsia="Calibri" w:hAnsi="Calibri" w:cs="Calibri"/>
                <w:color w:val="000000" w:themeColor="text1"/>
                <w:sz w:val="20"/>
                <w:szCs w:val="20"/>
              </w:rPr>
              <w:t>a) Ogólny opis Technologii, podstawy teoretyczne, referencje, zastosowanie na świecie (jeśli dotyczy),</w:t>
            </w:r>
          </w:p>
          <w:p w14:paraId="3A9E5020" w14:textId="78CC8A86"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b) Charakterystykę Technologii i Demonstratora Technologii opracowywanego w ramach Przedsięwzięcia,</w:t>
            </w:r>
          </w:p>
          <w:p w14:paraId="7E107532" w14:textId="67AF608B"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c) Przewagi i różnice Technologii w stosunku do obecnie dostępnych,</w:t>
            </w:r>
          </w:p>
          <w:p w14:paraId="087AC7C3" w14:textId="5079B851"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d) Podstawowe założenia projektowe Demonstratora Technologii,</w:t>
            </w:r>
          </w:p>
          <w:p w14:paraId="42DDD64F" w14:textId="0C9E5925"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e) Blokowy schemat Procesu Technologicznego, schemat procesowy, schemat orurowania i oprzyrządowania,</w:t>
            </w:r>
            <w:r w:rsidR="59EB191D">
              <w:tab/>
            </w:r>
          </w:p>
          <w:p w14:paraId="33A7C475" w14:textId="0206D62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f) Opis Procesu Technologicznego – część technologiczna, opis wszystkich działów procesowych, etapów produkcji i parametrów procesowych,</w:t>
            </w:r>
          </w:p>
          <w:p w14:paraId="2FCC1191" w14:textId="562B1B4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g) Opis najważniejszych urządzeń wchodzących w skład poszczególnych działów procesowych w Demonstratorze Technologii np. opis i zasada działania urządzeń wraz z określeniem parametrów urządzeń, ich sprawności i wydajności, </w:t>
            </w:r>
          </w:p>
          <w:p w14:paraId="2D4B3474" w14:textId="1548D402"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h) Koncepcja zagospodarowania terenu,</w:t>
            </w:r>
          </w:p>
          <w:p w14:paraId="0C3C05B1" w14:textId="2F05130D"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i) Wskaźniki technologiczne,</w:t>
            </w:r>
          </w:p>
          <w:p w14:paraId="4490B4F1" w14:textId="232E16B8"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j) Opisy instalacji elektrycznej i automatyki, </w:t>
            </w:r>
          </w:p>
          <w:p w14:paraId="7FB8921A" w14:textId="2F14CE09"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k) Istotne dane dotyczące eksploatacji Demonstratora Technologii m.in.: wykorzystanie mediów, zatrudnienie itp.</w:t>
            </w:r>
          </w:p>
          <w:p w14:paraId="59FC3228" w14:textId="067435DF" w:rsidR="59EB191D" w:rsidRDefault="7C49F660" w:rsidP="00327338">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l) Ryzyka związane z produkcją i eksploatacją Technologii oraz sposób zapobiegania i zarządzania ryzykiem,</w:t>
            </w:r>
          </w:p>
          <w:p w14:paraId="29F24601" w14:textId="1D9891DB" w:rsidR="59EB191D" w:rsidRDefault="7C49F660" w:rsidP="3E814557">
            <w:pPr>
              <w:spacing w:line="276"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 xml:space="preserve">m) Składowe Technologii, którymi Wnioskodawca już dysponuje (opis ogólny </w:t>
            </w:r>
            <w:proofErr w:type="spellStart"/>
            <w:r w:rsidRPr="3E814557">
              <w:rPr>
                <w:rFonts w:ascii="Calibri" w:eastAsia="Calibri" w:hAnsi="Calibri" w:cs="Calibri"/>
                <w:color w:val="000000" w:themeColor="text1"/>
                <w:sz w:val="20"/>
                <w:szCs w:val="20"/>
              </w:rPr>
              <w:t>Background</w:t>
            </w:r>
            <w:proofErr w:type="spellEnd"/>
            <w:r w:rsidRPr="3E814557">
              <w:rPr>
                <w:rFonts w:ascii="Calibri" w:eastAsia="Calibri" w:hAnsi="Calibri" w:cs="Calibri"/>
                <w:color w:val="000000" w:themeColor="text1"/>
                <w:sz w:val="20"/>
                <w:szCs w:val="20"/>
              </w:rPr>
              <w:t xml:space="preserve"> IP), a które dopiero musi opracować (opis ogólny </w:t>
            </w:r>
            <w:proofErr w:type="spellStart"/>
            <w:r w:rsidRPr="3E814557">
              <w:rPr>
                <w:rFonts w:ascii="Calibri" w:eastAsia="Calibri" w:hAnsi="Calibri" w:cs="Calibri"/>
                <w:color w:val="000000" w:themeColor="text1"/>
                <w:sz w:val="20"/>
                <w:szCs w:val="20"/>
              </w:rPr>
              <w:t>Foreground</w:t>
            </w:r>
            <w:proofErr w:type="spellEnd"/>
            <w:r w:rsidRPr="3E814557">
              <w:rPr>
                <w:rFonts w:ascii="Calibri" w:eastAsia="Calibri" w:hAnsi="Calibri" w:cs="Calibri"/>
                <w:color w:val="000000" w:themeColor="text1"/>
                <w:sz w:val="20"/>
                <w:szCs w:val="20"/>
              </w:rPr>
              <w:t xml:space="preserve"> IP), </w:t>
            </w:r>
          </w:p>
          <w:p w14:paraId="1621AB5E" w14:textId="0EF67BAC" w:rsidR="59EB191D" w:rsidRDefault="7C49F660" w:rsidP="3E814557">
            <w:pPr>
              <w:spacing w:line="257"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n) Aspekty jakościowe:</w:t>
            </w:r>
          </w:p>
          <w:p w14:paraId="306EFB1B" w14:textId="3214A5F8"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wykorzystanie urządzeń i podzespołów renomowanych producentów,</w:t>
            </w:r>
          </w:p>
          <w:p w14:paraId="4CF712CE" w14:textId="1243D8B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dłuższy niż określony przez Zamawiającego okres gwarancji,</w:t>
            </w:r>
          </w:p>
          <w:p w14:paraId="3CA2DE64" w14:textId="556B768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 xml:space="preserve">likwidacja lub wymiana konwencjonalnego źródła, </w:t>
            </w:r>
          </w:p>
          <w:p w14:paraId="28CCDEEC" w14:textId="2CA17792"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rozmiar Demonstratora Technologii w stosunku do całego systemu ciepłowniczego miejscowości,</w:t>
            </w:r>
          </w:p>
          <w:p w14:paraId="4F037BBE" w14:textId="51787D13"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możliwość uzyskania udziału OZE w Demonstratorze Technologii na poziomie 100%,</w:t>
            </w:r>
          </w:p>
          <w:p w14:paraId="2526D92D" w14:textId="5D9907A0"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ocena wiarygodności modelowania numerycznego zawartego we wniosku,</w:t>
            </w:r>
          </w:p>
          <w:p w14:paraId="70238201" w14:textId="23A9996E"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lokalna dostępność wykorzystanych źródeł OZE i zasobów,</w:t>
            </w:r>
          </w:p>
          <w:p w14:paraId="79895D4C" w14:textId="7E898795" w:rsidR="59EB191D" w:rsidRDefault="7C49F660" w:rsidP="3E814557">
            <w:pPr>
              <w:pStyle w:val="Akapitzlist"/>
              <w:numPr>
                <w:ilvl w:val="0"/>
                <w:numId w:val="3"/>
              </w:numPr>
              <w:spacing w:after="160" w:line="259" w:lineRule="auto"/>
              <w:jc w:val="both"/>
              <w:rPr>
                <w:rFonts w:eastAsiaTheme="minorEastAsia"/>
                <w:color w:val="000000" w:themeColor="text1"/>
                <w:sz w:val="20"/>
                <w:szCs w:val="20"/>
              </w:rPr>
            </w:pPr>
            <w:r w:rsidRPr="3E814557">
              <w:rPr>
                <w:rFonts w:ascii="Calibri" w:eastAsia="Calibri" w:hAnsi="Calibri" w:cs="Calibri"/>
                <w:color w:val="000000" w:themeColor="text1"/>
                <w:sz w:val="20"/>
                <w:szCs w:val="20"/>
              </w:rPr>
              <w:t>otwartość/podatność na wykorzystanie lokalnych źródeł energii OZE,</w:t>
            </w:r>
          </w:p>
          <w:p w14:paraId="16BF725A" w14:textId="6C8AAC58" w:rsidR="59EB191D" w:rsidRDefault="13580757" w:rsidP="00327338">
            <w:pPr>
              <w:spacing w:line="257" w:lineRule="auto"/>
              <w:jc w:val="both"/>
              <w:rPr>
                <w:rFonts w:ascii="Calibri" w:eastAsia="Calibri" w:hAnsi="Calibri" w:cs="Calibri"/>
                <w:color w:val="000000" w:themeColor="text1"/>
                <w:sz w:val="20"/>
                <w:szCs w:val="20"/>
              </w:rPr>
            </w:pPr>
            <w:r w:rsidRPr="544EEEDD">
              <w:rPr>
                <w:rFonts w:ascii="Calibri" w:eastAsia="Calibri" w:hAnsi="Calibri" w:cs="Calibri"/>
                <w:color w:val="000000" w:themeColor="text1"/>
                <w:sz w:val="20"/>
                <w:szCs w:val="20"/>
              </w:rPr>
              <w:t>o</w:t>
            </w:r>
            <w:r w:rsidR="53EAB124" w:rsidRPr="544EEEDD">
              <w:rPr>
                <w:rFonts w:ascii="Calibri" w:eastAsia="Calibri" w:hAnsi="Calibri" w:cs="Calibri"/>
                <w:color w:val="000000" w:themeColor="text1"/>
                <w:sz w:val="20"/>
                <w:szCs w:val="20"/>
              </w:rPr>
              <w:t xml:space="preserve">) arkusz z zestawieniem danych liczbowych opisujących System </w:t>
            </w:r>
            <w:r w:rsidR="48C403ED" w:rsidRPr="544EEEDD">
              <w:rPr>
                <w:rFonts w:ascii="Calibri" w:eastAsia="Calibri" w:hAnsi="Calibri" w:cs="Calibri"/>
                <w:color w:val="000000" w:themeColor="text1"/>
                <w:sz w:val="20"/>
                <w:szCs w:val="20"/>
              </w:rPr>
              <w:t>Demonstracyjn</w:t>
            </w:r>
            <w:r w:rsidR="53EAB124" w:rsidRPr="544EEEDD">
              <w:rPr>
                <w:rFonts w:ascii="Calibri" w:eastAsia="Calibri" w:hAnsi="Calibri" w:cs="Calibri"/>
                <w:color w:val="000000" w:themeColor="text1"/>
                <w:sz w:val="20"/>
                <w:szCs w:val="20"/>
              </w:rPr>
              <w:t xml:space="preserve">y </w:t>
            </w:r>
            <w:r w:rsidR="4F41C02E" w:rsidRPr="544EEEDD">
              <w:rPr>
                <w:rFonts w:ascii="Calibri" w:eastAsia="Calibri" w:hAnsi="Calibri" w:cs="Calibri"/>
                <w:color w:val="000000" w:themeColor="text1"/>
                <w:sz w:val="20"/>
                <w:szCs w:val="20"/>
              </w:rPr>
              <w:t>(wypełniony danymi arkusz będący Załącznikiem nr</w:t>
            </w:r>
            <w:r w:rsidR="5E9E950B" w:rsidRPr="544EEEDD">
              <w:rPr>
                <w:rFonts w:ascii="Calibri" w:eastAsia="Calibri" w:hAnsi="Calibri" w:cs="Calibri"/>
                <w:color w:val="000000" w:themeColor="text1"/>
                <w:sz w:val="20"/>
                <w:szCs w:val="20"/>
              </w:rPr>
              <w:t xml:space="preserve"> 3.3)</w:t>
            </w:r>
            <w:r w:rsidR="4F41C02E" w:rsidRPr="544EEEDD">
              <w:rPr>
                <w:rFonts w:ascii="Calibri" w:eastAsia="Calibri" w:hAnsi="Calibri" w:cs="Calibri"/>
                <w:color w:val="000000" w:themeColor="text1"/>
                <w:sz w:val="20"/>
                <w:szCs w:val="20"/>
              </w:rPr>
              <w:t xml:space="preserve"> </w:t>
            </w:r>
            <w:r w:rsidR="53EAB124" w:rsidRPr="544EEEDD">
              <w:rPr>
                <w:rFonts w:ascii="Calibri" w:eastAsia="Calibri" w:hAnsi="Calibri" w:cs="Calibri"/>
                <w:color w:val="000000" w:themeColor="text1"/>
                <w:sz w:val="20"/>
                <w:szCs w:val="20"/>
              </w:rPr>
              <w:t xml:space="preserve">na bazie koncepcji według Załącznika </w:t>
            </w:r>
            <w:r w:rsidR="4740B00A" w:rsidRPr="544EEEDD">
              <w:rPr>
                <w:rFonts w:ascii="Calibri" w:eastAsia="Calibri" w:hAnsi="Calibri" w:cs="Calibri"/>
                <w:color w:val="000000" w:themeColor="text1"/>
                <w:sz w:val="20"/>
                <w:szCs w:val="20"/>
              </w:rPr>
              <w:t>nr 1</w:t>
            </w:r>
            <w:r w:rsidR="53EAB124" w:rsidRPr="544EEEDD">
              <w:rPr>
                <w:rFonts w:ascii="Calibri" w:eastAsia="Calibri" w:hAnsi="Calibri" w:cs="Calibri"/>
                <w:color w:val="000000" w:themeColor="text1"/>
                <w:sz w:val="20"/>
                <w:szCs w:val="20"/>
              </w:rPr>
              <w:t xml:space="preserve">, </w:t>
            </w:r>
          </w:p>
          <w:p w14:paraId="015BD246" w14:textId="584E317D" w:rsidR="59EB191D" w:rsidRDefault="5D5F6BE6" w:rsidP="00327338">
            <w:pPr>
              <w:spacing w:line="259" w:lineRule="auto"/>
              <w:jc w:val="both"/>
              <w:rPr>
                <w:rFonts w:ascii="Calibri" w:eastAsia="Calibri" w:hAnsi="Calibri" w:cs="Calibri"/>
                <w:color w:val="000000" w:themeColor="text1"/>
                <w:sz w:val="20"/>
                <w:szCs w:val="20"/>
              </w:rPr>
            </w:pPr>
            <w:r w:rsidRPr="3E814557">
              <w:rPr>
                <w:rFonts w:ascii="Calibri" w:eastAsia="Calibri" w:hAnsi="Calibri" w:cs="Calibri"/>
                <w:color w:val="000000" w:themeColor="text1"/>
                <w:sz w:val="20"/>
                <w:szCs w:val="20"/>
              </w:rPr>
              <w:t>p</w:t>
            </w:r>
            <w:r w:rsidR="7C49F660" w:rsidRPr="3E814557">
              <w:rPr>
                <w:rFonts w:ascii="Calibri" w:eastAsia="Calibri" w:hAnsi="Calibri" w:cs="Calibri"/>
                <w:color w:val="000000" w:themeColor="text1"/>
                <w:sz w:val="20"/>
                <w:szCs w:val="20"/>
              </w:rPr>
              <w:t>) Inne dokumenty związane z Technologią Ciepłowni Przyszłości lub Demonstratorem Technologii.</w:t>
            </w:r>
          </w:p>
          <w:p w14:paraId="65BCCE7E" w14:textId="32C262B1" w:rsidR="59EB191D" w:rsidRDefault="7C49F660" w:rsidP="00327338">
            <w:pPr>
              <w:spacing w:line="276" w:lineRule="auto"/>
              <w:jc w:val="both"/>
              <w:rPr>
                <w:rFonts w:ascii="Calibri" w:eastAsia="Calibri" w:hAnsi="Calibri" w:cs="Calibri"/>
                <w:color w:val="000000" w:themeColor="text1"/>
              </w:rPr>
            </w:pPr>
            <w:r w:rsidRPr="3E814557">
              <w:rPr>
                <w:rFonts w:ascii="Calibri" w:eastAsia="Calibri" w:hAnsi="Calibri" w:cs="Calibri"/>
                <w:color w:val="000000" w:themeColor="text1"/>
                <w:sz w:val="20"/>
                <w:szCs w:val="20"/>
              </w:rPr>
              <w:t>Jeśli Wykonawca zakłada, że w ramach Rozwiązania będzie tworzony Komponent Technologiczny, Opis koncepcyjny planowanej Technologii Ciepłowni Przyszłości musi wyróżniać elementy tego komponentu.</w:t>
            </w:r>
          </w:p>
          <w:p w14:paraId="6EC3E35D" w14:textId="4F91558C" w:rsidR="573EB189" w:rsidRDefault="573EB189" w:rsidP="573EB189">
            <w:pPr>
              <w:jc w:val="both"/>
              <w:rPr>
                <w:rFonts w:ascii="Calibri" w:eastAsia="Calibri" w:hAnsi="Calibri" w:cs="Calibri"/>
                <w:color w:val="000000" w:themeColor="text1"/>
                <w:sz w:val="20"/>
                <w:szCs w:val="20"/>
              </w:rPr>
            </w:pPr>
          </w:p>
          <w:p w14:paraId="3D255244" w14:textId="5A3105B4" w:rsidR="13CAC41B" w:rsidRDefault="13CAC41B" w:rsidP="13CAC41B">
            <w:pPr>
              <w:jc w:val="both"/>
              <w:rPr>
                <w:rFonts w:ascii="Calibri" w:eastAsia="Calibri" w:hAnsi="Calibri" w:cs="Calibri"/>
                <w:color w:val="000000" w:themeColor="text1"/>
                <w:sz w:val="20"/>
                <w:szCs w:val="20"/>
              </w:rPr>
            </w:pPr>
          </w:p>
          <w:p w14:paraId="13F63FBE" w14:textId="7502FDC2" w:rsidR="007105A0" w:rsidRPr="00D65761" w:rsidRDefault="007105A0" w:rsidP="38882EA8">
            <w:pPr>
              <w:pStyle w:val="Akapitzlist"/>
              <w:jc w:val="both"/>
              <w:rPr>
                <w:sz w:val="20"/>
                <w:szCs w:val="20"/>
              </w:rPr>
            </w:pPr>
          </w:p>
        </w:tc>
      </w:tr>
      <w:tr w:rsidR="00465ED7" w:rsidRPr="00D65761" w14:paraId="6FAA3154" w14:textId="77777777" w:rsidTr="544EEEDD">
        <w:trPr>
          <w:trHeight w:val="516"/>
        </w:trPr>
        <w:tc>
          <w:tcPr>
            <w:tcW w:w="10632" w:type="dxa"/>
          </w:tcPr>
          <w:p w14:paraId="2FE64A4A" w14:textId="695E69B3" w:rsidR="00465ED7" w:rsidRPr="00327338" w:rsidRDefault="00465ED7" w:rsidP="38882EA8">
            <w:pPr>
              <w:pStyle w:val="Akapitzlist"/>
              <w:spacing w:before="60" w:after="60" w:line="276" w:lineRule="auto"/>
              <w:ind w:left="31"/>
              <w:jc w:val="both"/>
              <w:rPr>
                <w:rFonts w:cstheme="minorHAnsi"/>
                <w:i/>
                <w:iCs/>
                <w:sz w:val="20"/>
                <w:szCs w:val="20"/>
              </w:rPr>
            </w:pPr>
            <w:r w:rsidRPr="00327338">
              <w:rPr>
                <w:rFonts w:cstheme="minorHAnsi"/>
                <w:i/>
                <w:iCs/>
                <w:sz w:val="20"/>
                <w:szCs w:val="20"/>
              </w:rPr>
              <w:t xml:space="preserve">Nazwa </w:t>
            </w:r>
            <w:r w:rsidR="2B60CE4B" w:rsidRPr="00327338">
              <w:rPr>
                <w:rFonts w:cstheme="minorHAnsi"/>
                <w:i/>
                <w:iCs/>
                <w:sz w:val="20"/>
                <w:szCs w:val="20"/>
              </w:rPr>
              <w:t>oferowanej przez Wykonawcą T</w:t>
            </w:r>
            <w:r w:rsidRPr="00327338">
              <w:rPr>
                <w:rFonts w:cstheme="minorHAnsi"/>
                <w:i/>
                <w:iCs/>
                <w:sz w:val="20"/>
                <w:szCs w:val="20"/>
              </w:rPr>
              <w:t>echnologii</w:t>
            </w:r>
            <w:r w:rsidR="6F2520AB" w:rsidRPr="00327338">
              <w:rPr>
                <w:rFonts w:cstheme="minorHAnsi"/>
                <w:i/>
                <w:iCs/>
                <w:sz w:val="20"/>
                <w:szCs w:val="20"/>
              </w:rPr>
              <w:t xml:space="preserve"> </w:t>
            </w:r>
            <w:r w:rsidR="00B43E9A" w:rsidRPr="00327338">
              <w:rPr>
                <w:rFonts w:cstheme="minorHAnsi"/>
                <w:i/>
                <w:iCs/>
                <w:sz w:val="20"/>
                <w:szCs w:val="20"/>
              </w:rPr>
              <w:t>Ciepłowni</w:t>
            </w:r>
            <w:r w:rsidR="6F2520AB" w:rsidRPr="00327338">
              <w:rPr>
                <w:rFonts w:cstheme="minorHAnsi"/>
                <w:i/>
                <w:iCs/>
                <w:sz w:val="20"/>
                <w:szCs w:val="20"/>
              </w:rPr>
              <w:t xml:space="preserve"> Przyszłości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544EEEDD">
        <w:trPr>
          <w:trHeight w:val="2526"/>
        </w:trPr>
        <w:tc>
          <w:tcPr>
            <w:tcW w:w="10632" w:type="dxa"/>
          </w:tcPr>
          <w:p w14:paraId="287FE2FF" w14:textId="3A4DED9D" w:rsidR="00F82311" w:rsidRPr="00327338" w:rsidRDefault="0710632F" w:rsidP="3E814557">
            <w:pPr>
              <w:pStyle w:val="Akapitzlist"/>
              <w:spacing w:before="60" w:after="60" w:line="276" w:lineRule="auto"/>
              <w:ind w:left="31"/>
              <w:jc w:val="both"/>
              <w:rPr>
                <w:rFonts w:cstheme="minorHAnsi"/>
                <w:i/>
                <w:iCs/>
                <w:sz w:val="20"/>
                <w:szCs w:val="20"/>
              </w:rPr>
            </w:pPr>
            <w:r w:rsidRPr="00327338">
              <w:rPr>
                <w:rFonts w:cstheme="minorHAnsi"/>
                <w:i/>
                <w:iCs/>
                <w:sz w:val="20"/>
                <w:szCs w:val="20"/>
              </w:rPr>
              <w:t>Należy przedstawić o</w:t>
            </w:r>
            <w:r w:rsidR="774F4BCE" w:rsidRPr="00327338">
              <w:rPr>
                <w:rFonts w:cstheme="minorHAnsi"/>
                <w:i/>
                <w:iCs/>
                <w:sz w:val="20"/>
                <w:szCs w:val="20"/>
              </w:rPr>
              <w:t>pi</w:t>
            </w:r>
            <w:r w:rsidR="28730D7E" w:rsidRPr="00327338">
              <w:rPr>
                <w:rFonts w:cstheme="minorHAnsi"/>
                <w:i/>
                <w:iCs/>
                <w:sz w:val="20"/>
                <w:szCs w:val="20"/>
              </w:rPr>
              <w:t xml:space="preserve">s oferowanej Technologii oraz Demonstratora zgodnie z </w:t>
            </w:r>
            <w:r w:rsidR="61B50515" w:rsidRPr="00327338">
              <w:rPr>
                <w:rFonts w:cstheme="minorHAnsi"/>
                <w:i/>
                <w:iCs/>
                <w:sz w:val="20"/>
                <w:szCs w:val="20"/>
              </w:rPr>
              <w:t xml:space="preserve">powyższymi </w:t>
            </w:r>
            <w:r w:rsidR="28730D7E" w:rsidRPr="00327338">
              <w:rPr>
                <w:rFonts w:cstheme="minorHAnsi"/>
                <w:i/>
                <w:iCs/>
                <w:sz w:val="20"/>
                <w:szCs w:val="20"/>
              </w:rPr>
              <w:t>punktami a)</w:t>
            </w:r>
            <w:r w:rsidR="5255795C" w:rsidRPr="00327338">
              <w:rPr>
                <w:rFonts w:cstheme="minorHAnsi"/>
                <w:i/>
                <w:iCs/>
                <w:sz w:val="20"/>
                <w:szCs w:val="20"/>
              </w:rPr>
              <w:t xml:space="preserve"> </w:t>
            </w:r>
            <w:r w:rsidR="73063F0C" w:rsidRPr="00327338">
              <w:rPr>
                <w:rFonts w:cstheme="minorHAnsi"/>
                <w:i/>
                <w:iCs/>
                <w:sz w:val="20"/>
                <w:szCs w:val="20"/>
              </w:rPr>
              <w:t xml:space="preserve"> -p</w:t>
            </w:r>
            <w:r w:rsidR="42A09998" w:rsidRPr="00327338">
              <w:rPr>
                <w:rFonts w:cstheme="minorHAnsi"/>
                <w:i/>
                <w:iCs/>
                <w:sz w:val="20"/>
                <w:szCs w:val="20"/>
              </w:rPr>
              <w:t>)</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0C3FFDF4">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0C3FFDF4">
        <w:trPr>
          <w:trHeight w:val="1123"/>
          <w:jc w:val="center"/>
        </w:trPr>
        <w:tc>
          <w:tcPr>
            <w:tcW w:w="10627" w:type="dxa"/>
            <w:tcBorders>
              <w:tr2bl w:val="nil"/>
            </w:tcBorders>
            <w:shd w:val="clear" w:color="auto" w:fill="C5E0B3" w:themeFill="accent6" w:themeFillTint="66"/>
          </w:tcPr>
          <w:p w14:paraId="5A52E627" w14:textId="6E10D201" w:rsidR="00F933F6" w:rsidRPr="00F933F6" w:rsidRDefault="000572F8" w:rsidP="2604A22C">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w:t>
            </w:r>
            <w:r w:rsidR="0060257F">
              <w:rPr>
                <w:rStyle w:val="normaltextrun"/>
                <w:rFonts w:ascii="Calibri" w:hAnsi="Calibri" w:cs="Calibri"/>
                <w:sz w:val="20"/>
                <w:szCs w:val="20"/>
              </w:rPr>
              <w:t>nawiązaniu do</w:t>
            </w:r>
            <w:r>
              <w:rPr>
                <w:rStyle w:val="normaltextrun"/>
                <w:rFonts w:ascii="Calibri" w:hAnsi="Calibri" w:cs="Calibri"/>
                <w:sz w:val="20"/>
                <w:szCs w:val="20"/>
              </w:rPr>
              <w:t xml:space="preserve"> kryterium </w:t>
            </w:r>
            <w:r w:rsidRPr="000572F8">
              <w:rPr>
                <w:rStyle w:val="normaltextrun"/>
                <w:rFonts w:ascii="Calibri" w:hAnsi="Calibri" w:cs="Calibri"/>
                <w:sz w:val="20"/>
                <w:szCs w:val="20"/>
                <w:u w:val="single"/>
              </w:rPr>
              <w:t>Proces formalno-prawny</w:t>
            </w:r>
            <w:r w:rsidRPr="005760FA">
              <w:rPr>
                <w:rFonts w:cstheme="minorHAnsi"/>
                <w:sz w:val="20"/>
                <w:szCs w:val="20"/>
              </w:rPr>
              <w:t xml:space="preserve">, opisanego w poz. </w:t>
            </w:r>
            <w:r>
              <w:rPr>
                <w:rFonts w:cstheme="minorHAnsi"/>
                <w:sz w:val="20"/>
                <w:szCs w:val="20"/>
              </w:rPr>
              <w:t>2</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2604A22C">
              <w:rPr>
                <w:rFonts w:ascii="Calibri" w:eastAsia="Calibri" w:hAnsi="Calibri" w:cs="Times New Roman"/>
                <w:sz w:val="20"/>
                <w:szCs w:val="20"/>
                <w:lang w:eastAsia="pl-PL"/>
              </w:rPr>
              <w:t xml:space="preserve">Wnioskodawca </w:t>
            </w:r>
            <w:r w:rsidR="00F933F6" w:rsidRPr="00327338">
              <w:rPr>
                <w:rFonts w:ascii="Calibri" w:eastAsia="Calibri" w:hAnsi="Calibri" w:cs="Times New Roman"/>
                <w:sz w:val="20"/>
                <w:szCs w:val="20"/>
                <w:lang w:eastAsia="pl-PL"/>
              </w:rPr>
              <w:t>przedstawił</w:t>
            </w:r>
            <w:r w:rsidR="5D2977A6" w:rsidRPr="00327338">
              <w:rPr>
                <w:rFonts w:ascii="Calibri" w:eastAsia="Calibri" w:hAnsi="Calibri" w:cs="Calibri"/>
                <w:sz w:val="20"/>
                <w:szCs w:val="20"/>
              </w:rPr>
              <w:t xml:space="preserve"> </w:t>
            </w:r>
            <w:r>
              <w:rPr>
                <w:rFonts w:ascii="Calibri" w:eastAsia="Calibri" w:hAnsi="Calibri" w:cs="Calibri"/>
                <w:sz w:val="20"/>
                <w:szCs w:val="20"/>
              </w:rPr>
              <w:t xml:space="preserve">poniżej </w:t>
            </w:r>
            <w:r w:rsidR="5D2977A6" w:rsidRPr="00327338">
              <w:rPr>
                <w:rFonts w:ascii="Calibri" w:eastAsia="Calibri" w:hAnsi="Calibri" w:cs="Calibri"/>
                <w:sz w:val="20"/>
                <w:szCs w:val="20"/>
              </w:rPr>
              <w:t>planowane i podjęte działania pozatechnologiczne, które posłużą zapewnieniu terminowej realizacji Umowy, ujmując w szczególności</w:t>
            </w:r>
            <w:r w:rsidR="00F933F6" w:rsidRPr="00327338">
              <w:rPr>
                <w:rFonts w:ascii="Calibri" w:eastAsia="Calibri" w:hAnsi="Calibri" w:cs="Times New Roman"/>
                <w:sz w:val="20"/>
                <w:szCs w:val="20"/>
                <w:lang w:eastAsia="pl-PL"/>
              </w:rPr>
              <w:t>:</w:t>
            </w:r>
          </w:p>
          <w:p w14:paraId="39543957" w14:textId="7E72E3C9"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wykaz wszystkich zgód, pozwoleń oraz innych dokumentów formalno-prawnych koniecznych dla przeprowadzania budowy Demonstratora Technologii</w:t>
            </w:r>
          </w:p>
          <w:p w14:paraId="6F2889E8" w14:textId="4E409438"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działania, które podjął w celu ich pozyskania,</w:t>
            </w:r>
          </w:p>
          <w:p w14:paraId="013F782E" w14:textId="642FEA23" w:rsidR="00F933F6" w:rsidRPr="00F933F6"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7AF22997" w14:textId="7CAC50D4" w:rsidR="00F933F6" w:rsidRPr="00F933F6" w:rsidRDefault="040E3F7D"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zestawienie</w:t>
            </w:r>
            <w:r w:rsidR="33F1746C" w:rsidRPr="13CAC41B">
              <w:rPr>
                <w:rFonts w:ascii="Calibri" w:eastAsia="Calibri" w:hAnsi="Calibri" w:cs="Times New Roman"/>
                <w:sz w:val="20"/>
                <w:szCs w:val="20"/>
                <w:lang w:eastAsia="pl-PL"/>
              </w:rPr>
              <w:t xml:space="preserve"> </w:t>
            </w:r>
            <w:r w:rsidR="6616E7B2" w:rsidRPr="13CAC41B">
              <w:rPr>
                <w:rFonts w:ascii="Calibri" w:eastAsia="Calibri" w:hAnsi="Calibri" w:cs="Times New Roman"/>
                <w:sz w:val="20"/>
                <w:szCs w:val="20"/>
                <w:lang w:eastAsia="pl-PL"/>
              </w:rPr>
              <w:t>konieczn</w:t>
            </w:r>
            <w:r w:rsidR="4A23B47F" w:rsidRPr="13CAC41B">
              <w:rPr>
                <w:rFonts w:ascii="Calibri" w:eastAsia="Calibri" w:hAnsi="Calibri" w:cs="Times New Roman"/>
                <w:sz w:val="20"/>
                <w:szCs w:val="20"/>
                <w:lang w:eastAsia="pl-PL"/>
              </w:rPr>
              <w:t>ych</w:t>
            </w:r>
            <w:r w:rsidR="6616E7B2" w:rsidRPr="13CAC41B">
              <w:rPr>
                <w:rFonts w:ascii="Calibri" w:eastAsia="Calibri" w:hAnsi="Calibri" w:cs="Times New Roman"/>
                <w:sz w:val="20"/>
                <w:szCs w:val="20"/>
                <w:lang w:eastAsia="pl-PL"/>
              </w:rPr>
              <w:t xml:space="preserve"> do przeprowadzenia czynności,</w:t>
            </w:r>
          </w:p>
          <w:p w14:paraId="35AF0778" w14:textId="21032F23" w:rsidR="00F933F6" w:rsidRPr="00D65761" w:rsidRDefault="6616E7B2" w:rsidP="13CAC41B">
            <w:pPr>
              <w:pStyle w:val="Akapitzlist"/>
              <w:numPr>
                <w:ilvl w:val="0"/>
                <w:numId w:val="6"/>
              </w:numPr>
              <w:jc w:val="both"/>
              <w:rPr>
                <w:rFonts w:eastAsiaTheme="minorEastAsia"/>
                <w:sz w:val="20"/>
                <w:szCs w:val="20"/>
                <w:lang w:eastAsia="pl-PL"/>
              </w:rPr>
            </w:pPr>
            <w:r w:rsidRPr="13CAC41B">
              <w:rPr>
                <w:rFonts w:ascii="Calibri" w:eastAsia="Calibri" w:hAnsi="Calibri" w:cs="Times New Roman"/>
                <w:sz w:val="20"/>
                <w:szCs w:val="20"/>
                <w:lang w:eastAsia="pl-PL"/>
              </w:rPr>
              <w:t>przewidywane terminy pozyskania pozostałych zgód i pozwoleń.</w:t>
            </w:r>
          </w:p>
          <w:p w14:paraId="12614B80" w14:textId="0DE20F3D" w:rsidR="00F933F6" w:rsidRPr="00D65761" w:rsidRDefault="6C68D185" w:rsidP="13CAC41B">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Wnioskodawca przedstawia uzasadnienie twierdzenia, że wykonanie przez Wykonawcę budowy Demonstratora Technologii jest realizowalne w założonym zakresie i terminie.</w:t>
            </w:r>
          </w:p>
        </w:tc>
      </w:tr>
      <w:tr w:rsidR="000373D1" w:rsidDel="004278AA" w14:paraId="62E491CF" w14:textId="77777777" w:rsidTr="00327338">
        <w:trPr>
          <w:trHeight w:val="1462"/>
          <w:jc w:val="center"/>
        </w:trPr>
        <w:tc>
          <w:tcPr>
            <w:tcW w:w="10627" w:type="dxa"/>
          </w:tcPr>
          <w:p w14:paraId="7BD2D93A" w14:textId="7034059C" w:rsidR="000373D1" w:rsidRPr="00D65761" w:rsidDel="004278AA" w:rsidRDefault="68D92C32" w:rsidP="0C3FFDF4">
            <w:pPr>
              <w:rPr>
                <w:i/>
                <w:iCs/>
                <w:sz w:val="20"/>
                <w:szCs w:val="20"/>
              </w:rPr>
            </w:pPr>
            <w:r w:rsidRPr="0C3FFDF4">
              <w:rPr>
                <w:i/>
                <w:iCs/>
                <w:sz w:val="20"/>
                <w:szCs w:val="20"/>
              </w:rPr>
              <w:t>Należy przedstawić o</w:t>
            </w:r>
            <w:r w:rsidR="16F0B80D" w:rsidRPr="0C3FFDF4">
              <w:rPr>
                <w:i/>
                <w:iCs/>
                <w:sz w:val="20"/>
                <w:szCs w:val="20"/>
              </w:rPr>
              <w:t xml:space="preserve">pis </w:t>
            </w:r>
            <w:r w:rsidR="29F4591B" w:rsidRPr="0C3FFDF4">
              <w:rPr>
                <w:i/>
                <w:iCs/>
                <w:sz w:val="20"/>
                <w:szCs w:val="20"/>
              </w:rPr>
              <w:t>procesu formalno-prawnego zgodnie z powyższymi wymaganiami.</w:t>
            </w: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5B298BBB">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5B298BBB">
        <w:trPr>
          <w:trHeight w:val="1123"/>
          <w:jc w:val="center"/>
        </w:trPr>
        <w:tc>
          <w:tcPr>
            <w:tcW w:w="10627" w:type="dxa"/>
            <w:shd w:val="clear" w:color="auto" w:fill="C5E0B3" w:themeFill="accent6" w:themeFillTint="66"/>
          </w:tcPr>
          <w:p w14:paraId="27529E9E" w14:textId="3F91DA95" w:rsidR="35AFA17C" w:rsidRPr="000572F8" w:rsidRDefault="0060257F" w:rsidP="0C3FFDF4">
            <w:pPr>
              <w:jc w:val="both"/>
              <w:rPr>
                <w:rFonts w:ascii="Calibri" w:eastAsia="Calibri" w:hAnsi="Calibri" w:cs="Calibri"/>
                <w:sz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5B298BBB">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3B4380B4" w:rsidR="3E814557" w:rsidRPr="000572F8" w:rsidRDefault="4C745369" w:rsidP="0C3FFDF4">
            <w:pPr>
              <w:pStyle w:val="Akapitzlist"/>
              <w:numPr>
                <w:ilvl w:val="0"/>
                <w:numId w:val="2"/>
              </w:numPr>
              <w:spacing w:after="160" w:line="257" w:lineRule="auto"/>
              <w:jc w:val="both"/>
              <w:rPr>
                <w:rFonts w:eastAsiaTheme="minorEastAsia"/>
                <w:sz w:val="20"/>
              </w:rPr>
            </w:pPr>
            <w:r w:rsidRPr="000572F8">
              <w:rPr>
                <w:rFonts w:ascii="Calibri" w:eastAsia="Calibri" w:hAnsi="Calibri" w:cs="Calibri"/>
                <w:sz w:val="20"/>
              </w:rPr>
              <w:t>wzrostu konieczności świadczenia usługi chłodu w ciepłownictwie,</w:t>
            </w:r>
          </w:p>
          <w:p w14:paraId="274B5914" w14:textId="07F8D19E" w:rsidR="3E814557" w:rsidRPr="000572F8" w:rsidRDefault="4C745369" w:rsidP="0C3FFDF4">
            <w:pPr>
              <w:pStyle w:val="Akapitzlist"/>
              <w:numPr>
                <w:ilvl w:val="0"/>
                <w:numId w:val="2"/>
              </w:numPr>
              <w:spacing w:line="257" w:lineRule="auto"/>
              <w:jc w:val="both"/>
              <w:rPr>
                <w:sz w:val="20"/>
                <w:szCs w:val="20"/>
                <w:u w:val="single"/>
                <w:lang w:eastAsia="pl-PL"/>
              </w:rPr>
            </w:pPr>
            <w:r w:rsidRPr="000572F8">
              <w:rPr>
                <w:rFonts w:ascii="Calibri" w:eastAsia="Calibri" w:hAnsi="Calibri" w:cs="Calibri"/>
                <w:sz w:val="20"/>
              </w:rPr>
              <w:t>zwiększenia wykorzystania energii z OZE.</w:t>
            </w:r>
          </w:p>
        </w:tc>
      </w:tr>
      <w:tr w:rsidR="3E814557" w14:paraId="36405CF9" w14:textId="77777777" w:rsidTr="5B298BBB">
        <w:trPr>
          <w:trHeight w:val="1123"/>
          <w:jc w:val="center"/>
        </w:trPr>
        <w:tc>
          <w:tcPr>
            <w:tcW w:w="10627" w:type="dxa"/>
          </w:tcPr>
          <w:p w14:paraId="2A38DF60" w14:textId="6B2865F1" w:rsidR="3E814557" w:rsidRPr="00CA3D21" w:rsidRDefault="3E814557" w:rsidP="0C3FFDF4">
            <w:pPr>
              <w:rPr>
                <w:i/>
                <w:iCs/>
                <w:sz w:val="20"/>
                <w:szCs w:val="20"/>
              </w:rPr>
            </w:pPr>
            <w:r w:rsidRPr="00CA3D21">
              <w:rPr>
                <w:i/>
                <w:iCs/>
                <w:sz w:val="20"/>
                <w:szCs w:val="20"/>
              </w:rPr>
              <w:t>Należy przedstawić opis  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5B298BBB">
      <w:pPr>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0C3FFDF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00327338">
        <w:trPr>
          <w:trHeight w:val="2420"/>
          <w:tblHeader/>
          <w:jc w:val="center"/>
        </w:trPr>
        <w:tc>
          <w:tcPr>
            <w:tcW w:w="10637" w:type="dxa"/>
            <w:tcBorders>
              <w:tr2bl w:val="nil"/>
            </w:tcBorders>
            <w:shd w:val="clear" w:color="auto" w:fill="C5E0B3" w:themeFill="accent6" w:themeFillTint="66"/>
          </w:tcPr>
          <w:p w14:paraId="4AC1CEDB" w14:textId="6EA1E1C1" w:rsidR="00684992" w:rsidRDefault="00AE6C5A" w:rsidP="3E814557">
            <w:pPr>
              <w:jc w:val="both"/>
              <w:rPr>
                <w:sz w:val="20"/>
                <w:szCs w:val="20"/>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sidRPr="000572F8">
              <w:rPr>
                <w:rStyle w:val="normaltextrun"/>
                <w:rFonts w:ascii="Calibri" w:hAnsi="Calibri" w:cs="Calibri"/>
                <w:sz w:val="20"/>
                <w:szCs w:val="20"/>
                <w:u w:val="single"/>
              </w:rPr>
              <w:t>Pro</w:t>
            </w:r>
            <w:r>
              <w:rPr>
                <w:rStyle w:val="normaltextrun"/>
                <w:rFonts w:ascii="Calibri" w:hAnsi="Calibri" w:cs="Calibri"/>
                <w:sz w:val="20"/>
                <w:szCs w:val="20"/>
                <w:u w:val="single"/>
              </w:rPr>
              <w:t>ponowane przez Wnioskodawcę rozwiązania innowacyjne</w:t>
            </w:r>
            <w:r w:rsidRPr="005760FA">
              <w:rPr>
                <w:rFonts w:cstheme="minorHAnsi"/>
                <w:sz w:val="20"/>
                <w:szCs w:val="20"/>
              </w:rPr>
              <w:t xml:space="preserve">, opisanego w poz. </w:t>
            </w:r>
            <w:r>
              <w:rPr>
                <w:rFonts w:cstheme="minorHAnsi"/>
                <w:sz w:val="20"/>
                <w:szCs w:val="20"/>
              </w:rPr>
              <w:t>4</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576ECCBC" w:rsidRPr="0C3FFDF4">
              <w:rPr>
                <w:sz w:val="20"/>
                <w:szCs w:val="20"/>
              </w:rPr>
              <w:t xml:space="preserve">Wnioskodawca przedstawił </w:t>
            </w:r>
            <w:r>
              <w:rPr>
                <w:sz w:val="20"/>
                <w:szCs w:val="20"/>
              </w:rPr>
              <w:t xml:space="preserve">poniżej </w:t>
            </w:r>
            <w:r w:rsidR="576ECCBC" w:rsidRPr="0C3FFDF4">
              <w:rPr>
                <w:sz w:val="20"/>
                <w:szCs w:val="20"/>
              </w:rPr>
              <w:t xml:space="preserve">wszystkie cechy innowacyjne opracowanej technologii z uwzględnieniem innowacji w całym procesie jak i wytworzonych produktów.  W przypadku innowacji produktowych nowość rezultatów projektu oznacza znaczącą zmianę, odróżniającą produkt będący rezultatem projektu od występujących na rynku produktów o podobnej funkcji podstawowej. Rynek oznacza firmę i jej konkurentów, przy czym rynek może obejmować region geograficzny lub linię produktów. W przypadku innowacji procesowych nowość rezultatów projektu oznacza wprowadzenie zmian technologicznych w zakresie organizacji, technologii, urządzeń lub oprogramowania. </w:t>
            </w:r>
          </w:p>
          <w:p w14:paraId="2B2851B2" w14:textId="47F77AE7" w:rsidR="00684992" w:rsidRDefault="3702A230" w:rsidP="67571B8F">
            <w:pPr>
              <w:jc w:val="both"/>
              <w:rPr>
                <w:sz w:val="20"/>
                <w:szCs w:val="20"/>
              </w:rPr>
            </w:pPr>
            <w:r w:rsidRPr="3E814557">
              <w:rPr>
                <w:sz w:val="20"/>
                <w:szCs w:val="20"/>
              </w:rPr>
              <w:t>Zamawiający wymaga, aby Technologia Ciepłowni Przyszłości była innowacyjna w skali kraju, Europy lub świata w kontekście z</w:t>
            </w:r>
            <w:r w:rsidR="2447C892" w:rsidRPr="3E814557">
              <w:rPr>
                <w:sz w:val="20"/>
                <w:szCs w:val="20"/>
              </w:rPr>
              <w:t>ałożonych</w:t>
            </w:r>
            <w:r w:rsidRPr="3E814557">
              <w:rPr>
                <w:sz w:val="20"/>
                <w:szCs w:val="20"/>
              </w:rPr>
              <w:t xml:space="preserve"> nowych cech, funkcjonalności, względem produktów/usług/technologii konkurencyjnych. </w:t>
            </w:r>
          </w:p>
          <w:p w14:paraId="6BF6EBFB" w14:textId="728A4CCF" w:rsidR="00684992" w:rsidRPr="00684992" w:rsidRDefault="00684992" w:rsidP="00327338">
            <w:pPr>
              <w:jc w:val="both"/>
              <w:rPr>
                <w:sz w:val="20"/>
                <w:szCs w:val="20"/>
              </w:rPr>
            </w:pPr>
            <w:r w:rsidRPr="00F972C1">
              <w:rPr>
                <w:sz w:val="20"/>
                <w:szCs w:val="20"/>
              </w:rPr>
              <w:t>Innowacyjność należy rozumieć jako wdrożenie nowego lub znacząco udoskonalonego produktu, procesu lub usługi w stosunku do istniejących na rynku rozwiązań. </w:t>
            </w:r>
            <w:r>
              <w:rPr>
                <w:sz w:val="20"/>
                <w:szCs w:val="20"/>
              </w:rPr>
              <w:t xml:space="preserve"> </w:t>
            </w:r>
          </w:p>
        </w:tc>
      </w:tr>
      <w:tr w:rsidR="00684992" w:rsidDel="004278AA" w14:paraId="153C8C12" w14:textId="77777777" w:rsidTr="0C3FFDF4">
        <w:trPr>
          <w:trHeight w:val="1123"/>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w:t>
      </w:r>
      <w:proofErr w:type="spellStart"/>
      <w:r w:rsidR="4C1E5C67" w:rsidRPr="001B4833">
        <w:rPr>
          <w:i/>
          <w:iCs/>
          <w:color w:val="44546A" w:themeColor="text2"/>
          <w:sz w:val="20"/>
          <w:szCs w:val="18"/>
        </w:rPr>
        <w:t>Replikowalność</w:t>
      </w:r>
      <w:proofErr w:type="spellEnd"/>
      <w:r w:rsidR="4C1E5C67" w:rsidRPr="001B4833">
        <w:rPr>
          <w:i/>
          <w:iCs/>
          <w:color w:val="44546A" w:themeColor="text2"/>
          <w:sz w:val="20"/>
          <w:szCs w:val="18"/>
        </w:rPr>
        <w:t xml:space="preserve">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3E814557">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proofErr w:type="spellStart"/>
            <w:r w:rsidRPr="13CAC41B">
              <w:rPr>
                <w:rFonts w:eastAsia="Calibri" w:cs="Calibri"/>
                <w:b/>
                <w:bCs/>
                <w:color w:val="000000" w:themeColor="text1"/>
                <w:sz w:val="20"/>
                <w:szCs w:val="20"/>
              </w:rPr>
              <w:t>Replikowalność</w:t>
            </w:r>
            <w:proofErr w:type="spellEnd"/>
            <w:r w:rsidRPr="13CAC41B">
              <w:rPr>
                <w:rFonts w:eastAsia="Calibri" w:cs="Calibri"/>
                <w:b/>
                <w:bCs/>
                <w:color w:val="000000" w:themeColor="text1"/>
                <w:sz w:val="20"/>
                <w:szCs w:val="20"/>
              </w:rPr>
              <w:t xml:space="preserve"> Technologii</w:t>
            </w:r>
          </w:p>
        </w:tc>
      </w:tr>
      <w:tr w:rsidR="00F933F6" w:rsidDel="004278AA" w14:paraId="4E10E1C2" w14:textId="77777777" w:rsidTr="3E814557">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proofErr w:type="spellStart"/>
            <w:r>
              <w:rPr>
                <w:rStyle w:val="normaltextrun"/>
                <w:rFonts w:ascii="Calibri" w:hAnsi="Calibri" w:cs="Calibri"/>
                <w:sz w:val="20"/>
                <w:szCs w:val="20"/>
                <w:u w:val="single"/>
              </w:rPr>
              <w:t>Replikowalność</w:t>
            </w:r>
            <w:proofErr w:type="spellEnd"/>
            <w:r>
              <w:rPr>
                <w:rStyle w:val="normaltextrun"/>
                <w:rFonts w:ascii="Calibri" w:hAnsi="Calibri" w:cs="Calibri"/>
                <w:sz w:val="20"/>
                <w:szCs w:val="20"/>
                <w:u w:val="single"/>
              </w:rPr>
              <w:t xml:space="preserve">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 xml:space="preserve">Wnioskodawca przedstawił we Wniosku analizę potencjału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 xml:space="preserve">Wniosek dla określenia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xml:space="preserve"> powinien uwzględniać w szczególności następujące aspekty:</w:t>
            </w:r>
          </w:p>
          <w:p w14:paraId="391B10D3" w14:textId="619FFE98" w:rsidR="00F933F6" w:rsidRPr="00D65761" w:rsidRDefault="4A675E4B" w:rsidP="00BB1239">
            <w:pPr>
              <w:pStyle w:val="Akapitzlist"/>
              <w:numPr>
                <w:ilvl w:val="0"/>
                <w:numId w:val="14"/>
              </w:numPr>
              <w:jc w:val="both"/>
              <w:rPr>
                <w:rFonts w:eastAsiaTheme="minorEastAsia"/>
                <w:color w:val="000000" w:themeColor="text1"/>
                <w:sz w:val="20"/>
                <w:szCs w:val="20"/>
              </w:rPr>
            </w:pPr>
            <w:r w:rsidRPr="38882EA8">
              <w:rPr>
                <w:rFonts w:ascii="Calibri" w:eastAsia="Calibri" w:hAnsi="Calibri" w:cs="Calibri"/>
                <w:color w:val="000000" w:themeColor="text1"/>
                <w:sz w:val="20"/>
                <w:szCs w:val="20"/>
              </w:rPr>
              <w:t xml:space="preserve">możliwość zastosowania Technologii przez inne przedsiębiorstwa energetyki ciepłowniczej,  </w:t>
            </w:r>
          </w:p>
          <w:p w14:paraId="0AC705F0" w14:textId="5F14DE7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BB1239">
            <w:pPr>
              <w:pStyle w:val="Akapitzlist"/>
              <w:numPr>
                <w:ilvl w:val="0"/>
                <w:numId w:val="14"/>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3E814557">
        <w:trPr>
          <w:trHeight w:val="1123"/>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t>Należy przedstawić o</w:t>
            </w:r>
            <w:r w:rsidR="16F0B80D" w:rsidRPr="3E814557">
              <w:rPr>
                <w:i/>
                <w:iCs/>
                <w:sz w:val="20"/>
                <w:szCs w:val="20"/>
              </w:rPr>
              <w:t xml:space="preserve">pis </w:t>
            </w:r>
            <w:proofErr w:type="spellStart"/>
            <w:r w:rsidR="029025AC" w:rsidRPr="3E814557">
              <w:rPr>
                <w:i/>
                <w:iCs/>
                <w:sz w:val="20"/>
                <w:szCs w:val="20"/>
              </w:rPr>
              <w:t>replikowalności</w:t>
            </w:r>
            <w:proofErr w:type="spellEnd"/>
            <w:r w:rsidR="029025AC" w:rsidRPr="3E814557">
              <w:rPr>
                <w:i/>
                <w:iCs/>
                <w:sz w:val="20"/>
                <w:szCs w:val="20"/>
              </w:rPr>
              <w:t xml:space="preserve"> Technologii</w:t>
            </w:r>
          </w:p>
        </w:tc>
      </w:tr>
    </w:tbl>
    <w:p w14:paraId="73ABCE4D" w14:textId="77777777" w:rsidR="00D17034" w:rsidRDefault="007E1C06"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25C35394" w:rsidR="14F5A680" w:rsidRDefault="00AE6C5A" w:rsidP="3E814557">
      <w:r>
        <w:rPr>
          <w:rStyle w:val="normaltextrun"/>
          <w:rFonts w:ascii="Calibri" w:hAnsi="Calibri" w:cs="Calibri"/>
          <w:sz w:val="20"/>
          <w:szCs w:val="20"/>
        </w:rPr>
        <w:t>Z</w:t>
      </w:r>
      <w:r>
        <w:rPr>
          <w:rStyle w:val="normaltextrun"/>
          <w:rFonts w:ascii="Calibri" w:hAnsi="Calibri" w:cs="Calibri"/>
        </w:rPr>
        <w:t>amawiający wymaga, aby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Doświadczenie Wykonawcy i Zespół Projektowy</w:t>
      </w:r>
      <w:r w:rsidRPr="005760FA">
        <w:rPr>
          <w:rFonts w:cstheme="minorHAnsi"/>
          <w:sz w:val="20"/>
          <w:szCs w:val="20"/>
        </w:rPr>
        <w:t xml:space="preserve">, opisanego w poz. </w:t>
      </w:r>
      <w:r>
        <w:rPr>
          <w:rFonts w:cstheme="minorHAnsi"/>
          <w:sz w:val="20"/>
          <w:szCs w:val="20"/>
        </w:rPr>
        <w:t>6</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Pr="3E814557">
        <w:rPr>
          <w:rFonts w:ascii="Calibri" w:eastAsia="Calibri" w:hAnsi="Calibri" w:cs="Calibri"/>
          <w:color w:val="000000" w:themeColor="text1"/>
          <w:sz w:val="20"/>
          <w:szCs w:val="20"/>
        </w:rPr>
        <w:t xml:space="preserve">Wnioskodawca wykazał </w:t>
      </w:r>
      <w:r w:rsidR="14F5A680" w:rsidRPr="3E814557">
        <w:rPr>
          <w:rFonts w:ascii="Calibri" w:eastAsia="Calibri" w:hAnsi="Calibri" w:cs="Calibri"/>
          <w:color w:val="000000" w:themeColor="text1"/>
          <w:sz w:val="20"/>
          <w:szCs w:val="20"/>
        </w:rPr>
        <w:t xml:space="preserve">w Tabelach G1 oraz G2 </w:t>
      </w:r>
      <w:r>
        <w:rPr>
          <w:rFonts w:ascii="Calibri" w:eastAsia="Calibri" w:hAnsi="Calibri" w:cs="Calibri"/>
          <w:color w:val="000000" w:themeColor="text1"/>
          <w:sz w:val="20"/>
          <w:szCs w:val="20"/>
        </w:rPr>
        <w:t xml:space="preserve">poniżej </w:t>
      </w:r>
      <w:r w:rsidR="14F5A680" w:rsidRPr="3E814557">
        <w:rPr>
          <w:rFonts w:ascii="Calibri" w:eastAsia="Calibri" w:hAnsi="Calibri" w:cs="Calibri"/>
          <w:color w:val="000000" w:themeColor="text1"/>
          <w:sz w:val="20"/>
          <w:szCs w:val="20"/>
        </w:rPr>
        <w:t xml:space="preserve">swoje doświadczenie w realizacji prac badawczo-rozwojowych z zakresu projektowania, budowy, modernizacji lub eksploatacji: urządzeń, systemów ciepłowniczych lub elektrociepłowniczych, instalacji odnawialnych źródeł energii  oraz opisał Zespół Projektowy, jaki skieruje do realizacji Przedsięwzięcia. </w:t>
      </w:r>
      <w:r w:rsidR="14F5A680" w:rsidRPr="3E814557">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00327338">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00327338">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BB66AC">
            <w:pPr>
              <w:pStyle w:val="Akapitzlist"/>
              <w:numPr>
                <w:ilvl w:val="0"/>
                <w:numId w:val="32"/>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327338">
        <w:trPr>
          <w:trHeight w:val="1123"/>
          <w:tblHeader/>
          <w:jc w:val="center"/>
        </w:trPr>
        <w:tc>
          <w:tcPr>
            <w:tcW w:w="10354" w:type="dxa"/>
            <w:shd w:val="clear" w:color="auto" w:fill="auto"/>
            <w:vAlign w:val="center"/>
          </w:tcPr>
          <w:p w14:paraId="60EB505E" w14:textId="23040CDD" w:rsidR="003E0D01" w:rsidRDefault="007E1C06" w:rsidP="3E814557">
            <w:pPr>
              <w:rPr>
                <w:i/>
                <w:iCs/>
                <w:sz w:val="20"/>
                <w:szCs w:val="20"/>
              </w:rPr>
            </w:pPr>
            <w:sdt>
              <w:sdtPr>
                <w:rPr>
                  <w:rFonts w:ascii="Times New Roman" w:hAnsi="Times New Roman" w:cs="Times New Roman"/>
                </w:rPr>
                <w:id w:val="-1204707732"/>
                <w14:checkbox>
                  <w14:checked w14:val="0"/>
                  <w14:checkedState w14:val="2612" w14:font="MS Gothic"/>
                  <w14:uncheckedState w14:val="2610" w14:font="MS Gothic"/>
                </w14:checkbox>
              </w:sdtPr>
              <w:sdtEndPr/>
              <w:sdtContent>
                <w:r w:rsidR="6D72BA0A" w:rsidRPr="3E814557">
                  <w:rPr>
                    <w:i/>
                    <w:iCs/>
                    <w:sz w:val="20"/>
                    <w:szCs w:val="20"/>
                  </w:rPr>
                  <w:t>O</w:t>
                </w:r>
                <w:r w:rsidR="092A040B" w:rsidRPr="3E814557">
                  <w:rPr>
                    <w:i/>
                    <w:iCs/>
                    <w:sz w:val="20"/>
                    <w:szCs w:val="20"/>
                  </w:rPr>
                  <w:t>Na</w:t>
                </w:r>
              </w:sdtContent>
            </w:sdt>
            <w:r w:rsidR="062DD976" w:rsidRPr="3E814557">
              <w:rPr>
                <w:i/>
                <w:iCs/>
                <w:sz w:val="20"/>
                <w:szCs w:val="20"/>
              </w:rPr>
              <w:t xml:space="preserve">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40E7E76C" w:rsidR="00BB66AC" w:rsidRPr="001B40B5" w:rsidRDefault="00BB66AC" w:rsidP="35C77030">
            <w:pPr>
              <w:rPr>
                <w:i/>
                <w:iCs/>
                <w:sz w:val="20"/>
                <w:szCs w:val="20"/>
              </w:rPr>
            </w:pPr>
            <w:r w:rsidRPr="35C77030">
              <w:rPr>
                <w:i/>
                <w:iCs/>
                <w:sz w:val="20"/>
                <w:szCs w:val="20"/>
              </w:rPr>
              <w:t>W wypadku doświadczeń z obszaru pr</w:t>
            </w:r>
            <w:r w:rsidR="12B618AA" w:rsidRPr="35C77030">
              <w:rPr>
                <w:i/>
                <w:iCs/>
                <w:sz w:val="20"/>
                <w:szCs w:val="20"/>
              </w:rPr>
              <w:t>a</w:t>
            </w:r>
            <w:r w:rsidRPr="35C77030">
              <w:rPr>
                <w:i/>
                <w:iCs/>
                <w:sz w:val="20"/>
                <w:szCs w:val="20"/>
              </w:rPr>
              <w:t xml:space="preserve">c B+R, Wnioskodawca opisuje </w:t>
            </w:r>
            <w:r w:rsidR="5F0AABCF" w:rsidRPr="35C77030">
              <w:rPr>
                <w:i/>
                <w:iCs/>
                <w:sz w:val="20"/>
                <w:szCs w:val="20"/>
              </w:rPr>
              <w:t xml:space="preserve">projekt podają tytuł, </w:t>
            </w:r>
            <w:r w:rsidRPr="35C77030">
              <w:rPr>
                <w:i/>
                <w:iCs/>
                <w:sz w:val="20"/>
                <w:szCs w:val="20"/>
              </w:rPr>
              <w:t xml:space="preserve">obszar badawczy, okres realizacji prac i </w:t>
            </w:r>
            <w:r w:rsidR="1FAF9860" w:rsidRPr="35C77030">
              <w:rPr>
                <w:i/>
                <w:iCs/>
                <w:sz w:val="20"/>
                <w:szCs w:val="20"/>
              </w:rPr>
              <w:t>jego</w:t>
            </w:r>
            <w:r w:rsidRPr="35C77030">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71"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BB1239">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71"/>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204BBC">
            <w:pPr>
              <w:numPr>
                <w:ilvl w:val="0"/>
                <w:numId w:val="37"/>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204BBC">
            <w:pPr>
              <w:numPr>
                <w:ilvl w:val="0"/>
                <w:numId w:val="38"/>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54B14328">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54B14328">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Default="003E0D01" w:rsidP="00BB1239">
            <w:pPr>
              <w:pStyle w:val="Akapitzlist"/>
              <w:numPr>
                <w:ilvl w:val="0"/>
                <w:numId w:val="13"/>
              </w:numPr>
              <w:spacing w:line="259" w:lineRule="auto"/>
              <w:jc w:val="both"/>
              <w:rPr>
                <w:rFonts w:eastAsiaTheme="minorEastAsia"/>
                <w:color w:val="000000" w:themeColor="text1"/>
                <w:sz w:val="20"/>
                <w:szCs w:val="20"/>
              </w:rPr>
            </w:pPr>
            <w:r w:rsidRPr="38882EA8">
              <w:rPr>
                <w:sz w:val="20"/>
                <w:szCs w:val="20"/>
              </w:rPr>
              <w:t>skorelowane z Planem Badawczym Zadania Badawcze, odpowiadające im Kamienie Milowe i posadowienie ich w czasie,</w:t>
            </w:r>
          </w:p>
          <w:p w14:paraId="1585F9A6" w14:textId="337AC83B" w:rsidR="003E0D01" w:rsidRDefault="003E0D01" w:rsidP="00BB1239">
            <w:pPr>
              <w:pStyle w:val="Akapitzlist"/>
              <w:numPr>
                <w:ilvl w:val="0"/>
                <w:numId w:val="13"/>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34341931" w:rsidR="003E0D01" w:rsidRDefault="003E0D01" w:rsidP="00BB1239">
            <w:pPr>
              <w:pStyle w:val="Akapitzlist"/>
              <w:numPr>
                <w:ilvl w:val="0"/>
                <w:numId w:val="13"/>
              </w:numPr>
              <w:jc w:val="both"/>
              <w:rPr>
                <w:rFonts w:eastAsiaTheme="minorEastAsia"/>
                <w:sz w:val="18"/>
                <w:szCs w:val="18"/>
              </w:rPr>
            </w:pPr>
            <w:r w:rsidRPr="775214A9">
              <w:rPr>
                <w:rFonts w:ascii="Calibri" w:eastAsia="Calibri" w:hAnsi="Calibri" w:cs="Calibri"/>
                <w:color w:val="000000" w:themeColor="text1"/>
                <w:sz w:val="20"/>
                <w:szCs w:val="20"/>
              </w:rPr>
              <w:t>plan pobierania Zaliczek z uwzględnieniem kwot i terminów ich rozliczania</w:t>
            </w:r>
            <w:ins w:id="72" w:author="Autor">
              <w:r w:rsidR="005F34AF">
                <w:rPr>
                  <w:rFonts w:ascii="Calibri" w:eastAsia="Calibri" w:hAnsi="Calibri" w:cs="Calibri"/>
                  <w:color w:val="000000" w:themeColor="text1"/>
                  <w:sz w:val="20"/>
                  <w:szCs w:val="20"/>
                </w:rPr>
                <w:t xml:space="preserve"> (jeśli dotyczy)</w:t>
              </w:r>
            </w:ins>
            <w:r w:rsidRPr="775214A9">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73432EB5" w14:textId="77777777" w:rsidR="003E0D01" w:rsidRDefault="46BFA384" w:rsidP="38882EA8">
            <w:pPr>
              <w:jc w:val="both"/>
              <w:rPr>
                <w:ins w:id="73" w:author="Autor"/>
                <w:sz w:val="20"/>
                <w:szCs w:val="20"/>
              </w:rPr>
            </w:pPr>
            <w:r w:rsidRPr="54B14328">
              <w:rPr>
                <w:sz w:val="20"/>
                <w:szCs w:val="20"/>
              </w:rPr>
              <w:t>Harmonogram Rzeczowo-Finansowy należy wykonać jako osobny dokument</w:t>
            </w:r>
            <w:r w:rsidR="0BC288BE" w:rsidRPr="54B14328">
              <w:rPr>
                <w:sz w:val="20"/>
                <w:szCs w:val="20"/>
              </w:rPr>
              <w:t>.</w:t>
            </w:r>
            <w:r w:rsidRPr="54B14328">
              <w:rPr>
                <w:sz w:val="20"/>
                <w:szCs w:val="20"/>
              </w:rPr>
              <w:t xml:space="preserve"> korzystając z wzoru zamieszczonego w</w:t>
            </w:r>
            <w:r w:rsidR="1D41E37B" w:rsidRPr="54B14328">
              <w:rPr>
                <w:sz w:val="20"/>
                <w:szCs w:val="20"/>
              </w:rPr>
              <w:t xml:space="preserve"> Tabeli H.2 poniżej</w:t>
            </w:r>
            <w:r w:rsidRPr="54B14328">
              <w:rPr>
                <w:sz w:val="20"/>
                <w:szCs w:val="20"/>
              </w:rPr>
              <w:t>.</w:t>
            </w:r>
          </w:p>
          <w:p w14:paraId="73FD9E53" w14:textId="7874FA70" w:rsidR="007909B8" w:rsidRPr="00F45629" w:rsidRDefault="007909B8" w:rsidP="38882EA8">
            <w:pPr>
              <w:jc w:val="both"/>
              <w:rPr>
                <w:sz w:val="20"/>
                <w:szCs w:val="20"/>
              </w:rPr>
            </w:pPr>
            <w:ins w:id="74" w:author="Autor">
              <w:r>
                <w:rPr>
                  <w:sz w:val="20"/>
                  <w:szCs w:val="20"/>
                </w:rPr>
                <w:t xml:space="preserve">Plan pobierania Zaliczek </w:t>
              </w:r>
              <w:r w:rsidRPr="54B14328">
                <w:rPr>
                  <w:sz w:val="20"/>
                  <w:szCs w:val="20"/>
                </w:rPr>
                <w:t>należy wykonać jako osobny dokument. korzystając z wzoru zamieszczonego w Tabeli H.</w:t>
              </w:r>
              <w:r>
                <w:rPr>
                  <w:sz w:val="20"/>
                  <w:szCs w:val="20"/>
                </w:rPr>
                <w:t>3</w:t>
              </w:r>
              <w:r w:rsidRPr="54B14328">
                <w:rPr>
                  <w:sz w:val="20"/>
                  <w:szCs w:val="20"/>
                </w:rPr>
                <w:t xml:space="preserve"> poniżej</w:t>
              </w:r>
            </w:ins>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43E26F3C" w:rsidR="00735EAB" w:rsidRPr="001B4833" w:rsidRDefault="00735EAB" w:rsidP="38882EA8">
      <w:pPr>
        <w:keepNext/>
        <w:spacing w:before="240" w:after="200" w:line="240" w:lineRule="auto"/>
        <w:rPr>
          <w:i/>
          <w:iCs/>
          <w:color w:val="44546A" w:themeColor="text2"/>
          <w:sz w:val="20"/>
          <w:szCs w:val="18"/>
          <w:highlight w:val="yellow"/>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.2 Harmonogram Rzeczowo-Finansowy dla Przedsięwzięcia „Ciepłowni</w:t>
      </w:r>
      <w:r w:rsidR="1DEB4993" w:rsidRPr="001B4833">
        <w:rPr>
          <w:i/>
          <w:iCs/>
          <w:color w:val="44546A" w:themeColor="text2"/>
          <w:sz w:val="20"/>
          <w:szCs w:val="18"/>
        </w:rPr>
        <w:t>a</w:t>
      </w:r>
      <w:r w:rsidRPr="001B4833">
        <w:rPr>
          <w:i/>
          <w:iCs/>
          <w:color w:val="44546A" w:themeColor="text2"/>
          <w:sz w:val="20"/>
          <w:szCs w:val="18"/>
        </w:rPr>
        <w:t xml:space="preserve"> Przyszłości”</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77777777"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 xml:space="preserve">Koszty przewidziane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BB1239">
      <w:pPr>
        <w:numPr>
          <w:ilvl w:val="0"/>
          <w:numId w:val="26"/>
        </w:numPr>
        <w:ind w:left="426" w:hanging="436"/>
        <w:jc w:val="both"/>
        <w:rPr>
          <w:sz w:val="20"/>
          <w:szCs w:val="20"/>
        </w:rPr>
      </w:pPr>
      <w:r w:rsidRPr="38882EA8">
        <w:rPr>
          <w:sz w:val="20"/>
          <w:szCs w:val="20"/>
        </w:rPr>
        <w:t>Zadanie Badawcze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BB1239">
      <w:pPr>
        <w:numPr>
          <w:ilvl w:val="0"/>
          <w:numId w:val="26"/>
        </w:numPr>
        <w:ind w:left="426" w:hanging="436"/>
        <w:jc w:val="both"/>
        <w:rPr>
          <w:rFonts w:eastAsiaTheme="minorEastAsia"/>
          <w:sz w:val="20"/>
          <w:szCs w:val="20"/>
        </w:rPr>
      </w:pPr>
      <w:r w:rsidRPr="38882EA8">
        <w:rPr>
          <w:sz w:val="20"/>
          <w:szCs w:val="20"/>
        </w:rPr>
        <w:t xml:space="preserve">Opis prac Zadania Badawczego – Wnioskodawca przedstawia szczegółowy opis zaplanowanych prac wraz z uzasadnieniem </w:t>
      </w:r>
      <w:r w:rsidRPr="00347427">
        <w:rPr>
          <w:sz w:val="20"/>
          <w:szCs w:val="20"/>
        </w:rPr>
        <w:t>celowości ich realizacji,</w:t>
      </w:r>
    </w:p>
    <w:p w14:paraId="1455B58B" w14:textId="1D3AA2A1" w:rsidR="00735EAB" w:rsidRPr="00347427" w:rsidRDefault="4B271BA2" w:rsidP="00BB1239">
      <w:pPr>
        <w:numPr>
          <w:ilvl w:val="0"/>
          <w:numId w:val="26"/>
        </w:numPr>
        <w:ind w:left="426" w:hanging="436"/>
        <w:jc w:val="both"/>
        <w:rPr>
          <w:rFonts w:eastAsiaTheme="minorEastAsia"/>
          <w:sz w:val="20"/>
          <w:szCs w:val="20"/>
        </w:rPr>
      </w:pPr>
      <w:r w:rsidRPr="00734565">
        <w:rPr>
          <w:sz w:val="20"/>
          <w:szCs w:val="20"/>
        </w:rPr>
        <w:t>Efekt końcowy Zadania Badawczego - Kamień Milowy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projektu.</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8024C82" w:rsidR="00735EAB" w:rsidRPr="00734565" w:rsidRDefault="435629FA" w:rsidP="00BB1239">
      <w:pPr>
        <w:pStyle w:val="Akapitzlist"/>
        <w:numPr>
          <w:ilvl w:val="0"/>
          <w:numId w:val="26"/>
        </w:numPr>
        <w:spacing w:after="0"/>
        <w:jc w:val="both"/>
        <w:rPr>
          <w:rFonts w:eastAsiaTheme="minorEastAsia"/>
          <w:sz w:val="20"/>
          <w:szCs w:val="20"/>
        </w:rPr>
      </w:pPr>
      <w:r w:rsidRPr="00734565">
        <w:rPr>
          <w:sz w:val="20"/>
          <w:szCs w:val="20"/>
        </w:rPr>
        <w:t xml:space="preserve">Wartość - </w:t>
      </w:r>
      <w:r w:rsidR="3EBF8D86" w:rsidRPr="00734565">
        <w:rPr>
          <w:sz w:val="20"/>
          <w:szCs w:val="20"/>
        </w:rPr>
        <w:t>mierzalna, weryfikowalna</w:t>
      </w:r>
    </w:p>
    <w:p w14:paraId="3523598E" w14:textId="077FACC3" w:rsidR="00735EAB" w:rsidRDefault="4B271BA2" w:rsidP="00BB1239">
      <w:pPr>
        <w:numPr>
          <w:ilvl w:val="0"/>
          <w:numId w:val="26"/>
        </w:numPr>
        <w:spacing w:before="240"/>
        <w:ind w:left="426" w:hanging="436"/>
        <w:jc w:val="both"/>
        <w:rPr>
          <w:ins w:id="75" w:author="Autor"/>
          <w:sz w:val="20"/>
          <w:szCs w:val="20"/>
        </w:rPr>
      </w:pPr>
      <w:r w:rsidRPr="00734565">
        <w:rPr>
          <w:sz w:val="20"/>
          <w:szCs w:val="20"/>
        </w:rPr>
        <w:t>Koszt Zadania Badawczego</w:t>
      </w:r>
      <w:r w:rsidRPr="00347427">
        <w:rPr>
          <w:sz w:val="20"/>
          <w:szCs w:val="20"/>
        </w:rPr>
        <w:t xml:space="preserve"> – Wnioskodawca przedstawi planowane koszty poniesione w ramach realizacji danego etapu. Wnioskodawca jest zobowiązany do przedstawienia</w:t>
      </w:r>
      <w:r w:rsidRPr="0AA4F644">
        <w:rPr>
          <w:sz w:val="20"/>
          <w:szCs w:val="20"/>
        </w:rPr>
        <w:t xml:space="preserve"> kategorii w jakich przedstawi poniesione koszty w tym: Wynagrodzenia, Podwykonawstwo, Koszty bezpośrednie (m.in. zakup usług i sprzętów, materiały, amortyzacja, elementy budowy etc.)</w:t>
      </w:r>
    </w:p>
    <w:p w14:paraId="48135E5A" w14:textId="77777777" w:rsidR="007909B8" w:rsidRPr="00F81BB6" w:rsidRDefault="007909B8" w:rsidP="007E1C06">
      <w:pPr>
        <w:spacing w:before="240"/>
        <w:ind w:left="426"/>
        <w:jc w:val="both"/>
        <w:rPr>
          <w:sz w:val="20"/>
          <w:szCs w:val="20"/>
        </w:rPr>
        <w:pPrChange w:id="76" w:author="Autor">
          <w:pPr>
            <w:numPr>
              <w:numId w:val="26"/>
            </w:numPr>
            <w:spacing w:before="240"/>
            <w:ind w:left="426" w:hanging="436"/>
            <w:jc w:val="both"/>
          </w:pPr>
        </w:pPrChange>
      </w:pPr>
    </w:p>
    <w:p w14:paraId="21E114ED" w14:textId="1AB0A297" w:rsidR="007909B8" w:rsidRDefault="007909B8" w:rsidP="007909B8">
      <w:pPr>
        <w:pStyle w:val="Akapitzlist"/>
        <w:keepNext/>
        <w:spacing w:before="240" w:after="200" w:line="240" w:lineRule="auto"/>
        <w:ind w:left="426"/>
        <w:rPr>
          <w:ins w:id="77" w:author="Autor"/>
          <w:i/>
          <w:iCs/>
          <w:color w:val="44546A" w:themeColor="text2"/>
          <w:sz w:val="20"/>
          <w:szCs w:val="18"/>
        </w:rPr>
      </w:pPr>
      <w:ins w:id="78" w:author="Autor">
        <w:r w:rsidRPr="007909B8">
          <w:rPr>
            <w:i/>
            <w:iCs/>
            <w:color w:val="44546A" w:themeColor="text2"/>
            <w:sz w:val="20"/>
            <w:szCs w:val="18"/>
          </w:rPr>
          <w:t>Tabela H.</w:t>
        </w:r>
        <w:r>
          <w:rPr>
            <w:i/>
            <w:iCs/>
            <w:color w:val="44546A" w:themeColor="text2"/>
            <w:sz w:val="20"/>
            <w:szCs w:val="18"/>
          </w:rPr>
          <w:t>3</w:t>
        </w:r>
        <w:r w:rsidRPr="007909B8">
          <w:rPr>
            <w:i/>
            <w:iCs/>
            <w:color w:val="44546A" w:themeColor="text2"/>
            <w:sz w:val="20"/>
            <w:szCs w:val="18"/>
          </w:rPr>
          <w:t xml:space="preserve"> </w:t>
        </w:r>
        <w:r>
          <w:rPr>
            <w:i/>
            <w:iCs/>
            <w:color w:val="44546A" w:themeColor="text2"/>
            <w:sz w:val="20"/>
            <w:szCs w:val="18"/>
          </w:rPr>
          <w:t>Plan pobierania Zaliczek</w:t>
        </w:r>
        <w:r w:rsidRPr="007909B8">
          <w:rPr>
            <w:i/>
            <w:iCs/>
            <w:color w:val="44546A" w:themeColor="text2"/>
            <w:sz w:val="20"/>
            <w:szCs w:val="18"/>
          </w:rPr>
          <w:t xml:space="preserve"> dla Przedsięwzięcia „Ciepłownia Przyszłości”</w:t>
        </w:r>
      </w:ins>
    </w:p>
    <w:tbl>
      <w:tblPr>
        <w:tblStyle w:val="Tabela-Siatka"/>
        <w:tblW w:w="0" w:type="auto"/>
        <w:tblLook w:val="04A0" w:firstRow="1" w:lastRow="0" w:firstColumn="1" w:lastColumn="0" w:noHBand="0" w:noVBand="1"/>
      </w:tblPr>
      <w:tblGrid>
        <w:gridCol w:w="704"/>
        <w:gridCol w:w="1843"/>
        <w:gridCol w:w="3032"/>
        <w:gridCol w:w="3063"/>
        <w:gridCol w:w="1814"/>
        <w:tblGridChange w:id="79">
          <w:tblGrid>
            <w:gridCol w:w="704"/>
            <w:gridCol w:w="1843"/>
            <w:gridCol w:w="1407"/>
            <w:gridCol w:w="1625"/>
            <w:gridCol w:w="1626"/>
            <w:gridCol w:w="1437"/>
            <w:gridCol w:w="1814"/>
          </w:tblGrid>
        </w:tblGridChange>
      </w:tblGrid>
      <w:tr w:rsidR="003F667A" w:rsidRPr="007909B8" w14:paraId="7579C11E" w14:textId="77777777" w:rsidTr="00077D11">
        <w:trPr>
          <w:trHeight w:val="509"/>
          <w:ins w:id="80" w:author="Autor"/>
        </w:trPr>
        <w:tc>
          <w:tcPr>
            <w:tcW w:w="704" w:type="dxa"/>
            <w:vMerge w:val="restart"/>
            <w:shd w:val="clear" w:color="auto" w:fill="A8D08D" w:themeFill="accent6" w:themeFillTint="99"/>
            <w:vAlign w:val="center"/>
          </w:tcPr>
          <w:p w14:paraId="06F2156A" w14:textId="33BD8819" w:rsidR="003F667A" w:rsidRPr="007E1C06" w:rsidRDefault="003F667A" w:rsidP="007E1C06">
            <w:pPr>
              <w:jc w:val="center"/>
              <w:rPr>
                <w:ins w:id="81" w:author="Autor"/>
                <w:b/>
                <w:i/>
                <w:sz w:val="20"/>
                <w:szCs w:val="20"/>
                <w:rPrChange w:id="82" w:author="Autor">
                  <w:rPr>
                    <w:ins w:id="83" w:author="Autor"/>
                  </w:rPr>
                </w:rPrChange>
              </w:rPr>
              <w:pPrChange w:id="84" w:author="Autor">
                <w:pPr>
                  <w:spacing w:before="240"/>
                  <w:jc w:val="both"/>
                </w:pPr>
              </w:pPrChange>
            </w:pPr>
            <w:ins w:id="85" w:author="Autor">
              <w:r>
                <w:rPr>
                  <w:b/>
                  <w:i/>
                  <w:sz w:val="20"/>
                  <w:szCs w:val="20"/>
                </w:rPr>
                <w:t>L.p.</w:t>
              </w:r>
            </w:ins>
          </w:p>
        </w:tc>
        <w:tc>
          <w:tcPr>
            <w:tcW w:w="1843" w:type="dxa"/>
            <w:vMerge w:val="restart"/>
            <w:shd w:val="clear" w:color="auto" w:fill="A8D08D" w:themeFill="accent6" w:themeFillTint="99"/>
            <w:vAlign w:val="center"/>
          </w:tcPr>
          <w:p w14:paraId="102C2C1F" w14:textId="455CF5EF" w:rsidR="003F667A" w:rsidRPr="007E1C06" w:rsidRDefault="003F667A" w:rsidP="007E1C06">
            <w:pPr>
              <w:jc w:val="center"/>
              <w:rPr>
                <w:ins w:id="86" w:author="Autor"/>
                <w:b/>
                <w:i/>
                <w:sz w:val="20"/>
                <w:szCs w:val="20"/>
                <w:rPrChange w:id="87" w:author="Autor">
                  <w:rPr>
                    <w:ins w:id="88" w:author="Autor"/>
                  </w:rPr>
                </w:rPrChange>
              </w:rPr>
              <w:pPrChange w:id="89" w:author="Autor">
                <w:pPr>
                  <w:spacing w:before="240"/>
                  <w:jc w:val="both"/>
                </w:pPr>
              </w:pPrChange>
            </w:pPr>
            <w:ins w:id="90" w:author="Autor">
              <w:r w:rsidRPr="007E1C06">
                <w:rPr>
                  <w:b/>
                  <w:i/>
                  <w:sz w:val="20"/>
                  <w:szCs w:val="20"/>
                  <w:rPrChange w:id="91" w:author="Autor">
                    <w:rPr/>
                  </w:rPrChange>
                </w:rPr>
                <w:t>Data zaliczki</w:t>
              </w:r>
            </w:ins>
          </w:p>
        </w:tc>
        <w:tc>
          <w:tcPr>
            <w:tcW w:w="6095" w:type="dxa"/>
            <w:gridSpan w:val="2"/>
            <w:shd w:val="clear" w:color="auto" w:fill="A8D08D" w:themeFill="accent6" w:themeFillTint="99"/>
            <w:vAlign w:val="center"/>
          </w:tcPr>
          <w:p w14:paraId="09A565F9" w14:textId="1FA858DE" w:rsidR="003F667A" w:rsidRPr="007E1C06" w:rsidRDefault="003F667A" w:rsidP="007E1C06">
            <w:pPr>
              <w:jc w:val="center"/>
              <w:rPr>
                <w:ins w:id="92" w:author="Autor"/>
                <w:b/>
                <w:i/>
                <w:sz w:val="20"/>
                <w:szCs w:val="20"/>
                <w:rPrChange w:id="93" w:author="Autor">
                  <w:rPr>
                    <w:ins w:id="94" w:author="Autor"/>
                  </w:rPr>
                </w:rPrChange>
              </w:rPr>
              <w:pPrChange w:id="95" w:author="Autor">
                <w:pPr>
                  <w:spacing w:before="240"/>
                  <w:jc w:val="both"/>
                </w:pPr>
              </w:pPrChange>
            </w:pPr>
            <w:ins w:id="96" w:author="Autor">
              <w:r w:rsidRPr="007E1C06">
                <w:rPr>
                  <w:b/>
                  <w:i/>
                  <w:sz w:val="20"/>
                  <w:szCs w:val="20"/>
                  <w:rPrChange w:id="97" w:author="Autor">
                    <w:rPr/>
                  </w:rPrChange>
                </w:rPr>
                <w:t>Kwota zaliczki</w:t>
              </w:r>
              <w:r>
                <w:rPr>
                  <w:b/>
                  <w:i/>
                  <w:sz w:val="20"/>
                  <w:szCs w:val="20"/>
                </w:rPr>
                <w:t xml:space="preserve"> [PLN]</w:t>
              </w:r>
            </w:ins>
          </w:p>
        </w:tc>
        <w:tc>
          <w:tcPr>
            <w:tcW w:w="1814" w:type="dxa"/>
            <w:vMerge w:val="restart"/>
            <w:shd w:val="clear" w:color="auto" w:fill="A8D08D" w:themeFill="accent6" w:themeFillTint="99"/>
            <w:vAlign w:val="center"/>
          </w:tcPr>
          <w:p w14:paraId="2945CA97" w14:textId="2AB28A92" w:rsidR="003F667A" w:rsidRPr="007E1C06" w:rsidRDefault="003F667A" w:rsidP="007E1C06">
            <w:pPr>
              <w:jc w:val="center"/>
              <w:rPr>
                <w:ins w:id="98" w:author="Autor"/>
                <w:b/>
                <w:i/>
                <w:sz w:val="20"/>
                <w:szCs w:val="20"/>
                <w:rPrChange w:id="99" w:author="Autor">
                  <w:rPr>
                    <w:ins w:id="100" w:author="Autor"/>
                  </w:rPr>
                </w:rPrChange>
              </w:rPr>
              <w:pPrChange w:id="101" w:author="Autor">
                <w:pPr>
                  <w:spacing w:before="240"/>
                  <w:jc w:val="both"/>
                </w:pPr>
              </w:pPrChange>
            </w:pPr>
            <w:ins w:id="102" w:author="Autor">
              <w:r w:rsidRPr="007E1C06">
                <w:rPr>
                  <w:b/>
                  <w:i/>
                  <w:sz w:val="20"/>
                  <w:szCs w:val="20"/>
                  <w:rPrChange w:id="103" w:author="Autor">
                    <w:rPr/>
                  </w:rPrChange>
                </w:rPr>
                <w:t>Data rozliczenia zaliczki</w:t>
              </w:r>
            </w:ins>
          </w:p>
        </w:tc>
      </w:tr>
      <w:tr w:rsidR="003F667A" w:rsidRPr="007909B8" w14:paraId="4C1EF45A" w14:textId="77777777" w:rsidTr="00077D11">
        <w:trPr>
          <w:trHeight w:val="509"/>
          <w:ins w:id="104" w:author="Autor"/>
        </w:trPr>
        <w:tc>
          <w:tcPr>
            <w:tcW w:w="704" w:type="dxa"/>
            <w:vMerge/>
            <w:shd w:val="clear" w:color="auto" w:fill="A8D08D" w:themeFill="accent6" w:themeFillTint="99"/>
            <w:vAlign w:val="center"/>
          </w:tcPr>
          <w:p w14:paraId="5B719E6B" w14:textId="77777777" w:rsidR="003F667A" w:rsidRDefault="003F667A" w:rsidP="007909B8">
            <w:pPr>
              <w:jc w:val="center"/>
              <w:rPr>
                <w:ins w:id="105" w:author="Autor"/>
                <w:b/>
                <w:i/>
                <w:sz w:val="20"/>
                <w:szCs w:val="20"/>
              </w:rPr>
            </w:pPr>
          </w:p>
        </w:tc>
        <w:tc>
          <w:tcPr>
            <w:tcW w:w="1843" w:type="dxa"/>
            <w:vMerge/>
            <w:shd w:val="clear" w:color="auto" w:fill="A8D08D" w:themeFill="accent6" w:themeFillTint="99"/>
            <w:vAlign w:val="center"/>
          </w:tcPr>
          <w:p w14:paraId="30D75380" w14:textId="77777777" w:rsidR="003F667A" w:rsidRPr="007909B8" w:rsidRDefault="003F667A" w:rsidP="007909B8">
            <w:pPr>
              <w:jc w:val="center"/>
              <w:rPr>
                <w:ins w:id="106" w:author="Autor"/>
                <w:b/>
                <w:i/>
                <w:sz w:val="20"/>
                <w:szCs w:val="20"/>
              </w:rPr>
            </w:pPr>
          </w:p>
        </w:tc>
        <w:tc>
          <w:tcPr>
            <w:tcW w:w="3032" w:type="dxa"/>
            <w:shd w:val="clear" w:color="auto" w:fill="A8D08D" w:themeFill="accent6" w:themeFillTint="99"/>
            <w:vAlign w:val="center"/>
          </w:tcPr>
          <w:p w14:paraId="345DEA01" w14:textId="44E5DA90" w:rsidR="003F667A" w:rsidRPr="007909B8" w:rsidRDefault="003F667A" w:rsidP="007909B8">
            <w:pPr>
              <w:jc w:val="center"/>
              <w:rPr>
                <w:ins w:id="107" w:author="Autor"/>
                <w:b/>
                <w:i/>
                <w:sz w:val="20"/>
                <w:szCs w:val="20"/>
              </w:rPr>
            </w:pPr>
            <w:ins w:id="108" w:author="Autor">
              <w:r>
                <w:rPr>
                  <w:b/>
                  <w:i/>
                  <w:sz w:val="20"/>
                  <w:szCs w:val="20"/>
                </w:rPr>
                <w:t>Netto</w:t>
              </w:r>
            </w:ins>
          </w:p>
        </w:tc>
        <w:tc>
          <w:tcPr>
            <w:tcW w:w="3063" w:type="dxa"/>
            <w:shd w:val="clear" w:color="auto" w:fill="A8D08D" w:themeFill="accent6" w:themeFillTint="99"/>
            <w:vAlign w:val="center"/>
          </w:tcPr>
          <w:p w14:paraId="4FAB2D2A" w14:textId="7CFA829E" w:rsidR="003F667A" w:rsidRPr="007909B8" w:rsidRDefault="003F667A" w:rsidP="007909B8">
            <w:pPr>
              <w:jc w:val="center"/>
              <w:rPr>
                <w:ins w:id="109" w:author="Autor"/>
                <w:b/>
                <w:i/>
                <w:sz w:val="20"/>
                <w:szCs w:val="20"/>
              </w:rPr>
            </w:pPr>
            <w:ins w:id="110" w:author="Autor">
              <w:r>
                <w:rPr>
                  <w:b/>
                  <w:i/>
                  <w:sz w:val="20"/>
                  <w:szCs w:val="20"/>
                </w:rPr>
                <w:t>Brutto</w:t>
              </w:r>
            </w:ins>
          </w:p>
        </w:tc>
        <w:tc>
          <w:tcPr>
            <w:tcW w:w="1814" w:type="dxa"/>
            <w:vMerge/>
            <w:shd w:val="clear" w:color="auto" w:fill="A8D08D" w:themeFill="accent6" w:themeFillTint="99"/>
            <w:vAlign w:val="center"/>
          </w:tcPr>
          <w:p w14:paraId="74F09206" w14:textId="77777777" w:rsidR="003F667A" w:rsidRPr="007909B8" w:rsidRDefault="003F667A" w:rsidP="007909B8">
            <w:pPr>
              <w:jc w:val="center"/>
              <w:rPr>
                <w:ins w:id="111" w:author="Autor"/>
                <w:b/>
                <w:i/>
                <w:sz w:val="20"/>
                <w:szCs w:val="20"/>
              </w:rPr>
            </w:pPr>
          </w:p>
        </w:tc>
      </w:tr>
      <w:tr w:rsidR="003F667A" w:rsidRPr="007909B8" w14:paraId="43D470A1" w14:textId="77777777" w:rsidTr="007E1C06">
        <w:tblPrEx>
          <w:tblW w:w="0" w:type="auto"/>
          <w:tblPrExChange w:id="112" w:author="Autor">
            <w:tblPrEx>
              <w:tblW w:w="0" w:type="auto"/>
            </w:tblPrEx>
          </w:tblPrExChange>
        </w:tblPrEx>
        <w:trPr>
          <w:trHeight w:val="509"/>
          <w:ins w:id="113" w:author="Autor"/>
          <w:trPrChange w:id="114" w:author="Autor">
            <w:trPr>
              <w:trHeight w:val="509"/>
            </w:trPr>
          </w:trPrChange>
        </w:trPr>
        <w:tc>
          <w:tcPr>
            <w:tcW w:w="704" w:type="dxa"/>
            <w:shd w:val="clear" w:color="auto" w:fill="A8D08D" w:themeFill="accent6" w:themeFillTint="99"/>
            <w:vAlign w:val="center"/>
            <w:tcPrChange w:id="115" w:author="Autor">
              <w:tcPr>
                <w:tcW w:w="704" w:type="dxa"/>
                <w:shd w:val="clear" w:color="auto" w:fill="A8D08D" w:themeFill="accent6" w:themeFillTint="99"/>
                <w:vAlign w:val="center"/>
              </w:tcPr>
            </w:tcPrChange>
          </w:tcPr>
          <w:p w14:paraId="5AF299ED" w14:textId="0B75ACCA" w:rsidR="003F667A" w:rsidRPr="007E1C06" w:rsidRDefault="003F667A" w:rsidP="007E1C06">
            <w:pPr>
              <w:jc w:val="center"/>
              <w:rPr>
                <w:ins w:id="116" w:author="Autor"/>
                <w:b/>
                <w:sz w:val="20"/>
                <w:szCs w:val="20"/>
                <w:rPrChange w:id="117" w:author="Autor">
                  <w:rPr>
                    <w:ins w:id="118" w:author="Autor"/>
                  </w:rPr>
                </w:rPrChange>
              </w:rPr>
              <w:pPrChange w:id="119" w:author="Autor">
                <w:pPr>
                  <w:spacing w:before="240"/>
                  <w:jc w:val="both"/>
                </w:pPr>
              </w:pPrChange>
            </w:pPr>
            <w:ins w:id="120" w:author="Autor">
              <w:r w:rsidRPr="007E1C06">
                <w:rPr>
                  <w:b/>
                  <w:sz w:val="20"/>
                  <w:szCs w:val="20"/>
                  <w:rPrChange w:id="121" w:author="Autor">
                    <w:rPr/>
                  </w:rPrChange>
                </w:rPr>
                <w:t>1</w:t>
              </w:r>
              <w:r w:rsidRPr="007E1C06">
                <w:rPr>
                  <w:b/>
                  <w:sz w:val="20"/>
                  <w:szCs w:val="20"/>
                  <w:rPrChange w:id="122" w:author="Autor">
                    <w:rPr>
                      <w:b/>
                    </w:rPr>
                  </w:rPrChange>
                </w:rPr>
                <w:t>.</w:t>
              </w:r>
            </w:ins>
          </w:p>
        </w:tc>
        <w:tc>
          <w:tcPr>
            <w:tcW w:w="1843" w:type="dxa"/>
            <w:vAlign w:val="center"/>
            <w:tcPrChange w:id="123" w:author="Autor">
              <w:tcPr>
                <w:tcW w:w="3250" w:type="dxa"/>
                <w:gridSpan w:val="2"/>
                <w:vAlign w:val="center"/>
              </w:tcPr>
            </w:tcPrChange>
          </w:tcPr>
          <w:p w14:paraId="28080705" w14:textId="77777777" w:rsidR="003F667A" w:rsidRPr="007E1C06" w:rsidRDefault="003F667A" w:rsidP="007E1C06">
            <w:pPr>
              <w:jc w:val="center"/>
              <w:rPr>
                <w:ins w:id="124" w:author="Autor"/>
                <w:sz w:val="20"/>
                <w:szCs w:val="20"/>
                <w:rPrChange w:id="125" w:author="Autor">
                  <w:rPr>
                    <w:ins w:id="126" w:author="Autor"/>
                  </w:rPr>
                </w:rPrChange>
              </w:rPr>
              <w:pPrChange w:id="127" w:author="Autor">
                <w:pPr>
                  <w:spacing w:before="240"/>
                  <w:jc w:val="both"/>
                </w:pPr>
              </w:pPrChange>
            </w:pPr>
          </w:p>
        </w:tc>
        <w:tc>
          <w:tcPr>
            <w:tcW w:w="3032" w:type="dxa"/>
            <w:vAlign w:val="center"/>
            <w:tcPrChange w:id="128" w:author="Autor">
              <w:tcPr>
                <w:tcW w:w="1625" w:type="dxa"/>
                <w:vAlign w:val="center"/>
              </w:tcPr>
            </w:tcPrChange>
          </w:tcPr>
          <w:p w14:paraId="1CA3E1AB" w14:textId="77777777" w:rsidR="003F667A" w:rsidRPr="007909B8" w:rsidRDefault="003F667A" w:rsidP="007909B8">
            <w:pPr>
              <w:jc w:val="center"/>
              <w:rPr>
                <w:ins w:id="129" w:author="Autor"/>
                <w:sz w:val="20"/>
                <w:szCs w:val="20"/>
              </w:rPr>
            </w:pPr>
          </w:p>
        </w:tc>
        <w:tc>
          <w:tcPr>
            <w:tcW w:w="3063" w:type="dxa"/>
            <w:vAlign w:val="center"/>
            <w:tcPrChange w:id="130" w:author="Autor">
              <w:tcPr>
                <w:tcW w:w="1626" w:type="dxa"/>
                <w:vAlign w:val="center"/>
              </w:tcPr>
            </w:tcPrChange>
          </w:tcPr>
          <w:p w14:paraId="57021033" w14:textId="0D3746CD" w:rsidR="003F667A" w:rsidRPr="007E1C06" w:rsidRDefault="003F667A" w:rsidP="007E1C06">
            <w:pPr>
              <w:jc w:val="center"/>
              <w:rPr>
                <w:ins w:id="131" w:author="Autor"/>
                <w:sz w:val="20"/>
                <w:szCs w:val="20"/>
                <w:rPrChange w:id="132" w:author="Autor">
                  <w:rPr>
                    <w:ins w:id="133" w:author="Autor"/>
                  </w:rPr>
                </w:rPrChange>
              </w:rPr>
              <w:pPrChange w:id="134" w:author="Autor">
                <w:pPr>
                  <w:spacing w:before="240"/>
                  <w:jc w:val="both"/>
                </w:pPr>
              </w:pPrChange>
            </w:pPr>
          </w:p>
        </w:tc>
        <w:tc>
          <w:tcPr>
            <w:tcW w:w="1814" w:type="dxa"/>
            <w:vAlign w:val="center"/>
            <w:tcPrChange w:id="135" w:author="Autor">
              <w:tcPr>
                <w:tcW w:w="3251" w:type="dxa"/>
                <w:gridSpan w:val="2"/>
                <w:vAlign w:val="center"/>
              </w:tcPr>
            </w:tcPrChange>
          </w:tcPr>
          <w:p w14:paraId="05345603" w14:textId="77777777" w:rsidR="003F667A" w:rsidRPr="007E1C06" w:rsidRDefault="003F667A" w:rsidP="007E1C06">
            <w:pPr>
              <w:jc w:val="center"/>
              <w:rPr>
                <w:ins w:id="136" w:author="Autor"/>
                <w:sz w:val="20"/>
                <w:szCs w:val="20"/>
                <w:rPrChange w:id="137" w:author="Autor">
                  <w:rPr>
                    <w:ins w:id="138" w:author="Autor"/>
                  </w:rPr>
                </w:rPrChange>
              </w:rPr>
              <w:pPrChange w:id="139" w:author="Autor">
                <w:pPr>
                  <w:spacing w:before="240"/>
                  <w:jc w:val="both"/>
                </w:pPr>
              </w:pPrChange>
            </w:pPr>
          </w:p>
        </w:tc>
      </w:tr>
      <w:tr w:rsidR="003F667A" w:rsidRPr="007909B8" w14:paraId="56B59F2E" w14:textId="77777777" w:rsidTr="007E1C06">
        <w:tblPrEx>
          <w:tblW w:w="0" w:type="auto"/>
          <w:tblPrExChange w:id="140" w:author="Autor">
            <w:tblPrEx>
              <w:tblW w:w="0" w:type="auto"/>
            </w:tblPrEx>
          </w:tblPrExChange>
        </w:tblPrEx>
        <w:trPr>
          <w:trHeight w:val="509"/>
          <w:ins w:id="141" w:author="Autor"/>
          <w:trPrChange w:id="142" w:author="Autor">
            <w:trPr>
              <w:trHeight w:val="509"/>
            </w:trPr>
          </w:trPrChange>
        </w:trPr>
        <w:tc>
          <w:tcPr>
            <w:tcW w:w="704" w:type="dxa"/>
            <w:shd w:val="clear" w:color="auto" w:fill="A8D08D" w:themeFill="accent6" w:themeFillTint="99"/>
            <w:vAlign w:val="center"/>
            <w:tcPrChange w:id="143" w:author="Autor">
              <w:tcPr>
                <w:tcW w:w="704" w:type="dxa"/>
                <w:shd w:val="clear" w:color="auto" w:fill="A8D08D" w:themeFill="accent6" w:themeFillTint="99"/>
                <w:vAlign w:val="center"/>
              </w:tcPr>
            </w:tcPrChange>
          </w:tcPr>
          <w:p w14:paraId="47F1AB87" w14:textId="3C7289EA" w:rsidR="003F667A" w:rsidRPr="007E1C06" w:rsidRDefault="003F667A" w:rsidP="007E1C06">
            <w:pPr>
              <w:jc w:val="center"/>
              <w:rPr>
                <w:ins w:id="144" w:author="Autor"/>
                <w:b/>
                <w:sz w:val="20"/>
                <w:szCs w:val="20"/>
                <w:rPrChange w:id="145" w:author="Autor">
                  <w:rPr>
                    <w:ins w:id="146" w:author="Autor"/>
                  </w:rPr>
                </w:rPrChange>
              </w:rPr>
              <w:pPrChange w:id="147" w:author="Autor">
                <w:pPr>
                  <w:spacing w:before="240"/>
                  <w:jc w:val="both"/>
                </w:pPr>
              </w:pPrChange>
            </w:pPr>
            <w:ins w:id="148" w:author="Autor">
              <w:r w:rsidRPr="007E1C06">
                <w:rPr>
                  <w:b/>
                  <w:sz w:val="20"/>
                  <w:szCs w:val="20"/>
                  <w:rPrChange w:id="149" w:author="Autor">
                    <w:rPr/>
                  </w:rPrChange>
                </w:rPr>
                <w:t>2</w:t>
              </w:r>
              <w:r w:rsidRPr="007E1C06">
                <w:rPr>
                  <w:b/>
                  <w:sz w:val="20"/>
                  <w:szCs w:val="20"/>
                  <w:rPrChange w:id="150" w:author="Autor">
                    <w:rPr>
                      <w:b/>
                    </w:rPr>
                  </w:rPrChange>
                </w:rPr>
                <w:t>.</w:t>
              </w:r>
            </w:ins>
          </w:p>
        </w:tc>
        <w:tc>
          <w:tcPr>
            <w:tcW w:w="1843" w:type="dxa"/>
            <w:vAlign w:val="center"/>
            <w:tcPrChange w:id="151" w:author="Autor">
              <w:tcPr>
                <w:tcW w:w="3250" w:type="dxa"/>
                <w:gridSpan w:val="2"/>
                <w:vAlign w:val="center"/>
              </w:tcPr>
            </w:tcPrChange>
          </w:tcPr>
          <w:p w14:paraId="1D4E281F" w14:textId="77777777" w:rsidR="003F667A" w:rsidRPr="007E1C06" w:rsidRDefault="003F667A" w:rsidP="007E1C06">
            <w:pPr>
              <w:jc w:val="center"/>
              <w:rPr>
                <w:ins w:id="152" w:author="Autor"/>
                <w:sz w:val="20"/>
                <w:szCs w:val="20"/>
                <w:rPrChange w:id="153" w:author="Autor">
                  <w:rPr>
                    <w:ins w:id="154" w:author="Autor"/>
                  </w:rPr>
                </w:rPrChange>
              </w:rPr>
              <w:pPrChange w:id="155" w:author="Autor">
                <w:pPr>
                  <w:spacing w:before="240"/>
                  <w:jc w:val="both"/>
                </w:pPr>
              </w:pPrChange>
            </w:pPr>
          </w:p>
        </w:tc>
        <w:tc>
          <w:tcPr>
            <w:tcW w:w="3032" w:type="dxa"/>
            <w:vAlign w:val="center"/>
            <w:tcPrChange w:id="156" w:author="Autor">
              <w:tcPr>
                <w:tcW w:w="1625" w:type="dxa"/>
                <w:vAlign w:val="center"/>
              </w:tcPr>
            </w:tcPrChange>
          </w:tcPr>
          <w:p w14:paraId="7D7121FE" w14:textId="77777777" w:rsidR="003F667A" w:rsidRPr="007909B8" w:rsidRDefault="003F667A" w:rsidP="007909B8">
            <w:pPr>
              <w:jc w:val="center"/>
              <w:rPr>
                <w:ins w:id="157" w:author="Autor"/>
                <w:sz w:val="20"/>
                <w:szCs w:val="20"/>
              </w:rPr>
            </w:pPr>
          </w:p>
        </w:tc>
        <w:tc>
          <w:tcPr>
            <w:tcW w:w="3063" w:type="dxa"/>
            <w:vAlign w:val="center"/>
            <w:tcPrChange w:id="158" w:author="Autor">
              <w:tcPr>
                <w:tcW w:w="1626" w:type="dxa"/>
                <w:vAlign w:val="center"/>
              </w:tcPr>
            </w:tcPrChange>
          </w:tcPr>
          <w:p w14:paraId="5A65EB14" w14:textId="237C951C" w:rsidR="003F667A" w:rsidRPr="007E1C06" w:rsidRDefault="003F667A" w:rsidP="007E1C06">
            <w:pPr>
              <w:jc w:val="center"/>
              <w:rPr>
                <w:ins w:id="159" w:author="Autor"/>
                <w:sz w:val="20"/>
                <w:szCs w:val="20"/>
                <w:rPrChange w:id="160" w:author="Autor">
                  <w:rPr>
                    <w:ins w:id="161" w:author="Autor"/>
                  </w:rPr>
                </w:rPrChange>
              </w:rPr>
              <w:pPrChange w:id="162" w:author="Autor">
                <w:pPr>
                  <w:spacing w:before="240"/>
                  <w:jc w:val="both"/>
                </w:pPr>
              </w:pPrChange>
            </w:pPr>
          </w:p>
        </w:tc>
        <w:tc>
          <w:tcPr>
            <w:tcW w:w="1814" w:type="dxa"/>
            <w:vAlign w:val="center"/>
            <w:tcPrChange w:id="163" w:author="Autor">
              <w:tcPr>
                <w:tcW w:w="3251" w:type="dxa"/>
                <w:gridSpan w:val="2"/>
                <w:vAlign w:val="center"/>
              </w:tcPr>
            </w:tcPrChange>
          </w:tcPr>
          <w:p w14:paraId="12F8327D" w14:textId="77777777" w:rsidR="003F667A" w:rsidRPr="007E1C06" w:rsidRDefault="003F667A" w:rsidP="007E1C06">
            <w:pPr>
              <w:jc w:val="center"/>
              <w:rPr>
                <w:ins w:id="164" w:author="Autor"/>
                <w:sz w:val="20"/>
                <w:szCs w:val="20"/>
                <w:rPrChange w:id="165" w:author="Autor">
                  <w:rPr>
                    <w:ins w:id="166" w:author="Autor"/>
                  </w:rPr>
                </w:rPrChange>
              </w:rPr>
              <w:pPrChange w:id="167" w:author="Autor">
                <w:pPr>
                  <w:spacing w:before="240"/>
                  <w:jc w:val="both"/>
                </w:pPr>
              </w:pPrChange>
            </w:pPr>
          </w:p>
        </w:tc>
      </w:tr>
      <w:tr w:rsidR="003F667A" w:rsidRPr="007909B8" w14:paraId="4E99274C" w14:textId="77777777" w:rsidTr="007E1C06">
        <w:tblPrEx>
          <w:tblW w:w="0" w:type="auto"/>
          <w:tblPrExChange w:id="168" w:author="Autor">
            <w:tblPrEx>
              <w:tblW w:w="0" w:type="auto"/>
            </w:tblPrEx>
          </w:tblPrExChange>
        </w:tblPrEx>
        <w:trPr>
          <w:trHeight w:val="509"/>
          <w:ins w:id="169" w:author="Autor"/>
          <w:trPrChange w:id="170" w:author="Autor">
            <w:trPr>
              <w:trHeight w:val="509"/>
            </w:trPr>
          </w:trPrChange>
        </w:trPr>
        <w:tc>
          <w:tcPr>
            <w:tcW w:w="704" w:type="dxa"/>
            <w:shd w:val="clear" w:color="auto" w:fill="A8D08D" w:themeFill="accent6" w:themeFillTint="99"/>
            <w:vAlign w:val="center"/>
            <w:tcPrChange w:id="171" w:author="Autor">
              <w:tcPr>
                <w:tcW w:w="704" w:type="dxa"/>
                <w:shd w:val="clear" w:color="auto" w:fill="A8D08D" w:themeFill="accent6" w:themeFillTint="99"/>
                <w:vAlign w:val="center"/>
              </w:tcPr>
            </w:tcPrChange>
          </w:tcPr>
          <w:p w14:paraId="10A88347" w14:textId="1121B4C2" w:rsidR="003F667A" w:rsidRPr="007E1C06" w:rsidRDefault="003F667A" w:rsidP="007E1C06">
            <w:pPr>
              <w:jc w:val="center"/>
              <w:rPr>
                <w:ins w:id="172" w:author="Autor"/>
                <w:b/>
                <w:sz w:val="20"/>
                <w:szCs w:val="20"/>
                <w:rPrChange w:id="173" w:author="Autor">
                  <w:rPr>
                    <w:ins w:id="174" w:author="Autor"/>
                  </w:rPr>
                </w:rPrChange>
              </w:rPr>
              <w:pPrChange w:id="175" w:author="Autor">
                <w:pPr>
                  <w:spacing w:before="240"/>
                  <w:jc w:val="both"/>
                </w:pPr>
              </w:pPrChange>
            </w:pPr>
            <w:ins w:id="176" w:author="Autor">
              <w:r w:rsidRPr="007E1C06">
                <w:rPr>
                  <w:b/>
                  <w:sz w:val="20"/>
                  <w:szCs w:val="20"/>
                  <w:rPrChange w:id="177" w:author="Autor">
                    <w:rPr/>
                  </w:rPrChange>
                </w:rPr>
                <w:t>3</w:t>
              </w:r>
              <w:r w:rsidRPr="007E1C06">
                <w:rPr>
                  <w:b/>
                  <w:sz w:val="20"/>
                  <w:szCs w:val="20"/>
                  <w:rPrChange w:id="178" w:author="Autor">
                    <w:rPr>
                      <w:b/>
                    </w:rPr>
                  </w:rPrChange>
                </w:rPr>
                <w:t>.</w:t>
              </w:r>
            </w:ins>
          </w:p>
        </w:tc>
        <w:tc>
          <w:tcPr>
            <w:tcW w:w="1843" w:type="dxa"/>
            <w:vAlign w:val="center"/>
            <w:tcPrChange w:id="179" w:author="Autor">
              <w:tcPr>
                <w:tcW w:w="3250" w:type="dxa"/>
                <w:gridSpan w:val="2"/>
                <w:vAlign w:val="center"/>
              </w:tcPr>
            </w:tcPrChange>
          </w:tcPr>
          <w:p w14:paraId="2BC0ECEC" w14:textId="77777777" w:rsidR="003F667A" w:rsidRPr="007E1C06" w:rsidRDefault="003F667A" w:rsidP="007E1C06">
            <w:pPr>
              <w:jc w:val="center"/>
              <w:rPr>
                <w:ins w:id="180" w:author="Autor"/>
                <w:sz w:val="20"/>
                <w:szCs w:val="20"/>
                <w:rPrChange w:id="181" w:author="Autor">
                  <w:rPr>
                    <w:ins w:id="182" w:author="Autor"/>
                  </w:rPr>
                </w:rPrChange>
              </w:rPr>
              <w:pPrChange w:id="183" w:author="Autor">
                <w:pPr>
                  <w:spacing w:before="240"/>
                  <w:jc w:val="both"/>
                </w:pPr>
              </w:pPrChange>
            </w:pPr>
          </w:p>
        </w:tc>
        <w:tc>
          <w:tcPr>
            <w:tcW w:w="3032" w:type="dxa"/>
            <w:vAlign w:val="center"/>
            <w:tcPrChange w:id="184" w:author="Autor">
              <w:tcPr>
                <w:tcW w:w="1625" w:type="dxa"/>
                <w:vAlign w:val="center"/>
              </w:tcPr>
            </w:tcPrChange>
          </w:tcPr>
          <w:p w14:paraId="4637795C" w14:textId="77777777" w:rsidR="003F667A" w:rsidRPr="007909B8" w:rsidRDefault="003F667A" w:rsidP="007909B8">
            <w:pPr>
              <w:jc w:val="center"/>
              <w:rPr>
                <w:ins w:id="185" w:author="Autor"/>
                <w:sz w:val="20"/>
                <w:szCs w:val="20"/>
              </w:rPr>
            </w:pPr>
          </w:p>
        </w:tc>
        <w:tc>
          <w:tcPr>
            <w:tcW w:w="3063" w:type="dxa"/>
            <w:vAlign w:val="center"/>
            <w:tcPrChange w:id="186" w:author="Autor">
              <w:tcPr>
                <w:tcW w:w="1626" w:type="dxa"/>
                <w:vAlign w:val="center"/>
              </w:tcPr>
            </w:tcPrChange>
          </w:tcPr>
          <w:p w14:paraId="234DE111" w14:textId="304AF220" w:rsidR="003F667A" w:rsidRPr="007E1C06" w:rsidRDefault="003F667A" w:rsidP="007E1C06">
            <w:pPr>
              <w:jc w:val="center"/>
              <w:rPr>
                <w:ins w:id="187" w:author="Autor"/>
                <w:sz w:val="20"/>
                <w:szCs w:val="20"/>
                <w:rPrChange w:id="188" w:author="Autor">
                  <w:rPr>
                    <w:ins w:id="189" w:author="Autor"/>
                  </w:rPr>
                </w:rPrChange>
              </w:rPr>
              <w:pPrChange w:id="190" w:author="Autor">
                <w:pPr>
                  <w:spacing w:before="240"/>
                  <w:jc w:val="both"/>
                </w:pPr>
              </w:pPrChange>
            </w:pPr>
          </w:p>
        </w:tc>
        <w:tc>
          <w:tcPr>
            <w:tcW w:w="1814" w:type="dxa"/>
            <w:vAlign w:val="center"/>
            <w:tcPrChange w:id="191" w:author="Autor">
              <w:tcPr>
                <w:tcW w:w="3251" w:type="dxa"/>
                <w:gridSpan w:val="2"/>
                <w:vAlign w:val="center"/>
              </w:tcPr>
            </w:tcPrChange>
          </w:tcPr>
          <w:p w14:paraId="7DC02004" w14:textId="77777777" w:rsidR="003F667A" w:rsidRPr="007E1C06" w:rsidRDefault="003F667A" w:rsidP="007E1C06">
            <w:pPr>
              <w:jc w:val="center"/>
              <w:rPr>
                <w:ins w:id="192" w:author="Autor"/>
                <w:sz w:val="20"/>
                <w:szCs w:val="20"/>
                <w:rPrChange w:id="193" w:author="Autor">
                  <w:rPr>
                    <w:ins w:id="194" w:author="Autor"/>
                  </w:rPr>
                </w:rPrChange>
              </w:rPr>
              <w:pPrChange w:id="195" w:author="Autor">
                <w:pPr>
                  <w:spacing w:before="240"/>
                  <w:jc w:val="both"/>
                </w:pPr>
              </w:pPrChange>
            </w:pPr>
          </w:p>
        </w:tc>
      </w:tr>
    </w:tbl>
    <w:p w14:paraId="055A41D1" w14:textId="46B2F0E7" w:rsidR="007909B8" w:rsidRPr="007E1C06" w:rsidRDefault="007909B8" w:rsidP="007E1C06">
      <w:pPr>
        <w:spacing w:before="240"/>
        <w:jc w:val="both"/>
        <w:rPr>
          <w:ins w:id="196" w:author="Autor"/>
          <w:sz w:val="20"/>
          <w:rPrChange w:id="197" w:author="Autor">
            <w:rPr>
              <w:ins w:id="198" w:author="Autor"/>
              <w:i/>
              <w:iCs/>
              <w:color w:val="44546A" w:themeColor="text2"/>
              <w:sz w:val="20"/>
              <w:szCs w:val="18"/>
              <w:highlight w:val="yellow"/>
            </w:rPr>
          </w:rPrChange>
        </w:rPr>
        <w:pPrChange w:id="199" w:author="Autor">
          <w:pPr>
            <w:pStyle w:val="Akapitzlist"/>
            <w:keepNext/>
            <w:numPr>
              <w:numId w:val="26"/>
            </w:numPr>
            <w:spacing w:before="240" w:after="200" w:line="240" w:lineRule="auto"/>
            <w:ind w:hanging="360"/>
          </w:pPr>
        </w:pPrChange>
      </w:pPr>
      <w:ins w:id="200" w:author="Autor">
        <w:r w:rsidRPr="007E1C06">
          <w:rPr>
            <w:sz w:val="20"/>
            <w:rPrChange w:id="201" w:author="Autor">
              <w:rPr/>
            </w:rPrChange>
          </w:rPr>
          <w:t xml:space="preserve">W razie potrzeby proszę </w:t>
        </w:r>
        <w:r w:rsidRPr="007909B8">
          <w:rPr>
            <w:sz w:val="20"/>
          </w:rPr>
          <w:t>dodać</w:t>
        </w:r>
        <w:r w:rsidRPr="007E1C06">
          <w:rPr>
            <w:sz w:val="20"/>
            <w:rPrChange w:id="202" w:author="Autor">
              <w:rPr/>
            </w:rPrChange>
          </w:rPr>
          <w:t xml:space="preserve"> wiersze do tabeli.</w:t>
        </w:r>
      </w:ins>
    </w:p>
    <w:p w14:paraId="79A43CA1" w14:textId="66978205" w:rsidR="00735EAB" w:rsidRPr="00F81BB6" w:rsidRDefault="00735EAB" w:rsidP="38882EA8">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7E1C06"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7E1C06"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7E1C06"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7E1C06"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4F9C6BA1" w:rsidR="00E51FE0" w:rsidRDefault="171FBE49" w:rsidP="00E51FE0">
      <w:pPr>
        <w:pStyle w:val="Nagwek1"/>
      </w:pPr>
      <w:r>
        <w:t xml:space="preserve">SYSTEM CIEPŁOWNICZY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452B6CAB">
        <w:rPr>
          <w:sz w:val="20"/>
          <w:szCs w:val="20"/>
        </w:rPr>
        <w:t xml:space="preserve">Tabela </w:t>
      </w:r>
      <w:r w:rsidR="009C28B0" w:rsidRPr="452B6CAB">
        <w:rPr>
          <w:sz w:val="20"/>
          <w:szCs w:val="20"/>
        </w:rPr>
        <w:t>J</w:t>
      </w:r>
      <w:r w:rsidRPr="452B6CAB">
        <w:rPr>
          <w:sz w:val="20"/>
          <w:szCs w:val="20"/>
        </w:rPr>
        <w:t>.</w:t>
      </w:r>
      <w:r w:rsidRPr="452B6CAB">
        <w:rPr>
          <w:sz w:val="20"/>
          <w:szCs w:val="20"/>
        </w:rPr>
        <w:fldChar w:fldCharType="begin"/>
      </w:r>
      <w:r w:rsidRPr="452B6CAB">
        <w:rPr>
          <w:sz w:val="20"/>
          <w:szCs w:val="20"/>
        </w:rPr>
        <w:instrText>SEQ Tabela \* ARABIC \s 1</w:instrText>
      </w:r>
      <w:r w:rsidRPr="452B6CAB">
        <w:rPr>
          <w:sz w:val="20"/>
          <w:szCs w:val="20"/>
        </w:rPr>
        <w:fldChar w:fldCharType="separate"/>
      </w:r>
      <w:r w:rsidRPr="452B6CAB">
        <w:rPr>
          <w:noProof/>
          <w:sz w:val="20"/>
          <w:szCs w:val="20"/>
        </w:rPr>
        <w:t>1</w:t>
      </w:r>
      <w:r w:rsidRPr="452B6CAB">
        <w:rPr>
          <w:sz w:val="20"/>
          <w:szCs w:val="20"/>
        </w:rPr>
        <w:fldChar w:fldCharType="end"/>
      </w:r>
      <w:r w:rsidRPr="452B6CAB">
        <w:rPr>
          <w:sz w:val="20"/>
          <w:szCs w:val="20"/>
        </w:rPr>
        <w:t xml:space="preserve"> Lista</w:t>
      </w:r>
      <w:r w:rsidR="31AFD578" w:rsidRPr="452B6CAB">
        <w:rPr>
          <w:sz w:val="20"/>
          <w:szCs w:val="20"/>
        </w:rPr>
        <w:t xml:space="preserve"> lokalizacji wszystkich rozdzielnych obiektów Systemu </w:t>
      </w:r>
      <w:r w:rsidR="6BF2F4EE" w:rsidRPr="452B6CAB">
        <w:rPr>
          <w:sz w:val="20"/>
          <w:szCs w:val="20"/>
        </w:rPr>
        <w:t>Demonstracyjnego</w:t>
      </w:r>
      <w:r w:rsidR="31AFD578" w:rsidRPr="452B6CAB">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 xml:space="preserve">rozdziale II </w:t>
      </w:r>
      <w:proofErr w:type="spellStart"/>
      <w:r w:rsidR="00F72E87" w:rsidRPr="00327338">
        <w:rPr>
          <w:sz w:val="20"/>
          <w:szCs w:val="20"/>
        </w:rPr>
        <w:t>ppkt</w:t>
      </w:r>
      <w:proofErr w:type="spellEnd"/>
      <w:r w:rsidR="00F72E87" w:rsidRPr="00327338">
        <w:rPr>
          <w:sz w:val="20"/>
          <w:szCs w:val="20"/>
        </w:rPr>
        <w:t xml:space="preserve">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BB1239">
      <w:pPr>
        <w:pStyle w:val="Styl4"/>
        <w:numPr>
          <w:ilvl w:val="0"/>
          <w:numId w:val="20"/>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00669CD8" w14:textId="7B95A85B" w:rsidR="009A6F0D" w:rsidRPr="002E2CCF" w:rsidRDefault="000E73B3" w:rsidP="00BB1239">
      <w:pPr>
        <w:pStyle w:val="Styl4"/>
        <w:numPr>
          <w:ilvl w:val="0"/>
          <w:numId w:val="20"/>
        </w:numPr>
        <w:spacing w:before="60" w:after="60" w:line="276" w:lineRule="auto"/>
        <w:jc w:val="both"/>
        <w:rPr>
          <w:sz w:val="20"/>
          <w:szCs w:val="20"/>
        </w:rPr>
      </w:pPr>
      <w:r w:rsidRPr="67571B8F">
        <w:rPr>
          <w:sz w:val="20"/>
          <w:szCs w:val="20"/>
        </w:rPr>
        <w:t>Wnioskodawca (a w przypadku złożenia Wniosku łącznie przez kilka podmiotów</w:t>
      </w:r>
      <w:r w:rsidR="004278AA" w:rsidRPr="67571B8F">
        <w:rPr>
          <w:sz w:val="20"/>
          <w:szCs w:val="20"/>
        </w:rPr>
        <w:t>:</w:t>
      </w:r>
      <w:r w:rsidRPr="67571B8F">
        <w:rPr>
          <w:sz w:val="20"/>
          <w:szCs w:val="20"/>
        </w:rPr>
        <w:t xml:space="preserve"> </w:t>
      </w:r>
      <w:r w:rsidR="004278AA" w:rsidRPr="67571B8F">
        <w:rPr>
          <w:sz w:val="20"/>
          <w:szCs w:val="20"/>
        </w:rPr>
        <w:t xml:space="preserve">Żaden z </w:t>
      </w:r>
      <w:r w:rsidRPr="67571B8F">
        <w:rPr>
          <w:sz w:val="20"/>
          <w:szCs w:val="20"/>
        </w:rPr>
        <w:t>podmiot</w:t>
      </w:r>
      <w:r w:rsidR="004278AA" w:rsidRPr="67571B8F">
        <w:rPr>
          <w:sz w:val="20"/>
          <w:szCs w:val="20"/>
        </w:rPr>
        <w:t>ów</w:t>
      </w:r>
      <w:r w:rsidRPr="67571B8F">
        <w:rPr>
          <w:sz w:val="20"/>
          <w:szCs w:val="20"/>
        </w:rPr>
        <w:t xml:space="preserve"> działając</w:t>
      </w:r>
      <w:r w:rsidR="004278AA" w:rsidRPr="67571B8F">
        <w:rPr>
          <w:sz w:val="20"/>
          <w:szCs w:val="20"/>
        </w:rPr>
        <w:t>ych</w:t>
      </w:r>
      <w:r w:rsidRPr="67571B8F">
        <w:rPr>
          <w:sz w:val="20"/>
          <w:szCs w:val="20"/>
        </w:rPr>
        <w:t xml:space="preserve"> </w:t>
      </w:r>
      <w:r w:rsidR="002330AF" w:rsidRPr="67571B8F">
        <w:rPr>
          <w:sz w:val="20"/>
          <w:szCs w:val="20"/>
        </w:rPr>
        <w:t xml:space="preserve">łącznie </w:t>
      </w:r>
      <w:r w:rsidRPr="67571B8F">
        <w:rPr>
          <w:sz w:val="20"/>
          <w:szCs w:val="20"/>
        </w:rPr>
        <w:t>jako Wnioskodawca), nie złożył ponad niniejszy Wniosek innego Wniosku w Postępowaniu,</w:t>
      </w:r>
    </w:p>
    <w:p w14:paraId="7B9BC835" w14:textId="77777777" w:rsidR="00BA58BF" w:rsidRPr="002E2CCF" w:rsidRDefault="00F338E8"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oświadcza i gwarantuje, że</w:t>
      </w:r>
      <w:r w:rsidR="000E73B3" w:rsidRPr="002E2CCF">
        <w:rPr>
          <w:rFonts w:cstheme="minorHAnsi"/>
          <w:sz w:val="20"/>
          <w:szCs w:val="20"/>
        </w:rPr>
        <w:t xml:space="preserve"> </w:t>
      </w:r>
      <w:r w:rsidRPr="002E2CCF">
        <w:rPr>
          <w:rFonts w:cstheme="minorHAnsi"/>
          <w:sz w:val="20"/>
          <w:szCs w:val="20"/>
        </w:rPr>
        <w:t>Prace B+R wykonywane w ramach Umowy, nie będą finansowane ze środków publicznych, a w szczególności ze środków pochodzących z budżetu Unii Europejskiej, poza wynagrodzeniem wypłacanym zgodnie z Umową przez Narodowe Centrum Badań i Rozwoju,</w:t>
      </w:r>
    </w:p>
    <w:p w14:paraId="225C8CDF" w14:textId="77777777" w:rsidR="00EA4765" w:rsidRPr="002E2CCF" w:rsidRDefault="004278AA"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BB1239">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6CABA753" w:rsidR="00584285" w:rsidRPr="002E2CCF" w:rsidRDefault="00584285" w:rsidP="00BB1239">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że osoby wskazane we Wniosku zostały poinformowane o regulacjach wynikających z RODO, ustawy z dnia 10 maja 2018 roku </w:t>
      </w:r>
      <w:r w:rsidRPr="002E2CCF">
        <w:rPr>
          <w:rFonts w:cstheme="minorHAnsi"/>
          <w:i/>
          <w:sz w:val="20"/>
          <w:szCs w:val="20"/>
        </w:rPr>
        <w:t>o ochronie danych</w:t>
      </w:r>
      <w:r w:rsidR="00062E8C">
        <w:rPr>
          <w:rFonts w:cstheme="minorHAnsi"/>
          <w:i/>
          <w:sz w:val="20"/>
          <w:szCs w:val="20"/>
        </w:rPr>
        <w:t xml:space="preserve"> osobowych </w:t>
      </w:r>
      <w:r w:rsidRPr="002E2CCF">
        <w:rPr>
          <w:rFonts w:cstheme="minorHAnsi"/>
          <w:sz w:val="20"/>
          <w:szCs w:val="20"/>
        </w:rPr>
        <w:t xml:space="preserve"> (</w:t>
      </w:r>
      <w:proofErr w:type="spellStart"/>
      <w:r w:rsidRPr="002E2CCF">
        <w:rPr>
          <w:rFonts w:cstheme="minorHAnsi"/>
          <w:sz w:val="20"/>
          <w:szCs w:val="20"/>
        </w:rPr>
        <w:t>t.j</w:t>
      </w:r>
      <w:proofErr w:type="spellEnd"/>
      <w:r w:rsidRPr="002E2CCF">
        <w:rPr>
          <w:rFonts w:cstheme="minorHAnsi"/>
          <w:sz w:val="20"/>
          <w:szCs w:val="20"/>
        </w:rPr>
        <w:t>. Dz. U. z 2019 r. poz. 1781) oraz powiązanymi z nim powszechnie obowiązującymi przepisami prawa polskiego,</w:t>
      </w:r>
    </w:p>
    <w:p w14:paraId="055D1E30" w14:textId="77777777" w:rsidR="00DC7DB1" w:rsidRDefault="00584285" w:rsidP="00BB1239">
      <w:pPr>
        <w:pStyle w:val="Styl4"/>
        <w:numPr>
          <w:ilvl w:val="0"/>
          <w:numId w:val="20"/>
        </w:numPr>
        <w:spacing w:before="60" w:after="60" w:line="276" w:lineRule="auto"/>
        <w:jc w:val="both"/>
        <w:rPr>
          <w:sz w:val="20"/>
          <w:szCs w:val="20"/>
        </w:rPr>
      </w:pPr>
      <w:r w:rsidRPr="67571B8F">
        <w:rPr>
          <w:sz w:val="20"/>
          <w:szCs w:val="20"/>
        </w:rPr>
        <w:t xml:space="preserve">że 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203" w:name="_Ref69221439"/>
      <w:r w:rsidRPr="0C3FFDF4">
        <w:rPr>
          <w:rFonts w:cstheme="minorBidi"/>
        </w:rPr>
        <w:t>KOMPONENT TECHNOLOGICZNY (CZĘŚĆ FAKULTATYWNA)</w:t>
      </w:r>
      <w:bookmarkEnd w:id="203"/>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573EB189">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573EB189">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57F6174F" w:rsidR="009D7885" w:rsidRPr="005152E5" w:rsidRDefault="19165B85" w:rsidP="18C10AC0">
            <w:pPr>
              <w:jc w:val="both"/>
              <w:rPr>
                <w:b/>
                <w:bCs/>
                <w:sz w:val="20"/>
                <w:szCs w:val="20"/>
                <w:u w:val="single"/>
              </w:rPr>
            </w:pPr>
            <w:r w:rsidRPr="573EB189">
              <w:rPr>
                <w:b/>
                <w:bCs/>
                <w:sz w:val="20"/>
                <w:szCs w:val="20"/>
                <w:u w:val="single"/>
              </w:rPr>
              <w:t xml:space="preserve">Wykonawca nie może przypisać do Komponentu Technologicznego </w:t>
            </w:r>
            <w:r w:rsidR="00882C36" w:rsidRPr="573EB189">
              <w:rPr>
                <w:b/>
                <w:bCs/>
                <w:sz w:val="20"/>
                <w:szCs w:val="20"/>
                <w:u w:val="single"/>
              </w:rPr>
              <w:t>innowacji procesowych ani treści tworzących elementy wskazanej w Załączniku nr 4 do Regulaminu</w:t>
            </w:r>
            <w:r w:rsidR="0A283653" w:rsidRPr="573EB189">
              <w:rPr>
                <w:b/>
                <w:bCs/>
                <w:sz w:val="20"/>
                <w:szCs w:val="20"/>
                <w:u w:val="single"/>
              </w:rPr>
              <w:t xml:space="preserve"> </w:t>
            </w:r>
            <w:r w:rsidR="13DA59C9" w:rsidRPr="573EB189">
              <w:rPr>
                <w:b/>
                <w:bCs/>
                <w:sz w:val="20"/>
                <w:szCs w:val="20"/>
                <w:u w:val="single"/>
              </w:rPr>
              <w:t xml:space="preserve">“Rekomendacja Wykonawcy – dobre praktyki transformacji </w:t>
            </w:r>
            <w:r w:rsidR="1CE8ECB0" w:rsidRPr="573EB189">
              <w:rPr>
                <w:b/>
                <w:bCs/>
                <w:sz w:val="20"/>
                <w:szCs w:val="20"/>
                <w:u w:val="single"/>
              </w:rPr>
              <w:t>s</w:t>
            </w:r>
            <w:r w:rsidR="13DA59C9" w:rsidRPr="573EB189">
              <w:rPr>
                <w:b/>
                <w:bCs/>
                <w:sz w:val="20"/>
                <w:szCs w:val="20"/>
                <w:u w:val="single"/>
              </w:rPr>
              <w:t xml:space="preserve">ystemu </w:t>
            </w:r>
            <w:r w:rsidR="094B45A3" w:rsidRPr="573EB189">
              <w:rPr>
                <w:b/>
                <w:bCs/>
                <w:sz w:val="20"/>
                <w:szCs w:val="20"/>
                <w:u w:val="single"/>
              </w:rPr>
              <w:t>ciepłowniczego</w:t>
            </w:r>
            <w:r w:rsidR="13DA59C9" w:rsidRPr="573EB189">
              <w:rPr>
                <w:b/>
                <w:bCs/>
                <w:sz w:val="20"/>
                <w:szCs w:val="20"/>
                <w:u w:val="single"/>
              </w:rPr>
              <w:t xml:space="preserve"> w kierunku OZE”  </w:t>
            </w:r>
            <w:r w:rsidR="7BA6DC26" w:rsidRPr="573EB189">
              <w:rPr>
                <w:b/>
                <w:bCs/>
                <w:sz w:val="20"/>
                <w:szCs w:val="20"/>
                <w:u w:val="single"/>
              </w:rPr>
              <w:t>, pod rygorem uznania Wniosku za niezgodny z Regulaminem</w:t>
            </w:r>
          </w:p>
        </w:tc>
      </w:tr>
      <w:tr w:rsidR="00E630BA" w:rsidDel="004278AA" w14:paraId="4CBCB850" w14:textId="77777777" w:rsidTr="573EB189">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7E1C06"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7E1C06"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573EB189">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5B298BBB">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5B298BBB">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5B298BBB">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5B298BBB">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33B2054" w:rsidR="004022DE" w:rsidRPr="00161DE4" w:rsidDel="004278AA" w:rsidRDefault="00882C36" w:rsidP="003D1387">
            <w:pPr>
              <w:jc w:val="center"/>
              <w:rPr>
                <w:b/>
                <w:sz w:val="20"/>
                <w:szCs w:val="20"/>
              </w:rPr>
            </w:pPr>
            <w:r>
              <w:rPr>
                <w:b/>
                <w:sz w:val="20"/>
                <w:szCs w:val="20"/>
              </w:rPr>
              <w:t xml:space="preserve">Zgodnie z Tabelą E.5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5B298BBB">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5B298BBB">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5B298BBB">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5B298BBB">
        <w:trPr>
          <w:cantSplit/>
          <w:trHeight w:val="899"/>
          <w:jc w:val="center"/>
        </w:trPr>
        <w:tc>
          <w:tcPr>
            <w:tcW w:w="704" w:type="dxa"/>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4C7A9173" w:rsidR="00882C36" w:rsidRPr="00AC202B" w:rsidRDefault="00882C36" w:rsidP="00882C36">
            <w:pPr>
              <w:rPr>
                <w:rFonts w:cstheme="minorHAnsi"/>
                <w:b/>
                <w:sz w:val="20"/>
                <w:szCs w:val="20"/>
              </w:rPr>
            </w:pPr>
            <w:r>
              <w:rPr>
                <w:rFonts w:cstheme="minorHAnsi"/>
                <w:b/>
                <w:sz w:val="20"/>
                <w:szCs w:val="20"/>
              </w:rPr>
              <w:t>Cena za realizację Etapu II</w:t>
            </w:r>
          </w:p>
        </w:tc>
        <w:tc>
          <w:tcPr>
            <w:tcW w:w="1701" w:type="dxa"/>
            <w:vAlign w:val="center"/>
          </w:tcPr>
          <w:p w14:paraId="2D22699B" w14:textId="7F0C51C0" w:rsidR="00882C36" w:rsidRPr="00161DE4" w:rsidDel="004278AA" w:rsidRDefault="00882C36" w:rsidP="00882C36">
            <w:pPr>
              <w:jc w:val="center"/>
              <w:rPr>
                <w:b/>
                <w:sz w:val="20"/>
                <w:szCs w:val="20"/>
              </w:rPr>
            </w:pPr>
            <w:r>
              <w:rPr>
                <w:b/>
                <w:sz w:val="20"/>
                <w:szCs w:val="20"/>
              </w:rPr>
              <w:t xml:space="preserve">Zgodnie z Tabelą E.6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3D1387">
            <w:pPr>
              <w:pStyle w:val="Akapitzlist"/>
              <w:numPr>
                <w:ilvl w:val="0"/>
                <w:numId w:val="33"/>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3D1387">
            <w:pPr>
              <w:pStyle w:val="Akapitzlist"/>
              <w:numPr>
                <w:ilvl w:val="0"/>
                <w:numId w:val="33"/>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204"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204"/>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28F135F9" w:rsidR="008810AC" w:rsidRPr="008810AC" w:rsidRDefault="008810AC" w:rsidP="00051B96">
      <w:pPr>
        <w:jc w:val="both"/>
      </w:pPr>
      <w:r w:rsidRPr="00051B96">
        <w:rPr>
          <w:sz w:val="20"/>
          <w:szCs w:val="20"/>
        </w:rPr>
        <w:t xml:space="preserve">W razie woli po stronie Wnioskodawcy wyróżnienia w ramach Rozwiązania Komponentu Technologicznego,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205" w:name="_Hlk69221149"/>
            <w:r>
              <w:rPr>
                <w:rFonts w:cstheme="minorHAnsi"/>
              </w:rPr>
              <w:t>w zakresie Komponentu Technologicznego</w:t>
            </w:r>
            <w:bookmarkEnd w:id="205"/>
          </w:p>
        </w:tc>
        <w:tc>
          <w:tcPr>
            <w:tcW w:w="1722" w:type="dxa"/>
            <w:vAlign w:val="center"/>
          </w:tcPr>
          <w:p w14:paraId="5B4F2030" w14:textId="1717619B" w:rsidR="00811E23" w:rsidRDefault="007E1C06"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7E1C06"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4C6DB6">
      <w:pPr>
        <w:pStyle w:val="Akapitzlist"/>
        <w:numPr>
          <w:ilvl w:val="0"/>
          <w:numId w:val="36"/>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4C6DB6">
      <w:pPr>
        <w:pStyle w:val="Akapitzlist"/>
        <w:numPr>
          <w:ilvl w:val="0"/>
          <w:numId w:val="36"/>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4C6DB6">
      <w:pPr>
        <w:pStyle w:val="Akapitzlist"/>
        <w:numPr>
          <w:ilvl w:val="0"/>
          <w:numId w:val="36"/>
        </w:numPr>
        <w:jc w:val="both"/>
      </w:pPr>
      <w:r>
        <w:t xml:space="preserve">określenie działań podejmowanych w celu komercjalizacji Rozwiązania w okresie </w:t>
      </w:r>
      <w:bookmarkStart w:id="206" w:name="_Hlk58885389"/>
      <w:r>
        <w:t>pięciu lat od zakończenia Etapu I</w:t>
      </w:r>
      <w:bookmarkEnd w:id="206"/>
      <w:r>
        <w:t>, z rozbiciem na kwartały,</w:t>
      </w:r>
    </w:p>
    <w:p w14:paraId="4BB809CE" w14:textId="77777777" w:rsidR="004C6DB6" w:rsidRDefault="004C6DB6" w:rsidP="004C6DB6">
      <w:pPr>
        <w:pStyle w:val="Akapitzlist"/>
        <w:numPr>
          <w:ilvl w:val="0"/>
          <w:numId w:val="36"/>
        </w:numPr>
        <w:jc w:val="both"/>
      </w:pPr>
      <w:r>
        <w:t>opisanie celów sprzedażowych oraz wskaźników efektywności (KPI) z rozbiciem na kwartały,</w:t>
      </w:r>
    </w:p>
    <w:p w14:paraId="6E5D0085" w14:textId="1EB09934" w:rsidR="004C6DB6" w:rsidRDefault="004C6DB6" w:rsidP="004C6DB6">
      <w:pPr>
        <w:pStyle w:val="Akapitzlist"/>
        <w:numPr>
          <w:ilvl w:val="0"/>
          <w:numId w:val="36"/>
        </w:numPr>
        <w:jc w:val="both"/>
      </w:pPr>
      <w:r>
        <w:t xml:space="preserve">opis ustalonych przez Wnioskodawcę </w:t>
      </w:r>
      <w:proofErr w:type="spellStart"/>
      <w:r>
        <w:t>ryzyk</w:t>
      </w:r>
      <w:proofErr w:type="spellEnd"/>
      <w:r>
        <w:t xml:space="preserve">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4C6DB6">
      <w:pPr>
        <w:pStyle w:val="Akapitzlist"/>
        <w:numPr>
          <w:ilvl w:val="0"/>
          <w:numId w:val="36"/>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4C6DB6">
      <w:pPr>
        <w:pStyle w:val="Akapitzlist"/>
        <w:numPr>
          <w:ilvl w:val="0"/>
          <w:numId w:val="36"/>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11E23">
      <w:pPr>
        <w:pStyle w:val="Akapitzlist"/>
        <w:numPr>
          <w:ilvl w:val="0"/>
          <w:numId w:val="36"/>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18C10AC0">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18C10AC0">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18C10AC0">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18C10AC0">
        <w:tc>
          <w:tcPr>
            <w:tcW w:w="9634" w:type="dxa"/>
          </w:tcPr>
          <w:p w14:paraId="64839695" w14:textId="77777777" w:rsidR="002B6BA1" w:rsidRPr="00243DA1" w:rsidRDefault="002B6BA1" w:rsidP="00CE6245">
            <w:pPr>
              <w:rPr>
                <w:sz w:val="20"/>
                <w:szCs w:val="20"/>
              </w:rPr>
            </w:pPr>
            <w:r w:rsidRPr="00243DA1">
              <w:rPr>
                <w:sz w:val="20"/>
                <w:szCs w:val="20"/>
              </w:rPr>
              <w:t xml:space="preserve">KIS 2. Innowacyjne technologie, procesy i produkty sektora rolno-spożywczego i leśno-drzewnego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18C10AC0">
        <w:tc>
          <w:tcPr>
            <w:tcW w:w="9634" w:type="dxa"/>
          </w:tcPr>
          <w:p w14:paraId="65414FB4" w14:textId="77777777" w:rsidR="002B6BA1" w:rsidRPr="00243DA1" w:rsidRDefault="002B6BA1" w:rsidP="00CE6245">
            <w:pPr>
              <w:rPr>
                <w:sz w:val="20"/>
                <w:szCs w:val="20"/>
              </w:rPr>
            </w:pPr>
            <w:r w:rsidRPr="00243DA1">
              <w:rPr>
                <w:sz w:val="20"/>
                <w:szCs w:val="20"/>
              </w:rPr>
              <w:t xml:space="preserve">KIS 3. Biotechnologiczne i chemiczne procesy, </w:t>
            </w:r>
            <w:proofErr w:type="spellStart"/>
            <w:r w:rsidRPr="00243DA1">
              <w:rPr>
                <w:sz w:val="20"/>
                <w:szCs w:val="20"/>
              </w:rPr>
              <w:t>bioprodukty</w:t>
            </w:r>
            <w:proofErr w:type="spellEnd"/>
            <w:r w:rsidRPr="00243DA1">
              <w:rPr>
                <w:sz w:val="20"/>
                <w:szCs w:val="20"/>
              </w:rPr>
              <w:t xml:space="preserve">  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18C10AC0">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18C10AC0">
        <w:tc>
          <w:tcPr>
            <w:tcW w:w="9634" w:type="dxa"/>
          </w:tcPr>
          <w:p w14:paraId="3710E826" w14:textId="77777777" w:rsidR="002B6BA1" w:rsidRPr="00243DA1" w:rsidRDefault="002B6BA1" w:rsidP="00CE6245">
            <w:pPr>
              <w:rPr>
                <w:sz w:val="20"/>
                <w:szCs w:val="20"/>
              </w:rPr>
            </w:pPr>
            <w:r w:rsidRPr="18C10AC0">
              <w:rPr>
                <w:sz w:val="20"/>
                <w:szCs w:val="20"/>
              </w:rPr>
              <w:t>KIS 4. Wysokosprawne, niskoemisyjne i zintegrowane układy wytwarzania, magazynowania, przesyłu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18C10AC0">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18C10AC0">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18C10AC0">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18C10AC0">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18C10AC0">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18C10AC0">
        <w:tc>
          <w:tcPr>
            <w:tcW w:w="9634" w:type="dxa"/>
          </w:tcPr>
          <w:p w14:paraId="6A741FD6" w14:textId="1966DC0F" w:rsidR="002B6BA1" w:rsidRPr="00243DA1" w:rsidRDefault="002B6BA1" w:rsidP="00CE6245">
            <w:pPr>
              <w:rPr>
                <w:sz w:val="20"/>
                <w:szCs w:val="20"/>
              </w:rPr>
            </w:pPr>
            <w:r w:rsidRPr="67571B8F">
              <w:rPr>
                <w:sz w:val="20"/>
                <w:szCs w:val="20"/>
              </w:rPr>
              <w:t xml:space="preserve">KIS 8. Wielofunkcyjne materiały i kompozyty o zaawansowanych właściwościach, w tym </w:t>
            </w:r>
            <w:proofErr w:type="spellStart"/>
            <w:r w:rsidRPr="67571B8F">
              <w:rPr>
                <w:sz w:val="20"/>
                <w:szCs w:val="20"/>
              </w:rPr>
              <w:t>nanoprocesy</w:t>
            </w:r>
            <w:proofErr w:type="spellEnd"/>
            <w:r w:rsidRPr="67571B8F">
              <w:rPr>
                <w:sz w:val="20"/>
                <w:szCs w:val="20"/>
              </w:rPr>
              <w:t xml:space="preserve">  i </w:t>
            </w:r>
            <w:proofErr w:type="spellStart"/>
            <w:r w:rsidRPr="67571B8F">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18C10AC0">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18C10AC0">
        <w:tc>
          <w:tcPr>
            <w:tcW w:w="9634" w:type="dxa"/>
          </w:tcPr>
          <w:p w14:paraId="1EA591B4" w14:textId="77777777" w:rsidR="002B6BA1" w:rsidRPr="00243DA1" w:rsidRDefault="002B6BA1" w:rsidP="00CE6245">
            <w:pPr>
              <w:rPr>
                <w:sz w:val="20"/>
                <w:szCs w:val="20"/>
              </w:rPr>
            </w:pPr>
            <w:r w:rsidRPr="00243DA1">
              <w:rPr>
                <w:sz w:val="20"/>
                <w:szCs w:val="20"/>
              </w:rPr>
              <w:t xml:space="preserve">KIS 10. Inteligentne sieci i technologie informacyjno-komunikacyjne oraz </w:t>
            </w:r>
            <w:proofErr w:type="spellStart"/>
            <w:r w:rsidRPr="00243DA1">
              <w:rPr>
                <w:sz w:val="20"/>
                <w:szCs w:val="20"/>
              </w:rPr>
              <w:t>geoinformacyjne</w:t>
            </w:r>
            <w:proofErr w:type="spellEnd"/>
            <w:r w:rsidRPr="00243DA1">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18C10AC0">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18C10AC0">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18C10AC0">
        <w:tc>
          <w:tcPr>
            <w:tcW w:w="9634" w:type="dxa"/>
          </w:tcPr>
          <w:p w14:paraId="31AA617A" w14:textId="77777777" w:rsidR="002B6BA1" w:rsidRPr="00243DA1" w:rsidRDefault="002B6BA1" w:rsidP="00CE6245">
            <w:pPr>
              <w:rPr>
                <w:sz w:val="20"/>
                <w:szCs w:val="20"/>
              </w:rPr>
            </w:pPr>
            <w:r w:rsidRPr="00243DA1">
              <w:rPr>
                <w:sz w:val="20"/>
                <w:szCs w:val="20"/>
              </w:rPr>
              <w:t xml:space="preserve">KIS 13. Innowacyjne technologie morskie w zakresie specjalistycznych jednostek pływających, konstrukcji morskich i przybrzeżnych oraz logistyki opartej o transport morski i śródlądowy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54B14328">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54B14328">
        <w:tc>
          <w:tcPr>
            <w:tcW w:w="709" w:type="dxa"/>
            <w:shd w:val="clear" w:color="auto" w:fill="A8D08D" w:themeFill="accent6" w:themeFillTint="99"/>
          </w:tcPr>
          <w:p w14:paraId="5A5D59DD"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54B14328">
        <w:tc>
          <w:tcPr>
            <w:tcW w:w="709" w:type="dxa"/>
            <w:shd w:val="clear" w:color="auto" w:fill="A8D08D" w:themeFill="accent6" w:themeFillTint="99"/>
          </w:tcPr>
          <w:p w14:paraId="6D51E766"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54B14328">
        <w:tc>
          <w:tcPr>
            <w:tcW w:w="709" w:type="dxa"/>
            <w:shd w:val="clear" w:color="auto" w:fill="A8D08D" w:themeFill="accent6" w:themeFillTint="99"/>
          </w:tcPr>
          <w:p w14:paraId="3844BD57"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54B14328">
        <w:tc>
          <w:tcPr>
            <w:tcW w:w="709" w:type="dxa"/>
            <w:shd w:val="clear" w:color="auto" w:fill="A8D08D" w:themeFill="accent6" w:themeFillTint="99"/>
          </w:tcPr>
          <w:p w14:paraId="5B1D1D4A"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54B14328">
        <w:tc>
          <w:tcPr>
            <w:tcW w:w="709" w:type="dxa"/>
            <w:shd w:val="clear" w:color="auto" w:fill="A8D08D" w:themeFill="accent6" w:themeFillTint="99"/>
          </w:tcPr>
          <w:p w14:paraId="48D3B960"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54B14328">
        <w:tc>
          <w:tcPr>
            <w:tcW w:w="709" w:type="dxa"/>
            <w:shd w:val="clear" w:color="auto" w:fill="A8D08D" w:themeFill="accent6" w:themeFillTint="99"/>
          </w:tcPr>
          <w:p w14:paraId="0C34B40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54B14328">
        <w:tc>
          <w:tcPr>
            <w:tcW w:w="709" w:type="dxa"/>
            <w:shd w:val="clear" w:color="auto" w:fill="A8D08D" w:themeFill="accent6" w:themeFillTint="99"/>
          </w:tcPr>
          <w:p w14:paraId="32E78528"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54B14328">
        <w:tc>
          <w:tcPr>
            <w:tcW w:w="709" w:type="dxa"/>
            <w:shd w:val="clear" w:color="auto" w:fill="A8D08D" w:themeFill="accent6" w:themeFillTint="99"/>
          </w:tcPr>
          <w:p w14:paraId="0848FEDF"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73665C8B" w14:textId="7DE536BA" w:rsidR="00BB1239" w:rsidRDefault="00BB1239" w:rsidP="00BB1239">
            <w:pPr>
              <w:pStyle w:val="Styl4"/>
              <w:numPr>
                <w:ilvl w:val="0"/>
                <w:numId w:val="0"/>
              </w:numPr>
              <w:spacing w:before="60" w:after="60" w:line="276" w:lineRule="auto"/>
            </w:pPr>
            <w:r>
              <w:t>Wypełniony Arkusz kalkulacyjny LCOH</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54B14328">
        <w:tc>
          <w:tcPr>
            <w:tcW w:w="709" w:type="dxa"/>
            <w:shd w:val="clear" w:color="auto" w:fill="A8D08D" w:themeFill="accent6" w:themeFillTint="99"/>
          </w:tcPr>
          <w:p w14:paraId="7CD1D814" w14:textId="77777777" w:rsidR="00BB1239" w:rsidRPr="00B45B2F" w:rsidRDefault="00BB1239" w:rsidP="00BB1239">
            <w:pPr>
              <w:pStyle w:val="Styl4"/>
              <w:numPr>
                <w:ilvl w:val="0"/>
                <w:numId w:val="31"/>
              </w:numPr>
              <w:spacing w:before="60" w:after="60" w:line="276" w:lineRule="auto"/>
              <w:jc w:val="center"/>
              <w:rPr>
                <w:rFonts w:cstheme="minorHAnsi"/>
              </w:rP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54B14328">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54B14328">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5E77EEE" w16cex:dateUtc="2021-04-17T07:18:00Z"/>
  <w16cex:commentExtensible w16cex:durableId="6808D933" w16cex:dateUtc="2021-04-17T07:19:00Z"/>
  <w16cex:commentExtensible w16cex:durableId="1ED45F89" w16cex:dateUtc="2021-04-17T07:20:00Z"/>
  <w16cex:commentExtensible w16cex:durableId="05B88F0E" w16cex:dateUtc="2021-04-17T05:54:00Z"/>
  <w16cex:commentExtensible w16cex:durableId="69116573" w16cex:dateUtc="2021-04-17T05:58:00Z"/>
  <w16cex:commentExtensible w16cex:durableId="2A205797" w16cex:dateUtc="2021-04-17T05:57:00Z"/>
  <w16cex:commentExtensible w16cex:durableId="46B79F43" w16cex:dateUtc="2021-04-17T05:58:00Z"/>
  <w16cex:commentExtensible w16cex:durableId="252F7C1E" w16cex:dateUtc="2021-04-17T05:59:00Z"/>
  <w16cex:commentExtensible w16cex:durableId="5A810BCF" w16cex:dateUtc="2021-04-17T05:59:00Z"/>
  <w16cex:commentExtensible w16cex:durableId="0D7CE5AB" w16cex:dateUtc="2021-04-17T06:00:00Z"/>
  <w16cex:commentExtensible w16cex:durableId="33EB0FB0" w16cex:dateUtc="2021-04-17T06:01:00Z"/>
  <w16cex:commentExtensible w16cex:durableId="54267674" w16cex:dateUtc="2021-04-17T06:01:00Z"/>
  <w16cex:commentExtensible w16cex:durableId="37B69CB9" w16cex:dateUtc="2021-04-17T06:01:00Z"/>
  <w16cex:commentExtensible w16cex:durableId="424CEFF7" w16cex:dateUtc="2021-04-17T06:02:00Z"/>
  <w16cex:commentExtensible w16cex:durableId="239E16A2" w16cex:dateUtc="2021-04-19T09:18:16.478Z"/>
  <w16cex:commentExtensible w16cex:durableId="394D4034" w16cex:dateUtc="2021-04-20T17:43:02.048Z"/>
  <w16cex:commentExtensible w16cex:durableId="52E61EB7" w16cex:dateUtc="2021-04-20T17:46:19.525Z"/>
  <w16cex:commentExtensible w16cex:durableId="74135E57" w16cex:dateUtc="2021-04-20T17:46:26.124Z"/>
  <w16cex:commentExtensible w16cex:durableId="20BC690A" w16cex:dateUtc="2021-04-20T17:46:31.608Z"/>
  <w16cex:commentExtensible w16cex:durableId="6B26F549" w16cex:dateUtc="2021-04-20T17:46:39.988Z"/>
  <w16cex:commentExtensible w16cex:durableId="485AE63F" w16cex:dateUtc="2021-04-20T17:54:02.83Z"/>
  <w16cex:commentExtensible w16cex:durableId="47F47563" w16cex:dateUtc="2021-04-20T17:54:30.823Z"/>
  <w16cex:commentExtensible w16cex:durableId="70D5FD4D" w16cex:dateUtc="2021-04-20T17:55:02.43Z"/>
  <w16cex:commentExtensible w16cex:durableId="3B4FAA0C" w16cex:dateUtc="2021-04-20T17:55:09.675Z"/>
  <w16cex:commentExtensible w16cex:durableId="70BDD762" w16cex:dateUtc="2021-04-20T17:55:16.364Z"/>
  <w16cex:commentExtensible w16cex:durableId="36483F93" w16cex:dateUtc="2021-04-20T17:55:32.352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60EA9" w14:textId="77777777" w:rsidR="005F34AF" w:rsidRDefault="005F34AF" w:rsidP="005E06F6">
      <w:pPr>
        <w:spacing w:after="0" w:line="240" w:lineRule="auto"/>
      </w:pPr>
      <w:r>
        <w:separator/>
      </w:r>
    </w:p>
  </w:endnote>
  <w:endnote w:type="continuationSeparator" w:id="0">
    <w:p w14:paraId="4A6AB24F" w14:textId="77777777" w:rsidR="005F34AF" w:rsidRDefault="005F34AF" w:rsidP="005E06F6">
      <w:pPr>
        <w:spacing w:after="0" w:line="240" w:lineRule="auto"/>
      </w:pPr>
      <w:r>
        <w:continuationSeparator/>
      </w:r>
    </w:p>
  </w:endnote>
  <w:endnote w:type="continuationNotice" w:id="1">
    <w:p w14:paraId="20BC3709" w14:textId="77777777" w:rsidR="005F34AF" w:rsidRDefault="005F34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B7AE7" w14:textId="77777777" w:rsidR="005F34AF" w:rsidRDefault="005F34A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14E9430D" w:rsidR="005F34AF" w:rsidRDefault="005F34AF"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E1C06">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E1C06">
              <w:rPr>
                <w:b/>
                <w:bCs/>
                <w:noProof/>
              </w:rPr>
              <w:t>27</w:t>
            </w:r>
            <w:r>
              <w:rPr>
                <w:b/>
                <w:bCs/>
                <w:sz w:val="24"/>
                <w:szCs w:val="24"/>
              </w:rPr>
              <w:fldChar w:fldCharType="end"/>
            </w:r>
          </w:p>
        </w:sdtContent>
      </w:sdt>
    </w:sdtContent>
  </w:sdt>
  <w:p w14:paraId="5C1FD0F4" w14:textId="77777777" w:rsidR="005F34AF" w:rsidRPr="005E06F6" w:rsidRDefault="005F34AF">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0D2545" w14:textId="77777777" w:rsidR="005F34AF" w:rsidRDefault="005F34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A75D9C" w14:textId="77777777" w:rsidR="005F34AF" w:rsidRDefault="005F34AF" w:rsidP="005E06F6">
      <w:pPr>
        <w:spacing w:after="0" w:line="240" w:lineRule="auto"/>
      </w:pPr>
      <w:r>
        <w:separator/>
      </w:r>
    </w:p>
  </w:footnote>
  <w:footnote w:type="continuationSeparator" w:id="0">
    <w:p w14:paraId="2FD694AA" w14:textId="77777777" w:rsidR="005F34AF" w:rsidRDefault="005F34AF" w:rsidP="005E06F6">
      <w:pPr>
        <w:spacing w:after="0" w:line="240" w:lineRule="auto"/>
      </w:pPr>
      <w:r>
        <w:continuationSeparator/>
      </w:r>
    </w:p>
  </w:footnote>
  <w:footnote w:type="continuationNotice" w:id="1">
    <w:p w14:paraId="0F67F706" w14:textId="77777777" w:rsidR="005F34AF" w:rsidRDefault="005F34AF">
      <w:pPr>
        <w:spacing w:after="0" w:line="240" w:lineRule="auto"/>
      </w:pPr>
    </w:p>
  </w:footnote>
  <w:footnote w:id="2">
    <w:p w14:paraId="313642E1" w14:textId="77777777" w:rsidR="005F34AF" w:rsidRDefault="005F34AF">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4CE8D" w14:textId="77777777" w:rsidR="005F34AF" w:rsidRDefault="005F34A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C2FC0" w14:textId="77777777" w:rsidR="005F34AF" w:rsidRDefault="005F34A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5F34AF" w14:paraId="4A296578" w14:textId="77777777" w:rsidTr="7F298C32">
      <w:trPr>
        <w:trHeight w:val="709"/>
        <w:jc w:val="center"/>
      </w:trPr>
      <w:tc>
        <w:tcPr>
          <w:tcW w:w="9072" w:type="dxa"/>
          <w:hideMark/>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2630"/>
            <w:gridCol w:w="3447"/>
          </w:tblGrid>
          <w:tr w:rsidR="005F34AF" w14:paraId="5635C08A" w14:textId="77777777">
            <w:tc>
              <w:tcPr>
                <w:tcW w:w="2557" w:type="dxa"/>
              </w:tcPr>
              <w:p w14:paraId="196704A6" w14:textId="77777777" w:rsidR="005F34AF" w:rsidRDefault="005F34AF" w:rsidP="00AC3F3B">
                <w:pPr>
                  <w:spacing w:before="26"/>
                  <w:ind w:left="20" w:right="-134"/>
                  <w:rPr>
                    <w:lang w:eastAsia="pl-PL"/>
                  </w:rPr>
                </w:pPr>
                <w:bookmarkStart w:id="207" w:name="_Hlk521433261"/>
              </w:p>
            </w:tc>
            <w:tc>
              <w:tcPr>
                <w:tcW w:w="2630" w:type="dxa"/>
              </w:tcPr>
              <w:p w14:paraId="202A1DF6" w14:textId="77777777" w:rsidR="005F34AF" w:rsidRDefault="005F34AF" w:rsidP="00AC3F3B">
                <w:pPr>
                  <w:jc w:val="center"/>
                  <w:rPr>
                    <w:sz w:val="20"/>
                    <w:szCs w:val="20"/>
                    <w:lang w:eastAsia="pl-PL"/>
                  </w:rPr>
                </w:pPr>
              </w:p>
            </w:tc>
            <w:tc>
              <w:tcPr>
                <w:tcW w:w="3447" w:type="dxa"/>
              </w:tcPr>
              <w:p w14:paraId="0ACC2F0D" w14:textId="77777777" w:rsidR="005F34AF" w:rsidRDefault="005F34AF" w:rsidP="00AC3F3B">
                <w:pPr>
                  <w:jc w:val="center"/>
                  <w:rPr>
                    <w:sz w:val="20"/>
                    <w:szCs w:val="20"/>
                    <w:lang w:eastAsia="pl-PL"/>
                  </w:rPr>
                </w:pPr>
              </w:p>
            </w:tc>
          </w:tr>
        </w:tbl>
        <w:p w14:paraId="67285E86" w14:textId="5D623DAF" w:rsidR="005F34AF" w:rsidRDefault="005F34AF" w:rsidP="00AC3F3B">
          <w:pPr>
            <w:pStyle w:val="Nagwek"/>
            <w:jc w:val="center"/>
            <w:rPr>
              <w:i/>
              <w:sz w:val="15"/>
              <w:szCs w:val="15"/>
              <w:lang w:eastAsia="pl-PL"/>
            </w:rPr>
          </w:pPr>
          <w:r>
            <w:rPr>
              <w:noProof/>
              <w:lang w:eastAsia="pl-PL"/>
            </w:rPr>
            <w:drawing>
              <wp:inline distT="0" distB="0" distL="0" distR="0" wp14:anchorId="4DA6F738" wp14:editId="4FCDBBDC">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86400" cy="323850"/>
                        </a:xfrm>
                        <a:prstGeom prst="rect">
                          <a:avLst/>
                        </a:prstGeom>
                      </pic:spPr>
                    </pic:pic>
                  </a:graphicData>
                </a:graphic>
              </wp:inline>
            </w:drawing>
          </w:r>
        </w:p>
        <w:p w14:paraId="12BF2634" w14:textId="0B35D458" w:rsidR="005F34AF" w:rsidRDefault="005F34AF" w:rsidP="003A50E8">
          <w:pPr>
            <w:pStyle w:val="Nagwek"/>
            <w:jc w:val="both"/>
            <w:rPr>
              <w:b/>
              <w:i/>
              <w:color w:val="7F7F7F"/>
              <w:sz w:val="15"/>
              <w:szCs w:val="15"/>
              <w:lang w:eastAsia="pl-PL"/>
            </w:rPr>
          </w:pPr>
          <w:r>
            <w:rPr>
              <w:i/>
              <w:iCs/>
              <w:sz w:val="15"/>
              <w:szCs w:val="15"/>
              <w:lang w:eastAsia="pl-PL"/>
            </w:rPr>
            <w:t xml:space="preserve">Zamówienie jest współfinansowane ze środków Europejskiego Funduszu Rozwoju Regionalnego w ramach poddziałania 4.1.3 Innowacyjne metody zarządzania badaniami Programu Operacyjnego Inteligentny Rozwój 2014-2020, w ramach projektu pn. Podniesienie poziomu innowacyjności gospodarki poprzez wdrożenie nowego modelu finansowania przełomowych projektów badawczych zgodnie z umową z dnia </w:t>
          </w:r>
          <w:r w:rsidR="003A50E8">
            <w:rPr>
              <w:i/>
              <w:iCs/>
              <w:sz w:val="15"/>
              <w:szCs w:val="15"/>
              <w:lang w:eastAsia="pl-PL"/>
            </w:rPr>
            <w:t>12 kwie</w:t>
          </w:r>
          <w:bookmarkStart w:id="208" w:name="_GoBack"/>
          <w:bookmarkEnd w:id="208"/>
          <w:r w:rsidR="003A50E8">
            <w:rPr>
              <w:i/>
              <w:iCs/>
              <w:sz w:val="15"/>
              <w:szCs w:val="15"/>
              <w:lang w:eastAsia="pl-PL"/>
            </w:rPr>
            <w:t>tnia 2017</w:t>
          </w:r>
          <w:r>
            <w:rPr>
              <w:i/>
              <w:iCs/>
              <w:sz w:val="15"/>
              <w:szCs w:val="15"/>
              <w:lang w:eastAsia="pl-PL"/>
            </w:rPr>
            <w:t xml:space="preserve"> r. numer POIR.04.01.03-00-0001/16</w:t>
          </w:r>
          <w:bookmarkEnd w:id="207"/>
        </w:p>
      </w:tc>
    </w:tr>
  </w:tbl>
  <w:p w14:paraId="1967C3AB" w14:textId="77777777" w:rsidR="005F34AF" w:rsidRDefault="005F34AF" w:rsidP="00AC3F3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1"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3474961"/>
    <w:multiLevelType w:val="hybridMultilevel"/>
    <w:tmpl w:val="9BF208EC"/>
    <w:lvl w:ilvl="0" w:tplc="8D58CB5A">
      <w:start w:val="1"/>
      <w:numFmt w:val="bullet"/>
      <w:lvlText w:val=""/>
      <w:lvlJc w:val="left"/>
      <w:pPr>
        <w:ind w:left="720" w:hanging="360"/>
      </w:pPr>
      <w:rPr>
        <w:rFonts w:ascii="Symbol" w:hAnsi="Symbol" w:hint="default"/>
      </w:rPr>
    </w:lvl>
    <w:lvl w:ilvl="1" w:tplc="D476452C">
      <w:start w:val="1"/>
      <w:numFmt w:val="bullet"/>
      <w:lvlText w:val="o"/>
      <w:lvlJc w:val="left"/>
      <w:pPr>
        <w:ind w:left="1440" w:hanging="360"/>
      </w:pPr>
      <w:rPr>
        <w:rFonts w:ascii="Courier New" w:hAnsi="Courier New" w:hint="default"/>
      </w:rPr>
    </w:lvl>
    <w:lvl w:ilvl="2" w:tplc="F78A0806">
      <w:start w:val="1"/>
      <w:numFmt w:val="bullet"/>
      <w:lvlText w:val=""/>
      <w:lvlJc w:val="left"/>
      <w:pPr>
        <w:ind w:left="2160" w:hanging="360"/>
      </w:pPr>
      <w:rPr>
        <w:rFonts w:ascii="Wingdings" w:hAnsi="Wingdings" w:hint="default"/>
      </w:rPr>
    </w:lvl>
    <w:lvl w:ilvl="3" w:tplc="522A6520">
      <w:start w:val="1"/>
      <w:numFmt w:val="bullet"/>
      <w:lvlText w:val=""/>
      <w:lvlJc w:val="left"/>
      <w:pPr>
        <w:ind w:left="2880" w:hanging="360"/>
      </w:pPr>
      <w:rPr>
        <w:rFonts w:ascii="Symbol" w:hAnsi="Symbol" w:hint="default"/>
      </w:rPr>
    </w:lvl>
    <w:lvl w:ilvl="4" w:tplc="19367D8E">
      <w:start w:val="1"/>
      <w:numFmt w:val="bullet"/>
      <w:lvlText w:val="o"/>
      <w:lvlJc w:val="left"/>
      <w:pPr>
        <w:ind w:left="3600" w:hanging="360"/>
      </w:pPr>
      <w:rPr>
        <w:rFonts w:ascii="Courier New" w:hAnsi="Courier New" w:hint="default"/>
      </w:rPr>
    </w:lvl>
    <w:lvl w:ilvl="5" w:tplc="2BEE9D32">
      <w:start w:val="1"/>
      <w:numFmt w:val="bullet"/>
      <w:lvlText w:val=""/>
      <w:lvlJc w:val="left"/>
      <w:pPr>
        <w:ind w:left="4320" w:hanging="360"/>
      </w:pPr>
      <w:rPr>
        <w:rFonts w:ascii="Wingdings" w:hAnsi="Wingdings" w:hint="default"/>
      </w:rPr>
    </w:lvl>
    <w:lvl w:ilvl="6" w:tplc="F2F09082">
      <w:start w:val="1"/>
      <w:numFmt w:val="bullet"/>
      <w:lvlText w:val=""/>
      <w:lvlJc w:val="left"/>
      <w:pPr>
        <w:ind w:left="5040" w:hanging="360"/>
      </w:pPr>
      <w:rPr>
        <w:rFonts w:ascii="Symbol" w:hAnsi="Symbol" w:hint="default"/>
      </w:rPr>
    </w:lvl>
    <w:lvl w:ilvl="7" w:tplc="64EABE00">
      <w:start w:val="1"/>
      <w:numFmt w:val="bullet"/>
      <w:lvlText w:val="o"/>
      <w:lvlJc w:val="left"/>
      <w:pPr>
        <w:ind w:left="5760" w:hanging="360"/>
      </w:pPr>
      <w:rPr>
        <w:rFonts w:ascii="Courier New" w:hAnsi="Courier New" w:hint="default"/>
      </w:rPr>
    </w:lvl>
    <w:lvl w:ilvl="8" w:tplc="8DDA489C">
      <w:start w:val="1"/>
      <w:numFmt w:val="bullet"/>
      <w:lvlText w:val=""/>
      <w:lvlJc w:val="left"/>
      <w:pPr>
        <w:ind w:left="6480" w:hanging="360"/>
      </w:pPr>
      <w:rPr>
        <w:rFonts w:ascii="Wingdings" w:hAnsi="Wingdings" w:hint="default"/>
      </w:rPr>
    </w:lvl>
  </w:abstractNum>
  <w:abstractNum w:abstractNumId="4"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5" w15:restartNumberingAfterBreak="0">
    <w:nsid w:val="22EF5491"/>
    <w:multiLevelType w:val="hybridMultilevel"/>
    <w:tmpl w:val="215E92EE"/>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6" w15:restartNumberingAfterBreak="0">
    <w:nsid w:val="249B16AB"/>
    <w:multiLevelType w:val="hybridMultilevel"/>
    <w:tmpl w:val="80607724"/>
    <w:lvl w:ilvl="0" w:tplc="FFFFFFFF">
      <w:start w:val="1"/>
      <w:numFmt w:val="bullet"/>
      <w:lvlText w:val=""/>
      <w:lvlJc w:val="left"/>
      <w:pPr>
        <w:ind w:left="720" w:hanging="360"/>
      </w:pPr>
      <w:rPr>
        <w:rFonts w:ascii="Symbol" w:hAnsi="Symbol" w:hint="default"/>
      </w:rPr>
    </w:lvl>
    <w:lvl w:ilvl="1" w:tplc="97F87E04">
      <w:start w:val="1"/>
      <w:numFmt w:val="bullet"/>
      <w:lvlText w:val="o"/>
      <w:lvlJc w:val="left"/>
      <w:pPr>
        <w:ind w:left="1440" w:hanging="360"/>
      </w:pPr>
      <w:rPr>
        <w:rFonts w:ascii="Courier New" w:hAnsi="Courier New" w:hint="default"/>
      </w:rPr>
    </w:lvl>
    <w:lvl w:ilvl="2" w:tplc="FCC0160A">
      <w:start w:val="1"/>
      <w:numFmt w:val="bullet"/>
      <w:lvlText w:val=""/>
      <w:lvlJc w:val="left"/>
      <w:pPr>
        <w:ind w:left="2160" w:hanging="360"/>
      </w:pPr>
      <w:rPr>
        <w:rFonts w:ascii="Wingdings" w:hAnsi="Wingdings" w:hint="default"/>
      </w:rPr>
    </w:lvl>
    <w:lvl w:ilvl="3" w:tplc="CFE40FD2">
      <w:start w:val="1"/>
      <w:numFmt w:val="bullet"/>
      <w:lvlText w:val=""/>
      <w:lvlJc w:val="left"/>
      <w:pPr>
        <w:ind w:left="2880" w:hanging="360"/>
      </w:pPr>
      <w:rPr>
        <w:rFonts w:ascii="Symbol" w:hAnsi="Symbol" w:hint="default"/>
      </w:rPr>
    </w:lvl>
    <w:lvl w:ilvl="4" w:tplc="4E8E04A4">
      <w:start w:val="1"/>
      <w:numFmt w:val="bullet"/>
      <w:lvlText w:val="o"/>
      <w:lvlJc w:val="left"/>
      <w:pPr>
        <w:ind w:left="3600" w:hanging="360"/>
      </w:pPr>
      <w:rPr>
        <w:rFonts w:ascii="Courier New" w:hAnsi="Courier New" w:hint="default"/>
      </w:rPr>
    </w:lvl>
    <w:lvl w:ilvl="5" w:tplc="668A50BE">
      <w:start w:val="1"/>
      <w:numFmt w:val="bullet"/>
      <w:lvlText w:val=""/>
      <w:lvlJc w:val="left"/>
      <w:pPr>
        <w:ind w:left="4320" w:hanging="360"/>
      </w:pPr>
      <w:rPr>
        <w:rFonts w:ascii="Wingdings" w:hAnsi="Wingdings" w:hint="default"/>
      </w:rPr>
    </w:lvl>
    <w:lvl w:ilvl="6" w:tplc="216C88C6">
      <w:start w:val="1"/>
      <w:numFmt w:val="bullet"/>
      <w:lvlText w:val=""/>
      <w:lvlJc w:val="left"/>
      <w:pPr>
        <w:ind w:left="5040" w:hanging="360"/>
      </w:pPr>
      <w:rPr>
        <w:rFonts w:ascii="Symbol" w:hAnsi="Symbol" w:hint="default"/>
      </w:rPr>
    </w:lvl>
    <w:lvl w:ilvl="7" w:tplc="B56EE9F4">
      <w:start w:val="1"/>
      <w:numFmt w:val="bullet"/>
      <w:lvlText w:val="o"/>
      <w:lvlJc w:val="left"/>
      <w:pPr>
        <w:ind w:left="5760" w:hanging="360"/>
      </w:pPr>
      <w:rPr>
        <w:rFonts w:ascii="Courier New" w:hAnsi="Courier New" w:hint="default"/>
      </w:rPr>
    </w:lvl>
    <w:lvl w:ilvl="8" w:tplc="E3143134">
      <w:start w:val="1"/>
      <w:numFmt w:val="bullet"/>
      <w:lvlText w:val=""/>
      <w:lvlJc w:val="left"/>
      <w:pPr>
        <w:ind w:left="6480" w:hanging="360"/>
      </w:pPr>
      <w:rPr>
        <w:rFonts w:ascii="Wingdings" w:hAnsi="Wingdings" w:hint="default"/>
      </w:rPr>
    </w:lvl>
  </w:abstractNum>
  <w:abstractNum w:abstractNumId="7"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8" w15:restartNumberingAfterBreak="0">
    <w:nsid w:val="28395703"/>
    <w:multiLevelType w:val="hybridMultilevel"/>
    <w:tmpl w:val="84F65500"/>
    <w:lvl w:ilvl="0" w:tplc="755847C2">
      <w:start w:val="1"/>
      <w:numFmt w:val="decimal"/>
      <w:lvlText w:val="4.%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0"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1" w15:restartNumberingAfterBreak="0">
    <w:nsid w:val="2EA477BE"/>
    <w:multiLevelType w:val="hybridMultilevel"/>
    <w:tmpl w:val="F3A24220"/>
    <w:lvl w:ilvl="0" w:tplc="39C6B52C">
      <w:start w:val="1"/>
      <w:numFmt w:val="bullet"/>
      <w:lvlText w:val=""/>
      <w:lvlJc w:val="left"/>
      <w:pPr>
        <w:ind w:left="720" w:hanging="360"/>
      </w:pPr>
      <w:rPr>
        <w:rFonts w:ascii="Symbol" w:hAnsi="Symbol" w:hint="default"/>
      </w:rPr>
    </w:lvl>
    <w:lvl w:ilvl="1" w:tplc="084C8B02">
      <w:start w:val="1"/>
      <w:numFmt w:val="bullet"/>
      <w:lvlText w:val="o"/>
      <w:lvlJc w:val="left"/>
      <w:pPr>
        <w:ind w:left="1440" w:hanging="360"/>
      </w:pPr>
      <w:rPr>
        <w:rFonts w:ascii="Courier New" w:hAnsi="Courier New" w:hint="default"/>
      </w:rPr>
    </w:lvl>
    <w:lvl w:ilvl="2" w:tplc="41FCEBCE">
      <w:start w:val="1"/>
      <w:numFmt w:val="bullet"/>
      <w:lvlText w:val=""/>
      <w:lvlJc w:val="left"/>
      <w:pPr>
        <w:ind w:left="2160" w:hanging="360"/>
      </w:pPr>
      <w:rPr>
        <w:rFonts w:ascii="Wingdings" w:hAnsi="Wingdings" w:hint="default"/>
      </w:rPr>
    </w:lvl>
    <w:lvl w:ilvl="3" w:tplc="FFD423C0">
      <w:start w:val="1"/>
      <w:numFmt w:val="bullet"/>
      <w:lvlText w:val=""/>
      <w:lvlJc w:val="left"/>
      <w:pPr>
        <w:ind w:left="2880" w:hanging="360"/>
      </w:pPr>
      <w:rPr>
        <w:rFonts w:ascii="Symbol" w:hAnsi="Symbol" w:hint="default"/>
      </w:rPr>
    </w:lvl>
    <w:lvl w:ilvl="4" w:tplc="E7624630">
      <w:start w:val="1"/>
      <w:numFmt w:val="bullet"/>
      <w:lvlText w:val="o"/>
      <w:lvlJc w:val="left"/>
      <w:pPr>
        <w:ind w:left="3600" w:hanging="360"/>
      </w:pPr>
      <w:rPr>
        <w:rFonts w:ascii="Courier New" w:hAnsi="Courier New" w:hint="default"/>
      </w:rPr>
    </w:lvl>
    <w:lvl w:ilvl="5" w:tplc="2C088D40">
      <w:start w:val="1"/>
      <w:numFmt w:val="bullet"/>
      <w:lvlText w:val=""/>
      <w:lvlJc w:val="left"/>
      <w:pPr>
        <w:ind w:left="4320" w:hanging="360"/>
      </w:pPr>
      <w:rPr>
        <w:rFonts w:ascii="Wingdings" w:hAnsi="Wingdings" w:hint="default"/>
      </w:rPr>
    </w:lvl>
    <w:lvl w:ilvl="6" w:tplc="3D14A3C8">
      <w:start w:val="1"/>
      <w:numFmt w:val="bullet"/>
      <w:lvlText w:val=""/>
      <w:lvlJc w:val="left"/>
      <w:pPr>
        <w:ind w:left="5040" w:hanging="360"/>
      </w:pPr>
      <w:rPr>
        <w:rFonts w:ascii="Symbol" w:hAnsi="Symbol" w:hint="default"/>
      </w:rPr>
    </w:lvl>
    <w:lvl w:ilvl="7" w:tplc="9BC66EBC">
      <w:start w:val="1"/>
      <w:numFmt w:val="bullet"/>
      <w:lvlText w:val="o"/>
      <w:lvlJc w:val="left"/>
      <w:pPr>
        <w:ind w:left="5760" w:hanging="360"/>
      </w:pPr>
      <w:rPr>
        <w:rFonts w:ascii="Courier New" w:hAnsi="Courier New" w:hint="default"/>
      </w:rPr>
    </w:lvl>
    <w:lvl w:ilvl="8" w:tplc="8D92A6E0">
      <w:start w:val="1"/>
      <w:numFmt w:val="bullet"/>
      <w:lvlText w:val=""/>
      <w:lvlJc w:val="left"/>
      <w:pPr>
        <w:ind w:left="6480" w:hanging="360"/>
      </w:pPr>
      <w:rPr>
        <w:rFonts w:ascii="Wingdings" w:hAnsi="Wingdings" w:hint="default"/>
      </w:rPr>
    </w:lvl>
  </w:abstractNum>
  <w:abstractNum w:abstractNumId="12"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1D0EE9"/>
    <w:multiLevelType w:val="hybridMultilevel"/>
    <w:tmpl w:val="720E2708"/>
    <w:lvl w:ilvl="0" w:tplc="E21877AA">
      <w:start w:val="1"/>
      <w:numFmt w:val="upperRoman"/>
      <w:lvlText w:val="%1."/>
      <w:lvlJc w:val="left"/>
      <w:pPr>
        <w:ind w:left="720" w:hanging="360"/>
      </w:pPr>
    </w:lvl>
    <w:lvl w:ilvl="1" w:tplc="4704CF9C">
      <w:start w:val="1"/>
      <w:numFmt w:val="lowerLetter"/>
      <w:lvlText w:val="%2."/>
      <w:lvlJc w:val="left"/>
      <w:pPr>
        <w:ind w:left="1440" w:hanging="360"/>
      </w:pPr>
    </w:lvl>
    <w:lvl w:ilvl="2" w:tplc="2FB2191E">
      <w:start w:val="1"/>
      <w:numFmt w:val="lowerRoman"/>
      <w:lvlText w:val="%3."/>
      <w:lvlJc w:val="right"/>
      <w:pPr>
        <w:ind w:left="2160" w:hanging="180"/>
      </w:pPr>
    </w:lvl>
    <w:lvl w:ilvl="3" w:tplc="1562CCC2">
      <w:start w:val="1"/>
      <w:numFmt w:val="decimal"/>
      <w:lvlText w:val="%4."/>
      <w:lvlJc w:val="left"/>
      <w:pPr>
        <w:ind w:left="2880" w:hanging="360"/>
      </w:pPr>
    </w:lvl>
    <w:lvl w:ilvl="4" w:tplc="BD6A33DE">
      <w:start w:val="1"/>
      <w:numFmt w:val="lowerLetter"/>
      <w:lvlText w:val="%5."/>
      <w:lvlJc w:val="left"/>
      <w:pPr>
        <w:ind w:left="3600" w:hanging="360"/>
      </w:pPr>
    </w:lvl>
    <w:lvl w:ilvl="5" w:tplc="3B4636A8">
      <w:start w:val="1"/>
      <w:numFmt w:val="lowerRoman"/>
      <w:lvlText w:val="%6."/>
      <w:lvlJc w:val="right"/>
      <w:pPr>
        <w:ind w:left="4320" w:hanging="180"/>
      </w:pPr>
    </w:lvl>
    <w:lvl w:ilvl="6" w:tplc="205275FC">
      <w:start w:val="1"/>
      <w:numFmt w:val="decimal"/>
      <w:lvlText w:val="%7."/>
      <w:lvlJc w:val="left"/>
      <w:pPr>
        <w:ind w:left="5040" w:hanging="360"/>
      </w:pPr>
    </w:lvl>
    <w:lvl w:ilvl="7" w:tplc="C792D834">
      <w:start w:val="1"/>
      <w:numFmt w:val="lowerLetter"/>
      <w:lvlText w:val="%8."/>
      <w:lvlJc w:val="left"/>
      <w:pPr>
        <w:ind w:left="5760" w:hanging="360"/>
      </w:pPr>
    </w:lvl>
    <w:lvl w:ilvl="8" w:tplc="CA140480">
      <w:start w:val="1"/>
      <w:numFmt w:val="lowerRoman"/>
      <w:lvlText w:val="%9."/>
      <w:lvlJc w:val="right"/>
      <w:pPr>
        <w:ind w:left="6480" w:hanging="180"/>
      </w:pPr>
    </w:lvl>
  </w:abstractNum>
  <w:abstractNum w:abstractNumId="14"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15"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6" w15:restartNumberingAfterBreak="0">
    <w:nsid w:val="3A3B1CDD"/>
    <w:multiLevelType w:val="hybridMultilevel"/>
    <w:tmpl w:val="790C1F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18" w15:restartNumberingAfterBreak="0">
    <w:nsid w:val="3C792809"/>
    <w:multiLevelType w:val="hybridMultilevel"/>
    <w:tmpl w:val="122C84C8"/>
    <w:lvl w:ilvl="0" w:tplc="86D88140">
      <w:start w:val="1"/>
      <w:numFmt w:val="bullet"/>
      <w:lvlText w:val="·"/>
      <w:lvlJc w:val="left"/>
      <w:pPr>
        <w:ind w:left="720" w:hanging="360"/>
      </w:pPr>
      <w:rPr>
        <w:rFonts w:ascii="Symbol" w:hAnsi="Symbol" w:hint="default"/>
      </w:rPr>
    </w:lvl>
    <w:lvl w:ilvl="1" w:tplc="1BA4E79C">
      <w:start w:val="1"/>
      <w:numFmt w:val="bullet"/>
      <w:lvlText w:val="o"/>
      <w:lvlJc w:val="left"/>
      <w:pPr>
        <w:ind w:left="1440" w:hanging="360"/>
      </w:pPr>
      <w:rPr>
        <w:rFonts w:ascii="Courier New" w:hAnsi="Courier New" w:hint="default"/>
      </w:rPr>
    </w:lvl>
    <w:lvl w:ilvl="2" w:tplc="C90C8654">
      <w:start w:val="1"/>
      <w:numFmt w:val="bullet"/>
      <w:lvlText w:val=""/>
      <w:lvlJc w:val="left"/>
      <w:pPr>
        <w:ind w:left="2160" w:hanging="360"/>
      </w:pPr>
      <w:rPr>
        <w:rFonts w:ascii="Wingdings" w:hAnsi="Wingdings" w:hint="default"/>
      </w:rPr>
    </w:lvl>
    <w:lvl w:ilvl="3" w:tplc="C7A0E9E2">
      <w:start w:val="1"/>
      <w:numFmt w:val="bullet"/>
      <w:lvlText w:val=""/>
      <w:lvlJc w:val="left"/>
      <w:pPr>
        <w:ind w:left="2880" w:hanging="360"/>
      </w:pPr>
      <w:rPr>
        <w:rFonts w:ascii="Symbol" w:hAnsi="Symbol" w:hint="default"/>
      </w:rPr>
    </w:lvl>
    <w:lvl w:ilvl="4" w:tplc="34ECA47C">
      <w:start w:val="1"/>
      <w:numFmt w:val="bullet"/>
      <w:lvlText w:val="o"/>
      <w:lvlJc w:val="left"/>
      <w:pPr>
        <w:ind w:left="3600" w:hanging="360"/>
      </w:pPr>
      <w:rPr>
        <w:rFonts w:ascii="Courier New" w:hAnsi="Courier New" w:hint="default"/>
      </w:rPr>
    </w:lvl>
    <w:lvl w:ilvl="5" w:tplc="B5307E00">
      <w:start w:val="1"/>
      <w:numFmt w:val="bullet"/>
      <w:lvlText w:val=""/>
      <w:lvlJc w:val="left"/>
      <w:pPr>
        <w:ind w:left="4320" w:hanging="360"/>
      </w:pPr>
      <w:rPr>
        <w:rFonts w:ascii="Wingdings" w:hAnsi="Wingdings" w:hint="default"/>
      </w:rPr>
    </w:lvl>
    <w:lvl w:ilvl="6" w:tplc="69B82644">
      <w:start w:val="1"/>
      <w:numFmt w:val="bullet"/>
      <w:lvlText w:val=""/>
      <w:lvlJc w:val="left"/>
      <w:pPr>
        <w:ind w:left="5040" w:hanging="360"/>
      </w:pPr>
      <w:rPr>
        <w:rFonts w:ascii="Symbol" w:hAnsi="Symbol" w:hint="default"/>
      </w:rPr>
    </w:lvl>
    <w:lvl w:ilvl="7" w:tplc="70B0716C">
      <w:start w:val="1"/>
      <w:numFmt w:val="bullet"/>
      <w:lvlText w:val="o"/>
      <w:lvlJc w:val="left"/>
      <w:pPr>
        <w:ind w:left="5760" w:hanging="360"/>
      </w:pPr>
      <w:rPr>
        <w:rFonts w:ascii="Courier New" w:hAnsi="Courier New" w:hint="default"/>
      </w:rPr>
    </w:lvl>
    <w:lvl w:ilvl="8" w:tplc="994A315A">
      <w:start w:val="1"/>
      <w:numFmt w:val="bullet"/>
      <w:lvlText w:val=""/>
      <w:lvlJc w:val="left"/>
      <w:pPr>
        <w:ind w:left="6480" w:hanging="360"/>
      </w:pPr>
      <w:rPr>
        <w:rFonts w:ascii="Wingdings" w:hAnsi="Wingdings" w:hint="default"/>
      </w:rPr>
    </w:lvl>
  </w:abstractNum>
  <w:abstractNum w:abstractNumId="19"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0"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ED0486"/>
    <w:multiLevelType w:val="hybridMultilevel"/>
    <w:tmpl w:val="9BCA3740"/>
    <w:lvl w:ilvl="0" w:tplc="09321EF2">
      <w:start w:val="1"/>
      <w:numFmt w:val="decimal"/>
      <w:lvlText w:val="%1."/>
      <w:lvlJc w:val="left"/>
      <w:pPr>
        <w:ind w:left="391" w:hanging="360"/>
      </w:pPr>
      <w:rPr>
        <w:rFonts w:hint="default"/>
      </w:rPr>
    </w:lvl>
    <w:lvl w:ilvl="1" w:tplc="04150019" w:tentative="1">
      <w:start w:val="1"/>
      <w:numFmt w:val="lowerLetter"/>
      <w:lvlText w:val="%2."/>
      <w:lvlJc w:val="left"/>
      <w:pPr>
        <w:ind w:left="1111" w:hanging="360"/>
      </w:pPr>
    </w:lvl>
    <w:lvl w:ilvl="2" w:tplc="0415001B" w:tentative="1">
      <w:start w:val="1"/>
      <w:numFmt w:val="lowerRoman"/>
      <w:lvlText w:val="%3."/>
      <w:lvlJc w:val="right"/>
      <w:pPr>
        <w:ind w:left="1831" w:hanging="180"/>
      </w:pPr>
    </w:lvl>
    <w:lvl w:ilvl="3" w:tplc="0415000F" w:tentative="1">
      <w:start w:val="1"/>
      <w:numFmt w:val="decimal"/>
      <w:lvlText w:val="%4."/>
      <w:lvlJc w:val="left"/>
      <w:pPr>
        <w:ind w:left="2551" w:hanging="360"/>
      </w:pPr>
    </w:lvl>
    <w:lvl w:ilvl="4" w:tplc="04150019" w:tentative="1">
      <w:start w:val="1"/>
      <w:numFmt w:val="lowerLetter"/>
      <w:lvlText w:val="%5."/>
      <w:lvlJc w:val="left"/>
      <w:pPr>
        <w:ind w:left="3271" w:hanging="360"/>
      </w:pPr>
    </w:lvl>
    <w:lvl w:ilvl="5" w:tplc="0415001B" w:tentative="1">
      <w:start w:val="1"/>
      <w:numFmt w:val="lowerRoman"/>
      <w:lvlText w:val="%6."/>
      <w:lvlJc w:val="right"/>
      <w:pPr>
        <w:ind w:left="3991" w:hanging="180"/>
      </w:pPr>
    </w:lvl>
    <w:lvl w:ilvl="6" w:tplc="0415000F" w:tentative="1">
      <w:start w:val="1"/>
      <w:numFmt w:val="decimal"/>
      <w:lvlText w:val="%7."/>
      <w:lvlJc w:val="left"/>
      <w:pPr>
        <w:ind w:left="4711" w:hanging="360"/>
      </w:pPr>
    </w:lvl>
    <w:lvl w:ilvl="7" w:tplc="04150019" w:tentative="1">
      <w:start w:val="1"/>
      <w:numFmt w:val="lowerLetter"/>
      <w:lvlText w:val="%8."/>
      <w:lvlJc w:val="left"/>
      <w:pPr>
        <w:ind w:left="5431" w:hanging="360"/>
      </w:pPr>
    </w:lvl>
    <w:lvl w:ilvl="8" w:tplc="0415001B" w:tentative="1">
      <w:start w:val="1"/>
      <w:numFmt w:val="lowerRoman"/>
      <w:lvlText w:val="%9."/>
      <w:lvlJc w:val="right"/>
      <w:pPr>
        <w:ind w:left="6151" w:hanging="180"/>
      </w:pPr>
    </w:lvl>
  </w:abstractNum>
  <w:abstractNum w:abstractNumId="23" w15:restartNumberingAfterBreak="0">
    <w:nsid w:val="48B803BE"/>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26"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8942B3"/>
    <w:multiLevelType w:val="hybridMultilevel"/>
    <w:tmpl w:val="21CE636A"/>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8"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30" w15:restartNumberingAfterBreak="0">
    <w:nsid w:val="6E5217F5"/>
    <w:multiLevelType w:val="hybridMultilevel"/>
    <w:tmpl w:val="8BDCF2E4"/>
    <w:lvl w:ilvl="0" w:tplc="B68ED480">
      <w:start w:val="1"/>
      <w:numFmt w:val="lowerLetter"/>
      <w:lvlText w:val="%1)"/>
      <w:lvlJc w:val="left"/>
      <w:pPr>
        <w:ind w:left="720" w:hanging="360"/>
      </w:pPr>
    </w:lvl>
    <w:lvl w:ilvl="1" w:tplc="CA4C8034">
      <w:start w:val="1"/>
      <w:numFmt w:val="lowerLetter"/>
      <w:lvlText w:val="%2."/>
      <w:lvlJc w:val="left"/>
      <w:pPr>
        <w:ind w:left="1440" w:hanging="360"/>
      </w:pPr>
    </w:lvl>
    <w:lvl w:ilvl="2" w:tplc="EF24DFBE">
      <w:start w:val="1"/>
      <w:numFmt w:val="lowerRoman"/>
      <w:lvlText w:val="%3."/>
      <w:lvlJc w:val="right"/>
      <w:pPr>
        <w:ind w:left="2160" w:hanging="180"/>
      </w:pPr>
    </w:lvl>
    <w:lvl w:ilvl="3" w:tplc="1BA01F98">
      <w:start w:val="1"/>
      <w:numFmt w:val="decimal"/>
      <w:lvlText w:val="%4."/>
      <w:lvlJc w:val="left"/>
      <w:pPr>
        <w:ind w:left="2880" w:hanging="360"/>
      </w:pPr>
    </w:lvl>
    <w:lvl w:ilvl="4" w:tplc="7D406B8E">
      <w:start w:val="1"/>
      <w:numFmt w:val="lowerLetter"/>
      <w:lvlText w:val="%5."/>
      <w:lvlJc w:val="left"/>
      <w:pPr>
        <w:ind w:left="3600" w:hanging="360"/>
      </w:pPr>
    </w:lvl>
    <w:lvl w:ilvl="5" w:tplc="BCD84DA0">
      <w:start w:val="1"/>
      <w:numFmt w:val="lowerRoman"/>
      <w:lvlText w:val="%6."/>
      <w:lvlJc w:val="right"/>
      <w:pPr>
        <w:ind w:left="4320" w:hanging="180"/>
      </w:pPr>
    </w:lvl>
    <w:lvl w:ilvl="6" w:tplc="87E85708">
      <w:start w:val="1"/>
      <w:numFmt w:val="decimal"/>
      <w:lvlText w:val="%7."/>
      <w:lvlJc w:val="left"/>
      <w:pPr>
        <w:ind w:left="5040" w:hanging="360"/>
      </w:pPr>
    </w:lvl>
    <w:lvl w:ilvl="7" w:tplc="42725EEC">
      <w:start w:val="1"/>
      <w:numFmt w:val="lowerLetter"/>
      <w:lvlText w:val="%8."/>
      <w:lvlJc w:val="left"/>
      <w:pPr>
        <w:ind w:left="5760" w:hanging="360"/>
      </w:pPr>
    </w:lvl>
    <w:lvl w:ilvl="8" w:tplc="0774310E">
      <w:start w:val="1"/>
      <w:numFmt w:val="lowerRoman"/>
      <w:lvlText w:val="%9."/>
      <w:lvlJc w:val="right"/>
      <w:pPr>
        <w:ind w:left="6480" w:hanging="180"/>
      </w:pPr>
    </w:lvl>
  </w:abstractNum>
  <w:abstractNum w:abstractNumId="31"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33"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34"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36"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abstractNum w:abstractNumId="37" w15:restartNumberingAfterBreak="0">
    <w:nsid w:val="7F121F02"/>
    <w:multiLevelType w:val="hybridMultilevel"/>
    <w:tmpl w:val="2340B7F0"/>
    <w:lvl w:ilvl="0" w:tplc="0415000F">
      <w:start w:val="1"/>
      <w:numFmt w:val="decimal"/>
      <w:lvlText w:val="%1."/>
      <w:lvlJc w:val="left"/>
      <w:pPr>
        <w:ind w:left="107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32"/>
  </w:num>
  <w:num w:numId="3">
    <w:abstractNumId w:val="18"/>
  </w:num>
  <w:num w:numId="4">
    <w:abstractNumId w:val="13"/>
  </w:num>
  <w:num w:numId="5">
    <w:abstractNumId w:val="30"/>
  </w:num>
  <w:num w:numId="6">
    <w:abstractNumId w:val="7"/>
  </w:num>
  <w:num w:numId="7">
    <w:abstractNumId w:val="6"/>
  </w:num>
  <w:num w:numId="8">
    <w:abstractNumId w:val="25"/>
  </w:num>
  <w:num w:numId="9">
    <w:abstractNumId w:val="35"/>
  </w:num>
  <w:num w:numId="10">
    <w:abstractNumId w:val="4"/>
  </w:num>
  <w:num w:numId="11">
    <w:abstractNumId w:val="19"/>
  </w:num>
  <w:num w:numId="12">
    <w:abstractNumId w:val="0"/>
  </w:num>
  <w:num w:numId="13">
    <w:abstractNumId w:val="14"/>
  </w:num>
  <w:num w:numId="14">
    <w:abstractNumId w:val="33"/>
  </w:num>
  <w:num w:numId="15">
    <w:abstractNumId w:val="11"/>
  </w:num>
  <w:num w:numId="16">
    <w:abstractNumId w:val="17"/>
  </w:num>
  <w:num w:numId="17">
    <w:abstractNumId w:val="36"/>
  </w:num>
  <w:num w:numId="18">
    <w:abstractNumId w:val="12"/>
  </w:num>
  <w:num w:numId="19">
    <w:abstractNumId w:val="20"/>
  </w:num>
  <w:num w:numId="20">
    <w:abstractNumId w:val="31"/>
  </w:num>
  <w:num w:numId="21">
    <w:abstractNumId w:val="24"/>
  </w:num>
  <w:num w:numId="22">
    <w:abstractNumId w:val="29"/>
  </w:num>
  <w:num w:numId="23">
    <w:abstractNumId w:val="37"/>
  </w:num>
  <w:num w:numId="24">
    <w:abstractNumId w:val="22"/>
  </w:num>
  <w:num w:numId="25">
    <w:abstractNumId w:val="23"/>
  </w:num>
  <w:num w:numId="26">
    <w:abstractNumId w:val="28"/>
  </w:num>
  <w:num w:numId="27">
    <w:abstractNumId w:val="5"/>
  </w:num>
  <w:num w:numId="28">
    <w:abstractNumId w:val="1"/>
  </w:num>
  <w:num w:numId="29">
    <w:abstractNumId w:val="34"/>
  </w:num>
  <w:num w:numId="30">
    <w:abstractNumId w:val="27"/>
  </w:num>
  <w:num w:numId="31">
    <w:abstractNumId w:val="10"/>
  </w:num>
  <w:num w:numId="32">
    <w:abstractNumId w:val="2"/>
  </w:num>
  <w:num w:numId="33">
    <w:abstractNumId w:val="21"/>
  </w:num>
  <w:num w:numId="34">
    <w:abstractNumId w:val="8"/>
  </w:num>
  <w:num w:numId="35">
    <w:abstractNumId w:val="16"/>
  </w:num>
  <w:num w:numId="36">
    <w:abstractNumId w:val="26"/>
  </w:num>
  <w:num w:numId="37">
    <w:abstractNumId w:val="15"/>
  </w:num>
  <w:num w:numId="38">
    <w:abstractNumId w:val="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trackRevisions/>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A30"/>
    <w:rsid w:val="0003138D"/>
    <w:rsid w:val="000313EC"/>
    <w:rsid w:val="000373D1"/>
    <w:rsid w:val="00046DCE"/>
    <w:rsid w:val="00051B96"/>
    <w:rsid w:val="000572F8"/>
    <w:rsid w:val="00062E8C"/>
    <w:rsid w:val="0006389E"/>
    <w:rsid w:val="00073B41"/>
    <w:rsid w:val="000749E7"/>
    <w:rsid w:val="000831FA"/>
    <w:rsid w:val="00084CC5"/>
    <w:rsid w:val="00084FF5"/>
    <w:rsid w:val="00093119"/>
    <w:rsid w:val="0009703E"/>
    <w:rsid w:val="000A4B15"/>
    <w:rsid w:val="000B40C7"/>
    <w:rsid w:val="000B7A9C"/>
    <w:rsid w:val="000C3723"/>
    <w:rsid w:val="000C3C59"/>
    <w:rsid w:val="000D25EC"/>
    <w:rsid w:val="000E0E50"/>
    <w:rsid w:val="000E2B23"/>
    <w:rsid w:val="000E73B3"/>
    <w:rsid w:val="000F2EB4"/>
    <w:rsid w:val="000F2ECF"/>
    <w:rsid w:val="00105D8F"/>
    <w:rsid w:val="00106798"/>
    <w:rsid w:val="00114E4B"/>
    <w:rsid w:val="0011509A"/>
    <w:rsid w:val="00122BA3"/>
    <w:rsid w:val="00130A85"/>
    <w:rsid w:val="00133EFE"/>
    <w:rsid w:val="0014087C"/>
    <w:rsid w:val="001408CE"/>
    <w:rsid w:val="00144A13"/>
    <w:rsid w:val="00145837"/>
    <w:rsid w:val="00145884"/>
    <w:rsid w:val="0014CB20"/>
    <w:rsid w:val="0015385B"/>
    <w:rsid w:val="00161DE4"/>
    <w:rsid w:val="00164FD5"/>
    <w:rsid w:val="00167651"/>
    <w:rsid w:val="00171745"/>
    <w:rsid w:val="00175BC3"/>
    <w:rsid w:val="00176145"/>
    <w:rsid w:val="0017755D"/>
    <w:rsid w:val="00177BB3"/>
    <w:rsid w:val="00182557"/>
    <w:rsid w:val="001A3291"/>
    <w:rsid w:val="001A55C6"/>
    <w:rsid w:val="001A7629"/>
    <w:rsid w:val="001A7FC9"/>
    <w:rsid w:val="001B2BFB"/>
    <w:rsid w:val="001B344C"/>
    <w:rsid w:val="001B4833"/>
    <w:rsid w:val="001C0BBD"/>
    <w:rsid w:val="001C215B"/>
    <w:rsid w:val="001C4DAC"/>
    <w:rsid w:val="001D024B"/>
    <w:rsid w:val="001D02C1"/>
    <w:rsid w:val="001D03A5"/>
    <w:rsid w:val="001E135F"/>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7DEB"/>
    <w:rsid w:val="002D044C"/>
    <w:rsid w:val="002D24A1"/>
    <w:rsid w:val="002D5EAA"/>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43D6"/>
    <w:rsid w:val="00347427"/>
    <w:rsid w:val="00357088"/>
    <w:rsid w:val="003607B3"/>
    <w:rsid w:val="00362B24"/>
    <w:rsid w:val="00366AB2"/>
    <w:rsid w:val="00366E66"/>
    <w:rsid w:val="00380647"/>
    <w:rsid w:val="00381EBC"/>
    <w:rsid w:val="00384B67"/>
    <w:rsid w:val="00394BB3"/>
    <w:rsid w:val="003A4628"/>
    <w:rsid w:val="003A50E8"/>
    <w:rsid w:val="003B27F0"/>
    <w:rsid w:val="003C40EE"/>
    <w:rsid w:val="003C522F"/>
    <w:rsid w:val="003D06E3"/>
    <w:rsid w:val="003D1387"/>
    <w:rsid w:val="003E0D01"/>
    <w:rsid w:val="003E189B"/>
    <w:rsid w:val="003E1BD4"/>
    <w:rsid w:val="003E2848"/>
    <w:rsid w:val="003E678F"/>
    <w:rsid w:val="003F15E8"/>
    <w:rsid w:val="003F667A"/>
    <w:rsid w:val="004022DE"/>
    <w:rsid w:val="0040724A"/>
    <w:rsid w:val="004140C9"/>
    <w:rsid w:val="0041455F"/>
    <w:rsid w:val="00414B08"/>
    <w:rsid w:val="00417788"/>
    <w:rsid w:val="00422EAE"/>
    <w:rsid w:val="004278AA"/>
    <w:rsid w:val="00431EC2"/>
    <w:rsid w:val="00432AF2"/>
    <w:rsid w:val="00436169"/>
    <w:rsid w:val="004400ED"/>
    <w:rsid w:val="00442616"/>
    <w:rsid w:val="00443511"/>
    <w:rsid w:val="004610B7"/>
    <w:rsid w:val="00463533"/>
    <w:rsid w:val="00465ED7"/>
    <w:rsid w:val="00474164"/>
    <w:rsid w:val="004776F4"/>
    <w:rsid w:val="00480917"/>
    <w:rsid w:val="00482474"/>
    <w:rsid w:val="00486F2F"/>
    <w:rsid w:val="00490B0D"/>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F2A7E"/>
    <w:rsid w:val="00501679"/>
    <w:rsid w:val="00505788"/>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6355A"/>
    <w:rsid w:val="00563DEE"/>
    <w:rsid w:val="005718D2"/>
    <w:rsid w:val="00574C96"/>
    <w:rsid w:val="005760FA"/>
    <w:rsid w:val="0058286E"/>
    <w:rsid w:val="00584285"/>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34AF"/>
    <w:rsid w:val="005F478A"/>
    <w:rsid w:val="005F6C96"/>
    <w:rsid w:val="005F75D7"/>
    <w:rsid w:val="006018FD"/>
    <w:rsid w:val="0060257F"/>
    <w:rsid w:val="00604661"/>
    <w:rsid w:val="00605A53"/>
    <w:rsid w:val="00610647"/>
    <w:rsid w:val="00621461"/>
    <w:rsid w:val="00623926"/>
    <w:rsid w:val="0062466A"/>
    <w:rsid w:val="006339E6"/>
    <w:rsid w:val="0063619C"/>
    <w:rsid w:val="006500E0"/>
    <w:rsid w:val="00650468"/>
    <w:rsid w:val="00654A4E"/>
    <w:rsid w:val="00656C8D"/>
    <w:rsid w:val="00660048"/>
    <w:rsid w:val="0066110B"/>
    <w:rsid w:val="0067117D"/>
    <w:rsid w:val="006753E4"/>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3699"/>
    <w:rsid w:val="006D51E8"/>
    <w:rsid w:val="006D5A97"/>
    <w:rsid w:val="006E6783"/>
    <w:rsid w:val="006E696F"/>
    <w:rsid w:val="006E6C49"/>
    <w:rsid w:val="006E6E8E"/>
    <w:rsid w:val="006F0642"/>
    <w:rsid w:val="006F32AE"/>
    <w:rsid w:val="006F6224"/>
    <w:rsid w:val="0070083C"/>
    <w:rsid w:val="0070314A"/>
    <w:rsid w:val="0070438A"/>
    <w:rsid w:val="007105A0"/>
    <w:rsid w:val="00723AAC"/>
    <w:rsid w:val="00723D9B"/>
    <w:rsid w:val="00730457"/>
    <w:rsid w:val="00734565"/>
    <w:rsid w:val="00735EAB"/>
    <w:rsid w:val="007362A5"/>
    <w:rsid w:val="0074219A"/>
    <w:rsid w:val="0074225C"/>
    <w:rsid w:val="00742DEE"/>
    <w:rsid w:val="00753A7D"/>
    <w:rsid w:val="0076482E"/>
    <w:rsid w:val="00768E24"/>
    <w:rsid w:val="00773AC1"/>
    <w:rsid w:val="00774F94"/>
    <w:rsid w:val="0077715B"/>
    <w:rsid w:val="00785345"/>
    <w:rsid w:val="007909B8"/>
    <w:rsid w:val="007A6D43"/>
    <w:rsid w:val="007A73C5"/>
    <w:rsid w:val="007B0F49"/>
    <w:rsid w:val="007B1655"/>
    <w:rsid w:val="007B69C2"/>
    <w:rsid w:val="007C1089"/>
    <w:rsid w:val="007C26A2"/>
    <w:rsid w:val="007C70A4"/>
    <w:rsid w:val="007E1C06"/>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F43"/>
    <w:rsid w:val="00882C36"/>
    <w:rsid w:val="008902E5"/>
    <w:rsid w:val="00891C6D"/>
    <w:rsid w:val="00892C25"/>
    <w:rsid w:val="008A0841"/>
    <w:rsid w:val="008A3ABD"/>
    <w:rsid w:val="008A40A0"/>
    <w:rsid w:val="008A43DD"/>
    <w:rsid w:val="008A7255"/>
    <w:rsid w:val="008A780D"/>
    <w:rsid w:val="008C3EE8"/>
    <w:rsid w:val="008C42F2"/>
    <w:rsid w:val="008C9388"/>
    <w:rsid w:val="008D263F"/>
    <w:rsid w:val="008D6DA7"/>
    <w:rsid w:val="008E24EC"/>
    <w:rsid w:val="008E5255"/>
    <w:rsid w:val="008E529F"/>
    <w:rsid w:val="008F0429"/>
    <w:rsid w:val="008F0EED"/>
    <w:rsid w:val="008F42C8"/>
    <w:rsid w:val="008F829F"/>
    <w:rsid w:val="0090506F"/>
    <w:rsid w:val="00907C43"/>
    <w:rsid w:val="00912E16"/>
    <w:rsid w:val="00914A56"/>
    <w:rsid w:val="009174D0"/>
    <w:rsid w:val="0091752B"/>
    <w:rsid w:val="0092052D"/>
    <w:rsid w:val="00921240"/>
    <w:rsid w:val="0093129B"/>
    <w:rsid w:val="0093146C"/>
    <w:rsid w:val="0093793F"/>
    <w:rsid w:val="00937DC7"/>
    <w:rsid w:val="0094425D"/>
    <w:rsid w:val="00945038"/>
    <w:rsid w:val="009453B1"/>
    <w:rsid w:val="00945A6E"/>
    <w:rsid w:val="00951081"/>
    <w:rsid w:val="00956224"/>
    <w:rsid w:val="00957AD1"/>
    <w:rsid w:val="00961A94"/>
    <w:rsid w:val="00964F4B"/>
    <w:rsid w:val="00973187"/>
    <w:rsid w:val="00981691"/>
    <w:rsid w:val="009911EF"/>
    <w:rsid w:val="00991BDA"/>
    <w:rsid w:val="009955CD"/>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B575"/>
    <w:rsid w:val="00A00E97"/>
    <w:rsid w:val="00A01C71"/>
    <w:rsid w:val="00A03287"/>
    <w:rsid w:val="00A074FE"/>
    <w:rsid w:val="00A11E52"/>
    <w:rsid w:val="00A11F97"/>
    <w:rsid w:val="00A13978"/>
    <w:rsid w:val="00A13FCC"/>
    <w:rsid w:val="00A15552"/>
    <w:rsid w:val="00A174B0"/>
    <w:rsid w:val="00A22FD4"/>
    <w:rsid w:val="00A26E00"/>
    <w:rsid w:val="00A44768"/>
    <w:rsid w:val="00A47E81"/>
    <w:rsid w:val="00A513D3"/>
    <w:rsid w:val="00A54720"/>
    <w:rsid w:val="00A5533A"/>
    <w:rsid w:val="00A57149"/>
    <w:rsid w:val="00A64899"/>
    <w:rsid w:val="00A662C8"/>
    <w:rsid w:val="00A67168"/>
    <w:rsid w:val="00A72313"/>
    <w:rsid w:val="00A72B47"/>
    <w:rsid w:val="00A82D38"/>
    <w:rsid w:val="00A82E37"/>
    <w:rsid w:val="00A95A49"/>
    <w:rsid w:val="00AA1738"/>
    <w:rsid w:val="00AA46C9"/>
    <w:rsid w:val="00AA65FC"/>
    <w:rsid w:val="00AB07E2"/>
    <w:rsid w:val="00AB09CD"/>
    <w:rsid w:val="00AB1424"/>
    <w:rsid w:val="00AB68BF"/>
    <w:rsid w:val="00AC35B8"/>
    <w:rsid w:val="00AC3F3B"/>
    <w:rsid w:val="00AC5B49"/>
    <w:rsid w:val="00AD2798"/>
    <w:rsid w:val="00AD2CA6"/>
    <w:rsid w:val="00AD3536"/>
    <w:rsid w:val="00AD5E1A"/>
    <w:rsid w:val="00AE1678"/>
    <w:rsid w:val="00AE3716"/>
    <w:rsid w:val="00AE6C5A"/>
    <w:rsid w:val="00AF30EC"/>
    <w:rsid w:val="00AF4AD1"/>
    <w:rsid w:val="00AF5178"/>
    <w:rsid w:val="00AF5A56"/>
    <w:rsid w:val="00AF6521"/>
    <w:rsid w:val="00B00755"/>
    <w:rsid w:val="00B03D86"/>
    <w:rsid w:val="00B04555"/>
    <w:rsid w:val="00B06DBE"/>
    <w:rsid w:val="00B11696"/>
    <w:rsid w:val="00B128C5"/>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A58BF"/>
    <w:rsid w:val="00BA6CFE"/>
    <w:rsid w:val="00BB1239"/>
    <w:rsid w:val="00BB3F1D"/>
    <w:rsid w:val="00BB66AC"/>
    <w:rsid w:val="00BD2333"/>
    <w:rsid w:val="00BE015A"/>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71DF6"/>
    <w:rsid w:val="00C73907"/>
    <w:rsid w:val="00C77B09"/>
    <w:rsid w:val="00C77B95"/>
    <w:rsid w:val="00C82F3E"/>
    <w:rsid w:val="00C84364"/>
    <w:rsid w:val="00C94699"/>
    <w:rsid w:val="00C94F4F"/>
    <w:rsid w:val="00CA0028"/>
    <w:rsid w:val="00CA1822"/>
    <w:rsid w:val="00CA3D21"/>
    <w:rsid w:val="00CB19A7"/>
    <w:rsid w:val="00CC0042"/>
    <w:rsid w:val="00CD32DC"/>
    <w:rsid w:val="00CD3D05"/>
    <w:rsid w:val="00CD4816"/>
    <w:rsid w:val="00CE01B5"/>
    <w:rsid w:val="00CE1E72"/>
    <w:rsid w:val="00CE3ED4"/>
    <w:rsid w:val="00CE4547"/>
    <w:rsid w:val="00CE6245"/>
    <w:rsid w:val="00CE7625"/>
    <w:rsid w:val="00CE7C50"/>
    <w:rsid w:val="00CE7ECC"/>
    <w:rsid w:val="00CF3AF4"/>
    <w:rsid w:val="00D02179"/>
    <w:rsid w:val="00D06C6C"/>
    <w:rsid w:val="00D10234"/>
    <w:rsid w:val="00D11C08"/>
    <w:rsid w:val="00D1245F"/>
    <w:rsid w:val="00D124DB"/>
    <w:rsid w:val="00D1281F"/>
    <w:rsid w:val="00D17034"/>
    <w:rsid w:val="00D21A3E"/>
    <w:rsid w:val="00D228C1"/>
    <w:rsid w:val="00D3184E"/>
    <w:rsid w:val="00D3404E"/>
    <w:rsid w:val="00D344F5"/>
    <w:rsid w:val="00D43745"/>
    <w:rsid w:val="00D43C56"/>
    <w:rsid w:val="00D45183"/>
    <w:rsid w:val="00D457C7"/>
    <w:rsid w:val="00D5031D"/>
    <w:rsid w:val="00D6202D"/>
    <w:rsid w:val="00D63E91"/>
    <w:rsid w:val="00D65761"/>
    <w:rsid w:val="00D70BA9"/>
    <w:rsid w:val="00D75DBE"/>
    <w:rsid w:val="00D87D66"/>
    <w:rsid w:val="00D90016"/>
    <w:rsid w:val="00D97668"/>
    <w:rsid w:val="00DA11A1"/>
    <w:rsid w:val="00DA14FA"/>
    <w:rsid w:val="00DA5415"/>
    <w:rsid w:val="00DA5B34"/>
    <w:rsid w:val="00DA5FC8"/>
    <w:rsid w:val="00DB02DE"/>
    <w:rsid w:val="00DB0580"/>
    <w:rsid w:val="00DB1F3C"/>
    <w:rsid w:val="00DB42F6"/>
    <w:rsid w:val="00DB6AC4"/>
    <w:rsid w:val="00DB6C60"/>
    <w:rsid w:val="00DC064B"/>
    <w:rsid w:val="00DC12BD"/>
    <w:rsid w:val="00DC16E0"/>
    <w:rsid w:val="00DC1E78"/>
    <w:rsid w:val="00DC6F55"/>
    <w:rsid w:val="00DC7A4C"/>
    <w:rsid w:val="00DC7DB1"/>
    <w:rsid w:val="00DD39BD"/>
    <w:rsid w:val="00DD41F5"/>
    <w:rsid w:val="00DD5B7B"/>
    <w:rsid w:val="00DE2670"/>
    <w:rsid w:val="00DE532E"/>
    <w:rsid w:val="00DE7E7A"/>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30BA"/>
    <w:rsid w:val="00E66118"/>
    <w:rsid w:val="00E67A4B"/>
    <w:rsid w:val="00E729CD"/>
    <w:rsid w:val="00E73B1A"/>
    <w:rsid w:val="00E77447"/>
    <w:rsid w:val="00E800DD"/>
    <w:rsid w:val="00E83FA1"/>
    <w:rsid w:val="00EA1FD5"/>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F582F"/>
    <w:rsid w:val="00EF72A5"/>
    <w:rsid w:val="00F00213"/>
    <w:rsid w:val="00F04D1F"/>
    <w:rsid w:val="00F04F32"/>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C830BC"/>
    <w:rsid w:val="01CD1A28"/>
    <w:rsid w:val="01D64AD8"/>
    <w:rsid w:val="01EE84B6"/>
    <w:rsid w:val="01F14895"/>
    <w:rsid w:val="01F3F4AE"/>
    <w:rsid w:val="0223EF86"/>
    <w:rsid w:val="02444489"/>
    <w:rsid w:val="0244532D"/>
    <w:rsid w:val="02446F90"/>
    <w:rsid w:val="0254BB6C"/>
    <w:rsid w:val="029025AC"/>
    <w:rsid w:val="0299B8DB"/>
    <w:rsid w:val="029DFA5A"/>
    <w:rsid w:val="02EC1E19"/>
    <w:rsid w:val="031B8BB8"/>
    <w:rsid w:val="032AA6A2"/>
    <w:rsid w:val="032CD2ED"/>
    <w:rsid w:val="032D097A"/>
    <w:rsid w:val="032E7A57"/>
    <w:rsid w:val="0333FEBE"/>
    <w:rsid w:val="033507D8"/>
    <w:rsid w:val="033DA91D"/>
    <w:rsid w:val="038346A0"/>
    <w:rsid w:val="03BBB7D4"/>
    <w:rsid w:val="03DDE1D6"/>
    <w:rsid w:val="03E7DB1C"/>
    <w:rsid w:val="040E3F7D"/>
    <w:rsid w:val="04188E2F"/>
    <w:rsid w:val="043F6004"/>
    <w:rsid w:val="04932C5E"/>
    <w:rsid w:val="04AFB202"/>
    <w:rsid w:val="04F0E439"/>
    <w:rsid w:val="04FD0481"/>
    <w:rsid w:val="050FE906"/>
    <w:rsid w:val="051F4317"/>
    <w:rsid w:val="05407247"/>
    <w:rsid w:val="056AA2AA"/>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C6AEFA"/>
    <w:rsid w:val="06C8F54B"/>
    <w:rsid w:val="06D23D33"/>
    <w:rsid w:val="06D3E232"/>
    <w:rsid w:val="070E94BD"/>
    <w:rsid w:val="0710632F"/>
    <w:rsid w:val="071B785A"/>
    <w:rsid w:val="07224399"/>
    <w:rsid w:val="07370E0B"/>
    <w:rsid w:val="0747C990"/>
    <w:rsid w:val="07578FD0"/>
    <w:rsid w:val="0775F46C"/>
    <w:rsid w:val="079504E4"/>
    <w:rsid w:val="07A3538A"/>
    <w:rsid w:val="07B054D0"/>
    <w:rsid w:val="07CAA58C"/>
    <w:rsid w:val="07D4FB17"/>
    <w:rsid w:val="07EF03F0"/>
    <w:rsid w:val="07F4BAE4"/>
    <w:rsid w:val="080D13B6"/>
    <w:rsid w:val="0839B4EF"/>
    <w:rsid w:val="083F2DB7"/>
    <w:rsid w:val="084D7E82"/>
    <w:rsid w:val="085B0B43"/>
    <w:rsid w:val="0887649B"/>
    <w:rsid w:val="089924A3"/>
    <w:rsid w:val="089EA0FB"/>
    <w:rsid w:val="08A069F8"/>
    <w:rsid w:val="08A40F16"/>
    <w:rsid w:val="08AB93F0"/>
    <w:rsid w:val="08B407BC"/>
    <w:rsid w:val="08BC5FD8"/>
    <w:rsid w:val="08BE0C92"/>
    <w:rsid w:val="08D0C991"/>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E3CA08"/>
    <w:rsid w:val="0A2524BC"/>
    <w:rsid w:val="0A283653"/>
    <w:rsid w:val="0A4290F5"/>
    <w:rsid w:val="0A470263"/>
    <w:rsid w:val="0A5EA973"/>
    <w:rsid w:val="0A946CD1"/>
    <w:rsid w:val="0AA4F644"/>
    <w:rsid w:val="0AAE8BF5"/>
    <w:rsid w:val="0AE3AAC4"/>
    <w:rsid w:val="0AE571B2"/>
    <w:rsid w:val="0AE77C68"/>
    <w:rsid w:val="0B08B38F"/>
    <w:rsid w:val="0B2ADD49"/>
    <w:rsid w:val="0B81F34D"/>
    <w:rsid w:val="0B9DBF24"/>
    <w:rsid w:val="0BC288BE"/>
    <w:rsid w:val="0BC6E254"/>
    <w:rsid w:val="0BDA540C"/>
    <w:rsid w:val="0BE3F5B6"/>
    <w:rsid w:val="0BEBA987"/>
    <w:rsid w:val="0C044909"/>
    <w:rsid w:val="0C15CF33"/>
    <w:rsid w:val="0C19C214"/>
    <w:rsid w:val="0C2679D1"/>
    <w:rsid w:val="0C27D5D5"/>
    <w:rsid w:val="0C3FFDF4"/>
    <w:rsid w:val="0C75A6AB"/>
    <w:rsid w:val="0C7D83AD"/>
    <w:rsid w:val="0CB8586C"/>
    <w:rsid w:val="0CC82C5A"/>
    <w:rsid w:val="0CD842E0"/>
    <w:rsid w:val="0CDEA453"/>
    <w:rsid w:val="0CE3188C"/>
    <w:rsid w:val="0CF884CB"/>
    <w:rsid w:val="0CFDDC9C"/>
    <w:rsid w:val="0CFEC334"/>
    <w:rsid w:val="0CFEE536"/>
    <w:rsid w:val="0D03F00B"/>
    <w:rsid w:val="0D108C3A"/>
    <w:rsid w:val="0D2BB75A"/>
    <w:rsid w:val="0D2E5174"/>
    <w:rsid w:val="0D33C0E7"/>
    <w:rsid w:val="0D3C5C68"/>
    <w:rsid w:val="0D480A7C"/>
    <w:rsid w:val="0D510F06"/>
    <w:rsid w:val="0D5F4252"/>
    <w:rsid w:val="0D66AB0C"/>
    <w:rsid w:val="0D85BD92"/>
    <w:rsid w:val="0D9B325A"/>
    <w:rsid w:val="0DAF1C2E"/>
    <w:rsid w:val="0DC2F8AD"/>
    <w:rsid w:val="0DD82A23"/>
    <w:rsid w:val="0E28561A"/>
    <w:rsid w:val="0E494E51"/>
    <w:rsid w:val="0E4B6744"/>
    <w:rsid w:val="0E6E9EA2"/>
    <w:rsid w:val="0E6F103B"/>
    <w:rsid w:val="0E9F5DAE"/>
    <w:rsid w:val="0EAFD0B6"/>
    <w:rsid w:val="0EB24DDB"/>
    <w:rsid w:val="0EB376DA"/>
    <w:rsid w:val="0EB661D3"/>
    <w:rsid w:val="0EBB2996"/>
    <w:rsid w:val="0ED23A4D"/>
    <w:rsid w:val="0EE3DADD"/>
    <w:rsid w:val="0EEC54F7"/>
    <w:rsid w:val="0EF85C93"/>
    <w:rsid w:val="0F051FE9"/>
    <w:rsid w:val="0F09ADD8"/>
    <w:rsid w:val="0F0C7EBC"/>
    <w:rsid w:val="0F224474"/>
    <w:rsid w:val="0F4DB7E2"/>
    <w:rsid w:val="0F52E29D"/>
    <w:rsid w:val="0F614478"/>
    <w:rsid w:val="0F669E34"/>
    <w:rsid w:val="0F6F0D90"/>
    <w:rsid w:val="0FABF9C0"/>
    <w:rsid w:val="0FB44021"/>
    <w:rsid w:val="0FB47A03"/>
    <w:rsid w:val="0FB71BE7"/>
    <w:rsid w:val="0FB9E850"/>
    <w:rsid w:val="0FC6BF66"/>
    <w:rsid w:val="0FE14DE0"/>
    <w:rsid w:val="0FE950A2"/>
    <w:rsid w:val="0FFAE3E6"/>
    <w:rsid w:val="102AC785"/>
    <w:rsid w:val="102DB1DE"/>
    <w:rsid w:val="10633F6B"/>
    <w:rsid w:val="10B4561F"/>
    <w:rsid w:val="10BEA696"/>
    <w:rsid w:val="10C3BB14"/>
    <w:rsid w:val="10C5F9D4"/>
    <w:rsid w:val="10D60BBF"/>
    <w:rsid w:val="10D686B1"/>
    <w:rsid w:val="10F832C1"/>
    <w:rsid w:val="10FD3AE3"/>
    <w:rsid w:val="11156CAD"/>
    <w:rsid w:val="111A4EB0"/>
    <w:rsid w:val="1127173A"/>
    <w:rsid w:val="11342D14"/>
    <w:rsid w:val="114A99DC"/>
    <w:rsid w:val="114D7C80"/>
    <w:rsid w:val="1177D450"/>
    <w:rsid w:val="1177F513"/>
    <w:rsid w:val="117BA5B9"/>
    <w:rsid w:val="1188AA80"/>
    <w:rsid w:val="11995D8F"/>
    <w:rsid w:val="11AB9856"/>
    <w:rsid w:val="11C12802"/>
    <w:rsid w:val="11C1BAAD"/>
    <w:rsid w:val="11E83008"/>
    <w:rsid w:val="120BF12C"/>
    <w:rsid w:val="1223260D"/>
    <w:rsid w:val="1237D738"/>
    <w:rsid w:val="124FE75C"/>
    <w:rsid w:val="12632CDB"/>
    <w:rsid w:val="126D954F"/>
    <w:rsid w:val="129498B6"/>
    <w:rsid w:val="12977D28"/>
    <w:rsid w:val="12A0A497"/>
    <w:rsid w:val="12B618AA"/>
    <w:rsid w:val="12DA0BB0"/>
    <w:rsid w:val="12DD964C"/>
    <w:rsid w:val="12E29EE0"/>
    <w:rsid w:val="12EDED37"/>
    <w:rsid w:val="12EDF097"/>
    <w:rsid w:val="12F5B07C"/>
    <w:rsid w:val="12F87415"/>
    <w:rsid w:val="1339E147"/>
    <w:rsid w:val="1346E509"/>
    <w:rsid w:val="1347AFFD"/>
    <w:rsid w:val="13502652"/>
    <w:rsid w:val="1353EBC1"/>
    <w:rsid w:val="13580757"/>
    <w:rsid w:val="1381194B"/>
    <w:rsid w:val="13CAC41B"/>
    <w:rsid w:val="13DA59C9"/>
    <w:rsid w:val="13E26E11"/>
    <w:rsid w:val="13FB55FB"/>
    <w:rsid w:val="141DC118"/>
    <w:rsid w:val="141E5A15"/>
    <w:rsid w:val="14425740"/>
    <w:rsid w:val="1451EF72"/>
    <w:rsid w:val="147F1716"/>
    <w:rsid w:val="148D287A"/>
    <w:rsid w:val="149A10E8"/>
    <w:rsid w:val="149ABB81"/>
    <w:rsid w:val="14AF95D5"/>
    <w:rsid w:val="14C6B6B6"/>
    <w:rsid w:val="14CF596A"/>
    <w:rsid w:val="14D8AC19"/>
    <w:rsid w:val="14DD666A"/>
    <w:rsid w:val="14F5A680"/>
    <w:rsid w:val="1526AAAD"/>
    <w:rsid w:val="152A3ACC"/>
    <w:rsid w:val="152DEE7F"/>
    <w:rsid w:val="153E1958"/>
    <w:rsid w:val="15586BFF"/>
    <w:rsid w:val="155F90C9"/>
    <w:rsid w:val="15649712"/>
    <w:rsid w:val="1567C674"/>
    <w:rsid w:val="15904EB7"/>
    <w:rsid w:val="15AD6893"/>
    <w:rsid w:val="15E68CCA"/>
    <w:rsid w:val="15F045B3"/>
    <w:rsid w:val="165781F4"/>
    <w:rsid w:val="165A97BC"/>
    <w:rsid w:val="165B610A"/>
    <w:rsid w:val="167070F5"/>
    <w:rsid w:val="16782C05"/>
    <w:rsid w:val="167E3415"/>
    <w:rsid w:val="167F3752"/>
    <w:rsid w:val="16B609D8"/>
    <w:rsid w:val="16DFD91B"/>
    <w:rsid w:val="16E8C03B"/>
    <w:rsid w:val="16EE0270"/>
    <w:rsid w:val="16F0B80D"/>
    <w:rsid w:val="1701CF79"/>
    <w:rsid w:val="170C1697"/>
    <w:rsid w:val="171FBE49"/>
    <w:rsid w:val="17386286"/>
    <w:rsid w:val="17777E1A"/>
    <w:rsid w:val="177A3DD7"/>
    <w:rsid w:val="17899342"/>
    <w:rsid w:val="17956CFD"/>
    <w:rsid w:val="1798917F"/>
    <w:rsid w:val="17AF3367"/>
    <w:rsid w:val="17D8CD64"/>
    <w:rsid w:val="17F6354C"/>
    <w:rsid w:val="181BEF4E"/>
    <w:rsid w:val="182C22EE"/>
    <w:rsid w:val="18384F08"/>
    <w:rsid w:val="185AA7B5"/>
    <w:rsid w:val="1879E16A"/>
    <w:rsid w:val="187ED786"/>
    <w:rsid w:val="18810B58"/>
    <w:rsid w:val="18C10AC0"/>
    <w:rsid w:val="18C5ED68"/>
    <w:rsid w:val="18C95F16"/>
    <w:rsid w:val="18CE5CD2"/>
    <w:rsid w:val="18E5548E"/>
    <w:rsid w:val="18F02104"/>
    <w:rsid w:val="18F319F8"/>
    <w:rsid w:val="18FF411A"/>
    <w:rsid w:val="19165B85"/>
    <w:rsid w:val="19256095"/>
    <w:rsid w:val="1983C409"/>
    <w:rsid w:val="1992B8E4"/>
    <w:rsid w:val="19BEC091"/>
    <w:rsid w:val="19C03EEB"/>
    <w:rsid w:val="19D1D4A3"/>
    <w:rsid w:val="19EB0D41"/>
    <w:rsid w:val="1A00DA17"/>
    <w:rsid w:val="1A07EDEF"/>
    <w:rsid w:val="1A498622"/>
    <w:rsid w:val="1A648B42"/>
    <w:rsid w:val="1A6991D0"/>
    <w:rsid w:val="1A72EA76"/>
    <w:rsid w:val="1A778DF7"/>
    <w:rsid w:val="1A9BD183"/>
    <w:rsid w:val="1AA1001C"/>
    <w:rsid w:val="1AA639F7"/>
    <w:rsid w:val="1AB121B2"/>
    <w:rsid w:val="1AB1DE99"/>
    <w:rsid w:val="1AC70023"/>
    <w:rsid w:val="1ACBC8E0"/>
    <w:rsid w:val="1AEC3C99"/>
    <w:rsid w:val="1B10DD52"/>
    <w:rsid w:val="1B1C98BB"/>
    <w:rsid w:val="1B21042B"/>
    <w:rsid w:val="1B432633"/>
    <w:rsid w:val="1B5DF026"/>
    <w:rsid w:val="1B5F26CA"/>
    <w:rsid w:val="1B6C85F5"/>
    <w:rsid w:val="1B72ECE6"/>
    <w:rsid w:val="1B819E80"/>
    <w:rsid w:val="1BB689B3"/>
    <w:rsid w:val="1BFD8E2A"/>
    <w:rsid w:val="1C01593D"/>
    <w:rsid w:val="1C1C02A7"/>
    <w:rsid w:val="1C4963A1"/>
    <w:rsid w:val="1C4B8EBF"/>
    <w:rsid w:val="1C6FF9CB"/>
    <w:rsid w:val="1C959EEF"/>
    <w:rsid w:val="1C97A196"/>
    <w:rsid w:val="1CA257C1"/>
    <w:rsid w:val="1CA84450"/>
    <w:rsid w:val="1CB7A79B"/>
    <w:rsid w:val="1CE6E3A5"/>
    <w:rsid w:val="1CE8ECB0"/>
    <w:rsid w:val="1CF11045"/>
    <w:rsid w:val="1CF3D3EE"/>
    <w:rsid w:val="1CFC1C60"/>
    <w:rsid w:val="1D31BC92"/>
    <w:rsid w:val="1D3D6803"/>
    <w:rsid w:val="1D41E37B"/>
    <w:rsid w:val="1D43EE56"/>
    <w:rsid w:val="1D5BDE29"/>
    <w:rsid w:val="1D65C333"/>
    <w:rsid w:val="1D8FAA46"/>
    <w:rsid w:val="1DA7E0A8"/>
    <w:rsid w:val="1DAE0AC7"/>
    <w:rsid w:val="1DC1E53A"/>
    <w:rsid w:val="1DD67001"/>
    <w:rsid w:val="1DDA3475"/>
    <w:rsid w:val="1DDC6C7A"/>
    <w:rsid w:val="1DEB4993"/>
    <w:rsid w:val="1DFC9B22"/>
    <w:rsid w:val="1E11DFC2"/>
    <w:rsid w:val="1E1442F8"/>
    <w:rsid w:val="1E1E744C"/>
    <w:rsid w:val="1E2C2FC7"/>
    <w:rsid w:val="1E2C77B5"/>
    <w:rsid w:val="1E3712D0"/>
    <w:rsid w:val="1E38A08C"/>
    <w:rsid w:val="1E3E7416"/>
    <w:rsid w:val="1E587C76"/>
    <w:rsid w:val="1E5CDB8E"/>
    <w:rsid w:val="1E68D418"/>
    <w:rsid w:val="1EB0E3B9"/>
    <w:rsid w:val="1ECD8CF3"/>
    <w:rsid w:val="1EF38B42"/>
    <w:rsid w:val="1F0C09E6"/>
    <w:rsid w:val="1F125571"/>
    <w:rsid w:val="1F240D35"/>
    <w:rsid w:val="1F326284"/>
    <w:rsid w:val="1F461A12"/>
    <w:rsid w:val="1F7BD52C"/>
    <w:rsid w:val="1FA89717"/>
    <w:rsid w:val="1FAB1A39"/>
    <w:rsid w:val="1FAF9860"/>
    <w:rsid w:val="1FB345EA"/>
    <w:rsid w:val="1FCDD34F"/>
    <w:rsid w:val="1FD2DD9A"/>
    <w:rsid w:val="1FDDA1DC"/>
    <w:rsid w:val="1FE4B7B1"/>
    <w:rsid w:val="1FF242A0"/>
    <w:rsid w:val="20013781"/>
    <w:rsid w:val="2004D36F"/>
    <w:rsid w:val="202CBCF2"/>
    <w:rsid w:val="2072966D"/>
    <w:rsid w:val="2072C022"/>
    <w:rsid w:val="207D2001"/>
    <w:rsid w:val="20868B5D"/>
    <w:rsid w:val="208F5FCA"/>
    <w:rsid w:val="20A7DA47"/>
    <w:rsid w:val="20BE273A"/>
    <w:rsid w:val="21096191"/>
    <w:rsid w:val="211F37A3"/>
    <w:rsid w:val="213E2209"/>
    <w:rsid w:val="215D5953"/>
    <w:rsid w:val="2164E5BA"/>
    <w:rsid w:val="21694549"/>
    <w:rsid w:val="2172CCAE"/>
    <w:rsid w:val="21859D85"/>
    <w:rsid w:val="2192FF93"/>
    <w:rsid w:val="21960663"/>
    <w:rsid w:val="21B0C6BB"/>
    <w:rsid w:val="21B2A415"/>
    <w:rsid w:val="21C48C1F"/>
    <w:rsid w:val="21EC0558"/>
    <w:rsid w:val="2209A110"/>
    <w:rsid w:val="22311C28"/>
    <w:rsid w:val="223275C0"/>
    <w:rsid w:val="2249F633"/>
    <w:rsid w:val="226A47D4"/>
    <w:rsid w:val="226A6F43"/>
    <w:rsid w:val="2273C69C"/>
    <w:rsid w:val="2284BD56"/>
    <w:rsid w:val="22A62AAA"/>
    <w:rsid w:val="22A7C8FD"/>
    <w:rsid w:val="22AFFA05"/>
    <w:rsid w:val="22B3B992"/>
    <w:rsid w:val="22B4286B"/>
    <w:rsid w:val="22BE3CAE"/>
    <w:rsid w:val="2309A97C"/>
    <w:rsid w:val="2335088A"/>
    <w:rsid w:val="2364235F"/>
    <w:rsid w:val="238DC632"/>
    <w:rsid w:val="23908CFE"/>
    <w:rsid w:val="2393999D"/>
    <w:rsid w:val="239FFDD8"/>
    <w:rsid w:val="23B00891"/>
    <w:rsid w:val="23CDDF21"/>
    <w:rsid w:val="23D0393F"/>
    <w:rsid w:val="23EF8285"/>
    <w:rsid w:val="23F8A366"/>
    <w:rsid w:val="240C5E92"/>
    <w:rsid w:val="2418542F"/>
    <w:rsid w:val="241DDDA2"/>
    <w:rsid w:val="24382EC8"/>
    <w:rsid w:val="243F14AD"/>
    <w:rsid w:val="2447C892"/>
    <w:rsid w:val="24632DD4"/>
    <w:rsid w:val="248E7C39"/>
    <w:rsid w:val="24A0B04F"/>
    <w:rsid w:val="24BBC2C8"/>
    <w:rsid w:val="24C03C38"/>
    <w:rsid w:val="24C61B96"/>
    <w:rsid w:val="24CCA970"/>
    <w:rsid w:val="24CCCBC9"/>
    <w:rsid w:val="24CDA725"/>
    <w:rsid w:val="24EE0E6A"/>
    <w:rsid w:val="24F5D19F"/>
    <w:rsid w:val="2527D47D"/>
    <w:rsid w:val="252CB082"/>
    <w:rsid w:val="252D1BAF"/>
    <w:rsid w:val="2535184A"/>
    <w:rsid w:val="253C5A57"/>
    <w:rsid w:val="2562A757"/>
    <w:rsid w:val="256342BF"/>
    <w:rsid w:val="25688262"/>
    <w:rsid w:val="257C82C4"/>
    <w:rsid w:val="2580DB10"/>
    <w:rsid w:val="2588311E"/>
    <w:rsid w:val="2589AA24"/>
    <w:rsid w:val="25945923"/>
    <w:rsid w:val="25AD4517"/>
    <w:rsid w:val="25BC5230"/>
    <w:rsid w:val="25BFBF5B"/>
    <w:rsid w:val="25C3C21A"/>
    <w:rsid w:val="25C88813"/>
    <w:rsid w:val="25E04997"/>
    <w:rsid w:val="25EBC92D"/>
    <w:rsid w:val="25F779B6"/>
    <w:rsid w:val="25FB5D9A"/>
    <w:rsid w:val="2604A22C"/>
    <w:rsid w:val="2619EB6E"/>
    <w:rsid w:val="26277AC2"/>
    <w:rsid w:val="2654D0E2"/>
    <w:rsid w:val="265F05DD"/>
    <w:rsid w:val="26655917"/>
    <w:rsid w:val="2671F4B2"/>
    <w:rsid w:val="267B56CA"/>
    <w:rsid w:val="2695E288"/>
    <w:rsid w:val="26A24A8B"/>
    <w:rsid w:val="26AF5807"/>
    <w:rsid w:val="26B3E19F"/>
    <w:rsid w:val="26D8EE8D"/>
    <w:rsid w:val="2717290B"/>
    <w:rsid w:val="2728838A"/>
    <w:rsid w:val="274749FC"/>
    <w:rsid w:val="2753E92B"/>
    <w:rsid w:val="278110ED"/>
    <w:rsid w:val="27929F96"/>
    <w:rsid w:val="27961AD0"/>
    <w:rsid w:val="279C040D"/>
    <w:rsid w:val="27AFECCB"/>
    <w:rsid w:val="27C421D2"/>
    <w:rsid w:val="27C8F382"/>
    <w:rsid w:val="27E0CB2B"/>
    <w:rsid w:val="28048D11"/>
    <w:rsid w:val="28112722"/>
    <w:rsid w:val="281DF21D"/>
    <w:rsid w:val="28249E70"/>
    <w:rsid w:val="2831A6A7"/>
    <w:rsid w:val="2858C839"/>
    <w:rsid w:val="2863AE39"/>
    <w:rsid w:val="2866C3F8"/>
    <w:rsid w:val="28730D7E"/>
    <w:rsid w:val="2899678E"/>
    <w:rsid w:val="28A00E11"/>
    <w:rsid w:val="28B6EA83"/>
    <w:rsid w:val="28D0F59B"/>
    <w:rsid w:val="28E4AD15"/>
    <w:rsid w:val="28EDFDDD"/>
    <w:rsid w:val="291A20FB"/>
    <w:rsid w:val="291C1800"/>
    <w:rsid w:val="292369EF"/>
    <w:rsid w:val="29322907"/>
    <w:rsid w:val="293910D6"/>
    <w:rsid w:val="299D937A"/>
    <w:rsid w:val="299F353A"/>
    <w:rsid w:val="29C4224A"/>
    <w:rsid w:val="29D66FAE"/>
    <w:rsid w:val="29DCE6C5"/>
    <w:rsid w:val="29F4591B"/>
    <w:rsid w:val="29F944CC"/>
    <w:rsid w:val="29FF7E9A"/>
    <w:rsid w:val="2A0D8FFE"/>
    <w:rsid w:val="2A16884C"/>
    <w:rsid w:val="2A19D5E7"/>
    <w:rsid w:val="2A2B4E27"/>
    <w:rsid w:val="2A4F601B"/>
    <w:rsid w:val="2A55B060"/>
    <w:rsid w:val="2A5B2360"/>
    <w:rsid w:val="2A79139A"/>
    <w:rsid w:val="2A7FCAC3"/>
    <w:rsid w:val="2A84CD82"/>
    <w:rsid w:val="2A8E1498"/>
    <w:rsid w:val="2A9DFD03"/>
    <w:rsid w:val="2AAD9E3E"/>
    <w:rsid w:val="2AAFF5EF"/>
    <w:rsid w:val="2ABA5998"/>
    <w:rsid w:val="2AC55284"/>
    <w:rsid w:val="2AD2436F"/>
    <w:rsid w:val="2AD5080B"/>
    <w:rsid w:val="2ADC5811"/>
    <w:rsid w:val="2AE8EDFE"/>
    <w:rsid w:val="2B05030C"/>
    <w:rsid w:val="2B3679B4"/>
    <w:rsid w:val="2B3E4954"/>
    <w:rsid w:val="2B442791"/>
    <w:rsid w:val="2B4CA0FC"/>
    <w:rsid w:val="2B60CE4B"/>
    <w:rsid w:val="2B7D0BB5"/>
    <w:rsid w:val="2B84AF3F"/>
    <w:rsid w:val="2B9471E8"/>
    <w:rsid w:val="2B9A0F3B"/>
    <w:rsid w:val="2BBAAC38"/>
    <w:rsid w:val="2BC0BB13"/>
    <w:rsid w:val="2BD4ABB7"/>
    <w:rsid w:val="2BFD980F"/>
    <w:rsid w:val="2C65CB5F"/>
    <w:rsid w:val="2C7C1568"/>
    <w:rsid w:val="2C82DAB7"/>
    <w:rsid w:val="2C9EFF46"/>
    <w:rsid w:val="2CAF9EB9"/>
    <w:rsid w:val="2CC7CBE1"/>
    <w:rsid w:val="2CDB75BD"/>
    <w:rsid w:val="2CFD12FF"/>
    <w:rsid w:val="2D047D04"/>
    <w:rsid w:val="2D11BFCE"/>
    <w:rsid w:val="2D1E9A0A"/>
    <w:rsid w:val="2D5ABABC"/>
    <w:rsid w:val="2D863976"/>
    <w:rsid w:val="2D8AD4B3"/>
    <w:rsid w:val="2D8D00A5"/>
    <w:rsid w:val="2D9B40D9"/>
    <w:rsid w:val="2DAC6731"/>
    <w:rsid w:val="2DB58B53"/>
    <w:rsid w:val="2DCB1624"/>
    <w:rsid w:val="2DD962FF"/>
    <w:rsid w:val="2DFDBAAB"/>
    <w:rsid w:val="2E23784A"/>
    <w:rsid w:val="2E3CE9F8"/>
    <w:rsid w:val="2E3D4C16"/>
    <w:rsid w:val="2E520658"/>
    <w:rsid w:val="2E65606F"/>
    <w:rsid w:val="2E7BC853"/>
    <w:rsid w:val="2E928C55"/>
    <w:rsid w:val="2E99F5AA"/>
    <w:rsid w:val="2EB359DD"/>
    <w:rsid w:val="2ECF13DA"/>
    <w:rsid w:val="2ED0A61F"/>
    <w:rsid w:val="2EEF5F45"/>
    <w:rsid w:val="2EEF966B"/>
    <w:rsid w:val="2F095CEC"/>
    <w:rsid w:val="2F1045CC"/>
    <w:rsid w:val="2F22A151"/>
    <w:rsid w:val="2F24C920"/>
    <w:rsid w:val="2F31DA3D"/>
    <w:rsid w:val="2F48FD0E"/>
    <w:rsid w:val="2F6185BB"/>
    <w:rsid w:val="2F7059AC"/>
    <w:rsid w:val="2F927659"/>
    <w:rsid w:val="2FA6A296"/>
    <w:rsid w:val="2FBF48AB"/>
    <w:rsid w:val="2FC84DC7"/>
    <w:rsid w:val="2FD37C74"/>
    <w:rsid w:val="2FD419B1"/>
    <w:rsid w:val="2FD8C137"/>
    <w:rsid w:val="2FD91C77"/>
    <w:rsid w:val="3022168A"/>
    <w:rsid w:val="302E665D"/>
    <w:rsid w:val="30592814"/>
    <w:rsid w:val="3088C16F"/>
    <w:rsid w:val="30A01F9B"/>
    <w:rsid w:val="310FFBFA"/>
    <w:rsid w:val="3110E068"/>
    <w:rsid w:val="31205271"/>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20EAF7"/>
    <w:rsid w:val="32271D73"/>
    <w:rsid w:val="3232D60E"/>
    <w:rsid w:val="3261AA6D"/>
    <w:rsid w:val="326EE1AB"/>
    <w:rsid w:val="32784FC9"/>
    <w:rsid w:val="328E8AC4"/>
    <w:rsid w:val="32A02356"/>
    <w:rsid w:val="32B85598"/>
    <w:rsid w:val="32CE55D1"/>
    <w:rsid w:val="32CF0FEC"/>
    <w:rsid w:val="32DD9248"/>
    <w:rsid w:val="332487C6"/>
    <w:rsid w:val="3333366A"/>
    <w:rsid w:val="336B225E"/>
    <w:rsid w:val="33B1AAED"/>
    <w:rsid w:val="33B5D7D9"/>
    <w:rsid w:val="33D04E3D"/>
    <w:rsid w:val="33E5510D"/>
    <w:rsid w:val="33EDF706"/>
    <w:rsid w:val="33F14332"/>
    <w:rsid w:val="33F1746C"/>
    <w:rsid w:val="341E0EEB"/>
    <w:rsid w:val="3439DA73"/>
    <w:rsid w:val="345801D2"/>
    <w:rsid w:val="345951E9"/>
    <w:rsid w:val="345F4801"/>
    <w:rsid w:val="3465768B"/>
    <w:rsid w:val="3477D1FC"/>
    <w:rsid w:val="34D9D418"/>
    <w:rsid w:val="34DF9E43"/>
    <w:rsid w:val="34E95A55"/>
    <w:rsid w:val="3509BB5F"/>
    <w:rsid w:val="3530944B"/>
    <w:rsid w:val="354AFC9E"/>
    <w:rsid w:val="3553D4D3"/>
    <w:rsid w:val="3556C6B7"/>
    <w:rsid w:val="355BAA5B"/>
    <w:rsid w:val="355CAE68"/>
    <w:rsid w:val="356DD6AC"/>
    <w:rsid w:val="35943B9D"/>
    <w:rsid w:val="35A294DB"/>
    <w:rsid w:val="35AFA17C"/>
    <w:rsid w:val="35C77030"/>
    <w:rsid w:val="35E5CD85"/>
    <w:rsid w:val="35FB6456"/>
    <w:rsid w:val="361E153A"/>
    <w:rsid w:val="362F6BEF"/>
    <w:rsid w:val="3630AB67"/>
    <w:rsid w:val="36679130"/>
    <w:rsid w:val="36715904"/>
    <w:rsid w:val="368C5B53"/>
    <w:rsid w:val="36941A31"/>
    <w:rsid w:val="36BC7347"/>
    <w:rsid w:val="36BFE1AA"/>
    <w:rsid w:val="36CC9525"/>
    <w:rsid w:val="36D78348"/>
    <w:rsid w:val="36DF3092"/>
    <w:rsid w:val="3702A230"/>
    <w:rsid w:val="3710AC12"/>
    <w:rsid w:val="371ED979"/>
    <w:rsid w:val="37323654"/>
    <w:rsid w:val="377DD91F"/>
    <w:rsid w:val="377E8F17"/>
    <w:rsid w:val="37A0D016"/>
    <w:rsid w:val="37A95ED4"/>
    <w:rsid w:val="37ABC312"/>
    <w:rsid w:val="37B521D9"/>
    <w:rsid w:val="37C14668"/>
    <w:rsid w:val="37CAEFB8"/>
    <w:rsid w:val="382579EC"/>
    <w:rsid w:val="3835330A"/>
    <w:rsid w:val="3852D61C"/>
    <w:rsid w:val="386EEC03"/>
    <w:rsid w:val="38728B19"/>
    <w:rsid w:val="38882EA8"/>
    <w:rsid w:val="389DD1F0"/>
    <w:rsid w:val="38AE6D42"/>
    <w:rsid w:val="38B7CB90"/>
    <w:rsid w:val="38D2E9F9"/>
    <w:rsid w:val="38FBBD2B"/>
    <w:rsid w:val="3919A46A"/>
    <w:rsid w:val="39266642"/>
    <w:rsid w:val="3933954B"/>
    <w:rsid w:val="393B9475"/>
    <w:rsid w:val="393CE0D6"/>
    <w:rsid w:val="39463C7F"/>
    <w:rsid w:val="3948F42D"/>
    <w:rsid w:val="3951862F"/>
    <w:rsid w:val="396A468A"/>
    <w:rsid w:val="397BD753"/>
    <w:rsid w:val="397E2E24"/>
    <w:rsid w:val="39924263"/>
    <w:rsid w:val="399F5C5E"/>
    <w:rsid w:val="39EFCDCC"/>
    <w:rsid w:val="3A1D0E47"/>
    <w:rsid w:val="3A273F88"/>
    <w:rsid w:val="3A2E709B"/>
    <w:rsid w:val="3A6A4B72"/>
    <w:rsid w:val="3A6C1193"/>
    <w:rsid w:val="3AAA98F1"/>
    <w:rsid w:val="3AC31556"/>
    <w:rsid w:val="3AC42343"/>
    <w:rsid w:val="3B07520B"/>
    <w:rsid w:val="3B102187"/>
    <w:rsid w:val="3B16CC58"/>
    <w:rsid w:val="3B25C202"/>
    <w:rsid w:val="3B2C53EE"/>
    <w:rsid w:val="3B2D1D3C"/>
    <w:rsid w:val="3B7ED06D"/>
    <w:rsid w:val="3BA1F3BE"/>
    <w:rsid w:val="3BDD6835"/>
    <w:rsid w:val="3BE29A8A"/>
    <w:rsid w:val="3BE3EF1D"/>
    <w:rsid w:val="3BE65A96"/>
    <w:rsid w:val="3BF472ED"/>
    <w:rsid w:val="3BFA6DFE"/>
    <w:rsid w:val="3C0233BF"/>
    <w:rsid w:val="3C1085E1"/>
    <w:rsid w:val="3C249B68"/>
    <w:rsid w:val="3C2770BE"/>
    <w:rsid w:val="3C3BC496"/>
    <w:rsid w:val="3C3BD758"/>
    <w:rsid w:val="3C893412"/>
    <w:rsid w:val="3C99268F"/>
    <w:rsid w:val="3C9A4FB8"/>
    <w:rsid w:val="3CBBD613"/>
    <w:rsid w:val="3CDEB155"/>
    <w:rsid w:val="3CE1A4BF"/>
    <w:rsid w:val="3CED2369"/>
    <w:rsid w:val="3CED97B9"/>
    <w:rsid w:val="3CF7AC38"/>
    <w:rsid w:val="3CF872E1"/>
    <w:rsid w:val="3CFB20B6"/>
    <w:rsid w:val="3CFBF373"/>
    <w:rsid w:val="3D659D68"/>
    <w:rsid w:val="3D84F330"/>
    <w:rsid w:val="3DA22ADB"/>
    <w:rsid w:val="3DB17365"/>
    <w:rsid w:val="3DB7B3A2"/>
    <w:rsid w:val="3DBAB456"/>
    <w:rsid w:val="3DC956A7"/>
    <w:rsid w:val="3E1BB35F"/>
    <w:rsid w:val="3E1FA87E"/>
    <w:rsid w:val="3E24FC08"/>
    <w:rsid w:val="3E288328"/>
    <w:rsid w:val="3E533934"/>
    <w:rsid w:val="3E5500EF"/>
    <w:rsid w:val="3E5FDD4D"/>
    <w:rsid w:val="3E65C5B0"/>
    <w:rsid w:val="3E66F8AB"/>
    <w:rsid w:val="3E6E7D64"/>
    <w:rsid w:val="3E7AE9F3"/>
    <w:rsid w:val="3E814557"/>
    <w:rsid w:val="3EA44F69"/>
    <w:rsid w:val="3EB84DC4"/>
    <w:rsid w:val="3EBF8D86"/>
    <w:rsid w:val="3EC564C1"/>
    <w:rsid w:val="3ECCD781"/>
    <w:rsid w:val="3EDA546F"/>
    <w:rsid w:val="3EE5F7EC"/>
    <w:rsid w:val="3EE998F9"/>
    <w:rsid w:val="3F127735"/>
    <w:rsid w:val="3F1442F7"/>
    <w:rsid w:val="3F2E0A76"/>
    <w:rsid w:val="3F321FDC"/>
    <w:rsid w:val="3F38B358"/>
    <w:rsid w:val="3F403F00"/>
    <w:rsid w:val="3F4AC32C"/>
    <w:rsid w:val="3F69C097"/>
    <w:rsid w:val="3F77D3D4"/>
    <w:rsid w:val="3F85BA23"/>
    <w:rsid w:val="3FACE995"/>
    <w:rsid w:val="3FE96249"/>
    <w:rsid w:val="3FFC535D"/>
    <w:rsid w:val="400D5539"/>
    <w:rsid w:val="401D8959"/>
    <w:rsid w:val="4026E4D4"/>
    <w:rsid w:val="40429555"/>
    <w:rsid w:val="4056AB76"/>
    <w:rsid w:val="405A84A5"/>
    <w:rsid w:val="406110A5"/>
    <w:rsid w:val="40699627"/>
    <w:rsid w:val="406C20E6"/>
    <w:rsid w:val="40941375"/>
    <w:rsid w:val="409E33BC"/>
    <w:rsid w:val="40A9E0E8"/>
    <w:rsid w:val="40AADE59"/>
    <w:rsid w:val="40B08953"/>
    <w:rsid w:val="40C9328F"/>
    <w:rsid w:val="40CBBB6D"/>
    <w:rsid w:val="40DEAAD1"/>
    <w:rsid w:val="40E086C5"/>
    <w:rsid w:val="40E4A2C9"/>
    <w:rsid w:val="40F47B74"/>
    <w:rsid w:val="411F5C66"/>
    <w:rsid w:val="4128E643"/>
    <w:rsid w:val="41366F92"/>
    <w:rsid w:val="414A4B1B"/>
    <w:rsid w:val="414B8245"/>
    <w:rsid w:val="41522E80"/>
    <w:rsid w:val="415BBA89"/>
    <w:rsid w:val="415D39B1"/>
    <w:rsid w:val="4160EAD7"/>
    <w:rsid w:val="41680E14"/>
    <w:rsid w:val="416F6BD6"/>
    <w:rsid w:val="418C0B2C"/>
    <w:rsid w:val="4191034A"/>
    <w:rsid w:val="41A4F8EE"/>
    <w:rsid w:val="41A705A1"/>
    <w:rsid w:val="41BFF035"/>
    <w:rsid w:val="41D17A65"/>
    <w:rsid w:val="41E83E67"/>
    <w:rsid w:val="42324353"/>
    <w:rsid w:val="42382F7D"/>
    <w:rsid w:val="423B0B96"/>
    <w:rsid w:val="4241E97F"/>
    <w:rsid w:val="4243BD48"/>
    <w:rsid w:val="426DD627"/>
    <w:rsid w:val="42907540"/>
    <w:rsid w:val="429706C7"/>
    <w:rsid w:val="4299C916"/>
    <w:rsid w:val="429D7C23"/>
    <w:rsid w:val="42A09998"/>
    <w:rsid w:val="42C9C1CC"/>
    <w:rsid w:val="42DD863A"/>
    <w:rsid w:val="42F07A50"/>
    <w:rsid w:val="4347F301"/>
    <w:rsid w:val="435629FA"/>
    <w:rsid w:val="436B912A"/>
    <w:rsid w:val="4384914E"/>
    <w:rsid w:val="43B3B8A6"/>
    <w:rsid w:val="43B5C660"/>
    <w:rsid w:val="43BB7037"/>
    <w:rsid w:val="43BFE941"/>
    <w:rsid w:val="43C8325C"/>
    <w:rsid w:val="43CF66CD"/>
    <w:rsid w:val="43D938DC"/>
    <w:rsid w:val="43E0CEDB"/>
    <w:rsid w:val="43E101AE"/>
    <w:rsid w:val="4450065E"/>
    <w:rsid w:val="44720F44"/>
    <w:rsid w:val="447816D8"/>
    <w:rsid w:val="44849899"/>
    <w:rsid w:val="449ED4F1"/>
    <w:rsid w:val="44A9CEC1"/>
    <w:rsid w:val="44A9F071"/>
    <w:rsid w:val="44CBFD3B"/>
    <w:rsid w:val="44EB0DA3"/>
    <w:rsid w:val="44F9B4B9"/>
    <w:rsid w:val="4500192E"/>
    <w:rsid w:val="450C3E62"/>
    <w:rsid w:val="4514C026"/>
    <w:rsid w:val="451CE6DC"/>
    <w:rsid w:val="452B6CAB"/>
    <w:rsid w:val="452CFC2F"/>
    <w:rsid w:val="4534B130"/>
    <w:rsid w:val="4537155F"/>
    <w:rsid w:val="453C192A"/>
    <w:rsid w:val="4546CB37"/>
    <w:rsid w:val="4588E47E"/>
    <w:rsid w:val="45992490"/>
    <w:rsid w:val="45A3CF9A"/>
    <w:rsid w:val="45A9DB57"/>
    <w:rsid w:val="45C40E39"/>
    <w:rsid w:val="45F0BDD7"/>
    <w:rsid w:val="460BB496"/>
    <w:rsid w:val="4614BE87"/>
    <w:rsid w:val="4618C65E"/>
    <w:rsid w:val="461DAE41"/>
    <w:rsid w:val="4628FE71"/>
    <w:rsid w:val="4639FBC0"/>
    <w:rsid w:val="463B7F37"/>
    <w:rsid w:val="463E39AE"/>
    <w:rsid w:val="465448C9"/>
    <w:rsid w:val="4688791F"/>
    <w:rsid w:val="469A6A2C"/>
    <w:rsid w:val="46A0A653"/>
    <w:rsid w:val="46BFA384"/>
    <w:rsid w:val="46C89EDB"/>
    <w:rsid w:val="46CF5621"/>
    <w:rsid w:val="46E896C0"/>
    <w:rsid w:val="46FF7789"/>
    <w:rsid w:val="471049B3"/>
    <w:rsid w:val="4711C8F9"/>
    <w:rsid w:val="4715348F"/>
    <w:rsid w:val="47177F69"/>
    <w:rsid w:val="4718F69C"/>
    <w:rsid w:val="47389A64"/>
    <w:rsid w:val="4740B00A"/>
    <w:rsid w:val="474FF596"/>
    <w:rsid w:val="47567B4C"/>
    <w:rsid w:val="47615119"/>
    <w:rsid w:val="476A2B15"/>
    <w:rsid w:val="476FA06D"/>
    <w:rsid w:val="477B3738"/>
    <w:rsid w:val="4795646F"/>
    <w:rsid w:val="47BA1CD3"/>
    <w:rsid w:val="47CF64D8"/>
    <w:rsid w:val="47D5FD66"/>
    <w:rsid w:val="47F3326C"/>
    <w:rsid w:val="480DE016"/>
    <w:rsid w:val="4864E18C"/>
    <w:rsid w:val="4896A393"/>
    <w:rsid w:val="489A97D1"/>
    <w:rsid w:val="48AF8786"/>
    <w:rsid w:val="48B0B20B"/>
    <w:rsid w:val="48C403ED"/>
    <w:rsid w:val="490F6403"/>
    <w:rsid w:val="49348F5E"/>
    <w:rsid w:val="495D8188"/>
    <w:rsid w:val="49697BB5"/>
    <w:rsid w:val="4978535A"/>
    <w:rsid w:val="497C5CD7"/>
    <w:rsid w:val="49826B41"/>
    <w:rsid w:val="49A7FB44"/>
    <w:rsid w:val="49BB5B8A"/>
    <w:rsid w:val="4A1AB390"/>
    <w:rsid w:val="4A23B47F"/>
    <w:rsid w:val="4A3E433C"/>
    <w:rsid w:val="4A48D6FA"/>
    <w:rsid w:val="4A675E4B"/>
    <w:rsid w:val="4A6C7292"/>
    <w:rsid w:val="4A820B3B"/>
    <w:rsid w:val="4A884209"/>
    <w:rsid w:val="4AA8B5C1"/>
    <w:rsid w:val="4AB22837"/>
    <w:rsid w:val="4ABD56D6"/>
    <w:rsid w:val="4AF66151"/>
    <w:rsid w:val="4AFA5211"/>
    <w:rsid w:val="4AFAD839"/>
    <w:rsid w:val="4B20F88A"/>
    <w:rsid w:val="4B271BA2"/>
    <w:rsid w:val="4B2C3C04"/>
    <w:rsid w:val="4B380666"/>
    <w:rsid w:val="4B68D62E"/>
    <w:rsid w:val="4B69378C"/>
    <w:rsid w:val="4B7BCE65"/>
    <w:rsid w:val="4B8CB469"/>
    <w:rsid w:val="4B95C4B5"/>
    <w:rsid w:val="4B9DD666"/>
    <w:rsid w:val="4BC64910"/>
    <w:rsid w:val="4BEF3DB7"/>
    <w:rsid w:val="4BF3139A"/>
    <w:rsid w:val="4C12AEA2"/>
    <w:rsid w:val="4C1BD01D"/>
    <w:rsid w:val="4C1E5C67"/>
    <w:rsid w:val="4C2B3053"/>
    <w:rsid w:val="4C3A9D4A"/>
    <w:rsid w:val="4C4961AA"/>
    <w:rsid w:val="4C5A4440"/>
    <w:rsid w:val="4C6516EC"/>
    <w:rsid w:val="4C745369"/>
    <w:rsid w:val="4C800417"/>
    <w:rsid w:val="4C898FAD"/>
    <w:rsid w:val="4C9A4255"/>
    <w:rsid w:val="4C9C62B3"/>
    <w:rsid w:val="4C9FED47"/>
    <w:rsid w:val="4CBC8872"/>
    <w:rsid w:val="4CC0EE27"/>
    <w:rsid w:val="4CC6A38F"/>
    <w:rsid w:val="4CCAD6EA"/>
    <w:rsid w:val="4CEB9791"/>
    <w:rsid w:val="4D436D01"/>
    <w:rsid w:val="4D559698"/>
    <w:rsid w:val="4D577CC3"/>
    <w:rsid w:val="4D829877"/>
    <w:rsid w:val="4D8B0E18"/>
    <w:rsid w:val="4D94C584"/>
    <w:rsid w:val="4DD66DAB"/>
    <w:rsid w:val="4DECA096"/>
    <w:rsid w:val="4E1BD478"/>
    <w:rsid w:val="4E2DA8BB"/>
    <w:rsid w:val="4E55DC64"/>
    <w:rsid w:val="4E764D08"/>
    <w:rsid w:val="4E83F817"/>
    <w:rsid w:val="4E9F56A7"/>
    <w:rsid w:val="4EAE7FDB"/>
    <w:rsid w:val="4EC5611C"/>
    <w:rsid w:val="4EEBC86D"/>
    <w:rsid w:val="4F0A896E"/>
    <w:rsid w:val="4F12BC11"/>
    <w:rsid w:val="4F286B12"/>
    <w:rsid w:val="4F2C1410"/>
    <w:rsid w:val="4F352100"/>
    <w:rsid w:val="4F41C02E"/>
    <w:rsid w:val="4F476F56"/>
    <w:rsid w:val="4F4CFAD0"/>
    <w:rsid w:val="4F5F2397"/>
    <w:rsid w:val="4F7A97ED"/>
    <w:rsid w:val="4F7D7E5D"/>
    <w:rsid w:val="4F7EACFE"/>
    <w:rsid w:val="4F935DD4"/>
    <w:rsid w:val="4FC9791C"/>
    <w:rsid w:val="4FD608A9"/>
    <w:rsid w:val="4FDECC3A"/>
    <w:rsid w:val="4FE50126"/>
    <w:rsid w:val="4FFA9A65"/>
    <w:rsid w:val="4FFE4820"/>
    <w:rsid w:val="50057752"/>
    <w:rsid w:val="5022118F"/>
    <w:rsid w:val="504E5991"/>
    <w:rsid w:val="50590B92"/>
    <w:rsid w:val="505E4CC5"/>
    <w:rsid w:val="50A63C63"/>
    <w:rsid w:val="50C9E187"/>
    <w:rsid w:val="50EB8F68"/>
    <w:rsid w:val="50F194F5"/>
    <w:rsid w:val="50FAC8A4"/>
    <w:rsid w:val="51044C22"/>
    <w:rsid w:val="5108120C"/>
    <w:rsid w:val="5124A60B"/>
    <w:rsid w:val="51373FCD"/>
    <w:rsid w:val="513DD6AD"/>
    <w:rsid w:val="516EF4F7"/>
    <w:rsid w:val="5184AFA7"/>
    <w:rsid w:val="518DCE86"/>
    <w:rsid w:val="51926BDD"/>
    <w:rsid w:val="519824B2"/>
    <w:rsid w:val="51EDC370"/>
    <w:rsid w:val="5207DF72"/>
    <w:rsid w:val="520AFEE9"/>
    <w:rsid w:val="5252DF70"/>
    <w:rsid w:val="52556902"/>
    <w:rsid w:val="5255795C"/>
    <w:rsid w:val="525EF7F6"/>
    <w:rsid w:val="52651138"/>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A3AFD3"/>
    <w:rsid w:val="53A43F94"/>
    <w:rsid w:val="53BD0591"/>
    <w:rsid w:val="53D35E41"/>
    <w:rsid w:val="53DE9AE8"/>
    <w:rsid w:val="53DF3419"/>
    <w:rsid w:val="53EAB124"/>
    <w:rsid w:val="53F21AC6"/>
    <w:rsid w:val="5402570E"/>
    <w:rsid w:val="541A94BB"/>
    <w:rsid w:val="5421B0CB"/>
    <w:rsid w:val="543294BA"/>
    <w:rsid w:val="543ABF81"/>
    <w:rsid w:val="5445E87B"/>
    <w:rsid w:val="544EEEDD"/>
    <w:rsid w:val="546E0616"/>
    <w:rsid w:val="547FAB17"/>
    <w:rsid w:val="54880BFA"/>
    <w:rsid w:val="54B14328"/>
    <w:rsid w:val="54B8464F"/>
    <w:rsid w:val="54BD9DC4"/>
    <w:rsid w:val="54C6BE00"/>
    <w:rsid w:val="54D8E7A6"/>
    <w:rsid w:val="54FD337F"/>
    <w:rsid w:val="54FFD694"/>
    <w:rsid w:val="55150467"/>
    <w:rsid w:val="5531BDE8"/>
    <w:rsid w:val="555C01B7"/>
    <w:rsid w:val="55926699"/>
    <w:rsid w:val="55A8F171"/>
    <w:rsid w:val="55AA1C3A"/>
    <w:rsid w:val="55CBD1CE"/>
    <w:rsid w:val="55D184BC"/>
    <w:rsid w:val="55D35723"/>
    <w:rsid w:val="55E0AE14"/>
    <w:rsid w:val="55E68E92"/>
    <w:rsid w:val="55EDDCF0"/>
    <w:rsid w:val="560BF932"/>
    <w:rsid w:val="5616251F"/>
    <w:rsid w:val="561C189C"/>
    <w:rsid w:val="561F9243"/>
    <w:rsid w:val="562AFF6E"/>
    <w:rsid w:val="563CE409"/>
    <w:rsid w:val="564DEBD1"/>
    <w:rsid w:val="564E78EF"/>
    <w:rsid w:val="5667C917"/>
    <w:rsid w:val="567E59EA"/>
    <w:rsid w:val="5694C8F0"/>
    <w:rsid w:val="56B8993A"/>
    <w:rsid w:val="56BFA1F6"/>
    <w:rsid w:val="56C43A7D"/>
    <w:rsid w:val="56CD8E49"/>
    <w:rsid w:val="56DE700C"/>
    <w:rsid w:val="56EA4F47"/>
    <w:rsid w:val="56EF7DE0"/>
    <w:rsid w:val="56F50801"/>
    <w:rsid w:val="56F8397E"/>
    <w:rsid w:val="571B7E7B"/>
    <w:rsid w:val="57212F0D"/>
    <w:rsid w:val="57311502"/>
    <w:rsid w:val="573EB189"/>
    <w:rsid w:val="574406AD"/>
    <w:rsid w:val="575540D7"/>
    <w:rsid w:val="576ECCBC"/>
    <w:rsid w:val="578F3D1E"/>
    <w:rsid w:val="57917476"/>
    <w:rsid w:val="579658C4"/>
    <w:rsid w:val="579F4BC8"/>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66949F"/>
    <w:rsid w:val="5870FE80"/>
    <w:rsid w:val="588E2E2B"/>
    <w:rsid w:val="58A7D535"/>
    <w:rsid w:val="58BEF025"/>
    <w:rsid w:val="58CCE563"/>
    <w:rsid w:val="58D8648C"/>
    <w:rsid w:val="58D9D5AF"/>
    <w:rsid w:val="58E98BE5"/>
    <w:rsid w:val="58ECA205"/>
    <w:rsid w:val="5910E946"/>
    <w:rsid w:val="59136A0D"/>
    <w:rsid w:val="5922B959"/>
    <w:rsid w:val="5933E832"/>
    <w:rsid w:val="593C7741"/>
    <w:rsid w:val="594BBD81"/>
    <w:rsid w:val="5960944F"/>
    <w:rsid w:val="59702633"/>
    <w:rsid w:val="59859C9A"/>
    <w:rsid w:val="598848C9"/>
    <w:rsid w:val="59B92072"/>
    <w:rsid w:val="59EB191D"/>
    <w:rsid w:val="59EBD09B"/>
    <w:rsid w:val="59F96FE3"/>
    <w:rsid w:val="5A012612"/>
    <w:rsid w:val="5A12432E"/>
    <w:rsid w:val="5A393EFE"/>
    <w:rsid w:val="5A63A8DD"/>
    <w:rsid w:val="5A668BB0"/>
    <w:rsid w:val="5A7968AC"/>
    <w:rsid w:val="5A7C5854"/>
    <w:rsid w:val="5A8388B2"/>
    <w:rsid w:val="5AC5B400"/>
    <w:rsid w:val="5ACAE64F"/>
    <w:rsid w:val="5AE23AD6"/>
    <w:rsid w:val="5AE7F37B"/>
    <w:rsid w:val="5AF4EF9D"/>
    <w:rsid w:val="5B03B5F7"/>
    <w:rsid w:val="5B298BBB"/>
    <w:rsid w:val="5B345F6C"/>
    <w:rsid w:val="5B64EBA7"/>
    <w:rsid w:val="5B7F3A44"/>
    <w:rsid w:val="5B8E1097"/>
    <w:rsid w:val="5B8EAEFE"/>
    <w:rsid w:val="5BAFCDF2"/>
    <w:rsid w:val="5BB63744"/>
    <w:rsid w:val="5BBC0EF4"/>
    <w:rsid w:val="5BC63603"/>
    <w:rsid w:val="5BCEF974"/>
    <w:rsid w:val="5BDF2063"/>
    <w:rsid w:val="5C053C58"/>
    <w:rsid w:val="5C0C7E43"/>
    <w:rsid w:val="5C21A3A0"/>
    <w:rsid w:val="5C37F058"/>
    <w:rsid w:val="5C38E55F"/>
    <w:rsid w:val="5C4476E7"/>
    <w:rsid w:val="5C8B5307"/>
    <w:rsid w:val="5CBD2056"/>
    <w:rsid w:val="5CCE454E"/>
    <w:rsid w:val="5CD16AB9"/>
    <w:rsid w:val="5CE3AD88"/>
    <w:rsid w:val="5CE5A3AE"/>
    <w:rsid w:val="5D2977A6"/>
    <w:rsid w:val="5D35EBF6"/>
    <w:rsid w:val="5D3827CC"/>
    <w:rsid w:val="5D49EE93"/>
    <w:rsid w:val="5D57BFCB"/>
    <w:rsid w:val="5D58D80D"/>
    <w:rsid w:val="5D5F6BE6"/>
    <w:rsid w:val="5D6CEE02"/>
    <w:rsid w:val="5D9C3162"/>
    <w:rsid w:val="5D9C8F7C"/>
    <w:rsid w:val="5DAD39EB"/>
    <w:rsid w:val="5DAF6E5A"/>
    <w:rsid w:val="5DB5DE1C"/>
    <w:rsid w:val="5DC216CC"/>
    <w:rsid w:val="5DC2A879"/>
    <w:rsid w:val="5DD8F640"/>
    <w:rsid w:val="5DDBD06E"/>
    <w:rsid w:val="5E0EA1CA"/>
    <w:rsid w:val="5E1396E3"/>
    <w:rsid w:val="5E29DD2D"/>
    <w:rsid w:val="5E5D41C6"/>
    <w:rsid w:val="5E66FF60"/>
    <w:rsid w:val="5E7D88FE"/>
    <w:rsid w:val="5E7FEDF7"/>
    <w:rsid w:val="5E9E950B"/>
    <w:rsid w:val="5EAB0F8F"/>
    <w:rsid w:val="5EAD73F8"/>
    <w:rsid w:val="5EBA8197"/>
    <w:rsid w:val="5EC2323F"/>
    <w:rsid w:val="5EFF4C99"/>
    <w:rsid w:val="5F0519FC"/>
    <w:rsid w:val="5F0AABCF"/>
    <w:rsid w:val="5F0F7261"/>
    <w:rsid w:val="5F1E7791"/>
    <w:rsid w:val="5F22F031"/>
    <w:rsid w:val="5F255459"/>
    <w:rsid w:val="5F3A5846"/>
    <w:rsid w:val="5F3B4CB0"/>
    <w:rsid w:val="5F42DC1E"/>
    <w:rsid w:val="5F533DED"/>
    <w:rsid w:val="5F6EEA48"/>
    <w:rsid w:val="5F823686"/>
    <w:rsid w:val="5F9237F8"/>
    <w:rsid w:val="5FA55C20"/>
    <w:rsid w:val="5FDD8DA1"/>
    <w:rsid w:val="5FE3073A"/>
    <w:rsid w:val="6008DE14"/>
    <w:rsid w:val="6014742F"/>
    <w:rsid w:val="6014F11C"/>
    <w:rsid w:val="6020380F"/>
    <w:rsid w:val="6026F459"/>
    <w:rsid w:val="6047212A"/>
    <w:rsid w:val="607EDCF7"/>
    <w:rsid w:val="60855EEC"/>
    <w:rsid w:val="6091E473"/>
    <w:rsid w:val="60A0774D"/>
    <w:rsid w:val="60A2C4B1"/>
    <w:rsid w:val="60CF815D"/>
    <w:rsid w:val="60D21722"/>
    <w:rsid w:val="60DC5222"/>
    <w:rsid w:val="6102D4BB"/>
    <w:rsid w:val="61240721"/>
    <w:rsid w:val="616AECBD"/>
    <w:rsid w:val="6187F23C"/>
    <w:rsid w:val="6194FADF"/>
    <w:rsid w:val="61B50515"/>
    <w:rsid w:val="61C2E245"/>
    <w:rsid w:val="62092139"/>
    <w:rsid w:val="6215A1D0"/>
    <w:rsid w:val="6217DB9B"/>
    <w:rsid w:val="622C8E1A"/>
    <w:rsid w:val="622D3E6F"/>
    <w:rsid w:val="6233BE50"/>
    <w:rsid w:val="62566DBC"/>
    <w:rsid w:val="6280B7F5"/>
    <w:rsid w:val="6281C622"/>
    <w:rsid w:val="6282A37C"/>
    <w:rsid w:val="628AD312"/>
    <w:rsid w:val="62925885"/>
    <w:rsid w:val="6292B7C0"/>
    <w:rsid w:val="6295C4C1"/>
    <w:rsid w:val="629FDE15"/>
    <w:rsid w:val="62A9D693"/>
    <w:rsid w:val="62DAF471"/>
    <w:rsid w:val="62E18ED4"/>
    <w:rsid w:val="62E3B944"/>
    <w:rsid w:val="62F0F905"/>
    <w:rsid w:val="62FE3220"/>
    <w:rsid w:val="631EED90"/>
    <w:rsid w:val="633B6161"/>
    <w:rsid w:val="6356D52F"/>
    <w:rsid w:val="635D0EB4"/>
    <w:rsid w:val="6384F4FC"/>
    <w:rsid w:val="63890610"/>
    <w:rsid w:val="6397F038"/>
    <w:rsid w:val="639C3D97"/>
    <w:rsid w:val="63B1B4B9"/>
    <w:rsid w:val="63C53333"/>
    <w:rsid w:val="63C8D24F"/>
    <w:rsid w:val="63D0D8F1"/>
    <w:rsid w:val="63FEFA93"/>
    <w:rsid w:val="642E28E6"/>
    <w:rsid w:val="6434EA03"/>
    <w:rsid w:val="644266D2"/>
    <w:rsid w:val="64446B2D"/>
    <w:rsid w:val="64560181"/>
    <w:rsid w:val="64595F1E"/>
    <w:rsid w:val="645D957F"/>
    <w:rsid w:val="647BE5A3"/>
    <w:rsid w:val="64A9D7E0"/>
    <w:rsid w:val="64B038F8"/>
    <w:rsid w:val="64C4A88E"/>
    <w:rsid w:val="64CEB8F1"/>
    <w:rsid w:val="64EE197F"/>
    <w:rsid w:val="6502D927"/>
    <w:rsid w:val="652A405C"/>
    <w:rsid w:val="65337D0E"/>
    <w:rsid w:val="654B7D7A"/>
    <w:rsid w:val="65507AC7"/>
    <w:rsid w:val="656413F1"/>
    <w:rsid w:val="6570FAA1"/>
    <w:rsid w:val="65B06558"/>
    <w:rsid w:val="65B42450"/>
    <w:rsid w:val="65C083A6"/>
    <w:rsid w:val="65D814EE"/>
    <w:rsid w:val="65EB6960"/>
    <w:rsid w:val="6616E7B2"/>
    <w:rsid w:val="6622ECFA"/>
    <w:rsid w:val="6642733D"/>
    <w:rsid w:val="6645E3AA"/>
    <w:rsid w:val="66499D9E"/>
    <w:rsid w:val="66A11C01"/>
    <w:rsid w:val="66B74246"/>
    <w:rsid w:val="66E1D2C6"/>
    <w:rsid w:val="66E78927"/>
    <w:rsid w:val="6704411B"/>
    <w:rsid w:val="670D6E2D"/>
    <w:rsid w:val="67202B1F"/>
    <w:rsid w:val="67241F3A"/>
    <w:rsid w:val="672D0606"/>
    <w:rsid w:val="67438252"/>
    <w:rsid w:val="67537DA9"/>
    <w:rsid w:val="67571B8F"/>
    <w:rsid w:val="676C6669"/>
    <w:rsid w:val="67AFC062"/>
    <w:rsid w:val="67B03F32"/>
    <w:rsid w:val="67BCA51B"/>
    <w:rsid w:val="67C3CB3C"/>
    <w:rsid w:val="67CA75C0"/>
    <w:rsid w:val="67DF2BBA"/>
    <w:rsid w:val="67EB592A"/>
    <w:rsid w:val="6825E953"/>
    <w:rsid w:val="685E54A5"/>
    <w:rsid w:val="68825B26"/>
    <w:rsid w:val="6886C257"/>
    <w:rsid w:val="68876FFA"/>
    <w:rsid w:val="688CFCD7"/>
    <w:rsid w:val="6895B6EC"/>
    <w:rsid w:val="68A763C9"/>
    <w:rsid w:val="68B31AA5"/>
    <w:rsid w:val="68CB1F9F"/>
    <w:rsid w:val="68D81358"/>
    <w:rsid w:val="68D92C32"/>
    <w:rsid w:val="68E0EC39"/>
    <w:rsid w:val="68F6103A"/>
    <w:rsid w:val="6917905B"/>
    <w:rsid w:val="692302AA"/>
    <w:rsid w:val="6923AA27"/>
    <w:rsid w:val="693C58C2"/>
    <w:rsid w:val="693C79D8"/>
    <w:rsid w:val="6945C698"/>
    <w:rsid w:val="695E6215"/>
    <w:rsid w:val="6960F9E6"/>
    <w:rsid w:val="6969C78C"/>
    <w:rsid w:val="696F561C"/>
    <w:rsid w:val="697119EE"/>
    <w:rsid w:val="6984055D"/>
    <w:rsid w:val="698AC4BA"/>
    <w:rsid w:val="6996C26C"/>
    <w:rsid w:val="6999A32F"/>
    <w:rsid w:val="69A1C97D"/>
    <w:rsid w:val="69A42B01"/>
    <w:rsid w:val="69CF5800"/>
    <w:rsid w:val="69E62C6D"/>
    <w:rsid w:val="6A2376ED"/>
    <w:rsid w:val="6A2588C6"/>
    <w:rsid w:val="6A2C3E6A"/>
    <w:rsid w:val="6A32895B"/>
    <w:rsid w:val="6A43F826"/>
    <w:rsid w:val="6A6975A5"/>
    <w:rsid w:val="6A7ED2B5"/>
    <w:rsid w:val="6AB14037"/>
    <w:rsid w:val="6AB3FE98"/>
    <w:rsid w:val="6ABD0878"/>
    <w:rsid w:val="6AD2C7AE"/>
    <w:rsid w:val="6AE5C1D3"/>
    <w:rsid w:val="6AF0662A"/>
    <w:rsid w:val="6AF3724C"/>
    <w:rsid w:val="6B043F78"/>
    <w:rsid w:val="6B148A42"/>
    <w:rsid w:val="6B15CDE3"/>
    <w:rsid w:val="6B2A2467"/>
    <w:rsid w:val="6B390A9B"/>
    <w:rsid w:val="6B3EC325"/>
    <w:rsid w:val="6B49774F"/>
    <w:rsid w:val="6B4E2473"/>
    <w:rsid w:val="6B50F6BC"/>
    <w:rsid w:val="6B5CCE23"/>
    <w:rsid w:val="6BA5E85F"/>
    <w:rsid w:val="6BB71CBB"/>
    <w:rsid w:val="6BBABBD7"/>
    <w:rsid w:val="6BD2D4CE"/>
    <w:rsid w:val="6BDD17A9"/>
    <w:rsid w:val="6BE916BD"/>
    <w:rsid w:val="6BF2F4EE"/>
    <w:rsid w:val="6BFD5CB2"/>
    <w:rsid w:val="6BFFCF5E"/>
    <w:rsid w:val="6C0C819A"/>
    <w:rsid w:val="6C0F9495"/>
    <w:rsid w:val="6C245C82"/>
    <w:rsid w:val="6C28DEAD"/>
    <w:rsid w:val="6C3A0B33"/>
    <w:rsid w:val="6C5664A0"/>
    <w:rsid w:val="6C68D185"/>
    <w:rsid w:val="6C70A32E"/>
    <w:rsid w:val="6C7373EA"/>
    <w:rsid w:val="6C7CF720"/>
    <w:rsid w:val="6C7D3FAE"/>
    <w:rsid w:val="6C8052AD"/>
    <w:rsid w:val="6C997E22"/>
    <w:rsid w:val="6CADB57C"/>
    <w:rsid w:val="6CC5CEBA"/>
    <w:rsid w:val="6CC6EE69"/>
    <w:rsid w:val="6CEDA4F2"/>
    <w:rsid w:val="6CFE1404"/>
    <w:rsid w:val="6CFFE0C2"/>
    <w:rsid w:val="6D018962"/>
    <w:rsid w:val="6D69AC77"/>
    <w:rsid w:val="6D6AAEB4"/>
    <w:rsid w:val="6D72BA0A"/>
    <w:rsid w:val="6D7DB860"/>
    <w:rsid w:val="6D920FF0"/>
    <w:rsid w:val="6DC0839E"/>
    <w:rsid w:val="6DC36A9C"/>
    <w:rsid w:val="6DC88C0D"/>
    <w:rsid w:val="6DCFB0C3"/>
    <w:rsid w:val="6DD38C33"/>
    <w:rsid w:val="6DD5DB94"/>
    <w:rsid w:val="6DD7417D"/>
    <w:rsid w:val="6E003EC8"/>
    <w:rsid w:val="6E00E6FE"/>
    <w:rsid w:val="6E1BF40A"/>
    <w:rsid w:val="6E36B959"/>
    <w:rsid w:val="6E380718"/>
    <w:rsid w:val="6E40B8E7"/>
    <w:rsid w:val="6E4CFF90"/>
    <w:rsid w:val="6E57CE83"/>
    <w:rsid w:val="6E6389FD"/>
    <w:rsid w:val="6E779C24"/>
    <w:rsid w:val="6E80C589"/>
    <w:rsid w:val="6EAA964D"/>
    <w:rsid w:val="6EB68220"/>
    <w:rsid w:val="6EC782B5"/>
    <w:rsid w:val="6EE3F0A4"/>
    <w:rsid w:val="6EFA3E69"/>
    <w:rsid w:val="6EFF04C2"/>
    <w:rsid w:val="6F04A814"/>
    <w:rsid w:val="6F1956A9"/>
    <w:rsid w:val="6F2520AB"/>
    <w:rsid w:val="6F28C08F"/>
    <w:rsid w:val="6F9F05A5"/>
    <w:rsid w:val="6FA0A617"/>
    <w:rsid w:val="6FA0D50F"/>
    <w:rsid w:val="6FAB0AED"/>
    <w:rsid w:val="6FAC0BD2"/>
    <w:rsid w:val="6FBDBE7B"/>
    <w:rsid w:val="6FC321EF"/>
    <w:rsid w:val="6FE6268D"/>
    <w:rsid w:val="6FF065AD"/>
    <w:rsid w:val="6FF21CD2"/>
    <w:rsid w:val="7003D92C"/>
    <w:rsid w:val="700CF4F2"/>
    <w:rsid w:val="70392A24"/>
    <w:rsid w:val="7040F8C1"/>
    <w:rsid w:val="705874CE"/>
    <w:rsid w:val="7087E496"/>
    <w:rsid w:val="709F22E8"/>
    <w:rsid w:val="70AD5303"/>
    <w:rsid w:val="70B023A5"/>
    <w:rsid w:val="70D01C45"/>
    <w:rsid w:val="70FCB77A"/>
    <w:rsid w:val="7107FC9D"/>
    <w:rsid w:val="7144EA1E"/>
    <w:rsid w:val="715C2B7F"/>
    <w:rsid w:val="716B73E3"/>
    <w:rsid w:val="7184A052"/>
    <w:rsid w:val="719E96A0"/>
    <w:rsid w:val="71A1D4AC"/>
    <w:rsid w:val="71BBF1B2"/>
    <w:rsid w:val="71C28548"/>
    <w:rsid w:val="71EC254C"/>
    <w:rsid w:val="720CA4BE"/>
    <w:rsid w:val="721FF7AD"/>
    <w:rsid w:val="72252CEB"/>
    <w:rsid w:val="72747FE6"/>
    <w:rsid w:val="72966329"/>
    <w:rsid w:val="72B6BBF2"/>
    <w:rsid w:val="72BCACC6"/>
    <w:rsid w:val="72BEBE22"/>
    <w:rsid w:val="72D0CC92"/>
    <w:rsid w:val="72D447D2"/>
    <w:rsid w:val="72FBF7E7"/>
    <w:rsid w:val="73063F0C"/>
    <w:rsid w:val="730F4950"/>
    <w:rsid w:val="731602CB"/>
    <w:rsid w:val="73199E65"/>
    <w:rsid w:val="733E26B1"/>
    <w:rsid w:val="739A4674"/>
    <w:rsid w:val="73A2DC03"/>
    <w:rsid w:val="74073FD0"/>
    <w:rsid w:val="741C6676"/>
    <w:rsid w:val="7427F865"/>
    <w:rsid w:val="745A3505"/>
    <w:rsid w:val="7475C8B0"/>
    <w:rsid w:val="747B85ED"/>
    <w:rsid w:val="747E39F0"/>
    <w:rsid w:val="7497301D"/>
    <w:rsid w:val="749FF7DA"/>
    <w:rsid w:val="74AB0D57"/>
    <w:rsid w:val="74AF5ED2"/>
    <w:rsid w:val="74CEC795"/>
    <w:rsid w:val="74D59904"/>
    <w:rsid w:val="74F3F532"/>
    <w:rsid w:val="74FC8F60"/>
    <w:rsid w:val="750F8B04"/>
    <w:rsid w:val="75437294"/>
    <w:rsid w:val="754AFCFC"/>
    <w:rsid w:val="755BE957"/>
    <w:rsid w:val="757ACAEE"/>
    <w:rsid w:val="757F98B9"/>
    <w:rsid w:val="758756B3"/>
    <w:rsid w:val="759A8300"/>
    <w:rsid w:val="75A989FC"/>
    <w:rsid w:val="75C75CC7"/>
    <w:rsid w:val="75D2C9EF"/>
    <w:rsid w:val="75F7CFAB"/>
    <w:rsid w:val="760CDD43"/>
    <w:rsid w:val="7612B2D0"/>
    <w:rsid w:val="761D9E8D"/>
    <w:rsid w:val="76291FF8"/>
    <w:rsid w:val="7662D2A9"/>
    <w:rsid w:val="7667E8E7"/>
    <w:rsid w:val="76750B0F"/>
    <w:rsid w:val="76815569"/>
    <w:rsid w:val="7690E86D"/>
    <w:rsid w:val="769AC95C"/>
    <w:rsid w:val="769D4EE0"/>
    <w:rsid w:val="76D5BAE4"/>
    <w:rsid w:val="76FC5468"/>
    <w:rsid w:val="7700A509"/>
    <w:rsid w:val="77057F13"/>
    <w:rsid w:val="7708EC55"/>
    <w:rsid w:val="774F4BCE"/>
    <w:rsid w:val="775214A9"/>
    <w:rsid w:val="779DF55A"/>
    <w:rsid w:val="77AE0372"/>
    <w:rsid w:val="77B49B52"/>
    <w:rsid w:val="77BD1F11"/>
    <w:rsid w:val="77D7989C"/>
    <w:rsid w:val="77E262D7"/>
    <w:rsid w:val="77E5A8DE"/>
    <w:rsid w:val="7817CB67"/>
    <w:rsid w:val="7855C52B"/>
    <w:rsid w:val="78931E91"/>
    <w:rsid w:val="789C8C12"/>
    <w:rsid w:val="78CF7C71"/>
    <w:rsid w:val="78F23967"/>
    <w:rsid w:val="790E0AC9"/>
    <w:rsid w:val="79219911"/>
    <w:rsid w:val="79374EA4"/>
    <w:rsid w:val="7949E542"/>
    <w:rsid w:val="7952E0A5"/>
    <w:rsid w:val="79A9A282"/>
    <w:rsid w:val="79AA9292"/>
    <w:rsid w:val="79AA9356"/>
    <w:rsid w:val="79AAE836"/>
    <w:rsid w:val="79C31F47"/>
    <w:rsid w:val="79D7796F"/>
    <w:rsid w:val="79E8E2C8"/>
    <w:rsid w:val="79EC98FE"/>
    <w:rsid w:val="79F2EC63"/>
    <w:rsid w:val="79FC2AE1"/>
    <w:rsid w:val="7A2A941F"/>
    <w:rsid w:val="7A31221F"/>
    <w:rsid w:val="7A5D5976"/>
    <w:rsid w:val="7A608B12"/>
    <w:rsid w:val="7A626230"/>
    <w:rsid w:val="7A696E77"/>
    <w:rsid w:val="7A751CE8"/>
    <w:rsid w:val="7A849DDD"/>
    <w:rsid w:val="7A943D57"/>
    <w:rsid w:val="7A9BC798"/>
    <w:rsid w:val="7ADEC1D0"/>
    <w:rsid w:val="7ADF556E"/>
    <w:rsid w:val="7B082573"/>
    <w:rsid w:val="7B138B1A"/>
    <w:rsid w:val="7B17087D"/>
    <w:rsid w:val="7B19CF35"/>
    <w:rsid w:val="7B1FAE65"/>
    <w:rsid w:val="7B3F7ED1"/>
    <w:rsid w:val="7B5D8BBC"/>
    <w:rsid w:val="7B8E7414"/>
    <w:rsid w:val="7B98B62D"/>
    <w:rsid w:val="7BA6DC26"/>
    <w:rsid w:val="7BB44F08"/>
    <w:rsid w:val="7C1ABB77"/>
    <w:rsid w:val="7C2E3827"/>
    <w:rsid w:val="7C311264"/>
    <w:rsid w:val="7C369E4B"/>
    <w:rsid w:val="7C36E2D3"/>
    <w:rsid w:val="7C49F660"/>
    <w:rsid w:val="7C51DC26"/>
    <w:rsid w:val="7C534C44"/>
    <w:rsid w:val="7C5F208E"/>
    <w:rsid w:val="7C6BD680"/>
    <w:rsid w:val="7C7373A7"/>
    <w:rsid w:val="7CB6B265"/>
    <w:rsid w:val="7CBBB708"/>
    <w:rsid w:val="7CC1FDA5"/>
    <w:rsid w:val="7CC62D6E"/>
    <w:rsid w:val="7CF83E0A"/>
    <w:rsid w:val="7D4B79D4"/>
    <w:rsid w:val="7D5B2DD9"/>
    <w:rsid w:val="7D631994"/>
    <w:rsid w:val="7D6A49F2"/>
    <w:rsid w:val="7DB96DE1"/>
    <w:rsid w:val="7DCBEBFF"/>
    <w:rsid w:val="7DD1F28B"/>
    <w:rsid w:val="7DDDD385"/>
    <w:rsid w:val="7DEB43A3"/>
    <w:rsid w:val="7DFE9A19"/>
    <w:rsid w:val="7E13D0B6"/>
    <w:rsid w:val="7E1EAA0D"/>
    <w:rsid w:val="7E384BBC"/>
    <w:rsid w:val="7E4358E3"/>
    <w:rsid w:val="7E534014"/>
    <w:rsid w:val="7E61116E"/>
    <w:rsid w:val="7E664997"/>
    <w:rsid w:val="7E6CAC02"/>
    <w:rsid w:val="7E6CB3B9"/>
    <w:rsid w:val="7E938CFD"/>
    <w:rsid w:val="7E94721C"/>
    <w:rsid w:val="7EA79E52"/>
    <w:rsid w:val="7EF02B3F"/>
    <w:rsid w:val="7F298C32"/>
    <w:rsid w:val="7F3587FE"/>
    <w:rsid w:val="7F40B4B3"/>
    <w:rsid w:val="7F8586CC"/>
    <w:rsid w:val="7FAE445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09B8"/>
  </w:style>
  <w:style w:type="paragraph" w:styleId="Nagwek1">
    <w:name w:val="heading 1"/>
    <w:basedOn w:val="Normalny"/>
    <w:next w:val="Normalny"/>
    <w:link w:val="Nagwek1Znak"/>
    <w:uiPriority w:val="9"/>
    <w:qFormat/>
    <w:rsid w:val="0070314A"/>
    <w:pPr>
      <w:keepNext/>
      <w:keepLines/>
      <w:numPr>
        <w:numId w:val="2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9"/>
      </w:numPr>
      <w:outlineLvl w:val="9"/>
    </w:pPr>
    <w:rPr>
      <w:lang w:eastAsia="pl-PL"/>
    </w:rPr>
  </w:style>
  <w:style w:type="paragraph" w:customStyle="1" w:styleId="Styl4">
    <w:name w:val="Styl4"/>
    <w:basedOn w:val="Normalny"/>
    <w:rsid w:val="005C46F3"/>
    <w:pPr>
      <w:numPr>
        <w:numId w:val="18"/>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296BA-C1E2-4269-9A6E-F2FC668E2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6115</Words>
  <Characters>36690</Characters>
  <Application>Microsoft Office Word</Application>
  <DocSecurity>0</DocSecurity>
  <Lines>305</Lines>
  <Paragraphs>85</Paragraphs>
  <ScaleCrop>false</ScaleCrop>
  <Company/>
  <LinksUpToDate>false</LinksUpToDate>
  <CharactersWithSpaces>42720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2021-05-28T10:04:00Z</dcterms:created>
  <dcterms:modified xsi:type="dcterms:W3CDTF">2021-05-28T10:04:00Z</dcterms:modified>
</cp:coreProperties>
</file>