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1C256153"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5529D4">
        <w:rPr>
          <w:rFonts w:ascii="Arial" w:hAnsi="Arial" w:cs="Arial"/>
          <w:b/>
          <w:color w:val="auto"/>
          <w:sz w:val="24"/>
          <w:szCs w:val="24"/>
        </w:rPr>
        <w:t>I</w:t>
      </w:r>
      <w:r w:rsidR="00713F26">
        <w:rPr>
          <w:rFonts w:ascii="Arial" w:hAnsi="Arial" w:cs="Arial"/>
          <w:b/>
          <w:color w:val="auto"/>
          <w:sz w:val="24"/>
          <w:szCs w:val="24"/>
        </w:rPr>
        <w:t>V</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w:t>
      </w:r>
      <w:r w:rsidR="00662CD6">
        <w:rPr>
          <w:rFonts w:ascii="Arial" w:hAnsi="Arial" w:cs="Arial"/>
          <w:b/>
          <w:color w:val="auto"/>
          <w:sz w:val="24"/>
          <w:szCs w:val="24"/>
        </w:rPr>
        <w:t>1</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B9228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37A14803" w:rsidR="003D736C" w:rsidRPr="00A23E05" w:rsidRDefault="003D736C" w:rsidP="00F807E8">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B9228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28E9D8B2" w:rsidR="003D736C" w:rsidRPr="00A23E05" w:rsidRDefault="003D736C" w:rsidP="006F1F07">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B9228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B9228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A54E4F7" w14:textId="77777777" w:rsidR="007C2976" w:rsidRPr="007C2976" w:rsidRDefault="007C2976" w:rsidP="007C2976">
            <w:pPr>
              <w:autoSpaceDE w:val="0"/>
              <w:autoSpaceDN w:val="0"/>
              <w:adjustRightInd w:val="0"/>
              <w:spacing w:after="0" w:line="240" w:lineRule="auto"/>
              <w:rPr>
                <w:rFonts w:ascii="Times New Roman" w:hAnsi="Times New Roman" w:cs="Times New Roman"/>
                <w:color w:val="000000"/>
                <w:sz w:val="24"/>
                <w:szCs w:val="24"/>
              </w:rPr>
            </w:pPr>
          </w:p>
          <w:p w14:paraId="6FC627C6" w14:textId="77777777" w:rsidR="00CA516B" w:rsidRDefault="007C2976" w:rsidP="007C2976">
            <w:pPr>
              <w:spacing w:line="276" w:lineRule="auto"/>
              <w:rPr>
                <w:rFonts w:ascii="Arial" w:hAnsi="Arial" w:cs="Arial"/>
                <w:sz w:val="18"/>
                <w:szCs w:val="18"/>
              </w:rPr>
            </w:pPr>
            <w:r w:rsidRPr="007C2976">
              <w:rPr>
                <w:rFonts w:ascii="Times New Roman" w:hAnsi="Times New Roman" w:cs="Times New Roman"/>
                <w:color w:val="000000"/>
                <w:sz w:val="24"/>
                <w:szCs w:val="24"/>
              </w:rPr>
              <w:t xml:space="preserve"> </w:t>
            </w:r>
            <w:r w:rsidRPr="007C2976">
              <w:rPr>
                <w:rFonts w:ascii="Arial" w:hAnsi="Arial" w:cs="Arial"/>
                <w:sz w:val="18"/>
                <w:szCs w:val="18"/>
              </w:rPr>
              <w:t xml:space="preserve">9 302 860,20 </w:t>
            </w:r>
            <w:r w:rsidR="003D736C" w:rsidRPr="00A23E05">
              <w:rPr>
                <w:rFonts w:ascii="Arial" w:hAnsi="Arial" w:cs="Arial"/>
                <w:sz w:val="18"/>
                <w:szCs w:val="18"/>
              </w:rPr>
              <w:t>zł</w:t>
            </w:r>
          </w:p>
          <w:p w14:paraId="18484459" w14:textId="6C07823D" w:rsidR="001677B4" w:rsidRPr="00A23E05" w:rsidRDefault="001677B4" w:rsidP="00F57118">
            <w:pPr>
              <w:spacing w:line="276" w:lineRule="auto"/>
              <w:rPr>
                <w:rFonts w:ascii="Arial" w:hAnsi="Arial" w:cs="Arial"/>
                <w:color w:val="0070C0"/>
                <w:sz w:val="18"/>
                <w:szCs w:val="18"/>
              </w:rPr>
            </w:pPr>
            <w:r>
              <w:rPr>
                <w:rFonts w:ascii="Arial" w:hAnsi="Arial" w:cs="Arial"/>
                <w:sz w:val="18"/>
                <w:szCs w:val="18"/>
              </w:rPr>
              <w:t xml:space="preserve">Zmiana </w:t>
            </w:r>
            <w:r w:rsidR="00785063">
              <w:rPr>
                <w:rFonts w:ascii="Arial" w:hAnsi="Arial" w:cs="Arial"/>
                <w:sz w:val="18"/>
                <w:szCs w:val="18"/>
              </w:rPr>
              <w:t xml:space="preserve">kosztu </w:t>
            </w:r>
            <w:r>
              <w:rPr>
                <w:rFonts w:ascii="Arial" w:hAnsi="Arial" w:cs="Arial"/>
                <w:sz w:val="18"/>
                <w:szCs w:val="18"/>
              </w:rPr>
              <w:t xml:space="preserve">wynika z Aneksu </w:t>
            </w:r>
            <w:r w:rsidR="00F57118">
              <w:rPr>
                <w:rFonts w:ascii="Arial" w:hAnsi="Arial" w:cs="Arial"/>
                <w:sz w:val="18"/>
                <w:szCs w:val="18"/>
              </w:rPr>
              <w:t xml:space="preserve">III </w:t>
            </w:r>
            <w:r>
              <w:rPr>
                <w:rFonts w:ascii="Arial" w:hAnsi="Arial" w:cs="Arial"/>
                <w:sz w:val="18"/>
                <w:szCs w:val="18"/>
              </w:rPr>
              <w:t xml:space="preserve">do PoD z dnia </w:t>
            </w:r>
            <w:r w:rsidR="00F57118">
              <w:rPr>
                <w:rFonts w:ascii="Arial" w:hAnsi="Arial" w:cs="Arial"/>
                <w:sz w:val="18"/>
                <w:szCs w:val="18"/>
              </w:rPr>
              <w:t>03</w:t>
            </w:r>
            <w:r>
              <w:rPr>
                <w:rFonts w:ascii="Arial" w:hAnsi="Arial" w:cs="Arial"/>
                <w:sz w:val="18"/>
                <w:szCs w:val="18"/>
              </w:rPr>
              <w:t>.0</w:t>
            </w:r>
            <w:r w:rsidR="00F57118">
              <w:rPr>
                <w:rFonts w:ascii="Arial" w:hAnsi="Arial" w:cs="Arial"/>
                <w:sz w:val="18"/>
                <w:szCs w:val="18"/>
              </w:rPr>
              <w:t>9</w:t>
            </w:r>
            <w:r>
              <w:rPr>
                <w:rFonts w:ascii="Arial" w:hAnsi="Arial" w:cs="Arial"/>
                <w:sz w:val="18"/>
                <w:szCs w:val="18"/>
              </w:rPr>
              <w:t>.2021 r.</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FE3D99D" w14:textId="77777777" w:rsidR="007C2976" w:rsidRPr="007C2976" w:rsidRDefault="007C2976" w:rsidP="007C2976">
            <w:pPr>
              <w:spacing w:line="276" w:lineRule="auto"/>
              <w:rPr>
                <w:rFonts w:ascii="Arial" w:hAnsi="Arial" w:cs="Arial"/>
                <w:sz w:val="18"/>
                <w:szCs w:val="18"/>
              </w:rPr>
            </w:pPr>
          </w:p>
          <w:p w14:paraId="6BC12C95" w14:textId="59772157" w:rsidR="005212C8" w:rsidRPr="00490C24" w:rsidRDefault="007C2976" w:rsidP="007C2976">
            <w:pPr>
              <w:spacing w:line="276" w:lineRule="auto"/>
              <w:rPr>
                <w:rFonts w:ascii="Arial" w:hAnsi="Arial" w:cs="Arial"/>
                <w:color w:val="0070C0"/>
                <w:sz w:val="18"/>
                <w:szCs w:val="18"/>
              </w:rPr>
            </w:pPr>
            <w:r w:rsidRPr="007C2976">
              <w:rPr>
                <w:rFonts w:ascii="Arial" w:hAnsi="Arial" w:cs="Arial"/>
                <w:sz w:val="18"/>
                <w:szCs w:val="18"/>
              </w:rPr>
              <w:t xml:space="preserve"> 9 278 875,20 </w:t>
            </w:r>
            <w:r w:rsidR="00B8735C" w:rsidRPr="00490C24">
              <w:rPr>
                <w:rFonts w:ascii="Arial" w:hAnsi="Arial" w:cs="Arial"/>
                <w:sz w:val="18"/>
                <w:szCs w:val="18"/>
              </w:rPr>
              <w:t>zł  (</w:t>
            </w:r>
            <w:r w:rsidR="00B11368">
              <w:rPr>
                <w:rFonts w:ascii="Arial" w:hAnsi="Arial" w:cs="Arial"/>
                <w:sz w:val="18"/>
                <w:szCs w:val="18"/>
              </w:rPr>
              <w:t>Cała kwota porozumienia obejmuje wyłącznie wydatki kwalifikowalne)</w:t>
            </w:r>
            <w:r w:rsidR="00B8735C"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608DB54F" w14:textId="77777777" w:rsidR="00CA516B" w:rsidRDefault="003D736C" w:rsidP="00713F26">
            <w:pPr>
              <w:spacing w:after="0"/>
              <w:rPr>
                <w:rFonts w:ascii="Arial" w:hAnsi="Arial" w:cs="Arial"/>
                <w:sz w:val="18"/>
                <w:szCs w:val="18"/>
              </w:rPr>
            </w:pPr>
            <w:r w:rsidRPr="00A23E05">
              <w:rPr>
                <w:rFonts w:ascii="Arial" w:hAnsi="Arial" w:cs="Arial"/>
                <w:sz w:val="18"/>
                <w:szCs w:val="18"/>
              </w:rPr>
              <w:t xml:space="preserve">- data zakończenia realizacji projektu: </w:t>
            </w:r>
            <w:r w:rsidR="00713F26">
              <w:rPr>
                <w:rFonts w:ascii="Arial" w:hAnsi="Arial" w:cs="Arial"/>
                <w:sz w:val="18"/>
                <w:szCs w:val="18"/>
              </w:rPr>
              <w:t>31</w:t>
            </w:r>
            <w:r w:rsidRPr="00A23E05">
              <w:rPr>
                <w:rFonts w:ascii="Arial" w:hAnsi="Arial" w:cs="Arial"/>
                <w:sz w:val="18"/>
                <w:szCs w:val="18"/>
              </w:rPr>
              <w:t>.1</w:t>
            </w:r>
            <w:r w:rsidR="00713F26">
              <w:rPr>
                <w:rFonts w:ascii="Arial" w:hAnsi="Arial" w:cs="Arial"/>
                <w:sz w:val="18"/>
                <w:szCs w:val="18"/>
              </w:rPr>
              <w:t>2</w:t>
            </w:r>
            <w:r w:rsidRPr="00A23E05">
              <w:rPr>
                <w:rFonts w:ascii="Arial" w:hAnsi="Arial" w:cs="Arial"/>
                <w:sz w:val="18"/>
                <w:szCs w:val="18"/>
              </w:rPr>
              <w:t>.2021 r.</w:t>
            </w:r>
          </w:p>
          <w:p w14:paraId="55CE9679" w14:textId="3B413189" w:rsidR="00713F26" w:rsidRPr="00A23E05" w:rsidRDefault="00713F26" w:rsidP="00713F26">
            <w:pPr>
              <w:spacing w:after="0"/>
              <w:rPr>
                <w:rFonts w:ascii="Arial" w:hAnsi="Arial" w:cs="Arial"/>
                <w:i/>
                <w:color w:val="0070C0"/>
                <w:sz w:val="18"/>
                <w:szCs w:val="18"/>
              </w:rPr>
            </w:pPr>
            <w:r>
              <w:rPr>
                <w:rFonts w:ascii="Arial" w:hAnsi="Arial" w:cs="Arial"/>
                <w:sz w:val="18"/>
                <w:szCs w:val="18"/>
              </w:rPr>
              <w:t xml:space="preserve">Zmiana daty zakończenia projektu wynika z Aneksu IV do PoD z dnia </w:t>
            </w:r>
            <w:r w:rsidR="00F57118">
              <w:rPr>
                <w:rFonts w:ascii="Arial" w:hAnsi="Arial" w:cs="Arial"/>
                <w:sz w:val="18"/>
                <w:szCs w:val="18"/>
              </w:rPr>
              <w:t>20.10.2021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4F8993A7" w14:textId="77777777" w:rsidR="00CC565F" w:rsidRDefault="00CC565F" w:rsidP="007C2976">
            <w:pPr>
              <w:jc w:val="center"/>
              <w:rPr>
                <w:rFonts w:ascii="Arial" w:hAnsi="Arial" w:cs="Arial"/>
                <w:color w:val="000000" w:themeColor="text1"/>
                <w:sz w:val="18"/>
                <w:szCs w:val="20"/>
              </w:rPr>
            </w:pPr>
          </w:p>
          <w:p w14:paraId="077C8D26" w14:textId="0F9EDB68" w:rsidR="003D736C" w:rsidRPr="00141A92" w:rsidRDefault="00CC565F" w:rsidP="00CC565F">
            <w:pPr>
              <w:jc w:val="center"/>
              <w:rPr>
                <w:rFonts w:ascii="Arial" w:hAnsi="Arial" w:cs="Arial"/>
                <w:color w:val="0070C0"/>
                <w:sz w:val="18"/>
                <w:szCs w:val="20"/>
              </w:rPr>
            </w:pPr>
            <w:r>
              <w:rPr>
                <w:rFonts w:ascii="Arial" w:hAnsi="Arial" w:cs="Arial"/>
                <w:color w:val="000000" w:themeColor="text1"/>
                <w:sz w:val="18"/>
                <w:szCs w:val="20"/>
              </w:rPr>
              <w:t>100</w:t>
            </w:r>
            <w:r w:rsidR="00894756">
              <w:rPr>
                <w:rFonts w:ascii="Arial" w:hAnsi="Arial" w:cs="Arial"/>
                <w:color w:val="000000" w:themeColor="text1"/>
                <w:sz w:val="18"/>
                <w:szCs w:val="20"/>
              </w:rPr>
              <w:t>,</w:t>
            </w:r>
            <w:r>
              <w:rPr>
                <w:rFonts w:ascii="Arial" w:hAnsi="Arial" w:cs="Arial"/>
                <w:color w:val="000000" w:themeColor="text1"/>
                <w:sz w:val="18"/>
                <w:szCs w:val="20"/>
              </w:rPr>
              <w:t>0</w:t>
            </w:r>
            <w:r w:rsidR="003D736C" w:rsidRPr="00843DC4">
              <w:rPr>
                <w:rFonts w:ascii="Arial" w:hAnsi="Arial" w:cs="Arial"/>
                <w:color w:val="000000" w:themeColor="text1"/>
                <w:sz w:val="18"/>
                <w:szCs w:val="20"/>
              </w:rPr>
              <w:t>%</w:t>
            </w:r>
          </w:p>
        </w:tc>
        <w:tc>
          <w:tcPr>
            <w:tcW w:w="3260" w:type="dxa"/>
            <w:vAlign w:val="center"/>
          </w:tcPr>
          <w:p w14:paraId="547B1781" w14:textId="4065B862" w:rsidR="003D736C" w:rsidRDefault="00991846" w:rsidP="003D736C">
            <w:pPr>
              <w:jc w:val="center"/>
              <w:rPr>
                <w:rFonts w:ascii="Arial" w:hAnsi="Arial" w:cs="Arial"/>
                <w:color w:val="000000" w:themeColor="text1"/>
                <w:sz w:val="18"/>
                <w:szCs w:val="20"/>
              </w:rPr>
            </w:pPr>
            <w:r>
              <w:rPr>
                <w:rFonts w:ascii="Arial" w:hAnsi="Arial" w:cs="Arial"/>
                <w:color w:val="000000" w:themeColor="text1"/>
                <w:sz w:val="18"/>
                <w:szCs w:val="20"/>
              </w:rPr>
              <w:t>80</w:t>
            </w:r>
            <w:r w:rsidR="00BB763E">
              <w:rPr>
                <w:rFonts w:ascii="Arial" w:hAnsi="Arial" w:cs="Arial"/>
                <w:color w:val="000000" w:themeColor="text1"/>
                <w:sz w:val="18"/>
                <w:szCs w:val="20"/>
              </w:rPr>
              <w:t>,</w:t>
            </w:r>
            <w:r>
              <w:rPr>
                <w:rFonts w:ascii="Arial" w:hAnsi="Arial" w:cs="Arial"/>
                <w:color w:val="000000" w:themeColor="text1"/>
                <w:sz w:val="18"/>
                <w:szCs w:val="20"/>
              </w:rPr>
              <w:t>33</w:t>
            </w:r>
            <w:r w:rsidR="00B11368">
              <w:rPr>
                <w:rFonts w:ascii="Arial" w:hAnsi="Arial" w:cs="Arial"/>
                <w:color w:val="000000" w:themeColor="text1"/>
                <w:sz w:val="18"/>
                <w:szCs w:val="20"/>
              </w:rPr>
              <w:t xml:space="preserve"> </w:t>
            </w:r>
            <w:r w:rsidR="003D736C">
              <w:rPr>
                <w:rFonts w:ascii="Arial" w:hAnsi="Arial" w:cs="Arial"/>
                <w:color w:val="000000" w:themeColor="text1"/>
                <w:sz w:val="18"/>
                <w:szCs w:val="20"/>
              </w:rPr>
              <w:t>%</w:t>
            </w:r>
          </w:p>
          <w:p w14:paraId="705AD9A4" w14:textId="43D5EA64" w:rsidR="005C7352" w:rsidRDefault="00CF3517"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A5319D">
              <w:rPr>
                <w:rFonts w:ascii="Arial" w:hAnsi="Arial" w:cs="Arial"/>
                <w:color w:val="000000" w:themeColor="text1"/>
                <w:sz w:val="18"/>
                <w:szCs w:val="20"/>
              </w:rPr>
              <w:t>5</w:t>
            </w:r>
            <w:r w:rsidR="005C7352">
              <w:rPr>
                <w:rFonts w:ascii="Arial" w:hAnsi="Arial" w:cs="Arial"/>
                <w:color w:val="000000" w:themeColor="text1"/>
                <w:sz w:val="18"/>
                <w:szCs w:val="20"/>
              </w:rPr>
              <w:t>,</w:t>
            </w:r>
            <w:r w:rsidR="00991846">
              <w:rPr>
                <w:rFonts w:ascii="Arial" w:hAnsi="Arial" w:cs="Arial"/>
                <w:color w:val="000000" w:themeColor="text1"/>
                <w:sz w:val="18"/>
                <w:szCs w:val="20"/>
              </w:rPr>
              <w:t>93</w:t>
            </w:r>
            <w:r w:rsidR="005C7352">
              <w:rPr>
                <w:rFonts w:ascii="Arial" w:hAnsi="Arial" w:cs="Arial"/>
                <w:color w:val="000000" w:themeColor="text1"/>
                <w:sz w:val="18"/>
                <w:szCs w:val="20"/>
              </w:rPr>
              <w:t xml:space="preserve"> %</w:t>
            </w:r>
          </w:p>
          <w:p w14:paraId="4929DAC9" w14:textId="1AF3560A" w:rsidR="005C7352" w:rsidRPr="00CE23CF" w:rsidRDefault="00991846" w:rsidP="00991846">
            <w:pPr>
              <w:jc w:val="center"/>
              <w:rPr>
                <w:rFonts w:ascii="Arial" w:hAnsi="Arial" w:cs="Arial"/>
                <w:color w:val="000000" w:themeColor="text1"/>
                <w:sz w:val="18"/>
                <w:szCs w:val="20"/>
              </w:rPr>
            </w:pPr>
            <w:r>
              <w:rPr>
                <w:rFonts w:ascii="Arial" w:hAnsi="Arial" w:cs="Arial"/>
                <w:color w:val="000000" w:themeColor="text1"/>
                <w:sz w:val="18"/>
                <w:szCs w:val="20"/>
              </w:rPr>
              <w:t>80</w:t>
            </w:r>
            <w:r w:rsidR="00BB763E">
              <w:rPr>
                <w:rFonts w:ascii="Arial" w:hAnsi="Arial" w:cs="Arial"/>
                <w:color w:val="000000" w:themeColor="text1"/>
                <w:sz w:val="18"/>
                <w:szCs w:val="20"/>
              </w:rPr>
              <w:t>,</w:t>
            </w:r>
            <w:r>
              <w:rPr>
                <w:rFonts w:ascii="Arial" w:hAnsi="Arial" w:cs="Arial"/>
                <w:color w:val="000000" w:themeColor="text1"/>
                <w:sz w:val="18"/>
                <w:szCs w:val="20"/>
              </w:rPr>
              <w:t>28</w:t>
            </w:r>
            <w:r w:rsidR="00CE23CF" w:rsidRPr="00CE23CF">
              <w:rPr>
                <w:rFonts w:ascii="Arial" w:hAnsi="Arial" w:cs="Arial"/>
                <w:color w:val="000000" w:themeColor="text1"/>
                <w:sz w:val="18"/>
                <w:szCs w:val="20"/>
              </w:rPr>
              <w:t xml:space="preserve"> %</w:t>
            </w:r>
          </w:p>
        </w:tc>
        <w:tc>
          <w:tcPr>
            <w:tcW w:w="3402" w:type="dxa"/>
            <w:vAlign w:val="center"/>
          </w:tcPr>
          <w:p w14:paraId="65BB31D3" w14:textId="7C9B5DD5" w:rsidR="00866716" w:rsidRPr="00141A92" w:rsidRDefault="00A5319D" w:rsidP="00810C72">
            <w:pPr>
              <w:jc w:val="center"/>
              <w:rPr>
                <w:rFonts w:ascii="Arial" w:hAnsi="Arial" w:cs="Arial"/>
                <w:color w:val="0070C0"/>
                <w:sz w:val="18"/>
                <w:szCs w:val="20"/>
              </w:rPr>
            </w:pPr>
            <w:r>
              <w:rPr>
                <w:rFonts w:ascii="Arial" w:hAnsi="Arial" w:cs="Arial"/>
                <w:color w:val="000000" w:themeColor="text1"/>
                <w:sz w:val="18"/>
                <w:szCs w:val="20"/>
              </w:rPr>
              <w:t>8</w:t>
            </w:r>
            <w:r w:rsidR="00810C72">
              <w:rPr>
                <w:rFonts w:ascii="Arial" w:hAnsi="Arial" w:cs="Arial"/>
                <w:color w:val="000000" w:themeColor="text1"/>
                <w:sz w:val="18"/>
                <w:szCs w:val="20"/>
              </w:rPr>
              <w:t>4</w:t>
            </w:r>
            <w:r w:rsidR="00CE63B2">
              <w:rPr>
                <w:rFonts w:ascii="Arial" w:hAnsi="Arial" w:cs="Arial"/>
                <w:color w:val="000000" w:themeColor="text1"/>
                <w:sz w:val="18"/>
                <w:szCs w:val="20"/>
              </w:rPr>
              <w:t>,</w:t>
            </w:r>
            <w:r w:rsidR="00810C72">
              <w:rPr>
                <w:rFonts w:ascii="Arial" w:hAnsi="Arial" w:cs="Arial"/>
                <w:color w:val="000000" w:themeColor="text1"/>
                <w:sz w:val="18"/>
                <w:szCs w:val="20"/>
              </w:rPr>
              <w:t>59</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029CC128"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6AB7929A" w:rsidR="003D736C" w:rsidRPr="00A23E05" w:rsidRDefault="003D736C" w:rsidP="000C72FB">
            <w:pPr>
              <w:pStyle w:val="Akapitzlist"/>
              <w:ind w:left="7"/>
              <w:rPr>
                <w:rFonts w:ascii="Arial" w:hAnsi="Arial" w:cs="Arial"/>
                <w:sz w:val="18"/>
                <w:szCs w:val="18"/>
              </w:rPr>
            </w:pPr>
            <w:r w:rsidRPr="00A23E05">
              <w:rPr>
                <w:rFonts w:ascii="Arial" w:hAnsi="Arial" w:cs="Arial"/>
                <w:sz w:val="18"/>
                <w:szCs w:val="18"/>
              </w:rPr>
              <w:t>0</w:t>
            </w:r>
            <w:r w:rsidR="000C72FB">
              <w:rPr>
                <w:rFonts w:ascii="Arial" w:hAnsi="Arial" w:cs="Arial"/>
                <w:sz w:val="18"/>
                <w:szCs w:val="18"/>
              </w:rPr>
              <w:t>4</w:t>
            </w:r>
            <w:r w:rsidRPr="00A23E05">
              <w:rPr>
                <w:rFonts w:ascii="Arial" w:hAnsi="Arial" w:cs="Arial"/>
                <w:sz w:val="18"/>
                <w:szCs w:val="18"/>
              </w:rPr>
              <w:t>.2019 r.</w:t>
            </w:r>
          </w:p>
        </w:tc>
        <w:tc>
          <w:tcPr>
            <w:tcW w:w="2802" w:type="dxa"/>
          </w:tcPr>
          <w:p w14:paraId="399B8F13" w14:textId="77777777" w:rsidR="003D736C" w:rsidRDefault="003D736C" w:rsidP="000C72FB">
            <w:pPr>
              <w:pStyle w:val="Akapitzlist"/>
              <w:ind w:left="7"/>
              <w:rPr>
                <w:rFonts w:ascii="Arial" w:hAnsi="Arial" w:cs="Arial"/>
                <w:sz w:val="18"/>
                <w:szCs w:val="18"/>
              </w:rPr>
            </w:pPr>
            <w:r w:rsidRPr="00A23E05">
              <w:rPr>
                <w:rFonts w:ascii="Arial" w:hAnsi="Arial" w:cs="Arial"/>
                <w:sz w:val="18"/>
                <w:szCs w:val="18"/>
              </w:rPr>
              <w:t>- osiągnięty</w:t>
            </w:r>
          </w:p>
          <w:p w14:paraId="12F673F9" w14:textId="77777777" w:rsidR="000C72FB" w:rsidRPr="000C72FB" w:rsidRDefault="000C72FB" w:rsidP="000C72FB">
            <w:pPr>
              <w:pStyle w:val="Akapitzlist"/>
              <w:ind w:left="7"/>
              <w:rPr>
                <w:rFonts w:ascii="Arial" w:hAnsi="Arial" w:cs="Arial"/>
                <w:sz w:val="18"/>
                <w:szCs w:val="18"/>
              </w:rPr>
            </w:pPr>
            <w:r w:rsidRPr="000C72FB">
              <w:rPr>
                <w:rFonts w:ascii="Arial" w:hAnsi="Arial" w:cs="Arial"/>
                <w:sz w:val="18"/>
                <w:szCs w:val="18"/>
              </w:rPr>
              <w:t>Opóźnienie wynikało z przedłużających się konsultacji członków Zespołu projektowego.</w:t>
            </w:r>
          </w:p>
          <w:p w14:paraId="13CBC205" w14:textId="77777777" w:rsidR="000C72FB" w:rsidRPr="000C72FB" w:rsidRDefault="000C72FB" w:rsidP="000C72FB">
            <w:pPr>
              <w:pStyle w:val="Akapitzlist"/>
              <w:ind w:left="7"/>
              <w:rPr>
                <w:rFonts w:ascii="Arial" w:hAnsi="Arial" w:cs="Arial"/>
                <w:sz w:val="18"/>
                <w:szCs w:val="18"/>
              </w:rPr>
            </w:pPr>
            <w:r w:rsidRPr="000C72FB">
              <w:rPr>
                <w:rFonts w:ascii="Arial" w:hAnsi="Arial" w:cs="Arial"/>
                <w:sz w:val="18"/>
                <w:szCs w:val="18"/>
              </w:rPr>
              <w:t>Kamień milowy został osiągnięty przed datą punktu krytycznego, określoną w harmonogramie kamieni milowych, tj. 2020-06-30.</w:t>
            </w:r>
          </w:p>
          <w:p w14:paraId="618AC5D5" w14:textId="016416EA" w:rsidR="000C72FB" w:rsidRPr="00A23E05" w:rsidRDefault="000C72FB" w:rsidP="000C72FB">
            <w:pPr>
              <w:pStyle w:val="Akapitzlist"/>
              <w:ind w:left="7"/>
              <w:rPr>
                <w:rFonts w:ascii="Arial" w:hAnsi="Arial" w:cs="Arial"/>
                <w:sz w:val="18"/>
                <w:szCs w:val="18"/>
              </w:rPr>
            </w:pP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2BA51FCF" w:rsidR="003D736C" w:rsidRPr="00A23E05" w:rsidRDefault="00EA2F98" w:rsidP="00DC7E79">
            <w:pPr>
              <w:pStyle w:val="Akapitzlist"/>
              <w:ind w:left="7"/>
              <w:rPr>
                <w:rFonts w:ascii="Arial" w:hAnsi="Arial" w:cs="Arial"/>
                <w:sz w:val="18"/>
                <w:szCs w:val="18"/>
              </w:rPr>
            </w:pPr>
            <w:r>
              <w:rPr>
                <w:rFonts w:ascii="Arial" w:hAnsi="Arial" w:cs="Arial"/>
                <w:sz w:val="18"/>
                <w:szCs w:val="18"/>
              </w:rPr>
              <w:t>0</w:t>
            </w:r>
            <w:r w:rsidR="00DC7E79">
              <w:rPr>
                <w:rFonts w:ascii="Arial" w:hAnsi="Arial" w:cs="Arial"/>
                <w:sz w:val="18"/>
                <w:szCs w:val="18"/>
              </w:rPr>
              <w:t>4</w:t>
            </w:r>
            <w:r>
              <w:rPr>
                <w:rFonts w:ascii="Arial" w:hAnsi="Arial" w:cs="Arial"/>
                <w:sz w:val="18"/>
                <w:szCs w:val="18"/>
              </w:rPr>
              <w:t>.2020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lastRenderedPageBreak/>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1D9A4395" w:rsidR="003D736C" w:rsidRPr="00EA2F98" w:rsidRDefault="00EA2F98" w:rsidP="00104573">
            <w:pPr>
              <w:pStyle w:val="Akapitzlist"/>
              <w:ind w:left="7"/>
              <w:rPr>
                <w:rFonts w:ascii="Arial" w:hAnsi="Arial" w:cs="Arial"/>
                <w:sz w:val="18"/>
                <w:szCs w:val="18"/>
              </w:rPr>
            </w:pPr>
            <w:r>
              <w:rPr>
                <w:rFonts w:ascii="Arial" w:hAnsi="Arial" w:cs="Arial"/>
                <w:sz w:val="18"/>
                <w:szCs w:val="18"/>
              </w:rPr>
              <w:t>0</w:t>
            </w:r>
            <w:r w:rsidR="00104573">
              <w:rPr>
                <w:rFonts w:ascii="Arial" w:hAnsi="Arial" w:cs="Arial"/>
                <w:sz w:val="18"/>
                <w:szCs w:val="18"/>
              </w:rPr>
              <w:t>6</w:t>
            </w:r>
            <w:r>
              <w:rPr>
                <w:rFonts w:ascii="Arial" w:hAnsi="Arial" w:cs="Arial"/>
                <w:sz w:val="18"/>
                <w:szCs w:val="18"/>
              </w:rPr>
              <w:t>.</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765BA1F"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w:t>
            </w:r>
            <w:r w:rsidR="00AE43E9">
              <w:rPr>
                <w:rFonts w:ascii="Arial" w:hAnsi="Arial" w:cs="Arial"/>
                <w:sz w:val="18"/>
                <w:szCs w:val="18"/>
              </w:rPr>
              <w:t>ę</w:t>
            </w:r>
            <w:r w:rsidRPr="00A51E96">
              <w:rPr>
                <w:rFonts w:ascii="Arial" w:hAnsi="Arial" w:cs="Arial"/>
                <w:sz w:val="18"/>
                <w:szCs w:val="18"/>
              </w:rPr>
              <w:t xml:space="preserve">powaniach o udzielenie zamówień publicznych na elementy infrastruktury informatycznej. </w:t>
            </w:r>
          </w:p>
          <w:p w14:paraId="326BA878" w14:textId="762A8AFA" w:rsidR="0000292B" w:rsidRPr="00A51E96" w:rsidRDefault="00A51E96" w:rsidP="00DC7E79">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w:t>
            </w:r>
            <w:r w:rsidR="00DC7E79">
              <w:rPr>
                <w:rFonts w:ascii="Arial" w:hAnsi="Arial" w:cs="Arial"/>
                <w:sz w:val="18"/>
                <w:szCs w:val="18"/>
              </w:rPr>
              <w:t>9</w:t>
            </w:r>
            <w:r w:rsidR="0000292B" w:rsidRPr="00A51E96">
              <w:rPr>
                <w:rFonts w:ascii="Arial" w:hAnsi="Arial" w:cs="Arial"/>
                <w:sz w:val="18"/>
                <w:szCs w:val="18"/>
              </w:rPr>
              <w:t>.202</w:t>
            </w:r>
            <w:r w:rsidR="00DC7E79">
              <w:rPr>
                <w:rFonts w:ascii="Arial" w:hAnsi="Arial" w:cs="Arial"/>
                <w:sz w:val="18"/>
                <w:szCs w:val="18"/>
              </w:rPr>
              <w:t>1</w:t>
            </w:r>
            <w:r w:rsidR="0000292B" w:rsidRPr="00A51E96">
              <w:rPr>
                <w:rFonts w:ascii="Arial" w:hAnsi="Arial" w:cs="Arial"/>
                <w:sz w:val="18"/>
                <w:szCs w:val="18"/>
              </w:rPr>
              <w:t xml:space="preserve">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0F3A8E76" w:rsidR="003D736C" w:rsidRPr="00EA2F98" w:rsidRDefault="00841607" w:rsidP="003D736C">
            <w:pPr>
              <w:pStyle w:val="Akapitzlist"/>
              <w:ind w:left="7"/>
              <w:rPr>
                <w:rFonts w:ascii="Arial" w:hAnsi="Arial" w:cs="Arial"/>
                <w:sz w:val="18"/>
                <w:szCs w:val="18"/>
              </w:rPr>
            </w:pPr>
            <w:r>
              <w:rPr>
                <w:rFonts w:ascii="Arial" w:hAnsi="Arial" w:cs="Arial"/>
                <w:sz w:val="18"/>
                <w:szCs w:val="18"/>
              </w:rPr>
              <w:t>09.2020 r.</w:t>
            </w:r>
          </w:p>
        </w:tc>
        <w:tc>
          <w:tcPr>
            <w:tcW w:w="2802" w:type="dxa"/>
          </w:tcPr>
          <w:p w14:paraId="45B3F850" w14:textId="78C023B5"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9E5BE5">
              <w:rPr>
                <w:rFonts w:ascii="Arial" w:hAnsi="Arial" w:cs="Arial"/>
                <w:sz w:val="18"/>
                <w:szCs w:val="18"/>
              </w:rPr>
              <w:t>osiągnięty</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22A42B60" w14:textId="4FD3415A" w:rsidR="0000292B" w:rsidRPr="00A51E96" w:rsidRDefault="009E5BE5">
            <w:pPr>
              <w:rPr>
                <w:rFonts w:ascii="Arial" w:hAnsi="Arial" w:cs="Arial"/>
                <w:b/>
                <w:sz w:val="18"/>
                <w:szCs w:val="18"/>
              </w:rPr>
            </w:pPr>
            <w:r>
              <w:rPr>
                <w:rFonts w:ascii="Arial" w:hAnsi="Arial" w:cs="Arial"/>
                <w:sz w:val="18"/>
                <w:szCs w:val="18"/>
              </w:rPr>
              <w:t>Kamień milowy został osiągnięty przed datą punktu ostatecznego, określoną w harmonogramie kamieni milowych, tj</w:t>
            </w:r>
            <w:r w:rsidR="00A5319D">
              <w:rPr>
                <w:rFonts w:ascii="Arial" w:hAnsi="Arial" w:cs="Arial"/>
                <w:sz w:val="18"/>
                <w:szCs w:val="18"/>
              </w:rPr>
              <w:t>.</w:t>
            </w:r>
            <w:r w:rsidRPr="00A51E96" w:rsidDel="009E5BE5">
              <w:rPr>
                <w:rFonts w:ascii="Arial" w:hAnsi="Arial" w:cs="Arial"/>
                <w:sz w:val="18"/>
                <w:szCs w:val="18"/>
              </w:rPr>
              <w:t xml:space="preserve"> </w:t>
            </w:r>
            <w:r w:rsidR="0000292B" w:rsidRPr="00A51E96">
              <w:rPr>
                <w:rFonts w:ascii="Arial" w:hAnsi="Arial" w:cs="Arial"/>
                <w:sz w:val="18"/>
                <w:szCs w:val="18"/>
              </w:rPr>
              <w:t>–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07BF7BA5"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5DE2F196" w:rsidR="003D736C" w:rsidRPr="00A23E05" w:rsidRDefault="00A5319D" w:rsidP="003D736C">
            <w:pPr>
              <w:pStyle w:val="Akapitzlist"/>
              <w:ind w:left="7"/>
              <w:rPr>
                <w:rFonts w:ascii="Arial" w:hAnsi="Arial" w:cs="Arial"/>
                <w:sz w:val="18"/>
                <w:szCs w:val="18"/>
              </w:rPr>
            </w:pPr>
            <w:r>
              <w:rPr>
                <w:rFonts w:ascii="Arial" w:hAnsi="Arial" w:cs="Arial"/>
                <w:sz w:val="18"/>
                <w:szCs w:val="18"/>
              </w:rPr>
              <w:t>08.2021 r.</w:t>
            </w:r>
          </w:p>
        </w:tc>
        <w:tc>
          <w:tcPr>
            <w:tcW w:w="2802" w:type="dxa"/>
          </w:tcPr>
          <w:p w14:paraId="15DB2359" w14:textId="0E2C6622" w:rsidR="003D736C" w:rsidRPr="003A3CFF" w:rsidRDefault="003D736C" w:rsidP="009E5BE5">
            <w:pPr>
              <w:rPr>
                <w:rFonts w:ascii="Arial" w:hAnsi="Arial" w:cs="Arial"/>
                <w:sz w:val="18"/>
                <w:szCs w:val="18"/>
              </w:rPr>
            </w:pPr>
            <w:r w:rsidRPr="003A3CFF">
              <w:rPr>
                <w:rFonts w:ascii="Arial" w:hAnsi="Arial" w:cs="Arial"/>
                <w:sz w:val="18"/>
                <w:szCs w:val="18"/>
              </w:rPr>
              <w:t xml:space="preserve">- </w:t>
            </w:r>
            <w:r w:rsidR="00A5319D">
              <w:rPr>
                <w:rFonts w:ascii="Arial" w:hAnsi="Arial" w:cs="Arial"/>
                <w:sz w:val="18"/>
                <w:szCs w:val="18"/>
              </w:rPr>
              <w:t>osiągnięty</w:t>
            </w:r>
          </w:p>
          <w:p w14:paraId="6D45F223" w14:textId="77777777" w:rsidR="00A5319D" w:rsidRPr="00A5319D" w:rsidRDefault="00A5319D" w:rsidP="00A5319D">
            <w:pPr>
              <w:rPr>
                <w:rFonts w:ascii="Arial" w:hAnsi="Arial" w:cs="Arial"/>
                <w:sz w:val="18"/>
                <w:szCs w:val="18"/>
              </w:rPr>
            </w:pPr>
            <w:r w:rsidRPr="00A5319D">
              <w:rPr>
                <w:rFonts w:ascii="Arial" w:hAnsi="Arial" w:cs="Arial"/>
                <w:sz w:val="18"/>
                <w:szCs w:val="18"/>
              </w:rPr>
              <w:t xml:space="preserve">Opóźnienie wynika z przyjętego trybu dokonywania migracji dokumentów partiami. Przed pierwszą turą testów funkcjonalnych (12.04.2021) Wykonawca dokonał migracji pierwszej części dokumentów. Przed kolejnymi turami były domigrowywane kolejne partie dokumentów. </w:t>
            </w:r>
          </w:p>
          <w:p w14:paraId="2F67215A" w14:textId="16F8CC76" w:rsidR="00A5319D" w:rsidRPr="00A5319D" w:rsidRDefault="00A5319D" w:rsidP="00A5319D">
            <w:pPr>
              <w:rPr>
                <w:rFonts w:ascii="Arial" w:hAnsi="Arial" w:cs="Arial"/>
                <w:sz w:val="18"/>
                <w:szCs w:val="18"/>
              </w:rPr>
            </w:pPr>
            <w:r w:rsidRPr="00A5319D">
              <w:rPr>
                <w:rFonts w:ascii="Arial" w:hAnsi="Arial" w:cs="Arial"/>
                <w:sz w:val="18"/>
                <w:szCs w:val="18"/>
              </w:rPr>
              <w:t>Całość dokumentów została zmigrowana z systemów źródłowych w dniu 31 maja 2021 r. Z uwagi na zgłoszone błędy poprawności migracji dokonywano kolejnych migracji. W dniu 06.08.2021 Wykonawca przedstawił do odbioru System po te</w:t>
            </w:r>
            <w:r w:rsidRPr="00A5319D">
              <w:rPr>
                <w:rFonts w:ascii="Arial" w:hAnsi="Arial" w:cs="Arial"/>
                <w:sz w:val="18"/>
                <w:szCs w:val="18"/>
              </w:rPr>
              <w:lastRenderedPageBreak/>
              <w:t xml:space="preserve">stach wraz ze zmigrowanymi informacjami. Produkt </w:t>
            </w:r>
            <w:r>
              <w:rPr>
                <w:rFonts w:ascii="Arial" w:hAnsi="Arial" w:cs="Arial"/>
                <w:sz w:val="18"/>
                <w:szCs w:val="18"/>
              </w:rPr>
              <w:t xml:space="preserve">został odebrany </w:t>
            </w:r>
            <w:r w:rsidRPr="00A5319D">
              <w:rPr>
                <w:rFonts w:ascii="Arial" w:hAnsi="Arial" w:cs="Arial"/>
                <w:sz w:val="18"/>
                <w:szCs w:val="18"/>
              </w:rPr>
              <w:t>przez Zamawiającego.</w:t>
            </w:r>
          </w:p>
          <w:p w14:paraId="505CEAB2" w14:textId="12E9CBA3" w:rsidR="00A90257" w:rsidRPr="00A23E05" w:rsidRDefault="00A5319D" w:rsidP="00A5319D">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A51E96" w:rsidDel="009E5BE5">
              <w:rPr>
                <w:rFonts w:ascii="Arial" w:hAnsi="Arial" w:cs="Arial"/>
                <w:sz w:val="18"/>
                <w:szCs w:val="18"/>
              </w:rPr>
              <w:t xml:space="preserve"> </w:t>
            </w:r>
            <w:r w:rsidRPr="00A51E96">
              <w:rPr>
                <w:rFonts w:ascii="Arial" w:hAnsi="Arial" w:cs="Arial"/>
                <w:sz w:val="18"/>
                <w:szCs w:val="18"/>
              </w:rPr>
              <w:t xml:space="preserve">– </w:t>
            </w:r>
            <w:r>
              <w:rPr>
                <w:rFonts w:ascii="Arial" w:hAnsi="Arial" w:cs="Arial"/>
                <w:sz w:val="18"/>
                <w:szCs w:val="18"/>
              </w:rPr>
              <w:t>25</w:t>
            </w:r>
            <w:r w:rsidRPr="00A51E96">
              <w:rPr>
                <w:rFonts w:ascii="Arial" w:hAnsi="Arial" w:cs="Arial"/>
                <w:sz w:val="18"/>
                <w:szCs w:val="18"/>
              </w:rPr>
              <w:t>.0</w:t>
            </w:r>
            <w:r>
              <w:rPr>
                <w:rFonts w:ascii="Arial" w:hAnsi="Arial" w:cs="Arial"/>
                <w:sz w:val="18"/>
                <w:szCs w:val="18"/>
              </w:rPr>
              <w:t>8</w:t>
            </w:r>
            <w:r w:rsidRPr="00A51E96">
              <w:rPr>
                <w:rFonts w:ascii="Arial" w:hAnsi="Arial" w:cs="Arial"/>
                <w:sz w:val="18"/>
                <w:szCs w:val="18"/>
              </w:rPr>
              <w:t>.202</w:t>
            </w:r>
            <w:r>
              <w:rPr>
                <w:rFonts w:ascii="Arial" w:hAnsi="Arial" w:cs="Arial"/>
                <w:sz w:val="18"/>
                <w:szCs w:val="18"/>
              </w:rPr>
              <w:t>1</w:t>
            </w:r>
            <w:r w:rsidRPr="00A51E96">
              <w:rPr>
                <w:rFonts w:ascii="Arial" w:hAnsi="Arial" w:cs="Arial"/>
                <w:sz w:val="18"/>
                <w:szCs w:val="18"/>
              </w:rPr>
              <w:t xml:space="preserve"> r.</w:t>
            </w:r>
          </w:p>
        </w:tc>
      </w:tr>
      <w:tr w:rsidR="003D736C" w:rsidRPr="002B50C0" w14:paraId="53C7CEBB" w14:textId="77777777" w:rsidTr="006B5117">
        <w:tc>
          <w:tcPr>
            <w:tcW w:w="2127" w:type="dxa"/>
          </w:tcPr>
          <w:p w14:paraId="06B86DDA" w14:textId="70356362" w:rsidR="003D736C" w:rsidRPr="00A23E05" w:rsidRDefault="003D736C" w:rsidP="003D736C">
            <w:pPr>
              <w:rPr>
                <w:rFonts w:ascii="Arial" w:hAnsi="Arial" w:cs="Arial"/>
                <w:sz w:val="18"/>
                <w:szCs w:val="18"/>
              </w:rPr>
            </w:pPr>
            <w:r w:rsidRPr="00A23E05">
              <w:rPr>
                <w:rFonts w:ascii="Arial" w:hAnsi="Arial" w:cs="Arial"/>
                <w:sz w:val="18"/>
                <w:szCs w:val="18"/>
              </w:rPr>
              <w:lastRenderedPageBreak/>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1478F7B0" w:rsidR="003D736C" w:rsidRPr="00A23E05" w:rsidRDefault="00FD67E0" w:rsidP="00165A48">
            <w:pPr>
              <w:pStyle w:val="Akapitzlist"/>
              <w:ind w:left="7"/>
              <w:rPr>
                <w:rFonts w:ascii="Arial" w:hAnsi="Arial" w:cs="Arial"/>
                <w:sz w:val="18"/>
                <w:szCs w:val="18"/>
              </w:rPr>
            </w:pPr>
            <w:r>
              <w:rPr>
                <w:rFonts w:ascii="Arial" w:hAnsi="Arial" w:cs="Arial"/>
                <w:sz w:val="18"/>
                <w:szCs w:val="18"/>
              </w:rPr>
              <w:t>08.2021 r.</w:t>
            </w:r>
          </w:p>
        </w:tc>
        <w:tc>
          <w:tcPr>
            <w:tcW w:w="2802" w:type="dxa"/>
          </w:tcPr>
          <w:p w14:paraId="2293125D" w14:textId="2F4842CF" w:rsidR="00691F0E" w:rsidRDefault="00691F0E" w:rsidP="00691F0E">
            <w:pPr>
              <w:ind w:right="-392"/>
              <w:rPr>
                <w:rFonts w:ascii="Arial" w:hAnsi="Arial" w:cs="Arial"/>
                <w:sz w:val="18"/>
                <w:szCs w:val="18"/>
              </w:rPr>
            </w:pPr>
            <w:r w:rsidRPr="00A23E05">
              <w:rPr>
                <w:rFonts w:ascii="Arial" w:hAnsi="Arial" w:cs="Arial"/>
                <w:sz w:val="18"/>
                <w:szCs w:val="18"/>
              </w:rPr>
              <w:t xml:space="preserve">- </w:t>
            </w:r>
            <w:r w:rsidR="00FD67E0">
              <w:rPr>
                <w:rFonts w:ascii="Arial" w:hAnsi="Arial" w:cs="Arial"/>
                <w:sz w:val="18"/>
                <w:szCs w:val="18"/>
              </w:rPr>
              <w:t>osiągnięty</w:t>
            </w:r>
          </w:p>
          <w:p w14:paraId="145DD9F1" w14:textId="7E4CF9B9" w:rsidR="00F807E8" w:rsidRDefault="00FD67E0" w:rsidP="00FD67E0">
            <w:pPr>
              <w:rPr>
                <w:rFonts w:ascii="Arial" w:hAnsi="Arial" w:cs="Arial"/>
                <w:sz w:val="18"/>
                <w:szCs w:val="18"/>
              </w:rPr>
            </w:pPr>
            <w:r>
              <w:rPr>
                <w:rFonts w:ascii="Arial" w:hAnsi="Arial" w:cs="Arial"/>
                <w:sz w:val="18"/>
                <w:szCs w:val="18"/>
              </w:rPr>
              <w:t xml:space="preserve">Przekroczenie terminu osiągnięcia kamienia milowego wynikało z konieczności zwiększenia liczby tur testów z 3 do 5, z uwagi na zdalną ich realizację spowodowaną pandemią. </w:t>
            </w:r>
          </w:p>
          <w:p w14:paraId="288A1156" w14:textId="7CC35C5A" w:rsidR="003D736C" w:rsidRPr="00A23E05" w:rsidRDefault="00FD67E0" w:rsidP="00FD67E0">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A51E96" w:rsidDel="009E5BE5">
              <w:rPr>
                <w:rFonts w:ascii="Arial" w:hAnsi="Arial" w:cs="Arial"/>
                <w:sz w:val="18"/>
                <w:szCs w:val="18"/>
              </w:rPr>
              <w:t xml:space="preserve"> </w:t>
            </w:r>
            <w:r w:rsidRPr="00A51E96">
              <w:rPr>
                <w:rFonts w:ascii="Arial" w:hAnsi="Arial" w:cs="Arial"/>
                <w:sz w:val="18"/>
                <w:szCs w:val="18"/>
              </w:rPr>
              <w:t xml:space="preserve">– </w:t>
            </w:r>
            <w:r>
              <w:rPr>
                <w:rFonts w:ascii="Arial" w:hAnsi="Arial" w:cs="Arial"/>
                <w:sz w:val="18"/>
                <w:szCs w:val="18"/>
              </w:rPr>
              <w:t>07</w:t>
            </w:r>
            <w:r w:rsidRPr="00A51E96">
              <w:rPr>
                <w:rFonts w:ascii="Arial" w:hAnsi="Arial" w:cs="Arial"/>
                <w:sz w:val="18"/>
                <w:szCs w:val="18"/>
              </w:rPr>
              <w:t>.0</w:t>
            </w:r>
            <w:r>
              <w:rPr>
                <w:rFonts w:ascii="Arial" w:hAnsi="Arial" w:cs="Arial"/>
                <w:sz w:val="18"/>
                <w:szCs w:val="18"/>
              </w:rPr>
              <w:t>9</w:t>
            </w:r>
            <w:r w:rsidRPr="00A51E96">
              <w:rPr>
                <w:rFonts w:ascii="Arial" w:hAnsi="Arial" w:cs="Arial"/>
                <w:sz w:val="18"/>
                <w:szCs w:val="18"/>
              </w:rPr>
              <w:t>.202</w:t>
            </w:r>
            <w:r>
              <w:rPr>
                <w:rFonts w:ascii="Arial" w:hAnsi="Arial" w:cs="Arial"/>
                <w:sz w:val="18"/>
                <w:szCs w:val="18"/>
              </w:rPr>
              <w:t>1</w:t>
            </w:r>
            <w:r w:rsidRPr="00A51E96">
              <w:rPr>
                <w:rFonts w:ascii="Arial" w:hAnsi="Arial" w:cs="Arial"/>
                <w:sz w:val="18"/>
                <w:szCs w:val="18"/>
              </w:rPr>
              <w:t xml:space="preserve"> r.</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3CDC008C" w:rsidR="003D736C" w:rsidRPr="00A23E05" w:rsidRDefault="003D736C" w:rsidP="0015674F">
            <w:pPr>
              <w:rPr>
                <w:rFonts w:ascii="Arial" w:hAnsi="Arial" w:cs="Arial"/>
                <w:color w:val="0070C0"/>
                <w:sz w:val="18"/>
                <w:szCs w:val="18"/>
              </w:rPr>
            </w:pPr>
            <w:r w:rsidRPr="00A23E05">
              <w:rPr>
                <w:rFonts w:ascii="Arial" w:hAnsi="Arial" w:cs="Arial"/>
                <w:sz w:val="18"/>
                <w:szCs w:val="18"/>
              </w:rPr>
              <w:t xml:space="preserve">1 (wartość docelowa </w:t>
            </w:r>
            <w:r w:rsidR="0015674F">
              <w:rPr>
                <w:rFonts w:ascii="Arial" w:hAnsi="Arial" w:cs="Arial"/>
                <w:sz w:val="18"/>
                <w:szCs w:val="18"/>
              </w:rPr>
              <w:t>1</w:t>
            </w:r>
            <w:r w:rsidRPr="00A23E05">
              <w:rPr>
                <w:rFonts w:ascii="Arial" w:hAnsi="Arial" w:cs="Arial"/>
                <w:sz w:val="18"/>
                <w:szCs w:val="18"/>
              </w:rPr>
              <w:t xml:space="preserve"> szt.), 2 (wartość docelowa – 1 szt.), 3 (wartość docelowa – </w:t>
            </w:r>
            <w:r w:rsidR="0015674F">
              <w:rPr>
                <w:rFonts w:ascii="Arial" w:hAnsi="Arial" w:cs="Arial"/>
                <w:sz w:val="18"/>
                <w:szCs w:val="18"/>
              </w:rPr>
              <w:t>1</w:t>
            </w:r>
            <w:r w:rsidRPr="00A23E05">
              <w:rPr>
                <w:rFonts w:ascii="Arial" w:hAnsi="Arial" w:cs="Arial"/>
                <w:sz w:val="18"/>
                <w:szCs w:val="18"/>
              </w:rPr>
              <w:t xml:space="preserve"> </w:t>
            </w:r>
            <w:r w:rsidR="0015674F">
              <w:rPr>
                <w:rFonts w:ascii="Arial" w:hAnsi="Arial" w:cs="Arial"/>
                <w:sz w:val="18"/>
                <w:szCs w:val="18"/>
              </w:rPr>
              <w:t>szt.</w:t>
            </w:r>
            <w:r w:rsidRPr="00A23E05">
              <w:rPr>
                <w:rFonts w:ascii="Arial" w:hAnsi="Arial" w:cs="Arial"/>
                <w:sz w:val="18"/>
                <w:szCs w:val="18"/>
              </w:rPr>
              <w:t xml:space="preserve">), 4 ( wartość docelowa </w:t>
            </w:r>
            <w:r w:rsidR="0015674F">
              <w:rPr>
                <w:rFonts w:ascii="Arial" w:hAnsi="Arial" w:cs="Arial"/>
                <w:sz w:val="18"/>
                <w:szCs w:val="18"/>
              </w:rPr>
              <w:t>6</w:t>
            </w:r>
            <w:r w:rsidRPr="00A23E05">
              <w:rPr>
                <w:rFonts w:ascii="Arial" w:hAnsi="Arial" w:cs="Arial"/>
                <w:sz w:val="18"/>
                <w:szCs w:val="18"/>
              </w:rPr>
              <w:t xml:space="preserve"> osób), 5 (wartość docelowa – </w:t>
            </w:r>
            <w:r w:rsidR="0015674F">
              <w:rPr>
                <w:rFonts w:ascii="Arial" w:hAnsi="Arial" w:cs="Arial"/>
                <w:sz w:val="18"/>
                <w:szCs w:val="18"/>
              </w:rPr>
              <w:t>120 osób</w:t>
            </w:r>
            <w:r w:rsidRPr="00A23E05">
              <w:rPr>
                <w:rFonts w:ascii="Arial" w:hAnsi="Arial" w:cs="Arial"/>
                <w:sz w:val="18"/>
                <w:szCs w:val="18"/>
              </w:rPr>
              <w:t>)</w:t>
            </w:r>
            <w:r w:rsidRPr="00A23E05">
              <w:rPr>
                <w:rFonts w:ascii="Arial" w:hAnsi="Arial" w:cs="Arial"/>
                <w:color w:val="0070C0"/>
                <w:sz w:val="18"/>
                <w:szCs w:val="18"/>
              </w:rPr>
              <w:t xml:space="preserve"> </w:t>
            </w:r>
          </w:p>
        </w:tc>
        <w:tc>
          <w:tcPr>
            <w:tcW w:w="1289" w:type="dxa"/>
          </w:tcPr>
          <w:p w14:paraId="2BD29688" w14:textId="7BCC75FE" w:rsidR="003D736C" w:rsidRPr="00A23E05" w:rsidRDefault="00F36823" w:rsidP="00F36823">
            <w:pPr>
              <w:rPr>
                <w:rFonts w:ascii="Arial" w:hAnsi="Arial" w:cs="Arial"/>
                <w:sz w:val="18"/>
                <w:szCs w:val="18"/>
              </w:rPr>
            </w:pPr>
            <w:r>
              <w:rPr>
                <w:rFonts w:ascii="Arial" w:hAnsi="Arial" w:cs="Arial"/>
                <w:sz w:val="18"/>
                <w:szCs w:val="18"/>
              </w:rPr>
              <w:t>1</w:t>
            </w:r>
            <w:r w:rsidR="003D736C" w:rsidRPr="00A23E05">
              <w:rPr>
                <w:rFonts w:ascii="Arial" w:hAnsi="Arial" w:cs="Arial"/>
                <w:sz w:val="18"/>
                <w:szCs w:val="18"/>
              </w:rPr>
              <w:t>0.2021 r.</w:t>
            </w:r>
          </w:p>
        </w:tc>
        <w:tc>
          <w:tcPr>
            <w:tcW w:w="1914" w:type="dxa"/>
          </w:tcPr>
          <w:p w14:paraId="48E59E0C" w14:textId="5D47E195" w:rsidR="003D736C" w:rsidRPr="00A23E05" w:rsidRDefault="001677B4" w:rsidP="003D736C">
            <w:pPr>
              <w:pStyle w:val="Akapitzlist"/>
              <w:ind w:left="7"/>
              <w:rPr>
                <w:rFonts w:ascii="Arial" w:hAnsi="Arial" w:cs="Arial"/>
                <w:sz w:val="18"/>
                <w:szCs w:val="18"/>
              </w:rPr>
            </w:pPr>
            <w:r>
              <w:rPr>
                <w:rFonts w:ascii="Arial" w:hAnsi="Arial" w:cs="Arial"/>
                <w:sz w:val="18"/>
                <w:szCs w:val="18"/>
              </w:rPr>
              <w:t>10.2021 r.</w:t>
            </w:r>
          </w:p>
        </w:tc>
        <w:tc>
          <w:tcPr>
            <w:tcW w:w="2802" w:type="dxa"/>
          </w:tcPr>
          <w:p w14:paraId="06B5D44D" w14:textId="5A082028" w:rsidR="003D736C" w:rsidRDefault="003D736C" w:rsidP="00FD67E0">
            <w:pPr>
              <w:rPr>
                <w:rFonts w:ascii="Arial" w:hAnsi="Arial" w:cs="Arial"/>
                <w:sz w:val="18"/>
                <w:szCs w:val="18"/>
              </w:rPr>
            </w:pPr>
            <w:r w:rsidRPr="00A23E05">
              <w:rPr>
                <w:rFonts w:ascii="Arial" w:hAnsi="Arial" w:cs="Arial"/>
                <w:sz w:val="18"/>
                <w:szCs w:val="18"/>
              </w:rPr>
              <w:t xml:space="preserve">- </w:t>
            </w:r>
            <w:r w:rsidR="00A35FE2">
              <w:rPr>
                <w:rFonts w:ascii="Arial" w:hAnsi="Arial" w:cs="Arial"/>
                <w:sz w:val="18"/>
                <w:szCs w:val="18"/>
              </w:rPr>
              <w:t>osiągnięty</w:t>
            </w:r>
          </w:p>
          <w:p w14:paraId="2BED0681" w14:textId="46691EC4" w:rsidR="003A663A" w:rsidRPr="00A23E05" w:rsidRDefault="00A35FE2" w:rsidP="00A35FE2">
            <w:pPr>
              <w:rPr>
                <w:rFonts w:ascii="Arial" w:hAnsi="Arial" w:cs="Arial"/>
                <w:sz w:val="18"/>
                <w:szCs w:val="18"/>
              </w:rPr>
            </w:pPr>
            <w:r>
              <w:rPr>
                <w:rFonts w:ascii="Arial" w:hAnsi="Arial" w:cs="Arial"/>
                <w:sz w:val="18"/>
                <w:szCs w:val="18"/>
              </w:rPr>
              <w:t>P</w:t>
            </w:r>
            <w:r w:rsidR="003A663A">
              <w:rPr>
                <w:rFonts w:ascii="Arial" w:hAnsi="Arial" w:cs="Arial"/>
                <w:sz w:val="18"/>
                <w:szCs w:val="18"/>
              </w:rPr>
              <w:t xml:space="preserve">rodukcyjne wdrożenie dla pracowników resortu finansów </w:t>
            </w:r>
            <w:r>
              <w:rPr>
                <w:rFonts w:ascii="Arial" w:hAnsi="Arial" w:cs="Arial"/>
                <w:sz w:val="18"/>
                <w:szCs w:val="18"/>
              </w:rPr>
              <w:t>nastąpiło</w:t>
            </w:r>
            <w:r w:rsidR="003A663A">
              <w:rPr>
                <w:rFonts w:ascii="Arial" w:hAnsi="Arial" w:cs="Arial"/>
                <w:sz w:val="18"/>
                <w:szCs w:val="18"/>
              </w:rPr>
              <w:t xml:space="preserve"> </w:t>
            </w:r>
            <w:r>
              <w:rPr>
                <w:rFonts w:ascii="Arial" w:hAnsi="Arial" w:cs="Arial"/>
                <w:sz w:val="18"/>
                <w:szCs w:val="18"/>
              </w:rPr>
              <w:t>7</w:t>
            </w:r>
            <w:r w:rsidR="003A663A">
              <w:rPr>
                <w:rFonts w:ascii="Arial" w:hAnsi="Arial" w:cs="Arial"/>
                <w:sz w:val="18"/>
                <w:szCs w:val="18"/>
              </w:rPr>
              <w:t xml:space="preserve">.10.2021 r., natomiast udostepnienie dla interesariuszy zewnętrznych </w:t>
            </w:r>
            <w:r>
              <w:rPr>
                <w:rFonts w:ascii="Arial" w:hAnsi="Arial" w:cs="Arial"/>
                <w:sz w:val="18"/>
                <w:szCs w:val="18"/>
              </w:rPr>
              <w:t xml:space="preserve">nastąpiło  </w:t>
            </w:r>
            <w:r w:rsidR="003A663A">
              <w:rPr>
                <w:rFonts w:ascii="Arial" w:hAnsi="Arial" w:cs="Arial"/>
                <w:sz w:val="18"/>
                <w:szCs w:val="18"/>
              </w:rPr>
              <w:t>1</w:t>
            </w:r>
            <w:r>
              <w:rPr>
                <w:rFonts w:ascii="Arial" w:hAnsi="Arial" w:cs="Arial"/>
                <w:sz w:val="18"/>
                <w:szCs w:val="18"/>
              </w:rPr>
              <w:t>4</w:t>
            </w:r>
            <w:r w:rsidR="003A663A">
              <w:rPr>
                <w:rFonts w:ascii="Arial" w:hAnsi="Arial" w:cs="Arial"/>
                <w:sz w:val="18"/>
                <w:szCs w:val="18"/>
              </w:rPr>
              <w:t xml:space="preserve">.10.2021 r. </w:t>
            </w:r>
            <w:r>
              <w:rPr>
                <w:rFonts w:ascii="Arial" w:hAnsi="Arial" w:cs="Arial"/>
                <w:sz w:val="18"/>
                <w:szCs w:val="18"/>
              </w:rPr>
              <w:t>Kamień milowy został osiągnięty przed datą punktu krytycznego tj. 25</w:t>
            </w:r>
            <w:r w:rsidR="003A663A">
              <w:rPr>
                <w:rFonts w:ascii="Arial" w:hAnsi="Arial" w:cs="Arial"/>
                <w:sz w:val="18"/>
                <w:szCs w:val="18"/>
              </w:rPr>
              <w:t>.</w:t>
            </w:r>
            <w:r>
              <w:rPr>
                <w:rFonts w:ascii="Arial" w:hAnsi="Arial" w:cs="Arial"/>
                <w:sz w:val="18"/>
                <w:szCs w:val="18"/>
              </w:rPr>
              <w:t>1</w:t>
            </w:r>
            <w:r w:rsidR="003A663A">
              <w:rPr>
                <w:rFonts w:ascii="Arial" w:hAnsi="Arial" w:cs="Arial"/>
                <w:sz w:val="18"/>
                <w:szCs w:val="18"/>
              </w:rPr>
              <w:t>0.2021 r..</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742E7F23" w:rsidR="003D736C" w:rsidRPr="00A23E05" w:rsidRDefault="00F36823" w:rsidP="00F36823">
            <w:pPr>
              <w:rPr>
                <w:rFonts w:ascii="Arial" w:hAnsi="Arial" w:cs="Arial"/>
                <w:sz w:val="18"/>
                <w:szCs w:val="18"/>
              </w:rPr>
            </w:pPr>
            <w:r>
              <w:rPr>
                <w:rFonts w:ascii="Arial" w:hAnsi="Arial" w:cs="Arial"/>
                <w:sz w:val="18"/>
                <w:szCs w:val="18"/>
              </w:rPr>
              <w:t>11</w:t>
            </w:r>
            <w:r w:rsidR="003D736C" w:rsidRPr="00A23E05">
              <w:rPr>
                <w:rFonts w:ascii="Arial" w:hAnsi="Arial" w:cs="Arial"/>
                <w:sz w:val="18"/>
                <w:szCs w:val="18"/>
              </w:rPr>
              <w:t>.2021 r.</w:t>
            </w:r>
          </w:p>
        </w:tc>
        <w:tc>
          <w:tcPr>
            <w:tcW w:w="1914" w:type="dxa"/>
          </w:tcPr>
          <w:p w14:paraId="712D88A4" w14:textId="67E133CD" w:rsidR="003D736C" w:rsidRPr="00A23E05" w:rsidRDefault="00165A48" w:rsidP="00165A48">
            <w:pPr>
              <w:pStyle w:val="Akapitzlist"/>
              <w:ind w:left="7"/>
              <w:rPr>
                <w:rFonts w:ascii="Arial" w:hAnsi="Arial" w:cs="Arial"/>
                <w:sz w:val="18"/>
                <w:szCs w:val="18"/>
              </w:rPr>
            </w:pPr>
            <w:r>
              <w:rPr>
                <w:rFonts w:ascii="Arial" w:hAnsi="Arial" w:cs="Arial"/>
                <w:sz w:val="18"/>
                <w:szCs w:val="18"/>
              </w:rPr>
              <w:t>12.2021 r.</w:t>
            </w:r>
          </w:p>
        </w:tc>
        <w:tc>
          <w:tcPr>
            <w:tcW w:w="2802" w:type="dxa"/>
          </w:tcPr>
          <w:p w14:paraId="2F143BE8" w14:textId="47FAA278" w:rsidR="003D736C" w:rsidRDefault="003D736C" w:rsidP="00FD67E0">
            <w:pPr>
              <w:rPr>
                <w:rFonts w:ascii="Arial" w:hAnsi="Arial" w:cs="Arial"/>
                <w:sz w:val="18"/>
                <w:szCs w:val="18"/>
              </w:rPr>
            </w:pPr>
            <w:r w:rsidRPr="00A23E05">
              <w:rPr>
                <w:rFonts w:ascii="Arial" w:hAnsi="Arial" w:cs="Arial"/>
                <w:sz w:val="18"/>
                <w:szCs w:val="18"/>
              </w:rPr>
              <w:t xml:space="preserve">- </w:t>
            </w:r>
            <w:r w:rsidR="00A35FE2">
              <w:rPr>
                <w:rFonts w:ascii="Arial" w:hAnsi="Arial" w:cs="Arial"/>
                <w:sz w:val="18"/>
                <w:szCs w:val="18"/>
              </w:rPr>
              <w:t>osiągnięty</w:t>
            </w:r>
          </w:p>
          <w:p w14:paraId="71DD8256" w14:textId="4AE0E552" w:rsidR="00644A9E" w:rsidRDefault="00644A9E" w:rsidP="00FD67E0">
            <w:pPr>
              <w:rPr>
                <w:rFonts w:ascii="Arial" w:hAnsi="Arial" w:cs="Arial"/>
                <w:sz w:val="18"/>
                <w:szCs w:val="18"/>
              </w:rPr>
            </w:pPr>
            <w:r>
              <w:rPr>
                <w:rFonts w:ascii="Arial" w:hAnsi="Arial" w:cs="Arial"/>
                <w:sz w:val="18"/>
                <w:szCs w:val="18"/>
              </w:rPr>
              <w:t xml:space="preserve">Przesuniecie kampanii informacyjnej </w:t>
            </w:r>
            <w:r w:rsidR="00A35FE2">
              <w:rPr>
                <w:rFonts w:ascii="Arial" w:hAnsi="Arial" w:cs="Arial"/>
                <w:sz w:val="18"/>
                <w:szCs w:val="18"/>
              </w:rPr>
              <w:t xml:space="preserve">było </w:t>
            </w:r>
            <w:r>
              <w:rPr>
                <w:rFonts w:ascii="Arial" w:hAnsi="Arial" w:cs="Arial"/>
                <w:sz w:val="18"/>
                <w:szCs w:val="18"/>
              </w:rPr>
              <w:t>konsekwencją opóźnienia w zakresie produkcyjnego wdrożenia Systemu.</w:t>
            </w:r>
          </w:p>
          <w:p w14:paraId="7ADFEB98" w14:textId="39F36F8C" w:rsidR="003A663A" w:rsidRPr="00A23E05" w:rsidRDefault="00A35FE2" w:rsidP="00AE43E9">
            <w:pPr>
              <w:rPr>
                <w:rFonts w:ascii="Arial" w:hAnsi="Arial" w:cs="Arial"/>
                <w:sz w:val="18"/>
                <w:szCs w:val="18"/>
              </w:rPr>
            </w:pPr>
            <w:r>
              <w:rPr>
                <w:rFonts w:ascii="Arial" w:hAnsi="Arial" w:cs="Arial"/>
                <w:sz w:val="18"/>
                <w:szCs w:val="18"/>
              </w:rPr>
              <w:t>Kampania informacyjna została zakończona 17.12. 2021 r,</w:t>
            </w:r>
            <w:r w:rsidDel="00A35FE2">
              <w:rPr>
                <w:rFonts w:ascii="Arial" w:hAnsi="Arial" w:cs="Arial"/>
                <w:sz w:val="18"/>
                <w:szCs w:val="18"/>
              </w:rPr>
              <w:t xml:space="preserve"> </w:t>
            </w:r>
            <w:r w:rsidR="00305C5A">
              <w:rPr>
                <w:rFonts w:ascii="Arial" w:hAnsi="Arial" w:cs="Arial"/>
                <w:sz w:val="18"/>
                <w:szCs w:val="18"/>
              </w:rPr>
              <w:t>O dwa dni przekroczon</w:t>
            </w:r>
            <w:r w:rsidR="00AE43E9">
              <w:rPr>
                <w:rFonts w:ascii="Arial" w:hAnsi="Arial" w:cs="Arial"/>
                <w:sz w:val="18"/>
                <w:szCs w:val="18"/>
              </w:rPr>
              <w:t>a</w:t>
            </w:r>
            <w:r w:rsidR="00305C5A">
              <w:rPr>
                <w:rFonts w:ascii="Arial" w:hAnsi="Arial" w:cs="Arial"/>
                <w:sz w:val="18"/>
                <w:szCs w:val="18"/>
              </w:rPr>
              <w:t xml:space="preserve"> została</w:t>
            </w:r>
            <w:r w:rsidR="00644A9E">
              <w:rPr>
                <w:rFonts w:ascii="Arial" w:hAnsi="Arial" w:cs="Arial"/>
                <w:sz w:val="18"/>
                <w:szCs w:val="18"/>
              </w:rPr>
              <w:t xml:space="preserve"> dat</w:t>
            </w:r>
            <w:r w:rsidR="00305C5A">
              <w:rPr>
                <w:rFonts w:ascii="Arial" w:hAnsi="Arial" w:cs="Arial"/>
                <w:sz w:val="18"/>
                <w:szCs w:val="18"/>
              </w:rPr>
              <w:t>a</w:t>
            </w:r>
            <w:r w:rsidR="00644A9E">
              <w:rPr>
                <w:rFonts w:ascii="Arial" w:hAnsi="Arial" w:cs="Arial"/>
                <w:sz w:val="18"/>
                <w:szCs w:val="18"/>
              </w:rPr>
              <w:t xml:space="preserve"> punktu ostatecznego tj. </w:t>
            </w:r>
            <w:r w:rsidR="00305C5A">
              <w:rPr>
                <w:rFonts w:ascii="Arial" w:hAnsi="Arial" w:cs="Arial"/>
                <w:sz w:val="18"/>
                <w:szCs w:val="18"/>
              </w:rPr>
              <w:t>1</w:t>
            </w:r>
            <w:r w:rsidR="00644A9E">
              <w:rPr>
                <w:rFonts w:ascii="Arial" w:hAnsi="Arial" w:cs="Arial"/>
                <w:sz w:val="18"/>
                <w:szCs w:val="18"/>
              </w:rPr>
              <w:t>5.1</w:t>
            </w:r>
            <w:r w:rsidR="00305C5A">
              <w:rPr>
                <w:rFonts w:ascii="Arial" w:hAnsi="Arial" w:cs="Arial"/>
                <w:sz w:val="18"/>
                <w:szCs w:val="18"/>
              </w:rPr>
              <w:t>2</w:t>
            </w:r>
            <w:r w:rsidR="00644A9E">
              <w:rPr>
                <w:rFonts w:ascii="Arial" w:hAnsi="Arial" w:cs="Arial"/>
                <w:sz w:val="18"/>
                <w:szCs w:val="18"/>
              </w:rPr>
              <w:t>.2021 r.</w:t>
            </w:r>
          </w:p>
        </w:tc>
      </w:tr>
    </w:tbl>
    <w:p w14:paraId="64ADCCB0" w14:textId="59DE0E7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B9228C">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B9228C">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B9228C">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B9228C">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087E70CE" w:rsidR="003D736C" w:rsidRPr="00A23E05" w:rsidRDefault="00305C5A" w:rsidP="00B9228C">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r>
      <w:tr w:rsidR="004E2910" w:rsidRPr="00606A8E" w14:paraId="0922C950" w14:textId="77777777" w:rsidTr="00B9228C">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650498AA" w:rsidR="004E2910" w:rsidRPr="00A23E05" w:rsidRDefault="00305C5A"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r>
      <w:tr w:rsidR="003D736C" w:rsidRPr="00606A8E" w14:paraId="78E64C2D" w14:textId="77777777" w:rsidTr="00B9228C">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lastRenderedPageBreak/>
              <w:t>Liczba uruchomionych systemów teleinformatycznych w podmiotach wykonujących zadania publiczne.</w:t>
            </w:r>
          </w:p>
        </w:tc>
        <w:tc>
          <w:tcPr>
            <w:tcW w:w="1278" w:type="dxa"/>
            <w:vAlign w:val="center"/>
          </w:tcPr>
          <w:p w14:paraId="39E0051A" w14:textId="77777777" w:rsidR="003D736C" w:rsidRPr="00A23E05" w:rsidRDefault="003D736C" w:rsidP="00B9228C">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B9228C">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B9228C">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115FC5D8" w:rsidR="003D736C" w:rsidRPr="00A23E05" w:rsidRDefault="00305C5A" w:rsidP="00B9228C">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r>
      <w:tr w:rsidR="003D736C" w:rsidRPr="00606A8E" w14:paraId="71B0BB8E" w14:textId="77777777" w:rsidTr="00B9228C">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B9228C">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B9228C">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B9228C">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67D8CAA3" w14:textId="77777777" w:rsidR="00301822" w:rsidRDefault="00644A9E" w:rsidP="00305C5A">
            <w:pPr>
              <w:pStyle w:val="Tekstpodstawowy2"/>
              <w:spacing w:after="0" w:line="259" w:lineRule="auto"/>
              <w:ind w:left="34"/>
              <w:jc w:val="center"/>
              <w:rPr>
                <w:rFonts w:cs="Arial"/>
                <w:sz w:val="18"/>
                <w:szCs w:val="18"/>
                <w:lang w:val="pl-PL" w:eastAsia="pl-PL"/>
              </w:rPr>
            </w:pPr>
            <w:r>
              <w:rPr>
                <w:rFonts w:cs="Arial"/>
                <w:sz w:val="18"/>
                <w:szCs w:val="18"/>
                <w:lang w:val="pl-PL" w:eastAsia="pl-PL"/>
              </w:rPr>
              <w:t xml:space="preserve">4 </w:t>
            </w:r>
            <w:r w:rsidR="007C6A21">
              <w:rPr>
                <w:rFonts w:cs="Arial"/>
                <w:sz w:val="18"/>
                <w:szCs w:val="18"/>
                <w:lang w:val="pl-PL" w:eastAsia="pl-PL"/>
              </w:rPr>
              <w:t>(</w:t>
            </w:r>
            <w:r>
              <w:rPr>
                <w:rFonts w:cs="Arial"/>
                <w:sz w:val="18"/>
                <w:szCs w:val="18"/>
                <w:lang w:val="pl-PL" w:eastAsia="pl-PL"/>
              </w:rPr>
              <w:t>w tym 4 mężczyźni</w:t>
            </w:r>
            <w:r w:rsidR="007C6A21">
              <w:rPr>
                <w:rFonts w:cs="Arial"/>
                <w:sz w:val="18"/>
                <w:szCs w:val="18"/>
                <w:lang w:val="pl-PL" w:eastAsia="pl-PL"/>
              </w:rPr>
              <w:t>)</w:t>
            </w:r>
            <w:r>
              <w:rPr>
                <w:rFonts w:cs="Arial"/>
                <w:sz w:val="18"/>
                <w:szCs w:val="18"/>
                <w:lang w:val="pl-PL" w:eastAsia="pl-PL"/>
              </w:rPr>
              <w:t xml:space="preserve"> w ramach szkoleń przeprowadzonych przez Wykonawcę Systemu. </w:t>
            </w:r>
          </w:p>
          <w:p w14:paraId="5E88881B" w14:textId="77777777" w:rsidR="003D736C" w:rsidRDefault="00104573" w:rsidP="006410AF">
            <w:pPr>
              <w:pStyle w:val="Tekstpodstawowy2"/>
              <w:spacing w:after="0" w:line="259" w:lineRule="auto"/>
              <w:ind w:left="34"/>
              <w:jc w:val="center"/>
              <w:rPr>
                <w:rFonts w:cs="Arial"/>
                <w:sz w:val="18"/>
                <w:szCs w:val="18"/>
                <w:lang w:val="pl-PL" w:eastAsia="pl-PL"/>
              </w:rPr>
            </w:pPr>
            <w:r>
              <w:rPr>
                <w:rFonts w:cs="Arial"/>
                <w:sz w:val="18"/>
                <w:szCs w:val="18"/>
                <w:lang w:val="pl-PL" w:eastAsia="pl-PL"/>
              </w:rPr>
              <w:t xml:space="preserve">Przekroczenie terminu osiągnięcia wskaźnika wynikało z konieczności </w:t>
            </w:r>
            <w:r w:rsidR="00C11EFF">
              <w:rPr>
                <w:rFonts w:cs="Arial"/>
                <w:sz w:val="18"/>
                <w:szCs w:val="18"/>
                <w:lang w:val="pl-PL" w:eastAsia="pl-PL"/>
              </w:rPr>
              <w:t xml:space="preserve">zwiększenia liczby tur testów funkcjonalnych z 3 do 5 </w:t>
            </w:r>
            <w:r>
              <w:rPr>
                <w:rFonts w:cs="Arial"/>
                <w:sz w:val="18"/>
                <w:szCs w:val="18"/>
                <w:lang w:val="pl-PL" w:eastAsia="pl-PL"/>
              </w:rPr>
              <w:t>.</w:t>
            </w:r>
            <w:r w:rsidR="00C11EFF">
              <w:rPr>
                <w:rFonts w:cs="Arial"/>
                <w:sz w:val="18"/>
                <w:szCs w:val="18"/>
                <w:lang w:val="pl-PL" w:eastAsia="pl-PL"/>
              </w:rPr>
              <w:t>i w efekcie przesunięcie zakończenia testów akceptacyjnych z maja na lipiec 2020 r. Szkolenia mogły odbyć się po zakończeniu testowania systemu.</w:t>
            </w:r>
            <w:r w:rsidR="006410AF">
              <w:rPr>
                <w:rFonts w:cs="Arial"/>
                <w:sz w:val="18"/>
                <w:szCs w:val="18"/>
                <w:lang w:val="pl-PL" w:eastAsia="pl-PL"/>
              </w:rPr>
              <w:t xml:space="preserve"> Odbyły się one w dniach 2-6.08.2020 r.</w:t>
            </w:r>
          </w:p>
          <w:p w14:paraId="636BF2CC" w14:textId="77777777" w:rsidR="0043519A" w:rsidRDefault="0043519A" w:rsidP="006410AF">
            <w:pPr>
              <w:pStyle w:val="Tekstpodstawowy2"/>
              <w:spacing w:after="0" w:line="259" w:lineRule="auto"/>
              <w:ind w:left="34"/>
              <w:jc w:val="center"/>
              <w:rPr>
                <w:ins w:id="1" w:author="Autor"/>
                <w:rFonts w:cs="Arial"/>
                <w:sz w:val="18"/>
                <w:szCs w:val="18"/>
                <w:lang w:val="pl-PL" w:eastAsia="pl-PL"/>
              </w:rPr>
            </w:pPr>
          </w:p>
          <w:p w14:paraId="4122DE23" w14:textId="36DA669A" w:rsidR="0043519A" w:rsidRPr="00A23E05" w:rsidRDefault="0043519A" w:rsidP="006410AF">
            <w:pPr>
              <w:pStyle w:val="Tekstpodstawowy2"/>
              <w:spacing w:after="0" w:line="259" w:lineRule="auto"/>
              <w:ind w:left="34"/>
              <w:jc w:val="center"/>
              <w:rPr>
                <w:rFonts w:cs="Arial"/>
                <w:sz w:val="18"/>
                <w:szCs w:val="18"/>
                <w:lang w:val="pl-PL" w:eastAsia="pl-PL"/>
              </w:rPr>
            </w:pPr>
            <w:r w:rsidRPr="0043519A">
              <w:rPr>
                <w:rFonts w:cs="Arial"/>
                <w:sz w:val="18"/>
                <w:szCs w:val="18"/>
                <w:lang w:val="pl-PL" w:eastAsia="pl-PL"/>
              </w:rPr>
              <w:t>Przeszkolenie wskazanej liczby osób w tym mężczyzn i kobiet było planowane w 2018 roku na podstawie stanu kadrowego osób IT w KIS i MF. Planowano przeszkolenie 4 informatyków z Krajowej Informacji Skarbowej oraz dwie kobiety z MF. Z dwóch kobiet, które były planowane do przeszkolenia, jedna w 2021 roku zmieniła miejsce pracy, natomiast druga przeszła na urlop macierzyński. Od 1 stycznia 2021 r. nastąpiła reorganizacja obsługi informatycznej w resorcie finansów i wszyscy informatycy z KIS i z MF zostali przeniesieni do CIRF. Z uwagi na problemy kadrowe, jakie pojawiły się w CIRF po reorganizacji, w zaplanowanym terminie (wakacyjnym) możliwe było przeszkolenie tylko 4 osób.</w:t>
            </w:r>
          </w:p>
        </w:tc>
      </w:tr>
      <w:tr w:rsidR="003D736C" w:rsidRPr="00606A8E" w14:paraId="5AB2ACAC" w14:textId="77777777" w:rsidTr="00B9228C">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64106B60" w:rsidR="003D736C" w:rsidRPr="00A23E05" w:rsidRDefault="00644A9E" w:rsidP="00B9228C">
            <w:pPr>
              <w:pStyle w:val="Tekstpodstawowy2"/>
              <w:spacing w:after="0" w:line="259" w:lineRule="auto"/>
              <w:ind w:left="34"/>
              <w:jc w:val="center"/>
              <w:rPr>
                <w:rFonts w:cs="Arial"/>
                <w:sz w:val="18"/>
                <w:szCs w:val="18"/>
              </w:rPr>
            </w:pPr>
            <w:r>
              <w:rPr>
                <w:rFonts w:cs="Arial"/>
                <w:sz w:val="18"/>
                <w:szCs w:val="18"/>
              </w:rPr>
              <w:t>o</w:t>
            </w:r>
            <w:r w:rsidR="003D736C" w:rsidRPr="00A23E05">
              <w:rPr>
                <w:rFonts w:cs="Arial"/>
                <w:sz w:val="18"/>
                <w:szCs w:val="18"/>
              </w:rPr>
              <w:t>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B9228C">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FE1C600" w14:textId="77777777" w:rsidR="003D736C" w:rsidRDefault="00644A9E" w:rsidP="00305C5A">
            <w:pPr>
              <w:pStyle w:val="Tekstpodstawowy2"/>
              <w:spacing w:after="0" w:line="259" w:lineRule="auto"/>
              <w:ind w:left="34"/>
              <w:jc w:val="center"/>
              <w:rPr>
                <w:rFonts w:cs="Arial"/>
                <w:sz w:val="18"/>
                <w:szCs w:val="18"/>
                <w:lang w:val="pl-PL" w:eastAsia="pl-PL"/>
              </w:rPr>
            </w:pPr>
            <w:r>
              <w:rPr>
                <w:rFonts w:cs="Arial"/>
                <w:sz w:val="18"/>
                <w:szCs w:val="18"/>
                <w:lang w:val="pl-PL" w:eastAsia="pl-PL"/>
              </w:rPr>
              <w:t xml:space="preserve">118 </w:t>
            </w:r>
            <w:r w:rsidR="00E15091">
              <w:rPr>
                <w:rFonts w:cs="Arial"/>
                <w:sz w:val="18"/>
                <w:szCs w:val="18"/>
                <w:lang w:val="pl-PL" w:eastAsia="pl-PL"/>
              </w:rPr>
              <w:t xml:space="preserve">(w tym 85 kobiety i 33 mężczyźni) </w:t>
            </w:r>
            <w:r>
              <w:rPr>
                <w:rFonts w:cs="Arial"/>
                <w:sz w:val="18"/>
                <w:szCs w:val="18"/>
                <w:lang w:val="pl-PL" w:eastAsia="pl-PL"/>
              </w:rPr>
              <w:t>w ramach szkoleń p</w:t>
            </w:r>
            <w:r w:rsidR="00497784">
              <w:rPr>
                <w:rFonts w:cs="Arial"/>
                <w:sz w:val="18"/>
                <w:szCs w:val="18"/>
                <w:lang w:val="pl-PL" w:eastAsia="pl-PL"/>
              </w:rPr>
              <w:t>rzep</w:t>
            </w:r>
            <w:r>
              <w:rPr>
                <w:rFonts w:cs="Arial"/>
                <w:sz w:val="18"/>
                <w:szCs w:val="18"/>
                <w:lang w:val="pl-PL" w:eastAsia="pl-PL"/>
              </w:rPr>
              <w:t xml:space="preserve">rowadzonych przez Wykonawcę Systemu </w:t>
            </w:r>
          </w:p>
          <w:p w14:paraId="0730C384" w14:textId="77777777" w:rsidR="00C11EFF" w:rsidRDefault="00C11EFF" w:rsidP="00305C5A">
            <w:pPr>
              <w:pStyle w:val="Tekstpodstawowy2"/>
              <w:spacing w:after="0" w:line="259" w:lineRule="auto"/>
              <w:ind w:left="34"/>
              <w:jc w:val="center"/>
              <w:rPr>
                <w:rFonts w:cs="Arial"/>
                <w:sz w:val="18"/>
                <w:szCs w:val="18"/>
                <w:lang w:val="pl-PL" w:eastAsia="pl-PL"/>
              </w:rPr>
            </w:pPr>
            <w:r>
              <w:rPr>
                <w:rFonts w:cs="Arial"/>
                <w:sz w:val="18"/>
                <w:szCs w:val="18"/>
                <w:lang w:val="pl-PL" w:eastAsia="pl-PL"/>
              </w:rPr>
              <w:t xml:space="preserve">Przekroczenie terminu osiągnięcia wskaźnika </w:t>
            </w:r>
            <w:r>
              <w:rPr>
                <w:rFonts w:cs="Arial"/>
                <w:sz w:val="18"/>
                <w:szCs w:val="18"/>
                <w:lang w:val="pl-PL" w:eastAsia="pl-PL"/>
              </w:rPr>
              <w:lastRenderedPageBreak/>
              <w:t xml:space="preserve">wynikało z konieczności zwiększenia liczby tur testów funkcjonalnych z 3 do 5 .i w efekcie przesunięcie zakończenia testów akceptacyjnych z maja na lipiec 2020 r. Szkolenia mogły odbyć się po zakończeniu testowania systemu. Odbyły się one w okresie </w:t>
            </w:r>
            <w:r w:rsidR="006410AF">
              <w:rPr>
                <w:rFonts w:cs="Arial"/>
                <w:sz w:val="18"/>
                <w:szCs w:val="18"/>
                <w:lang w:val="pl-PL" w:eastAsia="pl-PL"/>
              </w:rPr>
              <w:t>19.07-19.08.2021 r.</w:t>
            </w:r>
          </w:p>
          <w:p w14:paraId="24EC7BBF" w14:textId="77777777" w:rsidR="0043519A" w:rsidRDefault="0043519A" w:rsidP="00305C5A">
            <w:pPr>
              <w:pStyle w:val="Tekstpodstawowy2"/>
              <w:spacing w:after="0" w:line="259" w:lineRule="auto"/>
              <w:ind w:left="34"/>
              <w:jc w:val="center"/>
              <w:rPr>
                <w:ins w:id="2" w:author="Autor"/>
                <w:rFonts w:cs="Arial"/>
                <w:sz w:val="18"/>
                <w:szCs w:val="18"/>
                <w:lang w:val="pl-PL" w:eastAsia="pl-PL"/>
              </w:rPr>
            </w:pPr>
          </w:p>
          <w:p w14:paraId="330ED29D" w14:textId="51774419" w:rsidR="0043519A" w:rsidRPr="00A23E05" w:rsidRDefault="0043519A" w:rsidP="00305C5A">
            <w:pPr>
              <w:pStyle w:val="Tekstpodstawowy2"/>
              <w:spacing w:after="0" w:line="259" w:lineRule="auto"/>
              <w:ind w:left="34"/>
              <w:jc w:val="center"/>
              <w:rPr>
                <w:rFonts w:cs="Arial"/>
                <w:sz w:val="18"/>
                <w:szCs w:val="18"/>
                <w:lang w:val="pl-PL" w:eastAsia="pl-PL"/>
              </w:rPr>
            </w:pPr>
            <w:r w:rsidRPr="0043519A">
              <w:rPr>
                <w:rFonts w:cs="Arial"/>
                <w:sz w:val="18"/>
                <w:szCs w:val="18"/>
                <w:lang w:val="pl-PL" w:eastAsia="pl-PL"/>
              </w:rPr>
              <w:t>Wskaźnik nie został osiągnięty, gdyż dwie osoby nie zostały przeszkolone z uwagi na ich absencję na szkoleniu. W przypadku absencji zgłoszonych przed szkoleniami były szukane i wskazywane inne osoby. W przypadku tych dwóch osób ich nieobecność nie została wcześniej zgłoszona. Ponieważ były to szkolenia w ostatnim tygodniu szkoleń, nie było możliwości wskazania dodatkowych osób na późniejszy termin.</w:t>
            </w:r>
          </w:p>
        </w:tc>
      </w:tr>
      <w:tr w:rsidR="003D736C" w:rsidRPr="00606A8E" w14:paraId="026DBBFB" w14:textId="77777777" w:rsidTr="00B9228C">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B9228C">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B9228C">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B9228C">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B9228C">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3"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3"/>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B9228C">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1677B4">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1208CC53" w:rsidR="003D736C" w:rsidRPr="00A23E05" w:rsidRDefault="003D736C" w:rsidP="003D736C">
            <w:pPr>
              <w:rPr>
                <w:rFonts w:ascii="Arial" w:hAnsi="Arial" w:cs="Arial"/>
                <w:color w:val="0070C0"/>
                <w:sz w:val="18"/>
                <w:szCs w:val="18"/>
              </w:rPr>
            </w:pPr>
            <w:r w:rsidRPr="00A23E05">
              <w:rPr>
                <w:rFonts w:ascii="Arial" w:hAnsi="Arial" w:cs="Arial"/>
                <w:sz w:val="18"/>
                <w:szCs w:val="18"/>
              </w:rPr>
              <w:lastRenderedPageBreak/>
              <w:t>07</w:t>
            </w:r>
            <w:r w:rsidR="001677B4">
              <w:rPr>
                <w:rFonts w:ascii="Arial" w:hAnsi="Arial" w:cs="Arial"/>
                <w:sz w:val="18"/>
                <w:szCs w:val="18"/>
              </w:rPr>
              <w:t>.</w:t>
            </w:r>
            <w:r w:rsidRPr="00A23E05">
              <w:rPr>
                <w:rFonts w:ascii="Arial" w:hAnsi="Arial" w:cs="Arial"/>
                <w:sz w:val="18"/>
                <w:szCs w:val="18"/>
              </w:rPr>
              <w:t>2021 r.</w:t>
            </w:r>
          </w:p>
        </w:tc>
        <w:tc>
          <w:tcPr>
            <w:tcW w:w="1134" w:type="dxa"/>
            <w:vAlign w:val="center"/>
          </w:tcPr>
          <w:p w14:paraId="56773D50" w14:textId="2DC6470F" w:rsidR="003D736C" w:rsidRPr="00BA158C" w:rsidRDefault="001677B4" w:rsidP="003D736C">
            <w:pPr>
              <w:rPr>
                <w:rFonts w:ascii="Arial" w:hAnsi="Arial" w:cs="Arial"/>
                <w:sz w:val="18"/>
                <w:szCs w:val="18"/>
              </w:rPr>
            </w:pPr>
            <w:r w:rsidRPr="00BA158C">
              <w:rPr>
                <w:rFonts w:ascii="Arial" w:hAnsi="Arial" w:cs="Arial"/>
                <w:sz w:val="18"/>
                <w:szCs w:val="18"/>
              </w:rPr>
              <w:t>10.2021 r.</w:t>
            </w:r>
          </w:p>
        </w:tc>
        <w:tc>
          <w:tcPr>
            <w:tcW w:w="4394" w:type="dxa"/>
            <w:vAlign w:val="center"/>
          </w:tcPr>
          <w:p w14:paraId="2A3C335E" w14:textId="3406B62C" w:rsidR="009C05B8" w:rsidRPr="00741309" w:rsidRDefault="009C05B8" w:rsidP="003D736C">
            <w:pPr>
              <w:rPr>
                <w:rFonts w:ascii="Arial" w:hAnsi="Arial" w:cs="Arial"/>
                <w:sz w:val="18"/>
                <w:szCs w:val="18"/>
              </w:rPr>
            </w:pPr>
            <w:r w:rsidRPr="00741309">
              <w:rPr>
                <w:rFonts w:ascii="Arial" w:hAnsi="Arial" w:cs="Arial"/>
                <w:sz w:val="18"/>
                <w:szCs w:val="18"/>
              </w:rPr>
              <w:t>Przesunięcie terminu udostepnienia informacji dla użytkowników zewnętrznych wynikało z następujących przyczyn.</w:t>
            </w:r>
          </w:p>
          <w:p w14:paraId="431709EC" w14:textId="04CBC00B" w:rsidR="009C05B8" w:rsidRPr="00741309" w:rsidRDefault="009C05B8" w:rsidP="003D736C">
            <w:pPr>
              <w:rPr>
                <w:rStyle w:val="Odwoaniedokomentarza"/>
                <w:rFonts w:ascii="Arial" w:hAnsi="Arial" w:cs="Arial"/>
                <w:sz w:val="18"/>
                <w:szCs w:val="18"/>
              </w:rPr>
            </w:pPr>
            <w:r w:rsidRPr="00741309">
              <w:rPr>
                <w:rStyle w:val="Odwoaniedokomentarza"/>
                <w:rFonts w:ascii="Arial" w:hAnsi="Arial" w:cs="Arial"/>
                <w:sz w:val="18"/>
                <w:szCs w:val="18"/>
              </w:rPr>
              <w:t>Ograniczenia związane z pandemią COVID-19 w tym konieczność pracy zdalnej spowodowały potrzebę zwiększenia ilości tur testów funkcjonalnych z trzech do pięciu.</w:t>
            </w:r>
          </w:p>
          <w:p w14:paraId="37A97BBE" w14:textId="5EFDC6EB" w:rsidR="009C05B8" w:rsidRPr="00741309" w:rsidRDefault="009C05B8" w:rsidP="003D736C">
            <w:pPr>
              <w:rPr>
                <w:rStyle w:val="Odwoaniedokomentarza"/>
                <w:rFonts w:ascii="Arial" w:hAnsi="Arial" w:cs="Arial"/>
                <w:sz w:val="18"/>
                <w:szCs w:val="18"/>
              </w:rPr>
            </w:pPr>
            <w:r w:rsidRPr="00741309">
              <w:rPr>
                <w:rStyle w:val="Odwoaniedokomentarza"/>
                <w:rFonts w:ascii="Arial" w:hAnsi="Arial" w:cs="Arial"/>
                <w:sz w:val="18"/>
                <w:szCs w:val="18"/>
              </w:rPr>
              <w:t xml:space="preserve">W wyniku uzgodnień z Wykonawcą Systemu zwiększony został zakres prac o konfiguracje i weryfikację procesów przebiegających w systemie. Ponadto na </w:t>
            </w:r>
            <w:r w:rsidRPr="00741309">
              <w:rPr>
                <w:rStyle w:val="Odwoaniedokomentarza"/>
                <w:rFonts w:ascii="Arial" w:hAnsi="Arial" w:cs="Arial"/>
                <w:sz w:val="18"/>
                <w:szCs w:val="18"/>
              </w:rPr>
              <w:lastRenderedPageBreak/>
              <w:t xml:space="preserve">wniosek Zamawiającego poproszono o korektę wizualizacji Systemu w celu dostosowania </w:t>
            </w:r>
            <w:r w:rsidR="00AE43E9">
              <w:rPr>
                <w:rStyle w:val="Odwoaniedokomentarza"/>
                <w:rFonts w:ascii="Arial" w:hAnsi="Arial" w:cs="Arial"/>
                <w:sz w:val="18"/>
                <w:szCs w:val="18"/>
              </w:rPr>
              <w:t xml:space="preserve">do </w:t>
            </w:r>
            <w:r w:rsidRPr="00741309">
              <w:rPr>
                <w:rStyle w:val="Odwoaniedokomentarza"/>
                <w:rFonts w:ascii="Arial" w:hAnsi="Arial" w:cs="Arial"/>
                <w:sz w:val="18"/>
                <w:szCs w:val="18"/>
              </w:rPr>
              <w:t>nowych standardów wprowadzonych w MF.</w:t>
            </w:r>
          </w:p>
          <w:p w14:paraId="4896FA4F" w14:textId="77777777" w:rsidR="009C05B8" w:rsidRPr="00741309" w:rsidRDefault="009C05B8" w:rsidP="003D736C">
            <w:pPr>
              <w:rPr>
                <w:rStyle w:val="Odwoaniedokomentarza"/>
                <w:rFonts w:ascii="Arial" w:hAnsi="Arial" w:cs="Arial"/>
                <w:sz w:val="18"/>
                <w:szCs w:val="18"/>
              </w:rPr>
            </w:pPr>
            <w:r w:rsidRPr="00741309">
              <w:rPr>
                <w:rStyle w:val="Odwoaniedokomentarza"/>
                <w:rFonts w:ascii="Arial" w:hAnsi="Arial" w:cs="Arial"/>
                <w:sz w:val="18"/>
                <w:szCs w:val="18"/>
              </w:rPr>
              <w:t>Powyższe oba czynniki spowodowały potrzebę przesunięcia terminu wdrożenia Systemu o dwa miesiące. Wartość przedmiotu umowy pozostała niezmieniona.</w:t>
            </w:r>
          </w:p>
          <w:p w14:paraId="6A0EDC14" w14:textId="5C430508" w:rsidR="009C05B8" w:rsidRPr="00741309" w:rsidRDefault="009C05B8" w:rsidP="009C05B8">
            <w:pPr>
              <w:rPr>
                <w:rStyle w:val="Odwoaniedokomentarza"/>
                <w:rFonts w:ascii="Arial" w:hAnsi="Arial" w:cs="Arial"/>
                <w:sz w:val="18"/>
                <w:szCs w:val="18"/>
              </w:rPr>
            </w:pPr>
            <w:r w:rsidRPr="00741309">
              <w:rPr>
                <w:rStyle w:val="Odwoaniedokomentarza"/>
                <w:rFonts w:ascii="Arial" w:hAnsi="Arial" w:cs="Arial"/>
                <w:sz w:val="18"/>
                <w:szCs w:val="18"/>
              </w:rPr>
              <w:t>Kolejną przyczyną opóźnień była potrzeba pilotażowego wdrożenia Systemu przed jego powszechnym udostepnienie</w:t>
            </w:r>
            <w:r w:rsidR="00741309" w:rsidRPr="00741309">
              <w:rPr>
                <w:rStyle w:val="Odwoaniedokomentarza"/>
                <w:rFonts w:ascii="Arial" w:hAnsi="Arial" w:cs="Arial"/>
                <w:sz w:val="18"/>
                <w:szCs w:val="18"/>
              </w:rPr>
              <w:t>m</w:t>
            </w:r>
            <w:r w:rsidRPr="00741309">
              <w:rPr>
                <w:rStyle w:val="Odwoaniedokomentarza"/>
                <w:rFonts w:ascii="Arial" w:hAnsi="Arial" w:cs="Arial"/>
                <w:sz w:val="18"/>
                <w:szCs w:val="18"/>
              </w:rPr>
              <w:t>.</w:t>
            </w:r>
            <w:r w:rsidR="00741309" w:rsidRPr="00741309">
              <w:rPr>
                <w:rStyle w:val="Odwoaniedokomentarza"/>
                <w:rFonts w:ascii="Arial" w:hAnsi="Arial" w:cs="Arial"/>
                <w:sz w:val="18"/>
                <w:szCs w:val="18"/>
              </w:rPr>
              <w:t xml:space="preserve"> </w:t>
            </w:r>
          </w:p>
          <w:p w14:paraId="37781807" w14:textId="5DC7F56F" w:rsidR="003D736C" w:rsidRPr="00A23E05" w:rsidRDefault="003D736C" w:rsidP="009C05B8">
            <w:pPr>
              <w:rPr>
                <w:rFonts w:ascii="Arial" w:hAnsi="Arial" w:cs="Arial"/>
                <w:color w:val="0070C0"/>
                <w:sz w:val="18"/>
                <w:szCs w:val="18"/>
              </w:rPr>
            </w:pPr>
          </w:p>
        </w:tc>
      </w:tr>
    </w:tbl>
    <w:p w14:paraId="2598878D" w14:textId="571DE20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B9228C">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5FD7CC8C" w:rsidR="00A23E05" w:rsidRPr="00A23E05" w:rsidRDefault="00103BE5" w:rsidP="00A23E05">
            <w:pPr>
              <w:rPr>
                <w:rFonts w:ascii="Arial" w:hAnsi="Arial" w:cs="Arial"/>
                <w:color w:val="0070C0"/>
                <w:sz w:val="18"/>
                <w:szCs w:val="18"/>
              </w:rPr>
            </w:pPr>
            <w:r w:rsidRPr="00707FD9">
              <w:rPr>
                <w:rFonts w:ascii="Arial" w:hAnsi="Arial" w:cs="Arial"/>
                <w:sz w:val="18"/>
                <w:szCs w:val="18"/>
              </w:rPr>
              <w:t>10-2021</w:t>
            </w:r>
            <w:r w:rsidR="00707FD9">
              <w:rPr>
                <w:rFonts w:ascii="Arial" w:hAnsi="Arial" w:cs="Arial"/>
                <w:sz w:val="18"/>
                <w:szCs w:val="18"/>
              </w:rPr>
              <w:t xml:space="preserve"> r.</w:t>
            </w:r>
          </w:p>
        </w:tc>
        <w:tc>
          <w:tcPr>
            <w:tcW w:w="3543" w:type="dxa"/>
          </w:tcPr>
          <w:p w14:paraId="17187B2E" w14:textId="513BB063" w:rsidR="00741309" w:rsidRDefault="00741309" w:rsidP="00A23E05">
            <w:pPr>
              <w:autoSpaceDE w:val="0"/>
              <w:autoSpaceDN w:val="0"/>
              <w:adjustRightInd w:val="0"/>
              <w:rPr>
                <w:rFonts w:ascii="Arial" w:hAnsi="Arial" w:cs="Arial"/>
                <w:sz w:val="18"/>
                <w:szCs w:val="18"/>
              </w:rPr>
            </w:pPr>
            <w:r>
              <w:rPr>
                <w:rFonts w:ascii="Arial" w:hAnsi="Arial" w:cs="Arial"/>
                <w:sz w:val="18"/>
                <w:szCs w:val="18"/>
              </w:rPr>
              <w:t>Przyczyny opóźnienia wdrożenia Systemu EUREKA zostały wskazane w pkt 5 Raportu.</w:t>
            </w:r>
          </w:p>
          <w:p w14:paraId="5A8FFADC" w14:textId="534A14FC"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00AFE72C"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w:t>
            </w:r>
            <w:r w:rsidR="00AB5DA5">
              <w:rPr>
                <w:rFonts w:ascii="Arial" w:hAnsi="Arial" w:cs="Arial"/>
                <w:sz w:val="18"/>
                <w:szCs w:val="18"/>
              </w:rPr>
              <w:t xml:space="preserve"> zostały</w:t>
            </w:r>
            <w:r w:rsidRPr="00A23E05">
              <w:rPr>
                <w:rFonts w:ascii="Arial" w:hAnsi="Arial" w:cs="Arial"/>
                <w:sz w:val="18"/>
                <w:szCs w:val="18"/>
              </w:rPr>
              <w:t xml:space="preserve"> dla niego zakupione. Zakupiona w ramach Projektu EUREKA infrastruktura teleinformatyczna (serwery kasetowe, pamięci masowe) wraz z oprogramowaniem </w:t>
            </w:r>
            <w:r w:rsidR="00AB5DA5">
              <w:rPr>
                <w:rFonts w:ascii="Arial" w:hAnsi="Arial" w:cs="Arial"/>
                <w:sz w:val="18"/>
                <w:szCs w:val="18"/>
              </w:rPr>
              <w:t>są</w:t>
            </w:r>
            <w:r w:rsidR="00AB5DA5" w:rsidRPr="00A23E05">
              <w:rPr>
                <w:rFonts w:ascii="Arial" w:hAnsi="Arial" w:cs="Arial"/>
                <w:sz w:val="18"/>
                <w:szCs w:val="18"/>
              </w:rPr>
              <w:t xml:space="preserve"> </w:t>
            </w:r>
            <w:r w:rsidRPr="00A23E05">
              <w:rPr>
                <w:rFonts w:ascii="Arial" w:hAnsi="Arial" w:cs="Arial"/>
                <w:sz w:val="18"/>
                <w:szCs w:val="18"/>
              </w:rPr>
              <w:t xml:space="preserve">zwirtualizowane i </w:t>
            </w:r>
            <w:r w:rsidR="00AB5DA5">
              <w:rPr>
                <w:rFonts w:ascii="Arial" w:hAnsi="Arial" w:cs="Arial"/>
                <w:sz w:val="18"/>
                <w:szCs w:val="18"/>
              </w:rPr>
              <w:t>spełniają</w:t>
            </w:r>
            <w:r w:rsidRPr="00A23E05">
              <w:rPr>
                <w:rFonts w:ascii="Arial" w:hAnsi="Arial" w:cs="Arial"/>
                <w:sz w:val="18"/>
                <w:szCs w:val="18"/>
              </w:rPr>
              <w:t xml:space="preserve"> przyjęte w resorcie finansów standardy oraz </w:t>
            </w:r>
            <w:r w:rsidR="00AB5DA5">
              <w:rPr>
                <w:rFonts w:ascii="Arial" w:hAnsi="Arial" w:cs="Arial"/>
                <w:sz w:val="18"/>
                <w:szCs w:val="18"/>
              </w:rPr>
              <w:t xml:space="preserve"> stały się</w:t>
            </w:r>
            <w:r w:rsidRPr="00A23E05">
              <w:rPr>
                <w:rFonts w:ascii="Arial" w:hAnsi="Arial" w:cs="Arial"/>
                <w:sz w:val="18"/>
                <w:szCs w:val="18"/>
              </w:rPr>
              <w:t xml:space="preserve"> częścią środowiska teleinformatycznego CI RF.</w:t>
            </w:r>
          </w:p>
          <w:p w14:paraId="42445F4E" w14:textId="387F647C"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 xml:space="preserve">Aktualny status: </w:t>
            </w:r>
            <w:r w:rsidR="00BA158C">
              <w:rPr>
                <w:rFonts w:ascii="Arial" w:hAnsi="Arial" w:cs="Arial"/>
                <w:sz w:val="18"/>
                <w:szCs w:val="18"/>
              </w:rPr>
              <w:t>wdrożone</w:t>
            </w:r>
            <w:r>
              <w:rPr>
                <w:rFonts w:ascii="Arial" w:hAnsi="Arial" w:cs="Arial"/>
                <w:sz w:val="18"/>
                <w:szCs w:val="18"/>
              </w:rPr>
              <w:t>.</w:t>
            </w:r>
          </w:p>
          <w:p w14:paraId="62CB17EC" w14:textId="77777777" w:rsidR="00A23E05" w:rsidRPr="00A23E05" w:rsidRDefault="00A23E05" w:rsidP="00A23E05">
            <w:pPr>
              <w:autoSpaceDE w:val="0"/>
              <w:autoSpaceDN w:val="0"/>
              <w:adjustRightInd w:val="0"/>
              <w:rPr>
                <w:rFonts w:ascii="Arial" w:hAnsi="Arial" w:cs="Arial"/>
                <w:sz w:val="18"/>
                <w:szCs w:val="18"/>
              </w:rPr>
            </w:pPr>
          </w:p>
          <w:p w14:paraId="2FFBA096" w14:textId="77777777" w:rsidR="00983E13" w:rsidRPr="00A23E05" w:rsidRDefault="00983E13" w:rsidP="00983E13">
            <w:pPr>
              <w:autoSpaceDE w:val="0"/>
              <w:autoSpaceDN w:val="0"/>
              <w:adjustRightInd w:val="0"/>
              <w:rPr>
                <w:rFonts w:ascii="Arial" w:hAnsi="Arial" w:cs="Arial"/>
                <w:sz w:val="18"/>
                <w:szCs w:val="18"/>
              </w:rPr>
            </w:pPr>
          </w:p>
          <w:p w14:paraId="2F6D43F3" w14:textId="11BA3005"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w:t>
            </w:r>
            <w:r w:rsidRPr="00A23E05">
              <w:rPr>
                <w:rFonts w:ascii="Arial" w:hAnsi="Arial" w:cs="Arial"/>
                <w:sz w:val="18"/>
                <w:szCs w:val="18"/>
              </w:rPr>
              <w:lastRenderedPageBreak/>
              <w:t>sobu prowadzenia korespondencji z obywatelami i rozpatrywania sygnałów obywatelskich.</w:t>
            </w:r>
          </w:p>
          <w:p w14:paraId="0DD49846" w14:textId="7B85D26D"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Projekt „Obywatel” nie </w:t>
            </w:r>
            <w:r w:rsidR="00AB5DA5">
              <w:rPr>
                <w:rFonts w:ascii="Arial" w:hAnsi="Arial" w:cs="Arial"/>
                <w:sz w:val="18"/>
                <w:szCs w:val="18"/>
              </w:rPr>
              <w:t xml:space="preserve"> ma</w:t>
            </w:r>
            <w:r w:rsidRPr="00A23E05">
              <w:rPr>
                <w:rFonts w:ascii="Arial" w:hAnsi="Arial" w:cs="Arial"/>
                <w:sz w:val="18"/>
                <w:szCs w:val="18"/>
              </w:rPr>
              <w:t xml:space="preserve"> wpływu na system EUREKA. Na stronie Obywatel.gov.pl </w:t>
            </w:r>
            <w:r w:rsidR="003D5ADD">
              <w:rPr>
                <w:rFonts w:ascii="Arial" w:hAnsi="Arial" w:cs="Arial"/>
                <w:sz w:val="18"/>
                <w:szCs w:val="18"/>
              </w:rPr>
              <w:t>jest</w:t>
            </w:r>
            <w:r w:rsidR="003D5ADD" w:rsidRPr="00A23E05">
              <w:rPr>
                <w:rFonts w:ascii="Arial" w:hAnsi="Arial" w:cs="Arial"/>
                <w:sz w:val="18"/>
                <w:szCs w:val="18"/>
              </w:rPr>
              <w:t xml:space="preserve"> </w:t>
            </w:r>
            <w:r w:rsidRPr="00A23E05">
              <w:rPr>
                <w:rFonts w:ascii="Arial" w:hAnsi="Arial" w:cs="Arial"/>
                <w:sz w:val="18"/>
                <w:szCs w:val="18"/>
              </w:rPr>
              <w:t>zamieszczony link do wyszukiwarki EUREKA</w:t>
            </w:r>
            <w:r w:rsidR="00C641B2">
              <w:rPr>
                <w:rFonts w:ascii="Arial" w:hAnsi="Arial" w:cs="Arial"/>
                <w:sz w:val="18"/>
                <w:szCs w:val="18"/>
              </w:rPr>
              <w:t xml:space="preserve"> poprzez portal podatki.gov.pl</w:t>
            </w:r>
            <w:r w:rsidRPr="00A23E05">
              <w:rPr>
                <w:rFonts w:ascii="Arial" w:hAnsi="Arial" w:cs="Arial"/>
                <w:sz w:val="18"/>
                <w:szCs w:val="18"/>
              </w:rPr>
              <w:t>.</w:t>
            </w:r>
          </w:p>
          <w:p w14:paraId="270F275D" w14:textId="1EC61E6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 xml:space="preserve">Aktualny status: </w:t>
            </w:r>
            <w:r w:rsidR="00C641B2">
              <w:rPr>
                <w:rFonts w:ascii="Arial" w:hAnsi="Arial" w:cs="Arial"/>
                <w:sz w:val="18"/>
                <w:szCs w:val="18"/>
              </w:rPr>
              <w:t>wdrożone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30A3D79A"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r w:rsidR="00C641B2">
              <w:rPr>
                <w:rFonts w:ascii="Arial" w:hAnsi="Arial" w:cs="Arial"/>
                <w:sz w:val="18"/>
                <w:szCs w:val="18"/>
              </w:rPr>
              <w:t xml:space="preserve"> Projekt CRM jest na etapie realizacji.</w:t>
            </w:r>
          </w:p>
          <w:p w14:paraId="78FDA525" w14:textId="7EDBB37C"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 xml:space="preserve">Aktualny status: </w:t>
            </w:r>
            <w:r w:rsidR="00983E13">
              <w:rPr>
                <w:rFonts w:ascii="Arial" w:hAnsi="Arial" w:cs="Arial"/>
                <w:sz w:val="18"/>
                <w:szCs w:val="18"/>
              </w:rPr>
              <w:t>projektowanie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349D6DE"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SIP </w:t>
            </w:r>
          </w:p>
          <w:p w14:paraId="1A4FA969" w14:textId="2A5BD828"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Obecna wyszukiwarka SIP zasilana </w:t>
            </w:r>
            <w:r w:rsidR="003D5ADD">
              <w:rPr>
                <w:rFonts w:ascii="Arial" w:hAnsi="Arial" w:cs="Arial"/>
                <w:sz w:val="18"/>
                <w:szCs w:val="18"/>
              </w:rPr>
              <w:t>była</w:t>
            </w:r>
            <w:r w:rsidR="003D5ADD" w:rsidRPr="00A23E05">
              <w:rPr>
                <w:rFonts w:ascii="Arial" w:hAnsi="Arial" w:cs="Arial"/>
                <w:sz w:val="18"/>
                <w:szCs w:val="18"/>
              </w:rPr>
              <w:t xml:space="preserve"> </w:t>
            </w:r>
            <w:r w:rsidRPr="00A23E05">
              <w:rPr>
                <w:rFonts w:ascii="Arial" w:hAnsi="Arial" w:cs="Arial"/>
                <w:sz w:val="18"/>
                <w:szCs w:val="18"/>
              </w:rPr>
              <w:t xml:space="preserve">z bazy systemu informacji skarbowej SIP. W 2021 r. dane z tej bazy </w:t>
            </w:r>
            <w:r w:rsidR="00C641B2">
              <w:rPr>
                <w:rFonts w:ascii="Arial" w:hAnsi="Arial" w:cs="Arial"/>
                <w:sz w:val="18"/>
                <w:szCs w:val="18"/>
              </w:rPr>
              <w:t>zostały</w:t>
            </w:r>
            <w:r w:rsidR="00C641B2" w:rsidRPr="00A23E05">
              <w:rPr>
                <w:rFonts w:ascii="Arial" w:hAnsi="Arial" w:cs="Arial"/>
                <w:sz w:val="18"/>
                <w:szCs w:val="18"/>
              </w:rPr>
              <w:t xml:space="preserve"> </w:t>
            </w:r>
            <w:r w:rsidRPr="00A23E05">
              <w:rPr>
                <w:rFonts w:ascii="Arial" w:hAnsi="Arial" w:cs="Arial"/>
                <w:sz w:val="18"/>
                <w:szCs w:val="18"/>
              </w:rPr>
              <w:t>zmigrowane do bazy EUREKA. Po 2021 roku wyszukiwarka SIP TAP Portal zostanie wyłączona i zastąpiona jednolitą wyszukiwarką EUREKA.</w:t>
            </w:r>
          </w:p>
          <w:p w14:paraId="557B7A2D" w14:textId="4A52C9C1" w:rsidR="00C641B2" w:rsidRDefault="00C641B2" w:rsidP="00A23E05">
            <w:pPr>
              <w:autoSpaceDE w:val="0"/>
              <w:autoSpaceDN w:val="0"/>
              <w:adjustRightInd w:val="0"/>
              <w:rPr>
                <w:rFonts w:ascii="Arial" w:hAnsi="Arial" w:cs="Arial"/>
                <w:sz w:val="18"/>
                <w:szCs w:val="18"/>
              </w:rPr>
            </w:pPr>
            <w:r>
              <w:rPr>
                <w:rFonts w:ascii="Arial" w:hAnsi="Arial" w:cs="Arial"/>
                <w:sz w:val="18"/>
                <w:szCs w:val="18"/>
              </w:rPr>
              <w:t>Aktualny status: wdrożone</w:t>
            </w:r>
          </w:p>
          <w:p w14:paraId="03458772" w14:textId="77777777" w:rsidR="00F30189" w:rsidRPr="00A23E05" w:rsidRDefault="00F30189" w:rsidP="00A23E05">
            <w:pPr>
              <w:autoSpaceDE w:val="0"/>
              <w:autoSpaceDN w:val="0"/>
              <w:adjustRightInd w:val="0"/>
              <w:rPr>
                <w:rFonts w:ascii="Arial" w:hAnsi="Arial" w:cs="Arial"/>
                <w:sz w:val="18"/>
                <w:szCs w:val="18"/>
              </w:rPr>
            </w:pP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579CBCF1" w14:textId="3E9E4F76" w:rsidR="00A23E05" w:rsidRDefault="00130B38" w:rsidP="00983E13">
            <w:pPr>
              <w:autoSpaceDE w:val="0"/>
              <w:autoSpaceDN w:val="0"/>
              <w:adjustRightInd w:val="0"/>
              <w:rPr>
                <w:rFonts w:ascii="Arial" w:hAnsi="Arial" w:cs="Arial"/>
                <w:sz w:val="18"/>
                <w:szCs w:val="18"/>
              </w:rPr>
            </w:pPr>
            <w:r>
              <w:rPr>
                <w:rFonts w:ascii="Arial" w:hAnsi="Arial" w:cs="Arial"/>
                <w:sz w:val="18"/>
                <w:szCs w:val="18"/>
              </w:rPr>
              <w:t xml:space="preserve">Aktualny status: </w:t>
            </w:r>
            <w:r w:rsidR="00C641B2">
              <w:rPr>
                <w:rFonts w:ascii="Arial" w:hAnsi="Arial" w:cs="Arial"/>
                <w:sz w:val="18"/>
                <w:szCs w:val="18"/>
              </w:rPr>
              <w:t>wdrożone</w:t>
            </w:r>
          </w:p>
          <w:p w14:paraId="152F9636" w14:textId="77777777" w:rsidR="00800950" w:rsidRDefault="00800950" w:rsidP="00983E13">
            <w:pPr>
              <w:autoSpaceDE w:val="0"/>
              <w:autoSpaceDN w:val="0"/>
              <w:adjustRightInd w:val="0"/>
              <w:rPr>
                <w:rFonts w:ascii="Arial" w:hAnsi="Arial" w:cs="Arial"/>
                <w:sz w:val="18"/>
                <w:szCs w:val="18"/>
              </w:rPr>
            </w:pPr>
          </w:p>
          <w:p w14:paraId="505AAB45" w14:textId="2311AE28" w:rsidR="00800950" w:rsidRDefault="00800950" w:rsidP="00983E13">
            <w:pPr>
              <w:autoSpaceDE w:val="0"/>
              <w:autoSpaceDN w:val="0"/>
              <w:adjustRightInd w:val="0"/>
              <w:rPr>
                <w:rFonts w:ascii="Arial" w:hAnsi="Arial" w:cs="Arial"/>
                <w:sz w:val="18"/>
                <w:szCs w:val="18"/>
              </w:rPr>
            </w:pPr>
            <w:r>
              <w:rPr>
                <w:rFonts w:ascii="Arial" w:hAnsi="Arial" w:cs="Arial"/>
                <w:sz w:val="18"/>
                <w:szCs w:val="18"/>
              </w:rPr>
              <w:t>PPiO – Poradnik Pytań i Odpowiedzi</w:t>
            </w:r>
          </w:p>
          <w:p w14:paraId="68888571" w14:textId="57D274C7" w:rsidR="00800950" w:rsidRDefault="00800950" w:rsidP="00983E13">
            <w:pPr>
              <w:autoSpaceDE w:val="0"/>
              <w:autoSpaceDN w:val="0"/>
              <w:adjustRightInd w:val="0"/>
              <w:rPr>
                <w:rFonts w:ascii="Arial" w:hAnsi="Arial" w:cs="Arial"/>
                <w:sz w:val="18"/>
                <w:szCs w:val="18"/>
              </w:rPr>
            </w:pPr>
            <w:r>
              <w:rPr>
                <w:rFonts w:ascii="Arial" w:hAnsi="Arial" w:cs="Arial"/>
                <w:sz w:val="18"/>
                <w:szCs w:val="18"/>
              </w:rPr>
              <w:t>KZ – Książka Zeznań</w:t>
            </w:r>
          </w:p>
          <w:p w14:paraId="05DC6672" w14:textId="77777777" w:rsidR="00800950" w:rsidRDefault="00800950" w:rsidP="00983E13">
            <w:pPr>
              <w:autoSpaceDE w:val="0"/>
              <w:autoSpaceDN w:val="0"/>
              <w:adjustRightInd w:val="0"/>
              <w:rPr>
                <w:rFonts w:ascii="Arial" w:hAnsi="Arial" w:cs="Arial"/>
                <w:sz w:val="18"/>
                <w:szCs w:val="18"/>
              </w:rPr>
            </w:pPr>
            <w:r>
              <w:rPr>
                <w:rFonts w:ascii="Arial" w:hAnsi="Arial" w:cs="Arial"/>
                <w:sz w:val="18"/>
                <w:szCs w:val="18"/>
              </w:rPr>
              <w:t>Monitoring SIP</w:t>
            </w:r>
          </w:p>
          <w:p w14:paraId="4A10D143" w14:textId="77777777" w:rsidR="00800950" w:rsidRDefault="00800950" w:rsidP="00983E13">
            <w:pPr>
              <w:autoSpaceDE w:val="0"/>
              <w:autoSpaceDN w:val="0"/>
              <w:adjustRightInd w:val="0"/>
              <w:rPr>
                <w:rFonts w:ascii="Arial" w:hAnsi="Arial" w:cs="Arial"/>
                <w:sz w:val="18"/>
                <w:szCs w:val="18"/>
              </w:rPr>
            </w:pPr>
            <w:r>
              <w:rPr>
                <w:rFonts w:ascii="Arial" w:hAnsi="Arial" w:cs="Arial"/>
                <w:sz w:val="18"/>
                <w:szCs w:val="18"/>
              </w:rPr>
              <w:t>Baza Wiedzy Celnej</w:t>
            </w:r>
          </w:p>
          <w:p w14:paraId="7871336D" w14:textId="77777777" w:rsidR="00F05BE6" w:rsidRDefault="00F05BE6" w:rsidP="00983E13">
            <w:pPr>
              <w:autoSpaceDE w:val="0"/>
              <w:autoSpaceDN w:val="0"/>
              <w:adjustRightInd w:val="0"/>
              <w:rPr>
                <w:rFonts w:ascii="Arial" w:hAnsi="Arial" w:cs="Arial"/>
                <w:sz w:val="18"/>
                <w:szCs w:val="18"/>
              </w:rPr>
            </w:pPr>
            <w:r>
              <w:rPr>
                <w:rFonts w:ascii="Arial" w:hAnsi="Arial" w:cs="Arial"/>
                <w:sz w:val="18"/>
                <w:szCs w:val="18"/>
              </w:rPr>
              <w:t>Informacja o Pochodzeniu Towarów</w:t>
            </w:r>
          </w:p>
          <w:p w14:paraId="1F438FCE" w14:textId="5F62B0F0" w:rsidR="00F05BE6" w:rsidRDefault="00F05BE6" w:rsidP="00983E13">
            <w:pPr>
              <w:autoSpaceDE w:val="0"/>
              <w:autoSpaceDN w:val="0"/>
              <w:adjustRightInd w:val="0"/>
              <w:rPr>
                <w:rFonts w:ascii="Arial" w:hAnsi="Arial" w:cs="Arial"/>
                <w:sz w:val="18"/>
                <w:szCs w:val="18"/>
              </w:rPr>
            </w:pPr>
            <w:r>
              <w:rPr>
                <w:rFonts w:ascii="Arial" w:hAnsi="Arial" w:cs="Arial"/>
                <w:sz w:val="18"/>
                <w:szCs w:val="18"/>
              </w:rPr>
              <w:t>Wiążąca Informacja Akcyzowa</w:t>
            </w:r>
          </w:p>
          <w:p w14:paraId="6F06B124" w14:textId="4D50A17D" w:rsidR="00800950" w:rsidRDefault="00800950" w:rsidP="00983E13">
            <w:pPr>
              <w:autoSpaceDE w:val="0"/>
              <w:autoSpaceDN w:val="0"/>
              <w:adjustRightInd w:val="0"/>
              <w:rPr>
                <w:rFonts w:ascii="Arial" w:hAnsi="Arial" w:cs="Arial"/>
                <w:sz w:val="18"/>
                <w:szCs w:val="18"/>
              </w:rPr>
            </w:pPr>
            <w:r>
              <w:rPr>
                <w:rFonts w:ascii="Arial" w:hAnsi="Arial" w:cs="Arial"/>
                <w:sz w:val="18"/>
                <w:szCs w:val="18"/>
              </w:rPr>
              <w:t xml:space="preserve">Dane z systemów </w:t>
            </w:r>
            <w:r w:rsidR="00F05BE6">
              <w:rPr>
                <w:rFonts w:ascii="Arial" w:hAnsi="Arial" w:cs="Arial"/>
                <w:sz w:val="18"/>
                <w:szCs w:val="18"/>
              </w:rPr>
              <w:t>zostan</w:t>
            </w:r>
            <w:r w:rsidR="00C641B2">
              <w:rPr>
                <w:rFonts w:ascii="Arial" w:hAnsi="Arial" w:cs="Arial"/>
                <w:sz w:val="18"/>
                <w:szCs w:val="18"/>
              </w:rPr>
              <w:t>ły</w:t>
            </w:r>
            <w:r w:rsidR="00F05BE6">
              <w:rPr>
                <w:rFonts w:ascii="Arial" w:hAnsi="Arial" w:cs="Arial"/>
                <w:sz w:val="18"/>
                <w:szCs w:val="18"/>
              </w:rPr>
              <w:t xml:space="preserve"> zmigrowane do Systemu EUREKA, a istniejące funkcjonalności zostaną zastąpione funkcjonalnościami nowego Systemu.</w:t>
            </w:r>
          </w:p>
          <w:p w14:paraId="24036AC6" w14:textId="0615571D" w:rsidR="00F05BE6" w:rsidRDefault="00F05BE6" w:rsidP="00983E13">
            <w:pPr>
              <w:autoSpaceDE w:val="0"/>
              <w:autoSpaceDN w:val="0"/>
              <w:adjustRightInd w:val="0"/>
              <w:rPr>
                <w:rFonts w:ascii="Arial" w:hAnsi="Arial" w:cs="Arial"/>
                <w:sz w:val="18"/>
                <w:szCs w:val="18"/>
              </w:rPr>
            </w:pPr>
            <w:r>
              <w:rPr>
                <w:rFonts w:ascii="Arial" w:hAnsi="Arial" w:cs="Arial"/>
                <w:sz w:val="18"/>
                <w:szCs w:val="18"/>
              </w:rPr>
              <w:t xml:space="preserve">Aktualny status: </w:t>
            </w:r>
            <w:r w:rsidR="00C641B2">
              <w:rPr>
                <w:rFonts w:ascii="Arial" w:hAnsi="Arial" w:cs="Arial"/>
                <w:sz w:val="18"/>
                <w:szCs w:val="18"/>
              </w:rPr>
              <w:t>wdrożone</w:t>
            </w:r>
          </w:p>
          <w:p w14:paraId="7563BEB6" w14:textId="77777777" w:rsidR="00F05BE6" w:rsidRDefault="00F05BE6" w:rsidP="00983E13">
            <w:pPr>
              <w:autoSpaceDE w:val="0"/>
              <w:autoSpaceDN w:val="0"/>
              <w:adjustRightInd w:val="0"/>
              <w:rPr>
                <w:rFonts w:ascii="Arial" w:hAnsi="Arial" w:cs="Arial"/>
                <w:sz w:val="18"/>
                <w:szCs w:val="18"/>
              </w:rPr>
            </w:pPr>
          </w:p>
          <w:p w14:paraId="682AC6B8" w14:textId="77777777" w:rsidR="00F05BE6" w:rsidRDefault="00F05BE6" w:rsidP="00983E13">
            <w:pPr>
              <w:autoSpaceDE w:val="0"/>
              <w:autoSpaceDN w:val="0"/>
              <w:adjustRightInd w:val="0"/>
              <w:rPr>
                <w:rFonts w:ascii="Arial" w:hAnsi="Arial" w:cs="Arial"/>
                <w:sz w:val="18"/>
                <w:szCs w:val="18"/>
              </w:rPr>
            </w:pPr>
            <w:r>
              <w:rPr>
                <w:rFonts w:ascii="Arial" w:hAnsi="Arial" w:cs="Arial"/>
                <w:sz w:val="18"/>
                <w:szCs w:val="18"/>
              </w:rPr>
              <w:t>SUS System Uzgodnień Stanowisk</w:t>
            </w:r>
          </w:p>
          <w:p w14:paraId="2ACFA960" w14:textId="33CF4A76" w:rsidR="00F05BE6" w:rsidRDefault="00F05BE6" w:rsidP="00983E13">
            <w:pPr>
              <w:autoSpaceDE w:val="0"/>
              <w:autoSpaceDN w:val="0"/>
              <w:adjustRightInd w:val="0"/>
              <w:rPr>
                <w:rFonts w:ascii="Arial" w:hAnsi="Arial" w:cs="Arial"/>
                <w:sz w:val="18"/>
                <w:szCs w:val="18"/>
              </w:rPr>
            </w:pPr>
            <w:r>
              <w:rPr>
                <w:rFonts w:ascii="Arial" w:hAnsi="Arial" w:cs="Arial"/>
                <w:sz w:val="18"/>
                <w:szCs w:val="18"/>
              </w:rPr>
              <w:t>System zostanie zintegrowany z Systemem EUREKA</w:t>
            </w:r>
          </w:p>
          <w:p w14:paraId="5687FBF4" w14:textId="3BD45316" w:rsidR="00800950" w:rsidRDefault="00F05BE6" w:rsidP="00983E13">
            <w:pPr>
              <w:autoSpaceDE w:val="0"/>
              <w:autoSpaceDN w:val="0"/>
              <w:adjustRightInd w:val="0"/>
              <w:rPr>
                <w:rFonts w:ascii="Arial" w:hAnsi="Arial" w:cs="Arial"/>
                <w:sz w:val="18"/>
                <w:szCs w:val="18"/>
              </w:rPr>
            </w:pPr>
            <w:r>
              <w:rPr>
                <w:rFonts w:ascii="Arial" w:hAnsi="Arial" w:cs="Arial"/>
                <w:sz w:val="18"/>
                <w:szCs w:val="18"/>
              </w:rPr>
              <w:t xml:space="preserve">Aktualny status: </w:t>
            </w:r>
            <w:r w:rsidR="00C641B2">
              <w:rPr>
                <w:rFonts w:ascii="Arial" w:hAnsi="Arial" w:cs="Arial"/>
                <w:sz w:val="18"/>
                <w:szCs w:val="18"/>
              </w:rPr>
              <w:t>wdrozone</w:t>
            </w:r>
          </w:p>
          <w:p w14:paraId="33095D2B" w14:textId="77777777" w:rsidR="00554E94" w:rsidRDefault="00554E94" w:rsidP="00983E13">
            <w:pPr>
              <w:autoSpaceDE w:val="0"/>
              <w:autoSpaceDN w:val="0"/>
              <w:adjustRightInd w:val="0"/>
              <w:rPr>
                <w:rFonts w:ascii="Arial" w:hAnsi="Arial" w:cs="Arial"/>
                <w:sz w:val="18"/>
                <w:szCs w:val="18"/>
              </w:rPr>
            </w:pPr>
          </w:p>
          <w:p w14:paraId="15479503" w14:textId="77777777" w:rsidR="00C91C7B" w:rsidRDefault="00C91C7B" w:rsidP="00983E13">
            <w:pPr>
              <w:autoSpaceDE w:val="0"/>
              <w:autoSpaceDN w:val="0"/>
              <w:adjustRightInd w:val="0"/>
              <w:rPr>
                <w:rFonts w:ascii="Arial" w:hAnsi="Arial" w:cs="Arial"/>
                <w:sz w:val="18"/>
                <w:szCs w:val="18"/>
              </w:rPr>
            </w:pPr>
            <w:r>
              <w:rPr>
                <w:rFonts w:ascii="Arial" w:hAnsi="Arial" w:cs="Arial"/>
                <w:sz w:val="18"/>
                <w:szCs w:val="18"/>
              </w:rPr>
              <w:t>Ograniczenia pozataryfowe</w:t>
            </w:r>
          </w:p>
          <w:p w14:paraId="049E3A7D" w14:textId="7441337B" w:rsidR="00C91C7B" w:rsidRDefault="00C91C7B" w:rsidP="00983E13">
            <w:pPr>
              <w:autoSpaceDE w:val="0"/>
              <w:autoSpaceDN w:val="0"/>
              <w:adjustRightInd w:val="0"/>
              <w:rPr>
                <w:rFonts w:ascii="Arial" w:hAnsi="Arial" w:cs="Arial"/>
                <w:sz w:val="18"/>
                <w:szCs w:val="18"/>
              </w:rPr>
            </w:pPr>
            <w:r>
              <w:rPr>
                <w:rFonts w:ascii="Arial" w:hAnsi="Arial" w:cs="Arial"/>
                <w:sz w:val="18"/>
                <w:szCs w:val="18"/>
              </w:rPr>
              <w:t>P44</w:t>
            </w:r>
          </w:p>
          <w:p w14:paraId="59AD3719" w14:textId="77777777" w:rsidR="00C91C7B" w:rsidRDefault="00C91C7B" w:rsidP="00983E13">
            <w:pPr>
              <w:autoSpaceDE w:val="0"/>
              <w:autoSpaceDN w:val="0"/>
              <w:adjustRightInd w:val="0"/>
              <w:rPr>
                <w:rFonts w:ascii="Arial" w:hAnsi="Arial" w:cs="Arial"/>
                <w:sz w:val="18"/>
                <w:szCs w:val="18"/>
              </w:rPr>
            </w:pPr>
            <w:r>
              <w:rPr>
                <w:rFonts w:ascii="Arial" w:hAnsi="Arial" w:cs="Arial"/>
                <w:sz w:val="18"/>
                <w:szCs w:val="18"/>
              </w:rPr>
              <w:t>Portal Informacyjny Centrum Kompetencyjne Egzekucji Administracyjnej</w:t>
            </w:r>
          </w:p>
          <w:p w14:paraId="2EAAD549" w14:textId="77777777" w:rsidR="00C91C7B" w:rsidRDefault="00C91C7B" w:rsidP="00983E13">
            <w:pPr>
              <w:autoSpaceDE w:val="0"/>
              <w:autoSpaceDN w:val="0"/>
              <w:adjustRightInd w:val="0"/>
              <w:rPr>
                <w:rFonts w:ascii="Arial" w:hAnsi="Arial" w:cs="Arial"/>
                <w:sz w:val="18"/>
                <w:szCs w:val="18"/>
              </w:rPr>
            </w:pPr>
            <w:r>
              <w:rPr>
                <w:rFonts w:ascii="Arial" w:hAnsi="Arial" w:cs="Arial"/>
                <w:sz w:val="18"/>
                <w:szCs w:val="18"/>
              </w:rPr>
              <w:t>Portal dla wierzycieli i organów egzekucyjnych</w:t>
            </w:r>
          </w:p>
          <w:p w14:paraId="42D37099" w14:textId="4C187FCD" w:rsidR="00C91C7B" w:rsidRDefault="00C91C7B" w:rsidP="00983E13">
            <w:pPr>
              <w:autoSpaceDE w:val="0"/>
              <w:autoSpaceDN w:val="0"/>
              <w:adjustRightInd w:val="0"/>
              <w:rPr>
                <w:rFonts w:ascii="Arial" w:hAnsi="Arial" w:cs="Arial"/>
                <w:sz w:val="18"/>
                <w:szCs w:val="18"/>
              </w:rPr>
            </w:pPr>
            <w:r>
              <w:rPr>
                <w:rFonts w:ascii="Arial" w:hAnsi="Arial" w:cs="Arial"/>
                <w:sz w:val="18"/>
                <w:szCs w:val="18"/>
              </w:rPr>
              <w:t>Portal informacyjny dla Wierzycieli i Organów Egzekucyjnych</w:t>
            </w:r>
          </w:p>
          <w:p w14:paraId="2E873461" w14:textId="2D664FB9" w:rsidR="00C91C7B" w:rsidRDefault="00C91C7B" w:rsidP="00983E13">
            <w:pPr>
              <w:autoSpaceDE w:val="0"/>
              <w:autoSpaceDN w:val="0"/>
              <w:adjustRightInd w:val="0"/>
              <w:rPr>
                <w:rFonts w:ascii="Arial" w:hAnsi="Arial" w:cs="Arial"/>
                <w:sz w:val="18"/>
                <w:szCs w:val="18"/>
              </w:rPr>
            </w:pPr>
            <w:r>
              <w:rPr>
                <w:rFonts w:ascii="Arial" w:hAnsi="Arial" w:cs="Arial"/>
                <w:sz w:val="18"/>
                <w:szCs w:val="18"/>
              </w:rPr>
              <w:lastRenderedPageBreak/>
              <w:t>Po weryfikacji zawartości systemów ustalone, że zakres informacji w nich zawartych nie jest objęty zakresem tematycznym Systemu EUREKA. Zmiana ta została uwzględniona w opracowaniu „System Informacji Celno-Skarbowej EUREKA – zasady funkcjonowania” zatwierdzonym przez KS Projektu</w:t>
            </w:r>
            <w:r w:rsidR="00F05BE6">
              <w:rPr>
                <w:rFonts w:ascii="Arial" w:hAnsi="Arial" w:cs="Arial"/>
                <w:sz w:val="18"/>
                <w:szCs w:val="18"/>
              </w:rPr>
              <w:t>.</w:t>
            </w:r>
          </w:p>
          <w:p w14:paraId="280666A4" w14:textId="77777777" w:rsidR="00C91C7B" w:rsidRDefault="00C91C7B" w:rsidP="00983E13">
            <w:pPr>
              <w:autoSpaceDE w:val="0"/>
              <w:autoSpaceDN w:val="0"/>
              <w:adjustRightInd w:val="0"/>
              <w:rPr>
                <w:rFonts w:ascii="Arial" w:hAnsi="Arial" w:cs="Arial"/>
                <w:sz w:val="18"/>
                <w:szCs w:val="18"/>
              </w:rPr>
            </w:pPr>
          </w:p>
          <w:p w14:paraId="3A53ECFB" w14:textId="700CD600" w:rsidR="00554E94" w:rsidRPr="00D2155A" w:rsidRDefault="00DC39FE" w:rsidP="00983E13">
            <w:pPr>
              <w:autoSpaceDE w:val="0"/>
              <w:autoSpaceDN w:val="0"/>
              <w:adjustRightInd w:val="0"/>
              <w:rPr>
                <w:rFonts w:ascii="Arial" w:hAnsi="Arial" w:cs="Arial"/>
                <w:sz w:val="18"/>
                <w:szCs w:val="18"/>
                <w:lang w:val="en-GB"/>
              </w:rPr>
            </w:pPr>
            <w:r w:rsidRPr="00D2155A">
              <w:rPr>
                <w:lang w:val="en-GB"/>
              </w:rPr>
              <w:t>InterDok</w:t>
            </w:r>
          </w:p>
          <w:p w14:paraId="3737F528" w14:textId="77777777" w:rsidR="00DC39FE" w:rsidRPr="00D2155A" w:rsidRDefault="00DC39FE" w:rsidP="00983E13">
            <w:pPr>
              <w:autoSpaceDE w:val="0"/>
              <w:autoSpaceDN w:val="0"/>
              <w:adjustRightInd w:val="0"/>
              <w:rPr>
                <w:rFonts w:ascii="Arial" w:hAnsi="Arial" w:cs="Arial"/>
                <w:sz w:val="18"/>
                <w:szCs w:val="18"/>
                <w:lang w:val="en-GB"/>
              </w:rPr>
            </w:pPr>
            <w:r w:rsidRPr="00D2155A">
              <w:rPr>
                <w:rFonts w:ascii="Arial" w:hAnsi="Arial" w:cs="Arial"/>
                <w:sz w:val="18"/>
                <w:szCs w:val="18"/>
                <w:lang w:val="en-GB"/>
              </w:rPr>
              <w:t>SZD e-Kancelaria</w:t>
            </w:r>
          </w:p>
          <w:p w14:paraId="32722795" w14:textId="450C36E7" w:rsidR="00DC39FE" w:rsidRPr="00D2155A" w:rsidRDefault="00DC39FE" w:rsidP="00983E13">
            <w:pPr>
              <w:autoSpaceDE w:val="0"/>
              <w:autoSpaceDN w:val="0"/>
              <w:adjustRightInd w:val="0"/>
              <w:rPr>
                <w:rFonts w:ascii="Arial" w:hAnsi="Arial" w:cs="Arial"/>
                <w:sz w:val="18"/>
                <w:szCs w:val="18"/>
                <w:lang w:val="en-GB"/>
              </w:rPr>
            </w:pPr>
            <w:r w:rsidRPr="00D2155A">
              <w:rPr>
                <w:rFonts w:ascii="Arial" w:hAnsi="Arial" w:cs="Arial"/>
                <w:sz w:val="18"/>
                <w:szCs w:val="18"/>
                <w:lang w:val="en-GB"/>
              </w:rPr>
              <w:t>CC – Contactis Contact Center</w:t>
            </w:r>
          </w:p>
          <w:p w14:paraId="6DC60581" w14:textId="112AE44A" w:rsidR="00554E94" w:rsidRDefault="004F20C4" w:rsidP="00983E13">
            <w:pPr>
              <w:autoSpaceDE w:val="0"/>
              <w:autoSpaceDN w:val="0"/>
              <w:adjustRightInd w:val="0"/>
              <w:rPr>
                <w:rFonts w:ascii="Arial" w:hAnsi="Arial" w:cs="Arial"/>
                <w:sz w:val="18"/>
                <w:szCs w:val="18"/>
              </w:rPr>
            </w:pPr>
            <w:r>
              <w:rPr>
                <w:rFonts w:ascii="Arial" w:hAnsi="Arial" w:cs="Arial"/>
                <w:sz w:val="18"/>
                <w:szCs w:val="18"/>
              </w:rPr>
              <w:t>Z uwagi na planowane zastąpienie tych systemów innymi systemami,</w:t>
            </w:r>
            <w:r w:rsidR="00A65D98">
              <w:rPr>
                <w:rFonts w:ascii="Arial" w:hAnsi="Arial" w:cs="Arial"/>
                <w:sz w:val="18"/>
                <w:szCs w:val="18"/>
              </w:rPr>
              <w:t xml:space="preserve"> planowan</w:t>
            </w:r>
            <w:r w:rsidR="00B84BEB">
              <w:rPr>
                <w:rFonts w:ascii="Arial" w:hAnsi="Arial" w:cs="Arial"/>
                <w:sz w:val="18"/>
                <w:szCs w:val="18"/>
              </w:rPr>
              <w:t>a</w:t>
            </w:r>
            <w:r w:rsidR="00A65D98">
              <w:rPr>
                <w:rFonts w:ascii="Arial" w:hAnsi="Arial" w:cs="Arial"/>
                <w:sz w:val="18"/>
                <w:szCs w:val="18"/>
              </w:rPr>
              <w:t xml:space="preserve"> wstępnie </w:t>
            </w:r>
            <w:r w:rsidR="00B84BEB">
              <w:rPr>
                <w:rFonts w:ascii="Arial" w:hAnsi="Arial" w:cs="Arial"/>
                <w:sz w:val="18"/>
                <w:szCs w:val="18"/>
              </w:rPr>
              <w:t xml:space="preserve">budowa </w:t>
            </w:r>
            <w:r>
              <w:rPr>
                <w:rFonts w:ascii="Arial" w:hAnsi="Arial" w:cs="Arial"/>
                <w:sz w:val="18"/>
                <w:szCs w:val="18"/>
              </w:rPr>
              <w:t>interfejsu integrując</w:t>
            </w:r>
            <w:r w:rsidR="00B84BEB">
              <w:rPr>
                <w:rFonts w:ascii="Arial" w:hAnsi="Arial" w:cs="Arial"/>
                <w:sz w:val="18"/>
                <w:szCs w:val="18"/>
              </w:rPr>
              <w:t>ego</w:t>
            </w:r>
            <w:r>
              <w:rPr>
                <w:rFonts w:ascii="Arial" w:hAnsi="Arial" w:cs="Arial"/>
                <w:sz w:val="18"/>
                <w:szCs w:val="18"/>
              </w:rPr>
              <w:t xml:space="preserve"> z Systemem EUREKA</w:t>
            </w:r>
            <w:r w:rsidR="00B84BEB">
              <w:rPr>
                <w:rFonts w:ascii="Arial" w:hAnsi="Arial" w:cs="Arial"/>
                <w:sz w:val="18"/>
                <w:szCs w:val="18"/>
              </w:rPr>
              <w:t xml:space="preserve"> została odrzucona</w:t>
            </w:r>
            <w:r>
              <w:rPr>
                <w:rFonts w:ascii="Arial" w:hAnsi="Arial" w:cs="Arial"/>
                <w:sz w:val="18"/>
                <w:szCs w:val="18"/>
              </w:rPr>
              <w:t xml:space="preserve">. </w:t>
            </w:r>
            <w:r w:rsidR="00800950">
              <w:rPr>
                <w:rFonts w:ascii="Arial" w:hAnsi="Arial" w:cs="Arial"/>
                <w:sz w:val="18"/>
                <w:szCs w:val="18"/>
              </w:rPr>
              <w:t xml:space="preserve">W Studium Wykonalności i Wniosku o dofinansowanie nie wskazywano na konieczność integracji tych systemów. </w:t>
            </w:r>
            <w:r>
              <w:rPr>
                <w:rFonts w:ascii="Arial" w:hAnsi="Arial" w:cs="Arial"/>
                <w:sz w:val="18"/>
                <w:szCs w:val="18"/>
              </w:rPr>
              <w:t>System EUREKA będzie posiadał otwarte API umożliwiające integrację Systemu EUREKA z nowymi systemami.</w:t>
            </w:r>
          </w:p>
          <w:p w14:paraId="4BDD41E2" w14:textId="77777777" w:rsidR="004F20C4" w:rsidRDefault="004F20C4" w:rsidP="00983E13">
            <w:pPr>
              <w:autoSpaceDE w:val="0"/>
              <w:autoSpaceDN w:val="0"/>
              <w:adjustRightInd w:val="0"/>
              <w:rPr>
                <w:rFonts w:ascii="Arial" w:hAnsi="Arial" w:cs="Arial"/>
                <w:sz w:val="18"/>
                <w:szCs w:val="18"/>
              </w:rPr>
            </w:pPr>
          </w:p>
          <w:p w14:paraId="17B2521C" w14:textId="61DBE496" w:rsidR="004F20C4" w:rsidRDefault="004F20C4" w:rsidP="00983E13">
            <w:pPr>
              <w:autoSpaceDE w:val="0"/>
              <w:autoSpaceDN w:val="0"/>
              <w:adjustRightInd w:val="0"/>
              <w:rPr>
                <w:rFonts w:ascii="Arial" w:hAnsi="Arial" w:cs="Arial"/>
                <w:sz w:val="18"/>
                <w:szCs w:val="18"/>
              </w:rPr>
            </w:pPr>
            <w:r>
              <w:rPr>
                <w:rFonts w:ascii="Arial" w:hAnsi="Arial" w:cs="Arial"/>
                <w:sz w:val="18"/>
                <w:szCs w:val="18"/>
              </w:rPr>
              <w:t>EZD PUW</w:t>
            </w:r>
          </w:p>
          <w:p w14:paraId="266EF9A7" w14:textId="69461145" w:rsidR="004F20C4" w:rsidRDefault="004F20C4" w:rsidP="00983E13">
            <w:pPr>
              <w:autoSpaceDE w:val="0"/>
              <w:autoSpaceDN w:val="0"/>
              <w:adjustRightInd w:val="0"/>
              <w:rPr>
                <w:rFonts w:ascii="Arial" w:hAnsi="Arial" w:cs="Arial"/>
                <w:sz w:val="18"/>
                <w:szCs w:val="18"/>
              </w:rPr>
            </w:pPr>
            <w:r>
              <w:rPr>
                <w:rFonts w:ascii="Arial" w:hAnsi="Arial" w:cs="Arial"/>
                <w:sz w:val="18"/>
                <w:szCs w:val="18"/>
              </w:rPr>
              <w:t>Z uwagi na planowane zastąpienie systemu EZD PUW nową wersją EZD RP, a także problemy techniczne po stronie EZD, aneksem do Umowy z Wykonawcą Systemu zrezygnowano z integracji EZD PUW z Systemem EUREKA. System EUREKA będzie posiadał otwarte API umożliwiające integrację Systemu</w:t>
            </w:r>
            <w:r w:rsidR="00C91C7B">
              <w:rPr>
                <w:rFonts w:ascii="Arial" w:hAnsi="Arial" w:cs="Arial"/>
                <w:sz w:val="18"/>
                <w:szCs w:val="18"/>
              </w:rPr>
              <w:t xml:space="preserve"> EUREKA z nowym systemem EZD RP</w:t>
            </w:r>
            <w:r>
              <w:rPr>
                <w:rFonts w:ascii="Arial" w:hAnsi="Arial" w:cs="Arial"/>
                <w:sz w:val="18"/>
                <w:szCs w:val="18"/>
              </w:rPr>
              <w:t>.</w:t>
            </w:r>
            <w:r w:rsidR="00C91C7B">
              <w:rPr>
                <w:rFonts w:ascii="Arial" w:hAnsi="Arial" w:cs="Arial"/>
                <w:sz w:val="18"/>
                <w:szCs w:val="18"/>
              </w:rPr>
              <w:t xml:space="preserve"> Zmiany wynikające z Aneksu do Umowy zostały zatwierdzone przez KS Projektu.</w:t>
            </w:r>
          </w:p>
          <w:p w14:paraId="60CE11C2" w14:textId="77777777" w:rsidR="00554E94" w:rsidRDefault="00554E94" w:rsidP="00983E13">
            <w:pPr>
              <w:autoSpaceDE w:val="0"/>
              <w:autoSpaceDN w:val="0"/>
              <w:adjustRightInd w:val="0"/>
              <w:rPr>
                <w:rFonts w:ascii="Arial" w:hAnsi="Arial" w:cs="Arial"/>
                <w:sz w:val="18"/>
                <w:szCs w:val="18"/>
              </w:rPr>
            </w:pPr>
          </w:p>
          <w:p w14:paraId="5C8C2EE5" w14:textId="77777777" w:rsidR="00554E94" w:rsidRDefault="00864EF9" w:rsidP="00983E13">
            <w:pPr>
              <w:autoSpaceDE w:val="0"/>
              <w:autoSpaceDN w:val="0"/>
              <w:adjustRightInd w:val="0"/>
              <w:rPr>
                <w:rFonts w:ascii="Arial" w:hAnsi="Arial" w:cs="Arial"/>
                <w:sz w:val="18"/>
                <w:szCs w:val="18"/>
              </w:rPr>
            </w:pPr>
            <w:r>
              <w:rPr>
                <w:rFonts w:ascii="Arial" w:hAnsi="Arial" w:cs="Arial"/>
                <w:sz w:val="18"/>
                <w:szCs w:val="18"/>
              </w:rPr>
              <w:t>RAPEX</w:t>
            </w:r>
          </w:p>
          <w:p w14:paraId="0C1F5EEB" w14:textId="49DA7A0A" w:rsidR="00864EF9" w:rsidRDefault="00864EF9" w:rsidP="00983E13">
            <w:pPr>
              <w:autoSpaceDE w:val="0"/>
              <w:autoSpaceDN w:val="0"/>
              <w:adjustRightInd w:val="0"/>
              <w:rPr>
                <w:rFonts w:ascii="Arial" w:hAnsi="Arial" w:cs="Arial"/>
                <w:sz w:val="18"/>
                <w:szCs w:val="18"/>
              </w:rPr>
            </w:pPr>
            <w:r>
              <w:rPr>
                <w:rFonts w:ascii="Arial" w:hAnsi="Arial" w:cs="Arial"/>
                <w:sz w:val="18"/>
                <w:szCs w:val="18"/>
              </w:rPr>
              <w:t>PUESC</w:t>
            </w:r>
          </w:p>
          <w:p w14:paraId="5D88A9E6" w14:textId="27ACF2DD" w:rsidR="00864EF9" w:rsidRDefault="00864EF9" w:rsidP="00983E13">
            <w:pPr>
              <w:autoSpaceDE w:val="0"/>
              <w:autoSpaceDN w:val="0"/>
              <w:adjustRightInd w:val="0"/>
              <w:rPr>
                <w:rFonts w:ascii="Arial" w:hAnsi="Arial" w:cs="Arial"/>
                <w:sz w:val="18"/>
                <w:szCs w:val="18"/>
              </w:rPr>
            </w:pPr>
            <w:r>
              <w:rPr>
                <w:rFonts w:ascii="Arial" w:hAnsi="Arial" w:cs="Arial"/>
                <w:sz w:val="18"/>
                <w:szCs w:val="18"/>
              </w:rPr>
              <w:t>ISZTAR</w:t>
            </w:r>
          </w:p>
          <w:p w14:paraId="30EDBDDC" w14:textId="77777777" w:rsidR="00864EF9" w:rsidRDefault="00864EF9" w:rsidP="00983E13">
            <w:pPr>
              <w:autoSpaceDE w:val="0"/>
              <w:autoSpaceDN w:val="0"/>
              <w:adjustRightInd w:val="0"/>
              <w:rPr>
                <w:rFonts w:ascii="Arial" w:hAnsi="Arial" w:cs="Arial"/>
                <w:sz w:val="18"/>
                <w:szCs w:val="18"/>
              </w:rPr>
            </w:pPr>
            <w:r>
              <w:rPr>
                <w:rFonts w:ascii="Arial" w:hAnsi="Arial" w:cs="Arial"/>
                <w:sz w:val="18"/>
                <w:szCs w:val="18"/>
              </w:rPr>
              <w:t>BIP jednostek KAS</w:t>
            </w:r>
          </w:p>
          <w:p w14:paraId="4C0F4DE9" w14:textId="77777777" w:rsidR="00864EF9" w:rsidRDefault="00864EF9" w:rsidP="00983E13">
            <w:pPr>
              <w:autoSpaceDE w:val="0"/>
              <w:autoSpaceDN w:val="0"/>
              <w:adjustRightInd w:val="0"/>
              <w:rPr>
                <w:rFonts w:ascii="Arial" w:hAnsi="Arial" w:cs="Arial"/>
                <w:sz w:val="18"/>
                <w:szCs w:val="18"/>
              </w:rPr>
            </w:pPr>
            <w:r>
              <w:rPr>
                <w:rFonts w:ascii="Arial" w:hAnsi="Arial" w:cs="Arial"/>
                <w:sz w:val="18"/>
                <w:szCs w:val="18"/>
              </w:rPr>
              <w:t>Portale resortu finansów</w:t>
            </w:r>
          </w:p>
          <w:p w14:paraId="0D2E316E" w14:textId="77777777" w:rsidR="00864EF9" w:rsidRDefault="00864EF9" w:rsidP="00983E13">
            <w:pPr>
              <w:autoSpaceDE w:val="0"/>
              <w:autoSpaceDN w:val="0"/>
              <w:adjustRightInd w:val="0"/>
              <w:rPr>
                <w:rFonts w:ascii="Arial" w:hAnsi="Arial" w:cs="Arial"/>
                <w:sz w:val="18"/>
                <w:szCs w:val="18"/>
              </w:rPr>
            </w:pPr>
            <w:r>
              <w:rPr>
                <w:rFonts w:ascii="Arial" w:hAnsi="Arial" w:cs="Arial"/>
                <w:sz w:val="18"/>
                <w:szCs w:val="18"/>
              </w:rPr>
              <w:t>Portal Podatkowy</w:t>
            </w:r>
          </w:p>
          <w:p w14:paraId="4D9E954A" w14:textId="434C3B52" w:rsidR="00864EF9" w:rsidRDefault="00864EF9" w:rsidP="00983E13">
            <w:pPr>
              <w:autoSpaceDE w:val="0"/>
              <w:autoSpaceDN w:val="0"/>
              <w:adjustRightInd w:val="0"/>
              <w:rPr>
                <w:rFonts w:ascii="Arial" w:hAnsi="Arial" w:cs="Arial"/>
                <w:sz w:val="18"/>
                <w:szCs w:val="18"/>
              </w:rPr>
            </w:pPr>
            <w:r>
              <w:rPr>
                <w:rFonts w:ascii="Arial" w:hAnsi="Arial" w:cs="Arial"/>
                <w:sz w:val="18"/>
                <w:szCs w:val="18"/>
              </w:rPr>
              <w:t>Systemy te pozostaną w niezmienionej postaci. W przypadku, gdy dokument przechowywany i przetwarzany w bazie Systemu EUREKA będzie odwoływał się do zasobów powyższego systemu, zostanie w nim umieszczony link do odpowiedniej informacji źródłowej.</w:t>
            </w:r>
          </w:p>
          <w:p w14:paraId="08EFE4DB" w14:textId="77777777" w:rsidR="00554E94" w:rsidRDefault="00554E94" w:rsidP="00983E13">
            <w:pPr>
              <w:autoSpaceDE w:val="0"/>
              <w:autoSpaceDN w:val="0"/>
              <w:adjustRightInd w:val="0"/>
              <w:rPr>
                <w:rFonts w:ascii="Arial" w:hAnsi="Arial" w:cs="Arial"/>
                <w:sz w:val="18"/>
                <w:szCs w:val="18"/>
              </w:rPr>
            </w:pPr>
          </w:p>
          <w:p w14:paraId="762B5AFB" w14:textId="77777777" w:rsidR="00554E94" w:rsidRDefault="00554E94" w:rsidP="00983E13">
            <w:pPr>
              <w:autoSpaceDE w:val="0"/>
              <w:autoSpaceDN w:val="0"/>
              <w:adjustRightInd w:val="0"/>
              <w:rPr>
                <w:rFonts w:ascii="Arial" w:hAnsi="Arial" w:cs="Arial"/>
                <w:sz w:val="18"/>
                <w:szCs w:val="18"/>
              </w:rPr>
            </w:pPr>
          </w:p>
          <w:p w14:paraId="784E3C93" w14:textId="77777777" w:rsidR="00554E94" w:rsidRDefault="00554E94" w:rsidP="00983E13">
            <w:pPr>
              <w:autoSpaceDE w:val="0"/>
              <w:autoSpaceDN w:val="0"/>
              <w:adjustRightInd w:val="0"/>
              <w:rPr>
                <w:rFonts w:ascii="Arial" w:hAnsi="Arial" w:cs="Arial"/>
                <w:sz w:val="18"/>
                <w:szCs w:val="18"/>
              </w:rPr>
            </w:pPr>
          </w:p>
          <w:p w14:paraId="43CDFE6D" w14:textId="40B72A42" w:rsidR="00554E94" w:rsidRPr="00130B38" w:rsidRDefault="00554E94" w:rsidP="00983E13">
            <w:pPr>
              <w:autoSpaceDE w:val="0"/>
              <w:autoSpaceDN w:val="0"/>
              <w:adjustRightInd w:val="0"/>
              <w:rPr>
                <w:rFonts w:ascii="Arial" w:hAnsi="Arial" w:cs="Arial"/>
                <w:sz w:val="18"/>
                <w:szCs w:val="18"/>
              </w:rPr>
            </w:pPr>
          </w:p>
        </w:tc>
      </w:tr>
    </w:tbl>
    <w:p w14:paraId="2AC8CEEF" w14:textId="57D20A61"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Default="00CF2E64" w:rsidP="00F25348">
      <w:pPr>
        <w:spacing w:after="120"/>
        <w:rPr>
          <w:rFonts w:ascii="Arial" w:hAnsi="Arial" w:cs="Arial"/>
          <w:b/>
          <w:sz w:val="20"/>
          <w:szCs w:val="20"/>
        </w:rPr>
      </w:pPr>
      <w:r w:rsidRPr="00141A92">
        <w:rPr>
          <w:rFonts w:ascii="Arial" w:hAnsi="Arial" w:cs="Arial"/>
          <w:b/>
          <w:sz w:val="20"/>
          <w:szCs w:val="20"/>
        </w:rPr>
        <w:t>Ryzyka wpływające na realizację projektu</w:t>
      </w:r>
    </w:p>
    <w:tbl>
      <w:tblPr>
        <w:tblStyle w:val="Tabela-Siatka"/>
        <w:tblpPr w:leftFromText="141" w:rightFromText="141" w:vertAnchor="text" w:tblpXSpec="right" w:tblpY="1"/>
        <w:tblOverlap w:val="never"/>
        <w:tblW w:w="9498" w:type="dxa"/>
        <w:tblLook w:val="04A0" w:firstRow="1" w:lastRow="0" w:firstColumn="1" w:lastColumn="0" w:noHBand="0" w:noVBand="1"/>
        <w:tblCaption w:val="Ryzyka wpływające na realizację projektu."/>
      </w:tblPr>
      <w:tblGrid>
        <w:gridCol w:w="3001"/>
        <w:gridCol w:w="1675"/>
        <w:gridCol w:w="2294"/>
        <w:gridCol w:w="2528"/>
      </w:tblGrid>
      <w:tr w:rsidR="00B9228C" w:rsidRPr="00B9228C" w14:paraId="754BB935" w14:textId="77777777" w:rsidTr="00B9228C">
        <w:trPr>
          <w:tblHeader/>
        </w:trPr>
        <w:tc>
          <w:tcPr>
            <w:tcW w:w="3001" w:type="dxa"/>
            <w:shd w:val="clear" w:color="auto" w:fill="D0CECE" w:themeFill="background2" w:themeFillShade="E6"/>
          </w:tcPr>
          <w:p w14:paraId="73269402" w14:textId="77777777" w:rsidR="00B9228C" w:rsidRPr="00B9228C" w:rsidRDefault="00B9228C" w:rsidP="00B9228C">
            <w:pPr>
              <w:spacing w:after="120" w:line="259" w:lineRule="auto"/>
              <w:rPr>
                <w:rFonts w:ascii="Arial" w:hAnsi="Arial" w:cs="Arial"/>
                <w:b/>
                <w:sz w:val="20"/>
                <w:szCs w:val="20"/>
              </w:rPr>
            </w:pPr>
            <w:r w:rsidRPr="00B9228C">
              <w:rPr>
                <w:rFonts w:ascii="Arial" w:hAnsi="Arial" w:cs="Arial"/>
                <w:b/>
                <w:sz w:val="20"/>
                <w:szCs w:val="20"/>
              </w:rPr>
              <w:lastRenderedPageBreak/>
              <w:t>Nazwa ryzyka</w:t>
            </w:r>
          </w:p>
        </w:tc>
        <w:tc>
          <w:tcPr>
            <w:tcW w:w="1675" w:type="dxa"/>
            <w:shd w:val="clear" w:color="auto" w:fill="D0CECE" w:themeFill="background2" w:themeFillShade="E6"/>
          </w:tcPr>
          <w:p w14:paraId="2A08F548" w14:textId="77777777" w:rsidR="00B9228C" w:rsidRPr="00B9228C" w:rsidRDefault="00B9228C" w:rsidP="00B9228C">
            <w:pPr>
              <w:spacing w:after="120" w:line="259" w:lineRule="auto"/>
              <w:rPr>
                <w:rFonts w:ascii="Arial" w:hAnsi="Arial" w:cs="Arial"/>
                <w:b/>
                <w:sz w:val="20"/>
                <w:szCs w:val="20"/>
              </w:rPr>
            </w:pPr>
            <w:r w:rsidRPr="00B9228C">
              <w:rPr>
                <w:rFonts w:ascii="Arial" w:hAnsi="Arial" w:cs="Arial"/>
                <w:b/>
                <w:sz w:val="20"/>
                <w:szCs w:val="20"/>
              </w:rPr>
              <w:t xml:space="preserve">Siła </w:t>
            </w:r>
            <w:r w:rsidRPr="00B9228C">
              <w:rPr>
                <w:rFonts w:ascii="Arial" w:hAnsi="Arial" w:cs="Arial"/>
                <w:b/>
                <w:bCs/>
                <w:sz w:val="20"/>
                <w:szCs w:val="20"/>
              </w:rPr>
              <w:t>oddziaływania</w:t>
            </w:r>
          </w:p>
        </w:tc>
        <w:tc>
          <w:tcPr>
            <w:tcW w:w="2294" w:type="dxa"/>
            <w:shd w:val="clear" w:color="auto" w:fill="D0CECE" w:themeFill="background2" w:themeFillShade="E6"/>
          </w:tcPr>
          <w:p w14:paraId="34B69C01" w14:textId="77777777" w:rsidR="00B9228C" w:rsidRPr="00B9228C" w:rsidRDefault="00B9228C" w:rsidP="00B9228C">
            <w:pPr>
              <w:spacing w:after="120" w:line="259" w:lineRule="auto"/>
              <w:rPr>
                <w:rFonts w:ascii="Arial" w:hAnsi="Arial" w:cs="Arial"/>
                <w:b/>
                <w:sz w:val="20"/>
                <w:szCs w:val="20"/>
              </w:rPr>
            </w:pPr>
            <w:r w:rsidRPr="00B9228C">
              <w:rPr>
                <w:rFonts w:ascii="Arial" w:hAnsi="Arial" w:cs="Arial"/>
                <w:b/>
                <w:sz w:val="20"/>
                <w:szCs w:val="20"/>
              </w:rPr>
              <w:t>Prawdopodobieństwo wystąpienia ryzyka</w:t>
            </w:r>
          </w:p>
        </w:tc>
        <w:tc>
          <w:tcPr>
            <w:tcW w:w="2528" w:type="dxa"/>
            <w:shd w:val="clear" w:color="auto" w:fill="D0CECE" w:themeFill="background2" w:themeFillShade="E6"/>
          </w:tcPr>
          <w:p w14:paraId="5C8BABD4" w14:textId="77777777" w:rsidR="00B9228C" w:rsidRPr="00B9228C" w:rsidRDefault="00B9228C" w:rsidP="00B9228C">
            <w:pPr>
              <w:spacing w:after="120" w:line="259" w:lineRule="auto"/>
              <w:rPr>
                <w:rFonts w:ascii="Arial" w:hAnsi="Arial" w:cs="Arial"/>
                <w:b/>
                <w:sz w:val="20"/>
                <w:szCs w:val="20"/>
              </w:rPr>
            </w:pPr>
            <w:r w:rsidRPr="00B9228C">
              <w:rPr>
                <w:rFonts w:ascii="Arial" w:hAnsi="Arial" w:cs="Arial"/>
                <w:b/>
                <w:sz w:val="20"/>
                <w:szCs w:val="20"/>
              </w:rPr>
              <w:t xml:space="preserve">Sposób </w:t>
            </w:r>
            <w:r w:rsidRPr="00B9228C">
              <w:rPr>
                <w:rFonts w:ascii="Arial" w:hAnsi="Arial" w:cs="Arial"/>
                <w:b/>
                <w:bCs/>
                <w:sz w:val="20"/>
                <w:szCs w:val="20"/>
              </w:rPr>
              <w:t>zarzadzania</w:t>
            </w:r>
            <w:r w:rsidRPr="00B9228C">
              <w:rPr>
                <w:rFonts w:ascii="Arial" w:hAnsi="Arial" w:cs="Arial"/>
                <w:b/>
                <w:sz w:val="20"/>
                <w:szCs w:val="20"/>
              </w:rPr>
              <w:t xml:space="preserve"> ryzykiem</w:t>
            </w:r>
          </w:p>
        </w:tc>
      </w:tr>
      <w:tr w:rsidR="00B9228C" w:rsidRPr="00B9228C" w14:paraId="7ED6CAD1" w14:textId="77777777" w:rsidTr="00B9228C">
        <w:tc>
          <w:tcPr>
            <w:tcW w:w="3001" w:type="dxa"/>
          </w:tcPr>
          <w:p w14:paraId="712DF87C"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Ryzyko awarii spowodowane błędami dostawców (np. programistów) niewykrytymi w trakcie testowania (luki bezpieczeństwa, ukryte błędy, niska wydajność aplikacji), co może wpłynąć na dostępność i bezpieczeństwo danych przechowywanych przez system</w:t>
            </w:r>
          </w:p>
        </w:tc>
        <w:tc>
          <w:tcPr>
            <w:tcW w:w="1675" w:type="dxa"/>
          </w:tcPr>
          <w:p w14:paraId="0BA29B7F"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783400B8"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niskie</w:t>
            </w:r>
          </w:p>
        </w:tc>
        <w:tc>
          <w:tcPr>
            <w:tcW w:w="2528" w:type="dxa"/>
          </w:tcPr>
          <w:p w14:paraId="7E0C8BC6"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systemu.</w:t>
            </w:r>
            <w:r w:rsidRPr="00B9228C">
              <w:rPr>
                <w:rFonts w:ascii="Arial" w:hAnsi="Arial" w:cs="Arial"/>
                <w:sz w:val="20"/>
                <w:szCs w:val="20"/>
              </w:rPr>
              <w:br/>
              <w:t>Zaplanowanie testów bezpieczeństwa.</w:t>
            </w:r>
          </w:p>
          <w:p w14:paraId="425B31B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wychwycenie możliwie największej ilości błędów w systemie.</w:t>
            </w:r>
          </w:p>
          <w:p w14:paraId="3F8F7DB8" w14:textId="2761F04A" w:rsidR="00B9228C" w:rsidRPr="00B9228C" w:rsidRDefault="008D2682" w:rsidP="00B9228C">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657AFE50" w14:textId="77777777" w:rsidTr="00B9228C">
        <w:tc>
          <w:tcPr>
            <w:tcW w:w="3001" w:type="dxa"/>
          </w:tcPr>
          <w:p w14:paraId="1A1F7F70"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Przedłużające się terminy przekazania systemu użytkownikom.</w:t>
            </w:r>
          </w:p>
        </w:tc>
        <w:tc>
          <w:tcPr>
            <w:tcW w:w="1675" w:type="dxa"/>
          </w:tcPr>
          <w:p w14:paraId="45689AD1"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5908276E"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niskie</w:t>
            </w:r>
          </w:p>
        </w:tc>
        <w:tc>
          <w:tcPr>
            <w:tcW w:w="2528" w:type="dxa"/>
          </w:tcPr>
          <w:p w14:paraId="28DD8932"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Wysoka jakość nadzoru na realizacją projektu. Wykonalność projektu i harmonogramu wdrożenia</w:t>
            </w:r>
          </w:p>
          <w:p w14:paraId="55E4FBA9"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realizacja projektu w sposób zapewniający wdrożenie systemu w zaplanowanym terminie.</w:t>
            </w:r>
          </w:p>
          <w:p w14:paraId="4C975A96" w14:textId="7AAD2157" w:rsidR="00B9228C" w:rsidRPr="00B9228C" w:rsidRDefault="00F01563" w:rsidP="00B9228C">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661D5F0A" w14:textId="77777777" w:rsidTr="00B9228C">
        <w:tc>
          <w:tcPr>
            <w:tcW w:w="3001" w:type="dxa"/>
          </w:tcPr>
          <w:p w14:paraId="3A7B2A64"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Stosunkowo duży zakres zadań przy ograniczonym czasie realizacji.</w:t>
            </w:r>
          </w:p>
        </w:tc>
        <w:tc>
          <w:tcPr>
            <w:tcW w:w="1675" w:type="dxa"/>
          </w:tcPr>
          <w:p w14:paraId="22160450"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41B03D91"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średnie</w:t>
            </w:r>
          </w:p>
        </w:tc>
        <w:tc>
          <w:tcPr>
            <w:tcW w:w="2528" w:type="dxa"/>
          </w:tcPr>
          <w:p w14:paraId="2136A89D" w14:textId="77777777" w:rsidR="00B9228C" w:rsidRPr="00B9228C" w:rsidRDefault="00B9228C" w:rsidP="00B9228C">
            <w:pPr>
              <w:numPr>
                <w:ilvl w:val="0"/>
                <w:numId w:val="22"/>
              </w:numPr>
              <w:spacing w:after="120" w:line="259" w:lineRule="auto"/>
              <w:rPr>
                <w:rFonts w:ascii="Arial" w:hAnsi="Arial" w:cs="Arial"/>
                <w:sz w:val="20"/>
                <w:szCs w:val="20"/>
              </w:rPr>
            </w:pPr>
            <w:r w:rsidRPr="00B9228C">
              <w:rPr>
                <w:rFonts w:ascii="Arial" w:hAnsi="Arial" w:cs="Arial"/>
                <w:sz w:val="20"/>
                <w:szCs w:val="20"/>
              </w:rPr>
              <w:t>Precyzyjny harmonogram</w:t>
            </w:r>
          </w:p>
          <w:p w14:paraId="48EF46B5" w14:textId="77777777" w:rsidR="00B9228C" w:rsidRPr="00B9228C" w:rsidRDefault="00B9228C" w:rsidP="00B9228C">
            <w:pPr>
              <w:numPr>
                <w:ilvl w:val="0"/>
                <w:numId w:val="22"/>
              </w:numPr>
              <w:spacing w:after="120" w:line="259" w:lineRule="auto"/>
              <w:rPr>
                <w:rFonts w:ascii="Arial" w:hAnsi="Arial" w:cs="Arial"/>
                <w:sz w:val="20"/>
                <w:szCs w:val="20"/>
              </w:rPr>
            </w:pPr>
            <w:r w:rsidRPr="00B9228C">
              <w:rPr>
                <w:rFonts w:ascii="Arial" w:hAnsi="Arial" w:cs="Arial"/>
                <w:sz w:val="20"/>
                <w:szCs w:val="20"/>
              </w:rPr>
              <w:t>Wyznaczenie częstych punktów kontrolnych</w:t>
            </w:r>
          </w:p>
          <w:p w14:paraId="1E786606" w14:textId="77777777" w:rsidR="00B9228C" w:rsidRPr="00B9228C" w:rsidRDefault="00B9228C" w:rsidP="00B9228C">
            <w:pPr>
              <w:numPr>
                <w:ilvl w:val="0"/>
                <w:numId w:val="22"/>
              </w:numPr>
              <w:spacing w:after="120" w:line="259" w:lineRule="auto"/>
              <w:rPr>
                <w:rFonts w:ascii="Arial" w:hAnsi="Arial" w:cs="Arial"/>
                <w:sz w:val="20"/>
                <w:szCs w:val="20"/>
              </w:rPr>
            </w:pPr>
            <w:r w:rsidRPr="00B9228C">
              <w:rPr>
                <w:rFonts w:ascii="Arial" w:hAnsi="Arial" w:cs="Arial"/>
                <w:sz w:val="20"/>
                <w:szCs w:val="20"/>
              </w:rPr>
              <w:t>Przeprowadzenie części prac analitycznych przez Doradcę</w:t>
            </w:r>
          </w:p>
          <w:p w14:paraId="0BEEA69C" w14:textId="77777777" w:rsidR="00B9228C" w:rsidRPr="00B9228C" w:rsidRDefault="00B9228C" w:rsidP="00B9228C">
            <w:pPr>
              <w:numPr>
                <w:ilvl w:val="0"/>
                <w:numId w:val="22"/>
              </w:numPr>
              <w:spacing w:after="120" w:line="259" w:lineRule="auto"/>
              <w:rPr>
                <w:rFonts w:ascii="Arial" w:hAnsi="Arial" w:cs="Arial"/>
                <w:sz w:val="20"/>
                <w:szCs w:val="20"/>
              </w:rPr>
            </w:pPr>
            <w:r w:rsidRPr="00B9228C">
              <w:rPr>
                <w:rFonts w:ascii="Arial" w:hAnsi="Arial" w:cs="Arial"/>
                <w:sz w:val="20"/>
                <w:szCs w:val="20"/>
              </w:rPr>
              <w:t>Wybór technologii zorientowanej na budowę z istniejących komponentów.</w:t>
            </w:r>
          </w:p>
          <w:p w14:paraId="5D7A6B83"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efektywne wykorzystanie posiadanych zasobów ludzkich.</w:t>
            </w:r>
          </w:p>
          <w:p w14:paraId="3C7B6D50" w14:textId="27528D44" w:rsidR="00B9228C" w:rsidRPr="00B9228C" w:rsidRDefault="00F01563" w:rsidP="00B9228C">
            <w:pPr>
              <w:spacing w:after="120" w:line="259" w:lineRule="auto"/>
              <w:rPr>
                <w:rFonts w:ascii="Arial" w:hAnsi="Arial" w:cs="Arial"/>
                <w:sz w:val="20"/>
                <w:szCs w:val="20"/>
              </w:rPr>
            </w:pPr>
            <w:r>
              <w:rPr>
                <w:rFonts w:ascii="Arial" w:hAnsi="Arial" w:cs="Arial"/>
                <w:sz w:val="20"/>
                <w:szCs w:val="20"/>
              </w:rPr>
              <w:lastRenderedPageBreak/>
              <w:t>”Ryzyko zamknięte”</w:t>
            </w:r>
          </w:p>
        </w:tc>
      </w:tr>
      <w:tr w:rsidR="00B9228C" w:rsidRPr="00B9228C" w14:paraId="26287C71" w14:textId="77777777" w:rsidTr="00B9228C">
        <w:tc>
          <w:tcPr>
            <w:tcW w:w="3001" w:type="dxa"/>
          </w:tcPr>
          <w:p w14:paraId="0FD3FFB1"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lastRenderedPageBreak/>
              <w:t>Ryzyko zmian w zakresie funkcjonalności systemu, wymaganych w związku z wdrażanie nowych wymogów prawnych, co może skutkować zmianą zakresu systemu w trakcie realizacji Projektu a przez to prowadzić do opóźnień w jego realizacji</w:t>
            </w:r>
          </w:p>
        </w:tc>
        <w:tc>
          <w:tcPr>
            <w:tcW w:w="1675" w:type="dxa"/>
          </w:tcPr>
          <w:p w14:paraId="5304E2D8"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7D7F657C"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niskie</w:t>
            </w:r>
          </w:p>
        </w:tc>
        <w:tc>
          <w:tcPr>
            <w:tcW w:w="2528" w:type="dxa"/>
          </w:tcPr>
          <w:p w14:paraId="1B655144"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W razie potrzeby - uwzględnienie potrzeb związanych z przyszłym rozszerzeniem funkcjonalności w specyfikacji wymagań oraz/lub odnotowanie w umowie z Wykonawcą zobowiązania do wprowadzenia zmian (zgodnie z procedurą zarządzania zmianą) wynikającej z nowych wymogów prawnych oraz wykorzystania prawa opcji..</w:t>
            </w:r>
          </w:p>
          <w:p w14:paraId="18EB6410"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możliwość zmian w systemie w sposób zapewniający ich wdrożenie bez opóźniania terminu wdrożenia systemu w jego pierwotnej wersji.</w:t>
            </w:r>
          </w:p>
          <w:p w14:paraId="196A82CC" w14:textId="16D2AB8E" w:rsidR="00B9228C" w:rsidRPr="00B9228C" w:rsidRDefault="00F01563" w:rsidP="00B9228C">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20AB2ABF" w14:textId="77777777" w:rsidTr="00B9228C">
        <w:tc>
          <w:tcPr>
            <w:tcW w:w="3001" w:type="dxa"/>
          </w:tcPr>
          <w:p w14:paraId="6778213B"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Ryzyko zmian rynkowych związanych ze zmianami cen usług podczas realizacji Projektu, które mogą wpłynąć na koszt realizacji Projektu między innymi wzrost kosztów usług obcych, wzrost kosztów materiałów i energii, przekroczenie kosztów inwestycyjnych, wzrost wynagrodzeń, zmiana kursu walut itp.</w:t>
            </w:r>
          </w:p>
        </w:tc>
        <w:tc>
          <w:tcPr>
            <w:tcW w:w="1675" w:type="dxa"/>
          </w:tcPr>
          <w:p w14:paraId="069FC4FB"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mała</w:t>
            </w:r>
          </w:p>
        </w:tc>
        <w:tc>
          <w:tcPr>
            <w:tcW w:w="2294" w:type="dxa"/>
          </w:tcPr>
          <w:p w14:paraId="3A5494EB"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znikome</w:t>
            </w:r>
          </w:p>
        </w:tc>
        <w:tc>
          <w:tcPr>
            <w:tcW w:w="2528" w:type="dxa"/>
          </w:tcPr>
          <w:p w14:paraId="59E1DD00"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Dogłębna analiza związana z wszelkimi aspektami budowy i wdrożenia systemu. Ciągłe monitorowanie trendów rynkowych. Zabezpieczenie odpowiednich rezerw finansowych.</w:t>
            </w:r>
          </w:p>
          <w:p w14:paraId="48E83CD7"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odpowiednio wczesne zidentyfikowanie ryzyka i wdrożenie środków zaradczych.</w:t>
            </w:r>
          </w:p>
          <w:p w14:paraId="1072D6E8" w14:textId="6822876D" w:rsidR="00B9228C" w:rsidRPr="00B9228C" w:rsidRDefault="00F01563" w:rsidP="00B9228C">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39DE78D4" w14:textId="77777777" w:rsidTr="00B9228C">
        <w:tc>
          <w:tcPr>
            <w:tcW w:w="3001" w:type="dxa"/>
          </w:tcPr>
          <w:p w14:paraId="61939828" w14:textId="3A4EB0A2"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Ryzyko braku odpowiednich zasobów ludzkich po stronie Beneficjenta do nadzorowania i koordynowania przebiegu Projektu</w:t>
            </w:r>
            <w:r w:rsidR="002B2596">
              <w:rPr>
                <w:rFonts w:ascii="Arial" w:hAnsi="Arial" w:cs="Arial"/>
                <w:sz w:val="20"/>
                <w:szCs w:val="20"/>
              </w:rPr>
              <w:t xml:space="preserve"> </w:t>
            </w:r>
            <w:r w:rsidR="002B2596" w:rsidRPr="00911084">
              <w:rPr>
                <w:rFonts w:ascii="Arial" w:hAnsi="Arial" w:cs="Arial"/>
                <w:sz w:val="20"/>
                <w:szCs w:val="20"/>
              </w:rPr>
              <w:t xml:space="preserve"> oraz do odbioru produktów wykonywanych przez Wykonawcę</w:t>
            </w:r>
          </w:p>
        </w:tc>
        <w:tc>
          <w:tcPr>
            <w:tcW w:w="1675" w:type="dxa"/>
          </w:tcPr>
          <w:p w14:paraId="76412E43"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3D98CA95" w14:textId="6E57FFD3" w:rsidR="00B9228C" w:rsidRPr="00B9228C" w:rsidRDefault="008679B6" w:rsidP="00B9228C">
            <w:pPr>
              <w:spacing w:after="120" w:line="259" w:lineRule="auto"/>
              <w:rPr>
                <w:rFonts w:ascii="Arial" w:hAnsi="Arial" w:cs="Arial"/>
                <w:sz w:val="20"/>
                <w:szCs w:val="20"/>
              </w:rPr>
            </w:pPr>
            <w:r>
              <w:rPr>
                <w:rFonts w:ascii="Arial" w:hAnsi="Arial" w:cs="Arial"/>
                <w:sz w:val="20"/>
                <w:szCs w:val="20"/>
              </w:rPr>
              <w:t>średnie</w:t>
            </w:r>
          </w:p>
        </w:tc>
        <w:tc>
          <w:tcPr>
            <w:tcW w:w="2528" w:type="dxa"/>
          </w:tcPr>
          <w:p w14:paraId="29A094E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Przydzielenie odpowiednich zasobów ludzkich do działań projektowych lub zapewnienie wsparcia przez zewnętrznych specjalistów. Odpowiednie pełnomocnictwa/uprawnienia dla Kierownika Projektu, pozwalające egzekwować od pracowników realizację nałożonych na nich obowiązków. System motywacyjny dla członków ze</w:t>
            </w:r>
            <w:r w:rsidRPr="00B9228C">
              <w:rPr>
                <w:rFonts w:ascii="Arial" w:hAnsi="Arial" w:cs="Arial"/>
                <w:sz w:val="20"/>
                <w:szCs w:val="20"/>
              </w:rPr>
              <w:lastRenderedPageBreak/>
              <w:t>społu projektowego premiujący na zakończenie całego Projektu z sukcesem. Wprowadzenie regularnego raportowania dla kierownictwa projektu, ze wskazywaniem na opóźnienia w realizacji Projektu i jego przyczyny.</w:t>
            </w:r>
          </w:p>
          <w:p w14:paraId="107DA63C"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zapewnienie odpowiednich osób o stosownych uprawnieniach.</w:t>
            </w:r>
          </w:p>
          <w:p w14:paraId="3F5EFB60" w14:textId="68C06507" w:rsidR="00B9228C" w:rsidRPr="00B9228C" w:rsidRDefault="00F01563" w:rsidP="008679B6">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66E07B3E" w14:textId="77777777" w:rsidTr="00B9228C">
        <w:tc>
          <w:tcPr>
            <w:tcW w:w="3001" w:type="dxa"/>
          </w:tcPr>
          <w:p w14:paraId="40EF0136"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lastRenderedPageBreak/>
              <w:t>Zmiany w przepisach prawa mogą generować konieczność wprowadzenia zmian w wymaganiach / funkcjonalnościach systemu</w:t>
            </w:r>
          </w:p>
        </w:tc>
        <w:tc>
          <w:tcPr>
            <w:tcW w:w="1675" w:type="dxa"/>
          </w:tcPr>
          <w:p w14:paraId="2C0E3C1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39246FDC"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niskie</w:t>
            </w:r>
          </w:p>
        </w:tc>
        <w:tc>
          <w:tcPr>
            <w:tcW w:w="2528" w:type="dxa"/>
          </w:tcPr>
          <w:p w14:paraId="45E43086"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Monitorowanie stanu prawnego. Zastosowanie zapisów umownych, zapewniających dostosowanie funkcjonalności systemu do zmian prawnych zachodzących w trakcie realizacji umowy, które mogłyby mieć wpływ na funkcjonalności systemu (W tym prawo opcji).</w:t>
            </w:r>
          </w:p>
          <w:p w14:paraId="5E266A35"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możliwość zmian w systemie w sposób zapewniający ich wdrożenie bez opóźniania terminu wdrożenia systemu w jego pierwotnej wersji.</w:t>
            </w:r>
          </w:p>
          <w:p w14:paraId="02C551D1" w14:textId="63E65E7F" w:rsidR="00B9228C" w:rsidRPr="00B9228C" w:rsidRDefault="00F01563" w:rsidP="00F01563">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6A74467D" w14:textId="77777777" w:rsidTr="00B9228C">
        <w:tc>
          <w:tcPr>
            <w:tcW w:w="3001" w:type="dxa"/>
          </w:tcPr>
          <w:p w14:paraId="4CE4DBD5"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Niewystarczający potencjał i doświadczenie wykonawcy systemu, co może powodować dostarczenie produktów małej jakości</w:t>
            </w:r>
          </w:p>
        </w:tc>
        <w:tc>
          <w:tcPr>
            <w:tcW w:w="1675" w:type="dxa"/>
          </w:tcPr>
          <w:p w14:paraId="02D250D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59745FD6"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niskie</w:t>
            </w:r>
          </w:p>
        </w:tc>
        <w:tc>
          <w:tcPr>
            <w:tcW w:w="2528" w:type="dxa"/>
          </w:tcPr>
          <w:p w14:paraId="608D67C3"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W SIWZ zawarcie kryteriów formalnych na wybór podmiotu odpowiedzialnego za realizację zadania.</w:t>
            </w:r>
            <w:r w:rsidRPr="00B9228C">
              <w:rPr>
                <w:rFonts w:ascii="Arial" w:hAnsi="Arial" w:cs="Arial"/>
                <w:sz w:val="20"/>
                <w:szCs w:val="20"/>
              </w:rPr>
              <w:br/>
              <w:t>Poza ceną zastosowanie obligatoryjnego kryterium jakościowego w ocenie ofert.</w:t>
            </w:r>
          </w:p>
          <w:p w14:paraId="2BD29E93"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jest wybór wykonawcy systemu posiadającego odpowiedni potencjał do właściwego wykonania systemu.</w:t>
            </w:r>
          </w:p>
          <w:p w14:paraId="4A1A351C" w14:textId="3AFFF85F" w:rsidR="00B9228C" w:rsidRPr="00B9228C" w:rsidRDefault="00F01563" w:rsidP="00B9228C">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736D8736" w14:textId="77777777" w:rsidTr="00B9228C">
        <w:tc>
          <w:tcPr>
            <w:tcW w:w="3001" w:type="dxa"/>
          </w:tcPr>
          <w:p w14:paraId="09C12904"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Ryzyko wystąpienia zdarzeń korupcyjnych</w:t>
            </w:r>
          </w:p>
        </w:tc>
        <w:tc>
          <w:tcPr>
            <w:tcW w:w="1675" w:type="dxa"/>
          </w:tcPr>
          <w:p w14:paraId="524F3EBE"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mała</w:t>
            </w:r>
          </w:p>
        </w:tc>
        <w:tc>
          <w:tcPr>
            <w:tcW w:w="2294" w:type="dxa"/>
          </w:tcPr>
          <w:p w14:paraId="4526D305"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znikome</w:t>
            </w:r>
          </w:p>
        </w:tc>
        <w:tc>
          <w:tcPr>
            <w:tcW w:w="2528" w:type="dxa"/>
          </w:tcPr>
          <w:p w14:paraId="7D7A320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Wdrożenie polityki działań antykorupcyjnych.</w:t>
            </w:r>
          </w:p>
          <w:p w14:paraId="53DEB7EC"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lastRenderedPageBreak/>
              <w:t>Efektem będzie ograniczenie możliwości wystąpienia zdarzeń korupcyjnych.</w:t>
            </w:r>
          </w:p>
          <w:p w14:paraId="2242B02E" w14:textId="29CCF401" w:rsidR="00B9228C" w:rsidRPr="00B9228C" w:rsidRDefault="008D2682" w:rsidP="00B9228C">
            <w:pPr>
              <w:spacing w:after="120" w:line="259" w:lineRule="auto"/>
              <w:rPr>
                <w:rFonts w:ascii="Arial" w:hAnsi="Arial" w:cs="Arial"/>
                <w:sz w:val="20"/>
                <w:szCs w:val="20"/>
              </w:rPr>
            </w:pPr>
            <w:r>
              <w:rPr>
                <w:rFonts w:ascii="Arial" w:hAnsi="Arial" w:cs="Arial"/>
                <w:sz w:val="20"/>
                <w:szCs w:val="20"/>
              </w:rPr>
              <w:t>”Ryzyko zamknięte”</w:t>
            </w:r>
          </w:p>
        </w:tc>
      </w:tr>
      <w:tr w:rsidR="00B9228C" w:rsidRPr="00B9228C" w14:paraId="47C6F83A" w14:textId="77777777" w:rsidTr="00B9228C">
        <w:tc>
          <w:tcPr>
            <w:tcW w:w="3001" w:type="dxa"/>
          </w:tcPr>
          <w:p w14:paraId="5B2F4F99" w14:textId="4FD3AE73"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lastRenderedPageBreak/>
              <w:t>Ryzyko ograniczenia zasobów ludzki po stronie wykonawcy lub zamawiającego związane z zarażeniem koronawirusem lub grypą.</w:t>
            </w:r>
          </w:p>
        </w:tc>
        <w:tc>
          <w:tcPr>
            <w:tcW w:w="1675" w:type="dxa"/>
          </w:tcPr>
          <w:p w14:paraId="410D763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średnia</w:t>
            </w:r>
          </w:p>
        </w:tc>
        <w:tc>
          <w:tcPr>
            <w:tcW w:w="2294" w:type="dxa"/>
          </w:tcPr>
          <w:p w14:paraId="3C7D5A26"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niskie</w:t>
            </w:r>
          </w:p>
        </w:tc>
        <w:tc>
          <w:tcPr>
            <w:tcW w:w="2528" w:type="dxa"/>
          </w:tcPr>
          <w:p w14:paraId="2FF83DCB"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Praca zdalna Rozszerzenie Zespołu Wykonawcy i Zespołu Zamawiającego.</w:t>
            </w:r>
          </w:p>
          <w:p w14:paraId="6167745A" w14:textId="77777777" w:rsidR="00B9228C" w:rsidRPr="00B9228C" w:rsidRDefault="00B9228C" w:rsidP="00B9228C">
            <w:pPr>
              <w:spacing w:after="120" w:line="259" w:lineRule="auto"/>
              <w:rPr>
                <w:rFonts w:ascii="Arial" w:hAnsi="Arial" w:cs="Arial"/>
                <w:sz w:val="20"/>
                <w:szCs w:val="20"/>
              </w:rPr>
            </w:pPr>
            <w:r w:rsidRPr="00B9228C">
              <w:rPr>
                <w:rFonts w:ascii="Arial" w:hAnsi="Arial" w:cs="Arial"/>
                <w:sz w:val="20"/>
                <w:szCs w:val="20"/>
              </w:rPr>
              <w:t>Efektem będzie zmniejszenie prawdopodobieństwa zarażenia w ramach zespołów oraz lepsza możliwość przejmowania zadań, przez inne zdrowe osoby.</w:t>
            </w:r>
          </w:p>
          <w:p w14:paraId="58E79834" w14:textId="7F41BFEB" w:rsidR="00B9228C" w:rsidRPr="00B9228C" w:rsidRDefault="008D2682" w:rsidP="00B9228C">
            <w:pPr>
              <w:spacing w:after="120" w:line="259" w:lineRule="auto"/>
              <w:rPr>
                <w:rFonts w:ascii="Arial" w:hAnsi="Arial" w:cs="Arial"/>
                <w:sz w:val="20"/>
                <w:szCs w:val="20"/>
              </w:rPr>
            </w:pPr>
            <w:r>
              <w:rPr>
                <w:rFonts w:ascii="Arial" w:hAnsi="Arial" w:cs="Arial"/>
                <w:sz w:val="20"/>
                <w:szCs w:val="20"/>
              </w:rPr>
              <w:t>”Ryzyko zamknięte”</w:t>
            </w:r>
          </w:p>
        </w:tc>
      </w:tr>
    </w:tbl>
    <w:p w14:paraId="2BC8669D" w14:textId="201BCEC0" w:rsidR="00B9228C" w:rsidRDefault="00F01563" w:rsidP="00F25348">
      <w:pPr>
        <w:spacing w:after="120"/>
        <w:rPr>
          <w:rFonts w:ascii="Arial" w:hAnsi="Arial" w:cs="Arial"/>
          <w:sz w:val="20"/>
          <w:szCs w:val="20"/>
        </w:rPr>
      </w:pPr>
      <w:r>
        <w:rPr>
          <w:rFonts w:ascii="Arial" w:hAnsi="Arial" w:cs="Arial"/>
          <w:sz w:val="20"/>
          <w:szCs w:val="20"/>
        </w:rPr>
        <w:lastRenderedPageBreak/>
        <w:t xml:space="preserve"> </w:t>
      </w:r>
    </w:p>
    <w:p w14:paraId="7BB64F32" w14:textId="0B1B210F"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EB7C6F" w:rsidRPr="00EB7C6F" w14:paraId="12FEE5E8" w14:textId="77777777" w:rsidTr="0039547F">
        <w:trPr>
          <w:trHeight w:val="724"/>
        </w:trPr>
        <w:tc>
          <w:tcPr>
            <w:tcW w:w="3261" w:type="dxa"/>
            <w:shd w:val="clear" w:color="auto" w:fill="D9D9D9" w:themeFill="background1" w:themeFillShade="D9"/>
            <w:vAlign w:val="center"/>
          </w:tcPr>
          <w:p w14:paraId="7BEBAAAB" w14:textId="77777777" w:rsidR="00EB7C6F" w:rsidRPr="00EB7C6F" w:rsidRDefault="00EB7C6F" w:rsidP="00EB7C6F">
            <w:pPr>
              <w:spacing w:before="60" w:after="60" w:line="240" w:lineRule="auto"/>
              <w:jc w:val="center"/>
              <w:rPr>
                <w:rFonts w:ascii="Arial" w:eastAsia="MS MinNew Roman" w:hAnsi="Arial" w:cs="Arial"/>
                <w:b/>
                <w:bCs/>
                <w:sz w:val="20"/>
                <w:lang w:eastAsia="pl-PL"/>
              </w:rPr>
            </w:pPr>
            <w:r w:rsidRPr="00EB7C6F">
              <w:rPr>
                <w:rFonts w:ascii="Arial" w:eastAsia="MS MinNew Roman" w:hAnsi="Arial" w:cs="Arial"/>
                <w:b/>
                <w:bCs/>
                <w:sz w:val="20"/>
                <w:lang w:eastAsia="pl-PL"/>
              </w:rPr>
              <w:lastRenderedPageBreak/>
              <w:t>Nazwa ryzyka</w:t>
            </w:r>
          </w:p>
        </w:tc>
        <w:tc>
          <w:tcPr>
            <w:tcW w:w="1701" w:type="dxa"/>
            <w:shd w:val="clear" w:color="auto" w:fill="D9D9D9" w:themeFill="background1" w:themeFillShade="D9"/>
            <w:vAlign w:val="center"/>
          </w:tcPr>
          <w:p w14:paraId="1AFF6CF7"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Siła oddziaływania</w:t>
            </w:r>
          </w:p>
        </w:tc>
        <w:tc>
          <w:tcPr>
            <w:tcW w:w="2125" w:type="dxa"/>
            <w:shd w:val="clear" w:color="auto" w:fill="D9D9D9" w:themeFill="background1" w:themeFillShade="D9"/>
          </w:tcPr>
          <w:p w14:paraId="54040989"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kern w:val="1"/>
                <w:sz w:val="20"/>
                <w:szCs w:val="20"/>
              </w:rPr>
            </w:pPr>
            <w:r w:rsidRPr="00EB7C6F">
              <w:rPr>
                <w:rFonts w:ascii="Arial" w:eastAsia="Arial Unicode MS" w:hAnsi="Arial" w:cs="Arial"/>
                <w:b/>
                <w:bCs/>
                <w:kern w:val="1"/>
                <w:sz w:val="20"/>
                <w:szCs w:val="20"/>
              </w:rPr>
              <w:t>Prawdopodobieństwo wystąpienia ryzyka</w:t>
            </w:r>
          </w:p>
        </w:tc>
        <w:tc>
          <w:tcPr>
            <w:tcW w:w="2693" w:type="dxa"/>
            <w:shd w:val="clear" w:color="auto" w:fill="D9D9D9" w:themeFill="background1" w:themeFillShade="D9"/>
            <w:vAlign w:val="center"/>
          </w:tcPr>
          <w:p w14:paraId="39EEA363"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Sposób zarzadzania ryzykiem</w:t>
            </w:r>
          </w:p>
        </w:tc>
      </w:tr>
      <w:tr w:rsidR="00EB7C6F" w:rsidRPr="00EB7C6F" w14:paraId="6E4BF0A8" w14:textId="77777777" w:rsidTr="0039547F">
        <w:trPr>
          <w:trHeight w:val="724"/>
        </w:trPr>
        <w:tc>
          <w:tcPr>
            <w:tcW w:w="3261" w:type="dxa"/>
            <w:shd w:val="clear" w:color="auto" w:fill="auto"/>
          </w:tcPr>
          <w:p w14:paraId="57C6C00F" w14:textId="77777777" w:rsidR="00EB7C6F" w:rsidRPr="00EB7C6F" w:rsidRDefault="00EB7C6F" w:rsidP="00EB7C6F">
            <w:pPr>
              <w:spacing w:before="60" w:after="60" w:line="240" w:lineRule="auto"/>
              <w:jc w:val="both"/>
              <w:rPr>
                <w:rFonts w:ascii="Arial" w:eastAsia="Yu Mincho" w:hAnsi="Arial" w:cs="Arial"/>
                <w:color w:val="0070C0"/>
                <w:sz w:val="18"/>
                <w:szCs w:val="18"/>
                <w:lang w:eastAsia="pl-PL"/>
              </w:rPr>
            </w:pPr>
            <w:r w:rsidRPr="00EB7C6F">
              <w:rPr>
                <w:rFonts w:ascii="Arial" w:eastAsia="Yu Mincho" w:hAnsi="Arial" w:cs="Arial"/>
                <w:sz w:val="18"/>
                <w:szCs w:val="18"/>
                <w:lang w:eastAsia="pl-PL"/>
              </w:rPr>
              <w:t>Ryzyko braku zabezpieczenia środków finansowych na utrzymanie systemu po jego wdrożeniu</w:t>
            </w:r>
          </w:p>
        </w:tc>
        <w:tc>
          <w:tcPr>
            <w:tcW w:w="1701" w:type="dxa"/>
            <w:shd w:val="clear" w:color="auto" w:fill="FFFFFF"/>
          </w:tcPr>
          <w:p w14:paraId="7EC2E3ED"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średnia</w:t>
            </w:r>
          </w:p>
        </w:tc>
        <w:tc>
          <w:tcPr>
            <w:tcW w:w="2125" w:type="dxa"/>
            <w:shd w:val="clear" w:color="auto" w:fill="FFFFFF"/>
          </w:tcPr>
          <w:p w14:paraId="15AEEB3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znikoma</w:t>
            </w:r>
          </w:p>
        </w:tc>
        <w:tc>
          <w:tcPr>
            <w:tcW w:w="2693" w:type="dxa"/>
            <w:shd w:val="clear" w:color="auto" w:fill="FFFFFF"/>
          </w:tcPr>
          <w:p w14:paraId="72818672"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Analiza kosztów utrzymania systemu i zabezpieczenie odpowiednich środków w budżecie Beneficjenta.</w:t>
            </w:r>
          </w:p>
          <w:p w14:paraId="6E0FC6D6" w14:textId="1BEFC58B" w:rsidR="00EB7C6F" w:rsidRPr="00EB7C6F" w:rsidRDefault="00EB7C6F" w:rsidP="003D5ADD">
            <w:pPr>
              <w:spacing w:before="60" w:after="60" w:line="240" w:lineRule="auto"/>
              <w:jc w:val="both"/>
              <w:rPr>
                <w:rFonts w:ascii="Arial" w:eastAsia="Times New Roman" w:hAnsi="Arial" w:cs="Arial"/>
                <w:b/>
                <w:bCs/>
                <w:color w:val="0070C0"/>
                <w:sz w:val="18"/>
                <w:szCs w:val="18"/>
                <w:lang w:eastAsia="pl-PL"/>
              </w:rPr>
            </w:pPr>
            <w:r w:rsidRPr="00EB7C6F">
              <w:rPr>
                <w:rFonts w:ascii="Arial" w:eastAsia="Yu Mincho" w:hAnsi="Arial" w:cs="Arial"/>
                <w:sz w:val="18"/>
                <w:szCs w:val="18"/>
                <w:lang w:eastAsia="pl-PL"/>
              </w:rPr>
              <w:t>Ocena ryzyka pozostaje na niezmienionym poziomie</w:t>
            </w:r>
          </w:p>
        </w:tc>
      </w:tr>
      <w:tr w:rsidR="00EB7C6F" w:rsidRPr="00EB7C6F" w14:paraId="3FBDB197" w14:textId="77777777" w:rsidTr="0039547F">
        <w:trPr>
          <w:trHeight w:val="724"/>
        </w:trPr>
        <w:tc>
          <w:tcPr>
            <w:tcW w:w="3261" w:type="dxa"/>
            <w:shd w:val="clear" w:color="auto" w:fill="auto"/>
          </w:tcPr>
          <w:p w14:paraId="725C530A" w14:textId="6106B32C"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Brak wykwalifikowanego zespołu do utrzymania systemu</w:t>
            </w:r>
            <w:r w:rsidR="00911084">
              <w:rPr>
                <w:rFonts w:ascii="Arial" w:eastAsia="Yu Mincho" w:hAnsi="Arial" w:cs="Arial"/>
                <w:sz w:val="18"/>
                <w:szCs w:val="18"/>
                <w:lang w:eastAsia="pl-PL"/>
              </w:rPr>
              <w:t xml:space="preserve"> (grupa wsparcia technicznego)</w:t>
            </w:r>
          </w:p>
        </w:tc>
        <w:tc>
          <w:tcPr>
            <w:tcW w:w="1701" w:type="dxa"/>
            <w:shd w:val="clear" w:color="auto" w:fill="FFFFFF"/>
          </w:tcPr>
          <w:p w14:paraId="5AEAAA2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shd w:val="clear" w:color="auto" w:fill="FFFFFF"/>
          </w:tcPr>
          <w:p w14:paraId="778DABCC" w14:textId="729AD414" w:rsidR="00EB7C6F" w:rsidRPr="00EB7C6F" w:rsidRDefault="00911084" w:rsidP="00EB7C6F">
            <w:pPr>
              <w:spacing w:before="60" w:after="60" w:line="240" w:lineRule="auto"/>
              <w:jc w:val="center"/>
              <w:rPr>
                <w:rFonts w:ascii="Arial" w:eastAsia="Yu Mincho" w:hAnsi="Arial" w:cs="Arial"/>
                <w:sz w:val="18"/>
                <w:szCs w:val="18"/>
                <w:lang w:eastAsia="pl-PL"/>
              </w:rPr>
            </w:pPr>
            <w:r>
              <w:rPr>
                <w:rFonts w:ascii="Arial" w:eastAsia="Yu Mincho" w:hAnsi="Arial" w:cs="Arial"/>
                <w:sz w:val="18"/>
                <w:szCs w:val="18"/>
                <w:lang w:eastAsia="pl-PL"/>
              </w:rPr>
              <w:t>średnie</w:t>
            </w:r>
          </w:p>
        </w:tc>
        <w:tc>
          <w:tcPr>
            <w:tcW w:w="2693" w:type="dxa"/>
            <w:shd w:val="clear" w:color="auto" w:fill="FFFFFF"/>
          </w:tcPr>
          <w:p w14:paraId="11049BF6" w14:textId="77777777" w:rsidR="00EB7C6F" w:rsidRDefault="00EB7C6F" w:rsidP="00EB7C6F">
            <w:pPr>
              <w:widowControl w:val="0"/>
              <w:suppressAutoHyphens/>
              <w:spacing w:before="60" w:after="60" w:line="240" w:lineRule="auto"/>
              <w:rPr>
                <w:rFonts w:ascii="Arial" w:eastAsia="Times New Roman" w:hAnsi="Arial" w:cs="Arial"/>
                <w:sz w:val="18"/>
                <w:szCs w:val="18"/>
                <w:lang w:eastAsia="pl-PL"/>
              </w:rPr>
            </w:pPr>
            <w:r w:rsidRPr="00EB7C6F">
              <w:rPr>
                <w:rFonts w:ascii="Arial" w:eastAsia="Times New Roman" w:hAnsi="Arial" w:cs="Arial"/>
                <w:sz w:val="18"/>
                <w:szCs w:val="18"/>
                <w:lang w:eastAsia="pl-PL"/>
              </w:rPr>
              <w:t>Utrzymanie pracowników poprzez zapewnienie rozwoju zawodowego.</w:t>
            </w:r>
          </w:p>
          <w:p w14:paraId="1EFB915F" w14:textId="7591018A" w:rsidR="008927EB" w:rsidRPr="00EB7C6F" w:rsidRDefault="008927EB" w:rsidP="00EB7C6F">
            <w:pPr>
              <w:widowControl w:val="0"/>
              <w:suppressAutoHyphens/>
              <w:spacing w:before="60" w:after="60" w:line="240" w:lineRule="auto"/>
              <w:rPr>
                <w:rFonts w:ascii="Arial" w:eastAsia="Times New Roman" w:hAnsi="Arial" w:cs="Arial"/>
                <w:sz w:val="18"/>
                <w:szCs w:val="18"/>
                <w:lang w:eastAsia="pl-PL"/>
              </w:rPr>
            </w:pPr>
            <w:r>
              <w:rPr>
                <w:rFonts w:ascii="Arial" w:eastAsia="Times New Roman" w:hAnsi="Arial" w:cs="Arial"/>
                <w:sz w:val="18"/>
                <w:szCs w:val="18"/>
                <w:lang w:eastAsia="pl-PL"/>
              </w:rPr>
              <w:t>Monitowanie Kierownictwa CIRF</w:t>
            </w:r>
          </w:p>
          <w:p w14:paraId="78DFE0BD" w14:textId="450742B8" w:rsidR="00EB7C6F" w:rsidRPr="00EB7C6F" w:rsidRDefault="00EB7C6F" w:rsidP="003D5ADD">
            <w:pPr>
              <w:spacing w:before="60" w:after="60" w:line="240" w:lineRule="auto"/>
              <w:jc w:val="both"/>
              <w:rPr>
                <w:rFonts w:ascii="Calibri" w:eastAsia="Yu Mincho" w:hAnsi="Calibri" w:cs="Calibri"/>
                <w:lang w:eastAsia="pl-PL"/>
              </w:rPr>
            </w:pPr>
            <w:r w:rsidRPr="00EB7C6F">
              <w:rPr>
                <w:rFonts w:ascii="Arial" w:eastAsia="Yu Mincho" w:hAnsi="Arial" w:cs="Arial"/>
                <w:sz w:val="18"/>
                <w:szCs w:val="18"/>
                <w:lang w:eastAsia="pl-PL"/>
              </w:rPr>
              <w:t xml:space="preserve">Ocena ryzyka </w:t>
            </w:r>
            <w:r w:rsidR="003D5ADD" w:rsidRPr="00EB7C6F">
              <w:rPr>
                <w:rFonts w:ascii="Arial" w:eastAsia="Yu Mincho" w:hAnsi="Arial" w:cs="Arial"/>
                <w:sz w:val="18"/>
                <w:szCs w:val="18"/>
                <w:lang w:eastAsia="pl-PL"/>
              </w:rPr>
              <w:t>pozostaje na niezmienionym poziomie</w:t>
            </w:r>
          </w:p>
        </w:tc>
      </w:tr>
      <w:tr w:rsidR="00EB7C6F" w:rsidRPr="00EB7C6F" w14:paraId="7A82736B" w14:textId="77777777" w:rsidTr="003954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6B52BC4E"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Ryzyko związane z utratą trwałości projektu po zakończeniu okresu obowiązkowej 5-letniej trwałości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0EDCFE"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14:paraId="3540E267"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znikome</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3A5300"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Przygotowanie i wdrożenie skutecznej formuły organizacyjnej i prawnej zapewniającej utrzymanie i zarządzanie systemem w przyjętych ramach budżetowych (i terminie związania umową o dofinansowanie) oraz uzgodnienie stabilnych źródeł utrzymania systemu po upływie okresu trwałości. Zapewnienie środków na eksploatację systemu. Ubezpieczenie środków trwałych w niezbędnym zakresie.</w:t>
            </w:r>
          </w:p>
          <w:p w14:paraId="798EE8B5" w14:textId="77777777" w:rsidR="00EB7C6F" w:rsidRPr="00EB7C6F" w:rsidRDefault="00EB7C6F" w:rsidP="00EB7C6F">
            <w:pPr>
              <w:spacing w:before="60" w:after="60" w:line="240" w:lineRule="auto"/>
              <w:jc w:val="both"/>
              <w:rPr>
                <w:rFonts w:ascii="Arial" w:eastAsia="Times New Roman" w:hAnsi="Arial" w:cs="Arial"/>
                <w:sz w:val="18"/>
                <w:szCs w:val="18"/>
                <w:lang w:eastAsia="pl-PL"/>
              </w:rPr>
            </w:pPr>
            <w:r w:rsidRPr="00EB7C6F">
              <w:rPr>
                <w:rFonts w:ascii="Arial" w:eastAsia="Yu Mincho" w:hAnsi="Arial" w:cs="Arial"/>
                <w:sz w:val="18"/>
                <w:szCs w:val="18"/>
                <w:lang w:eastAsia="pl-PL"/>
              </w:rPr>
              <w:t>Ocena ryzyka  pozostaje na niezmienionym poziomie</w:t>
            </w:r>
            <w:r w:rsidRPr="00894756">
              <w:rPr>
                <w:rFonts w:ascii="Arial" w:eastAsia="Yu Mincho" w:hAnsi="Arial" w:cs="Arial"/>
                <w:sz w:val="18"/>
                <w:szCs w:val="18"/>
                <w:lang w:eastAsia="pl-PL"/>
              </w:rPr>
              <w:t>.</w:t>
            </w:r>
          </w:p>
        </w:tc>
      </w:tr>
    </w:tbl>
    <w:p w14:paraId="18814321" w14:textId="77777777" w:rsidR="00EB7C6F" w:rsidRDefault="00EB7C6F" w:rsidP="00141A92">
      <w:pPr>
        <w:spacing w:before="240" w:after="120"/>
        <w:rPr>
          <w:rFonts w:ascii="Arial" w:hAnsi="Arial" w:cs="Arial"/>
          <w:b/>
          <w:sz w:val="20"/>
          <w:szCs w:val="20"/>
        </w:rPr>
      </w:pPr>
    </w:p>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0B7F08E9"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lastRenderedPageBreak/>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w:t>
      </w:r>
      <w:r w:rsidR="008D2682">
        <w:rPr>
          <w:rFonts w:ascii="Arial" w:eastAsia="Times New Roman" w:hAnsi="Arial" w:cs="Arial"/>
          <w:lang w:eastAsia="pl-PL"/>
        </w:rPr>
        <w:t xml:space="preserve">Analityki i Danych i </w:t>
      </w:r>
      <w:r w:rsidR="00A23E05" w:rsidRPr="00E741CD">
        <w:rPr>
          <w:rFonts w:ascii="Arial" w:eastAsia="Times New Roman" w:hAnsi="Arial" w:cs="Arial"/>
          <w:lang w:eastAsia="pl-PL"/>
        </w:rPr>
        <w:t xml:space="preserve">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C335E" w14:textId="77777777" w:rsidR="00103BE5" w:rsidRDefault="00103BE5" w:rsidP="00BB2420">
      <w:pPr>
        <w:spacing w:after="0" w:line="240" w:lineRule="auto"/>
      </w:pPr>
      <w:r>
        <w:separator/>
      </w:r>
    </w:p>
  </w:endnote>
  <w:endnote w:type="continuationSeparator" w:id="0">
    <w:p w14:paraId="647A9DC6" w14:textId="77777777" w:rsidR="00103BE5" w:rsidRDefault="00103BE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panose1 w:val="00000000000000000000"/>
    <w:charset w:val="80"/>
    <w:family w:val="roman"/>
    <w:notTrueType/>
    <w:pitch w:val="fixed"/>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103BE5" w:rsidRDefault="00103BE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36823">
              <w:rPr>
                <w:b/>
                <w:bCs/>
                <w:noProof/>
              </w:rPr>
              <w:t>1</w:t>
            </w:r>
            <w:r>
              <w:rPr>
                <w:b/>
                <w:bCs/>
                <w:sz w:val="24"/>
                <w:szCs w:val="24"/>
              </w:rPr>
              <w:fldChar w:fldCharType="end"/>
            </w:r>
            <w:r>
              <w:t xml:space="preserve"> z </w:t>
            </w:r>
            <w:r>
              <w:rPr>
                <w:b/>
                <w:bCs/>
                <w:noProof/>
              </w:rPr>
              <w:t>5</w:t>
            </w:r>
          </w:p>
        </w:sdtContent>
      </w:sdt>
    </w:sdtContent>
  </w:sdt>
  <w:p w14:paraId="402AEB21" w14:textId="77777777" w:rsidR="00103BE5" w:rsidRDefault="00103B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C3564" w14:textId="77777777" w:rsidR="00103BE5" w:rsidRDefault="00103BE5" w:rsidP="00BB2420">
      <w:pPr>
        <w:spacing w:after="0" w:line="240" w:lineRule="auto"/>
      </w:pPr>
      <w:r>
        <w:separator/>
      </w:r>
    </w:p>
  </w:footnote>
  <w:footnote w:type="continuationSeparator" w:id="0">
    <w:p w14:paraId="7E846C92" w14:textId="77777777" w:rsidR="00103BE5" w:rsidRDefault="00103BE5" w:rsidP="00BB2420">
      <w:pPr>
        <w:spacing w:after="0" w:line="240" w:lineRule="auto"/>
      </w:pPr>
      <w:r>
        <w:continuationSeparator/>
      </w:r>
    </w:p>
  </w:footnote>
  <w:footnote w:id="1">
    <w:p w14:paraId="07C085AB" w14:textId="77777777" w:rsidR="00103BE5" w:rsidRDefault="00103BE5"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B6696F"/>
    <w:multiLevelType w:val="hybridMultilevel"/>
    <w:tmpl w:val="375C1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8"/>
  </w:num>
  <w:num w:numId="10">
    <w:abstractNumId w:val="5"/>
  </w:num>
  <w:num w:numId="11">
    <w:abstractNumId w:val="6"/>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058"/>
    <w:rsid w:val="00014699"/>
    <w:rsid w:val="00043DD9"/>
    <w:rsid w:val="00044D68"/>
    <w:rsid w:val="0004687F"/>
    <w:rsid w:val="00047D9D"/>
    <w:rsid w:val="00055B7B"/>
    <w:rsid w:val="0006403E"/>
    <w:rsid w:val="000657C9"/>
    <w:rsid w:val="00070663"/>
    <w:rsid w:val="00071880"/>
    <w:rsid w:val="00081E69"/>
    <w:rsid w:val="000829C1"/>
    <w:rsid w:val="00084E5B"/>
    <w:rsid w:val="00087231"/>
    <w:rsid w:val="00095944"/>
    <w:rsid w:val="0009624F"/>
    <w:rsid w:val="000A1DFB"/>
    <w:rsid w:val="000A2F32"/>
    <w:rsid w:val="000A3938"/>
    <w:rsid w:val="000B3E49"/>
    <w:rsid w:val="000C72FB"/>
    <w:rsid w:val="000D5F68"/>
    <w:rsid w:val="000E0060"/>
    <w:rsid w:val="000E1828"/>
    <w:rsid w:val="000E4BF8"/>
    <w:rsid w:val="000E4F9F"/>
    <w:rsid w:val="000F20A9"/>
    <w:rsid w:val="000F307B"/>
    <w:rsid w:val="000F30B9"/>
    <w:rsid w:val="00103BE5"/>
    <w:rsid w:val="00104573"/>
    <w:rsid w:val="0011693F"/>
    <w:rsid w:val="00122388"/>
    <w:rsid w:val="00124C3D"/>
    <w:rsid w:val="00127058"/>
    <w:rsid w:val="00130B38"/>
    <w:rsid w:val="00141A92"/>
    <w:rsid w:val="00145E84"/>
    <w:rsid w:val="0015102C"/>
    <w:rsid w:val="00153381"/>
    <w:rsid w:val="0015674F"/>
    <w:rsid w:val="00165A48"/>
    <w:rsid w:val="001677B4"/>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2596"/>
    <w:rsid w:val="002B4889"/>
    <w:rsid w:val="002B50C0"/>
    <w:rsid w:val="002B6F21"/>
    <w:rsid w:val="002C449F"/>
    <w:rsid w:val="002D3D4A"/>
    <w:rsid w:val="002D7ADA"/>
    <w:rsid w:val="002E2FAF"/>
    <w:rsid w:val="002F29A3"/>
    <w:rsid w:val="002F50BD"/>
    <w:rsid w:val="00301822"/>
    <w:rsid w:val="0030196F"/>
    <w:rsid w:val="00302775"/>
    <w:rsid w:val="00304D04"/>
    <w:rsid w:val="00305C5A"/>
    <w:rsid w:val="00310202"/>
    <w:rsid w:val="00310D8E"/>
    <w:rsid w:val="0031397C"/>
    <w:rsid w:val="003221F2"/>
    <w:rsid w:val="00322614"/>
    <w:rsid w:val="00323EE4"/>
    <w:rsid w:val="00334A24"/>
    <w:rsid w:val="003410FE"/>
    <w:rsid w:val="003508E7"/>
    <w:rsid w:val="003542F1"/>
    <w:rsid w:val="00356A3E"/>
    <w:rsid w:val="003642B8"/>
    <w:rsid w:val="0039547F"/>
    <w:rsid w:val="003A3CFF"/>
    <w:rsid w:val="003A4115"/>
    <w:rsid w:val="003A663A"/>
    <w:rsid w:val="003B5B7A"/>
    <w:rsid w:val="003C7325"/>
    <w:rsid w:val="003D5ADD"/>
    <w:rsid w:val="003D736C"/>
    <w:rsid w:val="003D7DD0"/>
    <w:rsid w:val="003E3144"/>
    <w:rsid w:val="003F4D6C"/>
    <w:rsid w:val="00400A58"/>
    <w:rsid w:val="00402343"/>
    <w:rsid w:val="004030A1"/>
    <w:rsid w:val="00405EA4"/>
    <w:rsid w:val="0041034F"/>
    <w:rsid w:val="004118A3"/>
    <w:rsid w:val="00423A26"/>
    <w:rsid w:val="00425046"/>
    <w:rsid w:val="004350B8"/>
    <w:rsid w:val="0043519A"/>
    <w:rsid w:val="00444AAB"/>
    <w:rsid w:val="00450089"/>
    <w:rsid w:val="004729D1"/>
    <w:rsid w:val="00473538"/>
    <w:rsid w:val="00480F7B"/>
    <w:rsid w:val="00490C24"/>
    <w:rsid w:val="00497784"/>
    <w:rsid w:val="004C1D48"/>
    <w:rsid w:val="004D65CA"/>
    <w:rsid w:val="004E2910"/>
    <w:rsid w:val="004F20C4"/>
    <w:rsid w:val="004F6BF0"/>
    <w:rsid w:val="004F6E89"/>
    <w:rsid w:val="005076A1"/>
    <w:rsid w:val="00510341"/>
    <w:rsid w:val="00513213"/>
    <w:rsid w:val="00517F12"/>
    <w:rsid w:val="0052102C"/>
    <w:rsid w:val="005212C8"/>
    <w:rsid w:val="00524E6C"/>
    <w:rsid w:val="005332D6"/>
    <w:rsid w:val="0054384F"/>
    <w:rsid w:val="00544DFE"/>
    <w:rsid w:val="005529D4"/>
    <w:rsid w:val="005548F2"/>
    <w:rsid w:val="00554E94"/>
    <w:rsid w:val="005734CE"/>
    <w:rsid w:val="00583372"/>
    <w:rsid w:val="005840AB"/>
    <w:rsid w:val="00586664"/>
    <w:rsid w:val="00593290"/>
    <w:rsid w:val="005A0E33"/>
    <w:rsid w:val="005A12F7"/>
    <w:rsid w:val="005A1B30"/>
    <w:rsid w:val="005B1A32"/>
    <w:rsid w:val="005C0469"/>
    <w:rsid w:val="005C4C56"/>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10AF"/>
    <w:rsid w:val="00644A9E"/>
    <w:rsid w:val="00645E75"/>
    <w:rsid w:val="00647B96"/>
    <w:rsid w:val="00647E09"/>
    <w:rsid w:val="00661A62"/>
    <w:rsid w:val="00662CD6"/>
    <w:rsid w:val="00663945"/>
    <w:rsid w:val="006731D9"/>
    <w:rsid w:val="006822BC"/>
    <w:rsid w:val="0068517A"/>
    <w:rsid w:val="00691F0E"/>
    <w:rsid w:val="006948D3"/>
    <w:rsid w:val="006A60AA"/>
    <w:rsid w:val="006B034F"/>
    <w:rsid w:val="006B1380"/>
    <w:rsid w:val="006B393F"/>
    <w:rsid w:val="006B5117"/>
    <w:rsid w:val="006C78AE"/>
    <w:rsid w:val="006E04D9"/>
    <w:rsid w:val="006E0CFA"/>
    <w:rsid w:val="006E6205"/>
    <w:rsid w:val="006F1F07"/>
    <w:rsid w:val="00701800"/>
    <w:rsid w:val="00707FD9"/>
    <w:rsid w:val="00713F26"/>
    <w:rsid w:val="00723736"/>
    <w:rsid w:val="00725708"/>
    <w:rsid w:val="00740A47"/>
    <w:rsid w:val="00741309"/>
    <w:rsid w:val="00746ABD"/>
    <w:rsid w:val="00747E6D"/>
    <w:rsid w:val="00764D51"/>
    <w:rsid w:val="0077418F"/>
    <w:rsid w:val="00775C44"/>
    <w:rsid w:val="00776802"/>
    <w:rsid w:val="00784C2A"/>
    <w:rsid w:val="00785063"/>
    <w:rsid w:val="007870E4"/>
    <w:rsid w:val="007924CE"/>
    <w:rsid w:val="00795AFA"/>
    <w:rsid w:val="007A3481"/>
    <w:rsid w:val="007A4742"/>
    <w:rsid w:val="007B0251"/>
    <w:rsid w:val="007B459E"/>
    <w:rsid w:val="007C2976"/>
    <w:rsid w:val="007C2F7E"/>
    <w:rsid w:val="007C6235"/>
    <w:rsid w:val="007C6A21"/>
    <w:rsid w:val="007C70D1"/>
    <w:rsid w:val="007D1990"/>
    <w:rsid w:val="007D2C34"/>
    <w:rsid w:val="007D38BD"/>
    <w:rsid w:val="007D3F21"/>
    <w:rsid w:val="007D538E"/>
    <w:rsid w:val="007E1072"/>
    <w:rsid w:val="007E341A"/>
    <w:rsid w:val="007F126F"/>
    <w:rsid w:val="00800950"/>
    <w:rsid w:val="00803FBE"/>
    <w:rsid w:val="00805178"/>
    <w:rsid w:val="00806134"/>
    <w:rsid w:val="00810C72"/>
    <w:rsid w:val="00813357"/>
    <w:rsid w:val="00830B70"/>
    <w:rsid w:val="00840749"/>
    <w:rsid w:val="00841607"/>
    <w:rsid w:val="0085335E"/>
    <w:rsid w:val="00864EF9"/>
    <w:rsid w:val="00865BD6"/>
    <w:rsid w:val="00866716"/>
    <w:rsid w:val="008679B6"/>
    <w:rsid w:val="00871CA7"/>
    <w:rsid w:val="00872A17"/>
    <w:rsid w:val="0087452F"/>
    <w:rsid w:val="00875528"/>
    <w:rsid w:val="0087770F"/>
    <w:rsid w:val="00884686"/>
    <w:rsid w:val="008927EB"/>
    <w:rsid w:val="00894756"/>
    <w:rsid w:val="008A332F"/>
    <w:rsid w:val="008A52F6"/>
    <w:rsid w:val="008B4D9F"/>
    <w:rsid w:val="008B7FC1"/>
    <w:rsid w:val="008C4BCD"/>
    <w:rsid w:val="008C6721"/>
    <w:rsid w:val="008D1719"/>
    <w:rsid w:val="008D2682"/>
    <w:rsid w:val="008D3826"/>
    <w:rsid w:val="008F2D9B"/>
    <w:rsid w:val="008F67EE"/>
    <w:rsid w:val="00907F6D"/>
    <w:rsid w:val="00911084"/>
    <w:rsid w:val="00911190"/>
    <w:rsid w:val="0091332C"/>
    <w:rsid w:val="009256F2"/>
    <w:rsid w:val="00933BEC"/>
    <w:rsid w:val="009347B8"/>
    <w:rsid w:val="00936729"/>
    <w:rsid w:val="0095183B"/>
    <w:rsid w:val="00952126"/>
    <w:rsid w:val="00952617"/>
    <w:rsid w:val="009663A6"/>
    <w:rsid w:val="00967238"/>
    <w:rsid w:val="00971A40"/>
    <w:rsid w:val="00976434"/>
    <w:rsid w:val="0098390D"/>
    <w:rsid w:val="00983E13"/>
    <w:rsid w:val="00991846"/>
    <w:rsid w:val="00992EA3"/>
    <w:rsid w:val="009967CA"/>
    <w:rsid w:val="009A17FF"/>
    <w:rsid w:val="009A7603"/>
    <w:rsid w:val="009B4423"/>
    <w:rsid w:val="009C05B8"/>
    <w:rsid w:val="009C6140"/>
    <w:rsid w:val="009D2FA4"/>
    <w:rsid w:val="009D7D8A"/>
    <w:rsid w:val="009E4C67"/>
    <w:rsid w:val="009E5BE5"/>
    <w:rsid w:val="009F09BF"/>
    <w:rsid w:val="009F1DC8"/>
    <w:rsid w:val="009F437E"/>
    <w:rsid w:val="00A11788"/>
    <w:rsid w:val="00A23E05"/>
    <w:rsid w:val="00A30847"/>
    <w:rsid w:val="00A35FE2"/>
    <w:rsid w:val="00A36AE2"/>
    <w:rsid w:val="00A43E49"/>
    <w:rsid w:val="00A44EA2"/>
    <w:rsid w:val="00A51E96"/>
    <w:rsid w:val="00A5319D"/>
    <w:rsid w:val="00A56D63"/>
    <w:rsid w:val="00A62DDB"/>
    <w:rsid w:val="00A65D98"/>
    <w:rsid w:val="00A67685"/>
    <w:rsid w:val="00A728AE"/>
    <w:rsid w:val="00A804AE"/>
    <w:rsid w:val="00A86449"/>
    <w:rsid w:val="00A87C1C"/>
    <w:rsid w:val="00A90257"/>
    <w:rsid w:val="00A92887"/>
    <w:rsid w:val="00AA4CAB"/>
    <w:rsid w:val="00AA51AD"/>
    <w:rsid w:val="00AA730D"/>
    <w:rsid w:val="00AB217E"/>
    <w:rsid w:val="00AB2E01"/>
    <w:rsid w:val="00AB5DA5"/>
    <w:rsid w:val="00AB5EB2"/>
    <w:rsid w:val="00AC000C"/>
    <w:rsid w:val="00AC23EB"/>
    <w:rsid w:val="00AC7E26"/>
    <w:rsid w:val="00AD45BB"/>
    <w:rsid w:val="00AE1643"/>
    <w:rsid w:val="00AE3A6C"/>
    <w:rsid w:val="00AE43E9"/>
    <w:rsid w:val="00AE5F0C"/>
    <w:rsid w:val="00AF09B8"/>
    <w:rsid w:val="00AF567D"/>
    <w:rsid w:val="00B05EFE"/>
    <w:rsid w:val="00B0622A"/>
    <w:rsid w:val="00B11368"/>
    <w:rsid w:val="00B17709"/>
    <w:rsid w:val="00B23828"/>
    <w:rsid w:val="00B41415"/>
    <w:rsid w:val="00B440C3"/>
    <w:rsid w:val="00B46B7D"/>
    <w:rsid w:val="00B50560"/>
    <w:rsid w:val="00B64B3C"/>
    <w:rsid w:val="00B66272"/>
    <w:rsid w:val="00B673C6"/>
    <w:rsid w:val="00B74859"/>
    <w:rsid w:val="00B84BEB"/>
    <w:rsid w:val="00B8735C"/>
    <w:rsid w:val="00B87D3D"/>
    <w:rsid w:val="00B91243"/>
    <w:rsid w:val="00B9228C"/>
    <w:rsid w:val="00BA0B57"/>
    <w:rsid w:val="00BA158C"/>
    <w:rsid w:val="00BA481C"/>
    <w:rsid w:val="00BB059E"/>
    <w:rsid w:val="00BB2420"/>
    <w:rsid w:val="00BB3A73"/>
    <w:rsid w:val="00BB49AC"/>
    <w:rsid w:val="00BB5ACE"/>
    <w:rsid w:val="00BB763E"/>
    <w:rsid w:val="00BC10B5"/>
    <w:rsid w:val="00BC1BD2"/>
    <w:rsid w:val="00BC6BE4"/>
    <w:rsid w:val="00BE47CD"/>
    <w:rsid w:val="00BE5BF9"/>
    <w:rsid w:val="00C01763"/>
    <w:rsid w:val="00C1106C"/>
    <w:rsid w:val="00C11EFF"/>
    <w:rsid w:val="00C12BEC"/>
    <w:rsid w:val="00C26361"/>
    <w:rsid w:val="00C302F1"/>
    <w:rsid w:val="00C3575F"/>
    <w:rsid w:val="00C42AEA"/>
    <w:rsid w:val="00C57985"/>
    <w:rsid w:val="00C641B2"/>
    <w:rsid w:val="00C6751B"/>
    <w:rsid w:val="00C863B8"/>
    <w:rsid w:val="00C91C7B"/>
    <w:rsid w:val="00CA08C3"/>
    <w:rsid w:val="00CA516B"/>
    <w:rsid w:val="00CB7C39"/>
    <w:rsid w:val="00CC565F"/>
    <w:rsid w:val="00CC7E21"/>
    <w:rsid w:val="00CD495D"/>
    <w:rsid w:val="00CE23CF"/>
    <w:rsid w:val="00CE63B2"/>
    <w:rsid w:val="00CE74F9"/>
    <w:rsid w:val="00CE7777"/>
    <w:rsid w:val="00CF2E64"/>
    <w:rsid w:val="00CF3517"/>
    <w:rsid w:val="00D027CB"/>
    <w:rsid w:val="00D02F6D"/>
    <w:rsid w:val="00D2155A"/>
    <w:rsid w:val="00D22C21"/>
    <w:rsid w:val="00D25CFE"/>
    <w:rsid w:val="00D26645"/>
    <w:rsid w:val="00D4607F"/>
    <w:rsid w:val="00D55966"/>
    <w:rsid w:val="00D57025"/>
    <w:rsid w:val="00D57765"/>
    <w:rsid w:val="00D77F50"/>
    <w:rsid w:val="00D859F4"/>
    <w:rsid w:val="00D85A52"/>
    <w:rsid w:val="00D86FEC"/>
    <w:rsid w:val="00DA110D"/>
    <w:rsid w:val="00DA34DF"/>
    <w:rsid w:val="00DB0E63"/>
    <w:rsid w:val="00DB57DD"/>
    <w:rsid w:val="00DB69FD"/>
    <w:rsid w:val="00DC0A8A"/>
    <w:rsid w:val="00DC1705"/>
    <w:rsid w:val="00DC39A9"/>
    <w:rsid w:val="00DC39FE"/>
    <w:rsid w:val="00DC4C79"/>
    <w:rsid w:val="00DC7E79"/>
    <w:rsid w:val="00DE6249"/>
    <w:rsid w:val="00DE731D"/>
    <w:rsid w:val="00E0076D"/>
    <w:rsid w:val="00E06A75"/>
    <w:rsid w:val="00E11B44"/>
    <w:rsid w:val="00E136FC"/>
    <w:rsid w:val="00E15091"/>
    <w:rsid w:val="00E15DEB"/>
    <w:rsid w:val="00E1688D"/>
    <w:rsid w:val="00E203EB"/>
    <w:rsid w:val="00E22CE7"/>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B7C6F"/>
    <w:rsid w:val="00EC2AFC"/>
    <w:rsid w:val="00ED55B5"/>
    <w:rsid w:val="00EE7086"/>
    <w:rsid w:val="00EF6A35"/>
    <w:rsid w:val="00F01563"/>
    <w:rsid w:val="00F01E80"/>
    <w:rsid w:val="00F05BE6"/>
    <w:rsid w:val="00F138F7"/>
    <w:rsid w:val="00F2008A"/>
    <w:rsid w:val="00F21D9E"/>
    <w:rsid w:val="00F24D51"/>
    <w:rsid w:val="00F25348"/>
    <w:rsid w:val="00F25998"/>
    <w:rsid w:val="00F30189"/>
    <w:rsid w:val="00F309CC"/>
    <w:rsid w:val="00F36823"/>
    <w:rsid w:val="00F45506"/>
    <w:rsid w:val="00F57118"/>
    <w:rsid w:val="00F60062"/>
    <w:rsid w:val="00F613CC"/>
    <w:rsid w:val="00F76777"/>
    <w:rsid w:val="00F807E8"/>
    <w:rsid w:val="00F83F2F"/>
    <w:rsid w:val="00F84E2C"/>
    <w:rsid w:val="00F86555"/>
    <w:rsid w:val="00F86C58"/>
    <w:rsid w:val="00FA76BF"/>
    <w:rsid w:val="00FB3ED5"/>
    <w:rsid w:val="00FC3B03"/>
    <w:rsid w:val="00FD06DD"/>
    <w:rsid w:val="00FD4EC7"/>
    <w:rsid w:val="00FD67E0"/>
    <w:rsid w:val="00FE2B7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 w:type="paragraph" w:customStyle="1" w:styleId="Default">
    <w:name w:val="Default"/>
    <w:rsid w:val="00F01E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 w:id="1667316302">
      <w:bodyDiv w:val="1"/>
      <w:marLeft w:val="0"/>
      <w:marRight w:val="0"/>
      <w:marTop w:val="0"/>
      <w:marBottom w:val="0"/>
      <w:divBdr>
        <w:top w:val="none" w:sz="0" w:space="0" w:color="auto"/>
        <w:left w:val="none" w:sz="0" w:space="0" w:color="auto"/>
        <w:bottom w:val="none" w:sz="0" w:space="0" w:color="auto"/>
        <w:right w:val="none" w:sz="0" w:space="0" w:color="auto"/>
      </w:divBdr>
    </w:div>
    <w:div w:id="185403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4C14-2968-4C14-AFCB-90E7D0000E5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4.xml><?xml version="1.0" encoding="utf-8"?>
<ds:datastoreItem xmlns:ds="http://schemas.openxmlformats.org/officeDocument/2006/customXml" ds:itemID="{98DA2FC0-A234-49E7-AAC3-691FE536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3178</Words>
  <Characters>19073</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2022-01-18T14:21:00Z</dcterms:created>
  <dcterms:modified xsi:type="dcterms:W3CDTF">2022-01-18T14:21:00Z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y fmtid="{D5CDD505-2E9C-101B-9397-08002B2CF9AE}" pid="3" name="MFCATEGORY">
    <vt:lpwstr>InformacjePubliczneInformacjeSektoraPublicznego</vt:lpwstr>
  </property>
  <property fmtid="{D5CDD505-2E9C-101B-9397-08002B2CF9AE}" pid="4" name="MFClassifiedBy">
    <vt:lpwstr>MF\FLTH;Jasiun Leszek</vt:lpwstr>
  </property>
  <property fmtid="{D5CDD505-2E9C-101B-9397-08002B2CF9AE}" pid="5" name="MFClassificationDate">
    <vt:lpwstr>2021-12-28T15:51:45.9503548+01:00</vt:lpwstr>
  </property>
  <property fmtid="{D5CDD505-2E9C-101B-9397-08002B2CF9AE}" pid="6" name="MFClassifiedBySID">
    <vt:lpwstr>MF\S-1-5-21-1525952054-1005573771-2909822258-141654</vt:lpwstr>
  </property>
  <property fmtid="{D5CDD505-2E9C-101B-9397-08002B2CF9AE}" pid="7" name="MFGRNItemId">
    <vt:lpwstr>GRN-05147a8f-cc1b-4483-938f-e0d84c9c6caa</vt:lpwstr>
  </property>
  <property fmtid="{D5CDD505-2E9C-101B-9397-08002B2CF9AE}" pid="8" name="MFHash">
    <vt:lpwstr>c1H4rUwPzF4e+snvk+zNI6UL4WDVK4UOfinQSxbgalc=</vt:lpwstr>
  </property>
  <property fmtid="{D5CDD505-2E9C-101B-9397-08002B2CF9AE}" pid="9" name="DLPManualFileClassification">
    <vt:lpwstr>{2755b7d9-e53d-4779-a40c-03797dcf43b3}</vt:lpwstr>
  </property>
  <property fmtid="{D5CDD505-2E9C-101B-9397-08002B2CF9AE}" pid="10" name="MFRefresh">
    <vt:lpwstr>False</vt:lpwstr>
  </property>
</Properties>
</file>