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C3A35D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B0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A5F0326" w:rsidR="002F726A" w:rsidRPr="002F726A" w:rsidRDefault="00FF7B0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do przekazywania żądania wysyłania komunikatów informacyjnych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917DCD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B0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51AD9E9C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B0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6805EB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B0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121079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B0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6C36DDC5" w:rsidR="002F726A" w:rsidRPr="002F726A" w:rsidRDefault="00FF7B0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Brak danych referencyjnych. 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A743B2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EE65048" w:rsidR="002F726A" w:rsidRPr="00A743B2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3B2" w:rsidRPr="00A743B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743B2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A743B2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5EF6DDB2" w:rsidR="002F726A" w:rsidRPr="00A743B2" w:rsidRDefault="00A743B2" w:rsidP="00A743B2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 </w:t>
            </w:r>
            <w:r w:rsidRPr="00A743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PLI CBD (Platforma Lokalizacyjno-Informacyjna z Centralną Bazą Danych)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której gestorem jest Prezes UKE, będą przekazywane dane dot. przeniesienia numeru oraz ustalenia do którego dostawcy usług telekomunikacyjnych, dany numer jest przydzielone w celu ustalenia podmiotu odpowiedzialnego za przekazywanie krótkiej wiadomości tekstowej (SMS). 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E72AA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3B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52521AED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3B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507AED60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3B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4332E1F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3B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7F7D01"/>
    <w:rsid w:val="009053EE"/>
    <w:rsid w:val="009A6711"/>
    <w:rsid w:val="009C5D89"/>
    <w:rsid w:val="00A04F7A"/>
    <w:rsid w:val="00A0608B"/>
    <w:rsid w:val="00A53597"/>
    <w:rsid w:val="00A64284"/>
    <w:rsid w:val="00A743B2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Witkowska-Krzymowska Magdalena</cp:lastModifiedBy>
  <cp:revision>33</cp:revision>
  <dcterms:created xsi:type="dcterms:W3CDTF">2016-06-03T12:28:00Z</dcterms:created>
  <dcterms:modified xsi:type="dcterms:W3CDTF">2023-04-27T12:25:00Z</dcterms:modified>
</cp:coreProperties>
</file>