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F90315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90315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F90315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F90315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F90315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541C6DF0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E80CA3">
        <w:rPr>
          <w:rFonts w:ascii="Arial" w:hAnsi="Arial" w:cs="Arial"/>
          <w:b/>
          <w:color w:val="auto"/>
          <w:sz w:val="24"/>
          <w:szCs w:val="24"/>
        </w:rPr>
        <w:t>I</w:t>
      </w:r>
      <w:r w:rsidR="005172F0">
        <w:rPr>
          <w:rFonts w:ascii="Arial" w:hAnsi="Arial" w:cs="Arial"/>
          <w:b/>
          <w:color w:val="auto"/>
          <w:sz w:val="24"/>
          <w:szCs w:val="24"/>
        </w:rPr>
        <w:t xml:space="preserve"> k</w:t>
      </w:r>
      <w:r w:rsidR="00285A8D" w:rsidRPr="00F90315">
        <w:rPr>
          <w:rFonts w:ascii="Arial" w:hAnsi="Arial" w:cs="Arial"/>
          <w:b/>
          <w:color w:val="auto"/>
          <w:sz w:val="24"/>
          <w:szCs w:val="24"/>
        </w:rPr>
        <w:t>wartał 202</w:t>
      </w:r>
      <w:r w:rsidR="005172F0">
        <w:rPr>
          <w:rFonts w:ascii="Arial" w:hAnsi="Arial" w:cs="Arial"/>
          <w:b/>
          <w:color w:val="auto"/>
          <w:sz w:val="24"/>
          <w:szCs w:val="24"/>
        </w:rPr>
        <w:t>3</w:t>
      </w:r>
      <w:r w:rsidR="00837C0B" w:rsidRPr="00F903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9031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122FA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F37BA" w14:textId="4CC6A1D6" w:rsidR="00B21566" w:rsidRDefault="00B2156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47 469 619,02 zł – zgodnie z modyfikacją wniosku o dofinansowanie projektu zatwierdzoną w dn. </w:t>
            </w:r>
            <w:r w:rsidR="006E5F01">
              <w:rPr>
                <w:rFonts w:ascii="Arial" w:hAnsi="Arial" w:cs="Arial"/>
                <w:sz w:val="18"/>
                <w:szCs w:val="18"/>
              </w:rPr>
              <w:t>7.03.2023 r. (zwiększającą wartość projektu o 5 mln zł, bez wydłużenia okresu realizacji)</w:t>
            </w:r>
          </w:p>
          <w:p w14:paraId="7A2B054D" w14:textId="2B0595C4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4F6DE10B" w:rsidR="009205F9" w:rsidRDefault="00387274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70518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 469 619,02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13C6C" w14:textId="1FB70671" w:rsidR="00643E23" w:rsidRDefault="00643E2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r w:rsidR="00BE71CD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1CD">
              <w:rPr>
                <w:rFonts w:ascii="Arial" w:hAnsi="Arial" w:cs="Arial"/>
                <w:sz w:val="18"/>
                <w:szCs w:val="18"/>
              </w:rPr>
              <w:t>30.09.202</w:t>
            </w:r>
            <w:r w:rsidR="00976ED7">
              <w:rPr>
                <w:rFonts w:ascii="Arial" w:hAnsi="Arial" w:cs="Arial"/>
                <w:sz w:val="18"/>
                <w:szCs w:val="18"/>
              </w:rPr>
              <w:t>3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r. – zgodnie z modyfikacją wniosku o dofinansowanie projektu zatwierdzoną 29.08.202</w:t>
            </w:r>
            <w:r w:rsidR="00976ED7">
              <w:rPr>
                <w:rFonts w:ascii="Arial" w:hAnsi="Arial" w:cs="Arial"/>
                <w:sz w:val="18"/>
                <w:szCs w:val="18"/>
              </w:rPr>
              <w:t>2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115BE8">
              <w:rPr>
                <w:rFonts w:ascii="Arial" w:hAnsi="Arial" w:cs="Arial"/>
                <w:sz w:val="18"/>
                <w:szCs w:val="18"/>
              </w:rPr>
              <w:t xml:space="preserve"> przez Departament Funduszy Strukturalnych MEiN (Instytucję Pośredniczącą dla PO WER).</w:t>
            </w:r>
          </w:p>
          <w:p w14:paraId="55CE9679" w14:textId="07857E9A" w:rsidR="00CA516B" w:rsidRPr="00E43B4D" w:rsidRDefault="00115BE8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sprzed zmiany: 01.</w:t>
            </w:r>
            <w:r w:rsidR="00C87840">
              <w:rPr>
                <w:rFonts w:ascii="Arial" w:hAnsi="Arial" w:cs="Arial"/>
                <w:sz w:val="18"/>
                <w:szCs w:val="18"/>
              </w:rPr>
              <w:t>01.2019 – 3</w:t>
            </w:r>
            <w:r w:rsidR="00387274">
              <w:rPr>
                <w:rFonts w:ascii="Arial" w:hAnsi="Arial" w:cs="Arial"/>
                <w:sz w:val="18"/>
                <w:szCs w:val="18"/>
              </w:rPr>
              <w:t>1</w:t>
            </w:r>
            <w:r w:rsidR="00C87840">
              <w:rPr>
                <w:rFonts w:ascii="Arial" w:hAnsi="Arial" w:cs="Arial"/>
                <w:sz w:val="18"/>
                <w:szCs w:val="18"/>
              </w:rPr>
              <w:t>.</w:t>
            </w:r>
            <w:r w:rsidR="00387274">
              <w:rPr>
                <w:rFonts w:ascii="Arial" w:hAnsi="Arial" w:cs="Arial"/>
                <w:sz w:val="18"/>
                <w:szCs w:val="18"/>
              </w:rPr>
              <w:t>08</w:t>
            </w:r>
            <w:r w:rsidR="00C87840">
              <w:rPr>
                <w:rFonts w:ascii="Arial" w:hAnsi="Arial" w:cs="Arial"/>
                <w:sz w:val="18"/>
                <w:szCs w:val="18"/>
              </w:rPr>
              <w:t>.202</w:t>
            </w:r>
            <w:r w:rsidR="00387274">
              <w:rPr>
                <w:rFonts w:ascii="Arial" w:hAnsi="Arial" w:cs="Arial"/>
                <w:sz w:val="18"/>
                <w:szCs w:val="18"/>
              </w:rPr>
              <w:t>2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20E90EE6" w:rsidR="00907F6D" w:rsidRPr="00141A92" w:rsidRDefault="009136E1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94,74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550C9A73" w:rsidR="002B37ED" w:rsidRPr="007D43EC" w:rsidRDefault="003145D7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87,95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47BCD587" w:rsidR="00907F6D" w:rsidRPr="007A3242" w:rsidRDefault="00E517F0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3145D7">
              <w:rPr>
                <w:rFonts w:ascii="Arial" w:hAnsi="Arial" w:cs="Arial"/>
                <w:b/>
                <w:sz w:val="24"/>
                <w:szCs w:val="24"/>
              </w:rPr>
              <w:t>3,54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r w:rsidRPr="002071A0">
              <w:rPr>
                <w:rFonts w:ascii="Arial" w:hAnsi="Arial" w:cs="Arial"/>
                <w:sz w:val="18"/>
                <w:szCs w:val="18"/>
              </w:rPr>
              <w:t>Zmigrowane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Zmigrowanie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</w:t>
            </w:r>
            <w:r w:rsidRPr="00C41501">
              <w:rPr>
                <w:rFonts w:ascii="Arial" w:hAnsi="Arial" w:cs="Arial"/>
                <w:sz w:val="18"/>
                <w:szCs w:val="18"/>
              </w:rPr>
              <w:lastRenderedPageBreak/>
              <w:t>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7A6C29">
        <w:tc>
          <w:tcPr>
            <w:tcW w:w="2123" w:type="dxa"/>
          </w:tcPr>
          <w:p w14:paraId="44A88412" w14:textId="0F6D40C4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7A6C2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7A6C2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r w:rsidRPr="00B43CB3">
              <w:rPr>
                <w:rFonts w:ascii="Arial" w:hAnsi="Arial" w:cs="Arial"/>
                <w:sz w:val="18"/>
                <w:szCs w:val="18"/>
              </w:rPr>
              <w:t>Zmigrowane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16290173"/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66D67246" w:rsidR="007B0E13" w:rsidRPr="00153738" w:rsidRDefault="0000714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6989C3D9" w14:textId="14D6BD7A" w:rsidR="007A3242" w:rsidRPr="00A74F4C" w:rsidRDefault="0000714F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63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1213F111" w:rsidR="00AB678A" w:rsidRPr="00153738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5B94A0F9" w14:textId="32BE300C" w:rsidR="00AB678A" w:rsidRPr="00153738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6E2AB2E0" w14:textId="77777777" w:rsidTr="00932C98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789152B9" w:rsidR="00536822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0C31D0FA" w14:textId="15AEFD59" w:rsidR="00536822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53682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7E27ED58" w14:textId="467D4C83" w:rsidR="00FC408C" w:rsidRPr="00766957" w:rsidRDefault="00210708" w:rsidP="00237279">
            <w:pPr>
              <w:rPr>
                <w:rFonts w:cstheme="minorHAnsi"/>
                <w:lang w:eastAsia="pl-PL"/>
              </w:rPr>
            </w:pPr>
            <w:r w:rsidRPr="00766957">
              <w:rPr>
                <w:rFonts w:cstheme="minorHAnsi"/>
                <w:lang w:eastAsia="pl-PL"/>
              </w:rPr>
              <w:t>09.2023</w:t>
            </w:r>
          </w:p>
          <w:p w14:paraId="306B3D9A" w14:textId="41965439" w:rsidR="000E20F0" w:rsidRPr="00766957" w:rsidRDefault="000E20F0" w:rsidP="00237279">
            <w:pPr>
              <w:rPr>
                <w:rFonts w:cstheme="minorHAnsi"/>
                <w:lang w:eastAsia="pl-PL"/>
              </w:rPr>
            </w:pPr>
          </w:p>
        </w:tc>
        <w:tc>
          <w:tcPr>
            <w:tcW w:w="1911" w:type="dxa"/>
          </w:tcPr>
          <w:p w14:paraId="1D270D7F" w14:textId="077057FC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3F8CE101" w:rsidR="000E20F0" w:rsidRPr="00A74F4C" w:rsidRDefault="00BD4DF0" w:rsidP="000A7CC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  <w:r w:rsidR="00007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B2F1131" w14:textId="505D8B1C" w:rsidR="000A7CC9" w:rsidRDefault="000A7CC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0A7C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oddanie produkcyjnej pełnej wersji KSDO przesunięto na 09.2023 w związku z wydłużeniem okresu realizacji projektu, rozszerzeniem modułu dla egzaminatorów oraz dostosowaniem systemu do potrzeb uczniów ukraińskich </w:t>
      </w:r>
    </w:p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26DCF5" w14:textId="77777777" w:rsidR="006A60AA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  <w:p w14:paraId="6FE75731" w14:textId="4F68DCF4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1908EA3D" w14:textId="7B9E713F" w:rsidR="006A60AA" w:rsidRPr="00AF37F3" w:rsidRDefault="006A60AA" w:rsidP="0021070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7F998F" w14:textId="77777777" w:rsidR="006F1C84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  <w:p w14:paraId="181A707C" w14:textId="04F16758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4110899A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D74608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58500DC9" w:rsidR="00997069" w:rsidRPr="003C4FDB" w:rsidRDefault="00997069" w:rsidP="003C4FDB">
            <w:pPr>
              <w:pStyle w:val="Akapitzlist"/>
              <w:numPr>
                <w:ilvl w:val="1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A38FE8" w14:textId="615CE8C0" w:rsidR="00997069" w:rsidRPr="003C4FDB" w:rsidRDefault="003C4FDB" w:rsidP="003C4FD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37 </w:t>
            </w:r>
            <w:r w:rsidR="00997069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270</w:t>
            </w:r>
            <w:r w:rsidR="00767810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. Osiągnięty</w:t>
            </w:r>
          </w:p>
        </w:tc>
      </w:tr>
    </w:tbl>
    <w:p w14:paraId="129ECDCC" w14:textId="45B1B08E" w:rsidR="00210708" w:rsidRPr="00210708" w:rsidRDefault="00210708" w:rsidP="00210708">
      <w:pPr>
        <w:ind w:left="708"/>
        <w:rPr>
          <w:rStyle w:val="Nagwek2Znak"/>
          <w:rFonts w:ascii="Arial" w:eastAsiaTheme="minorHAnsi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Pr="00210708">
        <w:rPr>
          <w:rFonts w:ascii="Arial" w:hAnsi="Arial" w:cs="Arial"/>
          <w:sz w:val="18"/>
          <w:szCs w:val="18"/>
        </w:rPr>
        <w:t>zgodnie z modyfikacją wniosku o dofinansowanie projektu zatwierdzoną 29.08.2022 r. przez Departament Funduszy Strukturalnych MEiN (Instytucję Pośredniczącą dla PO WER).</w:t>
      </w:r>
    </w:p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2" w:name="_Hlk116291159"/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0B0D98F5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F92288F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bookmarkEnd w:id="2"/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egzaminów oraz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(jst)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302B7E1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Potwierdzających Kwalif</w:t>
            </w:r>
            <w:r w:rsidR="009313D7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kacje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Propagacja wyników z SIOEO zostałą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oświatowych: MEiN,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Udostępnione informacje sektora publicznego i zdigitalizowane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40CD7550" w:rsidR="00A86449" w:rsidRDefault="0003148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  <w:p w14:paraId="1DB94B1B" w14:textId="22BEC7C2" w:rsidR="00A86449" w:rsidRPr="00AF37F3" w:rsidRDefault="00F32B32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32B32">
              <w:rPr>
                <w:rFonts w:ascii="Arial" w:hAnsi="Arial" w:cs="Arial"/>
                <w:sz w:val="18"/>
                <w:szCs w:val="18"/>
              </w:rPr>
              <w:t>W związku z wydłużeniem okresu realizacji projektu, rozszerzeniem modułu dla egzaminatorów oraz dostosowaniem systemu do potrzeb uczniów ukraińskich datę końcową osiągnięcia produktu przesunięto z 08.2022 na 09.2023 r, zgodnie z modyfikacją wniosku o dofinansowanie projektu zatwierdzoną 29.08.2022 r. przez Departament Funduszy Strukturalnych MEiN (Instytucję Pośredniczącą dla PO WER)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25A727D3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9313D7">
              <w:rPr>
                <w:rFonts w:ascii="Arial" w:hAnsi="Arial" w:cs="Arial"/>
                <w:sz w:val="18"/>
                <w:szCs w:val="18"/>
              </w:rPr>
              <w:t>Z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13D7">
              <w:rPr>
                <w:rFonts w:ascii="Arial" w:hAnsi="Arial" w:cs="Arial"/>
                <w:sz w:val="18"/>
                <w:szCs w:val="18"/>
              </w:rPr>
              <w:t xml:space="preserve">System Informatyczny Obsługi Egzaminów </w:t>
            </w:r>
            <w:r w:rsidRPr="00AF37F3">
              <w:rPr>
                <w:rFonts w:ascii="Arial" w:hAnsi="Arial" w:cs="Arial"/>
                <w:sz w:val="18"/>
                <w:szCs w:val="18"/>
              </w:rPr>
              <w:t>Potwierdzając</w:t>
            </w:r>
            <w:r w:rsidR="00856056">
              <w:rPr>
                <w:rFonts w:ascii="Arial" w:hAnsi="Arial" w:cs="Arial"/>
                <w:sz w:val="18"/>
                <w:szCs w:val="18"/>
              </w:rPr>
              <w:t>ych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</w:t>
            </w:r>
            <w:r w:rsidR="00BD4DF0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9FB3864" w14:textId="26DCE643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– system </w:t>
            </w:r>
            <w:r w:rsidR="00BD4DF0">
              <w:rPr>
                <w:rFonts w:ascii="Arial" w:hAnsi="Arial" w:cs="Arial"/>
                <w:sz w:val="18"/>
                <w:szCs w:val="18"/>
              </w:rPr>
              <w:t>zostaje wygaszony, a na jego miejsce jest przygotowywany system ePNP (elektroniczna Platforma Nadzoru Pedagogicznego)</w:t>
            </w:r>
            <w:r w:rsidRPr="00AF37F3">
              <w:rPr>
                <w:rFonts w:ascii="Arial" w:hAnsi="Arial" w:cs="Arial"/>
                <w:sz w:val="18"/>
                <w:szCs w:val="18"/>
              </w:rPr>
              <w:t>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4DF0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F6CD351" w14:textId="3477CC78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 xml:space="preserve">EWD/PWE – systemy istniejące; </w:t>
            </w:r>
            <w:r w:rsidR="00BD4DF0">
              <w:rPr>
                <w:rFonts w:ascii="Arial" w:hAnsi="Arial" w:cs="Arial"/>
                <w:sz w:val="18"/>
                <w:szCs w:val="18"/>
              </w:rPr>
              <w:t>odbieranie danych z poziomu systemu analitycznego.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</w:t>
            </w:r>
            <w:r w:rsidR="009504AD" w:rsidRPr="00BD4DF0">
              <w:rPr>
                <w:rFonts w:ascii="Arial" w:hAnsi="Arial" w:cs="Arial"/>
                <w:sz w:val="18"/>
                <w:szCs w:val="18"/>
              </w:rPr>
              <w:t xml:space="preserve">integracji: </w:t>
            </w:r>
            <w:r w:rsidR="00BD4DF0">
              <w:rPr>
                <w:rFonts w:ascii="Arial" w:hAnsi="Arial" w:cs="Arial"/>
                <w:sz w:val="18"/>
                <w:szCs w:val="18"/>
              </w:rPr>
              <w:t>zrealizoane.</w:t>
            </w:r>
          </w:p>
          <w:p w14:paraId="75AF2EB0" w14:textId="51D223ED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</w:t>
            </w:r>
            <w:r w:rsidR="00F95640"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4E37C614" w:rsidR="00A601DB" w:rsidRDefault="00162DED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BD4DF0" w:rsidRPr="00BD4DF0">
              <w:rPr>
                <w:rFonts w:ascii="Arial" w:hAnsi="Arial" w:cs="Arial"/>
                <w:sz w:val="18"/>
                <w:szCs w:val="18"/>
              </w:rPr>
              <w:t>wdrożone</w:t>
            </w:r>
            <w:r w:rsidR="009504AD" w:rsidRPr="00BD4DF0">
              <w:rPr>
                <w:rFonts w:ascii="Arial" w:hAnsi="Arial" w:cs="Arial"/>
                <w:sz w:val="18"/>
                <w:szCs w:val="18"/>
              </w:rPr>
              <w:t>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2442EC" w14:textId="5C922409" w:rsidR="00767810" w:rsidRPr="00750199" w:rsidRDefault="00750199" w:rsidP="00A60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wydłużeniem okresu realizacji projektu, rozszerzeniem modułu dla egzaminatorów oraz dostosowaniem systemu do potrzeb uczniów ukraińskich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integrację z </w:t>
            </w:r>
            <w:r w:rsidR="00D74608">
              <w:rPr>
                <w:rFonts w:ascii="Arial" w:hAnsi="Arial" w:cs="Arial"/>
                <w:sz w:val="18"/>
                <w:szCs w:val="18"/>
              </w:rPr>
              <w:t>niewdrożonymi do tej pory systemami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przesunięto </w:t>
            </w:r>
            <w:r>
              <w:rPr>
                <w:rFonts w:ascii="Arial" w:hAnsi="Arial" w:cs="Arial"/>
                <w:sz w:val="18"/>
                <w:szCs w:val="18"/>
              </w:rPr>
              <w:t>na 09.2023 r.</w:t>
            </w:r>
            <w:r w:rsidR="00D74608">
              <w:rPr>
                <w:rFonts w:ascii="Arial" w:hAnsi="Arial" w:cs="Arial"/>
                <w:sz w:val="18"/>
                <w:szCs w:val="18"/>
              </w:rPr>
              <w:t>, zgodnie z modyfikacją wniosku o dofinansowanie projektu zatwierdzoną 29.08.2022 r. przez Departament Funduszy Strukturalnych MEiN (Instytucję Pośredniczącą dla PO WER).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43268A38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Zmodyf</w:t>
            </w:r>
            <w:ins w:id="3" w:author="Autor">
              <w:r w:rsidR="006D6A68">
                <w:rPr>
                  <w:rFonts w:ascii="Arial" w:hAnsi="Arial" w:cs="Arial"/>
                  <w:sz w:val="18"/>
                  <w:szCs w:val="18"/>
                </w:rPr>
                <w:t>i</w:t>
              </w:r>
            </w:ins>
            <w:r w:rsidRPr="00A601DB">
              <w:rPr>
                <w:rFonts w:ascii="Arial" w:hAnsi="Arial" w:cs="Arial"/>
                <w:sz w:val="18"/>
                <w:szCs w:val="18"/>
              </w:rPr>
              <w:t>kowany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 xml:space="preserve">lmy instruktażowe, itd.). Materiały szkoleniowe </w:t>
            </w:r>
            <w:r w:rsidRPr="00A601DB">
              <w:rPr>
                <w:rFonts w:ascii="Arial" w:hAnsi="Arial" w:cs="Arial"/>
                <w:sz w:val="18"/>
                <w:szCs w:val="18"/>
              </w:rPr>
              <w:lastRenderedPageBreak/>
              <w:t>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6A01E22" w:rsidR="000E357F" w:rsidRPr="00A601DB" w:rsidRDefault="000E357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2492">
              <w:rPr>
                <w:rFonts w:ascii="Arial" w:hAnsi="Arial" w:cs="Arial"/>
                <w:sz w:val="18"/>
                <w:szCs w:val="18"/>
              </w:rPr>
              <w:t>09.2023 r</w:t>
            </w:r>
            <w:r w:rsidR="0003148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16A17953" w14:textId="3909AE18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B82CC9" w14:textId="022F0E47" w:rsidR="00143BED" w:rsidRPr="00A261B2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  <w:r w:rsidR="0075019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C189177" w14:textId="0A74B29C" w:rsidR="00A601DB" w:rsidRPr="00A261B2" w:rsidRDefault="00BD4DF0" w:rsidP="00FC1E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Wdrożone.</w:t>
            </w:r>
            <w:r w:rsidR="00A261B2">
              <w:rPr>
                <w:rFonts w:ascii="Arial" w:hAnsi="Arial" w:cs="Arial"/>
                <w:iCs/>
                <w:sz w:val="18"/>
                <w:szCs w:val="18"/>
              </w:rPr>
              <w:t xml:space="preserve"> Opóźnienie we wdrożeniu API związane jest z wydłużeniem okresu realizacji projektu, a także z koniecznością wykonania w pierwszej kolejności niezbędnych zmian w systemie tj. np. dostosowanie KSDO do potrzeb uczniów ukraińskich.</w:t>
            </w:r>
          </w:p>
        </w:tc>
        <w:tc>
          <w:tcPr>
            <w:tcW w:w="3543" w:type="dxa"/>
          </w:tcPr>
          <w:p w14:paraId="759145D0" w14:textId="59F2598E" w:rsidR="00A601DB" w:rsidRPr="00E10DCA" w:rsidRDefault="00A601DB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0D397899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1AFC4AD6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 odpo</w:t>
            </w:r>
            <w:r w:rsidRPr="00AF37F3">
              <w:rPr>
                <w:rFonts w:ascii="Arial" w:hAnsi="Arial" w:cs="Arial"/>
                <w:sz w:val="18"/>
                <w:szCs w:val="20"/>
              </w:rPr>
              <w:lastRenderedPageBreak/>
              <w:t>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4A2C0B8C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283415A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2DC64665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2503B821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 xml:space="preserve">N odpowiedzialne za: system informacji oświatowej, egzaminy ogólnokształcące i zawodowe, nadzór kuratora, a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8768" w14:textId="77777777" w:rsidR="00D72FC0" w:rsidRDefault="00D72FC0" w:rsidP="00BB2420">
      <w:pPr>
        <w:spacing w:after="0" w:line="240" w:lineRule="auto"/>
      </w:pPr>
      <w:r>
        <w:separator/>
      </w:r>
    </w:p>
  </w:endnote>
  <w:endnote w:type="continuationSeparator" w:id="0">
    <w:p w14:paraId="155E0E33" w14:textId="77777777" w:rsidR="00D72FC0" w:rsidRDefault="00D72FC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FB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AE93" w14:textId="77777777" w:rsidR="00D72FC0" w:rsidRDefault="00D72FC0" w:rsidP="00BB2420">
      <w:pPr>
        <w:spacing w:after="0" w:line="240" w:lineRule="auto"/>
      </w:pPr>
      <w:r>
        <w:separator/>
      </w:r>
    </w:p>
  </w:footnote>
  <w:footnote w:type="continuationSeparator" w:id="0">
    <w:p w14:paraId="3FB42F95" w14:textId="77777777" w:rsidR="00D72FC0" w:rsidRDefault="00D72FC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19C6"/>
    <w:multiLevelType w:val="hybridMultilevel"/>
    <w:tmpl w:val="9A3EAE76"/>
    <w:lvl w:ilvl="0" w:tplc="F19A568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D0217"/>
    <w:multiLevelType w:val="multilevel"/>
    <w:tmpl w:val="D458DF52"/>
    <w:lvl w:ilvl="0">
      <w:start w:val="8"/>
      <w:numFmt w:val="decimalZero"/>
      <w:lvlText w:val="%1"/>
      <w:lvlJc w:val="left"/>
      <w:pPr>
        <w:ind w:left="650" w:hanging="65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50" w:hanging="6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63408"/>
    <w:multiLevelType w:val="hybridMultilevel"/>
    <w:tmpl w:val="C630D7E8"/>
    <w:lvl w:ilvl="0" w:tplc="D0A288FC">
      <w:start w:val="37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1605"/>
    <w:multiLevelType w:val="hybridMultilevel"/>
    <w:tmpl w:val="A54253DE"/>
    <w:lvl w:ilvl="0" w:tplc="08F26B16">
      <w:start w:val="37"/>
      <w:numFmt w:val="bullet"/>
      <w:lvlText w:val=""/>
      <w:lvlJc w:val="left"/>
      <w:pPr>
        <w:ind w:left="1068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87062022">
    <w:abstractNumId w:val="17"/>
  </w:num>
  <w:num w:numId="2" w16cid:durableId="1554190437">
    <w:abstractNumId w:val="3"/>
  </w:num>
  <w:num w:numId="3" w16cid:durableId="1178695508">
    <w:abstractNumId w:val="24"/>
  </w:num>
  <w:num w:numId="4" w16cid:durableId="62529777">
    <w:abstractNumId w:val="13"/>
  </w:num>
  <w:num w:numId="5" w16cid:durableId="1490096000">
    <w:abstractNumId w:val="21"/>
  </w:num>
  <w:num w:numId="6" w16cid:durableId="708649655">
    <w:abstractNumId w:val="7"/>
  </w:num>
  <w:num w:numId="7" w16cid:durableId="1449274464">
    <w:abstractNumId w:val="19"/>
  </w:num>
  <w:num w:numId="8" w16cid:durableId="1491869811">
    <w:abstractNumId w:val="0"/>
  </w:num>
  <w:num w:numId="9" w16cid:durableId="2070959304">
    <w:abstractNumId w:val="10"/>
  </w:num>
  <w:num w:numId="10" w16cid:durableId="1299801982">
    <w:abstractNumId w:val="8"/>
  </w:num>
  <w:num w:numId="11" w16cid:durableId="846137895">
    <w:abstractNumId w:val="9"/>
  </w:num>
  <w:num w:numId="12" w16cid:durableId="121076638">
    <w:abstractNumId w:val="20"/>
  </w:num>
  <w:num w:numId="13" w16cid:durableId="1276869256">
    <w:abstractNumId w:val="18"/>
  </w:num>
  <w:num w:numId="14" w16cid:durableId="1750692867">
    <w:abstractNumId w:val="1"/>
  </w:num>
  <w:num w:numId="15" w16cid:durableId="283386761">
    <w:abstractNumId w:val="22"/>
  </w:num>
  <w:num w:numId="16" w16cid:durableId="1400396753">
    <w:abstractNumId w:val="11"/>
  </w:num>
  <w:num w:numId="17" w16cid:durableId="1049308216">
    <w:abstractNumId w:val="16"/>
  </w:num>
  <w:num w:numId="18" w16cid:durableId="2004775448">
    <w:abstractNumId w:val="14"/>
  </w:num>
  <w:num w:numId="19" w16cid:durableId="1804077915">
    <w:abstractNumId w:val="12"/>
  </w:num>
  <w:num w:numId="20" w16cid:durableId="857238199">
    <w:abstractNumId w:val="23"/>
  </w:num>
  <w:num w:numId="21" w16cid:durableId="1667585343">
    <w:abstractNumId w:val="5"/>
  </w:num>
  <w:num w:numId="22" w16cid:durableId="1085540258">
    <w:abstractNumId w:val="15"/>
  </w:num>
  <w:num w:numId="23" w16cid:durableId="95710688">
    <w:abstractNumId w:val="2"/>
  </w:num>
  <w:num w:numId="24" w16cid:durableId="1608929267">
    <w:abstractNumId w:val="6"/>
  </w:num>
  <w:num w:numId="25" w16cid:durableId="1416824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0714F"/>
    <w:rsid w:val="00014DE2"/>
    <w:rsid w:val="00016E07"/>
    <w:rsid w:val="00031489"/>
    <w:rsid w:val="00036B84"/>
    <w:rsid w:val="00037A50"/>
    <w:rsid w:val="00043DD9"/>
    <w:rsid w:val="00044D68"/>
    <w:rsid w:val="00047D9D"/>
    <w:rsid w:val="000609DA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A7CC9"/>
    <w:rsid w:val="000B3E49"/>
    <w:rsid w:val="000B5A93"/>
    <w:rsid w:val="000C49C5"/>
    <w:rsid w:val="000C747B"/>
    <w:rsid w:val="000D1078"/>
    <w:rsid w:val="000D3863"/>
    <w:rsid w:val="000D7E8D"/>
    <w:rsid w:val="000E0060"/>
    <w:rsid w:val="000E10EA"/>
    <w:rsid w:val="000E1828"/>
    <w:rsid w:val="000E20F0"/>
    <w:rsid w:val="000E357F"/>
    <w:rsid w:val="000E4BF8"/>
    <w:rsid w:val="000E509F"/>
    <w:rsid w:val="000F20A9"/>
    <w:rsid w:val="000F307B"/>
    <w:rsid w:val="000F30B9"/>
    <w:rsid w:val="0011223F"/>
    <w:rsid w:val="001132F1"/>
    <w:rsid w:val="001145B9"/>
    <w:rsid w:val="00115BE8"/>
    <w:rsid w:val="0011693F"/>
    <w:rsid w:val="00117201"/>
    <w:rsid w:val="00122388"/>
    <w:rsid w:val="001225FF"/>
    <w:rsid w:val="00124C3D"/>
    <w:rsid w:val="00136C3C"/>
    <w:rsid w:val="001408E8"/>
    <w:rsid w:val="00141A92"/>
    <w:rsid w:val="00143BED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82A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0708"/>
    <w:rsid w:val="002122FA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5C4"/>
    <w:rsid w:val="002B4889"/>
    <w:rsid w:val="002B50C0"/>
    <w:rsid w:val="002B6F21"/>
    <w:rsid w:val="002B7C8B"/>
    <w:rsid w:val="002D3D4A"/>
    <w:rsid w:val="002D6FBD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2D27"/>
    <w:rsid w:val="00304011"/>
    <w:rsid w:val="00304D04"/>
    <w:rsid w:val="00310A64"/>
    <w:rsid w:val="00310D8E"/>
    <w:rsid w:val="00312A52"/>
    <w:rsid w:val="003145D7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1AC8"/>
    <w:rsid w:val="00372CC7"/>
    <w:rsid w:val="00384CB9"/>
    <w:rsid w:val="00387274"/>
    <w:rsid w:val="003A4115"/>
    <w:rsid w:val="003B0FED"/>
    <w:rsid w:val="003B5B7A"/>
    <w:rsid w:val="003C4627"/>
    <w:rsid w:val="003C4FDB"/>
    <w:rsid w:val="003C7325"/>
    <w:rsid w:val="003D06FA"/>
    <w:rsid w:val="003D4325"/>
    <w:rsid w:val="003D4BFE"/>
    <w:rsid w:val="003D5946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07DF3"/>
    <w:rsid w:val="0041034F"/>
    <w:rsid w:val="004118A3"/>
    <w:rsid w:val="00422E15"/>
    <w:rsid w:val="00423A26"/>
    <w:rsid w:val="004242CE"/>
    <w:rsid w:val="00425046"/>
    <w:rsid w:val="00425199"/>
    <w:rsid w:val="004350B8"/>
    <w:rsid w:val="004357BB"/>
    <w:rsid w:val="004438F5"/>
    <w:rsid w:val="00444AAB"/>
    <w:rsid w:val="00450089"/>
    <w:rsid w:val="00450A24"/>
    <w:rsid w:val="0045758E"/>
    <w:rsid w:val="00466D33"/>
    <w:rsid w:val="00467803"/>
    <w:rsid w:val="00470352"/>
    <w:rsid w:val="00472D53"/>
    <w:rsid w:val="00477226"/>
    <w:rsid w:val="00481C3D"/>
    <w:rsid w:val="004906C1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2A69"/>
    <w:rsid w:val="004F6E89"/>
    <w:rsid w:val="0050277A"/>
    <w:rsid w:val="005029ED"/>
    <w:rsid w:val="0051380D"/>
    <w:rsid w:val="00514F6F"/>
    <w:rsid w:val="005172F0"/>
    <w:rsid w:val="00517F12"/>
    <w:rsid w:val="0052102C"/>
    <w:rsid w:val="005213C9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B73CD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3E23"/>
    <w:rsid w:val="00646807"/>
    <w:rsid w:val="006506A6"/>
    <w:rsid w:val="00661A62"/>
    <w:rsid w:val="00665736"/>
    <w:rsid w:val="006731D9"/>
    <w:rsid w:val="006762C8"/>
    <w:rsid w:val="0068174C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D6A68"/>
    <w:rsid w:val="006E0CFA"/>
    <w:rsid w:val="006E4577"/>
    <w:rsid w:val="006E5A87"/>
    <w:rsid w:val="006E5F01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430D"/>
    <w:rsid w:val="00746ABD"/>
    <w:rsid w:val="00750199"/>
    <w:rsid w:val="00751F56"/>
    <w:rsid w:val="00753E22"/>
    <w:rsid w:val="0075506C"/>
    <w:rsid w:val="00766957"/>
    <w:rsid w:val="00767810"/>
    <w:rsid w:val="00767CE9"/>
    <w:rsid w:val="00771055"/>
    <w:rsid w:val="00772D30"/>
    <w:rsid w:val="0077418F"/>
    <w:rsid w:val="00775C44"/>
    <w:rsid w:val="007764F8"/>
    <w:rsid w:val="0077704A"/>
    <w:rsid w:val="007871E9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A6C29"/>
    <w:rsid w:val="007B0251"/>
    <w:rsid w:val="007B05F8"/>
    <w:rsid w:val="007B0E13"/>
    <w:rsid w:val="007B3704"/>
    <w:rsid w:val="007B753D"/>
    <w:rsid w:val="007C22D3"/>
    <w:rsid w:val="007C282D"/>
    <w:rsid w:val="007C2F7E"/>
    <w:rsid w:val="007C49D2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6056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1692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136E1"/>
    <w:rsid w:val="009204BE"/>
    <w:rsid w:val="009205F9"/>
    <w:rsid w:val="009209CA"/>
    <w:rsid w:val="009256F2"/>
    <w:rsid w:val="009265D2"/>
    <w:rsid w:val="009313D7"/>
    <w:rsid w:val="009325AA"/>
    <w:rsid w:val="00932C59"/>
    <w:rsid w:val="00932C98"/>
    <w:rsid w:val="00933BEC"/>
    <w:rsid w:val="00935B10"/>
    <w:rsid w:val="00936729"/>
    <w:rsid w:val="00937DE6"/>
    <w:rsid w:val="00941E9E"/>
    <w:rsid w:val="0094580B"/>
    <w:rsid w:val="009504AD"/>
    <w:rsid w:val="0095183B"/>
    <w:rsid w:val="00952126"/>
    <w:rsid w:val="00952617"/>
    <w:rsid w:val="00954697"/>
    <w:rsid w:val="00956D6E"/>
    <w:rsid w:val="00961816"/>
    <w:rsid w:val="009643A7"/>
    <w:rsid w:val="0096532F"/>
    <w:rsid w:val="009663A6"/>
    <w:rsid w:val="00971A40"/>
    <w:rsid w:val="00976434"/>
    <w:rsid w:val="00976ED7"/>
    <w:rsid w:val="009825A2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2FA4"/>
    <w:rsid w:val="009D37F1"/>
    <w:rsid w:val="009D7D8A"/>
    <w:rsid w:val="009E4C67"/>
    <w:rsid w:val="009E5F81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1B2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97DAB"/>
    <w:rsid w:val="00AA170A"/>
    <w:rsid w:val="00AA4CAB"/>
    <w:rsid w:val="00AA51AD"/>
    <w:rsid w:val="00AA5E4B"/>
    <w:rsid w:val="00AB2E01"/>
    <w:rsid w:val="00AB3829"/>
    <w:rsid w:val="00AB641E"/>
    <w:rsid w:val="00AB672F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1566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76B08"/>
    <w:rsid w:val="00B85E0B"/>
    <w:rsid w:val="00B87D3D"/>
    <w:rsid w:val="00B9083C"/>
    <w:rsid w:val="00B946F8"/>
    <w:rsid w:val="00BA481C"/>
    <w:rsid w:val="00BA56BD"/>
    <w:rsid w:val="00BB059E"/>
    <w:rsid w:val="00BB2420"/>
    <w:rsid w:val="00BB5ACE"/>
    <w:rsid w:val="00BC1BD2"/>
    <w:rsid w:val="00BC2D88"/>
    <w:rsid w:val="00BC583E"/>
    <w:rsid w:val="00BC6BE4"/>
    <w:rsid w:val="00BD4DF0"/>
    <w:rsid w:val="00BD5009"/>
    <w:rsid w:val="00BD50B1"/>
    <w:rsid w:val="00BE2A11"/>
    <w:rsid w:val="00BE306E"/>
    <w:rsid w:val="00BE47CD"/>
    <w:rsid w:val="00BE5BF9"/>
    <w:rsid w:val="00BE6BDA"/>
    <w:rsid w:val="00BE71CD"/>
    <w:rsid w:val="00BF1F57"/>
    <w:rsid w:val="00BF274F"/>
    <w:rsid w:val="00C00BC7"/>
    <w:rsid w:val="00C01571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4E1F"/>
    <w:rsid w:val="00CF5F20"/>
    <w:rsid w:val="00CF68D8"/>
    <w:rsid w:val="00D044D5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2FC0"/>
    <w:rsid w:val="00D74608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24AE"/>
    <w:rsid w:val="00DC39A9"/>
    <w:rsid w:val="00DC4740"/>
    <w:rsid w:val="00DC4C79"/>
    <w:rsid w:val="00DE3788"/>
    <w:rsid w:val="00DE6249"/>
    <w:rsid w:val="00DE731D"/>
    <w:rsid w:val="00DF4A90"/>
    <w:rsid w:val="00DF5B99"/>
    <w:rsid w:val="00E0076D"/>
    <w:rsid w:val="00E02492"/>
    <w:rsid w:val="00E106A3"/>
    <w:rsid w:val="00E10DCA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47A7E"/>
    <w:rsid w:val="00E517F0"/>
    <w:rsid w:val="00E55EB0"/>
    <w:rsid w:val="00E562AE"/>
    <w:rsid w:val="00E57BB7"/>
    <w:rsid w:val="00E61CB0"/>
    <w:rsid w:val="00E700C9"/>
    <w:rsid w:val="00E70518"/>
    <w:rsid w:val="00E71256"/>
    <w:rsid w:val="00E71BCF"/>
    <w:rsid w:val="00E800A6"/>
    <w:rsid w:val="00E80CA3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4809"/>
    <w:rsid w:val="00ED7E9E"/>
    <w:rsid w:val="00EE0D01"/>
    <w:rsid w:val="00F05628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2B32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0315"/>
    <w:rsid w:val="00F95640"/>
    <w:rsid w:val="00F978F4"/>
    <w:rsid w:val="00FA4743"/>
    <w:rsid w:val="00FA5EB5"/>
    <w:rsid w:val="00FC04F6"/>
    <w:rsid w:val="00FC1E51"/>
    <w:rsid w:val="00FC3B03"/>
    <w:rsid w:val="00FC3F21"/>
    <w:rsid w:val="00FC408C"/>
    <w:rsid w:val="00FC5552"/>
    <w:rsid w:val="00FD298A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6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B89AE-0AE7-4C0A-946D-C9618D88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2894</Words>
  <Characters>17369</Characters>
  <Application>Microsoft Office Word</Application>
  <DocSecurity>4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2023-07-26T07:10:00Z</dcterms:created>
  <dcterms:modified xsi:type="dcterms:W3CDTF">2023-07-26T07:10:00Z</dcterms:modified>
</cp:coreProperties>
</file>