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7E164F69"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w:t>
        </w:r>
        <w:r w:rsidR="009A30E6" w:rsidRPr="004B77E8">
          <w:rPr>
            <w:rFonts w:cstheme="minorHAnsi"/>
            <w:noProof/>
            <w:color w:val="2B579A"/>
            <w:shd w:val="clear" w:color="auto" w:fill="E6E6E6"/>
          </w:rPr>
          <w:fldChar w:fldCharType="end"/>
        </w:r>
      </w:hyperlink>
    </w:p>
    <w:p w14:paraId="77B451FE" w14:textId="2CDC41D7"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5</w:t>
        </w:r>
        <w:r w:rsidR="009A30E6" w:rsidRPr="004B77E8">
          <w:rPr>
            <w:rFonts w:cstheme="minorHAnsi"/>
            <w:noProof/>
            <w:color w:val="2B579A"/>
            <w:shd w:val="clear" w:color="auto" w:fill="E6E6E6"/>
          </w:rPr>
          <w:fldChar w:fldCharType="end"/>
        </w:r>
      </w:hyperlink>
    </w:p>
    <w:p w14:paraId="5BBA81BF" w14:textId="0666FDF2"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5</w:t>
        </w:r>
        <w:r w:rsidR="009A30E6" w:rsidRPr="004B77E8">
          <w:rPr>
            <w:rFonts w:cstheme="minorHAnsi"/>
            <w:noProof/>
            <w:color w:val="2B579A"/>
            <w:shd w:val="clear" w:color="auto" w:fill="E6E6E6"/>
          </w:rPr>
          <w:fldChar w:fldCharType="end"/>
        </w:r>
      </w:hyperlink>
    </w:p>
    <w:p w14:paraId="1D105B9F" w14:textId="6228BB8D"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5</w:t>
        </w:r>
        <w:r w:rsidR="009A30E6" w:rsidRPr="004B77E8">
          <w:rPr>
            <w:rFonts w:cstheme="minorHAnsi"/>
            <w:noProof/>
            <w:color w:val="2B579A"/>
            <w:shd w:val="clear" w:color="auto" w:fill="E6E6E6"/>
          </w:rPr>
          <w:fldChar w:fldCharType="end"/>
        </w:r>
      </w:hyperlink>
    </w:p>
    <w:p w14:paraId="1797B76F" w14:textId="6F0A1B2F"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5</w:t>
        </w:r>
        <w:r w:rsidR="009A30E6" w:rsidRPr="004B77E8">
          <w:rPr>
            <w:rFonts w:cstheme="minorHAnsi"/>
            <w:noProof/>
            <w:color w:val="2B579A"/>
            <w:shd w:val="clear" w:color="auto" w:fill="E6E6E6"/>
          </w:rPr>
          <w:fldChar w:fldCharType="end"/>
        </w:r>
      </w:hyperlink>
    </w:p>
    <w:p w14:paraId="3264DA8B" w14:textId="1AF6D331"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13</w:t>
        </w:r>
        <w:r w:rsidR="009A30E6" w:rsidRPr="004B77E8">
          <w:rPr>
            <w:rFonts w:cstheme="minorHAnsi"/>
            <w:noProof/>
            <w:color w:val="2B579A"/>
            <w:shd w:val="clear" w:color="auto" w:fill="E6E6E6"/>
          </w:rPr>
          <w:fldChar w:fldCharType="end"/>
        </w:r>
      </w:hyperlink>
    </w:p>
    <w:p w14:paraId="6220C955" w14:textId="1427548B"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14</w:t>
        </w:r>
        <w:r w:rsidR="009A30E6" w:rsidRPr="004B77E8">
          <w:rPr>
            <w:rFonts w:cstheme="minorHAnsi"/>
            <w:noProof/>
            <w:color w:val="2B579A"/>
            <w:shd w:val="clear" w:color="auto" w:fill="E6E6E6"/>
          </w:rPr>
          <w:fldChar w:fldCharType="end"/>
        </w:r>
      </w:hyperlink>
    </w:p>
    <w:p w14:paraId="1ED89C9F" w14:textId="6B0561F1"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14</w:t>
        </w:r>
        <w:r w:rsidR="009A30E6" w:rsidRPr="004B77E8">
          <w:rPr>
            <w:rFonts w:cstheme="minorHAnsi"/>
            <w:noProof/>
            <w:color w:val="2B579A"/>
            <w:shd w:val="clear" w:color="auto" w:fill="E6E6E6"/>
          </w:rPr>
          <w:fldChar w:fldCharType="end"/>
        </w:r>
      </w:hyperlink>
    </w:p>
    <w:p w14:paraId="76FD31F6" w14:textId="129AAFF0"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14</w:t>
        </w:r>
        <w:r w:rsidR="009A30E6" w:rsidRPr="004B77E8">
          <w:rPr>
            <w:rFonts w:cstheme="minorHAnsi"/>
            <w:noProof/>
            <w:color w:val="2B579A"/>
            <w:shd w:val="clear" w:color="auto" w:fill="E6E6E6"/>
          </w:rPr>
          <w:fldChar w:fldCharType="end"/>
        </w:r>
      </w:hyperlink>
    </w:p>
    <w:p w14:paraId="6A729F07" w14:textId="616DFB9C"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14</w:t>
        </w:r>
        <w:r w:rsidR="009A30E6" w:rsidRPr="004B77E8">
          <w:rPr>
            <w:rFonts w:cstheme="minorHAnsi"/>
            <w:noProof/>
            <w:color w:val="2B579A"/>
            <w:shd w:val="clear" w:color="auto" w:fill="E6E6E6"/>
          </w:rPr>
          <w:fldChar w:fldCharType="end"/>
        </w:r>
      </w:hyperlink>
    </w:p>
    <w:p w14:paraId="4A4BC8B4" w14:textId="473CF9F0"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26</w:t>
        </w:r>
        <w:r w:rsidR="009A30E6" w:rsidRPr="004B77E8">
          <w:rPr>
            <w:rFonts w:cstheme="minorHAnsi"/>
            <w:noProof/>
            <w:color w:val="2B579A"/>
            <w:shd w:val="clear" w:color="auto" w:fill="E6E6E6"/>
          </w:rPr>
          <w:fldChar w:fldCharType="end"/>
        </w:r>
      </w:hyperlink>
    </w:p>
    <w:p w14:paraId="585F7037" w14:textId="17E3255A"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26</w:t>
        </w:r>
        <w:r w:rsidR="009A30E6" w:rsidRPr="004B77E8">
          <w:rPr>
            <w:rFonts w:cstheme="minorHAnsi"/>
            <w:noProof/>
            <w:color w:val="2B579A"/>
            <w:shd w:val="clear" w:color="auto" w:fill="E6E6E6"/>
          </w:rPr>
          <w:fldChar w:fldCharType="end"/>
        </w:r>
      </w:hyperlink>
    </w:p>
    <w:p w14:paraId="6060CB1D" w14:textId="566D8B1C"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26</w:t>
        </w:r>
        <w:r w:rsidR="009A30E6" w:rsidRPr="004B77E8">
          <w:rPr>
            <w:rFonts w:cstheme="minorHAnsi"/>
            <w:noProof/>
            <w:color w:val="2B579A"/>
            <w:shd w:val="clear" w:color="auto" w:fill="E6E6E6"/>
          </w:rPr>
          <w:fldChar w:fldCharType="end"/>
        </w:r>
      </w:hyperlink>
    </w:p>
    <w:p w14:paraId="7C5D0F44" w14:textId="4FBC089F"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26</w:t>
        </w:r>
        <w:r w:rsidR="009A30E6" w:rsidRPr="004B77E8">
          <w:rPr>
            <w:rFonts w:cstheme="minorHAnsi"/>
            <w:noProof/>
            <w:color w:val="2B579A"/>
            <w:shd w:val="clear" w:color="auto" w:fill="E6E6E6"/>
          </w:rPr>
          <w:fldChar w:fldCharType="end"/>
        </w:r>
      </w:hyperlink>
    </w:p>
    <w:p w14:paraId="191FADF3" w14:textId="756234B4"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27</w:t>
        </w:r>
        <w:r w:rsidR="009A30E6" w:rsidRPr="004B77E8">
          <w:rPr>
            <w:rFonts w:cstheme="minorHAnsi"/>
            <w:noProof/>
            <w:color w:val="2B579A"/>
            <w:shd w:val="clear" w:color="auto" w:fill="E6E6E6"/>
          </w:rPr>
          <w:fldChar w:fldCharType="end"/>
        </w:r>
      </w:hyperlink>
    </w:p>
    <w:p w14:paraId="6F60FBB2" w14:textId="122E8B72" w:rsidR="009A30E6" w:rsidRPr="004B77E8" w:rsidRDefault="00925B35"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33</w:t>
        </w:r>
        <w:r w:rsidR="009A30E6" w:rsidRPr="004B77E8">
          <w:rPr>
            <w:rFonts w:cstheme="minorHAnsi"/>
            <w:noProof/>
            <w:color w:val="2B579A"/>
            <w:shd w:val="clear" w:color="auto" w:fill="E6E6E6"/>
          </w:rPr>
          <w:fldChar w:fldCharType="end"/>
        </w:r>
      </w:hyperlink>
    </w:p>
    <w:p w14:paraId="76A4D33F" w14:textId="53B1B24C"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33</w:t>
        </w:r>
        <w:r w:rsidR="009A30E6" w:rsidRPr="004B77E8">
          <w:rPr>
            <w:rFonts w:cstheme="minorHAnsi"/>
            <w:noProof/>
            <w:color w:val="2B579A"/>
            <w:shd w:val="clear" w:color="auto" w:fill="E6E6E6"/>
          </w:rPr>
          <w:fldChar w:fldCharType="end"/>
        </w:r>
      </w:hyperlink>
    </w:p>
    <w:p w14:paraId="2C491432" w14:textId="75B0ED26" w:rsidR="009A30E6" w:rsidRPr="004B77E8" w:rsidRDefault="00925B35"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D55D69">
          <w:rPr>
            <w:rFonts w:cstheme="minorHAnsi"/>
            <w:noProof/>
          </w:rPr>
          <w:t>34</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1" w:name="_Toc59393329"/>
      <w:r w:rsidRPr="004B77E8">
        <w:rPr>
          <w:rFonts w:cstheme="minorHAnsi"/>
        </w:rPr>
        <w:t>Informacje ogólne</w:t>
      </w:r>
      <w:bookmarkEnd w:id="1"/>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2" w:name="_Hlk53926628"/>
      <w:bookmarkEnd w:id="2"/>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3" w:name="_Hlk53927031"/>
      <w:bookmarkEnd w:id="3"/>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4" w:name="_Hlk53927357"/>
      <w:bookmarkEnd w:id="4"/>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r w:rsidR="004E3FD5" w:rsidRPr="004B77E8">
        <w:rPr>
          <w:rFonts w:cstheme="minorHAnsi"/>
        </w:rPr>
        <w:t>Demonstratory</w:t>
      </w:r>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6D5852A6" w:rsidR="00ED0A27" w:rsidRPr="004B77E8" w:rsidRDefault="0005460E" w:rsidP="00E3519E">
            <w:pPr>
              <w:jc w:val="center"/>
              <w:textAlignment w:val="baseline"/>
              <w:rPr>
                <w:rFonts w:cstheme="minorHAnsi"/>
                <w:color w:val="000000" w:themeColor="text1"/>
                <w:sz w:val="18"/>
                <w:szCs w:val="18"/>
              </w:rPr>
            </w:pPr>
            <w:del w:id="5" w:author="Autor">
              <w:r w:rsidDel="00F02358">
                <w:rPr>
                  <w:rStyle w:val="normaltextrun"/>
                  <w:rFonts w:cstheme="minorHAnsi"/>
                  <w:b/>
                  <w:bCs/>
                  <w:color w:val="000000"/>
                  <w:sz w:val="16"/>
                  <w:szCs w:val="16"/>
                </w:rPr>
                <w:delText>2</w:delText>
              </w:r>
              <w:r w:rsidR="00DE3226" w:rsidDel="00F02358">
                <w:rPr>
                  <w:rStyle w:val="normaltextrun"/>
                  <w:rFonts w:cstheme="minorHAnsi"/>
                  <w:b/>
                  <w:bCs/>
                  <w:color w:val="000000"/>
                  <w:sz w:val="16"/>
                  <w:szCs w:val="16"/>
                </w:rPr>
                <w:delText>5</w:delText>
              </w:r>
              <w:r w:rsidRPr="004B77E8" w:rsidDel="00F02358">
                <w:rPr>
                  <w:rStyle w:val="normaltextrun"/>
                  <w:rFonts w:cstheme="minorHAnsi"/>
                  <w:b/>
                  <w:bCs/>
                  <w:color w:val="000000"/>
                  <w:sz w:val="16"/>
                  <w:szCs w:val="16"/>
                </w:rPr>
                <w:delText xml:space="preserve"> </w:delText>
              </w:r>
              <w:r w:rsidR="00ED0A27" w:rsidRPr="004B77E8" w:rsidDel="00F02358">
                <w:rPr>
                  <w:rStyle w:val="normaltextrun"/>
                  <w:rFonts w:cstheme="minorHAnsi"/>
                  <w:b/>
                  <w:bCs/>
                  <w:color w:val="000000"/>
                  <w:sz w:val="16"/>
                  <w:szCs w:val="16"/>
                </w:rPr>
                <w:delText>lutego</w:delText>
              </w:r>
            </w:del>
            <w:ins w:id="6" w:author="Autor">
              <w:r w:rsidR="00F02358">
                <w:rPr>
                  <w:rStyle w:val="normaltextrun"/>
                  <w:rFonts w:cstheme="minorHAnsi"/>
                  <w:b/>
                  <w:bCs/>
                  <w:color w:val="000000"/>
                  <w:sz w:val="16"/>
                  <w:szCs w:val="16"/>
                </w:rPr>
                <w:t>1 marca</w:t>
              </w:r>
            </w:ins>
            <w:r w:rsidR="00ED0A27" w:rsidRPr="004B77E8">
              <w:rPr>
                <w:rStyle w:val="normaltextrun"/>
                <w:rFonts w:cstheme="minorHAnsi"/>
                <w:b/>
                <w:bCs/>
                <w:color w:val="000000"/>
                <w:sz w:val="16"/>
                <w:szCs w:val="16"/>
              </w:rPr>
              <w:t xml:space="preserve"> 2021</w:t>
            </w:r>
            <w:r w:rsidR="00ED0A27"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w:t>
            </w:r>
            <w:bookmarkStart w:id="7" w:name="_GoBack"/>
            <w:bookmarkEnd w:id="7"/>
            <w:r w:rsidRPr="00ED0A27">
              <w:rPr>
                <w:rFonts w:eastAsia="Times New Roman" w:cstheme="minorHAnsi"/>
                <w:b/>
                <w:bCs/>
                <w:color w:val="FF0000"/>
                <w:sz w:val="16"/>
                <w:szCs w:val="16"/>
                <w:lang w:eastAsia="pl-PL"/>
              </w:rPr>
              <w:t>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77405B54"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10</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 xml:space="preserve">[od zawarcia </w:t>
            </w:r>
            <w:r w:rsidR="00C02337">
              <w:rPr>
                <w:rFonts w:eastAsia="Times New Roman" w:cstheme="minorHAnsi"/>
                <w:b/>
                <w:bCs/>
                <w:color w:val="000000"/>
                <w:sz w:val="16"/>
                <w:szCs w:val="16"/>
                <w:lang w:eastAsia="pl-PL"/>
              </w:rPr>
              <w:t>Umów z Uczestnikami Przedsięwzięcia wyłonionymi w podstawowym naborze</w:t>
            </w:r>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7AFCA138" w:rsidR="00ED0A27" w:rsidRPr="004B77E8" w:rsidRDefault="0005460E" w:rsidP="0005460E">
            <w:pPr>
              <w:jc w:val="center"/>
              <w:textAlignment w:val="baseline"/>
              <w:rPr>
                <w:rFonts w:cstheme="minorHAnsi"/>
                <w:sz w:val="18"/>
                <w:szCs w:val="18"/>
              </w:rPr>
            </w:pPr>
            <w:r w:rsidRPr="004B77E8">
              <w:rPr>
                <w:rFonts w:cstheme="minorHAnsi"/>
                <w:bCs/>
                <w:color w:val="000000"/>
                <w:sz w:val="18"/>
                <w:szCs w:val="18"/>
              </w:rPr>
              <w:t>1</w:t>
            </w:r>
            <w:r>
              <w:rPr>
                <w:rFonts w:cstheme="minorHAnsi"/>
                <w:bCs/>
                <w:color w:val="000000"/>
                <w:sz w:val="18"/>
                <w:szCs w:val="18"/>
              </w:rPr>
              <w:t>2</w:t>
            </w:r>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505590D9"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r w:rsidR="0005460E">
              <w:rPr>
                <w:rFonts w:cstheme="minorHAnsi"/>
                <w:color w:val="000000" w:themeColor="text1"/>
                <w:sz w:val="18"/>
                <w:szCs w:val="18"/>
              </w:rPr>
              <w:t xml:space="preserve">10 </w:t>
            </w:r>
            <w:r w:rsidRPr="004B77E8">
              <w:rPr>
                <w:rFonts w:cstheme="minorHAnsi"/>
                <w:color w:val="000000" w:themeColor="text1"/>
                <w:sz w:val="18"/>
                <w:szCs w:val="18"/>
              </w:rPr>
              <w:t xml:space="preserve">miesięcy od dnia zawarcia </w:t>
            </w: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7DA2B5C9"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6624E1DE" w:rsidR="00ED0A27" w:rsidRPr="004B77E8" w:rsidRDefault="0005460E" w:rsidP="00ED0A27">
            <w:pPr>
              <w:jc w:val="center"/>
              <w:rPr>
                <w:rFonts w:cstheme="minorHAnsi"/>
                <w:sz w:val="18"/>
                <w:szCs w:val="18"/>
              </w:rPr>
            </w:pPr>
            <w:r>
              <w:rPr>
                <w:rFonts w:cstheme="minorHAnsi"/>
                <w:sz w:val="18"/>
                <w:szCs w:val="18"/>
              </w:rPr>
              <w:t>5</w:t>
            </w:r>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196F5E3E"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 6 miesięcy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55E27310" w:rsidR="00ED0A27" w:rsidRPr="004B77E8" w:rsidRDefault="00EC07BC" w:rsidP="00EC07BC">
            <w:pPr>
              <w:jc w:val="center"/>
              <w:textAlignment w:val="baseline"/>
              <w:rPr>
                <w:rFonts w:cstheme="minorHAnsi"/>
                <w:sz w:val="18"/>
                <w:szCs w:val="18"/>
              </w:rPr>
            </w:pPr>
            <w:r w:rsidRPr="004B77E8">
              <w:rPr>
                <w:rFonts w:cstheme="minorHAnsi"/>
                <w:b/>
                <w:bCs/>
                <w:sz w:val="16"/>
                <w:szCs w:val="16"/>
              </w:rPr>
              <w:t>3</w:t>
            </w:r>
            <w:r>
              <w:rPr>
                <w:rFonts w:cstheme="minorHAnsi"/>
                <w:b/>
                <w:bCs/>
                <w:sz w:val="16"/>
                <w:szCs w:val="16"/>
              </w:rPr>
              <w:t>1</w:t>
            </w:r>
            <w:r w:rsidRPr="004B77E8">
              <w:rPr>
                <w:rFonts w:cstheme="minorHAnsi"/>
                <w:b/>
                <w:bCs/>
                <w:sz w:val="16"/>
                <w:szCs w:val="16"/>
              </w:rPr>
              <w:t xml:space="preserve"> </w:t>
            </w:r>
            <w:r w:rsidR="00ED0A27" w:rsidRPr="004B77E8">
              <w:rPr>
                <w:rFonts w:cstheme="minorHAnsi"/>
                <w:b/>
                <w:bCs/>
                <w:sz w:val="16"/>
                <w:szCs w:val="16"/>
              </w:rPr>
              <w:t>miesi</w:t>
            </w:r>
            <w:r>
              <w:rPr>
                <w:rFonts w:cstheme="minorHAnsi"/>
                <w:b/>
                <w:bCs/>
                <w:sz w:val="16"/>
                <w:szCs w:val="16"/>
              </w:rPr>
              <w:t>ę</w:t>
            </w:r>
            <w:r w:rsidR="00ED0A27" w:rsidRPr="004B77E8">
              <w:rPr>
                <w:rFonts w:cstheme="minorHAnsi"/>
                <w:b/>
                <w:bCs/>
                <w:sz w:val="16"/>
                <w:szCs w:val="16"/>
              </w:rPr>
              <w:t>c</w:t>
            </w:r>
            <w:r>
              <w:rPr>
                <w:rFonts w:cstheme="minorHAnsi"/>
                <w:b/>
                <w:bCs/>
                <w:sz w:val="16"/>
                <w:szCs w:val="16"/>
              </w:rPr>
              <w:t>y</w:t>
            </w:r>
            <w:r w:rsidR="00ED0A27"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8" w:name="_Toc59393330"/>
      <w:r w:rsidRPr="004B77E8">
        <w:rPr>
          <w:rFonts w:cstheme="minorHAnsi"/>
        </w:rPr>
        <w:lastRenderedPageBreak/>
        <w:t>Etap I</w:t>
      </w:r>
      <w:bookmarkEnd w:id="8"/>
    </w:p>
    <w:p w14:paraId="0F12A2F7" w14:textId="3079A49A" w:rsidR="00B976E3" w:rsidRPr="004B77E8" w:rsidRDefault="00F65C1D" w:rsidP="00840C97">
      <w:pPr>
        <w:pStyle w:val="Nagwek2"/>
        <w:numPr>
          <w:ilvl w:val="1"/>
          <w:numId w:val="7"/>
        </w:numPr>
        <w:rPr>
          <w:rFonts w:cstheme="minorHAnsi"/>
        </w:rPr>
      </w:pPr>
      <w:bookmarkStart w:id="9" w:name="_Toc59393331"/>
      <w:r w:rsidRPr="004B77E8">
        <w:rPr>
          <w:rFonts w:cstheme="minorHAnsi"/>
        </w:rPr>
        <w:t>Informacje wstępne</w:t>
      </w:r>
      <w:bookmarkEnd w:id="9"/>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10" w:name="_Toc59393332"/>
      <w:r w:rsidRPr="004B77E8">
        <w:rPr>
          <w:rFonts w:cstheme="minorHAnsi"/>
        </w:rPr>
        <w:t>Zakres P</w:t>
      </w:r>
      <w:r w:rsidR="00EA49EB" w:rsidRPr="004B77E8">
        <w:rPr>
          <w:rFonts w:cstheme="minorHAnsi"/>
        </w:rPr>
        <w:t>rac B+R do realizacji w Etapie I</w:t>
      </w:r>
      <w:bookmarkEnd w:id="10"/>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11"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12" w:name="_Ref53662135"/>
      <w:bookmarkStart w:id="13" w:name="_Toc59393333"/>
      <w:bookmarkEnd w:id="11"/>
      <w:r w:rsidRPr="004B77E8">
        <w:rPr>
          <w:rFonts w:cstheme="minorHAnsi"/>
        </w:rPr>
        <w:t>Wyniki Prac Etapu I</w:t>
      </w:r>
      <w:bookmarkEnd w:id="12"/>
      <w:bookmarkEnd w:id="13"/>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6B651E8D"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r w:rsidR="00EC07BC">
              <w:rPr>
                <w:rFonts w:asciiTheme="minorHAnsi" w:eastAsia="Calibri" w:hAnsiTheme="minorHAnsi" w:cstheme="minorHAnsi"/>
              </w:rPr>
              <w:t>l</w:t>
            </w:r>
            <w:r w:rsidRPr="004B77E8">
              <w:rPr>
                <w:rFonts w:asciiTheme="minorHAnsi" w:eastAsia="Calibri" w:hAnsiTheme="minorHAnsi" w:cstheme="minorHAnsi"/>
              </w:rPr>
              <w:t xml:space="preserve">anych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2151FD16"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demontowalnymi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dwg</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14" w:name="_Ref53668315"/>
      <w:bookmarkStart w:id="15" w:name="_Ref53668310"/>
    </w:p>
    <w:bookmarkEnd w:id="14"/>
    <w:bookmarkEnd w:id="15"/>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16" w:name="_Hlk53939239"/>
      <w:bookmarkEnd w:id="16"/>
    </w:p>
    <w:p w14:paraId="63056CFF" w14:textId="18B0F686" w:rsidR="00B64DBA" w:rsidRPr="004B77E8" w:rsidRDefault="00B64DBA" w:rsidP="00840C97">
      <w:pPr>
        <w:pStyle w:val="Nagwek2"/>
        <w:numPr>
          <w:ilvl w:val="1"/>
          <w:numId w:val="7"/>
        </w:numPr>
        <w:rPr>
          <w:rFonts w:cstheme="minorHAnsi"/>
        </w:rPr>
      </w:pPr>
      <w:bookmarkStart w:id="17" w:name="_Toc59393334"/>
      <w:r w:rsidRPr="004B77E8">
        <w:rPr>
          <w:rFonts w:cstheme="minorHAnsi"/>
        </w:rPr>
        <w:t>Ocena Wyników Prac Etapu I</w:t>
      </w:r>
      <w:r w:rsidR="00BC2A92" w:rsidRPr="004B77E8">
        <w:rPr>
          <w:rFonts w:cstheme="minorHAnsi"/>
        </w:rPr>
        <w:t xml:space="preserve"> i Selekcja </w:t>
      </w:r>
      <w:r w:rsidR="00FA59E0" w:rsidRPr="004B77E8">
        <w:rPr>
          <w:rFonts w:cstheme="minorHAnsi"/>
        </w:rPr>
        <w:t>Uczestników Przedsięwzięcia</w:t>
      </w:r>
      <w:r w:rsidR="00BC2A92" w:rsidRPr="004B77E8">
        <w:rPr>
          <w:rFonts w:cstheme="minorHAnsi"/>
        </w:rPr>
        <w:t xml:space="preserve"> do Etapu II</w:t>
      </w:r>
      <w:bookmarkEnd w:id="17"/>
    </w:p>
    <w:p w14:paraId="5C59FD04" w14:textId="67A22774" w:rsidR="00240212" w:rsidRPr="004B77E8" w:rsidRDefault="005F5ACA" w:rsidP="2DEEC4E8">
      <w:pPr>
        <w:spacing w:after="160" w:line="276" w:lineRule="auto"/>
        <w:jc w:val="both"/>
        <w:rPr>
          <w:rFonts w:eastAsia="Calibri" w:cstheme="minorHAnsi"/>
          <w:lang w:eastAsia="pl-PL"/>
        </w:rPr>
      </w:pPr>
      <w:bookmarkStart w:id="18"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18"/>
    </w:p>
    <w:p w14:paraId="1C2DFED5" w14:textId="1A1DBA5B" w:rsidR="00E0268A" w:rsidRPr="004B77E8" w:rsidRDefault="00E0268A" w:rsidP="00874F91">
      <w:pPr>
        <w:pStyle w:val="Nagwek1"/>
        <w:rPr>
          <w:rFonts w:cstheme="minorHAnsi"/>
        </w:rPr>
      </w:pPr>
      <w:bookmarkStart w:id="19" w:name="_Toc59393335"/>
      <w:r w:rsidRPr="004B77E8">
        <w:rPr>
          <w:rFonts w:cstheme="minorHAnsi"/>
        </w:rPr>
        <w:t>Etap II</w:t>
      </w:r>
      <w:bookmarkEnd w:id="19"/>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20" w:name="_Toc59393336"/>
      <w:r w:rsidRPr="004B77E8">
        <w:rPr>
          <w:rFonts w:cstheme="minorHAnsi"/>
        </w:rPr>
        <w:t>Informacje wstępne</w:t>
      </w:r>
      <w:bookmarkEnd w:id="20"/>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21" w:name="_Toc59393337"/>
      <w:r>
        <w:rPr>
          <w:rFonts w:cstheme="minorHAnsi"/>
        </w:rPr>
        <w:t>Z</w:t>
      </w:r>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21"/>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22" w:name="_Toc59393338"/>
      <w:r w:rsidRPr="004B77E8">
        <w:rPr>
          <w:rFonts w:cstheme="minorHAnsi"/>
        </w:rPr>
        <w:t>Wyniki Prac Etapu II</w:t>
      </w:r>
      <w:bookmarkEnd w:id="22"/>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23" w:name="_Hlk59378117"/>
      <w:bookmarkEnd w:id="23"/>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2C57A759"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demontowalnymi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r w:rsidRPr="004B77E8">
              <w:rPr>
                <w:rFonts w:asciiTheme="minorHAnsi" w:hAnsiTheme="minorHAnsi" w:cstheme="minorHAnsi"/>
                <w:lang w:bidi="ar-SA"/>
              </w:rPr>
              <w:t>dwg</w:t>
            </w:r>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Symulator systemu zarządzania budynkiem (ang. BMS – Building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smartfona)</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24"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24"/>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25" w:name="_Toc59393340"/>
      <w:r w:rsidRPr="004B77E8">
        <w:rPr>
          <w:rFonts w:cstheme="minorHAnsi"/>
        </w:rPr>
        <w:t>Etap III</w:t>
      </w:r>
      <w:bookmarkEnd w:id="25"/>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26" w:name="_Toc59393341"/>
      <w:r w:rsidRPr="004B77E8">
        <w:rPr>
          <w:rFonts w:cstheme="minorHAnsi"/>
        </w:rPr>
        <w:t>Informacje wstępne</w:t>
      </w:r>
      <w:bookmarkEnd w:id="26"/>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27" w:name="_Toc59393342"/>
      <w:r w:rsidRPr="004B77E8">
        <w:rPr>
          <w:rFonts w:cstheme="minorHAnsi"/>
        </w:rPr>
        <w:t>Zakres prac w Etapie II</w:t>
      </w:r>
      <w:r w:rsidR="00D540D2" w:rsidRPr="004B77E8">
        <w:rPr>
          <w:rFonts w:cstheme="minorHAnsi"/>
        </w:rPr>
        <w:t>I</w:t>
      </w:r>
      <w:bookmarkEnd w:id="27"/>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28" w:name="_Toc59393343"/>
      <w:r w:rsidRPr="004B77E8">
        <w:rPr>
          <w:rFonts w:cstheme="minorHAnsi"/>
        </w:rPr>
        <w:t>Wyniki Prac Etapu II</w:t>
      </w:r>
      <w:r w:rsidR="00D540D2" w:rsidRPr="004B77E8">
        <w:rPr>
          <w:rFonts w:cstheme="minorHAnsi"/>
        </w:rPr>
        <w:t>I</w:t>
      </w:r>
      <w:bookmarkEnd w:id="28"/>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późn.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projektem architektoniczno–budowlanym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godnie z ustawą Prawo budowlane z dnia 14 lipca 1994 r. (Dz. U. 1994 Nr 89, poz. 414, z późn.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godnie z ustawą Prawo budowlane z dnia 14 lipca 1994 r. (Dz. U. 1994 Nr 89, poz. 414, z późn.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Building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39BBBF39"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r w:rsidR="00591686">
              <w:rPr>
                <w:rFonts w:asciiTheme="minorHAnsi" w:eastAsia="Calibri" w:hAnsiTheme="minorHAnsi" w:cstheme="minorHAnsi"/>
              </w:rPr>
              <w:t>4</w:t>
            </w:r>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(Building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zagadnienia cieplne - próba n50 Blower Door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29" w:name="_Toc59393344"/>
      <w:r w:rsidRPr="004B77E8">
        <w:rPr>
          <w:rFonts w:cstheme="minorHAnsi"/>
        </w:rPr>
        <w:t>Ocena Wyników</w:t>
      </w:r>
      <w:r w:rsidR="00A02B34" w:rsidRPr="004B77E8">
        <w:rPr>
          <w:rFonts w:cstheme="minorHAnsi"/>
        </w:rPr>
        <w:t xml:space="preserve"> Prac Etapu III</w:t>
      </w:r>
      <w:bookmarkEnd w:id="29"/>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30"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30"/>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31"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31"/>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72A3C8E4"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budowl</w:t>
            </w:r>
            <w:r w:rsidR="006972E1">
              <w:rPr>
                <w:rFonts w:eastAsia="Times New Roman" w:cstheme="minorHAnsi"/>
                <w:sz w:val="20"/>
                <w:szCs w:val="20"/>
                <w:lang w:eastAsia="pl-PL" w:bidi="ar-SA"/>
              </w:rPr>
              <w:t>a</w:t>
            </w:r>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Symulator systemu zarządzania budynkiem (ang. BMS – Building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Building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2170C" w14:textId="77777777" w:rsidR="00925B35" w:rsidRDefault="00925B35" w:rsidP="004F7003">
      <w:r>
        <w:separator/>
      </w:r>
    </w:p>
  </w:endnote>
  <w:endnote w:type="continuationSeparator" w:id="0">
    <w:p w14:paraId="3B5CEF22" w14:textId="77777777" w:rsidR="00925B35" w:rsidRDefault="00925B35" w:rsidP="004F7003">
      <w:r>
        <w:continuationSeparator/>
      </w:r>
    </w:p>
  </w:endnote>
  <w:endnote w:type="continuationNotice" w:id="1">
    <w:p w14:paraId="25096DCD" w14:textId="77777777" w:rsidR="00925B35" w:rsidRDefault="00925B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027C3DE8"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F02358">
      <w:rPr>
        <w:rFonts w:ascii="Calibri Light" w:hAnsi="Calibri Light" w:cs="Calibri Light"/>
        <w:b/>
        <w:bCs/>
        <w:noProof/>
        <w:sz w:val="20"/>
        <w:szCs w:val="20"/>
      </w:rPr>
      <w:t>2</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F02358">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18123" w14:textId="77777777" w:rsidR="00925B35" w:rsidRDefault="00925B35" w:rsidP="004F7003">
      <w:r>
        <w:separator/>
      </w:r>
    </w:p>
  </w:footnote>
  <w:footnote w:type="continuationSeparator" w:id="0">
    <w:p w14:paraId="2C42CE9F" w14:textId="77777777" w:rsidR="00925B35" w:rsidRDefault="00925B35" w:rsidP="004F7003">
      <w:r>
        <w:continuationSeparator/>
      </w:r>
    </w:p>
  </w:footnote>
  <w:footnote w:type="continuationNotice" w:id="1">
    <w:p w14:paraId="29C629A0" w14:textId="77777777" w:rsidR="00925B35" w:rsidRDefault="00925B3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32"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32"/>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5DEF"/>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4124"/>
    <w:rsid w:val="0092497D"/>
    <w:rsid w:val="00924A8B"/>
    <w:rsid w:val="00925923"/>
    <w:rsid w:val="00925B35"/>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D69"/>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3226"/>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5521"/>
    <w:rsid w:val="00E65B56"/>
    <w:rsid w:val="00E671BC"/>
    <w:rsid w:val="00E67899"/>
    <w:rsid w:val="00E7206C"/>
    <w:rsid w:val="00E73B25"/>
    <w:rsid w:val="00E75AA4"/>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358"/>
    <w:rsid w:val="00F02785"/>
    <w:rsid w:val="00F036B3"/>
    <w:rsid w:val="00F04786"/>
    <w:rsid w:val="00F04928"/>
    <w:rsid w:val="00F05C64"/>
    <w:rsid w:val="00F06311"/>
    <w:rsid w:val="00F06650"/>
    <w:rsid w:val="00F0707F"/>
    <w:rsid w:val="00F074C0"/>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202C"/>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77BA3-10C2-413C-BDB0-633D8658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12258</Words>
  <Characters>73548</Characters>
  <Application>Microsoft Office Word</Application>
  <DocSecurity>0</DocSecurity>
  <Lines>612</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2021-01-28T11:41:00Z</dcterms:created>
  <dcterms:modified xsi:type="dcterms:W3CDTF">2021-02-09T17:54:00Z</dcterms:modified>
</cp:coreProperties>
</file>