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F9B837" w14:textId="77777777" w:rsidR="008921D2" w:rsidRPr="00A319BC" w:rsidRDefault="008921D2" w:rsidP="008921D2">
      <w:pPr>
        <w:pStyle w:val="Tytu"/>
        <w:spacing w:before="60" w:after="60" w:line="276" w:lineRule="auto"/>
        <w:jc w:val="center"/>
        <w:rPr>
          <w:rFonts w:asciiTheme="minorHAnsi" w:hAnsiTheme="minorHAnsi" w:cstheme="minorHAnsi"/>
          <w:b/>
          <w:sz w:val="22"/>
          <w:szCs w:val="22"/>
        </w:rPr>
      </w:pPr>
      <w:bookmarkStart w:id="0" w:name="_Hlk80129426"/>
      <w:r w:rsidRPr="00A319BC">
        <w:rPr>
          <w:rFonts w:asciiTheme="minorHAnsi" w:hAnsiTheme="minorHAnsi" w:cstheme="minorHAnsi"/>
          <w:b/>
          <w:sz w:val="22"/>
          <w:szCs w:val="22"/>
        </w:rPr>
        <w:t xml:space="preserve">UMOWA </w:t>
      </w:r>
    </w:p>
    <w:p w14:paraId="0A1D125D" w14:textId="77777777" w:rsidR="008921D2" w:rsidRPr="00A319BC" w:rsidRDefault="008921D2" w:rsidP="008921D2">
      <w:pPr>
        <w:pStyle w:val="Tytu"/>
        <w:spacing w:before="60" w:after="60" w:line="276" w:lineRule="auto"/>
        <w:jc w:val="center"/>
        <w:rPr>
          <w:rFonts w:asciiTheme="minorHAnsi" w:hAnsiTheme="minorHAnsi" w:cstheme="minorHAnsi"/>
          <w:b/>
          <w:sz w:val="22"/>
          <w:szCs w:val="22"/>
        </w:rPr>
      </w:pPr>
      <w:r w:rsidRPr="00A319BC">
        <w:rPr>
          <w:rFonts w:asciiTheme="minorHAnsi" w:hAnsiTheme="minorHAnsi" w:cstheme="minorHAnsi"/>
          <w:b/>
          <w:sz w:val="22"/>
          <w:szCs w:val="22"/>
        </w:rPr>
        <w:t>O USTANOWIENIE PARTNERSTWA PUBLICZNO-PRYWATNEGO</w:t>
      </w:r>
    </w:p>
    <w:p w14:paraId="18564158" w14:textId="77777777" w:rsidR="008921D2" w:rsidRPr="00A319BC" w:rsidRDefault="008921D2" w:rsidP="008921D2">
      <w:pPr>
        <w:spacing w:before="60" w:after="60" w:line="276" w:lineRule="auto"/>
        <w:contextualSpacing/>
        <w:jc w:val="center"/>
        <w:rPr>
          <w:rFonts w:cstheme="minorHAnsi"/>
          <w:i/>
        </w:rPr>
      </w:pPr>
      <w:r w:rsidRPr="00A319BC">
        <w:rPr>
          <w:rFonts w:cstheme="minorHAnsi"/>
          <w:i/>
        </w:rPr>
        <w:t>/WZÓR/</w:t>
      </w:r>
    </w:p>
    <w:p w14:paraId="4015925A" w14:textId="77777777" w:rsidR="008921D2" w:rsidRPr="00A319BC" w:rsidRDefault="008921D2" w:rsidP="008921D2">
      <w:pPr>
        <w:spacing w:before="60" w:after="60" w:line="276" w:lineRule="auto"/>
        <w:contextualSpacing/>
        <w:jc w:val="center"/>
        <w:rPr>
          <w:rFonts w:cstheme="minorHAnsi"/>
        </w:rPr>
      </w:pPr>
    </w:p>
    <w:p w14:paraId="169C682E" w14:textId="77777777" w:rsidR="008921D2" w:rsidRPr="00A319BC" w:rsidRDefault="008921D2" w:rsidP="008921D2">
      <w:pPr>
        <w:widowControl w:val="0"/>
        <w:autoSpaceDE w:val="0"/>
        <w:autoSpaceDN w:val="0"/>
        <w:adjustRightInd w:val="0"/>
        <w:spacing w:before="60" w:after="60" w:line="276" w:lineRule="auto"/>
        <w:contextualSpacing/>
        <w:jc w:val="both"/>
        <w:rPr>
          <w:rFonts w:eastAsia="Times New Roman" w:cstheme="minorHAnsi"/>
          <w:lang w:eastAsia="pl-PL"/>
        </w:rPr>
      </w:pPr>
      <w:r w:rsidRPr="00A319BC">
        <w:rPr>
          <w:rFonts w:eastAsia="Times New Roman" w:cstheme="minorHAnsi"/>
          <w:lang w:eastAsia="pl-PL"/>
        </w:rPr>
        <w:t>zwana „</w:t>
      </w:r>
      <w:r w:rsidRPr="00A319BC">
        <w:rPr>
          <w:rFonts w:eastAsia="Times New Roman" w:cstheme="minorHAnsi"/>
          <w:b/>
          <w:bCs/>
          <w:lang w:eastAsia="pl-PL"/>
        </w:rPr>
        <w:t>Umową</w:t>
      </w:r>
      <w:r w:rsidRPr="00A319BC">
        <w:rPr>
          <w:rFonts w:eastAsia="Times New Roman" w:cstheme="minorHAnsi"/>
          <w:lang w:eastAsia="pl-PL"/>
        </w:rPr>
        <w:t xml:space="preserve">” została zawarta dnia </w:t>
      </w:r>
      <w:r w:rsidRPr="00A319BC">
        <w:rPr>
          <w:rFonts w:eastAsia="SimSun" w:cstheme="minorHAnsi"/>
          <w:lang w:eastAsia="en-GB" w:bidi="ar-AE"/>
        </w:rPr>
        <w:t xml:space="preserve">[___] </w:t>
      </w:r>
      <w:r w:rsidRPr="00A319BC">
        <w:rPr>
          <w:rFonts w:eastAsia="Times New Roman" w:cstheme="minorHAnsi"/>
          <w:lang w:eastAsia="pl-PL"/>
        </w:rPr>
        <w:t>w Warszawie, pomiędzy:</w:t>
      </w:r>
    </w:p>
    <w:p w14:paraId="09556C41" w14:textId="77777777" w:rsidR="008921D2" w:rsidRPr="00A319BC" w:rsidRDefault="008921D2" w:rsidP="008921D2">
      <w:pPr>
        <w:widowControl w:val="0"/>
        <w:autoSpaceDE w:val="0"/>
        <w:autoSpaceDN w:val="0"/>
        <w:adjustRightInd w:val="0"/>
        <w:spacing w:before="60" w:after="60" w:line="276" w:lineRule="auto"/>
        <w:contextualSpacing/>
        <w:jc w:val="both"/>
        <w:rPr>
          <w:rFonts w:eastAsia="Times New Roman" w:cstheme="minorHAnsi"/>
          <w:b/>
          <w:lang w:eastAsia="pl-PL"/>
        </w:rPr>
      </w:pPr>
    </w:p>
    <w:p w14:paraId="2D26AE4A" w14:textId="77777777" w:rsidR="008921D2" w:rsidRPr="00A319BC" w:rsidRDefault="008921D2" w:rsidP="008921D2">
      <w:pPr>
        <w:widowControl w:val="0"/>
        <w:autoSpaceDE w:val="0"/>
        <w:autoSpaceDN w:val="0"/>
        <w:adjustRightInd w:val="0"/>
        <w:spacing w:before="60" w:after="60" w:line="276" w:lineRule="auto"/>
        <w:contextualSpacing/>
        <w:jc w:val="both"/>
        <w:rPr>
          <w:rFonts w:eastAsia="Times New Roman" w:cstheme="minorHAnsi"/>
          <w:lang w:eastAsia="pl-PL"/>
        </w:rPr>
      </w:pPr>
      <w:r w:rsidRPr="00A319BC">
        <w:rPr>
          <w:rFonts w:eastAsia="Times New Roman" w:cstheme="minorHAnsi"/>
          <w:b/>
          <w:lang w:eastAsia="pl-PL"/>
        </w:rPr>
        <w:t>Narodowym Centrum Badań i Rozwoju</w:t>
      </w:r>
      <w:r w:rsidRPr="00A319BC">
        <w:rPr>
          <w:rFonts w:eastAsia="Times New Roman" w:cstheme="minorHAnsi"/>
          <w:lang w:eastAsia="pl-PL"/>
        </w:rPr>
        <w:t xml:space="preserve"> z siedzibą w Warszawie (00–695), przy ul. Nowogrodzkiej 47a, działającym na podstawie ustawy z dnia 30 kwietnia 2010 r. o Narodowym Centrum Badań i Rozwoju (Dz. U. z 2019 r., poz. 1770 ze zm.), REGON 141032404, NIP 701-007-37-77, zwanym dalej „</w:t>
      </w:r>
      <w:r w:rsidRPr="00A319BC">
        <w:rPr>
          <w:rFonts w:eastAsia="Times New Roman" w:cstheme="minorHAnsi"/>
          <w:b/>
          <w:lang w:eastAsia="pl-PL"/>
        </w:rPr>
        <w:t>NCBR</w:t>
      </w:r>
      <w:r w:rsidRPr="00A319BC">
        <w:rPr>
          <w:rFonts w:eastAsia="Times New Roman" w:cstheme="minorHAnsi"/>
          <w:lang w:eastAsia="pl-PL"/>
        </w:rPr>
        <w:t>” lub „</w:t>
      </w:r>
      <w:r w:rsidRPr="00A319BC">
        <w:rPr>
          <w:rFonts w:eastAsia="Times New Roman" w:cstheme="minorHAnsi"/>
          <w:b/>
          <w:lang w:eastAsia="pl-PL"/>
        </w:rPr>
        <w:t>Podmiotem Publicznym</w:t>
      </w:r>
      <w:r w:rsidRPr="00A319BC">
        <w:rPr>
          <w:rFonts w:eastAsia="Times New Roman" w:cstheme="minorHAnsi"/>
          <w:lang w:eastAsia="pl-PL"/>
        </w:rPr>
        <w:t>”, reprezentowanym przez:</w:t>
      </w:r>
    </w:p>
    <w:p w14:paraId="3FF91AF5" w14:textId="77777777" w:rsidR="008921D2" w:rsidRPr="00A319BC" w:rsidRDefault="008921D2" w:rsidP="008921D2">
      <w:pPr>
        <w:widowControl w:val="0"/>
        <w:autoSpaceDE w:val="0"/>
        <w:autoSpaceDN w:val="0"/>
        <w:adjustRightInd w:val="0"/>
        <w:spacing w:before="60" w:after="60" w:line="276" w:lineRule="auto"/>
        <w:contextualSpacing/>
        <w:jc w:val="both"/>
        <w:rPr>
          <w:rFonts w:eastAsia="SimSun" w:cstheme="minorHAnsi"/>
          <w:lang w:eastAsia="en-GB" w:bidi="ar-AE"/>
        </w:rPr>
      </w:pPr>
      <w:r w:rsidRPr="00A319BC">
        <w:rPr>
          <w:rFonts w:cstheme="minorHAnsi"/>
        </w:rPr>
        <w:t>[___]</w:t>
      </w:r>
    </w:p>
    <w:p w14:paraId="528C0D2F" w14:textId="77777777" w:rsidR="008921D2" w:rsidRPr="00A319BC" w:rsidRDefault="008921D2" w:rsidP="008921D2">
      <w:pPr>
        <w:widowControl w:val="0"/>
        <w:autoSpaceDE w:val="0"/>
        <w:autoSpaceDN w:val="0"/>
        <w:adjustRightInd w:val="0"/>
        <w:spacing w:before="60" w:after="60" w:line="276" w:lineRule="auto"/>
        <w:contextualSpacing/>
        <w:jc w:val="center"/>
        <w:rPr>
          <w:rFonts w:eastAsia="SimSun" w:cstheme="minorHAnsi"/>
          <w:lang w:eastAsia="en-GB" w:bidi="ar-AE"/>
        </w:rPr>
      </w:pPr>
    </w:p>
    <w:p w14:paraId="61E2984B" w14:textId="77777777" w:rsidR="008921D2" w:rsidRPr="00A319BC" w:rsidRDefault="008921D2" w:rsidP="008921D2">
      <w:pPr>
        <w:widowControl w:val="0"/>
        <w:autoSpaceDE w:val="0"/>
        <w:autoSpaceDN w:val="0"/>
        <w:adjustRightInd w:val="0"/>
        <w:spacing w:before="60" w:after="60" w:line="276" w:lineRule="auto"/>
        <w:contextualSpacing/>
        <w:jc w:val="center"/>
        <w:rPr>
          <w:rFonts w:eastAsia="Times New Roman" w:cstheme="minorHAnsi"/>
          <w:lang w:eastAsia="pl-PL"/>
        </w:rPr>
      </w:pPr>
      <w:r w:rsidRPr="00A319BC">
        <w:rPr>
          <w:rFonts w:eastAsia="Times New Roman" w:cstheme="minorHAnsi"/>
          <w:lang w:eastAsia="pl-PL"/>
        </w:rPr>
        <w:t>a</w:t>
      </w:r>
    </w:p>
    <w:p w14:paraId="4CF95561" w14:textId="22EDF447" w:rsidR="008921D2" w:rsidRPr="00A319BC" w:rsidRDefault="008921D2" w:rsidP="008921D2">
      <w:pPr>
        <w:widowControl w:val="0"/>
        <w:autoSpaceDE w:val="0"/>
        <w:autoSpaceDN w:val="0"/>
        <w:adjustRightInd w:val="0"/>
        <w:spacing w:before="60" w:after="60" w:line="276" w:lineRule="auto"/>
        <w:contextualSpacing/>
        <w:jc w:val="both"/>
        <w:rPr>
          <w:rFonts w:eastAsia="Times New Roman" w:cstheme="minorHAnsi"/>
          <w:lang w:eastAsia="pl-PL"/>
        </w:rPr>
      </w:pPr>
      <w:r w:rsidRPr="00A319BC">
        <w:rPr>
          <w:rFonts w:eastAsia="SimSun" w:cstheme="minorHAnsi"/>
          <w:lang w:eastAsia="en-GB" w:bidi="ar-AE"/>
        </w:rPr>
        <w:t xml:space="preserve">[___] </w:t>
      </w:r>
      <w:r w:rsidRPr="00A319BC">
        <w:rPr>
          <w:rFonts w:eastAsia="Times New Roman" w:cstheme="minorHAnsi"/>
          <w:lang w:eastAsia="pl-PL"/>
        </w:rPr>
        <w:t xml:space="preserve">z siedzibą w </w:t>
      </w:r>
      <w:r w:rsidRPr="00A319BC">
        <w:rPr>
          <w:rFonts w:eastAsia="SimSun" w:cstheme="minorHAnsi"/>
          <w:lang w:eastAsia="en-GB" w:bidi="ar-AE"/>
        </w:rPr>
        <w:t>[___]</w:t>
      </w:r>
      <w:r w:rsidRPr="00A319BC">
        <w:rPr>
          <w:rFonts w:eastAsia="Times New Roman" w:cstheme="minorHAnsi"/>
          <w:lang w:eastAsia="pl-PL"/>
        </w:rPr>
        <w:t xml:space="preserve">, przy ul. </w:t>
      </w:r>
      <w:r w:rsidRPr="00A319BC">
        <w:rPr>
          <w:rFonts w:eastAsia="SimSun" w:cstheme="minorHAnsi"/>
          <w:lang w:eastAsia="en-GB" w:bidi="ar-AE"/>
        </w:rPr>
        <w:t>[___]</w:t>
      </w:r>
      <w:r w:rsidRPr="00A319BC">
        <w:rPr>
          <w:rFonts w:eastAsia="Times New Roman" w:cstheme="minorHAnsi"/>
          <w:lang w:eastAsia="pl-PL"/>
        </w:rPr>
        <w:t xml:space="preserve">, wpisanym do rejestru </w:t>
      </w:r>
      <w:r w:rsidRPr="00A319BC">
        <w:rPr>
          <w:rFonts w:eastAsia="SimSun" w:cstheme="minorHAnsi"/>
          <w:lang w:eastAsia="en-GB" w:bidi="ar-AE"/>
        </w:rPr>
        <w:t>[___]</w:t>
      </w:r>
      <w:r w:rsidRPr="00A319BC">
        <w:rPr>
          <w:rFonts w:eastAsia="Times New Roman" w:cstheme="minorHAnsi"/>
          <w:lang w:eastAsia="pl-PL"/>
        </w:rPr>
        <w:t xml:space="preserve">, o numerze identyfikacji podatkowej </w:t>
      </w:r>
      <w:r w:rsidRPr="00A319BC">
        <w:rPr>
          <w:rFonts w:eastAsia="SimSun" w:cstheme="minorHAnsi"/>
          <w:lang w:eastAsia="en-GB" w:bidi="ar-AE"/>
        </w:rPr>
        <w:t>[___]</w:t>
      </w:r>
      <w:r w:rsidRPr="00A319BC">
        <w:rPr>
          <w:rFonts w:eastAsia="Times New Roman" w:cstheme="minorHAnsi"/>
          <w:lang w:eastAsia="pl-PL"/>
        </w:rPr>
        <w:t>, zwanym dalej (</w:t>
      </w:r>
      <w:r w:rsidRPr="00A319BC">
        <w:rPr>
          <w:rFonts w:eastAsia="Times New Roman" w:cstheme="minorHAnsi"/>
          <w:i/>
          <w:lang w:eastAsia="pl-PL"/>
        </w:rPr>
        <w:t>ewentualnie</w:t>
      </w:r>
      <w:r w:rsidRPr="00A319BC">
        <w:rPr>
          <w:rFonts w:eastAsia="Times New Roman" w:cstheme="minorHAnsi"/>
          <w:lang w:eastAsia="pl-PL"/>
        </w:rPr>
        <w:t xml:space="preserve"> </w:t>
      </w:r>
      <w:r w:rsidRPr="00A319BC">
        <w:rPr>
          <w:rFonts w:eastAsia="Times New Roman" w:cstheme="minorHAnsi"/>
          <w:i/>
          <w:lang w:eastAsia="pl-PL"/>
        </w:rPr>
        <w:t>– zwanymi dalej łącznie</w:t>
      </w:r>
      <w:r w:rsidRPr="00A319BC">
        <w:rPr>
          <w:rFonts w:eastAsia="Times New Roman" w:cstheme="minorHAnsi"/>
          <w:lang w:eastAsia="pl-PL"/>
        </w:rPr>
        <w:t xml:space="preserve">) </w:t>
      </w:r>
      <w:ins w:id="1" w:author="Autor">
        <w:r>
          <w:rPr>
            <w:rFonts w:eastAsia="Times New Roman" w:cstheme="minorHAnsi"/>
            <w:lang w:eastAsia="pl-PL"/>
          </w:rPr>
          <w:t>„</w:t>
        </w:r>
        <w:r w:rsidRPr="004E7B07">
          <w:rPr>
            <w:rFonts w:eastAsia="Times New Roman" w:cstheme="minorHAnsi"/>
            <w:b/>
            <w:lang w:eastAsia="pl-PL"/>
          </w:rPr>
          <w:t xml:space="preserve">Partnerem Strategicznym” </w:t>
        </w:r>
        <w:r>
          <w:rPr>
            <w:rFonts w:eastAsia="Times New Roman" w:cstheme="minorHAnsi"/>
            <w:lang w:eastAsia="pl-PL"/>
          </w:rPr>
          <w:t xml:space="preserve">lub </w:t>
        </w:r>
      </w:ins>
      <w:r w:rsidRPr="00A319BC">
        <w:rPr>
          <w:rFonts w:eastAsia="Times New Roman" w:cstheme="minorHAnsi"/>
          <w:lang w:eastAsia="pl-PL"/>
        </w:rPr>
        <w:t>„</w:t>
      </w:r>
      <w:r w:rsidRPr="00A319BC">
        <w:rPr>
          <w:rFonts w:eastAsia="Times New Roman" w:cstheme="minorHAnsi"/>
          <w:b/>
          <w:bCs/>
          <w:lang w:eastAsia="pl-PL"/>
        </w:rPr>
        <w:t>Partnerem</w:t>
      </w:r>
      <w:r w:rsidRPr="00A319BC">
        <w:rPr>
          <w:rFonts w:eastAsia="Times New Roman" w:cstheme="minorHAnsi"/>
          <w:lang w:eastAsia="pl-PL"/>
        </w:rPr>
        <w:t xml:space="preserve">”, reprezentowanym przez: </w:t>
      </w:r>
    </w:p>
    <w:p w14:paraId="144D45CE" w14:textId="77777777" w:rsidR="008921D2" w:rsidRPr="00A319BC" w:rsidRDefault="008921D2" w:rsidP="008921D2">
      <w:pPr>
        <w:widowControl w:val="0"/>
        <w:autoSpaceDE w:val="0"/>
        <w:autoSpaceDN w:val="0"/>
        <w:adjustRightInd w:val="0"/>
        <w:spacing w:before="60" w:after="60" w:line="276" w:lineRule="auto"/>
        <w:contextualSpacing/>
        <w:jc w:val="both"/>
        <w:rPr>
          <w:rFonts w:eastAsia="Times New Roman" w:cstheme="minorHAnsi"/>
          <w:lang w:eastAsia="pl-PL"/>
        </w:rPr>
      </w:pPr>
    </w:p>
    <w:p w14:paraId="737BA1F6" w14:textId="77777777" w:rsidR="008921D2" w:rsidRPr="00A319BC" w:rsidRDefault="008921D2" w:rsidP="008921D2">
      <w:pPr>
        <w:widowControl w:val="0"/>
        <w:autoSpaceDE w:val="0"/>
        <w:autoSpaceDN w:val="0"/>
        <w:adjustRightInd w:val="0"/>
        <w:spacing w:before="60" w:after="60" w:line="276" w:lineRule="auto"/>
        <w:contextualSpacing/>
        <w:jc w:val="both"/>
        <w:rPr>
          <w:rFonts w:eastAsia="Times New Roman" w:cstheme="minorHAnsi"/>
          <w:lang w:eastAsia="pl-PL"/>
        </w:rPr>
      </w:pPr>
      <w:r w:rsidRPr="00A319BC">
        <w:rPr>
          <w:rFonts w:eastAsia="Times New Roman" w:cstheme="minorHAnsi"/>
          <w:lang w:eastAsia="pl-PL"/>
        </w:rPr>
        <w:t>NCBR oraz Partner są łącznie zwani „</w:t>
      </w:r>
      <w:r w:rsidRPr="00A319BC">
        <w:rPr>
          <w:rFonts w:eastAsia="Times New Roman" w:cstheme="minorHAnsi"/>
          <w:b/>
          <w:lang w:eastAsia="pl-PL"/>
        </w:rPr>
        <w:t>Stronami</w:t>
      </w:r>
      <w:r w:rsidRPr="00A319BC">
        <w:rPr>
          <w:rFonts w:eastAsia="Times New Roman" w:cstheme="minorHAnsi"/>
          <w:lang w:eastAsia="pl-PL"/>
        </w:rPr>
        <w:t>”, zaś każdy z osobna „</w:t>
      </w:r>
      <w:r w:rsidRPr="00A319BC">
        <w:rPr>
          <w:rFonts w:eastAsia="Times New Roman" w:cstheme="minorHAnsi"/>
          <w:b/>
          <w:lang w:eastAsia="pl-PL"/>
        </w:rPr>
        <w:t>Stroną</w:t>
      </w:r>
      <w:r w:rsidRPr="00A319BC">
        <w:rPr>
          <w:rFonts w:eastAsia="Times New Roman" w:cstheme="minorHAnsi"/>
          <w:lang w:eastAsia="pl-PL"/>
        </w:rPr>
        <w:t>”.</w:t>
      </w:r>
    </w:p>
    <w:p w14:paraId="6901480F" w14:textId="77777777" w:rsidR="008921D2" w:rsidRPr="00A319BC" w:rsidRDefault="008921D2" w:rsidP="008921D2">
      <w:pPr>
        <w:widowControl w:val="0"/>
        <w:autoSpaceDE w:val="0"/>
        <w:autoSpaceDN w:val="0"/>
        <w:adjustRightInd w:val="0"/>
        <w:spacing w:before="60" w:after="60" w:line="276" w:lineRule="auto"/>
        <w:contextualSpacing/>
        <w:jc w:val="both"/>
        <w:rPr>
          <w:rFonts w:eastAsia="Times New Roman" w:cstheme="minorHAnsi"/>
          <w:lang w:eastAsia="pl-PL"/>
        </w:rPr>
      </w:pPr>
    </w:p>
    <w:p w14:paraId="713664A7" w14:textId="77777777" w:rsidR="008921D2" w:rsidRPr="00A319BC" w:rsidRDefault="008921D2" w:rsidP="008921D2">
      <w:pPr>
        <w:spacing w:before="60" w:after="60" w:line="276" w:lineRule="auto"/>
        <w:contextualSpacing/>
        <w:jc w:val="both"/>
        <w:rPr>
          <w:rFonts w:eastAsia="SimSun" w:cstheme="minorHAnsi"/>
          <w:b/>
          <w:i/>
          <w:lang w:eastAsia="en-GB" w:bidi="ar-AE"/>
        </w:rPr>
      </w:pPr>
      <w:r w:rsidRPr="00A319BC">
        <w:rPr>
          <w:rFonts w:eastAsia="SimSun" w:cstheme="minorHAnsi"/>
          <w:b/>
          <w:i/>
          <w:lang w:eastAsia="en-GB" w:bidi="ar-AE"/>
        </w:rPr>
        <w:t>ZWAŻYWSZY, ŻE:</w:t>
      </w:r>
    </w:p>
    <w:p w14:paraId="4EC04883" w14:textId="77777777" w:rsidR="008921D2" w:rsidRPr="00A319BC" w:rsidRDefault="008921D2" w:rsidP="008921D2">
      <w:pPr>
        <w:widowControl w:val="0"/>
        <w:numPr>
          <w:ilvl w:val="0"/>
          <w:numId w:val="6"/>
        </w:numPr>
        <w:autoSpaceDE w:val="0"/>
        <w:autoSpaceDN w:val="0"/>
        <w:adjustRightInd w:val="0"/>
        <w:spacing w:before="60" w:after="60" w:line="276" w:lineRule="auto"/>
        <w:ind w:left="709" w:hanging="709"/>
        <w:contextualSpacing/>
        <w:jc w:val="both"/>
        <w:rPr>
          <w:rFonts w:eastAsia="SimSun" w:cstheme="minorHAnsi"/>
          <w:i/>
          <w:lang w:eastAsia="en-GB" w:bidi="ar-AE"/>
        </w:rPr>
      </w:pPr>
      <w:r w:rsidRPr="00A319BC">
        <w:rPr>
          <w:rFonts w:eastAsia="SimSun" w:cstheme="minorHAnsi"/>
          <w:i/>
          <w:lang w:eastAsia="en-GB" w:bidi="ar-AE"/>
        </w:rPr>
        <w:t>NCBR jest agencją wykonawczą w rozumieniu ustawy z dnia 27 sierpnia 2009 r. o finansach publicznych (</w:t>
      </w:r>
      <w:r>
        <w:rPr>
          <w:rFonts w:eastAsia="SimSun" w:cstheme="minorHAnsi"/>
          <w:i/>
          <w:lang w:eastAsia="en-GB" w:bidi="ar-AE"/>
        </w:rPr>
        <w:t>tj.</w:t>
      </w:r>
      <w:r w:rsidRPr="00A319BC">
        <w:rPr>
          <w:rFonts w:eastAsia="SimSun" w:cstheme="minorHAnsi"/>
          <w:i/>
          <w:lang w:eastAsia="en-GB" w:bidi="ar-AE"/>
        </w:rPr>
        <w:t xml:space="preserve"> Dz. U. z </w:t>
      </w:r>
      <w:r>
        <w:rPr>
          <w:rFonts w:eastAsia="SimSun" w:cstheme="minorHAnsi"/>
          <w:i/>
          <w:lang w:eastAsia="en-GB" w:bidi="ar-AE"/>
        </w:rPr>
        <w:t>2021</w:t>
      </w:r>
      <w:r w:rsidRPr="00A319BC">
        <w:rPr>
          <w:rFonts w:eastAsia="SimSun" w:cstheme="minorHAnsi"/>
          <w:i/>
          <w:lang w:eastAsia="en-GB" w:bidi="ar-AE"/>
        </w:rPr>
        <w:t xml:space="preserve"> r., poz. </w:t>
      </w:r>
      <w:r>
        <w:rPr>
          <w:rFonts w:eastAsia="SimSun" w:cstheme="minorHAnsi"/>
          <w:i/>
          <w:lang w:eastAsia="en-GB" w:bidi="ar-AE"/>
        </w:rPr>
        <w:t>305</w:t>
      </w:r>
      <w:r w:rsidRPr="00A319BC">
        <w:rPr>
          <w:rFonts w:eastAsia="SimSun" w:cstheme="minorHAnsi"/>
          <w:i/>
          <w:lang w:eastAsia="en-GB" w:bidi="ar-AE"/>
        </w:rPr>
        <w:t>ze zm.), powołaną do realizacji zadań z zakresu polityki naukowej państwa;</w:t>
      </w:r>
    </w:p>
    <w:p w14:paraId="41AAAE85" w14:textId="77777777" w:rsidR="008921D2" w:rsidRPr="00A319BC" w:rsidRDefault="008921D2" w:rsidP="008921D2">
      <w:pPr>
        <w:widowControl w:val="0"/>
        <w:numPr>
          <w:ilvl w:val="0"/>
          <w:numId w:val="6"/>
        </w:numPr>
        <w:autoSpaceDE w:val="0"/>
        <w:autoSpaceDN w:val="0"/>
        <w:adjustRightInd w:val="0"/>
        <w:spacing w:before="60" w:after="60" w:line="276" w:lineRule="auto"/>
        <w:ind w:left="709" w:hanging="709"/>
        <w:contextualSpacing/>
        <w:jc w:val="both"/>
        <w:rPr>
          <w:rFonts w:eastAsia="SimSun" w:cstheme="minorHAnsi"/>
          <w:i/>
          <w:lang w:eastAsia="en-GB" w:bidi="ar-AE"/>
        </w:rPr>
      </w:pPr>
      <w:r w:rsidRPr="00A319BC">
        <w:rPr>
          <w:rFonts w:eastAsia="SimSun" w:cstheme="minorHAnsi"/>
          <w:i/>
          <w:lang w:eastAsia="en-GB" w:bidi="ar-AE"/>
        </w:rPr>
        <w:t xml:space="preserve">Partner zostały wybrany przez NCBR w wyniku Postępowania*/Partner jest spółką </w:t>
      </w:r>
      <w:r>
        <w:rPr>
          <w:rFonts w:eastAsia="SimSun" w:cstheme="minorHAnsi"/>
          <w:i/>
          <w:lang w:eastAsia="en-GB" w:bidi="ar-AE"/>
        </w:rPr>
        <w:t xml:space="preserve">celową </w:t>
      </w:r>
      <w:r w:rsidRPr="00A319BC">
        <w:rPr>
          <w:rFonts w:eastAsia="SimSun" w:cstheme="minorHAnsi"/>
          <w:i/>
          <w:lang w:eastAsia="en-GB" w:bidi="ar-AE"/>
        </w:rPr>
        <w:t>utworzoną przez podmiot wybrany w Postępowaniu stosownie do art. 7a ustawy z dnia 19 grudnia 2008 r. o partnerstwie publiczno-prywatnym</w:t>
      </w:r>
      <w:r>
        <w:rPr>
          <w:rFonts w:eastAsia="SimSun" w:cstheme="minorHAnsi"/>
          <w:i/>
          <w:lang w:eastAsia="en-GB" w:bidi="ar-AE"/>
        </w:rPr>
        <w:t xml:space="preserve"> na potrzeby realizacji tej Umowy, zgodnie z Ogłoszeniem o Postępowaniu</w:t>
      </w:r>
      <w:r w:rsidRPr="00A319BC">
        <w:rPr>
          <w:rFonts w:eastAsia="SimSun" w:cstheme="minorHAnsi"/>
          <w:i/>
          <w:lang w:eastAsia="en-GB" w:bidi="ar-AE"/>
        </w:rPr>
        <w:t>;*</w:t>
      </w:r>
    </w:p>
    <w:p w14:paraId="4BF5F17E" w14:textId="1DC10EE7" w:rsidR="008921D2" w:rsidRPr="00A319BC" w:rsidRDefault="008921D2" w:rsidP="008921D2">
      <w:pPr>
        <w:widowControl w:val="0"/>
        <w:numPr>
          <w:ilvl w:val="0"/>
          <w:numId w:val="6"/>
        </w:numPr>
        <w:tabs>
          <w:tab w:val="left" w:pos="3969"/>
        </w:tabs>
        <w:autoSpaceDE w:val="0"/>
        <w:autoSpaceDN w:val="0"/>
        <w:adjustRightInd w:val="0"/>
        <w:spacing w:before="60" w:after="60" w:line="276" w:lineRule="auto"/>
        <w:ind w:left="709" w:hanging="709"/>
        <w:contextualSpacing/>
        <w:jc w:val="both"/>
        <w:rPr>
          <w:rFonts w:eastAsia="SimSun" w:cstheme="minorHAnsi"/>
          <w:i/>
          <w:lang w:eastAsia="en-GB" w:bidi="ar-AE"/>
        </w:rPr>
      </w:pPr>
      <w:bookmarkStart w:id="2" w:name="_Hlk55393442"/>
      <w:r w:rsidRPr="00A319BC">
        <w:rPr>
          <w:rFonts w:eastAsia="SimSun" w:cstheme="minorHAnsi"/>
          <w:i/>
          <w:lang w:eastAsia="en-GB" w:bidi="ar-AE"/>
        </w:rPr>
        <w:t>Postępowanie jest powiązane funkcjonalnie z realizowanym przez NCBR postępowaniem na tzw. zamówienie przedkomercyjne, czyli zamówienie, którego przedmiotem są usługi badawczo-rozwojowe, odrębnym od Postępowania i którego opis zawart</w:t>
      </w:r>
      <w:r>
        <w:rPr>
          <w:rFonts w:eastAsia="SimSun" w:cstheme="minorHAnsi"/>
          <w:i/>
          <w:lang w:eastAsia="en-GB" w:bidi="ar-AE"/>
        </w:rPr>
        <w:t>o w Ogłoszeniu dla Postępowania</w:t>
      </w:r>
      <w:r w:rsidRPr="00A319BC">
        <w:rPr>
          <w:rFonts w:eastAsia="SimSun" w:cstheme="minorHAnsi"/>
          <w:i/>
          <w:lang w:eastAsia="en-GB" w:bidi="ar-AE"/>
        </w:rPr>
        <w:t>. Wskazane zamówienie przedkomercyjne, prowadzone w oparciu o działania podmiotów prowadzących na rzecz NCBR usługi badawczo-rozwojowe („</w:t>
      </w:r>
      <w:r w:rsidRPr="00A319BC">
        <w:rPr>
          <w:rFonts w:eastAsia="SimSun" w:cstheme="minorHAnsi"/>
          <w:b/>
          <w:bCs/>
          <w:i/>
          <w:lang w:eastAsia="en-GB" w:bidi="ar-AE"/>
        </w:rPr>
        <w:t>Uczestników PCP</w:t>
      </w:r>
      <w:r w:rsidRPr="00A319BC">
        <w:rPr>
          <w:rFonts w:eastAsia="SimSun" w:cstheme="minorHAnsi"/>
          <w:i/>
          <w:lang w:eastAsia="en-GB" w:bidi="ar-AE"/>
        </w:rPr>
        <w:t>”), ma na celu opracowanie rozwiązań dla problemu badawczego z zakresu technologii produkcji biogazu, którego nie można rozwiązać z wykorzystaniem istniejących na rynku środków, bez przeprowadzenia prac badawczo-rozwojowych („</w:t>
      </w:r>
      <w:r w:rsidRPr="00DB6D5E">
        <w:rPr>
          <w:rFonts w:eastAsia="SimSun" w:cstheme="minorHAnsi"/>
          <w:b/>
          <w:bCs/>
          <w:i/>
          <w:lang w:eastAsia="en-GB" w:bidi="ar-AE"/>
        </w:rPr>
        <w:t>Przedsięwzięcie</w:t>
      </w:r>
      <w:r>
        <w:rPr>
          <w:rFonts w:eastAsia="SimSun" w:cstheme="minorHAnsi"/>
          <w:i/>
          <w:lang w:eastAsia="en-GB" w:bidi="ar-AE"/>
        </w:rPr>
        <w:t xml:space="preserve"> </w:t>
      </w:r>
      <w:r w:rsidRPr="00A319BC">
        <w:rPr>
          <w:rFonts w:eastAsia="SimSun" w:cstheme="minorHAnsi"/>
          <w:b/>
          <w:bCs/>
          <w:i/>
          <w:lang w:eastAsia="en-GB" w:bidi="ar-AE"/>
        </w:rPr>
        <w:t>PCP</w:t>
      </w:r>
      <w:r w:rsidRPr="00A319BC">
        <w:rPr>
          <w:rFonts w:eastAsia="SimSun" w:cstheme="minorHAnsi"/>
          <w:i/>
          <w:lang w:eastAsia="en-GB" w:bidi="ar-AE"/>
        </w:rPr>
        <w:t xml:space="preserve">”). Rozwiązanie tego problemu służy wprowadzeniu do obrotu </w:t>
      </w:r>
      <w:r w:rsidRPr="00A319BC">
        <w:rPr>
          <w:rFonts w:eastAsia="SimSun" w:cstheme="minorHAnsi"/>
          <w:i/>
          <w:lang w:eastAsia="en-GB" w:bidi="ar-AE"/>
        </w:rPr>
        <w:lastRenderedPageBreak/>
        <w:t xml:space="preserve">rynkowego rozwiązań pozwalających na tworzenie biogazowni lepszych niż istniejące na rynku, dzięki (i) większej efektywności pracy, (ii) uniwersalności substratowej, (iii) bezodorowości i (iv) samowystarczalności energetycznej, a także (v) </w:t>
      </w:r>
      <w:r>
        <w:rPr>
          <w:rFonts w:eastAsia="SimSun" w:cstheme="minorHAnsi"/>
          <w:i/>
          <w:lang w:eastAsia="en-GB" w:bidi="ar-AE"/>
        </w:rPr>
        <w:t>produkcji biometanu</w:t>
      </w:r>
      <w:r w:rsidRPr="00A319BC">
        <w:rPr>
          <w:rFonts w:eastAsia="SimSun" w:cstheme="minorHAnsi"/>
          <w:i/>
          <w:lang w:eastAsia="en-GB" w:bidi="ar-AE"/>
        </w:rPr>
        <w:t xml:space="preserve"> („</w:t>
      </w:r>
      <w:r w:rsidRPr="00A319BC">
        <w:rPr>
          <w:rFonts w:eastAsia="SimSun" w:cstheme="minorHAnsi"/>
          <w:b/>
          <w:bCs/>
          <w:i/>
          <w:lang w:eastAsia="en-GB" w:bidi="ar-AE"/>
        </w:rPr>
        <w:t>Rozwiązanie</w:t>
      </w:r>
      <w:r w:rsidRPr="00A319BC">
        <w:rPr>
          <w:rFonts w:eastAsia="SimSun" w:cstheme="minorHAnsi"/>
          <w:i/>
          <w:lang w:eastAsia="en-GB" w:bidi="ar-AE"/>
        </w:rPr>
        <w:t>”</w:t>
      </w:r>
      <w:r>
        <w:rPr>
          <w:rFonts w:eastAsia="SimSun" w:cstheme="minorHAnsi"/>
          <w:i/>
          <w:lang w:eastAsia="en-GB" w:bidi="ar-AE"/>
        </w:rPr>
        <w:t xml:space="preserve"> albo „</w:t>
      </w:r>
      <w:r w:rsidRPr="00B77BD4">
        <w:rPr>
          <w:rFonts w:eastAsia="SimSun" w:cstheme="minorHAnsi"/>
          <w:b/>
          <w:bCs/>
          <w:i/>
          <w:lang w:eastAsia="en-GB" w:bidi="ar-AE"/>
        </w:rPr>
        <w:t>Technologia</w:t>
      </w:r>
      <w:r>
        <w:rPr>
          <w:rFonts w:eastAsia="SimSun" w:cstheme="minorHAnsi"/>
          <w:i/>
          <w:lang w:eastAsia="en-GB" w:bidi="ar-AE"/>
        </w:rPr>
        <w:t>”</w:t>
      </w:r>
      <w:r w:rsidRPr="00A319BC">
        <w:rPr>
          <w:rFonts w:eastAsia="SimSun" w:cstheme="minorHAnsi"/>
          <w:i/>
          <w:lang w:eastAsia="en-GB" w:bidi="ar-AE"/>
        </w:rPr>
        <w:t>)</w:t>
      </w:r>
      <w:bookmarkEnd w:id="2"/>
      <w:r w:rsidRPr="00A319BC">
        <w:rPr>
          <w:rFonts w:eastAsia="SimSun" w:cstheme="minorHAnsi"/>
          <w:i/>
          <w:lang w:eastAsia="en-GB" w:bidi="ar-AE"/>
        </w:rPr>
        <w:t>;</w:t>
      </w:r>
    </w:p>
    <w:p w14:paraId="353E4C0F" w14:textId="77777777" w:rsidR="008921D2" w:rsidRPr="00A319BC" w:rsidRDefault="008921D2" w:rsidP="008921D2">
      <w:pPr>
        <w:widowControl w:val="0"/>
        <w:numPr>
          <w:ilvl w:val="0"/>
          <w:numId w:val="6"/>
        </w:numPr>
        <w:autoSpaceDE w:val="0"/>
        <w:autoSpaceDN w:val="0"/>
        <w:adjustRightInd w:val="0"/>
        <w:spacing w:before="60" w:after="60" w:line="276" w:lineRule="auto"/>
        <w:ind w:left="709" w:hanging="709"/>
        <w:contextualSpacing/>
        <w:jc w:val="both"/>
        <w:rPr>
          <w:rFonts w:eastAsia="SimSun" w:cstheme="minorHAnsi"/>
          <w:i/>
          <w:lang w:eastAsia="en-GB" w:bidi="ar-AE"/>
        </w:rPr>
      </w:pPr>
      <w:r w:rsidRPr="00A319BC">
        <w:rPr>
          <w:rFonts w:eastAsia="SimSun" w:cstheme="minorHAnsi"/>
          <w:i/>
          <w:lang w:eastAsia="en-GB" w:bidi="ar-AE"/>
        </w:rPr>
        <w:t xml:space="preserve">Analiza i dialog techniczny przeprowadzone przez NCBR wskazują na to, że dla przeprowadzenia walidacji i potwierdzenia prawdziwości wyników prac badawczo-rozwojowych prowadzonych przez Uczestnika PCP oraz potwierdzenia że opracowana </w:t>
      </w:r>
      <w:ins w:id="3" w:author="Autor">
        <w:r>
          <w:rPr>
            <w:rFonts w:eastAsia="SimSun" w:cstheme="minorHAnsi"/>
            <w:i/>
            <w:lang w:eastAsia="en-GB" w:bidi="ar-AE"/>
          </w:rPr>
          <w:t>T</w:t>
        </w:r>
      </w:ins>
      <w:del w:id="4" w:author="Autor">
        <w:r w:rsidRPr="00A319BC" w:rsidDel="004E7B07">
          <w:rPr>
            <w:rFonts w:eastAsia="SimSun" w:cstheme="minorHAnsi"/>
            <w:i/>
            <w:lang w:eastAsia="en-GB" w:bidi="ar-AE"/>
          </w:rPr>
          <w:delText>t</w:delText>
        </w:r>
      </w:del>
      <w:r w:rsidRPr="00A319BC">
        <w:rPr>
          <w:rFonts w:eastAsia="SimSun" w:cstheme="minorHAnsi"/>
          <w:i/>
          <w:lang w:eastAsia="en-GB" w:bidi="ar-AE"/>
        </w:rPr>
        <w:t>echnologia nadaje się do późniejszego wykorzystywania komercyjnego, a także dla potrzeb propagowania (demonstracji) Rozwiązania, są niezbędne Instalacja Ułamkowo-Techniczna</w:t>
      </w:r>
      <w:r>
        <w:rPr>
          <w:rFonts w:eastAsia="SimSun" w:cstheme="minorHAnsi"/>
          <w:i/>
          <w:lang w:eastAsia="en-GB" w:bidi="ar-AE"/>
        </w:rPr>
        <w:t xml:space="preserve"> (prototypy Rozwiązania)</w:t>
      </w:r>
      <w:r w:rsidRPr="00A319BC">
        <w:rPr>
          <w:rFonts w:eastAsia="SimSun" w:cstheme="minorHAnsi"/>
          <w:i/>
          <w:lang w:eastAsia="en-GB" w:bidi="ar-AE"/>
        </w:rPr>
        <w:t xml:space="preserve"> i Demonstrator </w:t>
      </w:r>
      <w:r>
        <w:rPr>
          <w:rFonts w:eastAsia="SimSun" w:cstheme="minorHAnsi"/>
          <w:i/>
          <w:lang w:eastAsia="en-GB" w:bidi="ar-AE"/>
        </w:rPr>
        <w:t>Technologii</w:t>
      </w:r>
      <w:r w:rsidRPr="00A319BC">
        <w:rPr>
          <w:rFonts w:eastAsia="SimSun" w:cstheme="minorHAnsi"/>
          <w:i/>
          <w:lang w:eastAsia="en-GB" w:bidi="ar-AE"/>
        </w:rPr>
        <w:t>;</w:t>
      </w:r>
    </w:p>
    <w:p w14:paraId="31F8BAC2" w14:textId="77777777" w:rsidR="008921D2" w:rsidRPr="00A319BC" w:rsidRDefault="008921D2" w:rsidP="008921D2">
      <w:pPr>
        <w:widowControl w:val="0"/>
        <w:numPr>
          <w:ilvl w:val="0"/>
          <w:numId w:val="6"/>
        </w:numPr>
        <w:autoSpaceDE w:val="0"/>
        <w:autoSpaceDN w:val="0"/>
        <w:adjustRightInd w:val="0"/>
        <w:spacing w:before="60" w:after="60" w:line="276" w:lineRule="auto"/>
        <w:ind w:left="709" w:hanging="709"/>
        <w:contextualSpacing/>
        <w:jc w:val="both"/>
        <w:rPr>
          <w:rFonts w:eastAsia="SimSun" w:cstheme="minorHAnsi"/>
          <w:i/>
          <w:lang w:eastAsia="en-GB" w:bidi="ar-AE"/>
        </w:rPr>
      </w:pPr>
      <w:r w:rsidRPr="00A319BC">
        <w:rPr>
          <w:rFonts w:eastAsia="SimSun" w:cstheme="minorHAnsi"/>
          <w:i/>
          <w:lang w:eastAsia="en-GB" w:bidi="ar-AE"/>
        </w:rPr>
        <w:t xml:space="preserve">Ze względu na to, że z jednej strony udostępnienie przez NCBR nieruchomości na potrzeby </w:t>
      </w:r>
      <w:ins w:id="5" w:author="Autor">
        <w:r>
          <w:rPr>
            <w:rFonts w:eastAsia="SimSun" w:cstheme="minorHAnsi"/>
            <w:i/>
            <w:lang w:eastAsia="en-GB" w:bidi="ar-AE"/>
          </w:rPr>
          <w:t xml:space="preserve">Przedsięwzięcia </w:t>
        </w:r>
      </w:ins>
      <w:r w:rsidRPr="00A319BC">
        <w:rPr>
          <w:rFonts w:eastAsia="SimSun" w:cstheme="minorHAnsi"/>
          <w:i/>
          <w:lang w:eastAsia="en-GB" w:bidi="ar-AE"/>
        </w:rPr>
        <w:t>PCP jest konieczne dla zapewnienia Uczestnikom PCP podobnych warunków konkurencyjnych, zaś z drugiej jednak strony NCBR nie dysponuje nieruchomością potrzebną do stworzenia</w:t>
      </w:r>
      <w:r>
        <w:rPr>
          <w:rFonts w:eastAsia="SimSun" w:cstheme="minorHAnsi"/>
          <w:i/>
          <w:lang w:eastAsia="en-GB" w:bidi="ar-AE"/>
        </w:rPr>
        <w:t xml:space="preserve"> wyników ich prac</w:t>
      </w:r>
      <w:r w:rsidRPr="00A319BC">
        <w:rPr>
          <w:rFonts w:eastAsia="SimSun" w:cstheme="minorHAnsi"/>
          <w:i/>
          <w:lang w:eastAsia="en-GB" w:bidi="ar-AE"/>
        </w:rPr>
        <w:t xml:space="preserve">, jak również nie leży w przedmiocie działalności NCBR ich późniejsza </w:t>
      </w:r>
      <w:r>
        <w:rPr>
          <w:rFonts w:eastAsia="SimSun" w:cstheme="minorHAnsi"/>
          <w:i/>
          <w:lang w:eastAsia="en-GB" w:bidi="ar-AE"/>
        </w:rPr>
        <w:t xml:space="preserve">samodzielna </w:t>
      </w:r>
      <w:r w:rsidRPr="00A319BC">
        <w:rPr>
          <w:rFonts w:eastAsia="SimSun" w:cstheme="minorHAnsi"/>
          <w:i/>
          <w:lang w:eastAsia="en-GB" w:bidi="ar-AE"/>
        </w:rPr>
        <w:t>eksploatacja jako wykraczająca poza cele związane bezpośrednio z przedmiotem</w:t>
      </w:r>
      <w:ins w:id="6" w:author="Autor">
        <w:r>
          <w:rPr>
            <w:rFonts w:eastAsia="SimSun" w:cstheme="minorHAnsi"/>
            <w:i/>
            <w:lang w:eastAsia="en-GB" w:bidi="ar-AE"/>
          </w:rPr>
          <w:t xml:space="preserve"> Przedsięwzięcia</w:t>
        </w:r>
      </w:ins>
      <w:r w:rsidRPr="00A319BC">
        <w:rPr>
          <w:rFonts w:eastAsia="SimSun" w:cstheme="minorHAnsi"/>
          <w:i/>
          <w:lang w:eastAsia="en-GB" w:bidi="ar-AE"/>
        </w:rPr>
        <w:t xml:space="preserve"> PCP, NCBR w drodze niniejszego Postępowania wyłoni Partnera Strategicznego NCBR. Partner Strategiczny zapewni nieruchomości o cechach opisanych poniżej, umożliwiające stworzenie na nich Instalacji Ułamkowo-Technicznych oraz Demonstratora</w:t>
      </w:r>
      <w:ins w:id="7" w:author="Autor">
        <w:r>
          <w:rPr>
            <w:rFonts w:eastAsia="SimSun" w:cstheme="minorHAnsi"/>
            <w:i/>
            <w:lang w:eastAsia="en-GB" w:bidi="ar-AE"/>
          </w:rPr>
          <w:t xml:space="preserve"> Technologii</w:t>
        </w:r>
      </w:ins>
      <w:r w:rsidRPr="00A319BC">
        <w:rPr>
          <w:rFonts w:eastAsia="SimSun" w:cstheme="minorHAnsi"/>
          <w:i/>
          <w:lang w:eastAsia="en-GB" w:bidi="ar-AE"/>
        </w:rPr>
        <w:t xml:space="preserve"> oraz posiada kompetencje w zakresie ich późniejszego wykorzystania;</w:t>
      </w:r>
    </w:p>
    <w:p w14:paraId="2E21801E" w14:textId="77777777" w:rsidR="008921D2" w:rsidRPr="00A319BC" w:rsidRDefault="008921D2" w:rsidP="008921D2">
      <w:pPr>
        <w:widowControl w:val="0"/>
        <w:autoSpaceDE w:val="0"/>
        <w:autoSpaceDN w:val="0"/>
        <w:adjustRightInd w:val="0"/>
        <w:spacing w:before="60" w:after="60" w:line="276" w:lineRule="auto"/>
        <w:ind w:left="709"/>
        <w:contextualSpacing/>
        <w:jc w:val="both"/>
        <w:rPr>
          <w:rFonts w:eastAsia="SimSun" w:cstheme="minorHAnsi"/>
          <w:i/>
          <w:lang w:eastAsia="en-GB" w:bidi="ar-AE"/>
        </w:rPr>
      </w:pPr>
    </w:p>
    <w:p w14:paraId="563CB7FE" w14:textId="77777777" w:rsidR="008921D2" w:rsidRPr="00A319BC" w:rsidRDefault="008921D2" w:rsidP="008921D2">
      <w:pPr>
        <w:spacing w:before="60" w:after="60" w:line="276" w:lineRule="auto"/>
        <w:contextualSpacing/>
        <w:jc w:val="both"/>
        <w:rPr>
          <w:rFonts w:eastAsia="SimSun" w:cstheme="minorHAnsi"/>
          <w:i/>
          <w:lang w:eastAsia="en-GB" w:bidi="ar-AE"/>
        </w:rPr>
      </w:pPr>
      <w:r w:rsidRPr="00A319BC">
        <w:rPr>
          <w:rFonts w:eastAsia="SimSun" w:cstheme="minorHAnsi"/>
          <w:i/>
          <w:lang w:eastAsia="en-GB" w:bidi="ar-AE"/>
        </w:rPr>
        <w:t>Strony uzgodniły, co następuje:</w:t>
      </w:r>
    </w:p>
    <w:sdt>
      <w:sdtPr>
        <w:rPr>
          <w:rFonts w:asciiTheme="minorHAnsi" w:eastAsiaTheme="minorHAnsi" w:hAnsiTheme="minorHAnsi" w:cstheme="minorHAnsi"/>
          <w:color w:val="auto"/>
          <w:sz w:val="22"/>
          <w:szCs w:val="22"/>
          <w:lang w:eastAsia="en-US"/>
        </w:rPr>
        <w:id w:val="1502002782"/>
        <w:docPartObj>
          <w:docPartGallery w:val="Table of Contents"/>
          <w:docPartUnique/>
        </w:docPartObj>
      </w:sdtPr>
      <w:sdtEndPr>
        <w:rPr>
          <w:bCs/>
          <w:sz w:val="20"/>
          <w:szCs w:val="20"/>
        </w:rPr>
      </w:sdtEndPr>
      <w:sdtContent>
        <w:p w14:paraId="726B74D8" w14:textId="77777777" w:rsidR="008921D2" w:rsidRDefault="008921D2" w:rsidP="008921D2">
          <w:pPr>
            <w:pStyle w:val="Nagwekspisutreci"/>
            <w:spacing w:before="60" w:after="60" w:line="276" w:lineRule="auto"/>
            <w:contextualSpacing/>
            <w:jc w:val="center"/>
            <w:rPr>
              <w:noProof/>
            </w:rPr>
          </w:pPr>
          <w:r w:rsidRPr="00A319BC">
            <w:rPr>
              <w:rFonts w:asciiTheme="minorHAnsi" w:hAnsiTheme="minorHAnsi" w:cstheme="minorHAnsi"/>
              <w:color w:val="000000" w:themeColor="text1"/>
              <w:sz w:val="20"/>
              <w:szCs w:val="20"/>
            </w:rPr>
            <w:t>SPIS TREŚCI</w:t>
          </w:r>
          <w:r w:rsidRPr="00A319BC">
            <w:rPr>
              <w:rFonts w:asciiTheme="minorHAnsi" w:hAnsiTheme="minorHAnsi" w:cstheme="minorHAnsi"/>
              <w:color w:val="000000" w:themeColor="text1"/>
              <w:sz w:val="20"/>
              <w:szCs w:val="20"/>
            </w:rPr>
            <w:fldChar w:fldCharType="begin"/>
          </w:r>
          <w:r w:rsidRPr="00A319BC">
            <w:rPr>
              <w:rFonts w:asciiTheme="minorHAnsi" w:hAnsiTheme="minorHAnsi" w:cstheme="minorHAnsi"/>
              <w:color w:val="000000" w:themeColor="text1"/>
              <w:sz w:val="20"/>
              <w:szCs w:val="20"/>
            </w:rPr>
            <w:instrText xml:space="preserve"> TOC \o "1-3" \h \z \u </w:instrText>
          </w:r>
          <w:r w:rsidRPr="00A319BC">
            <w:rPr>
              <w:rFonts w:asciiTheme="minorHAnsi" w:hAnsiTheme="minorHAnsi" w:cstheme="minorHAnsi"/>
              <w:color w:val="000000" w:themeColor="text1"/>
              <w:sz w:val="20"/>
              <w:szCs w:val="20"/>
            </w:rPr>
            <w:fldChar w:fldCharType="separate"/>
          </w:r>
        </w:p>
        <w:p w14:paraId="1F6E800D" w14:textId="77777777" w:rsidR="008921D2" w:rsidRDefault="00F34CB3" w:rsidP="008921D2">
          <w:pPr>
            <w:pStyle w:val="Spistreci1"/>
            <w:tabs>
              <w:tab w:val="left" w:pos="1320"/>
              <w:tab w:val="right" w:leader="dot" w:pos="8636"/>
            </w:tabs>
            <w:rPr>
              <w:rFonts w:asciiTheme="minorHAnsi" w:eastAsiaTheme="minorEastAsia" w:hAnsiTheme="minorHAnsi"/>
              <w:noProof/>
              <w:lang w:eastAsia="pl-PL"/>
            </w:rPr>
          </w:pPr>
          <w:hyperlink w:anchor="_Toc76392359" w:history="1">
            <w:r w:rsidR="008921D2" w:rsidRPr="00BD3860">
              <w:rPr>
                <w:rStyle w:val="Hipercze"/>
                <w:rFonts w:cstheme="minorHAnsi"/>
                <w:noProof/>
              </w:rPr>
              <w:t>ROZDZIAŁ I.</w:t>
            </w:r>
            <w:r w:rsidR="008921D2">
              <w:rPr>
                <w:rFonts w:asciiTheme="minorHAnsi" w:eastAsiaTheme="minorEastAsia" w:hAnsiTheme="minorHAnsi"/>
                <w:noProof/>
                <w:lang w:eastAsia="pl-PL"/>
              </w:rPr>
              <w:tab/>
            </w:r>
            <w:r w:rsidR="008921D2" w:rsidRPr="00BD3860">
              <w:rPr>
                <w:rStyle w:val="Hipercze"/>
                <w:rFonts w:cstheme="minorHAnsi"/>
                <w:noProof/>
              </w:rPr>
              <w:t>POSTANOWIENIA OGÓLNE</w:t>
            </w:r>
            <w:r w:rsidR="008921D2">
              <w:rPr>
                <w:noProof/>
                <w:webHidden/>
              </w:rPr>
              <w:tab/>
            </w:r>
            <w:r w:rsidR="008921D2">
              <w:rPr>
                <w:noProof/>
                <w:webHidden/>
              </w:rPr>
              <w:fldChar w:fldCharType="begin"/>
            </w:r>
            <w:r w:rsidR="008921D2">
              <w:rPr>
                <w:noProof/>
                <w:webHidden/>
              </w:rPr>
              <w:instrText xml:space="preserve"> PAGEREF _Toc76392359 \h </w:instrText>
            </w:r>
            <w:r w:rsidR="008921D2">
              <w:rPr>
                <w:noProof/>
                <w:webHidden/>
              </w:rPr>
            </w:r>
            <w:r w:rsidR="008921D2">
              <w:rPr>
                <w:noProof/>
                <w:webHidden/>
              </w:rPr>
              <w:fldChar w:fldCharType="separate"/>
            </w:r>
            <w:r w:rsidR="008921D2">
              <w:rPr>
                <w:noProof/>
                <w:webHidden/>
              </w:rPr>
              <w:t>4</w:t>
            </w:r>
            <w:r w:rsidR="008921D2">
              <w:rPr>
                <w:noProof/>
                <w:webHidden/>
              </w:rPr>
              <w:fldChar w:fldCharType="end"/>
            </w:r>
          </w:hyperlink>
        </w:p>
        <w:p w14:paraId="6D3336AE" w14:textId="77777777" w:rsidR="008921D2" w:rsidRDefault="00F34CB3" w:rsidP="008921D2">
          <w:pPr>
            <w:pStyle w:val="Spistreci2"/>
            <w:rPr>
              <w:rFonts w:asciiTheme="minorHAnsi" w:eastAsiaTheme="minorEastAsia" w:hAnsiTheme="minorHAnsi"/>
              <w:noProof/>
              <w:lang w:eastAsia="pl-PL"/>
            </w:rPr>
          </w:pPr>
          <w:hyperlink w:anchor="_Toc76392360" w:history="1">
            <w:r w:rsidR="008921D2" w:rsidRPr="00BD3860">
              <w:rPr>
                <w:rStyle w:val="Hipercze"/>
                <w:rFonts w:cstheme="minorHAnsi"/>
                <w:noProof/>
              </w:rPr>
              <w:t>ART. 1.</w:t>
            </w:r>
            <w:r w:rsidR="008921D2">
              <w:rPr>
                <w:rFonts w:asciiTheme="minorHAnsi" w:eastAsiaTheme="minorEastAsia" w:hAnsiTheme="minorHAnsi"/>
                <w:noProof/>
                <w:lang w:eastAsia="pl-PL"/>
              </w:rPr>
              <w:tab/>
            </w:r>
            <w:r w:rsidR="008921D2" w:rsidRPr="00BD3860">
              <w:rPr>
                <w:rStyle w:val="Hipercze"/>
                <w:rFonts w:cstheme="minorHAnsi"/>
                <w:noProof/>
              </w:rPr>
              <w:t>[PRZEDMIOT UMOWY]</w:t>
            </w:r>
            <w:r w:rsidR="008921D2">
              <w:rPr>
                <w:noProof/>
                <w:webHidden/>
              </w:rPr>
              <w:tab/>
            </w:r>
            <w:r w:rsidR="008921D2">
              <w:rPr>
                <w:noProof/>
                <w:webHidden/>
              </w:rPr>
              <w:fldChar w:fldCharType="begin"/>
            </w:r>
            <w:r w:rsidR="008921D2">
              <w:rPr>
                <w:noProof/>
                <w:webHidden/>
              </w:rPr>
              <w:instrText xml:space="preserve"> PAGEREF _Toc76392360 \h </w:instrText>
            </w:r>
            <w:r w:rsidR="008921D2">
              <w:rPr>
                <w:noProof/>
                <w:webHidden/>
              </w:rPr>
            </w:r>
            <w:r w:rsidR="008921D2">
              <w:rPr>
                <w:noProof/>
                <w:webHidden/>
              </w:rPr>
              <w:fldChar w:fldCharType="separate"/>
            </w:r>
            <w:r w:rsidR="008921D2">
              <w:rPr>
                <w:noProof/>
                <w:webHidden/>
              </w:rPr>
              <w:t>4</w:t>
            </w:r>
            <w:r w:rsidR="008921D2">
              <w:rPr>
                <w:noProof/>
                <w:webHidden/>
              </w:rPr>
              <w:fldChar w:fldCharType="end"/>
            </w:r>
          </w:hyperlink>
        </w:p>
        <w:p w14:paraId="60C5A7BF" w14:textId="77777777" w:rsidR="008921D2" w:rsidRDefault="00F34CB3" w:rsidP="008921D2">
          <w:pPr>
            <w:pStyle w:val="Spistreci2"/>
            <w:rPr>
              <w:rFonts w:asciiTheme="minorHAnsi" w:eastAsiaTheme="minorEastAsia" w:hAnsiTheme="minorHAnsi"/>
              <w:noProof/>
              <w:lang w:eastAsia="pl-PL"/>
            </w:rPr>
          </w:pPr>
          <w:hyperlink w:anchor="_Toc76392361" w:history="1">
            <w:r w:rsidR="008921D2" w:rsidRPr="00BD3860">
              <w:rPr>
                <w:rStyle w:val="Hipercze"/>
                <w:rFonts w:cstheme="minorHAnsi"/>
                <w:noProof/>
              </w:rPr>
              <w:t>ART. 2.</w:t>
            </w:r>
            <w:r w:rsidR="008921D2">
              <w:rPr>
                <w:rFonts w:asciiTheme="minorHAnsi" w:eastAsiaTheme="minorEastAsia" w:hAnsiTheme="minorHAnsi"/>
                <w:noProof/>
                <w:lang w:eastAsia="pl-PL"/>
              </w:rPr>
              <w:tab/>
            </w:r>
            <w:r w:rsidR="008921D2" w:rsidRPr="00BD3860">
              <w:rPr>
                <w:rStyle w:val="Hipercze"/>
                <w:rFonts w:cstheme="minorHAnsi"/>
                <w:noProof/>
              </w:rPr>
              <w:t>[ETAPY REALIZACJI UMOWY]</w:t>
            </w:r>
            <w:r w:rsidR="008921D2">
              <w:rPr>
                <w:noProof/>
                <w:webHidden/>
              </w:rPr>
              <w:tab/>
            </w:r>
            <w:r w:rsidR="008921D2">
              <w:rPr>
                <w:noProof/>
                <w:webHidden/>
              </w:rPr>
              <w:fldChar w:fldCharType="begin"/>
            </w:r>
            <w:r w:rsidR="008921D2">
              <w:rPr>
                <w:noProof/>
                <w:webHidden/>
              </w:rPr>
              <w:instrText xml:space="preserve"> PAGEREF _Toc76392361 \h </w:instrText>
            </w:r>
            <w:r w:rsidR="008921D2">
              <w:rPr>
                <w:noProof/>
                <w:webHidden/>
              </w:rPr>
            </w:r>
            <w:r w:rsidR="008921D2">
              <w:rPr>
                <w:noProof/>
                <w:webHidden/>
              </w:rPr>
              <w:fldChar w:fldCharType="separate"/>
            </w:r>
            <w:r w:rsidR="008921D2">
              <w:rPr>
                <w:noProof/>
                <w:webHidden/>
              </w:rPr>
              <w:t>6</w:t>
            </w:r>
            <w:r w:rsidR="008921D2">
              <w:rPr>
                <w:noProof/>
                <w:webHidden/>
              </w:rPr>
              <w:fldChar w:fldCharType="end"/>
            </w:r>
          </w:hyperlink>
        </w:p>
        <w:p w14:paraId="19C13204" w14:textId="77777777" w:rsidR="008921D2" w:rsidRDefault="00F34CB3" w:rsidP="008921D2">
          <w:pPr>
            <w:pStyle w:val="Spistreci2"/>
            <w:rPr>
              <w:rFonts w:asciiTheme="minorHAnsi" w:eastAsiaTheme="minorEastAsia" w:hAnsiTheme="minorHAnsi"/>
              <w:noProof/>
              <w:lang w:eastAsia="pl-PL"/>
            </w:rPr>
          </w:pPr>
          <w:hyperlink w:anchor="_Toc76392362" w:history="1">
            <w:r w:rsidR="008921D2" w:rsidRPr="00BD3860">
              <w:rPr>
                <w:rStyle w:val="Hipercze"/>
                <w:rFonts w:cstheme="minorHAnsi"/>
                <w:noProof/>
              </w:rPr>
              <w:t>ART. 3.</w:t>
            </w:r>
            <w:r w:rsidR="008921D2">
              <w:rPr>
                <w:rFonts w:asciiTheme="minorHAnsi" w:eastAsiaTheme="minorEastAsia" w:hAnsiTheme="minorHAnsi"/>
                <w:noProof/>
                <w:lang w:eastAsia="pl-PL"/>
              </w:rPr>
              <w:tab/>
            </w:r>
            <w:r w:rsidR="008921D2" w:rsidRPr="00BD3860">
              <w:rPr>
                <w:rStyle w:val="Hipercze"/>
                <w:rFonts w:cstheme="minorHAnsi"/>
                <w:noProof/>
              </w:rPr>
              <w:t>[HARMONOGRAM]</w:t>
            </w:r>
            <w:r w:rsidR="008921D2">
              <w:rPr>
                <w:noProof/>
                <w:webHidden/>
              </w:rPr>
              <w:tab/>
            </w:r>
            <w:r w:rsidR="008921D2">
              <w:rPr>
                <w:noProof/>
                <w:webHidden/>
              </w:rPr>
              <w:fldChar w:fldCharType="begin"/>
            </w:r>
            <w:r w:rsidR="008921D2">
              <w:rPr>
                <w:noProof/>
                <w:webHidden/>
              </w:rPr>
              <w:instrText xml:space="preserve"> PAGEREF _Toc76392362 \h </w:instrText>
            </w:r>
            <w:r w:rsidR="008921D2">
              <w:rPr>
                <w:noProof/>
                <w:webHidden/>
              </w:rPr>
            </w:r>
            <w:r w:rsidR="008921D2">
              <w:rPr>
                <w:noProof/>
                <w:webHidden/>
              </w:rPr>
              <w:fldChar w:fldCharType="separate"/>
            </w:r>
            <w:r w:rsidR="008921D2">
              <w:rPr>
                <w:noProof/>
                <w:webHidden/>
              </w:rPr>
              <w:t>6</w:t>
            </w:r>
            <w:r w:rsidR="008921D2">
              <w:rPr>
                <w:noProof/>
                <w:webHidden/>
              </w:rPr>
              <w:fldChar w:fldCharType="end"/>
            </w:r>
          </w:hyperlink>
        </w:p>
        <w:p w14:paraId="23A87EF3" w14:textId="77777777" w:rsidR="008921D2" w:rsidRDefault="00F34CB3" w:rsidP="008921D2">
          <w:pPr>
            <w:pStyle w:val="Spistreci2"/>
            <w:rPr>
              <w:rFonts w:asciiTheme="minorHAnsi" w:eastAsiaTheme="minorEastAsia" w:hAnsiTheme="minorHAnsi"/>
              <w:noProof/>
              <w:lang w:eastAsia="pl-PL"/>
            </w:rPr>
          </w:pPr>
          <w:hyperlink w:anchor="_Toc76392363" w:history="1">
            <w:r w:rsidR="008921D2" w:rsidRPr="00BD3860">
              <w:rPr>
                <w:rStyle w:val="Hipercze"/>
                <w:rFonts w:cstheme="minorHAnsi"/>
                <w:noProof/>
              </w:rPr>
              <w:t>ART. 4.</w:t>
            </w:r>
            <w:r w:rsidR="008921D2">
              <w:rPr>
                <w:rFonts w:asciiTheme="minorHAnsi" w:eastAsiaTheme="minorEastAsia" w:hAnsiTheme="minorHAnsi"/>
                <w:noProof/>
                <w:lang w:eastAsia="pl-PL"/>
              </w:rPr>
              <w:tab/>
            </w:r>
            <w:r w:rsidR="008921D2" w:rsidRPr="00BD3860">
              <w:rPr>
                <w:rStyle w:val="Hipercze"/>
                <w:rFonts w:cstheme="minorHAnsi"/>
                <w:noProof/>
              </w:rPr>
              <w:t>[RYZYKA]</w:t>
            </w:r>
            <w:r w:rsidR="008921D2">
              <w:rPr>
                <w:noProof/>
                <w:webHidden/>
              </w:rPr>
              <w:tab/>
            </w:r>
            <w:r w:rsidR="008921D2">
              <w:rPr>
                <w:noProof/>
                <w:webHidden/>
              </w:rPr>
              <w:fldChar w:fldCharType="begin"/>
            </w:r>
            <w:r w:rsidR="008921D2">
              <w:rPr>
                <w:noProof/>
                <w:webHidden/>
              </w:rPr>
              <w:instrText xml:space="preserve"> PAGEREF _Toc76392363 \h </w:instrText>
            </w:r>
            <w:r w:rsidR="008921D2">
              <w:rPr>
                <w:noProof/>
                <w:webHidden/>
              </w:rPr>
            </w:r>
            <w:r w:rsidR="008921D2">
              <w:rPr>
                <w:noProof/>
                <w:webHidden/>
              </w:rPr>
              <w:fldChar w:fldCharType="separate"/>
            </w:r>
            <w:r w:rsidR="008921D2">
              <w:rPr>
                <w:noProof/>
                <w:webHidden/>
              </w:rPr>
              <w:t>6</w:t>
            </w:r>
            <w:r w:rsidR="008921D2">
              <w:rPr>
                <w:noProof/>
                <w:webHidden/>
              </w:rPr>
              <w:fldChar w:fldCharType="end"/>
            </w:r>
          </w:hyperlink>
        </w:p>
        <w:p w14:paraId="121AEC4C" w14:textId="77777777" w:rsidR="008921D2" w:rsidRDefault="00F34CB3" w:rsidP="008921D2">
          <w:pPr>
            <w:pStyle w:val="Spistreci1"/>
            <w:tabs>
              <w:tab w:val="left" w:pos="1320"/>
              <w:tab w:val="right" w:leader="dot" w:pos="8636"/>
            </w:tabs>
            <w:rPr>
              <w:rFonts w:asciiTheme="minorHAnsi" w:eastAsiaTheme="minorEastAsia" w:hAnsiTheme="minorHAnsi"/>
              <w:noProof/>
              <w:lang w:eastAsia="pl-PL"/>
            </w:rPr>
          </w:pPr>
          <w:hyperlink w:anchor="_Toc76392364" w:history="1">
            <w:r w:rsidR="008921D2" w:rsidRPr="00BD3860">
              <w:rPr>
                <w:rStyle w:val="Hipercze"/>
                <w:rFonts w:cstheme="minorHAnsi"/>
                <w:noProof/>
              </w:rPr>
              <w:t>ROZDZIAŁ II.</w:t>
            </w:r>
            <w:r w:rsidR="008921D2">
              <w:rPr>
                <w:rFonts w:asciiTheme="minorHAnsi" w:eastAsiaTheme="minorEastAsia" w:hAnsiTheme="minorHAnsi"/>
                <w:noProof/>
                <w:lang w:eastAsia="pl-PL"/>
              </w:rPr>
              <w:tab/>
            </w:r>
            <w:r w:rsidR="008921D2" w:rsidRPr="00BD3860">
              <w:rPr>
                <w:rStyle w:val="Hipercze"/>
                <w:rFonts w:cstheme="minorHAnsi"/>
                <w:noProof/>
              </w:rPr>
              <w:t>ZOBOWIĄZANIA OGÓLNE STRON I ZAPEWNIENIA</w:t>
            </w:r>
            <w:r w:rsidR="008921D2">
              <w:rPr>
                <w:noProof/>
                <w:webHidden/>
              </w:rPr>
              <w:tab/>
            </w:r>
            <w:r w:rsidR="008921D2">
              <w:rPr>
                <w:noProof/>
                <w:webHidden/>
              </w:rPr>
              <w:fldChar w:fldCharType="begin"/>
            </w:r>
            <w:r w:rsidR="008921D2">
              <w:rPr>
                <w:noProof/>
                <w:webHidden/>
              </w:rPr>
              <w:instrText xml:space="preserve"> PAGEREF _Toc76392364 \h </w:instrText>
            </w:r>
            <w:r w:rsidR="008921D2">
              <w:rPr>
                <w:noProof/>
                <w:webHidden/>
              </w:rPr>
            </w:r>
            <w:r w:rsidR="008921D2">
              <w:rPr>
                <w:noProof/>
                <w:webHidden/>
              </w:rPr>
              <w:fldChar w:fldCharType="separate"/>
            </w:r>
            <w:r w:rsidR="008921D2">
              <w:rPr>
                <w:noProof/>
                <w:webHidden/>
              </w:rPr>
              <w:t>7</w:t>
            </w:r>
            <w:r w:rsidR="008921D2">
              <w:rPr>
                <w:noProof/>
                <w:webHidden/>
              </w:rPr>
              <w:fldChar w:fldCharType="end"/>
            </w:r>
          </w:hyperlink>
        </w:p>
        <w:p w14:paraId="2DE7E60B" w14:textId="77777777" w:rsidR="008921D2" w:rsidRDefault="00F34CB3" w:rsidP="008921D2">
          <w:pPr>
            <w:pStyle w:val="Spistreci2"/>
            <w:rPr>
              <w:rFonts w:asciiTheme="minorHAnsi" w:eastAsiaTheme="minorEastAsia" w:hAnsiTheme="minorHAnsi"/>
              <w:noProof/>
              <w:lang w:eastAsia="pl-PL"/>
            </w:rPr>
          </w:pPr>
          <w:hyperlink w:anchor="_Toc76392365" w:history="1">
            <w:r w:rsidR="008921D2" w:rsidRPr="00BD3860">
              <w:rPr>
                <w:rStyle w:val="Hipercze"/>
                <w:rFonts w:cstheme="minorHAnsi"/>
                <w:noProof/>
              </w:rPr>
              <w:t>ART. 5.</w:t>
            </w:r>
            <w:r w:rsidR="008921D2">
              <w:rPr>
                <w:rFonts w:asciiTheme="minorHAnsi" w:eastAsiaTheme="minorEastAsia" w:hAnsiTheme="minorHAnsi"/>
                <w:noProof/>
                <w:lang w:eastAsia="pl-PL"/>
              </w:rPr>
              <w:tab/>
            </w:r>
            <w:r w:rsidR="008921D2" w:rsidRPr="00BD3860">
              <w:rPr>
                <w:rStyle w:val="Hipercze"/>
                <w:rFonts w:cstheme="minorHAnsi"/>
                <w:noProof/>
              </w:rPr>
              <w:t>[ZOBOWIĄZANIA I ZAPEWNIENIA STRON]</w:t>
            </w:r>
            <w:r w:rsidR="008921D2">
              <w:rPr>
                <w:noProof/>
                <w:webHidden/>
              </w:rPr>
              <w:tab/>
            </w:r>
            <w:r w:rsidR="008921D2">
              <w:rPr>
                <w:noProof/>
                <w:webHidden/>
              </w:rPr>
              <w:fldChar w:fldCharType="begin"/>
            </w:r>
            <w:r w:rsidR="008921D2">
              <w:rPr>
                <w:noProof/>
                <w:webHidden/>
              </w:rPr>
              <w:instrText xml:space="preserve"> PAGEREF _Toc76392365 \h </w:instrText>
            </w:r>
            <w:r w:rsidR="008921D2">
              <w:rPr>
                <w:noProof/>
                <w:webHidden/>
              </w:rPr>
            </w:r>
            <w:r w:rsidR="008921D2">
              <w:rPr>
                <w:noProof/>
                <w:webHidden/>
              </w:rPr>
              <w:fldChar w:fldCharType="separate"/>
            </w:r>
            <w:r w:rsidR="008921D2">
              <w:rPr>
                <w:noProof/>
                <w:webHidden/>
              </w:rPr>
              <w:t>7</w:t>
            </w:r>
            <w:r w:rsidR="008921D2">
              <w:rPr>
                <w:noProof/>
                <w:webHidden/>
              </w:rPr>
              <w:fldChar w:fldCharType="end"/>
            </w:r>
          </w:hyperlink>
        </w:p>
        <w:p w14:paraId="347103F2" w14:textId="77777777" w:rsidR="008921D2" w:rsidRDefault="00F34CB3" w:rsidP="008921D2">
          <w:pPr>
            <w:pStyle w:val="Spistreci2"/>
            <w:rPr>
              <w:rFonts w:asciiTheme="minorHAnsi" w:eastAsiaTheme="minorEastAsia" w:hAnsiTheme="minorHAnsi"/>
              <w:noProof/>
              <w:lang w:eastAsia="pl-PL"/>
            </w:rPr>
          </w:pPr>
          <w:hyperlink w:anchor="_Toc76392366" w:history="1">
            <w:r w:rsidR="008921D2" w:rsidRPr="00BD3860">
              <w:rPr>
                <w:rStyle w:val="Hipercze"/>
                <w:rFonts w:cstheme="minorHAnsi"/>
                <w:noProof/>
              </w:rPr>
              <w:t>ART. 6.</w:t>
            </w:r>
            <w:r w:rsidR="008921D2">
              <w:rPr>
                <w:rFonts w:asciiTheme="minorHAnsi" w:eastAsiaTheme="minorEastAsia" w:hAnsiTheme="minorHAnsi"/>
                <w:noProof/>
                <w:lang w:eastAsia="pl-PL"/>
              </w:rPr>
              <w:tab/>
            </w:r>
            <w:r w:rsidR="008921D2" w:rsidRPr="00BD3860">
              <w:rPr>
                <w:rStyle w:val="Hipercze"/>
                <w:rFonts w:cstheme="minorHAnsi"/>
                <w:noProof/>
              </w:rPr>
              <w:t>[ZOBOWIĄZANIA I ZAPEWNIENIA OGÓLNE PARTNERA]</w:t>
            </w:r>
            <w:r w:rsidR="008921D2">
              <w:rPr>
                <w:noProof/>
                <w:webHidden/>
              </w:rPr>
              <w:tab/>
            </w:r>
            <w:r w:rsidR="008921D2">
              <w:rPr>
                <w:noProof/>
                <w:webHidden/>
              </w:rPr>
              <w:fldChar w:fldCharType="begin"/>
            </w:r>
            <w:r w:rsidR="008921D2">
              <w:rPr>
                <w:noProof/>
                <w:webHidden/>
              </w:rPr>
              <w:instrText xml:space="preserve"> PAGEREF _Toc76392366 \h </w:instrText>
            </w:r>
            <w:r w:rsidR="008921D2">
              <w:rPr>
                <w:noProof/>
                <w:webHidden/>
              </w:rPr>
            </w:r>
            <w:r w:rsidR="008921D2">
              <w:rPr>
                <w:noProof/>
                <w:webHidden/>
              </w:rPr>
              <w:fldChar w:fldCharType="separate"/>
            </w:r>
            <w:r w:rsidR="008921D2">
              <w:rPr>
                <w:noProof/>
                <w:webHidden/>
              </w:rPr>
              <w:t>7</w:t>
            </w:r>
            <w:r w:rsidR="008921D2">
              <w:rPr>
                <w:noProof/>
                <w:webHidden/>
              </w:rPr>
              <w:fldChar w:fldCharType="end"/>
            </w:r>
          </w:hyperlink>
        </w:p>
        <w:p w14:paraId="6EB12D7C" w14:textId="77777777" w:rsidR="008921D2" w:rsidRDefault="00F34CB3" w:rsidP="008921D2">
          <w:pPr>
            <w:pStyle w:val="Spistreci1"/>
            <w:tabs>
              <w:tab w:val="left" w:pos="1540"/>
              <w:tab w:val="right" w:leader="dot" w:pos="8636"/>
            </w:tabs>
            <w:rPr>
              <w:rFonts w:asciiTheme="minorHAnsi" w:eastAsiaTheme="minorEastAsia" w:hAnsiTheme="minorHAnsi"/>
              <w:noProof/>
              <w:lang w:eastAsia="pl-PL"/>
            </w:rPr>
          </w:pPr>
          <w:hyperlink w:anchor="_Toc76392367" w:history="1">
            <w:r w:rsidR="008921D2" w:rsidRPr="00BD3860">
              <w:rPr>
                <w:rStyle w:val="Hipercze"/>
                <w:rFonts w:cstheme="minorHAnsi"/>
                <w:noProof/>
              </w:rPr>
              <w:t>ROZDZIAŁ III.</w:t>
            </w:r>
            <w:r w:rsidR="008921D2">
              <w:rPr>
                <w:rFonts w:asciiTheme="minorHAnsi" w:eastAsiaTheme="minorEastAsia" w:hAnsiTheme="minorHAnsi"/>
                <w:noProof/>
                <w:lang w:eastAsia="pl-PL"/>
              </w:rPr>
              <w:tab/>
            </w:r>
            <w:r w:rsidR="008921D2" w:rsidRPr="00BD3860">
              <w:rPr>
                <w:rStyle w:val="Hipercze"/>
                <w:rFonts w:cstheme="minorHAnsi"/>
                <w:noProof/>
              </w:rPr>
              <w:t>PRZYGOTOWANIE PRZEDSIĘWZIĘCIA</w:t>
            </w:r>
            <w:r w:rsidR="008921D2">
              <w:rPr>
                <w:noProof/>
                <w:webHidden/>
              </w:rPr>
              <w:tab/>
            </w:r>
            <w:r w:rsidR="008921D2">
              <w:rPr>
                <w:noProof/>
                <w:webHidden/>
              </w:rPr>
              <w:fldChar w:fldCharType="begin"/>
            </w:r>
            <w:r w:rsidR="008921D2">
              <w:rPr>
                <w:noProof/>
                <w:webHidden/>
              </w:rPr>
              <w:instrText xml:space="preserve"> PAGEREF _Toc76392367 \h </w:instrText>
            </w:r>
            <w:r w:rsidR="008921D2">
              <w:rPr>
                <w:noProof/>
                <w:webHidden/>
              </w:rPr>
            </w:r>
            <w:r w:rsidR="008921D2">
              <w:rPr>
                <w:noProof/>
                <w:webHidden/>
              </w:rPr>
              <w:fldChar w:fldCharType="separate"/>
            </w:r>
            <w:r w:rsidR="008921D2">
              <w:rPr>
                <w:noProof/>
                <w:webHidden/>
              </w:rPr>
              <w:t>10</w:t>
            </w:r>
            <w:r w:rsidR="008921D2">
              <w:rPr>
                <w:noProof/>
                <w:webHidden/>
              </w:rPr>
              <w:fldChar w:fldCharType="end"/>
            </w:r>
          </w:hyperlink>
        </w:p>
        <w:p w14:paraId="1E2ACE55" w14:textId="77777777" w:rsidR="008921D2" w:rsidRDefault="00F34CB3" w:rsidP="008921D2">
          <w:pPr>
            <w:pStyle w:val="Spistreci2"/>
            <w:rPr>
              <w:rFonts w:asciiTheme="minorHAnsi" w:eastAsiaTheme="minorEastAsia" w:hAnsiTheme="minorHAnsi"/>
              <w:noProof/>
              <w:lang w:eastAsia="pl-PL"/>
            </w:rPr>
          </w:pPr>
          <w:hyperlink w:anchor="_Toc76392368" w:history="1">
            <w:r w:rsidR="008921D2" w:rsidRPr="00BD3860">
              <w:rPr>
                <w:rStyle w:val="Hipercze"/>
                <w:rFonts w:cstheme="minorHAnsi"/>
                <w:noProof/>
              </w:rPr>
              <w:t>ART. 7.</w:t>
            </w:r>
            <w:r w:rsidR="008921D2">
              <w:rPr>
                <w:rFonts w:asciiTheme="minorHAnsi" w:eastAsiaTheme="minorEastAsia" w:hAnsiTheme="minorHAnsi"/>
                <w:noProof/>
                <w:lang w:eastAsia="pl-PL"/>
              </w:rPr>
              <w:tab/>
            </w:r>
            <w:r w:rsidR="008921D2" w:rsidRPr="00BD3860">
              <w:rPr>
                <w:rStyle w:val="Hipercze"/>
                <w:rFonts w:cstheme="minorHAnsi"/>
                <w:noProof/>
              </w:rPr>
              <w:t>[WYMOGI DOTYCZĄCE NIERUCHOMOŚCI]</w:t>
            </w:r>
            <w:r w:rsidR="008921D2">
              <w:rPr>
                <w:noProof/>
                <w:webHidden/>
              </w:rPr>
              <w:tab/>
            </w:r>
            <w:r w:rsidR="008921D2">
              <w:rPr>
                <w:noProof/>
                <w:webHidden/>
              </w:rPr>
              <w:fldChar w:fldCharType="begin"/>
            </w:r>
            <w:r w:rsidR="008921D2">
              <w:rPr>
                <w:noProof/>
                <w:webHidden/>
              </w:rPr>
              <w:instrText xml:space="preserve"> PAGEREF _Toc76392368 \h </w:instrText>
            </w:r>
            <w:r w:rsidR="008921D2">
              <w:rPr>
                <w:noProof/>
                <w:webHidden/>
              </w:rPr>
            </w:r>
            <w:r w:rsidR="008921D2">
              <w:rPr>
                <w:noProof/>
                <w:webHidden/>
              </w:rPr>
              <w:fldChar w:fldCharType="separate"/>
            </w:r>
            <w:r w:rsidR="008921D2">
              <w:rPr>
                <w:noProof/>
                <w:webHidden/>
              </w:rPr>
              <w:t>10</w:t>
            </w:r>
            <w:r w:rsidR="008921D2">
              <w:rPr>
                <w:noProof/>
                <w:webHidden/>
              </w:rPr>
              <w:fldChar w:fldCharType="end"/>
            </w:r>
          </w:hyperlink>
        </w:p>
        <w:p w14:paraId="6B3A5616" w14:textId="77777777" w:rsidR="008921D2" w:rsidRDefault="00F34CB3" w:rsidP="008921D2">
          <w:pPr>
            <w:pStyle w:val="Spistreci1"/>
            <w:tabs>
              <w:tab w:val="left" w:pos="1540"/>
              <w:tab w:val="right" w:leader="dot" w:pos="8636"/>
            </w:tabs>
            <w:rPr>
              <w:rFonts w:asciiTheme="minorHAnsi" w:eastAsiaTheme="minorEastAsia" w:hAnsiTheme="minorHAnsi"/>
              <w:noProof/>
              <w:lang w:eastAsia="pl-PL"/>
            </w:rPr>
          </w:pPr>
          <w:hyperlink w:anchor="_Toc76392369" w:history="1">
            <w:r w:rsidR="008921D2" w:rsidRPr="00BD3860">
              <w:rPr>
                <w:rStyle w:val="Hipercze"/>
                <w:rFonts w:cstheme="minorHAnsi"/>
                <w:noProof/>
              </w:rPr>
              <w:t>ROZDZIAŁ IV.</w:t>
            </w:r>
            <w:r w:rsidR="008921D2">
              <w:rPr>
                <w:rFonts w:asciiTheme="minorHAnsi" w:eastAsiaTheme="minorEastAsia" w:hAnsiTheme="minorHAnsi"/>
                <w:noProof/>
                <w:lang w:eastAsia="pl-PL"/>
              </w:rPr>
              <w:tab/>
            </w:r>
            <w:r w:rsidR="008921D2" w:rsidRPr="00BD3860">
              <w:rPr>
                <w:rStyle w:val="Hipercze"/>
                <w:rFonts w:cstheme="minorHAnsi"/>
                <w:noProof/>
              </w:rPr>
              <w:t>WSPÓŁPRACA ZWIĄZANA Z PCP</w:t>
            </w:r>
            <w:r w:rsidR="008921D2">
              <w:rPr>
                <w:noProof/>
                <w:webHidden/>
              </w:rPr>
              <w:tab/>
            </w:r>
            <w:r w:rsidR="008921D2">
              <w:rPr>
                <w:noProof/>
                <w:webHidden/>
              </w:rPr>
              <w:fldChar w:fldCharType="begin"/>
            </w:r>
            <w:r w:rsidR="008921D2">
              <w:rPr>
                <w:noProof/>
                <w:webHidden/>
              </w:rPr>
              <w:instrText xml:space="preserve"> PAGEREF _Toc76392369 \h </w:instrText>
            </w:r>
            <w:r w:rsidR="008921D2">
              <w:rPr>
                <w:noProof/>
                <w:webHidden/>
              </w:rPr>
            </w:r>
            <w:r w:rsidR="008921D2">
              <w:rPr>
                <w:noProof/>
                <w:webHidden/>
              </w:rPr>
              <w:fldChar w:fldCharType="separate"/>
            </w:r>
            <w:r w:rsidR="008921D2">
              <w:rPr>
                <w:noProof/>
                <w:webHidden/>
              </w:rPr>
              <w:t>11</w:t>
            </w:r>
            <w:r w:rsidR="008921D2">
              <w:rPr>
                <w:noProof/>
                <w:webHidden/>
              </w:rPr>
              <w:fldChar w:fldCharType="end"/>
            </w:r>
          </w:hyperlink>
        </w:p>
        <w:p w14:paraId="38058793" w14:textId="77777777" w:rsidR="008921D2" w:rsidRDefault="00F34CB3" w:rsidP="008921D2">
          <w:pPr>
            <w:pStyle w:val="Spistreci2"/>
            <w:rPr>
              <w:rFonts w:asciiTheme="minorHAnsi" w:eastAsiaTheme="minorEastAsia" w:hAnsiTheme="minorHAnsi"/>
              <w:noProof/>
              <w:lang w:eastAsia="pl-PL"/>
            </w:rPr>
          </w:pPr>
          <w:hyperlink w:anchor="_Toc76392370" w:history="1">
            <w:r w:rsidR="008921D2" w:rsidRPr="00BD3860">
              <w:rPr>
                <w:rStyle w:val="Hipercze"/>
                <w:rFonts w:cstheme="minorHAnsi"/>
                <w:noProof/>
              </w:rPr>
              <w:t>ART. 8.</w:t>
            </w:r>
            <w:r w:rsidR="008921D2">
              <w:rPr>
                <w:rFonts w:asciiTheme="minorHAnsi" w:eastAsiaTheme="minorEastAsia" w:hAnsiTheme="minorHAnsi"/>
                <w:noProof/>
                <w:lang w:eastAsia="pl-PL"/>
              </w:rPr>
              <w:tab/>
            </w:r>
            <w:r w:rsidR="008921D2" w:rsidRPr="00BD3860">
              <w:rPr>
                <w:rStyle w:val="Hipercze"/>
                <w:rFonts w:cstheme="minorHAnsi"/>
                <w:noProof/>
              </w:rPr>
              <w:t>[PROCES INWESTYCYJNY]</w:t>
            </w:r>
            <w:r w:rsidR="008921D2">
              <w:rPr>
                <w:noProof/>
                <w:webHidden/>
              </w:rPr>
              <w:tab/>
            </w:r>
            <w:r w:rsidR="008921D2">
              <w:rPr>
                <w:noProof/>
                <w:webHidden/>
              </w:rPr>
              <w:fldChar w:fldCharType="begin"/>
            </w:r>
            <w:r w:rsidR="008921D2">
              <w:rPr>
                <w:noProof/>
                <w:webHidden/>
              </w:rPr>
              <w:instrText xml:space="preserve"> PAGEREF _Toc76392370 \h </w:instrText>
            </w:r>
            <w:r w:rsidR="008921D2">
              <w:rPr>
                <w:noProof/>
                <w:webHidden/>
              </w:rPr>
            </w:r>
            <w:r w:rsidR="008921D2">
              <w:rPr>
                <w:noProof/>
                <w:webHidden/>
              </w:rPr>
              <w:fldChar w:fldCharType="separate"/>
            </w:r>
            <w:r w:rsidR="008921D2">
              <w:rPr>
                <w:noProof/>
                <w:webHidden/>
              </w:rPr>
              <w:t>11</w:t>
            </w:r>
            <w:r w:rsidR="008921D2">
              <w:rPr>
                <w:noProof/>
                <w:webHidden/>
              </w:rPr>
              <w:fldChar w:fldCharType="end"/>
            </w:r>
          </w:hyperlink>
        </w:p>
        <w:p w14:paraId="472ED65D" w14:textId="77777777" w:rsidR="008921D2" w:rsidRDefault="00F34CB3" w:rsidP="008921D2">
          <w:pPr>
            <w:pStyle w:val="Spistreci2"/>
            <w:rPr>
              <w:rFonts w:asciiTheme="minorHAnsi" w:eastAsiaTheme="minorEastAsia" w:hAnsiTheme="minorHAnsi"/>
              <w:noProof/>
              <w:lang w:eastAsia="pl-PL"/>
            </w:rPr>
          </w:pPr>
          <w:hyperlink w:anchor="_Toc76392371" w:history="1">
            <w:r w:rsidR="008921D2" w:rsidRPr="00BD3860">
              <w:rPr>
                <w:rStyle w:val="Hipercze"/>
                <w:rFonts w:cstheme="minorHAnsi"/>
                <w:noProof/>
              </w:rPr>
              <w:t>ART. 9.</w:t>
            </w:r>
            <w:r w:rsidR="008921D2">
              <w:rPr>
                <w:rFonts w:asciiTheme="minorHAnsi" w:eastAsiaTheme="minorEastAsia" w:hAnsiTheme="minorHAnsi"/>
                <w:noProof/>
                <w:lang w:eastAsia="pl-PL"/>
              </w:rPr>
              <w:tab/>
            </w:r>
            <w:r w:rsidR="008921D2" w:rsidRPr="00BD3860">
              <w:rPr>
                <w:rStyle w:val="Hipercze"/>
                <w:rFonts w:cstheme="minorHAnsi"/>
                <w:noProof/>
              </w:rPr>
              <w:t>[TESTY I BADANIA]</w:t>
            </w:r>
            <w:r w:rsidR="008921D2">
              <w:rPr>
                <w:noProof/>
                <w:webHidden/>
              </w:rPr>
              <w:tab/>
            </w:r>
            <w:r w:rsidR="008921D2">
              <w:rPr>
                <w:noProof/>
                <w:webHidden/>
              </w:rPr>
              <w:fldChar w:fldCharType="begin"/>
            </w:r>
            <w:r w:rsidR="008921D2">
              <w:rPr>
                <w:noProof/>
                <w:webHidden/>
              </w:rPr>
              <w:instrText xml:space="preserve"> PAGEREF _Toc76392371 \h </w:instrText>
            </w:r>
            <w:r w:rsidR="008921D2">
              <w:rPr>
                <w:noProof/>
                <w:webHidden/>
              </w:rPr>
            </w:r>
            <w:r w:rsidR="008921D2">
              <w:rPr>
                <w:noProof/>
                <w:webHidden/>
              </w:rPr>
              <w:fldChar w:fldCharType="separate"/>
            </w:r>
            <w:r w:rsidR="008921D2">
              <w:rPr>
                <w:noProof/>
                <w:webHidden/>
              </w:rPr>
              <w:t>11</w:t>
            </w:r>
            <w:r w:rsidR="008921D2">
              <w:rPr>
                <w:noProof/>
                <w:webHidden/>
              </w:rPr>
              <w:fldChar w:fldCharType="end"/>
            </w:r>
          </w:hyperlink>
        </w:p>
        <w:p w14:paraId="6AE27DF5" w14:textId="77777777" w:rsidR="008921D2" w:rsidRDefault="00F34CB3" w:rsidP="008921D2">
          <w:pPr>
            <w:pStyle w:val="Spistreci1"/>
            <w:tabs>
              <w:tab w:val="left" w:pos="1320"/>
              <w:tab w:val="right" w:leader="dot" w:pos="8636"/>
            </w:tabs>
            <w:rPr>
              <w:rFonts w:asciiTheme="minorHAnsi" w:eastAsiaTheme="minorEastAsia" w:hAnsiTheme="minorHAnsi"/>
              <w:noProof/>
              <w:lang w:eastAsia="pl-PL"/>
            </w:rPr>
          </w:pPr>
          <w:hyperlink w:anchor="_Toc76392373" w:history="1">
            <w:r w:rsidR="008921D2" w:rsidRPr="00BD3860">
              <w:rPr>
                <w:rStyle w:val="Hipercze"/>
                <w:rFonts w:cstheme="minorHAnsi"/>
                <w:noProof/>
              </w:rPr>
              <w:t>ROZDZIAŁ V.</w:t>
            </w:r>
            <w:r w:rsidR="008921D2">
              <w:rPr>
                <w:rFonts w:asciiTheme="minorHAnsi" w:eastAsiaTheme="minorEastAsia" w:hAnsiTheme="minorHAnsi"/>
                <w:noProof/>
                <w:lang w:eastAsia="pl-PL"/>
              </w:rPr>
              <w:tab/>
            </w:r>
            <w:r w:rsidR="008921D2" w:rsidRPr="00BD3860">
              <w:rPr>
                <w:rStyle w:val="Hipercze"/>
                <w:rFonts w:cstheme="minorHAnsi"/>
                <w:noProof/>
              </w:rPr>
              <w:t>DALSZE DZIAŁANIA</w:t>
            </w:r>
            <w:r w:rsidR="008921D2">
              <w:rPr>
                <w:noProof/>
                <w:webHidden/>
              </w:rPr>
              <w:tab/>
            </w:r>
            <w:r w:rsidR="008921D2">
              <w:rPr>
                <w:noProof/>
                <w:webHidden/>
              </w:rPr>
              <w:fldChar w:fldCharType="begin"/>
            </w:r>
            <w:r w:rsidR="008921D2">
              <w:rPr>
                <w:noProof/>
                <w:webHidden/>
              </w:rPr>
              <w:instrText xml:space="preserve"> PAGEREF _Toc76392373 \h </w:instrText>
            </w:r>
            <w:r w:rsidR="008921D2">
              <w:rPr>
                <w:noProof/>
                <w:webHidden/>
              </w:rPr>
            </w:r>
            <w:r w:rsidR="008921D2">
              <w:rPr>
                <w:noProof/>
                <w:webHidden/>
              </w:rPr>
              <w:fldChar w:fldCharType="separate"/>
            </w:r>
            <w:r w:rsidR="008921D2">
              <w:rPr>
                <w:noProof/>
                <w:webHidden/>
              </w:rPr>
              <w:t>11</w:t>
            </w:r>
            <w:r w:rsidR="008921D2">
              <w:rPr>
                <w:noProof/>
                <w:webHidden/>
              </w:rPr>
              <w:fldChar w:fldCharType="end"/>
            </w:r>
          </w:hyperlink>
        </w:p>
        <w:p w14:paraId="0E07077C" w14:textId="77777777" w:rsidR="008921D2" w:rsidRDefault="00F34CB3" w:rsidP="008921D2">
          <w:pPr>
            <w:pStyle w:val="Spistreci2"/>
            <w:rPr>
              <w:rFonts w:asciiTheme="minorHAnsi" w:eastAsiaTheme="minorEastAsia" w:hAnsiTheme="minorHAnsi"/>
              <w:noProof/>
              <w:lang w:eastAsia="pl-PL"/>
            </w:rPr>
          </w:pPr>
          <w:hyperlink w:anchor="_Toc76392374" w:history="1">
            <w:r w:rsidR="008921D2" w:rsidRPr="00BD3860">
              <w:rPr>
                <w:rStyle w:val="Hipercze"/>
                <w:rFonts w:cstheme="minorHAnsi"/>
                <w:noProof/>
              </w:rPr>
              <w:t>ART. 10.</w:t>
            </w:r>
            <w:r w:rsidR="008921D2">
              <w:rPr>
                <w:rFonts w:asciiTheme="minorHAnsi" w:eastAsiaTheme="minorEastAsia" w:hAnsiTheme="minorHAnsi"/>
                <w:noProof/>
                <w:lang w:eastAsia="pl-PL"/>
              </w:rPr>
              <w:tab/>
            </w:r>
            <w:r w:rsidR="008921D2" w:rsidRPr="00BD3860">
              <w:rPr>
                <w:rStyle w:val="Hipercze"/>
                <w:rFonts w:cstheme="minorHAnsi"/>
                <w:noProof/>
              </w:rPr>
              <w:t>[DZIAŁANIA PO ZAKOŃCZENIU TESTÓW]</w:t>
            </w:r>
            <w:r w:rsidR="008921D2">
              <w:rPr>
                <w:noProof/>
                <w:webHidden/>
              </w:rPr>
              <w:tab/>
            </w:r>
            <w:r w:rsidR="008921D2">
              <w:rPr>
                <w:noProof/>
                <w:webHidden/>
              </w:rPr>
              <w:fldChar w:fldCharType="begin"/>
            </w:r>
            <w:r w:rsidR="008921D2">
              <w:rPr>
                <w:noProof/>
                <w:webHidden/>
              </w:rPr>
              <w:instrText xml:space="preserve"> PAGEREF _Toc76392374 \h </w:instrText>
            </w:r>
            <w:r w:rsidR="008921D2">
              <w:rPr>
                <w:noProof/>
                <w:webHidden/>
              </w:rPr>
            </w:r>
            <w:r w:rsidR="008921D2">
              <w:rPr>
                <w:noProof/>
                <w:webHidden/>
              </w:rPr>
              <w:fldChar w:fldCharType="separate"/>
            </w:r>
            <w:r w:rsidR="008921D2">
              <w:rPr>
                <w:noProof/>
                <w:webHidden/>
              </w:rPr>
              <w:t>11</w:t>
            </w:r>
            <w:r w:rsidR="008921D2">
              <w:rPr>
                <w:noProof/>
                <w:webHidden/>
              </w:rPr>
              <w:fldChar w:fldCharType="end"/>
            </w:r>
          </w:hyperlink>
        </w:p>
        <w:p w14:paraId="3EB6CDAE" w14:textId="77777777" w:rsidR="008921D2" w:rsidRDefault="00F34CB3" w:rsidP="008921D2">
          <w:pPr>
            <w:pStyle w:val="Spistreci1"/>
            <w:tabs>
              <w:tab w:val="left" w:pos="1540"/>
              <w:tab w:val="right" w:leader="dot" w:pos="8636"/>
            </w:tabs>
            <w:rPr>
              <w:rFonts w:asciiTheme="minorHAnsi" w:eastAsiaTheme="minorEastAsia" w:hAnsiTheme="minorHAnsi"/>
              <w:noProof/>
              <w:lang w:eastAsia="pl-PL"/>
            </w:rPr>
          </w:pPr>
          <w:hyperlink w:anchor="_Toc76392375" w:history="1">
            <w:r w:rsidR="008921D2" w:rsidRPr="00BD3860">
              <w:rPr>
                <w:rStyle w:val="Hipercze"/>
                <w:rFonts w:cstheme="minorHAnsi"/>
                <w:noProof/>
              </w:rPr>
              <w:t>ROZDZIAŁ VI.</w:t>
            </w:r>
            <w:r w:rsidR="008921D2">
              <w:rPr>
                <w:rFonts w:asciiTheme="minorHAnsi" w:eastAsiaTheme="minorEastAsia" w:hAnsiTheme="minorHAnsi"/>
                <w:noProof/>
                <w:lang w:eastAsia="pl-PL"/>
              </w:rPr>
              <w:tab/>
            </w:r>
            <w:r w:rsidR="008921D2" w:rsidRPr="00BD3860">
              <w:rPr>
                <w:rStyle w:val="Hipercze"/>
                <w:rFonts w:cstheme="minorHAnsi"/>
                <w:noProof/>
              </w:rPr>
              <w:t>PODZIAŁ KORZYŚCI ZWIĄZANYCH Z INSTALACJAMI UŁAMKOWO-TECHNICZNYMI I DEMONSTRATOREM TECHNOLOGII</w:t>
            </w:r>
            <w:r w:rsidR="008921D2">
              <w:rPr>
                <w:noProof/>
                <w:webHidden/>
              </w:rPr>
              <w:tab/>
            </w:r>
            <w:r w:rsidR="008921D2">
              <w:rPr>
                <w:noProof/>
                <w:webHidden/>
              </w:rPr>
              <w:fldChar w:fldCharType="begin"/>
            </w:r>
            <w:r w:rsidR="008921D2">
              <w:rPr>
                <w:noProof/>
                <w:webHidden/>
              </w:rPr>
              <w:instrText xml:space="preserve"> PAGEREF _Toc76392375 \h </w:instrText>
            </w:r>
            <w:r w:rsidR="008921D2">
              <w:rPr>
                <w:noProof/>
                <w:webHidden/>
              </w:rPr>
            </w:r>
            <w:r w:rsidR="008921D2">
              <w:rPr>
                <w:noProof/>
                <w:webHidden/>
              </w:rPr>
              <w:fldChar w:fldCharType="separate"/>
            </w:r>
            <w:r w:rsidR="008921D2">
              <w:rPr>
                <w:noProof/>
                <w:webHidden/>
              </w:rPr>
              <w:t>12</w:t>
            </w:r>
            <w:r w:rsidR="008921D2">
              <w:rPr>
                <w:noProof/>
                <w:webHidden/>
              </w:rPr>
              <w:fldChar w:fldCharType="end"/>
            </w:r>
          </w:hyperlink>
        </w:p>
        <w:p w14:paraId="05FD5771" w14:textId="77777777" w:rsidR="008921D2" w:rsidRDefault="00F34CB3" w:rsidP="008921D2">
          <w:pPr>
            <w:pStyle w:val="Spistreci2"/>
            <w:rPr>
              <w:rFonts w:asciiTheme="minorHAnsi" w:eastAsiaTheme="minorEastAsia" w:hAnsiTheme="minorHAnsi"/>
              <w:noProof/>
              <w:lang w:eastAsia="pl-PL"/>
            </w:rPr>
          </w:pPr>
          <w:hyperlink w:anchor="_Toc76392376" w:history="1">
            <w:r w:rsidR="008921D2" w:rsidRPr="00BD3860">
              <w:rPr>
                <w:rStyle w:val="Hipercze"/>
                <w:rFonts w:cstheme="minorHAnsi"/>
                <w:noProof/>
              </w:rPr>
              <w:t>ART. 11.</w:t>
            </w:r>
            <w:r w:rsidR="008921D2">
              <w:rPr>
                <w:rFonts w:asciiTheme="minorHAnsi" w:eastAsiaTheme="minorEastAsia" w:hAnsiTheme="minorHAnsi"/>
                <w:noProof/>
                <w:lang w:eastAsia="pl-PL"/>
              </w:rPr>
              <w:tab/>
            </w:r>
            <w:r w:rsidR="008921D2" w:rsidRPr="00BD3860">
              <w:rPr>
                <w:rStyle w:val="Hipercze"/>
                <w:rFonts w:cstheme="minorHAnsi"/>
                <w:noProof/>
              </w:rPr>
              <w:t>[UDZIAŁ NCBR W DOCHODZIE Z DZIAŁALNOŚCI DEMONSTRATORA TECHNOLOGII]</w:t>
            </w:r>
            <w:r w:rsidR="008921D2">
              <w:rPr>
                <w:noProof/>
                <w:webHidden/>
              </w:rPr>
              <w:tab/>
            </w:r>
            <w:r w:rsidR="008921D2">
              <w:rPr>
                <w:noProof/>
                <w:webHidden/>
              </w:rPr>
              <w:fldChar w:fldCharType="begin"/>
            </w:r>
            <w:r w:rsidR="008921D2">
              <w:rPr>
                <w:noProof/>
                <w:webHidden/>
              </w:rPr>
              <w:instrText xml:space="preserve"> PAGEREF _Toc76392376 \h </w:instrText>
            </w:r>
            <w:r w:rsidR="008921D2">
              <w:rPr>
                <w:noProof/>
                <w:webHidden/>
              </w:rPr>
            </w:r>
            <w:r w:rsidR="008921D2">
              <w:rPr>
                <w:noProof/>
                <w:webHidden/>
              </w:rPr>
              <w:fldChar w:fldCharType="separate"/>
            </w:r>
            <w:r w:rsidR="008921D2">
              <w:rPr>
                <w:noProof/>
                <w:webHidden/>
              </w:rPr>
              <w:t>12</w:t>
            </w:r>
            <w:r w:rsidR="008921D2">
              <w:rPr>
                <w:noProof/>
                <w:webHidden/>
              </w:rPr>
              <w:fldChar w:fldCharType="end"/>
            </w:r>
          </w:hyperlink>
        </w:p>
        <w:p w14:paraId="63104B9C" w14:textId="77777777" w:rsidR="008921D2" w:rsidRDefault="00F34CB3" w:rsidP="008921D2">
          <w:pPr>
            <w:pStyle w:val="Spistreci2"/>
            <w:rPr>
              <w:rFonts w:asciiTheme="minorHAnsi" w:eastAsiaTheme="minorEastAsia" w:hAnsiTheme="minorHAnsi"/>
              <w:noProof/>
              <w:lang w:eastAsia="pl-PL"/>
            </w:rPr>
          </w:pPr>
          <w:hyperlink w:anchor="_Toc76392377" w:history="1">
            <w:r w:rsidR="008921D2" w:rsidRPr="00BD3860">
              <w:rPr>
                <w:rStyle w:val="Hipercze"/>
                <w:rFonts w:cstheme="minorHAnsi"/>
                <w:noProof/>
              </w:rPr>
              <w:t>ART. 12.</w:t>
            </w:r>
            <w:r w:rsidR="008921D2">
              <w:rPr>
                <w:rFonts w:asciiTheme="minorHAnsi" w:eastAsiaTheme="minorEastAsia" w:hAnsiTheme="minorHAnsi"/>
                <w:noProof/>
                <w:lang w:eastAsia="pl-PL"/>
              </w:rPr>
              <w:tab/>
            </w:r>
            <w:r w:rsidR="008921D2" w:rsidRPr="00BD3860">
              <w:rPr>
                <w:rStyle w:val="Hipercze"/>
                <w:rFonts w:cstheme="minorHAnsi"/>
                <w:noProof/>
              </w:rPr>
              <w:t>[UPRAWNIENIA KONTROLNE]</w:t>
            </w:r>
            <w:r w:rsidR="008921D2">
              <w:rPr>
                <w:noProof/>
                <w:webHidden/>
              </w:rPr>
              <w:tab/>
            </w:r>
            <w:r w:rsidR="008921D2">
              <w:rPr>
                <w:noProof/>
                <w:webHidden/>
              </w:rPr>
              <w:fldChar w:fldCharType="begin"/>
            </w:r>
            <w:r w:rsidR="008921D2">
              <w:rPr>
                <w:noProof/>
                <w:webHidden/>
              </w:rPr>
              <w:instrText xml:space="preserve"> PAGEREF _Toc76392377 \h </w:instrText>
            </w:r>
            <w:r w:rsidR="008921D2">
              <w:rPr>
                <w:noProof/>
                <w:webHidden/>
              </w:rPr>
            </w:r>
            <w:r w:rsidR="008921D2">
              <w:rPr>
                <w:noProof/>
                <w:webHidden/>
              </w:rPr>
              <w:fldChar w:fldCharType="separate"/>
            </w:r>
            <w:r w:rsidR="008921D2">
              <w:rPr>
                <w:noProof/>
                <w:webHidden/>
              </w:rPr>
              <w:t>12</w:t>
            </w:r>
            <w:r w:rsidR="008921D2">
              <w:rPr>
                <w:noProof/>
                <w:webHidden/>
              </w:rPr>
              <w:fldChar w:fldCharType="end"/>
            </w:r>
          </w:hyperlink>
        </w:p>
        <w:p w14:paraId="03319D68" w14:textId="77777777" w:rsidR="008921D2" w:rsidRDefault="00F34CB3" w:rsidP="008921D2">
          <w:pPr>
            <w:pStyle w:val="Spistreci2"/>
            <w:rPr>
              <w:rFonts w:asciiTheme="minorHAnsi" w:eastAsiaTheme="minorEastAsia" w:hAnsiTheme="minorHAnsi"/>
              <w:noProof/>
              <w:lang w:eastAsia="pl-PL"/>
            </w:rPr>
          </w:pPr>
          <w:hyperlink w:anchor="_Toc76392378" w:history="1">
            <w:r w:rsidR="008921D2" w:rsidRPr="00BD3860">
              <w:rPr>
                <w:rStyle w:val="Hipercze"/>
                <w:rFonts w:cstheme="minorHAnsi"/>
                <w:noProof/>
              </w:rPr>
              <w:t>ART. 13.</w:t>
            </w:r>
            <w:r w:rsidR="008921D2">
              <w:rPr>
                <w:rFonts w:asciiTheme="minorHAnsi" w:eastAsiaTheme="minorEastAsia" w:hAnsiTheme="minorHAnsi"/>
                <w:noProof/>
                <w:lang w:eastAsia="pl-PL"/>
              </w:rPr>
              <w:tab/>
            </w:r>
            <w:r w:rsidR="008921D2" w:rsidRPr="00BD3860">
              <w:rPr>
                <w:rStyle w:val="Hipercze"/>
                <w:rFonts w:cstheme="minorHAnsi"/>
                <w:noProof/>
              </w:rPr>
              <w:t>[NIEDOZWOLONE ZAKOŃCZENIE DZIAŁALNOŚCI LUB WCZEŚNIEJSZE ZAKOŃCZENIE PRZEDSIĘWZIĘCIA]</w:t>
            </w:r>
            <w:r w:rsidR="008921D2">
              <w:rPr>
                <w:noProof/>
                <w:webHidden/>
              </w:rPr>
              <w:tab/>
            </w:r>
            <w:r w:rsidR="008921D2">
              <w:rPr>
                <w:noProof/>
                <w:webHidden/>
              </w:rPr>
              <w:fldChar w:fldCharType="begin"/>
            </w:r>
            <w:r w:rsidR="008921D2">
              <w:rPr>
                <w:noProof/>
                <w:webHidden/>
              </w:rPr>
              <w:instrText xml:space="preserve"> PAGEREF _Toc76392378 \h </w:instrText>
            </w:r>
            <w:r w:rsidR="008921D2">
              <w:rPr>
                <w:noProof/>
                <w:webHidden/>
              </w:rPr>
            </w:r>
            <w:r w:rsidR="008921D2">
              <w:rPr>
                <w:noProof/>
                <w:webHidden/>
              </w:rPr>
              <w:fldChar w:fldCharType="separate"/>
            </w:r>
            <w:r w:rsidR="008921D2">
              <w:rPr>
                <w:noProof/>
                <w:webHidden/>
              </w:rPr>
              <w:t>14</w:t>
            </w:r>
            <w:r w:rsidR="008921D2">
              <w:rPr>
                <w:noProof/>
                <w:webHidden/>
              </w:rPr>
              <w:fldChar w:fldCharType="end"/>
            </w:r>
          </w:hyperlink>
        </w:p>
        <w:p w14:paraId="21704A51" w14:textId="77777777" w:rsidR="008921D2" w:rsidRDefault="00F34CB3" w:rsidP="008921D2">
          <w:pPr>
            <w:pStyle w:val="Spistreci2"/>
            <w:rPr>
              <w:rFonts w:asciiTheme="minorHAnsi" w:eastAsiaTheme="minorEastAsia" w:hAnsiTheme="minorHAnsi"/>
              <w:noProof/>
              <w:lang w:eastAsia="pl-PL"/>
            </w:rPr>
          </w:pPr>
          <w:hyperlink w:anchor="_Toc76392379" w:history="1">
            <w:r w:rsidR="008921D2" w:rsidRPr="00BD3860">
              <w:rPr>
                <w:rStyle w:val="Hipercze"/>
                <w:rFonts w:cstheme="minorHAnsi"/>
                <w:noProof/>
              </w:rPr>
              <w:t>ART. 14.</w:t>
            </w:r>
            <w:r w:rsidR="008921D2">
              <w:rPr>
                <w:rFonts w:asciiTheme="minorHAnsi" w:eastAsiaTheme="minorEastAsia" w:hAnsiTheme="minorHAnsi"/>
                <w:noProof/>
                <w:lang w:eastAsia="pl-PL"/>
              </w:rPr>
              <w:tab/>
            </w:r>
            <w:r w:rsidR="008921D2" w:rsidRPr="00BD3860">
              <w:rPr>
                <w:rStyle w:val="Hipercze"/>
                <w:rFonts w:cstheme="minorHAnsi"/>
                <w:noProof/>
              </w:rPr>
              <w:t>[ZABEZPIECZENIE NALEŻYTEGO WYKONANIA UMOWY]</w:t>
            </w:r>
            <w:r w:rsidR="008921D2">
              <w:rPr>
                <w:noProof/>
                <w:webHidden/>
              </w:rPr>
              <w:tab/>
            </w:r>
            <w:r w:rsidR="008921D2">
              <w:rPr>
                <w:noProof/>
                <w:webHidden/>
              </w:rPr>
              <w:fldChar w:fldCharType="begin"/>
            </w:r>
            <w:r w:rsidR="008921D2">
              <w:rPr>
                <w:noProof/>
                <w:webHidden/>
              </w:rPr>
              <w:instrText xml:space="preserve"> PAGEREF _Toc76392379 \h </w:instrText>
            </w:r>
            <w:r w:rsidR="008921D2">
              <w:rPr>
                <w:noProof/>
                <w:webHidden/>
              </w:rPr>
            </w:r>
            <w:r w:rsidR="008921D2">
              <w:rPr>
                <w:noProof/>
                <w:webHidden/>
              </w:rPr>
              <w:fldChar w:fldCharType="separate"/>
            </w:r>
            <w:r w:rsidR="008921D2">
              <w:rPr>
                <w:noProof/>
                <w:webHidden/>
              </w:rPr>
              <w:t>16</w:t>
            </w:r>
            <w:r w:rsidR="008921D2">
              <w:rPr>
                <w:noProof/>
                <w:webHidden/>
              </w:rPr>
              <w:fldChar w:fldCharType="end"/>
            </w:r>
          </w:hyperlink>
        </w:p>
        <w:p w14:paraId="6BDFCD5B" w14:textId="77777777" w:rsidR="008921D2" w:rsidRDefault="00F34CB3" w:rsidP="008921D2">
          <w:pPr>
            <w:pStyle w:val="Spistreci2"/>
            <w:rPr>
              <w:rFonts w:asciiTheme="minorHAnsi" w:eastAsiaTheme="minorEastAsia" w:hAnsiTheme="minorHAnsi"/>
              <w:noProof/>
              <w:lang w:eastAsia="pl-PL"/>
            </w:rPr>
          </w:pPr>
          <w:hyperlink w:anchor="_Toc76392380" w:history="1">
            <w:r w:rsidR="008921D2" w:rsidRPr="00BD3860">
              <w:rPr>
                <w:rStyle w:val="Hipercze"/>
                <w:rFonts w:cstheme="minorHAnsi"/>
                <w:noProof/>
              </w:rPr>
              <w:t>ART. 15.</w:t>
            </w:r>
            <w:r w:rsidR="008921D2">
              <w:rPr>
                <w:rFonts w:asciiTheme="minorHAnsi" w:eastAsiaTheme="minorEastAsia" w:hAnsiTheme="minorHAnsi"/>
                <w:noProof/>
                <w:lang w:eastAsia="pl-PL"/>
              </w:rPr>
              <w:tab/>
            </w:r>
            <w:r w:rsidR="008921D2" w:rsidRPr="00BD3860">
              <w:rPr>
                <w:rStyle w:val="Hipercze"/>
                <w:rFonts w:cstheme="minorHAnsi"/>
                <w:noProof/>
              </w:rPr>
              <w:t>[CZAS TRWANIA ZOBOWIĄZAŃ]</w:t>
            </w:r>
            <w:r w:rsidR="008921D2">
              <w:rPr>
                <w:noProof/>
                <w:webHidden/>
              </w:rPr>
              <w:tab/>
            </w:r>
            <w:r w:rsidR="008921D2">
              <w:rPr>
                <w:noProof/>
                <w:webHidden/>
              </w:rPr>
              <w:fldChar w:fldCharType="begin"/>
            </w:r>
            <w:r w:rsidR="008921D2">
              <w:rPr>
                <w:noProof/>
                <w:webHidden/>
              </w:rPr>
              <w:instrText xml:space="preserve"> PAGEREF _Toc76392380 \h </w:instrText>
            </w:r>
            <w:r w:rsidR="008921D2">
              <w:rPr>
                <w:noProof/>
                <w:webHidden/>
              </w:rPr>
            </w:r>
            <w:r w:rsidR="008921D2">
              <w:rPr>
                <w:noProof/>
                <w:webHidden/>
              </w:rPr>
              <w:fldChar w:fldCharType="separate"/>
            </w:r>
            <w:r w:rsidR="008921D2">
              <w:rPr>
                <w:noProof/>
                <w:webHidden/>
              </w:rPr>
              <w:t>17</w:t>
            </w:r>
            <w:r w:rsidR="008921D2">
              <w:rPr>
                <w:noProof/>
                <w:webHidden/>
              </w:rPr>
              <w:fldChar w:fldCharType="end"/>
            </w:r>
          </w:hyperlink>
        </w:p>
        <w:p w14:paraId="03D61B4A" w14:textId="77777777" w:rsidR="008921D2" w:rsidRDefault="00F34CB3" w:rsidP="008921D2">
          <w:pPr>
            <w:pStyle w:val="Spistreci2"/>
            <w:rPr>
              <w:rFonts w:asciiTheme="minorHAnsi" w:eastAsiaTheme="minorEastAsia" w:hAnsiTheme="minorHAnsi"/>
              <w:noProof/>
              <w:lang w:eastAsia="pl-PL"/>
            </w:rPr>
          </w:pPr>
          <w:hyperlink w:anchor="_Toc76392381" w:history="1">
            <w:r w:rsidR="008921D2" w:rsidRPr="00BD3860">
              <w:rPr>
                <w:rStyle w:val="Hipercze"/>
                <w:rFonts w:cstheme="minorHAnsi"/>
                <w:noProof/>
              </w:rPr>
              <w:t>ART. 16.</w:t>
            </w:r>
            <w:r w:rsidR="008921D2">
              <w:rPr>
                <w:rFonts w:asciiTheme="minorHAnsi" w:eastAsiaTheme="minorEastAsia" w:hAnsiTheme="minorHAnsi"/>
                <w:noProof/>
                <w:lang w:eastAsia="pl-PL"/>
              </w:rPr>
              <w:tab/>
            </w:r>
            <w:r w:rsidR="008921D2" w:rsidRPr="00BD3860">
              <w:rPr>
                <w:rStyle w:val="Hipercze"/>
                <w:rFonts w:cstheme="minorHAnsi"/>
                <w:noProof/>
              </w:rPr>
              <w:t>[EKSPLOATACJA I BADANIA ORAZ PRZEKAZYWANIE DANYCH]</w:t>
            </w:r>
            <w:r w:rsidR="008921D2">
              <w:rPr>
                <w:noProof/>
                <w:webHidden/>
              </w:rPr>
              <w:tab/>
            </w:r>
            <w:r w:rsidR="008921D2">
              <w:rPr>
                <w:noProof/>
                <w:webHidden/>
              </w:rPr>
              <w:fldChar w:fldCharType="begin"/>
            </w:r>
            <w:r w:rsidR="008921D2">
              <w:rPr>
                <w:noProof/>
                <w:webHidden/>
              </w:rPr>
              <w:instrText xml:space="preserve"> PAGEREF _Toc76392381 \h </w:instrText>
            </w:r>
            <w:r w:rsidR="008921D2">
              <w:rPr>
                <w:noProof/>
                <w:webHidden/>
              </w:rPr>
            </w:r>
            <w:r w:rsidR="008921D2">
              <w:rPr>
                <w:noProof/>
                <w:webHidden/>
              </w:rPr>
              <w:fldChar w:fldCharType="separate"/>
            </w:r>
            <w:r w:rsidR="008921D2">
              <w:rPr>
                <w:noProof/>
                <w:webHidden/>
              </w:rPr>
              <w:t>18</w:t>
            </w:r>
            <w:r w:rsidR="008921D2">
              <w:rPr>
                <w:noProof/>
                <w:webHidden/>
              </w:rPr>
              <w:fldChar w:fldCharType="end"/>
            </w:r>
          </w:hyperlink>
        </w:p>
        <w:p w14:paraId="47E1A9D8" w14:textId="77777777" w:rsidR="008921D2" w:rsidRDefault="00F34CB3" w:rsidP="008921D2">
          <w:pPr>
            <w:pStyle w:val="Spistreci2"/>
            <w:rPr>
              <w:rFonts w:asciiTheme="minorHAnsi" w:eastAsiaTheme="minorEastAsia" w:hAnsiTheme="minorHAnsi"/>
              <w:noProof/>
              <w:lang w:eastAsia="pl-PL"/>
            </w:rPr>
          </w:pPr>
          <w:hyperlink w:anchor="_Toc76392382" w:history="1">
            <w:r w:rsidR="008921D2" w:rsidRPr="00BD3860">
              <w:rPr>
                <w:rStyle w:val="Hipercze"/>
                <w:rFonts w:cstheme="minorHAnsi"/>
                <w:noProof/>
              </w:rPr>
              <w:t>ART. 17.</w:t>
            </w:r>
            <w:r w:rsidR="008921D2">
              <w:rPr>
                <w:rFonts w:asciiTheme="minorHAnsi" w:eastAsiaTheme="minorEastAsia" w:hAnsiTheme="minorHAnsi"/>
                <w:noProof/>
                <w:lang w:eastAsia="pl-PL"/>
              </w:rPr>
              <w:tab/>
            </w:r>
            <w:r w:rsidR="008921D2" w:rsidRPr="00BD3860">
              <w:rPr>
                <w:rStyle w:val="Hipercze"/>
                <w:rFonts w:cstheme="minorHAnsi"/>
                <w:noProof/>
              </w:rPr>
              <w:t>[DZIAŁALNOŚĆ W ZAKRESIE WYTWARZANIA BIOGAZU]</w:t>
            </w:r>
            <w:r w:rsidR="008921D2">
              <w:rPr>
                <w:noProof/>
                <w:webHidden/>
              </w:rPr>
              <w:tab/>
            </w:r>
            <w:r w:rsidR="008921D2">
              <w:rPr>
                <w:noProof/>
                <w:webHidden/>
              </w:rPr>
              <w:fldChar w:fldCharType="begin"/>
            </w:r>
            <w:r w:rsidR="008921D2">
              <w:rPr>
                <w:noProof/>
                <w:webHidden/>
              </w:rPr>
              <w:instrText xml:space="preserve"> PAGEREF _Toc76392382 \h </w:instrText>
            </w:r>
            <w:r w:rsidR="008921D2">
              <w:rPr>
                <w:noProof/>
                <w:webHidden/>
              </w:rPr>
            </w:r>
            <w:r w:rsidR="008921D2">
              <w:rPr>
                <w:noProof/>
                <w:webHidden/>
              </w:rPr>
              <w:fldChar w:fldCharType="separate"/>
            </w:r>
            <w:r w:rsidR="008921D2">
              <w:rPr>
                <w:noProof/>
                <w:webHidden/>
              </w:rPr>
              <w:t>18</w:t>
            </w:r>
            <w:r w:rsidR="008921D2">
              <w:rPr>
                <w:noProof/>
                <w:webHidden/>
              </w:rPr>
              <w:fldChar w:fldCharType="end"/>
            </w:r>
          </w:hyperlink>
        </w:p>
        <w:p w14:paraId="373D93A5" w14:textId="77777777" w:rsidR="008921D2" w:rsidRDefault="00F34CB3" w:rsidP="008921D2">
          <w:pPr>
            <w:pStyle w:val="Spistreci2"/>
            <w:rPr>
              <w:rFonts w:asciiTheme="minorHAnsi" w:eastAsiaTheme="minorEastAsia" w:hAnsiTheme="minorHAnsi"/>
              <w:noProof/>
              <w:lang w:eastAsia="pl-PL"/>
            </w:rPr>
          </w:pPr>
          <w:hyperlink w:anchor="_Toc76392383" w:history="1">
            <w:r w:rsidR="008921D2" w:rsidRPr="00BD3860">
              <w:rPr>
                <w:rStyle w:val="Hipercze"/>
                <w:rFonts w:cstheme="minorHAnsi"/>
                <w:noProof/>
              </w:rPr>
              <w:t>ART. 18.</w:t>
            </w:r>
            <w:r w:rsidR="008921D2">
              <w:rPr>
                <w:rFonts w:asciiTheme="minorHAnsi" w:eastAsiaTheme="minorEastAsia" w:hAnsiTheme="minorHAnsi"/>
                <w:noProof/>
                <w:lang w:eastAsia="pl-PL"/>
              </w:rPr>
              <w:tab/>
            </w:r>
            <w:r w:rsidR="008921D2" w:rsidRPr="00BD3860">
              <w:rPr>
                <w:rStyle w:val="Hipercze"/>
                <w:rFonts w:cstheme="minorHAnsi"/>
                <w:noProof/>
              </w:rPr>
              <w:t>[DEMONSTRACJA]</w:t>
            </w:r>
            <w:r w:rsidR="008921D2">
              <w:rPr>
                <w:noProof/>
                <w:webHidden/>
              </w:rPr>
              <w:tab/>
            </w:r>
            <w:r w:rsidR="008921D2">
              <w:rPr>
                <w:noProof/>
                <w:webHidden/>
              </w:rPr>
              <w:fldChar w:fldCharType="begin"/>
            </w:r>
            <w:r w:rsidR="008921D2">
              <w:rPr>
                <w:noProof/>
                <w:webHidden/>
              </w:rPr>
              <w:instrText xml:space="preserve"> PAGEREF _Toc76392383 \h </w:instrText>
            </w:r>
            <w:r w:rsidR="008921D2">
              <w:rPr>
                <w:noProof/>
                <w:webHidden/>
              </w:rPr>
            </w:r>
            <w:r w:rsidR="008921D2">
              <w:rPr>
                <w:noProof/>
                <w:webHidden/>
              </w:rPr>
              <w:fldChar w:fldCharType="separate"/>
            </w:r>
            <w:r w:rsidR="008921D2">
              <w:rPr>
                <w:noProof/>
                <w:webHidden/>
              </w:rPr>
              <w:t>19</w:t>
            </w:r>
            <w:r w:rsidR="008921D2">
              <w:rPr>
                <w:noProof/>
                <w:webHidden/>
              </w:rPr>
              <w:fldChar w:fldCharType="end"/>
            </w:r>
          </w:hyperlink>
        </w:p>
        <w:p w14:paraId="5055E20E" w14:textId="77777777" w:rsidR="008921D2" w:rsidRDefault="00F34CB3" w:rsidP="008921D2">
          <w:pPr>
            <w:pStyle w:val="Spistreci1"/>
            <w:tabs>
              <w:tab w:val="left" w:pos="1540"/>
              <w:tab w:val="right" w:leader="dot" w:pos="8636"/>
            </w:tabs>
            <w:rPr>
              <w:rFonts w:asciiTheme="minorHAnsi" w:eastAsiaTheme="minorEastAsia" w:hAnsiTheme="minorHAnsi"/>
              <w:noProof/>
              <w:lang w:eastAsia="pl-PL"/>
            </w:rPr>
          </w:pPr>
          <w:hyperlink w:anchor="_Toc76392384" w:history="1">
            <w:r w:rsidR="008921D2" w:rsidRPr="00BD3860">
              <w:rPr>
                <w:rStyle w:val="Hipercze"/>
                <w:rFonts w:cstheme="minorHAnsi"/>
                <w:noProof/>
              </w:rPr>
              <w:t>ROZDZIAŁ VII.</w:t>
            </w:r>
            <w:r w:rsidR="008921D2">
              <w:rPr>
                <w:rFonts w:asciiTheme="minorHAnsi" w:eastAsiaTheme="minorEastAsia" w:hAnsiTheme="minorHAnsi"/>
                <w:noProof/>
                <w:lang w:eastAsia="pl-PL"/>
              </w:rPr>
              <w:tab/>
            </w:r>
            <w:r w:rsidR="008921D2" w:rsidRPr="00BD3860">
              <w:rPr>
                <w:rStyle w:val="Hipercze"/>
                <w:rFonts w:cstheme="minorHAnsi"/>
                <w:noProof/>
              </w:rPr>
              <w:t>WYNAGRODZENIE PARTNERA</w:t>
            </w:r>
            <w:r w:rsidR="008921D2">
              <w:rPr>
                <w:noProof/>
                <w:webHidden/>
              </w:rPr>
              <w:tab/>
            </w:r>
            <w:r w:rsidR="008921D2">
              <w:rPr>
                <w:noProof/>
                <w:webHidden/>
              </w:rPr>
              <w:fldChar w:fldCharType="begin"/>
            </w:r>
            <w:r w:rsidR="008921D2">
              <w:rPr>
                <w:noProof/>
                <w:webHidden/>
              </w:rPr>
              <w:instrText xml:space="preserve"> PAGEREF _Toc76392384 \h </w:instrText>
            </w:r>
            <w:r w:rsidR="008921D2">
              <w:rPr>
                <w:noProof/>
                <w:webHidden/>
              </w:rPr>
            </w:r>
            <w:r w:rsidR="008921D2">
              <w:rPr>
                <w:noProof/>
                <w:webHidden/>
              </w:rPr>
              <w:fldChar w:fldCharType="separate"/>
            </w:r>
            <w:r w:rsidR="008921D2">
              <w:rPr>
                <w:noProof/>
                <w:webHidden/>
              </w:rPr>
              <w:t>19</w:t>
            </w:r>
            <w:r w:rsidR="008921D2">
              <w:rPr>
                <w:noProof/>
                <w:webHidden/>
              </w:rPr>
              <w:fldChar w:fldCharType="end"/>
            </w:r>
          </w:hyperlink>
        </w:p>
        <w:p w14:paraId="09CE0702" w14:textId="77777777" w:rsidR="008921D2" w:rsidRDefault="00F34CB3" w:rsidP="008921D2">
          <w:pPr>
            <w:pStyle w:val="Spistreci2"/>
            <w:rPr>
              <w:rFonts w:asciiTheme="minorHAnsi" w:eastAsiaTheme="minorEastAsia" w:hAnsiTheme="minorHAnsi"/>
              <w:noProof/>
              <w:lang w:eastAsia="pl-PL"/>
            </w:rPr>
          </w:pPr>
          <w:hyperlink w:anchor="_Toc76392385" w:history="1">
            <w:r w:rsidR="008921D2" w:rsidRPr="00BD3860">
              <w:rPr>
                <w:rStyle w:val="Hipercze"/>
                <w:rFonts w:cstheme="minorHAnsi"/>
                <w:noProof/>
              </w:rPr>
              <w:t>ART. 19.</w:t>
            </w:r>
            <w:r w:rsidR="008921D2">
              <w:rPr>
                <w:rFonts w:asciiTheme="minorHAnsi" w:eastAsiaTheme="minorEastAsia" w:hAnsiTheme="minorHAnsi"/>
                <w:noProof/>
                <w:lang w:eastAsia="pl-PL"/>
              </w:rPr>
              <w:tab/>
            </w:r>
            <w:r w:rsidR="008921D2" w:rsidRPr="00BD3860">
              <w:rPr>
                <w:rStyle w:val="Hipercze"/>
                <w:rFonts w:cstheme="minorHAnsi"/>
                <w:noProof/>
              </w:rPr>
              <w:t>[WYNAGRODZENIE PARTNERA]</w:t>
            </w:r>
            <w:r w:rsidR="008921D2">
              <w:rPr>
                <w:noProof/>
                <w:webHidden/>
              </w:rPr>
              <w:tab/>
            </w:r>
            <w:r w:rsidR="008921D2">
              <w:rPr>
                <w:noProof/>
                <w:webHidden/>
              </w:rPr>
              <w:fldChar w:fldCharType="begin"/>
            </w:r>
            <w:r w:rsidR="008921D2">
              <w:rPr>
                <w:noProof/>
                <w:webHidden/>
              </w:rPr>
              <w:instrText xml:space="preserve"> PAGEREF _Toc76392385 \h </w:instrText>
            </w:r>
            <w:r w:rsidR="008921D2">
              <w:rPr>
                <w:noProof/>
                <w:webHidden/>
              </w:rPr>
            </w:r>
            <w:r w:rsidR="008921D2">
              <w:rPr>
                <w:noProof/>
                <w:webHidden/>
              </w:rPr>
              <w:fldChar w:fldCharType="separate"/>
            </w:r>
            <w:r w:rsidR="008921D2">
              <w:rPr>
                <w:noProof/>
                <w:webHidden/>
              </w:rPr>
              <w:t>19</w:t>
            </w:r>
            <w:r w:rsidR="008921D2">
              <w:rPr>
                <w:noProof/>
                <w:webHidden/>
              </w:rPr>
              <w:fldChar w:fldCharType="end"/>
            </w:r>
          </w:hyperlink>
        </w:p>
        <w:p w14:paraId="3FEF9BFD" w14:textId="77777777" w:rsidR="008921D2" w:rsidRDefault="00F34CB3" w:rsidP="008921D2">
          <w:pPr>
            <w:pStyle w:val="Spistreci1"/>
            <w:tabs>
              <w:tab w:val="left" w:pos="1540"/>
              <w:tab w:val="right" w:leader="dot" w:pos="8636"/>
            </w:tabs>
            <w:rPr>
              <w:rFonts w:asciiTheme="minorHAnsi" w:eastAsiaTheme="minorEastAsia" w:hAnsiTheme="minorHAnsi"/>
              <w:noProof/>
              <w:lang w:eastAsia="pl-PL"/>
            </w:rPr>
          </w:pPr>
          <w:hyperlink w:anchor="_Toc76392386" w:history="1">
            <w:r w:rsidR="008921D2" w:rsidRPr="00BD3860">
              <w:rPr>
                <w:rStyle w:val="Hipercze"/>
                <w:rFonts w:cstheme="minorHAnsi"/>
                <w:noProof/>
              </w:rPr>
              <w:t>ROZDZIAŁ VIII.</w:t>
            </w:r>
            <w:r w:rsidR="008921D2">
              <w:rPr>
                <w:rFonts w:asciiTheme="minorHAnsi" w:eastAsiaTheme="minorEastAsia" w:hAnsiTheme="minorHAnsi"/>
                <w:noProof/>
                <w:lang w:eastAsia="pl-PL"/>
              </w:rPr>
              <w:tab/>
            </w:r>
            <w:r w:rsidR="008921D2" w:rsidRPr="00BD3860">
              <w:rPr>
                <w:rStyle w:val="Hipercze"/>
                <w:rFonts w:cstheme="minorHAnsi"/>
                <w:noProof/>
              </w:rPr>
              <w:t>PUBLIKACJA WYNIKÓW TESTÓW ORAZ DANYCH I PRAWA DO WŁASNOŚCI INTELEKTUALNEJ</w:t>
            </w:r>
            <w:r w:rsidR="008921D2">
              <w:rPr>
                <w:noProof/>
                <w:webHidden/>
              </w:rPr>
              <w:tab/>
            </w:r>
            <w:r w:rsidR="008921D2">
              <w:rPr>
                <w:noProof/>
                <w:webHidden/>
              </w:rPr>
              <w:fldChar w:fldCharType="begin"/>
            </w:r>
            <w:r w:rsidR="008921D2">
              <w:rPr>
                <w:noProof/>
                <w:webHidden/>
              </w:rPr>
              <w:instrText xml:space="preserve"> PAGEREF _Toc76392386 \h </w:instrText>
            </w:r>
            <w:r w:rsidR="008921D2">
              <w:rPr>
                <w:noProof/>
                <w:webHidden/>
              </w:rPr>
            </w:r>
            <w:r w:rsidR="008921D2">
              <w:rPr>
                <w:noProof/>
                <w:webHidden/>
              </w:rPr>
              <w:fldChar w:fldCharType="separate"/>
            </w:r>
            <w:r w:rsidR="008921D2">
              <w:rPr>
                <w:noProof/>
                <w:webHidden/>
              </w:rPr>
              <w:t>20</w:t>
            </w:r>
            <w:r w:rsidR="008921D2">
              <w:rPr>
                <w:noProof/>
                <w:webHidden/>
              </w:rPr>
              <w:fldChar w:fldCharType="end"/>
            </w:r>
          </w:hyperlink>
        </w:p>
        <w:p w14:paraId="663FFE97" w14:textId="77777777" w:rsidR="008921D2" w:rsidRDefault="00F34CB3" w:rsidP="008921D2">
          <w:pPr>
            <w:pStyle w:val="Spistreci2"/>
            <w:rPr>
              <w:rFonts w:asciiTheme="minorHAnsi" w:eastAsiaTheme="minorEastAsia" w:hAnsiTheme="minorHAnsi"/>
              <w:noProof/>
              <w:lang w:eastAsia="pl-PL"/>
            </w:rPr>
          </w:pPr>
          <w:hyperlink w:anchor="_Toc76392387" w:history="1">
            <w:r w:rsidR="008921D2" w:rsidRPr="00BD3860">
              <w:rPr>
                <w:rStyle w:val="Hipercze"/>
                <w:rFonts w:cstheme="minorHAnsi"/>
                <w:noProof/>
              </w:rPr>
              <w:t>ART. 20.</w:t>
            </w:r>
            <w:r w:rsidR="008921D2">
              <w:rPr>
                <w:rFonts w:asciiTheme="minorHAnsi" w:eastAsiaTheme="minorEastAsia" w:hAnsiTheme="minorHAnsi"/>
                <w:noProof/>
                <w:lang w:eastAsia="pl-PL"/>
              </w:rPr>
              <w:tab/>
            </w:r>
            <w:r w:rsidR="008921D2" w:rsidRPr="00BD3860">
              <w:rPr>
                <w:rStyle w:val="Hipercze"/>
                <w:rFonts w:cstheme="minorHAnsi"/>
                <w:noProof/>
              </w:rPr>
              <w:t>[ZOBOWIĄZANIE DO UDZIELANIA LICENCJI]</w:t>
            </w:r>
            <w:r w:rsidR="008921D2">
              <w:rPr>
                <w:noProof/>
                <w:webHidden/>
              </w:rPr>
              <w:tab/>
            </w:r>
            <w:r w:rsidR="008921D2">
              <w:rPr>
                <w:noProof/>
                <w:webHidden/>
              </w:rPr>
              <w:fldChar w:fldCharType="begin"/>
            </w:r>
            <w:r w:rsidR="008921D2">
              <w:rPr>
                <w:noProof/>
                <w:webHidden/>
              </w:rPr>
              <w:instrText xml:space="preserve"> PAGEREF _Toc76392387 \h </w:instrText>
            </w:r>
            <w:r w:rsidR="008921D2">
              <w:rPr>
                <w:noProof/>
                <w:webHidden/>
              </w:rPr>
            </w:r>
            <w:r w:rsidR="008921D2">
              <w:rPr>
                <w:noProof/>
                <w:webHidden/>
              </w:rPr>
              <w:fldChar w:fldCharType="separate"/>
            </w:r>
            <w:r w:rsidR="008921D2">
              <w:rPr>
                <w:noProof/>
                <w:webHidden/>
              </w:rPr>
              <w:t>20</w:t>
            </w:r>
            <w:r w:rsidR="008921D2">
              <w:rPr>
                <w:noProof/>
                <w:webHidden/>
              </w:rPr>
              <w:fldChar w:fldCharType="end"/>
            </w:r>
          </w:hyperlink>
        </w:p>
        <w:p w14:paraId="4016E436" w14:textId="77777777" w:rsidR="008921D2" w:rsidRDefault="00F34CB3" w:rsidP="008921D2">
          <w:pPr>
            <w:pStyle w:val="Spistreci1"/>
            <w:tabs>
              <w:tab w:val="left" w:pos="1540"/>
              <w:tab w:val="right" w:leader="dot" w:pos="8636"/>
            </w:tabs>
            <w:rPr>
              <w:rFonts w:asciiTheme="minorHAnsi" w:eastAsiaTheme="minorEastAsia" w:hAnsiTheme="minorHAnsi"/>
              <w:noProof/>
              <w:lang w:eastAsia="pl-PL"/>
            </w:rPr>
          </w:pPr>
          <w:hyperlink w:anchor="_Toc76392388" w:history="1">
            <w:r w:rsidR="008921D2" w:rsidRPr="00BD3860">
              <w:rPr>
                <w:rStyle w:val="Hipercze"/>
                <w:rFonts w:cstheme="minorHAnsi"/>
                <w:noProof/>
              </w:rPr>
              <w:t>ROZDZIAŁ IX.</w:t>
            </w:r>
            <w:r w:rsidR="008921D2">
              <w:rPr>
                <w:rFonts w:asciiTheme="minorHAnsi" w:eastAsiaTheme="minorEastAsia" w:hAnsiTheme="minorHAnsi"/>
                <w:noProof/>
                <w:lang w:eastAsia="pl-PL"/>
              </w:rPr>
              <w:tab/>
            </w:r>
            <w:r w:rsidR="008921D2" w:rsidRPr="00BD3860">
              <w:rPr>
                <w:rStyle w:val="Hipercze"/>
                <w:rFonts w:cstheme="minorHAnsi"/>
                <w:noProof/>
              </w:rPr>
              <w:t>ZARZĄDZANIE I NADZÓR NAD WYKONANIEM UMOWY</w:t>
            </w:r>
            <w:r w:rsidR="008921D2">
              <w:rPr>
                <w:noProof/>
                <w:webHidden/>
              </w:rPr>
              <w:tab/>
            </w:r>
            <w:r w:rsidR="008921D2">
              <w:rPr>
                <w:noProof/>
                <w:webHidden/>
              </w:rPr>
              <w:fldChar w:fldCharType="begin"/>
            </w:r>
            <w:r w:rsidR="008921D2">
              <w:rPr>
                <w:noProof/>
                <w:webHidden/>
              </w:rPr>
              <w:instrText xml:space="preserve"> PAGEREF _Toc76392388 \h </w:instrText>
            </w:r>
            <w:r w:rsidR="008921D2">
              <w:rPr>
                <w:noProof/>
                <w:webHidden/>
              </w:rPr>
            </w:r>
            <w:r w:rsidR="008921D2">
              <w:rPr>
                <w:noProof/>
                <w:webHidden/>
              </w:rPr>
              <w:fldChar w:fldCharType="separate"/>
            </w:r>
            <w:r w:rsidR="008921D2">
              <w:rPr>
                <w:noProof/>
                <w:webHidden/>
              </w:rPr>
              <w:t>25</w:t>
            </w:r>
            <w:r w:rsidR="008921D2">
              <w:rPr>
                <w:noProof/>
                <w:webHidden/>
              </w:rPr>
              <w:fldChar w:fldCharType="end"/>
            </w:r>
          </w:hyperlink>
        </w:p>
        <w:p w14:paraId="493DC109" w14:textId="77777777" w:rsidR="008921D2" w:rsidRDefault="00F34CB3" w:rsidP="008921D2">
          <w:pPr>
            <w:pStyle w:val="Spistreci2"/>
            <w:rPr>
              <w:rFonts w:asciiTheme="minorHAnsi" w:eastAsiaTheme="minorEastAsia" w:hAnsiTheme="minorHAnsi"/>
              <w:noProof/>
              <w:lang w:eastAsia="pl-PL"/>
            </w:rPr>
          </w:pPr>
          <w:hyperlink w:anchor="_Toc76392389" w:history="1">
            <w:r w:rsidR="008921D2" w:rsidRPr="00BD3860">
              <w:rPr>
                <w:rStyle w:val="Hipercze"/>
                <w:rFonts w:cstheme="minorHAnsi"/>
                <w:noProof/>
              </w:rPr>
              <w:t>ART. 21.</w:t>
            </w:r>
            <w:r w:rsidR="008921D2">
              <w:rPr>
                <w:rFonts w:asciiTheme="minorHAnsi" w:eastAsiaTheme="minorEastAsia" w:hAnsiTheme="minorHAnsi"/>
                <w:noProof/>
                <w:lang w:eastAsia="pl-PL"/>
              </w:rPr>
              <w:tab/>
            </w:r>
            <w:r w:rsidR="008921D2" w:rsidRPr="00BD3860">
              <w:rPr>
                <w:rStyle w:val="Hipercze"/>
                <w:rFonts w:cstheme="minorHAnsi"/>
                <w:noProof/>
              </w:rPr>
              <w:t>[MENADŻEROWIE PRZEDSIĘWZIĘCIA]</w:t>
            </w:r>
            <w:r w:rsidR="008921D2">
              <w:rPr>
                <w:noProof/>
                <w:webHidden/>
              </w:rPr>
              <w:tab/>
            </w:r>
            <w:r w:rsidR="008921D2">
              <w:rPr>
                <w:noProof/>
                <w:webHidden/>
              </w:rPr>
              <w:fldChar w:fldCharType="begin"/>
            </w:r>
            <w:r w:rsidR="008921D2">
              <w:rPr>
                <w:noProof/>
                <w:webHidden/>
              </w:rPr>
              <w:instrText xml:space="preserve"> PAGEREF _Toc76392389 \h </w:instrText>
            </w:r>
            <w:r w:rsidR="008921D2">
              <w:rPr>
                <w:noProof/>
                <w:webHidden/>
              </w:rPr>
            </w:r>
            <w:r w:rsidR="008921D2">
              <w:rPr>
                <w:noProof/>
                <w:webHidden/>
              </w:rPr>
              <w:fldChar w:fldCharType="separate"/>
            </w:r>
            <w:r w:rsidR="008921D2">
              <w:rPr>
                <w:noProof/>
                <w:webHidden/>
              </w:rPr>
              <w:t>25</w:t>
            </w:r>
            <w:r w:rsidR="008921D2">
              <w:rPr>
                <w:noProof/>
                <w:webHidden/>
              </w:rPr>
              <w:fldChar w:fldCharType="end"/>
            </w:r>
          </w:hyperlink>
        </w:p>
        <w:p w14:paraId="612352CE" w14:textId="77777777" w:rsidR="008921D2" w:rsidRDefault="00F34CB3" w:rsidP="008921D2">
          <w:pPr>
            <w:pStyle w:val="Spistreci2"/>
            <w:rPr>
              <w:rFonts w:asciiTheme="minorHAnsi" w:eastAsiaTheme="minorEastAsia" w:hAnsiTheme="minorHAnsi"/>
              <w:noProof/>
              <w:lang w:eastAsia="pl-PL"/>
            </w:rPr>
          </w:pPr>
          <w:hyperlink w:anchor="_Toc76392390" w:history="1">
            <w:r w:rsidR="008921D2" w:rsidRPr="00BD3860">
              <w:rPr>
                <w:rStyle w:val="Hipercze"/>
                <w:rFonts w:cstheme="minorHAnsi"/>
                <w:noProof/>
              </w:rPr>
              <w:t>ART. 22.</w:t>
            </w:r>
            <w:r w:rsidR="008921D2">
              <w:rPr>
                <w:rFonts w:asciiTheme="minorHAnsi" w:eastAsiaTheme="minorEastAsia" w:hAnsiTheme="minorHAnsi"/>
                <w:noProof/>
                <w:lang w:eastAsia="pl-PL"/>
              </w:rPr>
              <w:tab/>
            </w:r>
            <w:r w:rsidR="008921D2" w:rsidRPr="00BD3860">
              <w:rPr>
                <w:rStyle w:val="Hipercze"/>
                <w:rFonts w:cstheme="minorHAnsi"/>
                <w:noProof/>
              </w:rPr>
              <w:t>[KONTROLA]</w:t>
            </w:r>
            <w:r w:rsidR="008921D2">
              <w:rPr>
                <w:noProof/>
                <w:webHidden/>
              </w:rPr>
              <w:tab/>
            </w:r>
            <w:r w:rsidR="008921D2">
              <w:rPr>
                <w:noProof/>
                <w:webHidden/>
              </w:rPr>
              <w:fldChar w:fldCharType="begin"/>
            </w:r>
            <w:r w:rsidR="008921D2">
              <w:rPr>
                <w:noProof/>
                <w:webHidden/>
              </w:rPr>
              <w:instrText xml:space="preserve"> PAGEREF _Toc76392390 \h </w:instrText>
            </w:r>
            <w:r w:rsidR="008921D2">
              <w:rPr>
                <w:noProof/>
                <w:webHidden/>
              </w:rPr>
            </w:r>
            <w:r w:rsidR="008921D2">
              <w:rPr>
                <w:noProof/>
                <w:webHidden/>
              </w:rPr>
              <w:fldChar w:fldCharType="separate"/>
            </w:r>
            <w:r w:rsidR="008921D2">
              <w:rPr>
                <w:noProof/>
                <w:webHidden/>
              </w:rPr>
              <w:t>25</w:t>
            </w:r>
            <w:r w:rsidR="008921D2">
              <w:rPr>
                <w:noProof/>
                <w:webHidden/>
              </w:rPr>
              <w:fldChar w:fldCharType="end"/>
            </w:r>
          </w:hyperlink>
        </w:p>
        <w:p w14:paraId="232C8F31" w14:textId="77777777" w:rsidR="008921D2" w:rsidRDefault="00F34CB3" w:rsidP="008921D2">
          <w:pPr>
            <w:pStyle w:val="Spistreci1"/>
            <w:tabs>
              <w:tab w:val="left" w:pos="1320"/>
              <w:tab w:val="right" w:leader="dot" w:pos="8636"/>
            </w:tabs>
            <w:rPr>
              <w:rFonts w:asciiTheme="minorHAnsi" w:eastAsiaTheme="minorEastAsia" w:hAnsiTheme="minorHAnsi"/>
              <w:noProof/>
              <w:lang w:eastAsia="pl-PL"/>
            </w:rPr>
          </w:pPr>
          <w:hyperlink w:anchor="_Toc76392391" w:history="1">
            <w:r w:rsidR="008921D2" w:rsidRPr="00BD3860">
              <w:rPr>
                <w:rStyle w:val="Hipercze"/>
                <w:rFonts w:cstheme="minorHAnsi"/>
                <w:noProof/>
              </w:rPr>
              <w:t>ROZDZIAŁ X.</w:t>
            </w:r>
            <w:r w:rsidR="008921D2">
              <w:rPr>
                <w:rFonts w:asciiTheme="minorHAnsi" w:eastAsiaTheme="minorEastAsia" w:hAnsiTheme="minorHAnsi"/>
                <w:noProof/>
                <w:lang w:eastAsia="pl-PL"/>
              </w:rPr>
              <w:tab/>
            </w:r>
            <w:r w:rsidR="008921D2" w:rsidRPr="00BD3860">
              <w:rPr>
                <w:rStyle w:val="Hipercze"/>
                <w:rFonts w:cstheme="minorHAnsi"/>
                <w:noProof/>
              </w:rPr>
              <w:t>OBOWIĄZEK ZACHOWANIA POUFNOŚCI I DANE OSOBOWE</w:t>
            </w:r>
            <w:r w:rsidR="008921D2">
              <w:rPr>
                <w:noProof/>
                <w:webHidden/>
              </w:rPr>
              <w:tab/>
            </w:r>
            <w:r w:rsidR="008921D2">
              <w:rPr>
                <w:noProof/>
                <w:webHidden/>
              </w:rPr>
              <w:fldChar w:fldCharType="begin"/>
            </w:r>
            <w:r w:rsidR="008921D2">
              <w:rPr>
                <w:noProof/>
                <w:webHidden/>
              </w:rPr>
              <w:instrText xml:space="preserve"> PAGEREF _Toc76392391 \h </w:instrText>
            </w:r>
            <w:r w:rsidR="008921D2">
              <w:rPr>
                <w:noProof/>
                <w:webHidden/>
              </w:rPr>
            </w:r>
            <w:r w:rsidR="008921D2">
              <w:rPr>
                <w:noProof/>
                <w:webHidden/>
              </w:rPr>
              <w:fldChar w:fldCharType="separate"/>
            </w:r>
            <w:r w:rsidR="008921D2">
              <w:rPr>
                <w:noProof/>
                <w:webHidden/>
              </w:rPr>
              <w:t>26</w:t>
            </w:r>
            <w:r w:rsidR="008921D2">
              <w:rPr>
                <w:noProof/>
                <w:webHidden/>
              </w:rPr>
              <w:fldChar w:fldCharType="end"/>
            </w:r>
          </w:hyperlink>
        </w:p>
        <w:p w14:paraId="7F7E02EB" w14:textId="77777777" w:rsidR="008921D2" w:rsidRDefault="00F34CB3" w:rsidP="008921D2">
          <w:pPr>
            <w:pStyle w:val="Spistreci2"/>
            <w:rPr>
              <w:rFonts w:asciiTheme="minorHAnsi" w:eastAsiaTheme="minorEastAsia" w:hAnsiTheme="minorHAnsi"/>
              <w:noProof/>
              <w:lang w:eastAsia="pl-PL"/>
            </w:rPr>
          </w:pPr>
          <w:hyperlink w:anchor="_Toc76392392" w:history="1">
            <w:r w:rsidR="008921D2" w:rsidRPr="00BD3860">
              <w:rPr>
                <w:rStyle w:val="Hipercze"/>
                <w:rFonts w:cstheme="minorHAnsi"/>
                <w:noProof/>
              </w:rPr>
              <w:t>ART. 23.</w:t>
            </w:r>
            <w:r w:rsidR="008921D2">
              <w:rPr>
                <w:rFonts w:asciiTheme="minorHAnsi" w:eastAsiaTheme="minorEastAsia" w:hAnsiTheme="minorHAnsi"/>
                <w:noProof/>
                <w:lang w:eastAsia="pl-PL"/>
              </w:rPr>
              <w:tab/>
            </w:r>
            <w:r w:rsidR="008921D2" w:rsidRPr="00BD3860">
              <w:rPr>
                <w:rStyle w:val="Hipercze"/>
                <w:rFonts w:cstheme="minorHAnsi"/>
                <w:noProof/>
              </w:rPr>
              <w:t>[POUFNOŚĆ]</w:t>
            </w:r>
            <w:r w:rsidR="008921D2">
              <w:rPr>
                <w:noProof/>
                <w:webHidden/>
              </w:rPr>
              <w:tab/>
            </w:r>
            <w:r w:rsidR="008921D2">
              <w:rPr>
                <w:noProof/>
                <w:webHidden/>
              </w:rPr>
              <w:fldChar w:fldCharType="begin"/>
            </w:r>
            <w:r w:rsidR="008921D2">
              <w:rPr>
                <w:noProof/>
                <w:webHidden/>
              </w:rPr>
              <w:instrText xml:space="preserve"> PAGEREF _Toc76392392 \h </w:instrText>
            </w:r>
            <w:r w:rsidR="008921D2">
              <w:rPr>
                <w:noProof/>
                <w:webHidden/>
              </w:rPr>
            </w:r>
            <w:r w:rsidR="008921D2">
              <w:rPr>
                <w:noProof/>
                <w:webHidden/>
              </w:rPr>
              <w:fldChar w:fldCharType="separate"/>
            </w:r>
            <w:r w:rsidR="008921D2">
              <w:rPr>
                <w:noProof/>
                <w:webHidden/>
              </w:rPr>
              <w:t>26</w:t>
            </w:r>
            <w:r w:rsidR="008921D2">
              <w:rPr>
                <w:noProof/>
                <w:webHidden/>
              </w:rPr>
              <w:fldChar w:fldCharType="end"/>
            </w:r>
          </w:hyperlink>
        </w:p>
        <w:p w14:paraId="2042F373" w14:textId="77777777" w:rsidR="008921D2" w:rsidRDefault="00F34CB3" w:rsidP="008921D2">
          <w:pPr>
            <w:pStyle w:val="Spistreci1"/>
            <w:tabs>
              <w:tab w:val="left" w:pos="1540"/>
              <w:tab w:val="right" w:leader="dot" w:pos="8636"/>
            </w:tabs>
            <w:rPr>
              <w:rFonts w:asciiTheme="minorHAnsi" w:eastAsiaTheme="minorEastAsia" w:hAnsiTheme="minorHAnsi"/>
              <w:noProof/>
              <w:lang w:eastAsia="pl-PL"/>
            </w:rPr>
          </w:pPr>
          <w:hyperlink w:anchor="_Toc76392393" w:history="1">
            <w:r w:rsidR="008921D2" w:rsidRPr="00BD3860">
              <w:rPr>
                <w:rStyle w:val="Hipercze"/>
                <w:rFonts w:cstheme="minorHAnsi"/>
                <w:noProof/>
              </w:rPr>
              <w:t>ROZDZIAŁ XI.</w:t>
            </w:r>
            <w:r w:rsidR="008921D2">
              <w:rPr>
                <w:rFonts w:asciiTheme="minorHAnsi" w:eastAsiaTheme="minorEastAsia" w:hAnsiTheme="minorHAnsi"/>
                <w:noProof/>
                <w:lang w:eastAsia="pl-PL"/>
              </w:rPr>
              <w:tab/>
            </w:r>
            <w:r w:rsidR="008921D2" w:rsidRPr="00BD3860">
              <w:rPr>
                <w:rStyle w:val="Hipercze"/>
                <w:rFonts w:cstheme="minorHAnsi"/>
                <w:noProof/>
              </w:rPr>
              <w:t>PRZENIESIENIE PRAW LUB OBOWIĄZKÓW</w:t>
            </w:r>
            <w:r w:rsidR="008921D2">
              <w:rPr>
                <w:noProof/>
                <w:webHidden/>
              </w:rPr>
              <w:tab/>
            </w:r>
            <w:r w:rsidR="008921D2">
              <w:rPr>
                <w:noProof/>
                <w:webHidden/>
              </w:rPr>
              <w:fldChar w:fldCharType="begin"/>
            </w:r>
            <w:r w:rsidR="008921D2">
              <w:rPr>
                <w:noProof/>
                <w:webHidden/>
              </w:rPr>
              <w:instrText xml:space="preserve"> PAGEREF _Toc76392393 \h </w:instrText>
            </w:r>
            <w:r w:rsidR="008921D2">
              <w:rPr>
                <w:noProof/>
                <w:webHidden/>
              </w:rPr>
            </w:r>
            <w:r w:rsidR="008921D2">
              <w:rPr>
                <w:noProof/>
                <w:webHidden/>
              </w:rPr>
              <w:fldChar w:fldCharType="separate"/>
            </w:r>
            <w:r w:rsidR="008921D2">
              <w:rPr>
                <w:noProof/>
                <w:webHidden/>
              </w:rPr>
              <w:t>28</w:t>
            </w:r>
            <w:r w:rsidR="008921D2">
              <w:rPr>
                <w:noProof/>
                <w:webHidden/>
              </w:rPr>
              <w:fldChar w:fldCharType="end"/>
            </w:r>
          </w:hyperlink>
        </w:p>
        <w:p w14:paraId="438242D7" w14:textId="77777777" w:rsidR="008921D2" w:rsidRDefault="00F34CB3" w:rsidP="008921D2">
          <w:pPr>
            <w:pStyle w:val="Spistreci2"/>
            <w:rPr>
              <w:rFonts w:asciiTheme="minorHAnsi" w:eastAsiaTheme="minorEastAsia" w:hAnsiTheme="minorHAnsi"/>
              <w:noProof/>
              <w:lang w:eastAsia="pl-PL"/>
            </w:rPr>
          </w:pPr>
          <w:hyperlink w:anchor="_Toc76392394" w:history="1">
            <w:r w:rsidR="008921D2" w:rsidRPr="00BD3860">
              <w:rPr>
                <w:rStyle w:val="Hipercze"/>
                <w:rFonts w:cstheme="minorHAnsi"/>
                <w:noProof/>
              </w:rPr>
              <w:t>ART. 24.</w:t>
            </w:r>
            <w:r w:rsidR="008921D2">
              <w:rPr>
                <w:rFonts w:asciiTheme="minorHAnsi" w:eastAsiaTheme="minorEastAsia" w:hAnsiTheme="minorHAnsi"/>
                <w:noProof/>
                <w:lang w:eastAsia="pl-PL"/>
              </w:rPr>
              <w:tab/>
            </w:r>
            <w:r w:rsidR="008921D2" w:rsidRPr="00BD3860">
              <w:rPr>
                <w:rStyle w:val="Hipercze"/>
                <w:rFonts w:cstheme="minorHAnsi"/>
                <w:noProof/>
              </w:rPr>
              <w:t>[PRZENIESIENIE PRAW LUB OBOWIĄZKÓW]</w:t>
            </w:r>
            <w:r w:rsidR="008921D2">
              <w:rPr>
                <w:noProof/>
                <w:webHidden/>
              </w:rPr>
              <w:tab/>
            </w:r>
            <w:r w:rsidR="008921D2">
              <w:rPr>
                <w:noProof/>
                <w:webHidden/>
              </w:rPr>
              <w:fldChar w:fldCharType="begin"/>
            </w:r>
            <w:r w:rsidR="008921D2">
              <w:rPr>
                <w:noProof/>
                <w:webHidden/>
              </w:rPr>
              <w:instrText xml:space="preserve"> PAGEREF _Toc76392394 \h </w:instrText>
            </w:r>
            <w:r w:rsidR="008921D2">
              <w:rPr>
                <w:noProof/>
                <w:webHidden/>
              </w:rPr>
            </w:r>
            <w:r w:rsidR="008921D2">
              <w:rPr>
                <w:noProof/>
                <w:webHidden/>
              </w:rPr>
              <w:fldChar w:fldCharType="separate"/>
            </w:r>
            <w:r w:rsidR="008921D2">
              <w:rPr>
                <w:noProof/>
                <w:webHidden/>
              </w:rPr>
              <w:t>28</w:t>
            </w:r>
            <w:r w:rsidR="008921D2">
              <w:rPr>
                <w:noProof/>
                <w:webHidden/>
              </w:rPr>
              <w:fldChar w:fldCharType="end"/>
            </w:r>
          </w:hyperlink>
        </w:p>
        <w:p w14:paraId="774B178E" w14:textId="77777777" w:rsidR="008921D2" w:rsidRDefault="00F34CB3" w:rsidP="008921D2">
          <w:pPr>
            <w:pStyle w:val="Spistreci1"/>
            <w:tabs>
              <w:tab w:val="left" w:pos="1540"/>
              <w:tab w:val="right" w:leader="dot" w:pos="8636"/>
            </w:tabs>
            <w:rPr>
              <w:rFonts w:asciiTheme="minorHAnsi" w:eastAsiaTheme="minorEastAsia" w:hAnsiTheme="minorHAnsi"/>
              <w:noProof/>
              <w:lang w:eastAsia="pl-PL"/>
            </w:rPr>
          </w:pPr>
          <w:hyperlink w:anchor="_Toc76392395" w:history="1">
            <w:r w:rsidR="008921D2" w:rsidRPr="00BD3860">
              <w:rPr>
                <w:rStyle w:val="Hipercze"/>
                <w:rFonts w:cstheme="minorHAnsi"/>
                <w:noProof/>
              </w:rPr>
              <w:t>ROZDZIAŁ XII.</w:t>
            </w:r>
            <w:r w:rsidR="008921D2">
              <w:rPr>
                <w:rFonts w:asciiTheme="minorHAnsi" w:eastAsiaTheme="minorEastAsia" w:hAnsiTheme="minorHAnsi"/>
                <w:noProof/>
                <w:lang w:eastAsia="pl-PL"/>
              </w:rPr>
              <w:tab/>
            </w:r>
            <w:r w:rsidR="008921D2" w:rsidRPr="00BD3860">
              <w:rPr>
                <w:rStyle w:val="Hipercze"/>
                <w:rFonts w:cstheme="minorHAnsi"/>
                <w:noProof/>
              </w:rPr>
              <w:t>WYGAŚNIĘCIE I WYPOWIEDZENIE UMOWY</w:t>
            </w:r>
            <w:r w:rsidR="008921D2">
              <w:rPr>
                <w:noProof/>
                <w:webHidden/>
              </w:rPr>
              <w:tab/>
            </w:r>
            <w:r w:rsidR="008921D2">
              <w:rPr>
                <w:noProof/>
                <w:webHidden/>
              </w:rPr>
              <w:fldChar w:fldCharType="begin"/>
            </w:r>
            <w:r w:rsidR="008921D2">
              <w:rPr>
                <w:noProof/>
                <w:webHidden/>
              </w:rPr>
              <w:instrText xml:space="preserve"> PAGEREF _Toc76392395 \h </w:instrText>
            </w:r>
            <w:r w:rsidR="008921D2">
              <w:rPr>
                <w:noProof/>
                <w:webHidden/>
              </w:rPr>
            </w:r>
            <w:r w:rsidR="008921D2">
              <w:rPr>
                <w:noProof/>
                <w:webHidden/>
              </w:rPr>
              <w:fldChar w:fldCharType="separate"/>
            </w:r>
            <w:r w:rsidR="008921D2">
              <w:rPr>
                <w:noProof/>
                <w:webHidden/>
              </w:rPr>
              <w:t>28</w:t>
            </w:r>
            <w:r w:rsidR="008921D2">
              <w:rPr>
                <w:noProof/>
                <w:webHidden/>
              </w:rPr>
              <w:fldChar w:fldCharType="end"/>
            </w:r>
          </w:hyperlink>
        </w:p>
        <w:p w14:paraId="16D3A08B" w14:textId="77777777" w:rsidR="008921D2" w:rsidRDefault="00F34CB3" w:rsidP="008921D2">
          <w:pPr>
            <w:pStyle w:val="Spistreci2"/>
            <w:rPr>
              <w:rFonts w:asciiTheme="minorHAnsi" w:eastAsiaTheme="minorEastAsia" w:hAnsiTheme="minorHAnsi"/>
              <w:noProof/>
              <w:lang w:eastAsia="pl-PL"/>
            </w:rPr>
          </w:pPr>
          <w:hyperlink w:anchor="_Toc76392396" w:history="1">
            <w:r w:rsidR="008921D2" w:rsidRPr="00BD3860">
              <w:rPr>
                <w:rStyle w:val="Hipercze"/>
                <w:rFonts w:cstheme="minorHAnsi"/>
                <w:noProof/>
              </w:rPr>
              <w:t>ART. 25.</w:t>
            </w:r>
            <w:r w:rsidR="008921D2">
              <w:rPr>
                <w:rFonts w:asciiTheme="minorHAnsi" w:eastAsiaTheme="minorEastAsia" w:hAnsiTheme="minorHAnsi"/>
                <w:noProof/>
                <w:lang w:eastAsia="pl-PL"/>
              </w:rPr>
              <w:tab/>
            </w:r>
            <w:r w:rsidR="008921D2" w:rsidRPr="00BD3860">
              <w:rPr>
                <w:rStyle w:val="Hipercze"/>
                <w:rFonts w:cstheme="minorHAnsi"/>
                <w:noProof/>
              </w:rPr>
              <w:t>[WYGAŚNIĘCIE UMOWY]</w:t>
            </w:r>
            <w:r w:rsidR="008921D2">
              <w:rPr>
                <w:noProof/>
                <w:webHidden/>
              </w:rPr>
              <w:tab/>
            </w:r>
            <w:r w:rsidR="008921D2">
              <w:rPr>
                <w:noProof/>
                <w:webHidden/>
              </w:rPr>
              <w:fldChar w:fldCharType="begin"/>
            </w:r>
            <w:r w:rsidR="008921D2">
              <w:rPr>
                <w:noProof/>
                <w:webHidden/>
              </w:rPr>
              <w:instrText xml:space="preserve"> PAGEREF _Toc76392396 \h </w:instrText>
            </w:r>
            <w:r w:rsidR="008921D2">
              <w:rPr>
                <w:noProof/>
                <w:webHidden/>
              </w:rPr>
            </w:r>
            <w:r w:rsidR="008921D2">
              <w:rPr>
                <w:noProof/>
                <w:webHidden/>
              </w:rPr>
              <w:fldChar w:fldCharType="separate"/>
            </w:r>
            <w:r w:rsidR="008921D2">
              <w:rPr>
                <w:noProof/>
                <w:webHidden/>
              </w:rPr>
              <w:t>28</w:t>
            </w:r>
            <w:r w:rsidR="008921D2">
              <w:rPr>
                <w:noProof/>
                <w:webHidden/>
              </w:rPr>
              <w:fldChar w:fldCharType="end"/>
            </w:r>
          </w:hyperlink>
        </w:p>
        <w:p w14:paraId="4FC2B502" w14:textId="77777777" w:rsidR="008921D2" w:rsidRDefault="00F34CB3" w:rsidP="008921D2">
          <w:pPr>
            <w:pStyle w:val="Spistreci2"/>
            <w:rPr>
              <w:rFonts w:asciiTheme="minorHAnsi" w:eastAsiaTheme="minorEastAsia" w:hAnsiTheme="minorHAnsi"/>
              <w:noProof/>
              <w:lang w:eastAsia="pl-PL"/>
            </w:rPr>
          </w:pPr>
          <w:hyperlink w:anchor="_Toc76392397" w:history="1">
            <w:r w:rsidR="008921D2" w:rsidRPr="00BD3860">
              <w:rPr>
                <w:rStyle w:val="Hipercze"/>
                <w:rFonts w:cstheme="minorHAnsi"/>
                <w:noProof/>
              </w:rPr>
              <w:t>ART. 26.</w:t>
            </w:r>
            <w:r w:rsidR="008921D2">
              <w:rPr>
                <w:rFonts w:asciiTheme="minorHAnsi" w:eastAsiaTheme="minorEastAsia" w:hAnsiTheme="minorHAnsi"/>
                <w:noProof/>
                <w:lang w:eastAsia="pl-PL"/>
              </w:rPr>
              <w:tab/>
            </w:r>
            <w:r w:rsidR="008921D2" w:rsidRPr="00BD3860">
              <w:rPr>
                <w:rStyle w:val="Hipercze"/>
                <w:rFonts w:cstheme="minorHAnsi"/>
                <w:noProof/>
              </w:rPr>
              <w:t>[WYPOWIEDZENIE UMOWY]</w:t>
            </w:r>
            <w:r w:rsidR="008921D2">
              <w:rPr>
                <w:noProof/>
                <w:webHidden/>
              </w:rPr>
              <w:tab/>
            </w:r>
            <w:r w:rsidR="008921D2">
              <w:rPr>
                <w:noProof/>
                <w:webHidden/>
              </w:rPr>
              <w:fldChar w:fldCharType="begin"/>
            </w:r>
            <w:r w:rsidR="008921D2">
              <w:rPr>
                <w:noProof/>
                <w:webHidden/>
              </w:rPr>
              <w:instrText xml:space="preserve"> PAGEREF _Toc76392397 \h </w:instrText>
            </w:r>
            <w:r w:rsidR="008921D2">
              <w:rPr>
                <w:noProof/>
                <w:webHidden/>
              </w:rPr>
            </w:r>
            <w:r w:rsidR="008921D2">
              <w:rPr>
                <w:noProof/>
                <w:webHidden/>
              </w:rPr>
              <w:fldChar w:fldCharType="separate"/>
            </w:r>
            <w:r w:rsidR="008921D2">
              <w:rPr>
                <w:noProof/>
                <w:webHidden/>
              </w:rPr>
              <w:t>29</w:t>
            </w:r>
            <w:r w:rsidR="008921D2">
              <w:rPr>
                <w:noProof/>
                <w:webHidden/>
              </w:rPr>
              <w:fldChar w:fldCharType="end"/>
            </w:r>
          </w:hyperlink>
        </w:p>
        <w:p w14:paraId="7BA6F69F" w14:textId="77777777" w:rsidR="008921D2" w:rsidRDefault="00F34CB3" w:rsidP="008921D2">
          <w:pPr>
            <w:pStyle w:val="Spistreci1"/>
            <w:tabs>
              <w:tab w:val="left" w:pos="1540"/>
              <w:tab w:val="right" w:leader="dot" w:pos="8636"/>
            </w:tabs>
            <w:rPr>
              <w:rFonts w:asciiTheme="minorHAnsi" w:eastAsiaTheme="minorEastAsia" w:hAnsiTheme="minorHAnsi"/>
              <w:noProof/>
              <w:lang w:eastAsia="pl-PL"/>
            </w:rPr>
          </w:pPr>
          <w:hyperlink w:anchor="_Toc76392398" w:history="1">
            <w:r w:rsidR="008921D2" w:rsidRPr="00BD3860">
              <w:rPr>
                <w:rStyle w:val="Hipercze"/>
                <w:rFonts w:cstheme="minorHAnsi"/>
                <w:noProof/>
              </w:rPr>
              <w:t>ROZDZIAŁ XIII.</w:t>
            </w:r>
            <w:r w:rsidR="008921D2">
              <w:rPr>
                <w:rFonts w:asciiTheme="minorHAnsi" w:eastAsiaTheme="minorEastAsia" w:hAnsiTheme="minorHAnsi"/>
                <w:noProof/>
                <w:lang w:eastAsia="pl-PL"/>
              </w:rPr>
              <w:tab/>
            </w:r>
            <w:r w:rsidR="008921D2" w:rsidRPr="00BD3860">
              <w:rPr>
                <w:rStyle w:val="Hipercze"/>
                <w:rFonts w:cstheme="minorHAnsi"/>
                <w:noProof/>
              </w:rPr>
              <w:t>ODPOWIEDZIALNOŚĆ STRON I KARY UMOWNE</w:t>
            </w:r>
            <w:r w:rsidR="008921D2">
              <w:rPr>
                <w:noProof/>
                <w:webHidden/>
              </w:rPr>
              <w:tab/>
            </w:r>
            <w:r w:rsidR="008921D2">
              <w:rPr>
                <w:noProof/>
                <w:webHidden/>
              </w:rPr>
              <w:fldChar w:fldCharType="begin"/>
            </w:r>
            <w:r w:rsidR="008921D2">
              <w:rPr>
                <w:noProof/>
                <w:webHidden/>
              </w:rPr>
              <w:instrText xml:space="preserve"> PAGEREF _Toc76392398 \h </w:instrText>
            </w:r>
            <w:r w:rsidR="008921D2">
              <w:rPr>
                <w:noProof/>
                <w:webHidden/>
              </w:rPr>
            </w:r>
            <w:r w:rsidR="008921D2">
              <w:rPr>
                <w:noProof/>
                <w:webHidden/>
              </w:rPr>
              <w:fldChar w:fldCharType="separate"/>
            </w:r>
            <w:r w:rsidR="008921D2">
              <w:rPr>
                <w:noProof/>
                <w:webHidden/>
              </w:rPr>
              <w:t>29</w:t>
            </w:r>
            <w:r w:rsidR="008921D2">
              <w:rPr>
                <w:noProof/>
                <w:webHidden/>
              </w:rPr>
              <w:fldChar w:fldCharType="end"/>
            </w:r>
          </w:hyperlink>
        </w:p>
        <w:p w14:paraId="4F503D5A" w14:textId="77777777" w:rsidR="008921D2" w:rsidRDefault="00F34CB3" w:rsidP="008921D2">
          <w:pPr>
            <w:pStyle w:val="Spistreci2"/>
            <w:rPr>
              <w:rFonts w:asciiTheme="minorHAnsi" w:eastAsiaTheme="minorEastAsia" w:hAnsiTheme="minorHAnsi"/>
              <w:noProof/>
              <w:lang w:eastAsia="pl-PL"/>
            </w:rPr>
          </w:pPr>
          <w:hyperlink w:anchor="_Toc76392399" w:history="1">
            <w:r w:rsidR="008921D2" w:rsidRPr="00BD3860">
              <w:rPr>
                <w:rStyle w:val="Hipercze"/>
                <w:rFonts w:eastAsia="Times New Roman" w:cstheme="minorHAnsi"/>
                <w:noProof/>
              </w:rPr>
              <w:t>ART. 27.</w:t>
            </w:r>
            <w:r w:rsidR="008921D2">
              <w:rPr>
                <w:rFonts w:asciiTheme="minorHAnsi" w:eastAsiaTheme="minorEastAsia" w:hAnsiTheme="minorHAnsi"/>
                <w:noProof/>
                <w:lang w:eastAsia="pl-PL"/>
              </w:rPr>
              <w:tab/>
            </w:r>
            <w:r w:rsidR="008921D2" w:rsidRPr="00BD3860">
              <w:rPr>
                <w:rStyle w:val="Hipercze"/>
                <w:rFonts w:eastAsia="Times New Roman" w:cstheme="minorHAnsi"/>
                <w:noProof/>
              </w:rPr>
              <w:t>[</w:t>
            </w:r>
            <w:r w:rsidR="008921D2" w:rsidRPr="00BD3860">
              <w:rPr>
                <w:rStyle w:val="Hipercze"/>
                <w:rFonts w:cstheme="minorHAnsi"/>
                <w:noProof/>
              </w:rPr>
              <w:t>OGÓLNA</w:t>
            </w:r>
            <w:r w:rsidR="008921D2" w:rsidRPr="00BD3860">
              <w:rPr>
                <w:rStyle w:val="Hipercze"/>
                <w:rFonts w:eastAsia="Times New Roman" w:cstheme="minorHAnsi"/>
                <w:noProof/>
              </w:rPr>
              <w:t xml:space="preserve"> ODPOWIEDZIALNOŚĆ KONTRAKTOWA STRON I KARY UMOWNE]</w:t>
            </w:r>
            <w:r w:rsidR="008921D2">
              <w:rPr>
                <w:noProof/>
                <w:webHidden/>
              </w:rPr>
              <w:tab/>
            </w:r>
            <w:r w:rsidR="008921D2">
              <w:rPr>
                <w:noProof/>
                <w:webHidden/>
              </w:rPr>
              <w:fldChar w:fldCharType="begin"/>
            </w:r>
            <w:r w:rsidR="008921D2">
              <w:rPr>
                <w:noProof/>
                <w:webHidden/>
              </w:rPr>
              <w:instrText xml:space="preserve"> PAGEREF _Toc76392399 \h </w:instrText>
            </w:r>
            <w:r w:rsidR="008921D2">
              <w:rPr>
                <w:noProof/>
                <w:webHidden/>
              </w:rPr>
            </w:r>
            <w:r w:rsidR="008921D2">
              <w:rPr>
                <w:noProof/>
                <w:webHidden/>
              </w:rPr>
              <w:fldChar w:fldCharType="separate"/>
            </w:r>
            <w:r w:rsidR="008921D2">
              <w:rPr>
                <w:noProof/>
                <w:webHidden/>
              </w:rPr>
              <w:t>29</w:t>
            </w:r>
            <w:r w:rsidR="008921D2">
              <w:rPr>
                <w:noProof/>
                <w:webHidden/>
              </w:rPr>
              <w:fldChar w:fldCharType="end"/>
            </w:r>
          </w:hyperlink>
        </w:p>
        <w:p w14:paraId="544E8ED2" w14:textId="77777777" w:rsidR="008921D2" w:rsidRDefault="00F34CB3" w:rsidP="008921D2">
          <w:pPr>
            <w:pStyle w:val="Spistreci1"/>
            <w:tabs>
              <w:tab w:val="left" w:pos="1540"/>
              <w:tab w:val="right" w:leader="dot" w:pos="8636"/>
            </w:tabs>
            <w:rPr>
              <w:rFonts w:asciiTheme="minorHAnsi" w:eastAsiaTheme="minorEastAsia" w:hAnsiTheme="minorHAnsi"/>
              <w:noProof/>
              <w:lang w:eastAsia="pl-PL"/>
            </w:rPr>
          </w:pPr>
          <w:hyperlink w:anchor="_Toc76392400" w:history="1">
            <w:r w:rsidR="008921D2" w:rsidRPr="00BD3860">
              <w:rPr>
                <w:rStyle w:val="Hipercze"/>
                <w:rFonts w:cstheme="minorHAnsi"/>
                <w:noProof/>
              </w:rPr>
              <w:t>ROZDZIAŁ XIV.</w:t>
            </w:r>
            <w:r w:rsidR="008921D2">
              <w:rPr>
                <w:rFonts w:asciiTheme="minorHAnsi" w:eastAsiaTheme="minorEastAsia" w:hAnsiTheme="minorHAnsi"/>
                <w:noProof/>
                <w:lang w:eastAsia="pl-PL"/>
              </w:rPr>
              <w:tab/>
            </w:r>
            <w:r w:rsidR="008921D2" w:rsidRPr="00BD3860">
              <w:rPr>
                <w:rStyle w:val="Hipercze"/>
                <w:rFonts w:cstheme="minorHAnsi"/>
                <w:noProof/>
              </w:rPr>
              <w:t>ZMIANY UMOWY</w:t>
            </w:r>
            <w:r w:rsidR="008921D2">
              <w:rPr>
                <w:noProof/>
                <w:webHidden/>
              </w:rPr>
              <w:tab/>
            </w:r>
            <w:r w:rsidR="008921D2">
              <w:rPr>
                <w:noProof/>
                <w:webHidden/>
              </w:rPr>
              <w:fldChar w:fldCharType="begin"/>
            </w:r>
            <w:r w:rsidR="008921D2">
              <w:rPr>
                <w:noProof/>
                <w:webHidden/>
              </w:rPr>
              <w:instrText xml:space="preserve"> PAGEREF _Toc76392400 \h </w:instrText>
            </w:r>
            <w:r w:rsidR="008921D2">
              <w:rPr>
                <w:noProof/>
                <w:webHidden/>
              </w:rPr>
            </w:r>
            <w:r w:rsidR="008921D2">
              <w:rPr>
                <w:noProof/>
                <w:webHidden/>
              </w:rPr>
              <w:fldChar w:fldCharType="separate"/>
            </w:r>
            <w:r w:rsidR="008921D2">
              <w:rPr>
                <w:noProof/>
                <w:webHidden/>
              </w:rPr>
              <w:t>30</w:t>
            </w:r>
            <w:r w:rsidR="008921D2">
              <w:rPr>
                <w:noProof/>
                <w:webHidden/>
              </w:rPr>
              <w:fldChar w:fldCharType="end"/>
            </w:r>
          </w:hyperlink>
        </w:p>
        <w:p w14:paraId="64C9E20F" w14:textId="77777777" w:rsidR="008921D2" w:rsidRDefault="00F34CB3" w:rsidP="008921D2">
          <w:pPr>
            <w:pStyle w:val="Spistreci2"/>
            <w:rPr>
              <w:rFonts w:asciiTheme="minorHAnsi" w:eastAsiaTheme="minorEastAsia" w:hAnsiTheme="minorHAnsi"/>
              <w:noProof/>
              <w:lang w:eastAsia="pl-PL"/>
            </w:rPr>
          </w:pPr>
          <w:hyperlink w:anchor="_Toc76392401" w:history="1">
            <w:r w:rsidR="008921D2" w:rsidRPr="00BD3860">
              <w:rPr>
                <w:rStyle w:val="Hipercze"/>
                <w:rFonts w:cstheme="minorHAnsi"/>
                <w:noProof/>
              </w:rPr>
              <w:t>ART. 28.</w:t>
            </w:r>
            <w:r w:rsidR="008921D2">
              <w:rPr>
                <w:rFonts w:asciiTheme="minorHAnsi" w:eastAsiaTheme="minorEastAsia" w:hAnsiTheme="minorHAnsi"/>
                <w:noProof/>
                <w:lang w:eastAsia="pl-PL"/>
              </w:rPr>
              <w:tab/>
            </w:r>
            <w:r w:rsidR="008921D2" w:rsidRPr="00BD3860">
              <w:rPr>
                <w:rStyle w:val="Hipercze"/>
                <w:rFonts w:cstheme="minorHAnsi"/>
                <w:noProof/>
              </w:rPr>
              <w:t>[ZMIANA UMOWY]</w:t>
            </w:r>
            <w:r w:rsidR="008921D2">
              <w:rPr>
                <w:noProof/>
                <w:webHidden/>
              </w:rPr>
              <w:tab/>
            </w:r>
            <w:r w:rsidR="008921D2">
              <w:rPr>
                <w:noProof/>
                <w:webHidden/>
              </w:rPr>
              <w:fldChar w:fldCharType="begin"/>
            </w:r>
            <w:r w:rsidR="008921D2">
              <w:rPr>
                <w:noProof/>
                <w:webHidden/>
              </w:rPr>
              <w:instrText xml:space="preserve"> PAGEREF _Toc76392401 \h </w:instrText>
            </w:r>
            <w:r w:rsidR="008921D2">
              <w:rPr>
                <w:noProof/>
                <w:webHidden/>
              </w:rPr>
            </w:r>
            <w:r w:rsidR="008921D2">
              <w:rPr>
                <w:noProof/>
                <w:webHidden/>
              </w:rPr>
              <w:fldChar w:fldCharType="separate"/>
            </w:r>
            <w:r w:rsidR="008921D2">
              <w:rPr>
                <w:noProof/>
                <w:webHidden/>
              </w:rPr>
              <w:t>31</w:t>
            </w:r>
            <w:r w:rsidR="008921D2">
              <w:rPr>
                <w:noProof/>
                <w:webHidden/>
              </w:rPr>
              <w:fldChar w:fldCharType="end"/>
            </w:r>
          </w:hyperlink>
        </w:p>
        <w:p w14:paraId="2FF23623" w14:textId="77777777" w:rsidR="008921D2" w:rsidRDefault="00F34CB3" w:rsidP="008921D2">
          <w:pPr>
            <w:pStyle w:val="Spistreci1"/>
            <w:tabs>
              <w:tab w:val="left" w:pos="1540"/>
              <w:tab w:val="right" w:leader="dot" w:pos="8636"/>
            </w:tabs>
            <w:rPr>
              <w:rFonts w:asciiTheme="minorHAnsi" w:eastAsiaTheme="minorEastAsia" w:hAnsiTheme="minorHAnsi"/>
              <w:noProof/>
              <w:lang w:eastAsia="pl-PL"/>
            </w:rPr>
          </w:pPr>
          <w:hyperlink w:anchor="_Toc76392402" w:history="1">
            <w:r w:rsidR="008921D2" w:rsidRPr="00BD3860">
              <w:rPr>
                <w:rStyle w:val="Hipercze"/>
                <w:rFonts w:cstheme="minorHAnsi"/>
                <w:noProof/>
              </w:rPr>
              <w:t>ROZDZIAŁ XV.</w:t>
            </w:r>
            <w:r w:rsidR="008921D2">
              <w:rPr>
                <w:rFonts w:asciiTheme="minorHAnsi" w:eastAsiaTheme="minorEastAsia" w:hAnsiTheme="minorHAnsi"/>
                <w:noProof/>
                <w:lang w:eastAsia="pl-PL"/>
              </w:rPr>
              <w:tab/>
            </w:r>
            <w:r w:rsidR="008921D2" w:rsidRPr="00BD3860">
              <w:rPr>
                <w:rStyle w:val="Hipercze"/>
                <w:rFonts w:cstheme="minorHAnsi"/>
                <w:noProof/>
              </w:rPr>
              <w:t>POSTANOWIENIA KOŃCOWE</w:t>
            </w:r>
            <w:r w:rsidR="008921D2">
              <w:rPr>
                <w:noProof/>
                <w:webHidden/>
              </w:rPr>
              <w:tab/>
            </w:r>
            <w:r w:rsidR="008921D2">
              <w:rPr>
                <w:noProof/>
                <w:webHidden/>
              </w:rPr>
              <w:fldChar w:fldCharType="begin"/>
            </w:r>
            <w:r w:rsidR="008921D2">
              <w:rPr>
                <w:noProof/>
                <w:webHidden/>
              </w:rPr>
              <w:instrText xml:space="preserve"> PAGEREF _Toc76392402 \h </w:instrText>
            </w:r>
            <w:r w:rsidR="008921D2">
              <w:rPr>
                <w:noProof/>
                <w:webHidden/>
              </w:rPr>
            </w:r>
            <w:r w:rsidR="008921D2">
              <w:rPr>
                <w:noProof/>
                <w:webHidden/>
              </w:rPr>
              <w:fldChar w:fldCharType="separate"/>
            </w:r>
            <w:r w:rsidR="008921D2">
              <w:rPr>
                <w:noProof/>
                <w:webHidden/>
              </w:rPr>
              <w:t>32</w:t>
            </w:r>
            <w:r w:rsidR="008921D2">
              <w:rPr>
                <w:noProof/>
                <w:webHidden/>
              </w:rPr>
              <w:fldChar w:fldCharType="end"/>
            </w:r>
          </w:hyperlink>
        </w:p>
        <w:p w14:paraId="7A13AAA3" w14:textId="77777777" w:rsidR="008921D2" w:rsidRDefault="00F34CB3" w:rsidP="008921D2">
          <w:pPr>
            <w:pStyle w:val="Spistreci2"/>
            <w:rPr>
              <w:rFonts w:asciiTheme="minorHAnsi" w:eastAsiaTheme="minorEastAsia" w:hAnsiTheme="minorHAnsi"/>
              <w:noProof/>
              <w:lang w:eastAsia="pl-PL"/>
            </w:rPr>
          </w:pPr>
          <w:hyperlink w:anchor="_Toc76392403" w:history="1">
            <w:r w:rsidR="008921D2" w:rsidRPr="00BD3860">
              <w:rPr>
                <w:rStyle w:val="Hipercze"/>
                <w:rFonts w:cstheme="minorHAnsi"/>
                <w:noProof/>
              </w:rPr>
              <w:t>ART. 29.</w:t>
            </w:r>
            <w:r w:rsidR="008921D2">
              <w:rPr>
                <w:rFonts w:asciiTheme="minorHAnsi" w:eastAsiaTheme="minorEastAsia" w:hAnsiTheme="minorHAnsi"/>
                <w:noProof/>
                <w:lang w:eastAsia="pl-PL"/>
              </w:rPr>
              <w:tab/>
            </w:r>
            <w:r w:rsidR="008921D2" w:rsidRPr="00BD3860">
              <w:rPr>
                <w:rStyle w:val="Hipercze"/>
                <w:rFonts w:cstheme="minorHAnsi"/>
                <w:noProof/>
              </w:rPr>
              <w:t>[KOMUNIKACJA STRON]</w:t>
            </w:r>
            <w:r w:rsidR="008921D2">
              <w:rPr>
                <w:noProof/>
                <w:webHidden/>
              </w:rPr>
              <w:tab/>
            </w:r>
            <w:r w:rsidR="008921D2">
              <w:rPr>
                <w:noProof/>
                <w:webHidden/>
              </w:rPr>
              <w:fldChar w:fldCharType="begin"/>
            </w:r>
            <w:r w:rsidR="008921D2">
              <w:rPr>
                <w:noProof/>
                <w:webHidden/>
              </w:rPr>
              <w:instrText xml:space="preserve"> PAGEREF _Toc76392403 \h </w:instrText>
            </w:r>
            <w:r w:rsidR="008921D2">
              <w:rPr>
                <w:noProof/>
                <w:webHidden/>
              </w:rPr>
            </w:r>
            <w:r w:rsidR="008921D2">
              <w:rPr>
                <w:noProof/>
                <w:webHidden/>
              </w:rPr>
              <w:fldChar w:fldCharType="separate"/>
            </w:r>
            <w:r w:rsidR="008921D2">
              <w:rPr>
                <w:noProof/>
                <w:webHidden/>
              </w:rPr>
              <w:t>32</w:t>
            </w:r>
            <w:r w:rsidR="008921D2">
              <w:rPr>
                <w:noProof/>
                <w:webHidden/>
              </w:rPr>
              <w:fldChar w:fldCharType="end"/>
            </w:r>
          </w:hyperlink>
        </w:p>
        <w:p w14:paraId="5F862BD2" w14:textId="77777777" w:rsidR="008921D2" w:rsidRDefault="00F34CB3" w:rsidP="008921D2">
          <w:pPr>
            <w:pStyle w:val="Spistreci2"/>
            <w:rPr>
              <w:rFonts w:asciiTheme="minorHAnsi" w:eastAsiaTheme="minorEastAsia" w:hAnsiTheme="minorHAnsi"/>
              <w:noProof/>
              <w:lang w:eastAsia="pl-PL"/>
            </w:rPr>
          </w:pPr>
          <w:hyperlink w:anchor="_Toc76392404" w:history="1">
            <w:r w:rsidR="008921D2" w:rsidRPr="00BD3860">
              <w:rPr>
                <w:rStyle w:val="Hipercze"/>
                <w:rFonts w:cstheme="minorHAnsi"/>
                <w:noProof/>
              </w:rPr>
              <w:t>ART. 30.</w:t>
            </w:r>
            <w:r w:rsidR="008921D2">
              <w:rPr>
                <w:rFonts w:asciiTheme="minorHAnsi" w:eastAsiaTheme="minorEastAsia" w:hAnsiTheme="minorHAnsi"/>
                <w:noProof/>
                <w:lang w:eastAsia="pl-PL"/>
              </w:rPr>
              <w:tab/>
            </w:r>
            <w:r w:rsidR="008921D2" w:rsidRPr="00BD3860">
              <w:rPr>
                <w:rStyle w:val="Hipercze"/>
                <w:rFonts w:cstheme="minorHAnsi"/>
                <w:noProof/>
              </w:rPr>
              <w:t>[ROZWIĄZYWANIE SPORÓW]</w:t>
            </w:r>
            <w:r w:rsidR="008921D2">
              <w:rPr>
                <w:noProof/>
                <w:webHidden/>
              </w:rPr>
              <w:tab/>
            </w:r>
            <w:r w:rsidR="008921D2">
              <w:rPr>
                <w:noProof/>
                <w:webHidden/>
              </w:rPr>
              <w:fldChar w:fldCharType="begin"/>
            </w:r>
            <w:r w:rsidR="008921D2">
              <w:rPr>
                <w:noProof/>
                <w:webHidden/>
              </w:rPr>
              <w:instrText xml:space="preserve"> PAGEREF _Toc76392404 \h </w:instrText>
            </w:r>
            <w:r w:rsidR="008921D2">
              <w:rPr>
                <w:noProof/>
                <w:webHidden/>
              </w:rPr>
            </w:r>
            <w:r w:rsidR="008921D2">
              <w:rPr>
                <w:noProof/>
                <w:webHidden/>
              </w:rPr>
              <w:fldChar w:fldCharType="separate"/>
            </w:r>
            <w:r w:rsidR="008921D2">
              <w:rPr>
                <w:noProof/>
                <w:webHidden/>
              </w:rPr>
              <w:t>33</w:t>
            </w:r>
            <w:r w:rsidR="008921D2">
              <w:rPr>
                <w:noProof/>
                <w:webHidden/>
              </w:rPr>
              <w:fldChar w:fldCharType="end"/>
            </w:r>
          </w:hyperlink>
        </w:p>
        <w:p w14:paraId="394BF3D4" w14:textId="77777777" w:rsidR="008921D2" w:rsidRDefault="00F34CB3" w:rsidP="008921D2">
          <w:pPr>
            <w:pStyle w:val="Spistreci2"/>
            <w:rPr>
              <w:rFonts w:asciiTheme="minorHAnsi" w:eastAsiaTheme="minorEastAsia" w:hAnsiTheme="minorHAnsi"/>
              <w:noProof/>
              <w:lang w:eastAsia="pl-PL"/>
            </w:rPr>
          </w:pPr>
          <w:hyperlink w:anchor="_Toc76392405" w:history="1">
            <w:r w:rsidR="008921D2" w:rsidRPr="00BD3860">
              <w:rPr>
                <w:rStyle w:val="Hipercze"/>
                <w:rFonts w:cstheme="minorHAnsi"/>
                <w:noProof/>
              </w:rPr>
              <w:t>ART. 31.</w:t>
            </w:r>
            <w:r w:rsidR="008921D2">
              <w:rPr>
                <w:rFonts w:asciiTheme="minorHAnsi" w:eastAsiaTheme="minorEastAsia" w:hAnsiTheme="minorHAnsi"/>
                <w:noProof/>
                <w:lang w:eastAsia="pl-PL"/>
              </w:rPr>
              <w:tab/>
            </w:r>
            <w:r w:rsidR="008921D2" w:rsidRPr="00BD3860">
              <w:rPr>
                <w:rStyle w:val="Hipercze"/>
                <w:rFonts w:cstheme="minorHAnsi"/>
                <w:noProof/>
              </w:rPr>
              <w:t>[KLAUZULA SALWATORYJNA]</w:t>
            </w:r>
            <w:r w:rsidR="008921D2">
              <w:rPr>
                <w:noProof/>
                <w:webHidden/>
              </w:rPr>
              <w:tab/>
            </w:r>
            <w:r w:rsidR="008921D2">
              <w:rPr>
                <w:noProof/>
                <w:webHidden/>
              </w:rPr>
              <w:fldChar w:fldCharType="begin"/>
            </w:r>
            <w:r w:rsidR="008921D2">
              <w:rPr>
                <w:noProof/>
                <w:webHidden/>
              </w:rPr>
              <w:instrText xml:space="preserve"> PAGEREF _Toc76392405 \h </w:instrText>
            </w:r>
            <w:r w:rsidR="008921D2">
              <w:rPr>
                <w:noProof/>
                <w:webHidden/>
              </w:rPr>
            </w:r>
            <w:r w:rsidR="008921D2">
              <w:rPr>
                <w:noProof/>
                <w:webHidden/>
              </w:rPr>
              <w:fldChar w:fldCharType="separate"/>
            </w:r>
            <w:r w:rsidR="008921D2">
              <w:rPr>
                <w:noProof/>
                <w:webHidden/>
              </w:rPr>
              <w:t>33</w:t>
            </w:r>
            <w:r w:rsidR="008921D2">
              <w:rPr>
                <w:noProof/>
                <w:webHidden/>
              </w:rPr>
              <w:fldChar w:fldCharType="end"/>
            </w:r>
          </w:hyperlink>
        </w:p>
        <w:p w14:paraId="31D5CC01" w14:textId="77777777" w:rsidR="008921D2" w:rsidRDefault="00F34CB3" w:rsidP="008921D2">
          <w:pPr>
            <w:pStyle w:val="Spistreci2"/>
            <w:rPr>
              <w:rFonts w:asciiTheme="minorHAnsi" w:eastAsiaTheme="minorEastAsia" w:hAnsiTheme="minorHAnsi"/>
              <w:noProof/>
              <w:lang w:eastAsia="pl-PL"/>
            </w:rPr>
          </w:pPr>
          <w:hyperlink w:anchor="_Toc76392406" w:history="1">
            <w:r w:rsidR="008921D2" w:rsidRPr="00BD3860">
              <w:rPr>
                <w:rStyle w:val="Hipercze"/>
                <w:rFonts w:cstheme="minorHAnsi"/>
                <w:noProof/>
              </w:rPr>
              <w:t>ART. 32.</w:t>
            </w:r>
            <w:r w:rsidR="008921D2">
              <w:rPr>
                <w:rFonts w:asciiTheme="minorHAnsi" w:eastAsiaTheme="minorEastAsia" w:hAnsiTheme="minorHAnsi"/>
                <w:noProof/>
                <w:lang w:eastAsia="pl-PL"/>
              </w:rPr>
              <w:tab/>
            </w:r>
            <w:r w:rsidR="008921D2" w:rsidRPr="00BD3860">
              <w:rPr>
                <w:rStyle w:val="Hipercze"/>
                <w:rFonts w:cstheme="minorHAnsi"/>
                <w:noProof/>
              </w:rPr>
              <w:t>[POSTANOWIENIA KOŃCOWE]</w:t>
            </w:r>
            <w:r w:rsidR="008921D2">
              <w:rPr>
                <w:noProof/>
                <w:webHidden/>
              </w:rPr>
              <w:tab/>
            </w:r>
            <w:r w:rsidR="008921D2">
              <w:rPr>
                <w:noProof/>
                <w:webHidden/>
              </w:rPr>
              <w:fldChar w:fldCharType="begin"/>
            </w:r>
            <w:r w:rsidR="008921D2">
              <w:rPr>
                <w:noProof/>
                <w:webHidden/>
              </w:rPr>
              <w:instrText xml:space="preserve"> PAGEREF _Toc76392406 \h </w:instrText>
            </w:r>
            <w:r w:rsidR="008921D2">
              <w:rPr>
                <w:noProof/>
                <w:webHidden/>
              </w:rPr>
            </w:r>
            <w:r w:rsidR="008921D2">
              <w:rPr>
                <w:noProof/>
                <w:webHidden/>
              </w:rPr>
              <w:fldChar w:fldCharType="separate"/>
            </w:r>
            <w:r w:rsidR="008921D2">
              <w:rPr>
                <w:noProof/>
                <w:webHidden/>
              </w:rPr>
              <w:t>34</w:t>
            </w:r>
            <w:r w:rsidR="008921D2">
              <w:rPr>
                <w:noProof/>
                <w:webHidden/>
              </w:rPr>
              <w:fldChar w:fldCharType="end"/>
            </w:r>
          </w:hyperlink>
        </w:p>
        <w:p w14:paraId="720020D8" w14:textId="77777777" w:rsidR="008921D2" w:rsidRPr="00A319BC" w:rsidRDefault="008921D2" w:rsidP="008921D2">
          <w:pPr>
            <w:pStyle w:val="Spistreci2"/>
            <w:spacing w:before="60" w:after="60" w:line="276" w:lineRule="auto"/>
            <w:contextualSpacing/>
            <w:rPr>
              <w:rFonts w:asciiTheme="minorHAnsi" w:hAnsiTheme="minorHAnsi" w:cstheme="minorHAnsi"/>
              <w:bCs/>
              <w:sz w:val="20"/>
              <w:szCs w:val="20"/>
            </w:rPr>
          </w:pPr>
          <w:r w:rsidRPr="00A319BC">
            <w:rPr>
              <w:rFonts w:asciiTheme="minorHAnsi" w:hAnsiTheme="minorHAnsi" w:cstheme="minorHAnsi"/>
              <w:bCs/>
              <w:color w:val="000000" w:themeColor="text1"/>
              <w:sz w:val="20"/>
              <w:szCs w:val="20"/>
            </w:rPr>
            <w:fldChar w:fldCharType="end"/>
          </w:r>
        </w:p>
      </w:sdtContent>
    </w:sdt>
    <w:p w14:paraId="09F9008C" w14:textId="77777777" w:rsidR="008921D2" w:rsidRPr="00A319BC" w:rsidRDefault="008921D2" w:rsidP="008921D2">
      <w:pPr>
        <w:spacing w:before="60" w:after="60" w:line="276" w:lineRule="auto"/>
        <w:rPr>
          <w:rFonts w:cstheme="minorHAnsi"/>
        </w:rPr>
      </w:pPr>
      <w:bookmarkStart w:id="8" w:name="_Toc504994928"/>
      <w:bookmarkStart w:id="9" w:name="_Toc511371180"/>
    </w:p>
    <w:p w14:paraId="3096BAED" w14:textId="77777777" w:rsidR="008921D2" w:rsidRPr="00A319BC" w:rsidRDefault="008921D2" w:rsidP="008921D2">
      <w:pPr>
        <w:pStyle w:val="Nagwek1"/>
        <w:numPr>
          <w:ilvl w:val="0"/>
          <w:numId w:val="1"/>
        </w:numPr>
        <w:spacing w:before="60" w:after="60" w:line="276" w:lineRule="auto"/>
        <w:contextualSpacing/>
        <w:rPr>
          <w:rFonts w:asciiTheme="minorHAnsi" w:hAnsiTheme="minorHAnsi" w:cstheme="minorHAnsi"/>
          <w:sz w:val="22"/>
          <w:szCs w:val="22"/>
        </w:rPr>
      </w:pPr>
      <w:bookmarkStart w:id="10" w:name="_Toc76392359"/>
      <w:r w:rsidRPr="00A319BC">
        <w:rPr>
          <w:rFonts w:asciiTheme="minorHAnsi" w:hAnsiTheme="minorHAnsi" w:cstheme="minorHAnsi"/>
          <w:sz w:val="22"/>
          <w:szCs w:val="22"/>
        </w:rPr>
        <w:t>POSTANOWIENIA OGÓLNE</w:t>
      </w:r>
      <w:bookmarkEnd w:id="8"/>
      <w:bookmarkEnd w:id="9"/>
      <w:bookmarkEnd w:id="10"/>
    </w:p>
    <w:p w14:paraId="218DD531" w14:textId="77777777" w:rsidR="008921D2" w:rsidRPr="00A319BC" w:rsidRDefault="008921D2" w:rsidP="008921D2">
      <w:pPr>
        <w:spacing w:before="60" w:after="60" w:line="276" w:lineRule="auto"/>
        <w:contextualSpacing/>
        <w:rPr>
          <w:rFonts w:cstheme="minorHAnsi"/>
        </w:rPr>
      </w:pPr>
    </w:p>
    <w:p w14:paraId="59386A07"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11" w:name="_Ref479973885"/>
      <w:bookmarkStart w:id="12" w:name="_Toc504994929"/>
      <w:bookmarkStart w:id="13" w:name="_Toc511371181"/>
      <w:bookmarkStart w:id="14" w:name="_Toc76392360"/>
      <w:bookmarkStart w:id="15" w:name="_Toc504994930"/>
      <w:bookmarkStart w:id="16" w:name="_Toc511371182"/>
      <w:bookmarkStart w:id="17" w:name="_Ref52658697"/>
      <w:bookmarkStart w:id="18" w:name="_Ref52799611"/>
      <w:r w:rsidRPr="00A319BC">
        <w:rPr>
          <w:rFonts w:asciiTheme="minorHAnsi" w:hAnsiTheme="minorHAnsi" w:cstheme="minorHAnsi"/>
          <w:sz w:val="22"/>
          <w:szCs w:val="22"/>
        </w:rPr>
        <w:t>[PRZEDMIOT UMOWY]</w:t>
      </w:r>
      <w:bookmarkEnd w:id="11"/>
      <w:bookmarkEnd w:id="12"/>
      <w:bookmarkEnd w:id="13"/>
      <w:bookmarkEnd w:id="14"/>
    </w:p>
    <w:p w14:paraId="64487558" w14:textId="77777777" w:rsidR="008921D2" w:rsidRPr="00A319BC" w:rsidRDefault="008921D2" w:rsidP="008921D2">
      <w:pPr>
        <w:pStyle w:val="Akapitzlist"/>
        <w:numPr>
          <w:ilvl w:val="0"/>
          <w:numId w:val="28"/>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Przedmiotem Umowy jest:</w:t>
      </w:r>
    </w:p>
    <w:p w14:paraId="4ACA92E6" w14:textId="62880721" w:rsidR="008921D2" w:rsidRPr="0084677B" w:rsidRDefault="008921D2" w:rsidP="008921D2">
      <w:pPr>
        <w:pStyle w:val="Akapitzlist"/>
        <w:numPr>
          <w:ilvl w:val="0"/>
          <w:numId w:val="24"/>
        </w:numPr>
        <w:spacing w:before="60" w:after="60" w:line="276" w:lineRule="auto"/>
        <w:ind w:left="851" w:hanging="426"/>
        <w:jc w:val="both"/>
        <w:rPr>
          <w:rFonts w:asciiTheme="minorHAnsi" w:eastAsia="Times New Roman" w:hAnsiTheme="minorHAnsi"/>
          <w:color w:val="000000"/>
        </w:rPr>
      </w:pPr>
      <w:r w:rsidRPr="1B22DCB4">
        <w:rPr>
          <w:rFonts w:asciiTheme="minorHAnsi" w:hAnsiTheme="minorHAnsi"/>
          <w:color w:val="000000" w:themeColor="text1"/>
        </w:rPr>
        <w:t>zapewnienie przez Partnera dwóch nieruchomości:</w:t>
      </w:r>
      <w:r w:rsidRPr="1B22DCB4">
        <w:rPr>
          <w:rFonts w:asciiTheme="minorHAnsi" w:eastAsia="Times New Roman" w:hAnsiTheme="minorHAnsi"/>
          <w:color w:val="000000" w:themeColor="text1"/>
        </w:rPr>
        <w:t xml:space="preserve"> Nieruchomość 1 i Nieruchomość 2</w:t>
      </w:r>
      <w:r w:rsidRPr="1B22DCB4">
        <w:rPr>
          <w:rFonts w:asciiTheme="minorHAnsi" w:hAnsiTheme="minorHAnsi"/>
          <w:color w:val="000000" w:themeColor="text1"/>
        </w:rPr>
        <w:t xml:space="preserve">, na których nie więcej niż </w:t>
      </w:r>
      <w:ins w:id="19" w:author="Autor">
        <w:r w:rsidRPr="1B22DCB4">
          <w:rPr>
            <w:rFonts w:asciiTheme="minorHAnsi" w:hAnsiTheme="minorHAnsi"/>
            <w:color w:val="000000" w:themeColor="text1"/>
          </w:rPr>
          <w:t>trzech</w:t>
        </w:r>
      </w:ins>
      <w:del w:id="20" w:author="Autor">
        <w:r w:rsidRPr="1B22DCB4" w:rsidDel="00792AE4">
          <w:rPr>
            <w:rFonts w:asciiTheme="minorHAnsi" w:hAnsiTheme="minorHAnsi"/>
            <w:color w:val="000000" w:themeColor="text1"/>
          </w:rPr>
          <w:delText>czterech</w:delText>
        </w:r>
      </w:del>
      <w:r w:rsidRPr="1B22DCB4">
        <w:rPr>
          <w:rFonts w:asciiTheme="minorHAnsi" w:hAnsiTheme="minorHAnsi"/>
          <w:color w:val="000000" w:themeColor="text1"/>
        </w:rPr>
        <w:t xml:space="preserve"> Uczestników PCP będzie mogło wykonać w ramach Przedsięwzięcia PCP po dwie (łącznie: nie więcej niż </w:t>
      </w:r>
      <w:del w:id="21" w:author="Autor">
        <w:r w:rsidRPr="1B22DCB4" w:rsidDel="00792AE4">
          <w:rPr>
            <w:rFonts w:asciiTheme="minorHAnsi" w:hAnsiTheme="minorHAnsi"/>
            <w:color w:val="000000" w:themeColor="text1"/>
          </w:rPr>
          <w:delText>osiem</w:delText>
        </w:r>
      </w:del>
      <w:ins w:id="22" w:author="Autor">
        <w:r w:rsidRPr="1B22DCB4">
          <w:rPr>
            <w:rFonts w:asciiTheme="minorHAnsi" w:hAnsiTheme="minorHAnsi"/>
            <w:color w:val="000000" w:themeColor="text1"/>
          </w:rPr>
          <w:t>sześć</w:t>
        </w:r>
      </w:ins>
      <w:r w:rsidRPr="1B22DCB4">
        <w:rPr>
          <w:rFonts w:asciiTheme="minorHAnsi" w:hAnsiTheme="minorHAnsi"/>
          <w:color w:val="000000" w:themeColor="text1"/>
        </w:rPr>
        <w:t xml:space="preserve">) Instalacje Ułamkowo-Techniczne (na Nieruchomości 1) oraz jeden Demonstrator Technologii (na Nieruchomości 2) w postaci obiektów budowlanych, które (za wyjątkiem </w:t>
      </w:r>
      <w:ins w:id="23" w:author="Autor">
        <w:r w:rsidRPr="1B22DCB4">
          <w:rPr>
            <w:rFonts w:asciiTheme="minorHAnsi" w:hAnsiTheme="minorHAnsi"/>
            <w:color w:val="000000" w:themeColor="text1"/>
          </w:rPr>
          <w:t>trzech</w:t>
        </w:r>
      </w:ins>
      <w:del w:id="24" w:author="Autor">
        <w:r w:rsidRPr="1B22DCB4" w:rsidDel="00AC1669">
          <w:rPr>
            <w:rFonts w:asciiTheme="minorHAnsi" w:hAnsiTheme="minorHAnsi"/>
            <w:color w:val="000000" w:themeColor="text1"/>
          </w:rPr>
          <w:delText>czterech</w:delText>
        </w:r>
      </w:del>
      <w:r w:rsidRPr="1B22DCB4">
        <w:rPr>
          <w:rFonts w:asciiTheme="minorHAnsi" w:hAnsiTheme="minorHAnsi"/>
          <w:color w:val="000000" w:themeColor="text1"/>
        </w:rPr>
        <w:t xml:space="preserve"> z </w:t>
      </w:r>
      <w:ins w:id="25" w:author="Autor">
        <w:r w:rsidRPr="1B22DCB4">
          <w:rPr>
            <w:rFonts w:asciiTheme="minorHAnsi" w:hAnsiTheme="minorHAnsi"/>
            <w:color w:val="000000" w:themeColor="text1"/>
          </w:rPr>
          <w:t>sześciu</w:t>
        </w:r>
      </w:ins>
      <w:del w:id="26" w:author="Autor">
        <w:r w:rsidRPr="1B22DCB4" w:rsidDel="00AC1669">
          <w:rPr>
            <w:rFonts w:asciiTheme="minorHAnsi" w:hAnsiTheme="minorHAnsi"/>
            <w:color w:val="000000" w:themeColor="text1"/>
          </w:rPr>
          <w:delText>ośmiu</w:delText>
        </w:r>
      </w:del>
      <w:r w:rsidRPr="1B22DCB4">
        <w:rPr>
          <w:rFonts w:asciiTheme="minorHAnsi" w:hAnsiTheme="minorHAnsi"/>
          <w:color w:val="000000" w:themeColor="text1"/>
        </w:rPr>
        <w:t xml:space="preserve"> Instalacji Ułamkowo-Technicznych, które podlegają demontażowi) staną się w wyniku niniejszej współpracy własnością </w:t>
      </w:r>
      <w:del w:id="27" w:author="Autor">
        <w:r w:rsidRPr="1B22DCB4" w:rsidDel="00B47597">
          <w:rPr>
            <w:rFonts w:asciiTheme="minorHAnsi" w:hAnsiTheme="minorHAnsi"/>
            <w:color w:val="000000" w:themeColor="text1"/>
          </w:rPr>
          <w:delText xml:space="preserve">Partnera jako </w:delText>
        </w:r>
      </w:del>
      <w:r w:rsidRPr="00964751">
        <w:rPr>
          <w:rFonts w:asciiTheme="minorHAnsi" w:hAnsiTheme="minorHAnsi"/>
          <w:i/>
          <w:iCs/>
          <w:color w:val="000000" w:themeColor="text1"/>
        </w:rPr>
        <w:t xml:space="preserve">właściciela </w:t>
      </w:r>
      <w:del w:id="28" w:author="Autor">
        <w:r w:rsidRPr="00964751" w:rsidDel="00C0739F">
          <w:rPr>
            <w:rFonts w:asciiTheme="minorHAnsi" w:hAnsiTheme="minorHAnsi"/>
            <w:i/>
            <w:iCs/>
            <w:color w:val="000000" w:themeColor="text1"/>
          </w:rPr>
          <w:delText xml:space="preserve">lub </w:delText>
        </w:r>
      </w:del>
      <w:ins w:id="29" w:author="Autor">
        <w:r w:rsidR="00C0739F">
          <w:rPr>
            <w:rFonts w:asciiTheme="minorHAnsi" w:hAnsiTheme="minorHAnsi"/>
            <w:i/>
            <w:iCs/>
            <w:color w:val="000000" w:themeColor="text1"/>
          </w:rPr>
          <w:t>/</w:t>
        </w:r>
        <w:r w:rsidR="00C0739F" w:rsidRPr="00964751">
          <w:rPr>
            <w:rFonts w:asciiTheme="minorHAnsi" w:hAnsiTheme="minorHAnsi"/>
            <w:i/>
            <w:iCs/>
            <w:color w:val="000000" w:themeColor="text1"/>
          </w:rPr>
          <w:t xml:space="preserve"> </w:t>
        </w:r>
      </w:ins>
      <w:r w:rsidRPr="00964751">
        <w:rPr>
          <w:rFonts w:asciiTheme="minorHAnsi" w:hAnsiTheme="minorHAnsi"/>
          <w:i/>
          <w:iCs/>
          <w:color w:val="000000" w:themeColor="text1"/>
        </w:rPr>
        <w:t>użytkownika wieczystego nieruchomości</w:t>
      </w:r>
      <w:ins w:id="30" w:author="Autor">
        <w:r w:rsidR="00B47597" w:rsidRPr="00964751">
          <w:rPr>
            <w:rFonts w:asciiTheme="minorHAnsi" w:hAnsiTheme="minorHAnsi"/>
            <w:i/>
            <w:iCs/>
            <w:color w:val="000000" w:themeColor="text1"/>
          </w:rPr>
          <w:t xml:space="preserve"> / dzierżawcy*</w:t>
        </w:r>
      </w:ins>
      <w:r w:rsidRPr="00964751">
        <w:rPr>
          <w:rFonts w:asciiTheme="minorHAnsi" w:hAnsiTheme="minorHAnsi"/>
          <w:i/>
          <w:iCs/>
          <w:color w:val="000000" w:themeColor="text1"/>
        </w:rPr>
        <w:t>,</w:t>
      </w:r>
    </w:p>
    <w:p w14:paraId="58726AE7" w14:textId="3C5E404B" w:rsidR="008921D2" w:rsidRPr="00191B45" w:rsidRDefault="008921D2" w:rsidP="008921D2">
      <w:pPr>
        <w:pStyle w:val="Akapitzlist"/>
        <w:numPr>
          <w:ilvl w:val="0"/>
          <w:numId w:val="24"/>
        </w:numPr>
        <w:spacing w:before="60" w:after="60" w:line="276" w:lineRule="auto"/>
        <w:ind w:left="851" w:hanging="426"/>
        <w:jc w:val="both"/>
        <w:rPr>
          <w:rFonts w:asciiTheme="minorHAnsi" w:hAnsiTheme="minorHAnsi"/>
          <w:color w:val="000000"/>
        </w:rPr>
      </w:pPr>
      <w:r w:rsidRPr="00191B45">
        <w:rPr>
          <w:rFonts w:asciiTheme="minorHAnsi" w:hAnsiTheme="minorHAnsi"/>
          <w:color w:val="000000"/>
        </w:rPr>
        <w:t xml:space="preserve">wsparcie </w:t>
      </w:r>
      <w:r>
        <w:rPr>
          <w:rFonts w:asciiTheme="minorHAnsi" w:hAnsiTheme="minorHAnsi"/>
          <w:color w:val="000000"/>
        </w:rPr>
        <w:t xml:space="preserve">przez Partnera </w:t>
      </w:r>
      <w:r w:rsidRPr="00191B45">
        <w:rPr>
          <w:rFonts w:asciiTheme="minorHAnsi" w:hAnsiTheme="minorHAnsi"/>
          <w:color w:val="000000"/>
        </w:rPr>
        <w:t xml:space="preserve">Uczestników </w:t>
      </w:r>
      <w:r>
        <w:rPr>
          <w:rFonts w:asciiTheme="minorHAnsi" w:hAnsiTheme="minorHAnsi"/>
          <w:color w:val="000000"/>
        </w:rPr>
        <w:t xml:space="preserve">PCP </w:t>
      </w:r>
      <w:ins w:id="31" w:author="Autor">
        <w:r w:rsidR="001E76B5">
          <w:rPr>
            <w:rFonts w:asciiTheme="minorHAnsi" w:hAnsiTheme="minorHAnsi"/>
            <w:color w:val="000000"/>
          </w:rPr>
          <w:t xml:space="preserve">w zakresie określonym wyraźnie w Umowie, w tym </w:t>
        </w:r>
      </w:ins>
      <w:r w:rsidRPr="00191B45">
        <w:rPr>
          <w:rFonts w:asciiTheme="minorHAnsi" w:hAnsiTheme="minorHAnsi"/>
          <w:color w:val="000000"/>
        </w:rPr>
        <w:t>poprzez udzielenie odpowiednich pełnomocnictw na potrzeby procesu administracyjno-budowlanego prowadzącego do uzyskania niezbędnych decyzji administracyjnych do postawienia odpowiednio Instalacji Ułamkowo-Technicznych oraz Demonstratora Technologii na nieruchomościach Partnera Strategicznego,</w:t>
      </w:r>
    </w:p>
    <w:p w14:paraId="387C0898" w14:textId="77777777" w:rsidR="008921D2" w:rsidRDefault="008921D2" w:rsidP="008921D2">
      <w:pPr>
        <w:pStyle w:val="Akapitzlist"/>
        <w:numPr>
          <w:ilvl w:val="0"/>
          <w:numId w:val="24"/>
        </w:numPr>
        <w:spacing w:before="60" w:after="60" w:line="276" w:lineRule="auto"/>
        <w:ind w:left="851" w:hanging="426"/>
        <w:jc w:val="both"/>
        <w:rPr>
          <w:rFonts w:asciiTheme="minorHAnsi" w:eastAsia="Times New Roman" w:hAnsiTheme="minorHAnsi" w:cstheme="minorHAnsi"/>
          <w:color w:val="000000"/>
        </w:rPr>
      </w:pPr>
      <w:r>
        <w:rPr>
          <w:rFonts w:asciiTheme="minorHAnsi" w:eastAsia="Times New Roman" w:hAnsiTheme="minorHAnsi" w:cstheme="minorHAnsi"/>
          <w:color w:val="000000"/>
        </w:rPr>
        <w:t xml:space="preserve">przeprowadzenie na rzecz </w:t>
      </w:r>
      <w:r w:rsidRPr="0084677B">
        <w:rPr>
          <w:rFonts w:asciiTheme="minorHAnsi" w:eastAsia="Times New Roman" w:hAnsiTheme="minorHAnsi" w:cstheme="minorHAnsi"/>
          <w:color w:val="000000"/>
        </w:rPr>
        <w:t xml:space="preserve">NCBR Testów Instalacji Ułamkowo-Technicznych oraz Demonstratora Technologii poprzez organizację ww. Testów, weryfikację wskazanych przez NCBR </w:t>
      </w:r>
      <w:r>
        <w:rPr>
          <w:rFonts w:asciiTheme="minorHAnsi" w:eastAsia="Times New Roman" w:hAnsiTheme="minorHAnsi" w:cstheme="minorHAnsi"/>
          <w:color w:val="000000"/>
        </w:rPr>
        <w:t>W</w:t>
      </w:r>
      <w:r w:rsidRPr="0084677B">
        <w:rPr>
          <w:rFonts w:asciiTheme="minorHAnsi" w:eastAsia="Times New Roman" w:hAnsiTheme="minorHAnsi" w:cstheme="minorHAnsi"/>
          <w:color w:val="000000"/>
        </w:rPr>
        <w:t xml:space="preserve">ymagań </w:t>
      </w:r>
      <w:r>
        <w:rPr>
          <w:rFonts w:asciiTheme="minorHAnsi" w:eastAsia="Times New Roman" w:hAnsiTheme="minorHAnsi" w:cstheme="minorHAnsi"/>
          <w:color w:val="000000"/>
        </w:rPr>
        <w:t>O</w:t>
      </w:r>
      <w:r w:rsidRPr="0084677B">
        <w:rPr>
          <w:rFonts w:asciiTheme="minorHAnsi" w:eastAsia="Times New Roman" w:hAnsiTheme="minorHAnsi" w:cstheme="minorHAnsi"/>
          <w:color w:val="000000"/>
        </w:rPr>
        <w:t xml:space="preserve">bligatoryjnych, </w:t>
      </w:r>
      <w:r>
        <w:rPr>
          <w:rFonts w:asciiTheme="minorHAnsi" w:eastAsia="Times New Roman" w:hAnsiTheme="minorHAnsi" w:cstheme="minorHAnsi"/>
          <w:color w:val="000000"/>
        </w:rPr>
        <w:t>O</w:t>
      </w:r>
      <w:r w:rsidRPr="0084677B">
        <w:rPr>
          <w:rFonts w:asciiTheme="minorHAnsi" w:eastAsia="Times New Roman" w:hAnsiTheme="minorHAnsi" w:cstheme="minorHAnsi"/>
          <w:color w:val="000000"/>
        </w:rPr>
        <w:t xml:space="preserve">pcjonalnych i </w:t>
      </w:r>
      <w:r>
        <w:rPr>
          <w:rFonts w:asciiTheme="minorHAnsi" w:eastAsia="Times New Roman" w:hAnsiTheme="minorHAnsi" w:cstheme="minorHAnsi"/>
          <w:color w:val="000000"/>
        </w:rPr>
        <w:t>K</w:t>
      </w:r>
      <w:r w:rsidRPr="0084677B">
        <w:rPr>
          <w:rFonts w:asciiTheme="minorHAnsi" w:eastAsia="Times New Roman" w:hAnsiTheme="minorHAnsi" w:cstheme="minorHAnsi"/>
          <w:color w:val="000000"/>
        </w:rPr>
        <w:t xml:space="preserve">onkursowych, prowadzenie analiz laboratoryjnych poszczególnych etapów Procesu Technologicznego na </w:t>
      </w:r>
      <w:r w:rsidRPr="0084677B">
        <w:rPr>
          <w:rFonts w:asciiTheme="minorHAnsi" w:eastAsia="Times New Roman" w:hAnsiTheme="minorHAnsi" w:cstheme="minorHAnsi"/>
          <w:color w:val="000000"/>
        </w:rPr>
        <w:lastRenderedPageBreak/>
        <w:t>Instalacjach Ułamkowo-Technicznych i Demonstratorze Technologii, oraz przedstawienie NCBR podsumowania Testów w postaci raportów,</w:t>
      </w:r>
    </w:p>
    <w:p w14:paraId="09627F8C" w14:textId="77777777" w:rsidR="008921D2" w:rsidRPr="00191B45" w:rsidRDefault="008921D2" w:rsidP="008921D2">
      <w:pPr>
        <w:pStyle w:val="Akapitzlist"/>
        <w:numPr>
          <w:ilvl w:val="0"/>
          <w:numId w:val="24"/>
        </w:numPr>
        <w:spacing w:before="60" w:after="60" w:line="276" w:lineRule="auto"/>
        <w:ind w:left="851" w:hanging="426"/>
        <w:jc w:val="both"/>
        <w:rPr>
          <w:rFonts w:asciiTheme="minorHAnsi" w:eastAsia="Times New Roman" w:hAnsiTheme="minorHAnsi" w:cstheme="minorHAnsi"/>
          <w:color w:val="000000"/>
        </w:rPr>
      </w:pPr>
      <w:r w:rsidRPr="00191B45">
        <w:rPr>
          <w:rFonts w:asciiTheme="minorHAnsi" w:eastAsia="Times New Roman" w:hAnsiTheme="minorHAnsi" w:cstheme="minorHAnsi"/>
          <w:color w:val="000000"/>
        </w:rPr>
        <w:t xml:space="preserve">dokonanie odbioru połowy tj. maksymalnie </w:t>
      </w:r>
      <w:ins w:id="32" w:author="Autor">
        <w:r>
          <w:rPr>
            <w:rFonts w:asciiTheme="minorHAnsi" w:eastAsia="Times New Roman" w:hAnsiTheme="minorHAnsi" w:cstheme="minorHAnsi"/>
            <w:color w:val="000000"/>
          </w:rPr>
          <w:t>3</w:t>
        </w:r>
      </w:ins>
      <w:del w:id="33" w:author="Autor">
        <w:r w:rsidRPr="00191B45" w:rsidDel="003343A1">
          <w:rPr>
            <w:rFonts w:asciiTheme="minorHAnsi" w:eastAsia="Times New Roman" w:hAnsiTheme="minorHAnsi" w:cstheme="minorHAnsi"/>
            <w:color w:val="000000"/>
          </w:rPr>
          <w:delText>4</w:delText>
        </w:r>
      </w:del>
      <w:r w:rsidRPr="00191B45">
        <w:rPr>
          <w:rFonts w:asciiTheme="minorHAnsi" w:eastAsia="Times New Roman" w:hAnsiTheme="minorHAnsi" w:cstheme="minorHAnsi"/>
          <w:color w:val="000000"/>
        </w:rPr>
        <w:t xml:space="preserve"> wybudowanych Instalacji Ułamkowo-Technicznych (jednej z dwóch wybudowanych przez danego Uczestnika </w:t>
      </w:r>
      <w:r>
        <w:rPr>
          <w:rFonts w:asciiTheme="minorHAnsi" w:eastAsia="Times New Roman" w:hAnsiTheme="minorHAnsi" w:cstheme="minorHAnsi"/>
          <w:color w:val="000000"/>
        </w:rPr>
        <w:t>PCP</w:t>
      </w:r>
      <w:r w:rsidRPr="00191B45">
        <w:rPr>
          <w:rFonts w:asciiTheme="minorHAnsi" w:eastAsia="Times New Roman" w:hAnsiTheme="minorHAnsi" w:cstheme="minorHAnsi"/>
          <w:color w:val="000000"/>
        </w:rPr>
        <w:t xml:space="preserve">) i ich dalszą eksploatację </w:t>
      </w:r>
      <w:r>
        <w:rPr>
          <w:rFonts w:asciiTheme="minorHAnsi" w:eastAsia="Times New Roman" w:hAnsiTheme="minorHAnsi" w:cstheme="minorHAnsi"/>
          <w:color w:val="000000"/>
        </w:rPr>
        <w:t xml:space="preserve">samodzielnie przez Partnera, lecz </w:t>
      </w:r>
      <w:r w:rsidRPr="00191B45">
        <w:rPr>
          <w:rFonts w:asciiTheme="minorHAnsi" w:eastAsia="Times New Roman" w:hAnsiTheme="minorHAnsi" w:cstheme="minorHAnsi"/>
          <w:color w:val="000000"/>
        </w:rPr>
        <w:t>zgodnie z wymogami NCBR</w:t>
      </w:r>
      <w:ins w:id="34" w:author="Autor">
        <w:r>
          <w:rPr>
            <w:rFonts w:asciiTheme="minorHAnsi" w:eastAsia="Times New Roman" w:hAnsiTheme="minorHAnsi" w:cstheme="minorHAnsi"/>
            <w:color w:val="000000"/>
          </w:rPr>
          <w:t xml:space="preserve"> określonymi w Załączniku nr 3 do Ogłoszenia</w:t>
        </w:r>
      </w:ins>
      <w:r w:rsidRPr="00191B45">
        <w:rPr>
          <w:rFonts w:asciiTheme="minorHAnsi" w:eastAsia="Times New Roman" w:hAnsiTheme="minorHAnsi" w:cstheme="minorHAnsi"/>
          <w:color w:val="000000"/>
        </w:rPr>
        <w:t>,</w:t>
      </w:r>
      <w:ins w:id="35" w:author="Autor">
        <w:r>
          <w:rPr>
            <w:rFonts w:asciiTheme="minorHAnsi" w:eastAsia="Times New Roman" w:hAnsiTheme="minorHAnsi" w:cstheme="minorHAnsi"/>
            <w:color w:val="000000"/>
          </w:rPr>
          <w:t xml:space="preserve"> przez okres nie krótszy niż 2 lata,</w:t>
        </w:r>
      </w:ins>
    </w:p>
    <w:p w14:paraId="22C3C68C" w14:textId="77777777" w:rsidR="008921D2" w:rsidRPr="00964751" w:rsidRDefault="008921D2" w:rsidP="008921D2">
      <w:pPr>
        <w:pStyle w:val="Akapitzlist"/>
        <w:numPr>
          <w:ilvl w:val="0"/>
          <w:numId w:val="24"/>
        </w:numPr>
        <w:spacing w:before="60" w:after="60" w:line="276" w:lineRule="auto"/>
        <w:ind w:left="851" w:hanging="426"/>
        <w:jc w:val="both"/>
        <w:rPr>
          <w:rFonts w:asciiTheme="minorHAnsi" w:eastAsia="Times New Roman" w:hAnsiTheme="minorHAnsi" w:cstheme="minorHAnsi"/>
          <w:color w:val="000000"/>
        </w:rPr>
      </w:pPr>
      <w:r w:rsidRPr="00964751">
        <w:rPr>
          <w:rFonts w:asciiTheme="minorHAnsi" w:eastAsia="Times New Roman" w:hAnsiTheme="minorHAnsi" w:cstheme="minorHAnsi"/>
          <w:color w:val="000000"/>
        </w:rPr>
        <w:t xml:space="preserve">dokonanie odbioru i dalszą eksploatację Demonstratora Technologii zgodnie z wymogami NCBR (m.in. przez okres demonstracji min. </w:t>
      </w:r>
      <w:ins w:id="36" w:author="Autor">
        <w:r w:rsidRPr="00964751">
          <w:rPr>
            <w:rFonts w:asciiTheme="minorHAnsi" w:eastAsia="Times New Roman" w:hAnsiTheme="minorHAnsi" w:cstheme="minorHAnsi"/>
            <w:color w:val="000000"/>
          </w:rPr>
          <w:t>4</w:t>
        </w:r>
      </w:ins>
      <w:del w:id="37" w:author="Autor">
        <w:r w:rsidRPr="00964751" w:rsidDel="003343A1">
          <w:rPr>
            <w:rFonts w:asciiTheme="minorHAnsi" w:eastAsia="Times New Roman" w:hAnsiTheme="minorHAnsi" w:cstheme="minorHAnsi"/>
            <w:color w:val="000000"/>
          </w:rPr>
          <w:delText>10</w:delText>
        </w:r>
      </w:del>
      <w:r w:rsidRPr="00964751">
        <w:rPr>
          <w:rFonts w:asciiTheme="minorHAnsi" w:eastAsia="Times New Roman" w:hAnsiTheme="minorHAnsi" w:cstheme="minorHAnsi"/>
          <w:color w:val="000000"/>
        </w:rPr>
        <w:t xml:space="preserve"> lat</w:t>
      </w:r>
      <w:ins w:id="38" w:author="Autor">
        <w:r w:rsidRPr="00964751">
          <w:rPr>
            <w:rFonts w:asciiTheme="minorHAnsi" w:eastAsia="Times New Roman" w:hAnsiTheme="minorHAnsi" w:cstheme="minorHAnsi"/>
            <w:color w:val="000000"/>
          </w:rPr>
          <w:t>a</w:t>
        </w:r>
      </w:ins>
      <w:r w:rsidRPr="00964751">
        <w:rPr>
          <w:rFonts w:asciiTheme="minorHAnsi" w:eastAsia="Times New Roman" w:hAnsiTheme="minorHAnsi" w:cstheme="minorHAnsi"/>
          <w:color w:val="000000"/>
        </w:rPr>
        <w:t xml:space="preserve">, zarządzanie zgodnie ze standardami i zasadami prawidłowego zarządzania (i utrzymywanie parametrów procesu technologicznego Demonstratora Technologii </w:t>
      </w:r>
      <w:ins w:id="39" w:author="Autor">
        <w:r w:rsidRPr="00964751">
          <w:rPr>
            <w:rFonts w:asciiTheme="minorHAnsi" w:eastAsia="Times New Roman" w:hAnsiTheme="minorHAnsi" w:cstheme="minorHAnsi"/>
            <w:color w:val="000000"/>
          </w:rPr>
          <w:t>zgodnie z uzyskanymi pozwoleniami i decyzjami i wymogami określonymi w Załączniku nr 3 do Ogłoszenia</w:t>
        </w:r>
      </w:ins>
      <w:del w:id="40" w:author="Autor">
        <w:r w:rsidRPr="00964751" w:rsidDel="003343A1">
          <w:rPr>
            <w:rFonts w:asciiTheme="minorHAnsi" w:eastAsia="Times New Roman" w:hAnsiTheme="minorHAnsi" w:cstheme="minorHAnsi"/>
            <w:color w:val="000000"/>
          </w:rPr>
          <w:delText>na poziomie deklarowanym przez Uczestnika PCP będącego twórcą Demonstratora</w:delText>
        </w:r>
      </w:del>
      <w:r w:rsidRPr="00964751">
        <w:rPr>
          <w:rFonts w:asciiTheme="minorHAnsi" w:eastAsia="Times New Roman" w:hAnsiTheme="minorHAnsi" w:cstheme="minorHAnsi"/>
          <w:color w:val="000000"/>
        </w:rPr>
        <w:t>),</w:t>
      </w:r>
    </w:p>
    <w:p w14:paraId="4BA4B489" w14:textId="5001B0A9" w:rsidR="008921D2" w:rsidRPr="00964751" w:rsidRDefault="008921D2" w:rsidP="008921D2">
      <w:pPr>
        <w:pStyle w:val="Akapitzlist"/>
        <w:numPr>
          <w:ilvl w:val="0"/>
          <w:numId w:val="24"/>
        </w:numPr>
        <w:spacing w:before="60" w:after="60" w:line="276" w:lineRule="auto"/>
        <w:ind w:left="851" w:hanging="426"/>
        <w:jc w:val="both"/>
        <w:rPr>
          <w:rFonts w:asciiTheme="minorHAnsi" w:eastAsia="Times New Roman" w:hAnsiTheme="minorHAnsi"/>
          <w:color w:val="000000"/>
        </w:rPr>
      </w:pPr>
      <w:r w:rsidRPr="00964751">
        <w:rPr>
          <w:rFonts w:asciiTheme="minorHAnsi" w:eastAsia="Times New Roman" w:hAnsiTheme="minorHAnsi"/>
          <w:color w:val="000000" w:themeColor="text1"/>
        </w:rPr>
        <w:t>utrzymanie wydajnoś</w:t>
      </w:r>
      <w:ins w:id="41" w:author="Autor">
        <w:r w:rsidRPr="00964751">
          <w:rPr>
            <w:rFonts w:asciiTheme="minorHAnsi" w:eastAsia="Times New Roman" w:hAnsiTheme="minorHAnsi"/>
            <w:color w:val="000000" w:themeColor="text1"/>
          </w:rPr>
          <w:t>ci</w:t>
        </w:r>
      </w:ins>
      <w:del w:id="42" w:author="Autor">
        <w:r w:rsidRPr="00964751" w:rsidDel="00191B45">
          <w:rPr>
            <w:rFonts w:asciiTheme="minorHAnsi" w:eastAsia="Times New Roman" w:hAnsiTheme="minorHAnsi"/>
            <w:color w:val="000000" w:themeColor="text1"/>
          </w:rPr>
          <w:delText>ć</w:delText>
        </w:r>
      </w:del>
      <w:r w:rsidRPr="00964751">
        <w:rPr>
          <w:rFonts w:asciiTheme="minorHAnsi" w:eastAsia="Times New Roman" w:hAnsiTheme="minorHAnsi"/>
          <w:color w:val="000000" w:themeColor="text1"/>
        </w:rPr>
        <w:t xml:space="preserve"> produkcji biogazu brutto na godzinę stanowiącej wymagany ekwiwalent mocy elektrycznej 499 kW w granicy Tolerancji Technologicznej (-5) % osiągany przez co najmniej </w:t>
      </w:r>
      <w:ins w:id="43" w:author="Autor">
        <w:r w:rsidRPr="00964751">
          <w:rPr>
            <w:rFonts w:asciiTheme="minorHAnsi" w:eastAsia="Times New Roman" w:hAnsiTheme="minorHAnsi"/>
            <w:color w:val="000000" w:themeColor="text1"/>
          </w:rPr>
          <w:t>75</w:t>
        </w:r>
      </w:ins>
      <w:del w:id="44" w:author="Autor">
        <w:r w:rsidRPr="00964751" w:rsidDel="00191B45">
          <w:rPr>
            <w:rFonts w:asciiTheme="minorHAnsi" w:eastAsia="Times New Roman" w:hAnsiTheme="minorHAnsi"/>
            <w:color w:val="000000" w:themeColor="text1"/>
          </w:rPr>
          <w:delText>80</w:delText>
        </w:r>
      </w:del>
      <w:r w:rsidRPr="00964751">
        <w:rPr>
          <w:rFonts w:asciiTheme="minorHAnsi" w:eastAsia="Times New Roman" w:hAnsiTheme="minorHAnsi"/>
          <w:color w:val="000000" w:themeColor="text1"/>
        </w:rPr>
        <w:t xml:space="preserve">00 godzin w skali roku, przez okres nie krótszy niż </w:t>
      </w:r>
      <w:ins w:id="45" w:author="Autor">
        <w:r w:rsidRPr="00964751">
          <w:rPr>
            <w:rFonts w:asciiTheme="minorHAnsi" w:eastAsia="Times New Roman" w:hAnsiTheme="minorHAnsi"/>
            <w:color w:val="000000" w:themeColor="text1"/>
          </w:rPr>
          <w:t>4</w:t>
        </w:r>
      </w:ins>
      <w:del w:id="46" w:author="Autor">
        <w:r w:rsidRPr="00964751" w:rsidDel="00191B45">
          <w:rPr>
            <w:rFonts w:asciiTheme="minorHAnsi" w:eastAsia="Times New Roman" w:hAnsiTheme="minorHAnsi"/>
            <w:color w:val="000000" w:themeColor="text1"/>
          </w:rPr>
          <w:delText>10</w:delText>
        </w:r>
      </w:del>
      <w:r w:rsidRPr="00964751">
        <w:rPr>
          <w:rFonts w:asciiTheme="minorHAnsi" w:eastAsia="Times New Roman" w:hAnsiTheme="minorHAnsi"/>
          <w:color w:val="000000" w:themeColor="text1"/>
        </w:rPr>
        <w:t xml:space="preserve"> lat</w:t>
      </w:r>
      <w:ins w:id="47" w:author="Autor">
        <w:r w:rsidRPr="00964751">
          <w:rPr>
            <w:rFonts w:asciiTheme="minorHAnsi" w:eastAsia="Times New Roman" w:hAnsiTheme="minorHAnsi"/>
            <w:color w:val="000000" w:themeColor="text1"/>
          </w:rPr>
          <w:t>a</w:t>
        </w:r>
        <w:r w:rsidR="4CD360B7" w:rsidRPr="00491CEA">
          <w:rPr>
            <w:rFonts w:asciiTheme="minorHAnsi" w:eastAsia="Times New Roman" w:hAnsiTheme="minorHAnsi"/>
          </w:rPr>
          <w:t xml:space="preserve"> (o ile Technologia na to pozwala)</w:t>
        </w:r>
      </w:ins>
      <w:r w:rsidR="0624C36A" w:rsidRPr="00491CEA">
        <w:rPr>
          <w:rFonts w:asciiTheme="minorHAnsi" w:eastAsia="Times New Roman" w:hAnsiTheme="minorHAnsi"/>
        </w:rPr>
        <w:t>,</w:t>
      </w:r>
      <w:r w:rsidRPr="00491CEA">
        <w:rPr>
          <w:rFonts w:asciiTheme="minorHAnsi" w:eastAsia="Times New Roman" w:hAnsiTheme="minorHAnsi"/>
        </w:rPr>
        <w:t xml:space="preserve"> </w:t>
      </w:r>
      <w:r w:rsidRPr="00964751">
        <w:rPr>
          <w:rFonts w:asciiTheme="minorHAnsi" w:eastAsia="Times New Roman" w:hAnsiTheme="minorHAnsi"/>
          <w:color w:val="000000" w:themeColor="text1"/>
        </w:rPr>
        <w:t>chyba że Partner Strategiczny za uprzednią zgodą Zamawiającego dokona czynności na rzecz zwiększenia produkcji biogazu brutto na godzinę ponad wskazany powyżej poziom, w tym uzyska niezbędne pozwolenia i decyzje administracyjne,</w:t>
      </w:r>
    </w:p>
    <w:p w14:paraId="08AED725" w14:textId="15F250B2" w:rsidR="008921D2" w:rsidRPr="00191B45" w:rsidRDefault="008921D2" w:rsidP="008921D2">
      <w:pPr>
        <w:pStyle w:val="Akapitzlist"/>
        <w:numPr>
          <w:ilvl w:val="0"/>
          <w:numId w:val="24"/>
        </w:numPr>
        <w:spacing w:before="60" w:after="60" w:line="276" w:lineRule="auto"/>
        <w:ind w:left="851" w:hanging="426"/>
        <w:jc w:val="both"/>
        <w:rPr>
          <w:rFonts w:asciiTheme="minorHAnsi" w:eastAsia="Times New Roman" w:hAnsiTheme="minorHAnsi"/>
          <w:color w:val="000000"/>
        </w:rPr>
      </w:pPr>
      <w:r w:rsidRPr="4DEDDE47">
        <w:rPr>
          <w:rFonts w:asciiTheme="minorHAnsi" w:eastAsia="Times New Roman" w:hAnsiTheme="minorHAnsi"/>
          <w:color w:val="000000" w:themeColor="text1"/>
        </w:rPr>
        <w:t xml:space="preserve">podział dochodów z działalności Demonstratora </w:t>
      </w:r>
      <w:ins w:id="48" w:author="Autor">
        <w:r w:rsidRPr="4DEDDE47">
          <w:rPr>
            <w:rFonts w:asciiTheme="minorHAnsi" w:eastAsia="Times New Roman" w:hAnsiTheme="minorHAnsi"/>
            <w:color w:val="000000" w:themeColor="text1"/>
          </w:rPr>
          <w:t xml:space="preserve">Technologii </w:t>
        </w:r>
      </w:ins>
      <w:r w:rsidRPr="4DEDDE47">
        <w:rPr>
          <w:rFonts w:asciiTheme="minorHAnsi" w:eastAsia="Times New Roman" w:hAnsiTheme="minorHAnsi"/>
          <w:color w:val="000000" w:themeColor="text1"/>
        </w:rPr>
        <w:t xml:space="preserve">wynikających </w:t>
      </w:r>
      <w:ins w:id="49" w:author="Autor">
        <w:r w:rsidRPr="4DEDDE47">
          <w:rPr>
            <w:rFonts w:asciiTheme="minorHAnsi" w:eastAsia="Times New Roman" w:hAnsiTheme="minorHAnsi"/>
            <w:color w:val="000000" w:themeColor="text1"/>
          </w:rPr>
          <w:t xml:space="preserve">z zagospodarowania biometanu i innych ewentualnych produktów powstających w ramach działalności Demonstratora, </w:t>
        </w:r>
      </w:ins>
      <w:r w:rsidRPr="4DEDDE47">
        <w:rPr>
          <w:rFonts w:asciiTheme="minorHAnsi" w:eastAsia="Times New Roman" w:hAnsiTheme="minorHAnsi"/>
          <w:color w:val="000000" w:themeColor="text1"/>
        </w:rPr>
        <w:t>np. ze sprzedaży biometanu do sieci, w proporcji: NCBR: min. 50% dochodu z pracy Demonstratora;</w:t>
      </w:r>
    </w:p>
    <w:p w14:paraId="36806515" w14:textId="77777777" w:rsidR="008921D2" w:rsidRPr="00191B45" w:rsidRDefault="008921D2" w:rsidP="008921D2">
      <w:pPr>
        <w:pStyle w:val="Akapitzlist"/>
        <w:numPr>
          <w:ilvl w:val="0"/>
          <w:numId w:val="24"/>
        </w:numPr>
        <w:spacing w:before="60" w:after="60" w:line="276" w:lineRule="auto"/>
        <w:ind w:left="851" w:hanging="426"/>
        <w:jc w:val="both"/>
        <w:rPr>
          <w:rFonts w:asciiTheme="minorHAnsi" w:eastAsia="Times New Roman" w:hAnsiTheme="minorHAnsi" w:cstheme="minorHAnsi"/>
          <w:color w:val="000000"/>
        </w:rPr>
      </w:pPr>
      <w:r w:rsidRPr="00191B45">
        <w:rPr>
          <w:rFonts w:asciiTheme="minorHAnsi" w:eastAsia="Times New Roman" w:hAnsiTheme="minorHAnsi" w:cstheme="minorHAnsi"/>
          <w:color w:val="000000"/>
        </w:rPr>
        <w:t>promocję opracowanej Technologii oraz Demonstratora</w:t>
      </w:r>
      <w:ins w:id="50" w:author="Autor">
        <w:r>
          <w:rPr>
            <w:rFonts w:asciiTheme="minorHAnsi" w:eastAsia="Times New Roman" w:hAnsiTheme="minorHAnsi" w:cstheme="minorHAnsi"/>
            <w:color w:val="000000"/>
          </w:rPr>
          <w:t xml:space="preserve"> Technologii</w:t>
        </w:r>
      </w:ins>
      <w:r w:rsidRPr="00191B45">
        <w:rPr>
          <w:rFonts w:asciiTheme="minorHAnsi" w:eastAsia="Times New Roman" w:hAnsiTheme="minorHAnsi" w:cstheme="minorHAnsi"/>
          <w:color w:val="000000"/>
        </w:rPr>
        <w:t xml:space="preserve"> poprzez publikowanie wskazanych parametrów osiąganych przez Demonstrator i organizację jednej ogólnodostępnej konferencji,</w:t>
      </w:r>
    </w:p>
    <w:p w14:paraId="76B2AAC5" w14:textId="77777777" w:rsidR="008921D2" w:rsidRDefault="008921D2" w:rsidP="008921D2">
      <w:pPr>
        <w:pStyle w:val="Akapitzlist"/>
        <w:numPr>
          <w:ilvl w:val="0"/>
          <w:numId w:val="24"/>
        </w:numPr>
        <w:spacing w:before="60" w:after="60" w:line="276" w:lineRule="auto"/>
        <w:ind w:left="851" w:hanging="426"/>
        <w:jc w:val="both"/>
        <w:rPr>
          <w:rFonts w:asciiTheme="minorHAnsi" w:eastAsia="Times New Roman" w:hAnsiTheme="minorHAnsi" w:cstheme="minorHAnsi"/>
          <w:color w:val="000000"/>
        </w:rPr>
      </w:pPr>
      <w:r>
        <w:rPr>
          <w:rFonts w:asciiTheme="minorHAnsi" w:eastAsia="Times New Roman" w:hAnsiTheme="minorHAnsi" w:cstheme="minorHAnsi"/>
          <w:color w:val="000000"/>
        </w:rPr>
        <w:t>umożliwienie</w:t>
      </w:r>
      <w:r w:rsidRPr="00191B45">
        <w:rPr>
          <w:rFonts w:asciiTheme="minorHAnsi" w:eastAsia="Times New Roman" w:hAnsiTheme="minorHAnsi" w:cstheme="minorHAnsi"/>
          <w:color w:val="000000"/>
        </w:rPr>
        <w:t xml:space="preserve"> </w:t>
      </w:r>
      <w:r>
        <w:rPr>
          <w:rFonts w:asciiTheme="minorHAnsi" w:eastAsia="Times New Roman" w:hAnsiTheme="minorHAnsi" w:cstheme="minorHAnsi"/>
          <w:color w:val="000000"/>
        </w:rPr>
        <w:t>Uczestnikowi</w:t>
      </w:r>
      <w:r w:rsidRPr="00191B45">
        <w:rPr>
          <w:rFonts w:asciiTheme="minorHAnsi" w:eastAsia="Times New Roman" w:hAnsiTheme="minorHAnsi" w:cstheme="minorHAnsi"/>
          <w:color w:val="000000"/>
        </w:rPr>
        <w:t xml:space="preserve"> </w:t>
      </w:r>
      <w:r>
        <w:rPr>
          <w:rFonts w:asciiTheme="minorHAnsi" w:eastAsia="Times New Roman" w:hAnsiTheme="minorHAnsi" w:cstheme="minorHAnsi"/>
          <w:color w:val="000000"/>
        </w:rPr>
        <w:t>PCP prezentowania</w:t>
      </w:r>
      <w:r w:rsidRPr="00191B45">
        <w:rPr>
          <w:rFonts w:asciiTheme="minorHAnsi" w:eastAsia="Times New Roman" w:hAnsiTheme="minorHAnsi" w:cstheme="minorHAnsi"/>
          <w:color w:val="000000"/>
        </w:rPr>
        <w:t xml:space="preserve"> wybranym przez siebie podmiotom zainteresowanym rozwiązaniem zastosowanym w Demonstratorze</w:t>
      </w:r>
      <w:ins w:id="51" w:author="Autor">
        <w:r>
          <w:rPr>
            <w:rFonts w:asciiTheme="minorHAnsi" w:eastAsia="Times New Roman" w:hAnsiTheme="minorHAnsi" w:cstheme="minorHAnsi"/>
            <w:color w:val="000000"/>
          </w:rPr>
          <w:t xml:space="preserve"> Technologii</w:t>
        </w:r>
      </w:ins>
      <w:r w:rsidRPr="00191B45">
        <w:rPr>
          <w:rFonts w:asciiTheme="minorHAnsi" w:eastAsia="Times New Roman" w:hAnsiTheme="minorHAnsi" w:cstheme="minorHAnsi"/>
          <w:color w:val="000000"/>
        </w:rPr>
        <w:t>, przez okres 7 lat od rozpoczęcia eksploatacji Demonstratora</w:t>
      </w:r>
      <w:r>
        <w:rPr>
          <w:rFonts w:asciiTheme="minorHAnsi" w:eastAsia="Times New Roman" w:hAnsiTheme="minorHAnsi" w:cstheme="minorHAnsi"/>
          <w:color w:val="000000"/>
        </w:rPr>
        <w:t>,</w:t>
      </w:r>
    </w:p>
    <w:p w14:paraId="3F4E4718" w14:textId="77777777" w:rsidR="008921D2" w:rsidRPr="00D144E7" w:rsidRDefault="008921D2" w:rsidP="008921D2">
      <w:pPr>
        <w:spacing w:before="60" w:after="60" w:line="276" w:lineRule="auto"/>
        <w:ind w:left="425"/>
        <w:jc w:val="both"/>
        <w:rPr>
          <w:rFonts w:eastAsia="Times New Roman" w:cstheme="minorHAnsi"/>
          <w:color w:val="000000"/>
        </w:rPr>
      </w:pPr>
      <w:r>
        <w:rPr>
          <w:rFonts w:eastAsia="Times New Roman" w:cstheme="minorHAnsi"/>
          <w:color w:val="000000"/>
        </w:rPr>
        <w:t>na warunkach szczegółowo opisanych w Umowie oraz Załączniku nr 3 do Ogłoszenia</w:t>
      </w:r>
      <w:r w:rsidRPr="00D144E7">
        <w:rPr>
          <w:rFonts w:eastAsia="Times New Roman" w:cstheme="minorHAnsi"/>
          <w:color w:val="000000"/>
        </w:rPr>
        <w:t>.</w:t>
      </w:r>
    </w:p>
    <w:p w14:paraId="390A438E" w14:textId="77777777" w:rsidR="008921D2" w:rsidRDefault="008921D2" w:rsidP="008921D2">
      <w:pPr>
        <w:pStyle w:val="Akapitzlist"/>
        <w:numPr>
          <w:ilvl w:val="0"/>
          <w:numId w:val="28"/>
        </w:numPr>
        <w:spacing w:before="60" w:after="60" w:line="276" w:lineRule="auto"/>
        <w:ind w:left="426" w:hanging="426"/>
        <w:jc w:val="both"/>
        <w:rPr>
          <w:rFonts w:asciiTheme="minorHAnsi" w:hAnsiTheme="minorHAnsi" w:cstheme="minorHAnsi"/>
        </w:rPr>
      </w:pPr>
      <w:r>
        <w:rPr>
          <w:rFonts w:asciiTheme="minorHAnsi" w:hAnsiTheme="minorHAnsi" w:cstheme="minorHAnsi"/>
        </w:rPr>
        <w:t>Za swoje działania w ramach Umowy</w:t>
      </w:r>
      <w:ins w:id="52" w:author="Autor">
        <w:r>
          <w:rPr>
            <w:rFonts w:asciiTheme="minorHAnsi" w:hAnsiTheme="minorHAnsi" w:cstheme="minorHAnsi"/>
          </w:rPr>
          <w:t>,</w:t>
        </w:r>
      </w:ins>
      <w:r>
        <w:rPr>
          <w:rFonts w:asciiTheme="minorHAnsi" w:hAnsiTheme="minorHAnsi" w:cstheme="minorHAnsi"/>
        </w:rPr>
        <w:t xml:space="preserve"> Partner </w:t>
      </w:r>
      <w:ins w:id="53" w:author="Autor">
        <w:r>
          <w:rPr>
            <w:rFonts w:asciiTheme="minorHAnsi" w:hAnsiTheme="minorHAnsi" w:cstheme="minorHAnsi"/>
          </w:rPr>
          <w:t xml:space="preserve">Strategiczny </w:t>
        </w:r>
      </w:ins>
      <w:r>
        <w:rPr>
          <w:rFonts w:asciiTheme="minorHAnsi" w:hAnsiTheme="minorHAnsi" w:cstheme="minorHAnsi"/>
        </w:rPr>
        <w:t xml:space="preserve">jest uprawniony do pobierania wynagrodzenia i uzyskiwania innych korzyści od NCBR na warunkach określonych w Umowie. Partner </w:t>
      </w:r>
      <w:ins w:id="54" w:author="Autor">
        <w:r>
          <w:rPr>
            <w:rFonts w:asciiTheme="minorHAnsi" w:hAnsiTheme="minorHAnsi" w:cstheme="minorHAnsi"/>
          </w:rPr>
          <w:t xml:space="preserve">Strategiczny </w:t>
        </w:r>
      </w:ins>
      <w:r>
        <w:rPr>
          <w:rFonts w:asciiTheme="minorHAnsi" w:hAnsiTheme="minorHAnsi" w:cstheme="minorHAnsi"/>
        </w:rPr>
        <w:t>zobowiązuje się – z zastrzeżeniem dochodzenia odpowiedzialności odszkodowawczej spowodowanej przez nienależyte lub zawinione lub bezprawne działania Uczestników PCP – nie dochodzić od nich żadnego wynagrodzenia, w szczególności tytułem korzystania przez nich z Nieruchomości 1 oraz Nieruchomości 2.</w:t>
      </w:r>
    </w:p>
    <w:p w14:paraId="59CE5E46" w14:textId="77777777" w:rsidR="008921D2" w:rsidRPr="00A30093" w:rsidRDefault="008921D2" w:rsidP="008921D2">
      <w:pPr>
        <w:pStyle w:val="Akapitzlist"/>
        <w:numPr>
          <w:ilvl w:val="0"/>
          <w:numId w:val="28"/>
        </w:numPr>
        <w:spacing w:before="60" w:after="60" w:line="276" w:lineRule="auto"/>
        <w:ind w:left="426" w:hanging="426"/>
        <w:jc w:val="both"/>
        <w:rPr>
          <w:rFonts w:asciiTheme="minorHAnsi" w:hAnsiTheme="minorHAnsi" w:cstheme="minorHAnsi"/>
        </w:rPr>
      </w:pPr>
      <w:r>
        <w:rPr>
          <w:rFonts w:asciiTheme="minorHAnsi" w:hAnsiTheme="minorHAnsi" w:cstheme="minorHAnsi"/>
        </w:rPr>
        <w:lastRenderedPageBreak/>
        <w:t xml:space="preserve">Strony wyłączają zastosowanie art. 11 ust. 1 ustawy z dnia </w:t>
      </w:r>
      <w:r w:rsidRPr="008B0A2A">
        <w:rPr>
          <w:rFonts w:asciiTheme="minorHAnsi" w:hAnsiTheme="minorHAnsi" w:cstheme="minorHAnsi"/>
        </w:rPr>
        <w:t>z dnia 19 grudnia 2008 r.</w:t>
      </w:r>
      <w:r>
        <w:rPr>
          <w:rFonts w:asciiTheme="minorHAnsi" w:hAnsiTheme="minorHAnsi" w:cstheme="minorHAnsi"/>
        </w:rPr>
        <w:t xml:space="preserve"> o </w:t>
      </w:r>
      <w:r w:rsidRPr="00A30093">
        <w:rPr>
          <w:rFonts w:asciiTheme="minorHAnsi" w:hAnsiTheme="minorHAnsi" w:cstheme="minorHAnsi"/>
        </w:rPr>
        <w:t>partnerstwie publiczno-prywatnym</w:t>
      </w:r>
      <w:r>
        <w:rPr>
          <w:rFonts w:asciiTheme="minorHAnsi" w:hAnsiTheme="minorHAnsi" w:cstheme="minorHAnsi"/>
        </w:rPr>
        <w:t xml:space="preserve">, tj. </w:t>
      </w:r>
      <w:ins w:id="55" w:author="Autor">
        <w:r>
          <w:rPr>
            <w:rFonts w:asciiTheme="minorHAnsi" w:hAnsiTheme="minorHAnsi" w:cstheme="minorHAnsi"/>
          </w:rPr>
          <w:t>U</w:t>
        </w:r>
      </w:ins>
      <w:del w:id="56" w:author="Autor">
        <w:r w:rsidDel="000F4B7D">
          <w:rPr>
            <w:rFonts w:asciiTheme="minorHAnsi" w:hAnsiTheme="minorHAnsi" w:cstheme="minorHAnsi"/>
          </w:rPr>
          <w:delText>u</w:delText>
        </w:r>
      </w:del>
      <w:r>
        <w:rPr>
          <w:rFonts w:asciiTheme="minorHAnsi" w:hAnsiTheme="minorHAnsi" w:cstheme="minorHAnsi"/>
        </w:rPr>
        <w:t>mowa nie przewiduje przekazania NCBR po zakończeniu czasu trwania umowy składniku majątkowego, który był wykorzystywany do realizacji przedsi</w:t>
      </w:r>
      <w:ins w:id="57" w:author="Autor">
        <w:r>
          <w:rPr>
            <w:rFonts w:asciiTheme="minorHAnsi" w:hAnsiTheme="minorHAnsi" w:cstheme="minorHAnsi"/>
          </w:rPr>
          <w:t>ę</w:t>
        </w:r>
      </w:ins>
      <w:r>
        <w:rPr>
          <w:rFonts w:asciiTheme="minorHAnsi" w:hAnsiTheme="minorHAnsi" w:cstheme="minorHAnsi"/>
        </w:rPr>
        <w:t>wzięcia.</w:t>
      </w:r>
    </w:p>
    <w:p w14:paraId="5D038C67" w14:textId="77777777" w:rsidR="008921D2" w:rsidRPr="00A319BC" w:rsidRDefault="008921D2" w:rsidP="008921D2">
      <w:pPr>
        <w:spacing w:before="60" w:after="60" w:line="276" w:lineRule="auto"/>
        <w:contextualSpacing/>
        <w:jc w:val="both"/>
        <w:rPr>
          <w:rFonts w:cstheme="minorHAnsi"/>
        </w:rPr>
      </w:pPr>
    </w:p>
    <w:p w14:paraId="6C2E379D"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58" w:name="_Toc76392361"/>
      <w:r w:rsidRPr="00A319BC">
        <w:rPr>
          <w:rFonts w:asciiTheme="minorHAnsi" w:hAnsiTheme="minorHAnsi" w:cstheme="minorHAnsi"/>
          <w:sz w:val="22"/>
          <w:szCs w:val="22"/>
        </w:rPr>
        <w:t>[ETAPY REALIZACJI UMOWY]</w:t>
      </w:r>
      <w:bookmarkEnd w:id="15"/>
      <w:bookmarkEnd w:id="16"/>
      <w:bookmarkEnd w:id="17"/>
      <w:bookmarkEnd w:id="18"/>
      <w:bookmarkEnd w:id="58"/>
    </w:p>
    <w:p w14:paraId="441866F7" w14:textId="77777777" w:rsidR="008921D2" w:rsidRPr="00A319BC" w:rsidRDefault="008921D2" w:rsidP="008921D2">
      <w:pPr>
        <w:pStyle w:val="Akapitzlist"/>
        <w:spacing w:before="60" w:after="60" w:line="276" w:lineRule="auto"/>
        <w:ind w:left="426"/>
        <w:jc w:val="both"/>
        <w:rPr>
          <w:rFonts w:asciiTheme="minorHAnsi" w:hAnsiTheme="minorHAnsi" w:cstheme="minorHAnsi"/>
        </w:rPr>
      </w:pPr>
      <w:r w:rsidRPr="00A319BC">
        <w:rPr>
          <w:rFonts w:asciiTheme="minorHAnsi" w:hAnsiTheme="minorHAnsi" w:cstheme="minorHAnsi"/>
        </w:rPr>
        <w:t>Realizacja umowy następuje w fazach opisanych poniżej:</w:t>
      </w:r>
    </w:p>
    <w:p w14:paraId="7732DEFA" w14:textId="77777777" w:rsidR="008921D2" w:rsidRPr="00A319BC" w:rsidRDefault="008921D2" w:rsidP="008921D2">
      <w:pPr>
        <w:pStyle w:val="Akapitzlist"/>
        <w:numPr>
          <w:ilvl w:val="1"/>
          <w:numId w:val="21"/>
        </w:numPr>
        <w:spacing w:before="60" w:after="60" w:line="276" w:lineRule="auto"/>
        <w:ind w:left="709"/>
        <w:jc w:val="both"/>
        <w:rPr>
          <w:rFonts w:asciiTheme="minorHAnsi" w:hAnsiTheme="minorHAnsi" w:cstheme="minorHAnsi"/>
        </w:rPr>
      </w:pPr>
      <w:ins w:id="59" w:author="Autor">
        <w:r>
          <w:rPr>
            <w:rFonts w:asciiTheme="minorHAnsi" w:hAnsiTheme="minorHAnsi" w:cstheme="minorHAnsi"/>
          </w:rPr>
          <w:t>F</w:t>
        </w:r>
      </w:ins>
      <w:del w:id="60" w:author="Autor">
        <w:r w:rsidRPr="00A319BC" w:rsidDel="000F4B7D">
          <w:rPr>
            <w:rFonts w:asciiTheme="minorHAnsi" w:hAnsiTheme="minorHAnsi" w:cstheme="minorHAnsi"/>
          </w:rPr>
          <w:delText>f</w:delText>
        </w:r>
      </w:del>
      <w:r w:rsidRPr="00A319BC">
        <w:rPr>
          <w:rFonts w:asciiTheme="minorHAnsi" w:hAnsiTheme="minorHAnsi" w:cstheme="minorHAnsi"/>
        </w:rPr>
        <w:t>az</w:t>
      </w:r>
      <w:ins w:id="61" w:author="Autor">
        <w:r>
          <w:rPr>
            <w:rFonts w:asciiTheme="minorHAnsi" w:hAnsiTheme="minorHAnsi" w:cstheme="minorHAnsi"/>
          </w:rPr>
          <w:t>y 1A i 1B – w których następuje</w:t>
        </w:r>
      </w:ins>
      <w:del w:id="62" w:author="Autor">
        <w:r w:rsidRPr="00A319BC" w:rsidDel="000F4B7D">
          <w:rPr>
            <w:rFonts w:asciiTheme="minorHAnsi" w:hAnsiTheme="minorHAnsi" w:cstheme="minorHAnsi"/>
          </w:rPr>
          <w:delText>a</w:delText>
        </w:r>
      </w:del>
      <w:r w:rsidRPr="00A319BC">
        <w:rPr>
          <w:rFonts w:asciiTheme="minorHAnsi" w:hAnsiTheme="minorHAnsi" w:cstheme="minorHAnsi"/>
        </w:rPr>
        <w:t xml:space="preserve"> przygotowani</w:t>
      </w:r>
      <w:ins w:id="63" w:author="Autor">
        <w:r>
          <w:rPr>
            <w:rFonts w:asciiTheme="minorHAnsi" w:hAnsiTheme="minorHAnsi" w:cstheme="minorHAnsi"/>
          </w:rPr>
          <w:t>e</w:t>
        </w:r>
      </w:ins>
      <w:del w:id="64" w:author="Autor">
        <w:r w:rsidRPr="00A319BC" w:rsidDel="000F4B7D">
          <w:rPr>
            <w:rFonts w:asciiTheme="minorHAnsi" w:hAnsiTheme="minorHAnsi" w:cstheme="minorHAnsi"/>
          </w:rPr>
          <w:delText>a</w:delText>
        </w:r>
      </w:del>
      <w:ins w:id="65" w:author="Autor">
        <w:r>
          <w:rPr>
            <w:rFonts w:asciiTheme="minorHAnsi" w:hAnsiTheme="minorHAnsi" w:cstheme="minorHAnsi"/>
          </w:rPr>
          <w:t xml:space="preserve"> przez Partnera Strategicznego</w:t>
        </w:r>
      </w:ins>
      <w:r w:rsidRPr="00A319BC">
        <w:rPr>
          <w:rFonts w:asciiTheme="minorHAnsi" w:hAnsiTheme="minorHAnsi" w:cstheme="minorHAnsi"/>
        </w:rPr>
        <w:t xml:space="preserve"> nieruchomości udostępnianych przez </w:t>
      </w:r>
      <w:del w:id="66" w:author="Autor">
        <w:r w:rsidRPr="00A319BC" w:rsidDel="000F4B7D">
          <w:rPr>
            <w:rFonts w:asciiTheme="minorHAnsi" w:hAnsiTheme="minorHAnsi" w:cstheme="minorHAnsi"/>
          </w:rPr>
          <w:delText xml:space="preserve">Partnera </w:delText>
        </w:r>
      </w:del>
      <w:ins w:id="67" w:author="Autor">
        <w:r>
          <w:rPr>
            <w:rFonts w:asciiTheme="minorHAnsi" w:hAnsiTheme="minorHAnsi" w:cstheme="minorHAnsi"/>
          </w:rPr>
          <w:t>niego</w:t>
        </w:r>
        <w:r w:rsidRPr="00A319BC">
          <w:rPr>
            <w:rFonts w:asciiTheme="minorHAnsi" w:hAnsiTheme="minorHAnsi" w:cstheme="minorHAnsi"/>
          </w:rPr>
          <w:t xml:space="preserve"> </w:t>
        </w:r>
      </w:ins>
      <w:r w:rsidRPr="00A319BC">
        <w:rPr>
          <w:rFonts w:asciiTheme="minorHAnsi" w:hAnsiTheme="minorHAnsi" w:cstheme="minorHAnsi"/>
        </w:rPr>
        <w:t>Uczestnikom PCP („Nieruchomości</w:t>
      </w:r>
      <w:r>
        <w:rPr>
          <w:rFonts w:asciiTheme="minorHAnsi" w:hAnsiTheme="minorHAnsi" w:cstheme="minorHAnsi"/>
        </w:rPr>
        <w:t xml:space="preserve"> 1 i Nieruchomości 2</w:t>
      </w:r>
      <w:r w:rsidRPr="00A319BC">
        <w:rPr>
          <w:rFonts w:asciiTheme="minorHAnsi" w:hAnsiTheme="minorHAnsi" w:cstheme="minorHAnsi"/>
        </w:rPr>
        <w:t>”), opisan</w:t>
      </w:r>
      <w:ins w:id="68" w:author="Autor">
        <w:r>
          <w:rPr>
            <w:rFonts w:asciiTheme="minorHAnsi" w:hAnsiTheme="minorHAnsi" w:cstheme="minorHAnsi"/>
          </w:rPr>
          <w:t>e</w:t>
        </w:r>
      </w:ins>
      <w:del w:id="69" w:author="Autor">
        <w:r w:rsidRPr="00A319BC" w:rsidDel="000F4B7D">
          <w:rPr>
            <w:rFonts w:asciiTheme="minorHAnsi" w:hAnsiTheme="minorHAnsi" w:cstheme="minorHAnsi"/>
          </w:rPr>
          <w:delText>a</w:delText>
        </w:r>
      </w:del>
      <w:r w:rsidRPr="00A319BC">
        <w:rPr>
          <w:rFonts w:asciiTheme="minorHAnsi" w:hAnsiTheme="minorHAnsi" w:cstheme="minorHAnsi"/>
        </w:rPr>
        <w:t xml:space="preserve"> szczegółowo w rozdziale (</w:t>
      </w:r>
      <w:r>
        <w:rPr>
          <w:rFonts w:asciiTheme="minorHAnsi" w:hAnsiTheme="minorHAnsi" w:cstheme="minorHAnsi"/>
        </w:rPr>
        <w:fldChar w:fldCharType="begin"/>
      </w:r>
      <w:r>
        <w:rPr>
          <w:rFonts w:asciiTheme="minorHAnsi" w:hAnsiTheme="minorHAnsi" w:cstheme="minorHAnsi"/>
        </w:rPr>
        <w:instrText xml:space="preserve"> REF _Ref55548014 \n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 xml:space="preserve">ROZDZIAŁ III. </w:t>
      </w:r>
      <w:r>
        <w:rPr>
          <w:rFonts w:asciiTheme="minorHAnsi" w:hAnsiTheme="minorHAnsi" w:cstheme="minorHAnsi"/>
        </w:rPr>
        <w:fldChar w:fldCharType="end"/>
      </w:r>
      <w:r w:rsidRPr="00A319BC">
        <w:rPr>
          <w:rFonts w:asciiTheme="minorHAnsi" w:hAnsiTheme="minorHAnsi" w:cstheme="minorHAnsi"/>
        </w:rPr>
        <w:t>);</w:t>
      </w:r>
    </w:p>
    <w:p w14:paraId="75A1276F" w14:textId="77777777" w:rsidR="008921D2" w:rsidRPr="00A319BC" w:rsidRDefault="008921D2" w:rsidP="008921D2">
      <w:pPr>
        <w:pStyle w:val="Akapitzlist"/>
        <w:numPr>
          <w:ilvl w:val="1"/>
          <w:numId w:val="21"/>
        </w:numPr>
        <w:spacing w:before="60" w:after="60" w:line="276" w:lineRule="auto"/>
        <w:ind w:left="709"/>
        <w:jc w:val="both"/>
        <w:rPr>
          <w:rFonts w:asciiTheme="minorHAnsi" w:hAnsiTheme="minorHAnsi" w:cstheme="minorHAnsi"/>
        </w:rPr>
      </w:pPr>
      <w:ins w:id="70" w:author="Autor">
        <w:r>
          <w:rPr>
            <w:rFonts w:asciiTheme="minorHAnsi" w:hAnsiTheme="minorHAnsi" w:cstheme="minorHAnsi"/>
          </w:rPr>
          <w:t>F</w:t>
        </w:r>
      </w:ins>
      <w:del w:id="71" w:author="Autor">
        <w:r w:rsidRPr="00A319BC" w:rsidDel="000F4B7D">
          <w:rPr>
            <w:rFonts w:asciiTheme="minorHAnsi" w:hAnsiTheme="minorHAnsi" w:cstheme="minorHAnsi"/>
          </w:rPr>
          <w:delText>f</w:delText>
        </w:r>
      </w:del>
      <w:r w:rsidRPr="00A319BC">
        <w:rPr>
          <w:rFonts w:asciiTheme="minorHAnsi" w:hAnsiTheme="minorHAnsi" w:cstheme="minorHAnsi"/>
        </w:rPr>
        <w:t>az</w:t>
      </w:r>
      <w:ins w:id="72" w:author="Autor">
        <w:r>
          <w:rPr>
            <w:rFonts w:asciiTheme="minorHAnsi" w:hAnsiTheme="minorHAnsi" w:cstheme="minorHAnsi"/>
          </w:rPr>
          <w:t>y</w:t>
        </w:r>
      </w:ins>
      <w:del w:id="73" w:author="Autor">
        <w:r w:rsidRPr="00A319BC" w:rsidDel="000F4B7D">
          <w:rPr>
            <w:rFonts w:asciiTheme="minorHAnsi" w:hAnsiTheme="minorHAnsi" w:cstheme="minorHAnsi"/>
          </w:rPr>
          <w:delText>a</w:delText>
        </w:r>
      </w:del>
      <w:ins w:id="74" w:author="Autor">
        <w:r>
          <w:rPr>
            <w:rFonts w:asciiTheme="minorHAnsi" w:hAnsiTheme="minorHAnsi" w:cstheme="minorHAnsi"/>
          </w:rPr>
          <w:t xml:space="preserve"> 2A i 2B - fazy</w:t>
        </w:r>
      </w:ins>
      <w:r w:rsidRPr="00A319BC">
        <w:rPr>
          <w:rFonts w:asciiTheme="minorHAnsi" w:hAnsiTheme="minorHAnsi" w:cstheme="minorHAnsi"/>
        </w:rPr>
        <w:t xml:space="preserve"> współpracy Partnera z NCBR i Uczestnikami PCP, w związku z</w:t>
      </w:r>
      <w:r>
        <w:rPr>
          <w:rFonts w:asciiTheme="minorHAnsi" w:hAnsiTheme="minorHAnsi" w:cstheme="minorHAnsi"/>
        </w:rPr>
        <w:t xml:space="preserve"> Przedsięwzięciem</w:t>
      </w:r>
      <w:r w:rsidRPr="00A319BC">
        <w:rPr>
          <w:rFonts w:asciiTheme="minorHAnsi" w:hAnsiTheme="minorHAnsi" w:cstheme="minorHAnsi"/>
        </w:rPr>
        <w:t xml:space="preserve"> PCP, opisan</w:t>
      </w:r>
      <w:ins w:id="75" w:author="Autor">
        <w:r>
          <w:rPr>
            <w:rFonts w:asciiTheme="minorHAnsi" w:hAnsiTheme="minorHAnsi" w:cstheme="minorHAnsi"/>
          </w:rPr>
          <w:t>e</w:t>
        </w:r>
      </w:ins>
      <w:del w:id="76" w:author="Autor">
        <w:r w:rsidDel="000F4B7D">
          <w:rPr>
            <w:rFonts w:asciiTheme="minorHAnsi" w:hAnsiTheme="minorHAnsi" w:cstheme="minorHAnsi"/>
          </w:rPr>
          <w:delText>a</w:delText>
        </w:r>
      </w:del>
      <w:r w:rsidRPr="00A319BC">
        <w:rPr>
          <w:rFonts w:asciiTheme="minorHAnsi" w:hAnsiTheme="minorHAnsi" w:cstheme="minorHAnsi"/>
        </w:rPr>
        <w:t xml:space="preserve"> szczegółowo w rozdziale (</w:t>
      </w:r>
      <w:r w:rsidRPr="00A319BC">
        <w:rPr>
          <w:rFonts w:asciiTheme="minorHAnsi" w:hAnsiTheme="minorHAnsi" w:cstheme="minorHAnsi"/>
        </w:rPr>
        <w:fldChar w:fldCharType="begin"/>
      </w:r>
      <w:r w:rsidRPr="00A319BC">
        <w:rPr>
          <w:rFonts w:asciiTheme="minorHAnsi" w:hAnsiTheme="minorHAnsi" w:cstheme="minorHAnsi"/>
        </w:rPr>
        <w:instrText xml:space="preserve"> REF _Ref55475285 \r \h  \* MERGEFORMAT </w:instrText>
      </w:r>
      <w:r w:rsidRPr="00A319BC">
        <w:rPr>
          <w:rFonts w:asciiTheme="minorHAnsi" w:hAnsiTheme="minorHAnsi" w:cstheme="minorHAnsi"/>
        </w:rPr>
      </w:r>
      <w:r w:rsidRPr="00A319BC">
        <w:rPr>
          <w:rFonts w:asciiTheme="minorHAnsi" w:hAnsiTheme="minorHAnsi" w:cstheme="minorHAnsi"/>
        </w:rPr>
        <w:fldChar w:fldCharType="separate"/>
      </w:r>
      <w:r>
        <w:rPr>
          <w:rFonts w:asciiTheme="minorHAnsi" w:hAnsiTheme="minorHAnsi" w:cstheme="minorHAnsi"/>
        </w:rPr>
        <w:t xml:space="preserve">ROZDZIAŁ IV. </w:t>
      </w:r>
      <w:r w:rsidRPr="00A319BC">
        <w:rPr>
          <w:rFonts w:asciiTheme="minorHAnsi" w:hAnsiTheme="minorHAnsi" w:cstheme="minorHAnsi"/>
        </w:rPr>
        <w:fldChar w:fldCharType="end"/>
      </w:r>
      <w:r w:rsidRPr="00A319BC">
        <w:rPr>
          <w:rFonts w:asciiTheme="minorHAnsi" w:hAnsiTheme="minorHAnsi" w:cstheme="minorHAnsi"/>
        </w:rPr>
        <w:t xml:space="preserve">), </w:t>
      </w:r>
      <w:del w:id="77" w:author="Autor">
        <w:r w:rsidRPr="00A319BC" w:rsidDel="00990E7D">
          <w:rPr>
            <w:rFonts w:asciiTheme="minorHAnsi" w:hAnsiTheme="minorHAnsi" w:cstheme="minorHAnsi"/>
          </w:rPr>
          <w:delText>dzieląca się na</w:delText>
        </w:r>
      </w:del>
      <w:ins w:id="78" w:author="Autor">
        <w:r>
          <w:rPr>
            <w:rFonts w:asciiTheme="minorHAnsi" w:hAnsiTheme="minorHAnsi" w:cstheme="minorHAnsi"/>
          </w:rPr>
          <w:t>odpowiadające kolejno</w:t>
        </w:r>
      </w:ins>
      <w:r w:rsidRPr="00A319BC">
        <w:rPr>
          <w:rFonts w:asciiTheme="minorHAnsi" w:hAnsiTheme="minorHAnsi" w:cstheme="minorHAnsi"/>
        </w:rPr>
        <w:t>:</w:t>
      </w:r>
    </w:p>
    <w:p w14:paraId="4272CF06" w14:textId="77777777" w:rsidR="008921D2" w:rsidRPr="00A319BC" w:rsidRDefault="008921D2" w:rsidP="008921D2">
      <w:pPr>
        <w:pStyle w:val="Akapitzlist"/>
        <w:numPr>
          <w:ilvl w:val="2"/>
          <w:numId w:val="21"/>
        </w:numPr>
        <w:spacing w:before="60" w:after="60" w:line="276" w:lineRule="auto"/>
        <w:ind w:left="1134" w:hanging="317"/>
        <w:jc w:val="both"/>
        <w:rPr>
          <w:rFonts w:asciiTheme="minorHAnsi" w:hAnsiTheme="minorHAnsi" w:cstheme="minorHAnsi"/>
        </w:rPr>
      </w:pPr>
      <w:r w:rsidRPr="00A319BC">
        <w:rPr>
          <w:rFonts w:asciiTheme="minorHAnsi" w:hAnsiTheme="minorHAnsi" w:cstheme="minorHAnsi"/>
        </w:rPr>
        <w:t>etap</w:t>
      </w:r>
      <w:ins w:id="79" w:author="Autor">
        <w:r>
          <w:rPr>
            <w:rFonts w:asciiTheme="minorHAnsi" w:hAnsiTheme="minorHAnsi" w:cstheme="minorHAnsi"/>
          </w:rPr>
          <w:t>owi</w:t>
        </w:r>
      </w:ins>
      <w:r w:rsidRPr="00A319BC">
        <w:rPr>
          <w:rFonts w:asciiTheme="minorHAnsi" w:hAnsiTheme="minorHAnsi" w:cstheme="minorHAnsi"/>
        </w:rPr>
        <w:t xml:space="preserve"> I</w:t>
      </w:r>
      <w:ins w:id="80" w:author="Autor">
        <w:r>
          <w:rPr>
            <w:rFonts w:asciiTheme="minorHAnsi" w:hAnsiTheme="minorHAnsi" w:cstheme="minorHAnsi"/>
          </w:rPr>
          <w:t xml:space="preserve"> Przedsięwzięcia PCP</w:t>
        </w:r>
      </w:ins>
      <w:r w:rsidRPr="00A319BC">
        <w:rPr>
          <w:rFonts w:asciiTheme="minorHAnsi" w:hAnsiTheme="minorHAnsi" w:cstheme="minorHAnsi"/>
        </w:rPr>
        <w:t xml:space="preserve"> –</w:t>
      </w:r>
      <w:del w:id="81" w:author="Autor">
        <w:r w:rsidRPr="00A319BC" w:rsidDel="00990E7D">
          <w:rPr>
            <w:rFonts w:asciiTheme="minorHAnsi" w:hAnsiTheme="minorHAnsi" w:cstheme="minorHAnsi"/>
          </w:rPr>
          <w:delText xml:space="preserve"> związany z </w:delText>
        </w:r>
        <w:r w:rsidDel="00990E7D">
          <w:rPr>
            <w:rFonts w:asciiTheme="minorHAnsi" w:hAnsiTheme="minorHAnsi" w:cstheme="minorHAnsi"/>
          </w:rPr>
          <w:delText>E</w:delText>
        </w:r>
        <w:r w:rsidRPr="00A319BC" w:rsidDel="00990E7D">
          <w:rPr>
            <w:rFonts w:asciiTheme="minorHAnsi" w:hAnsiTheme="minorHAnsi" w:cstheme="minorHAnsi"/>
          </w:rPr>
          <w:delText xml:space="preserve">tapem I </w:delText>
        </w:r>
        <w:r w:rsidDel="00990E7D">
          <w:rPr>
            <w:rFonts w:asciiTheme="minorHAnsi" w:hAnsiTheme="minorHAnsi" w:cstheme="minorHAnsi"/>
          </w:rPr>
          <w:delText xml:space="preserve">Przedsięwzięcia </w:delText>
        </w:r>
        <w:r w:rsidRPr="00A319BC" w:rsidDel="00990E7D">
          <w:rPr>
            <w:rFonts w:asciiTheme="minorHAnsi" w:hAnsiTheme="minorHAnsi" w:cstheme="minorHAnsi"/>
          </w:rPr>
          <w:delText>PCP</w:delText>
        </w:r>
      </w:del>
      <w:r w:rsidRPr="00A319BC">
        <w:rPr>
          <w:rFonts w:asciiTheme="minorHAnsi" w:hAnsiTheme="minorHAnsi" w:cstheme="minorHAnsi"/>
        </w:rPr>
        <w:t xml:space="preserve"> w którym, na Nieruchomości </w:t>
      </w:r>
      <w:r>
        <w:rPr>
          <w:rFonts w:asciiTheme="minorHAnsi" w:hAnsiTheme="minorHAnsi" w:cstheme="minorHAnsi"/>
        </w:rPr>
        <w:t>1</w:t>
      </w:r>
      <w:r w:rsidRPr="00A319BC">
        <w:rPr>
          <w:rFonts w:asciiTheme="minorHAnsi" w:hAnsiTheme="minorHAnsi" w:cstheme="minorHAnsi"/>
        </w:rPr>
        <w:t xml:space="preserve"> udostępnionej przez Partnera nie więcej niż </w:t>
      </w:r>
      <w:del w:id="82" w:author="Autor">
        <w:r w:rsidRPr="00A319BC" w:rsidDel="007F698E">
          <w:rPr>
            <w:rFonts w:asciiTheme="minorHAnsi" w:hAnsiTheme="minorHAnsi" w:cstheme="minorHAnsi"/>
          </w:rPr>
          <w:delText xml:space="preserve">czterech </w:delText>
        </w:r>
      </w:del>
      <w:ins w:id="83" w:author="Autor">
        <w:r>
          <w:rPr>
            <w:rFonts w:asciiTheme="minorHAnsi" w:hAnsiTheme="minorHAnsi" w:cstheme="minorHAnsi"/>
          </w:rPr>
          <w:t>trzech</w:t>
        </w:r>
        <w:r w:rsidRPr="00A319BC">
          <w:rPr>
            <w:rFonts w:asciiTheme="minorHAnsi" w:hAnsiTheme="minorHAnsi" w:cstheme="minorHAnsi"/>
          </w:rPr>
          <w:t xml:space="preserve"> </w:t>
        </w:r>
      </w:ins>
      <w:r w:rsidRPr="00A319BC">
        <w:rPr>
          <w:rFonts w:asciiTheme="minorHAnsi" w:hAnsiTheme="minorHAnsi" w:cstheme="minorHAnsi"/>
        </w:rPr>
        <w:t xml:space="preserve">Uczestników PCP stworzy </w:t>
      </w:r>
      <w:r>
        <w:rPr>
          <w:rFonts w:asciiTheme="minorHAnsi" w:hAnsiTheme="minorHAnsi" w:cstheme="minorHAnsi"/>
        </w:rPr>
        <w:t xml:space="preserve">po dwie (łącznie: </w:t>
      </w:r>
      <w:r w:rsidRPr="00A319BC">
        <w:rPr>
          <w:rFonts w:asciiTheme="minorHAnsi" w:hAnsiTheme="minorHAnsi" w:cstheme="minorHAnsi"/>
        </w:rPr>
        <w:t xml:space="preserve">nie więcej niż </w:t>
      </w:r>
      <w:del w:id="84" w:author="Autor">
        <w:r w:rsidRPr="00A319BC" w:rsidDel="007F698E">
          <w:rPr>
            <w:rFonts w:asciiTheme="minorHAnsi" w:hAnsiTheme="minorHAnsi" w:cstheme="minorHAnsi"/>
          </w:rPr>
          <w:delText>osiem</w:delText>
        </w:r>
      </w:del>
      <w:ins w:id="85" w:author="Autor">
        <w:r>
          <w:rPr>
            <w:rFonts w:asciiTheme="minorHAnsi" w:hAnsiTheme="minorHAnsi" w:cstheme="minorHAnsi"/>
          </w:rPr>
          <w:t>sześć</w:t>
        </w:r>
      </w:ins>
      <w:r>
        <w:rPr>
          <w:rFonts w:asciiTheme="minorHAnsi" w:hAnsiTheme="minorHAnsi" w:cstheme="minorHAnsi"/>
        </w:rPr>
        <w:t>)</w:t>
      </w:r>
      <w:r w:rsidRPr="00A319BC">
        <w:rPr>
          <w:rFonts w:asciiTheme="minorHAnsi" w:hAnsiTheme="minorHAnsi" w:cstheme="minorHAnsi"/>
        </w:rPr>
        <w:t xml:space="preserve"> Instalacj</w:t>
      </w:r>
      <w:r>
        <w:rPr>
          <w:rFonts w:asciiTheme="minorHAnsi" w:hAnsiTheme="minorHAnsi" w:cstheme="minorHAnsi"/>
        </w:rPr>
        <w:t>e</w:t>
      </w:r>
      <w:r w:rsidRPr="00A319BC">
        <w:rPr>
          <w:rFonts w:asciiTheme="minorHAnsi" w:hAnsiTheme="minorHAnsi" w:cstheme="minorHAnsi"/>
        </w:rPr>
        <w:t xml:space="preserve"> Ułamkowo-Techniczn</w:t>
      </w:r>
      <w:r>
        <w:rPr>
          <w:rFonts w:asciiTheme="minorHAnsi" w:hAnsiTheme="minorHAnsi" w:cstheme="minorHAnsi"/>
        </w:rPr>
        <w:t>e</w:t>
      </w:r>
      <w:r w:rsidRPr="00A319BC">
        <w:rPr>
          <w:rFonts w:asciiTheme="minorHAnsi" w:hAnsiTheme="minorHAnsi" w:cstheme="minorHAnsi"/>
        </w:rPr>
        <w:t>,</w:t>
      </w:r>
    </w:p>
    <w:p w14:paraId="497D0334" w14:textId="77777777" w:rsidR="008921D2" w:rsidRPr="00A319BC" w:rsidRDefault="008921D2" w:rsidP="008921D2">
      <w:pPr>
        <w:pStyle w:val="Akapitzlist"/>
        <w:numPr>
          <w:ilvl w:val="2"/>
          <w:numId w:val="21"/>
        </w:numPr>
        <w:spacing w:before="60" w:after="60" w:line="276" w:lineRule="auto"/>
        <w:ind w:left="1134" w:hanging="317"/>
        <w:jc w:val="both"/>
        <w:rPr>
          <w:rFonts w:asciiTheme="minorHAnsi" w:hAnsiTheme="minorHAnsi" w:cstheme="minorHAnsi"/>
        </w:rPr>
      </w:pPr>
      <w:r w:rsidRPr="00A319BC">
        <w:rPr>
          <w:rFonts w:asciiTheme="minorHAnsi" w:hAnsiTheme="minorHAnsi" w:cstheme="minorHAnsi"/>
        </w:rPr>
        <w:t>etap</w:t>
      </w:r>
      <w:ins w:id="86" w:author="Autor">
        <w:r>
          <w:rPr>
            <w:rFonts w:asciiTheme="minorHAnsi" w:hAnsiTheme="minorHAnsi" w:cstheme="minorHAnsi"/>
          </w:rPr>
          <w:t>owi</w:t>
        </w:r>
      </w:ins>
      <w:r w:rsidRPr="00A319BC">
        <w:rPr>
          <w:rFonts w:asciiTheme="minorHAnsi" w:hAnsiTheme="minorHAnsi" w:cstheme="minorHAnsi"/>
        </w:rPr>
        <w:t xml:space="preserve"> II</w:t>
      </w:r>
      <w:ins w:id="87" w:author="Autor">
        <w:r>
          <w:rPr>
            <w:rFonts w:asciiTheme="minorHAnsi" w:hAnsiTheme="minorHAnsi" w:cstheme="minorHAnsi"/>
          </w:rPr>
          <w:t xml:space="preserve"> Przedsięwzięcia PCP</w:t>
        </w:r>
      </w:ins>
      <w:r w:rsidRPr="00A319BC">
        <w:rPr>
          <w:rFonts w:asciiTheme="minorHAnsi" w:hAnsiTheme="minorHAnsi" w:cstheme="minorHAnsi"/>
        </w:rPr>
        <w:t xml:space="preserve"> –</w:t>
      </w:r>
      <w:del w:id="88" w:author="Autor">
        <w:r w:rsidRPr="00A319BC" w:rsidDel="00990E7D">
          <w:rPr>
            <w:rFonts w:asciiTheme="minorHAnsi" w:hAnsiTheme="minorHAnsi" w:cstheme="minorHAnsi"/>
          </w:rPr>
          <w:delText xml:space="preserve"> związany z </w:delText>
        </w:r>
        <w:r w:rsidDel="00990E7D">
          <w:rPr>
            <w:rFonts w:asciiTheme="minorHAnsi" w:hAnsiTheme="minorHAnsi" w:cstheme="minorHAnsi"/>
          </w:rPr>
          <w:delText>E</w:delText>
        </w:r>
        <w:r w:rsidRPr="00A319BC" w:rsidDel="00990E7D">
          <w:rPr>
            <w:rFonts w:asciiTheme="minorHAnsi" w:hAnsiTheme="minorHAnsi" w:cstheme="minorHAnsi"/>
          </w:rPr>
          <w:delText xml:space="preserve">tapem II </w:delText>
        </w:r>
        <w:r w:rsidDel="00990E7D">
          <w:rPr>
            <w:rFonts w:asciiTheme="minorHAnsi" w:hAnsiTheme="minorHAnsi" w:cstheme="minorHAnsi"/>
          </w:rPr>
          <w:delText xml:space="preserve">Przedsięwzięcia </w:delText>
        </w:r>
        <w:r w:rsidRPr="00A319BC" w:rsidDel="00990E7D">
          <w:rPr>
            <w:rFonts w:asciiTheme="minorHAnsi" w:hAnsiTheme="minorHAnsi" w:cstheme="minorHAnsi"/>
          </w:rPr>
          <w:delText xml:space="preserve">PCP </w:delText>
        </w:r>
      </w:del>
      <w:r w:rsidRPr="00A319BC">
        <w:rPr>
          <w:rFonts w:asciiTheme="minorHAnsi" w:hAnsiTheme="minorHAnsi" w:cstheme="minorHAnsi"/>
        </w:rPr>
        <w:t>w którym</w:t>
      </w:r>
      <w:r>
        <w:rPr>
          <w:rFonts w:asciiTheme="minorHAnsi" w:hAnsiTheme="minorHAnsi" w:cstheme="minorHAnsi"/>
        </w:rPr>
        <w:t xml:space="preserve"> </w:t>
      </w:r>
      <w:r w:rsidRPr="00A319BC">
        <w:rPr>
          <w:rFonts w:asciiTheme="minorHAnsi" w:hAnsiTheme="minorHAnsi" w:cstheme="minorHAnsi"/>
        </w:rPr>
        <w:t xml:space="preserve">na Nieruchomości </w:t>
      </w:r>
      <w:r>
        <w:rPr>
          <w:rFonts w:asciiTheme="minorHAnsi" w:hAnsiTheme="minorHAnsi" w:cstheme="minorHAnsi"/>
        </w:rPr>
        <w:t>2</w:t>
      </w:r>
      <w:r w:rsidRPr="00A319BC">
        <w:rPr>
          <w:rFonts w:asciiTheme="minorHAnsi" w:hAnsiTheme="minorHAnsi" w:cstheme="minorHAnsi"/>
        </w:rPr>
        <w:t xml:space="preserve"> udostępnionej przez Partnera jeden Uczestnik PCP </w:t>
      </w:r>
      <w:r>
        <w:rPr>
          <w:rFonts w:asciiTheme="minorHAnsi" w:hAnsiTheme="minorHAnsi" w:cstheme="minorHAnsi"/>
        </w:rPr>
        <w:t xml:space="preserve">stworzy </w:t>
      </w:r>
      <w:r w:rsidRPr="00A319BC">
        <w:rPr>
          <w:rFonts w:asciiTheme="minorHAnsi" w:hAnsiTheme="minorHAnsi" w:cstheme="minorHAnsi"/>
        </w:rPr>
        <w:t>jeden Demonstrator</w:t>
      </w:r>
      <w:r>
        <w:rPr>
          <w:rFonts w:asciiTheme="minorHAnsi" w:hAnsiTheme="minorHAnsi" w:cstheme="minorHAnsi"/>
        </w:rPr>
        <w:t xml:space="preserve"> Technologii</w:t>
      </w:r>
      <w:r w:rsidRPr="00A319BC">
        <w:rPr>
          <w:rFonts w:asciiTheme="minorHAnsi" w:hAnsiTheme="minorHAnsi" w:cstheme="minorHAnsi"/>
        </w:rPr>
        <w:t>;</w:t>
      </w:r>
    </w:p>
    <w:p w14:paraId="5BF0BC8D" w14:textId="77777777" w:rsidR="008921D2" w:rsidRPr="00A319BC" w:rsidRDefault="008921D2" w:rsidP="008921D2">
      <w:pPr>
        <w:pStyle w:val="Akapitzlist"/>
        <w:numPr>
          <w:ilvl w:val="1"/>
          <w:numId w:val="21"/>
        </w:numPr>
        <w:spacing w:before="60" w:after="60" w:line="276" w:lineRule="auto"/>
        <w:ind w:left="709"/>
        <w:jc w:val="both"/>
        <w:rPr>
          <w:rFonts w:asciiTheme="minorHAnsi" w:hAnsiTheme="minorHAnsi" w:cstheme="minorHAnsi"/>
        </w:rPr>
      </w:pPr>
      <w:ins w:id="89" w:author="Autor">
        <w:r>
          <w:rPr>
            <w:rFonts w:asciiTheme="minorHAnsi" w:hAnsiTheme="minorHAnsi" w:cstheme="minorHAnsi"/>
          </w:rPr>
          <w:t>F</w:t>
        </w:r>
      </w:ins>
      <w:del w:id="90" w:author="Autor">
        <w:r w:rsidRPr="00A319BC" w:rsidDel="000F4B7D">
          <w:rPr>
            <w:rFonts w:asciiTheme="minorHAnsi" w:hAnsiTheme="minorHAnsi" w:cstheme="minorHAnsi"/>
          </w:rPr>
          <w:delText>f</w:delText>
        </w:r>
      </w:del>
      <w:r w:rsidRPr="00A319BC">
        <w:rPr>
          <w:rFonts w:asciiTheme="minorHAnsi" w:hAnsiTheme="minorHAnsi" w:cstheme="minorHAnsi"/>
        </w:rPr>
        <w:t>az</w:t>
      </w:r>
      <w:ins w:id="91" w:author="Autor">
        <w:r>
          <w:rPr>
            <w:rFonts w:asciiTheme="minorHAnsi" w:hAnsiTheme="minorHAnsi" w:cstheme="minorHAnsi"/>
          </w:rPr>
          <w:t>y 3A i 3B - fazy</w:t>
        </w:r>
      </w:ins>
      <w:del w:id="92" w:author="Autor">
        <w:r w:rsidRPr="00A319BC" w:rsidDel="000F4B7D">
          <w:rPr>
            <w:rFonts w:asciiTheme="minorHAnsi" w:hAnsiTheme="minorHAnsi" w:cstheme="minorHAnsi"/>
          </w:rPr>
          <w:delText>a</w:delText>
        </w:r>
      </w:del>
      <w:r w:rsidRPr="00A319BC">
        <w:rPr>
          <w:rFonts w:asciiTheme="minorHAnsi" w:hAnsiTheme="minorHAnsi" w:cstheme="minorHAnsi"/>
        </w:rPr>
        <w:t xml:space="preserve"> współpracy Partnera z NCBR po zakończeniu </w:t>
      </w:r>
      <w:r>
        <w:rPr>
          <w:rFonts w:asciiTheme="minorHAnsi" w:hAnsiTheme="minorHAnsi" w:cstheme="minorHAnsi"/>
        </w:rPr>
        <w:t xml:space="preserve">Przedsięwzięcia </w:t>
      </w:r>
      <w:r w:rsidRPr="00A319BC">
        <w:rPr>
          <w:rFonts w:asciiTheme="minorHAnsi" w:hAnsiTheme="minorHAnsi" w:cstheme="minorHAnsi"/>
        </w:rPr>
        <w:t>PCP, opisan</w:t>
      </w:r>
      <w:ins w:id="93" w:author="Autor">
        <w:r>
          <w:rPr>
            <w:rFonts w:asciiTheme="minorHAnsi" w:hAnsiTheme="minorHAnsi" w:cstheme="minorHAnsi"/>
          </w:rPr>
          <w:t>e</w:t>
        </w:r>
      </w:ins>
      <w:del w:id="94" w:author="Autor">
        <w:r w:rsidRPr="00A319BC" w:rsidDel="000F4B7D">
          <w:rPr>
            <w:rFonts w:asciiTheme="minorHAnsi" w:hAnsiTheme="minorHAnsi" w:cstheme="minorHAnsi"/>
          </w:rPr>
          <w:delText>a</w:delText>
        </w:r>
      </w:del>
      <w:r w:rsidRPr="00A319BC">
        <w:rPr>
          <w:rFonts w:asciiTheme="minorHAnsi" w:hAnsiTheme="minorHAnsi" w:cstheme="minorHAnsi"/>
        </w:rPr>
        <w:t xml:space="preserve"> szczegółowo w rozdziale (</w:t>
      </w:r>
      <w:r>
        <w:rPr>
          <w:rFonts w:asciiTheme="minorHAnsi" w:hAnsiTheme="minorHAnsi" w:cstheme="minorHAnsi"/>
        </w:rPr>
        <w:fldChar w:fldCharType="begin"/>
      </w:r>
      <w:r>
        <w:rPr>
          <w:rFonts w:asciiTheme="minorHAnsi" w:hAnsiTheme="minorHAnsi" w:cstheme="minorHAnsi"/>
        </w:rPr>
        <w:instrText xml:space="preserve"> REF _Ref55546625 \n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 xml:space="preserve">ROZDZIAŁ V. </w:t>
      </w:r>
      <w:r>
        <w:rPr>
          <w:rFonts w:asciiTheme="minorHAnsi" w:hAnsiTheme="minorHAnsi" w:cstheme="minorHAnsi"/>
        </w:rPr>
        <w:fldChar w:fldCharType="end"/>
      </w:r>
      <w:r w:rsidRPr="00A319BC">
        <w:rPr>
          <w:rFonts w:asciiTheme="minorHAnsi" w:hAnsiTheme="minorHAnsi" w:cstheme="minorHAnsi"/>
        </w:rPr>
        <w:t>)</w:t>
      </w:r>
      <w:r>
        <w:rPr>
          <w:rFonts w:asciiTheme="minorHAnsi" w:hAnsiTheme="minorHAnsi" w:cstheme="minorHAnsi"/>
        </w:rPr>
        <w:t xml:space="preserve"> i kolejnych.</w:t>
      </w:r>
    </w:p>
    <w:p w14:paraId="3D7E652F" w14:textId="77777777" w:rsidR="008921D2" w:rsidRPr="00A319BC" w:rsidRDefault="008921D2" w:rsidP="008921D2">
      <w:pPr>
        <w:spacing w:before="60" w:after="60" w:line="276" w:lineRule="auto"/>
        <w:contextualSpacing/>
        <w:jc w:val="both"/>
        <w:rPr>
          <w:rFonts w:cstheme="minorHAnsi"/>
        </w:rPr>
      </w:pPr>
    </w:p>
    <w:p w14:paraId="34FC8E7F"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95" w:name="_Ref55537299"/>
      <w:bookmarkStart w:id="96" w:name="_Toc76392362"/>
      <w:r w:rsidRPr="00A319BC">
        <w:rPr>
          <w:rFonts w:asciiTheme="minorHAnsi" w:hAnsiTheme="minorHAnsi" w:cstheme="minorHAnsi"/>
          <w:sz w:val="22"/>
          <w:szCs w:val="22"/>
        </w:rPr>
        <w:t>[HARMONOGRAM]</w:t>
      </w:r>
      <w:bookmarkEnd w:id="95"/>
      <w:bookmarkEnd w:id="96"/>
    </w:p>
    <w:p w14:paraId="57F3707B" w14:textId="77777777" w:rsidR="008921D2" w:rsidRPr="00A319BC" w:rsidRDefault="008921D2" w:rsidP="008921D2">
      <w:pPr>
        <w:pStyle w:val="Akapitzlist"/>
        <w:numPr>
          <w:ilvl w:val="0"/>
          <w:numId w:val="25"/>
        </w:numPr>
        <w:spacing w:before="60" w:after="60" w:line="276" w:lineRule="auto"/>
        <w:ind w:left="426" w:hanging="426"/>
        <w:jc w:val="both"/>
        <w:rPr>
          <w:rFonts w:asciiTheme="minorHAnsi" w:hAnsiTheme="minorHAnsi" w:cstheme="minorHAnsi"/>
        </w:rPr>
      </w:pPr>
      <w:bookmarkStart w:id="97" w:name="_Ref55430301"/>
      <w:r w:rsidRPr="00A319BC">
        <w:rPr>
          <w:rFonts w:asciiTheme="minorHAnsi" w:hAnsiTheme="minorHAnsi" w:cstheme="minorHAnsi"/>
        </w:rPr>
        <w:t xml:space="preserve">Współpraca przebiega z uwzględnieniem </w:t>
      </w:r>
      <w:r>
        <w:rPr>
          <w:rFonts w:asciiTheme="minorHAnsi" w:hAnsiTheme="minorHAnsi" w:cstheme="minorHAnsi"/>
        </w:rPr>
        <w:t xml:space="preserve">terminów wskazanych w Załączniku nr 3 do Ogłoszenia – </w:t>
      </w:r>
      <w:r w:rsidRPr="00904526">
        <w:rPr>
          <w:rFonts w:asciiTheme="minorHAnsi" w:hAnsiTheme="minorHAnsi" w:cstheme="minorHAnsi"/>
        </w:rPr>
        <w:t>Wymagania stawiane Partnerowi Strategicznemu</w:t>
      </w:r>
      <w:r w:rsidRPr="00A319BC">
        <w:rPr>
          <w:rFonts w:asciiTheme="minorHAnsi" w:hAnsiTheme="minorHAnsi" w:cstheme="minorHAnsi"/>
        </w:rPr>
        <w:t xml:space="preserve">. </w:t>
      </w:r>
      <w:bookmarkEnd w:id="97"/>
    </w:p>
    <w:p w14:paraId="312F106D" w14:textId="246EAAA6" w:rsidR="008921D2" w:rsidRPr="00A319BC" w:rsidDel="00EA1DB3" w:rsidRDefault="008921D2" w:rsidP="008921D2">
      <w:pPr>
        <w:pStyle w:val="Akapitzlist"/>
        <w:numPr>
          <w:ilvl w:val="0"/>
          <w:numId w:val="25"/>
        </w:numPr>
        <w:spacing w:before="60" w:after="60" w:line="276" w:lineRule="auto"/>
        <w:ind w:left="426" w:hanging="426"/>
        <w:jc w:val="both"/>
        <w:rPr>
          <w:del w:id="98" w:author="Autor"/>
          <w:rFonts w:asciiTheme="minorHAnsi" w:hAnsiTheme="minorHAnsi" w:cstheme="minorHAnsi"/>
        </w:rPr>
      </w:pPr>
      <w:del w:id="99" w:author="Autor">
        <w:r w:rsidRPr="00A319BC" w:rsidDel="00EA1DB3">
          <w:rPr>
            <w:rFonts w:asciiTheme="minorHAnsi" w:hAnsiTheme="minorHAnsi" w:cstheme="minorHAnsi"/>
          </w:rPr>
          <w:delText xml:space="preserve">Terminy wskazane w </w:delText>
        </w:r>
        <w:r w:rsidRPr="00A319BC" w:rsidDel="00EA1DB3">
          <w:rPr>
            <w:rFonts w:cstheme="minorHAnsi"/>
          </w:rPr>
          <w:fldChar w:fldCharType="begin"/>
        </w:r>
        <w:r w:rsidRPr="00A319BC" w:rsidDel="00EA1DB3">
          <w:rPr>
            <w:rFonts w:asciiTheme="minorHAnsi" w:hAnsiTheme="minorHAnsi" w:cstheme="minorHAnsi"/>
          </w:rPr>
          <w:delInstrText xml:space="preserve"> REF _Ref55430301 \r \h  \* MERGEFORMAT </w:delInstrText>
        </w:r>
        <w:r w:rsidRPr="00A319BC" w:rsidDel="00EA1DB3">
          <w:rPr>
            <w:rFonts w:cstheme="minorHAnsi"/>
          </w:rPr>
        </w:r>
        <w:r w:rsidRPr="00A319BC" w:rsidDel="00EA1DB3">
          <w:rPr>
            <w:rFonts w:cstheme="minorHAnsi"/>
          </w:rPr>
          <w:fldChar w:fldCharType="separate"/>
        </w:r>
        <w:r w:rsidDel="00EA1DB3">
          <w:rPr>
            <w:rFonts w:asciiTheme="minorHAnsi" w:hAnsiTheme="minorHAnsi" w:cstheme="minorHAnsi"/>
          </w:rPr>
          <w:delText>§1</w:delText>
        </w:r>
        <w:r w:rsidRPr="00A319BC" w:rsidDel="00EA1DB3">
          <w:rPr>
            <w:rFonts w:cstheme="minorHAnsi"/>
          </w:rPr>
          <w:fldChar w:fldCharType="end"/>
        </w:r>
        <w:r w:rsidRPr="00A319BC" w:rsidDel="00EA1DB3">
          <w:rPr>
            <w:rFonts w:asciiTheme="minorHAnsi" w:hAnsiTheme="minorHAnsi" w:cstheme="minorHAnsi"/>
          </w:rPr>
          <w:delText xml:space="preserve"> ulegają przedłużeniu bez odrębnych oświadczeń Stron na skutek:</w:delText>
        </w:r>
      </w:del>
    </w:p>
    <w:p w14:paraId="7595F518" w14:textId="3D8979FA" w:rsidR="008921D2" w:rsidRPr="00A319BC" w:rsidDel="00EA1DB3" w:rsidRDefault="008921D2" w:rsidP="008921D2">
      <w:pPr>
        <w:pStyle w:val="Akapitzlist"/>
        <w:numPr>
          <w:ilvl w:val="1"/>
          <w:numId w:val="25"/>
        </w:numPr>
        <w:spacing w:before="60" w:after="60" w:line="276" w:lineRule="auto"/>
        <w:ind w:left="709"/>
        <w:jc w:val="both"/>
        <w:rPr>
          <w:del w:id="100" w:author="Autor"/>
          <w:rFonts w:asciiTheme="minorHAnsi" w:hAnsiTheme="minorHAnsi" w:cstheme="minorHAnsi"/>
        </w:rPr>
      </w:pPr>
      <w:del w:id="101" w:author="Autor">
        <w:r w:rsidRPr="00A319BC" w:rsidDel="00EA1DB3">
          <w:rPr>
            <w:rFonts w:asciiTheme="minorHAnsi" w:hAnsiTheme="minorHAnsi" w:cstheme="minorHAnsi"/>
          </w:rPr>
          <w:delText>siły wyższej, rozumianej jako znacz</w:delText>
        </w:r>
      </w:del>
      <w:ins w:id="102" w:author="Autor">
        <w:del w:id="103" w:author="Autor">
          <w:r w:rsidDel="00EA1DB3">
            <w:rPr>
              <w:rFonts w:asciiTheme="minorHAnsi" w:hAnsiTheme="minorHAnsi" w:cstheme="minorHAnsi"/>
            </w:rPr>
            <w:delText>ące</w:delText>
          </w:r>
        </w:del>
      </w:ins>
      <w:del w:id="104" w:author="Autor">
        <w:r w:rsidRPr="00A319BC" w:rsidDel="00EA1DB3">
          <w:rPr>
            <w:rFonts w:asciiTheme="minorHAnsi" w:hAnsiTheme="minorHAnsi" w:cstheme="minorHAnsi"/>
          </w:rPr>
          <w:delText>a nagłe i nieprzewidziane, pomimo należytej staranności, okoliczności niezależne od Stron, takie jak katastrofa naturalna, stan wojenny lub strajk powszechny, z wyłączeniem stanu epidemii wywołanego wirusem SARS CoV-2 – o czas trwania siły wyższej;</w:delText>
        </w:r>
      </w:del>
    </w:p>
    <w:p w14:paraId="14E88F36" w14:textId="6B858958" w:rsidR="008921D2" w:rsidRPr="00A319BC" w:rsidDel="00EA1DB3" w:rsidRDefault="008921D2" w:rsidP="008921D2">
      <w:pPr>
        <w:pStyle w:val="Akapitzlist"/>
        <w:numPr>
          <w:ilvl w:val="1"/>
          <w:numId w:val="25"/>
        </w:numPr>
        <w:spacing w:before="60" w:after="60" w:line="276" w:lineRule="auto"/>
        <w:ind w:left="709"/>
        <w:jc w:val="both"/>
        <w:rPr>
          <w:del w:id="105" w:author="Autor"/>
          <w:rFonts w:asciiTheme="minorHAnsi" w:hAnsiTheme="minorHAnsi" w:cstheme="minorHAnsi"/>
        </w:rPr>
      </w:pPr>
      <w:del w:id="106" w:author="Autor">
        <w:r w:rsidRPr="00A319BC" w:rsidDel="00EA1DB3">
          <w:rPr>
            <w:rFonts w:asciiTheme="minorHAnsi" w:hAnsiTheme="minorHAnsi" w:cstheme="minorHAnsi"/>
          </w:rPr>
          <w:delText xml:space="preserve">przedłużenia etapów </w:delText>
        </w:r>
        <w:r w:rsidDel="00EA1DB3">
          <w:rPr>
            <w:rFonts w:asciiTheme="minorHAnsi" w:hAnsiTheme="minorHAnsi" w:cstheme="minorHAnsi"/>
          </w:rPr>
          <w:delText xml:space="preserve">Przedsięwzięcia </w:delText>
        </w:r>
        <w:r w:rsidRPr="00A319BC" w:rsidDel="00EA1DB3">
          <w:rPr>
            <w:rFonts w:asciiTheme="minorHAnsi" w:hAnsiTheme="minorHAnsi" w:cstheme="minorHAnsi"/>
          </w:rPr>
          <w:delText xml:space="preserve">PCP – o czas wynikający ze zmiany harmonogramu </w:delText>
        </w:r>
        <w:r w:rsidDel="00EA1DB3">
          <w:rPr>
            <w:rFonts w:asciiTheme="minorHAnsi" w:hAnsiTheme="minorHAnsi" w:cstheme="minorHAnsi"/>
          </w:rPr>
          <w:delText xml:space="preserve">Przedsięwzięcia </w:delText>
        </w:r>
        <w:r w:rsidRPr="00A319BC" w:rsidDel="00EA1DB3">
          <w:rPr>
            <w:rFonts w:asciiTheme="minorHAnsi" w:hAnsiTheme="minorHAnsi" w:cstheme="minorHAnsi"/>
          </w:rPr>
          <w:delText>PCP</w:delText>
        </w:r>
        <w:r w:rsidDel="00EA1DB3">
          <w:rPr>
            <w:rFonts w:asciiTheme="minorHAnsi" w:hAnsiTheme="minorHAnsi" w:cstheme="minorHAnsi"/>
          </w:rPr>
          <w:delText>, zgodnie z art. 8 umowy z Uczestnikiem PCP przywołanej w Załączniku nr 3 do Ogłoszenia</w:delText>
        </w:r>
        <w:r w:rsidRPr="00A319BC" w:rsidDel="00EA1DB3">
          <w:rPr>
            <w:rFonts w:asciiTheme="minorHAnsi" w:hAnsiTheme="minorHAnsi" w:cstheme="minorHAnsi"/>
          </w:rPr>
          <w:delText>.</w:delText>
        </w:r>
      </w:del>
    </w:p>
    <w:p w14:paraId="38CAB6E7" w14:textId="41F35879" w:rsidR="008921D2" w:rsidRDefault="008921D2" w:rsidP="008921D2">
      <w:pPr>
        <w:pStyle w:val="Akapitzlist"/>
        <w:numPr>
          <w:ilvl w:val="0"/>
          <w:numId w:val="25"/>
        </w:numPr>
        <w:spacing w:before="60" w:after="60" w:line="276" w:lineRule="auto"/>
        <w:ind w:left="426" w:hanging="426"/>
        <w:jc w:val="both"/>
        <w:rPr>
          <w:ins w:id="107" w:author="Autor"/>
          <w:rFonts w:asciiTheme="minorHAnsi" w:hAnsiTheme="minorHAnsi" w:cstheme="minorHAnsi"/>
        </w:rPr>
      </w:pPr>
      <w:r w:rsidRPr="00A319BC">
        <w:rPr>
          <w:rFonts w:asciiTheme="minorHAnsi" w:hAnsiTheme="minorHAnsi" w:cstheme="minorHAnsi"/>
        </w:rPr>
        <w:lastRenderedPageBreak/>
        <w:t xml:space="preserve">Strony mogą dokonać zmiany terminów określonych w </w:t>
      </w:r>
      <w:r w:rsidRPr="00A319BC">
        <w:rPr>
          <w:rFonts w:asciiTheme="minorHAnsi" w:hAnsiTheme="minorHAnsi" w:cstheme="minorHAnsi"/>
        </w:rPr>
        <w:fldChar w:fldCharType="begin"/>
      </w:r>
      <w:r w:rsidRPr="00A319BC">
        <w:rPr>
          <w:rFonts w:asciiTheme="minorHAnsi" w:hAnsiTheme="minorHAnsi" w:cstheme="minorHAnsi"/>
        </w:rPr>
        <w:instrText xml:space="preserve"> REF _Ref55430301 \r \h  \* MERGEFORMAT </w:instrText>
      </w:r>
      <w:r w:rsidRPr="00A319BC">
        <w:rPr>
          <w:rFonts w:asciiTheme="minorHAnsi" w:hAnsiTheme="minorHAnsi" w:cstheme="minorHAnsi"/>
        </w:rPr>
      </w:r>
      <w:r w:rsidRPr="00A319BC">
        <w:rPr>
          <w:rFonts w:asciiTheme="minorHAnsi" w:hAnsiTheme="minorHAnsi" w:cstheme="minorHAnsi"/>
        </w:rPr>
        <w:fldChar w:fldCharType="separate"/>
      </w:r>
      <w:r>
        <w:rPr>
          <w:rFonts w:asciiTheme="minorHAnsi" w:hAnsiTheme="minorHAnsi" w:cstheme="minorHAnsi"/>
        </w:rPr>
        <w:t>§1</w:t>
      </w:r>
      <w:r w:rsidRPr="00A319BC">
        <w:rPr>
          <w:rFonts w:asciiTheme="minorHAnsi" w:hAnsiTheme="minorHAnsi" w:cstheme="minorHAnsi"/>
        </w:rPr>
        <w:fldChar w:fldCharType="end"/>
      </w:r>
      <w:ins w:id="108" w:author="Autor">
        <w:r w:rsidR="00A4479F" w:rsidRPr="00A4479F">
          <w:rPr>
            <w:rFonts w:asciiTheme="minorHAnsi" w:hAnsiTheme="minorHAnsi" w:cstheme="minorHAnsi"/>
          </w:rPr>
          <w:t xml:space="preserve"> </w:t>
        </w:r>
        <w:r w:rsidR="00A4479F">
          <w:rPr>
            <w:rFonts w:asciiTheme="minorHAnsi" w:hAnsiTheme="minorHAnsi" w:cstheme="minorHAnsi"/>
          </w:rPr>
          <w:t>i ewentualnie ograniczeń zawartych w §4</w:t>
        </w:r>
        <w:r w:rsidR="00A4479F" w:rsidRPr="00A4479F">
          <w:rPr>
            <w:rFonts w:asciiTheme="minorHAnsi" w:hAnsiTheme="minorHAnsi" w:cstheme="minorHAnsi"/>
          </w:rPr>
          <w:t xml:space="preserve"> </w:t>
        </w:r>
        <w:r w:rsidR="00A4479F">
          <w:rPr>
            <w:rFonts w:asciiTheme="minorHAnsi" w:hAnsiTheme="minorHAnsi" w:cstheme="minorHAnsi"/>
          </w:rPr>
          <w:t>w drodze aneksu</w:t>
        </w:r>
      </w:ins>
      <w:r w:rsidRPr="00A319BC">
        <w:rPr>
          <w:rFonts w:asciiTheme="minorHAnsi" w:hAnsiTheme="minorHAnsi" w:cstheme="minorHAnsi"/>
        </w:rPr>
        <w:t xml:space="preserve">, </w:t>
      </w:r>
      <w:ins w:id="109" w:author="Autor">
        <w:r w:rsidR="00CA79D9">
          <w:rPr>
            <w:rFonts w:asciiTheme="minorHAnsi" w:hAnsiTheme="minorHAnsi" w:cstheme="minorHAnsi"/>
          </w:rPr>
          <w:t xml:space="preserve">w szczególności </w:t>
        </w:r>
      </w:ins>
      <w:r w:rsidRPr="00A319BC">
        <w:rPr>
          <w:rFonts w:asciiTheme="minorHAnsi" w:hAnsiTheme="minorHAnsi" w:cstheme="minorHAnsi"/>
        </w:rPr>
        <w:t xml:space="preserve">jeśli jest to uzasadnione przebiegiem procesu </w:t>
      </w:r>
      <w:r>
        <w:rPr>
          <w:rFonts w:asciiTheme="minorHAnsi" w:hAnsiTheme="minorHAnsi" w:cstheme="minorHAnsi"/>
        </w:rPr>
        <w:t xml:space="preserve">Przedsięwzięcia </w:t>
      </w:r>
      <w:r w:rsidRPr="00A319BC">
        <w:rPr>
          <w:rFonts w:asciiTheme="minorHAnsi" w:hAnsiTheme="minorHAnsi" w:cstheme="minorHAnsi"/>
        </w:rPr>
        <w:t xml:space="preserve">PCP, postępowań administracyjnych związanych z powstaniem Instalacji Ułamkowo-Technicznej lub Demonstratora </w:t>
      </w:r>
      <w:r>
        <w:rPr>
          <w:rFonts w:asciiTheme="minorHAnsi" w:hAnsiTheme="minorHAnsi" w:cstheme="minorHAnsi"/>
        </w:rPr>
        <w:t>Technologii</w:t>
      </w:r>
      <w:r w:rsidRPr="00A319BC">
        <w:rPr>
          <w:rFonts w:asciiTheme="minorHAnsi" w:hAnsiTheme="minorHAnsi" w:cstheme="minorHAnsi"/>
        </w:rPr>
        <w:t>.</w:t>
      </w:r>
    </w:p>
    <w:p w14:paraId="7FAE228A" w14:textId="4198F899" w:rsidR="005C6187" w:rsidRPr="00A319BC" w:rsidRDefault="005C6187" w:rsidP="00CA79D9">
      <w:pPr>
        <w:pStyle w:val="Akapitzlist"/>
        <w:numPr>
          <w:ilvl w:val="0"/>
          <w:numId w:val="25"/>
        </w:numPr>
        <w:spacing w:before="60" w:after="60" w:line="276" w:lineRule="auto"/>
        <w:ind w:left="426" w:hanging="426"/>
        <w:jc w:val="both"/>
        <w:rPr>
          <w:ins w:id="110" w:author="Autor"/>
          <w:rFonts w:asciiTheme="minorHAnsi" w:hAnsiTheme="minorHAnsi"/>
        </w:rPr>
      </w:pPr>
      <w:ins w:id="111" w:author="Autor">
        <w:r w:rsidRPr="4DEDDE47">
          <w:rPr>
            <w:rFonts w:asciiTheme="minorHAnsi" w:hAnsiTheme="minorHAnsi"/>
          </w:rPr>
          <w:t xml:space="preserve">W przypadku przedłużenia terminów </w:t>
        </w:r>
        <w:r w:rsidR="00CA79D9" w:rsidRPr="4DEDDE47">
          <w:rPr>
            <w:rFonts w:asciiTheme="minorHAnsi" w:hAnsiTheme="minorHAnsi"/>
          </w:rPr>
          <w:t xml:space="preserve">określonych harmonogramem </w:t>
        </w:r>
        <w:r w:rsidRPr="4DEDDE47">
          <w:rPr>
            <w:rFonts w:asciiTheme="minorHAnsi" w:hAnsiTheme="minorHAnsi"/>
          </w:rPr>
          <w:t>Przedsięwzięcia PCP, postępowań administracyjnych związanych z powstaniem Instalacji Ułamkowo-Technicznej lub Demonstratora Technologii lub jest to związane z okolicznościami niezależnymi od stron</w:t>
        </w:r>
        <w:r w:rsidR="00CA79D9" w:rsidRPr="4DEDDE47">
          <w:rPr>
            <w:rFonts w:asciiTheme="minorHAnsi" w:hAnsiTheme="minorHAnsi"/>
          </w:rPr>
          <w:t>,</w:t>
        </w:r>
        <w:r w:rsidRPr="4DEDDE47">
          <w:rPr>
            <w:rFonts w:asciiTheme="minorHAnsi" w:hAnsiTheme="minorHAnsi"/>
          </w:rPr>
          <w:t xml:space="preserve"> takimi jak</w:t>
        </w:r>
        <w:r w:rsidR="00CA79D9" w:rsidRPr="4DEDDE47">
          <w:rPr>
            <w:rFonts w:asciiTheme="minorHAnsi" w:hAnsiTheme="minorHAnsi"/>
          </w:rPr>
          <w:t xml:space="preserve"> </w:t>
        </w:r>
        <w:r w:rsidR="00221D4B" w:rsidRPr="4DEDDE47">
          <w:rPr>
            <w:rFonts w:asciiTheme="minorHAnsi" w:hAnsiTheme="minorHAnsi"/>
          </w:rPr>
          <w:t xml:space="preserve">dostępność komponentów lub </w:t>
        </w:r>
        <w:r w:rsidR="00CA79D9" w:rsidRPr="4DEDDE47">
          <w:rPr>
            <w:rFonts w:asciiTheme="minorHAnsi" w:hAnsiTheme="minorHAnsi"/>
          </w:rPr>
          <w:t>skutki lub</w:t>
        </w:r>
        <w:r w:rsidRPr="4DEDDE47">
          <w:rPr>
            <w:rFonts w:asciiTheme="minorHAnsi" w:hAnsiTheme="minorHAnsi"/>
          </w:rPr>
          <w:t xml:space="preserve"> ograniczenia związane z przebiegiem epidemii SARS-CoV-2, Strony zobowiązują się dokonać zmian Harmonogramu tej Umowy i ewentualnie ograniczeń zawartych w §4, w drodze aneksu</w:t>
        </w:r>
        <w:del w:id="112" w:author="Autor">
          <w:r w:rsidRPr="4DEDDE47" w:rsidDel="001378BE">
            <w:rPr>
              <w:rFonts w:asciiTheme="minorHAnsi" w:hAnsiTheme="minorHAnsi"/>
            </w:rPr>
            <w:delText xml:space="preserve"> z zastrzeżeniem, że okres realizacji Umowy przewidziany na testy Instalacji Ułamkowo-Technicznych i Demonstratora nie może wykroczyć poza 31 marca 2024 r</w:delText>
          </w:r>
        </w:del>
        <w:r w:rsidRPr="4DEDDE47">
          <w:rPr>
            <w:rFonts w:asciiTheme="minorHAnsi" w:hAnsiTheme="minorHAnsi"/>
          </w:rPr>
          <w:t>. W przypadku jeśli zawarcie aneksu wymagałoby zgody organu administracji publicznej, Strony podejmą w dobrej wierze działania nakierowane na uzyskanie takiej zgody.</w:t>
        </w:r>
      </w:ins>
    </w:p>
    <w:p w14:paraId="53D77CCE" w14:textId="50DDA95D" w:rsidR="008921D2" w:rsidRDefault="008921D2" w:rsidP="00CA79D9">
      <w:pPr>
        <w:pStyle w:val="Akapitzlist"/>
        <w:numPr>
          <w:ilvl w:val="0"/>
          <w:numId w:val="25"/>
        </w:numPr>
        <w:spacing w:before="60" w:after="60" w:line="276" w:lineRule="auto"/>
        <w:ind w:left="426" w:hanging="426"/>
        <w:jc w:val="both"/>
        <w:rPr>
          <w:ins w:id="113" w:author="Autor"/>
          <w:rFonts w:asciiTheme="minorHAnsi" w:hAnsiTheme="minorHAnsi" w:cstheme="minorHAnsi"/>
        </w:rPr>
      </w:pPr>
      <w:ins w:id="114" w:author="Autor">
        <w:r>
          <w:rPr>
            <w:rFonts w:asciiTheme="minorHAnsi" w:hAnsiTheme="minorHAnsi" w:cstheme="minorHAnsi"/>
          </w:rPr>
          <w:t xml:space="preserve">W celu usunięcia wątpliwości Strony wskazują, że poza przypadkami wyraźnie określonymi w dokumentacji Przedsięwzięcia, Partner pozostaje </w:t>
        </w:r>
        <w:r w:rsidRPr="00CA79D9">
          <w:rPr>
            <w:rFonts w:asciiTheme="minorHAnsi" w:hAnsiTheme="minorHAnsi" w:cstheme="minorHAnsi"/>
            <w:i/>
            <w:iCs/>
          </w:rPr>
          <w:t>właścicielem</w:t>
        </w:r>
        <w:r w:rsidR="00CA79D9" w:rsidRPr="00CA79D9">
          <w:rPr>
            <w:rFonts w:asciiTheme="minorHAnsi" w:hAnsiTheme="minorHAnsi" w:cstheme="minorHAnsi"/>
            <w:i/>
            <w:iCs/>
          </w:rPr>
          <w:t>/</w:t>
        </w:r>
        <w:r w:rsidRPr="00CA79D9">
          <w:rPr>
            <w:rFonts w:asciiTheme="minorHAnsi" w:hAnsiTheme="minorHAnsi" w:cstheme="minorHAnsi"/>
            <w:i/>
            <w:iCs/>
          </w:rPr>
          <w:t>użytkownikiem wieczystym</w:t>
        </w:r>
        <w:r w:rsidR="00B47597">
          <w:rPr>
            <w:rFonts w:asciiTheme="minorHAnsi" w:hAnsiTheme="minorHAnsi" w:cstheme="minorHAnsi"/>
            <w:i/>
            <w:iCs/>
          </w:rPr>
          <w:t xml:space="preserve"> / dzierżawcą </w:t>
        </w:r>
        <w:r w:rsidR="00CA79D9" w:rsidRPr="00CA79D9">
          <w:rPr>
            <w:rFonts w:asciiTheme="minorHAnsi" w:hAnsiTheme="minorHAnsi" w:cstheme="minorHAnsi"/>
            <w:i/>
            <w:iCs/>
          </w:rPr>
          <w:t>*</w:t>
        </w:r>
        <w:r>
          <w:rPr>
            <w:rFonts w:asciiTheme="minorHAnsi" w:hAnsiTheme="minorHAnsi" w:cstheme="minorHAnsi"/>
          </w:rPr>
          <w:t xml:space="preserve"> oraz posiadaczem Nieruchomości 1 i Nieruchomości 2, zaś oddanie ich do korzystania Uczestnikom PCP</w:t>
        </w:r>
        <w:r w:rsidR="00123EFC">
          <w:rPr>
            <w:rFonts w:asciiTheme="minorHAnsi" w:hAnsiTheme="minorHAnsi" w:cstheme="minorHAnsi"/>
          </w:rPr>
          <w:t>, NCBR</w:t>
        </w:r>
        <w:r>
          <w:rPr>
            <w:rFonts w:asciiTheme="minorHAnsi" w:hAnsiTheme="minorHAnsi" w:cstheme="minorHAnsi"/>
          </w:rPr>
          <w:t xml:space="preserve"> lub innym podmiotom </w:t>
        </w:r>
        <w:r w:rsidR="00CA79D9">
          <w:rPr>
            <w:rFonts w:asciiTheme="minorHAnsi" w:hAnsiTheme="minorHAnsi" w:cstheme="minorHAnsi"/>
          </w:rPr>
          <w:t xml:space="preserve">na podstawie Umowy </w:t>
        </w:r>
        <w:r>
          <w:rPr>
            <w:rFonts w:asciiTheme="minorHAnsi" w:hAnsiTheme="minorHAnsi" w:cstheme="minorHAnsi"/>
          </w:rPr>
          <w:t>nie przekracza:</w:t>
        </w:r>
      </w:ins>
    </w:p>
    <w:p w14:paraId="75D0ADE6" w14:textId="5CA07973" w:rsidR="008921D2" w:rsidRPr="009E47C5" w:rsidRDefault="008921D2" w:rsidP="005C6187">
      <w:pPr>
        <w:pStyle w:val="Akapitzlist"/>
        <w:numPr>
          <w:ilvl w:val="1"/>
          <w:numId w:val="55"/>
        </w:numPr>
        <w:spacing w:before="60" w:after="60" w:line="276" w:lineRule="auto"/>
        <w:ind w:left="851"/>
        <w:jc w:val="both"/>
        <w:rPr>
          <w:ins w:id="115" w:author="Autor"/>
          <w:rFonts w:asciiTheme="minorHAnsi" w:hAnsiTheme="minorHAnsi" w:cstheme="minorHAnsi"/>
        </w:rPr>
      </w:pPr>
      <w:ins w:id="116" w:author="Autor">
        <w:r w:rsidRPr="009E47C5">
          <w:rPr>
            <w:rFonts w:asciiTheme="minorHAnsi" w:hAnsiTheme="minorHAnsi" w:cstheme="minorHAnsi"/>
          </w:rPr>
          <w:t>w przypadku Nieruchomości 1:</w:t>
        </w:r>
      </w:ins>
    </w:p>
    <w:p w14:paraId="13602991" w14:textId="7E1285E8" w:rsidR="008921D2" w:rsidRPr="009E47C5" w:rsidRDefault="002F0B88" w:rsidP="005C6187">
      <w:pPr>
        <w:pStyle w:val="Akapitzlist"/>
        <w:numPr>
          <w:ilvl w:val="2"/>
          <w:numId w:val="55"/>
        </w:numPr>
        <w:spacing w:before="60" w:after="60" w:line="276" w:lineRule="auto"/>
        <w:ind w:left="993" w:hanging="317"/>
        <w:jc w:val="both"/>
        <w:rPr>
          <w:ins w:id="117" w:author="Autor"/>
          <w:rFonts w:asciiTheme="minorHAnsi" w:hAnsiTheme="minorHAnsi"/>
        </w:rPr>
      </w:pPr>
      <w:ins w:id="118" w:author="Autor">
        <w:r w:rsidRPr="009E47C5">
          <w:rPr>
            <w:rFonts w:asciiTheme="minorHAnsi" w:hAnsiTheme="minorHAnsi"/>
          </w:rPr>
          <w:t xml:space="preserve">na potrzeby przygotowania przez Uczestników PCP Instalacji Ułamkowo Technicznych </w:t>
        </w:r>
        <w:r w:rsidR="008921D2" w:rsidRPr="009E47C5">
          <w:rPr>
            <w:rFonts w:asciiTheme="minorHAnsi" w:hAnsiTheme="minorHAnsi"/>
          </w:rPr>
          <w:t xml:space="preserve">w roku 2021: </w:t>
        </w:r>
        <w:r w:rsidR="00CA79D9" w:rsidRPr="009E47C5">
          <w:rPr>
            <w:rFonts w:asciiTheme="minorHAnsi" w:hAnsiTheme="minorHAnsi"/>
          </w:rPr>
          <w:t xml:space="preserve">okresu od upływu 21 dni od zawarcia Umowy, lecz nie później niż </w:t>
        </w:r>
        <w:r w:rsidR="008921D2" w:rsidRPr="009E47C5">
          <w:rPr>
            <w:rFonts w:asciiTheme="minorHAnsi" w:hAnsiTheme="minorHAnsi"/>
          </w:rPr>
          <w:t>od dnia 12 października do 31 grudnia</w:t>
        </w:r>
        <w:r w:rsidR="002F2497" w:rsidRPr="009E47C5">
          <w:rPr>
            <w:rFonts w:asciiTheme="minorHAnsi" w:hAnsiTheme="minorHAnsi"/>
          </w:rPr>
          <w:t xml:space="preserve"> i nie więcej </w:t>
        </w:r>
        <w:r w:rsidR="00FC5935" w:rsidRPr="009E47C5">
          <w:rPr>
            <w:rFonts w:asciiTheme="minorHAnsi" w:hAnsiTheme="minorHAnsi"/>
          </w:rPr>
          <w:t xml:space="preserve">łącznie </w:t>
        </w:r>
        <w:r w:rsidR="002F2497" w:rsidRPr="009E47C5">
          <w:rPr>
            <w:rFonts w:asciiTheme="minorHAnsi" w:hAnsiTheme="minorHAnsi"/>
          </w:rPr>
          <w:t>niż 180 dni w roku 202</w:t>
        </w:r>
        <w:r w:rsidR="00F961AD" w:rsidRPr="009E47C5">
          <w:rPr>
            <w:rFonts w:asciiTheme="minorHAnsi" w:hAnsiTheme="minorHAnsi"/>
          </w:rPr>
          <w:t>1</w:t>
        </w:r>
        <w:r w:rsidR="008921D2" w:rsidRPr="009E47C5">
          <w:rPr>
            <w:rFonts w:asciiTheme="minorHAnsi" w:hAnsiTheme="minorHAnsi"/>
          </w:rPr>
          <w:t>,</w:t>
        </w:r>
      </w:ins>
    </w:p>
    <w:p w14:paraId="264C349A" w14:textId="637C3AD3" w:rsidR="008921D2" w:rsidRPr="009E47C5" w:rsidRDefault="002F0B88" w:rsidP="005C6187">
      <w:pPr>
        <w:pStyle w:val="Akapitzlist"/>
        <w:numPr>
          <w:ilvl w:val="2"/>
          <w:numId w:val="55"/>
        </w:numPr>
        <w:spacing w:before="60" w:after="60" w:line="276" w:lineRule="auto"/>
        <w:ind w:left="993" w:hanging="317"/>
        <w:jc w:val="both"/>
        <w:rPr>
          <w:ins w:id="119" w:author="Autor"/>
          <w:rFonts w:asciiTheme="minorHAnsi" w:hAnsiTheme="minorHAnsi" w:cstheme="minorHAnsi"/>
        </w:rPr>
      </w:pPr>
      <w:ins w:id="120" w:author="Autor">
        <w:r w:rsidRPr="009E47C5">
          <w:rPr>
            <w:rFonts w:asciiTheme="minorHAnsi" w:hAnsiTheme="minorHAnsi" w:cstheme="minorHAnsi"/>
          </w:rPr>
          <w:t>na potrzeby przygotowania przez Uczestników PCP Instalacji Ułamkowo</w:t>
        </w:r>
        <w:r w:rsidR="00123EFC" w:rsidRPr="009E47C5">
          <w:rPr>
            <w:rFonts w:asciiTheme="minorHAnsi" w:hAnsiTheme="minorHAnsi" w:cstheme="minorHAnsi"/>
          </w:rPr>
          <w:t>-</w:t>
        </w:r>
        <w:r w:rsidRPr="009E47C5">
          <w:rPr>
            <w:rFonts w:asciiTheme="minorHAnsi" w:hAnsiTheme="minorHAnsi" w:cstheme="minorHAnsi"/>
          </w:rPr>
          <w:t xml:space="preserve">Technicznych </w:t>
        </w:r>
        <w:r w:rsidR="008921D2" w:rsidRPr="009E47C5">
          <w:rPr>
            <w:rFonts w:asciiTheme="minorHAnsi" w:hAnsiTheme="minorHAnsi" w:cstheme="minorHAnsi"/>
          </w:rPr>
          <w:t>w roku 2022</w:t>
        </w:r>
        <w:r w:rsidR="00123EFC" w:rsidRPr="009E47C5">
          <w:rPr>
            <w:rFonts w:asciiTheme="minorHAnsi" w:hAnsiTheme="minorHAnsi" w:cstheme="minorHAnsi"/>
          </w:rPr>
          <w:t xml:space="preserve"> i demontażu po jednej Instalacji Ułamkowo-Technicznej na Uczestnika PCP</w:t>
        </w:r>
        <w:r w:rsidR="008921D2" w:rsidRPr="009E47C5">
          <w:rPr>
            <w:rFonts w:asciiTheme="minorHAnsi" w:hAnsiTheme="minorHAnsi" w:cstheme="minorHAnsi"/>
          </w:rPr>
          <w:t>: od dnia 1 stycznia do dnia 3</w:t>
        </w:r>
        <w:r w:rsidRPr="009E47C5">
          <w:rPr>
            <w:rFonts w:asciiTheme="minorHAnsi" w:hAnsiTheme="minorHAnsi" w:cstheme="minorHAnsi"/>
          </w:rPr>
          <w:t>1</w:t>
        </w:r>
        <w:r w:rsidR="008921D2" w:rsidRPr="009E47C5">
          <w:rPr>
            <w:rFonts w:asciiTheme="minorHAnsi" w:hAnsiTheme="minorHAnsi" w:cstheme="minorHAnsi"/>
          </w:rPr>
          <w:t xml:space="preserve"> maja, a następnie </w:t>
        </w:r>
        <w:r w:rsidR="00123EFC" w:rsidRPr="009E47C5">
          <w:rPr>
            <w:rFonts w:asciiTheme="minorHAnsi" w:hAnsiTheme="minorHAnsi" w:cstheme="minorHAnsi"/>
          </w:rPr>
          <w:t>po zakończeniu testów Etapu I: przez</w:t>
        </w:r>
        <w:r w:rsidR="008921D2" w:rsidRPr="009E47C5">
          <w:rPr>
            <w:rFonts w:asciiTheme="minorHAnsi" w:hAnsiTheme="minorHAnsi" w:cstheme="minorHAnsi"/>
          </w:rPr>
          <w:t xml:space="preserve"> okres nie dłuższy niż 30 dni</w:t>
        </w:r>
        <w:r w:rsidR="00123EFC" w:rsidRPr="009E47C5">
          <w:rPr>
            <w:rFonts w:asciiTheme="minorHAnsi" w:hAnsiTheme="minorHAnsi" w:cstheme="minorHAnsi"/>
          </w:rPr>
          <w:t>,</w:t>
        </w:r>
        <w:r w:rsidR="008921D2" w:rsidRPr="009E47C5">
          <w:rPr>
            <w:rFonts w:asciiTheme="minorHAnsi" w:hAnsiTheme="minorHAnsi" w:cstheme="minorHAnsi"/>
          </w:rPr>
          <w:t xml:space="preserve"> </w:t>
        </w:r>
        <w:r w:rsidRPr="009E47C5">
          <w:rPr>
            <w:rFonts w:asciiTheme="minorHAnsi" w:hAnsiTheme="minorHAnsi" w:cstheme="minorHAnsi"/>
          </w:rPr>
          <w:t>i łącznie nie dłużej niż 180 dni w roku 2022,</w:t>
        </w:r>
      </w:ins>
    </w:p>
    <w:p w14:paraId="70B7EFB0" w14:textId="44704BA5" w:rsidR="00123EFC" w:rsidRPr="009E47C5" w:rsidRDefault="00123EFC" w:rsidP="005C6187">
      <w:pPr>
        <w:pStyle w:val="Akapitzlist"/>
        <w:numPr>
          <w:ilvl w:val="2"/>
          <w:numId w:val="55"/>
        </w:numPr>
        <w:spacing w:before="60" w:after="60" w:line="276" w:lineRule="auto"/>
        <w:ind w:left="993" w:hanging="317"/>
        <w:jc w:val="both"/>
        <w:rPr>
          <w:ins w:id="121" w:author="Autor"/>
          <w:rFonts w:asciiTheme="minorHAnsi" w:hAnsiTheme="minorHAnsi" w:cstheme="minorHAnsi"/>
        </w:rPr>
      </w:pPr>
      <w:ins w:id="122" w:author="Autor">
        <w:r w:rsidRPr="009E47C5">
          <w:rPr>
            <w:rFonts w:asciiTheme="minorHAnsi" w:hAnsiTheme="minorHAnsi" w:cstheme="minorHAnsi"/>
          </w:rPr>
          <w:t xml:space="preserve">na potrzeby przygotowania demontażu po jednej Instalacji Ułamkowo-Technicznej na Uczestnika PCP (o ile nie nastąpi to w roku 2022): po zakończeniu testów Etapu I przez okres nie dłuższy niż </w:t>
        </w:r>
        <w:r w:rsidR="00E925F5" w:rsidRPr="009E47C5">
          <w:rPr>
            <w:rFonts w:asciiTheme="minorHAnsi" w:hAnsiTheme="minorHAnsi"/>
          </w:rPr>
          <w:t xml:space="preserve">180 </w:t>
        </w:r>
        <w:r w:rsidRPr="009E47C5">
          <w:rPr>
            <w:rFonts w:asciiTheme="minorHAnsi" w:hAnsiTheme="minorHAnsi" w:cstheme="minorHAnsi"/>
          </w:rPr>
          <w:t xml:space="preserve">dni </w:t>
        </w:r>
        <w:r w:rsidR="00CA79D9" w:rsidRPr="009E47C5">
          <w:rPr>
            <w:rFonts w:asciiTheme="minorHAnsi" w:hAnsiTheme="minorHAnsi" w:cstheme="minorHAnsi"/>
          </w:rPr>
          <w:t xml:space="preserve">łącznie </w:t>
        </w:r>
        <w:r w:rsidRPr="009E47C5">
          <w:rPr>
            <w:rFonts w:asciiTheme="minorHAnsi" w:hAnsiTheme="minorHAnsi" w:cstheme="minorHAnsi"/>
          </w:rPr>
          <w:t>w roku 2022;</w:t>
        </w:r>
      </w:ins>
    </w:p>
    <w:p w14:paraId="5A95E1AA" w14:textId="13ADD2C1" w:rsidR="002F0B88" w:rsidRDefault="002F0B88" w:rsidP="005C6187">
      <w:pPr>
        <w:pStyle w:val="Akapitzlist"/>
        <w:numPr>
          <w:ilvl w:val="1"/>
          <w:numId w:val="55"/>
        </w:numPr>
        <w:spacing w:before="60" w:after="60" w:line="276" w:lineRule="auto"/>
        <w:ind w:left="851" w:hanging="425"/>
        <w:jc w:val="both"/>
        <w:rPr>
          <w:ins w:id="123" w:author="Autor"/>
          <w:rFonts w:asciiTheme="minorHAnsi" w:hAnsiTheme="minorHAnsi" w:cstheme="minorHAnsi"/>
        </w:rPr>
      </w:pPr>
      <w:ins w:id="124" w:author="Autor">
        <w:r>
          <w:rPr>
            <w:rFonts w:asciiTheme="minorHAnsi" w:hAnsiTheme="minorHAnsi" w:cstheme="minorHAnsi"/>
          </w:rPr>
          <w:t xml:space="preserve">w przypadku Nieruchomości 2: </w:t>
        </w:r>
      </w:ins>
    </w:p>
    <w:p w14:paraId="0E7AF056" w14:textId="48C05575" w:rsidR="002F0B88" w:rsidRPr="009E47C5" w:rsidRDefault="002F0B88" w:rsidP="005C6187">
      <w:pPr>
        <w:pStyle w:val="Akapitzlist"/>
        <w:numPr>
          <w:ilvl w:val="2"/>
          <w:numId w:val="55"/>
        </w:numPr>
        <w:spacing w:before="60" w:after="60" w:line="276" w:lineRule="auto"/>
        <w:ind w:left="993" w:hanging="284"/>
        <w:jc w:val="both"/>
        <w:rPr>
          <w:ins w:id="125" w:author="Autor"/>
          <w:rFonts w:asciiTheme="minorHAnsi" w:hAnsiTheme="minorHAnsi" w:cstheme="minorHAnsi"/>
        </w:rPr>
      </w:pPr>
      <w:ins w:id="126" w:author="Autor">
        <w:r w:rsidRPr="009E47C5">
          <w:rPr>
            <w:rFonts w:asciiTheme="minorHAnsi" w:hAnsiTheme="minorHAnsi" w:cstheme="minorHAnsi"/>
          </w:rPr>
          <w:t xml:space="preserve">na potrzeby przygotowania przez Uczestnika PCP Demonstratora w roku 2022: od dnia publikacji Listy Rankingowej po Selekcji Etapu I, lecz nie dłużej niż 92 dni </w:t>
        </w:r>
        <w:r w:rsidR="00CA79D9" w:rsidRPr="009E47C5">
          <w:rPr>
            <w:rFonts w:asciiTheme="minorHAnsi" w:hAnsiTheme="minorHAnsi" w:cstheme="minorHAnsi"/>
          </w:rPr>
          <w:t xml:space="preserve">łącznie </w:t>
        </w:r>
        <w:r w:rsidRPr="009E47C5">
          <w:rPr>
            <w:rFonts w:asciiTheme="minorHAnsi" w:hAnsiTheme="minorHAnsi" w:cstheme="minorHAnsi"/>
          </w:rPr>
          <w:t>w roku 2022,</w:t>
        </w:r>
      </w:ins>
    </w:p>
    <w:p w14:paraId="4381567B" w14:textId="60B8F110" w:rsidR="002F0B88" w:rsidRPr="009E47C5" w:rsidRDefault="002F0B88" w:rsidP="005C6187">
      <w:pPr>
        <w:pStyle w:val="Akapitzlist"/>
        <w:numPr>
          <w:ilvl w:val="2"/>
          <w:numId w:val="55"/>
        </w:numPr>
        <w:spacing w:before="60" w:after="60" w:line="276" w:lineRule="auto"/>
        <w:ind w:left="993" w:hanging="284"/>
        <w:jc w:val="both"/>
        <w:rPr>
          <w:ins w:id="127" w:author="Autor"/>
          <w:rFonts w:asciiTheme="minorHAnsi" w:hAnsiTheme="minorHAnsi" w:cstheme="minorHAnsi"/>
        </w:rPr>
      </w:pPr>
      <w:ins w:id="128" w:author="Autor">
        <w:r w:rsidRPr="009E47C5">
          <w:rPr>
            <w:rFonts w:asciiTheme="minorHAnsi" w:hAnsiTheme="minorHAnsi" w:cstheme="minorHAnsi"/>
          </w:rPr>
          <w:t xml:space="preserve">na potrzeby przygotowania przez Uczestnika PCP Demonstratora w roku 2023: </w:t>
        </w:r>
        <w:r w:rsidR="0065069B" w:rsidRPr="009E47C5">
          <w:rPr>
            <w:rFonts w:asciiTheme="minorHAnsi" w:hAnsiTheme="minorHAnsi" w:cstheme="minorHAnsi"/>
          </w:rPr>
          <w:t xml:space="preserve">w okresie </w:t>
        </w:r>
        <w:r w:rsidRPr="009E47C5">
          <w:rPr>
            <w:rFonts w:asciiTheme="minorHAnsi" w:hAnsiTheme="minorHAnsi" w:cstheme="minorHAnsi"/>
          </w:rPr>
          <w:t xml:space="preserve">od dnia wypadającego na </w:t>
        </w:r>
        <w:r w:rsidR="00123EFC" w:rsidRPr="009E47C5">
          <w:rPr>
            <w:rFonts w:asciiTheme="minorHAnsi" w:hAnsiTheme="minorHAnsi" w:cstheme="minorHAnsi"/>
          </w:rPr>
          <w:t xml:space="preserve">180 dni od Terminu Doręczenia Wyników Prac Etapu </w:t>
        </w:r>
        <w:r w:rsidR="00123EFC" w:rsidRPr="009E47C5">
          <w:rPr>
            <w:rFonts w:asciiTheme="minorHAnsi" w:hAnsiTheme="minorHAnsi" w:cstheme="minorHAnsi"/>
          </w:rPr>
          <w:lastRenderedPageBreak/>
          <w:t>II</w:t>
        </w:r>
        <w:r w:rsidRPr="009E47C5">
          <w:rPr>
            <w:rFonts w:asciiTheme="minorHAnsi" w:hAnsiTheme="minorHAnsi" w:cstheme="minorHAnsi"/>
          </w:rPr>
          <w:t xml:space="preserve"> </w:t>
        </w:r>
        <w:r w:rsidR="00123EFC" w:rsidRPr="009E47C5">
          <w:rPr>
            <w:rFonts w:asciiTheme="minorHAnsi" w:hAnsiTheme="minorHAnsi" w:cstheme="minorHAnsi"/>
          </w:rPr>
          <w:t>do Terminu Doręczenia Wyników Prac Etapu II</w:t>
        </w:r>
        <w:r w:rsidR="00CA79D9" w:rsidRPr="009E47C5">
          <w:rPr>
            <w:rFonts w:asciiTheme="minorHAnsi" w:hAnsiTheme="minorHAnsi" w:cstheme="minorHAnsi"/>
          </w:rPr>
          <w:t xml:space="preserve"> i </w:t>
        </w:r>
        <w:del w:id="129" w:author="Autor">
          <w:r w:rsidR="00CA79D9" w:rsidRPr="009E47C5" w:rsidDel="00773DCD">
            <w:rPr>
              <w:rFonts w:asciiTheme="minorHAnsi" w:hAnsiTheme="minorHAnsi" w:cstheme="minorHAnsi"/>
            </w:rPr>
            <w:delText>a</w:delText>
          </w:r>
        </w:del>
        <w:r w:rsidR="00CA79D9" w:rsidRPr="009E47C5">
          <w:rPr>
            <w:rFonts w:asciiTheme="minorHAnsi" w:hAnsiTheme="minorHAnsi" w:cstheme="minorHAnsi"/>
          </w:rPr>
          <w:t xml:space="preserve">łącznie </w:t>
        </w:r>
        <w:r w:rsidR="0065069B" w:rsidRPr="009E47C5">
          <w:rPr>
            <w:rFonts w:asciiTheme="minorHAnsi" w:hAnsiTheme="minorHAnsi" w:cstheme="minorHAnsi"/>
          </w:rPr>
          <w:t>nie więcej niż 180 dni</w:t>
        </w:r>
        <w:r w:rsidR="00FC5935" w:rsidRPr="009E47C5">
          <w:rPr>
            <w:rFonts w:asciiTheme="minorHAnsi" w:hAnsiTheme="minorHAnsi" w:cstheme="minorHAnsi"/>
          </w:rPr>
          <w:t xml:space="preserve"> </w:t>
        </w:r>
        <w:r w:rsidR="00FC5935" w:rsidRPr="009E47C5">
          <w:rPr>
            <w:rFonts w:asciiTheme="minorHAnsi" w:hAnsiTheme="minorHAnsi"/>
          </w:rPr>
          <w:t>łącznie</w:t>
        </w:r>
        <w:r w:rsidR="0065069B" w:rsidRPr="009E47C5">
          <w:rPr>
            <w:rFonts w:asciiTheme="minorHAnsi" w:hAnsiTheme="minorHAnsi" w:cstheme="minorHAnsi"/>
          </w:rPr>
          <w:t xml:space="preserve"> </w:t>
        </w:r>
        <w:r w:rsidR="00123EFC" w:rsidRPr="009E47C5">
          <w:rPr>
            <w:rFonts w:asciiTheme="minorHAnsi" w:hAnsiTheme="minorHAnsi" w:cstheme="minorHAnsi"/>
          </w:rPr>
          <w:t>w roku 2023,</w:t>
        </w:r>
      </w:ins>
    </w:p>
    <w:p w14:paraId="791FBDE0" w14:textId="1DEB5EEA" w:rsidR="00123EFC" w:rsidRPr="009E47C5" w:rsidRDefault="00123EFC" w:rsidP="005C6187">
      <w:pPr>
        <w:pStyle w:val="Akapitzlist"/>
        <w:numPr>
          <w:ilvl w:val="2"/>
          <w:numId w:val="55"/>
        </w:numPr>
        <w:spacing w:before="60" w:after="60" w:line="276" w:lineRule="auto"/>
        <w:ind w:left="993" w:hanging="284"/>
        <w:jc w:val="both"/>
        <w:rPr>
          <w:ins w:id="130" w:author="Autor"/>
          <w:rFonts w:asciiTheme="minorHAnsi" w:hAnsiTheme="minorHAnsi" w:cstheme="minorHAnsi"/>
        </w:rPr>
      </w:pPr>
      <w:ins w:id="131" w:author="Autor">
        <w:r w:rsidRPr="009E47C5">
          <w:rPr>
            <w:rFonts w:asciiTheme="minorHAnsi" w:hAnsiTheme="minorHAnsi" w:cstheme="minorHAnsi"/>
          </w:rPr>
          <w:t xml:space="preserve">na potrzeby realizacji zobowiązań dot. działań po zakończeniu testów Demonstratora (załącznik 3 do Ogłoszenia, Część B, Faza 3B, pkt 2.25): nie więcej niż </w:t>
        </w:r>
        <w:r w:rsidR="000855CB" w:rsidRPr="009E47C5">
          <w:rPr>
            <w:rFonts w:asciiTheme="minorHAnsi" w:hAnsiTheme="minorHAnsi" w:cstheme="minorHAnsi"/>
          </w:rPr>
          <w:t xml:space="preserve">12 dni w roku kalendarzowym z zastrzeżeniem, że liczba tych dni łącznie z oddaniem Nieruchomości 2 do korzystania zgodni z pkt 2 lit. b) nie może przekroczyć w roku 2023 </w:t>
        </w:r>
        <w:r w:rsidR="00CA79D9" w:rsidRPr="009E47C5">
          <w:rPr>
            <w:rFonts w:asciiTheme="minorHAnsi" w:hAnsiTheme="minorHAnsi" w:cstheme="minorHAnsi"/>
          </w:rPr>
          <w:t xml:space="preserve">łącznie </w:t>
        </w:r>
        <w:r w:rsidR="000855CB" w:rsidRPr="009E47C5">
          <w:rPr>
            <w:rFonts w:asciiTheme="minorHAnsi" w:hAnsiTheme="minorHAnsi" w:cstheme="minorHAnsi"/>
          </w:rPr>
          <w:t>180 dni.</w:t>
        </w:r>
      </w:ins>
    </w:p>
    <w:p w14:paraId="68E866A0" w14:textId="54D70F8D" w:rsidR="000855CB" w:rsidRPr="000855CB" w:rsidRDefault="000855CB" w:rsidP="00022414">
      <w:pPr>
        <w:spacing w:before="60" w:after="60" w:line="276" w:lineRule="auto"/>
        <w:ind w:left="709"/>
        <w:jc w:val="both"/>
        <w:rPr>
          <w:ins w:id="132" w:author="Autor"/>
          <w:rFonts w:cstheme="minorHAnsi"/>
        </w:rPr>
      </w:pPr>
      <w:ins w:id="133" w:author="Autor">
        <w:r>
          <w:rPr>
            <w:rFonts w:cstheme="minorHAnsi"/>
          </w:rPr>
          <w:t xml:space="preserve">Dalej w celu usunięcia wątpliwości Strony wskazują, że poza okresami wskazanymi w pkt 1) i 2), Partner nie oddaje na podstawie </w:t>
        </w:r>
        <w:r w:rsidR="00CA79D9">
          <w:rPr>
            <w:rFonts w:cstheme="minorHAnsi"/>
          </w:rPr>
          <w:t>U</w:t>
        </w:r>
        <w:r>
          <w:rPr>
            <w:rFonts w:cstheme="minorHAnsi"/>
          </w:rPr>
          <w:t xml:space="preserve">mowy Nieruchomości 1 </w:t>
        </w:r>
        <w:r w:rsidR="00CA79D9">
          <w:rPr>
            <w:rFonts w:cstheme="minorHAnsi"/>
          </w:rPr>
          <w:t>ani</w:t>
        </w:r>
        <w:r>
          <w:rPr>
            <w:rFonts w:cstheme="minorHAnsi"/>
          </w:rPr>
          <w:t xml:space="preserve"> Nieruchomości 2 do </w:t>
        </w:r>
        <w:r w:rsidR="00CA79D9">
          <w:rPr>
            <w:rFonts w:cstheme="minorHAnsi"/>
          </w:rPr>
          <w:t>korzystania</w:t>
        </w:r>
        <w:r>
          <w:rPr>
            <w:rFonts w:cstheme="minorHAnsi"/>
          </w:rPr>
          <w:t xml:space="preserve"> Uczestnikom PCP, NCBR ani podmiotom trzecim, zaś w ramach Umowy korzysta z nich </w:t>
        </w:r>
        <w:r w:rsidR="00CA79D9">
          <w:rPr>
            <w:rFonts w:cstheme="minorHAnsi"/>
          </w:rPr>
          <w:t xml:space="preserve">w pozostałym zakresie </w:t>
        </w:r>
        <w:r>
          <w:rPr>
            <w:rFonts w:cstheme="minorHAnsi"/>
          </w:rPr>
          <w:t>samodzielnie</w:t>
        </w:r>
        <w:r w:rsidR="00CA79D9">
          <w:rPr>
            <w:rFonts w:cstheme="minorHAnsi"/>
          </w:rPr>
          <w:t>, w tym</w:t>
        </w:r>
        <w:r>
          <w:rPr>
            <w:rFonts w:cstheme="minorHAnsi"/>
          </w:rPr>
          <w:t xml:space="preserve"> w celu świadczenia usług badawczo-rozwojowych na rzecz NCBR, a w przypadku eksploatacji Demonstratora po zakończeniu jego testów: we własnym zakresie i na własną rzecz.</w:t>
        </w:r>
      </w:ins>
    </w:p>
    <w:p w14:paraId="0CDBD038" w14:textId="77777777" w:rsidR="008921D2" w:rsidRPr="00A319BC" w:rsidRDefault="008921D2" w:rsidP="008921D2">
      <w:pPr>
        <w:spacing w:before="60" w:after="60" w:line="276" w:lineRule="auto"/>
        <w:contextualSpacing/>
        <w:jc w:val="both"/>
        <w:rPr>
          <w:rFonts w:cstheme="minorHAnsi"/>
        </w:rPr>
      </w:pPr>
    </w:p>
    <w:p w14:paraId="67CF9E9A"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134" w:name="_Toc76392363"/>
      <w:r w:rsidRPr="00A319BC">
        <w:rPr>
          <w:rFonts w:asciiTheme="minorHAnsi" w:hAnsiTheme="minorHAnsi" w:cstheme="minorHAnsi"/>
          <w:sz w:val="22"/>
          <w:szCs w:val="22"/>
        </w:rPr>
        <w:t>[RYZYKA]</w:t>
      </w:r>
      <w:bookmarkEnd w:id="134"/>
    </w:p>
    <w:p w14:paraId="230464DF" w14:textId="77777777" w:rsidR="008921D2" w:rsidRPr="00A319BC" w:rsidRDefault="008921D2" w:rsidP="008921D2">
      <w:pPr>
        <w:pStyle w:val="Akapitzlist"/>
        <w:numPr>
          <w:ilvl w:val="0"/>
          <w:numId w:val="26"/>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W ramach Przedsięwzięcia NCBR obciąża w szczególności ryzyko:</w:t>
      </w:r>
    </w:p>
    <w:p w14:paraId="7A9E7A34" w14:textId="77777777" w:rsidR="008921D2" w:rsidRPr="00A319BC" w:rsidRDefault="008921D2" w:rsidP="008921D2">
      <w:pPr>
        <w:pStyle w:val="Akapitzlist"/>
        <w:numPr>
          <w:ilvl w:val="1"/>
          <w:numId w:val="26"/>
        </w:numPr>
        <w:spacing w:before="60" w:after="60" w:line="276" w:lineRule="auto"/>
        <w:ind w:left="709"/>
        <w:jc w:val="both"/>
        <w:rPr>
          <w:rFonts w:asciiTheme="minorHAnsi" w:hAnsiTheme="minorHAnsi" w:cstheme="minorHAnsi"/>
        </w:rPr>
      </w:pPr>
      <w:r w:rsidRPr="00A319BC">
        <w:rPr>
          <w:rFonts w:asciiTheme="minorHAnsi" w:hAnsiTheme="minorHAnsi" w:cstheme="minorHAnsi"/>
        </w:rPr>
        <w:t xml:space="preserve">niepowodzenia technologicznego procesu </w:t>
      </w:r>
      <w:r>
        <w:rPr>
          <w:rFonts w:asciiTheme="minorHAnsi" w:hAnsiTheme="minorHAnsi" w:cstheme="minorHAnsi"/>
        </w:rPr>
        <w:t xml:space="preserve">Przedsięwzięcia </w:t>
      </w:r>
      <w:r w:rsidRPr="00A319BC">
        <w:rPr>
          <w:rFonts w:asciiTheme="minorHAnsi" w:hAnsiTheme="minorHAnsi" w:cstheme="minorHAnsi"/>
        </w:rPr>
        <w:t>PCP prowadzonego przez Uczestników PCP,</w:t>
      </w:r>
    </w:p>
    <w:p w14:paraId="2CC309C3" w14:textId="77777777" w:rsidR="008921D2" w:rsidRPr="00A319BC" w:rsidRDefault="008921D2" w:rsidP="008921D2">
      <w:pPr>
        <w:pStyle w:val="Akapitzlist"/>
        <w:numPr>
          <w:ilvl w:val="1"/>
          <w:numId w:val="26"/>
        </w:numPr>
        <w:spacing w:before="60" w:after="60" w:line="276" w:lineRule="auto"/>
        <w:ind w:left="709"/>
        <w:jc w:val="both"/>
        <w:rPr>
          <w:rFonts w:asciiTheme="minorHAnsi" w:hAnsiTheme="minorHAnsi" w:cstheme="minorHAnsi"/>
        </w:rPr>
      </w:pPr>
      <w:r w:rsidRPr="00A319BC">
        <w:rPr>
          <w:rFonts w:asciiTheme="minorHAnsi" w:hAnsiTheme="minorHAnsi" w:cstheme="minorHAnsi"/>
        </w:rPr>
        <w:t xml:space="preserve">braku </w:t>
      </w:r>
      <w:r>
        <w:rPr>
          <w:rFonts w:asciiTheme="minorHAnsi" w:hAnsiTheme="minorHAnsi" w:cstheme="minorHAnsi"/>
        </w:rPr>
        <w:t xml:space="preserve">udziału w dochodzie </w:t>
      </w:r>
      <w:r w:rsidRPr="00A319BC">
        <w:rPr>
          <w:rFonts w:asciiTheme="minorHAnsi" w:hAnsiTheme="minorHAnsi" w:cstheme="minorHAnsi"/>
        </w:rPr>
        <w:t>z funkcjonowania Demonstratora</w:t>
      </w:r>
      <w:r>
        <w:rPr>
          <w:rFonts w:asciiTheme="minorHAnsi" w:hAnsiTheme="minorHAnsi" w:cstheme="minorHAnsi"/>
        </w:rPr>
        <w:t xml:space="preserve"> Technologii</w:t>
      </w:r>
      <w:r w:rsidRPr="00A319BC">
        <w:rPr>
          <w:rFonts w:asciiTheme="minorHAnsi" w:hAnsiTheme="minorHAnsi" w:cstheme="minorHAnsi"/>
        </w:rPr>
        <w:t>, mieszczącego się w ramach prawidłowej gospodarki.</w:t>
      </w:r>
    </w:p>
    <w:p w14:paraId="515A54D5" w14:textId="77777777" w:rsidR="008921D2" w:rsidRDefault="008921D2" w:rsidP="008921D2">
      <w:pPr>
        <w:pStyle w:val="Akapitzlist"/>
        <w:numPr>
          <w:ilvl w:val="0"/>
          <w:numId w:val="26"/>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Partner nie będzie dochodzić w żadnym wypadku odpowiedzialności NCBR w przypadku następujących zdarzeń (ryzyko Partnera w ramach Przedsięwzięcia)</w:t>
      </w:r>
      <w:r>
        <w:rPr>
          <w:rFonts w:asciiTheme="minorHAnsi" w:hAnsiTheme="minorHAnsi" w:cstheme="minorHAnsi"/>
        </w:rPr>
        <w:t>:</w:t>
      </w:r>
    </w:p>
    <w:p w14:paraId="117544CD" w14:textId="77777777" w:rsidR="008921D2" w:rsidRPr="00792537" w:rsidRDefault="008921D2" w:rsidP="008921D2">
      <w:pPr>
        <w:pStyle w:val="Akapitzlist"/>
        <w:numPr>
          <w:ilvl w:val="1"/>
          <w:numId w:val="26"/>
        </w:numPr>
        <w:spacing w:before="60" w:after="60" w:line="276" w:lineRule="auto"/>
        <w:ind w:left="709"/>
        <w:jc w:val="both"/>
        <w:rPr>
          <w:rFonts w:asciiTheme="minorHAnsi" w:hAnsiTheme="minorHAnsi" w:cstheme="minorHAnsi"/>
        </w:rPr>
      </w:pPr>
      <w:r w:rsidRPr="00792537">
        <w:rPr>
          <w:rFonts w:asciiTheme="minorHAnsi" w:hAnsiTheme="minorHAnsi" w:cstheme="minorHAnsi"/>
        </w:rPr>
        <w:t>niepowodzenia technologicznego Przedsięwzięcia PCP prowadzonego przez Uczestników PCP, rozumianego jako niestworzenie Rozwiązania, Instalacji Ułamkowo-Technicznych lub Demonstratora Technologii</w:t>
      </w:r>
      <w:r>
        <w:rPr>
          <w:rFonts w:asciiTheme="minorHAnsi" w:hAnsiTheme="minorHAnsi" w:cstheme="minorHAnsi"/>
        </w:rPr>
        <w:t>,</w:t>
      </w:r>
    </w:p>
    <w:p w14:paraId="5ADD22A5" w14:textId="70D91E17" w:rsidR="008921D2" w:rsidRDefault="008921D2" w:rsidP="008921D2">
      <w:pPr>
        <w:pStyle w:val="Akapitzlist"/>
        <w:numPr>
          <w:ilvl w:val="1"/>
          <w:numId w:val="26"/>
        </w:numPr>
        <w:spacing w:before="60" w:after="60" w:line="276" w:lineRule="auto"/>
        <w:ind w:left="709"/>
        <w:jc w:val="both"/>
        <w:rPr>
          <w:ins w:id="135" w:author="Autor"/>
          <w:rFonts w:asciiTheme="minorHAnsi" w:hAnsiTheme="minorHAnsi" w:cstheme="minorHAnsi"/>
        </w:rPr>
      </w:pPr>
      <w:r>
        <w:rPr>
          <w:rFonts w:asciiTheme="minorHAnsi" w:hAnsiTheme="minorHAnsi" w:cstheme="minorHAnsi"/>
        </w:rPr>
        <w:t>niepowodzenia prawno-administracyjnego procesu inwestycyjnego związanego z powstaniem Instalacji Ułamkowo-Technicznych i Demonstratora</w:t>
      </w:r>
      <w:r w:rsidRPr="009B3D8D">
        <w:rPr>
          <w:rFonts w:asciiTheme="minorHAnsi" w:hAnsiTheme="minorHAnsi" w:cstheme="minorHAnsi"/>
        </w:rPr>
        <w:t>.</w:t>
      </w:r>
    </w:p>
    <w:p w14:paraId="54644CDE" w14:textId="2A4A4C52" w:rsidR="009B2E6F" w:rsidRDefault="009B2E6F" w:rsidP="009B2E6F">
      <w:pPr>
        <w:pStyle w:val="Akapitzlist"/>
        <w:numPr>
          <w:ilvl w:val="0"/>
          <w:numId w:val="26"/>
        </w:numPr>
        <w:spacing w:before="60" w:after="60" w:line="276" w:lineRule="auto"/>
        <w:ind w:left="426" w:hanging="426"/>
        <w:jc w:val="both"/>
        <w:rPr>
          <w:ins w:id="136" w:author="Autor"/>
          <w:rFonts w:asciiTheme="minorHAnsi" w:hAnsiTheme="minorHAnsi" w:cstheme="minorHAnsi"/>
        </w:rPr>
      </w:pPr>
      <w:bookmarkStart w:id="137" w:name="_Hlk80133691"/>
      <w:ins w:id="138" w:author="Autor">
        <w:r w:rsidRPr="009B2E6F">
          <w:rPr>
            <w:rFonts w:asciiTheme="minorHAnsi" w:hAnsiTheme="minorHAnsi" w:cstheme="minorHAnsi"/>
          </w:rPr>
          <w:t>NCBR nie będzie dochodzić w żadnym wypadku odpowiedzialności Partnera w przypadku niepowodzenia prawno-administracyjnego procesu inwestycyjnego związanego z powstaniem Instalacji Ułamkowo-Technicznych i Demonstratora, chyba że niepowodzenie to wynika z zaniechań, zaniedbań lub opóźnień po stronie Partnera Strategicznego</w:t>
        </w:r>
        <w:r>
          <w:rPr>
            <w:rFonts w:asciiTheme="minorHAnsi" w:hAnsiTheme="minorHAnsi" w:cstheme="minorHAnsi"/>
          </w:rPr>
          <w:t xml:space="preserve"> stanowiących jego rażące niedbalstwo lub winę umyślną</w:t>
        </w:r>
        <w:r w:rsidRPr="009B2E6F">
          <w:rPr>
            <w:rFonts w:asciiTheme="minorHAnsi" w:hAnsiTheme="minorHAnsi" w:cstheme="minorHAnsi"/>
          </w:rPr>
          <w:t>.</w:t>
        </w:r>
      </w:ins>
    </w:p>
    <w:bookmarkEnd w:id="137"/>
    <w:p w14:paraId="22F7EDDB" w14:textId="3DFA3021" w:rsidR="009B2E6F" w:rsidRPr="009B3D8D" w:rsidRDefault="009B2E6F" w:rsidP="009B2E6F">
      <w:pPr>
        <w:pStyle w:val="Akapitzlist"/>
        <w:numPr>
          <w:ilvl w:val="0"/>
          <w:numId w:val="26"/>
        </w:numPr>
        <w:spacing w:before="60" w:after="60" w:line="276" w:lineRule="auto"/>
        <w:ind w:left="426" w:hanging="426"/>
        <w:jc w:val="both"/>
        <w:rPr>
          <w:rFonts w:asciiTheme="minorHAnsi" w:hAnsiTheme="minorHAnsi" w:cstheme="minorHAnsi"/>
        </w:rPr>
      </w:pPr>
      <w:ins w:id="139" w:author="Autor">
        <w:r w:rsidRPr="009B2E6F">
          <w:rPr>
            <w:rFonts w:asciiTheme="minorHAnsi" w:hAnsiTheme="minorHAnsi" w:cstheme="minorHAnsi"/>
          </w:rPr>
          <w:t xml:space="preserve">W przypadku niepowodzenia technologicznego Przedsięwzięcia PCP, </w:t>
        </w:r>
        <w:r>
          <w:rPr>
            <w:rFonts w:asciiTheme="minorHAnsi" w:hAnsiTheme="minorHAnsi" w:cstheme="minorHAnsi"/>
          </w:rPr>
          <w:t xml:space="preserve">rozumianego jako nie powstanie Demonstrator albo Demonstrator nie zostanie odebrany w ramach Przedsięwzięcia PCP przez </w:t>
        </w:r>
        <w:r w:rsidRPr="009B2E6F">
          <w:rPr>
            <w:rFonts w:asciiTheme="minorHAnsi" w:hAnsiTheme="minorHAnsi" w:cstheme="minorHAnsi"/>
          </w:rPr>
          <w:t>NCBR</w:t>
        </w:r>
        <w:r>
          <w:rPr>
            <w:rFonts w:asciiTheme="minorHAnsi" w:hAnsiTheme="minorHAnsi" w:cstheme="minorHAnsi"/>
          </w:rPr>
          <w:t>, NCBR</w:t>
        </w:r>
        <w:r w:rsidRPr="009B2E6F">
          <w:rPr>
            <w:rFonts w:asciiTheme="minorHAnsi" w:hAnsiTheme="minorHAnsi" w:cstheme="minorHAnsi"/>
          </w:rPr>
          <w:t xml:space="preserve"> zwolni Partnera ze wszelkich obowiązków </w:t>
        </w:r>
        <w:r w:rsidRPr="009B2E6F">
          <w:rPr>
            <w:rFonts w:asciiTheme="minorHAnsi" w:hAnsiTheme="minorHAnsi" w:cstheme="minorHAnsi"/>
          </w:rPr>
          <w:lastRenderedPageBreak/>
          <w:t>wynikających z Umowy, w tym w szczególności wyda zgody na wykreślenie hipotek ustanowionych na nieruchomościach (o ile dotyczy), zwróci weksel in blanco (o ile dotyczy).</w:t>
        </w:r>
      </w:ins>
    </w:p>
    <w:p w14:paraId="7086FA4A" w14:textId="77777777" w:rsidR="008921D2" w:rsidRPr="00A319BC" w:rsidRDefault="008921D2" w:rsidP="008921D2">
      <w:pPr>
        <w:spacing w:before="60" w:after="60" w:line="276" w:lineRule="auto"/>
        <w:contextualSpacing/>
        <w:jc w:val="both"/>
        <w:rPr>
          <w:rFonts w:cstheme="minorHAnsi"/>
        </w:rPr>
      </w:pPr>
    </w:p>
    <w:p w14:paraId="053CEDBC" w14:textId="77777777" w:rsidR="008921D2" w:rsidRPr="00A319BC" w:rsidRDefault="008921D2" w:rsidP="008921D2">
      <w:pPr>
        <w:pStyle w:val="Nagwek1"/>
        <w:numPr>
          <w:ilvl w:val="0"/>
          <w:numId w:val="1"/>
        </w:numPr>
        <w:spacing w:before="60" w:after="60" w:line="276" w:lineRule="auto"/>
        <w:contextualSpacing/>
        <w:rPr>
          <w:rFonts w:asciiTheme="minorHAnsi" w:hAnsiTheme="minorHAnsi" w:cstheme="minorHAnsi"/>
          <w:sz w:val="22"/>
          <w:szCs w:val="22"/>
        </w:rPr>
      </w:pPr>
      <w:bookmarkStart w:id="140" w:name="_Toc504994933"/>
      <w:bookmarkStart w:id="141" w:name="_Ref511635791"/>
      <w:bookmarkStart w:id="142" w:name="_Toc511371185"/>
      <w:bookmarkStart w:id="143" w:name="_Toc76392364"/>
      <w:r w:rsidRPr="00A319BC">
        <w:rPr>
          <w:rFonts w:asciiTheme="minorHAnsi" w:hAnsiTheme="minorHAnsi" w:cstheme="minorHAnsi"/>
          <w:sz w:val="22"/>
          <w:szCs w:val="22"/>
        </w:rPr>
        <w:t>ZOBOWIĄZANIA OGÓLNE STRON I ZAPEWNIENIA</w:t>
      </w:r>
      <w:bookmarkEnd w:id="140"/>
      <w:bookmarkEnd w:id="141"/>
      <w:bookmarkEnd w:id="142"/>
      <w:bookmarkEnd w:id="143"/>
    </w:p>
    <w:p w14:paraId="0D78FAB9" w14:textId="77777777" w:rsidR="008921D2" w:rsidRPr="00A319BC" w:rsidRDefault="008921D2" w:rsidP="008921D2">
      <w:pPr>
        <w:spacing w:before="60" w:after="60" w:line="276" w:lineRule="auto"/>
        <w:contextualSpacing/>
        <w:rPr>
          <w:rFonts w:cstheme="minorHAnsi"/>
        </w:rPr>
      </w:pPr>
    </w:p>
    <w:p w14:paraId="7537523C"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144" w:name="_Ref479914602"/>
      <w:bookmarkStart w:id="145" w:name="_Toc504994934"/>
      <w:bookmarkStart w:id="146" w:name="_Toc511371186"/>
      <w:bookmarkStart w:id="147" w:name="_Toc76392365"/>
      <w:r w:rsidRPr="00A319BC">
        <w:rPr>
          <w:rFonts w:asciiTheme="minorHAnsi" w:hAnsiTheme="minorHAnsi" w:cstheme="minorHAnsi"/>
          <w:sz w:val="22"/>
          <w:szCs w:val="22"/>
        </w:rPr>
        <w:t>[ZOBOWIĄZANIA I ZAPEWNIENIA STRON]</w:t>
      </w:r>
      <w:bookmarkEnd w:id="144"/>
      <w:bookmarkEnd w:id="145"/>
      <w:bookmarkEnd w:id="146"/>
      <w:bookmarkEnd w:id="147"/>
    </w:p>
    <w:p w14:paraId="665ACF7D" w14:textId="77777777" w:rsidR="008921D2" w:rsidRPr="00A319BC" w:rsidRDefault="008921D2" w:rsidP="008921D2">
      <w:pPr>
        <w:spacing w:before="60" w:after="60" w:line="276" w:lineRule="auto"/>
        <w:jc w:val="both"/>
        <w:rPr>
          <w:rFonts w:cstheme="minorHAnsi"/>
        </w:rPr>
      </w:pPr>
      <w:r w:rsidRPr="00A319BC">
        <w:rPr>
          <w:rFonts w:cstheme="minorHAnsi"/>
        </w:rPr>
        <w:t>Każda ze Stron zobowiązuje się:</w:t>
      </w:r>
    </w:p>
    <w:p w14:paraId="44D6ECD0" w14:textId="77777777" w:rsidR="008921D2" w:rsidRPr="00A319BC" w:rsidRDefault="008921D2" w:rsidP="008921D2">
      <w:pPr>
        <w:pStyle w:val="Akapitzlist"/>
        <w:numPr>
          <w:ilvl w:val="1"/>
          <w:numId w:val="2"/>
        </w:numPr>
        <w:spacing w:before="60" w:after="60" w:line="276" w:lineRule="auto"/>
        <w:ind w:left="851" w:hanging="425"/>
        <w:jc w:val="both"/>
        <w:rPr>
          <w:rFonts w:asciiTheme="minorHAnsi" w:hAnsiTheme="minorHAnsi" w:cstheme="minorHAnsi"/>
        </w:rPr>
      </w:pPr>
      <w:r w:rsidRPr="00A319BC">
        <w:rPr>
          <w:rFonts w:asciiTheme="minorHAnsi" w:hAnsiTheme="minorHAnsi" w:cstheme="minorHAnsi"/>
        </w:rPr>
        <w:t>współpracować z drugą Stroną w celu wykonywania Umowy,</w:t>
      </w:r>
    </w:p>
    <w:p w14:paraId="0447D1D1" w14:textId="77777777" w:rsidR="008921D2" w:rsidRPr="00A319BC" w:rsidRDefault="008921D2" w:rsidP="008921D2">
      <w:pPr>
        <w:pStyle w:val="Akapitzlist"/>
        <w:numPr>
          <w:ilvl w:val="1"/>
          <w:numId w:val="2"/>
        </w:numPr>
        <w:spacing w:before="60" w:after="60" w:line="276" w:lineRule="auto"/>
        <w:ind w:left="851" w:hanging="425"/>
        <w:jc w:val="both"/>
        <w:rPr>
          <w:rFonts w:asciiTheme="minorHAnsi" w:hAnsiTheme="minorHAnsi" w:cstheme="minorHAnsi"/>
        </w:rPr>
      </w:pPr>
      <w:r w:rsidRPr="00A319BC">
        <w:rPr>
          <w:rFonts w:asciiTheme="minorHAnsi" w:hAnsiTheme="minorHAnsi" w:cstheme="minorHAnsi"/>
        </w:rPr>
        <w:t>wykonać wszelkie czynności warunkujące pełne wywiązanie się przez nią ze zobowiązań wynikających z Umowy,</w:t>
      </w:r>
    </w:p>
    <w:p w14:paraId="5248E1C4" w14:textId="77777777" w:rsidR="008921D2" w:rsidRPr="00A319BC" w:rsidRDefault="008921D2" w:rsidP="008921D2">
      <w:pPr>
        <w:pStyle w:val="Akapitzlist"/>
        <w:numPr>
          <w:ilvl w:val="1"/>
          <w:numId w:val="2"/>
        </w:numPr>
        <w:spacing w:before="60" w:after="60" w:line="276" w:lineRule="auto"/>
        <w:ind w:left="851" w:hanging="425"/>
        <w:jc w:val="both"/>
        <w:rPr>
          <w:rFonts w:asciiTheme="minorHAnsi" w:hAnsiTheme="minorHAnsi" w:cstheme="minorHAnsi"/>
        </w:rPr>
      </w:pPr>
      <w:r w:rsidRPr="00A319BC">
        <w:rPr>
          <w:rFonts w:asciiTheme="minorHAnsi" w:hAnsiTheme="minorHAnsi" w:cstheme="minorHAnsi"/>
        </w:rPr>
        <w:t>wykonywać wszelkie obowiązki wynikające z Umowy w dobrej wierze, z zachowaniem należytej staranności wymaganej w stosunkach tego rodzaju i bez jakiejkolwiek zwłoki,</w:t>
      </w:r>
    </w:p>
    <w:p w14:paraId="510A07CD" w14:textId="77777777" w:rsidR="008921D2" w:rsidRPr="00A319BC" w:rsidRDefault="008921D2" w:rsidP="008921D2">
      <w:pPr>
        <w:spacing w:before="60" w:after="60" w:line="276" w:lineRule="auto"/>
        <w:jc w:val="both"/>
        <w:rPr>
          <w:rFonts w:cstheme="minorHAnsi"/>
        </w:rPr>
      </w:pPr>
      <w:r w:rsidRPr="00A319BC">
        <w:rPr>
          <w:rFonts w:cstheme="minorHAnsi"/>
        </w:rPr>
        <w:t>w taki sposób, aby dzięki działaniom Stron możliwe było osiągnięcie celów PCP.</w:t>
      </w:r>
    </w:p>
    <w:p w14:paraId="08DA1705" w14:textId="77777777" w:rsidR="008921D2" w:rsidRPr="00A319BC" w:rsidRDefault="008921D2" w:rsidP="008921D2">
      <w:pPr>
        <w:spacing w:before="60" w:after="60" w:line="276" w:lineRule="auto"/>
        <w:rPr>
          <w:rFonts w:cstheme="minorHAnsi"/>
        </w:rPr>
      </w:pPr>
      <w:bookmarkStart w:id="148" w:name="_Ref479914606"/>
    </w:p>
    <w:p w14:paraId="31B1E299" w14:textId="63F76A91"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149" w:name="_Ref479914715"/>
      <w:bookmarkStart w:id="150" w:name="_Toc499643666"/>
      <w:bookmarkStart w:id="151" w:name="_Toc511371188"/>
      <w:bookmarkStart w:id="152" w:name="_Toc76392366"/>
      <w:bookmarkEnd w:id="148"/>
      <w:r w:rsidRPr="00A319BC">
        <w:rPr>
          <w:rFonts w:asciiTheme="minorHAnsi" w:hAnsiTheme="minorHAnsi" w:cstheme="minorHAnsi"/>
          <w:sz w:val="22"/>
          <w:szCs w:val="22"/>
        </w:rPr>
        <w:t>[ZOBOWIĄZANIA I ZAPEWNIENIA OGÓLNE PARTNERA]</w:t>
      </w:r>
      <w:bookmarkEnd w:id="149"/>
      <w:bookmarkEnd w:id="150"/>
      <w:bookmarkEnd w:id="151"/>
      <w:bookmarkEnd w:id="152"/>
    </w:p>
    <w:p w14:paraId="104EE1E0" w14:textId="77777777" w:rsidR="008921D2" w:rsidRDefault="008921D2" w:rsidP="008921D2">
      <w:pPr>
        <w:pStyle w:val="Akapitzlist"/>
        <w:numPr>
          <w:ilvl w:val="0"/>
          <w:numId w:val="3"/>
        </w:numPr>
        <w:spacing w:before="60" w:after="60" w:line="276" w:lineRule="auto"/>
        <w:ind w:left="426" w:hanging="426"/>
        <w:jc w:val="both"/>
        <w:rPr>
          <w:rFonts w:asciiTheme="minorHAnsi" w:hAnsiTheme="minorHAnsi" w:cstheme="minorHAnsi"/>
          <w:color w:val="000000" w:themeColor="text1"/>
        </w:rPr>
      </w:pPr>
      <w:bookmarkStart w:id="153" w:name="_Ref54879212"/>
      <w:r>
        <w:rPr>
          <w:rFonts w:asciiTheme="minorHAnsi" w:hAnsiTheme="minorHAnsi" w:cstheme="minorHAnsi"/>
          <w:color w:val="000000" w:themeColor="text1"/>
        </w:rPr>
        <w:t>Partner zobowiązuje się wykonać Umowę zgodnie z przypisanymi mu wymaganiami określonymi w Załączniku nr 3 do Ogłoszenia.</w:t>
      </w:r>
    </w:p>
    <w:p w14:paraId="3D3BFD21" w14:textId="77777777" w:rsidR="008921D2" w:rsidRPr="00A319BC" w:rsidRDefault="008921D2" w:rsidP="008921D2">
      <w:pPr>
        <w:pStyle w:val="Akapitzlist"/>
        <w:numPr>
          <w:ilvl w:val="0"/>
          <w:numId w:val="3"/>
        </w:numPr>
        <w:spacing w:before="60" w:after="60" w:line="276" w:lineRule="auto"/>
        <w:ind w:left="426" w:hanging="426"/>
        <w:rPr>
          <w:rFonts w:asciiTheme="minorHAnsi" w:hAnsiTheme="minorHAnsi" w:cstheme="minorHAnsi"/>
          <w:color w:val="000000" w:themeColor="text1"/>
        </w:rPr>
      </w:pPr>
      <w:r w:rsidRPr="00A319BC">
        <w:rPr>
          <w:rFonts w:asciiTheme="minorHAnsi" w:hAnsiTheme="minorHAnsi" w:cstheme="minorHAnsi"/>
          <w:color w:val="000000" w:themeColor="text1"/>
        </w:rPr>
        <w:t>Partner oświadcza, że:</w:t>
      </w:r>
      <w:bookmarkEnd w:id="153"/>
    </w:p>
    <w:p w14:paraId="416AC204" w14:textId="47520840" w:rsidR="008921D2" w:rsidRPr="00A319BC" w:rsidRDefault="008921D2" w:rsidP="008921D2">
      <w:pPr>
        <w:pStyle w:val="Akapitzlist"/>
        <w:numPr>
          <w:ilvl w:val="1"/>
          <w:numId w:val="3"/>
        </w:numPr>
        <w:spacing w:before="60" w:after="60" w:line="276" w:lineRule="auto"/>
        <w:ind w:left="851" w:hanging="425"/>
        <w:jc w:val="both"/>
        <w:rPr>
          <w:rFonts w:asciiTheme="minorHAnsi" w:hAnsiTheme="minorHAnsi"/>
        </w:rPr>
      </w:pPr>
      <w:r w:rsidRPr="4DEDDE47">
        <w:rPr>
          <w:rFonts w:asciiTheme="minorHAnsi" w:hAnsiTheme="minorHAnsi"/>
        </w:rPr>
        <w:t xml:space="preserve">jest </w:t>
      </w:r>
      <w:r w:rsidRPr="000C5546">
        <w:rPr>
          <w:rFonts w:asciiTheme="minorHAnsi" w:hAnsiTheme="minorHAnsi"/>
          <w:i/>
          <w:iCs/>
        </w:rPr>
        <w:t xml:space="preserve">właścicielem / użytkownikiem </w:t>
      </w:r>
      <w:r w:rsidR="000C5546">
        <w:rPr>
          <w:rFonts w:asciiTheme="minorHAnsi" w:hAnsiTheme="minorHAnsi"/>
          <w:i/>
          <w:iCs/>
        </w:rPr>
        <w:t xml:space="preserve">wieczystym </w:t>
      </w:r>
      <w:ins w:id="154" w:author="Autor">
        <w:r w:rsidR="000C5546">
          <w:rPr>
            <w:rFonts w:asciiTheme="minorHAnsi" w:hAnsiTheme="minorHAnsi"/>
            <w:i/>
            <w:iCs/>
          </w:rPr>
          <w:t xml:space="preserve">/ </w:t>
        </w:r>
        <w:r w:rsidR="00B47597" w:rsidRPr="000C5546">
          <w:rPr>
            <w:rFonts w:asciiTheme="minorHAnsi" w:hAnsiTheme="minorHAnsi"/>
            <w:i/>
            <w:iCs/>
          </w:rPr>
          <w:t>dzierżawcą*</w:t>
        </w:r>
        <w:r w:rsidR="00B47597">
          <w:rPr>
            <w:rFonts w:asciiTheme="minorHAnsi" w:hAnsiTheme="minorHAnsi"/>
          </w:rPr>
          <w:t xml:space="preserve"> </w:t>
        </w:r>
      </w:ins>
      <w:r w:rsidRPr="4DEDDE47">
        <w:rPr>
          <w:rFonts w:asciiTheme="minorHAnsi" w:hAnsiTheme="minorHAnsi"/>
        </w:rPr>
        <w:t xml:space="preserve">nieruchomości gruntowej położonej w </w:t>
      </w:r>
      <w:r w:rsidRPr="4DEDDE47">
        <w:rPr>
          <w:rFonts w:asciiTheme="minorHAnsi" w:eastAsia="SimSun" w:hAnsiTheme="minorHAnsi"/>
          <w:lang w:eastAsia="en-GB" w:bidi="ar-AE"/>
        </w:rPr>
        <w:t xml:space="preserve">[___] </w:t>
      </w:r>
      <w:r w:rsidRPr="4DEDDE47">
        <w:rPr>
          <w:rFonts w:asciiTheme="minorHAnsi" w:hAnsiTheme="minorHAnsi"/>
        </w:rPr>
        <w:t xml:space="preserve">przy ulicy </w:t>
      </w:r>
      <w:r w:rsidRPr="4DEDDE47">
        <w:rPr>
          <w:rFonts w:asciiTheme="minorHAnsi" w:eastAsia="SimSun" w:hAnsiTheme="minorHAnsi"/>
          <w:lang w:eastAsia="en-GB" w:bidi="ar-AE"/>
        </w:rPr>
        <w:t xml:space="preserve">[___] </w:t>
      </w:r>
      <w:r w:rsidRPr="4DEDDE47">
        <w:rPr>
          <w:rFonts w:asciiTheme="minorHAnsi" w:hAnsiTheme="minorHAnsi"/>
        </w:rPr>
        <w:t xml:space="preserve">(kod pocztowy: </w:t>
      </w:r>
      <w:r w:rsidRPr="4DEDDE47">
        <w:rPr>
          <w:rFonts w:asciiTheme="minorHAnsi" w:eastAsia="SimSun" w:hAnsiTheme="minorHAnsi"/>
          <w:lang w:eastAsia="en-GB" w:bidi="ar-AE"/>
        </w:rPr>
        <w:t>[___]</w:t>
      </w:r>
      <w:r w:rsidRPr="4DEDDE47">
        <w:rPr>
          <w:rFonts w:asciiTheme="minorHAnsi" w:hAnsiTheme="minorHAnsi"/>
        </w:rPr>
        <w:t xml:space="preserve">), w gminie </w:t>
      </w:r>
      <w:r w:rsidRPr="4DEDDE47">
        <w:rPr>
          <w:rFonts w:asciiTheme="minorHAnsi" w:eastAsia="SimSun" w:hAnsiTheme="minorHAnsi"/>
          <w:lang w:eastAsia="en-GB" w:bidi="ar-AE"/>
        </w:rPr>
        <w:t xml:space="preserve">[___], </w:t>
      </w:r>
      <w:r w:rsidRPr="4DEDDE47">
        <w:rPr>
          <w:rFonts w:asciiTheme="minorHAnsi" w:hAnsiTheme="minorHAnsi"/>
        </w:rPr>
        <w:t xml:space="preserve">powiecie </w:t>
      </w:r>
      <w:r w:rsidRPr="4DEDDE47">
        <w:rPr>
          <w:rFonts w:asciiTheme="minorHAnsi" w:eastAsia="SimSun" w:hAnsiTheme="minorHAnsi"/>
          <w:lang w:eastAsia="en-GB" w:bidi="ar-AE"/>
        </w:rPr>
        <w:t xml:space="preserve">[___], </w:t>
      </w:r>
      <w:r w:rsidRPr="4DEDDE47">
        <w:rPr>
          <w:rFonts w:asciiTheme="minorHAnsi" w:hAnsiTheme="minorHAnsi"/>
        </w:rPr>
        <w:t xml:space="preserve">województwie </w:t>
      </w:r>
      <w:r w:rsidRPr="4DEDDE47">
        <w:rPr>
          <w:rFonts w:asciiTheme="minorHAnsi" w:eastAsia="SimSun" w:hAnsiTheme="minorHAnsi"/>
          <w:lang w:eastAsia="en-GB" w:bidi="ar-AE"/>
        </w:rPr>
        <w:t xml:space="preserve">[___], </w:t>
      </w:r>
      <w:r w:rsidRPr="4DEDDE47">
        <w:rPr>
          <w:rFonts w:asciiTheme="minorHAnsi" w:hAnsiTheme="minorHAnsi"/>
        </w:rPr>
        <w:t xml:space="preserve">składającej się z działek o numerze ewidencyjnym </w:t>
      </w:r>
      <w:r w:rsidRPr="4DEDDE47">
        <w:rPr>
          <w:rFonts w:asciiTheme="minorHAnsi" w:eastAsia="SimSun" w:hAnsiTheme="minorHAnsi"/>
          <w:lang w:eastAsia="en-GB" w:bidi="ar-AE"/>
        </w:rPr>
        <w:t xml:space="preserve">[___], </w:t>
      </w:r>
      <w:r w:rsidRPr="4DEDDE47">
        <w:rPr>
          <w:rFonts w:asciiTheme="minorHAnsi" w:hAnsiTheme="minorHAnsi"/>
        </w:rPr>
        <w:t xml:space="preserve">obręb </w:t>
      </w:r>
      <w:r w:rsidRPr="4DEDDE47">
        <w:rPr>
          <w:rFonts w:asciiTheme="minorHAnsi" w:eastAsia="SimSun" w:hAnsiTheme="minorHAnsi"/>
          <w:lang w:eastAsia="en-GB" w:bidi="ar-AE"/>
        </w:rPr>
        <w:t xml:space="preserve">[___], </w:t>
      </w:r>
      <w:r w:rsidRPr="4DEDDE47">
        <w:rPr>
          <w:rFonts w:asciiTheme="minorHAnsi" w:hAnsiTheme="minorHAnsi"/>
        </w:rPr>
        <w:t xml:space="preserve">o powierzchni </w:t>
      </w:r>
      <w:r w:rsidRPr="4DEDDE47">
        <w:rPr>
          <w:rFonts w:asciiTheme="minorHAnsi" w:eastAsia="SimSun" w:hAnsiTheme="minorHAnsi"/>
          <w:lang w:eastAsia="en-GB" w:bidi="ar-AE"/>
        </w:rPr>
        <w:t xml:space="preserve">[___] </w:t>
      </w:r>
      <w:r w:rsidRPr="4DEDDE47">
        <w:rPr>
          <w:rFonts w:asciiTheme="minorHAnsi" w:hAnsiTheme="minorHAnsi"/>
        </w:rPr>
        <w:t xml:space="preserve">ha, dla której Sąd Rejonowy w </w:t>
      </w:r>
      <w:r w:rsidRPr="4DEDDE47">
        <w:rPr>
          <w:rFonts w:asciiTheme="minorHAnsi" w:eastAsia="SimSun" w:hAnsiTheme="minorHAnsi"/>
          <w:lang w:eastAsia="en-GB" w:bidi="ar-AE"/>
        </w:rPr>
        <w:t xml:space="preserve">[___], [___] </w:t>
      </w:r>
      <w:r w:rsidRPr="4DEDDE47">
        <w:rPr>
          <w:rFonts w:asciiTheme="minorHAnsi" w:hAnsiTheme="minorHAnsi"/>
        </w:rPr>
        <w:t xml:space="preserve">Wydział Ksiąg Wieczystych prowadzi księgę wieczystą o numerze </w:t>
      </w:r>
      <w:r w:rsidRPr="4DEDDE47">
        <w:rPr>
          <w:rFonts w:asciiTheme="minorHAnsi" w:eastAsia="SimSun" w:hAnsiTheme="minorHAnsi"/>
          <w:lang w:eastAsia="en-GB" w:bidi="ar-AE"/>
        </w:rPr>
        <w:t xml:space="preserve">[___], przeznaczonej do wykorzystania w ramach etapu I PCP </w:t>
      </w:r>
      <w:r w:rsidRPr="4DEDDE47">
        <w:rPr>
          <w:rFonts w:asciiTheme="minorHAnsi" w:hAnsiTheme="minorHAnsi"/>
        </w:rPr>
        <w:t>(„</w:t>
      </w:r>
      <w:r w:rsidRPr="4DEDDE47">
        <w:rPr>
          <w:rFonts w:asciiTheme="minorHAnsi" w:hAnsiTheme="minorHAnsi"/>
          <w:b/>
        </w:rPr>
        <w:t>Nieruchomość 1</w:t>
      </w:r>
      <w:r w:rsidRPr="4DEDDE47">
        <w:rPr>
          <w:rFonts w:asciiTheme="minorHAnsi" w:hAnsiTheme="minorHAnsi"/>
        </w:rPr>
        <w:t>”), przy czym:</w:t>
      </w:r>
    </w:p>
    <w:p w14:paraId="37A1E3ED" w14:textId="77777777" w:rsidR="008921D2" w:rsidRPr="00A319BC" w:rsidRDefault="008921D2" w:rsidP="008921D2">
      <w:pPr>
        <w:pStyle w:val="Akapitzlist"/>
        <w:numPr>
          <w:ilvl w:val="2"/>
          <w:numId w:val="3"/>
        </w:numPr>
        <w:spacing w:before="60" w:after="60" w:line="276" w:lineRule="auto"/>
        <w:ind w:left="1276" w:hanging="317"/>
        <w:jc w:val="both"/>
        <w:rPr>
          <w:rFonts w:asciiTheme="minorHAnsi" w:hAnsiTheme="minorHAnsi" w:cstheme="minorHAnsi"/>
        </w:rPr>
      </w:pPr>
      <w:r w:rsidRPr="00A319BC">
        <w:rPr>
          <w:rFonts w:asciiTheme="minorHAnsi" w:hAnsiTheme="minorHAnsi" w:cstheme="minorHAnsi"/>
        </w:rPr>
        <w:t xml:space="preserve">w dziale I-Sp prowadzonej dla Nieruchomości księgi wieczystej nie ujawniono żadnych wpisów / wpisano </w:t>
      </w:r>
      <w:r w:rsidRPr="00A319BC">
        <w:rPr>
          <w:rFonts w:asciiTheme="minorHAnsi" w:eastAsia="SimSun" w:hAnsiTheme="minorHAnsi" w:cstheme="minorHAnsi"/>
          <w:lang w:eastAsia="en-GB" w:bidi="ar-AE"/>
        </w:rPr>
        <w:t>[___];</w:t>
      </w:r>
    </w:p>
    <w:p w14:paraId="58B1D815" w14:textId="77777777" w:rsidR="008921D2" w:rsidRPr="00A319BC" w:rsidRDefault="008921D2" w:rsidP="008921D2">
      <w:pPr>
        <w:pStyle w:val="Akapitzlist"/>
        <w:numPr>
          <w:ilvl w:val="2"/>
          <w:numId w:val="3"/>
        </w:numPr>
        <w:spacing w:before="60" w:after="60" w:line="276" w:lineRule="auto"/>
        <w:ind w:left="1276" w:hanging="317"/>
        <w:jc w:val="both"/>
        <w:rPr>
          <w:rFonts w:asciiTheme="minorHAnsi" w:hAnsiTheme="minorHAnsi" w:cstheme="minorHAnsi"/>
        </w:rPr>
      </w:pPr>
      <w:r w:rsidRPr="00A319BC">
        <w:rPr>
          <w:rFonts w:asciiTheme="minorHAnsi" w:hAnsiTheme="minorHAnsi" w:cstheme="minorHAnsi"/>
        </w:rPr>
        <w:t xml:space="preserve">w dziale II prowadzonej dla Nieruchomości księgi wieczystej jako właściciela wpisano </w:t>
      </w:r>
      <w:r w:rsidRPr="00A319BC">
        <w:rPr>
          <w:rFonts w:asciiTheme="minorHAnsi" w:eastAsia="SimSun" w:hAnsiTheme="minorHAnsi" w:cstheme="minorHAnsi"/>
          <w:lang w:eastAsia="en-GB" w:bidi="ar-AE"/>
        </w:rPr>
        <w:t xml:space="preserve">[___] </w:t>
      </w:r>
      <w:r w:rsidRPr="00A319BC">
        <w:rPr>
          <w:rFonts w:asciiTheme="minorHAnsi" w:hAnsiTheme="minorHAnsi" w:cstheme="minorHAnsi"/>
        </w:rPr>
        <w:t xml:space="preserve">/ oraz jako użytkownika wieczystego </w:t>
      </w:r>
      <w:r w:rsidRPr="00A319BC">
        <w:rPr>
          <w:rFonts w:asciiTheme="minorHAnsi" w:eastAsia="SimSun" w:hAnsiTheme="minorHAnsi" w:cstheme="minorHAnsi"/>
          <w:lang w:eastAsia="en-GB" w:bidi="ar-AE"/>
        </w:rPr>
        <w:t>[___];</w:t>
      </w:r>
    </w:p>
    <w:p w14:paraId="39BB876E" w14:textId="77777777" w:rsidR="008921D2" w:rsidRPr="00A319BC" w:rsidRDefault="008921D2" w:rsidP="008921D2">
      <w:pPr>
        <w:pStyle w:val="Akapitzlist"/>
        <w:numPr>
          <w:ilvl w:val="2"/>
          <w:numId w:val="3"/>
        </w:numPr>
        <w:spacing w:before="60" w:after="60" w:line="276" w:lineRule="auto"/>
        <w:ind w:left="1276" w:hanging="317"/>
        <w:jc w:val="both"/>
        <w:rPr>
          <w:rFonts w:asciiTheme="minorHAnsi" w:hAnsiTheme="minorHAnsi" w:cstheme="minorHAnsi"/>
        </w:rPr>
      </w:pPr>
      <w:r w:rsidRPr="00A319BC">
        <w:rPr>
          <w:rFonts w:asciiTheme="minorHAnsi" w:hAnsiTheme="minorHAnsi" w:cstheme="minorHAnsi"/>
        </w:rPr>
        <w:t xml:space="preserve">w dziale III prowadzonej dla Nieruchomości księgi wieczystej nie ujawniono żadnych wpisów / wpisano </w:t>
      </w:r>
      <w:r w:rsidRPr="00A319BC">
        <w:rPr>
          <w:rFonts w:asciiTheme="minorHAnsi" w:eastAsia="SimSun" w:hAnsiTheme="minorHAnsi" w:cstheme="minorHAnsi"/>
          <w:lang w:eastAsia="en-GB" w:bidi="ar-AE"/>
        </w:rPr>
        <w:t>[___];</w:t>
      </w:r>
    </w:p>
    <w:p w14:paraId="6A474CB8" w14:textId="77777777" w:rsidR="008921D2" w:rsidRPr="00A319BC" w:rsidRDefault="008921D2" w:rsidP="008921D2">
      <w:pPr>
        <w:pStyle w:val="Akapitzlist"/>
        <w:numPr>
          <w:ilvl w:val="2"/>
          <w:numId w:val="3"/>
        </w:numPr>
        <w:spacing w:before="60" w:after="60" w:line="276" w:lineRule="auto"/>
        <w:ind w:left="1276" w:hanging="317"/>
        <w:jc w:val="both"/>
        <w:rPr>
          <w:rFonts w:asciiTheme="minorHAnsi" w:hAnsiTheme="minorHAnsi" w:cstheme="minorHAnsi"/>
        </w:rPr>
      </w:pPr>
      <w:r w:rsidRPr="00A319BC">
        <w:rPr>
          <w:rFonts w:asciiTheme="minorHAnsi" w:hAnsiTheme="minorHAnsi" w:cstheme="minorHAnsi"/>
        </w:rPr>
        <w:t xml:space="preserve">w dziale IV prowadzonej dla Nieruchomości księgi wieczystej nie ujawniono żadnych wpisów / wpisano </w:t>
      </w:r>
      <w:r w:rsidRPr="00A319BC">
        <w:rPr>
          <w:rFonts w:asciiTheme="minorHAnsi" w:eastAsia="SimSun" w:hAnsiTheme="minorHAnsi" w:cstheme="minorHAnsi"/>
          <w:lang w:eastAsia="en-GB" w:bidi="ar-AE"/>
        </w:rPr>
        <w:t>[___];</w:t>
      </w:r>
    </w:p>
    <w:p w14:paraId="3A1C7853" w14:textId="77777777" w:rsidR="00B47597" w:rsidRDefault="008921D2" w:rsidP="008921D2">
      <w:pPr>
        <w:pStyle w:val="Akapitzlist"/>
        <w:numPr>
          <w:ilvl w:val="2"/>
          <w:numId w:val="3"/>
        </w:numPr>
        <w:spacing w:before="60" w:after="60" w:line="276" w:lineRule="auto"/>
        <w:ind w:left="1276" w:hanging="317"/>
        <w:jc w:val="both"/>
        <w:rPr>
          <w:ins w:id="155" w:author="Autor"/>
          <w:rFonts w:asciiTheme="minorHAnsi" w:hAnsiTheme="minorHAnsi" w:cstheme="minorHAnsi"/>
        </w:rPr>
      </w:pPr>
      <w:r w:rsidRPr="00A319BC">
        <w:rPr>
          <w:rFonts w:asciiTheme="minorHAnsi" w:hAnsiTheme="minorHAnsi" w:cstheme="minorHAnsi"/>
        </w:rPr>
        <w:t>Nieruchomość nie stanowi przedmiotu umowy najmu ani innych podobnych umów</w:t>
      </w:r>
      <w:ins w:id="156" w:author="Autor">
        <w:r w:rsidR="00B47597">
          <w:rPr>
            <w:rFonts w:asciiTheme="minorHAnsi" w:hAnsiTheme="minorHAnsi" w:cstheme="minorHAnsi"/>
          </w:rPr>
          <w:t xml:space="preserve"> </w:t>
        </w:r>
        <w:r w:rsidR="00B47597" w:rsidRPr="000C5546">
          <w:rPr>
            <w:rFonts w:asciiTheme="minorHAnsi" w:hAnsiTheme="minorHAnsi" w:cstheme="minorHAnsi"/>
          </w:rPr>
          <w:t>(</w:t>
        </w:r>
        <w:r w:rsidR="00B47597" w:rsidRPr="000C5546">
          <w:rPr>
            <w:rFonts w:asciiTheme="minorHAnsi" w:hAnsiTheme="minorHAnsi" w:cstheme="minorHAnsi"/>
            <w:i/>
            <w:iCs/>
          </w:rPr>
          <w:t xml:space="preserve">za wyjątkiem umowy dzierżawy, na podstawie której Partner dysponuje </w:t>
        </w:r>
        <w:r w:rsidR="00B47597" w:rsidRPr="000C5546">
          <w:rPr>
            <w:rFonts w:asciiTheme="minorHAnsi" w:hAnsiTheme="minorHAnsi" w:cstheme="minorHAnsi"/>
            <w:i/>
            <w:iCs/>
          </w:rPr>
          <w:lastRenderedPageBreak/>
          <w:t>Nieruchomością 1)</w:t>
        </w:r>
      </w:ins>
      <w:r w:rsidRPr="000C5546">
        <w:rPr>
          <w:rFonts w:asciiTheme="minorHAnsi" w:hAnsiTheme="minorHAnsi" w:cstheme="minorHAnsi"/>
        </w:rPr>
        <w:t>,</w:t>
      </w:r>
      <w:r w:rsidRPr="00A319BC">
        <w:rPr>
          <w:rFonts w:asciiTheme="minorHAnsi" w:hAnsiTheme="minorHAnsi" w:cstheme="minorHAnsi"/>
        </w:rPr>
        <w:t xml:space="preserve"> które mogłyby uniemożliwić lub utrudnić prace badawczo-rozwojowe na Nieruchomości oraz budowę Instalacji Ułamkowo-Technicznej Rozwiązania w ramach PCP</w:t>
      </w:r>
      <w:ins w:id="157" w:author="Autor">
        <w:r w:rsidR="00B47597">
          <w:rPr>
            <w:rFonts w:asciiTheme="minorHAnsi" w:hAnsiTheme="minorHAnsi" w:cstheme="minorHAnsi"/>
          </w:rPr>
          <w:t>;</w:t>
        </w:r>
      </w:ins>
    </w:p>
    <w:p w14:paraId="08E8F3AC" w14:textId="021A9F1F" w:rsidR="00B47597" w:rsidRPr="000C5546" w:rsidRDefault="00B47597" w:rsidP="008921D2">
      <w:pPr>
        <w:pStyle w:val="Akapitzlist"/>
        <w:numPr>
          <w:ilvl w:val="2"/>
          <w:numId w:val="3"/>
        </w:numPr>
        <w:spacing w:before="60" w:after="60" w:line="276" w:lineRule="auto"/>
        <w:ind w:left="1276" w:hanging="317"/>
        <w:jc w:val="both"/>
        <w:rPr>
          <w:ins w:id="158" w:author="Autor"/>
          <w:rFonts w:asciiTheme="minorHAnsi" w:hAnsiTheme="minorHAnsi" w:cstheme="minorHAnsi"/>
        </w:rPr>
      </w:pPr>
      <w:ins w:id="159" w:author="Autor">
        <w:r w:rsidRPr="000C5546">
          <w:rPr>
            <w:rFonts w:asciiTheme="minorHAnsi" w:hAnsiTheme="minorHAnsi" w:cstheme="minorHAnsi"/>
          </w:rPr>
          <w:t>tytuł na podstawie którego dysponuje</w:t>
        </w:r>
        <w:r w:rsidR="00EE784E" w:rsidRPr="000C5546">
          <w:rPr>
            <w:rFonts w:asciiTheme="minorHAnsi" w:hAnsiTheme="minorHAnsi" w:cstheme="minorHAnsi"/>
          </w:rPr>
          <w:t xml:space="preserve"> Nieruchomością 1 upoważnia</w:t>
        </w:r>
        <w:r w:rsidR="00290142" w:rsidRPr="000C5546">
          <w:rPr>
            <w:rFonts w:asciiTheme="minorHAnsi" w:hAnsiTheme="minorHAnsi" w:cstheme="minorHAnsi"/>
          </w:rPr>
          <w:t xml:space="preserve"> go ze swojej</w:t>
        </w:r>
        <w:r w:rsidR="00E01CBC" w:rsidRPr="000C5546">
          <w:rPr>
            <w:rFonts w:asciiTheme="minorHAnsi" w:hAnsiTheme="minorHAnsi" w:cstheme="minorHAnsi"/>
          </w:rPr>
          <w:t xml:space="preserve"> natury (własność / użytkowanie wieczyste) lub treści (dzierżawa) do dysponowania Nieruchomością 1 na potrzeby realizacji tej Umowy, w szczególności upoważnia Partnera do udostępnienia Nieruchomości 1 Uczestnikom PCP, działania </w:t>
        </w:r>
        <w:r w:rsidR="00975E75" w:rsidRPr="000C5546">
          <w:rPr>
            <w:rFonts w:asciiTheme="minorHAnsi" w:hAnsiTheme="minorHAnsi" w:cstheme="minorHAnsi"/>
          </w:rPr>
          <w:t xml:space="preserve">przez Partnera </w:t>
        </w:r>
        <w:r w:rsidR="00E01CBC" w:rsidRPr="000C5546">
          <w:rPr>
            <w:rFonts w:asciiTheme="minorHAnsi" w:hAnsiTheme="minorHAnsi" w:cstheme="minorHAnsi"/>
          </w:rPr>
          <w:t xml:space="preserve">w ramach Umowy w charakterze inwestora na potrzeby powstania Instalacji Ułamkowo-Technicznych, </w:t>
        </w:r>
        <w:r w:rsidR="00975E75" w:rsidRPr="000C5546">
          <w:rPr>
            <w:rFonts w:asciiTheme="minorHAnsi" w:hAnsiTheme="minorHAnsi" w:cstheme="minorHAnsi"/>
          </w:rPr>
          <w:t xml:space="preserve">udzielania Uczestnikom PCP stosownych pełnomocnictw, prowadzenia Testów Instalacji Ułamkowo-Technicznych, w tym czynności związanych z substratami i zagospodarowaniem produktów pracy Instalacji Ułamkowo-Technicznej, </w:t>
        </w:r>
        <w:r w:rsidR="00E01CBC" w:rsidRPr="000C5546">
          <w:rPr>
            <w:rFonts w:asciiTheme="minorHAnsi" w:hAnsiTheme="minorHAnsi" w:cstheme="minorHAnsi"/>
          </w:rPr>
          <w:t>upoważnienia Uczestników PCP do demontażu po jednej Instalacji Ułamkowo-Technicznej na Uczestnika PCP, a także do dalszej eksploatacji Instalacji Ułamkowo-Technicznych po zakończeniu ich Testów,</w:t>
        </w:r>
      </w:ins>
    </w:p>
    <w:p w14:paraId="49AEC18D" w14:textId="48E66955" w:rsidR="00B47597" w:rsidRPr="000C5546" w:rsidRDefault="00B47597" w:rsidP="008921D2">
      <w:pPr>
        <w:pStyle w:val="Akapitzlist"/>
        <w:numPr>
          <w:ilvl w:val="2"/>
          <w:numId w:val="3"/>
        </w:numPr>
        <w:spacing w:before="60" w:after="60" w:line="276" w:lineRule="auto"/>
        <w:ind w:left="1276" w:hanging="317"/>
        <w:jc w:val="both"/>
        <w:rPr>
          <w:ins w:id="160" w:author="Autor"/>
          <w:rFonts w:asciiTheme="minorHAnsi" w:hAnsiTheme="minorHAnsi" w:cstheme="minorHAnsi"/>
          <w:i/>
          <w:iCs/>
        </w:rPr>
      </w:pPr>
      <w:ins w:id="161" w:author="Autor">
        <w:r w:rsidRPr="000C5546">
          <w:rPr>
            <w:rFonts w:asciiTheme="minorHAnsi" w:hAnsiTheme="minorHAnsi" w:cstheme="minorHAnsi"/>
            <w:i/>
            <w:iCs/>
          </w:rPr>
          <w:t>w przypadku, jeśli dysponuje Nieruchomością 1 na podstawie umowy dzierż</w:t>
        </w:r>
        <w:r w:rsidR="00EE784E" w:rsidRPr="000C5546">
          <w:rPr>
            <w:rFonts w:asciiTheme="minorHAnsi" w:hAnsiTheme="minorHAnsi" w:cstheme="minorHAnsi"/>
            <w:i/>
            <w:iCs/>
          </w:rPr>
          <w:t>a</w:t>
        </w:r>
        <w:r w:rsidRPr="000C5546">
          <w:rPr>
            <w:rFonts w:asciiTheme="minorHAnsi" w:hAnsiTheme="minorHAnsi" w:cstheme="minorHAnsi"/>
            <w:i/>
            <w:iCs/>
          </w:rPr>
          <w:t>wy</w:t>
        </w:r>
        <w:r w:rsidR="00E01CBC" w:rsidRPr="000C5546">
          <w:rPr>
            <w:rFonts w:asciiTheme="minorHAnsi" w:hAnsiTheme="minorHAnsi" w:cstheme="minorHAnsi"/>
            <w:i/>
            <w:iCs/>
          </w:rPr>
          <w:t>, umowa ta</w:t>
        </w:r>
        <w:r w:rsidRPr="000C5546">
          <w:rPr>
            <w:rFonts w:asciiTheme="minorHAnsi" w:hAnsiTheme="minorHAnsi" w:cstheme="minorHAnsi"/>
            <w:i/>
            <w:iCs/>
          </w:rPr>
          <w:t>:</w:t>
        </w:r>
      </w:ins>
    </w:p>
    <w:p w14:paraId="63A4CAB5" w14:textId="13E5E4A7" w:rsidR="00E01CBC" w:rsidRPr="000C5546" w:rsidRDefault="00EE784E" w:rsidP="00EE784E">
      <w:pPr>
        <w:pStyle w:val="Akapitzlist"/>
        <w:numPr>
          <w:ilvl w:val="0"/>
          <w:numId w:val="56"/>
        </w:numPr>
        <w:spacing w:before="60" w:after="60" w:line="276" w:lineRule="auto"/>
        <w:ind w:left="1843"/>
        <w:jc w:val="both"/>
        <w:rPr>
          <w:ins w:id="162" w:author="Autor"/>
          <w:rFonts w:cstheme="minorHAnsi"/>
          <w:i/>
          <w:iCs/>
        </w:rPr>
      </w:pPr>
      <w:ins w:id="163" w:author="Autor">
        <w:r w:rsidRPr="000C5546">
          <w:rPr>
            <w:rFonts w:asciiTheme="minorHAnsi" w:hAnsiTheme="minorHAnsi" w:cstheme="minorHAnsi"/>
            <w:i/>
            <w:iCs/>
          </w:rPr>
          <w:t>jest zawarta co najmniej w formie pisemnej z datą pewną</w:t>
        </w:r>
        <w:r w:rsidR="00884928" w:rsidRPr="000C5546">
          <w:rPr>
            <w:rFonts w:asciiTheme="minorHAnsi" w:hAnsiTheme="minorHAnsi" w:cstheme="minorHAnsi"/>
            <w:i/>
            <w:iCs/>
          </w:rPr>
          <w:t>,</w:t>
        </w:r>
      </w:ins>
    </w:p>
    <w:p w14:paraId="7E6047BB" w14:textId="4F5AB91A" w:rsidR="00E01CBC" w:rsidRPr="000C5546" w:rsidRDefault="00E01CBC" w:rsidP="00E01CBC">
      <w:pPr>
        <w:pStyle w:val="Akapitzlist"/>
        <w:numPr>
          <w:ilvl w:val="0"/>
          <w:numId w:val="56"/>
        </w:numPr>
        <w:spacing w:before="60" w:after="60" w:line="276" w:lineRule="auto"/>
        <w:ind w:left="1843"/>
        <w:jc w:val="both"/>
        <w:rPr>
          <w:ins w:id="164" w:author="Autor"/>
          <w:rFonts w:cstheme="minorHAnsi"/>
          <w:i/>
          <w:iCs/>
        </w:rPr>
      </w:pPr>
      <w:ins w:id="165" w:author="Autor">
        <w:r w:rsidRPr="000C5546">
          <w:rPr>
            <w:rFonts w:asciiTheme="minorHAnsi" w:hAnsiTheme="minorHAnsi" w:cstheme="minorHAnsi"/>
            <w:i/>
            <w:iCs/>
          </w:rPr>
          <w:t xml:space="preserve">jest zawarta na </w:t>
        </w:r>
        <w:r w:rsidR="00EE784E" w:rsidRPr="000C5546">
          <w:rPr>
            <w:rFonts w:asciiTheme="minorHAnsi" w:hAnsiTheme="minorHAnsi" w:cstheme="minorHAnsi"/>
            <w:i/>
            <w:iCs/>
          </w:rPr>
          <w:t>czas określony</w:t>
        </w:r>
        <w:r w:rsidRPr="000C5546">
          <w:rPr>
            <w:rFonts w:asciiTheme="minorHAnsi" w:hAnsiTheme="minorHAnsi" w:cstheme="minorHAnsi"/>
            <w:i/>
            <w:iCs/>
          </w:rPr>
          <w:t xml:space="preserve"> nie krótszy niż okres realizacji obowiązków Partnera związanych z Nieruchomością 1</w:t>
        </w:r>
        <w:r w:rsidR="009B15D9" w:rsidRPr="000C5546">
          <w:rPr>
            <w:rFonts w:asciiTheme="minorHAnsi" w:hAnsiTheme="minorHAnsi" w:cstheme="minorHAnsi"/>
            <w:i/>
            <w:iCs/>
          </w:rPr>
          <w:t>, zgodnie z załącznikiem nr 3 do Ogłoszenia</w:t>
        </w:r>
        <w:r w:rsidRPr="000C5546">
          <w:rPr>
            <w:rFonts w:asciiTheme="minorHAnsi" w:hAnsiTheme="minorHAnsi" w:cstheme="minorHAnsi"/>
            <w:i/>
            <w:iCs/>
          </w:rPr>
          <w:t>,</w:t>
        </w:r>
      </w:ins>
    </w:p>
    <w:p w14:paraId="358E114A" w14:textId="77777777" w:rsidR="00D92391" w:rsidRPr="000C5546" w:rsidRDefault="00E01CBC" w:rsidP="00E01CBC">
      <w:pPr>
        <w:pStyle w:val="Akapitzlist"/>
        <w:numPr>
          <w:ilvl w:val="0"/>
          <w:numId w:val="56"/>
        </w:numPr>
        <w:spacing w:before="60" w:after="60" w:line="276" w:lineRule="auto"/>
        <w:ind w:left="1843"/>
        <w:jc w:val="both"/>
        <w:rPr>
          <w:ins w:id="166" w:author="Autor"/>
          <w:rFonts w:cstheme="minorHAnsi"/>
          <w:i/>
          <w:iCs/>
        </w:rPr>
      </w:pPr>
      <w:ins w:id="167" w:author="Autor">
        <w:r w:rsidRPr="000C5546">
          <w:rPr>
            <w:rFonts w:asciiTheme="minorHAnsi" w:hAnsiTheme="minorHAnsi" w:cstheme="minorHAnsi"/>
            <w:i/>
            <w:iCs/>
          </w:rPr>
          <w:t>zawiera postanowienia realizujące wymogi wskazane w lit. f)</w:t>
        </w:r>
        <w:r w:rsidR="00D92391" w:rsidRPr="000C5546">
          <w:rPr>
            <w:rFonts w:asciiTheme="minorHAnsi" w:hAnsiTheme="minorHAnsi" w:cstheme="minorHAnsi"/>
            <w:i/>
            <w:iCs/>
          </w:rPr>
          <w:t>,</w:t>
        </w:r>
      </w:ins>
    </w:p>
    <w:p w14:paraId="453D9BD3" w14:textId="0967BF28" w:rsidR="00D92391" w:rsidRPr="000C5546" w:rsidRDefault="00D92391" w:rsidP="00E01CBC">
      <w:pPr>
        <w:pStyle w:val="Akapitzlist"/>
        <w:numPr>
          <w:ilvl w:val="0"/>
          <w:numId w:val="56"/>
        </w:numPr>
        <w:spacing w:before="60" w:after="60" w:line="276" w:lineRule="auto"/>
        <w:ind w:left="1843"/>
        <w:jc w:val="both"/>
        <w:rPr>
          <w:ins w:id="168" w:author="Autor"/>
          <w:rFonts w:cstheme="minorHAnsi"/>
          <w:i/>
          <w:iCs/>
        </w:rPr>
      </w:pPr>
      <w:ins w:id="169" w:author="Autor">
        <w:r w:rsidRPr="000C5546">
          <w:rPr>
            <w:rFonts w:asciiTheme="minorHAnsi" w:hAnsiTheme="minorHAnsi" w:cstheme="minorHAnsi"/>
            <w:i/>
            <w:iCs/>
          </w:rPr>
          <w:t xml:space="preserve">zawiera postanowienia </w:t>
        </w:r>
        <w:r w:rsidR="002F5B2D" w:rsidRPr="000C5546">
          <w:rPr>
            <w:rFonts w:asciiTheme="minorHAnsi" w:hAnsiTheme="minorHAnsi" w:cstheme="minorHAnsi"/>
            <w:i/>
            <w:iCs/>
          </w:rPr>
          <w:t xml:space="preserve">przesądzające, czy </w:t>
        </w:r>
        <w:r w:rsidRPr="000C5546">
          <w:rPr>
            <w:rFonts w:asciiTheme="minorHAnsi" w:hAnsiTheme="minorHAnsi" w:cstheme="minorHAnsi"/>
            <w:i/>
            <w:iCs/>
          </w:rPr>
          <w:t>właścicielem Instalacji Ułamkowo-Technicznych pozostałych po Testach</w:t>
        </w:r>
        <w:r w:rsidR="002F5B2D" w:rsidRPr="000C5546">
          <w:rPr>
            <w:rFonts w:asciiTheme="minorHAnsi" w:hAnsiTheme="minorHAnsi" w:cstheme="minorHAnsi"/>
            <w:i/>
            <w:iCs/>
          </w:rPr>
          <w:t xml:space="preserve"> będzie właściciel nieruchomości czy dzierżawca</w:t>
        </w:r>
        <w:r w:rsidRPr="000C5546">
          <w:rPr>
            <w:rFonts w:asciiTheme="minorHAnsi" w:hAnsiTheme="minorHAnsi" w:cstheme="minorHAnsi"/>
            <w:i/>
            <w:iCs/>
          </w:rPr>
          <w:t>,</w:t>
        </w:r>
      </w:ins>
    </w:p>
    <w:p w14:paraId="300D69A7" w14:textId="38A24842" w:rsidR="00071353" w:rsidRPr="000C5546" w:rsidRDefault="00D92391" w:rsidP="00E01CBC">
      <w:pPr>
        <w:pStyle w:val="Akapitzlist"/>
        <w:numPr>
          <w:ilvl w:val="0"/>
          <w:numId w:val="56"/>
        </w:numPr>
        <w:spacing w:before="60" w:after="60" w:line="276" w:lineRule="auto"/>
        <w:ind w:left="1843"/>
        <w:jc w:val="both"/>
        <w:rPr>
          <w:ins w:id="170" w:author="Autor"/>
          <w:rFonts w:cstheme="minorHAnsi"/>
          <w:i/>
          <w:iCs/>
        </w:rPr>
      </w:pPr>
      <w:ins w:id="171" w:author="Autor">
        <w:r w:rsidRPr="000C5546">
          <w:rPr>
            <w:rFonts w:asciiTheme="minorHAnsi" w:hAnsiTheme="minorHAnsi" w:cstheme="minorHAnsi"/>
            <w:i/>
            <w:iCs/>
          </w:rPr>
          <w:t>zawiera zobowiązanie właściciela nieruchomości do</w:t>
        </w:r>
        <w:r w:rsidR="005E3585" w:rsidRPr="000C5546">
          <w:rPr>
            <w:rFonts w:asciiTheme="minorHAnsi" w:hAnsiTheme="minorHAnsi" w:cstheme="minorHAnsi"/>
            <w:i/>
            <w:iCs/>
          </w:rPr>
          <w:t xml:space="preserve"> niestosowania względem Instalacji Ułamkowo-Technicznych tzw. reverse engeneering o</w:t>
        </w:r>
        <w:r w:rsidR="002A76F5" w:rsidRPr="000C5546">
          <w:rPr>
            <w:rFonts w:asciiTheme="minorHAnsi" w:hAnsiTheme="minorHAnsi" w:cstheme="minorHAnsi"/>
            <w:i/>
            <w:iCs/>
          </w:rPr>
          <w:t> </w:t>
        </w:r>
        <w:r w:rsidR="005E3585" w:rsidRPr="000C5546">
          <w:rPr>
            <w:rFonts w:asciiTheme="minorHAnsi" w:hAnsiTheme="minorHAnsi" w:cstheme="minorHAnsi"/>
            <w:i/>
            <w:iCs/>
          </w:rPr>
          <w:t>treści odpowiadającej klauzuli ART. 20 §8 tej Umowy</w:t>
        </w:r>
        <w:r w:rsidR="00071353" w:rsidRPr="000C5546">
          <w:rPr>
            <w:rFonts w:asciiTheme="minorHAnsi" w:hAnsiTheme="minorHAnsi" w:cstheme="minorHAnsi"/>
            <w:i/>
            <w:iCs/>
          </w:rPr>
          <w:t>,</w:t>
        </w:r>
      </w:ins>
    </w:p>
    <w:p w14:paraId="62CF020A" w14:textId="77777777" w:rsidR="00F72AFE" w:rsidRPr="000C5546" w:rsidRDefault="00071353" w:rsidP="00E01CBC">
      <w:pPr>
        <w:pStyle w:val="Akapitzlist"/>
        <w:numPr>
          <w:ilvl w:val="0"/>
          <w:numId w:val="56"/>
        </w:numPr>
        <w:spacing w:before="60" w:after="60" w:line="276" w:lineRule="auto"/>
        <w:ind w:left="1843"/>
        <w:jc w:val="both"/>
        <w:rPr>
          <w:ins w:id="172" w:author="Autor"/>
          <w:rFonts w:cstheme="minorHAnsi"/>
          <w:i/>
          <w:iCs/>
        </w:rPr>
      </w:pPr>
      <w:ins w:id="173" w:author="Autor">
        <w:r w:rsidRPr="000C5546">
          <w:rPr>
            <w:rFonts w:asciiTheme="minorHAnsi" w:hAnsiTheme="minorHAnsi" w:cstheme="minorHAnsi"/>
            <w:i/>
            <w:iCs/>
          </w:rPr>
          <w:t>zawiera upoważnienie Partnera do przedstawiania jej treści i zmian do wglądu NCBR</w:t>
        </w:r>
        <w:r w:rsidR="00F72AFE" w:rsidRPr="000C5546">
          <w:rPr>
            <w:rFonts w:asciiTheme="minorHAnsi" w:hAnsiTheme="minorHAnsi" w:cstheme="minorHAnsi"/>
            <w:i/>
            <w:iCs/>
          </w:rPr>
          <w:t>,</w:t>
        </w:r>
      </w:ins>
    </w:p>
    <w:p w14:paraId="4C570CCE" w14:textId="7C5F0325" w:rsidR="008921D2" w:rsidRPr="000C5546" w:rsidRDefault="00F72AFE" w:rsidP="00E01CBC">
      <w:pPr>
        <w:pStyle w:val="Akapitzlist"/>
        <w:numPr>
          <w:ilvl w:val="0"/>
          <w:numId w:val="56"/>
        </w:numPr>
        <w:spacing w:before="60" w:after="60" w:line="276" w:lineRule="auto"/>
        <w:ind w:left="1843"/>
        <w:jc w:val="both"/>
        <w:rPr>
          <w:rFonts w:cstheme="minorHAnsi"/>
          <w:i/>
          <w:iCs/>
          <w:rPrChange w:id="174" w:author="Autor">
            <w:rPr>
              <w:rFonts w:cstheme="minorHAnsi"/>
              <w:i/>
              <w:iCs/>
            </w:rPr>
          </w:rPrChange>
        </w:rPr>
      </w:pPr>
      <w:ins w:id="175" w:author="Autor">
        <w:r w:rsidRPr="000C5546">
          <w:rPr>
            <w:rFonts w:asciiTheme="minorHAnsi" w:hAnsiTheme="minorHAnsi" w:cstheme="minorHAnsi"/>
            <w:i/>
            <w:iCs/>
          </w:rPr>
          <w:t>zawiera postanowienie dotyczące zobowiązania właściciela Nieruchomości 1 odpowiadające treści §3 pkt 2</w:t>
        </w:r>
      </w:ins>
      <w:r w:rsidR="008921D2" w:rsidRPr="000C5546">
        <w:rPr>
          <w:rFonts w:cstheme="minorHAnsi"/>
          <w:i/>
          <w:iCs/>
          <w:rPrChange w:id="176" w:author="Autor">
            <w:rPr>
              <w:rFonts w:cstheme="minorHAnsi"/>
              <w:i/>
              <w:iCs/>
            </w:rPr>
          </w:rPrChange>
        </w:rPr>
        <w:t>.</w:t>
      </w:r>
      <w:ins w:id="177" w:author="Autor">
        <w:r w:rsidR="002A76F5" w:rsidRPr="000C5546">
          <w:rPr>
            <w:rFonts w:cstheme="minorHAnsi"/>
            <w:i/>
            <w:iCs/>
            <w:rPrChange w:id="178" w:author="Autor">
              <w:rPr>
                <w:rFonts w:cstheme="minorHAnsi"/>
                <w:i/>
                <w:iCs/>
              </w:rPr>
            </w:rPrChange>
          </w:rPr>
          <w:t>*</w:t>
        </w:r>
      </w:ins>
    </w:p>
    <w:p w14:paraId="42930C22" w14:textId="6B60B6AC" w:rsidR="008921D2" w:rsidRPr="00A319BC" w:rsidRDefault="008921D2" w:rsidP="008921D2">
      <w:pPr>
        <w:pStyle w:val="Akapitzlist"/>
        <w:numPr>
          <w:ilvl w:val="1"/>
          <w:numId w:val="3"/>
        </w:numPr>
        <w:spacing w:before="60" w:after="60" w:line="276" w:lineRule="auto"/>
        <w:ind w:left="851" w:hanging="425"/>
        <w:jc w:val="both"/>
        <w:rPr>
          <w:rFonts w:asciiTheme="minorHAnsi" w:hAnsiTheme="minorHAnsi"/>
        </w:rPr>
      </w:pPr>
      <w:r w:rsidRPr="4DEDDE47">
        <w:rPr>
          <w:rFonts w:asciiTheme="minorHAnsi" w:hAnsiTheme="minorHAnsi"/>
        </w:rPr>
        <w:t xml:space="preserve">jest </w:t>
      </w:r>
      <w:r w:rsidRPr="00E01CBC">
        <w:rPr>
          <w:rFonts w:asciiTheme="minorHAnsi" w:hAnsiTheme="minorHAnsi"/>
          <w:i/>
          <w:iCs/>
        </w:rPr>
        <w:t xml:space="preserve">właścicielem / użytkownikiem wieczystym </w:t>
      </w:r>
      <w:ins w:id="179" w:author="Autor">
        <w:r w:rsidR="00E01CBC" w:rsidRPr="00E01CBC">
          <w:rPr>
            <w:rFonts w:asciiTheme="minorHAnsi" w:hAnsiTheme="minorHAnsi"/>
            <w:i/>
            <w:iCs/>
          </w:rPr>
          <w:t xml:space="preserve">/ </w:t>
        </w:r>
        <w:r w:rsidR="00E01CBC" w:rsidRPr="000C5546">
          <w:rPr>
            <w:rFonts w:asciiTheme="minorHAnsi" w:hAnsiTheme="minorHAnsi"/>
            <w:i/>
            <w:iCs/>
          </w:rPr>
          <w:t>dzierżawcą</w:t>
        </w:r>
        <w:r w:rsidR="00E01CBC" w:rsidRPr="00E01CBC">
          <w:rPr>
            <w:rFonts w:asciiTheme="minorHAnsi" w:hAnsiTheme="minorHAnsi"/>
            <w:i/>
            <w:iCs/>
          </w:rPr>
          <w:t>*</w:t>
        </w:r>
        <w:r w:rsidR="00E01CBC">
          <w:rPr>
            <w:rFonts w:asciiTheme="minorHAnsi" w:hAnsiTheme="minorHAnsi"/>
          </w:rPr>
          <w:t xml:space="preserve"> </w:t>
        </w:r>
      </w:ins>
      <w:r w:rsidRPr="4DEDDE47">
        <w:rPr>
          <w:rFonts w:asciiTheme="minorHAnsi" w:hAnsiTheme="minorHAnsi"/>
        </w:rPr>
        <w:t xml:space="preserve">nieruchomości gruntowej położonej w </w:t>
      </w:r>
      <w:r w:rsidRPr="4DEDDE47">
        <w:rPr>
          <w:rFonts w:asciiTheme="minorHAnsi" w:eastAsia="SimSun" w:hAnsiTheme="minorHAnsi"/>
          <w:lang w:eastAsia="en-GB" w:bidi="ar-AE"/>
        </w:rPr>
        <w:t xml:space="preserve">[___] </w:t>
      </w:r>
      <w:r w:rsidRPr="4DEDDE47">
        <w:rPr>
          <w:rFonts w:asciiTheme="minorHAnsi" w:hAnsiTheme="minorHAnsi"/>
        </w:rPr>
        <w:t xml:space="preserve">przy ulicy </w:t>
      </w:r>
      <w:r w:rsidRPr="4DEDDE47">
        <w:rPr>
          <w:rFonts w:asciiTheme="minorHAnsi" w:eastAsia="SimSun" w:hAnsiTheme="minorHAnsi"/>
          <w:lang w:eastAsia="en-GB" w:bidi="ar-AE"/>
        </w:rPr>
        <w:t xml:space="preserve">[___] </w:t>
      </w:r>
      <w:r w:rsidRPr="4DEDDE47">
        <w:rPr>
          <w:rFonts w:asciiTheme="minorHAnsi" w:hAnsiTheme="minorHAnsi"/>
        </w:rPr>
        <w:t xml:space="preserve">(kod pocztowy: </w:t>
      </w:r>
      <w:r w:rsidRPr="4DEDDE47">
        <w:rPr>
          <w:rFonts w:asciiTheme="minorHAnsi" w:eastAsia="SimSun" w:hAnsiTheme="minorHAnsi"/>
          <w:lang w:eastAsia="en-GB" w:bidi="ar-AE"/>
        </w:rPr>
        <w:t>[___]</w:t>
      </w:r>
      <w:r w:rsidRPr="4DEDDE47">
        <w:rPr>
          <w:rFonts w:asciiTheme="minorHAnsi" w:hAnsiTheme="minorHAnsi"/>
        </w:rPr>
        <w:t xml:space="preserve">), w gminie </w:t>
      </w:r>
      <w:r w:rsidRPr="4DEDDE47">
        <w:rPr>
          <w:rFonts w:asciiTheme="minorHAnsi" w:eastAsia="SimSun" w:hAnsiTheme="minorHAnsi"/>
          <w:lang w:eastAsia="en-GB" w:bidi="ar-AE"/>
        </w:rPr>
        <w:t xml:space="preserve">[___], </w:t>
      </w:r>
      <w:r w:rsidRPr="4DEDDE47">
        <w:rPr>
          <w:rFonts w:asciiTheme="minorHAnsi" w:hAnsiTheme="minorHAnsi"/>
        </w:rPr>
        <w:t xml:space="preserve">powiecie </w:t>
      </w:r>
      <w:r w:rsidRPr="4DEDDE47">
        <w:rPr>
          <w:rFonts w:asciiTheme="minorHAnsi" w:eastAsia="SimSun" w:hAnsiTheme="minorHAnsi"/>
          <w:lang w:eastAsia="en-GB" w:bidi="ar-AE"/>
        </w:rPr>
        <w:t xml:space="preserve">[___], </w:t>
      </w:r>
      <w:r w:rsidRPr="4DEDDE47">
        <w:rPr>
          <w:rFonts w:asciiTheme="minorHAnsi" w:hAnsiTheme="minorHAnsi"/>
        </w:rPr>
        <w:t xml:space="preserve">województwie </w:t>
      </w:r>
      <w:r w:rsidRPr="4DEDDE47">
        <w:rPr>
          <w:rFonts w:asciiTheme="minorHAnsi" w:eastAsia="SimSun" w:hAnsiTheme="minorHAnsi"/>
          <w:lang w:eastAsia="en-GB" w:bidi="ar-AE"/>
        </w:rPr>
        <w:t xml:space="preserve">[___], </w:t>
      </w:r>
      <w:r w:rsidRPr="4DEDDE47">
        <w:rPr>
          <w:rFonts w:asciiTheme="minorHAnsi" w:hAnsiTheme="minorHAnsi"/>
        </w:rPr>
        <w:t xml:space="preserve">składającej się z działek o numerze ewidencyjnym </w:t>
      </w:r>
      <w:r w:rsidRPr="4DEDDE47">
        <w:rPr>
          <w:rFonts w:asciiTheme="minorHAnsi" w:eastAsia="SimSun" w:hAnsiTheme="minorHAnsi"/>
          <w:lang w:eastAsia="en-GB" w:bidi="ar-AE"/>
        </w:rPr>
        <w:t xml:space="preserve">[___], </w:t>
      </w:r>
      <w:r w:rsidRPr="4DEDDE47">
        <w:rPr>
          <w:rFonts w:asciiTheme="minorHAnsi" w:hAnsiTheme="minorHAnsi"/>
        </w:rPr>
        <w:t xml:space="preserve">obręb </w:t>
      </w:r>
      <w:r w:rsidRPr="4DEDDE47">
        <w:rPr>
          <w:rFonts w:asciiTheme="minorHAnsi" w:eastAsia="SimSun" w:hAnsiTheme="minorHAnsi"/>
          <w:lang w:eastAsia="en-GB" w:bidi="ar-AE"/>
        </w:rPr>
        <w:t xml:space="preserve">[___], </w:t>
      </w:r>
      <w:r w:rsidRPr="4DEDDE47">
        <w:rPr>
          <w:rFonts w:asciiTheme="minorHAnsi" w:hAnsiTheme="minorHAnsi"/>
        </w:rPr>
        <w:t xml:space="preserve">o powierzchni </w:t>
      </w:r>
      <w:r w:rsidRPr="4DEDDE47">
        <w:rPr>
          <w:rFonts w:asciiTheme="minorHAnsi" w:eastAsia="SimSun" w:hAnsiTheme="minorHAnsi"/>
          <w:lang w:eastAsia="en-GB" w:bidi="ar-AE"/>
        </w:rPr>
        <w:t xml:space="preserve">[___] </w:t>
      </w:r>
      <w:r w:rsidRPr="4DEDDE47">
        <w:rPr>
          <w:rFonts w:asciiTheme="minorHAnsi" w:hAnsiTheme="minorHAnsi"/>
        </w:rPr>
        <w:t xml:space="preserve">ha, dla której Sąd Rejonowy w </w:t>
      </w:r>
      <w:r w:rsidRPr="4DEDDE47">
        <w:rPr>
          <w:rFonts w:asciiTheme="minorHAnsi" w:eastAsia="SimSun" w:hAnsiTheme="minorHAnsi"/>
          <w:lang w:eastAsia="en-GB" w:bidi="ar-AE"/>
        </w:rPr>
        <w:t xml:space="preserve">[___], [___] </w:t>
      </w:r>
      <w:r w:rsidRPr="4DEDDE47">
        <w:rPr>
          <w:rFonts w:asciiTheme="minorHAnsi" w:hAnsiTheme="minorHAnsi"/>
        </w:rPr>
        <w:t xml:space="preserve">Wydział Ksiąg </w:t>
      </w:r>
      <w:r w:rsidRPr="4DEDDE47">
        <w:rPr>
          <w:rFonts w:asciiTheme="minorHAnsi" w:hAnsiTheme="minorHAnsi"/>
        </w:rPr>
        <w:lastRenderedPageBreak/>
        <w:t xml:space="preserve">Wieczystych prowadzi księgę wieczystą o numerze </w:t>
      </w:r>
      <w:r w:rsidRPr="4DEDDE47">
        <w:rPr>
          <w:rFonts w:asciiTheme="minorHAnsi" w:eastAsia="SimSun" w:hAnsiTheme="minorHAnsi"/>
          <w:lang w:eastAsia="en-GB" w:bidi="ar-AE"/>
        </w:rPr>
        <w:t xml:space="preserve">[___], przeznaczonej do wykorzystania w ramach etapu II PCP </w:t>
      </w:r>
      <w:r w:rsidRPr="4DEDDE47">
        <w:rPr>
          <w:rFonts w:asciiTheme="minorHAnsi" w:hAnsiTheme="minorHAnsi"/>
        </w:rPr>
        <w:t>(„</w:t>
      </w:r>
      <w:r w:rsidRPr="4DEDDE47">
        <w:rPr>
          <w:rFonts w:asciiTheme="minorHAnsi" w:hAnsiTheme="minorHAnsi"/>
          <w:b/>
        </w:rPr>
        <w:t>Nieruchomość 2</w:t>
      </w:r>
      <w:r w:rsidRPr="4DEDDE47">
        <w:rPr>
          <w:rFonts w:asciiTheme="minorHAnsi" w:hAnsiTheme="minorHAnsi"/>
        </w:rPr>
        <w:t>”), przy czym:</w:t>
      </w:r>
    </w:p>
    <w:p w14:paraId="1E455144" w14:textId="77777777" w:rsidR="008921D2" w:rsidRPr="00A319BC" w:rsidRDefault="008921D2" w:rsidP="008921D2">
      <w:pPr>
        <w:pStyle w:val="Akapitzlist"/>
        <w:numPr>
          <w:ilvl w:val="2"/>
          <w:numId w:val="3"/>
        </w:numPr>
        <w:spacing w:before="60" w:after="60" w:line="276" w:lineRule="auto"/>
        <w:ind w:left="1276" w:hanging="317"/>
        <w:jc w:val="both"/>
        <w:rPr>
          <w:rFonts w:asciiTheme="minorHAnsi" w:hAnsiTheme="minorHAnsi" w:cstheme="minorHAnsi"/>
        </w:rPr>
      </w:pPr>
      <w:r w:rsidRPr="00A319BC">
        <w:rPr>
          <w:rFonts w:asciiTheme="minorHAnsi" w:hAnsiTheme="minorHAnsi" w:cstheme="minorHAnsi"/>
        </w:rPr>
        <w:t xml:space="preserve">w dziale I-Sp prowadzonej dla Nieruchomości księgi wieczystej nie ujawniono żadnych wpisów / wpisano </w:t>
      </w:r>
      <w:r w:rsidRPr="00A319BC">
        <w:rPr>
          <w:rFonts w:asciiTheme="minorHAnsi" w:eastAsia="SimSun" w:hAnsiTheme="minorHAnsi" w:cstheme="minorHAnsi"/>
          <w:lang w:eastAsia="en-GB" w:bidi="ar-AE"/>
        </w:rPr>
        <w:t>[___];</w:t>
      </w:r>
    </w:p>
    <w:p w14:paraId="644B5A2B" w14:textId="77777777" w:rsidR="008921D2" w:rsidRPr="00A319BC" w:rsidRDefault="008921D2" w:rsidP="008921D2">
      <w:pPr>
        <w:pStyle w:val="Akapitzlist"/>
        <w:numPr>
          <w:ilvl w:val="2"/>
          <w:numId w:val="3"/>
        </w:numPr>
        <w:spacing w:before="60" w:after="60" w:line="276" w:lineRule="auto"/>
        <w:ind w:left="1276" w:hanging="317"/>
        <w:jc w:val="both"/>
        <w:rPr>
          <w:rFonts w:asciiTheme="minorHAnsi" w:hAnsiTheme="minorHAnsi" w:cstheme="minorHAnsi"/>
        </w:rPr>
      </w:pPr>
      <w:r w:rsidRPr="00A319BC">
        <w:rPr>
          <w:rFonts w:asciiTheme="minorHAnsi" w:hAnsiTheme="minorHAnsi" w:cstheme="minorHAnsi"/>
        </w:rPr>
        <w:t xml:space="preserve">w dziale II prowadzonej dla Nieruchomości księgi wieczystej jako właściciela wpisano </w:t>
      </w:r>
      <w:r w:rsidRPr="00A319BC">
        <w:rPr>
          <w:rFonts w:asciiTheme="minorHAnsi" w:eastAsia="SimSun" w:hAnsiTheme="minorHAnsi" w:cstheme="minorHAnsi"/>
          <w:lang w:eastAsia="en-GB" w:bidi="ar-AE"/>
        </w:rPr>
        <w:t xml:space="preserve">[___] </w:t>
      </w:r>
      <w:r w:rsidRPr="00A319BC">
        <w:rPr>
          <w:rFonts w:asciiTheme="minorHAnsi" w:hAnsiTheme="minorHAnsi" w:cstheme="minorHAnsi"/>
        </w:rPr>
        <w:t xml:space="preserve">/ oraz jako użytkownika wieczystego </w:t>
      </w:r>
      <w:r w:rsidRPr="00A319BC">
        <w:rPr>
          <w:rFonts w:asciiTheme="minorHAnsi" w:eastAsia="SimSun" w:hAnsiTheme="minorHAnsi" w:cstheme="minorHAnsi"/>
          <w:lang w:eastAsia="en-GB" w:bidi="ar-AE"/>
        </w:rPr>
        <w:t>[___];</w:t>
      </w:r>
    </w:p>
    <w:p w14:paraId="39CF13DD" w14:textId="77777777" w:rsidR="008921D2" w:rsidRPr="00A319BC" w:rsidRDefault="008921D2" w:rsidP="008921D2">
      <w:pPr>
        <w:pStyle w:val="Akapitzlist"/>
        <w:numPr>
          <w:ilvl w:val="2"/>
          <w:numId w:val="3"/>
        </w:numPr>
        <w:spacing w:before="60" w:after="60" w:line="276" w:lineRule="auto"/>
        <w:ind w:left="1276" w:hanging="317"/>
        <w:jc w:val="both"/>
        <w:rPr>
          <w:rFonts w:asciiTheme="minorHAnsi" w:hAnsiTheme="minorHAnsi" w:cstheme="minorHAnsi"/>
        </w:rPr>
      </w:pPr>
      <w:r w:rsidRPr="00A319BC">
        <w:rPr>
          <w:rFonts w:asciiTheme="minorHAnsi" w:hAnsiTheme="minorHAnsi" w:cstheme="minorHAnsi"/>
        </w:rPr>
        <w:t xml:space="preserve">w dziale III prowadzonej dla Nieruchomości księgi wieczystej nie ujawniono żadnych wpisów / wpisano </w:t>
      </w:r>
      <w:r w:rsidRPr="00A319BC">
        <w:rPr>
          <w:rFonts w:asciiTheme="minorHAnsi" w:eastAsia="SimSun" w:hAnsiTheme="minorHAnsi" w:cstheme="minorHAnsi"/>
          <w:lang w:eastAsia="en-GB" w:bidi="ar-AE"/>
        </w:rPr>
        <w:t>[___];</w:t>
      </w:r>
    </w:p>
    <w:p w14:paraId="5839E2DF" w14:textId="77777777" w:rsidR="008921D2" w:rsidRPr="00A319BC" w:rsidRDefault="008921D2" w:rsidP="008921D2">
      <w:pPr>
        <w:pStyle w:val="Akapitzlist"/>
        <w:numPr>
          <w:ilvl w:val="2"/>
          <w:numId w:val="3"/>
        </w:numPr>
        <w:spacing w:before="60" w:after="60" w:line="276" w:lineRule="auto"/>
        <w:ind w:left="1276" w:hanging="317"/>
        <w:jc w:val="both"/>
        <w:rPr>
          <w:rFonts w:asciiTheme="minorHAnsi" w:hAnsiTheme="minorHAnsi" w:cstheme="minorHAnsi"/>
        </w:rPr>
      </w:pPr>
      <w:r w:rsidRPr="00A319BC">
        <w:rPr>
          <w:rFonts w:asciiTheme="minorHAnsi" w:hAnsiTheme="minorHAnsi" w:cstheme="minorHAnsi"/>
        </w:rPr>
        <w:t xml:space="preserve">w dziale IV prowadzonej dla Nieruchomości księgi wieczystej nie ujawniono żadnych wpisów / wpisano </w:t>
      </w:r>
      <w:r w:rsidRPr="00A319BC">
        <w:rPr>
          <w:rFonts w:asciiTheme="minorHAnsi" w:eastAsia="SimSun" w:hAnsiTheme="minorHAnsi" w:cstheme="minorHAnsi"/>
          <w:lang w:eastAsia="en-GB" w:bidi="ar-AE"/>
        </w:rPr>
        <w:t>[___];</w:t>
      </w:r>
    </w:p>
    <w:p w14:paraId="39A1DFEF" w14:textId="71B01C01" w:rsidR="002A76F5" w:rsidRDefault="008921D2" w:rsidP="008921D2">
      <w:pPr>
        <w:pStyle w:val="Akapitzlist"/>
        <w:numPr>
          <w:ilvl w:val="2"/>
          <w:numId w:val="3"/>
        </w:numPr>
        <w:spacing w:before="60" w:after="60" w:line="276" w:lineRule="auto"/>
        <w:ind w:left="1276" w:hanging="317"/>
        <w:jc w:val="both"/>
        <w:rPr>
          <w:ins w:id="180" w:author="Autor"/>
          <w:rFonts w:asciiTheme="minorHAnsi" w:hAnsiTheme="minorHAnsi" w:cstheme="minorHAnsi"/>
        </w:rPr>
      </w:pPr>
      <w:r w:rsidRPr="00A319BC">
        <w:rPr>
          <w:rFonts w:asciiTheme="minorHAnsi" w:hAnsiTheme="minorHAnsi" w:cstheme="minorHAnsi"/>
        </w:rPr>
        <w:t>Nieruchomość nie stanowi przedmiotu umowy najmu ani innych podobnych umów</w:t>
      </w:r>
      <w:ins w:id="181" w:author="Autor">
        <w:r w:rsidR="002A76F5">
          <w:rPr>
            <w:rFonts w:asciiTheme="minorHAnsi" w:hAnsiTheme="minorHAnsi" w:cstheme="minorHAnsi"/>
          </w:rPr>
          <w:t xml:space="preserve"> </w:t>
        </w:r>
        <w:r w:rsidR="002A76F5" w:rsidRPr="00F34CB3">
          <w:rPr>
            <w:rFonts w:asciiTheme="minorHAnsi" w:hAnsiTheme="minorHAnsi" w:cstheme="minorHAnsi"/>
          </w:rPr>
          <w:t>(</w:t>
        </w:r>
        <w:r w:rsidR="002A76F5" w:rsidRPr="00F34CB3">
          <w:rPr>
            <w:rFonts w:asciiTheme="minorHAnsi" w:hAnsiTheme="minorHAnsi" w:cstheme="minorHAnsi"/>
            <w:i/>
            <w:iCs/>
          </w:rPr>
          <w:t>za wyjątkiem umowy dzierżawy, na podstawie której Partner dysponuje Nieruchomością 2)</w:t>
        </w:r>
      </w:ins>
      <w:r w:rsidRPr="00F34CB3">
        <w:rPr>
          <w:rFonts w:asciiTheme="minorHAnsi" w:hAnsiTheme="minorHAnsi" w:cstheme="minorHAnsi"/>
        </w:rPr>
        <w:t>, które</w:t>
      </w:r>
      <w:r w:rsidRPr="00A319BC">
        <w:rPr>
          <w:rFonts w:asciiTheme="minorHAnsi" w:hAnsiTheme="minorHAnsi" w:cstheme="minorHAnsi"/>
        </w:rPr>
        <w:t xml:space="preserve"> mogłyby uniemożliwić lub utrudnić prace badawczo-rozwojowe na Nieruchomości oraz budowę Demonstratora w ramach PCP</w:t>
      </w:r>
      <w:ins w:id="182" w:author="Autor">
        <w:r w:rsidR="002A76F5">
          <w:rPr>
            <w:rFonts w:asciiTheme="minorHAnsi" w:hAnsiTheme="minorHAnsi" w:cstheme="minorHAnsi"/>
          </w:rPr>
          <w:t>;</w:t>
        </w:r>
      </w:ins>
    </w:p>
    <w:p w14:paraId="1218AD4B" w14:textId="5B8C5914" w:rsidR="002A76F5" w:rsidRPr="00F34CB3" w:rsidRDefault="002A76F5" w:rsidP="002A76F5">
      <w:pPr>
        <w:pStyle w:val="Akapitzlist"/>
        <w:numPr>
          <w:ilvl w:val="2"/>
          <w:numId w:val="3"/>
        </w:numPr>
        <w:spacing w:before="60" w:after="60" w:line="276" w:lineRule="auto"/>
        <w:ind w:left="1276" w:hanging="317"/>
        <w:jc w:val="both"/>
        <w:rPr>
          <w:ins w:id="183" w:author="Autor"/>
          <w:rFonts w:asciiTheme="minorHAnsi" w:hAnsiTheme="minorHAnsi" w:cstheme="minorHAnsi"/>
        </w:rPr>
      </w:pPr>
      <w:ins w:id="184" w:author="Autor">
        <w:r w:rsidRPr="00F34CB3">
          <w:rPr>
            <w:rFonts w:asciiTheme="minorHAnsi" w:hAnsiTheme="minorHAnsi" w:cstheme="minorHAnsi"/>
          </w:rPr>
          <w:t xml:space="preserve">tytuł na podstawie którego dysponuje Nieruchomością 2 upoważnia go ze swojej natury (własność / użytkowanie wieczyste) lub treści (dzierżawa) do dysponowania Nieruchomością </w:t>
        </w:r>
        <w:r w:rsidR="00BC7809" w:rsidRPr="00F34CB3">
          <w:rPr>
            <w:rFonts w:asciiTheme="minorHAnsi" w:hAnsiTheme="minorHAnsi" w:cstheme="minorHAnsi"/>
          </w:rPr>
          <w:t>2</w:t>
        </w:r>
        <w:r w:rsidRPr="00F34CB3">
          <w:rPr>
            <w:rFonts w:asciiTheme="minorHAnsi" w:hAnsiTheme="minorHAnsi" w:cstheme="minorHAnsi"/>
          </w:rPr>
          <w:t xml:space="preserve"> na potrzeby realizacji tej Umowy, w szczególności upoważnia Partnera do udostępnienia Nieruchomości </w:t>
        </w:r>
        <w:r w:rsidR="00BC7809" w:rsidRPr="00F34CB3">
          <w:rPr>
            <w:rFonts w:asciiTheme="minorHAnsi" w:hAnsiTheme="minorHAnsi" w:cstheme="minorHAnsi"/>
          </w:rPr>
          <w:t>2</w:t>
        </w:r>
        <w:r w:rsidRPr="00F34CB3">
          <w:rPr>
            <w:rFonts w:asciiTheme="minorHAnsi" w:hAnsiTheme="minorHAnsi" w:cstheme="minorHAnsi"/>
          </w:rPr>
          <w:t xml:space="preserve"> Uczestniko</w:t>
        </w:r>
        <w:r w:rsidR="00BC7809" w:rsidRPr="00F34CB3">
          <w:rPr>
            <w:rFonts w:asciiTheme="minorHAnsi" w:hAnsiTheme="minorHAnsi" w:cstheme="minorHAnsi"/>
          </w:rPr>
          <w:t>wi</w:t>
        </w:r>
        <w:r w:rsidRPr="00F34CB3">
          <w:rPr>
            <w:rFonts w:asciiTheme="minorHAnsi" w:hAnsiTheme="minorHAnsi" w:cstheme="minorHAnsi"/>
          </w:rPr>
          <w:t xml:space="preserve"> PCP, działania przez Partnera w ramach Umowy w charakterze inwestora na potrzeby powstania </w:t>
        </w:r>
        <w:r w:rsidR="00BC7809" w:rsidRPr="00F34CB3">
          <w:rPr>
            <w:rFonts w:asciiTheme="minorHAnsi" w:hAnsiTheme="minorHAnsi" w:cstheme="minorHAnsi"/>
          </w:rPr>
          <w:t>Demonstratora</w:t>
        </w:r>
        <w:r w:rsidRPr="00F34CB3">
          <w:rPr>
            <w:rFonts w:asciiTheme="minorHAnsi" w:hAnsiTheme="minorHAnsi" w:cstheme="minorHAnsi"/>
          </w:rPr>
          <w:t>, udzielania Uczestniko</w:t>
        </w:r>
        <w:r w:rsidR="00BC7809" w:rsidRPr="00F34CB3">
          <w:rPr>
            <w:rFonts w:asciiTheme="minorHAnsi" w:hAnsiTheme="minorHAnsi" w:cstheme="minorHAnsi"/>
          </w:rPr>
          <w:t>wi</w:t>
        </w:r>
        <w:r w:rsidRPr="00F34CB3">
          <w:rPr>
            <w:rFonts w:asciiTheme="minorHAnsi" w:hAnsiTheme="minorHAnsi" w:cstheme="minorHAnsi"/>
          </w:rPr>
          <w:t xml:space="preserve"> PCP stosownych pełnomocnictw, prowadzenia Testów </w:t>
        </w:r>
        <w:r w:rsidR="00BC7809" w:rsidRPr="00F34CB3">
          <w:rPr>
            <w:rFonts w:asciiTheme="minorHAnsi" w:hAnsiTheme="minorHAnsi" w:cstheme="minorHAnsi"/>
          </w:rPr>
          <w:t>Demonstratora</w:t>
        </w:r>
        <w:r w:rsidRPr="00F34CB3">
          <w:rPr>
            <w:rFonts w:asciiTheme="minorHAnsi" w:hAnsiTheme="minorHAnsi" w:cstheme="minorHAnsi"/>
          </w:rPr>
          <w:t xml:space="preserve">, w tym czynności związanych z substratami i zagospodarowaniem produktów pracy </w:t>
        </w:r>
        <w:r w:rsidR="00BC7809" w:rsidRPr="00F34CB3">
          <w:rPr>
            <w:rFonts w:asciiTheme="minorHAnsi" w:hAnsiTheme="minorHAnsi" w:cstheme="minorHAnsi"/>
          </w:rPr>
          <w:t>Demonstratora</w:t>
        </w:r>
        <w:r w:rsidRPr="00F34CB3">
          <w:rPr>
            <w:rFonts w:asciiTheme="minorHAnsi" w:hAnsiTheme="minorHAnsi" w:cstheme="minorHAnsi"/>
          </w:rPr>
          <w:t>, upoważnienia Uczestnik</w:t>
        </w:r>
        <w:r w:rsidR="00BC7809" w:rsidRPr="00F34CB3">
          <w:rPr>
            <w:rFonts w:asciiTheme="minorHAnsi" w:hAnsiTheme="minorHAnsi" w:cstheme="minorHAnsi"/>
          </w:rPr>
          <w:t>a</w:t>
        </w:r>
        <w:r w:rsidRPr="00F34CB3">
          <w:rPr>
            <w:rFonts w:asciiTheme="minorHAnsi" w:hAnsiTheme="minorHAnsi" w:cstheme="minorHAnsi"/>
          </w:rPr>
          <w:t xml:space="preserve"> PCP </w:t>
        </w:r>
        <w:r w:rsidR="00BC7809" w:rsidRPr="00F34CB3">
          <w:rPr>
            <w:rFonts w:asciiTheme="minorHAnsi" w:hAnsiTheme="minorHAnsi" w:cstheme="minorHAnsi"/>
          </w:rPr>
          <w:t xml:space="preserve">dostępu do Demonstratora na potrzeby jego prezentacji, zgodnie z załącznikiem nr 3 do Ogłoszenia, </w:t>
        </w:r>
        <w:r w:rsidRPr="00F34CB3">
          <w:rPr>
            <w:rFonts w:asciiTheme="minorHAnsi" w:hAnsiTheme="minorHAnsi" w:cstheme="minorHAnsi"/>
          </w:rPr>
          <w:t xml:space="preserve">a także do dalszej eksploatacji </w:t>
        </w:r>
        <w:r w:rsidR="00BC7809" w:rsidRPr="00F34CB3">
          <w:rPr>
            <w:rFonts w:asciiTheme="minorHAnsi" w:hAnsiTheme="minorHAnsi" w:cstheme="minorHAnsi"/>
          </w:rPr>
          <w:t xml:space="preserve">Demonstratora </w:t>
        </w:r>
        <w:r w:rsidRPr="00F34CB3">
          <w:rPr>
            <w:rFonts w:asciiTheme="minorHAnsi" w:hAnsiTheme="minorHAnsi" w:cstheme="minorHAnsi"/>
          </w:rPr>
          <w:t>po zakończeniu ich Testów</w:t>
        </w:r>
        <w:r w:rsidR="00BC7809" w:rsidRPr="00F34CB3">
          <w:rPr>
            <w:rFonts w:asciiTheme="minorHAnsi" w:hAnsiTheme="minorHAnsi" w:cstheme="minorHAnsi"/>
          </w:rPr>
          <w:t>, zgodnie z załącznikiem nr 3 do Ogłoszenia</w:t>
        </w:r>
        <w:r w:rsidRPr="00F34CB3">
          <w:rPr>
            <w:rFonts w:asciiTheme="minorHAnsi" w:hAnsiTheme="minorHAnsi" w:cstheme="minorHAnsi"/>
          </w:rPr>
          <w:t>,</w:t>
        </w:r>
      </w:ins>
    </w:p>
    <w:p w14:paraId="57BCC513" w14:textId="5D7D7978" w:rsidR="002A76F5" w:rsidRPr="00F34CB3" w:rsidRDefault="002A76F5" w:rsidP="002A76F5">
      <w:pPr>
        <w:pStyle w:val="Akapitzlist"/>
        <w:numPr>
          <w:ilvl w:val="2"/>
          <w:numId w:val="3"/>
        </w:numPr>
        <w:spacing w:before="60" w:after="60" w:line="276" w:lineRule="auto"/>
        <w:ind w:left="1276" w:hanging="317"/>
        <w:jc w:val="both"/>
        <w:rPr>
          <w:ins w:id="185" w:author="Autor"/>
          <w:rFonts w:asciiTheme="minorHAnsi" w:hAnsiTheme="minorHAnsi" w:cstheme="minorHAnsi"/>
          <w:i/>
          <w:iCs/>
        </w:rPr>
      </w:pPr>
      <w:ins w:id="186" w:author="Autor">
        <w:r w:rsidRPr="00F34CB3">
          <w:rPr>
            <w:rFonts w:asciiTheme="minorHAnsi" w:hAnsiTheme="minorHAnsi" w:cstheme="minorHAnsi"/>
            <w:i/>
            <w:iCs/>
          </w:rPr>
          <w:t xml:space="preserve">w przypadku, jeśli dysponuje Nieruchomością </w:t>
        </w:r>
        <w:r w:rsidR="002F5B2D" w:rsidRPr="00F34CB3">
          <w:rPr>
            <w:rFonts w:asciiTheme="minorHAnsi" w:hAnsiTheme="minorHAnsi" w:cstheme="minorHAnsi"/>
            <w:i/>
            <w:iCs/>
          </w:rPr>
          <w:t>2</w:t>
        </w:r>
        <w:r w:rsidRPr="00F34CB3">
          <w:rPr>
            <w:rFonts w:asciiTheme="minorHAnsi" w:hAnsiTheme="minorHAnsi" w:cstheme="minorHAnsi"/>
            <w:i/>
            <w:iCs/>
          </w:rPr>
          <w:t xml:space="preserve"> na podstawie umowy dzierżawy, umowa ta:</w:t>
        </w:r>
      </w:ins>
    </w:p>
    <w:p w14:paraId="7FE157E5" w14:textId="77777777" w:rsidR="002A76F5" w:rsidRPr="00F34CB3" w:rsidRDefault="002A76F5" w:rsidP="002F5B2D">
      <w:pPr>
        <w:pStyle w:val="Akapitzlist"/>
        <w:numPr>
          <w:ilvl w:val="0"/>
          <w:numId w:val="57"/>
        </w:numPr>
        <w:spacing w:before="60" w:after="60" w:line="276" w:lineRule="auto"/>
        <w:ind w:left="1843"/>
        <w:jc w:val="both"/>
        <w:rPr>
          <w:ins w:id="187" w:author="Autor"/>
          <w:rFonts w:cstheme="minorHAnsi"/>
          <w:i/>
          <w:iCs/>
        </w:rPr>
      </w:pPr>
      <w:ins w:id="188" w:author="Autor">
        <w:r w:rsidRPr="00F34CB3">
          <w:rPr>
            <w:rFonts w:asciiTheme="minorHAnsi" w:hAnsiTheme="minorHAnsi" w:cstheme="minorHAnsi"/>
            <w:i/>
            <w:iCs/>
          </w:rPr>
          <w:t>jest zawarta co najmniej w formie pisemnej z datą pewną,</w:t>
        </w:r>
      </w:ins>
    </w:p>
    <w:p w14:paraId="02F5DEE9" w14:textId="7BA04661" w:rsidR="002A76F5" w:rsidRPr="00F34CB3" w:rsidRDefault="002A76F5" w:rsidP="002F5B2D">
      <w:pPr>
        <w:pStyle w:val="Akapitzlist"/>
        <w:numPr>
          <w:ilvl w:val="0"/>
          <w:numId w:val="57"/>
        </w:numPr>
        <w:spacing w:before="60" w:after="60" w:line="276" w:lineRule="auto"/>
        <w:ind w:left="1843"/>
        <w:jc w:val="both"/>
        <w:rPr>
          <w:ins w:id="189" w:author="Autor"/>
          <w:rFonts w:cstheme="minorHAnsi"/>
          <w:i/>
          <w:iCs/>
        </w:rPr>
      </w:pPr>
      <w:ins w:id="190" w:author="Autor">
        <w:r w:rsidRPr="00F34CB3">
          <w:rPr>
            <w:rFonts w:asciiTheme="minorHAnsi" w:hAnsiTheme="minorHAnsi" w:cstheme="minorHAnsi"/>
            <w:i/>
            <w:iCs/>
          </w:rPr>
          <w:t xml:space="preserve">jest zawarta na czas określony nie krótszy niż okres realizacji obowiązków Partnera związanych z Nieruchomością </w:t>
        </w:r>
        <w:r w:rsidR="002F5B2D" w:rsidRPr="00F34CB3">
          <w:rPr>
            <w:rFonts w:asciiTheme="minorHAnsi" w:hAnsiTheme="minorHAnsi" w:cstheme="minorHAnsi"/>
            <w:i/>
            <w:iCs/>
          </w:rPr>
          <w:t>2</w:t>
        </w:r>
        <w:r w:rsidRPr="00F34CB3">
          <w:rPr>
            <w:rFonts w:asciiTheme="minorHAnsi" w:hAnsiTheme="minorHAnsi" w:cstheme="minorHAnsi"/>
            <w:i/>
            <w:iCs/>
          </w:rPr>
          <w:t>, zgodnie z załącznikiem nr 3 do Ogłoszenia,</w:t>
        </w:r>
      </w:ins>
    </w:p>
    <w:p w14:paraId="2D7547B8" w14:textId="77777777" w:rsidR="002A76F5" w:rsidRPr="00F34CB3" w:rsidRDefault="002A76F5" w:rsidP="002F5B2D">
      <w:pPr>
        <w:pStyle w:val="Akapitzlist"/>
        <w:numPr>
          <w:ilvl w:val="0"/>
          <w:numId w:val="57"/>
        </w:numPr>
        <w:spacing w:before="60" w:after="60" w:line="276" w:lineRule="auto"/>
        <w:ind w:left="1843"/>
        <w:jc w:val="both"/>
        <w:rPr>
          <w:ins w:id="191" w:author="Autor"/>
          <w:rFonts w:cstheme="minorHAnsi"/>
          <w:i/>
          <w:iCs/>
        </w:rPr>
      </w:pPr>
      <w:ins w:id="192" w:author="Autor">
        <w:r w:rsidRPr="00F34CB3">
          <w:rPr>
            <w:rFonts w:asciiTheme="minorHAnsi" w:hAnsiTheme="minorHAnsi" w:cstheme="minorHAnsi"/>
            <w:i/>
            <w:iCs/>
          </w:rPr>
          <w:t>zawiera postanowienia realizujące wymogi wskazane w lit. f),</w:t>
        </w:r>
      </w:ins>
    </w:p>
    <w:p w14:paraId="074D24BB" w14:textId="78E474FF" w:rsidR="002A76F5" w:rsidRPr="00F34CB3" w:rsidRDefault="002A76F5" w:rsidP="002F5B2D">
      <w:pPr>
        <w:pStyle w:val="Akapitzlist"/>
        <w:numPr>
          <w:ilvl w:val="0"/>
          <w:numId w:val="57"/>
        </w:numPr>
        <w:spacing w:before="60" w:after="60" w:line="276" w:lineRule="auto"/>
        <w:ind w:left="1843"/>
        <w:jc w:val="both"/>
        <w:rPr>
          <w:ins w:id="193" w:author="Autor"/>
          <w:rFonts w:cstheme="minorHAnsi"/>
          <w:i/>
          <w:iCs/>
        </w:rPr>
      </w:pPr>
      <w:ins w:id="194" w:author="Autor">
        <w:r w:rsidRPr="00F34CB3">
          <w:rPr>
            <w:rFonts w:asciiTheme="minorHAnsi" w:hAnsiTheme="minorHAnsi" w:cstheme="minorHAnsi"/>
            <w:i/>
            <w:iCs/>
          </w:rPr>
          <w:t>zawiera postanowienia</w:t>
        </w:r>
        <w:r w:rsidR="002F5B2D" w:rsidRPr="00F34CB3">
          <w:rPr>
            <w:rFonts w:asciiTheme="minorHAnsi" w:hAnsiTheme="minorHAnsi" w:cstheme="minorHAnsi"/>
            <w:i/>
            <w:iCs/>
          </w:rPr>
          <w:t xml:space="preserve"> przesądzające</w:t>
        </w:r>
        <w:r w:rsidRPr="00F34CB3">
          <w:rPr>
            <w:rFonts w:asciiTheme="minorHAnsi" w:hAnsiTheme="minorHAnsi" w:cstheme="minorHAnsi"/>
            <w:i/>
            <w:iCs/>
          </w:rPr>
          <w:t xml:space="preserve"> </w:t>
        </w:r>
        <w:r w:rsidR="002F5B2D" w:rsidRPr="00F34CB3">
          <w:rPr>
            <w:rFonts w:asciiTheme="minorHAnsi" w:hAnsiTheme="minorHAnsi" w:cstheme="minorHAnsi"/>
            <w:i/>
            <w:iCs/>
          </w:rPr>
          <w:t>czy właścicielem Instalacji Ułamkowo-Technicznych pozostałych po Testach będzie właściciel nieruchomości czy dzierżawca</w:t>
        </w:r>
        <w:r w:rsidRPr="00F34CB3">
          <w:rPr>
            <w:rFonts w:asciiTheme="minorHAnsi" w:hAnsiTheme="minorHAnsi" w:cstheme="minorHAnsi"/>
            <w:i/>
            <w:iCs/>
          </w:rPr>
          <w:t>,</w:t>
        </w:r>
      </w:ins>
    </w:p>
    <w:p w14:paraId="3586DDF8" w14:textId="77777777" w:rsidR="002A76F5" w:rsidRPr="00F34CB3" w:rsidRDefault="002A76F5" w:rsidP="002F5B2D">
      <w:pPr>
        <w:pStyle w:val="Akapitzlist"/>
        <w:numPr>
          <w:ilvl w:val="0"/>
          <w:numId w:val="57"/>
        </w:numPr>
        <w:spacing w:before="60" w:after="60" w:line="276" w:lineRule="auto"/>
        <w:ind w:left="1843"/>
        <w:jc w:val="both"/>
        <w:rPr>
          <w:ins w:id="195" w:author="Autor"/>
          <w:rFonts w:cstheme="minorHAnsi"/>
          <w:i/>
          <w:iCs/>
        </w:rPr>
      </w:pPr>
      <w:ins w:id="196" w:author="Autor">
        <w:r w:rsidRPr="00F34CB3">
          <w:rPr>
            <w:rFonts w:asciiTheme="minorHAnsi" w:hAnsiTheme="minorHAnsi" w:cstheme="minorHAnsi"/>
            <w:i/>
            <w:iCs/>
          </w:rPr>
          <w:lastRenderedPageBreak/>
          <w:t>zawiera zobowiązanie właściciela nieruchomości do niestosowania względem Instalacji Ułamkowo-Technicznych tzw. reverse engeneering o treści odpowiadającej klauzuli ART. 20 §8 tej Umowy,</w:t>
        </w:r>
      </w:ins>
    </w:p>
    <w:p w14:paraId="3FECC249" w14:textId="77777777" w:rsidR="00F72AFE" w:rsidRPr="00F34CB3" w:rsidRDefault="002A76F5" w:rsidP="002F5B2D">
      <w:pPr>
        <w:pStyle w:val="Akapitzlist"/>
        <w:numPr>
          <w:ilvl w:val="0"/>
          <w:numId w:val="57"/>
        </w:numPr>
        <w:spacing w:before="60" w:after="60" w:line="276" w:lineRule="auto"/>
        <w:ind w:left="1843"/>
        <w:jc w:val="both"/>
        <w:rPr>
          <w:ins w:id="197" w:author="Autor"/>
          <w:rFonts w:asciiTheme="minorHAnsi" w:hAnsiTheme="minorHAnsi" w:cstheme="minorHAnsi"/>
          <w:i/>
          <w:iCs/>
        </w:rPr>
      </w:pPr>
      <w:ins w:id="198" w:author="Autor">
        <w:r w:rsidRPr="00F34CB3">
          <w:rPr>
            <w:rFonts w:asciiTheme="minorHAnsi" w:hAnsiTheme="minorHAnsi" w:cstheme="minorHAnsi"/>
            <w:i/>
            <w:iCs/>
          </w:rPr>
          <w:t>zawiera upoważnienie Partnera do przedstawiania jej treści i zmian do wglądu NCBR</w:t>
        </w:r>
        <w:r w:rsidR="00F72AFE" w:rsidRPr="00F34CB3">
          <w:rPr>
            <w:rFonts w:asciiTheme="minorHAnsi" w:hAnsiTheme="minorHAnsi" w:cstheme="minorHAnsi"/>
            <w:i/>
            <w:iCs/>
          </w:rPr>
          <w:t>,</w:t>
        </w:r>
      </w:ins>
    </w:p>
    <w:p w14:paraId="3FC159D5" w14:textId="7ED06A77" w:rsidR="008921D2" w:rsidRPr="00F34CB3" w:rsidRDefault="00F72AFE" w:rsidP="002F5B2D">
      <w:pPr>
        <w:pStyle w:val="Akapitzlist"/>
        <w:numPr>
          <w:ilvl w:val="0"/>
          <w:numId w:val="57"/>
        </w:numPr>
        <w:spacing w:before="60" w:after="60" w:line="276" w:lineRule="auto"/>
        <w:ind w:left="1843"/>
        <w:jc w:val="both"/>
        <w:rPr>
          <w:ins w:id="199" w:author="Autor"/>
          <w:rFonts w:asciiTheme="minorHAnsi" w:hAnsiTheme="minorHAnsi" w:cstheme="minorHAnsi"/>
          <w:i/>
          <w:iCs/>
        </w:rPr>
      </w:pPr>
      <w:ins w:id="200" w:author="Autor">
        <w:r w:rsidRPr="00F34CB3">
          <w:rPr>
            <w:rFonts w:asciiTheme="minorHAnsi" w:hAnsiTheme="minorHAnsi" w:cstheme="minorHAnsi"/>
            <w:i/>
            <w:iCs/>
          </w:rPr>
          <w:t>zawiera postanowienie dotyczące zobowiązania właściciela Nieruchomości 2 odpowiadające treści §3 pkt 2</w:t>
        </w:r>
      </w:ins>
      <w:r w:rsidR="008921D2" w:rsidRPr="00F34CB3">
        <w:rPr>
          <w:rFonts w:asciiTheme="minorHAnsi" w:hAnsiTheme="minorHAnsi" w:cstheme="minorHAnsi"/>
          <w:i/>
          <w:iCs/>
        </w:rPr>
        <w:t>.</w:t>
      </w:r>
      <w:ins w:id="201" w:author="Autor">
        <w:r w:rsidR="002F5B2D" w:rsidRPr="00F34CB3">
          <w:rPr>
            <w:rFonts w:asciiTheme="minorHAnsi" w:hAnsiTheme="minorHAnsi" w:cstheme="minorHAnsi"/>
            <w:i/>
            <w:iCs/>
          </w:rPr>
          <w:t>*</w:t>
        </w:r>
      </w:ins>
    </w:p>
    <w:p w14:paraId="6849860F" w14:textId="43283F87" w:rsidR="00CB0A88" w:rsidRPr="00F34CB3" w:rsidRDefault="00CB0A88" w:rsidP="00CB0A88">
      <w:pPr>
        <w:pStyle w:val="Akapitzlist"/>
        <w:numPr>
          <w:ilvl w:val="1"/>
          <w:numId w:val="3"/>
        </w:numPr>
        <w:spacing w:before="60" w:after="60" w:line="276" w:lineRule="auto"/>
        <w:ind w:left="851" w:hanging="425"/>
        <w:jc w:val="both"/>
        <w:rPr>
          <w:rFonts w:asciiTheme="minorHAnsi" w:hAnsiTheme="minorHAnsi" w:cstheme="minorHAnsi"/>
          <w:i/>
          <w:iCs/>
        </w:rPr>
      </w:pPr>
      <w:ins w:id="202" w:author="Autor">
        <w:r w:rsidRPr="00F34CB3">
          <w:rPr>
            <w:rFonts w:asciiTheme="minorHAnsi" w:hAnsiTheme="minorHAnsi" w:cstheme="minorHAnsi"/>
            <w:i/>
            <w:iCs/>
          </w:rPr>
          <w:t>udostępni NCBR na każde żądanie i niezwłocznie, lecz w terminie nie dłuższym niż trzy Dni Robocze, treść umowy dzierżawy dotyczącej Nieruchomości 1 lub Nieruchomości 2 i jej zmian.</w:t>
        </w:r>
      </w:ins>
    </w:p>
    <w:p w14:paraId="77A00B87" w14:textId="77777777" w:rsidR="008921D2" w:rsidRDefault="008921D2" w:rsidP="008921D2">
      <w:pPr>
        <w:pStyle w:val="Akapitzlist"/>
        <w:numPr>
          <w:ilvl w:val="0"/>
          <w:numId w:val="3"/>
        </w:numPr>
        <w:spacing w:before="60" w:after="60" w:line="276" w:lineRule="auto"/>
        <w:ind w:left="426" w:hanging="426"/>
        <w:rPr>
          <w:rFonts w:asciiTheme="minorHAnsi" w:hAnsiTheme="minorHAnsi" w:cstheme="minorHAnsi"/>
        </w:rPr>
      </w:pPr>
      <w:bookmarkStart w:id="203" w:name="_Ref494427531"/>
      <w:r>
        <w:rPr>
          <w:rFonts w:asciiTheme="minorHAnsi" w:hAnsiTheme="minorHAnsi" w:cstheme="minorHAnsi"/>
        </w:rPr>
        <w:t>Partner jest zobowiązany:</w:t>
      </w:r>
    </w:p>
    <w:p w14:paraId="51E7415D" w14:textId="2ECFF313" w:rsidR="008921D2" w:rsidRDefault="008921D2" w:rsidP="008921D2">
      <w:pPr>
        <w:pStyle w:val="Akapitzlist"/>
        <w:numPr>
          <w:ilvl w:val="1"/>
          <w:numId w:val="3"/>
        </w:numPr>
        <w:spacing w:before="60" w:after="60" w:line="276" w:lineRule="auto"/>
        <w:ind w:left="851"/>
        <w:jc w:val="both"/>
        <w:rPr>
          <w:rFonts w:asciiTheme="minorHAnsi" w:hAnsiTheme="minorHAnsi" w:cstheme="minorHAnsi"/>
        </w:rPr>
      </w:pPr>
      <w:r>
        <w:rPr>
          <w:rFonts w:asciiTheme="minorHAnsi" w:hAnsiTheme="minorHAnsi" w:cstheme="minorHAnsi"/>
        </w:rPr>
        <w:t>przez okres dwóch lat od zakończenia testów Instalacji Ułamkowo-Technicznych: nie zbywać, obciążąć prawami rzeczowymi ani obligacyjnymi (w tym dzierżawą) Nieruchomości 1</w:t>
      </w:r>
      <w:ins w:id="204" w:author="Autor">
        <w:r w:rsidR="00EA6C81">
          <w:rPr>
            <w:rFonts w:asciiTheme="minorHAnsi" w:hAnsiTheme="minorHAnsi" w:cstheme="minorHAnsi"/>
          </w:rPr>
          <w:t xml:space="preserve"> w części przeznaczonej zgodnie z Wnioskiem do powstania i testowania Instalacji Ułamkowo-Technicznych,</w:t>
        </w:r>
      </w:ins>
      <w:r>
        <w:rPr>
          <w:rFonts w:asciiTheme="minorHAnsi" w:hAnsiTheme="minorHAnsi" w:cstheme="minorHAnsi"/>
        </w:rPr>
        <w:t xml:space="preserve"> lub Instalacji Ułamkowo-Technicznych, ani ich składowych lub części, ani dokonywać rozbudowy oraz nie dokonywać modyfikacji Instalacji Ułamkowo-Technicznych, bez uprzedniej zgody NCBR, chyba że wyraźne postanowienie Umowy stanowi inaczej,</w:t>
      </w:r>
    </w:p>
    <w:p w14:paraId="2FC3686C" w14:textId="334FF370" w:rsidR="008921D2" w:rsidRDefault="008921D2" w:rsidP="008921D2">
      <w:pPr>
        <w:pStyle w:val="Akapitzlist"/>
        <w:numPr>
          <w:ilvl w:val="1"/>
          <w:numId w:val="3"/>
        </w:numPr>
        <w:spacing w:before="60" w:after="60" w:line="276" w:lineRule="auto"/>
        <w:ind w:left="851"/>
        <w:jc w:val="both"/>
        <w:rPr>
          <w:rFonts w:asciiTheme="minorHAnsi" w:hAnsiTheme="minorHAnsi" w:cstheme="minorHAnsi"/>
        </w:rPr>
      </w:pPr>
      <w:r>
        <w:rPr>
          <w:rFonts w:asciiTheme="minorHAnsi" w:hAnsiTheme="minorHAnsi" w:cstheme="minorHAnsi"/>
        </w:rPr>
        <w:t xml:space="preserve">przez </w:t>
      </w:r>
      <w:del w:id="205" w:author="Autor">
        <w:r w:rsidDel="003916D5">
          <w:rPr>
            <w:rFonts w:asciiTheme="minorHAnsi" w:hAnsiTheme="minorHAnsi" w:cstheme="minorHAnsi"/>
          </w:rPr>
          <w:delText xml:space="preserve">czas </w:delText>
        </w:r>
      </w:del>
      <w:ins w:id="206" w:author="Autor">
        <w:r w:rsidR="003916D5">
          <w:rPr>
            <w:rFonts w:asciiTheme="minorHAnsi" w:hAnsiTheme="minorHAnsi" w:cstheme="minorHAnsi"/>
          </w:rPr>
          <w:t>okres czterech lat od dnia zakończenia testów Demonstratora</w:t>
        </w:r>
      </w:ins>
      <w:del w:id="207" w:author="Autor">
        <w:r w:rsidDel="003916D5">
          <w:rPr>
            <w:rFonts w:asciiTheme="minorHAnsi" w:hAnsiTheme="minorHAnsi" w:cstheme="minorHAnsi"/>
          </w:rPr>
          <w:delText>trwania Umowy</w:delText>
        </w:r>
      </w:del>
      <w:r>
        <w:rPr>
          <w:rFonts w:asciiTheme="minorHAnsi" w:hAnsiTheme="minorHAnsi" w:cstheme="minorHAnsi"/>
        </w:rPr>
        <w:t>: nie zbywać, obciąż</w:t>
      </w:r>
      <w:r w:rsidR="00A215E9">
        <w:rPr>
          <w:rFonts w:asciiTheme="minorHAnsi" w:hAnsiTheme="minorHAnsi" w:cstheme="minorHAnsi"/>
        </w:rPr>
        <w:t>a</w:t>
      </w:r>
      <w:r>
        <w:rPr>
          <w:rFonts w:asciiTheme="minorHAnsi" w:hAnsiTheme="minorHAnsi" w:cstheme="minorHAnsi"/>
        </w:rPr>
        <w:t xml:space="preserve">ć prawami rzeczowymi ani obligacyjnymi (w tym dzierżawą) Nieruchomości 2 </w:t>
      </w:r>
      <w:ins w:id="208" w:author="Autor">
        <w:r w:rsidR="00C039B6">
          <w:rPr>
            <w:rFonts w:asciiTheme="minorHAnsi" w:hAnsiTheme="minorHAnsi" w:cstheme="minorHAnsi"/>
          </w:rPr>
          <w:t xml:space="preserve">w części przeznaczonej zgodnie z Wnioskiem do powstania, testowania i działalności Demonstratora, </w:t>
        </w:r>
      </w:ins>
      <w:r>
        <w:rPr>
          <w:rFonts w:asciiTheme="minorHAnsi" w:hAnsiTheme="minorHAnsi" w:cstheme="minorHAnsi"/>
        </w:rPr>
        <w:t>lub Demonstratora, ani ich składowych lub części, ani dokonywać rozbudowy oraz nie dokonywać modyfikacji Demonstratora, bez uprzedniej zgody NCBR, chyba że wyraźne postanowienie Umowy stanowi inaczej,</w:t>
      </w:r>
    </w:p>
    <w:p w14:paraId="246A13FC" w14:textId="38C50A8C" w:rsidR="0012311A" w:rsidRDefault="008921D2" w:rsidP="008921D2">
      <w:pPr>
        <w:pStyle w:val="Akapitzlist"/>
        <w:numPr>
          <w:ilvl w:val="1"/>
          <w:numId w:val="3"/>
        </w:numPr>
        <w:spacing w:before="60" w:after="60" w:line="276" w:lineRule="auto"/>
        <w:ind w:left="851"/>
        <w:jc w:val="both"/>
        <w:rPr>
          <w:ins w:id="209" w:author="Autor"/>
          <w:rFonts w:asciiTheme="minorHAnsi" w:hAnsiTheme="minorHAnsi" w:cstheme="minorHAnsi"/>
        </w:rPr>
      </w:pPr>
      <w:r>
        <w:rPr>
          <w:rFonts w:asciiTheme="minorHAnsi" w:hAnsiTheme="minorHAnsi" w:cstheme="minorHAnsi"/>
        </w:rPr>
        <w:t xml:space="preserve">prowadzić eksploatację Instalacji Ułamkowo-Technicznych i Demonstratora Technologii, po ich odbiorze, na własny </w:t>
      </w:r>
      <w:ins w:id="210" w:author="Autor">
        <w:r w:rsidR="00A215E9">
          <w:rPr>
            <w:rFonts w:asciiTheme="minorHAnsi" w:hAnsiTheme="minorHAnsi" w:cstheme="minorHAnsi"/>
          </w:rPr>
          <w:t xml:space="preserve">i na własną rzecz </w:t>
        </w:r>
      </w:ins>
      <w:r>
        <w:rPr>
          <w:rFonts w:asciiTheme="minorHAnsi" w:hAnsiTheme="minorHAnsi" w:cstheme="minorHAnsi"/>
        </w:rPr>
        <w:t>rachunek, zgodnie z zasadami prawidłowe</w:t>
      </w:r>
      <w:ins w:id="211" w:author="Autor">
        <w:r>
          <w:rPr>
            <w:rFonts w:asciiTheme="minorHAnsi" w:hAnsiTheme="minorHAnsi" w:cstheme="minorHAnsi"/>
          </w:rPr>
          <w:t>go zarządzania</w:t>
        </w:r>
      </w:ins>
      <w:del w:id="212" w:author="Autor">
        <w:r w:rsidDel="003D62FE">
          <w:rPr>
            <w:rFonts w:asciiTheme="minorHAnsi" w:hAnsiTheme="minorHAnsi" w:cstheme="minorHAnsi"/>
          </w:rPr>
          <w:delText>j gospodarki</w:delText>
        </w:r>
      </w:del>
      <w:ins w:id="213" w:author="Autor">
        <w:r w:rsidR="0012311A">
          <w:rPr>
            <w:rFonts w:asciiTheme="minorHAnsi" w:hAnsiTheme="minorHAnsi" w:cstheme="minorHAnsi"/>
          </w:rPr>
          <w:t>,</w:t>
        </w:r>
      </w:ins>
    </w:p>
    <w:p w14:paraId="7689D6B1" w14:textId="693C638E" w:rsidR="008921D2" w:rsidRDefault="0012311A" w:rsidP="008921D2">
      <w:pPr>
        <w:pStyle w:val="Akapitzlist"/>
        <w:numPr>
          <w:ilvl w:val="1"/>
          <w:numId w:val="3"/>
        </w:numPr>
        <w:spacing w:before="60" w:after="60" w:line="276" w:lineRule="auto"/>
        <w:ind w:left="851"/>
        <w:jc w:val="both"/>
        <w:rPr>
          <w:rFonts w:asciiTheme="minorHAnsi" w:hAnsiTheme="minorHAnsi" w:cstheme="minorHAnsi"/>
        </w:rPr>
      </w:pPr>
      <w:ins w:id="214" w:author="Autor">
        <w:r>
          <w:rPr>
            <w:rFonts w:asciiTheme="minorHAnsi" w:hAnsiTheme="minorHAnsi" w:cstheme="minorHAnsi"/>
          </w:rPr>
          <w:t>prowadzić działania w imieniu własnym oraz na rzecz własną i NCBR oraz Uczestników PCP w przedmiocie dialogu ze społecznością lokalną, w przypadku powstania oporów takiej społeczności przeciwko powstaniu Instalacji Ułamkowo-Technicznych lub Demonstratora</w:t>
        </w:r>
        <w:r w:rsidR="00D4460C">
          <w:rPr>
            <w:rFonts w:asciiTheme="minorHAnsi" w:hAnsiTheme="minorHAnsi" w:cstheme="minorHAnsi"/>
          </w:rPr>
          <w:t>, nakierowane na rozładowanie negatywnych napięć wokół Przedsięwzięcia</w:t>
        </w:r>
      </w:ins>
      <w:r w:rsidR="008921D2">
        <w:rPr>
          <w:rFonts w:asciiTheme="minorHAnsi" w:hAnsiTheme="minorHAnsi" w:cstheme="minorHAnsi"/>
        </w:rPr>
        <w:t>.</w:t>
      </w:r>
    </w:p>
    <w:p w14:paraId="20FE2DE1" w14:textId="70991794" w:rsidR="008921D2" w:rsidRPr="00A319BC" w:rsidRDefault="008921D2" w:rsidP="008921D2">
      <w:pPr>
        <w:pStyle w:val="Akapitzlist"/>
        <w:numPr>
          <w:ilvl w:val="0"/>
          <w:numId w:val="3"/>
        </w:numPr>
        <w:spacing w:before="60" w:after="60" w:line="276" w:lineRule="auto"/>
        <w:ind w:left="426" w:hanging="426"/>
        <w:rPr>
          <w:rFonts w:asciiTheme="minorHAnsi" w:hAnsiTheme="minorHAnsi" w:cstheme="minorHAnsi"/>
        </w:rPr>
      </w:pPr>
      <w:r w:rsidRPr="00A319BC">
        <w:rPr>
          <w:rFonts w:asciiTheme="minorHAnsi" w:hAnsiTheme="minorHAnsi" w:cstheme="minorHAnsi"/>
        </w:rPr>
        <w:t xml:space="preserve">Partner </w:t>
      </w:r>
      <w:del w:id="215" w:author="Autor">
        <w:r w:rsidRPr="00A319BC" w:rsidDel="00F759BF">
          <w:rPr>
            <w:rFonts w:asciiTheme="minorHAnsi" w:hAnsiTheme="minorHAnsi" w:cstheme="minorHAnsi"/>
          </w:rPr>
          <w:delText>zapewnia</w:delText>
        </w:r>
      </w:del>
      <w:ins w:id="216" w:author="Autor">
        <w:r w:rsidR="00F759BF">
          <w:rPr>
            <w:rFonts w:asciiTheme="minorHAnsi" w:hAnsiTheme="minorHAnsi" w:cstheme="minorHAnsi"/>
          </w:rPr>
          <w:t>oświadcza</w:t>
        </w:r>
      </w:ins>
      <w:del w:id="217" w:author="Autor">
        <w:r w:rsidRPr="00A319BC" w:rsidDel="004E703E">
          <w:rPr>
            <w:rFonts w:asciiTheme="minorHAnsi" w:hAnsiTheme="minorHAnsi" w:cstheme="minorHAnsi"/>
          </w:rPr>
          <w:delText xml:space="preserve"> i gwarantuje</w:delText>
        </w:r>
      </w:del>
      <w:r w:rsidRPr="00A319BC">
        <w:rPr>
          <w:rFonts w:asciiTheme="minorHAnsi" w:hAnsiTheme="minorHAnsi" w:cstheme="minorHAnsi"/>
        </w:rPr>
        <w:t>, że:</w:t>
      </w:r>
      <w:bookmarkEnd w:id="203"/>
    </w:p>
    <w:p w14:paraId="5232C1AA" w14:textId="77777777" w:rsidR="008921D2" w:rsidRPr="00A319BC" w:rsidRDefault="008921D2" w:rsidP="008921D2">
      <w:pPr>
        <w:pStyle w:val="Akapitzlist"/>
        <w:numPr>
          <w:ilvl w:val="1"/>
          <w:numId w:val="3"/>
        </w:numPr>
        <w:spacing w:before="60" w:after="60" w:line="276" w:lineRule="auto"/>
        <w:ind w:left="851" w:hanging="425"/>
        <w:jc w:val="both"/>
        <w:rPr>
          <w:rFonts w:asciiTheme="minorHAnsi" w:hAnsiTheme="minorHAnsi" w:cstheme="minorHAnsi"/>
        </w:rPr>
      </w:pPr>
      <w:r w:rsidRPr="00A319BC">
        <w:rPr>
          <w:rFonts w:asciiTheme="minorHAnsi" w:hAnsiTheme="minorHAnsi" w:cstheme="minorHAnsi"/>
        </w:rPr>
        <w:t>nie wszedł i nie wejdzie w jakiekolwiek porozumienie, w szczególności w formie pisemnej lub ustnej, mające na celu zakłócenie konkurencji w</w:t>
      </w:r>
      <w:r>
        <w:rPr>
          <w:rFonts w:asciiTheme="minorHAnsi" w:hAnsiTheme="minorHAnsi" w:cstheme="minorHAnsi"/>
        </w:rPr>
        <w:t xml:space="preserve"> Przedsięwzięcie</w:t>
      </w:r>
      <w:r w:rsidRPr="00A319BC">
        <w:rPr>
          <w:rFonts w:asciiTheme="minorHAnsi" w:hAnsiTheme="minorHAnsi" w:cstheme="minorHAnsi"/>
        </w:rPr>
        <w:t xml:space="preserve"> PCP, </w:t>
      </w:r>
    </w:p>
    <w:p w14:paraId="003C880E" w14:textId="77777777" w:rsidR="008921D2" w:rsidRPr="00A319BC" w:rsidRDefault="008921D2" w:rsidP="008921D2">
      <w:pPr>
        <w:pStyle w:val="Akapitzlist"/>
        <w:numPr>
          <w:ilvl w:val="1"/>
          <w:numId w:val="3"/>
        </w:numPr>
        <w:spacing w:before="60" w:after="60" w:line="276" w:lineRule="auto"/>
        <w:ind w:left="851" w:hanging="425"/>
        <w:jc w:val="both"/>
        <w:rPr>
          <w:rFonts w:asciiTheme="minorHAnsi" w:hAnsiTheme="minorHAnsi" w:cstheme="minorHAnsi"/>
        </w:rPr>
      </w:pPr>
      <w:r w:rsidRPr="00A319BC">
        <w:rPr>
          <w:rFonts w:asciiTheme="minorHAnsi" w:hAnsiTheme="minorHAnsi" w:cstheme="minorHAnsi"/>
        </w:rPr>
        <w:lastRenderedPageBreak/>
        <w:t>jego kondycja finansowa nie zagraża prawidłowemu i terminowemu wykonaniu przez niego Umowy, jak również nie są mu znane żadne okoliczności, które mogłyby wpłynąć w przyszłości negatywnie na jego kondycję finansową,</w:t>
      </w:r>
    </w:p>
    <w:p w14:paraId="2D3C26C7" w14:textId="77777777" w:rsidR="008921D2" w:rsidRPr="00A319BC" w:rsidRDefault="008921D2" w:rsidP="008921D2">
      <w:pPr>
        <w:pStyle w:val="Akapitzlist"/>
        <w:numPr>
          <w:ilvl w:val="1"/>
          <w:numId w:val="3"/>
        </w:numPr>
        <w:spacing w:before="60" w:after="60" w:line="276" w:lineRule="auto"/>
        <w:ind w:left="851" w:hanging="425"/>
        <w:jc w:val="both"/>
        <w:rPr>
          <w:rFonts w:asciiTheme="minorHAnsi" w:hAnsiTheme="minorHAnsi" w:cstheme="minorHAnsi"/>
        </w:rPr>
      </w:pPr>
      <w:r w:rsidRPr="00A319BC">
        <w:rPr>
          <w:rFonts w:asciiTheme="minorHAnsi" w:hAnsiTheme="minorHAnsi" w:cstheme="minorHAnsi"/>
        </w:rPr>
        <w:t xml:space="preserve">po powstaniu Instalacji </w:t>
      </w:r>
      <w:r>
        <w:rPr>
          <w:rFonts w:asciiTheme="minorHAnsi" w:hAnsiTheme="minorHAnsi" w:cstheme="minorHAnsi"/>
        </w:rPr>
        <w:t>Ułamkowo</w:t>
      </w:r>
      <w:r w:rsidRPr="00A319BC">
        <w:rPr>
          <w:rFonts w:asciiTheme="minorHAnsi" w:hAnsiTheme="minorHAnsi" w:cstheme="minorHAnsi"/>
        </w:rPr>
        <w:t>-Techniczn</w:t>
      </w:r>
      <w:r>
        <w:rPr>
          <w:rFonts w:asciiTheme="minorHAnsi" w:hAnsiTheme="minorHAnsi" w:cstheme="minorHAnsi"/>
        </w:rPr>
        <w:t>ych</w:t>
      </w:r>
      <w:r w:rsidRPr="00A319BC">
        <w:rPr>
          <w:rFonts w:asciiTheme="minorHAnsi" w:hAnsiTheme="minorHAnsi" w:cstheme="minorHAnsi"/>
        </w:rPr>
        <w:t xml:space="preserve"> i Demonstratora </w:t>
      </w:r>
      <w:r>
        <w:rPr>
          <w:rFonts w:asciiTheme="minorHAnsi" w:hAnsiTheme="minorHAnsi" w:cstheme="minorHAnsi"/>
        </w:rPr>
        <w:t>Technologii</w:t>
      </w:r>
      <w:r w:rsidRPr="00A319BC">
        <w:rPr>
          <w:rFonts w:asciiTheme="minorHAnsi" w:hAnsiTheme="minorHAnsi" w:cstheme="minorHAnsi"/>
        </w:rPr>
        <w:t xml:space="preserve"> będzie z nich korzystać </w:t>
      </w:r>
      <w:del w:id="218" w:author="Autor">
        <w:r w:rsidRPr="00A319BC" w:rsidDel="003D62FE">
          <w:rPr>
            <w:rFonts w:asciiTheme="minorHAnsi" w:hAnsiTheme="minorHAnsi" w:cstheme="minorHAnsi"/>
          </w:rPr>
          <w:delText xml:space="preserve">we własnym zakresie </w:delText>
        </w:r>
      </w:del>
      <w:r w:rsidRPr="00A319BC">
        <w:rPr>
          <w:rFonts w:asciiTheme="minorHAnsi" w:hAnsiTheme="minorHAnsi" w:cstheme="minorHAnsi"/>
        </w:rPr>
        <w:t>zgodnie z ich przeznaczeniem</w:t>
      </w:r>
      <w:ins w:id="219" w:author="Autor">
        <w:r>
          <w:rPr>
            <w:rFonts w:asciiTheme="minorHAnsi" w:hAnsiTheme="minorHAnsi" w:cstheme="minorHAnsi"/>
          </w:rPr>
          <w:t>, zgodnie z uzyskanymi pozwoleniami i decyzjami, oraz</w:t>
        </w:r>
      </w:ins>
      <w:del w:id="220" w:author="Autor">
        <w:r w:rsidRPr="00A319BC" w:rsidDel="003D62FE">
          <w:rPr>
            <w:rFonts w:asciiTheme="minorHAnsi" w:hAnsiTheme="minorHAnsi" w:cstheme="minorHAnsi"/>
          </w:rPr>
          <w:delText xml:space="preserve"> i</w:delText>
        </w:r>
      </w:del>
      <w:r w:rsidRPr="00A319BC">
        <w:rPr>
          <w:rFonts w:asciiTheme="minorHAnsi" w:hAnsiTheme="minorHAnsi" w:cstheme="minorHAnsi"/>
        </w:rPr>
        <w:t xml:space="preserve"> zgodnie z zasad</w:t>
      </w:r>
      <w:r>
        <w:rPr>
          <w:rFonts w:asciiTheme="minorHAnsi" w:hAnsiTheme="minorHAnsi" w:cstheme="minorHAnsi"/>
        </w:rPr>
        <w:t>a</w:t>
      </w:r>
      <w:r w:rsidRPr="00A319BC">
        <w:rPr>
          <w:rFonts w:asciiTheme="minorHAnsi" w:hAnsiTheme="minorHAnsi" w:cstheme="minorHAnsi"/>
        </w:rPr>
        <w:t>mi prawidłowe</w:t>
      </w:r>
      <w:ins w:id="221" w:author="Autor">
        <w:r>
          <w:rPr>
            <w:rFonts w:asciiTheme="minorHAnsi" w:hAnsiTheme="minorHAnsi" w:cstheme="minorHAnsi"/>
          </w:rPr>
          <w:t>go zarządzania</w:t>
        </w:r>
      </w:ins>
      <w:del w:id="222" w:author="Autor">
        <w:r w:rsidRPr="00A319BC" w:rsidDel="003D62FE">
          <w:rPr>
            <w:rFonts w:asciiTheme="minorHAnsi" w:hAnsiTheme="minorHAnsi" w:cstheme="minorHAnsi"/>
          </w:rPr>
          <w:delText>j gospodarki</w:delText>
        </w:r>
      </w:del>
      <w:r>
        <w:rPr>
          <w:rFonts w:asciiTheme="minorHAnsi" w:hAnsiTheme="minorHAnsi" w:cstheme="minorHAnsi"/>
        </w:rPr>
        <w:t xml:space="preserve"> </w:t>
      </w:r>
      <w:ins w:id="223" w:author="Autor">
        <w:r>
          <w:rPr>
            <w:rFonts w:asciiTheme="minorHAnsi" w:hAnsiTheme="minorHAnsi" w:cstheme="minorHAnsi"/>
          </w:rPr>
          <w:t>i</w:t>
        </w:r>
      </w:ins>
      <w:del w:id="224" w:author="Autor">
        <w:r w:rsidDel="003D62FE">
          <w:rPr>
            <w:rFonts w:asciiTheme="minorHAnsi" w:hAnsiTheme="minorHAnsi" w:cstheme="minorHAnsi"/>
          </w:rPr>
          <w:delText>oraz</w:delText>
        </w:r>
      </w:del>
      <w:r>
        <w:rPr>
          <w:rFonts w:asciiTheme="minorHAnsi" w:hAnsiTheme="minorHAnsi" w:cstheme="minorHAnsi"/>
        </w:rPr>
        <w:t xml:space="preserve"> Umową,</w:t>
      </w:r>
    </w:p>
    <w:p w14:paraId="77A861C7" w14:textId="77777777" w:rsidR="008921D2" w:rsidRPr="00A319BC" w:rsidRDefault="008921D2" w:rsidP="008921D2">
      <w:pPr>
        <w:pStyle w:val="Akapitzlist"/>
        <w:numPr>
          <w:ilvl w:val="1"/>
          <w:numId w:val="3"/>
        </w:numPr>
        <w:spacing w:before="60" w:after="60" w:line="276" w:lineRule="auto"/>
        <w:ind w:left="851" w:hanging="425"/>
        <w:jc w:val="both"/>
        <w:rPr>
          <w:rFonts w:asciiTheme="minorHAnsi" w:hAnsiTheme="minorHAnsi" w:cstheme="minorHAnsi"/>
        </w:rPr>
      </w:pPr>
      <w:r w:rsidRPr="00A319BC">
        <w:rPr>
          <w:rFonts w:asciiTheme="minorHAnsi" w:hAnsiTheme="minorHAnsi" w:cstheme="minorHAnsi"/>
        </w:rPr>
        <w:t>wszelkie informacje i oświadczenia złożone przy zawarciu Umowy są prawdziwe, kompletne i rzetelne, w szczególności, w sposób obiektywny oraz prawidłowy przedstawiają jego sytuację finansową;</w:t>
      </w:r>
    </w:p>
    <w:p w14:paraId="11BC1472" w14:textId="77777777" w:rsidR="008921D2" w:rsidRPr="00A319BC" w:rsidRDefault="008921D2" w:rsidP="008921D2">
      <w:pPr>
        <w:pStyle w:val="Akapitzlist"/>
        <w:numPr>
          <w:ilvl w:val="1"/>
          <w:numId w:val="3"/>
        </w:numPr>
        <w:spacing w:before="60" w:after="60" w:line="276" w:lineRule="auto"/>
        <w:ind w:left="851" w:hanging="425"/>
        <w:jc w:val="both"/>
        <w:rPr>
          <w:rFonts w:asciiTheme="minorHAnsi" w:hAnsiTheme="minorHAnsi" w:cstheme="minorHAnsi"/>
        </w:rPr>
      </w:pPr>
      <w:r w:rsidRPr="00A319BC">
        <w:rPr>
          <w:rFonts w:asciiTheme="minorHAnsi" w:hAnsiTheme="minorHAnsi" w:cstheme="minorHAnsi"/>
        </w:rPr>
        <w:t>z chwilą zawarcia i wejścia w życie Umowy nie będą zachodziły inne okoliczności, które mogą przeszkodzić prawidłowemu i terminowemu wykonaniu Umowy;</w:t>
      </w:r>
    </w:p>
    <w:p w14:paraId="77690458" w14:textId="77777777" w:rsidR="008921D2" w:rsidRPr="00A319BC" w:rsidRDefault="008921D2" w:rsidP="008921D2">
      <w:pPr>
        <w:pStyle w:val="Akapitzlist"/>
        <w:numPr>
          <w:ilvl w:val="1"/>
          <w:numId w:val="3"/>
        </w:numPr>
        <w:spacing w:before="60" w:after="60" w:line="276" w:lineRule="auto"/>
        <w:ind w:left="851" w:hanging="425"/>
        <w:jc w:val="both"/>
        <w:rPr>
          <w:rFonts w:asciiTheme="minorHAnsi" w:hAnsiTheme="minorHAnsi" w:cstheme="minorHAnsi"/>
        </w:rPr>
      </w:pPr>
      <w:r w:rsidRPr="00A319BC">
        <w:rPr>
          <w:rFonts w:asciiTheme="minorHAnsi" w:hAnsiTheme="minorHAnsi" w:cstheme="minorHAnsi"/>
        </w:rPr>
        <w:t>postanowienia Umowy nie pozostają w sprzeczności z jakąkolwiek inną umową, której jest stroną i nie prowadzą do niewykonania lub nienależytego wykonania postanowień takiej umowy;</w:t>
      </w:r>
    </w:p>
    <w:p w14:paraId="12D8A73F" w14:textId="77777777" w:rsidR="008921D2" w:rsidRPr="00A319BC" w:rsidRDefault="008921D2" w:rsidP="008921D2">
      <w:pPr>
        <w:pStyle w:val="Akapitzlist"/>
        <w:numPr>
          <w:ilvl w:val="1"/>
          <w:numId w:val="3"/>
        </w:numPr>
        <w:spacing w:before="60" w:after="60" w:line="276" w:lineRule="auto"/>
        <w:ind w:left="851" w:hanging="425"/>
        <w:jc w:val="both"/>
        <w:rPr>
          <w:rFonts w:asciiTheme="minorHAnsi" w:hAnsiTheme="minorHAnsi" w:cstheme="minorHAnsi"/>
        </w:rPr>
      </w:pPr>
      <w:r w:rsidRPr="00A319BC">
        <w:rPr>
          <w:rFonts w:asciiTheme="minorHAnsi" w:hAnsiTheme="minorHAnsi" w:cstheme="minorHAnsi"/>
        </w:rPr>
        <w:t>zostały pozyskane zgody jego organów korporacyjnych oraz wszelkie inne wymagane zgody – jeżeli dotyczy;</w:t>
      </w:r>
    </w:p>
    <w:p w14:paraId="1C94D85B" w14:textId="77777777" w:rsidR="008921D2" w:rsidRPr="00A319BC" w:rsidRDefault="008921D2" w:rsidP="008921D2">
      <w:pPr>
        <w:pStyle w:val="Akapitzlist"/>
        <w:numPr>
          <w:ilvl w:val="1"/>
          <w:numId w:val="3"/>
        </w:numPr>
        <w:spacing w:before="60" w:after="60" w:line="276" w:lineRule="auto"/>
        <w:ind w:left="851" w:hanging="425"/>
        <w:jc w:val="both"/>
        <w:rPr>
          <w:rFonts w:asciiTheme="minorHAnsi" w:hAnsiTheme="minorHAnsi" w:cstheme="minorHAnsi"/>
          <w:lang w:eastAsia="pl-PL"/>
        </w:rPr>
      </w:pPr>
      <w:r w:rsidRPr="00A319BC">
        <w:rPr>
          <w:rFonts w:asciiTheme="minorHAnsi" w:hAnsiTheme="minorHAnsi" w:cstheme="minorHAnsi"/>
        </w:rPr>
        <w:t>wyraża zgodę na przeprowadzenie kontroli oraz podda się kontrolom wskazanym w Umowie oraz umożliwi NCBR weryfikację prowadzonych na Nieruchomości</w:t>
      </w:r>
      <w:r>
        <w:rPr>
          <w:rFonts w:asciiTheme="minorHAnsi" w:hAnsiTheme="minorHAnsi" w:cstheme="minorHAnsi"/>
        </w:rPr>
        <w:t xml:space="preserve"> 1 oraz Nieruchomości 2 </w:t>
      </w:r>
      <w:r w:rsidRPr="00A319BC">
        <w:rPr>
          <w:rFonts w:asciiTheme="minorHAnsi" w:hAnsiTheme="minorHAnsi" w:cstheme="minorHAnsi"/>
        </w:rPr>
        <w:t>prac, a także wgląd w posiadane przez Partnera dokumenty dot. procesu inwestycyjnego</w:t>
      </w:r>
      <w:r>
        <w:rPr>
          <w:rFonts w:asciiTheme="minorHAnsi" w:hAnsiTheme="minorHAnsi" w:cstheme="minorHAnsi"/>
        </w:rPr>
        <w:t xml:space="preserve"> oraz upoważnia NCBR do uzyskiwania wglądu do dokumentów posiadanych w tym zakresie przez Uczestników PCP</w:t>
      </w:r>
      <w:r w:rsidRPr="00A319BC">
        <w:rPr>
          <w:rFonts w:asciiTheme="minorHAnsi" w:hAnsiTheme="minorHAnsi" w:cstheme="minorHAnsi"/>
        </w:rPr>
        <w:t>,</w:t>
      </w:r>
    </w:p>
    <w:p w14:paraId="153CE4F1" w14:textId="77777777" w:rsidR="008921D2" w:rsidRPr="00A319BC" w:rsidRDefault="008921D2" w:rsidP="008921D2">
      <w:pPr>
        <w:pStyle w:val="Akapitzlist"/>
        <w:numPr>
          <w:ilvl w:val="1"/>
          <w:numId w:val="3"/>
        </w:numPr>
        <w:spacing w:before="60" w:after="60" w:line="276" w:lineRule="auto"/>
        <w:ind w:left="851" w:hanging="425"/>
        <w:jc w:val="both"/>
        <w:rPr>
          <w:rFonts w:asciiTheme="minorHAnsi" w:hAnsiTheme="minorHAnsi" w:cstheme="minorHAnsi"/>
        </w:rPr>
      </w:pPr>
      <w:r w:rsidRPr="00A319BC">
        <w:rPr>
          <w:rFonts w:asciiTheme="minorHAnsi" w:hAnsiTheme="minorHAnsi" w:cstheme="minorHAnsi"/>
        </w:rPr>
        <w:t>wszelkie oświadczenia Partnera złożone we wniosku dotyczącym Ogłoszenia oraz w związku z przeprowadzeniem postępowania w zakresie Ogłoszenia są prawdziwe oraz potwierdza ich prawdziwość także na moment zawarcia Umowy oraz czas jej realizacji;</w:t>
      </w:r>
    </w:p>
    <w:p w14:paraId="5C27A8C6" w14:textId="6FF875B7" w:rsidR="008921D2" w:rsidRDefault="008921D2" w:rsidP="008921D2">
      <w:pPr>
        <w:pStyle w:val="Akapitzlist"/>
        <w:numPr>
          <w:ilvl w:val="1"/>
          <w:numId w:val="3"/>
        </w:numPr>
        <w:spacing w:before="60" w:after="60" w:line="276" w:lineRule="auto"/>
        <w:ind w:left="851" w:hanging="425"/>
        <w:jc w:val="both"/>
        <w:rPr>
          <w:ins w:id="225" w:author="Autor"/>
          <w:rFonts w:asciiTheme="minorHAnsi" w:hAnsiTheme="minorHAnsi" w:cstheme="minorHAnsi"/>
        </w:rPr>
      </w:pPr>
      <w:r w:rsidRPr="00A319BC">
        <w:rPr>
          <w:rFonts w:asciiTheme="minorHAnsi" w:hAnsiTheme="minorHAnsi" w:cstheme="minorHAnsi"/>
        </w:rPr>
        <w:t>Partner zapewni pełną poufność czynności wykonywanych w ramach realizacji Umowy, przynajmniej w takim stopniu, by uniemożliwić niedozwolone ujawnienie Informacji Poufnych Uczestników PCP.</w:t>
      </w:r>
    </w:p>
    <w:p w14:paraId="29C8D568" w14:textId="372108E6" w:rsidR="00215BB9" w:rsidRPr="00F34CB3" w:rsidRDefault="00215BB9" w:rsidP="007C0AAD">
      <w:pPr>
        <w:pStyle w:val="Akapitzlist"/>
        <w:numPr>
          <w:ilvl w:val="0"/>
          <w:numId w:val="3"/>
        </w:numPr>
        <w:spacing w:before="60" w:after="60" w:line="276" w:lineRule="auto"/>
        <w:jc w:val="both"/>
        <w:rPr>
          <w:ins w:id="226" w:author="Autor"/>
          <w:rFonts w:asciiTheme="minorHAnsi" w:hAnsiTheme="minorHAnsi" w:cstheme="minorHAnsi"/>
        </w:rPr>
      </w:pPr>
      <w:bookmarkStart w:id="227" w:name="_Hlk80139868"/>
      <w:ins w:id="228" w:author="Autor">
        <w:r>
          <w:rPr>
            <w:rFonts w:asciiTheme="minorHAnsi" w:hAnsiTheme="minorHAnsi" w:cstheme="minorHAnsi"/>
          </w:rPr>
          <w:t xml:space="preserve">W </w:t>
        </w:r>
        <w:r w:rsidRPr="007C0AAD">
          <w:rPr>
            <w:rFonts w:asciiTheme="minorHAnsi" w:hAnsiTheme="minorHAnsi" w:cstheme="minorHAnsi"/>
          </w:rPr>
          <w:t xml:space="preserve">celu usunięcia wątpliwości Strony wskazują, </w:t>
        </w:r>
        <w:r w:rsidRPr="00F34CB3">
          <w:rPr>
            <w:rFonts w:asciiTheme="minorHAnsi" w:hAnsiTheme="minorHAnsi" w:cstheme="minorHAnsi"/>
          </w:rPr>
          <w:t xml:space="preserve">że Partner </w:t>
        </w:r>
        <w:r w:rsidR="007C0AAD" w:rsidRPr="00F34CB3">
          <w:rPr>
            <w:rFonts w:asciiTheme="minorHAnsi" w:hAnsiTheme="minorHAnsi" w:cstheme="minorHAnsi"/>
            <w:i/>
            <w:iCs/>
          </w:rPr>
          <w:t xml:space="preserve">lub – jeśli Partner jest dzierżawcą Nieruchomości – właściciel nieruchomości* </w:t>
        </w:r>
        <w:r w:rsidRPr="00F34CB3">
          <w:rPr>
            <w:rFonts w:asciiTheme="minorHAnsi" w:hAnsiTheme="minorHAnsi" w:cstheme="minorHAnsi"/>
          </w:rPr>
          <w:t>może swobodnie korzystać z części Nieruchomości 1 lub Nieruchomości 2 nie przeznaczonych na realizację współpracy, o ile nie wpływa to niekorzystnie na realizację jego zobowiązań opisanych Umową.</w:t>
        </w:r>
      </w:ins>
    </w:p>
    <w:p w14:paraId="01211F5A" w14:textId="58680A71" w:rsidR="00C64EE4" w:rsidRPr="00F34CB3" w:rsidRDefault="009079BE" w:rsidP="004E703E">
      <w:pPr>
        <w:pStyle w:val="Akapitzlist"/>
        <w:numPr>
          <w:ilvl w:val="0"/>
          <w:numId w:val="3"/>
        </w:numPr>
        <w:spacing w:before="60" w:after="60" w:line="276" w:lineRule="auto"/>
        <w:jc w:val="both"/>
        <w:rPr>
          <w:ins w:id="229" w:author="Autor"/>
          <w:rFonts w:asciiTheme="minorHAnsi" w:hAnsiTheme="minorHAnsi" w:cstheme="minorHAnsi"/>
          <w:i/>
          <w:iCs/>
          <w:rPrChange w:id="230" w:author="Autor">
            <w:rPr>
              <w:ins w:id="231" w:author="Autor"/>
              <w:rFonts w:asciiTheme="minorHAnsi" w:hAnsiTheme="minorHAnsi" w:cstheme="minorHAnsi"/>
              <w:i/>
              <w:iCs/>
            </w:rPr>
          </w:rPrChange>
        </w:rPr>
      </w:pPr>
      <w:ins w:id="232" w:author="Autor">
        <w:r w:rsidRPr="00F34CB3">
          <w:rPr>
            <w:rFonts w:asciiTheme="minorHAnsi" w:hAnsiTheme="minorHAnsi" w:cstheme="minorHAnsi"/>
            <w:i/>
            <w:iCs/>
          </w:rPr>
          <w:t>W przypadku, gdy Partner dysponuje Nieruchomością 1 lub Nieruchomością 2 na podstawie umowy dzierżawy</w:t>
        </w:r>
        <w:r w:rsidR="00A746FA" w:rsidRPr="00F34CB3">
          <w:rPr>
            <w:rFonts w:asciiTheme="minorHAnsi" w:hAnsiTheme="minorHAnsi" w:cstheme="minorHAnsi"/>
            <w:i/>
            <w:iCs/>
          </w:rPr>
          <w:t xml:space="preserve"> i nie doręczył jej NCBR wraz z Ofertą</w:t>
        </w:r>
        <w:r w:rsidRPr="00F34CB3">
          <w:rPr>
            <w:rFonts w:asciiTheme="minorHAnsi" w:hAnsiTheme="minorHAnsi" w:cstheme="minorHAnsi"/>
            <w:i/>
            <w:iCs/>
          </w:rPr>
          <w:t>, n</w:t>
        </w:r>
        <w:r w:rsidR="00C64EE4" w:rsidRPr="00F34CB3">
          <w:rPr>
            <w:rFonts w:asciiTheme="minorHAnsi" w:hAnsiTheme="minorHAnsi" w:cstheme="minorHAnsi"/>
            <w:i/>
            <w:iCs/>
          </w:rPr>
          <w:t>iezależnie od innych postanowień</w:t>
        </w:r>
        <w:r w:rsidR="00C64EE4" w:rsidRPr="00F34CB3">
          <w:rPr>
            <w:rFonts w:asciiTheme="minorHAnsi" w:hAnsiTheme="minorHAnsi" w:cstheme="minorHAnsi"/>
            <w:i/>
            <w:iCs/>
            <w:rPrChange w:id="233" w:author="Autor">
              <w:rPr>
                <w:rFonts w:asciiTheme="minorHAnsi" w:hAnsiTheme="minorHAnsi" w:cstheme="minorHAnsi"/>
                <w:i/>
                <w:iCs/>
              </w:rPr>
            </w:rPrChange>
          </w:rPr>
          <w:t xml:space="preserve"> Umowy</w:t>
        </w:r>
        <w:r w:rsidRPr="00F34CB3">
          <w:rPr>
            <w:rFonts w:asciiTheme="minorHAnsi" w:hAnsiTheme="minorHAnsi" w:cstheme="minorHAnsi"/>
            <w:i/>
            <w:iCs/>
            <w:rPrChange w:id="234" w:author="Autor">
              <w:rPr>
                <w:rFonts w:asciiTheme="minorHAnsi" w:hAnsiTheme="minorHAnsi" w:cstheme="minorHAnsi"/>
                <w:i/>
                <w:iCs/>
              </w:rPr>
            </w:rPrChange>
          </w:rPr>
          <w:t>,</w:t>
        </w:r>
        <w:r w:rsidR="00C64EE4" w:rsidRPr="00F34CB3">
          <w:rPr>
            <w:rFonts w:asciiTheme="minorHAnsi" w:hAnsiTheme="minorHAnsi" w:cstheme="minorHAnsi"/>
            <w:i/>
            <w:iCs/>
            <w:rPrChange w:id="235" w:author="Autor">
              <w:rPr>
                <w:rFonts w:asciiTheme="minorHAnsi" w:hAnsiTheme="minorHAnsi" w:cstheme="minorHAnsi"/>
                <w:i/>
                <w:iCs/>
              </w:rPr>
            </w:rPrChange>
          </w:rPr>
          <w:t xml:space="preserve"> Partner zobowiązuje się udostępnić NCBR umowę dzierżawy </w:t>
        </w:r>
        <w:r w:rsidRPr="00F34CB3">
          <w:rPr>
            <w:rFonts w:asciiTheme="minorHAnsi" w:hAnsiTheme="minorHAnsi" w:cstheme="minorHAnsi"/>
            <w:i/>
            <w:iCs/>
            <w:rPrChange w:id="236" w:author="Autor">
              <w:rPr>
                <w:rFonts w:asciiTheme="minorHAnsi" w:hAnsiTheme="minorHAnsi" w:cstheme="minorHAnsi"/>
                <w:i/>
                <w:iCs/>
              </w:rPr>
            </w:rPrChange>
          </w:rPr>
          <w:t xml:space="preserve">z właścicielem nieruchomości spełniającą wymogi wskazane </w:t>
        </w:r>
        <w:r w:rsidR="00C64EE4" w:rsidRPr="00F34CB3">
          <w:rPr>
            <w:rFonts w:asciiTheme="minorHAnsi" w:hAnsiTheme="minorHAnsi" w:cstheme="minorHAnsi"/>
            <w:i/>
            <w:iCs/>
            <w:rPrChange w:id="237" w:author="Autor">
              <w:rPr>
                <w:rFonts w:asciiTheme="minorHAnsi" w:hAnsiTheme="minorHAnsi" w:cstheme="minorHAnsi"/>
                <w:i/>
                <w:iCs/>
              </w:rPr>
            </w:rPrChange>
          </w:rPr>
          <w:t xml:space="preserve">w ART. 6 §2 pkt 1 lit. g lub pkt </w:t>
        </w:r>
        <w:r w:rsidR="00C64EE4" w:rsidRPr="00F34CB3">
          <w:rPr>
            <w:rFonts w:asciiTheme="minorHAnsi" w:hAnsiTheme="minorHAnsi" w:cstheme="minorHAnsi"/>
            <w:i/>
            <w:iCs/>
            <w:rPrChange w:id="238" w:author="Autor">
              <w:rPr>
                <w:rFonts w:asciiTheme="minorHAnsi" w:hAnsiTheme="minorHAnsi" w:cstheme="minorHAnsi"/>
                <w:i/>
                <w:iCs/>
              </w:rPr>
            </w:rPrChange>
          </w:rPr>
          <w:lastRenderedPageBreak/>
          <w:t>2 lit. g</w:t>
        </w:r>
        <w:r w:rsidRPr="00F34CB3">
          <w:rPr>
            <w:rFonts w:asciiTheme="minorHAnsi" w:hAnsiTheme="minorHAnsi" w:cstheme="minorHAnsi"/>
            <w:i/>
            <w:iCs/>
            <w:rPrChange w:id="239" w:author="Autor">
              <w:rPr>
                <w:rFonts w:asciiTheme="minorHAnsi" w:hAnsiTheme="minorHAnsi" w:cstheme="minorHAnsi"/>
                <w:i/>
                <w:iCs/>
              </w:rPr>
            </w:rPrChange>
          </w:rPr>
          <w:t>,</w:t>
        </w:r>
        <w:r w:rsidR="00C64EE4" w:rsidRPr="00F34CB3">
          <w:rPr>
            <w:rFonts w:asciiTheme="minorHAnsi" w:hAnsiTheme="minorHAnsi" w:cstheme="minorHAnsi"/>
            <w:i/>
            <w:iCs/>
            <w:rPrChange w:id="240" w:author="Autor">
              <w:rPr>
                <w:rFonts w:asciiTheme="minorHAnsi" w:hAnsiTheme="minorHAnsi" w:cstheme="minorHAnsi"/>
                <w:i/>
                <w:iCs/>
              </w:rPr>
            </w:rPrChange>
          </w:rPr>
          <w:t xml:space="preserve"> nie później niż do dnia 1</w:t>
        </w:r>
        <w:r w:rsidRPr="00F34CB3">
          <w:rPr>
            <w:rFonts w:asciiTheme="minorHAnsi" w:hAnsiTheme="minorHAnsi" w:cstheme="minorHAnsi"/>
            <w:i/>
            <w:iCs/>
            <w:rPrChange w:id="241" w:author="Autor">
              <w:rPr>
                <w:rFonts w:asciiTheme="minorHAnsi" w:hAnsiTheme="minorHAnsi" w:cstheme="minorHAnsi"/>
                <w:i/>
                <w:iCs/>
              </w:rPr>
            </w:rPrChange>
          </w:rPr>
          <w:t>1</w:t>
        </w:r>
        <w:r w:rsidR="00C64EE4" w:rsidRPr="00F34CB3">
          <w:rPr>
            <w:rFonts w:asciiTheme="minorHAnsi" w:hAnsiTheme="minorHAnsi" w:cstheme="minorHAnsi"/>
            <w:i/>
            <w:iCs/>
            <w:rPrChange w:id="242" w:author="Autor">
              <w:rPr>
                <w:rFonts w:asciiTheme="minorHAnsi" w:hAnsiTheme="minorHAnsi" w:cstheme="minorHAnsi"/>
                <w:i/>
                <w:iCs/>
              </w:rPr>
            </w:rPrChange>
          </w:rPr>
          <w:t xml:space="preserve"> października 2021 r. W razie naruszenia </w:t>
        </w:r>
        <w:r w:rsidRPr="00F34CB3">
          <w:rPr>
            <w:rFonts w:asciiTheme="minorHAnsi" w:hAnsiTheme="minorHAnsi" w:cstheme="minorHAnsi"/>
            <w:i/>
            <w:iCs/>
            <w:rPrChange w:id="243" w:author="Autor">
              <w:rPr>
                <w:rFonts w:asciiTheme="minorHAnsi" w:hAnsiTheme="minorHAnsi" w:cstheme="minorHAnsi"/>
                <w:i/>
                <w:iCs/>
              </w:rPr>
            </w:rPrChange>
          </w:rPr>
          <w:t>wskazanego zobowiązania NCBR jest uprawniony do:</w:t>
        </w:r>
      </w:ins>
    </w:p>
    <w:p w14:paraId="37C94D92" w14:textId="42562A47" w:rsidR="009079BE" w:rsidRPr="00F34CB3" w:rsidRDefault="009079BE" w:rsidP="009079BE">
      <w:pPr>
        <w:pStyle w:val="Akapitzlist"/>
        <w:numPr>
          <w:ilvl w:val="1"/>
          <w:numId w:val="3"/>
        </w:numPr>
        <w:spacing w:before="60" w:after="60" w:line="276" w:lineRule="auto"/>
        <w:jc w:val="both"/>
        <w:rPr>
          <w:ins w:id="244" w:author="Autor"/>
          <w:rFonts w:asciiTheme="minorHAnsi" w:hAnsiTheme="minorHAnsi" w:cstheme="minorHAnsi"/>
          <w:i/>
          <w:iCs/>
          <w:rPrChange w:id="245" w:author="Autor">
            <w:rPr>
              <w:ins w:id="246" w:author="Autor"/>
              <w:rFonts w:asciiTheme="minorHAnsi" w:hAnsiTheme="minorHAnsi" w:cstheme="minorHAnsi"/>
              <w:i/>
              <w:iCs/>
            </w:rPr>
          </w:rPrChange>
        </w:rPr>
      </w:pPr>
      <w:ins w:id="247" w:author="Autor">
        <w:r w:rsidRPr="00F34CB3">
          <w:rPr>
            <w:rFonts w:asciiTheme="minorHAnsi" w:hAnsiTheme="minorHAnsi" w:cstheme="minorHAnsi"/>
            <w:i/>
            <w:iCs/>
            <w:rPrChange w:id="248" w:author="Autor">
              <w:rPr>
                <w:rFonts w:asciiTheme="minorHAnsi" w:hAnsiTheme="minorHAnsi" w:cstheme="minorHAnsi"/>
                <w:i/>
                <w:iCs/>
              </w:rPr>
            </w:rPrChange>
          </w:rPr>
          <w:t>wypowiedzenia Umowy ze skutkiem natychmiastowym,</w:t>
        </w:r>
      </w:ins>
    </w:p>
    <w:p w14:paraId="7DC2E6F1" w14:textId="2BAE9B49" w:rsidR="009079BE" w:rsidRPr="00F34CB3" w:rsidRDefault="009079BE" w:rsidP="00C95059">
      <w:pPr>
        <w:pStyle w:val="Akapitzlist"/>
        <w:numPr>
          <w:ilvl w:val="1"/>
          <w:numId w:val="3"/>
        </w:numPr>
        <w:spacing w:before="60" w:after="60" w:line="276" w:lineRule="auto"/>
        <w:jc w:val="both"/>
        <w:rPr>
          <w:rFonts w:asciiTheme="minorHAnsi" w:hAnsiTheme="minorHAnsi" w:cstheme="minorHAnsi"/>
          <w:i/>
          <w:iCs/>
        </w:rPr>
      </w:pPr>
      <w:ins w:id="249" w:author="Autor">
        <w:r w:rsidRPr="00F34CB3">
          <w:rPr>
            <w:rFonts w:asciiTheme="minorHAnsi" w:hAnsiTheme="minorHAnsi" w:cstheme="minorHAnsi"/>
            <w:i/>
            <w:iCs/>
            <w:rPrChange w:id="250" w:author="Autor">
              <w:rPr>
                <w:rFonts w:asciiTheme="minorHAnsi" w:hAnsiTheme="minorHAnsi" w:cstheme="minorHAnsi"/>
                <w:i/>
                <w:iCs/>
              </w:rPr>
            </w:rPrChange>
          </w:rPr>
          <w:t xml:space="preserve">żądania od Partnera zapłaty kary </w:t>
        </w:r>
        <w:r w:rsidR="00C95059" w:rsidRPr="00F34CB3">
          <w:rPr>
            <w:rFonts w:asciiTheme="minorHAnsi" w:hAnsiTheme="minorHAnsi" w:cstheme="minorHAnsi"/>
            <w:i/>
            <w:iCs/>
            <w:rPrChange w:id="251" w:author="Autor">
              <w:rPr>
                <w:rFonts w:asciiTheme="minorHAnsi" w:hAnsiTheme="minorHAnsi" w:cstheme="minorHAnsi"/>
                <w:i/>
                <w:iCs/>
              </w:rPr>
            </w:rPrChange>
          </w:rPr>
          <w:t xml:space="preserve">umownej w wysokości </w:t>
        </w:r>
        <w:r w:rsidR="007C0AAD" w:rsidRPr="00F34CB3">
          <w:rPr>
            <w:rFonts w:asciiTheme="minorHAnsi" w:hAnsiTheme="minorHAnsi" w:cstheme="minorHAnsi"/>
            <w:i/>
            <w:iCs/>
          </w:rPr>
          <w:t>200</w:t>
        </w:r>
        <w:r w:rsidR="00C95059" w:rsidRPr="00F34CB3">
          <w:rPr>
            <w:rFonts w:asciiTheme="minorHAnsi" w:hAnsiTheme="minorHAnsi" w:cstheme="minorHAnsi"/>
            <w:i/>
            <w:iCs/>
          </w:rPr>
          <w:t> 000 (</w:t>
        </w:r>
        <w:r w:rsidR="007C0AAD" w:rsidRPr="00F34CB3">
          <w:rPr>
            <w:rFonts w:asciiTheme="minorHAnsi" w:hAnsiTheme="minorHAnsi" w:cstheme="minorHAnsi"/>
            <w:i/>
            <w:iCs/>
          </w:rPr>
          <w:t xml:space="preserve">dwieście </w:t>
        </w:r>
        <w:r w:rsidR="00C95059" w:rsidRPr="00F34CB3">
          <w:rPr>
            <w:rFonts w:asciiTheme="minorHAnsi" w:hAnsiTheme="minorHAnsi" w:cstheme="minorHAnsi"/>
            <w:i/>
            <w:iCs/>
          </w:rPr>
          <w:t>tysięcy złotych) płatnej w terminie 7 dni od otrzymania żądania NCBR z zastrzeżeniem, że NCBR może dochodzić na zasadach ogólnych odszkodowania przenoszącego wartość zastrzeżonej kary umownej na zasadach ogólnych.</w:t>
        </w:r>
        <w:r w:rsidR="00A746FA" w:rsidRPr="00F34CB3">
          <w:rPr>
            <w:rFonts w:asciiTheme="minorHAnsi" w:hAnsiTheme="minorHAnsi" w:cstheme="minorHAnsi"/>
            <w:i/>
            <w:iCs/>
          </w:rPr>
          <w:t>*</w:t>
        </w:r>
      </w:ins>
    </w:p>
    <w:bookmarkEnd w:id="227"/>
    <w:p w14:paraId="788288BF" w14:textId="77777777" w:rsidR="008921D2" w:rsidRPr="00A319BC" w:rsidRDefault="008921D2" w:rsidP="008921D2">
      <w:pPr>
        <w:pStyle w:val="Akapitzlist"/>
        <w:spacing w:before="60" w:after="60" w:line="276" w:lineRule="auto"/>
        <w:ind w:left="851"/>
        <w:jc w:val="both"/>
        <w:rPr>
          <w:rFonts w:asciiTheme="minorHAnsi" w:hAnsiTheme="minorHAnsi" w:cstheme="minorHAnsi"/>
        </w:rPr>
      </w:pPr>
    </w:p>
    <w:p w14:paraId="42C4F8E7" w14:textId="77777777" w:rsidR="008921D2" w:rsidRPr="00A319BC" w:rsidRDefault="008921D2" w:rsidP="008921D2">
      <w:pPr>
        <w:pStyle w:val="Nagwek1"/>
        <w:numPr>
          <w:ilvl w:val="0"/>
          <w:numId w:val="1"/>
        </w:numPr>
        <w:spacing w:before="60" w:after="60" w:line="276" w:lineRule="auto"/>
        <w:contextualSpacing/>
        <w:rPr>
          <w:rFonts w:asciiTheme="minorHAnsi" w:hAnsiTheme="minorHAnsi" w:cstheme="minorHAnsi"/>
          <w:sz w:val="22"/>
          <w:szCs w:val="22"/>
        </w:rPr>
      </w:pPr>
      <w:bookmarkStart w:id="252" w:name="_Ref55548014"/>
      <w:bookmarkStart w:id="253" w:name="_Toc76392367"/>
      <w:r w:rsidRPr="00A319BC">
        <w:rPr>
          <w:rFonts w:asciiTheme="minorHAnsi" w:hAnsiTheme="minorHAnsi" w:cstheme="minorHAnsi"/>
          <w:sz w:val="22"/>
          <w:szCs w:val="22"/>
        </w:rPr>
        <w:t>PRZYGOTOWANIE PRZEDSIĘWZIĘCIA</w:t>
      </w:r>
      <w:bookmarkEnd w:id="252"/>
      <w:bookmarkEnd w:id="253"/>
    </w:p>
    <w:p w14:paraId="198D96F4" w14:textId="77777777" w:rsidR="008921D2" w:rsidRPr="00A319BC" w:rsidRDefault="008921D2" w:rsidP="008921D2">
      <w:pPr>
        <w:spacing w:before="60" w:after="60" w:line="276" w:lineRule="auto"/>
        <w:contextualSpacing/>
        <w:rPr>
          <w:rFonts w:cstheme="minorHAnsi"/>
        </w:rPr>
      </w:pPr>
    </w:p>
    <w:p w14:paraId="67E4CABB"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254" w:name="_Ref479927963"/>
      <w:bookmarkStart w:id="255" w:name="_Toc504994942"/>
      <w:bookmarkStart w:id="256" w:name="_Toc511371190"/>
      <w:bookmarkStart w:id="257" w:name="_Toc76392368"/>
      <w:r w:rsidRPr="00A319BC">
        <w:rPr>
          <w:rFonts w:asciiTheme="minorHAnsi" w:hAnsiTheme="minorHAnsi" w:cstheme="minorHAnsi"/>
          <w:sz w:val="22"/>
          <w:szCs w:val="22"/>
        </w:rPr>
        <w:t>[WYMOGI DOTYCZĄCE NIERUCHOMOŚCI]</w:t>
      </w:r>
      <w:bookmarkEnd w:id="254"/>
      <w:bookmarkEnd w:id="255"/>
      <w:bookmarkEnd w:id="256"/>
      <w:bookmarkEnd w:id="257"/>
    </w:p>
    <w:p w14:paraId="4F425BB2" w14:textId="77777777" w:rsidR="008921D2" w:rsidRPr="00A319BC" w:rsidRDefault="008921D2" w:rsidP="008921D2">
      <w:pPr>
        <w:pStyle w:val="Akapitzlist"/>
        <w:numPr>
          <w:ilvl w:val="0"/>
          <w:numId w:val="7"/>
        </w:numPr>
        <w:spacing w:before="60" w:after="60" w:line="276" w:lineRule="auto"/>
        <w:ind w:left="426" w:hanging="426"/>
        <w:jc w:val="both"/>
        <w:rPr>
          <w:rFonts w:asciiTheme="minorHAnsi" w:hAnsiTheme="minorHAnsi" w:cstheme="minorHAnsi"/>
        </w:rPr>
      </w:pPr>
      <w:bookmarkStart w:id="258" w:name="_Ref54880368"/>
      <w:r w:rsidRPr="00A319BC">
        <w:rPr>
          <w:rFonts w:asciiTheme="minorHAnsi" w:hAnsiTheme="minorHAnsi" w:cstheme="minorHAnsi"/>
        </w:rPr>
        <w:t xml:space="preserve">Partner zobowiązuje się na potrzeby etapu I </w:t>
      </w:r>
      <w:r>
        <w:rPr>
          <w:rFonts w:asciiTheme="minorHAnsi" w:hAnsiTheme="minorHAnsi" w:cstheme="minorHAnsi"/>
        </w:rPr>
        <w:t xml:space="preserve">Przedsięwzięcia </w:t>
      </w:r>
      <w:r w:rsidRPr="00A319BC">
        <w:rPr>
          <w:rFonts w:asciiTheme="minorHAnsi" w:hAnsiTheme="minorHAnsi" w:cstheme="minorHAnsi"/>
        </w:rPr>
        <w:t>PCP zapewnić Nieruchomość 1, w szczególności wyraża zgodę na stworzenie na niej przez</w:t>
      </w:r>
      <w:r>
        <w:rPr>
          <w:rFonts w:asciiTheme="minorHAnsi" w:hAnsiTheme="minorHAnsi" w:cstheme="minorHAnsi"/>
        </w:rPr>
        <w:t xml:space="preserve"> nie więcej niż </w:t>
      </w:r>
      <w:del w:id="259" w:author="Autor">
        <w:r w:rsidDel="007F698E">
          <w:rPr>
            <w:rFonts w:asciiTheme="minorHAnsi" w:hAnsiTheme="minorHAnsi" w:cstheme="minorHAnsi"/>
          </w:rPr>
          <w:delText>czterech</w:delText>
        </w:r>
        <w:r w:rsidRPr="00A319BC" w:rsidDel="007F698E">
          <w:rPr>
            <w:rFonts w:asciiTheme="minorHAnsi" w:hAnsiTheme="minorHAnsi" w:cstheme="minorHAnsi"/>
          </w:rPr>
          <w:delText xml:space="preserve"> </w:delText>
        </w:r>
      </w:del>
      <w:ins w:id="260" w:author="Autor">
        <w:r>
          <w:rPr>
            <w:rFonts w:asciiTheme="minorHAnsi" w:hAnsiTheme="minorHAnsi" w:cstheme="minorHAnsi"/>
          </w:rPr>
          <w:t>trzech</w:t>
        </w:r>
        <w:r w:rsidRPr="00A319BC">
          <w:rPr>
            <w:rFonts w:asciiTheme="minorHAnsi" w:hAnsiTheme="minorHAnsi" w:cstheme="minorHAnsi"/>
          </w:rPr>
          <w:t xml:space="preserve"> </w:t>
        </w:r>
      </w:ins>
      <w:r w:rsidRPr="00A319BC">
        <w:rPr>
          <w:rFonts w:asciiTheme="minorHAnsi" w:hAnsiTheme="minorHAnsi" w:cstheme="minorHAnsi"/>
        </w:rPr>
        <w:t xml:space="preserve">Uczestników PCP </w:t>
      </w:r>
      <w:r>
        <w:rPr>
          <w:rFonts w:asciiTheme="minorHAnsi" w:hAnsiTheme="minorHAnsi" w:cstheme="minorHAnsi"/>
        </w:rPr>
        <w:t xml:space="preserve">po dwie (nie więcej łącznie niż </w:t>
      </w:r>
      <w:del w:id="261" w:author="Autor">
        <w:r w:rsidDel="007F698E">
          <w:rPr>
            <w:rFonts w:asciiTheme="minorHAnsi" w:hAnsiTheme="minorHAnsi" w:cstheme="minorHAnsi"/>
          </w:rPr>
          <w:delText>osiem</w:delText>
        </w:r>
      </w:del>
      <w:ins w:id="262" w:author="Autor">
        <w:r>
          <w:rPr>
            <w:rFonts w:asciiTheme="minorHAnsi" w:hAnsiTheme="minorHAnsi" w:cstheme="minorHAnsi"/>
          </w:rPr>
          <w:t>sześć</w:t>
        </w:r>
      </w:ins>
      <w:r>
        <w:rPr>
          <w:rFonts w:asciiTheme="minorHAnsi" w:hAnsiTheme="minorHAnsi" w:cstheme="minorHAnsi"/>
        </w:rPr>
        <w:t xml:space="preserve">) </w:t>
      </w:r>
      <w:r w:rsidRPr="00A319BC">
        <w:rPr>
          <w:rFonts w:asciiTheme="minorHAnsi" w:hAnsiTheme="minorHAnsi" w:cstheme="minorHAnsi"/>
        </w:rPr>
        <w:t xml:space="preserve">Instalacji Ułamkowo-Technicznych Rozwiązania, oraz demontaż </w:t>
      </w:r>
      <w:bookmarkStart w:id="263" w:name="_Ref479981101"/>
      <w:bookmarkStart w:id="264" w:name="_Toc504994956"/>
      <w:bookmarkStart w:id="265" w:name="_Ref511380873"/>
      <w:bookmarkStart w:id="266" w:name="_Ref511381217"/>
      <w:bookmarkStart w:id="267" w:name="_Ref511633417"/>
      <w:bookmarkStart w:id="268" w:name="_Ref511829054"/>
      <w:bookmarkStart w:id="269" w:name="_Toc511371203"/>
      <w:bookmarkEnd w:id="258"/>
      <w:r>
        <w:rPr>
          <w:rFonts w:asciiTheme="minorHAnsi" w:hAnsiTheme="minorHAnsi" w:cstheme="minorHAnsi"/>
        </w:rPr>
        <w:t xml:space="preserve">po jednej powstałej </w:t>
      </w:r>
      <w:r w:rsidRPr="00A319BC">
        <w:rPr>
          <w:rFonts w:asciiTheme="minorHAnsi" w:hAnsiTheme="minorHAnsi" w:cstheme="minorHAnsi"/>
        </w:rPr>
        <w:t xml:space="preserve">Instalacji </w:t>
      </w:r>
      <w:r>
        <w:rPr>
          <w:rFonts w:asciiTheme="minorHAnsi" w:hAnsiTheme="minorHAnsi" w:cstheme="minorHAnsi"/>
        </w:rPr>
        <w:t xml:space="preserve">Ułamkowo-Technicznej przez każdego Uczestnika PCP, </w:t>
      </w:r>
      <w:r w:rsidRPr="00A319BC">
        <w:rPr>
          <w:rFonts w:asciiTheme="minorHAnsi" w:hAnsiTheme="minorHAnsi" w:cstheme="minorHAnsi"/>
        </w:rPr>
        <w:t>po zakończeniu testów w ramach etapu I</w:t>
      </w:r>
      <w:r>
        <w:rPr>
          <w:rFonts w:asciiTheme="minorHAnsi" w:hAnsiTheme="minorHAnsi" w:cstheme="minorHAnsi"/>
        </w:rPr>
        <w:t xml:space="preserve"> Przedsięwzięcia</w:t>
      </w:r>
      <w:r w:rsidRPr="00A319BC">
        <w:rPr>
          <w:rFonts w:asciiTheme="minorHAnsi" w:hAnsiTheme="minorHAnsi" w:cstheme="minorHAnsi"/>
        </w:rPr>
        <w:t xml:space="preserve"> PCP. </w:t>
      </w:r>
      <w:ins w:id="270" w:author="Autor">
        <w:r>
          <w:rPr>
            <w:rFonts w:asciiTheme="minorHAnsi" w:hAnsiTheme="minorHAnsi" w:cstheme="minorHAnsi"/>
          </w:rPr>
          <w:t>Aby uniknąć wszelkich wątpliwości, demontaż po jednej powstałej Instalacji Ułamkowo-Technicznej danego Uczestnika PCP jest realizowany przez tego Uczestnika  PCP oraz na jego koszt.</w:t>
        </w:r>
      </w:ins>
    </w:p>
    <w:p w14:paraId="3FC4ADDB" w14:textId="77777777" w:rsidR="008921D2" w:rsidRPr="00A319BC" w:rsidRDefault="008921D2" w:rsidP="008921D2">
      <w:pPr>
        <w:pStyle w:val="Akapitzlist"/>
        <w:numPr>
          <w:ilvl w:val="0"/>
          <w:numId w:val="7"/>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 xml:space="preserve">Szczegółowa specyfikacja wymogów dla Nieruchomości 1 jest zawarta w </w:t>
      </w:r>
      <w:r>
        <w:rPr>
          <w:rFonts w:asciiTheme="minorHAnsi" w:hAnsiTheme="minorHAnsi" w:cstheme="minorHAnsi"/>
        </w:rPr>
        <w:t>Z</w:t>
      </w:r>
      <w:r w:rsidRPr="00A319BC">
        <w:rPr>
          <w:rFonts w:asciiTheme="minorHAnsi" w:hAnsiTheme="minorHAnsi" w:cstheme="minorHAnsi"/>
        </w:rPr>
        <w:t xml:space="preserve">ałączniku nr </w:t>
      </w:r>
      <w:r>
        <w:rPr>
          <w:rFonts w:asciiTheme="minorHAnsi" w:hAnsiTheme="minorHAnsi" w:cstheme="minorHAnsi"/>
        </w:rPr>
        <w:t>3 do Ogłoszenia</w:t>
      </w:r>
      <w:r w:rsidRPr="00A319BC">
        <w:rPr>
          <w:rFonts w:asciiTheme="minorHAnsi" w:hAnsiTheme="minorHAnsi" w:cstheme="minorHAnsi"/>
        </w:rPr>
        <w:t xml:space="preserve">. </w:t>
      </w:r>
      <w:r w:rsidRPr="0063582C">
        <w:rPr>
          <w:rFonts w:asciiTheme="minorHAnsi" w:hAnsiTheme="minorHAnsi" w:cstheme="minorHAnsi"/>
        </w:rPr>
        <w:t xml:space="preserve">Nieruchomość 1 musi spełniać wymogi określone w zdaniu poprzedzającym </w:t>
      </w:r>
      <w:r>
        <w:rPr>
          <w:rFonts w:asciiTheme="minorHAnsi" w:hAnsiTheme="minorHAnsi" w:cstheme="minorHAnsi"/>
        </w:rPr>
        <w:t>najpóźniej w terminach wskazanych dla poszczególnych wymogów w ww. Załączniku</w:t>
      </w:r>
      <w:r w:rsidRPr="00A319BC">
        <w:rPr>
          <w:rFonts w:asciiTheme="minorHAnsi" w:hAnsiTheme="minorHAnsi" w:cstheme="minorHAnsi"/>
        </w:rPr>
        <w:t>.</w:t>
      </w:r>
    </w:p>
    <w:p w14:paraId="774E7D80" w14:textId="77777777" w:rsidR="008921D2" w:rsidRPr="00A319BC" w:rsidRDefault="008921D2" w:rsidP="008921D2">
      <w:pPr>
        <w:pStyle w:val="Akapitzlist"/>
        <w:numPr>
          <w:ilvl w:val="0"/>
          <w:numId w:val="7"/>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 xml:space="preserve">W toku etapu I Partner </w:t>
      </w:r>
      <w:r>
        <w:rPr>
          <w:rFonts w:asciiTheme="minorHAnsi" w:hAnsiTheme="minorHAnsi" w:cstheme="minorHAnsi"/>
        </w:rPr>
        <w:t xml:space="preserve">zobowiązuje się realizować </w:t>
      </w:r>
      <w:r w:rsidRPr="00A319BC">
        <w:rPr>
          <w:rFonts w:asciiTheme="minorHAnsi" w:hAnsiTheme="minorHAnsi" w:cstheme="minorHAnsi"/>
        </w:rPr>
        <w:t xml:space="preserve">działania </w:t>
      </w:r>
      <w:r>
        <w:rPr>
          <w:rFonts w:asciiTheme="minorHAnsi" w:hAnsiTheme="minorHAnsi" w:cstheme="minorHAnsi"/>
        </w:rPr>
        <w:t>przypisane do</w:t>
      </w:r>
      <w:r w:rsidRPr="00A319BC">
        <w:rPr>
          <w:rFonts w:asciiTheme="minorHAnsi" w:hAnsiTheme="minorHAnsi" w:cstheme="minorHAnsi"/>
        </w:rPr>
        <w:t xml:space="preserve"> niego w </w:t>
      </w:r>
      <w:r>
        <w:rPr>
          <w:rFonts w:asciiTheme="minorHAnsi" w:hAnsiTheme="minorHAnsi" w:cstheme="minorHAnsi"/>
        </w:rPr>
        <w:t>Z</w:t>
      </w:r>
      <w:r w:rsidRPr="00A319BC">
        <w:rPr>
          <w:rFonts w:asciiTheme="minorHAnsi" w:hAnsiTheme="minorHAnsi" w:cstheme="minorHAnsi"/>
        </w:rPr>
        <w:t xml:space="preserve">ałączniku nr </w:t>
      </w:r>
      <w:r>
        <w:rPr>
          <w:rFonts w:asciiTheme="minorHAnsi" w:hAnsiTheme="minorHAnsi" w:cstheme="minorHAnsi"/>
        </w:rPr>
        <w:t>3 do Ogłoszenia – Wymagania stawiane Partnerowi Strategicznemu</w:t>
      </w:r>
      <w:r w:rsidRPr="00A319BC">
        <w:rPr>
          <w:rFonts w:asciiTheme="minorHAnsi" w:hAnsiTheme="minorHAnsi" w:cstheme="minorHAnsi"/>
        </w:rPr>
        <w:t>.</w:t>
      </w:r>
    </w:p>
    <w:p w14:paraId="19319AA1" w14:textId="77777777" w:rsidR="008921D2" w:rsidRPr="00A319BC" w:rsidRDefault="008921D2" w:rsidP="008921D2">
      <w:pPr>
        <w:pStyle w:val="Akapitzlist"/>
        <w:numPr>
          <w:ilvl w:val="0"/>
          <w:numId w:val="7"/>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 xml:space="preserve">Partner zobowiązuje się na potrzeby </w:t>
      </w:r>
      <w:r>
        <w:rPr>
          <w:rFonts w:asciiTheme="minorHAnsi" w:hAnsiTheme="minorHAnsi" w:cstheme="minorHAnsi"/>
        </w:rPr>
        <w:t>E</w:t>
      </w:r>
      <w:r w:rsidRPr="00A319BC">
        <w:rPr>
          <w:rFonts w:asciiTheme="minorHAnsi" w:hAnsiTheme="minorHAnsi" w:cstheme="minorHAnsi"/>
        </w:rPr>
        <w:t xml:space="preserve">tapu II </w:t>
      </w:r>
      <w:r>
        <w:rPr>
          <w:rFonts w:asciiTheme="minorHAnsi" w:hAnsiTheme="minorHAnsi" w:cstheme="minorHAnsi"/>
        </w:rPr>
        <w:t xml:space="preserve">Przedsięwzięcia </w:t>
      </w:r>
      <w:r w:rsidRPr="00A319BC">
        <w:rPr>
          <w:rFonts w:asciiTheme="minorHAnsi" w:hAnsiTheme="minorHAnsi" w:cstheme="minorHAnsi"/>
        </w:rPr>
        <w:t xml:space="preserve">PCP zapewnić Nieruchomość 2, w szczególności wyraża zgodę na stworzenie na niej przez Uczestnika PCP Demonstratora </w:t>
      </w:r>
      <w:r>
        <w:rPr>
          <w:rFonts w:asciiTheme="minorHAnsi" w:hAnsiTheme="minorHAnsi" w:cstheme="minorHAnsi"/>
        </w:rPr>
        <w:t>Technologii</w:t>
      </w:r>
      <w:r w:rsidRPr="00A319BC">
        <w:rPr>
          <w:rFonts w:asciiTheme="minorHAnsi" w:hAnsiTheme="minorHAnsi" w:cstheme="minorHAnsi"/>
        </w:rPr>
        <w:t xml:space="preserve">. </w:t>
      </w:r>
    </w:p>
    <w:p w14:paraId="1F05C12C" w14:textId="77777777" w:rsidR="008921D2" w:rsidRPr="00A319BC" w:rsidRDefault="008921D2" w:rsidP="008921D2">
      <w:pPr>
        <w:pStyle w:val="Akapitzlist"/>
        <w:numPr>
          <w:ilvl w:val="0"/>
          <w:numId w:val="7"/>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 xml:space="preserve">Szczegółowa specyfikacja wymogów dla Nieruchomości 2 jest zawarta w </w:t>
      </w:r>
      <w:r>
        <w:rPr>
          <w:rFonts w:asciiTheme="minorHAnsi" w:hAnsiTheme="minorHAnsi" w:cstheme="minorHAnsi"/>
        </w:rPr>
        <w:t>Z</w:t>
      </w:r>
      <w:r w:rsidRPr="00A319BC">
        <w:rPr>
          <w:rFonts w:asciiTheme="minorHAnsi" w:hAnsiTheme="minorHAnsi" w:cstheme="minorHAnsi"/>
        </w:rPr>
        <w:t xml:space="preserve">ałączniku nr </w:t>
      </w:r>
      <w:r>
        <w:rPr>
          <w:rFonts w:asciiTheme="minorHAnsi" w:hAnsiTheme="minorHAnsi" w:cstheme="minorHAnsi"/>
        </w:rPr>
        <w:t>3 do Ogłoszenia - Wymagania stawiane Partnerowi Strategicznemu</w:t>
      </w:r>
      <w:r w:rsidRPr="00A319BC">
        <w:rPr>
          <w:rFonts w:asciiTheme="minorHAnsi" w:hAnsiTheme="minorHAnsi" w:cstheme="minorHAnsi"/>
        </w:rPr>
        <w:t xml:space="preserve">. </w:t>
      </w:r>
    </w:p>
    <w:p w14:paraId="3AD06EAE" w14:textId="77777777" w:rsidR="008921D2" w:rsidRPr="003A6992" w:rsidRDefault="008921D2" w:rsidP="008921D2">
      <w:pPr>
        <w:pStyle w:val="Akapitzlist"/>
        <w:numPr>
          <w:ilvl w:val="0"/>
          <w:numId w:val="7"/>
        </w:numPr>
        <w:spacing w:before="60" w:after="60" w:line="276" w:lineRule="auto"/>
        <w:ind w:left="426" w:hanging="426"/>
        <w:jc w:val="both"/>
        <w:rPr>
          <w:rFonts w:asciiTheme="minorHAnsi" w:hAnsiTheme="minorHAnsi" w:cstheme="minorHAnsi"/>
        </w:rPr>
      </w:pPr>
      <w:r w:rsidRPr="003A6992">
        <w:rPr>
          <w:rFonts w:asciiTheme="minorHAnsi" w:hAnsiTheme="minorHAnsi" w:cstheme="minorHAnsi"/>
        </w:rPr>
        <w:t xml:space="preserve">Partner jest zobowiązany zapewnić, że Nieruchomość 1 i Nieruchomość 2 posiadają warunki niezbędne do stworzenia Instalacji Ułamkowo-Technicznych i Demonstratora Technologii, </w:t>
      </w:r>
      <w:del w:id="271" w:author="Autor">
        <w:r w:rsidRPr="003A6992" w:rsidDel="00A602A8">
          <w:rPr>
            <w:rFonts w:asciiTheme="minorHAnsi" w:hAnsiTheme="minorHAnsi" w:cstheme="minorHAnsi"/>
          </w:rPr>
          <w:delText xml:space="preserve">oraz, że będą posiadać przyłącze do sieci gazowej i elektroenergetycznej w terminach </w:delText>
        </w:r>
      </w:del>
      <w:r w:rsidRPr="003A6992">
        <w:rPr>
          <w:rFonts w:asciiTheme="minorHAnsi" w:hAnsiTheme="minorHAnsi" w:cstheme="minorHAnsi"/>
        </w:rPr>
        <w:t>określon</w:t>
      </w:r>
      <w:ins w:id="272" w:author="Autor">
        <w:r w:rsidRPr="003A6992">
          <w:rPr>
            <w:rFonts w:asciiTheme="minorHAnsi" w:hAnsiTheme="minorHAnsi" w:cstheme="minorHAnsi"/>
          </w:rPr>
          <w:t>e</w:t>
        </w:r>
      </w:ins>
      <w:del w:id="273" w:author="Autor">
        <w:r w:rsidRPr="003A6992" w:rsidDel="00A602A8">
          <w:rPr>
            <w:rFonts w:asciiTheme="minorHAnsi" w:hAnsiTheme="minorHAnsi" w:cstheme="minorHAnsi"/>
          </w:rPr>
          <w:delText>ych</w:delText>
        </w:r>
      </w:del>
      <w:r w:rsidRPr="003A6992">
        <w:rPr>
          <w:rFonts w:asciiTheme="minorHAnsi" w:hAnsiTheme="minorHAnsi" w:cstheme="minorHAnsi"/>
        </w:rPr>
        <w:t xml:space="preserve"> w Załączniku nr 3 do Ogłoszenia - Wymagania stawiane Partnerowi Strategicznemu.</w:t>
      </w:r>
    </w:p>
    <w:p w14:paraId="6932DDCE" w14:textId="77777777" w:rsidR="008921D2" w:rsidRDefault="008921D2" w:rsidP="008921D2">
      <w:pPr>
        <w:pStyle w:val="Akapitzlist"/>
        <w:numPr>
          <w:ilvl w:val="0"/>
          <w:numId w:val="7"/>
        </w:numPr>
        <w:spacing w:before="60" w:after="60" w:line="276" w:lineRule="auto"/>
        <w:ind w:left="426" w:hanging="426"/>
        <w:jc w:val="both"/>
        <w:rPr>
          <w:rFonts w:asciiTheme="minorHAnsi" w:hAnsiTheme="minorHAnsi" w:cstheme="minorHAnsi"/>
        </w:rPr>
      </w:pPr>
      <w:bookmarkStart w:id="274" w:name="_Ref76391932"/>
      <w:r w:rsidRPr="00A319BC">
        <w:rPr>
          <w:rFonts w:asciiTheme="minorHAnsi" w:hAnsiTheme="minorHAnsi" w:cstheme="minorHAnsi"/>
        </w:rPr>
        <w:t xml:space="preserve">Partner jest zobowiązany udostępnić Nieruchomość 1 i Nieruchomość 2 Uczestnikom PCP w terminach określonych w harmonogramie </w:t>
      </w:r>
      <w:r>
        <w:rPr>
          <w:rFonts w:asciiTheme="minorHAnsi" w:hAnsiTheme="minorHAnsi" w:cstheme="minorHAnsi"/>
        </w:rPr>
        <w:t xml:space="preserve">wskazanym w </w:t>
      </w:r>
      <w:r>
        <w:rPr>
          <w:rFonts w:asciiTheme="minorHAnsi" w:hAnsiTheme="minorHAnsi" w:cstheme="minorHAnsi"/>
        </w:rPr>
        <w:fldChar w:fldCharType="begin"/>
      </w:r>
      <w:r>
        <w:rPr>
          <w:rFonts w:asciiTheme="minorHAnsi" w:hAnsiTheme="minorHAnsi" w:cstheme="minorHAnsi"/>
        </w:rPr>
        <w:instrText xml:space="preserve"> REF _Ref55537299 \r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ART. 3</w:t>
      </w:r>
      <w:r>
        <w:rPr>
          <w:rFonts w:asciiTheme="minorHAnsi" w:hAnsiTheme="minorHAnsi" w:cstheme="minorHAnsi"/>
        </w:rPr>
        <w:fldChar w:fldCharType="end"/>
      </w:r>
      <w:r w:rsidRPr="00A319BC">
        <w:rPr>
          <w:rFonts w:asciiTheme="minorHAnsi" w:hAnsiTheme="minorHAnsi" w:cstheme="minorHAnsi"/>
        </w:rPr>
        <w:t xml:space="preserve">, odpowiednio na potrzeby </w:t>
      </w:r>
      <w:r w:rsidRPr="00A319BC">
        <w:rPr>
          <w:rFonts w:asciiTheme="minorHAnsi" w:hAnsiTheme="minorHAnsi" w:cstheme="minorHAnsi"/>
        </w:rPr>
        <w:lastRenderedPageBreak/>
        <w:t>stworzenia Instalacji Ułamkowo-Technicznej oraz Demonstratora</w:t>
      </w:r>
      <w:r>
        <w:rPr>
          <w:rFonts w:asciiTheme="minorHAnsi" w:hAnsiTheme="minorHAnsi" w:cstheme="minorHAnsi"/>
        </w:rPr>
        <w:t xml:space="preserve"> Technologii</w:t>
      </w:r>
      <w:r w:rsidRPr="00A319BC">
        <w:rPr>
          <w:rFonts w:asciiTheme="minorHAnsi" w:hAnsiTheme="minorHAnsi" w:cstheme="minorHAnsi"/>
        </w:rPr>
        <w:t xml:space="preserve">. Udostępnienie </w:t>
      </w:r>
      <w:r>
        <w:rPr>
          <w:rFonts w:asciiTheme="minorHAnsi" w:hAnsiTheme="minorHAnsi" w:cstheme="minorHAnsi"/>
        </w:rPr>
        <w:t xml:space="preserve">wskazanych </w:t>
      </w:r>
      <w:r w:rsidRPr="00A319BC">
        <w:rPr>
          <w:rFonts w:asciiTheme="minorHAnsi" w:hAnsiTheme="minorHAnsi" w:cstheme="minorHAnsi"/>
        </w:rPr>
        <w:t xml:space="preserve">nieruchomości </w:t>
      </w:r>
      <w:r>
        <w:rPr>
          <w:rFonts w:asciiTheme="minorHAnsi" w:hAnsiTheme="minorHAnsi" w:cstheme="minorHAnsi"/>
        </w:rPr>
        <w:t xml:space="preserve">Uczestnikom PCP </w:t>
      </w:r>
      <w:r w:rsidRPr="00A319BC">
        <w:rPr>
          <w:rFonts w:asciiTheme="minorHAnsi" w:hAnsiTheme="minorHAnsi" w:cstheme="minorHAnsi"/>
        </w:rPr>
        <w:t>następuje na podstawie protokołu zdawczo-odbiorczego.</w:t>
      </w:r>
      <w:r>
        <w:rPr>
          <w:rFonts w:asciiTheme="minorHAnsi" w:hAnsiTheme="minorHAnsi" w:cstheme="minorHAnsi"/>
        </w:rPr>
        <w:t xml:space="preserve"> W celu usunięcia wątpliwości Strony wskazują, że Uczestnikom PCP przysługują przez czas stworzenia i przygotowania do odbioru Instalacji Ułamkowo-Technicznych lub Demonstratora Technologii prawa do korzystania z odpowiednio Nieruchomości 1 i Nieruchomości 2, w sposób określony Umową i w celu stworzenia Instalacji Ułamkowo-Technicz</w:t>
      </w:r>
      <w:ins w:id="275" w:author="Autor">
        <w:r>
          <w:rPr>
            <w:rFonts w:asciiTheme="minorHAnsi" w:hAnsiTheme="minorHAnsi" w:cstheme="minorHAnsi"/>
          </w:rPr>
          <w:t>n</w:t>
        </w:r>
      </w:ins>
      <w:r>
        <w:rPr>
          <w:rFonts w:asciiTheme="minorHAnsi" w:hAnsiTheme="minorHAnsi" w:cstheme="minorHAnsi"/>
        </w:rPr>
        <w:t>ych lub Demonstratora Technologii.</w:t>
      </w:r>
      <w:bookmarkEnd w:id="274"/>
    </w:p>
    <w:p w14:paraId="5F740472" w14:textId="6B62469D" w:rsidR="008921D2" w:rsidRPr="003A6992" w:rsidRDefault="008921D2" w:rsidP="008921D2">
      <w:pPr>
        <w:pStyle w:val="Akapitzlist"/>
        <w:numPr>
          <w:ilvl w:val="0"/>
          <w:numId w:val="7"/>
        </w:numPr>
        <w:spacing w:before="60" w:after="60" w:line="276" w:lineRule="auto"/>
        <w:ind w:left="426" w:hanging="426"/>
        <w:jc w:val="both"/>
        <w:rPr>
          <w:rFonts w:asciiTheme="minorHAnsi" w:hAnsiTheme="minorHAnsi" w:cstheme="minorHAnsi"/>
        </w:rPr>
      </w:pPr>
      <w:r w:rsidRPr="003A6992">
        <w:rPr>
          <w:rFonts w:asciiTheme="minorHAnsi" w:hAnsiTheme="minorHAnsi" w:cstheme="minorHAnsi"/>
        </w:rPr>
        <w:t>Jeśli możliwość stworzenia Instalacji Ułamkowo-Technicznych lub Demonstratora Technologii nie jest przewidziana w miejscowym planie zagospodarowania przestrzennego, a decyzja o warunkach zabudowy jest konieczna – wystąpić i dążyć do uzyskania stosownych decyzji o warunkach zabudowy w terminie 90 dni od zawarcia Umowy</w:t>
      </w:r>
      <w:ins w:id="276" w:author="Autor">
        <w:r w:rsidR="00E46B0F">
          <w:rPr>
            <w:rFonts w:asciiTheme="minorHAnsi" w:hAnsiTheme="minorHAnsi" w:cstheme="minorHAnsi"/>
          </w:rPr>
          <w:t xml:space="preserve">, </w:t>
        </w:r>
        <w:r w:rsidR="00E46B0F" w:rsidRPr="00E46B0F">
          <w:rPr>
            <w:rFonts w:asciiTheme="minorHAnsi" w:hAnsiTheme="minorHAnsi" w:cstheme="minorHAnsi"/>
          </w:rPr>
          <w:t>pod warunkiem otrzymania w tym terminie, z należytym wyprzedzeniem, wszystkich niezbędnych dokumentów od Uczestników PCP, które umożliwiają złożenie kompletnych wniosków i przy pełnej współpracy Uczestników PCP w tym zakresie</w:t>
        </w:r>
      </w:ins>
      <w:r w:rsidRPr="003A6992">
        <w:rPr>
          <w:rFonts w:asciiTheme="minorHAnsi" w:hAnsiTheme="minorHAnsi" w:cstheme="minorHAnsi"/>
        </w:rPr>
        <w:t>.</w:t>
      </w:r>
    </w:p>
    <w:p w14:paraId="00DB76BD" w14:textId="77777777" w:rsidR="008921D2" w:rsidRPr="00A319BC" w:rsidRDefault="008921D2" w:rsidP="008921D2">
      <w:pPr>
        <w:pStyle w:val="Akapitzlist"/>
        <w:spacing w:before="60" w:after="60" w:line="276" w:lineRule="auto"/>
        <w:ind w:left="426"/>
        <w:jc w:val="both"/>
        <w:rPr>
          <w:rFonts w:asciiTheme="minorHAnsi" w:hAnsiTheme="minorHAnsi" w:cstheme="minorHAnsi"/>
        </w:rPr>
      </w:pPr>
    </w:p>
    <w:p w14:paraId="7E66E4A8" w14:textId="77777777" w:rsidR="008921D2" w:rsidRPr="00A319BC" w:rsidRDefault="008921D2" w:rsidP="008921D2">
      <w:pPr>
        <w:pStyle w:val="Nagwek1"/>
        <w:numPr>
          <w:ilvl w:val="0"/>
          <w:numId w:val="1"/>
        </w:numPr>
        <w:spacing w:before="60" w:after="60" w:line="276" w:lineRule="auto"/>
        <w:contextualSpacing/>
        <w:rPr>
          <w:rFonts w:asciiTheme="minorHAnsi" w:hAnsiTheme="minorHAnsi" w:cstheme="minorHAnsi"/>
          <w:sz w:val="22"/>
          <w:szCs w:val="22"/>
        </w:rPr>
      </w:pPr>
      <w:bookmarkStart w:id="277" w:name="_Ref55475285"/>
      <w:bookmarkStart w:id="278" w:name="_Toc76392369"/>
      <w:r w:rsidRPr="00A319BC">
        <w:rPr>
          <w:rFonts w:asciiTheme="minorHAnsi" w:hAnsiTheme="minorHAnsi" w:cstheme="minorHAnsi"/>
          <w:sz w:val="22"/>
          <w:szCs w:val="22"/>
        </w:rPr>
        <w:t>WSPÓŁPRACA ZWIĄZANA Z PCP</w:t>
      </w:r>
      <w:bookmarkEnd w:id="277"/>
      <w:bookmarkEnd w:id="278"/>
    </w:p>
    <w:p w14:paraId="4C5F037B"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279" w:name="_Toc76392370"/>
      <w:r w:rsidRPr="00A319BC">
        <w:rPr>
          <w:rFonts w:asciiTheme="minorHAnsi" w:hAnsiTheme="minorHAnsi" w:cstheme="minorHAnsi"/>
          <w:sz w:val="22"/>
          <w:szCs w:val="22"/>
        </w:rPr>
        <w:t>[PROCES INWESTYCYJNY]</w:t>
      </w:r>
      <w:bookmarkEnd w:id="279"/>
    </w:p>
    <w:p w14:paraId="74157433" w14:textId="55D3155A" w:rsidR="008921D2" w:rsidRPr="009A4BC6" w:rsidRDefault="008921D2" w:rsidP="008921D2">
      <w:pPr>
        <w:pStyle w:val="Akapitzlist"/>
        <w:numPr>
          <w:ilvl w:val="0"/>
          <w:numId w:val="30"/>
        </w:numPr>
        <w:spacing w:before="60" w:after="60" w:line="276" w:lineRule="auto"/>
        <w:ind w:left="426" w:hanging="426"/>
        <w:jc w:val="both"/>
        <w:rPr>
          <w:rFonts w:asciiTheme="minorHAnsi" w:hAnsiTheme="minorHAnsi"/>
        </w:rPr>
      </w:pPr>
      <w:r w:rsidRPr="4DEDDE47">
        <w:rPr>
          <w:rFonts w:asciiTheme="minorHAnsi" w:hAnsiTheme="minorHAnsi"/>
        </w:rPr>
        <w:t xml:space="preserve">Partner zobowiązuje się wspierać Uczestników PCP </w:t>
      </w:r>
      <w:ins w:id="280" w:author="Autor">
        <w:r w:rsidR="00E46B0F" w:rsidRPr="4DEDDE47">
          <w:rPr>
            <w:rFonts w:asciiTheme="minorHAnsi" w:hAnsiTheme="minorHAnsi"/>
          </w:rPr>
          <w:t xml:space="preserve">zgodnie z załącznikiem nr 3 do </w:t>
        </w:r>
        <w:r w:rsidR="001F59C8" w:rsidRPr="4DEDDE47">
          <w:rPr>
            <w:rFonts w:asciiTheme="minorHAnsi" w:hAnsiTheme="minorHAnsi"/>
          </w:rPr>
          <w:t>ogłoszenia</w:t>
        </w:r>
        <w:r w:rsidR="00E46B0F" w:rsidRPr="4DEDDE47">
          <w:rPr>
            <w:rFonts w:asciiTheme="minorHAnsi" w:hAnsiTheme="minorHAnsi"/>
          </w:rPr>
          <w:t xml:space="preserve"> </w:t>
        </w:r>
      </w:ins>
      <w:r w:rsidRPr="4DEDDE47">
        <w:rPr>
          <w:rFonts w:asciiTheme="minorHAnsi" w:hAnsiTheme="minorHAnsi"/>
        </w:rPr>
        <w:t>w działaniach n</w:t>
      </w:r>
      <w:del w:id="281" w:author="Autor">
        <w:r w:rsidRPr="4DEDDE47" w:rsidDel="00E46B0F">
          <w:rPr>
            <w:rFonts w:asciiTheme="minorHAnsi" w:hAnsiTheme="minorHAnsi"/>
          </w:rPr>
          <w:delText>i</w:delText>
        </w:r>
      </w:del>
      <w:r w:rsidRPr="4DEDDE47">
        <w:rPr>
          <w:rFonts w:asciiTheme="minorHAnsi" w:hAnsiTheme="minorHAnsi"/>
        </w:rPr>
        <w:t>akierowanych na uzyskanie, w oparciu o przedstawiane przez Ucze</w:t>
      </w:r>
      <w:ins w:id="282" w:author="Autor">
        <w:r w:rsidR="77912B72" w:rsidRPr="4DEDDE47">
          <w:rPr>
            <w:rFonts w:asciiTheme="minorHAnsi" w:hAnsiTheme="minorHAnsi"/>
          </w:rPr>
          <w:t>s</w:t>
        </w:r>
      </w:ins>
      <w:r w:rsidRPr="4DEDDE47">
        <w:rPr>
          <w:rFonts w:asciiTheme="minorHAnsi" w:hAnsiTheme="minorHAnsi"/>
        </w:rPr>
        <w:t xml:space="preserve">tników PCP projekty dokumentów, wszelkich niezbędnych zgód i pozwoleń do stworzenia Instalacji Ułamkowo-Technicznych i Demonstratora Rozwiązania. </w:t>
      </w:r>
      <w:bookmarkStart w:id="283" w:name="_Hlk80142662"/>
      <w:bookmarkStart w:id="284" w:name="_Hlk80142536"/>
      <w:r w:rsidRPr="4DEDDE47">
        <w:rPr>
          <w:rFonts w:asciiTheme="minorHAnsi" w:hAnsiTheme="minorHAnsi"/>
        </w:rPr>
        <w:t>Partner jest zwolniony z odpowiedzialności za proces uzyskiwania ww. zgód i pozwoleń w zakresie, w którym nieuzyskanie pozwolenia lub zgody wynika z działania organu administracji publicznej lub projektu dokumentacji przygotowanej przez Uczestnika PCP</w:t>
      </w:r>
      <w:ins w:id="285" w:author="Autor">
        <w:r w:rsidR="002C75F8" w:rsidRPr="4DEDDE47">
          <w:rPr>
            <w:rFonts w:asciiTheme="minorHAnsi" w:hAnsiTheme="minorHAnsi"/>
          </w:rPr>
          <w:t>, bądź działań lub zaniechań Uczestnika PCP,</w:t>
        </w:r>
        <w:r w:rsidR="00E46B0F" w:rsidRPr="4DEDDE47">
          <w:rPr>
            <w:rFonts w:asciiTheme="minorHAnsi" w:hAnsiTheme="minorHAnsi"/>
          </w:rPr>
          <w:t xml:space="preserve"> chyba że niepowodzenie to wynika z zaniechań, zaniedbań lub opóźnień po stronie Partnera Strategicznego stanowiących jego rażące niedbalstwo lub winę umyślną</w:t>
        </w:r>
      </w:ins>
      <w:bookmarkEnd w:id="283"/>
      <w:r w:rsidRPr="4DEDDE47">
        <w:rPr>
          <w:rFonts w:asciiTheme="minorHAnsi" w:hAnsiTheme="minorHAnsi"/>
        </w:rPr>
        <w:t>.</w:t>
      </w:r>
      <w:bookmarkEnd w:id="284"/>
    </w:p>
    <w:p w14:paraId="7617C5A8" w14:textId="77777777" w:rsidR="008921D2" w:rsidRDefault="008921D2" w:rsidP="008921D2">
      <w:pPr>
        <w:pStyle w:val="Akapitzlist"/>
        <w:numPr>
          <w:ilvl w:val="0"/>
          <w:numId w:val="30"/>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 xml:space="preserve">Partner jest zobowiązany realizować inne działania przypisane mu w </w:t>
      </w:r>
      <w:r>
        <w:rPr>
          <w:rFonts w:asciiTheme="minorHAnsi" w:hAnsiTheme="minorHAnsi" w:cstheme="minorHAnsi"/>
        </w:rPr>
        <w:t>Z</w:t>
      </w:r>
      <w:r w:rsidRPr="00A319BC">
        <w:rPr>
          <w:rFonts w:asciiTheme="minorHAnsi" w:hAnsiTheme="minorHAnsi" w:cstheme="minorHAnsi"/>
        </w:rPr>
        <w:t xml:space="preserve">ałączniku nr </w:t>
      </w:r>
      <w:r>
        <w:rPr>
          <w:rFonts w:asciiTheme="minorHAnsi" w:hAnsiTheme="minorHAnsi" w:cstheme="minorHAnsi"/>
        </w:rPr>
        <w:t>3 do Ogłoszenia – Wymagania stawiane Partnerowi Strategicznemu</w:t>
      </w:r>
      <w:r w:rsidRPr="00A319BC">
        <w:rPr>
          <w:rFonts w:asciiTheme="minorHAnsi" w:hAnsiTheme="minorHAnsi" w:cstheme="minorHAnsi"/>
        </w:rPr>
        <w:t>.</w:t>
      </w:r>
    </w:p>
    <w:p w14:paraId="0906A510" w14:textId="44DDF523" w:rsidR="008921D2" w:rsidRDefault="008921D2" w:rsidP="008921D2">
      <w:pPr>
        <w:pStyle w:val="Akapitzlist"/>
        <w:numPr>
          <w:ilvl w:val="0"/>
          <w:numId w:val="30"/>
        </w:numPr>
        <w:spacing w:before="60" w:after="60" w:line="276" w:lineRule="auto"/>
        <w:ind w:left="426" w:hanging="426"/>
        <w:jc w:val="both"/>
        <w:rPr>
          <w:rFonts w:asciiTheme="minorHAnsi" w:hAnsiTheme="minorHAnsi" w:cstheme="minorHAnsi"/>
        </w:rPr>
      </w:pPr>
      <w:r w:rsidRPr="0051292D">
        <w:rPr>
          <w:rFonts w:asciiTheme="minorHAnsi" w:hAnsiTheme="minorHAnsi" w:cstheme="minorHAnsi"/>
        </w:rPr>
        <w:t xml:space="preserve">Po zakończeniu </w:t>
      </w:r>
      <w:r>
        <w:rPr>
          <w:rFonts w:asciiTheme="minorHAnsi" w:hAnsiTheme="minorHAnsi" w:cstheme="minorHAnsi"/>
        </w:rPr>
        <w:t>Testów przez Uczestników PCP,</w:t>
      </w:r>
      <w:r w:rsidRPr="0051292D">
        <w:rPr>
          <w:rFonts w:asciiTheme="minorHAnsi" w:hAnsiTheme="minorHAnsi" w:cstheme="minorHAnsi"/>
        </w:rPr>
        <w:t xml:space="preserve"> Partner jest zobowiązany protokolarnie odebrać odpowiednio Instalacje Ułamkowo-Techniczne i Demonstrator</w:t>
      </w:r>
      <w:r>
        <w:rPr>
          <w:rFonts w:asciiTheme="minorHAnsi" w:hAnsiTheme="minorHAnsi" w:cstheme="minorHAnsi"/>
        </w:rPr>
        <w:t xml:space="preserve"> Technologii</w:t>
      </w:r>
      <w:r w:rsidRPr="0051292D">
        <w:rPr>
          <w:rFonts w:asciiTheme="minorHAnsi" w:hAnsiTheme="minorHAnsi" w:cstheme="minorHAnsi"/>
        </w:rPr>
        <w:t xml:space="preserve"> na potrzeby dalszej ich eksploatacj</w:t>
      </w:r>
      <w:r>
        <w:rPr>
          <w:rFonts w:asciiTheme="minorHAnsi" w:hAnsiTheme="minorHAnsi" w:cstheme="minorHAnsi"/>
        </w:rPr>
        <w:t>i przez Partnera. Partner może odmówić odbioru Instalacji Ułamkowo-Technicznej lub Demonstratora Technologii jedynie, gdy nie spełnia wymogów obligatoryjnych określonych w Części D Załącznika nr 3 do Ogłoszenia lub wynikających z bezwzględnie obowiązujących przepisów prawa</w:t>
      </w:r>
      <w:ins w:id="286" w:author="Autor">
        <w:r w:rsidR="00B93B2B">
          <w:rPr>
            <w:rFonts w:asciiTheme="minorHAnsi" w:hAnsiTheme="minorHAnsi" w:cstheme="minorHAnsi"/>
          </w:rPr>
          <w:t xml:space="preserve"> lub </w:t>
        </w:r>
        <w:r w:rsidR="00B93B2B" w:rsidRPr="00B93B2B">
          <w:rPr>
            <w:rFonts w:asciiTheme="minorHAnsi" w:hAnsiTheme="minorHAnsi" w:cstheme="minorHAnsi"/>
          </w:rPr>
          <w:t xml:space="preserve">Uczestnik nie przedłożył dokumentów wymaganych </w:t>
        </w:r>
        <w:r w:rsidR="00B93B2B">
          <w:rPr>
            <w:rFonts w:asciiTheme="minorHAnsi" w:hAnsiTheme="minorHAnsi" w:cstheme="minorHAnsi"/>
          </w:rPr>
          <w:t>U</w:t>
        </w:r>
        <w:r w:rsidR="00B93B2B" w:rsidRPr="00B93B2B">
          <w:rPr>
            <w:rFonts w:asciiTheme="minorHAnsi" w:hAnsiTheme="minorHAnsi" w:cstheme="minorHAnsi"/>
          </w:rPr>
          <w:t xml:space="preserve">mową do przekazania Partnerowi Instalacji i Demonstratora lub posiadają one wady lub uszkodzenia spowodowane przez użytkowanie Uczestników PCP utrudniające lub </w:t>
        </w:r>
        <w:r w:rsidR="00B93B2B" w:rsidRPr="00B93B2B">
          <w:rPr>
            <w:rFonts w:asciiTheme="minorHAnsi" w:hAnsiTheme="minorHAnsi" w:cstheme="minorHAnsi"/>
          </w:rPr>
          <w:lastRenderedPageBreak/>
          <w:t>uniemożliwiające dalszą prawidłową eksploatację i nie zostaną one usunięte przez odpowiedzialnego Uczestnika PCP w wyznaczonym przez Partnera terminie</w:t>
        </w:r>
      </w:ins>
      <w:r>
        <w:rPr>
          <w:rFonts w:asciiTheme="minorHAnsi" w:hAnsiTheme="minorHAnsi" w:cstheme="minorHAnsi"/>
        </w:rPr>
        <w:t xml:space="preserve">. </w:t>
      </w:r>
    </w:p>
    <w:p w14:paraId="5EF700FF" w14:textId="77777777" w:rsidR="008921D2" w:rsidRPr="00F34CB3" w:rsidRDefault="008921D2" w:rsidP="008921D2">
      <w:pPr>
        <w:pStyle w:val="Akapitzlist"/>
        <w:numPr>
          <w:ilvl w:val="0"/>
          <w:numId w:val="30"/>
        </w:numPr>
        <w:spacing w:before="60" w:after="60" w:line="276" w:lineRule="auto"/>
        <w:ind w:left="426"/>
        <w:jc w:val="both"/>
        <w:rPr>
          <w:ins w:id="287" w:author="Autor"/>
          <w:rFonts w:asciiTheme="minorHAnsi" w:hAnsiTheme="minorHAnsi" w:cstheme="minorHAnsi"/>
        </w:rPr>
      </w:pPr>
      <w:r w:rsidRPr="002D56DB">
        <w:rPr>
          <w:rFonts w:asciiTheme="minorHAnsi" w:hAnsiTheme="minorHAnsi" w:cstheme="minorHAnsi"/>
        </w:rPr>
        <w:t xml:space="preserve">Po zakończeniu etapu I </w:t>
      </w:r>
      <w:r>
        <w:rPr>
          <w:rFonts w:asciiTheme="minorHAnsi" w:hAnsiTheme="minorHAnsi" w:cstheme="minorHAnsi"/>
        </w:rPr>
        <w:t xml:space="preserve">Przedsięwzięcia </w:t>
      </w:r>
      <w:r w:rsidRPr="002D56DB">
        <w:rPr>
          <w:rFonts w:asciiTheme="minorHAnsi" w:hAnsiTheme="minorHAnsi" w:cstheme="minorHAnsi"/>
        </w:rPr>
        <w:t xml:space="preserve">PCP Partner jest zobowiązany </w:t>
      </w:r>
      <w:r>
        <w:rPr>
          <w:rFonts w:asciiTheme="minorHAnsi" w:hAnsiTheme="minorHAnsi" w:cstheme="minorHAnsi"/>
        </w:rPr>
        <w:t xml:space="preserve">umożliwić i </w:t>
      </w:r>
      <w:r w:rsidRPr="002D56DB">
        <w:rPr>
          <w:rFonts w:asciiTheme="minorHAnsi" w:hAnsiTheme="minorHAnsi" w:cstheme="minorHAnsi"/>
        </w:rPr>
        <w:t xml:space="preserve">wesprzeć Uczestników PCP w demontażu jednej z dwóch postawionych przez każdego z nich Instalacji </w:t>
      </w:r>
      <w:r w:rsidRPr="00F34CB3">
        <w:rPr>
          <w:rFonts w:asciiTheme="minorHAnsi" w:hAnsiTheme="minorHAnsi" w:cstheme="minorHAnsi"/>
        </w:rPr>
        <w:t>Ułamkowo-Technicznych</w:t>
      </w:r>
      <w:ins w:id="288" w:author="Autor">
        <w:r w:rsidRPr="00F34CB3">
          <w:rPr>
            <w:rFonts w:asciiTheme="minorHAnsi" w:hAnsiTheme="minorHAnsi" w:cstheme="minorHAnsi"/>
          </w:rPr>
          <w:t>, przy czym koszty demontażu ponoszą wyłącznie Uczestnicy PCP</w:t>
        </w:r>
      </w:ins>
      <w:r w:rsidRPr="00F34CB3">
        <w:rPr>
          <w:rFonts w:asciiTheme="minorHAnsi" w:hAnsiTheme="minorHAnsi" w:cstheme="minorHAnsi"/>
        </w:rPr>
        <w:t>.</w:t>
      </w:r>
    </w:p>
    <w:p w14:paraId="5EC3CF52" w14:textId="43C78032" w:rsidR="00606194" w:rsidRPr="00F34CB3" w:rsidRDefault="00606194" w:rsidP="008921D2">
      <w:pPr>
        <w:pStyle w:val="Akapitzlist"/>
        <w:numPr>
          <w:ilvl w:val="0"/>
          <w:numId w:val="30"/>
        </w:numPr>
        <w:spacing w:before="60" w:after="60" w:line="276" w:lineRule="auto"/>
        <w:ind w:left="426"/>
        <w:jc w:val="both"/>
        <w:rPr>
          <w:rFonts w:asciiTheme="minorHAnsi" w:hAnsiTheme="minorHAnsi" w:cstheme="minorHAnsi"/>
          <w:rPrChange w:id="289" w:author="Autor">
            <w:rPr>
              <w:rFonts w:asciiTheme="minorHAnsi" w:hAnsiTheme="minorHAnsi" w:cstheme="minorHAnsi"/>
            </w:rPr>
          </w:rPrChange>
        </w:rPr>
      </w:pPr>
      <w:ins w:id="290" w:author="Autor">
        <w:r w:rsidRPr="00F34CB3">
          <w:rPr>
            <w:rFonts w:asciiTheme="minorHAnsi" w:hAnsiTheme="minorHAnsi" w:cstheme="minorHAnsi"/>
          </w:rPr>
          <w:t xml:space="preserve">W trakcie trwania prac związanych z powstawaniem Instalacji Ułamkowo-Technicznych lub Demonstratora, Partner jest uprawniony do żądania zaprzestania takich czynności, które </w:t>
        </w:r>
        <w:r w:rsidR="002C5C6A" w:rsidRPr="00F34CB3">
          <w:rPr>
            <w:rFonts w:asciiTheme="minorHAnsi" w:hAnsiTheme="minorHAnsi" w:cstheme="minorHAnsi"/>
            <w:rPrChange w:id="291" w:author="Autor">
              <w:rPr>
                <w:rFonts w:asciiTheme="minorHAnsi" w:hAnsiTheme="minorHAnsi" w:cstheme="minorHAnsi"/>
              </w:rPr>
            </w:rPrChange>
          </w:rPr>
          <w:t>tworzą bezpośrednio ryzyko powstania szkody w mieniu jego</w:t>
        </w:r>
        <w:r w:rsidR="000A2849" w:rsidRPr="00F34CB3">
          <w:rPr>
            <w:rFonts w:asciiTheme="minorHAnsi" w:hAnsiTheme="minorHAnsi" w:cstheme="minorHAnsi"/>
            <w:rPrChange w:id="292" w:author="Autor">
              <w:rPr>
                <w:rFonts w:asciiTheme="minorHAnsi" w:hAnsiTheme="minorHAnsi" w:cstheme="minorHAnsi"/>
              </w:rPr>
            </w:rPrChange>
          </w:rPr>
          <w:t>, właścicieli sąsiednich nieruchomości, osób realizujących obowiązki na terenie Nieruchomości</w:t>
        </w:r>
        <w:r w:rsidR="002C5C6A" w:rsidRPr="00F34CB3">
          <w:rPr>
            <w:rFonts w:asciiTheme="minorHAnsi" w:hAnsiTheme="minorHAnsi" w:cstheme="minorHAnsi"/>
            <w:rPrChange w:id="293" w:author="Autor">
              <w:rPr>
                <w:rFonts w:asciiTheme="minorHAnsi" w:hAnsiTheme="minorHAnsi" w:cstheme="minorHAnsi"/>
              </w:rPr>
            </w:rPrChange>
          </w:rPr>
          <w:t xml:space="preserve"> </w:t>
        </w:r>
        <w:r w:rsidR="002C5C6A" w:rsidRPr="00F34CB3">
          <w:rPr>
            <w:rFonts w:asciiTheme="minorHAnsi" w:hAnsiTheme="minorHAnsi" w:cstheme="minorHAnsi"/>
            <w:i/>
            <w:iCs/>
            <w:rPrChange w:id="294" w:author="Autor">
              <w:rPr>
                <w:rFonts w:asciiTheme="minorHAnsi" w:hAnsiTheme="minorHAnsi" w:cstheme="minorHAnsi"/>
                <w:i/>
                <w:iCs/>
              </w:rPr>
            </w:rPrChange>
          </w:rPr>
          <w:t xml:space="preserve">lub </w:t>
        </w:r>
        <w:r w:rsidR="000A2849" w:rsidRPr="00F34CB3">
          <w:rPr>
            <w:rFonts w:asciiTheme="minorHAnsi" w:hAnsiTheme="minorHAnsi" w:cstheme="minorHAnsi"/>
            <w:i/>
            <w:iCs/>
            <w:rPrChange w:id="295" w:author="Autor">
              <w:rPr>
                <w:rFonts w:asciiTheme="minorHAnsi" w:hAnsiTheme="minorHAnsi" w:cstheme="minorHAnsi"/>
                <w:i/>
                <w:iCs/>
              </w:rPr>
            </w:rPrChange>
          </w:rPr>
          <w:t xml:space="preserve">mienia </w:t>
        </w:r>
        <w:r w:rsidR="002C5C6A" w:rsidRPr="00F34CB3">
          <w:rPr>
            <w:rFonts w:asciiTheme="minorHAnsi" w:hAnsiTheme="minorHAnsi" w:cstheme="minorHAnsi"/>
            <w:i/>
            <w:iCs/>
            <w:rPrChange w:id="296" w:author="Autor">
              <w:rPr>
                <w:rFonts w:asciiTheme="minorHAnsi" w:hAnsiTheme="minorHAnsi" w:cstheme="minorHAnsi"/>
                <w:i/>
                <w:iCs/>
              </w:rPr>
            </w:rPrChange>
          </w:rPr>
          <w:t>właściciela Nieruchomości.*</w:t>
        </w:r>
        <w:r w:rsidR="00784C66" w:rsidRPr="00F34CB3">
          <w:rPr>
            <w:rFonts w:asciiTheme="minorHAnsi" w:hAnsiTheme="minorHAnsi" w:cstheme="minorHAnsi"/>
            <w:i/>
            <w:iCs/>
            <w:rPrChange w:id="297" w:author="Autor">
              <w:rPr>
                <w:rFonts w:asciiTheme="minorHAnsi" w:hAnsiTheme="minorHAnsi" w:cstheme="minorHAnsi"/>
                <w:i/>
                <w:iCs/>
              </w:rPr>
            </w:rPrChange>
          </w:rPr>
          <w:t xml:space="preserve"> </w:t>
        </w:r>
        <w:r w:rsidR="00784C66" w:rsidRPr="00F34CB3">
          <w:rPr>
            <w:rFonts w:asciiTheme="minorHAnsi" w:hAnsiTheme="minorHAnsi" w:cstheme="minorHAnsi"/>
            <w:rPrChange w:id="298" w:author="Autor">
              <w:rPr>
                <w:rFonts w:asciiTheme="minorHAnsi" w:hAnsiTheme="minorHAnsi" w:cstheme="minorHAnsi"/>
              </w:rPr>
            </w:rPrChange>
          </w:rPr>
          <w:t xml:space="preserve">Partner jest uprawniony do zgłaszania uwag dotyczących przebiegu </w:t>
        </w:r>
        <w:r w:rsidR="000A2849" w:rsidRPr="00F34CB3">
          <w:rPr>
            <w:rFonts w:asciiTheme="minorHAnsi" w:hAnsiTheme="minorHAnsi" w:cstheme="minorHAnsi"/>
            <w:rPrChange w:id="299" w:author="Autor">
              <w:rPr>
                <w:rFonts w:asciiTheme="minorHAnsi" w:hAnsiTheme="minorHAnsi" w:cstheme="minorHAnsi"/>
              </w:rPr>
            </w:rPrChange>
          </w:rPr>
          <w:t>procesów inwestycyjnych związanych z Instalacjami Ułamkowo-Technicznymi i Demonstratorem w celu ich optymalizacji lub w celu usunięcia zagrożenia o którym mowa w zdaniu pierwszym</w:t>
        </w:r>
        <w:r w:rsidR="004D4946" w:rsidRPr="00F34CB3">
          <w:rPr>
            <w:rFonts w:asciiTheme="minorHAnsi" w:hAnsiTheme="minorHAnsi" w:cstheme="minorHAnsi"/>
            <w:rPrChange w:id="300" w:author="Autor">
              <w:rPr>
                <w:rFonts w:asciiTheme="minorHAnsi" w:hAnsiTheme="minorHAnsi" w:cstheme="minorHAnsi"/>
              </w:rPr>
            </w:rPrChange>
          </w:rPr>
          <w:t>.</w:t>
        </w:r>
      </w:ins>
    </w:p>
    <w:p w14:paraId="44EE1A97" w14:textId="77777777" w:rsidR="008921D2" w:rsidRPr="00A319BC" w:rsidRDefault="008921D2" w:rsidP="008921D2">
      <w:pPr>
        <w:pStyle w:val="Akapitzlist"/>
        <w:spacing w:before="60" w:after="60" w:line="276" w:lineRule="auto"/>
        <w:ind w:left="426"/>
        <w:jc w:val="both"/>
        <w:rPr>
          <w:rFonts w:asciiTheme="minorHAnsi" w:hAnsiTheme="minorHAnsi" w:cstheme="minorHAnsi"/>
        </w:rPr>
      </w:pPr>
    </w:p>
    <w:p w14:paraId="7D7EF888"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301" w:name="_Ref55539815"/>
      <w:bookmarkStart w:id="302" w:name="_Toc76392371"/>
      <w:r w:rsidRPr="00A319BC">
        <w:rPr>
          <w:rFonts w:asciiTheme="minorHAnsi" w:hAnsiTheme="minorHAnsi" w:cstheme="minorHAnsi"/>
          <w:sz w:val="22"/>
          <w:szCs w:val="22"/>
        </w:rPr>
        <w:t>[TESTY I BADANIA]</w:t>
      </w:r>
      <w:bookmarkEnd w:id="301"/>
      <w:bookmarkEnd w:id="302"/>
    </w:p>
    <w:p w14:paraId="0B1165E8" w14:textId="77777777" w:rsidR="008921D2" w:rsidRPr="00A319BC" w:rsidRDefault="008921D2" w:rsidP="008921D2">
      <w:pPr>
        <w:spacing w:before="60" w:after="60" w:line="276" w:lineRule="auto"/>
        <w:ind w:left="360"/>
        <w:jc w:val="both"/>
        <w:rPr>
          <w:rFonts w:cstheme="minorHAnsi"/>
        </w:rPr>
      </w:pPr>
      <w:bookmarkStart w:id="303" w:name="_Ref55480282"/>
      <w:r w:rsidRPr="001874D2">
        <w:rPr>
          <w:rFonts w:cstheme="minorHAnsi"/>
        </w:rPr>
        <w:t>W trakcie trwania Przedsięwzięcia PCP, Partner zobowiązuje się prowadzić Testy Instalacji Ułamkowo-Technicznych i Demonstratora Technologii, zgodnie z warunkami określonymi w Załączniku nr 3 do Ogłoszenia – Wymagania stawiane Partnerowi Strategicznemu.</w:t>
      </w:r>
      <w:bookmarkEnd w:id="303"/>
    </w:p>
    <w:p w14:paraId="357F295B" w14:textId="77777777" w:rsidR="008921D2" w:rsidRPr="00A319BC" w:rsidRDefault="008921D2" w:rsidP="008921D2">
      <w:pPr>
        <w:pStyle w:val="Akapitzlist"/>
        <w:spacing w:before="60" w:after="60" w:line="276" w:lineRule="auto"/>
        <w:ind w:left="426"/>
        <w:jc w:val="both"/>
        <w:rPr>
          <w:rFonts w:asciiTheme="minorHAnsi" w:hAnsiTheme="minorHAnsi" w:cstheme="minorHAnsi"/>
        </w:rPr>
      </w:pPr>
    </w:p>
    <w:p w14:paraId="6A626B1D" w14:textId="77777777" w:rsidR="008921D2" w:rsidRDefault="008921D2" w:rsidP="008921D2">
      <w:pPr>
        <w:pStyle w:val="Nagwek1"/>
        <w:numPr>
          <w:ilvl w:val="0"/>
          <w:numId w:val="1"/>
        </w:numPr>
        <w:spacing w:before="60" w:after="60" w:line="276" w:lineRule="auto"/>
        <w:contextualSpacing/>
        <w:rPr>
          <w:rFonts w:asciiTheme="minorHAnsi" w:hAnsiTheme="minorHAnsi" w:cstheme="minorHAnsi"/>
          <w:sz w:val="22"/>
          <w:szCs w:val="22"/>
        </w:rPr>
      </w:pPr>
      <w:bookmarkStart w:id="304" w:name="_Ref55546625"/>
      <w:bookmarkStart w:id="305" w:name="_Toc76392373"/>
      <w:r w:rsidRPr="00A319BC">
        <w:rPr>
          <w:rFonts w:asciiTheme="minorHAnsi" w:hAnsiTheme="minorHAnsi" w:cstheme="minorHAnsi"/>
          <w:sz w:val="22"/>
          <w:szCs w:val="22"/>
        </w:rPr>
        <w:t>DALSZE DZIAŁANIA</w:t>
      </w:r>
      <w:bookmarkEnd w:id="304"/>
      <w:bookmarkEnd w:id="305"/>
    </w:p>
    <w:p w14:paraId="5CB41651"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306" w:name="_Toc76392374"/>
      <w:r w:rsidRPr="00A319BC">
        <w:rPr>
          <w:rFonts w:asciiTheme="minorHAnsi" w:hAnsiTheme="minorHAnsi" w:cstheme="minorHAnsi"/>
          <w:sz w:val="22"/>
          <w:szCs w:val="22"/>
        </w:rPr>
        <w:t>[</w:t>
      </w:r>
      <w:r>
        <w:rPr>
          <w:rFonts w:asciiTheme="minorHAnsi" w:hAnsiTheme="minorHAnsi" w:cstheme="minorHAnsi"/>
          <w:sz w:val="22"/>
          <w:szCs w:val="22"/>
        </w:rPr>
        <w:t>DZIAŁANIA PO ZAKOŃCZENIU TESTÓW</w:t>
      </w:r>
      <w:r w:rsidRPr="00A319BC">
        <w:rPr>
          <w:rFonts w:asciiTheme="minorHAnsi" w:hAnsiTheme="minorHAnsi" w:cstheme="minorHAnsi"/>
          <w:sz w:val="22"/>
          <w:szCs w:val="22"/>
        </w:rPr>
        <w:t>]</w:t>
      </w:r>
      <w:bookmarkEnd w:id="306"/>
    </w:p>
    <w:p w14:paraId="03C91904" w14:textId="77777777" w:rsidR="008921D2" w:rsidRPr="001874D2" w:rsidRDefault="008921D2" w:rsidP="008921D2">
      <w:pPr>
        <w:spacing w:before="60" w:after="60" w:line="276" w:lineRule="auto"/>
        <w:ind w:left="360"/>
        <w:jc w:val="both"/>
        <w:rPr>
          <w:rFonts w:cstheme="minorHAnsi"/>
        </w:rPr>
      </w:pPr>
      <w:r>
        <w:rPr>
          <w:rFonts w:cstheme="minorHAnsi"/>
        </w:rPr>
        <w:t xml:space="preserve">Po zakończeniu testów odpowiednio Instalacji Ułamkowo-Technicznych oraz Demonstratora, Partner zobowiązuje się wykonywać przypisane mu </w:t>
      </w:r>
      <w:r w:rsidRPr="001874D2">
        <w:rPr>
          <w:rFonts w:cstheme="minorHAnsi"/>
        </w:rPr>
        <w:t>w Załączniku nr 3 do Ogłoszenia – Wymagania stawiane Partnerowi Strategicznemu</w:t>
      </w:r>
      <w:r>
        <w:rPr>
          <w:rFonts w:cstheme="minorHAnsi"/>
        </w:rPr>
        <w:t xml:space="preserve"> zobowiązania, odpowiednie dla Instalacji Ułamkowo-Technicznych i Demonstratora</w:t>
      </w:r>
      <w:r w:rsidRPr="001874D2">
        <w:rPr>
          <w:rFonts w:cstheme="minorHAnsi"/>
        </w:rPr>
        <w:t>.</w:t>
      </w:r>
    </w:p>
    <w:p w14:paraId="54D15E08" w14:textId="77777777" w:rsidR="008921D2" w:rsidRPr="001874D2" w:rsidRDefault="008921D2" w:rsidP="008921D2">
      <w:pPr>
        <w:spacing w:before="60" w:after="60" w:line="276" w:lineRule="auto"/>
      </w:pPr>
    </w:p>
    <w:p w14:paraId="7F113FDB" w14:textId="77777777" w:rsidR="008921D2" w:rsidRPr="00A319BC" w:rsidRDefault="008921D2" w:rsidP="008921D2">
      <w:pPr>
        <w:pStyle w:val="Nagwek1"/>
        <w:numPr>
          <w:ilvl w:val="0"/>
          <w:numId w:val="1"/>
        </w:numPr>
        <w:spacing w:before="60" w:after="60" w:line="276" w:lineRule="auto"/>
        <w:contextualSpacing/>
        <w:rPr>
          <w:rFonts w:asciiTheme="minorHAnsi" w:hAnsiTheme="minorHAnsi" w:cstheme="minorHAnsi"/>
          <w:sz w:val="22"/>
          <w:szCs w:val="22"/>
        </w:rPr>
      </w:pPr>
      <w:bookmarkStart w:id="307" w:name="_Toc76392375"/>
      <w:bookmarkStart w:id="308" w:name="_Ref76392466"/>
      <w:bookmarkStart w:id="309" w:name="_Ref55539818"/>
      <w:r w:rsidRPr="00A319BC">
        <w:rPr>
          <w:rFonts w:asciiTheme="minorHAnsi" w:hAnsiTheme="minorHAnsi" w:cstheme="minorHAnsi"/>
          <w:sz w:val="22"/>
          <w:szCs w:val="22"/>
        </w:rPr>
        <w:t>PODZIAŁ KORZYŚCI ZWIĄZANYCH Z INSTALACJAMI UŁAMKOWO-TECHNICZNYMI I DEMONSTRATOREM</w:t>
      </w:r>
      <w:r>
        <w:rPr>
          <w:rFonts w:asciiTheme="minorHAnsi" w:hAnsiTheme="minorHAnsi" w:cstheme="minorHAnsi"/>
          <w:sz w:val="22"/>
          <w:szCs w:val="22"/>
        </w:rPr>
        <w:t xml:space="preserve"> TECHNOLOGII</w:t>
      </w:r>
      <w:bookmarkEnd w:id="307"/>
      <w:bookmarkEnd w:id="308"/>
    </w:p>
    <w:p w14:paraId="53CBA46D" w14:textId="77777777" w:rsidR="008921D2" w:rsidRPr="00A319BC" w:rsidRDefault="008921D2" w:rsidP="008921D2">
      <w:pPr>
        <w:pStyle w:val="Akapitzlist"/>
        <w:spacing w:before="60" w:after="60" w:line="276" w:lineRule="auto"/>
        <w:ind w:left="426"/>
        <w:jc w:val="both"/>
        <w:rPr>
          <w:rFonts w:asciiTheme="minorHAnsi" w:hAnsiTheme="minorHAnsi" w:cstheme="minorHAnsi"/>
        </w:rPr>
      </w:pPr>
    </w:p>
    <w:p w14:paraId="466FCAC8" w14:textId="77777777" w:rsidR="008921D2" w:rsidRPr="00A319BC" w:rsidRDefault="008921D2" w:rsidP="008921D2">
      <w:pPr>
        <w:pStyle w:val="Nagwek2"/>
        <w:numPr>
          <w:ilvl w:val="0"/>
          <w:numId w:val="8"/>
        </w:numPr>
        <w:spacing w:before="60" w:after="60" w:line="276" w:lineRule="auto"/>
        <w:ind w:left="0" w:hanging="567"/>
        <w:contextualSpacing/>
        <w:jc w:val="both"/>
        <w:rPr>
          <w:rFonts w:asciiTheme="minorHAnsi" w:hAnsiTheme="minorHAnsi" w:cstheme="minorHAnsi"/>
          <w:sz w:val="22"/>
          <w:szCs w:val="22"/>
        </w:rPr>
      </w:pPr>
      <w:bookmarkStart w:id="310" w:name="_Toc76392376"/>
      <w:r w:rsidRPr="00A319BC">
        <w:rPr>
          <w:rFonts w:asciiTheme="minorHAnsi" w:hAnsiTheme="minorHAnsi" w:cstheme="minorHAnsi"/>
          <w:sz w:val="22"/>
          <w:szCs w:val="22"/>
        </w:rPr>
        <w:t xml:space="preserve">[UDZIAŁ NCBR W </w:t>
      </w:r>
      <w:r>
        <w:rPr>
          <w:rFonts w:asciiTheme="minorHAnsi" w:hAnsiTheme="minorHAnsi" w:cstheme="minorHAnsi"/>
          <w:sz w:val="22"/>
          <w:szCs w:val="22"/>
        </w:rPr>
        <w:t>DOCHODZIE</w:t>
      </w:r>
      <w:r w:rsidRPr="00A319BC">
        <w:rPr>
          <w:rFonts w:asciiTheme="minorHAnsi" w:hAnsiTheme="minorHAnsi" w:cstheme="minorHAnsi"/>
          <w:sz w:val="22"/>
          <w:szCs w:val="22"/>
        </w:rPr>
        <w:t xml:space="preserve"> Z DZIAŁALNOŚCI DEMONSTRATORA</w:t>
      </w:r>
      <w:r>
        <w:rPr>
          <w:rFonts w:asciiTheme="minorHAnsi" w:hAnsiTheme="minorHAnsi" w:cstheme="minorHAnsi"/>
          <w:sz w:val="22"/>
          <w:szCs w:val="22"/>
        </w:rPr>
        <w:t xml:space="preserve"> TECHNOLOGII</w:t>
      </w:r>
      <w:r w:rsidRPr="00A319BC">
        <w:rPr>
          <w:rFonts w:asciiTheme="minorHAnsi" w:hAnsiTheme="minorHAnsi" w:cstheme="minorHAnsi"/>
          <w:sz w:val="22"/>
          <w:szCs w:val="22"/>
        </w:rPr>
        <w:t>]</w:t>
      </w:r>
      <w:bookmarkEnd w:id="310"/>
    </w:p>
    <w:p w14:paraId="49C324AF" w14:textId="77777777" w:rsidR="008921D2" w:rsidRPr="00A319BC" w:rsidRDefault="008921D2" w:rsidP="008921D2">
      <w:pPr>
        <w:pStyle w:val="Akapitzlist"/>
        <w:numPr>
          <w:ilvl w:val="1"/>
          <w:numId w:val="8"/>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Partner jest zobowiązany korzystać z Instalacji Ułamkowo-Technicznych i Demonstratora</w:t>
      </w:r>
      <w:r>
        <w:rPr>
          <w:rFonts w:asciiTheme="minorHAnsi" w:hAnsiTheme="minorHAnsi" w:cstheme="minorHAnsi"/>
        </w:rPr>
        <w:t xml:space="preserve"> Technologii</w:t>
      </w:r>
      <w:r w:rsidRPr="00A319BC">
        <w:rPr>
          <w:rFonts w:asciiTheme="minorHAnsi" w:hAnsiTheme="minorHAnsi" w:cstheme="minorHAnsi"/>
        </w:rPr>
        <w:t xml:space="preserve"> zgodnie z zasadami prawidłowej gospodarki i zgodnie z ich przeznaczeniem.</w:t>
      </w:r>
    </w:p>
    <w:p w14:paraId="5E633918" w14:textId="77777777" w:rsidR="008921D2" w:rsidRPr="00A319BC" w:rsidRDefault="008921D2" w:rsidP="008921D2">
      <w:pPr>
        <w:pStyle w:val="Akapitzlist"/>
        <w:numPr>
          <w:ilvl w:val="1"/>
          <w:numId w:val="8"/>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W celu rozliczenia nakładów poczynionych przez NCBR na powstanie Instalacji Ułamkowo-Technicznych oraz Demonstratora</w:t>
      </w:r>
      <w:r>
        <w:rPr>
          <w:rFonts w:asciiTheme="minorHAnsi" w:hAnsiTheme="minorHAnsi" w:cstheme="minorHAnsi"/>
        </w:rPr>
        <w:t xml:space="preserve"> i podziału korzyści ze współpracy</w:t>
      </w:r>
      <w:r w:rsidRPr="00A319BC">
        <w:rPr>
          <w:rFonts w:asciiTheme="minorHAnsi" w:hAnsiTheme="minorHAnsi" w:cstheme="minorHAnsi"/>
        </w:rPr>
        <w:t xml:space="preserve">, Partner jest </w:t>
      </w:r>
      <w:r w:rsidRPr="00A319BC">
        <w:rPr>
          <w:rFonts w:asciiTheme="minorHAnsi" w:hAnsiTheme="minorHAnsi" w:cstheme="minorHAnsi"/>
        </w:rPr>
        <w:lastRenderedPageBreak/>
        <w:t xml:space="preserve">zobowiązany przekazywać NCBR udział w </w:t>
      </w:r>
      <w:r>
        <w:rPr>
          <w:rFonts w:asciiTheme="minorHAnsi" w:hAnsiTheme="minorHAnsi" w:cstheme="minorHAnsi"/>
        </w:rPr>
        <w:t>Dochodzie</w:t>
      </w:r>
      <w:r w:rsidRPr="00A319BC">
        <w:rPr>
          <w:rFonts w:asciiTheme="minorHAnsi" w:hAnsiTheme="minorHAnsi" w:cstheme="minorHAnsi"/>
        </w:rPr>
        <w:t xml:space="preserve"> z Działalności Demonstratora</w:t>
      </w:r>
      <w:r>
        <w:rPr>
          <w:rFonts w:asciiTheme="minorHAnsi" w:hAnsiTheme="minorHAnsi" w:cstheme="minorHAnsi"/>
        </w:rPr>
        <w:t xml:space="preserve"> Technologii</w:t>
      </w:r>
      <w:r w:rsidRPr="00A319BC">
        <w:rPr>
          <w:rFonts w:asciiTheme="minorHAnsi" w:hAnsiTheme="minorHAnsi" w:cstheme="minorHAnsi"/>
        </w:rPr>
        <w:t>, zgodnie z zasadami określonymi poniżej, w wysokoś</w:t>
      </w:r>
      <w:r>
        <w:rPr>
          <w:rFonts w:asciiTheme="minorHAnsi" w:hAnsiTheme="minorHAnsi" w:cstheme="minorHAnsi"/>
        </w:rPr>
        <w:t>c</w:t>
      </w:r>
      <w:r w:rsidRPr="00A319BC">
        <w:rPr>
          <w:rFonts w:asciiTheme="minorHAnsi" w:hAnsiTheme="minorHAnsi" w:cstheme="minorHAnsi"/>
        </w:rPr>
        <w:t xml:space="preserve">i określonej w ofercie Partnera </w:t>
      </w:r>
      <w:r>
        <w:rPr>
          <w:rFonts w:asciiTheme="minorHAnsi" w:hAnsiTheme="minorHAnsi" w:cstheme="minorHAnsi"/>
        </w:rPr>
        <w:t xml:space="preserve">odpowiadającej </w:t>
      </w:r>
      <w:r w:rsidRPr="00A319BC">
        <w:rPr>
          <w:rFonts w:asciiTheme="minorHAnsi" w:hAnsiTheme="minorHAnsi" w:cstheme="minorHAnsi"/>
        </w:rPr>
        <w:t>[</w:t>
      </w:r>
      <w:r>
        <w:rPr>
          <w:rFonts w:asciiTheme="minorHAnsi" w:hAnsiTheme="minorHAnsi" w:cstheme="minorHAnsi"/>
          <w:i/>
          <w:iCs/>
        </w:rPr>
        <w:t>Wartość określana zgodnie z Ofertą Partnera</w:t>
      </w:r>
      <w:r w:rsidRPr="00A319BC">
        <w:rPr>
          <w:rFonts w:asciiTheme="minorHAnsi" w:hAnsiTheme="minorHAnsi" w:cstheme="minorHAnsi"/>
        </w:rPr>
        <w:t>]%</w:t>
      </w:r>
      <w:r>
        <w:rPr>
          <w:rFonts w:asciiTheme="minorHAnsi" w:hAnsiTheme="minorHAnsi" w:cstheme="minorHAnsi"/>
        </w:rPr>
        <w:t xml:space="preserve"> (</w:t>
      </w:r>
      <w:r w:rsidRPr="00A319BC">
        <w:rPr>
          <w:rFonts w:asciiTheme="minorHAnsi" w:hAnsiTheme="minorHAnsi" w:cstheme="minorHAnsi"/>
        </w:rPr>
        <w:t xml:space="preserve">w żadnym wypadku nie mniej niż </w:t>
      </w:r>
      <w:r>
        <w:rPr>
          <w:rFonts w:asciiTheme="minorHAnsi" w:hAnsiTheme="minorHAnsi" w:cstheme="minorHAnsi"/>
        </w:rPr>
        <w:t>5</w:t>
      </w:r>
      <w:r w:rsidRPr="00A319BC">
        <w:rPr>
          <w:rFonts w:asciiTheme="minorHAnsi" w:hAnsiTheme="minorHAnsi" w:cstheme="minorHAnsi"/>
        </w:rPr>
        <w:t>0%</w:t>
      </w:r>
      <w:r>
        <w:rPr>
          <w:rFonts w:asciiTheme="minorHAnsi" w:hAnsiTheme="minorHAnsi" w:cstheme="minorHAnsi"/>
        </w:rPr>
        <w:t>)</w:t>
      </w:r>
      <w:r w:rsidRPr="00A319BC">
        <w:rPr>
          <w:rFonts w:asciiTheme="minorHAnsi" w:hAnsiTheme="minorHAnsi" w:cstheme="minorHAnsi"/>
        </w:rPr>
        <w:t xml:space="preserve"> </w:t>
      </w:r>
      <w:r>
        <w:rPr>
          <w:rFonts w:asciiTheme="minorHAnsi" w:hAnsiTheme="minorHAnsi" w:cstheme="minorHAnsi"/>
        </w:rPr>
        <w:t>Dochodu</w:t>
      </w:r>
      <w:r w:rsidRPr="00A319BC">
        <w:rPr>
          <w:rFonts w:asciiTheme="minorHAnsi" w:hAnsiTheme="minorHAnsi" w:cstheme="minorHAnsi"/>
        </w:rPr>
        <w:t xml:space="preserve"> z Działalności Demonstratora, w </w:t>
      </w:r>
      <w:r>
        <w:rPr>
          <w:rFonts w:asciiTheme="minorHAnsi" w:hAnsiTheme="minorHAnsi" w:cstheme="minorHAnsi"/>
        </w:rPr>
        <w:t xml:space="preserve">każdym </w:t>
      </w:r>
      <w:r w:rsidRPr="00A319BC">
        <w:rPr>
          <w:rFonts w:asciiTheme="minorHAnsi" w:hAnsiTheme="minorHAnsi" w:cstheme="minorHAnsi"/>
        </w:rPr>
        <w:t>okresie rozliczeniowym</w:t>
      </w:r>
      <w:r>
        <w:rPr>
          <w:rFonts w:asciiTheme="minorHAnsi" w:hAnsiTheme="minorHAnsi" w:cstheme="minorHAnsi"/>
        </w:rPr>
        <w:t>, przez okres 10 lat od dnia odbioru Demonstratora przez Partnera Strategicznego</w:t>
      </w:r>
      <w:r w:rsidRPr="00A319BC">
        <w:rPr>
          <w:rFonts w:asciiTheme="minorHAnsi" w:hAnsiTheme="minorHAnsi" w:cstheme="minorHAnsi"/>
        </w:rPr>
        <w:t>.</w:t>
      </w:r>
    </w:p>
    <w:p w14:paraId="1F9240A9" w14:textId="77777777" w:rsidR="008921D2" w:rsidRPr="00A319BC" w:rsidRDefault="008921D2" w:rsidP="008921D2">
      <w:pPr>
        <w:pStyle w:val="Akapitzlist"/>
        <w:numPr>
          <w:ilvl w:val="1"/>
          <w:numId w:val="8"/>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 xml:space="preserve">Strony przyjmują, że okresem rozliczeniowym dla wypłaty udziału NCBR w </w:t>
      </w:r>
      <w:r>
        <w:rPr>
          <w:rFonts w:asciiTheme="minorHAnsi" w:hAnsiTheme="minorHAnsi" w:cstheme="minorHAnsi"/>
        </w:rPr>
        <w:t>Dochodzie</w:t>
      </w:r>
      <w:r w:rsidRPr="00A319BC">
        <w:rPr>
          <w:rFonts w:asciiTheme="minorHAnsi" w:hAnsiTheme="minorHAnsi" w:cstheme="minorHAnsi"/>
        </w:rPr>
        <w:t xml:space="preserve"> z Działalności jest rok obrotowy.</w:t>
      </w:r>
    </w:p>
    <w:p w14:paraId="48C75F4C" w14:textId="77777777" w:rsidR="008921D2" w:rsidRPr="00A319BC" w:rsidRDefault="008921D2" w:rsidP="008921D2">
      <w:pPr>
        <w:pStyle w:val="Akapitzlist"/>
        <w:numPr>
          <w:ilvl w:val="1"/>
          <w:numId w:val="8"/>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w:t>
      </w:r>
      <w:r>
        <w:rPr>
          <w:rFonts w:asciiTheme="minorHAnsi" w:hAnsiTheme="minorHAnsi" w:cstheme="minorHAnsi"/>
          <w:b/>
          <w:bCs/>
        </w:rPr>
        <w:t>Dochód</w:t>
      </w:r>
      <w:r w:rsidRPr="00A319BC">
        <w:rPr>
          <w:rFonts w:asciiTheme="minorHAnsi" w:hAnsiTheme="minorHAnsi" w:cstheme="minorHAnsi"/>
          <w:b/>
          <w:bCs/>
        </w:rPr>
        <w:t xml:space="preserve"> z Działalności</w:t>
      </w:r>
      <w:r w:rsidRPr="00A319BC">
        <w:rPr>
          <w:rFonts w:asciiTheme="minorHAnsi" w:hAnsiTheme="minorHAnsi" w:cstheme="minorHAnsi"/>
        </w:rPr>
        <w:t xml:space="preserve">] </w:t>
      </w:r>
      <w:r>
        <w:rPr>
          <w:rFonts w:asciiTheme="minorHAnsi" w:hAnsiTheme="minorHAnsi" w:cstheme="minorHAnsi"/>
        </w:rPr>
        <w:t>Dochód</w:t>
      </w:r>
      <w:r w:rsidRPr="00A319BC">
        <w:rPr>
          <w:rFonts w:asciiTheme="minorHAnsi" w:hAnsiTheme="minorHAnsi" w:cstheme="minorHAnsi"/>
        </w:rPr>
        <w:t xml:space="preserve"> z Działalności jest </w:t>
      </w:r>
      <w:r>
        <w:rPr>
          <w:rFonts w:asciiTheme="minorHAnsi" w:hAnsiTheme="minorHAnsi" w:cstheme="minorHAnsi"/>
        </w:rPr>
        <w:t xml:space="preserve">na potrzeby Umowy rozumiany zgodnie z wymaganiem 2.27 zawartym w Załączniku nr 3 do Ogłoszenia i jest wyliczany w oparciu o dokumenty księgowe gromadzone przez Partnera. </w:t>
      </w:r>
    </w:p>
    <w:p w14:paraId="239FC086" w14:textId="77777777" w:rsidR="008921D2" w:rsidRPr="00A319BC" w:rsidRDefault="008921D2" w:rsidP="008921D2">
      <w:pPr>
        <w:pStyle w:val="Akapitzlist"/>
        <w:numPr>
          <w:ilvl w:val="1"/>
          <w:numId w:val="8"/>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 xml:space="preserve">Płatność udziału w </w:t>
      </w:r>
      <w:r>
        <w:rPr>
          <w:rFonts w:asciiTheme="minorHAnsi" w:hAnsiTheme="minorHAnsi" w:cstheme="minorHAnsi"/>
        </w:rPr>
        <w:t>Dochodu</w:t>
      </w:r>
      <w:r w:rsidRPr="00A319BC">
        <w:rPr>
          <w:rFonts w:asciiTheme="minorHAnsi" w:hAnsiTheme="minorHAnsi" w:cstheme="minorHAnsi"/>
        </w:rPr>
        <w:t xml:space="preserve"> z Działalności następuje </w:t>
      </w:r>
      <w:r>
        <w:rPr>
          <w:rFonts w:asciiTheme="minorHAnsi" w:hAnsiTheme="minorHAnsi" w:cstheme="minorHAnsi"/>
        </w:rPr>
        <w:t xml:space="preserve">jeśli wynosi więcej niż „0” </w:t>
      </w:r>
      <w:r w:rsidRPr="00A319BC">
        <w:rPr>
          <w:rFonts w:asciiTheme="minorHAnsi" w:hAnsiTheme="minorHAnsi" w:cstheme="minorHAnsi"/>
        </w:rPr>
        <w:t xml:space="preserve">w okresach rocznych za ubiegły </w:t>
      </w:r>
      <w:r>
        <w:rPr>
          <w:rFonts w:asciiTheme="minorHAnsi" w:hAnsiTheme="minorHAnsi" w:cstheme="minorHAnsi"/>
        </w:rPr>
        <w:t>okres rozliczeniowy</w:t>
      </w:r>
      <w:r w:rsidRPr="00A319BC">
        <w:rPr>
          <w:rFonts w:asciiTheme="minorHAnsi" w:hAnsiTheme="minorHAnsi" w:cstheme="minorHAnsi"/>
        </w:rPr>
        <w:t>, nie później niż w terminie 30 dni od dnia zatwierdzenia przez</w:t>
      </w:r>
      <w:r>
        <w:rPr>
          <w:rFonts w:asciiTheme="minorHAnsi" w:hAnsiTheme="minorHAnsi" w:cstheme="minorHAnsi"/>
        </w:rPr>
        <w:t xml:space="preserve"> właściwy organ</w:t>
      </w:r>
      <w:r w:rsidRPr="00A319BC">
        <w:rPr>
          <w:rFonts w:asciiTheme="minorHAnsi" w:hAnsiTheme="minorHAnsi" w:cstheme="minorHAnsi"/>
        </w:rPr>
        <w:t xml:space="preserve"> Partnera sprawozdania finansowego za ubiegły </w:t>
      </w:r>
      <w:r>
        <w:rPr>
          <w:rFonts w:asciiTheme="minorHAnsi" w:hAnsiTheme="minorHAnsi" w:cstheme="minorHAnsi"/>
        </w:rPr>
        <w:t xml:space="preserve">okres rozliczeniowy </w:t>
      </w:r>
      <w:r w:rsidRPr="00A319BC">
        <w:rPr>
          <w:rFonts w:asciiTheme="minorHAnsi" w:hAnsiTheme="minorHAnsi" w:cstheme="minorHAnsi"/>
        </w:rPr>
        <w:t>i nie później niż do dnia 30 czerwca roku następującego po danym okresie rozliczeniowym.</w:t>
      </w:r>
    </w:p>
    <w:p w14:paraId="42A9AD52" w14:textId="77777777" w:rsidR="008921D2" w:rsidRPr="00A319BC" w:rsidRDefault="008921D2" w:rsidP="008921D2">
      <w:pPr>
        <w:pStyle w:val="Akapitzlist"/>
        <w:numPr>
          <w:ilvl w:val="1"/>
          <w:numId w:val="8"/>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 xml:space="preserve">W przypadku jeśli okres rozliczeniowy nie odpowiada pełnemu rokowi, wysokość </w:t>
      </w:r>
      <w:r>
        <w:rPr>
          <w:rFonts w:asciiTheme="minorHAnsi" w:hAnsiTheme="minorHAnsi" w:cstheme="minorHAnsi"/>
        </w:rPr>
        <w:t>Dochodu</w:t>
      </w:r>
      <w:r w:rsidRPr="00A319BC">
        <w:rPr>
          <w:rFonts w:asciiTheme="minorHAnsi" w:hAnsiTheme="minorHAnsi" w:cstheme="minorHAnsi"/>
        </w:rPr>
        <w:t xml:space="preserve"> z Dzia</w:t>
      </w:r>
      <w:ins w:id="311" w:author="Autor">
        <w:r>
          <w:rPr>
            <w:rFonts w:asciiTheme="minorHAnsi" w:hAnsiTheme="minorHAnsi" w:cstheme="minorHAnsi"/>
          </w:rPr>
          <w:t>łal</w:t>
        </w:r>
      </w:ins>
      <w:del w:id="312" w:author="Autor">
        <w:r w:rsidRPr="00A319BC" w:rsidDel="003D62FE">
          <w:rPr>
            <w:rFonts w:asciiTheme="minorHAnsi" w:hAnsiTheme="minorHAnsi" w:cstheme="minorHAnsi"/>
          </w:rPr>
          <w:delText>l</w:delText>
        </w:r>
      </w:del>
      <w:r w:rsidRPr="00A319BC">
        <w:rPr>
          <w:rFonts w:asciiTheme="minorHAnsi" w:hAnsiTheme="minorHAnsi" w:cstheme="minorHAnsi"/>
        </w:rPr>
        <w:t>ności jest wyliczana w proporcji czasu trwania zobowiązania Partnera w danym okresie rozliczeniowym w dniach do całk</w:t>
      </w:r>
      <w:del w:id="313" w:author="Autor">
        <w:r w:rsidRPr="00A319BC" w:rsidDel="003D62FE">
          <w:rPr>
            <w:rFonts w:asciiTheme="minorHAnsi" w:hAnsiTheme="minorHAnsi" w:cstheme="minorHAnsi"/>
          </w:rPr>
          <w:delText>w</w:delText>
        </w:r>
      </w:del>
      <w:r w:rsidRPr="00A319BC">
        <w:rPr>
          <w:rFonts w:asciiTheme="minorHAnsi" w:hAnsiTheme="minorHAnsi" w:cstheme="minorHAnsi"/>
        </w:rPr>
        <w:t>owitej liczby dni w danym okresie rozliczeniowym.</w:t>
      </w:r>
    </w:p>
    <w:p w14:paraId="026AF810" w14:textId="77777777" w:rsidR="008921D2" w:rsidRPr="00A319BC" w:rsidRDefault="008921D2" w:rsidP="008921D2">
      <w:pPr>
        <w:spacing w:before="60" w:after="60" w:line="276" w:lineRule="auto"/>
        <w:jc w:val="both"/>
        <w:rPr>
          <w:rFonts w:cstheme="minorHAnsi"/>
        </w:rPr>
      </w:pPr>
    </w:p>
    <w:p w14:paraId="5CBB260C"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314" w:name="_Ref76392081"/>
      <w:bookmarkStart w:id="315" w:name="_Ref76392222"/>
      <w:bookmarkStart w:id="316" w:name="_Toc76392377"/>
      <w:r w:rsidRPr="00A319BC">
        <w:rPr>
          <w:rFonts w:asciiTheme="minorHAnsi" w:hAnsiTheme="minorHAnsi" w:cstheme="minorHAnsi"/>
          <w:sz w:val="22"/>
          <w:szCs w:val="22"/>
        </w:rPr>
        <w:t>[UPRAWNIENIA KONTROLNE]</w:t>
      </w:r>
      <w:bookmarkEnd w:id="314"/>
      <w:bookmarkEnd w:id="315"/>
      <w:bookmarkEnd w:id="316"/>
    </w:p>
    <w:p w14:paraId="12AF88F5" w14:textId="77777777" w:rsidR="008921D2" w:rsidRPr="00A319BC" w:rsidRDefault="008921D2" w:rsidP="008921D2">
      <w:pPr>
        <w:pStyle w:val="Akapitzlist"/>
        <w:numPr>
          <w:ilvl w:val="0"/>
          <w:numId w:val="33"/>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 xml:space="preserve">Partner zobowiązuje się do sporządzania i dostarczania NCBR okresowych raportów. Każdorazowy raport będzie zawierał wyszczególnione pozycji dotyczące wysokości przychodów i kosztów </w:t>
      </w:r>
      <w:r>
        <w:rPr>
          <w:rFonts w:asciiTheme="minorHAnsi" w:hAnsiTheme="minorHAnsi" w:cstheme="minorHAnsi"/>
        </w:rPr>
        <w:t>stanowiących podstawę wyliczenia Dochodu z Działalności zgodnie z Załącznikiem nr 3 do Ogłoszenia</w:t>
      </w:r>
      <w:r w:rsidRPr="00A319BC">
        <w:rPr>
          <w:rFonts w:asciiTheme="minorHAnsi" w:hAnsiTheme="minorHAnsi" w:cstheme="minorHAnsi"/>
        </w:rPr>
        <w:t>, począwszy od dnia odbioru przez Partnera Demonstratora</w:t>
      </w:r>
      <w:r>
        <w:rPr>
          <w:rFonts w:asciiTheme="minorHAnsi" w:hAnsiTheme="minorHAnsi" w:cstheme="minorHAnsi"/>
        </w:rPr>
        <w:t xml:space="preserve"> Technologii</w:t>
      </w:r>
      <w:r w:rsidRPr="00A319BC">
        <w:rPr>
          <w:rFonts w:asciiTheme="minorHAnsi" w:hAnsiTheme="minorHAnsi" w:cstheme="minorHAnsi"/>
        </w:rPr>
        <w:t xml:space="preserve">. Partner będzie każdorazowo dostarczał NCBR raport w terminie 14 dni od dnia upływu danego </w:t>
      </w:r>
      <w:del w:id="317" w:author="Autor">
        <w:r w:rsidRPr="00A319BC" w:rsidDel="00DE7ED8">
          <w:rPr>
            <w:rFonts w:asciiTheme="minorHAnsi" w:hAnsiTheme="minorHAnsi" w:cstheme="minorHAnsi"/>
          </w:rPr>
          <w:delText xml:space="preserve">sześciomiesięcznego </w:delText>
        </w:r>
      </w:del>
      <w:ins w:id="318" w:author="Autor">
        <w:r>
          <w:rPr>
            <w:rFonts w:asciiTheme="minorHAnsi" w:hAnsiTheme="minorHAnsi" w:cstheme="minorHAnsi"/>
          </w:rPr>
          <w:t>dwunastom</w:t>
        </w:r>
        <w:r w:rsidRPr="00A319BC">
          <w:rPr>
            <w:rFonts w:asciiTheme="minorHAnsi" w:hAnsiTheme="minorHAnsi" w:cstheme="minorHAnsi"/>
          </w:rPr>
          <w:t xml:space="preserve">iesięcznego </w:t>
        </w:r>
      </w:ins>
      <w:r w:rsidRPr="00A319BC">
        <w:rPr>
          <w:rFonts w:asciiTheme="minorHAnsi" w:hAnsiTheme="minorHAnsi" w:cstheme="minorHAnsi"/>
        </w:rPr>
        <w:t>okresu, o którym mowa w zadaniu poprzedzającym.</w:t>
      </w:r>
    </w:p>
    <w:p w14:paraId="7325ED60" w14:textId="77777777" w:rsidR="008921D2" w:rsidRPr="00A319BC" w:rsidRDefault="008921D2" w:rsidP="008921D2">
      <w:pPr>
        <w:pStyle w:val="Akapitzlist"/>
        <w:numPr>
          <w:ilvl w:val="0"/>
          <w:numId w:val="33"/>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Partner jest zobowiązany wydzielić w dokumentach finansowych i sprawozdawczości finansowej wszelkie informacje niezbędne do ustalenia okol</w:t>
      </w:r>
      <w:ins w:id="319" w:author="Autor">
        <w:r>
          <w:rPr>
            <w:rFonts w:asciiTheme="minorHAnsi" w:hAnsiTheme="minorHAnsi" w:cstheme="minorHAnsi"/>
          </w:rPr>
          <w:t>i</w:t>
        </w:r>
      </w:ins>
      <w:r w:rsidRPr="00A319BC">
        <w:rPr>
          <w:rFonts w:asciiTheme="minorHAnsi" w:hAnsiTheme="minorHAnsi" w:cstheme="minorHAnsi"/>
        </w:rPr>
        <w:t>czności wskazanych w</w:t>
      </w:r>
      <w:r w:rsidRPr="0038526B">
        <w:rPr>
          <w:rFonts w:asciiTheme="minorHAnsi" w:hAnsiTheme="minorHAnsi" w:cstheme="minorHAnsi"/>
        </w:rPr>
        <w:t xml:space="preserve"> </w:t>
      </w:r>
      <w:r w:rsidRPr="00A319BC">
        <w:rPr>
          <w:rFonts w:asciiTheme="minorHAnsi" w:hAnsiTheme="minorHAnsi" w:cstheme="minorHAnsi"/>
        </w:rPr>
        <w:t>tym artykule.</w:t>
      </w:r>
    </w:p>
    <w:p w14:paraId="11107BEE" w14:textId="77777777" w:rsidR="008921D2" w:rsidRPr="00A319BC" w:rsidRDefault="008921D2" w:rsidP="008921D2">
      <w:pPr>
        <w:pStyle w:val="Akapitzlist"/>
        <w:numPr>
          <w:ilvl w:val="0"/>
          <w:numId w:val="33"/>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 xml:space="preserve">Partner zobowiązuje się udostępnić, na każde żądanie NCBR, w terminie 7 dni od dnia przekazania przez NCBR żądania Partnerowi, wszelkie informacje i dokumenty istotne dla określenia udziału w </w:t>
      </w:r>
      <w:r>
        <w:rPr>
          <w:rFonts w:asciiTheme="minorHAnsi" w:hAnsiTheme="minorHAnsi" w:cstheme="minorHAnsi"/>
        </w:rPr>
        <w:t>Dochodzie</w:t>
      </w:r>
      <w:r w:rsidRPr="00A319BC">
        <w:rPr>
          <w:rFonts w:asciiTheme="minorHAnsi" w:hAnsiTheme="minorHAnsi" w:cstheme="minorHAnsi"/>
        </w:rPr>
        <w:t xml:space="preserve"> z Działalności oraz zobowiązuje się poddać audytowi zewnętrznemu (audyt może być również prowadzony samodzielnie przez NCBR) w zakresie </w:t>
      </w:r>
      <w:r w:rsidRPr="00A319BC">
        <w:rPr>
          <w:rFonts w:asciiTheme="minorHAnsi" w:hAnsiTheme="minorHAnsi" w:cstheme="minorHAnsi"/>
        </w:rPr>
        <w:lastRenderedPageBreak/>
        <w:t xml:space="preserve">korzystania z  Demonstratora </w:t>
      </w:r>
      <w:r>
        <w:rPr>
          <w:rFonts w:asciiTheme="minorHAnsi" w:hAnsiTheme="minorHAnsi" w:cstheme="minorHAnsi"/>
        </w:rPr>
        <w:t xml:space="preserve">Technologii </w:t>
      </w:r>
      <w:r w:rsidRPr="00A319BC">
        <w:rPr>
          <w:rFonts w:asciiTheme="minorHAnsi" w:hAnsiTheme="minorHAnsi" w:cstheme="minorHAnsi"/>
        </w:rPr>
        <w:t xml:space="preserve">celem ustalenia wysokości przychodów i kosztów </w:t>
      </w:r>
      <w:r>
        <w:rPr>
          <w:rFonts w:asciiTheme="minorHAnsi" w:hAnsiTheme="minorHAnsi" w:cstheme="minorHAnsi"/>
        </w:rPr>
        <w:t xml:space="preserve">stanowiących podstawę wyliczenia Dochodu </w:t>
      </w:r>
      <w:r w:rsidRPr="00A319BC">
        <w:rPr>
          <w:rFonts w:asciiTheme="minorHAnsi" w:hAnsiTheme="minorHAnsi" w:cstheme="minorHAnsi"/>
        </w:rPr>
        <w:t>z Działalności</w:t>
      </w:r>
      <w:r>
        <w:rPr>
          <w:rFonts w:asciiTheme="minorHAnsi" w:hAnsiTheme="minorHAnsi" w:cstheme="minorHAnsi"/>
        </w:rPr>
        <w:t>.</w:t>
      </w:r>
      <w:r w:rsidRPr="00A319BC">
        <w:rPr>
          <w:rFonts w:asciiTheme="minorHAnsi" w:hAnsiTheme="minorHAnsi" w:cstheme="minorHAnsi"/>
        </w:rPr>
        <w:t xml:space="preserve"> </w:t>
      </w:r>
    </w:p>
    <w:p w14:paraId="406F1D45" w14:textId="77777777" w:rsidR="008921D2" w:rsidRPr="00A319BC" w:rsidRDefault="008921D2" w:rsidP="008921D2">
      <w:pPr>
        <w:pStyle w:val="Akapitzlist"/>
        <w:numPr>
          <w:ilvl w:val="0"/>
          <w:numId w:val="33"/>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Audyt będzie przebiegał następująco: NCBR na co najmniej 14 dni przed planowaną datą audytu zawiadomi Partnera o dacie audytu; we wskazanej przez NCBR dacie Partner zobowiązuje się umożliwić NCBR lub zewnętrznemu audytorowi wejście do pomieszczeń Partnera</w:t>
      </w:r>
      <w:r>
        <w:rPr>
          <w:rFonts w:asciiTheme="minorHAnsi" w:hAnsiTheme="minorHAnsi" w:cstheme="minorHAnsi"/>
        </w:rPr>
        <w:t>, w tym na terenie Nieruchomości 2 i Demonstratora</w:t>
      </w:r>
      <w:r w:rsidRPr="00A319BC">
        <w:rPr>
          <w:rFonts w:asciiTheme="minorHAnsi" w:hAnsiTheme="minorHAnsi" w:cstheme="minorHAnsi"/>
        </w:rPr>
        <w:t xml:space="preserve">, a Partner zobowiązuje się przedłożyć wszelkie dokumenty i podać wszelkie informacje, których zażąda NCBR lub zewnętrzny audytor, a które pozostają w związku z Umową, w szczególności pozwalają zweryfikować, czy </w:t>
      </w:r>
      <w:r>
        <w:rPr>
          <w:rFonts w:asciiTheme="minorHAnsi" w:hAnsiTheme="minorHAnsi" w:cstheme="minorHAnsi"/>
        </w:rPr>
        <w:t>Dochód</w:t>
      </w:r>
      <w:r w:rsidRPr="00A319BC">
        <w:rPr>
          <w:rFonts w:asciiTheme="minorHAnsi" w:hAnsiTheme="minorHAnsi" w:cstheme="minorHAnsi"/>
        </w:rPr>
        <w:t xml:space="preserve"> z Działalności Demonstratora został prawidłowo obliczony.</w:t>
      </w:r>
    </w:p>
    <w:p w14:paraId="01C2C8AC" w14:textId="77777777" w:rsidR="008921D2" w:rsidRPr="00A319BC" w:rsidRDefault="008921D2" w:rsidP="008921D2">
      <w:pPr>
        <w:pStyle w:val="Akapitzlist"/>
        <w:numPr>
          <w:ilvl w:val="0"/>
          <w:numId w:val="33"/>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NCBR po powzięciu, w swoim uznaniu, wątpliwości, czy przychody lub koszty w</w:t>
      </w:r>
      <w:r>
        <w:rPr>
          <w:rFonts w:asciiTheme="minorHAnsi" w:hAnsiTheme="minorHAnsi" w:cstheme="minorHAnsi"/>
        </w:rPr>
        <w:t>y</w:t>
      </w:r>
      <w:r w:rsidRPr="00A319BC">
        <w:rPr>
          <w:rFonts w:asciiTheme="minorHAnsi" w:hAnsiTheme="minorHAnsi" w:cstheme="minorHAnsi"/>
        </w:rPr>
        <w:t xml:space="preserve">kazane </w:t>
      </w:r>
      <w:r>
        <w:rPr>
          <w:rFonts w:asciiTheme="minorHAnsi" w:hAnsiTheme="minorHAnsi" w:cstheme="minorHAnsi"/>
        </w:rPr>
        <w:t xml:space="preserve">przez Partnera </w:t>
      </w:r>
      <w:r w:rsidRPr="00A319BC">
        <w:rPr>
          <w:rFonts w:asciiTheme="minorHAnsi" w:hAnsiTheme="minorHAnsi" w:cstheme="minorHAnsi"/>
        </w:rPr>
        <w:t xml:space="preserve">odpowiadają warunkom rynkowym, jest uprawniony nie częściej niż raz na pół roku do zlecenia weryfikacji wysokości takich przychodów lub kosztów przez niezależnego biegłego powołanego przez NCBR. Partner jest zobowiązany udostępnić takiemu biegłemu dokumenty </w:t>
      </w:r>
      <w:r>
        <w:rPr>
          <w:rFonts w:asciiTheme="minorHAnsi" w:hAnsiTheme="minorHAnsi" w:cstheme="minorHAnsi"/>
        </w:rPr>
        <w:t xml:space="preserve">źródłowe </w:t>
      </w:r>
      <w:r w:rsidRPr="00A319BC">
        <w:rPr>
          <w:rFonts w:asciiTheme="minorHAnsi" w:hAnsiTheme="minorHAnsi" w:cstheme="minorHAnsi"/>
        </w:rPr>
        <w:t>oraz informacj</w:t>
      </w:r>
      <w:r>
        <w:rPr>
          <w:rFonts w:asciiTheme="minorHAnsi" w:hAnsiTheme="minorHAnsi" w:cstheme="minorHAnsi"/>
        </w:rPr>
        <w:t>e</w:t>
      </w:r>
      <w:r w:rsidRPr="00A319BC">
        <w:rPr>
          <w:rFonts w:asciiTheme="minorHAnsi" w:hAnsiTheme="minorHAnsi" w:cstheme="minorHAnsi"/>
        </w:rPr>
        <w:t xml:space="preserve"> przez niego żądane</w:t>
      </w:r>
      <w:r>
        <w:rPr>
          <w:rFonts w:asciiTheme="minorHAnsi" w:hAnsiTheme="minorHAnsi" w:cstheme="minorHAnsi"/>
        </w:rPr>
        <w:t xml:space="preserve"> i związane z tymi dokumentami</w:t>
      </w:r>
      <w:r w:rsidRPr="00A319BC">
        <w:rPr>
          <w:rFonts w:asciiTheme="minorHAnsi" w:hAnsiTheme="minorHAnsi" w:cstheme="minorHAnsi"/>
        </w:rPr>
        <w:t>. Jeżeli w wyniku oceny biegłego zostanie wykazane, że w badanym zakresie doszło:</w:t>
      </w:r>
    </w:p>
    <w:p w14:paraId="2899117A" w14:textId="77777777" w:rsidR="008921D2" w:rsidRPr="00A319BC" w:rsidRDefault="008921D2" w:rsidP="008921D2">
      <w:pPr>
        <w:pStyle w:val="Akapitzlist"/>
        <w:numPr>
          <w:ilvl w:val="2"/>
          <w:numId w:val="8"/>
        </w:numPr>
        <w:spacing w:before="60" w:after="60" w:line="276" w:lineRule="auto"/>
        <w:ind w:left="851" w:hanging="317"/>
        <w:jc w:val="both"/>
        <w:rPr>
          <w:rFonts w:asciiTheme="minorHAnsi" w:hAnsiTheme="minorHAnsi" w:cstheme="minorHAnsi"/>
        </w:rPr>
      </w:pPr>
      <w:r w:rsidRPr="00A319BC">
        <w:rPr>
          <w:rFonts w:asciiTheme="minorHAnsi" w:hAnsiTheme="minorHAnsi" w:cstheme="minorHAnsi"/>
        </w:rPr>
        <w:t>w przypadku przychodów o łącznej wartości większej niż 10 000 (dziesięć tysięcy) złotych do ich zaniżenia,</w:t>
      </w:r>
    </w:p>
    <w:p w14:paraId="1340487F" w14:textId="77777777" w:rsidR="008921D2" w:rsidRPr="00A319BC" w:rsidRDefault="008921D2" w:rsidP="008921D2">
      <w:pPr>
        <w:pStyle w:val="Akapitzlist"/>
        <w:numPr>
          <w:ilvl w:val="2"/>
          <w:numId w:val="8"/>
        </w:numPr>
        <w:spacing w:before="60" w:after="60" w:line="276" w:lineRule="auto"/>
        <w:ind w:left="851" w:hanging="317"/>
        <w:jc w:val="both"/>
        <w:rPr>
          <w:rFonts w:asciiTheme="minorHAnsi" w:hAnsiTheme="minorHAnsi" w:cstheme="minorHAnsi"/>
        </w:rPr>
      </w:pPr>
      <w:r w:rsidRPr="00A319BC">
        <w:rPr>
          <w:rFonts w:asciiTheme="minorHAnsi" w:hAnsiTheme="minorHAnsi" w:cstheme="minorHAnsi"/>
        </w:rPr>
        <w:t>w przypadku kosztów o łącznej wartości większej niż</w:t>
      </w:r>
      <w:del w:id="320" w:author="Autor">
        <w:r w:rsidRPr="00A319BC" w:rsidDel="003D62FE">
          <w:rPr>
            <w:rFonts w:asciiTheme="minorHAnsi" w:hAnsiTheme="minorHAnsi" w:cstheme="minorHAnsi"/>
          </w:rPr>
          <w:delText xml:space="preserve"> niż</w:delText>
        </w:r>
      </w:del>
      <w:r w:rsidRPr="00A319BC">
        <w:rPr>
          <w:rFonts w:asciiTheme="minorHAnsi" w:hAnsiTheme="minorHAnsi" w:cstheme="minorHAnsi"/>
        </w:rPr>
        <w:t xml:space="preserve"> 10 000 (dziesięć tysięcy) złotych do ich zawyżenia,</w:t>
      </w:r>
    </w:p>
    <w:p w14:paraId="2429EC15" w14:textId="77777777" w:rsidR="008921D2" w:rsidRPr="00A319BC" w:rsidRDefault="008921D2" w:rsidP="008921D2">
      <w:pPr>
        <w:spacing w:before="60" w:after="60" w:line="276" w:lineRule="auto"/>
        <w:ind w:left="534"/>
        <w:jc w:val="both"/>
        <w:rPr>
          <w:rFonts w:cstheme="minorHAnsi"/>
        </w:rPr>
      </w:pPr>
      <w:r w:rsidRPr="00A319BC">
        <w:rPr>
          <w:rFonts w:cstheme="minorHAnsi"/>
        </w:rPr>
        <w:t xml:space="preserve">o </w:t>
      </w:r>
      <w:r>
        <w:rPr>
          <w:rFonts w:cstheme="minorHAnsi"/>
        </w:rPr>
        <w:t xml:space="preserve">odpowiednio </w:t>
      </w:r>
      <w:r w:rsidRPr="00A319BC">
        <w:rPr>
          <w:rFonts w:cstheme="minorHAnsi"/>
        </w:rPr>
        <w:t>więcej niż 20% względem takich warunków, które mieszczą się w granicach warunków uznawanych za rynkowe dla danej klasy przychodów lub kosztów, to:</w:t>
      </w:r>
    </w:p>
    <w:p w14:paraId="7752A117" w14:textId="77777777" w:rsidR="008921D2" w:rsidRDefault="008921D2" w:rsidP="008921D2">
      <w:pPr>
        <w:pStyle w:val="Akapitzlist"/>
        <w:numPr>
          <w:ilvl w:val="2"/>
          <w:numId w:val="8"/>
        </w:numPr>
        <w:spacing w:before="60" w:after="60" w:line="276" w:lineRule="auto"/>
        <w:ind w:left="851" w:hanging="317"/>
        <w:jc w:val="both"/>
        <w:rPr>
          <w:rFonts w:asciiTheme="minorHAnsi" w:hAnsiTheme="minorHAnsi" w:cstheme="minorHAnsi"/>
        </w:rPr>
      </w:pPr>
      <w:r w:rsidRPr="00A319BC">
        <w:rPr>
          <w:rFonts w:asciiTheme="minorHAnsi" w:hAnsiTheme="minorHAnsi" w:cstheme="minorHAnsi"/>
        </w:rPr>
        <w:t>zakwestionowane przez biegłego koszty lub przychody na potrzeby wyliczenia udziału w Zysku z Działalności przyjmują w miejsce zakwestionowanej wartości</w:t>
      </w:r>
      <w:r>
        <w:rPr>
          <w:rFonts w:asciiTheme="minorHAnsi" w:hAnsiTheme="minorHAnsi" w:cstheme="minorHAnsi"/>
        </w:rPr>
        <w:t>:</w:t>
      </w:r>
    </w:p>
    <w:p w14:paraId="37FAE9CA" w14:textId="77777777" w:rsidR="008921D2" w:rsidRDefault="008921D2" w:rsidP="008921D2">
      <w:pPr>
        <w:pStyle w:val="Akapitzlist"/>
        <w:numPr>
          <w:ilvl w:val="3"/>
          <w:numId w:val="8"/>
        </w:numPr>
        <w:spacing w:before="60" w:after="60" w:line="276" w:lineRule="auto"/>
        <w:ind w:left="1560"/>
        <w:jc w:val="both"/>
        <w:rPr>
          <w:rFonts w:asciiTheme="minorHAnsi" w:hAnsiTheme="minorHAnsi" w:cstheme="minorHAnsi"/>
        </w:rPr>
      </w:pPr>
      <w:r w:rsidRPr="00A319BC">
        <w:rPr>
          <w:rFonts w:asciiTheme="minorHAnsi" w:hAnsiTheme="minorHAnsi" w:cstheme="minorHAnsi"/>
        </w:rPr>
        <w:t xml:space="preserve"> w przypadku kosztów: najwyższy poziom, </w:t>
      </w:r>
    </w:p>
    <w:p w14:paraId="2FE7BCBB" w14:textId="77777777" w:rsidR="008921D2" w:rsidRDefault="008921D2" w:rsidP="008921D2">
      <w:pPr>
        <w:pStyle w:val="Akapitzlist"/>
        <w:numPr>
          <w:ilvl w:val="3"/>
          <w:numId w:val="8"/>
        </w:numPr>
        <w:spacing w:before="60" w:after="60" w:line="276" w:lineRule="auto"/>
        <w:ind w:left="1560"/>
        <w:jc w:val="both"/>
        <w:rPr>
          <w:rFonts w:asciiTheme="minorHAnsi" w:hAnsiTheme="minorHAnsi" w:cstheme="minorHAnsi"/>
        </w:rPr>
      </w:pPr>
      <w:r w:rsidRPr="00A319BC">
        <w:rPr>
          <w:rFonts w:asciiTheme="minorHAnsi" w:hAnsiTheme="minorHAnsi" w:cstheme="minorHAnsi"/>
        </w:rPr>
        <w:t xml:space="preserve">a w przypadku przychodów: najniższy poziom, </w:t>
      </w:r>
    </w:p>
    <w:p w14:paraId="68401D4F" w14:textId="7A0F5C2C" w:rsidR="008921D2" w:rsidRPr="00AD1755" w:rsidRDefault="008921D2" w:rsidP="008921D2">
      <w:pPr>
        <w:spacing w:before="60" w:after="60" w:line="276" w:lineRule="auto"/>
        <w:ind w:left="851"/>
        <w:jc w:val="both"/>
        <w:rPr>
          <w:rFonts w:cstheme="minorHAnsi"/>
        </w:rPr>
      </w:pPr>
      <w:r w:rsidRPr="00AD1755">
        <w:rPr>
          <w:rFonts w:cstheme="minorHAnsi"/>
        </w:rPr>
        <w:t xml:space="preserve">który zgodnie z opinią biegłego mieści się w </w:t>
      </w:r>
      <w:del w:id="321" w:author="Autor">
        <w:r w:rsidRPr="00AD1755" w:rsidDel="00D54FC3">
          <w:rPr>
            <w:rFonts w:cstheme="minorHAnsi"/>
          </w:rPr>
          <w:delText xml:space="preserve">w </w:delText>
        </w:r>
      </w:del>
      <w:r w:rsidRPr="00AD1755">
        <w:rPr>
          <w:rFonts w:cstheme="minorHAnsi"/>
        </w:rPr>
        <w:t>granicach warunków uznawanych za rynkowe dla danej klasy przychodów lub kosztów,</w:t>
      </w:r>
    </w:p>
    <w:p w14:paraId="7EB1558F" w14:textId="78603516" w:rsidR="008921D2" w:rsidRPr="00A319BC" w:rsidRDefault="008921D2" w:rsidP="008921D2">
      <w:pPr>
        <w:pStyle w:val="Akapitzlist"/>
        <w:numPr>
          <w:ilvl w:val="2"/>
          <w:numId w:val="8"/>
        </w:numPr>
        <w:spacing w:before="60" w:after="60" w:line="276" w:lineRule="auto"/>
        <w:ind w:left="851" w:hanging="317"/>
        <w:jc w:val="both"/>
        <w:rPr>
          <w:rFonts w:asciiTheme="minorHAnsi" w:hAnsiTheme="minorHAnsi" w:cstheme="minorHAnsi"/>
        </w:rPr>
      </w:pPr>
      <w:r w:rsidRPr="00A319BC">
        <w:rPr>
          <w:rFonts w:asciiTheme="minorHAnsi" w:hAnsiTheme="minorHAnsi" w:cstheme="minorHAnsi"/>
        </w:rPr>
        <w:t>Partner jest zobowiązany zwrócić NCBR koszty poniesione w związku z pracą biegłego</w:t>
      </w:r>
      <w:ins w:id="322" w:author="Autor">
        <w:r w:rsidR="00866DAB" w:rsidRPr="00866DAB">
          <w:t xml:space="preserve"> </w:t>
        </w:r>
        <w:r w:rsidR="00866DAB" w:rsidRPr="00866DAB">
          <w:rPr>
            <w:rFonts w:asciiTheme="minorHAnsi" w:hAnsiTheme="minorHAnsi" w:cstheme="minorHAnsi"/>
          </w:rPr>
          <w:t>jedynie w przypadku gdy w wyniku pracy biegłego zostaną wykryte nieprawidłowości, o których mowa w pkt 1 i 2 niniejszego paragrafu</w:t>
        </w:r>
      </w:ins>
      <w:r w:rsidRPr="00A319BC">
        <w:rPr>
          <w:rFonts w:asciiTheme="minorHAnsi" w:hAnsiTheme="minorHAnsi" w:cstheme="minorHAnsi"/>
        </w:rPr>
        <w:t>.</w:t>
      </w:r>
    </w:p>
    <w:p w14:paraId="1D1E5119" w14:textId="3E921423" w:rsidR="00F940BA" w:rsidRDefault="008921D2" w:rsidP="00F940BA">
      <w:pPr>
        <w:spacing w:before="60" w:after="60" w:line="276" w:lineRule="auto"/>
        <w:ind w:left="534"/>
        <w:jc w:val="both"/>
        <w:rPr>
          <w:rFonts w:cstheme="minorHAnsi"/>
        </w:rPr>
      </w:pPr>
      <w:r>
        <w:rPr>
          <w:rFonts w:cstheme="minorHAnsi"/>
        </w:rPr>
        <w:t>W innych przypadkach koszty pracy biegłego obciążają NCBR.</w:t>
      </w:r>
      <w:ins w:id="323" w:author="Autor">
        <w:r w:rsidR="00F940BA">
          <w:rPr>
            <w:rFonts w:cstheme="minorHAnsi"/>
          </w:rPr>
          <w:t xml:space="preserve">  W przypadku wskazanym powyżej Partner może uchylić się od skutku wskazanego w pkt 3 jeżeli przedstawi opinię niezależnego biegłego, którego NCBR nie zakwestionował w terminie w terminie 7 dni od przedstawienia jego kandydatury (przy czym NCBR może zakwestionować kandydaturę tylko z racji braku przymiotu niezależności takiego biegłego lub braku jego przygotowania </w:t>
        </w:r>
        <w:r w:rsidR="00F940BA">
          <w:rPr>
            <w:rFonts w:cstheme="minorHAnsi"/>
          </w:rPr>
          <w:lastRenderedPageBreak/>
          <w:t>do takiego badania), która wykaże zasadność wskazanego przez Partnera poziomu przychodów lub kosztów względem warunków rynkowych.</w:t>
        </w:r>
      </w:ins>
    </w:p>
    <w:p w14:paraId="614A4F55" w14:textId="77777777" w:rsidR="008921D2" w:rsidRPr="004A6841" w:rsidRDefault="008921D2" w:rsidP="008921D2">
      <w:pPr>
        <w:pStyle w:val="Akapitzlist"/>
        <w:numPr>
          <w:ilvl w:val="0"/>
          <w:numId w:val="33"/>
        </w:numPr>
        <w:spacing w:before="60" w:after="60" w:line="276" w:lineRule="auto"/>
        <w:ind w:left="426" w:hanging="426"/>
        <w:jc w:val="both"/>
        <w:rPr>
          <w:rFonts w:asciiTheme="minorHAnsi" w:hAnsiTheme="minorHAnsi" w:cstheme="minorHAnsi"/>
        </w:rPr>
      </w:pPr>
      <w:bookmarkStart w:id="324" w:name="_Ref76392084"/>
      <w:r>
        <w:rPr>
          <w:rFonts w:asciiTheme="minorHAnsi" w:hAnsiTheme="minorHAnsi" w:cstheme="minorHAnsi"/>
        </w:rPr>
        <w:t>Partner Strategiczny wyraża zgodę, by czynności opisane w tym artykule NCBR wykonywał przy bezpośrednim lub pośrednim udziale Uczestnika PCP, który stworzył Demonstrator, w tym do udostępniania mu (z zastrzeżeniem braku możliwości dalszego udostępniania) informacje pozyskane w ramach działań opisanych tym artykułem.</w:t>
      </w:r>
      <w:r w:rsidRPr="004A6841">
        <w:rPr>
          <w:rFonts w:asciiTheme="minorHAnsi" w:eastAsia="Times New Roman" w:hAnsiTheme="minorHAnsi" w:cstheme="minorHAnsi"/>
          <w:color w:val="000000"/>
        </w:rPr>
        <w:t xml:space="preserve"> </w:t>
      </w:r>
      <w:r w:rsidRPr="00191B45">
        <w:rPr>
          <w:rFonts w:asciiTheme="minorHAnsi" w:eastAsia="Times New Roman" w:hAnsiTheme="minorHAnsi" w:cstheme="minorHAnsi"/>
          <w:color w:val="000000"/>
        </w:rPr>
        <w:t xml:space="preserve">NCBR, w tym przy udziale Uczestnika </w:t>
      </w:r>
      <w:r>
        <w:rPr>
          <w:rFonts w:asciiTheme="minorHAnsi" w:eastAsia="Times New Roman" w:hAnsiTheme="minorHAnsi" w:cstheme="minorHAnsi"/>
          <w:color w:val="000000"/>
        </w:rPr>
        <w:t>PCP</w:t>
      </w:r>
      <w:r w:rsidRPr="00191B45">
        <w:rPr>
          <w:rFonts w:asciiTheme="minorHAnsi" w:eastAsia="Times New Roman" w:hAnsiTheme="minorHAnsi" w:cstheme="minorHAnsi"/>
          <w:color w:val="000000"/>
        </w:rPr>
        <w:t xml:space="preserve"> będącego twórcą Demonstratora, będzie uprawniony do zgłaszania uwag związanych ze sposobem eksploatacji Demonstratora przez Partnera Strategicznego, o ile będą one uzasadnione dążeniem do optymalnego wykorzystania Demonstratora, zaś Partner Strategiczny będzie zobowiązany uwzględniać ww. uwagi</w:t>
      </w:r>
      <w:r>
        <w:rPr>
          <w:rFonts w:asciiTheme="minorHAnsi" w:eastAsia="Times New Roman" w:hAnsiTheme="minorHAnsi" w:cstheme="minorHAnsi"/>
          <w:color w:val="000000"/>
        </w:rPr>
        <w:t xml:space="preserve"> w terminie 14 dni od ich otrzymania</w:t>
      </w:r>
      <w:r w:rsidRPr="00191B45">
        <w:rPr>
          <w:rFonts w:asciiTheme="minorHAnsi" w:eastAsia="Times New Roman" w:hAnsiTheme="minorHAnsi" w:cstheme="minorHAnsi"/>
          <w:color w:val="000000"/>
        </w:rPr>
        <w:t>, chyba że przygotowane przez niego rzetelne analizy wykazują uzasadnioną okolicznościami obiektywnymi bezzasadność zgłoszonych uwag</w:t>
      </w:r>
      <w:r>
        <w:rPr>
          <w:rFonts w:asciiTheme="minorHAnsi" w:eastAsia="Times New Roman" w:hAnsiTheme="minorHAnsi" w:cstheme="minorHAnsi"/>
          <w:color w:val="000000"/>
        </w:rPr>
        <w:t>.</w:t>
      </w:r>
      <w:bookmarkEnd w:id="324"/>
    </w:p>
    <w:p w14:paraId="7AD25734" w14:textId="77777777" w:rsidR="008921D2" w:rsidRPr="007A3153" w:rsidRDefault="008921D2" w:rsidP="008921D2">
      <w:pPr>
        <w:pStyle w:val="Akapitzlist"/>
        <w:spacing w:before="60" w:after="60" w:line="276" w:lineRule="auto"/>
        <w:ind w:left="426"/>
        <w:jc w:val="both"/>
        <w:rPr>
          <w:rFonts w:asciiTheme="minorHAnsi" w:hAnsiTheme="minorHAnsi" w:cstheme="minorHAnsi"/>
        </w:rPr>
      </w:pPr>
    </w:p>
    <w:p w14:paraId="7268523C"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325" w:name="_Toc76392378"/>
      <w:r w:rsidRPr="00A319BC">
        <w:rPr>
          <w:rFonts w:asciiTheme="minorHAnsi" w:hAnsiTheme="minorHAnsi" w:cstheme="minorHAnsi"/>
          <w:sz w:val="22"/>
          <w:szCs w:val="22"/>
        </w:rPr>
        <w:t>[NIEDOZWOLONE ZAKOŃCZENIE DZIAŁALNOŚCI</w:t>
      </w:r>
      <w:r>
        <w:rPr>
          <w:rFonts w:asciiTheme="minorHAnsi" w:hAnsiTheme="minorHAnsi" w:cstheme="minorHAnsi"/>
          <w:sz w:val="22"/>
          <w:szCs w:val="22"/>
        </w:rPr>
        <w:t xml:space="preserve"> LUB WCZEŚNIEJSZE ZAKOŃCZENIE PRZEDSIĘWZIĘCIA</w:t>
      </w:r>
      <w:r w:rsidRPr="00A319BC">
        <w:rPr>
          <w:rFonts w:asciiTheme="minorHAnsi" w:hAnsiTheme="minorHAnsi" w:cstheme="minorHAnsi"/>
          <w:sz w:val="22"/>
          <w:szCs w:val="22"/>
        </w:rPr>
        <w:t>]</w:t>
      </w:r>
      <w:bookmarkEnd w:id="325"/>
    </w:p>
    <w:p w14:paraId="2727BAD0" w14:textId="77777777" w:rsidR="008921D2" w:rsidRPr="00A319BC" w:rsidRDefault="008921D2" w:rsidP="008921D2">
      <w:pPr>
        <w:pStyle w:val="Akapitzlist"/>
        <w:numPr>
          <w:ilvl w:val="0"/>
          <w:numId w:val="34"/>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 xml:space="preserve">NCBR po </w:t>
      </w:r>
      <w:r>
        <w:rPr>
          <w:rFonts w:asciiTheme="minorHAnsi" w:hAnsiTheme="minorHAnsi" w:cstheme="minorHAnsi"/>
        </w:rPr>
        <w:t xml:space="preserve">Przedsięwzięciu </w:t>
      </w:r>
      <w:r w:rsidRPr="00A319BC">
        <w:rPr>
          <w:rFonts w:asciiTheme="minorHAnsi" w:hAnsiTheme="minorHAnsi" w:cstheme="minorHAnsi"/>
        </w:rPr>
        <w:t xml:space="preserve">PCP prześle do wiadomości Partnera informację o ostatecznej wartości nakładów brutto poczynionych na powstanie w ramach </w:t>
      </w:r>
      <w:ins w:id="326" w:author="Autor">
        <w:r>
          <w:rPr>
            <w:rFonts w:asciiTheme="minorHAnsi" w:hAnsiTheme="minorHAnsi" w:cstheme="minorHAnsi"/>
          </w:rPr>
          <w:t xml:space="preserve">Przedsięwzięcia </w:t>
        </w:r>
      </w:ins>
      <w:r w:rsidRPr="00A319BC">
        <w:rPr>
          <w:rFonts w:asciiTheme="minorHAnsi" w:hAnsiTheme="minorHAnsi" w:cstheme="minorHAnsi"/>
        </w:rPr>
        <w:t xml:space="preserve">PCP poszczególnych Instalacji Ułamkowo-Technicznych </w:t>
      </w:r>
      <w:r>
        <w:rPr>
          <w:rFonts w:asciiTheme="minorHAnsi" w:hAnsiTheme="minorHAnsi" w:cstheme="minorHAnsi"/>
        </w:rPr>
        <w:t xml:space="preserve">pozostawionych po zakończeniu testów na Nieruchomości 1 </w:t>
      </w:r>
      <w:r w:rsidRPr="00A319BC">
        <w:rPr>
          <w:rFonts w:asciiTheme="minorHAnsi" w:hAnsiTheme="minorHAnsi" w:cstheme="minorHAnsi"/>
        </w:rPr>
        <w:t>i Demonstratora</w:t>
      </w:r>
      <w:r>
        <w:rPr>
          <w:rFonts w:asciiTheme="minorHAnsi" w:hAnsiTheme="minorHAnsi" w:cstheme="minorHAnsi"/>
        </w:rPr>
        <w:t xml:space="preserve"> Technologii</w:t>
      </w:r>
      <w:r w:rsidRPr="00A319BC">
        <w:rPr>
          <w:rFonts w:asciiTheme="minorHAnsi" w:hAnsiTheme="minorHAnsi" w:cstheme="minorHAnsi"/>
        </w:rPr>
        <w:t>.</w:t>
      </w:r>
    </w:p>
    <w:p w14:paraId="3A369082" w14:textId="77777777" w:rsidR="008921D2" w:rsidRPr="00A319BC" w:rsidRDefault="008921D2" w:rsidP="008921D2">
      <w:pPr>
        <w:pStyle w:val="Akapitzlist"/>
        <w:numPr>
          <w:ilvl w:val="0"/>
          <w:numId w:val="34"/>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W celu zabezpieczenia interesu NCBR związanego z poniesionymi przez NCBR nakładami:</w:t>
      </w:r>
    </w:p>
    <w:p w14:paraId="5A52A7FD" w14:textId="77777777" w:rsidR="008921D2" w:rsidRDefault="008921D2" w:rsidP="008921D2">
      <w:pPr>
        <w:pStyle w:val="Akapitzlist"/>
        <w:spacing w:before="60" w:after="60" w:line="276" w:lineRule="auto"/>
        <w:ind w:left="851"/>
        <w:jc w:val="both"/>
        <w:rPr>
          <w:rFonts w:asciiTheme="minorHAnsi" w:hAnsiTheme="minorHAnsi" w:cstheme="minorHAnsi"/>
        </w:rPr>
      </w:pPr>
      <w:r w:rsidRPr="00A319BC">
        <w:rPr>
          <w:rFonts w:asciiTheme="minorHAnsi" w:hAnsiTheme="minorHAnsi" w:cstheme="minorHAnsi"/>
        </w:rPr>
        <w:t>w razie</w:t>
      </w:r>
      <w:r>
        <w:rPr>
          <w:rFonts w:asciiTheme="minorHAnsi" w:hAnsiTheme="minorHAnsi" w:cstheme="minorHAnsi"/>
        </w:rPr>
        <w:t>:</w:t>
      </w:r>
    </w:p>
    <w:p w14:paraId="300369CE" w14:textId="77777777" w:rsidR="008921D2" w:rsidRDefault="008921D2" w:rsidP="008921D2">
      <w:pPr>
        <w:pStyle w:val="Akapitzlist"/>
        <w:numPr>
          <w:ilvl w:val="3"/>
          <w:numId w:val="8"/>
        </w:numPr>
        <w:spacing w:before="60" w:after="60" w:line="276" w:lineRule="auto"/>
        <w:ind w:left="1134"/>
        <w:jc w:val="both"/>
        <w:rPr>
          <w:rFonts w:asciiTheme="minorHAnsi" w:hAnsiTheme="minorHAnsi" w:cstheme="minorHAnsi"/>
        </w:rPr>
      </w:pPr>
      <w:r w:rsidRPr="00A319BC">
        <w:rPr>
          <w:rFonts w:asciiTheme="minorHAnsi" w:hAnsiTheme="minorHAnsi" w:cstheme="minorHAnsi"/>
        </w:rPr>
        <w:t>zawinionego przez Partnera</w:t>
      </w:r>
      <w:r>
        <w:rPr>
          <w:rFonts w:asciiTheme="minorHAnsi" w:hAnsiTheme="minorHAnsi" w:cstheme="minorHAnsi"/>
        </w:rPr>
        <w:t xml:space="preserve"> lub </w:t>
      </w:r>
    </w:p>
    <w:p w14:paraId="0DFED5F6" w14:textId="77777777" w:rsidR="008921D2" w:rsidRDefault="008921D2" w:rsidP="008921D2">
      <w:pPr>
        <w:pStyle w:val="Akapitzlist"/>
        <w:numPr>
          <w:ilvl w:val="3"/>
          <w:numId w:val="8"/>
        </w:numPr>
        <w:spacing w:before="60" w:after="60" w:line="276" w:lineRule="auto"/>
        <w:ind w:left="1134"/>
        <w:jc w:val="both"/>
        <w:rPr>
          <w:rFonts w:asciiTheme="minorHAnsi" w:hAnsiTheme="minorHAnsi" w:cstheme="minorHAnsi"/>
        </w:rPr>
      </w:pPr>
      <w:r>
        <w:rPr>
          <w:rFonts w:asciiTheme="minorHAnsi" w:hAnsiTheme="minorHAnsi" w:cstheme="minorHAnsi"/>
        </w:rPr>
        <w:t>wywołanego jego brakiem staranności, która byłaby wymagana dla danego rodzaju działalności</w:t>
      </w:r>
      <w:r w:rsidRPr="00A319BC">
        <w:rPr>
          <w:rFonts w:asciiTheme="minorHAnsi" w:hAnsiTheme="minorHAnsi" w:cstheme="minorHAnsi"/>
        </w:rPr>
        <w:t xml:space="preserve"> lub </w:t>
      </w:r>
    </w:p>
    <w:p w14:paraId="0462F4D8" w14:textId="1C6A2CBD" w:rsidR="008921D2" w:rsidRDefault="008921D2" w:rsidP="008921D2">
      <w:pPr>
        <w:pStyle w:val="Akapitzlist"/>
        <w:numPr>
          <w:ilvl w:val="3"/>
          <w:numId w:val="8"/>
        </w:numPr>
        <w:spacing w:before="60" w:after="60" w:line="276" w:lineRule="auto"/>
        <w:ind w:left="1134"/>
        <w:jc w:val="both"/>
        <w:rPr>
          <w:rFonts w:asciiTheme="minorHAnsi" w:hAnsiTheme="minorHAnsi" w:cstheme="minorHAnsi"/>
        </w:rPr>
      </w:pPr>
      <w:r w:rsidRPr="00A319BC">
        <w:rPr>
          <w:rFonts w:asciiTheme="minorHAnsi" w:hAnsiTheme="minorHAnsi" w:cstheme="minorHAnsi"/>
        </w:rPr>
        <w:t xml:space="preserve">nieuzasadnionego ekonomicznie </w:t>
      </w:r>
      <w:r>
        <w:rPr>
          <w:rFonts w:asciiTheme="minorHAnsi" w:hAnsiTheme="minorHAnsi" w:cstheme="minorHAnsi"/>
        </w:rPr>
        <w:t xml:space="preserve">(tj. </w:t>
      </w:r>
      <w:r w:rsidRPr="00A319BC">
        <w:rPr>
          <w:rFonts w:asciiTheme="minorHAnsi" w:hAnsiTheme="minorHAnsi" w:cstheme="minorHAnsi"/>
        </w:rPr>
        <w:t>z</w:t>
      </w:r>
      <w:r>
        <w:rPr>
          <w:rFonts w:asciiTheme="minorHAnsi" w:hAnsiTheme="minorHAnsi" w:cstheme="minorHAnsi"/>
        </w:rPr>
        <w:t> </w:t>
      </w:r>
      <w:r w:rsidRPr="00A319BC">
        <w:rPr>
          <w:rFonts w:asciiTheme="minorHAnsi" w:hAnsiTheme="minorHAnsi" w:cstheme="minorHAnsi"/>
        </w:rPr>
        <w:t>uwzględnieniem wartości nakładów poniesionych na ich stworzenie</w:t>
      </w:r>
      <w:r>
        <w:rPr>
          <w:rFonts w:asciiTheme="minorHAnsi" w:hAnsiTheme="minorHAnsi" w:cstheme="minorHAnsi"/>
        </w:rPr>
        <w:t>, ich stanu technicznego i uwarunkowań rynkowych, zmian wsparcia produkcji odnawialnych źródeł energii i przy przyjęciu dążenia do zapewnienia ich rentowości w perspektywie</w:t>
      </w:r>
      <w:ins w:id="327" w:author="Autor">
        <w:r>
          <w:rPr>
            <w:rFonts w:asciiTheme="minorHAnsi" w:hAnsiTheme="minorHAnsi" w:cstheme="minorHAnsi"/>
          </w:rPr>
          <w:t xml:space="preserve"> 4</w:t>
        </w:r>
        <w:r w:rsidR="0000335F">
          <w:rPr>
            <w:rFonts w:asciiTheme="minorHAnsi" w:hAnsiTheme="minorHAnsi" w:cstheme="minorHAnsi"/>
          </w:rPr>
          <w:t xml:space="preserve"> </w:t>
        </w:r>
      </w:ins>
      <w:del w:id="328" w:author="Autor">
        <w:r w:rsidDel="00F06341">
          <w:rPr>
            <w:rFonts w:asciiTheme="minorHAnsi" w:hAnsiTheme="minorHAnsi" w:cstheme="minorHAnsi"/>
          </w:rPr>
          <w:delText xml:space="preserve"> 10 </w:delText>
        </w:r>
      </w:del>
      <w:r>
        <w:rPr>
          <w:rFonts w:asciiTheme="minorHAnsi" w:hAnsiTheme="minorHAnsi" w:cstheme="minorHAnsi"/>
        </w:rPr>
        <w:t xml:space="preserve">lat) </w:t>
      </w:r>
      <w:del w:id="329" w:author="Autor">
        <w:r w:rsidDel="0000335F">
          <w:rPr>
            <w:rFonts w:asciiTheme="minorHAnsi" w:hAnsiTheme="minorHAnsi" w:cstheme="minorHAnsi"/>
          </w:rPr>
          <w:delText>lub</w:delText>
        </w:r>
      </w:del>
    </w:p>
    <w:p w14:paraId="6357B7F7" w14:textId="28249E45" w:rsidR="008921D2" w:rsidRDefault="008921D2" w:rsidP="00022414">
      <w:pPr>
        <w:pStyle w:val="Akapitzlist"/>
        <w:spacing w:before="60" w:after="60" w:line="276" w:lineRule="auto"/>
        <w:ind w:left="426"/>
        <w:jc w:val="both"/>
        <w:rPr>
          <w:rFonts w:asciiTheme="minorHAnsi" w:hAnsiTheme="minorHAnsi" w:cstheme="minorHAnsi"/>
        </w:rPr>
      </w:pPr>
      <w:del w:id="330" w:author="Autor">
        <w:r w:rsidRPr="00B155CE" w:rsidDel="00723DB0">
          <w:rPr>
            <w:rFonts w:asciiTheme="minorHAnsi" w:hAnsiTheme="minorHAnsi" w:cstheme="minorHAnsi"/>
          </w:rPr>
          <w:delText>zaprzestania lub ograniczenia działalności lub demontażu</w:delText>
        </w:r>
        <w:r w:rsidDel="00723DB0">
          <w:rPr>
            <w:rFonts w:asciiTheme="minorHAnsi" w:hAnsiTheme="minorHAnsi" w:cstheme="minorHAnsi"/>
          </w:rPr>
          <w:delText xml:space="preserve"> lub zbycia albo oddania podmiotowi do korzystania </w:delText>
        </w:r>
        <w:r w:rsidDel="0000335F">
          <w:rPr>
            <w:rFonts w:asciiTheme="minorHAnsi" w:hAnsiTheme="minorHAnsi" w:cstheme="minorHAnsi"/>
          </w:rPr>
          <w:delText xml:space="preserve">Nieruchomości 1 lub Nieruchomości 2 </w:delText>
        </w:r>
        <w:r w:rsidDel="00723DB0">
          <w:rPr>
            <w:rFonts w:asciiTheme="minorHAnsi" w:hAnsiTheme="minorHAnsi" w:cstheme="minorHAnsi"/>
          </w:rPr>
          <w:delText>bez zgody NCBR</w:delText>
        </w:r>
      </w:del>
      <w:ins w:id="331" w:author="Autor">
        <w:r w:rsidR="00723DB0">
          <w:rPr>
            <w:rFonts w:asciiTheme="minorHAnsi" w:hAnsiTheme="minorHAnsi" w:cstheme="minorHAnsi"/>
          </w:rPr>
          <w:t>działania lub zaniechania Partnera prowadzącego do</w:t>
        </w:r>
      </w:ins>
      <w:r>
        <w:rPr>
          <w:rFonts w:asciiTheme="minorHAnsi" w:hAnsiTheme="minorHAnsi" w:cstheme="minorHAnsi"/>
        </w:rPr>
        <w:t>:</w:t>
      </w:r>
    </w:p>
    <w:p w14:paraId="37397318" w14:textId="0B647DED" w:rsidR="008921D2" w:rsidRPr="000F215B" w:rsidRDefault="00723DB0" w:rsidP="008921D2">
      <w:pPr>
        <w:pStyle w:val="Akapitzlist"/>
        <w:numPr>
          <w:ilvl w:val="4"/>
          <w:numId w:val="8"/>
        </w:numPr>
        <w:spacing w:before="60" w:after="60" w:line="276" w:lineRule="auto"/>
        <w:ind w:left="1560"/>
        <w:jc w:val="both"/>
        <w:rPr>
          <w:rFonts w:asciiTheme="minorHAnsi" w:hAnsiTheme="minorHAnsi" w:cstheme="minorHAnsi"/>
        </w:rPr>
      </w:pPr>
      <w:ins w:id="332" w:author="Autor">
        <w:r w:rsidRPr="00B155CE">
          <w:rPr>
            <w:rFonts w:asciiTheme="minorHAnsi" w:hAnsiTheme="minorHAnsi" w:cstheme="minorHAnsi"/>
          </w:rPr>
          <w:t>demontażu</w:t>
        </w:r>
        <w:r>
          <w:rPr>
            <w:rFonts w:asciiTheme="minorHAnsi" w:hAnsiTheme="minorHAnsi" w:cstheme="minorHAnsi"/>
          </w:rPr>
          <w:t xml:space="preserve"> lub zbycia albo oddania podmiotowi trzeciemu do korzystania </w:t>
        </w:r>
        <w:r w:rsidR="008B0638">
          <w:rPr>
            <w:rFonts w:asciiTheme="minorHAnsi" w:hAnsiTheme="minorHAnsi" w:cstheme="minorHAnsi"/>
          </w:rPr>
          <w:t xml:space="preserve">przez Partnera </w:t>
        </w:r>
      </w:ins>
      <w:r w:rsidR="008921D2">
        <w:rPr>
          <w:rFonts w:asciiTheme="minorHAnsi" w:hAnsiTheme="minorHAnsi" w:cstheme="minorHAnsi"/>
        </w:rPr>
        <w:t xml:space="preserve">pozostawianych po zakończeniu Testów na Nieruchomości 1 Instalacji Ułamkowo-Technicznych </w:t>
      </w:r>
      <w:r w:rsidR="008921D2" w:rsidRPr="00B155CE">
        <w:rPr>
          <w:rFonts w:asciiTheme="minorHAnsi" w:hAnsiTheme="minorHAnsi" w:cstheme="minorHAnsi"/>
        </w:rPr>
        <w:t xml:space="preserve">w ramach działalności Partnera lub zbycia Nieruchomości </w:t>
      </w:r>
      <w:r w:rsidR="008921D2">
        <w:rPr>
          <w:rFonts w:asciiTheme="minorHAnsi" w:hAnsiTheme="minorHAnsi" w:cstheme="minorHAnsi"/>
        </w:rPr>
        <w:t>1</w:t>
      </w:r>
      <w:r w:rsidR="008921D2" w:rsidRPr="00B155CE">
        <w:rPr>
          <w:rFonts w:asciiTheme="minorHAnsi" w:hAnsiTheme="minorHAnsi" w:cstheme="minorHAnsi"/>
        </w:rPr>
        <w:t xml:space="preserve"> przez </w:t>
      </w:r>
      <w:r w:rsidR="008921D2" w:rsidRPr="00F34CB3">
        <w:rPr>
          <w:rFonts w:asciiTheme="minorHAnsi" w:hAnsiTheme="minorHAnsi" w:cstheme="minorHAnsi"/>
        </w:rPr>
        <w:t xml:space="preserve">Partnera </w:t>
      </w:r>
      <w:ins w:id="333" w:author="Autor">
        <w:r w:rsidR="008B0638" w:rsidRPr="00F34CB3">
          <w:rPr>
            <w:rFonts w:asciiTheme="minorHAnsi" w:hAnsiTheme="minorHAnsi" w:cstheme="minorHAnsi"/>
            <w:i/>
            <w:iCs/>
          </w:rPr>
          <w:t xml:space="preserve">lub – jeśli Partner jest dzierżawcą Nieruchomości 1 – właściciela tej Nieruchomości* </w:t>
        </w:r>
      </w:ins>
      <w:r w:rsidR="008921D2" w:rsidRPr="00F34CB3">
        <w:rPr>
          <w:rFonts w:asciiTheme="minorHAnsi" w:hAnsiTheme="minorHAnsi" w:cstheme="minorHAnsi"/>
        </w:rPr>
        <w:t>(pod</w:t>
      </w:r>
      <w:r w:rsidR="008921D2" w:rsidRPr="00B155CE">
        <w:rPr>
          <w:rFonts w:asciiTheme="minorHAnsi" w:hAnsiTheme="minorHAnsi" w:cstheme="minorHAnsi"/>
        </w:rPr>
        <w:t xml:space="preserve"> jakimkolwiek tytułem </w:t>
      </w:r>
      <w:r w:rsidR="008921D2" w:rsidRPr="00B155CE">
        <w:rPr>
          <w:rFonts w:asciiTheme="minorHAnsi" w:hAnsiTheme="minorHAnsi" w:cstheme="minorHAnsi"/>
        </w:rPr>
        <w:lastRenderedPageBreak/>
        <w:t xml:space="preserve">prawnym), </w:t>
      </w:r>
      <w:r w:rsidR="008921D2" w:rsidRPr="000F215B">
        <w:rPr>
          <w:rFonts w:asciiTheme="minorHAnsi" w:hAnsiTheme="minorHAnsi" w:cstheme="minorHAnsi"/>
        </w:rPr>
        <w:t xml:space="preserve">bez uprzedniej i udzielonej według wyłącznego uznania NCBR zgody NCBR, przed upływem </w:t>
      </w:r>
      <w:r w:rsidR="008921D2">
        <w:rPr>
          <w:rFonts w:asciiTheme="minorHAnsi" w:hAnsiTheme="minorHAnsi" w:cstheme="minorHAnsi"/>
        </w:rPr>
        <w:t xml:space="preserve">2 </w:t>
      </w:r>
      <w:r w:rsidR="008921D2" w:rsidRPr="000F215B">
        <w:rPr>
          <w:rFonts w:asciiTheme="minorHAnsi" w:hAnsiTheme="minorHAnsi" w:cstheme="minorHAnsi"/>
        </w:rPr>
        <w:t xml:space="preserve">lat od </w:t>
      </w:r>
      <w:r w:rsidR="008921D2">
        <w:rPr>
          <w:rFonts w:asciiTheme="minorHAnsi" w:hAnsiTheme="minorHAnsi" w:cstheme="minorHAnsi"/>
        </w:rPr>
        <w:t>zakończenia Testów Instalacji Ułamkowo Technicznych</w:t>
      </w:r>
      <w:ins w:id="334" w:author="Autor">
        <w:r w:rsidR="002C6CEB">
          <w:rPr>
            <w:rFonts w:asciiTheme="minorHAnsi" w:hAnsiTheme="minorHAnsi" w:cstheme="minorHAnsi"/>
          </w:rPr>
          <w:t>, lub</w:t>
        </w:r>
      </w:ins>
      <w:r w:rsidR="008921D2">
        <w:rPr>
          <w:rFonts w:asciiTheme="minorHAnsi" w:hAnsiTheme="minorHAnsi" w:cstheme="minorHAnsi"/>
        </w:rPr>
        <w:t xml:space="preserve"> </w:t>
      </w:r>
    </w:p>
    <w:p w14:paraId="32013CEE" w14:textId="07699CAF" w:rsidR="008921D2" w:rsidRPr="000F215B" w:rsidRDefault="00723DB0" w:rsidP="008921D2">
      <w:pPr>
        <w:pStyle w:val="Akapitzlist"/>
        <w:numPr>
          <w:ilvl w:val="4"/>
          <w:numId w:val="8"/>
        </w:numPr>
        <w:spacing w:before="60" w:after="60" w:line="276" w:lineRule="auto"/>
        <w:ind w:left="1560"/>
        <w:jc w:val="both"/>
        <w:rPr>
          <w:rFonts w:asciiTheme="minorHAnsi" w:hAnsiTheme="minorHAnsi" w:cstheme="minorHAnsi"/>
        </w:rPr>
      </w:pPr>
      <w:ins w:id="335" w:author="Autor">
        <w:r w:rsidRPr="00B155CE">
          <w:rPr>
            <w:rFonts w:asciiTheme="minorHAnsi" w:hAnsiTheme="minorHAnsi" w:cstheme="minorHAnsi"/>
          </w:rPr>
          <w:t>zaprzestania lub ograniczenia działalności lub demontażu</w:t>
        </w:r>
        <w:r>
          <w:rPr>
            <w:rFonts w:asciiTheme="minorHAnsi" w:hAnsiTheme="minorHAnsi" w:cstheme="minorHAnsi"/>
          </w:rPr>
          <w:t xml:space="preserve"> lub zbycia albo oddania podmiotowi trzeciemu do korzystania</w:t>
        </w:r>
        <w:r w:rsidR="008B0638">
          <w:rPr>
            <w:rFonts w:asciiTheme="minorHAnsi" w:hAnsiTheme="minorHAnsi" w:cstheme="minorHAnsi"/>
          </w:rPr>
          <w:t xml:space="preserve"> </w:t>
        </w:r>
        <w:del w:id="336" w:author="Autor">
          <w:r w:rsidDel="008B0638">
            <w:rPr>
              <w:rFonts w:asciiTheme="minorHAnsi" w:hAnsiTheme="minorHAnsi" w:cstheme="minorHAnsi"/>
            </w:rPr>
            <w:delText xml:space="preserve"> </w:delText>
          </w:r>
        </w:del>
      </w:ins>
      <w:r w:rsidR="008921D2" w:rsidRPr="00B155CE">
        <w:rPr>
          <w:rFonts w:asciiTheme="minorHAnsi" w:hAnsiTheme="minorHAnsi" w:cstheme="minorHAnsi"/>
        </w:rPr>
        <w:t>Demonstratora</w:t>
      </w:r>
      <w:r w:rsidR="008921D2">
        <w:rPr>
          <w:rFonts w:asciiTheme="minorHAnsi" w:hAnsiTheme="minorHAnsi" w:cstheme="minorHAnsi"/>
        </w:rPr>
        <w:t xml:space="preserve"> Technologii</w:t>
      </w:r>
      <w:r w:rsidR="008921D2" w:rsidRPr="00B155CE">
        <w:rPr>
          <w:rFonts w:asciiTheme="minorHAnsi" w:hAnsiTheme="minorHAnsi" w:cstheme="minorHAnsi"/>
        </w:rPr>
        <w:t xml:space="preserve"> w ramach </w:t>
      </w:r>
      <w:r w:rsidR="008921D2" w:rsidRPr="00F34CB3">
        <w:rPr>
          <w:rFonts w:asciiTheme="minorHAnsi" w:hAnsiTheme="minorHAnsi" w:cstheme="minorHAnsi"/>
        </w:rPr>
        <w:t xml:space="preserve">działalności Partnera lub zbycia Nieruchomości 2 przez Partnera </w:t>
      </w:r>
      <w:ins w:id="337" w:author="Autor">
        <w:r w:rsidR="008B0638" w:rsidRPr="00F34CB3">
          <w:rPr>
            <w:rFonts w:asciiTheme="minorHAnsi" w:hAnsiTheme="minorHAnsi" w:cstheme="minorHAnsi"/>
            <w:i/>
            <w:iCs/>
          </w:rPr>
          <w:t xml:space="preserve">lub – jeśli Partner jest dzierżawcą Nieruchomości 2 – właściciela tej Nieruchomości* </w:t>
        </w:r>
      </w:ins>
      <w:r w:rsidR="008921D2" w:rsidRPr="00F34CB3">
        <w:rPr>
          <w:rFonts w:asciiTheme="minorHAnsi" w:hAnsiTheme="minorHAnsi" w:cstheme="minorHAnsi"/>
        </w:rPr>
        <w:t xml:space="preserve">(pod jakimkolwiek tytułem prawnym), bez uprzedniej i udzielonej według wyłącznego uznania NCBR zgody NCBR, przed upływem </w:t>
      </w:r>
      <w:ins w:id="338" w:author="Autor">
        <w:r w:rsidR="008921D2" w:rsidRPr="00F34CB3">
          <w:rPr>
            <w:rFonts w:asciiTheme="minorHAnsi" w:hAnsiTheme="minorHAnsi" w:cstheme="minorHAnsi"/>
          </w:rPr>
          <w:t>4</w:t>
        </w:r>
      </w:ins>
      <w:del w:id="339" w:author="Autor">
        <w:r w:rsidR="008921D2" w:rsidRPr="00F34CB3" w:rsidDel="00F06341">
          <w:rPr>
            <w:rFonts w:asciiTheme="minorHAnsi" w:hAnsiTheme="minorHAnsi" w:cstheme="minorHAnsi"/>
          </w:rPr>
          <w:delText>10</w:delText>
        </w:r>
      </w:del>
      <w:r w:rsidR="008921D2" w:rsidRPr="00F34CB3">
        <w:rPr>
          <w:rFonts w:asciiTheme="minorHAnsi" w:hAnsiTheme="minorHAnsi" w:cstheme="minorHAnsi"/>
        </w:rPr>
        <w:t xml:space="preserve"> lat od jej odbioru przez Partnera,</w:t>
      </w:r>
    </w:p>
    <w:p w14:paraId="748B4ECC" w14:textId="77777777" w:rsidR="008921D2" w:rsidRPr="00A319BC" w:rsidRDefault="008921D2" w:rsidP="008921D2">
      <w:pPr>
        <w:pStyle w:val="Akapitzlist"/>
        <w:spacing w:before="60" w:after="60" w:line="276" w:lineRule="auto"/>
        <w:ind w:left="426"/>
        <w:jc w:val="both"/>
        <w:rPr>
          <w:rFonts w:asciiTheme="minorHAnsi" w:hAnsiTheme="minorHAnsi" w:cstheme="minorHAnsi"/>
        </w:rPr>
      </w:pPr>
      <w:r w:rsidRPr="00A319BC">
        <w:rPr>
          <w:rFonts w:asciiTheme="minorHAnsi" w:hAnsiTheme="minorHAnsi" w:cstheme="minorHAnsi"/>
        </w:rPr>
        <w:t>(</w:t>
      </w:r>
      <w:r>
        <w:rPr>
          <w:rFonts w:asciiTheme="minorHAnsi" w:hAnsiTheme="minorHAnsi" w:cstheme="minorHAnsi"/>
        </w:rPr>
        <w:t>dalej</w:t>
      </w:r>
      <w:r w:rsidRPr="00A319BC">
        <w:rPr>
          <w:rFonts w:asciiTheme="minorHAnsi" w:hAnsiTheme="minorHAnsi" w:cstheme="minorHAnsi"/>
        </w:rPr>
        <w:t xml:space="preserve"> odpowiednio jako „Niedozwolone Zakończenie Działalności”)</w:t>
      </w:r>
    </w:p>
    <w:p w14:paraId="1F5AEE3C" w14:textId="55F6F9B4" w:rsidR="008921D2" w:rsidRPr="00A319BC" w:rsidRDefault="008921D2" w:rsidP="008921D2">
      <w:pPr>
        <w:spacing w:before="60" w:after="60" w:line="276" w:lineRule="auto"/>
        <w:ind w:left="426"/>
        <w:jc w:val="both"/>
      </w:pPr>
      <w:r w:rsidRPr="4DEDDE47">
        <w:t>Partner jest zobowiązany zwrócić NCBR w terminie 60 dni od otrzymania pisemnego wezwania nakłady finansowe przeznaczone na stworzenie Instalacji Ułamkowo-Technicznych i Demonstratora objętej Niedozwolonym Zakończeniem Działalności o której mowa powyżej  z odsetkami, zgodnie z poniższym wzorem:</w:t>
      </w:r>
    </w:p>
    <w:p w14:paraId="7E722CAA" w14:textId="6267ED64" w:rsidR="008921D2" w:rsidRPr="004E6299" w:rsidRDefault="008921D2" w:rsidP="008921D2">
      <w:pPr>
        <w:spacing w:before="60" w:after="60" w:line="276" w:lineRule="auto"/>
        <w:ind w:left="426"/>
        <w:jc w:val="center"/>
        <w:rPr>
          <w:rFonts w:cstheme="minorHAnsi"/>
        </w:rPr>
      </w:pPr>
      <w:r w:rsidRPr="00305266">
        <w:rPr>
          <w:rFonts w:cstheme="minorHAnsi"/>
        </w:rPr>
        <w:t>N</w:t>
      </w:r>
      <w:r w:rsidRPr="00305266">
        <w:rPr>
          <w:rFonts w:cstheme="minorHAnsi"/>
          <w:vertAlign w:val="subscript"/>
        </w:rPr>
        <w:t>zwr</w:t>
      </w:r>
      <w:r w:rsidRPr="00305266">
        <w:rPr>
          <w:rFonts w:cstheme="minorHAnsi"/>
        </w:rPr>
        <w:t xml:space="preserve"> = N</w:t>
      </w:r>
      <w:r w:rsidRPr="00305266">
        <w:rPr>
          <w:rFonts w:cstheme="minorHAnsi"/>
          <w:vertAlign w:val="subscript"/>
        </w:rPr>
        <w:t>cał</w:t>
      </w:r>
      <w:r w:rsidRPr="00305266">
        <w:rPr>
          <w:rFonts w:cstheme="minorHAnsi"/>
        </w:rPr>
        <w:t xml:space="preserve"> * T</w:t>
      </w:r>
      <w:r w:rsidRPr="00305266">
        <w:rPr>
          <w:rFonts w:cstheme="minorHAnsi"/>
          <w:vertAlign w:val="subscript"/>
        </w:rPr>
        <w:t>pozos</w:t>
      </w:r>
      <w:r w:rsidRPr="00305266">
        <w:rPr>
          <w:rFonts w:cstheme="minorHAnsi"/>
        </w:rPr>
        <w:t xml:space="preserve"> / T</w:t>
      </w:r>
      <w:r w:rsidRPr="00305266">
        <w:rPr>
          <w:rFonts w:cstheme="minorHAnsi"/>
          <w:vertAlign w:val="subscript"/>
        </w:rPr>
        <w:t>całk</w:t>
      </w:r>
      <w:r w:rsidRPr="00305266">
        <w:rPr>
          <w:rFonts w:cstheme="minorHAnsi"/>
        </w:rPr>
        <w:t xml:space="preserve"> * ( 1 + (O*1,5) ) - Z</w:t>
      </w:r>
      <w:r w:rsidRPr="00305266">
        <w:rPr>
          <w:rFonts w:cstheme="minorHAnsi"/>
          <w:vertAlign w:val="subscript"/>
        </w:rPr>
        <w:t>dz</w:t>
      </w:r>
      <w:ins w:id="340" w:author="Autor">
        <w:r w:rsidR="004E6299">
          <w:rPr>
            <w:rFonts w:cstheme="minorHAnsi"/>
            <w:vertAlign w:val="subscript"/>
          </w:rPr>
          <w:t xml:space="preserve"> </w:t>
        </w:r>
        <w:r w:rsidR="004E6299">
          <w:rPr>
            <w:rFonts w:cstheme="minorHAnsi"/>
          </w:rPr>
          <w:t>- Am</w:t>
        </w:r>
      </w:ins>
    </w:p>
    <w:p w14:paraId="7D2870C9" w14:textId="77777777" w:rsidR="008921D2" w:rsidRPr="00A319BC" w:rsidRDefault="008921D2" w:rsidP="008921D2">
      <w:pPr>
        <w:spacing w:before="60" w:after="60" w:line="276" w:lineRule="auto"/>
        <w:ind w:left="426"/>
        <w:rPr>
          <w:rFonts w:cstheme="minorHAnsi"/>
        </w:rPr>
      </w:pPr>
      <w:r w:rsidRPr="00A319BC">
        <w:rPr>
          <w:rFonts w:cstheme="minorHAnsi"/>
        </w:rPr>
        <w:t>gdzie:</w:t>
      </w:r>
    </w:p>
    <w:p w14:paraId="137BD91E" w14:textId="77777777" w:rsidR="008921D2" w:rsidRPr="00A319BC" w:rsidRDefault="008921D2" w:rsidP="008921D2">
      <w:pPr>
        <w:spacing w:before="60" w:after="60" w:line="276" w:lineRule="auto"/>
        <w:ind w:left="1276" w:hanging="851"/>
        <w:jc w:val="both"/>
        <w:rPr>
          <w:rFonts w:cstheme="minorHAnsi"/>
        </w:rPr>
      </w:pPr>
      <w:r w:rsidRPr="00A319BC">
        <w:rPr>
          <w:rFonts w:cstheme="minorHAnsi"/>
        </w:rPr>
        <w:t>„N</w:t>
      </w:r>
      <w:r w:rsidRPr="00A319BC">
        <w:rPr>
          <w:rFonts w:cstheme="minorHAnsi"/>
          <w:vertAlign w:val="subscript"/>
        </w:rPr>
        <w:t>zwr</w:t>
      </w:r>
      <w:r w:rsidRPr="00A319BC">
        <w:rPr>
          <w:rFonts w:cstheme="minorHAnsi"/>
        </w:rPr>
        <w:t>” oznacza kwotę brutto, którą jest zobowiązany zwrócić NCBR Partner,</w:t>
      </w:r>
    </w:p>
    <w:p w14:paraId="1144FE63" w14:textId="77777777" w:rsidR="008921D2" w:rsidRPr="00A319BC" w:rsidRDefault="008921D2" w:rsidP="008921D2">
      <w:pPr>
        <w:spacing w:before="60" w:after="60" w:line="276" w:lineRule="auto"/>
        <w:ind w:left="1276" w:hanging="851"/>
        <w:jc w:val="both"/>
        <w:rPr>
          <w:rFonts w:cstheme="minorHAnsi"/>
        </w:rPr>
      </w:pPr>
      <w:r w:rsidRPr="00A319BC">
        <w:rPr>
          <w:rFonts w:cstheme="minorHAnsi"/>
        </w:rPr>
        <w:t>„N</w:t>
      </w:r>
      <w:r w:rsidRPr="00A319BC">
        <w:rPr>
          <w:rFonts w:cstheme="minorHAnsi"/>
          <w:vertAlign w:val="subscript"/>
        </w:rPr>
        <w:t>cał</w:t>
      </w:r>
      <w:r w:rsidRPr="00A319BC">
        <w:rPr>
          <w:rFonts w:cstheme="minorHAnsi"/>
        </w:rPr>
        <w:t xml:space="preserve">” oznacza całkowite nakłady brutto przeznaczone przez NCBR na stworzenie </w:t>
      </w:r>
      <w:r>
        <w:rPr>
          <w:rFonts w:cstheme="minorHAnsi"/>
        </w:rPr>
        <w:t>Instalacji Ułamkowo-Technicznych i</w:t>
      </w:r>
      <w:r w:rsidRPr="00A319BC">
        <w:rPr>
          <w:rFonts w:cstheme="minorHAnsi"/>
        </w:rPr>
        <w:t xml:space="preserve"> Demonstratora </w:t>
      </w:r>
      <w:r>
        <w:rPr>
          <w:rFonts w:cstheme="minorHAnsi"/>
        </w:rPr>
        <w:t xml:space="preserve">objętego </w:t>
      </w:r>
      <w:r w:rsidRPr="00A319BC">
        <w:rPr>
          <w:rFonts w:cstheme="minorHAnsi"/>
        </w:rPr>
        <w:t>Niedozwolon</w:t>
      </w:r>
      <w:r>
        <w:rPr>
          <w:rFonts w:cstheme="minorHAnsi"/>
        </w:rPr>
        <w:t>ym</w:t>
      </w:r>
      <w:r w:rsidRPr="00A319BC">
        <w:rPr>
          <w:rFonts w:cstheme="minorHAnsi"/>
        </w:rPr>
        <w:t xml:space="preserve"> Zakończeni</w:t>
      </w:r>
      <w:r>
        <w:rPr>
          <w:rFonts w:cstheme="minorHAnsi"/>
        </w:rPr>
        <w:t>em</w:t>
      </w:r>
      <w:r w:rsidRPr="00A319BC">
        <w:rPr>
          <w:rFonts w:cstheme="minorHAnsi"/>
        </w:rPr>
        <w:t xml:space="preserve"> Działalności</w:t>
      </w:r>
      <w:r>
        <w:rPr>
          <w:rFonts w:cstheme="minorHAnsi"/>
        </w:rPr>
        <w:t xml:space="preserve">, z pominięciem wynagrodzenia Uczestników PCP przeznaczonego wyłącznie na inne prace badawczo-rozwojowe, </w:t>
      </w:r>
    </w:p>
    <w:p w14:paraId="1EDFCF11" w14:textId="77777777" w:rsidR="008921D2" w:rsidRPr="00A319BC" w:rsidRDefault="008921D2" w:rsidP="008921D2">
      <w:pPr>
        <w:spacing w:before="60" w:after="60" w:line="276" w:lineRule="auto"/>
        <w:ind w:left="1276" w:hanging="851"/>
        <w:jc w:val="both"/>
        <w:rPr>
          <w:rFonts w:cstheme="minorHAnsi"/>
        </w:rPr>
      </w:pPr>
      <w:r w:rsidRPr="00A319BC">
        <w:rPr>
          <w:rFonts w:cstheme="minorHAnsi"/>
        </w:rPr>
        <w:t>„T</w:t>
      </w:r>
      <w:r w:rsidRPr="00A319BC">
        <w:rPr>
          <w:rFonts w:cstheme="minorHAnsi"/>
          <w:vertAlign w:val="subscript"/>
        </w:rPr>
        <w:t>pozos</w:t>
      </w:r>
      <w:r w:rsidRPr="00A319BC">
        <w:rPr>
          <w:rFonts w:cstheme="minorHAnsi"/>
        </w:rPr>
        <w:t>” oznacza czas w dniach pozostały pomiędzy dniem Niedozwolonego Zakończenia Działalności a upływem terminu końcowego określonego odpowiednio dla Niedozwolonego Zakończenia Działalności,</w:t>
      </w:r>
    </w:p>
    <w:p w14:paraId="0B17945F" w14:textId="77777777" w:rsidR="008921D2" w:rsidRPr="00A319BC" w:rsidRDefault="008921D2" w:rsidP="008921D2">
      <w:pPr>
        <w:spacing w:before="60" w:after="60" w:line="276" w:lineRule="auto"/>
        <w:ind w:left="1276" w:hanging="851"/>
        <w:jc w:val="both"/>
        <w:rPr>
          <w:rFonts w:cstheme="minorHAnsi"/>
        </w:rPr>
      </w:pPr>
      <w:r w:rsidRPr="00A319BC">
        <w:rPr>
          <w:rFonts w:cstheme="minorHAnsi"/>
        </w:rPr>
        <w:t>„T</w:t>
      </w:r>
      <w:r w:rsidRPr="00A319BC">
        <w:rPr>
          <w:rFonts w:cstheme="minorHAnsi"/>
          <w:vertAlign w:val="subscript"/>
        </w:rPr>
        <w:t>całk</w:t>
      </w:r>
      <w:r w:rsidRPr="00A319BC">
        <w:rPr>
          <w:rFonts w:cstheme="minorHAnsi"/>
        </w:rPr>
        <w:t>” oznacza całkowity czas w dniach pomiędzy odbiorem przez Partnera a upływem terminu końcowego określonego odpowiednio dla Niedozwolonego Zakończenia Działalności ,</w:t>
      </w:r>
    </w:p>
    <w:p w14:paraId="22A3C825" w14:textId="77777777" w:rsidR="008921D2" w:rsidRPr="00A319BC" w:rsidRDefault="008921D2" w:rsidP="008921D2">
      <w:pPr>
        <w:spacing w:before="60" w:after="60" w:line="276" w:lineRule="auto"/>
        <w:ind w:left="1276" w:hanging="851"/>
        <w:jc w:val="both"/>
        <w:rPr>
          <w:rFonts w:cstheme="minorHAnsi"/>
        </w:rPr>
      </w:pPr>
      <w:r w:rsidRPr="00A319BC">
        <w:rPr>
          <w:rFonts w:cstheme="minorHAnsi"/>
        </w:rPr>
        <w:t>„O” oznacza odsetki ustawowe wskazane w art. 359 §2 ustawy z dnia 23 kwietnia 1964 r. Kodeks cywilny, liczone od dnia odbioru odpowiednio Demonstratora do dnia zapłaty,</w:t>
      </w:r>
    </w:p>
    <w:p w14:paraId="0041FFCC" w14:textId="19ECD52A" w:rsidR="008921D2" w:rsidRDefault="008921D2" w:rsidP="008921D2">
      <w:pPr>
        <w:spacing w:before="60" w:after="60" w:line="276" w:lineRule="auto"/>
        <w:ind w:left="1276" w:hanging="851"/>
        <w:jc w:val="both"/>
        <w:rPr>
          <w:ins w:id="341" w:author="Autor"/>
        </w:rPr>
      </w:pPr>
      <w:r w:rsidRPr="6D25847B">
        <w:t>„Z</w:t>
      </w:r>
      <w:r w:rsidRPr="6D25847B">
        <w:rPr>
          <w:vertAlign w:val="subscript"/>
        </w:rPr>
        <w:t>dz</w:t>
      </w:r>
      <w:r w:rsidRPr="6D25847B">
        <w:t>” oznacza zakumulowaną wartość Zysku z Działalności wypłaconego NCBR przez Partnera do dnia zapłaty,</w:t>
      </w:r>
    </w:p>
    <w:p w14:paraId="2DBA7025" w14:textId="257A882E" w:rsidR="004E6299" w:rsidRDefault="004E6299" w:rsidP="008921D2">
      <w:pPr>
        <w:spacing w:before="60" w:after="60" w:line="276" w:lineRule="auto"/>
        <w:ind w:left="1276" w:hanging="851"/>
        <w:jc w:val="both"/>
      </w:pPr>
      <w:ins w:id="342" w:author="Autor">
        <w:r>
          <w:lastRenderedPageBreak/>
          <w:t xml:space="preserve">„Am” – oznacza wartość amortyzacji </w:t>
        </w:r>
        <w:r>
          <w:rPr>
            <w:rFonts w:cstheme="minorHAnsi"/>
          </w:rPr>
          <w:t>Instalacji Ułamkowo-Technicznych i</w:t>
        </w:r>
        <w:r w:rsidRPr="00A319BC">
          <w:rPr>
            <w:rFonts w:cstheme="minorHAnsi"/>
          </w:rPr>
          <w:t xml:space="preserve"> Demonstratora</w:t>
        </w:r>
        <w:r>
          <w:rPr>
            <w:rFonts w:cstheme="minorHAnsi"/>
          </w:rPr>
          <w:t xml:space="preserve"> przez Uczestników PCP w okresie od uzyskania Nieruchomości 1 lub Nieruchomości 2 do korzystania a dniem ich protokolarnego zwrotu Partnerowi.</w:t>
        </w:r>
      </w:ins>
    </w:p>
    <w:p w14:paraId="7EFEEC1A" w14:textId="77777777" w:rsidR="008921D2" w:rsidRDefault="008921D2" w:rsidP="008921D2">
      <w:pPr>
        <w:spacing w:before="60" w:after="60" w:line="276" w:lineRule="auto"/>
        <w:ind w:left="426" w:hanging="1"/>
        <w:jc w:val="both"/>
      </w:pPr>
      <w:r w:rsidRPr="6D25847B">
        <w:t>z zastrzeżeniem, że jeśli naruszenie dotyczy tylko:</w:t>
      </w:r>
    </w:p>
    <w:p w14:paraId="14B4AE17" w14:textId="77777777" w:rsidR="008921D2" w:rsidRDefault="008921D2" w:rsidP="008921D2">
      <w:pPr>
        <w:pStyle w:val="Akapitzlist"/>
        <w:numPr>
          <w:ilvl w:val="2"/>
          <w:numId w:val="3"/>
        </w:numPr>
        <w:spacing w:before="60" w:after="60" w:line="276" w:lineRule="auto"/>
        <w:ind w:left="851" w:hanging="284"/>
        <w:jc w:val="both"/>
        <w:rPr>
          <w:rFonts w:asciiTheme="minorHAnsi" w:hAnsiTheme="minorHAnsi"/>
        </w:rPr>
      </w:pPr>
      <w:r w:rsidRPr="6D25847B">
        <w:rPr>
          <w:rFonts w:asciiTheme="minorHAnsi" w:hAnsiTheme="minorHAnsi"/>
        </w:rPr>
        <w:t>Instalacji Ułamkowo-Technicznych lub Nieruchomości 1 albo</w:t>
      </w:r>
    </w:p>
    <w:p w14:paraId="728767F8" w14:textId="77777777" w:rsidR="008921D2" w:rsidRDefault="008921D2" w:rsidP="008921D2">
      <w:pPr>
        <w:pStyle w:val="Akapitzlist"/>
        <w:numPr>
          <w:ilvl w:val="2"/>
          <w:numId w:val="3"/>
        </w:numPr>
        <w:spacing w:before="60" w:after="60" w:line="276" w:lineRule="auto"/>
        <w:ind w:left="851" w:hanging="284"/>
        <w:jc w:val="both"/>
        <w:rPr>
          <w:rFonts w:asciiTheme="minorHAnsi" w:hAnsiTheme="minorHAnsi"/>
        </w:rPr>
      </w:pPr>
      <w:r w:rsidRPr="6D25847B">
        <w:rPr>
          <w:rFonts w:asciiTheme="minorHAnsi" w:hAnsiTheme="minorHAnsi"/>
        </w:rPr>
        <w:t xml:space="preserve">Demonstratora lub Nieruchomości 2, </w:t>
      </w:r>
    </w:p>
    <w:p w14:paraId="4FAC7719" w14:textId="77777777" w:rsidR="008921D2" w:rsidRPr="00F90FB0" w:rsidRDefault="008921D2" w:rsidP="008921D2">
      <w:pPr>
        <w:pStyle w:val="Akapitzlist"/>
        <w:spacing w:before="60" w:after="60" w:line="276" w:lineRule="auto"/>
        <w:ind w:left="426"/>
        <w:jc w:val="both"/>
        <w:rPr>
          <w:rFonts w:asciiTheme="minorHAnsi" w:hAnsiTheme="minorHAnsi" w:cstheme="minorHAnsi"/>
        </w:rPr>
      </w:pPr>
      <w:r w:rsidRPr="00F90FB0">
        <w:rPr>
          <w:rFonts w:asciiTheme="minorHAnsi" w:hAnsiTheme="minorHAnsi" w:cstheme="minorHAnsi"/>
        </w:rPr>
        <w:t>to wartość „N</w:t>
      </w:r>
      <w:r w:rsidRPr="00F90FB0">
        <w:rPr>
          <w:rFonts w:asciiTheme="minorHAnsi" w:hAnsiTheme="minorHAnsi" w:cstheme="minorHAnsi"/>
          <w:vertAlign w:val="subscript"/>
        </w:rPr>
        <w:t>cał</w:t>
      </w:r>
      <w:r w:rsidRPr="00F90FB0">
        <w:rPr>
          <w:rFonts w:asciiTheme="minorHAnsi" w:hAnsiTheme="minorHAnsi" w:cstheme="minorHAnsi"/>
        </w:rPr>
        <w:t>” jest ograniczana odpowiednio do: wartości Instalacji Ułamkowo-Technicznych albo Demonstratora, przy czym dodatkowo jeśli naruszenie dotyczy tylko Instalacji Ułamkowo-Technicznych lub Nieruchomości 1 to pomija się wartość „Z</w:t>
      </w:r>
      <w:r w:rsidRPr="00F90FB0">
        <w:rPr>
          <w:rFonts w:asciiTheme="minorHAnsi" w:hAnsiTheme="minorHAnsi" w:cstheme="minorHAnsi"/>
          <w:vertAlign w:val="subscript"/>
        </w:rPr>
        <w:t>dz</w:t>
      </w:r>
      <w:r w:rsidRPr="00F90FB0">
        <w:rPr>
          <w:rFonts w:asciiTheme="minorHAnsi" w:hAnsiTheme="minorHAnsi" w:cstheme="minorHAnsi"/>
        </w:rPr>
        <w:t>”.</w:t>
      </w:r>
    </w:p>
    <w:p w14:paraId="2661EA67" w14:textId="1EE8E13F" w:rsidR="008921D2" w:rsidRDefault="008921D2" w:rsidP="008921D2">
      <w:pPr>
        <w:pStyle w:val="Akapitzlist"/>
        <w:numPr>
          <w:ilvl w:val="0"/>
          <w:numId w:val="34"/>
        </w:numPr>
        <w:spacing w:before="60" w:after="60" w:line="276" w:lineRule="auto"/>
        <w:ind w:left="426" w:hanging="426"/>
        <w:jc w:val="both"/>
        <w:rPr>
          <w:ins w:id="343" w:author="Autor"/>
          <w:rFonts w:asciiTheme="minorHAnsi" w:hAnsiTheme="minorHAnsi" w:cstheme="minorHAnsi"/>
        </w:rPr>
      </w:pPr>
      <w:r>
        <w:rPr>
          <w:rFonts w:asciiTheme="minorHAnsi" w:hAnsiTheme="minorHAnsi" w:cstheme="minorHAnsi"/>
        </w:rPr>
        <w:t xml:space="preserve">W przypadku rozwiązania, wypowiedzenia lub odstąpienia od Umowy przez którąkolwiek ze Stron, </w:t>
      </w:r>
      <w:del w:id="344" w:author="Autor">
        <w:r w:rsidDel="00835340">
          <w:rPr>
            <w:rFonts w:asciiTheme="minorHAnsi" w:hAnsiTheme="minorHAnsi" w:cstheme="minorHAnsi"/>
          </w:rPr>
          <w:delText>w szczególności</w:delText>
        </w:r>
      </w:del>
      <w:ins w:id="345" w:author="Autor">
        <w:r w:rsidR="00835340">
          <w:rPr>
            <w:rFonts w:asciiTheme="minorHAnsi" w:hAnsiTheme="minorHAnsi" w:cstheme="minorHAnsi"/>
          </w:rPr>
          <w:t>z zastrzeżeniem</w:t>
        </w:r>
      </w:ins>
      <w:r>
        <w:rPr>
          <w:rFonts w:asciiTheme="minorHAnsi" w:hAnsiTheme="minorHAnsi" w:cstheme="minorHAnsi"/>
        </w:rPr>
        <w:t xml:space="preserve"> wypowiedzenia przez NCBR Umowy na podstawie </w:t>
      </w:r>
      <w:r>
        <w:rPr>
          <w:rFonts w:asciiTheme="minorHAnsi" w:hAnsiTheme="minorHAnsi" w:cstheme="minorHAnsi"/>
        </w:rPr>
        <w:fldChar w:fldCharType="begin"/>
      </w:r>
      <w:r>
        <w:rPr>
          <w:rFonts w:asciiTheme="minorHAnsi" w:hAnsiTheme="minorHAnsi" w:cstheme="minorHAnsi"/>
        </w:rPr>
        <w:instrText xml:space="preserve"> REF _Ref493846761 \n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ART. 26</w:t>
      </w:r>
      <w:r>
        <w:rPr>
          <w:rFonts w:asciiTheme="minorHAnsi" w:hAnsiTheme="minorHAnsi" w:cstheme="minorHAnsi"/>
        </w:rPr>
        <w:fldChar w:fldCharType="end"/>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_Ref55545914 \n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§2</w:t>
      </w:r>
      <w:r>
        <w:rPr>
          <w:rFonts w:asciiTheme="minorHAnsi" w:hAnsiTheme="minorHAnsi" w:cstheme="minorHAnsi"/>
        </w:rPr>
        <w:fldChar w:fldCharType="end"/>
      </w:r>
      <w:r>
        <w:rPr>
          <w:rFonts w:asciiTheme="minorHAnsi" w:hAnsiTheme="minorHAnsi" w:cstheme="minorHAnsi"/>
        </w:rPr>
        <w:t xml:space="preserve"> po stworzeniu przez Uczestników PCP Instalacji Ułamkowo-Technicznych</w:t>
      </w:r>
      <w:ins w:id="346" w:author="Autor">
        <w:r w:rsidR="00835340">
          <w:rPr>
            <w:rFonts w:asciiTheme="minorHAnsi" w:hAnsiTheme="minorHAnsi" w:cstheme="minorHAnsi"/>
          </w:rPr>
          <w:t>, gdzie mają zastosowanie szczególne warunku</w:t>
        </w:r>
      </w:ins>
      <w:r>
        <w:rPr>
          <w:rFonts w:asciiTheme="minorHAnsi" w:hAnsiTheme="minorHAnsi" w:cstheme="minorHAnsi"/>
        </w:rPr>
        <w:t>, Partner jest zobowiązany do zwrotu NCBR nakładów na Demonstrator Technologii (o ile powstał) i Instalacje Ułamkowo-Techniczne. Do wyliczenia wartości zobowiązania Partnera względem NCBR paragraf poprzedzający stosuje się wprost, traktując okoliczności objęte niniejszym paragrafem jak Niedozwolone Zakończenie Działalności.</w:t>
      </w:r>
    </w:p>
    <w:p w14:paraId="44FBA4A2" w14:textId="47FDA0C1" w:rsidR="00723DB0" w:rsidRDefault="00723DB0" w:rsidP="008921D2">
      <w:pPr>
        <w:pStyle w:val="Akapitzlist"/>
        <w:numPr>
          <w:ilvl w:val="0"/>
          <w:numId w:val="34"/>
        </w:numPr>
        <w:spacing w:before="60" w:after="60" w:line="276" w:lineRule="auto"/>
        <w:ind w:left="426" w:hanging="426"/>
        <w:jc w:val="both"/>
        <w:rPr>
          <w:ins w:id="347" w:author="Autor"/>
          <w:rFonts w:asciiTheme="minorHAnsi" w:hAnsiTheme="minorHAnsi" w:cstheme="minorHAnsi"/>
        </w:rPr>
      </w:pPr>
      <w:bookmarkStart w:id="348" w:name="_Hlk80143500"/>
      <w:ins w:id="349" w:author="Autor">
        <w:r>
          <w:rPr>
            <w:rFonts w:asciiTheme="minorHAnsi" w:hAnsiTheme="minorHAnsi" w:cstheme="minorHAnsi"/>
          </w:rPr>
          <w:t>W celu usunięcia wątpliwości Strony wskazują, że ograniczenia dot. oddania do korzystania podmiotowi trzeciemu nieruchomości, na których umieszczono Instalacje Ułamkowo-Techniczne lub Demonstrator nie dotyczą ich części, która nie została we Wniosku jest przeznaczona do powstania i testowania Instalacji Ułamkowo-Technicznych oraz Demonstratora.</w:t>
        </w:r>
      </w:ins>
    </w:p>
    <w:p w14:paraId="08D8C8BB" w14:textId="4E699EBD" w:rsidR="00723DB0" w:rsidRPr="00A319BC" w:rsidRDefault="00723DB0" w:rsidP="008921D2">
      <w:pPr>
        <w:pStyle w:val="Akapitzlist"/>
        <w:numPr>
          <w:ilvl w:val="0"/>
          <w:numId w:val="34"/>
        </w:numPr>
        <w:spacing w:before="60" w:after="60" w:line="276" w:lineRule="auto"/>
        <w:ind w:left="426" w:hanging="426"/>
        <w:jc w:val="both"/>
        <w:rPr>
          <w:rFonts w:asciiTheme="minorHAnsi" w:hAnsiTheme="minorHAnsi" w:cstheme="minorHAnsi"/>
        </w:rPr>
      </w:pPr>
      <w:ins w:id="350" w:author="Autor">
        <w:r>
          <w:rPr>
            <w:rFonts w:asciiTheme="minorHAnsi" w:hAnsiTheme="minorHAnsi" w:cstheme="minorHAnsi"/>
          </w:rPr>
          <w:t>Partner jest zwolniony z zobowiązania określonego w §2 w zakresie, w którym wynika bezpośrednio ze zmian przepisów prawa bezwzględnie obowiązującego, które utrudnią lub uniemożliwią wykonanie przez Partnera Umowy w terminach lub zakresie w niej określonym.</w:t>
        </w:r>
      </w:ins>
    </w:p>
    <w:bookmarkEnd w:id="348"/>
    <w:p w14:paraId="156A2F9D" w14:textId="77777777" w:rsidR="008921D2" w:rsidRPr="00A319BC" w:rsidRDefault="008921D2" w:rsidP="008921D2">
      <w:pPr>
        <w:spacing w:before="60" w:after="60" w:line="276" w:lineRule="auto"/>
        <w:ind w:left="1276" w:hanging="851"/>
        <w:jc w:val="both"/>
        <w:rPr>
          <w:rFonts w:cstheme="minorHAnsi"/>
        </w:rPr>
      </w:pPr>
    </w:p>
    <w:p w14:paraId="25B1445F"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351" w:name="_Toc76392379"/>
      <w:r w:rsidRPr="00A319BC">
        <w:rPr>
          <w:rFonts w:asciiTheme="minorHAnsi" w:hAnsiTheme="minorHAnsi" w:cstheme="minorHAnsi"/>
          <w:sz w:val="22"/>
          <w:szCs w:val="22"/>
        </w:rPr>
        <w:t>[ZABEZPIECZENIE NALEŻYTEGO WYKONANIA UMOWY]</w:t>
      </w:r>
      <w:bookmarkEnd w:id="351"/>
    </w:p>
    <w:p w14:paraId="53FF9EE7" w14:textId="3BB1CC9B" w:rsidR="009054EE" w:rsidRPr="00022414" w:rsidRDefault="008921D2" w:rsidP="008921D2">
      <w:pPr>
        <w:numPr>
          <w:ilvl w:val="0"/>
          <w:numId w:val="22"/>
        </w:numPr>
        <w:spacing w:before="60" w:after="60" w:line="276" w:lineRule="auto"/>
        <w:ind w:left="426" w:hanging="426"/>
        <w:contextualSpacing/>
        <w:jc w:val="both"/>
        <w:rPr>
          <w:ins w:id="352" w:author="Autor"/>
          <w:rFonts w:eastAsia="Calibri"/>
        </w:rPr>
      </w:pPr>
      <w:del w:id="353" w:author="Autor">
        <w:r w:rsidRPr="7687D120" w:rsidDel="002E0C98">
          <w:rPr>
            <w:rFonts w:eastAsia="Calibri"/>
          </w:rPr>
          <w:delText xml:space="preserve">Na zabezpieczenie wynikających z </w:delText>
        </w:r>
        <w:r w:rsidRPr="7687D120" w:rsidDel="002E0C98">
          <w:delText>tego rozdziału (</w:delText>
        </w:r>
        <w:r w:rsidDel="002E0C98">
          <w:fldChar w:fldCharType="begin"/>
        </w:r>
        <w:r w:rsidDel="002E0C98">
          <w:delInstrText xml:space="preserve"> REF _Ref76392466 \n \h </w:delInstrText>
        </w:r>
        <w:r w:rsidDel="002E0C98">
          <w:fldChar w:fldCharType="separate"/>
        </w:r>
        <w:r w:rsidDel="002E0C98">
          <w:delText xml:space="preserve">ROZDZIAŁ VI. </w:delText>
        </w:r>
        <w:r w:rsidDel="002E0C98">
          <w:fldChar w:fldCharType="end"/>
        </w:r>
        <w:r w:rsidRPr="7687D120" w:rsidDel="002E0C98">
          <w:delText xml:space="preserve">) Umowy </w:delText>
        </w:r>
        <w:r w:rsidRPr="7687D120" w:rsidDel="002E0C98">
          <w:rPr>
            <w:rFonts w:eastAsia="Calibri"/>
          </w:rPr>
          <w:delText xml:space="preserve"> roszczeń NCBR</w:delText>
        </w:r>
        <w:r w:rsidRPr="7687D120" w:rsidDel="002E0C98">
          <w:delText xml:space="preserve">, </w:delText>
        </w:r>
      </w:del>
      <w:r w:rsidRPr="7687D120">
        <w:t>Partner zobowiązuje się do ustanowienia</w:t>
      </w:r>
      <w:ins w:id="354" w:author="Autor">
        <w:r w:rsidR="009054EE">
          <w:t xml:space="preserve"> na rzecz NCBR w terminie 14 dni od Terminu Doręczenia Wyników</w:t>
        </w:r>
      </w:ins>
      <w:r w:rsidRPr="7687D120">
        <w:t xml:space="preserve"> </w:t>
      </w:r>
      <w:ins w:id="355" w:author="Autor">
        <w:r w:rsidR="009054EE">
          <w:t xml:space="preserve">Prac Etapu II zabezpieczenia </w:t>
        </w:r>
        <w:r w:rsidR="009054EE" w:rsidRPr="4DEDDE47">
          <w:t xml:space="preserve">w formie weksla in blanco opatrzonego klauzulą „bez protestu" z podpisem notarialnie poświadczonym albo złożonym w obecności osoby upoważnionej przez </w:t>
        </w:r>
        <w:r w:rsidR="007B3F50" w:rsidRPr="4DEDDE47">
          <w:t>NCBR</w:t>
        </w:r>
        <w:r w:rsidR="009054EE" w:rsidRPr="4DEDDE47">
          <w:t>, wraz z deklaracją wekslową</w:t>
        </w:r>
        <w:r w:rsidR="007B3F50" w:rsidRPr="4DEDDE47">
          <w:t>, z zastrzeżeniem zdania kolejnego</w:t>
        </w:r>
        <w:r w:rsidR="009054EE" w:rsidRPr="4DEDDE47">
          <w:t xml:space="preserve">. </w:t>
        </w:r>
        <w:r w:rsidR="004047F9" w:rsidRPr="00F34CB3">
          <w:rPr>
            <w:rFonts w:eastAsia="Calibri" w:cs="Times New Roman"/>
            <w:color w:val="000000" w:themeColor="text1"/>
          </w:rPr>
          <w:t xml:space="preserve">Jeśli podmiot wchodzący w skład grupy podmiotów działających łącznie jako Partner jest jednostką sektora finansów publicznych, to podmiot taki nie jest zobowiązany do przedstawienia NCBR weksli in blanco, zaś zobowiązanie do przedłożenia zabezpieczenia </w:t>
        </w:r>
        <w:r w:rsidR="004047F9" w:rsidRPr="00F34CB3">
          <w:rPr>
            <w:rFonts w:eastAsia="Calibri" w:cs="Times New Roman"/>
            <w:color w:val="000000" w:themeColor="text1"/>
          </w:rPr>
          <w:lastRenderedPageBreak/>
          <w:t>należytego wykonania Umowy obciąża wyłącznie te podmioty w ramach Partnera, które nie są jednostkami sektora finansów publicznych. Jeśli Partnerem jest jedna jednostka sektora finansów publicznych lub grupa podmiotów stanowiących wyłącznie jednostki sektora finansów publicznych, Partner nie jest zobowiązany do przedłożenia NCBR Zabezpieczenia należytego wykonania Umowy.</w:t>
        </w:r>
        <w:r w:rsidR="004047F9" w:rsidRPr="00DF45F7">
          <w:rPr>
            <w:rFonts w:eastAsia="Calibri" w:cs="Times New Roman"/>
            <w:color w:val="000000" w:themeColor="text1"/>
          </w:rPr>
          <w:t xml:space="preserve"> </w:t>
        </w:r>
        <w:del w:id="356" w:author="Autor">
          <w:r w:rsidR="009054EE" w:rsidRPr="4DEDDE47" w:rsidDel="004047F9">
            <w:delText>W przypadku jeśli Partner jest jednostką sektora finansów publicznych</w:delText>
          </w:r>
          <w:r w:rsidR="007379BC" w:rsidRPr="4DEDDE47" w:rsidDel="004047F9">
            <w:delText xml:space="preserve"> lub Partnera tworzy konsorcjum, w skład którego wchodzi taki podmiot, to w</w:delText>
          </w:r>
          <w:r w:rsidR="009054EE" w:rsidRPr="4DEDDE47" w:rsidDel="004047F9">
            <w:delText xml:space="preserve"> miejsce weksla in blanco </w:delText>
          </w:r>
          <w:r w:rsidR="007379BC" w:rsidRPr="4DEDDE47" w:rsidDel="004047F9">
            <w:delText xml:space="preserve">Partner </w:delText>
          </w:r>
          <w:r w:rsidR="009054EE" w:rsidRPr="4DEDDE47" w:rsidDel="004047F9">
            <w:delText xml:space="preserve">udziela zabezpieczenia w postaci weksla na kwotę </w:delText>
          </w:r>
          <w:r w:rsidR="007379BC" w:rsidRPr="4DEDDE47" w:rsidDel="004047F9">
            <w:delText>2</w:delText>
          </w:r>
          <w:r w:rsidR="009054EE" w:rsidRPr="4DEDDE47" w:rsidDel="004047F9">
            <w:delText> 000 000 (</w:delText>
          </w:r>
          <w:r w:rsidR="007379BC" w:rsidRPr="4DEDDE47" w:rsidDel="004047F9">
            <w:delText xml:space="preserve">dwóch </w:delText>
          </w:r>
          <w:r w:rsidR="009054EE" w:rsidRPr="4DEDDE47" w:rsidDel="004047F9">
            <w:delText>milionów) złotych</w:delText>
          </w:r>
          <w:r w:rsidR="007B3F50" w:rsidRPr="4DEDDE47" w:rsidDel="004047F9">
            <w:delText xml:space="preserve"> opatrzonego klauzulą „bez protestu"</w:delText>
          </w:r>
          <w:r w:rsidR="009054EE" w:rsidRPr="4DEDDE47" w:rsidDel="004047F9">
            <w:delText>,</w:delText>
          </w:r>
          <w:r w:rsidR="007379BC" w:rsidRPr="4DEDDE47" w:rsidDel="004047F9">
            <w:delText xml:space="preserve"> </w:delText>
          </w:r>
          <w:r w:rsidR="009054EE" w:rsidRPr="4DEDDE47" w:rsidDel="004047F9">
            <w:delText>z podpisem notarialnie poświadczonym albo złożonym w obecności osoby upoważnionej przez Centrum</w:delText>
          </w:r>
          <w:r w:rsidR="00DA5EA4" w:rsidRPr="4DEDDE47" w:rsidDel="004047F9">
            <w:delText xml:space="preserve"> i deklaracją wekslową</w:delText>
          </w:r>
          <w:r w:rsidR="009054EE" w:rsidRPr="4DEDDE47" w:rsidDel="004047F9">
            <w:delText>.</w:delText>
          </w:r>
        </w:del>
      </w:ins>
    </w:p>
    <w:p w14:paraId="1C98BC0B" w14:textId="39483280" w:rsidR="008921D2" w:rsidRPr="00B155CE" w:rsidDel="009054EE" w:rsidRDefault="008921D2" w:rsidP="008921D2">
      <w:pPr>
        <w:numPr>
          <w:ilvl w:val="0"/>
          <w:numId w:val="22"/>
        </w:numPr>
        <w:spacing w:before="60" w:after="60" w:line="276" w:lineRule="auto"/>
        <w:ind w:left="426" w:hanging="426"/>
        <w:contextualSpacing/>
        <w:jc w:val="both"/>
        <w:rPr>
          <w:del w:id="357" w:author="Autor"/>
          <w:rFonts w:eastAsia="Calibri"/>
        </w:rPr>
      </w:pPr>
      <w:del w:id="358" w:author="Autor">
        <w:r w:rsidRPr="7687D120" w:rsidDel="009054EE">
          <w:delText xml:space="preserve">hipoteki łącznej umownej na Nieruchomości 1 i Nieruchomości 2 do sumy </w:delText>
        </w:r>
        <w:r w:rsidDel="009054EE">
          <w:delText>1</w:delText>
        </w:r>
        <w:r w:rsidRPr="7687D120" w:rsidDel="009054EE">
          <w:delText>0 000 000 (</w:delText>
        </w:r>
        <w:r w:rsidDel="009054EE">
          <w:delText>dziesięciu</w:delText>
        </w:r>
        <w:r w:rsidRPr="7687D120" w:rsidDel="009054EE">
          <w:delText xml:space="preserve"> milionów) złotych, w terminie </w:delText>
        </w:r>
        <w:r w:rsidRPr="7687D120" w:rsidDel="009054EE">
          <w:rPr>
            <w:rFonts w:eastAsia="SimSun"/>
            <w:lang w:eastAsia="en-GB" w:bidi="ar-AE"/>
          </w:rPr>
          <w:delText xml:space="preserve">30 </w:delText>
        </w:r>
        <w:r w:rsidRPr="7687D120" w:rsidDel="009054EE">
          <w:delText>dni od dnia zawarcia Umowy, z zastrzeżeniem zdania kolejnego. W przypadku jeśli w wyniku PCP na Nieruchomości 1 i Nieruchomości 2 nie powstaną wszystkie planowane Instalacje Ułamkowo-Techniczne lub Demonstrator, hipoteka wskazana w zdaniu pierwszym na żądanie Partnera może zostać zmniejszona po zakończeniu PCP do łącznej wartości nakładów poczynionych przez NCBR na rzeczywiście po</w:delText>
        </w:r>
        <w:r w:rsidDel="009054EE">
          <w:delText>w</w:delText>
        </w:r>
        <w:r w:rsidRPr="7687D120" w:rsidDel="009054EE">
          <w:delText>stałe Instalacje Ułamkowo-Techniczne i Demonstrator.</w:delText>
        </w:r>
      </w:del>
    </w:p>
    <w:p w14:paraId="2A72A912" w14:textId="48754895" w:rsidR="008921D2" w:rsidDel="009054EE" w:rsidRDefault="008921D2" w:rsidP="008921D2">
      <w:pPr>
        <w:numPr>
          <w:ilvl w:val="0"/>
          <w:numId w:val="22"/>
        </w:numPr>
        <w:spacing w:before="60" w:after="60" w:line="276" w:lineRule="auto"/>
        <w:ind w:left="426" w:hanging="426"/>
        <w:contextualSpacing/>
        <w:jc w:val="both"/>
        <w:rPr>
          <w:del w:id="359" w:author="Autor"/>
          <w:rFonts w:eastAsia="Calibri" w:cstheme="minorHAnsi"/>
        </w:rPr>
      </w:pPr>
      <w:del w:id="360" w:author="Autor">
        <w:r w:rsidDel="009054EE">
          <w:rPr>
            <w:rFonts w:eastAsia="Calibri" w:cstheme="minorHAnsi"/>
          </w:rPr>
          <w:delText>Na uzasadniony wniosek Partnera wykazujący:</w:delText>
        </w:r>
      </w:del>
    </w:p>
    <w:p w14:paraId="0BCCDE6D" w14:textId="1E536A38" w:rsidR="008921D2" w:rsidDel="009054EE" w:rsidRDefault="008921D2" w:rsidP="008921D2">
      <w:pPr>
        <w:numPr>
          <w:ilvl w:val="1"/>
          <w:numId w:val="22"/>
        </w:numPr>
        <w:spacing w:before="60" w:after="60" w:line="276" w:lineRule="auto"/>
        <w:ind w:left="567"/>
        <w:contextualSpacing/>
        <w:jc w:val="both"/>
        <w:rPr>
          <w:del w:id="361" w:author="Autor"/>
          <w:rFonts w:eastAsia="Calibri" w:cstheme="minorHAnsi"/>
        </w:rPr>
      </w:pPr>
      <w:del w:id="362" w:author="Autor">
        <w:r w:rsidDel="009054EE">
          <w:rPr>
            <w:rFonts w:eastAsia="Calibri" w:cstheme="minorHAnsi"/>
          </w:rPr>
          <w:delText>jego zdolność finansową w kwocie 20 000 000 (dwudziestu milionów) złotych popartą informacją</w:delText>
        </w:r>
        <w:r w:rsidRPr="00DC4DD1" w:rsidDel="009054EE">
          <w:rPr>
            <w:rFonts w:eastAsia="Calibri" w:cstheme="minorHAnsi"/>
          </w:rPr>
          <w:delText xml:space="preserve"> z banku lub spółdzielczej kasy oszczędnościowo-kredytowej potwierdzającą wysokość posiadanych środków finansowych lub zdolność kredytową </w:delText>
        </w:r>
        <w:r w:rsidDel="009054EE">
          <w:rPr>
            <w:rFonts w:eastAsia="Calibri" w:cstheme="minorHAnsi"/>
          </w:rPr>
          <w:delText xml:space="preserve">Partnera albo </w:delText>
        </w:r>
      </w:del>
    </w:p>
    <w:p w14:paraId="4D7DA8A1" w14:textId="746A24D4" w:rsidR="008921D2" w:rsidDel="009054EE" w:rsidRDefault="008921D2" w:rsidP="008921D2">
      <w:pPr>
        <w:numPr>
          <w:ilvl w:val="1"/>
          <w:numId w:val="22"/>
        </w:numPr>
        <w:spacing w:before="60" w:after="60" w:line="276" w:lineRule="auto"/>
        <w:ind w:left="567"/>
        <w:contextualSpacing/>
        <w:jc w:val="both"/>
        <w:rPr>
          <w:del w:id="363" w:author="Autor"/>
          <w:rFonts w:eastAsia="Calibri" w:cstheme="minorHAnsi"/>
        </w:rPr>
      </w:pPr>
      <w:del w:id="364" w:author="Autor">
        <w:r w:rsidDel="009054EE">
          <w:rPr>
            <w:rFonts w:eastAsia="Calibri" w:cstheme="minorHAnsi"/>
          </w:rPr>
          <w:delText>że jest jednostką sektora finansów publicznych,</w:delText>
        </w:r>
      </w:del>
    </w:p>
    <w:p w14:paraId="68BB08B2" w14:textId="2B2EBF39" w:rsidR="008921D2" w:rsidRPr="00172804" w:rsidDel="009054EE" w:rsidRDefault="008921D2" w:rsidP="008921D2">
      <w:pPr>
        <w:spacing w:before="60" w:after="60" w:line="276" w:lineRule="auto"/>
        <w:ind w:left="567"/>
        <w:contextualSpacing/>
        <w:jc w:val="both"/>
        <w:rPr>
          <w:del w:id="365" w:author="Autor"/>
          <w:rFonts w:eastAsia="Calibri" w:cstheme="minorHAnsi"/>
        </w:rPr>
      </w:pPr>
      <w:del w:id="366" w:author="Autor">
        <w:r w:rsidDel="009054EE">
          <w:rPr>
            <w:rFonts w:eastAsia="Calibri" w:cstheme="minorHAnsi"/>
          </w:rPr>
          <w:delText xml:space="preserve">i za uprzednią zgodą NCBR, w miejsce zabezpieczenia wskazanego w paragrafie poprzedzającym, Partner może przedstawić zabezpieczenie </w:delText>
        </w:r>
        <w:r w:rsidRPr="00E74759" w:rsidDel="009054EE">
          <w:rPr>
            <w:rFonts w:eastAsia="Calibri" w:cstheme="minorHAnsi"/>
          </w:rPr>
          <w:delText>w formie weksla „in blanco” z adnotacją „bez protestu” wraz z deklaracją wekslową</w:delText>
        </w:r>
        <w:r w:rsidDel="009054EE">
          <w:rPr>
            <w:rFonts w:eastAsia="Calibri" w:cstheme="minorHAnsi"/>
          </w:rPr>
          <w:delText xml:space="preserve"> albo zabezpieczenia udzielonego w innej formie.</w:delText>
        </w:r>
      </w:del>
    </w:p>
    <w:p w14:paraId="6A497731" w14:textId="38BCDE2D" w:rsidR="008921D2" w:rsidRPr="006262C6" w:rsidRDefault="008921D2" w:rsidP="008921D2">
      <w:pPr>
        <w:numPr>
          <w:ilvl w:val="0"/>
          <w:numId w:val="22"/>
        </w:numPr>
        <w:spacing w:before="60" w:after="60" w:line="276" w:lineRule="auto"/>
        <w:ind w:left="426" w:hanging="426"/>
        <w:jc w:val="both"/>
        <w:rPr>
          <w:rFonts w:eastAsia="Calibri" w:cs="Times New Roman"/>
        </w:rPr>
      </w:pPr>
      <w:r w:rsidRPr="006262C6">
        <w:rPr>
          <w:rFonts w:eastAsia="Calibri" w:cs="Times New Roman"/>
          <w:bCs/>
        </w:rPr>
        <w:t>Deklaracja wekslowa jest sporządzona co najmniej w jednym egzemplarzu przekazywanym NCBR i zawiera następujące elementy:</w:t>
      </w:r>
    </w:p>
    <w:p w14:paraId="1F6E8D89" w14:textId="3ADA096F" w:rsidR="008921D2" w:rsidRPr="006262C6" w:rsidRDefault="00DA5EA4" w:rsidP="008921D2">
      <w:pPr>
        <w:numPr>
          <w:ilvl w:val="1"/>
          <w:numId w:val="22"/>
        </w:numPr>
        <w:spacing w:before="60" w:after="60" w:line="276" w:lineRule="auto"/>
        <w:ind w:left="851"/>
        <w:jc w:val="both"/>
        <w:rPr>
          <w:rFonts w:eastAsia="Calibri" w:cs="Times New Roman"/>
          <w:bCs/>
        </w:rPr>
      </w:pPr>
      <w:ins w:id="367" w:author="Autor">
        <w:r>
          <w:rPr>
            <w:rFonts w:eastAsia="Calibri" w:cs="Times New Roman"/>
            <w:bCs/>
          </w:rPr>
          <w:t xml:space="preserve">w przypadku weksla in blanco: </w:t>
        </w:r>
      </w:ins>
      <w:r w:rsidR="008921D2" w:rsidRPr="006262C6">
        <w:rPr>
          <w:rFonts w:eastAsia="Calibri" w:cs="Times New Roman"/>
          <w:bCs/>
        </w:rPr>
        <w:t>wskazanie, że składany wraz z nią weksel „in blanco” i opatrzony klauzulą „bez protestu”, podlega uzupełnieniu zgodnie z deklaracją wekslową,</w:t>
      </w:r>
    </w:p>
    <w:p w14:paraId="6F388879" w14:textId="135EC4F0" w:rsidR="008921D2" w:rsidRPr="006262C6" w:rsidRDefault="00DA5EA4" w:rsidP="008921D2">
      <w:pPr>
        <w:numPr>
          <w:ilvl w:val="1"/>
          <w:numId w:val="22"/>
        </w:numPr>
        <w:spacing w:before="60" w:after="60" w:line="276" w:lineRule="auto"/>
        <w:ind w:left="851"/>
        <w:jc w:val="both"/>
        <w:rPr>
          <w:rFonts w:eastAsia="Calibri" w:cs="Times New Roman"/>
        </w:rPr>
      </w:pPr>
      <w:ins w:id="368" w:author="Autor">
        <w:r>
          <w:rPr>
            <w:rFonts w:eastAsia="Calibri" w:cs="Times New Roman"/>
            <w:bCs/>
          </w:rPr>
          <w:t xml:space="preserve">w przypadku weksla in blanco: </w:t>
        </w:r>
      </w:ins>
      <w:r w:rsidR="008921D2" w:rsidRPr="006262C6">
        <w:rPr>
          <w:rFonts w:eastAsia="Calibri" w:cs="Times New Roman"/>
          <w:bCs/>
        </w:rPr>
        <w:t>upoważnienie NCBR</w:t>
      </w:r>
      <w:r w:rsidR="008921D2" w:rsidRPr="006262C6">
        <w:rPr>
          <w:rFonts w:eastAsia="Calibri" w:cs="Times New Roman"/>
        </w:rPr>
        <w:t xml:space="preserve">, w terminie do dnia </w:t>
      </w:r>
      <w:r w:rsidR="008921D2">
        <w:rPr>
          <w:rFonts w:eastAsia="Calibri" w:cs="Times New Roman"/>
        </w:rPr>
        <w:t>31</w:t>
      </w:r>
      <w:r w:rsidR="008921D2" w:rsidRPr="006262C6">
        <w:rPr>
          <w:rFonts w:eastAsia="Calibri" w:cs="Times New Roman"/>
        </w:rPr>
        <w:t xml:space="preserve"> </w:t>
      </w:r>
      <w:r w:rsidR="008921D2">
        <w:rPr>
          <w:rFonts w:eastAsia="Calibri" w:cs="Times New Roman"/>
        </w:rPr>
        <w:t>grudnia 2033</w:t>
      </w:r>
      <w:r w:rsidR="008921D2" w:rsidRPr="006262C6">
        <w:rPr>
          <w:rFonts w:eastAsia="Calibri" w:cs="Times New Roman"/>
        </w:rPr>
        <w:t xml:space="preserve"> r., do wypełnienia weksla o sumę</w:t>
      </w:r>
      <w:r w:rsidR="008921D2" w:rsidRPr="006262C6">
        <w:rPr>
          <w:rFonts w:eastAsia="Calibri" w:cs="Times New Roman"/>
          <w:bCs/>
        </w:rPr>
        <w:t xml:space="preserve"> </w:t>
      </w:r>
      <w:r w:rsidR="008921D2" w:rsidRPr="006262C6">
        <w:rPr>
          <w:rFonts w:eastAsia="Calibri" w:cs="Times New Roman"/>
        </w:rPr>
        <w:t xml:space="preserve">wekslową do wysokości pełnego zadłużenia wynikającego z Umowy, w tym tytułem obowiązku zwrotu </w:t>
      </w:r>
      <w:r w:rsidR="008921D2">
        <w:rPr>
          <w:rFonts w:eastAsia="Calibri" w:cs="Times New Roman"/>
        </w:rPr>
        <w:t>udziału w Zysku z Działalności</w:t>
      </w:r>
      <w:r w:rsidR="008921D2" w:rsidRPr="006262C6">
        <w:rPr>
          <w:rFonts w:eastAsia="Calibri" w:cs="Times New Roman"/>
        </w:rPr>
        <w:t xml:space="preserve">, kar umownych łącznie z przysługującymi opłatami, poniesionymi kosztami i odsetkami, </w:t>
      </w:r>
    </w:p>
    <w:p w14:paraId="66D883A3" w14:textId="77777777" w:rsidR="008921D2" w:rsidRPr="006262C6" w:rsidRDefault="008921D2" w:rsidP="008921D2">
      <w:pPr>
        <w:numPr>
          <w:ilvl w:val="1"/>
          <w:numId w:val="22"/>
        </w:numPr>
        <w:spacing w:before="60" w:after="60" w:line="276" w:lineRule="auto"/>
        <w:ind w:left="851"/>
        <w:jc w:val="both"/>
        <w:rPr>
          <w:rFonts w:eastAsia="Calibri" w:cs="Times New Roman"/>
        </w:rPr>
      </w:pPr>
      <w:r w:rsidRPr="006262C6">
        <w:rPr>
          <w:rFonts w:eastAsia="Calibri" w:cs="Times New Roman"/>
        </w:rPr>
        <w:lastRenderedPageBreak/>
        <w:t xml:space="preserve">wzmiankę, że weksel może być opatrzony datą płatności według uznania </w:t>
      </w:r>
      <w:r w:rsidRPr="006262C6">
        <w:rPr>
          <w:rFonts w:eastAsia="Calibri" w:cs="Times New Roman"/>
          <w:bCs/>
        </w:rPr>
        <w:t xml:space="preserve">NCBR oraz że </w:t>
      </w:r>
      <w:r>
        <w:rPr>
          <w:rFonts w:eastAsia="Calibri" w:cs="Times New Roman"/>
        </w:rPr>
        <w:t>Partner</w:t>
      </w:r>
      <w:r w:rsidRPr="006262C6">
        <w:rPr>
          <w:rFonts w:eastAsia="Calibri" w:cs="Times New Roman"/>
        </w:rPr>
        <w:t xml:space="preserve"> będzie powiadomiony o wypełnieniu weksla listem poleconym dostarczonym najpóźniej na 7 dni przed datą płatności.</w:t>
      </w:r>
    </w:p>
    <w:p w14:paraId="1B3F03D2" w14:textId="04CDD5D3" w:rsidR="008921D2" w:rsidRPr="006262C6" w:rsidRDefault="008921D2" w:rsidP="008921D2">
      <w:pPr>
        <w:numPr>
          <w:ilvl w:val="1"/>
          <w:numId w:val="22"/>
        </w:numPr>
        <w:spacing w:before="60" w:after="60" w:line="276" w:lineRule="auto"/>
        <w:ind w:left="851"/>
        <w:jc w:val="both"/>
        <w:rPr>
          <w:rFonts w:eastAsia="Calibri" w:cs="Times New Roman"/>
        </w:rPr>
      </w:pPr>
      <w:r w:rsidRPr="006262C6">
        <w:rPr>
          <w:rFonts w:eastAsia="Calibri" w:cs="Times New Roman"/>
        </w:rPr>
        <w:t xml:space="preserve">wzmiankę, że weksel zostanie zwrócony </w:t>
      </w:r>
      <w:r>
        <w:rPr>
          <w:rFonts w:eastAsia="Calibri" w:cs="Times New Roman"/>
        </w:rPr>
        <w:t>Partnerowi</w:t>
      </w:r>
      <w:r w:rsidRPr="006262C6">
        <w:rPr>
          <w:rFonts w:eastAsia="Calibri" w:cs="Times New Roman"/>
        </w:rPr>
        <w:t xml:space="preserve"> w terminie do dnia </w:t>
      </w:r>
      <w:r>
        <w:rPr>
          <w:rFonts w:eastAsia="Calibri" w:cs="Times New Roman"/>
        </w:rPr>
        <w:t>14</w:t>
      </w:r>
      <w:r w:rsidRPr="006262C6">
        <w:rPr>
          <w:rFonts w:eastAsia="Calibri" w:cs="Times New Roman"/>
        </w:rPr>
        <w:t xml:space="preserve"> </w:t>
      </w:r>
      <w:r>
        <w:rPr>
          <w:rFonts w:eastAsia="Calibri" w:cs="Times New Roman"/>
        </w:rPr>
        <w:t>stycznia</w:t>
      </w:r>
      <w:r w:rsidRPr="006262C6">
        <w:rPr>
          <w:rFonts w:eastAsia="Calibri" w:cs="Times New Roman"/>
        </w:rPr>
        <w:t xml:space="preserve"> 20</w:t>
      </w:r>
      <w:r>
        <w:rPr>
          <w:rFonts w:eastAsia="Calibri" w:cs="Times New Roman"/>
        </w:rPr>
        <w:t>34</w:t>
      </w:r>
      <w:r w:rsidRPr="006262C6">
        <w:rPr>
          <w:rFonts w:eastAsia="Calibri" w:cs="Times New Roman"/>
        </w:rPr>
        <w:t xml:space="preserve"> r. poprzez jego przesłanie listem poleconym na adres </w:t>
      </w:r>
      <w:r>
        <w:rPr>
          <w:rFonts w:eastAsia="Calibri" w:cs="Times New Roman"/>
        </w:rPr>
        <w:t>Par</w:t>
      </w:r>
      <w:ins w:id="369" w:author="Autor">
        <w:r>
          <w:rPr>
            <w:rFonts w:eastAsia="Calibri" w:cs="Times New Roman"/>
          </w:rPr>
          <w:t>t</w:t>
        </w:r>
      </w:ins>
      <w:r>
        <w:rPr>
          <w:rFonts w:eastAsia="Calibri" w:cs="Times New Roman"/>
        </w:rPr>
        <w:t xml:space="preserve">nera </w:t>
      </w:r>
      <w:r w:rsidRPr="006262C6">
        <w:rPr>
          <w:rFonts w:eastAsia="Calibri" w:cs="Times New Roman"/>
        </w:rPr>
        <w:t xml:space="preserve">lub </w:t>
      </w:r>
      <w:r>
        <w:rPr>
          <w:rFonts w:eastAsia="Calibri" w:cs="Times New Roman"/>
        </w:rPr>
        <w:t xml:space="preserve">wydanie protokolarne </w:t>
      </w:r>
      <w:r w:rsidRPr="006262C6">
        <w:rPr>
          <w:rFonts w:eastAsia="Calibri" w:cs="Times New Roman"/>
        </w:rPr>
        <w:t>w siedzibie NCBR.</w:t>
      </w:r>
    </w:p>
    <w:p w14:paraId="22D63F2D" w14:textId="7E0BBEA1" w:rsidR="002E0C98" w:rsidRPr="002E0C98" w:rsidDel="00326BC1" w:rsidRDefault="002E0C98" w:rsidP="002E0C98">
      <w:pPr>
        <w:numPr>
          <w:ilvl w:val="0"/>
          <w:numId w:val="22"/>
        </w:numPr>
        <w:spacing w:before="60" w:after="60" w:line="276" w:lineRule="auto"/>
        <w:ind w:left="426" w:hanging="426"/>
        <w:contextualSpacing/>
        <w:jc w:val="both"/>
        <w:rPr>
          <w:ins w:id="370" w:author="Autor"/>
          <w:moveFrom w:id="371" w:author="Autor"/>
          <w:rFonts w:eastAsia="Calibri" w:cs="Times New Roman"/>
        </w:rPr>
      </w:pPr>
      <w:moveFromRangeStart w:id="372" w:author="Autor" w:name="move80200736"/>
      <w:moveFrom w:id="373" w:author="Autor">
        <w:ins w:id="374" w:author="Autor">
          <w:r w:rsidDel="00326BC1">
            <w:rPr>
              <w:rFonts w:eastAsia="Calibri" w:cs="Times New Roman"/>
            </w:rPr>
            <w:t xml:space="preserve">Partner </w:t>
          </w:r>
          <w:r w:rsidRPr="002E0C98" w:rsidDel="00326BC1">
            <w:rPr>
              <w:rFonts w:eastAsia="Calibri" w:cs="Times New Roman"/>
            </w:rPr>
            <w:t xml:space="preserve"> może zaproponować w miejsce zabezpiecze</w:t>
          </w:r>
          <w:r w:rsidDel="00326BC1">
            <w:rPr>
              <w:rFonts w:eastAsia="Calibri" w:cs="Times New Roman"/>
            </w:rPr>
            <w:t xml:space="preserve">nia wskazanego </w:t>
          </w:r>
          <w:r w:rsidRPr="002E0C98" w:rsidDel="00326BC1">
            <w:rPr>
              <w:rFonts w:eastAsia="Calibri" w:cs="Times New Roman"/>
            </w:rPr>
            <w:t xml:space="preserve">w §1 </w:t>
          </w:r>
          <w:r w:rsidDel="00326BC1">
            <w:rPr>
              <w:rFonts w:eastAsia="Calibri" w:cs="Times New Roman"/>
            </w:rPr>
            <w:t>z</w:t>
          </w:r>
          <w:r w:rsidRPr="002E0C98" w:rsidDel="00326BC1">
            <w:rPr>
              <w:rFonts w:eastAsia="Calibri" w:cs="Times New Roman"/>
            </w:rPr>
            <w:t xml:space="preserve">abezpieczenie </w:t>
          </w:r>
          <w:r w:rsidDel="00326BC1">
            <w:rPr>
              <w:rFonts w:eastAsia="Calibri" w:cs="Times New Roman"/>
            </w:rPr>
            <w:t>n</w:t>
          </w:r>
          <w:r w:rsidRPr="002E0C98" w:rsidDel="00326BC1">
            <w:rPr>
              <w:rFonts w:eastAsia="Calibri" w:cs="Times New Roman"/>
            </w:rPr>
            <w:t xml:space="preserve">ależytego </w:t>
          </w:r>
          <w:r w:rsidDel="00326BC1">
            <w:rPr>
              <w:rFonts w:eastAsia="Calibri" w:cs="Times New Roman"/>
            </w:rPr>
            <w:t>w</w:t>
          </w:r>
          <w:r w:rsidRPr="002E0C98" w:rsidDel="00326BC1">
            <w:rPr>
              <w:rFonts w:eastAsia="Calibri" w:cs="Times New Roman"/>
            </w:rPr>
            <w:t xml:space="preserve">ykonania </w:t>
          </w:r>
          <w:r w:rsidR="00DA5EA4" w:rsidDel="00326BC1">
            <w:rPr>
              <w:rFonts w:eastAsia="Calibri" w:cs="Times New Roman"/>
            </w:rPr>
            <w:t>U</w:t>
          </w:r>
          <w:r w:rsidRPr="002E0C98" w:rsidDel="00326BC1">
            <w:rPr>
              <w:rFonts w:eastAsia="Calibri" w:cs="Times New Roman"/>
            </w:rPr>
            <w:t>mowy w formie zastawu rejestrowego, przewłaszczenia rzeczy ruchomych na zabezpieczenie, zastawu na papierach wartościowych lub hipoteki, przy czym NCBR wedle swojego wyboru może taką propozycję przyjąć albo odmówić przyjęcia takiej formy zabezpieczenia, w szczególności w przypadku gdy dotychczasowe obciążenia umowne lub zabezpieczenia ustanowione na przedmiocie zabezpieczenia proponowanym NCBR mogą uniemożliwiać pełne zaspokojenie roszczeń NCBR.</w:t>
          </w:r>
        </w:ins>
      </w:moveFrom>
    </w:p>
    <w:moveFromRangeEnd w:id="372"/>
    <w:p w14:paraId="3EAB286A" w14:textId="1DA32F28" w:rsidR="002E0C98" w:rsidRPr="00DF45F7" w:rsidRDefault="002E0C98" w:rsidP="002E0C98">
      <w:pPr>
        <w:numPr>
          <w:ilvl w:val="0"/>
          <w:numId w:val="22"/>
        </w:numPr>
        <w:spacing w:before="60" w:after="60" w:line="276" w:lineRule="auto"/>
        <w:ind w:left="426" w:hanging="426"/>
        <w:contextualSpacing/>
        <w:jc w:val="both"/>
        <w:rPr>
          <w:ins w:id="375" w:author="Autor"/>
          <w:rFonts w:eastAsia="Calibri" w:cs="Times New Roman"/>
          <w:color w:val="000000" w:themeColor="text1"/>
        </w:rPr>
      </w:pPr>
      <w:ins w:id="376" w:author="Autor">
        <w:r>
          <w:rPr>
            <w:rFonts w:eastAsia="Calibri" w:cs="Times New Roman"/>
          </w:rPr>
          <w:t xml:space="preserve">Jeśli </w:t>
        </w:r>
        <w:r w:rsidRPr="00DF45F7">
          <w:rPr>
            <w:rFonts w:ascii="Calibri" w:eastAsia="Calibri" w:hAnsi="Calibri" w:cs="Calibri"/>
            <w:color w:val="000000" w:themeColor="text1"/>
          </w:rPr>
          <w:t xml:space="preserve">NCBR </w:t>
        </w:r>
        <w:r w:rsidRPr="00F34CB3">
          <w:rPr>
            <w:rFonts w:ascii="Calibri" w:eastAsia="Calibri" w:hAnsi="Calibri" w:cs="Calibri"/>
            <w:color w:val="000000" w:themeColor="text1"/>
          </w:rPr>
          <w:t>powzięło</w:t>
        </w:r>
        <w:r w:rsidR="004047F9" w:rsidRPr="00F34CB3">
          <w:rPr>
            <w:rFonts w:ascii="Calibri" w:eastAsia="Calibri" w:hAnsi="Calibri" w:cs="Calibri"/>
            <w:color w:val="000000" w:themeColor="text1"/>
          </w:rPr>
          <w:t xml:space="preserve"> uzasadnione</w:t>
        </w:r>
        <w:r w:rsidRPr="00F34CB3">
          <w:rPr>
            <w:rFonts w:ascii="Calibri" w:eastAsia="Calibri" w:hAnsi="Calibri" w:cs="Calibri"/>
            <w:color w:val="000000" w:themeColor="text1"/>
          </w:rPr>
          <w:t xml:space="preserve"> informacje o sytuacji finansowej Partnera</w:t>
        </w:r>
        <w:del w:id="377" w:author="Autor">
          <w:r w:rsidR="00EE1845" w:rsidRPr="00F34CB3" w:rsidDel="00E35275">
            <w:rPr>
              <w:rFonts w:ascii="Calibri" w:eastAsia="Calibri" w:hAnsi="Calibri" w:cs="Calibri"/>
              <w:color w:val="000000" w:themeColor="text1"/>
            </w:rPr>
            <w:delText xml:space="preserve"> innego niż jednostka sektora finansów publicznych</w:delText>
          </w:r>
        </w:del>
        <w:r w:rsidRPr="00F34CB3">
          <w:rPr>
            <w:rFonts w:ascii="Calibri" w:eastAsia="Calibri" w:hAnsi="Calibri" w:cs="Calibri"/>
            <w:color w:val="000000" w:themeColor="text1"/>
          </w:rPr>
          <w:t xml:space="preserve">, która w ocenie NCBR zagraża realizacji zobowiązań pieniężnych związanych z zobowiązaniami określonymi tym rozdziałem </w:t>
        </w:r>
        <w:r w:rsidRPr="00F34CB3">
          <w:t>(</w:t>
        </w:r>
        <w:r w:rsidRPr="00F34CB3">
          <w:fldChar w:fldCharType="begin"/>
        </w:r>
        <w:r w:rsidRPr="00F34CB3">
          <w:instrText xml:space="preserve"> REF _Ref76392466 \n \h </w:instrText>
        </w:r>
      </w:ins>
      <w:r w:rsidR="00F34CB3">
        <w:instrText xml:space="preserve"> \* MERGEFORMAT </w:instrText>
      </w:r>
      <w:ins w:id="378" w:author="Autor">
        <w:r w:rsidRPr="00F34CB3">
          <w:fldChar w:fldCharType="separate"/>
        </w:r>
        <w:r w:rsidRPr="00F34CB3">
          <w:t xml:space="preserve">ROZDZIAŁ VI. </w:t>
        </w:r>
        <w:r w:rsidRPr="00F34CB3">
          <w:fldChar w:fldCharType="end"/>
        </w:r>
        <w:r w:rsidRPr="00F34CB3">
          <w:t>)</w:t>
        </w:r>
        <w:commentRangeStart w:id="379"/>
        <w:commentRangeEnd w:id="379"/>
        <w:r w:rsidRPr="00F34CB3">
          <w:t xml:space="preserve"> lub zapłatą kar umownych</w:t>
        </w:r>
        <w:r w:rsidRPr="00F34CB3">
          <w:rPr>
            <w:rFonts w:ascii="Calibri" w:eastAsia="Calibri" w:hAnsi="Calibri" w:cs="Calibri"/>
            <w:color w:val="000000" w:themeColor="text1"/>
          </w:rPr>
          <w:t xml:space="preserve">, NCBR jest uprawnione do </w:t>
        </w:r>
        <w:r w:rsidR="00E35275" w:rsidRPr="00F34CB3">
          <w:rPr>
            <w:rFonts w:ascii="Calibri" w:eastAsia="Calibri" w:hAnsi="Calibri" w:cs="Calibri"/>
            <w:color w:val="000000" w:themeColor="text1"/>
          </w:rPr>
          <w:t xml:space="preserve">uzasadnionego </w:t>
        </w:r>
        <w:r w:rsidRPr="00F34CB3">
          <w:rPr>
            <w:rFonts w:ascii="Calibri" w:eastAsia="Calibri" w:hAnsi="Calibri" w:cs="Calibri"/>
            <w:color w:val="000000" w:themeColor="text1"/>
          </w:rPr>
          <w:t xml:space="preserve">żądania ustanowienia dodatkowego zabezpieczenia w </w:t>
        </w:r>
        <w:r w:rsidRPr="00F34CB3">
          <w:rPr>
            <w:rFonts w:eastAsia="Calibri" w:cs="Times New Roman"/>
            <w:color w:val="000000" w:themeColor="text1"/>
          </w:rPr>
          <w:t xml:space="preserve">formie </w:t>
        </w:r>
        <w:r w:rsidRPr="00F34CB3">
          <w:rPr>
            <w:rFonts w:eastAsia="Calibri"/>
            <w:color w:val="000000" w:themeColor="text1"/>
          </w:rPr>
          <w:t xml:space="preserve">gwarancji bankowej lub gwarancji ubezpieczeniowej odpowiadającej </w:t>
        </w:r>
        <w:r w:rsidR="00E35275" w:rsidRPr="00F34CB3">
          <w:rPr>
            <w:rFonts w:eastAsia="Calibri"/>
            <w:color w:val="000000" w:themeColor="text1"/>
          </w:rPr>
          <w:t xml:space="preserve">w </w:t>
        </w:r>
        <w:r w:rsidRPr="00F34CB3">
          <w:rPr>
            <w:rFonts w:eastAsia="Calibri"/>
            <w:color w:val="000000" w:themeColor="text1"/>
          </w:rPr>
          <w:t xml:space="preserve">kwocie </w:t>
        </w:r>
        <w:r w:rsidR="00E35275" w:rsidRPr="00F34CB3">
          <w:rPr>
            <w:rFonts w:eastAsia="Calibri"/>
            <w:color w:val="000000" w:themeColor="text1"/>
          </w:rPr>
          <w:t>określonej w żądaniu, nie większej jednak niż</w:t>
        </w:r>
        <w:r w:rsidR="00E35275">
          <w:rPr>
            <w:rFonts w:eastAsia="Calibri"/>
            <w:color w:val="000000" w:themeColor="text1"/>
          </w:rPr>
          <w:t xml:space="preserve"> </w:t>
        </w:r>
        <w:r w:rsidR="007379BC">
          <w:rPr>
            <w:rFonts w:eastAsia="Calibri"/>
            <w:color w:val="000000" w:themeColor="text1"/>
          </w:rPr>
          <w:t>2</w:t>
        </w:r>
        <w:r>
          <w:rPr>
            <w:rFonts w:eastAsia="Calibri"/>
            <w:color w:val="000000" w:themeColor="text1"/>
          </w:rPr>
          <w:t> 000 000 (</w:t>
        </w:r>
        <w:r w:rsidR="007379BC">
          <w:rPr>
            <w:rFonts w:eastAsia="Calibri"/>
            <w:color w:val="000000" w:themeColor="text1"/>
          </w:rPr>
          <w:t>dwóch</w:t>
        </w:r>
        <w:r>
          <w:rPr>
            <w:rFonts w:eastAsia="Calibri"/>
            <w:color w:val="000000" w:themeColor="text1"/>
          </w:rPr>
          <w:t xml:space="preserve"> milionów) złotych</w:t>
        </w:r>
        <w:r w:rsidRPr="00DF45F7">
          <w:rPr>
            <w:rFonts w:eastAsia="Calibri"/>
            <w:color w:val="000000" w:themeColor="text1"/>
          </w:rPr>
          <w:t xml:space="preserve">, </w:t>
        </w:r>
        <w:bookmarkStart w:id="380" w:name="_Hlk58602075"/>
        <w:r w:rsidRPr="00DF45F7">
          <w:rPr>
            <w:rFonts w:eastAsia="Calibri"/>
            <w:color w:val="000000" w:themeColor="text1"/>
          </w:rPr>
          <w:t xml:space="preserve">w terminie 30 dni od otrzymania </w:t>
        </w:r>
        <w:r>
          <w:rPr>
            <w:rFonts w:eastAsia="Calibri"/>
            <w:color w:val="000000" w:themeColor="text1"/>
          </w:rPr>
          <w:t>żądania NCBR</w:t>
        </w:r>
        <w:r w:rsidRPr="00DF45F7">
          <w:rPr>
            <w:color w:val="000000" w:themeColor="text1"/>
          </w:rPr>
          <w:t xml:space="preserve">, </w:t>
        </w:r>
        <w:bookmarkEnd w:id="380"/>
        <w:r w:rsidRPr="00DF45F7">
          <w:rPr>
            <w:rFonts w:eastAsia="Calibri"/>
            <w:color w:val="000000" w:themeColor="text1"/>
          </w:rPr>
          <w:t>z której treści winno wynikać, że:</w:t>
        </w:r>
      </w:ins>
    </w:p>
    <w:p w14:paraId="473A4F70" w14:textId="4171D6B2" w:rsidR="002E0C98" w:rsidRPr="00DF45F7" w:rsidRDefault="002E0C98" w:rsidP="002E0C98">
      <w:pPr>
        <w:numPr>
          <w:ilvl w:val="1"/>
          <w:numId w:val="22"/>
        </w:numPr>
        <w:spacing w:before="60" w:after="60" w:line="276" w:lineRule="auto"/>
        <w:ind w:left="851"/>
        <w:contextualSpacing/>
        <w:jc w:val="both"/>
        <w:rPr>
          <w:ins w:id="381" w:author="Autor"/>
          <w:rFonts w:eastAsia="Calibri" w:cs="Times New Roman"/>
          <w:color w:val="000000" w:themeColor="text1"/>
        </w:rPr>
      </w:pPr>
      <w:ins w:id="382" w:author="Autor">
        <w:r w:rsidRPr="00DF45F7">
          <w:rPr>
            <w:rFonts w:eastAsia="Calibri"/>
            <w:color w:val="000000" w:themeColor="text1"/>
          </w:rPr>
          <w:t xml:space="preserve">gwarant zapłaci, na rzecz NCBR w terminie maksymalnie 30 dni od pisemnego żądania kwotę zabezpieczenia, na pierwsze wezwanie NCBR, nieodwołanie bezwarunkowo, niezależnie od podnoszonych zastrzeżeń </w:t>
        </w:r>
        <w:r>
          <w:rPr>
            <w:rFonts w:eastAsia="Calibri"/>
            <w:color w:val="000000" w:themeColor="text1"/>
          </w:rPr>
          <w:t>Partnera</w:t>
        </w:r>
        <w:r w:rsidRPr="00DF45F7">
          <w:rPr>
            <w:rFonts w:eastAsia="Calibri"/>
            <w:color w:val="000000" w:themeColor="text1"/>
          </w:rPr>
          <w:t>, bez wymagania udokumentowania roszczenia i bez dochodzenia, czy wezwanie NCBR jest uzasadnione,</w:t>
        </w:r>
      </w:ins>
    </w:p>
    <w:p w14:paraId="230648DE" w14:textId="77777777" w:rsidR="002E0C98" w:rsidRPr="00DF45F7" w:rsidRDefault="002E0C98" w:rsidP="002E0C98">
      <w:pPr>
        <w:numPr>
          <w:ilvl w:val="1"/>
          <w:numId w:val="22"/>
        </w:numPr>
        <w:spacing w:before="60" w:after="60" w:line="276" w:lineRule="auto"/>
        <w:ind w:left="851"/>
        <w:contextualSpacing/>
        <w:jc w:val="both"/>
        <w:rPr>
          <w:ins w:id="383" w:author="Autor"/>
          <w:rFonts w:eastAsia="Calibri"/>
          <w:color w:val="000000" w:themeColor="text1"/>
        </w:rPr>
      </w:pPr>
      <w:ins w:id="384" w:author="Autor">
        <w:r w:rsidRPr="00DF45F7">
          <w:rPr>
            <w:rFonts w:eastAsia="Calibri"/>
            <w:color w:val="000000" w:themeColor="text1"/>
          </w:rPr>
          <w:t>gwarancja podlegać będzie prawu polskiemu, a jej treść będzie wykładana zgodnie z przepisami polskiego prawa,</w:t>
        </w:r>
      </w:ins>
    </w:p>
    <w:p w14:paraId="43262392" w14:textId="77777777" w:rsidR="002E0C98" w:rsidRPr="00DF45F7" w:rsidRDefault="002E0C98" w:rsidP="002E0C98">
      <w:pPr>
        <w:numPr>
          <w:ilvl w:val="1"/>
          <w:numId w:val="22"/>
        </w:numPr>
        <w:spacing w:before="60" w:after="60" w:line="276" w:lineRule="auto"/>
        <w:ind w:left="851"/>
        <w:contextualSpacing/>
        <w:jc w:val="both"/>
        <w:rPr>
          <w:ins w:id="385" w:author="Autor"/>
          <w:rFonts w:eastAsia="Calibri"/>
          <w:color w:val="000000" w:themeColor="text1"/>
        </w:rPr>
      </w:pPr>
      <w:ins w:id="386" w:author="Autor">
        <w:r w:rsidRPr="00DF45F7">
          <w:rPr>
            <w:rFonts w:eastAsia="Calibri"/>
            <w:color w:val="000000" w:themeColor="text1"/>
          </w:rPr>
          <w:t>gwarancja musi zostać wniesiona przez gwaranta posiadającego siedzibę na terenie państwa członkowskiego Unii Europejskiej lub Europejskiego Porozumienia o Wolnym Handlu,</w:t>
        </w:r>
      </w:ins>
    </w:p>
    <w:p w14:paraId="292F7759" w14:textId="4CF7F53E" w:rsidR="002E0C98" w:rsidRPr="00DF45F7" w:rsidRDefault="002E0C98" w:rsidP="002E0C98">
      <w:pPr>
        <w:numPr>
          <w:ilvl w:val="1"/>
          <w:numId w:val="22"/>
        </w:numPr>
        <w:spacing w:before="60" w:after="60" w:line="276" w:lineRule="auto"/>
        <w:ind w:left="851"/>
        <w:contextualSpacing/>
        <w:jc w:val="both"/>
        <w:rPr>
          <w:ins w:id="387" w:author="Autor"/>
          <w:rFonts w:eastAsia="Calibri"/>
          <w:color w:val="000000" w:themeColor="text1"/>
        </w:rPr>
      </w:pPr>
      <w:ins w:id="388" w:author="Autor">
        <w:r w:rsidRPr="00DF45F7">
          <w:rPr>
            <w:rFonts w:eastAsia="Calibri"/>
            <w:color w:val="000000" w:themeColor="text1"/>
          </w:rPr>
          <w:t xml:space="preserve">wraz z przedstawieniem ww. gwarancji </w:t>
        </w:r>
        <w:r>
          <w:rPr>
            <w:rFonts w:eastAsia="Calibri"/>
            <w:color w:val="000000" w:themeColor="text1"/>
          </w:rPr>
          <w:t xml:space="preserve">Partner </w:t>
        </w:r>
        <w:r w:rsidRPr="00DF45F7">
          <w:rPr>
            <w:rFonts w:eastAsia="Calibri"/>
            <w:color w:val="000000" w:themeColor="text1"/>
          </w:rPr>
          <w:t xml:space="preserve">przedłoży dokumenty potwierdzające, że gwarancja została podpisana przez osoby upoważnione zgodnie z zasadami reprezentacji gwaranta. W razie wątpliwości NCBR co do należytego umocowania osób podpisujących gwarancję, NCBR ma prawo żądać przedłożenia przez </w:t>
        </w:r>
        <w:r>
          <w:rPr>
            <w:rFonts w:eastAsia="Calibri"/>
            <w:color w:val="000000" w:themeColor="text1"/>
          </w:rPr>
          <w:t xml:space="preserve">Partnera </w:t>
        </w:r>
        <w:r w:rsidRPr="00DF45F7">
          <w:rPr>
            <w:rFonts w:eastAsia="Calibri"/>
            <w:color w:val="000000" w:themeColor="text1"/>
          </w:rPr>
          <w:t xml:space="preserve">dodatkowych dokumentów potwierdzających prawidłowość umocowania. Brak </w:t>
        </w:r>
        <w:r w:rsidRPr="00DF45F7">
          <w:rPr>
            <w:rFonts w:eastAsia="Calibri"/>
            <w:color w:val="000000" w:themeColor="text1"/>
          </w:rPr>
          <w:lastRenderedPageBreak/>
          <w:t xml:space="preserve">przedłożenia dokumentów wymaganych zgodnie z tym ustępem niesie ze sobą dla </w:t>
        </w:r>
        <w:r>
          <w:rPr>
            <w:rFonts w:eastAsia="Calibri"/>
            <w:color w:val="000000" w:themeColor="text1"/>
          </w:rPr>
          <w:t xml:space="preserve">Partnera </w:t>
        </w:r>
        <w:r w:rsidRPr="00DF45F7">
          <w:rPr>
            <w:rFonts w:eastAsia="Calibri"/>
            <w:color w:val="000000" w:themeColor="text1"/>
          </w:rPr>
          <w:t>skutki tożsame z nieprzedłożeniem gwarancji.</w:t>
        </w:r>
      </w:ins>
    </w:p>
    <w:p w14:paraId="6BFF0D5E" w14:textId="6C55FA77" w:rsidR="00326BC1" w:rsidRPr="002E0C98" w:rsidRDefault="00326BC1" w:rsidP="00326BC1">
      <w:pPr>
        <w:numPr>
          <w:ilvl w:val="0"/>
          <w:numId w:val="22"/>
        </w:numPr>
        <w:spacing w:before="60" w:after="60" w:line="276" w:lineRule="auto"/>
        <w:ind w:left="426" w:hanging="426"/>
        <w:contextualSpacing/>
        <w:jc w:val="both"/>
        <w:rPr>
          <w:moveTo w:id="389" w:author="Autor"/>
          <w:rFonts w:eastAsia="Calibri" w:cs="Times New Roman"/>
        </w:rPr>
      </w:pPr>
      <w:moveToRangeStart w:id="390" w:author="Autor" w:name="move80200736"/>
      <w:moveTo w:id="391" w:author="Autor">
        <w:r>
          <w:rPr>
            <w:rFonts w:eastAsia="Calibri" w:cs="Times New Roman"/>
          </w:rPr>
          <w:t xml:space="preserve">Partner </w:t>
        </w:r>
        <w:r w:rsidRPr="002E0C98">
          <w:rPr>
            <w:rFonts w:eastAsia="Calibri" w:cs="Times New Roman"/>
          </w:rPr>
          <w:t xml:space="preserve"> może zaproponować w miejsce zabezpiecze</w:t>
        </w:r>
        <w:r>
          <w:rPr>
            <w:rFonts w:eastAsia="Calibri" w:cs="Times New Roman"/>
          </w:rPr>
          <w:t xml:space="preserve">nia wskazanego </w:t>
        </w:r>
        <w:r w:rsidRPr="002E0C98">
          <w:rPr>
            <w:rFonts w:eastAsia="Calibri" w:cs="Times New Roman"/>
          </w:rPr>
          <w:t>w §1</w:t>
        </w:r>
      </w:moveTo>
      <w:ins w:id="392" w:author="Autor">
        <w:r>
          <w:rPr>
            <w:rFonts w:eastAsia="Calibri" w:cs="Times New Roman"/>
          </w:rPr>
          <w:t xml:space="preserve"> lub </w:t>
        </w:r>
        <w:r>
          <w:rPr>
            <w:rFonts w:eastAsia="Calibri" w:cstheme="minorHAnsi"/>
          </w:rPr>
          <w:t>§</w:t>
        </w:r>
        <w:r>
          <w:rPr>
            <w:rFonts w:eastAsia="Calibri" w:cs="Times New Roman"/>
          </w:rPr>
          <w:t>3</w:t>
        </w:r>
      </w:ins>
      <w:moveTo w:id="393" w:author="Autor">
        <w:r w:rsidRPr="002E0C98">
          <w:rPr>
            <w:rFonts w:eastAsia="Calibri" w:cs="Times New Roman"/>
          </w:rPr>
          <w:t xml:space="preserve"> </w:t>
        </w:r>
        <w:r>
          <w:rPr>
            <w:rFonts w:eastAsia="Calibri" w:cs="Times New Roman"/>
          </w:rPr>
          <w:t>z</w:t>
        </w:r>
        <w:r w:rsidRPr="002E0C98">
          <w:rPr>
            <w:rFonts w:eastAsia="Calibri" w:cs="Times New Roman"/>
          </w:rPr>
          <w:t xml:space="preserve">abezpieczenie </w:t>
        </w:r>
        <w:r>
          <w:rPr>
            <w:rFonts w:eastAsia="Calibri" w:cs="Times New Roman"/>
          </w:rPr>
          <w:t>n</w:t>
        </w:r>
        <w:r w:rsidRPr="002E0C98">
          <w:rPr>
            <w:rFonts w:eastAsia="Calibri" w:cs="Times New Roman"/>
          </w:rPr>
          <w:t xml:space="preserve">ależytego </w:t>
        </w:r>
        <w:r>
          <w:rPr>
            <w:rFonts w:eastAsia="Calibri" w:cs="Times New Roman"/>
          </w:rPr>
          <w:t>w</w:t>
        </w:r>
        <w:r w:rsidRPr="002E0C98">
          <w:rPr>
            <w:rFonts w:eastAsia="Calibri" w:cs="Times New Roman"/>
          </w:rPr>
          <w:t xml:space="preserve">ykonania </w:t>
        </w:r>
        <w:r>
          <w:rPr>
            <w:rFonts w:eastAsia="Calibri" w:cs="Times New Roman"/>
          </w:rPr>
          <w:t>U</w:t>
        </w:r>
        <w:r w:rsidRPr="002E0C98">
          <w:rPr>
            <w:rFonts w:eastAsia="Calibri" w:cs="Times New Roman"/>
          </w:rPr>
          <w:t>mowy w formie zastawu rejestrowego, przewłaszczenia rzeczy ruchomych na zabezpieczenie, zastawu na papierach wartościowych lub hipoteki, przy czym NCBR wedle swojego wyboru może taką propozycję przyjąć albo odmówić przyjęcia takiej formy zabezpieczenia, w szczególności w przypadku gdy dotychczasowe obciążenia umowne lub zabezpieczenia ustanowione na przedmiocie zabezpieczenia proponowanym NCBR mogą uniemożliwiać pełne zaspokojenie roszczeń NCBR.</w:t>
        </w:r>
      </w:moveTo>
    </w:p>
    <w:moveToRangeEnd w:id="390"/>
    <w:p w14:paraId="5B824F94" w14:textId="239D1CA7" w:rsidR="008921D2" w:rsidRPr="006262C6" w:rsidRDefault="008921D2" w:rsidP="008921D2">
      <w:pPr>
        <w:numPr>
          <w:ilvl w:val="0"/>
          <w:numId w:val="22"/>
        </w:numPr>
        <w:spacing w:before="60" w:after="60" w:line="276" w:lineRule="auto"/>
        <w:ind w:left="426" w:hanging="426"/>
        <w:jc w:val="both"/>
        <w:rPr>
          <w:rFonts w:eastAsia="Calibri" w:cs="Times New Roman"/>
        </w:rPr>
      </w:pPr>
      <w:r w:rsidRPr="006262C6">
        <w:rPr>
          <w:rFonts w:eastAsia="Calibri" w:cs="Times New Roman"/>
        </w:rPr>
        <w:t xml:space="preserve">Zabezpieczenie </w:t>
      </w:r>
      <w:r>
        <w:rPr>
          <w:rFonts w:eastAsia="Calibri" w:cs="Times New Roman"/>
        </w:rPr>
        <w:t>n</w:t>
      </w:r>
      <w:r w:rsidRPr="006262C6">
        <w:rPr>
          <w:rFonts w:eastAsia="Calibri" w:cs="Times New Roman"/>
        </w:rPr>
        <w:t xml:space="preserve">ależytego </w:t>
      </w:r>
      <w:r>
        <w:rPr>
          <w:rFonts w:eastAsia="Calibri" w:cs="Times New Roman"/>
        </w:rPr>
        <w:t>w</w:t>
      </w:r>
      <w:r w:rsidRPr="006262C6">
        <w:rPr>
          <w:rFonts w:eastAsia="Calibri" w:cs="Times New Roman"/>
        </w:rPr>
        <w:t>ykonania Umowy służy pokryciu wszelkich roszczeń z tytułu niewykonania lub nienależytego wykonania Umowy.</w:t>
      </w:r>
      <w:r w:rsidRPr="00E74759">
        <w:rPr>
          <w:rFonts w:eastAsia="Calibri" w:cs="Times New Roman"/>
        </w:rPr>
        <w:t xml:space="preserve"> </w:t>
      </w:r>
      <w:r w:rsidRPr="006262C6">
        <w:rPr>
          <w:rFonts w:eastAsia="Calibri" w:cs="Times New Roman"/>
        </w:rPr>
        <w:t xml:space="preserve">NCBR zwróci </w:t>
      </w:r>
      <w:r>
        <w:rPr>
          <w:rFonts w:eastAsia="Calibri" w:cs="Times New Roman"/>
        </w:rPr>
        <w:t>z</w:t>
      </w:r>
      <w:r w:rsidRPr="006262C6">
        <w:rPr>
          <w:rFonts w:eastAsia="Calibri" w:cs="Times New Roman"/>
        </w:rPr>
        <w:t xml:space="preserve">abezpieczenie </w:t>
      </w:r>
      <w:r>
        <w:rPr>
          <w:rFonts w:eastAsia="Calibri" w:cs="Times New Roman"/>
        </w:rPr>
        <w:t>n</w:t>
      </w:r>
      <w:r w:rsidRPr="006262C6">
        <w:rPr>
          <w:rFonts w:eastAsia="Calibri" w:cs="Times New Roman"/>
        </w:rPr>
        <w:t xml:space="preserve">ależytego </w:t>
      </w:r>
      <w:r>
        <w:rPr>
          <w:rFonts w:eastAsia="Calibri" w:cs="Times New Roman"/>
        </w:rPr>
        <w:t>w</w:t>
      </w:r>
      <w:r w:rsidRPr="006262C6">
        <w:rPr>
          <w:rFonts w:eastAsia="Calibri" w:cs="Times New Roman"/>
        </w:rPr>
        <w:t>ykonania Umowy w terminie do 30 dni od dnia wygaśnięcia lub rozwiązania Umowy</w:t>
      </w:r>
      <w:del w:id="394" w:author="Autor">
        <w:r w:rsidRPr="006262C6" w:rsidDel="002E0C98">
          <w:rPr>
            <w:rFonts w:eastAsia="Calibri" w:cs="Times New Roman"/>
          </w:rPr>
          <w:delText>, pod warunkiem braku roszczeń wynikających z Umowy</w:delText>
        </w:r>
      </w:del>
      <w:r w:rsidRPr="006262C6">
        <w:rPr>
          <w:rFonts w:eastAsia="Calibri" w:cs="Times New Roman"/>
        </w:rPr>
        <w:t>.</w:t>
      </w:r>
    </w:p>
    <w:p w14:paraId="3133B4C3" w14:textId="28314DCB" w:rsidR="008921D2" w:rsidRPr="00A319BC" w:rsidDel="002E0C98" w:rsidRDefault="008921D2" w:rsidP="008921D2">
      <w:pPr>
        <w:numPr>
          <w:ilvl w:val="0"/>
          <w:numId w:val="22"/>
        </w:numPr>
        <w:spacing w:before="60" w:after="60" w:line="276" w:lineRule="auto"/>
        <w:ind w:left="426" w:hanging="426"/>
        <w:contextualSpacing/>
        <w:jc w:val="both"/>
        <w:rPr>
          <w:del w:id="395" w:author="Autor"/>
          <w:rFonts w:eastAsia="Calibri"/>
        </w:rPr>
      </w:pPr>
      <w:del w:id="396" w:author="Autor">
        <w:r w:rsidRPr="7687D120" w:rsidDel="002E0C98">
          <w:rPr>
            <w:rFonts w:eastAsia="Calibri"/>
          </w:rPr>
          <w:delText xml:space="preserve">W razie braku powstania roszczeń NCBR w trakcie trwania Umowy, NCBR zobowiązuje się do złożenia oświadczenia umożliwiającego wykreślenie hipoteki w terminie 60 dni od wygaśnięcia Umowy w zakresie tego </w:delText>
        </w:r>
        <w:r w:rsidRPr="7687D120" w:rsidDel="002E0C98">
          <w:delText>rozdziału (</w:delText>
        </w:r>
        <w:r w:rsidDel="002E0C98">
          <w:fldChar w:fldCharType="begin"/>
        </w:r>
        <w:r w:rsidDel="002E0C98">
          <w:delInstrText xml:space="preserve"> REF _Ref76392466 \n \h </w:delInstrText>
        </w:r>
        <w:r w:rsidDel="002E0C98">
          <w:fldChar w:fldCharType="separate"/>
        </w:r>
        <w:r w:rsidDel="002E0C98">
          <w:delText xml:space="preserve">ROZDZIAŁ VI. </w:delText>
        </w:r>
        <w:r w:rsidDel="002E0C98">
          <w:fldChar w:fldCharType="end"/>
        </w:r>
        <w:r w:rsidRPr="7687D120" w:rsidDel="002E0C98">
          <w:delText>)</w:delText>
        </w:r>
        <w:r w:rsidDel="002E0C98">
          <w:delText>.</w:delText>
        </w:r>
      </w:del>
    </w:p>
    <w:p w14:paraId="27AA6812" w14:textId="77777777" w:rsidR="008921D2" w:rsidRPr="00A319BC" w:rsidRDefault="008921D2" w:rsidP="008921D2">
      <w:pPr>
        <w:spacing w:before="60" w:after="60" w:line="276" w:lineRule="auto"/>
        <w:rPr>
          <w:rFonts w:cstheme="minorHAnsi"/>
        </w:rPr>
      </w:pPr>
    </w:p>
    <w:p w14:paraId="4F673C1A"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397" w:name="_Toc76392380"/>
      <w:r w:rsidRPr="00A319BC">
        <w:rPr>
          <w:rFonts w:asciiTheme="minorHAnsi" w:hAnsiTheme="minorHAnsi" w:cstheme="minorHAnsi"/>
          <w:sz w:val="22"/>
          <w:szCs w:val="22"/>
        </w:rPr>
        <w:t>[CZAS TRWANIA ZOBOWIĄZAŃ]</w:t>
      </w:r>
      <w:bookmarkEnd w:id="397"/>
    </w:p>
    <w:p w14:paraId="467988D0" w14:textId="3C20A7A7" w:rsidR="008921D2" w:rsidRPr="008C238D" w:rsidRDefault="008921D2" w:rsidP="008921D2">
      <w:pPr>
        <w:pStyle w:val="Akapitzlist"/>
        <w:numPr>
          <w:ilvl w:val="0"/>
          <w:numId w:val="36"/>
        </w:numPr>
        <w:spacing w:before="60" w:after="60" w:line="276" w:lineRule="auto"/>
        <w:ind w:left="426" w:hanging="426"/>
        <w:jc w:val="both"/>
        <w:rPr>
          <w:rFonts w:asciiTheme="minorHAnsi" w:hAnsiTheme="minorHAnsi"/>
        </w:rPr>
      </w:pPr>
      <w:r w:rsidRPr="7687D120">
        <w:rPr>
          <w:rFonts w:asciiTheme="minorHAnsi" w:hAnsiTheme="minorHAnsi"/>
        </w:rPr>
        <w:t>Zobowiązania określone w tym rozdziale (</w:t>
      </w:r>
      <w:r>
        <w:rPr>
          <w:rFonts w:asciiTheme="minorHAnsi" w:hAnsiTheme="minorHAnsi"/>
        </w:rPr>
        <w:fldChar w:fldCharType="begin"/>
      </w:r>
      <w:r>
        <w:rPr>
          <w:rFonts w:asciiTheme="minorHAnsi" w:hAnsiTheme="minorHAnsi"/>
        </w:rPr>
        <w:instrText xml:space="preserve"> REF _Ref76392466 \n \h </w:instrText>
      </w:r>
      <w:r>
        <w:rPr>
          <w:rFonts w:asciiTheme="minorHAnsi" w:hAnsiTheme="minorHAnsi"/>
        </w:rPr>
      </w:r>
      <w:r>
        <w:rPr>
          <w:rFonts w:asciiTheme="minorHAnsi" w:hAnsiTheme="minorHAnsi"/>
        </w:rPr>
        <w:fldChar w:fldCharType="separate"/>
      </w:r>
      <w:r>
        <w:rPr>
          <w:rFonts w:asciiTheme="minorHAnsi" w:hAnsiTheme="minorHAnsi"/>
        </w:rPr>
        <w:t xml:space="preserve">ROZDZIAŁ VI. </w:t>
      </w:r>
      <w:r>
        <w:rPr>
          <w:rFonts w:asciiTheme="minorHAnsi" w:hAnsiTheme="minorHAnsi"/>
        </w:rPr>
        <w:fldChar w:fldCharType="end"/>
      </w:r>
      <w:r w:rsidRPr="7687D120">
        <w:rPr>
          <w:rFonts w:asciiTheme="minorHAnsi" w:hAnsiTheme="minorHAnsi"/>
        </w:rPr>
        <w:t xml:space="preserve">) Umowy wiążą Partnera niezależnie od trwania, wygaśnięcia lub odstąpienia od innych postanowień Umowy, przez czas trwania Przedsięwzięcia PCP oraz przez okres 10 lat </w:t>
      </w:r>
      <w:ins w:id="398" w:author="Autor">
        <w:r w:rsidR="00B10E71">
          <w:rPr>
            <w:rFonts w:asciiTheme="minorHAnsi" w:hAnsiTheme="minorHAnsi"/>
          </w:rPr>
          <w:t xml:space="preserve">(chyba że postanowienia Umowy przewidują okres krótszy) </w:t>
        </w:r>
      </w:ins>
      <w:r w:rsidRPr="7687D120">
        <w:rPr>
          <w:rFonts w:asciiTheme="minorHAnsi" w:hAnsiTheme="minorHAnsi"/>
        </w:rPr>
        <w:t xml:space="preserve">od dnia protokolarnego wydania Partnerowi Demonstratora Technologii, zaś Partner nie jest uprawniony do wypowiedzenia postanowień niniejszego artykułu. </w:t>
      </w:r>
    </w:p>
    <w:p w14:paraId="3F826576" w14:textId="77777777" w:rsidR="008921D2" w:rsidRPr="008C238D" w:rsidRDefault="008921D2" w:rsidP="008921D2">
      <w:pPr>
        <w:pStyle w:val="Akapitzlist"/>
        <w:numPr>
          <w:ilvl w:val="0"/>
          <w:numId w:val="36"/>
        </w:numPr>
        <w:spacing w:before="60" w:after="60" w:line="276" w:lineRule="auto"/>
        <w:ind w:left="426" w:hanging="426"/>
        <w:jc w:val="both"/>
        <w:rPr>
          <w:rFonts w:asciiTheme="minorHAnsi" w:hAnsiTheme="minorHAnsi" w:cstheme="minorHAnsi"/>
        </w:rPr>
      </w:pPr>
      <w:r w:rsidRPr="008C238D">
        <w:rPr>
          <w:rFonts w:asciiTheme="minorHAnsi" w:hAnsiTheme="minorHAnsi" w:cstheme="minorHAnsi"/>
        </w:rPr>
        <w:t>W przypadku, gdyby ww. postanowienie zostało uznane za sprzeczne z powszechnie obowiązującymi przepisami prawa, Partner zobowiązuje się do nie wypowiadania zobowiązania, a gdyby z kolei powyższe zobowiązanie zostało uznane za sprzeczne z powszechnie obowiązującymi przepisami prawa lub gdyby pomimo powyższego zastrzeżenia Partner wypowiedziałby w jakimkolwiek zakresie zobowiązanie, Strony ustalają, iż termin wypowiedzenia będzie wynosił 4 lata ze skutkiem na koniec roku kalendarzowego. Gdyby z kolei powyższy termin 4-letni okazał się sprzeczny z przepisami prawa, Strony ustalają, iż termin wypowiedzenia będzie wynosił 3 lata ze skutkiem na koniec roku kalendarzowego.</w:t>
      </w:r>
    </w:p>
    <w:p w14:paraId="087B27CD" w14:textId="77777777" w:rsidR="008921D2" w:rsidRDefault="008921D2" w:rsidP="008921D2">
      <w:pPr>
        <w:pStyle w:val="Akapitzlist"/>
        <w:numPr>
          <w:ilvl w:val="0"/>
          <w:numId w:val="36"/>
        </w:numPr>
        <w:spacing w:before="60" w:after="60" w:line="276" w:lineRule="auto"/>
        <w:ind w:left="426" w:hanging="426"/>
        <w:jc w:val="both"/>
        <w:rPr>
          <w:rFonts w:asciiTheme="minorHAnsi" w:hAnsiTheme="minorHAnsi" w:cstheme="minorHAnsi"/>
        </w:rPr>
      </w:pPr>
      <w:r w:rsidRPr="008C238D">
        <w:rPr>
          <w:rFonts w:asciiTheme="minorHAnsi" w:hAnsiTheme="minorHAnsi" w:cstheme="minorHAnsi"/>
        </w:rPr>
        <w:t>W razie wypowiedzenia Umowy w zakresie niniejszego rozdziału przez Partnera, wypowiedzenie takie jest traktowane jako Niedozwolone Zakończenie Działalności względem wszystkich Instalacji Technicznych i Demonstratora znajdujących się w momencie wypowiedzenia Umowy w zakresie tego rozdziału na nieruchomościach Partnera.</w:t>
      </w:r>
    </w:p>
    <w:p w14:paraId="77B2A555" w14:textId="77777777" w:rsidR="008921D2" w:rsidRPr="00BB2B2F" w:rsidRDefault="008921D2" w:rsidP="008921D2">
      <w:pPr>
        <w:numPr>
          <w:ilvl w:val="0"/>
          <w:numId w:val="22"/>
        </w:numPr>
        <w:spacing w:before="60" w:after="60" w:line="276" w:lineRule="auto"/>
        <w:ind w:left="426" w:hanging="426"/>
        <w:contextualSpacing/>
        <w:jc w:val="both"/>
        <w:rPr>
          <w:rFonts w:eastAsia="Calibri"/>
        </w:rPr>
      </w:pPr>
      <w:r>
        <w:rPr>
          <w:rFonts w:cstheme="minorHAnsi"/>
        </w:rPr>
        <w:lastRenderedPageBreak/>
        <w:t xml:space="preserve">Partner może wypowiedzieć Umowę w przedmiocie </w:t>
      </w:r>
      <w:r w:rsidRPr="7687D120">
        <w:rPr>
          <w:rFonts w:eastAsia="Calibri"/>
        </w:rPr>
        <w:t xml:space="preserve">tego </w:t>
      </w:r>
      <w:r w:rsidRPr="7687D120">
        <w:t>rozdziału (</w:t>
      </w:r>
      <w:r>
        <w:fldChar w:fldCharType="begin"/>
      </w:r>
      <w:r>
        <w:instrText xml:space="preserve"> REF _Ref76392466 \n \h </w:instrText>
      </w:r>
      <w:r>
        <w:fldChar w:fldCharType="separate"/>
      </w:r>
      <w:r>
        <w:t xml:space="preserve">ROZDZIAŁ VI. </w:t>
      </w:r>
      <w:r>
        <w:fldChar w:fldCharType="end"/>
      </w:r>
      <w:r w:rsidRPr="7687D120">
        <w:t>)</w:t>
      </w:r>
      <w:r>
        <w:t>, bez konsekwencji opisanych w poprzedzających paragrafach, jeśli:</w:t>
      </w:r>
    </w:p>
    <w:p w14:paraId="1B7DA11F" w14:textId="77777777" w:rsidR="008921D2" w:rsidRDefault="008921D2" w:rsidP="008921D2">
      <w:pPr>
        <w:numPr>
          <w:ilvl w:val="1"/>
          <w:numId w:val="22"/>
        </w:numPr>
        <w:spacing w:before="60" w:after="60" w:line="276" w:lineRule="auto"/>
        <w:ind w:left="851"/>
        <w:contextualSpacing/>
        <w:jc w:val="both"/>
        <w:rPr>
          <w:rFonts w:eastAsia="Calibri"/>
        </w:rPr>
      </w:pPr>
      <w:r>
        <w:rPr>
          <w:rFonts w:eastAsia="Calibri"/>
        </w:rPr>
        <w:t>w wyniku Selekcji Etapu I w Przedsięwzięciu PCP nie wybrano żadnego Uczestnika PCP do realizacji Etapu II,</w:t>
      </w:r>
    </w:p>
    <w:p w14:paraId="3D9AE3D3" w14:textId="77777777" w:rsidR="008921D2" w:rsidRPr="00BB2B2F" w:rsidRDefault="008921D2" w:rsidP="008921D2">
      <w:pPr>
        <w:numPr>
          <w:ilvl w:val="1"/>
          <w:numId w:val="22"/>
        </w:numPr>
        <w:spacing w:before="60" w:after="60" w:line="276" w:lineRule="auto"/>
        <w:ind w:left="851"/>
        <w:contextualSpacing/>
        <w:jc w:val="both"/>
        <w:rPr>
          <w:rFonts w:eastAsia="Calibri"/>
        </w:rPr>
      </w:pPr>
      <w:r>
        <w:rPr>
          <w:rFonts w:eastAsia="Calibri"/>
        </w:rPr>
        <w:t>w ramach Etapu II NCBR nie dokonał odbioru Demonstratora od Uczestnika PCP.</w:t>
      </w:r>
    </w:p>
    <w:p w14:paraId="7A22ED04" w14:textId="77777777" w:rsidR="008921D2" w:rsidRPr="00A319BC" w:rsidRDefault="008921D2" w:rsidP="008921D2">
      <w:pPr>
        <w:pStyle w:val="Akapitzlist"/>
        <w:spacing w:before="60" w:after="60" w:line="276" w:lineRule="auto"/>
        <w:ind w:left="426"/>
        <w:jc w:val="both"/>
        <w:rPr>
          <w:rFonts w:asciiTheme="minorHAnsi" w:hAnsiTheme="minorHAnsi" w:cstheme="minorHAnsi"/>
        </w:rPr>
      </w:pPr>
    </w:p>
    <w:p w14:paraId="28EBAAB7"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399" w:name="_Toc76392381"/>
      <w:r w:rsidRPr="00A319BC">
        <w:rPr>
          <w:rFonts w:asciiTheme="minorHAnsi" w:hAnsiTheme="minorHAnsi" w:cstheme="minorHAnsi"/>
          <w:sz w:val="22"/>
          <w:szCs w:val="22"/>
        </w:rPr>
        <w:t>[</w:t>
      </w:r>
      <w:r>
        <w:rPr>
          <w:rFonts w:asciiTheme="minorHAnsi" w:hAnsiTheme="minorHAnsi" w:cstheme="minorHAnsi"/>
          <w:sz w:val="22"/>
          <w:szCs w:val="22"/>
        </w:rPr>
        <w:t>EKSPLOATACJA</w:t>
      </w:r>
      <w:r w:rsidRPr="00A319BC">
        <w:rPr>
          <w:rFonts w:asciiTheme="minorHAnsi" w:hAnsiTheme="minorHAnsi" w:cstheme="minorHAnsi"/>
          <w:sz w:val="22"/>
          <w:szCs w:val="22"/>
        </w:rPr>
        <w:t xml:space="preserve"> I BADANIA ORAZ PRZEKAZYWANIE DANYCH]</w:t>
      </w:r>
      <w:bookmarkEnd w:id="309"/>
      <w:bookmarkEnd w:id="399"/>
    </w:p>
    <w:p w14:paraId="625C2FB7" w14:textId="08EFFDDB" w:rsidR="003110DF" w:rsidRPr="003110DF" w:rsidRDefault="008921D2" w:rsidP="00022414">
      <w:pPr>
        <w:pStyle w:val="Akapitzlist"/>
        <w:numPr>
          <w:ilvl w:val="1"/>
          <w:numId w:val="8"/>
        </w:numPr>
        <w:spacing w:before="60" w:after="60" w:line="276" w:lineRule="auto"/>
        <w:ind w:left="426"/>
        <w:jc w:val="both"/>
        <w:rPr>
          <w:ins w:id="400" w:author="Autor"/>
          <w:rFonts w:asciiTheme="minorHAnsi" w:hAnsiTheme="minorHAnsi" w:cstheme="minorHAnsi"/>
        </w:rPr>
      </w:pPr>
      <w:bookmarkStart w:id="401" w:name="_Ref55952342"/>
      <w:r w:rsidRPr="00A319BC">
        <w:rPr>
          <w:rFonts w:asciiTheme="minorHAnsi" w:hAnsiTheme="minorHAnsi" w:cstheme="minorHAnsi"/>
        </w:rPr>
        <w:t xml:space="preserve">Po zakończeniu </w:t>
      </w:r>
      <w:r>
        <w:rPr>
          <w:rFonts w:asciiTheme="minorHAnsi" w:hAnsiTheme="minorHAnsi" w:cstheme="minorHAnsi"/>
        </w:rPr>
        <w:t xml:space="preserve">Przedsięwzięcia </w:t>
      </w:r>
      <w:r w:rsidRPr="00A319BC">
        <w:rPr>
          <w:rFonts w:asciiTheme="minorHAnsi" w:hAnsiTheme="minorHAnsi" w:cstheme="minorHAnsi"/>
        </w:rPr>
        <w:t>PCP i przejęciu Instalacji Ułamkowo-Technicznyc</w:t>
      </w:r>
      <w:r>
        <w:rPr>
          <w:rFonts w:asciiTheme="minorHAnsi" w:hAnsiTheme="minorHAnsi" w:cstheme="minorHAnsi"/>
        </w:rPr>
        <w:t>h</w:t>
      </w:r>
      <w:r w:rsidRPr="00A319BC">
        <w:rPr>
          <w:rFonts w:asciiTheme="minorHAnsi" w:hAnsiTheme="minorHAnsi" w:cstheme="minorHAnsi"/>
        </w:rPr>
        <w:t xml:space="preserve"> oraz Demonstratora </w:t>
      </w:r>
      <w:r>
        <w:rPr>
          <w:rFonts w:asciiTheme="minorHAnsi" w:hAnsiTheme="minorHAnsi" w:cstheme="minorHAnsi"/>
        </w:rPr>
        <w:t xml:space="preserve">Technologii </w:t>
      </w:r>
      <w:r w:rsidRPr="00A319BC">
        <w:rPr>
          <w:rFonts w:asciiTheme="minorHAnsi" w:hAnsiTheme="minorHAnsi" w:cstheme="minorHAnsi"/>
        </w:rPr>
        <w:t xml:space="preserve">na własność, Partner jest zobowiązany prowadzić </w:t>
      </w:r>
      <w:r>
        <w:rPr>
          <w:rFonts w:asciiTheme="minorHAnsi" w:hAnsiTheme="minorHAnsi" w:cstheme="minorHAnsi"/>
        </w:rPr>
        <w:t xml:space="preserve">eksploatację </w:t>
      </w:r>
      <w:r w:rsidRPr="00A319BC">
        <w:rPr>
          <w:rFonts w:asciiTheme="minorHAnsi" w:hAnsiTheme="minorHAnsi" w:cstheme="minorHAnsi"/>
        </w:rPr>
        <w:t xml:space="preserve">wskazanych obiektów, zgodnie z </w:t>
      </w:r>
      <w:r>
        <w:rPr>
          <w:rFonts w:asciiTheme="minorHAnsi" w:hAnsiTheme="minorHAnsi" w:cstheme="minorHAnsi"/>
        </w:rPr>
        <w:t>ramowymi założeniami określonymi Z</w:t>
      </w:r>
      <w:r w:rsidRPr="00A319BC">
        <w:rPr>
          <w:rFonts w:asciiTheme="minorHAnsi" w:hAnsiTheme="minorHAnsi" w:cstheme="minorHAnsi"/>
        </w:rPr>
        <w:t xml:space="preserve">ałącznikiem nr </w:t>
      </w:r>
      <w:r>
        <w:rPr>
          <w:rFonts w:asciiTheme="minorHAnsi" w:hAnsiTheme="minorHAnsi" w:cstheme="minorHAnsi"/>
        </w:rPr>
        <w:t>3 do Ogłoszenia – Wymagania stawiane Partnerowi Strat</w:t>
      </w:r>
      <w:r w:rsidRPr="00F34CB3">
        <w:rPr>
          <w:rFonts w:asciiTheme="minorHAnsi" w:hAnsiTheme="minorHAnsi" w:cstheme="minorHAnsi"/>
        </w:rPr>
        <w:t>egicznemu</w:t>
      </w:r>
      <w:ins w:id="402" w:author="Autor">
        <w:r w:rsidR="009F1739" w:rsidRPr="00F34CB3">
          <w:rPr>
            <w:rFonts w:asciiTheme="minorHAnsi" w:hAnsiTheme="minorHAnsi" w:cstheme="minorHAnsi"/>
          </w:rPr>
          <w:t>, w szczególności zgodnie z Częścią B, Faza 3B wymaganiem 2.25</w:t>
        </w:r>
      </w:ins>
      <w:r w:rsidRPr="00F34CB3">
        <w:rPr>
          <w:rFonts w:asciiTheme="minorHAnsi" w:hAnsiTheme="minorHAnsi" w:cstheme="minorHAnsi"/>
        </w:rPr>
        <w:t>.</w:t>
      </w:r>
      <w:bookmarkEnd w:id="401"/>
      <w:ins w:id="403" w:author="Autor">
        <w:r w:rsidR="003110DF">
          <w:rPr>
            <w:rFonts w:asciiTheme="minorHAnsi" w:hAnsiTheme="minorHAnsi" w:cstheme="minorHAnsi"/>
          </w:rPr>
          <w:t xml:space="preserve"> </w:t>
        </w:r>
        <w:r w:rsidR="003110DF" w:rsidRPr="0088024B">
          <w:rPr>
            <w:rFonts w:asciiTheme="minorHAnsi" w:hAnsiTheme="minorHAnsi" w:cstheme="minorHAnsi"/>
          </w:rPr>
          <w:t>W przypadku awarii danej Instalacji Ułamkowo-Technicznej skutkującej brakiem możliwości przywrócenia jej do stanu pełnej funkcjonalności i wydajności (co może wynikać m.in. z prototypowego charakteru instalacji),  Partner Strategiczny w porozumieniu z Zamawiającym oraz Uczestnikiem PCP będącym twórcą tej instalacji, za zgodą Zamawiającego, może podjąć decyzję o zakończeniu eksploatacji danej Instalacji Ułamkowo-Technicznej, co będzie skutkowało odpowiednim skróceniem okresu eksploatacji, do którego zobowiązany jest Partner Strategiczny</w:t>
        </w:r>
        <w:r w:rsidR="003110DF">
          <w:rPr>
            <w:rFonts w:asciiTheme="minorHAnsi" w:hAnsiTheme="minorHAnsi" w:cstheme="minorHAnsi"/>
          </w:rPr>
          <w:t xml:space="preserve"> .</w:t>
        </w:r>
      </w:ins>
    </w:p>
    <w:p w14:paraId="7400F67C" w14:textId="6D9FFFF0" w:rsidR="008921D2" w:rsidRPr="003110DF" w:rsidDel="003110DF" w:rsidRDefault="008921D2" w:rsidP="003110DF">
      <w:pPr>
        <w:pStyle w:val="Tytu"/>
        <w:spacing w:before="60" w:after="60" w:line="276" w:lineRule="auto"/>
        <w:jc w:val="both"/>
        <w:rPr>
          <w:del w:id="404" w:author="Autor"/>
          <w:rFonts w:asciiTheme="minorHAnsi" w:eastAsiaTheme="minorHAnsi" w:hAnsiTheme="minorHAnsi" w:cstheme="minorHAnsi"/>
          <w:spacing w:val="0"/>
          <w:kern w:val="0"/>
          <w:sz w:val="22"/>
          <w:szCs w:val="22"/>
        </w:rPr>
      </w:pPr>
    </w:p>
    <w:p w14:paraId="63FCE23D" w14:textId="415EA5CD" w:rsidR="008921D2" w:rsidRPr="00D43E51" w:rsidRDefault="008921D2" w:rsidP="008921D2">
      <w:pPr>
        <w:pStyle w:val="Akapitzlist"/>
        <w:numPr>
          <w:ilvl w:val="1"/>
          <w:numId w:val="8"/>
        </w:numPr>
        <w:spacing w:before="60" w:after="60" w:line="276" w:lineRule="auto"/>
        <w:ind w:left="426" w:hanging="426"/>
        <w:jc w:val="both"/>
        <w:rPr>
          <w:rFonts w:asciiTheme="minorHAnsi" w:hAnsiTheme="minorHAnsi" w:cstheme="minorHAnsi"/>
        </w:rPr>
      </w:pPr>
      <w:bookmarkStart w:id="405" w:name="_Ref55953807"/>
      <w:r w:rsidRPr="00A319BC">
        <w:rPr>
          <w:rFonts w:asciiTheme="minorHAnsi" w:hAnsiTheme="minorHAnsi" w:cstheme="minorHAnsi"/>
        </w:rPr>
        <w:t xml:space="preserve">Po zakończeniu </w:t>
      </w:r>
      <w:r>
        <w:rPr>
          <w:rFonts w:asciiTheme="minorHAnsi" w:hAnsiTheme="minorHAnsi" w:cstheme="minorHAnsi"/>
        </w:rPr>
        <w:t xml:space="preserve">Przedsięwzięcia </w:t>
      </w:r>
      <w:r w:rsidRPr="00A319BC">
        <w:rPr>
          <w:rFonts w:asciiTheme="minorHAnsi" w:hAnsiTheme="minorHAnsi" w:cstheme="minorHAnsi"/>
        </w:rPr>
        <w:t>PCP Partner jest zobowiązany gromadzić dane w zakresie</w:t>
      </w:r>
      <w:r>
        <w:rPr>
          <w:rFonts w:asciiTheme="minorHAnsi" w:hAnsiTheme="minorHAnsi" w:cstheme="minorHAnsi"/>
        </w:rPr>
        <w:t xml:space="preserve"> opisanym w Części </w:t>
      </w:r>
      <w:del w:id="406" w:author="Autor">
        <w:r w:rsidDel="00D54FC3">
          <w:rPr>
            <w:rFonts w:asciiTheme="minorHAnsi" w:hAnsiTheme="minorHAnsi" w:cstheme="minorHAnsi"/>
          </w:rPr>
          <w:delText xml:space="preserve">D </w:delText>
        </w:r>
      </w:del>
      <w:ins w:id="407" w:author="Autor">
        <w:r w:rsidR="00D54FC3">
          <w:rPr>
            <w:rFonts w:asciiTheme="minorHAnsi" w:hAnsiTheme="minorHAnsi" w:cstheme="minorHAnsi"/>
          </w:rPr>
          <w:t xml:space="preserve">B </w:t>
        </w:r>
      </w:ins>
      <w:r>
        <w:rPr>
          <w:rFonts w:asciiTheme="minorHAnsi" w:hAnsiTheme="minorHAnsi" w:cstheme="minorHAnsi"/>
        </w:rPr>
        <w:t>Załącznika nr 3 do Ogłoszenia – Wymagania stawiane Partnerowi Strategicznemu</w:t>
      </w:r>
      <w:ins w:id="408" w:author="Autor">
        <w:r w:rsidR="00FF6002">
          <w:rPr>
            <w:rFonts w:asciiTheme="minorHAnsi" w:hAnsiTheme="minorHAnsi" w:cstheme="minorHAnsi"/>
          </w:rPr>
          <w:t xml:space="preserve"> </w:t>
        </w:r>
        <w:r w:rsidR="00D54FC3" w:rsidRPr="00D54FC3">
          <w:rPr>
            <w:rFonts w:asciiTheme="minorHAnsi" w:hAnsiTheme="minorHAnsi" w:cstheme="minorHAnsi"/>
          </w:rPr>
          <w:t>w Wymaganiu nr 2.25</w:t>
        </w:r>
      </w:ins>
      <w:r>
        <w:rPr>
          <w:rFonts w:asciiTheme="minorHAnsi" w:hAnsiTheme="minorHAnsi" w:cstheme="minorHAnsi"/>
        </w:rPr>
        <w:t xml:space="preserve">. </w:t>
      </w:r>
      <w:r w:rsidRPr="005F36E3">
        <w:rPr>
          <w:rFonts w:asciiTheme="minorHAnsi" w:hAnsiTheme="minorHAnsi" w:cstheme="minorHAnsi"/>
        </w:rPr>
        <w:t xml:space="preserve">Z zastrzeżeniem praw wyłącznych przysługujących Uczestnikom PCP, Partner jest uprawniony do uzyskiwania i korzystania w swojej działalności z wyników </w:t>
      </w:r>
      <w:r w:rsidRPr="00D43E51">
        <w:rPr>
          <w:rFonts w:asciiTheme="minorHAnsi" w:hAnsiTheme="minorHAnsi" w:cstheme="minorHAnsi"/>
        </w:rPr>
        <w:t>danych uzyskanych zgodnie z niniejszym artykułem.</w:t>
      </w:r>
      <w:bookmarkEnd w:id="405"/>
      <w:r w:rsidRPr="00D43E51">
        <w:rPr>
          <w:rFonts w:asciiTheme="minorHAnsi" w:hAnsiTheme="minorHAnsi" w:cstheme="minorHAnsi"/>
        </w:rPr>
        <w:t xml:space="preserve"> </w:t>
      </w:r>
    </w:p>
    <w:p w14:paraId="77802D47" w14:textId="402B7FE4" w:rsidR="008921D2" w:rsidRPr="00C74F84" w:rsidRDefault="008921D2" w:rsidP="008921D2">
      <w:pPr>
        <w:pStyle w:val="Akapitzlist"/>
        <w:numPr>
          <w:ilvl w:val="1"/>
          <w:numId w:val="8"/>
        </w:numPr>
        <w:spacing w:before="60" w:after="60" w:line="276" w:lineRule="auto"/>
        <w:ind w:left="426" w:hanging="426"/>
        <w:jc w:val="both"/>
        <w:rPr>
          <w:rFonts w:asciiTheme="minorHAnsi" w:hAnsiTheme="minorHAnsi" w:cstheme="minorHAnsi"/>
        </w:rPr>
      </w:pPr>
      <w:r w:rsidRPr="00C74F84">
        <w:rPr>
          <w:rFonts w:asciiTheme="minorHAnsi" w:hAnsiTheme="minorHAnsi" w:cstheme="minorHAnsi"/>
        </w:rPr>
        <w:t xml:space="preserve">Partner będzie prowadził </w:t>
      </w:r>
      <w:r>
        <w:rPr>
          <w:rFonts w:asciiTheme="minorHAnsi" w:hAnsiTheme="minorHAnsi" w:cstheme="minorHAnsi"/>
        </w:rPr>
        <w:t>eksploatację</w:t>
      </w:r>
      <w:r w:rsidRPr="00C74F84">
        <w:rPr>
          <w:rFonts w:asciiTheme="minorHAnsi" w:hAnsiTheme="minorHAnsi" w:cstheme="minorHAnsi"/>
        </w:rPr>
        <w:t xml:space="preserve"> </w:t>
      </w:r>
      <w:r>
        <w:rPr>
          <w:rFonts w:asciiTheme="minorHAnsi" w:hAnsiTheme="minorHAnsi" w:cstheme="minorHAnsi"/>
        </w:rPr>
        <w:t xml:space="preserve">i gromadził dane dotyczące </w:t>
      </w:r>
      <w:r w:rsidRPr="00C74F84">
        <w:rPr>
          <w:rFonts w:asciiTheme="minorHAnsi" w:hAnsiTheme="minorHAnsi" w:cstheme="minorHAnsi"/>
        </w:rPr>
        <w:t>Demonstratora</w:t>
      </w:r>
      <w:r>
        <w:rPr>
          <w:rFonts w:asciiTheme="minorHAnsi" w:hAnsiTheme="minorHAnsi" w:cstheme="minorHAnsi"/>
        </w:rPr>
        <w:t xml:space="preserve"> Technologii</w:t>
      </w:r>
      <w:r w:rsidRPr="00C74F84">
        <w:rPr>
          <w:rFonts w:asciiTheme="minorHAnsi" w:hAnsiTheme="minorHAnsi" w:cstheme="minorHAnsi"/>
        </w:rPr>
        <w:t xml:space="preserve"> zgodnie z najlepszymi praktykami inżynieryjnymi</w:t>
      </w:r>
      <w:ins w:id="409" w:author="Autor">
        <w:r w:rsidR="003110DF">
          <w:rPr>
            <w:rFonts w:asciiTheme="minorHAnsi" w:hAnsiTheme="minorHAnsi" w:cstheme="minorHAnsi"/>
          </w:rPr>
          <w:t xml:space="preserve">. </w:t>
        </w:r>
        <w:r w:rsidR="003110DF" w:rsidRPr="003110DF">
          <w:rPr>
            <w:rFonts w:asciiTheme="minorHAnsi" w:hAnsiTheme="minorHAnsi" w:cstheme="minorHAnsi"/>
          </w:rPr>
          <w:t xml:space="preserve">Okres gromadzenia danych i udostępniania wyników finansowych i technicznych pracy Demonstratora Technologii musi pokrywać się z okresem eksploatacji Demonstratora Technologii, w szczególności może być dłuższy, niż obligatoryjne 4 lata, lecz nie dłużej niż 10 lat od przekazania Demonstratora Technologii do eksploatacji. </w:t>
        </w:r>
      </w:ins>
      <w:del w:id="410" w:author="Autor">
        <w:r w:rsidRPr="00C74F84" w:rsidDel="003110DF">
          <w:rPr>
            <w:rFonts w:asciiTheme="minorHAnsi" w:hAnsiTheme="minorHAnsi" w:cstheme="minorHAnsi"/>
          </w:rPr>
          <w:delText xml:space="preserve"> przez okres nie krótszy niż </w:delText>
        </w:r>
        <w:r w:rsidDel="003110DF">
          <w:rPr>
            <w:rFonts w:asciiTheme="minorHAnsi" w:hAnsiTheme="minorHAnsi" w:cstheme="minorHAnsi"/>
          </w:rPr>
          <w:delText>10</w:delText>
        </w:r>
        <w:r w:rsidRPr="0044165B" w:rsidDel="003110DF">
          <w:rPr>
            <w:rFonts w:asciiTheme="minorHAnsi" w:hAnsiTheme="minorHAnsi" w:cstheme="minorHAnsi"/>
          </w:rPr>
          <w:delText xml:space="preserve"> lat od dnia odbioru Demonstrato</w:delText>
        </w:r>
        <w:r w:rsidRPr="00F315DA" w:rsidDel="003110DF">
          <w:rPr>
            <w:rFonts w:asciiTheme="minorHAnsi" w:hAnsiTheme="minorHAnsi" w:cstheme="minorHAnsi"/>
          </w:rPr>
          <w:delText>ra</w:delText>
        </w:r>
        <w:r w:rsidRPr="00AD296A" w:rsidDel="003110DF">
          <w:rPr>
            <w:rFonts w:asciiTheme="minorHAnsi" w:hAnsiTheme="minorHAnsi" w:cstheme="minorHAnsi"/>
          </w:rPr>
          <w:delText xml:space="preserve">.  </w:delText>
        </w:r>
        <w:r w:rsidRPr="00AD296A" w:rsidDel="009B3E47">
          <w:rPr>
            <w:rFonts w:asciiTheme="minorHAnsi" w:hAnsiTheme="minorHAnsi" w:cstheme="minorHAnsi"/>
          </w:rPr>
          <w:delText xml:space="preserve">W terminie 90 dni od zawarcia </w:delText>
        </w:r>
        <w:r w:rsidRPr="00850BFD" w:rsidDel="009B3E47">
          <w:rPr>
            <w:rFonts w:asciiTheme="minorHAnsi" w:hAnsiTheme="minorHAnsi" w:cstheme="minorHAnsi"/>
          </w:rPr>
          <w:delText xml:space="preserve">tej Umowy </w:delText>
        </w:r>
        <w:r w:rsidRPr="00190DCF" w:rsidDel="009B3E47">
          <w:rPr>
            <w:rFonts w:asciiTheme="minorHAnsi" w:hAnsiTheme="minorHAnsi" w:cstheme="minorHAnsi"/>
          </w:rPr>
          <w:delText>Partner jest zobowiązany</w:delText>
        </w:r>
        <w:r w:rsidRPr="00197F98" w:rsidDel="009B3E47">
          <w:rPr>
            <w:rFonts w:asciiTheme="minorHAnsi" w:hAnsiTheme="minorHAnsi" w:cstheme="minorHAnsi"/>
          </w:rPr>
          <w:delText xml:space="preserve"> przygotowa</w:delText>
        </w:r>
        <w:r w:rsidRPr="00AD6839" w:rsidDel="009B3E47">
          <w:rPr>
            <w:rFonts w:asciiTheme="minorHAnsi" w:hAnsiTheme="minorHAnsi" w:cstheme="minorHAnsi"/>
          </w:rPr>
          <w:delText xml:space="preserve">ć i przedstawić do akceptacji NCBR uszczegółowienie wskazanej w </w:delText>
        </w:r>
        <w:r w:rsidRPr="00C74F84" w:rsidDel="009B3E47">
          <w:rPr>
            <w:rFonts w:asciiTheme="minorHAnsi" w:hAnsiTheme="minorHAnsi" w:cstheme="minorHAnsi"/>
          </w:rPr>
          <w:fldChar w:fldCharType="begin"/>
        </w:r>
        <w:r w:rsidRPr="00AD6839" w:rsidDel="009B3E47">
          <w:rPr>
            <w:rFonts w:asciiTheme="minorHAnsi" w:hAnsiTheme="minorHAnsi" w:cstheme="minorHAnsi"/>
          </w:rPr>
          <w:delInstrText xml:space="preserve"> REF _Ref55952342 \r \h </w:delInstrText>
        </w:r>
        <w:r w:rsidDel="009B3E47">
          <w:rPr>
            <w:rFonts w:asciiTheme="minorHAnsi" w:hAnsiTheme="minorHAnsi" w:cstheme="minorHAnsi"/>
          </w:rPr>
          <w:delInstrText xml:space="preserve"> \* MERGEFORMAT </w:delInstrText>
        </w:r>
        <w:r w:rsidRPr="00C74F84" w:rsidDel="009B3E47">
          <w:rPr>
            <w:rFonts w:asciiTheme="minorHAnsi" w:hAnsiTheme="minorHAnsi" w:cstheme="minorHAnsi"/>
          </w:rPr>
        </w:r>
        <w:r w:rsidRPr="00C74F84" w:rsidDel="009B3E47">
          <w:rPr>
            <w:rFonts w:asciiTheme="minorHAnsi" w:hAnsiTheme="minorHAnsi" w:cstheme="minorHAnsi"/>
          </w:rPr>
          <w:fldChar w:fldCharType="separate"/>
        </w:r>
        <w:r w:rsidDel="009B3E47">
          <w:rPr>
            <w:rFonts w:asciiTheme="minorHAnsi" w:hAnsiTheme="minorHAnsi" w:cstheme="minorHAnsi"/>
          </w:rPr>
          <w:delText>§1</w:delText>
        </w:r>
        <w:r w:rsidRPr="00C74F84" w:rsidDel="009B3E47">
          <w:rPr>
            <w:rFonts w:asciiTheme="minorHAnsi" w:hAnsiTheme="minorHAnsi" w:cstheme="minorHAnsi"/>
          </w:rPr>
          <w:fldChar w:fldCharType="end"/>
        </w:r>
        <w:r w:rsidRPr="00C74F84" w:rsidDel="009B3E47">
          <w:rPr>
            <w:rFonts w:asciiTheme="minorHAnsi" w:hAnsiTheme="minorHAnsi" w:cstheme="minorHAnsi"/>
          </w:rPr>
          <w:delText xml:space="preserve"> procedury przeprowadzania</w:delText>
        </w:r>
        <w:r w:rsidDel="009B3E47">
          <w:rPr>
            <w:rFonts w:asciiTheme="minorHAnsi" w:hAnsiTheme="minorHAnsi" w:cstheme="minorHAnsi"/>
          </w:rPr>
          <w:delText xml:space="preserve"> eksploatacji</w:delText>
        </w:r>
        <w:r w:rsidRPr="00C74F84" w:rsidDel="009B3E47">
          <w:rPr>
            <w:rFonts w:asciiTheme="minorHAnsi" w:hAnsiTheme="minorHAnsi" w:cstheme="minorHAnsi"/>
          </w:rPr>
          <w:delText xml:space="preserve"> </w:delText>
        </w:r>
        <w:r w:rsidRPr="0044165B" w:rsidDel="009B3E47">
          <w:rPr>
            <w:rFonts w:asciiTheme="minorHAnsi" w:hAnsiTheme="minorHAnsi" w:cstheme="minorHAnsi"/>
          </w:rPr>
          <w:delText xml:space="preserve">Instalacji Ułamkowo-Technicznych i </w:delText>
        </w:r>
        <w:r w:rsidRPr="00F315DA" w:rsidDel="009B3E47">
          <w:rPr>
            <w:rFonts w:asciiTheme="minorHAnsi" w:hAnsiTheme="minorHAnsi" w:cstheme="minorHAnsi"/>
          </w:rPr>
          <w:delText>Demonstrat</w:delText>
        </w:r>
        <w:r w:rsidRPr="00AD296A" w:rsidDel="009B3E47">
          <w:rPr>
            <w:rFonts w:asciiTheme="minorHAnsi" w:hAnsiTheme="minorHAnsi" w:cstheme="minorHAnsi"/>
          </w:rPr>
          <w:delText xml:space="preserve">ora </w:delText>
        </w:r>
        <w:r w:rsidDel="009B3E47">
          <w:rPr>
            <w:rFonts w:asciiTheme="minorHAnsi" w:hAnsiTheme="minorHAnsi" w:cstheme="minorHAnsi"/>
          </w:rPr>
          <w:delText xml:space="preserve">Technologii i i zakresu zbieranych danych zgodnie z </w:delText>
        </w:r>
        <w:r w:rsidDel="009B3E47">
          <w:rPr>
            <w:rFonts w:asciiTheme="minorHAnsi" w:hAnsiTheme="minorHAnsi" w:cstheme="minorHAnsi"/>
          </w:rPr>
          <w:fldChar w:fldCharType="begin"/>
        </w:r>
        <w:r w:rsidDel="009B3E47">
          <w:rPr>
            <w:rFonts w:asciiTheme="minorHAnsi" w:hAnsiTheme="minorHAnsi" w:cstheme="minorHAnsi"/>
          </w:rPr>
          <w:delInstrText xml:space="preserve"> REF _Ref55953807 \r \h  \* MERGEFORMAT </w:delInstrText>
        </w:r>
        <w:r w:rsidDel="009B3E47">
          <w:rPr>
            <w:rFonts w:asciiTheme="minorHAnsi" w:hAnsiTheme="minorHAnsi" w:cstheme="minorHAnsi"/>
          </w:rPr>
        </w:r>
        <w:r w:rsidDel="009B3E47">
          <w:rPr>
            <w:rFonts w:asciiTheme="minorHAnsi" w:hAnsiTheme="minorHAnsi" w:cstheme="minorHAnsi"/>
          </w:rPr>
          <w:fldChar w:fldCharType="separate"/>
        </w:r>
        <w:r w:rsidDel="009B3E47">
          <w:rPr>
            <w:rFonts w:asciiTheme="minorHAnsi" w:hAnsiTheme="minorHAnsi" w:cstheme="minorHAnsi"/>
          </w:rPr>
          <w:delText>§2</w:delText>
        </w:r>
        <w:r w:rsidDel="009B3E47">
          <w:rPr>
            <w:rFonts w:asciiTheme="minorHAnsi" w:hAnsiTheme="minorHAnsi" w:cstheme="minorHAnsi"/>
          </w:rPr>
          <w:fldChar w:fldCharType="end"/>
        </w:r>
        <w:r w:rsidRPr="00AD296A" w:rsidDel="009B3E47">
          <w:rPr>
            <w:rFonts w:asciiTheme="minorHAnsi" w:hAnsiTheme="minorHAnsi" w:cstheme="minorHAnsi"/>
          </w:rPr>
          <w:delText>. W razie wniesienia uwag przez NCBR, Partner jest zobowiązany je uwzględnić w treści procedury w t</w:delText>
        </w:r>
        <w:r w:rsidRPr="00850BFD" w:rsidDel="009B3E47">
          <w:rPr>
            <w:rFonts w:asciiTheme="minorHAnsi" w:hAnsiTheme="minorHAnsi" w:cstheme="minorHAnsi"/>
          </w:rPr>
          <w:delText xml:space="preserve">erminie </w:delText>
        </w:r>
        <w:r w:rsidDel="009B3E47">
          <w:rPr>
            <w:rFonts w:asciiTheme="minorHAnsi" w:hAnsiTheme="minorHAnsi" w:cstheme="minorHAnsi"/>
          </w:rPr>
          <w:delText>14</w:delText>
        </w:r>
        <w:r w:rsidRPr="00850BFD" w:rsidDel="009B3E47">
          <w:rPr>
            <w:rFonts w:asciiTheme="minorHAnsi" w:hAnsiTheme="minorHAnsi" w:cstheme="minorHAnsi"/>
          </w:rPr>
          <w:delText xml:space="preserve"> dni od uzyskania </w:delText>
        </w:r>
        <w:r w:rsidRPr="00850BFD" w:rsidDel="009B3E47">
          <w:rPr>
            <w:rFonts w:asciiTheme="minorHAnsi" w:hAnsiTheme="minorHAnsi" w:cstheme="minorHAnsi"/>
          </w:rPr>
          <w:lastRenderedPageBreak/>
          <w:delText>uwag od NCBR.</w:delText>
        </w:r>
        <w:r w:rsidRPr="00190DCF" w:rsidDel="009B3E47">
          <w:rPr>
            <w:rFonts w:asciiTheme="minorHAnsi" w:hAnsiTheme="minorHAnsi" w:cstheme="minorHAnsi"/>
          </w:rPr>
          <w:delText xml:space="preserve"> </w:delText>
        </w:r>
      </w:del>
      <w:r w:rsidRPr="00190DCF">
        <w:rPr>
          <w:rFonts w:asciiTheme="minorHAnsi" w:hAnsiTheme="minorHAnsi" w:cstheme="minorHAnsi"/>
        </w:rPr>
        <w:t>Strony uzgodni</w:t>
      </w:r>
      <w:r w:rsidRPr="00197F98">
        <w:rPr>
          <w:rFonts w:asciiTheme="minorHAnsi" w:hAnsiTheme="minorHAnsi" w:cstheme="minorHAnsi"/>
        </w:rPr>
        <w:t>ą sposób p</w:t>
      </w:r>
      <w:r w:rsidRPr="00AD6839">
        <w:rPr>
          <w:rFonts w:asciiTheme="minorHAnsi" w:hAnsiTheme="minorHAnsi" w:cstheme="minorHAnsi"/>
        </w:rPr>
        <w:t xml:space="preserve">rzygotowania wyników </w:t>
      </w:r>
      <w:r>
        <w:rPr>
          <w:rFonts w:asciiTheme="minorHAnsi" w:hAnsiTheme="minorHAnsi" w:cstheme="minorHAnsi"/>
        </w:rPr>
        <w:t>eksploatacji</w:t>
      </w:r>
      <w:r w:rsidRPr="00AD6839">
        <w:rPr>
          <w:rFonts w:asciiTheme="minorHAnsi" w:hAnsiTheme="minorHAnsi" w:cstheme="minorHAnsi"/>
        </w:rPr>
        <w:t xml:space="preserve"> </w:t>
      </w:r>
      <w:r>
        <w:rPr>
          <w:rFonts w:asciiTheme="minorHAnsi" w:hAnsiTheme="minorHAnsi" w:cstheme="minorHAnsi"/>
        </w:rPr>
        <w:t xml:space="preserve">i dane </w:t>
      </w:r>
      <w:r w:rsidRPr="00AD6839">
        <w:rPr>
          <w:rFonts w:asciiTheme="minorHAnsi" w:hAnsiTheme="minorHAnsi" w:cstheme="minorHAnsi"/>
        </w:rPr>
        <w:t>w taki sposób, by zawierał</w:t>
      </w:r>
      <w:r>
        <w:rPr>
          <w:rFonts w:asciiTheme="minorHAnsi" w:hAnsiTheme="minorHAnsi" w:cstheme="minorHAnsi"/>
        </w:rPr>
        <w:t>y</w:t>
      </w:r>
      <w:r w:rsidRPr="00AD6839">
        <w:rPr>
          <w:rFonts w:asciiTheme="minorHAnsi" w:hAnsiTheme="minorHAnsi" w:cstheme="minorHAnsi"/>
        </w:rPr>
        <w:t xml:space="preserve"> zakres pełny oraz zakres ograniczony, wyłączający tajemnicę przedsiębiorstwa Uczestników PCP, na potrzeby publikacji wyników zgodnie z </w:t>
      </w:r>
      <w:r w:rsidRPr="00C74F84">
        <w:rPr>
          <w:rFonts w:asciiTheme="minorHAnsi" w:hAnsiTheme="minorHAnsi" w:cstheme="minorHAnsi"/>
        </w:rPr>
        <w:fldChar w:fldCharType="begin"/>
      </w:r>
      <w:r w:rsidRPr="00AD6839">
        <w:rPr>
          <w:rFonts w:asciiTheme="minorHAnsi" w:hAnsiTheme="minorHAnsi" w:cstheme="minorHAnsi"/>
        </w:rPr>
        <w:instrText xml:space="preserve"> REF _Ref55952238 \r \h </w:instrText>
      </w:r>
      <w:r>
        <w:rPr>
          <w:rFonts w:asciiTheme="minorHAnsi" w:hAnsiTheme="minorHAnsi" w:cstheme="minorHAnsi"/>
        </w:rPr>
        <w:instrText xml:space="preserve"> \* MERGEFORMAT </w:instrText>
      </w:r>
      <w:r w:rsidRPr="00C74F84">
        <w:rPr>
          <w:rFonts w:asciiTheme="minorHAnsi" w:hAnsiTheme="minorHAnsi" w:cstheme="minorHAnsi"/>
        </w:rPr>
      </w:r>
      <w:r w:rsidRPr="00C74F84">
        <w:rPr>
          <w:rFonts w:asciiTheme="minorHAnsi" w:hAnsiTheme="minorHAnsi" w:cstheme="minorHAnsi"/>
        </w:rPr>
        <w:fldChar w:fldCharType="separate"/>
      </w:r>
      <w:r>
        <w:rPr>
          <w:rFonts w:asciiTheme="minorHAnsi" w:hAnsiTheme="minorHAnsi" w:cstheme="minorHAnsi"/>
        </w:rPr>
        <w:t>ART. 20</w:t>
      </w:r>
      <w:r w:rsidRPr="00C74F84">
        <w:rPr>
          <w:rFonts w:asciiTheme="minorHAnsi" w:hAnsiTheme="minorHAnsi" w:cstheme="minorHAnsi"/>
        </w:rPr>
        <w:fldChar w:fldCharType="end"/>
      </w:r>
      <w:r w:rsidRPr="00C74F84">
        <w:rPr>
          <w:rFonts w:asciiTheme="minorHAnsi" w:hAnsiTheme="minorHAnsi" w:cstheme="minorHAnsi"/>
        </w:rPr>
        <w:t>.</w:t>
      </w:r>
    </w:p>
    <w:p w14:paraId="0B55E4F2" w14:textId="4947F750" w:rsidR="008921D2" w:rsidRDefault="008921D2" w:rsidP="008921D2">
      <w:pPr>
        <w:pStyle w:val="Akapitzlist"/>
        <w:numPr>
          <w:ilvl w:val="1"/>
          <w:numId w:val="8"/>
        </w:numPr>
        <w:spacing w:before="60" w:after="60" w:line="276" w:lineRule="auto"/>
        <w:ind w:left="426" w:hanging="426"/>
        <w:jc w:val="both"/>
        <w:rPr>
          <w:ins w:id="411" w:author="Autor"/>
          <w:rFonts w:asciiTheme="minorHAnsi" w:hAnsiTheme="minorHAnsi" w:cstheme="minorHAnsi"/>
        </w:rPr>
      </w:pPr>
      <w:r>
        <w:rPr>
          <w:rFonts w:asciiTheme="minorHAnsi" w:hAnsiTheme="minorHAnsi" w:cstheme="minorHAnsi"/>
        </w:rPr>
        <w:t xml:space="preserve">Partner zobowiązany jest udostępniać wyniki finansowe i techniczne pracy Demonstratora nie rzadziej niż raz </w:t>
      </w:r>
      <w:del w:id="412" w:author="Autor">
        <w:r w:rsidDel="009B3E47">
          <w:rPr>
            <w:rFonts w:asciiTheme="minorHAnsi" w:hAnsiTheme="minorHAnsi" w:cstheme="minorHAnsi"/>
          </w:rPr>
          <w:delText>na pół roku</w:delText>
        </w:r>
      </w:del>
      <w:ins w:id="413" w:author="Autor">
        <w:r w:rsidR="009B3E47">
          <w:rPr>
            <w:rFonts w:asciiTheme="minorHAnsi" w:hAnsiTheme="minorHAnsi" w:cstheme="minorHAnsi"/>
          </w:rPr>
          <w:t>w roku</w:t>
        </w:r>
      </w:ins>
      <w:r>
        <w:rPr>
          <w:rFonts w:asciiTheme="minorHAnsi" w:hAnsiTheme="minorHAnsi" w:cstheme="minorHAnsi"/>
        </w:rPr>
        <w:t xml:space="preserve"> przez okres co najmniej 10 lat od dnia jego odbioru. </w:t>
      </w:r>
    </w:p>
    <w:p w14:paraId="68E79BF1" w14:textId="0A036636" w:rsidR="009B3E47" w:rsidRPr="00A319BC" w:rsidRDefault="009B3E47" w:rsidP="008921D2">
      <w:pPr>
        <w:pStyle w:val="Akapitzlist"/>
        <w:numPr>
          <w:ilvl w:val="1"/>
          <w:numId w:val="8"/>
        </w:numPr>
        <w:spacing w:before="60" w:after="60" w:line="276" w:lineRule="auto"/>
        <w:ind w:left="426" w:hanging="426"/>
        <w:jc w:val="both"/>
        <w:rPr>
          <w:rFonts w:asciiTheme="minorHAnsi" w:hAnsiTheme="minorHAnsi"/>
        </w:rPr>
      </w:pPr>
      <w:ins w:id="414" w:author="Autor">
        <w:del w:id="415" w:author="Autor">
          <w:r w:rsidRPr="00F34CB3" w:rsidDel="00ED47D2">
            <w:rPr>
              <w:rFonts w:asciiTheme="minorHAnsi" w:hAnsiTheme="minorHAnsi"/>
            </w:rPr>
            <w:delText>Partner prowadzi</w:delText>
          </w:r>
        </w:del>
        <w:r w:rsidR="00ED47D2" w:rsidRPr="00F34CB3">
          <w:rPr>
            <w:rFonts w:asciiTheme="minorHAnsi" w:hAnsiTheme="minorHAnsi"/>
          </w:rPr>
          <w:t>Prowadzenie przez Partnera</w:t>
        </w:r>
        <w:r w:rsidRPr="00F34CB3">
          <w:rPr>
            <w:rFonts w:asciiTheme="minorHAnsi" w:hAnsiTheme="minorHAnsi"/>
          </w:rPr>
          <w:t xml:space="preserve"> eksploatacj</w:t>
        </w:r>
        <w:r w:rsidR="00ED47D2" w:rsidRPr="00F34CB3">
          <w:rPr>
            <w:rFonts w:asciiTheme="minorHAnsi" w:hAnsiTheme="minorHAnsi"/>
          </w:rPr>
          <w:t>i</w:t>
        </w:r>
        <w:del w:id="416" w:author="Autor">
          <w:r w:rsidRPr="00F34CB3" w:rsidDel="00ED47D2">
            <w:rPr>
              <w:rFonts w:asciiTheme="minorHAnsi" w:hAnsiTheme="minorHAnsi"/>
            </w:rPr>
            <w:delText>ę</w:delText>
          </w:r>
        </w:del>
        <w:r w:rsidRPr="00F34CB3">
          <w:rPr>
            <w:rFonts w:asciiTheme="minorHAnsi" w:hAnsiTheme="minorHAnsi"/>
          </w:rPr>
          <w:t xml:space="preserve"> Demonstratora </w:t>
        </w:r>
        <w:r w:rsidR="00ED47D2" w:rsidRPr="00F34CB3">
          <w:rPr>
            <w:rFonts w:asciiTheme="minorHAnsi" w:hAnsiTheme="minorHAnsi"/>
          </w:rPr>
          <w:t xml:space="preserve">– w razie jego powstania i rozpoczęcia działalności – zgodnie z  </w:t>
        </w:r>
        <w:del w:id="417" w:author="Autor">
          <w:r w:rsidRPr="00F34CB3" w:rsidDel="00ED47D2">
            <w:rPr>
              <w:rFonts w:asciiTheme="minorHAnsi" w:hAnsiTheme="minorHAnsi"/>
            </w:rPr>
            <w:delText xml:space="preserve">w przedmiocie wykorzystania wytworzonego biogazu lub/i biometanu zgodnie z </w:delText>
          </w:r>
        </w:del>
        <w:r w:rsidRPr="00F34CB3">
          <w:rPr>
            <w:rFonts w:asciiTheme="minorHAnsi" w:hAnsiTheme="minorHAnsi"/>
          </w:rPr>
          <w:t>propozycją przedstawioną w</w:t>
        </w:r>
        <w:r w:rsidR="00E94AE5" w:rsidRPr="00F34CB3">
          <w:rPr>
            <w:rFonts w:asciiTheme="minorHAnsi" w:hAnsiTheme="minorHAnsi"/>
          </w:rPr>
          <w:t xml:space="preserve"> Ofercie</w:t>
        </w:r>
        <w:del w:id="418" w:author="Autor">
          <w:r w:rsidRPr="00F34CB3" w:rsidDel="00E94AE5">
            <w:rPr>
              <w:rFonts w:asciiTheme="minorHAnsi" w:hAnsiTheme="minorHAnsi"/>
            </w:rPr>
            <w:delText>e Wniosku</w:delText>
          </w:r>
        </w:del>
        <w:r w:rsidRPr="00F34CB3">
          <w:rPr>
            <w:rFonts w:asciiTheme="minorHAnsi" w:hAnsiTheme="minorHAnsi"/>
          </w:rPr>
          <w:t>, zgodnie z scenariuszem podstawowym lub scenariuszem rezerwowym</w:t>
        </w:r>
        <w:r w:rsidR="00ED47D2" w:rsidRPr="00F34CB3">
          <w:rPr>
            <w:rFonts w:asciiTheme="minorHAnsi" w:hAnsiTheme="minorHAnsi"/>
          </w:rPr>
          <w:t xml:space="preserve">, stanowi element prowadzenia eksploatacji </w:t>
        </w:r>
        <w:r w:rsidR="00E94AE5" w:rsidRPr="00F34CB3">
          <w:rPr>
            <w:rFonts w:asciiTheme="minorHAnsi" w:hAnsiTheme="minorHAnsi"/>
          </w:rPr>
          <w:t xml:space="preserve">Demonstratora przez Partnera </w:t>
        </w:r>
        <w:r w:rsidR="00ED47D2" w:rsidRPr="00F34CB3">
          <w:rPr>
            <w:rFonts w:asciiTheme="minorHAnsi" w:hAnsiTheme="minorHAnsi"/>
          </w:rPr>
          <w:t xml:space="preserve">zgodnie z </w:t>
        </w:r>
        <w:r w:rsidR="00ED47D2" w:rsidRPr="00F34CB3">
          <w:rPr>
            <w:rFonts w:asciiTheme="minorHAnsi" w:hAnsiTheme="minorHAnsi" w:cstheme="minorHAnsi"/>
          </w:rPr>
          <w:t>zasadami prawidłowego zarządzania</w:t>
        </w:r>
        <w:r w:rsidR="000B5BA0" w:rsidRPr="00F34CB3">
          <w:rPr>
            <w:rFonts w:asciiTheme="minorHAnsi" w:hAnsiTheme="minorHAnsi"/>
          </w:rPr>
          <w:t>.</w:t>
        </w:r>
        <w:del w:id="419" w:author="Autor">
          <w:r w:rsidRPr="00F34CB3" w:rsidDel="00077533">
            <w:rPr>
              <w:rFonts w:asciiTheme="minorHAnsi" w:hAnsiTheme="minorHAnsi"/>
            </w:rPr>
            <w:delText>,</w:delText>
          </w:r>
          <w:r w:rsidRPr="4DEDDE47" w:rsidDel="00077533">
            <w:rPr>
              <w:rFonts w:asciiTheme="minorHAnsi" w:hAnsiTheme="minorHAnsi"/>
            </w:rPr>
            <w:delText xml:space="preserve"> z zastrzeżeniem zdania kolejnego. Przeznaczenie biogazu lub/i biometanu do wytwarzania energii elektrycznej i ciepła jest dopuszczalne tylko za zgodą Zamawiającego i Uczestnika PCP,  oraz będzie to możliwe jeśli wynikało będzie dążeniem do optymalnego wykorzystania Demonstratora i uzasadnione okolicznościami obiektywnymi.</w:delText>
          </w:r>
        </w:del>
        <w:r w:rsidR="00077533">
          <w:rPr>
            <w:rFonts w:asciiTheme="minorHAnsi" w:hAnsiTheme="minorHAnsi"/>
          </w:rPr>
          <w:t>.</w:t>
        </w:r>
      </w:ins>
    </w:p>
    <w:p w14:paraId="793CDDF8" w14:textId="77777777" w:rsidR="008921D2" w:rsidRPr="00A319BC" w:rsidRDefault="008921D2" w:rsidP="008921D2">
      <w:pPr>
        <w:pStyle w:val="Akapitzlist"/>
        <w:spacing w:before="60" w:after="60" w:line="276" w:lineRule="auto"/>
        <w:ind w:left="426"/>
        <w:jc w:val="both"/>
        <w:rPr>
          <w:rFonts w:asciiTheme="minorHAnsi" w:hAnsiTheme="minorHAnsi" w:cstheme="minorHAnsi"/>
        </w:rPr>
      </w:pPr>
    </w:p>
    <w:p w14:paraId="2F1C6CEE"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rPr>
      </w:pPr>
      <w:bookmarkStart w:id="420" w:name="_Toc76392382"/>
      <w:r w:rsidRPr="00A319BC">
        <w:rPr>
          <w:rFonts w:asciiTheme="minorHAnsi" w:hAnsiTheme="minorHAnsi" w:cstheme="minorHAnsi"/>
          <w:sz w:val="22"/>
          <w:szCs w:val="22"/>
        </w:rPr>
        <w:t>[DZIAŁALNOŚĆ W ZAKRESIE WYTWARZANIA BIOGAZU]</w:t>
      </w:r>
      <w:bookmarkEnd w:id="420"/>
    </w:p>
    <w:p w14:paraId="708BA76C" w14:textId="77777777" w:rsidR="008921D2" w:rsidRPr="00A319BC" w:rsidRDefault="008921D2" w:rsidP="008921D2">
      <w:pPr>
        <w:pStyle w:val="Akapitzlist"/>
        <w:numPr>
          <w:ilvl w:val="1"/>
          <w:numId w:val="8"/>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 xml:space="preserve">Partner w ramach </w:t>
      </w:r>
      <w:r>
        <w:rPr>
          <w:rFonts w:asciiTheme="minorHAnsi" w:hAnsiTheme="minorHAnsi" w:cstheme="minorHAnsi"/>
        </w:rPr>
        <w:t>Przedsięwzięcia</w:t>
      </w:r>
      <w:r w:rsidRPr="00A319BC">
        <w:rPr>
          <w:rFonts w:asciiTheme="minorHAnsi" w:hAnsiTheme="minorHAnsi" w:cstheme="minorHAnsi"/>
        </w:rPr>
        <w:t xml:space="preserve"> odpowiada za:</w:t>
      </w:r>
    </w:p>
    <w:p w14:paraId="38A2C695" w14:textId="77777777" w:rsidR="008921D2" w:rsidRDefault="008921D2" w:rsidP="008921D2">
      <w:pPr>
        <w:pStyle w:val="Akapitzlist"/>
        <w:numPr>
          <w:ilvl w:val="2"/>
          <w:numId w:val="8"/>
        </w:numPr>
        <w:spacing w:before="60" w:after="60" w:line="276" w:lineRule="auto"/>
        <w:ind w:left="567" w:hanging="317"/>
        <w:jc w:val="both"/>
        <w:rPr>
          <w:rFonts w:asciiTheme="minorHAnsi" w:hAnsiTheme="minorHAnsi" w:cstheme="minorHAnsi"/>
        </w:rPr>
      </w:pPr>
      <w:r>
        <w:rPr>
          <w:rFonts w:asciiTheme="minorHAnsi" w:hAnsiTheme="minorHAnsi" w:cstheme="minorHAnsi"/>
        </w:rPr>
        <w:t>utrzymanie wydajności wytwarzania biometanu na poziomie zaprojektowanej, mierzonej w ujęciu rocznym, wydajności, zgodnie z Załącznikiem nr 3 do Ogłoszenia – Wymagania stawiane Partnerowi Strategicznemu, chyba że niedochowanie wydajności wynika z przyczyn niezależnych od niego, w szczególności jest związane ze stanem technicznym Demonstratora,</w:t>
      </w:r>
    </w:p>
    <w:p w14:paraId="57A90EC8" w14:textId="489F332D" w:rsidR="008921D2" w:rsidRDefault="008921D2" w:rsidP="008921D2">
      <w:pPr>
        <w:pStyle w:val="Akapitzlist"/>
        <w:numPr>
          <w:ilvl w:val="2"/>
          <w:numId w:val="8"/>
        </w:numPr>
        <w:spacing w:before="60" w:after="60" w:line="276" w:lineRule="auto"/>
        <w:ind w:left="567" w:hanging="317"/>
        <w:jc w:val="both"/>
        <w:rPr>
          <w:rFonts w:asciiTheme="minorHAnsi" w:hAnsiTheme="minorHAnsi" w:cstheme="minorHAnsi"/>
        </w:rPr>
      </w:pPr>
      <w:r>
        <w:rPr>
          <w:rFonts w:asciiTheme="minorHAnsi" w:hAnsiTheme="minorHAnsi" w:cstheme="minorHAnsi"/>
        </w:rPr>
        <w:t>uzyskanie we własnym zakresie i bez odrębnego wynagrodzenia pozwoleń, decyzji i wpisy do rejestru wytwórców biogazu rolniczego, niezbędnych do eksploatacji Instalacji Ułamkowo-Technicznych i Demonstratora</w:t>
      </w:r>
      <w:ins w:id="421" w:author="Autor">
        <w:r w:rsidR="001E76B5">
          <w:rPr>
            <w:rFonts w:asciiTheme="minorHAnsi" w:hAnsiTheme="minorHAnsi" w:cstheme="minorHAnsi"/>
          </w:rPr>
          <w:t xml:space="preserve"> w zakresie nie zapewnianym przez Uczestnika PCP</w:t>
        </w:r>
      </w:ins>
      <w:r>
        <w:rPr>
          <w:rFonts w:asciiTheme="minorHAnsi" w:hAnsiTheme="minorHAnsi" w:cstheme="minorHAnsi"/>
        </w:rPr>
        <w:t>, chyba że Umowa wyraźnie stanowi inaczej,</w:t>
      </w:r>
    </w:p>
    <w:p w14:paraId="0BA8E188" w14:textId="77777777" w:rsidR="008921D2" w:rsidRDefault="008921D2" w:rsidP="008921D2">
      <w:pPr>
        <w:pStyle w:val="Akapitzlist"/>
        <w:numPr>
          <w:ilvl w:val="2"/>
          <w:numId w:val="8"/>
        </w:numPr>
        <w:spacing w:before="60" w:after="60" w:line="276" w:lineRule="auto"/>
        <w:ind w:left="567" w:hanging="317"/>
        <w:jc w:val="both"/>
        <w:rPr>
          <w:rFonts w:asciiTheme="minorHAnsi" w:hAnsiTheme="minorHAnsi" w:cstheme="minorHAnsi"/>
        </w:rPr>
      </w:pPr>
      <w:r>
        <w:rPr>
          <w:rFonts w:asciiTheme="minorHAnsi" w:hAnsiTheme="minorHAnsi" w:cstheme="minorHAnsi"/>
        </w:rPr>
        <w:t>zapewnienie finansowania swojego udziału w przedsięwzięciu, w zakresie nie zapewnionym przez NCBR, w zakresie eksploatacji Instalacji Ułamkowo-Technicznych i Demonstratora, po zakończeniu ich testów, a w przypadku gdy wynagrodzenie wypłacane przez NCBR nie pokrywa pełnych kosztów prowadzenia testów Instalacji Ułamkowo-Technicznych i Demonstratora – również w tym zakresie,</w:t>
      </w:r>
    </w:p>
    <w:p w14:paraId="68E0CDD5" w14:textId="2EF37BB8" w:rsidR="008921D2" w:rsidRPr="00A319BC" w:rsidRDefault="008921D2" w:rsidP="008921D2">
      <w:pPr>
        <w:pStyle w:val="Akapitzlist"/>
        <w:numPr>
          <w:ilvl w:val="2"/>
          <w:numId w:val="8"/>
        </w:numPr>
        <w:spacing w:before="60" w:after="60" w:line="276" w:lineRule="auto"/>
        <w:ind w:left="567" w:hanging="317"/>
        <w:jc w:val="both"/>
        <w:rPr>
          <w:rFonts w:asciiTheme="minorHAnsi" w:hAnsiTheme="minorHAnsi" w:cstheme="minorHAnsi"/>
        </w:rPr>
      </w:pPr>
      <w:r w:rsidRPr="00A319BC">
        <w:rPr>
          <w:rFonts w:asciiTheme="minorHAnsi" w:hAnsiTheme="minorHAnsi" w:cstheme="minorHAnsi"/>
        </w:rPr>
        <w:t xml:space="preserve">zapewnienie </w:t>
      </w:r>
      <w:r>
        <w:rPr>
          <w:rFonts w:asciiTheme="minorHAnsi" w:hAnsiTheme="minorHAnsi" w:cstheme="minorHAnsi"/>
        </w:rPr>
        <w:t xml:space="preserve">na Nieruchomości 2 </w:t>
      </w:r>
      <w:r w:rsidRPr="00A319BC">
        <w:rPr>
          <w:rFonts w:asciiTheme="minorHAnsi" w:hAnsiTheme="minorHAnsi" w:cstheme="minorHAnsi"/>
        </w:rPr>
        <w:t xml:space="preserve">na własny koszt </w:t>
      </w:r>
      <w:ins w:id="422" w:author="Autor">
        <w:r>
          <w:rPr>
            <w:rFonts w:asciiTheme="minorHAnsi" w:hAnsiTheme="minorHAnsi" w:cstheme="minorHAnsi"/>
          </w:rPr>
          <w:t xml:space="preserve">niezbędnych urządzeń do zagospodarowania biometanu, </w:t>
        </w:r>
      </w:ins>
      <w:del w:id="423" w:author="Autor">
        <w:r w:rsidRPr="00A319BC" w:rsidDel="002104DE">
          <w:rPr>
            <w:rFonts w:asciiTheme="minorHAnsi" w:hAnsiTheme="minorHAnsi" w:cstheme="minorHAnsi"/>
          </w:rPr>
          <w:delText>przyłącza do gazowej sieci dystrybucyjnej Demonstratora, w tym zawarcie umowy o przyłączenie do sieci</w:delText>
        </w:r>
      </w:del>
      <w:ins w:id="424" w:author="Autor">
        <w:del w:id="425" w:author="Autor">
          <w:r w:rsidDel="002104DE">
            <w:rPr>
              <w:rFonts w:asciiTheme="minorHAnsi" w:hAnsiTheme="minorHAnsi" w:cstheme="minorHAnsi"/>
            </w:rPr>
            <w:delText xml:space="preserve"> </w:delText>
          </w:r>
        </w:del>
        <w:r>
          <w:rPr>
            <w:rFonts w:asciiTheme="minorHAnsi" w:hAnsiTheme="minorHAnsi" w:cstheme="minorHAnsi"/>
          </w:rPr>
          <w:t>(jeśli scenariusz podstawowy lub awaryjny wskazany przez Partnera w Ofercie przewiduje takie rozwiązanie)</w:t>
        </w:r>
      </w:ins>
      <w:del w:id="426" w:author="Autor">
        <w:r w:rsidRPr="00A319BC" w:rsidDel="00672848">
          <w:rPr>
            <w:rFonts w:asciiTheme="minorHAnsi" w:hAnsiTheme="minorHAnsi" w:cstheme="minorHAnsi"/>
          </w:rPr>
          <w:delText>,</w:delText>
        </w:r>
      </w:del>
      <w:r w:rsidRPr="00A319BC">
        <w:rPr>
          <w:rFonts w:asciiTheme="minorHAnsi" w:hAnsiTheme="minorHAnsi" w:cstheme="minorHAnsi"/>
        </w:rPr>
        <w:t xml:space="preserve"> w terminie umożliwiającym niezwłoczne – po odbiorze odpowiednio Demonstratora</w:t>
      </w:r>
      <w:r>
        <w:rPr>
          <w:rFonts w:asciiTheme="minorHAnsi" w:hAnsiTheme="minorHAnsi" w:cstheme="minorHAnsi"/>
        </w:rPr>
        <w:t xml:space="preserve"> Technologii</w:t>
      </w:r>
      <w:r w:rsidRPr="00A319BC">
        <w:rPr>
          <w:rFonts w:asciiTheme="minorHAnsi" w:hAnsiTheme="minorHAnsi" w:cstheme="minorHAnsi"/>
        </w:rPr>
        <w:t xml:space="preserve"> – </w:t>
      </w:r>
      <w:r w:rsidRPr="00A319BC">
        <w:rPr>
          <w:rFonts w:asciiTheme="minorHAnsi" w:hAnsiTheme="minorHAnsi" w:cstheme="minorHAnsi"/>
        </w:rPr>
        <w:lastRenderedPageBreak/>
        <w:t xml:space="preserve">rozpoczęcie produkcji przez nie gazu </w:t>
      </w:r>
      <w:ins w:id="427" w:author="Autor">
        <w:r>
          <w:rPr>
            <w:rFonts w:asciiTheme="minorHAnsi" w:hAnsiTheme="minorHAnsi" w:cstheme="minorHAnsi"/>
          </w:rPr>
          <w:t>zgodnie ze scenariuszem podstawowym lub awaryjnym wskazanym w Ofercie Partnera,</w:t>
        </w:r>
      </w:ins>
      <w:del w:id="428" w:author="Autor">
        <w:r w:rsidRPr="00A319BC" w:rsidDel="00672848">
          <w:rPr>
            <w:rFonts w:asciiTheme="minorHAnsi" w:hAnsiTheme="minorHAnsi" w:cstheme="minorHAnsi"/>
          </w:rPr>
          <w:delText>wraz z wprowadzaniem go do sieci gazowej,</w:delText>
        </w:r>
      </w:del>
    </w:p>
    <w:p w14:paraId="134563C3" w14:textId="77777777" w:rsidR="008921D2" w:rsidRPr="00A319BC" w:rsidRDefault="008921D2" w:rsidP="008921D2">
      <w:pPr>
        <w:pStyle w:val="Akapitzlist"/>
        <w:numPr>
          <w:ilvl w:val="2"/>
          <w:numId w:val="8"/>
        </w:numPr>
        <w:spacing w:before="60" w:after="60" w:line="276" w:lineRule="auto"/>
        <w:ind w:left="567" w:hanging="317"/>
        <w:jc w:val="both"/>
        <w:rPr>
          <w:rFonts w:asciiTheme="minorHAnsi" w:hAnsiTheme="minorHAnsi" w:cstheme="minorHAnsi"/>
        </w:rPr>
      </w:pPr>
      <w:r>
        <w:rPr>
          <w:rFonts w:asciiTheme="minorHAnsi" w:hAnsiTheme="minorHAnsi" w:cstheme="minorHAnsi"/>
        </w:rPr>
        <w:t xml:space="preserve">wsparcie Uczestnika PCP </w:t>
      </w:r>
      <w:r w:rsidRPr="00A319BC">
        <w:rPr>
          <w:rFonts w:asciiTheme="minorHAnsi" w:hAnsiTheme="minorHAnsi" w:cstheme="minorHAnsi"/>
        </w:rPr>
        <w:t xml:space="preserve">– o ile jest to konieczne dla wytwarzania biogazu w Instalacji Ułamkowo-Technicznej i Demonstratorze </w:t>
      </w:r>
      <w:r>
        <w:rPr>
          <w:rFonts w:asciiTheme="minorHAnsi" w:hAnsiTheme="minorHAnsi" w:cstheme="minorHAnsi"/>
        </w:rPr>
        <w:t>–</w:t>
      </w:r>
      <w:r w:rsidRPr="00A319BC">
        <w:rPr>
          <w:rFonts w:asciiTheme="minorHAnsi" w:hAnsiTheme="minorHAnsi" w:cstheme="minorHAnsi"/>
        </w:rPr>
        <w:t xml:space="preserve"> </w:t>
      </w:r>
      <w:r>
        <w:rPr>
          <w:rFonts w:asciiTheme="minorHAnsi" w:hAnsiTheme="minorHAnsi" w:cstheme="minorHAnsi"/>
        </w:rPr>
        <w:t xml:space="preserve">w procesie uzyskiwania na rzecz Partnera </w:t>
      </w:r>
      <w:r w:rsidRPr="00A319BC">
        <w:rPr>
          <w:rFonts w:asciiTheme="minorHAnsi" w:hAnsiTheme="minorHAnsi" w:cstheme="minorHAnsi"/>
        </w:rPr>
        <w:t xml:space="preserve">zezwolenia na zbieranie i przetwarzanie odpadów w rozumieniu art. 41 i n. ustawy z dnia 14 grudnia 2012 r. o odpadach, w terminie umożliwiającym niezwłoczne rozpoczęcie działalności Instalacji Ułamkowo-Technicznych i Demonstratora </w:t>
      </w:r>
      <w:r>
        <w:rPr>
          <w:rFonts w:asciiTheme="minorHAnsi" w:hAnsiTheme="minorHAnsi" w:cstheme="minorHAnsi"/>
        </w:rPr>
        <w:t xml:space="preserve">Technologii </w:t>
      </w:r>
      <w:r w:rsidRPr="00A319BC">
        <w:rPr>
          <w:rFonts w:asciiTheme="minorHAnsi" w:hAnsiTheme="minorHAnsi" w:cstheme="minorHAnsi"/>
        </w:rPr>
        <w:t>po ich odbiorze przez Partnera,</w:t>
      </w:r>
    </w:p>
    <w:p w14:paraId="6810DB39" w14:textId="77777777" w:rsidR="008921D2" w:rsidRDefault="008921D2" w:rsidP="008921D2">
      <w:pPr>
        <w:pStyle w:val="Akapitzlist"/>
        <w:numPr>
          <w:ilvl w:val="2"/>
          <w:numId w:val="8"/>
        </w:numPr>
        <w:spacing w:before="60" w:after="60" w:line="276" w:lineRule="auto"/>
        <w:ind w:left="567" w:hanging="317"/>
        <w:jc w:val="both"/>
        <w:rPr>
          <w:rFonts w:asciiTheme="minorHAnsi" w:hAnsiTheme="minorHAnsi" w:cstheme="minorHAnsi"/>
        </w:rPr>
      </w:pPr>
      <w:r w:rsidRPr="00A319BC">
        <w:rPr>
          <w:rFonts w:asciiTheme="minorHAnsi" w:hAnsiTheme="minorHAnsi" w:cstheme="minorHAnsi"/>
        </w:rPr>
        <w:t>weryfikacj</w:t>
      </w:r>
      <w:r>
        <w:rPr>
          <w:rFonts w:asciiTheme="minorHAnsi" w:hAnsiTheme="minorHAnsi" w:cstheme="minorHAnsi"/>
        </w:rPr>
        <w:t>ę</w:t>
      </w:r>
      <w:r w:rsidRPr="00A319BC">
        <w:rPr>
          <w:rFonts w:asciiTheme="minorHAnsi" w:hAnsiTheme="minorHAnsi" w:cstheme="minorHAnsi"/>
        </w:rPr>
        <w:t xml:space="preserve"> możliwości uzyskania i w razie spełnienia wymogów – wystąpienia dla Demonstratora</w:t>
      </w:r>
      <w:r>
        <w:rPr>
          <w:rFonts w:asciiTheme="minorHAnsi" w:hAnsiTheme="minorHAnsi" w:cstheme="minorHAnsi"/>
        </w:rPr>
        <w:t xml:space="preserve"> Technologii</w:t>
      </w:r>
      <w:r w:rsidRPr="00A319BC">
        <w:rPr>
          <w:rFonts w:asciiTheme="minorHAnsi" w:hAnsiTheme="minorHAnsi" w:cstheme="minorHAnsi"/>
        </w:rPr>
        <w:t xml:space="preserve"> o instrument</w:t>
      </w:r>
      <w:r>
        <w:rPr>
          <w:rFonts w:asciiTheme="minorHAnsi" w:hAnsiTheme="minorHAnsi" w:cstheme="minorHAnsi"/>
        </w:rPr>
        <w:t>y</w:t>
      </w:r>
      <w:r w:rsidRPr="00A319BC">
        <w:rPr>
          <w:rFonts w:asciiTheme="minorHAnsi" w:hAnsiTheme="minorHAnsi" w:cstheme="minorHAnsi"/>
        </w:rPr>
        <w:t xml:space="preserve"> wsparcia w postaci operacyjnej pomocy publicznej na wytwarzanie energii z OZE, w tym w szczególności aukcji OZE albo świadectwa pochodzenia biogazu rolniczego (</w:t>
      </w:r>
      <w:r>
        <w:rPr>
          <w:rFonts w:asciiTheme="minorHAnsi" w:hAnsiTheme="minorHAnsi" w:cstheme="minorHAnsi"/>
        </w:rPr>
        <w:t xml:space="preserve">w tym </w:t>
      </w:r>
      <w:r w:rsidRPr="00A319BC">
        <w:rPr>
          <w:rFonts w:asciiTheme="minorHAnsi" w:hAnsiTheme="minorHAnsi" w:cstheme="minorHAnsi"/>
        </w:rPr>
        <w:t>tzw. brązowe certyfikaty)</w:t>
      </w:r>
      <w:r>
        <w:rPr>
          <w:rFonts w:asciiTheme="minorHAnsi" w:hAnsiTheme="minorHAnsi" w:cstheme="minorHAnsi"/>
        </w:rPr>
        <w:t>,</w:t>
      </w:r>
    </w:p>
    <w:p w14:paraId="69B6FA10" w14:textId="77777777" w:rsidR="008921D2" w:rsidRPr="00A319BC" w:rsidRDefault="008921D2" w:rsidP="008921D2">
      <w:pPr>
        <w:pStyle w:val="Akapitzlist"/>
        <w:numPr>
          <w:ilvl w:val="2"/>
          <w:numId w:val="8"/>
        </w:numPr>
        <w:spacing w:before="60" w:after="60" w:line="276" w:lineRule="auto"/>
        <w:ind w:left="567" w:hanging="317"/>
        <w:jc w:val="both"/>
        <w:rPr>
          <w:rFonts w:asciiTheme="minorHAnsi" w:hAnsiTheme="minorHAnsi" w:cstheme="minorHAnsi"/>
        </w:rPr>
      </w:pPr>
      <w:r>
        <w:rPr>
          <w:rFonts w:asciiTheme="minorHAnsi" w:hAnsiTheme="minorHAnsi" w:cstheme="minorHAnsi"/>
        </w:rPr>
        <w:t>prowadzenie działalności w zakresie wytwarzania biogazu i inn</w:t>
      </w:r>
      <w:ins w:id="429" w:author="Autor">
        <w:r>
          <w:rPr>
            <w:rFonts w:asciiTheme="minorHAnsi" w:hAnsiTheme="minorHAnsi" w:cstheme="minorHAnsi"/>
          </w:rPr>
          <w:t>y</w:t>
        </w:r>
      </w:ins>
      <w:r>
        <w:rPr>
          <w:rFonts w:asciiTheme="minorHAnsi" w:hAnsiTheme="minorHAnsi" w:cstheme="minorHAnsi"/>
        </w:rPr>
        <w:t>ch produktów procesu w ramach Demonstratora i wprowadzanie tego biogazu i innych produktów do obrotu.</w:t>
      </w:r>
    </w:p>
    <w:p w14:paraId="2BA42848" w14:textId="77777777" w:rsidR="008921D2" w:rsidRDefault="008921D2" w:rsidP="008921D2">
      <w:pPr>
        <w:pStyle w:val="Akapitzlist"/>
        <w:spacing w:before="60" w:after="60" w:line="276" w:lineRule="auto"/>
        <w:ind w:left="426"/>
        <w:jc w:val="both"/>
        <w:rPr>
          <w:rFonts w:asciiTheme="minorHAnsi" w:hAnsiTheme="minorHAnsi" w:cstheme="minorHAnsi"/>
        </w:rPr>
      </w:pPr>
    </w:p>
    <w:p w14:paraId="53AA1E48" w14:textId="77777777" w:rsidR="008921D2" w:rsidRPr="00C74F84"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430" w:name="_Toc76392383"/>
      <w:r w:rsidRPr="00C74F84">
        <w:rPr>
          <w:rFonts w:asciiTheme="minorHAnsi" w:hAnsiTheme="minorHAnsi" w:cstheme="minorHAnsi"/>
          <w:sz w:val="22"/>
          <w:szCs w:val="22"/>
        </w:rPr>
        <w:t>[DEMONSTRACJA]</w:t>
      </w:r>
      <w:bookmarkEnd w:id="430"/>
    </w:p>
    <w:p w14:paraId="40589EFA" w14:textId="77777777" w:rsidR="008921D2" w:rsidRDefault="008921D2" w:rsidP="008921D2">
      <w:pPr>
        <w:pStyle w:val="Akapitzlist"/>
        <w:numPr>
          <w:ilvl w:val="0"/>
          <w:numId w:val="42"/>
        </w:numPr>
        <w:spacing w:before="60" w:after="60" w:line="276" w:lineRule="auto"/>
        <w:ind w:left="426"/>
        <w:jc w:val="both"/>
        <w:rPr>
          <w:rFonts w:asciiTheme="minorHAnsi" w:hAnsiTheme="minorHAnsi" w:cstheme="minorHAnsi"/>
        </w:rPr>
      </w:pPr>
      <w:r>
        <w:rPr>
          <w:rFonts w:asciiTheme="minorHAnsi" w:hAnsiTheme="minorHAnsi" w:cstheme="minorHAnsi"/>
        </w:rPr>
        <w:t>Partner jest zobowiązany przez okres 7 lat od dnia odbioru Demonstratora do prowadzenia na rzecz NCBR i wszelkich podmiotów wskazanych przez NCBR prezentacji Demonstratora Technologii, zgodnie z zapisami Załącznika nr 3 do Ogłoszenia – Wymagania stawiane Partnerowi Strategicznemu</w:t>
      </w:r>
      <w:ins w:id="431" w:author="Autor">
        <w:r>
          <w:rPr>
            <w:rFonts w:asciiTheme="minorHAnsi" w:hAnsiTheme="minorHAnsi" w:cstheme="minorHAnsi"/>
          </w:rPr>
          <w:t>.</w:t>
        </w:r>
      </w:ins>
    </w:p>
    <w:p w14:paraId="22D7A919" w14:textId="77777777" w:rsidR="008921D2" w:rsidRDefault="008921D2" w:rsidP="008921D2">
      <w:pPr>
        <w:pStyle w:val="Akapitzlist"/>
        <w:numPr>
          <w:ilvl w:val="0"/>
          <w:numId w:val="42"/>
        </w:numPr>
        <w:spacing w:before="60" w:after="60" w:line="276" w:lineRule="auto"/>
        <w:ind w:left="426"/>
        <w:jc w:val="both"/>
        <w:rPr>
          <w:rFonts w:asciiTheme="minorHAnsi" w:hAnsiTheme="minorHAnsi" w:cstheme="minorHAnsi"/>
        </w:rPr>
      </w:pPr>
      <w:r>
        <w:rPr>
          <w:rFonts w:asciiTheme="minorHAnsi" w:hAnsiTheme="minorHAnsi" w:cstheme="minorHAnsi"/>
        </w:rPr>
        <w:t xml:space="preserve">Jeśli dla prezentacji </w:t>
      </w:r>
      <w:r w:rsidRPr="00A319BC">
        <w:rPr>
          <w:rFonts w:asciiTheme="minorHAnsi" w:hAnsiTheme="minorHAnsi" w:cstheme="minorHAnsi"/>
        </w:rPr>
        <w:t>jest</w:t>
      </w:r>
      <w:r>
        <w:rPr>
          <w:rFonts w:asciiTheme="minorHAnsi" w:hAnsiTheme="minorHAnsi" w:cstheme="minorHAnsi"/>
        </w:rPr>
        <w:t xml:space="preserve"> niezbędne</w:t>
      </w:r>
      <w:r w:rsidRPr="00A319BC">
        <w:rPr>
          <w:rFonts w:asciiTheme="minorHAnsi" w:hAnsiTheme="minorHAnsi" w:cstheme="minorHAnsi"/>
        </w:rPr>
        <w:t xml:space="preserve"> przeprowadzenie szkolenia BHP lub wyposażenie osób </w:t>
      </w:r>
      <w:r>
        <w:rPr>
          <w:rFonts w:asciiTheme="minorHAnsi" w:hAnsiTheme="minorHAnsi" w:cstheme="minorHAnsi"/>
        </w:rPr>
        <w:t>do których prezentacja jest adresowana</w:t>
      </w:r>
      <w:r w:rsidRPr="00A319BC">
        <w:rPr>
          <w:rFonts w:asciiTheme="minorHAnsi" w:hAnsiTheme="minorHAnsi" w:cstheme="minorHAnsi"/>
        </w:rPr>
        <w:t xml:space="preserve"> w środki ochrony osobistej i strój ochronny, Partner jest zobowiązany do zapewnienia na własny koszt zarówno szkolenia jak i wyposażenia </w:t>
      </w:r>
      <w:r>
        <w:rPr>
          <w:rFonts w:asciiTheme="minorHAnsi" w:hAnsiTheme="minorHAnsi" w:cstheme="minorHAnsi"/>
        </w:rPr>
        <w:t xml:space="preserve">tych </w:t>
      </w:r>
      <w:r w:rsidRPr="00A319BC">
        <w:rPr>
          <w:rFonts w:asciiTheme="minorHAnsi" w:hAnsiTheme="minorHAnsi" w:cstheme="minorHAnsi"/>
        </w:rPr>
        <w:t>osób.</w:t>
      </w:r>
    </w:p>
    <w:p w14:paraId="467EFA79" w14:textId="77777777" w:rsidR="008921D2" w:rsidRPr="00A319BC" w:rsidRDefault="008921D2" w:rsidP="008921D2">
      <w:pPr>
        <w:pStyle w:val="Akapitzlist"/>
        <w:spacing w:before="60" w:after="60" w:line="276" w:lineRule="auto"/>
        <w:ind w:left="426"/>
        <w:jc w:val="both"/>
        <w:rPr>
          <w:rFonts w:asciiTheme="minorHAnsi" w:hAnsiTheme="minorHAnsi" w:cstheme="minorHAnsi"/>
        </w:rPr>
      </w:pPr>
    </w:p>
    <w:p w14:paraId="105BDE5C" w14:textId="77777777" w:rsidR="008921D2" w:rsidRPr="00A319BC" w:rsidRDefault="008921D2" w:rsidP="008921D2">
      <w:pPr>
        <w:pStyle w:val="Nagwek1"/>
        <w:numPr>
          <w:ilvl w:val="0"/>
          <w:numId w:val="1"/>
        </w:numPr>
        <w:spacing w:before="60" w:after="60" w:line="276" w:lineRule="auto"/>
        <w:contextualSpacing/>
        <w:rPr>
          <w:rFonts w:asciiTheme="minorHAnsi" w:hAnsiTheme="minorHAnsi" w:cstheme="minorHAnsi"/>
          <w:sz w:val="22"/>
          <w:szCs w:val="22"/>
        </w:rPr>
      </w:pPr>
      <w:bookmarkStart w:id="432" w:name="_Toc76392384"/>
      <w:r w:rsidRPr="00A319BC">
        <w:rPr>
          <w:rFonts w:asciiTheme="minorHAnsi" w:hAnsiTheme="minorHAnsi" w:cstheme="minorHAnsi"/>
          <w:sz w:val="22"/>
          <w:szCs w:val="22"/>
        </w:rPr>
        <w:t xml:space="preserve">WYNAGRODZENIE </w:t>
      </w:r>
      <w:r>
        <w:rPr>
          <w:rFonts w:asciiTheme="minorHAnsi" w:hAnsiTheme="minorHAnsi" w:cstheme="minorHAnsi"/>
          <w:sz w:val="22"/>
          <w:szCs w:val="22"/>
        </w:rPr>
        <w:t>PARTNERA</w:t>
      </w:r>
      <w:bookmarkEnd w:id="432"/>
    </w:p>
    <w:p w14:paraId="2F6E2034"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433" w:name="_Ref479976521"/>
      <w:bookmarkStart w:id="434" w:name="_Ref479977389"/>
      <w:bookmarkStart w:id="435" w:name="_Ref493952418"/>
      <w:bookmarkStart w:id="436" w:name="_Toc504994958"/>
      <w:bookmarkStart w:id="437" w:name="_Toc511371204"/>
      <w:bookmarkStart w:id="438" w:name="_Toc76392385"/>
      <w:bookmarkEnd w:id="263"/>
      <w:bookmarkEnd w:id="264"/>
      <w:bookmarkEnd w:id="265"/>
      <w:bookmarkEnd w:id="266"/>
      <w:bookmarkEnd w:id="267"/>
      <w:bookmarkEnd w:id="268"/>
      <w:bookmarkEnd w:id="269"/>
      <w:r w:rsidRPr="00A319BC">
        <w:rPr>
          <w:rFonts w:asciiTheme="minorHAnsi" w:hAnsiTheme="minorHAnsi" w:cstheme="minorHAnsi"/>
          <w:sz w:val="22"/>
          <w:szCs w:val="22"/>
        </w:rPr>
        <w:t>[WYNAGRODZENIE PARTNERA]</w:t>
      </w:r>
      <w:bookmarkEnd w:id="433"/>
      <w:bookmarkEnd w:id="434"/>
      <w:bookmarkEnd w:id="435"/>
      <w:bookmarkEnd w:id="436"/>
      <w:bookmarkEnd w:id="437"/>
      <w:bookmarkEnd w:id="438"/>
    </w:p>
    <w:p w14:paraId="2ED627E2" w14:textId="77777777" w:rsidR="008921D2" w:rsidRDefault="008921D2" w:rsidP="008921D2">
      <w:pPr>
        <w:pStyle w:val="Akapitzlist"/>
        <w:numPr>
          <w:ilvl w:val="0"/>
          <w:numId w:val="10"/>
        </w:numPr>
        <w:spacing w:before="60" w:after="60" w:line="276" w:lineRule="auto"/>
        <w:ind w:left="426" w:hanging="426"/>
        <w:jc w:val="both"/>
        <w:rPr>
          <w:rFonts w:asciiTheme="minorHAnsi" w:hAnsiTheme="minorHAnsi" w:cstheme="minorHAnsi"/>
        </w:rPr>
      </w:pPr>
      <w:r>
        <w:rPr>
          <w:rFonts w:asciiTheme="minorHAnsi" w:hAnsiTheme="minorHAnsi" w:cstheme="minorHAnsi"/>
        </w:rPr>
        <w:t>Partnerowi przysługuje od NCBR wynagrodzenie w wysokości określonej w jego ofercie (o ile jest większe niż „0”). Wynagrodzenie jest płatne zgodnie z harmonogramem rzeczowo-finansowym stanowiącym załącznik do Oferty, na podstawie właściwych dokumentów księgowych, w terminach nie krótszych niż 30 dni od dnia doręczenia NCBR faktury.</w:t>
      </w:r>
    </w:p>
    <w:p w14:paraId="68C4DD65" w14:textId="179E6A5E" w:rsidR="008921D2" w:rsidRDefault="008921D2" w:rsidP="008921D2">
      <w:pPr>
        <w:pStyle w:val="Akapitzlist"/>
        <w:numPr>
          <w:ilvl w:val="0"/>
          <w:numId w:val="10"/>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 xml:space="preserve">Strony zgodnie postanawiają, że </w:t>
      </w:r>
      <w:r>
        <w:rPr>
          <w:rFonts w:asciiTheme="minorHAnsi" w:hAnsiTheme="minorHAnsi" w:cstheme="minorHAnsi"/>
        </w:rPr>
        <w:t xml:space="preserve">elementem </w:t>
      </w:r>
      <w:r w:rsidRPr="00A319BC">
        <w:rPr>
          <w:rFonts w:asciiTheme="minorHAnsi" w:hAnsiTheme="minorHAnsi" w:cstheme="minorHAnsi"/>
        </w:rPr>
        <w:t>wynagrodzeni</w:t>
      </w:r>
      <w:r>
        <w:rPr>
          <w:rFonts w:asciiTheme="minorHAnsi" w:hAnsiTheme="minorHAnsi" w:cstheme="minorHAnsi"/>
        </w:rPr>
        <w:t>a</w:t>
      </w:r>
      <w:r w:rsidRPr="00A319BC">
        <w:rPr>
          <w:rFonts w:asciiTheme="minorHAnsi" w:hAnsiTheme="minorHAnsi" w:cstheme="minorHAnsi"/>
        </w:rPr>
        <w:t xml:space="preserve"> Partnera, o którym mowa w art. 7 ust. 1 Ustawy z dnia 19 grudnia 2008 r. o partnerstwie publiczno-prywatnym), jest uzyskanie przez Partnera korzyści majątkowej </w:t>
      </w:r>
      <w:r>
        <w:rPr>
          <w:rFonts w:asciiTheme="minorHAnsi" w:hAnsiTheme="minorHAnsi" w:cstheme="minorHAnsi"/>
        </w:rPr>
        <w:t xml:space="preserve">w postaci sfinansowania przez NCBR nakładów dotyczących Instalacji Ułamkowo-Technicznych i </w:t>
      </w:r>
      <w:r w:rsidRPr="00F34CB3">
        <w:rPr>
          <w:rFonts w:asciiTheme="minorHAnsi" w:hAnsiTheme="minorHAnsi" w:cstheme="minorHAnsi"/>
        </w:rPr>
        <w:t xml:space="preserve">Demonstratora </w:t>
      </w:r>
      <w:del w:id="439" w:author="Autor">
        <w:r w:rsidRPr="00F34CB3" w:rsidDel="00744830">
          <w:rPr>
            <w:rFonts w:asciiTheme="minorHAnsi" w:hAnsiTheme="minorHAnsi" w:cstheme="minorHAnsi"/>
          </w:rPr>
          <w:delText>oraz w postaci prawa własności Instalacji Ułamkowo-Technicznych i Demonstratora</w:delText>
        </w:r>
        <w:r w:rsidRPr="00A319BC" w:rsidDel="00744830">
          <w:rPr>
            <w:rFonts w:asciiTheme="minorHAnsi" w:hAnsiTheme="minorHAnsi" w:cstheme="minorHAnsi"/>
          </w:rPr>
          <w:delText xml:space="preserve"> </w:delText>
        </w:r>
      </w:del>
      <w:r w:rsidRPr="00A319BC">
        <w:rPr>
          <w:rFonts w:asciiTheme="minorHAnsi" w:hAnsiTheme="minorHAnsi" w:cstheme="minorHAnsi"/>
        </w:rPr>
        <w:t>wzniesion</w:t>
      </w:r>
      <w:r>
        <w:rPr>
          <w:rFonts w:asciiTheme="minorHAnsi" w:hAnsiTheme="minorHAnsi" w:cstheme="minorHAnsi"/>
        </w:rPr>
        <w:t>ych</w:t>
      </w:r>
      <w:r w:rsidRPr="00A319BC">
        <w:rPr>
          <w:rFonts w:asciiTheme="minorHAnsi" w:hAnsiTheme="minorHAnsi" w:cstheme="minorHAnsi"/>
        </w:rPr>
        <w:t xml:space="preserve"> na </w:t>
      </w:r>
      <w:r w:rsidRPr="00A319BC">
        <w:rPr>
          <w:rFonts w:asciiTheme="minorHAnsi" w:hAnsiTheme="minorHAnsi" w:cstheme="minorHAnsi"/>
        </w:rPr>
        <w:lastRenderedPageBreak/>
        <w:t>Nieruchomości ze środków finansowych NCBR</w:t>
      </w:r>
      <w:r>
        <w:rPr>
          <w:rFonts w:asciiTheme="minorHAnsi" w:hAnsiTheme="minorHAnsi" w:cstheme="minorHAnsi"/>
        </w:rPr>
        <w:t xml:space="preserve">, w oparciu o </w:t>
      </w:r>
      <w:del w:id="440" w:author="Autor">
        <w:r w:rsidDel="00FF6002">
          <w:rPr>
            <w:rFonts w:asciiTheme="minorHAnsi" w:hAnsiTheme="minorHAnsi" w:cstheme="minorHAnsi"/>
          </w:rPr>
          <w:delText>rosczenia</w:delText>
        </w:r>
      </w:del>
      <w:ins w:id="441" w:author="Autor">
        <w:r w:rsidR="00FF6002">
          <w:rPr>
            <w:rFonts w:asciiTheme="minorHAnsi" w:hAnsiTheme="minorHAnsi" w:cstheme="minorHAnsi"/>
          </w:rPr>
          <w:t>roszczenia</w:t>
        </w:r>
      </w:ins>
      <w:r>
        <w:rPr>
          <w:rFonts w:asciiTheme="minorHAnsi" w:hAnsiTheme="minorHAnsi" w:cstheme="minorHAnsi"/>
        </w:rPr>
        <w:t xml:space="preserve"> przysługujące NCBR względem Uczestników PCP</w:t>
      </w:r>
      <w:r w:rsidRPr="00A319BC">
        <w:rPr>
          <w:rFonts w:asciiTheme="minorHAnsi" w:hAnsiTheme="minorHAnsi" w:cstheme="minorHAnsi"/>
        </w:rPr>
        <w:t>.</w:t>
      </w:r>
    </w:p>
    <w:p w14:paraId="636E52CA" w14:textId="595DF8CE" w:rsidR="008921D2" w:rsidRDefault="008921D2" w:rsidP="008921D2">
      <w:pPr>
        <w:pStyle w:val="Akapitzlist"/>
        <w:numPr>
          <w:ilvl w:val="0"/>
          <w:numId w:val="10"/>
        </w:numPr>
        <w:spacing w:before="60" w:after="60" w:line="276" w:lineRule="auto"/>
        <w:ind w:left="426" w:hanging="426"/>
        <w:jc w:val="both"/>
        <w:rPr>
          <w:ins w:id="442" w:author="Autor"/>
          <w:rFonts w:asciiTheme="minorHAnsi" w:hAnsiTheme="minorHAnsi" w:cstheme="minorHAnsi"/>
        </w:rPr>
      </w:pPr>
      <w:r w:rsidRPr="006843F6">
        <w:rPr>
          <w:rFonts w:asciiTheme="minorHAnsi" w:hAnsiTheme="minorHAnsi" w:cstheme="minorHAnsi"/>
        </w:rPr>
        <w:t>Wynagrodzenie Partnera Strategicznego jest zależne w odpowiednim zakresie od faktycznej dostępności przedmiotu przedsięwzięcia, tj. powstania Instalacji Ułamkowo-Technicznej na Nieruchomości 1 i Demonstratora na Nieruchomości 2.</w:t>
      </w:r>
    </w:p>
    <w:p w14:paraId="051EE92E" w14:textId="185112C0" w:rsidR="0080778A" w:rsidRDefault="00D8690C" w:rsidP="008921D2">
      <w:pPr>
        <w:pStyle w:val="Akapitzlist"/>
        <w:numPr>
          <w:ilvl w:val="0"/>
          <w:numId w:val="10"/>
        </w:numPr>
        <w:spacing w:before="60" w:after="60" w:line="276" w:lineRule="auto"/>
        <w:ind w:left="426" w:hanging="426"/>
        <w:jc w:val="both"/>
        <w:rPr>
          <w:ins w:id="443" w:author="Autor"/>
          <w:rFonts w:asciiTheme="minorHAnsi" w:hAnsiTheme="minorHAnsi"/>
        </w:rPr>
      </w:pPr>
      <w:ins w:id="444" w:author="Autor">
        <w:r w:rsidRPr="00D8690C">
          <w:rPr>
            <w:rFonts w:asciiTheme="minorHAnsi" w:hAnsiTheme="minorHAnsi"/>
          </w:rPr>
          <w:t xml:space="preserve">Na wniosek Partnera, NCBR wypłaca zaliczki na poczet wynagrodzenia dla danych faz (1A,2A,3A łącznie lub 1B,2B,3B łącznie) w wysokości nieprzekraczającej 70% wynagrodzenia wskazanego przez Wykonawcę w Ofercie dla danej fazy. Wypłata kolejnej zaliczki jest dokonywana pod warunkiem że Partner wykaże, że wykonał Umowę w zakresie wartości poprzednio udzielonych zaliczek. </w:t>
        </w:r>
        <w:del w:id="445" w:author="Autor">
          <w:r w:rsidR="0080778A" w:rsidRPr="4DEDDE47">
            <w:rPr>
              <w:rFonts w:asciiTheme="minorHAnsi" w:hAnsiTheme="minorHAnsi"/>
            </w:rPr>
            <w:delText xml:space="preserve">Na wniosek Partnera, NCBR wypłaca zaliczki na poczet wynagrodzenia w wysokości dla każdej zaliczki nie przekraczającej </w:delText>
          </w:r>
          <w:r w:rsidR="41765821" w:rsidRPr="3B428D71">
            <w:rPr>
              <w:rFonts w:asciiTheme="minorHAnsi" w:hAnsiTheme="minorHAnsi"/>
            </w:rPr>
            <w:delText>20</w:delText>
          </w:r>
          <w:r w:rsidR="0080778A" w:rsidRPr="4DEDDE47">
            <w:rPr>
              <w:rFonts w:asciiTheme="minorHAnsi" w:hAnsiTheme="minorHAnsi"/>
            </w:rPr>
            <w:delText>% wartości wynagrodzenia</w:delText>
          </w:r>
          <w:r w:rsidR="009673F2" w:rsidRPr="4DEDDE47">
            <w:rPr>
              <w:rFonts w:asciiTheme="minorHAnsi" w:hAnsiTheme="minorHAnsi"/>
            </w:rPr>
            <w:delText xml:space="preserve"> zgodnie z harmonogramem rzeczowo-finansowym stanowiącym załącznik do Oferty</w:delText>
          </w:r>
          <w:r w:rsidR="0080778A" w:rsidRPr="4DEDDE47">
            <w:rPr>
              <w:rFonts w:asciiTheme="minorHAnsi" w:hAnsiTheme="minorHAnsi"/>
            </w:rPr>
            <w:delText>. Wypłata kolejnej zaliczki jest dokonywana pod warunkiem że Partner wykaże, że wykonał Umowę w zakresie wartości poprzednio udzielonych zaliczek.</w:delText>
          </w:r>
        </w:del>
      </w:ins>
    </w:p>
    <w:p w14:paraId="529D2DF2" w14:textId="1C897674" w:rsidR="00C815A6" w:rsidRPr="00F34CB3" w:rsidRDefault="00C815A6" w:rsidP="008921D2">
      <w:pPr>
        <w:pStyle w:val="Akapitzlist"/>
        <w:numPr>
          <w:ilvl w:val="0"/>
          <w:numId w:val="10"/>
        </w:numPr>
        <w:spacing w:before="60" w:after="60" w:line="276" w:lineRule="auto"/>
        <w:ind w:left="426" w:hanging="426"/>
        <w:jc w:val="both"/>
        <w:rPr>
          <w:rFonts w:asciiTheme="minorHAnsi" w:hAnsiTheme="minorHAnsi"/>
        </w:rPr>
      </w:pPr>
      <w:ins w:id="446" w:author="Autor">
        <w:r w:rsidRPr="00F34CB3">
          <w:rPr>
            <w:rFonts w:asciiTheme="minorHAnsi" w:hAnsiTheme="minorHAnsi"/>
          </w:rPr>
          <w:t>W zakresie nie pokrywanym przez wynagrodzenie Partnera, przez wzgląd na podział korzyści i ryzyka z Przedsięwzięcia, jest on zobowiązany pokryć we własnym zakresie</w:t>
        </w:r>
        <w:r w:rsidR="00C0739F" w:rsidRPr="00F34CB3">
          <w:rPr>
            <w:rFonts w:asciiTheme="minorHAnsi" w:hAnsiTheme="minorHAnsi"/>
          </w:rPr>
          <w:t xml:space="preserve"> wszelkie koszty nie objęte jego wynagrodzeniem w szczególności</w:t>
        </w:r>
        <w:r w:rsidRPr="00F34CB3">
          <w:rPr>
            <w:rFonts w:asciiTheme="minorHAnsi" w:hAnsiTheme="minorHAnsi"/>
          </w:rPr>
          <w:t>:</w:t>
        </w:r>
        <w:r w:rsidR="00744830" w:rsidRPr="00F34CB3">
          <w:rPr>
            <w:rFonts w:asciiTheme="minorHAnsi" w:hAnsiTheme="minorHAnsi"/>
          </w:rPr>
          <w:t xml:space="preserve"> </w:t>
        </w:r>
        <w:del w:id="447" w:author="Autor">
          <w:r w:rsidRPr="00F34CB3" w:rsidDel="00C0739F">
            <w:rPr>
              <w:rFonts w:asciiTheme="minorHAnsi" w:hAnsiTheme="minorHAnsi"/>
            </w:rPr>
            <w:delText xml:space="preserve"> koszty przygotowania nieruchomości pod Instalacje Ułamkowo-Techniczne i Demonstrator, koszty uzbrojenia w infrastrukturę niezbędną do wykonania badań na Instalacjach Ułamkowo-Technicznych, kosztów testów, analiz, </w:delText>
          </w:r>
        </w:del>
        <w:r w:rsidRPr="00F34CB3">
          <w:rPr>
            <w:rFonts w:asciiTheme="minorHAnsi" w:hAnsiTheme="minorHAnsi"/>
          </w:rPr>
          <w:t>monitoringu, sprawozdawczości oraz kosztów zatrudnienia wymaganej kadry, koszty substratów i utylizacji oraz zabezpieczenia w energię elektryczna i gazową, zaplecza socjalnego itp. Umowa nie obejmuje kosztów dostawy wszelkich mediów, wody i kanalizacji, kosztów utylizacji np. pofermentu lub odpadów stałych</w:t>
        </w:r>
        <w:r w:rsidR="00C0739F" w:rsidRPr="00F34CB3">
          <w:rPr>
            <w:rFonts w:asciiTheme="minorHAnsi" w:hAnsiTheme="minorHAnsi"/>
          </w:rPr>
          <w:t xml:space="preserve">, </w:t>
        </w:r>
        <w:r w:rsidR="00C0739F" w:rsidRPr="00F34CB3">
          <w:rPr>
            <w:rFonts w:asciiTheme="minorHAnsi" w:hAnsiTheme="minorHAnsi"/>
            <w:i/>
            <w:iCs/>
          </w:rPr>
          <w:t>czynszu dzierżawnego*</w:t>
        </w:r>
        <w:r w:rsidRPr="00F34CB3">
          <w:rPr>
            <w:rFonts w:asciiTheme="minorHAnsi" w:hAnsiTheme="minorHAnsi"/>
          </w:rPr>
          <w:t xml:space="preserve">. </w:t>
        </w:r>
        <w:del w:id="448" w:author="Autor">
          <w:r w:rsidRPr="00F34CB3" w:rsidDel="00C0739F">
            <w:rPr>
              <w:rFonts w:asciiTheme="minorHAnsi" w:hAnsiTheme="minorHAnsi"/>
            </w:rPr>
            <w:delText>Należy wyjaśnić kto ponosi koszty związane z zabezpieczeniem substratów do badań dla instalacji ułamkowo-technicznych.</w:delText>
          </w:r>
        </w:del>
      </w:ins>
    </w:p>
    <w:p w14:paraId="1A6B0D31" w14:textId="77777777" w:rsidR="008921D2" w:rsidRPr="00A319BC" w:rsidRDefault="008921D2" w:rsidP="008921D2">
      <w:pPr>
        <w:pStyle w:val="Akapitzlist"/>
        <w:spacing w:before="60" w:after="60" w:line="276" w:lineRule="auto"/>
        <w:ind w:left="426"/>
        <w:jc w:val="right"/>
        <w:rPr>
          <w:rFonts w:asciiTheme="minorHAnsi" w:hAnsiTheme="minorHAnsi" w:cstheme="minorHAnsi"/>
        </w:rPr>
      </w:pPr>
    </w:p>
    <w:p w14:paraId="17E5C34E" w14:textId="77777777" w:rsidR="008921D2" w:rsidRPr="00A319BC" w:rsidRDefault="008921D2" w:rsidP="008921D2">
      <w:pPr>
        <w:pStyle w:val="Nagwek1"/>
        <w:numPr>
          <w:ilvl w:val="0"/>
          <w:numId w:val="1"/>
        </w:numPr>
        <w:spacing w:before="60" w:after="60" w:line="276" w:lineRule="auto"/>
        <w:contextualSpacing/>
        <w:rPr>
          <w:rFonts w:asciiTheme="minorHAnsi" w:hAnsiTheme="minorHAnsi" w:cstheme="minorHAnsi"/>
          <w:sz w:val="22"/>
          <w:szCs w:val="22"/>
        </w:rPr>
      </w:pPr>
      <w:bookmarkStart w:id="449" w:name="_Ref493844374"/>
      <w:bookmarkStart w:id="450" w:name="_Ref499277372"/>
      <w:bookmarkStart w:id="451" w:name="_Toc504994962"/>
      <w:bookmarkStart w:id="452" w:name="_Toc511371209"/>
      <w:bookmarkStart w:id="453" w:name="_Toc76392386"/>
      <w:r w:rsidRPr="00A319BC">
        <w:rPr>
          <w:rFonts w:asciiTheme="minorHAnsi" w:hAnsiTheme="minorHAnsi" w:cstheme="minorHAnsi"/>
          <w:sz w:val="22"/>
          <w:szCs w:val="22"/>
        </w:rPr>
        <w:t>PUBLIKACJA WYNIKÓW TESTÓW ORAZ DANYCH I PRAWA DO WŁASNOŚCI INTELEKTUALNEJ</w:t>
      </w:r>
      <w:bookmarkEnd w:id="449"/>
      <w:bookmarkEnd w:id="450"/>
      <w:bookmarkEnd w:id="451"/>
      <w:bookmarkEnd w:id="452"/>
      <w:bookmarkEnd w:id="453"/>
    </w:p>
    <w:p w14:paraId="64824B25" w14:textId="77777777" w:rsidR="008921D2" w:rsidRPr="00A319BC" w:rsidRDefault="008921D2" w:rsidP="008921D2">
      <w:pPr>
        <w:spacing w:before="60" w:after="60" w:line="276" w:lineRule="auto"/>
        <w:rPr>
          <w:rFonts w:cstheme="minorHAnsi"/>
        </w:rPr>
      </w:pPr>
    </w:p>
    <w:p w14:paraId="7589B30A"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454" w:name="_Ref55952238"/>
      <w:bookmarkStart w:id="455" w:name="_Toc76392387"/>
      <w:r w:rsidRPr="00A319BC">
        <w:rPr>
          <w:rFonts w:asciiTheme="minorHAnsi" w:hAnsiTheme="minorHAnsi" w:cstheme="minorHAnsi"/>
          <w:sz w:val="22"/>
          <w:szCs w:val="22"/>
        </w:rPr>
        <w:t>[ZOBOWIĄZANIE DO UDZIELANIA LICENCJI</w:t>
      </w:r>
      <w:r>
        <w:rPr>
          <w:rFonts w:asciiTheme="minorHAnsi" w:hAnsiTheme="minorHAnsi" w:cstheme="minorHAnsi"/>
          <w:sz w:val="22"/>
          <w:szCs w:val="22"/>
        </w:rPr>
        <w:t>]</w:t>
      </w:r>
      <w:bookmarkEnd w:id="454"/>
      <w:bookmarkEnd w:id="455"/>
    </w:p>
    <w:p w14:paraId="3EA6765A" w14:textId="77777777" w:rsidR="008921D2" w:rsidRPr="00A319BC" w:rsidRDefault="008921D2" w:rsidP="008921D2">
      <w:pPr>
        <w:pStyle w:val="Akapitzlist"/>
        <w:numPr>
          <w:ilvl w:val="0"/>
          <w:numId w:val="29"/>
        </w:numPr>
        <w:spacing w:before="60" w:after="60" w:line="276" w:lineRule="auto"/>
        <w:ind w:left="426" w:hanging="426"/>
        <w:jc w:val="both"/>
        <w:rPr>
          <w:rFonts w:asciiTheme="minorHAnsi" w:hAnsiTheme="minorHAnsi" w:cstheme="minorHAnsi"/>
        </w:rPr>
      </w:pPr>
      <w:bookmarkStart w:id="456" w:name="_Ref55539900"/>
      <w:bookmarkStart w:id="457" w:name="_Ref42511877"/>
      <w:r w:rsidRPr="00A319BC">
        <w:rPr>
          <w:rFonts w:asciiTheme="minorHAnsi" w:hAnsiTheme="minorHAnsi" w:cstheme="minorHAnsi"/>
        </w:rPr>
        <w:t>Partner zobowiązuje się udostępnić w pełnym zakresie na swojej stronie internetowej, a w przypadku gdy NCBR według własnego uznania tego zażąda – dodatkowo na stronie internetowej w domenie przysługującej NCBR:</w:t>
      </w:r>
      <w:bookmarkEnd w:id="456"/>
    </w:p>
    <w:p w14:paraId="13172DF2" w14:textId="77777777" w:rsidR="008921D2" w:rsidRPr="00A319BC" w:rsidRDefault="008921D2" w:rsidP="008921D2">
      <w:pPr>
        <w:pStyle w:val="Akapitzlist"/>
        <w:numPr>
          <w:ilvl w:val="1"/>
          <w:numId w:val="29"/>
        </w:numPr>
        <w:spacing w:before="60" w:after="60" w:line="276" w:lineRule="auto"/>
        <w:ind w:left="851"/>
        <w:jc w:val="both"/>
        <w:rPr>
          <w:rFonts w:asciiTheme="minorHAnsi" w:hAnsiTheme="minorHAnsi" w:cstheme="minorHAnsi"/>
        </w:rPr>
      </w:pPr>
      <w:r>
        <w:rPr>
          <w:rFonts w:asciiTheme="minorHAnsi" w:hAnsiTheme="minorHAnsi" w:cstheme="minorHAnsi"/>
        </w:rPr>
        <w:t>wyniki eksploatacji</w:t>
      </w:r>
      <w:r w:rsidRPr="00A319BC">
        <w:rPr>
          <w:rFonts w:asciiTheme="minorHAnsi" w:hAnsiTheme="minorHAnsi" w:cstheme="minorHAnsi"/>
        </w:rPr>
        <w:t xml:space="preserve"> prowadzonych zgodnie z </w:t>
      </w:r>
      <w:r>
        <w:rPr>
          <w:rFonts w:asciiTheme="minorHAnsi" w:hAnsiTheme="minorHAnsi" w:cstheme="minorHAnsi"/>
        </w:rPr>
        <w:fldChar w:fldCharType="begin"/>
      </w:r>
      <w:r>
        <w:rPr>
          <w:rFonts w:asciiTheme="minorHAnsi" w:hAnsiTheme="minorHAnsi" w:cstheme="minorHAnsi"/>
        </w:rPr>
        <w:instrText xml:space="preserve"> REF _Ref55539815 \n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ART. 9</w:t>
      </w:r>
      <w:r>
        <w:rPr>
          <w:rFonts w:asciiTheme="minorHAnsi" w:hAnsiTheme="minorHAnsi" w:cstheme="minorHAnsi"/>
        </w:rPr>
        <w:fldChar w:fldCharType="end"/>
      </w:r>
      <w:r>
        <w:rPr>
          <w:rFonts w:asciiTheme="minorHAnsi" w:hAnsiTheme="minorHAnsi" w:cstheme="minorHAnsi"/>
        </w:rPr>
        <w:t xml:space="preserve"> i </w:t>
      </w:r>
      <w:r>
        <w:rPr>
          <w:rFonts w:asciiTheme="minorHAnsi" w:hAnsiTheme="minorHAnsi" w:cstheme="minorHAnsi"/>
        </w:rPr>
        <w:fldChar w:fldCharType="begin"/>
      </w:r>
      <w:r>
        <w:rPr>
          <w:rFonts w:asciiTheme="minorHAnsi" w:hAnsiTheme="minorHAnsi" w:cstheme="minorHAnsi"/>
        </w:rPr>
        <w:instrText xml:space="preserve"> REF _Ref55539818 \n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 xml:space="preserve">ROZDZIAŁ VI. </w:t>
      </w:r>
      <w:r>
        <w:rPr>
          <w:rFonts w:asciiTheme="minorHAnsi" w:hAnsiTheme="minorHAnsi" w:cstheme="minorHAnsi"/>
        </w:rPr>
        <w:fldChar w:fldCharType="end"/>
      </w:r>
      <w:r>
        <w:rPr>
          <w:rFonts w:asciiTheme="minorHAnsi" w:hAnsiTheme="minorHAnsi" w:cstheme="minorHAnsi"/>
        </w:rPr>
        <w:t xml:space="preserve"> Umowy</w:t>
      </w:r>
      <w:r w:rsidRPr="00A319BC">
        <w:rPr>
          <w:rFonts w:asciiTheme="minorHAnsi" w:hAnsiTheme="minorHAnsi" w:cstheme="minorHAnsi"/>
        </w:rPr>
        <w:t>,</w:t>
      </w:r>
      <w:r>
        <w:rPr>
          <w:rFonts w:asciiTheme="minorHAnsi" w:hAnsiTheme="minorHAnsi" w:cstheme="minorHAnsi"/>
        </w:rPr>
        <w:t xml:space="preserve"> w zakresie określonym zgodnie ze wskazanymi artykułami,</w:t>
      </w:r>
    </w:p>
    <w:p w14:paraId="7B4A48D2" w14:textId="01F4CD90" w:rsidR="008921D2" w:rsidRDefault="008921D2" w:rsidP="008921D2">
      <w:pPr>
        <w:pStyle w:val="Akapitzlist"/>
        <w:numPr>
          <w:ilvl w:val="1"/>
          <w:numId w:val="29"/>
        </w:numPr>
        <w:spacing w:before="60" w:after="60" w:line="276" w:lineRule="auto"/>
        <w:ind w:left="851"/>
        <w:jc w:val="both"/>
        <w:rPr>
          <w:rFonts w:asciiTheme="minorHAnsi" w:hAnsiTheme="minorHAnsi" w:cstheme="minorHAnsi"/>
        </w:rPr>
      </w:pPr>
      <w:r w:rsidRPr="00A319BC">
        <w:rPr>
          <w:rFonts w:asciiTheme="minorHAnsi" w:hAnsiTheme="minorHAnsi" w:cstheme="minorHAnsi"/>
        </w:rPr>
        <w:lastRenderedPageBreak/>
        <w:t>dane z funkcjonow</w:t>
      </w:r>
      <w:ins w:id="458" w:author="Autor">
        <w:r>
          <w:rPr>
            <w:rFonts w:asciiTheme="minorHAnsi" w:hAnsiTheme="minorHAnsi" w:cstheme="minorHAnsi"/>
          </w:rPr>
          <w:t>a</w:t>
        </w:r>
      </w:ins>
      <w:r w:rsidRPr="00A319BC">
        <w:rPr>
          <w:rFonts w:asciiTheme="minorHAnsi" w:hAnsiTheme="minorHAnsi" w:cstheme="minorHAnsi"/>
        </w:rPr>
        <w:t>nia Instalacji Ułamkowo-Technicznej i Demonstratora</w:t>
      </w:r>
      <w:r>
        <w:rPr>
          <w:rFonts w:asciiTheme="minorHAnsi" w:hAnsiTheme="minorHAnsi" w:cstheme="minorHAnsi"/>
        </w:rPr>
        <w:t xml:space="preserve"> Technologii</w:t>
      </w:r>
      <w:r w:rsidRPr="00A319BC">
        <w:rPr>
          <w:rFonts w:asciiTheme="minorHAnsi" w:hAnsiTheme="minorHAnsi" w:cstheme="minorHAnsi"/>
        </w:rPr>
        <w:t xml:space="preserve">, zbierane zgodnie z </w:t>
      </w:r>
      <w:r>
        <w:rPr>
          <w:rFonts w:asciiTheme="minorHAnsi" w:hAnsiTheme="minorHAnsi" w:cstheme="minorHAnsi"/>
        </w:rPr>
        <w:fldChar w:fldCharType="begin"/>
      </w:r>
      <w:r>
        <w:rPr>
          <w:rFonts w:asciiTheme="minorHAnsi" w:hAnsiTheme="minorHAnsi" w:cstheme="minorHAnsi"/>
        </w:rPr>
        <w:instrText xml:space="preserve"> REF _Ref55539818 \n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 xml:space="preserve">ROZDZIAŁ VI. </w:t>
      </w:r>
      <w:r>
        <w:rPr>
          <w:rFonts w:asciiTheme="minorHAnsi" w:hAnsiTheme="minorHAnsi" w:cstheme="minorHAnsi"/>
        </w:rPr>
        <w:fldChar w:fldCharType="end"/>
      </w:r>
      <w:r>
        <w:rPr>
          <w:rFonts w:asciiTheme="minorHAnsi" w:hAnsiTheme="minorHAnsi" w:cstheme="minorHAnsi"/>
        </w:rPr>
        <w:t xml:space="preserve"> Umowy</w:t>
      </w:r>
      <w:ins w:id="459" w:author="Autor">
        <w:r w:rsidR="00FF6002">
          <w:rPr>
            <w:rFonts w:asciiTheme="minorHAnsi" w:hAnsiTheme="minorHAnsi" w:cstheme="minorHAnsi"/>
          </w:rPr>
          <w:t xml:space="preserve"> (tj. </w:t>
        </w:r>
        <w:r w:rsidR="00FF6002" w:rsidRPr="00A319BC">
          <w:rPr>
            <w:rFonts w:asciiTheme="minorHAnsi" w:hAnsiTheme="minorHAnsi" w:cstheme="minorHAnsi"/>
          </w:rPr>
          <w:t>w zakresie</w:t>
        </w:r>
        <w:r w:rsidR="00FF6002">
          <w:rPr>
            <w:rFonts w:asciiTheme="minorHAnsi" w:hAnsiTheme="minorHAnsi" w:cstheme="minorHAnsi"/>
          </w:rPr>
          <w:t xml:space="preserve"> opisanym w </w:t>
        </w:r>
        <w:r w:rsidR="00D54FC3">
          <w:rPr>
            <w:rFonts w:asciiTheme="minorHAnsi" w:hAnsiTheme="minorHAnsi" w:cstheme="minorHAnsi"/>
          </w:rPr>
          <w:t xml:space="preserve">Części B Załącznika nr 3 do Ogłoszenia – Wymagania stawiane Partnerowi Strategicznemu </w:t>
        </w:r>
        <w:r w:rsidR="00D54FC3" w:rsidRPr="00D54FC3">
          <w:rPr>
            <w:rFonts w:asciiTheme="minorHAnsi" w:hAnsiTheme="minorHAnsi" w:cstheme="minorHAnsi"/>
          </w:rPr>
          <w:t>w Wymaganiu nr 2.25</w:t>
        </w:r>
        <w:r w:rsidR="00FF6002">
          <w:rPr>
            <w:rFonts w:asciiTheme="minorHAnsi" w:hAnsiTheme="minorHAnsi" w:cstheme="minorHAnsi"/>
          </w:rPr>
          <w:t>)</w:t>
        </w:r>
      </w:ins>
      <w:r>
        <w:rPr>
          <w:rFonts w:asciiTheme="minorHAnsi" w:hAnsiTheme="minorHAnsi" w:cstheme="minorHAnsi"/>
        </w:rPr>
        <w:t>,</w:t>
      </w:r>
    </w:p>
    <w:p w14:paraId="6BD88B0F" w14:textId="77777777" w:rsidR="008921D2" w:rsidRPr="00F550A8" w:rsidRDefault="008921D2" w:rsidP="008921D2">
      <w:pPr>
        <w:spacing w:before="60" w:after="60" w:line="276" w:lineRule="auto"/>
        <w:ind w:left="426"/>
        <w:jc w:val="both"/>
        <w:rPr>
          <w:rFonts w:cstheme="minorHAnsi"/>
        </w:rPr>
      </w:pPr>
      <w:r>
        <w:rPr>
          <w:rFonts w:cstheme="minorHAnsi"/>
        </w:rPr>
        <w:t>w zakresie szczegółowo uprzednio wskazanym przez NCBR, po uzgodnieniu z Uczestnikami PCP po przekazaniu przez nich Wyników Etapu I do Selekcji Etapu I</w:t>
      </w:r>
      <w:r w:rsidRPr="00F550A8">
        <w:rPr>
          <w:rFonts w:cstheme="minorHAnsi"/>
        </w:rPr>
        <w:t>.</w:t>
      </w:r>
    </w:p>
    <w:p w14:paraId="6D5BB881" w14:textId="77777777" w:rsidR="008921D2" w:rsidRPr="00A319BC" w:rsidRDefault="008921D2" w:rsidP="008921D2">
      <w:pPr>
        <w:pStyle w:val="Akapitzlist"/>
        <w:numPr>
          <w:ilvl w:val="0"/>
          <w:numId w:val="29"/>
        </w:numPr>
        <w:spacing w:before="60" w:after="60" w:line="276" w:lineRule="auto"/>
        <w:ind w:left="426" w:hanging="426"/>
        <w:jc w:val="both"/>
        <w:rPr>
          <w:rFonts w:asciiTheme="minorHAnsi" w:hAnsiTheme="minorHAnsi" w:cstheme="minorHAnsi"/>
          <w:i/>
          <w:iCs/>
        </w:rPr>
      </w:pPr>
      <w:r w:rsidRPr="00A319BC">
        <w:rPr>
          <w:rFonts w:asciiTheme="minorHAnsi" w:hAnsiTheme="minorHAnsi" w:cstheme="minorHAnsi"/>
        </w:rPr>
        <w:t xml:space="preserve">Partner zobowiązuje się </w:t>
      </w:r>
      <w:r>
        <w:rPr>
          <w:rFonts w:asciiTheme="minorHAnsi" w:hAnsiTheme="minorHAnsi" w:cstheme="minorHAnsi"/>
        </w:rPr>
        <w:t>udzielać wszelkim podmiotom trzecim zainteresowa</w:t>
      </w:r>
      <w:del w:id="460" w:author="Autor">
        <w:r w:rsidRPr="00A319BC" w:rsidDel="00277227">
          <w:rPr>
            <w:rFonts w:asciiTheme="minorHAnsi" w:hAnsiTheme="minorHAnsi" w:cstheme="minorHAnsi"/>
          </w:rPr>
          <w:delText>w</w:delText>
        </w:r>
        <w:r w:rsidDel="00277227">
          <w:rPr>
            <w:rFonts w:asciiTheme="minorHAnsi" w:hAnsiTheme="minorHAnsi" w:cstheme="minorHAnsi"/>
          </w:rPr>
          <w:delText>a</w:delText>
        </w:r>
      </w:del>
      <w:r>
        <w:rPr>
          <w:rFonts w:asciiTheme="minorHAnsi" w:hAnsiTheme="minorHAnsi" w:cstheme="minorHAnsi"/>
        </w:rPr>
        <w:t xml:space="preserve">nym uzyskaniem licencji na korzystanie z wyników i danych wskazanych w </w:t>
      </w:r>
      <w:r>
        <w:rPr>
          <w:rFonts w:asciiTheme="minorHAnsi" w:hAnsiTheme="minorHAnsi" w:cstheme="minorHAnsi"/>
        </w:rPr>
        <w:fldChar w:fldCharType="begin"/>
      </w:r>
      <w:r>
        <w:rPr>
          <w:rFonts w:asciiTheme="minorHAnsi" w:hAnsiTheme="minorHAnsi" w:cstheme="minorHAnsi"/>
        </w:rPr>
        <w:instrText xml:space="preserve"> REF _Ref55539900 \n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§1</w:t>
      </w:r>
      <w:r>
        <w:rPr>
          <w:rFonts w:asciiTheme="minorHAnsi" w:hAnsiTheme="minorHAnsi" w:cstheme="minorHAnsi"/>
        </w:rPr>
        <w:fldChar w:fldCharType="end"/>
      </w:r>
      <w:r>
        <w:rPr>
          <w:rFonts w:asciiTheme="minorHAnsi" w:hAnsiTheme="minorHAnsi" w:cstheme="minorHAnsi"/>
        </w:rPr>
        <w:t xml:space="preserve"> na poniższych warunkach oraz w</w:t>
      </w:r>
      <w:r w:rsidRPr="00A319BC">
        <w:rPr>
          <w:rFonts w:asciiTheme="minorHAnsi" w:hAnsiTheme="minorHAnsi" w:cstheme="minorHAnsi"/>
        </w:rPr>
        <w:t xml:space="preserve">raz z ww. wynikami testów oraz danymi zawrzeć następujące postanowienie licencyjne: </w:t>
      </w:r>
      <w:r w:rsidRPr="00A319BC">
        <w:rPr>
          <w:rFonts w:asciiTheme="minorHAnsi" w:hAnsiTheme="minorHAnsi" w:cstheme="minorHAnsi"/>
          <w:i/>
          <w:iCs/>
        </w:rPr>
        <w:t>„[Nazwa i forma prawna Partnera, siedziba</w:t>
      </w:r>
      <w:r>
        <w:rPr>
          <w:rFonts w:asciiTheme="minorHAnsi" w:hAnsiTheme="minorHAnsi" w:cstheme="minorHAnsi"/>
          <w:i/>
          <w:iCs/>
        </w:rPr>
        <w:t>,</w:t>
      </w:r>
      <w:r w:rsidRPr="00A319BC">
        <w:rPr>
          <w:rFonts w:asciiTheme="minorHAnsi" w:hAnsiTheme="minorHAnsi" w:cstheme="minorHAnsi"/>
          <w:i/>
          <w:iCs/>
        </w:rPr>
        <w:t xml:space="preserve"> nr właściwego </w:t>
      </w:r>
      <w:r>
        <w:rPr>
          <w:rFonts w:asciiTheme="minorHAnsi" w:hAnsiTheme="minorHAnsi" w:cstheme="minorHAnsi"/>
          <w:i/>
          <w:iCs/>
        </w:rPr>
        <w:t xml:space="preserve">dla Partnera </w:t>
      </w:r>
      <w:r w:rsidRPr="00A319BC">
        <w:rPr>
          <w:rFonts w:asciiTheme="minorHAnsi" w:hAnsiTheme="minorHAnsi" w:cstheme="minorHAnsi"/>
          <w:i/>
          <w:iCs/>
        </w:rPr>
        <w:t xml:space="preserve">rejestru] udziela nieodpłatne, nieograniczonej terytorialnie ani w czasie licencji do korzystania z treści wyników testów oraz innych danych zawartych na niniejszej stronie internetowej [adres podstrony] każdemu podmiotowi który chce ich użyć bez żadnych ograniczeń w zakresie ich dalszego wykorzystania (tj. w tym dla celów wykorzystania </w:t>
      </w:r>
      <w:r>
        <w:rPr>
          <w:rFonts w:asciiTheme="minorHAnsi" w:hAnsiTheme="minorHAnsi" w:cstheme="minorHAnsi"/>
          <w:i/>
          <w:iCs/>
        </w:rPr>
        <w:t xml:space="preserve">badawczego lub </w:t>
      </w:r>
      <w:r w:rsidRPr="00A319BC">
        <w:rPr>
          <w:rFonts w:asciiTheme="minorHAnsi" w:hAnsiTheme="minorHAnsi" w:cstheme="minorHAnsi"/>
          <w:i/>
          <w:iCs/>
        </w:rPr>
        <w:t>komercyjnego) i na wszystkich polach eksploatacji znanych w momencie jej udzielenia, w szczególności do wykorzystywania, kopiowania, łączenia, publikowania, dystrybucji, udzielania sublicencji lub udostępn</w:t>
      </w:r>
      <w:ins w:id="461" w:author="Autor">
        <w:r>
          <w:rPr>
            <w:rFonts w:asciiTheme="minorHAnsi" w:hAnsiTheme="minorHAnsi" w:cstheme="minorHAnsi"/>
            <w:i/>
            <w:iCs/>
          </w:rPr>
          <w:t>i</w:t>
        </w:r>
      </w:ins>
      <w:r w:rsidRPr="00A319BC">
        <w:rPr>
          <w:rFonts w:asciiTheme="minorHAnsi" w:hAnsiTheme="minorHAnsi" w:cstheme="minorHAnsi"/>
          <w:i/>
          <w:iCs/>
        </w:rPr>
        <w:t>a</w:t>
      </w:r>
      <w:del w:id="462" w:author="Autor">
        <w:r w:rsidRPr="00A319BC" w:rsidDel="00277227">
          <w:rPr>
            <w:rFonts w:asciiTheme="minorHAnsi" w:hAnsiTheme="minorHAnsi" w:cstheme="minorHAnsi"/>
            <w:i/>
            <w:iCs/>
          </w:rPr>
          <w:delText>i</w:delText>
        </w:r>
      </w:del>
      <w:r w:rsidRPr="00A319BC">
        <w:rPr>
          <w:rFonts w:asciiTheme="minorHAnsi" w:hAnsiTheme="minorHAnsi" w:cstheme="minorHAnsi"/>
          <w:i/>
          <w:iCs/>
        </w:rPr>
        <w:t xml:space="preserve">nia odpłatnego </w:t>
      </w:r>
      <w:r>
        <w:rPr>
          <w:rFonts w:asciiTheme="minorHAnsi" w:hAnsiTheme="minorHAnsi" w:cstheme="minorHAnsi"/>
          <w:i/>
          <w:iCs/>
        </w:rPr>
        <w:t xml:space="preserve">na wszelkich nośnikach i w sieci internet, </w:t>
      </w:r>
      <w:r w:rsidRPr="00A319BC">
        <w:rPr>
          <w:rFonts w:asciiTheme="minorHAnsi" w:hAnsiTheme="minorHAnsi" w:cstheme="minorHAnsi"/>
          <w:i/>
          <w:iCs/>
        </w:rPr>
        <w:t xml:space="preserve">a także do podejmowania takich działań również przez podmioty, którym wyniki testów lub dane zawarte na niniejszej stronie internetowej zostały udostępnione, pod następującymi warunkami: </w:t>
      </w:r>
    </w:p>
    <w:p w14:paraId="72C22904" w14:textId="77777777" w:rsidR="008921D2" w:rsidRPr="00A319BC" w:rsidRDefault="008921D2" w:rsidP="008921D2">
      <w:pPr>
        <w:pStyle w:val="Akapitzlist"/>
        <w:numPr>
          <w:ilvl w:val="0"/>
          <w:numId w:val="54"/>
        </w:numPr>
        <w:spacing w:before="60" w:after="60" w:line="276" w:lineRule="auto"/>
        <w:jc w:val="both"/>
        <w:rPr>
          <w:rFonts w:asciiTheme="minorHAnsi" w:hAnsiTheme="minorHAnsi" w:cstheme="minorHAnsi"/>
          <w:i/>
          <w:iCs/>
        </w:rPr>
      </w:pPr>
      <w:r w:rsidRPr="00A319BC">
        <w:rPr>
          <w:rFonts w:asciiTheme="minorHAnsi" w:hAnsiTheme="minorHAnsi" w:cstheme="minorHAnsi"/>
          <w:i/>
          <w:iCs/>
        </w:rPr>
        <w:t>treść niniejszej licencji będzie każdorazowo ujawniona przy każdej kopii lub udostępnie</w:t>
      </w:r>
      <w:del w:id="463" w:author="Autor">
        <w:r w:rsidRPr="00A319BC" w:rsidDel="00277227">
          <w:rPr>
            <w:rFonts w:asciiTheme="minorHAnsi" w:hAnsiTheme="minorHAnsi" w:cstheme="minorHAnsi"/>
            <w:i/>
            <w:iCs/>
          </w:rPr>
          <w:delText>ni</w:delText>
        </w:r>
      </w:del>
      <w:r w:rsidRPr="00A319BC">
        <w:rPr>
          <w:rFonts w:asciiTheme="minorHAnsi" w:hAnsiTheme="minorHAnsi" w:cstheme="minorHAnsi"/>
          <w:i/>
          <w:iCs/>
        </w:rPr>
        <w:t xml:space="preserve">niu treści wyników testów lub innych danych zawartych na niniejszej stronie internetowej, w całości lub w jakiejkolwiek treści, </w:t>
      </w:r>
    </w:p>
    <w:p w14:paraId="1DAC7DE9" w14:textId="5D847F92" w:rsidR="008921D2" w:rsidRPr="00A319BC" w:rsidRDefault="008921D2" w:rsidP="008921D2">
      <w:pPr>
        <w:pStyle w:val="Akapitzlist"/>
        <w:numPr>
          <w:ilvl w:val="0"/>
          <w:numId w:val="54"/>
        </w:numPr>
        <w:spacing w:before="60" w:after="60" w:line="276" w:lineRule="auto"/>
        <w:jc w:val="both"/>
        <w:rPr>
          <w:rFonts w:asciiTheme="minorHAnsi" w:hAnsiTheme="minorHAnsi" w:cstheme="minorHAnsi"/>
          <w:i/>
          <w:iCs/>
        </w:rPr>
      </w:pPr>
      <w:r w:rsidRPr="00A319BC">
        <w:rPr>
          <w:rFonts w:asciiTheme="minorHAnsi" w:hAnsiTheme="minorHAnsi" w:cstheme="minorHAnsi"/>
          <w:i/>
          <w:iCs/>
        </w:rPr>
        <w:t xml:space="preserve">wraz z treścią wyników testów i danych w całości lub w </w:t>
      </w:r>
      <w:del w:id="464" w:author="Autor">
        <w:r w:rsidRPr="00A319BC" w:rsidDel="00D54FC3">
          <w:rPr>
            <w:rFonts w:asciiTheme="minorHAnsi" w:hAnsiTheme="minorHAnsi" w:cstheme="minorHAnsi"/>
            <w:i/>
            <w:iCs/>
          </w:rPr>
          <w:delText xml:space="preserve">w </w:delText>
        </w:r>
      </w:del>
      <w:r w:rsidRPr="00A319BC">
        <w:rPr>
          <w:rFonts w:asciiTheme="minorHAnsi" w:hAnsiTheme="minorHAnsi" w:cstheme="minorHAnsi"/>
          <w:i/>
          <w:iCs/>
        </w:rPr>
        <w:t>części będzie każdorazowo zawarte sformułowanie „dane zapewnione przez [nazwa Partnera] dzięki współdziałaniu z Narodowym Centrum Badań i Rozwoju”,</w:t>
      </w:r>
    </w:p>
    <w:p w14:paraId="7D670611" w14:textId="77777777" w:rsidR="008921D2" w:rsidRPr="00A319BC" w:rsidRDefault="008921D2" w:rsidP="008921D2">
      <w:pPr>
        <w:pStyle w:val="Akapitzlist"/>
        <w:numPr>
          <w:ilvl w:val="0"/>
          <w:numId w:val="54"/>
        </w:numPr>
        <w:spacing w:before="60" w:after="60" w:line="276" w:lineRule="auto"/>
        <w:jc w:val="both"/>
        <w:rPr>
          <w:rFonts w:asciiTheme="minorHAnsi" w:hAnsiTheme="minorHAnsi" w:cstheme="minorHAnsi"/>
          <w:i/>
          <w:iCs/>
        </w:rPr>
      </w:pPr>
      <w:r w:rsidRPr="00A319BC">
        <w:rPr>
          <w:rFonts w:asciiTheme="minorHAnsi" w:hAnsiTheme="minorHAnsi" w:cstheme="minorHAnsi"/>
          <w:i/>
          <w:iCs/>
        </w:rPr>
        <w:t xml:space="preserve">treść wyników testów i danych zawartych na niniejszej stronie internetowej jest udostępniona w stanie w jakim jest udostępniona, bez jakichkolwiek gwarancji co do ich kompletności, prawdziwości ani innych cech, które mogłyby prowadzić do odpowiedzialności [nazwa Partnera] </w:t>
      </w:r>
      <w:r>
        <w:rPr>
          <w:rFonts w:asciiTheme="minorHAnsi" w:hAnsiTheme="minorHAnsi" w:cstheme="minorHAnsi"/>
          <w:i/>
          <w:iCs/>
        </w:rPr>
        <w:t xml:space="preserve">lub Narodowego Centrum Badań i Rozwoju </w:t>
      </w:r>
      <w:r w:rsidRPr="00A319BC">
        <w:rPr>
          <w:rFonts w:asciiTheme="minorHAnsi" w:hAnsiTheme="minorHAnsi" w:cstheme="minorHAnsi"/>
          <w:i/>
          <w:iCs/>
        </w:rPr>
        <w:t>względem jakiegokolwiek podmiotu,</w:t>
      </w:r>
    </w:p>
    <w:p w14:paraId="7460C3BE" w14:textId="77777777" w:rsidR="008921D2" w:rsidRPr="00A319BC" w:rsidRDefault="008921D2" w:rsidP="008921D2">
      <w:pPr>
        <w:pStyle w:val="Akapitzlist"/>
        <w:numPr>
          <w:ilvl w:val="0"/>
          <w:numId w:val="54"/>
        </w:numPr>
        <w:spacing w:before="60" w:after="60" w:line="276" w:lineRule="auto"/>
        <w:jc w:val="both"/>
        <w:rPr>
          <w:rFonts w:asciiTheme="minorHAnsi" w:hAnsiTheme="minorHAnsi" w:cstheme="minorHAnsi"/>
        </w:rPr>
      </w:pPr>
      <w:r w:rsidRPr="00A319BC">
        <w:rPr>
          <w:rFonts w:asciiTheme="minorHAnsi" w:hAnsiTheme="minorHAnsi" w:cstheme="minorHAnsi"/>
          <w:i/>
          <w:iCs/>
        </w:rPr>
        <w:t xml:space="preserve">podmiot korzystający z treści wyników testów przez wykorzystanie ich zobowiązuje się zwolnić [nazwa Partnera] oraz Narodowe Centrum Badań i Rozwoju w najdalej dopuszczalnym przez prawo zakresie z jakiejkolwiek odpowiedzialności odszkodowawczej, deliktowej lub innej, jaka mogłaby być związana z korzystaniem przez </w:t>
      </w:r>
      <w:r>
        <w:rPr>
          <w:rFonts w:asciiTheme="minorHAnsi" w:hAnsiTheme="minorHAnsi" w:cstheme="minorHAnsi"/>
          <w:i/>
          <w:iCs/>
        </w:rPr>
        <w:t xml:space="preserve">ten </w:t>
      </w:r>
      <w:r w:rsidRPr="00A319BC">
        <w:rPr>
          <w:rFonts w:asciiTheme="minorHAnsi" w:hAnsiTheme="minorHAnsi" w:cstheme="minorHAnsi"/>
          <w:i/>
          <w:iCs/>
        </w:rPr>
        <w:t>podmiot z tych treści.</w:t>
      </w:r>
      <w:r w:rsidRPr="00A319BC">
        <w:rPr>
          <w:rFonts w:asciiTheme="minorHAnsi" w:hAnsiTheme="minorHAnsi" w:cstheme="minorHAnsi"/>
        </w:rPr>
        <w:t>”</w:t>
      </w:r>
    </w:p>
    <w:p w14:paraId="3F423CBF" w14:textId="77777777" w:rsidR="008921D2" w:rsidRPr="00D6077A" w:rsidRDefault="008921D2" w:rsidP="008921D2">
      <w:pPr>
        <w:pStyle w:val="Akapitzlist"/>
        <w:numPr>
          <w:ilvl w:val="0"/>
          <w:numId w:val="29"/>
        </w:numPr>
        <w:spacing w:before="60" w:after="60" w:line="276" w:lineRule="auto"/>
        <w:jc w:val="both"/>
        <w:rPr>
          <w:rFonts w:asciiTheme="minorHAnsi" w:hAnsiTheme="minorHAnsi" w:cstheme="minorHAnsi"/>
        </w:rPr>
      </w:pPr>
      <w:r w:rsidRPr="00D6077A">
        <w:rPr>
          <w:rFonts w:asciiTheme="minorHAnsi" w:hAnsiTheme="minorHAnsi" w:cstheme="minorHAnsi"/>
        </w:rPr>
        <w:lastRenderedPageBreak/>
        <w:t>Zobowi</w:t>
      </w:r>
      <w:ins w:id="465" w:author="Autor">
        <w:r>
          <w:rPr>
            <w:rFonts w:asciiTheme="minorHAnsi" w:hAnsiTheme="minorHAnsi" w:cstheme="minorHAnsi"/>
          </w:rPr>
          <w:t>ą</w:t>
        </w:r>
      </w:ins>
      <w:del w:id="466" w:author="Autor">
        <w:r w:rsidRPr="00D6077A" w:rsidDel="00277227">
          <w:rPr>
            <w:rFonts w:asciiTheme="minorHAnsi" w:hAnsiTheme="minorHAnsi" w:cstheme="minorHAnsi"/>
          </w:rPr>
          <w:delText>a</w:delText>
        </w:r>
      </w:del>
      <w:r w:rsidRPr="00D6077A">
        <w:rPr>
          <w:rFonts w:asciiTheme="minorHAnsi" w:hAnsiTheme="minorHAnsi" w:cstheme="minorHAnsi"/>
        </w:rPr>
        <w:t xml:space="preserve">zania określone w tym </w:t>
      </w:r>
      <w:r>
        <w:rPr>
          <w:rFonts w:asciiTheme="minorHAnsi" w:hAnsiTheme="minorHAnsi" w:cstheme="minorHAnsi"/>
        </w:rPr>
        <w:t xml:space="preserve">artykule </w:t>
      </w:r>
      <w:r w:rsidRPr="00D6077A">
        <w:rPr>
          <w:rFonts w:asciiTheme="minorHAnsi" w:hAnsiTheme="minorHAnsi" w:cstheme="minorHAnsi"/>
        </w:rPr>
        <w:t xml:space="preserve">wiążą Partnera niezależnie od trwania, wygaśnięcia lub odstąpienia od innych postanowień Umowy, przez czas trwania PCP oraz przez okres </w:t>
      </w:r>
      <w:r>
        <w:rPr>
          <w:rFonts w:asciiTheme="minorHAnsi" w:hAnsiTheme="minorHAnsi" w:cstheme="minorHAnsi"/>
        </w:rPr>
        <w:t>10</w:t>
      </w:r>
      <w:r w:rsidRPr="00D6077A">
        <w:rPr>
          <w:rFonts w:asciiTheme="minorHAnsi" w:hAnsiTheme="minorHAnsi" w:cstheme="minorHAnsi"/>
        </w:rPr>
        <w:t xml:space="preserve"> lat od dnia protokolarnego wydania Partnerowi Demonstratora</w:t>
      </w:r>
      <w:r>
        <w:rPr>
          <w:rFonts w:asciiTheme="minorHAnsi" w:hAnsiTheme="minorHAnsi" w:cstheme="minorHAnsi"/>
        </w:rPr>
        <w:t xml:space="preserve"> Technologii</w:t>
      </w:r>
      <w:r w:rsidRPr="00D6077A">
        <w:rPr>
          <w:rFonts w:asciiTheme="minorHAnsi" w:hAnsiTheme="minorHAnsi" w:cstheme="minorHAnsi"/>
        </w:rPr>
        <w:t xml:space="preserve">, zaś Partner nie jest uprawniony do wypowiedzenia postanowień niniejszego artykułu. </w:t>
      </w:r>
    </w:p>
    <w:p w14:paraId="6B213471" w14:textId="77777777" w:rsidR="008921D2" w:rsidRDefault="008921D2" w:rsidP="008921D2">
      <w:pPr>
        <w:pStyle w:val="Akapitzlist"/>
        <w:numPr>
          <w:ilvl w:val="0"/>
          <w:numId w:val="29"/>
        </w:numPr>
        <w:spacing w:before="60" w:after="60" w:line="276" w:lineRule="auto"/>
        <w:jc w:val="both"/>
        <w:rPr>
          <w:rFonts w:asciiTheme="minorHAnsi" w:hAnsiTheme="minorHAnsi" w:cstheme="minorHAnsi"/>
        </w:rPr>
      </w:pPr>
      <w:r w:rsidRPr="00D6077A">
        <w:rPr>
          <w:rFonts w:asciiTheme="minorHAnsi" w:hAnsiTheme="minorHAnsi" w:cstheme="minorHAnsi"/>
        </w:rPr>
        <w:t>W przypadku, gdyby ww. postanowienie zostało uznane za sprzeczne z powszechnie obowiązującymi przepisami prawa, Partner zobowiązuje się do nie wypowiadania zobowiązania, a gdyby z kolei powyższe zobowiązanie zostało uznane za sprzeczne z powszechnie obowiązującymi przepisami prawa lub gdyby pomimo powyższego zastrzeżenia Partner wypowiedziałby w jakimkolwiek zakresie zobowiązanie, Strony ustalają, iż termin wypowiedzenia będzie wynosił 4 lata ze skutkiem na koniec roku kalendarzowego. Gdyby z kolei powyższy termin 4-letni okazał się sprzeczny z przepisami prawa, Strony ustalają, iż termin wypowiedzenia będzie wynosił 3 lata ze skutkiem na koniec roku kalendarzowego.</w:t>
      </w:r>
    </w:p>
    <w:p w14:paraId="73E5B0B5" w14:textId="77777777" w:rsidR="008921D2" w:rsidRDefault="008921D2" w:rsidP="008921D2">
      <w:pPr>
        <w:pStyle w:val="Akapitzlist"/>
        <w:numPr>
          <w:ilvl w:val="0"/>
          <w:numId w:val="29"/>
        </w:numPr>
        <w:spacing w:before="60" w:after="60" w:line="276" w:lineRule="auto"/>
        <w:jc w:val="both"/>
        <w:rPr>
          <w:rFonts w:asciiTheme="minorHAnsi" w:hAnsiTheme="minorHAnsi" w:cstheme="minorHAnsi"/>
        </w:rPr>
      </w:pPr>
      <w:bookmarkStart w:id="467" w:name="_Ref479917856"/>
      <w:bookmarkEnd w:id="457"/>
      <w:r>
        <w:rPr>
          <w:rFonts w:asciiTheme="minorHAnsi" w:hAnsiTheme="minorHAnsi" w:cstheme="minorHAnsi"/>
        </w:rPr>
        <w:t>NCBR udostępnia Partnerowi Strategicznemu Wyniki Prac Etapu Uczestników PCP w celu przeprowadzenia jego czynności zgodnie z Umową, w szczególności zgodnie z Załącznikiem nr 3 do Ogłoszenia.</w:t>
      </w:r>
    </w:p>
    <w:p w14:paraId="4DB9120E" w14:textId="77777777" w:rsidR="008921D2" w:rsidRDefault="008921D2" w:rsidP="008921D2">
      <w:pPr>
        <w:pStyle w:val="Akapitzlist"/>
        <w:numPr>
          <w:ilvl w:val="0"/>
          <w:numId w:val="29"/>
        </w:numPr>
        <w:spacing w:before="60" w:after="60" w:line="276" w:lineRule="auto"/>
        <w:jc w:val="both"/>
        <w:rPr>
          <w:rFonts w:asciiTheme="minorHAnsi" w:hAnsiTheme="minorHAnsi" w:cstheme="minorHAnsi"/>
        </w:rPr>
      </w:pPr>
      <w:r>
        <w:rPr>
          <w:rFonts w:asciiTheme="minorHAnsi" w:hAnsiTheme="minorHAnsi" w:cstheme="minorHAnsi"/>
        </w:rPr>
        <w:t>[</w:t>
      </w:r>
      <w:bookmarkStart w:id="468" w:name="_Hlk80150643"/>
      <w:r w:rsidRPr="00FE27EE">
        <w:rPr>
          <w:rFonts w:asciiTheme="minorHAnsi" w:hAnsiTheme="minorHAnsi" w:cstheme="minorHAnsi"/>
          <w:b/>
          <w:bCs/>
        </w:rPr>
        <w:t>Licencja na wyniki testów dla NCBR – podział korzyści 1</w:t>
      </w:r>
      <w:bookmarkEnd w:id="468"/>
      <w:r>
        <w:rPr>
          <w:rFonts w:asciiTheme="minorHAnsi" w:hAnsiTheme="minorHAnsi" w:cstheme="minorHAnsi"/>
        </w:rPr>
        <w:t>] Partner Strategiczny z chwilą przekazania NCBR dowolnej analizy lub raportu związanego z jego działaniami w ramach Umowy, w ramach jego wynagrodzenia opisanego Umową, udziela NCBR na okres 5 lat od ich udostępnienia:</w:t>
      </w:r>
    </w:p>
    <w:p w14:paraId="4FF67821" w14:textId="77777777" w:rsidR="008921D2" w:rsidRDefault="008921D2" w:rsidP="008921D2">
      <w:pPr>
        <w:numPr>
          <w:ilvl w:val="2"/>
          <w:numId w:val="8"/>
        </w:numPr>
        <w:spacing w:before="60" w:after="60" w:line="276" w:lineRule="auto"/>
        <w:ind w:left="1134" w:hanging="317"/>
        <w:contextualSpacing/>
        <w:jc w:val="both"/>
        <w:rPr>
          <w:rFonts w:eastAsia="Times New Roman"/>
          <w:color w:val="000000" w:themeColor="text1"/>
          <w:lang w:eastAsia="ar-SA"/>
        </w:rPr>
      </w:pPr>
      <w:r w:rsidRPr="0090300A">
        <w:rPr>
          <w:rFonts w:eastAsia="Times New Roman"/>
          <w:color w:val="000000" w:themeColor="text1"/>
          <w:lang w:eastAsia="ar-SA"/>
        </w:rPr>
        <w:t xml:space="preserve">licencji na korzystanie z </w:t>
      </w:r>
      <w:r>
        <w:rPr>
          <w:rFonts w:eastAsia="Times New Roman"/>
          <w:color w:val="000000" w:themeColor="text1"/>
          <w:lang w:eastAsia="ar-SA"/>
        </w:rPr>
        <w:t>analiz lub raportów</w:t>
      </w:r>
      <w:r w:rsidRPr="0090300A">
        <w:rPr>
          <w:rFonts w:eastAsia="Times New Roman"/>
          <w:color w:val="000000" w:themeColor="text1"/>
          <w:lang w:eastAsia="ar-SA"/>
        </w:rPr>
        <w:t>:</w:t>
      </w:r>
    </w:p>
    <w:p w14:paraId="3D6B6A0C" w14:textId="77777777" w:rsidR="008921D2" w:rsidRPr="00FE27EE" w:rsidRDefault="008921D2" w:rsidP="008921D2">
      <w:pPr>
        <w:numPr>
          <w:ilvl w:val="3"/>
          <w:numId w:val="8"/>
        </w:numPr>
        <w:spacing w:before="60" w:after="60" w:line="276" w:lineRule="auto"/>
        <w:ind w:left="1276"/>
        <w:contextualSpacing/>
        <w:jc w:val="both"/>
        <w:rPr>
          <w:rFonts w:eastAsia="Times New Roman"/>
          <w:color w:val="000000" w:themeColor="text1"/>
          <w:lang w:eastAsia="ar-SA"/>
        </w:rPr>
      </w:pPr>
      <w:r w:rsidRPr="00FE27EE">
        <w:rPr>
          <w:color w:val="000000" w:themeColor="text1"/>
        </w:rPr>
        <w:t>będących utworami w rozumieniu art. 1 Ustawy o Prawie Autorskim niestanowiącymi programów komputerowych – niewyłącznej, nieograniczonej terytorialnie i czasowo licencji na korzystanie z tych utworów (w tym zarówno w całości, jak i w części) na wszelkich znanych w chwili zawarcia Umowy polach eksploatacji, a w szczególności na polach eksploatacji wymienionych w art. 50 Ustawy o Prawie Autorskim, a w tym na następujących polach eksploatacji:</w:t>
      </w:r>
    </w:p>
    <w:p w14:paraId="5CD022F4" w14:textId="77777777" w:rsidR="008921D2" w:rsidRPr="0090300A" w:rsidRDefault="008921D2" w:rsidP="008921D2">
      <w:pPr>
        <w:pStyle w:val="Akapitzlist"/>
        <w:numPr>
          <w:ilvl w:val="0"/>
          <w:numId w:val="50"/>
        </w:numPr>
        <w:suppressAutoHyphens/>
        <w:spacing w:before="60" w:after="60" w:line="276" w:lineRule="auto"/>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w zakresie utrwalania i zwielokrotniania utworów - wytwarzanie dowolną techniką egzemplarzy utworów, w tym techniką drukarską, reprograficzną, zapisu magnetycznego oraz techniką cyfrową;</w:t>
      </w:r>
    </w:p>
    <w:p w14:paraId="37D9C741" w14:textId="77777777" w:rsidR="008921D2" w:rsidRPr="0090300A" w:rsidRDefault="008921D2" w:rsidP="008921D2">
      <w:pPr>
        <w:pStyle w:val="Akapitzlist"/>
        <w:numPr>
          <w:ilvl w:val="0"/>
          <w:numId w:val="50"/>
        </w:numPr>
        <w:suppressAutoHyphens/>
        <w:spacing w:before="60" w:after="60" w:line="276" w:lineRule="auto"/>
        <w:jc w:val="both"/>
        <w:rPr>
          <w:rFonts w:asciiTheme="minorHAnsi" w:eastAsia="Times New Roman" w:hAnsiTheme="minorHAnsi"/>
          <w:color w:val="000000" w:themeColor="text1"/>
          <w:lang w:eastAsia="ar-SA"/>
        </w:rPr>
      </w:pPr>
      <w:bookmarkStart w:id="469" w:name="_Ref69109083"/>
      <w:r w:rsidRPr="0090300A">
        <w:rPr>
          <w:rFonts w:asciiTheme="minorHAnsi" w:eastAsia="Times New Roman" w:hAnsiTheme="minorHAnsi"/>
          <w:color w:val="000000" w:themeColor="text1"/>
          <w:lang w:eastAsia="ar-SA"/>
        </w:rPr>
        <w:t>w zakresie obrotu oryginałem albo egzemplarzami, na których utwory utrwalono - wprowadzanie do obrotu, użyczenie lub najem oryginału albo egzemplarzy;</w:t>
      </w:r>
      <w:bookmarkEnd w:id="469"/>
    </w:p>
    <w:p w14:paraId="38BDCF92" w14:textId="77777777" w:rsidR="008921D2" w:rsidRPr="0090300A" w:rsidRDefault="008921D2" w:rsidP="008921D2">
      <w:pPr>
        <w:pStyle w:val="Akapitzlist"/>
        <w:numPr>
          <w:ilvl w:val="0"/>
          <w:numId w:val="50"/>
        </w:numPr>
        <w:suppressAutoHyphens/>
        <w:spacing w:before="60" w:after="60" w:line="276" w:lineRule="auto"/>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 xml:space="preserve">w zakresie rozpowszechniania utworów w sposób inny niż określony w </w:t>
      </w:r>
      <w:r>
        <w:rPr>
          <w:rFonts w:asciiTheme="minorHAnsi" w:eastAsia="Times New Roman" w:hAnsiTheme="minorHAnsi"/>
          <w:color w:val="000000" w:themeColor="text1"/>
          <w:lang w:eastAsia="ar-SA"/>
        </w:rPr>
        <w:t>pkt</w:t>
      </w:r>
      <w:r w:rsidRPr="0090300A">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_Ref69109083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Pr>
          <w:rFonts w:asciiTheme="minorHAnsi" w:eastAsia="Times New Roman" w:hAnsiTheme="minorHAnsi"/>
          <w:color w:val="000000" w:themeColor="text1"/>
          <w:lang w:eastAsia="ar-SA"/>
        </w:rPr>
        <w:t>ii</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wyżej - publiczne wykonanie, wystawienie, wyświetlenie, odtworzenie oraz </w:t>
      </w:r>
      <w:r w:rsidRPr="0090300A">
        <w:rPr>
          <w:rFonts w:asciiTheme="minorHAnsi" w:eastAsia="Times New Roman" w:hAnsiTheme="minorHAnsi"/>
          <w:color w:val="000000" w:themeColor="text1"/>
          <w:lang w:eastAsia="ar-SA"/>
        </w:rPr>
        <w:lastRenderedPageBreak/>
        <w:t>nadawanie i reemitowanie, a także publiczne udostępnianie utworów w taki sposób, aby każdy mógł mieć do nich dostęp w miejscu i w czasie przez siebie wybranym;</w:t>
      </w:r>
    </w:p>
    <w:p w14:paraId="64D0EE67" w14:textId="77777777" w:rsidR="008921D2" w:rsidRPr="0090300A" w:rsidRDefault="008921D2" w:rsidP="008921D2">
      <w:pPr>
        <w:pStyle w:val="Akapitzlist"/>
        <w:suppressAutoHyphens/>
        <w:spacing w:before="60" w:after="60" w:line="276" w:lineRule="auto"/>
        <w:ind w:left="709"/>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a także udziela NCBR oraz podmiotom upoważnionym przez NCBR zezwolenia na wykonywanie praw zależnych do w/w utworów (w przypadku baz danych udziela również zezwolenia na tworzenie utworów zależnych) oraz udziela zezwolenia na udzielanie sublicencji przez NCBR osobom trzecim;</w:t>
      </w:r>
    </w:p>
    <w:p w14:paraId="3E56C181" w14:textId="77777777" w:rsidR="008921D2" w:rsidRPr="0090300A" w:rsidRDefault="008921D2" w:rsidP="008921D2">
      <w:pPr>
        <w:numPr>
          <w:ilvl w:val="3"/>
          <w:numId w:val="8"/>
        </w:numPr>
        <w:spacing w:before="60" w:after="60" w:line="276" w:lineRule="auto"/>
        <w:ind w:left="1276"/>
        <w:contextualSpacing/>
        <w:jc w:val="both"/>
        <w:rPr>
          <w:color w:val="000000" w:themeColor="text1"/>
        </w:rPr>
      </w:pPr>
      <w:r w:rsidRPr="0090300A">
        <w:rPr>
          <w:color w:val="000000" w:themeColor="text1"/>
        </w:rPr>
        <w:t>będących utworami w rozumieniu art. 1 Ustawy o Prawie Autorskim stanowiącymi programy komputerowe bez względu na formę ich wyrażenia (w tym programy komputerowe zarówno w formie kodu źródłowego, kodu wynikowego, jak i kodu maszynowego) – niewyłącznej, nieograniczonej terytorialnie i czasowo licencji na korzystanie z utworów (w tym zarówno w całości, jak i w części) na wszelkich znanych w chwili zawarcia Umowy polach eksploatacji, a w szczególności na polach eksploatacji wymienionych w art. 74 ust. 4 Ustawy o Prawie Autorskim, a w tym na następujących polach eksploatacji:</w:t>
      </w:r>
    </w:p>
    <w:p w14:paraId="214A54C5" w14:textId="77777777" w:rsidR="008921D2" w:rsidRPr="0090300A" w:rsidRDefault="008921D2" w:rsidP="008921D2">
      <w:pPr>
        <w:pStyle w:val="Akapitzlist"/>
        <w:numPr>
          <w:ilvl w:val="0"/>
          <w:numId w:val="51"/>
        </w:numPr>
        <w:suppressAutoHyphens/>
        <w:spacing w:before="60" w:after="60" w:line="276" w:lineRule="auto"/>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3BA2DA6A" w14:textId="77777777" w:rsidR="008921D2" w:rsidRPr="0090300A" w:rsidRDefault="008921D2" w:rsidP="008921D2">
      <w:pPr>
        <w:pStyle w:val="Akapitzlist"/>
        <w:numPr>
          <w:ilvl w:val="0"/>
          <w:numId w:val="51"/>
        </w:numPr>
        <w:suppressAutoHyphens/>
        <w:spacing w:before="60" w:after="60" w:line="276" w:lineRule="auto"/>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tłumaczenie, przystosowywanie, zmiany układu oraz wprowadzanie jakichkolwiek innych zmian w programie komputerowym;</w:t>
      </w:r>
    </w:p>
    <w:p w14:paraId="71A1EDF8" w14:textId="77777777" w:rsidR="008921D2" w:rsidRPr="0090300A" w:rsidRDefault="008921D2" w:rsidP="008921D2">
      <w:pPr>
        <w:pStyle w:val="Akapitzlist"/>
        <w:numPr>
          <w:ilvl w:val="0"/>
          <w:numId w:val="51"/>
        </w:numPr>
        <w:suppressAutoHyphens/>
        <w:spacing w:before="60" w:after="60" w:line="276" w:lineRule="auto"/>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rozpowszechnianie, w tym użyczanie, najem, dzierżawa, wprowadzanie do obrotu oryginału lub egzemplarzy programu komputerowego oraz publiczne udostępnienie programu komputerowego w taki sposób, aby każdy mógł mieć do niego dostęp w miejscu i czasie przez siebie wybranym;</w:t>
      </w:r>
    </w:p>
    <w:p w14:paraId="6C333EA6" w14:textId="77777777" w:rsidR="008921D2" w:rsidRPr="0090300A" w:rsidRDefault="008921D2" w:rsidP="008921D2">
      <w:pPr>
        <w:suppressAutoHyphens/>
        <w:spacing w:before="60" w:after="60" w:line="276" w:lineRule="auto"/>
        <w:ind w:left="709"/>
        <w:contextualSpacing/>
        <w:jc w:val="both"/>
        <w:rPr>
          <w:rFonts w:eastAsia="Times New Roman"/>
          <w:color w:val="000000" w:themeColor="text1"/>
          <w:lang w:eastAsia="ar-SA"/>
        </w:rPr>
      </w:pPr>
      <w:r w:rsidRPr="0090300A">
        <w:rPr>
          <w:rFonts w:eastAsia="Times New Roman"/>
          <w:color w:val="000000" w:themeColor="text1"/>
          <w:lang w:eastAsia="ar-SA"/>
        </w:rPr>
        <w:t>a także udziela NCBR oraz podmiotom upoważnionym przez NCBR zezwolenia na wykonywanie praw zależnych do w/w utworów oraz udziela zezwolenia na udzielanie sublicencji przez NCBR osobom trzecim;</w:t>
      </w:r>
    </w:p>
    <w:p w14:paraId="04F75461" w14:textId="77777777" w:rsidR="008921D2" w:rsidRPr="0090300A" w:rsidRDefault="008921D2" w:rsidP="008921D2">
      <w:pPr>
        <w:numPr>
          <w:ilvl w:val="3"/>
          <w:numId w:val="8"/>
        </w:numPr>
        <w:spacing w:before="60" w:after="60" w:line="276" w:lineRule="auto"/>
        <w:ind w:left="1276"/>
        <w:contextualSpacing/>
        <w:jc w:val="both"/>
        <w:rPr>
          <w:color w:val="000000" w:themeColor="text1"/>
        </w:rPr>
      </w:pPr>
      <w:r w:rsidRPr="0090300A">
        <w:rPr>
          <w:color w:val="000000" w:themeColor="text1"/>
        </w:rPr>
        <w:t xml:space="preserve">będących przedmiotami praw pokrewnych – niewyłącznej, nieograniczonej terytorialnie i czasowo licencji na korzystanie z przedmiotów praw pokrewnych, w tym w szczególności fonogramów i wideogramów w rozumieniu art. 94 ust. 1 i 2 Ustawy o Prawie Autorskim, na wszelkich znanych w chwili zawarcia Umowy polach eksploatacji, a w szczególności na następujących polach eksploatacji: </w:t>
      </w:r>
    </w:p>
    <w:p w14:paraId="1F6CBA46" w14:textId="77777777" w:rsidR="008921D2" w:rsidRPr="0090300A" w:rsidRDefault="008921D2" w:rsidP="008921D2">
      <w:pPr>
        <w:pStyle w:val="Akapitzlist"/>
        <w:numPr>
          <w:ilvl w:val="0"/>
          <w:numId w:val="52"/>
        </w:numPr>
        <w:suppressAutoHyphens/>
        <w:spacing w:before="60" w:after="60" w:line="276" w:lineRule="auto"/>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zwielokrotnianie dowolną techniką;</w:t>
      </w:r>
    </w:p>
    <w:p w14:paraId="2932C947" w14:textId="77777777" w:rsidR="008921D2" w:rsidRPr="0090300A" w:rsidRDefault="008921D2" w:rsidP="008921D2">
      <w:pPr>
        <w:pStyle w:val="Akapitzlist"/>
        <w:numPr>
          <w:ilvl w:val="0"/>
          <w:numId w:val="52"/>
        </w:numPr>
        <w:suppressAutoHyphens/>
        <w:spacing w:before="60" w:after="60" w:line="276" w:lineRule="auto"/>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wprowadzenie do obrotu;</w:t>
      </w:r>
    </w:p>
    <w:p w14:paraId="1C6064F6" w14:textId="77777777" w:rsidR="008921D2" w:rsidRPr="0090300A" w:rsidRDefault="008921D2" w:rsidP="008921D2">
      <w:pPr>
        <w:pStyle w:val="Akapitzlist"/>
        <w:numPr>
          <w:ilvl w:val="0"/>
          <w:numId w:val="52"/>
        </w:numPr>
        <w:suppressAutoHyphens/>
        <w:spacing w:before="60" w:after="60" w:line="276" w:lineRule="auto"/>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lastRenderedPageBreak/>
        <w:t>najem oraz użyczanie egzemplarzy;</w:t>
      </w:r>
    </w:p>
    <w:p w14:paraId="390E05BD" w14:textId="77777777" w:rsidR="008921D2" w:rsidRPr="0090300A" w:rsidRDefault="008921D2" w:rsidP="008921D2">
      <w:pPr>
        <w:pStyle w:val="Akapitzlist"/>
        <w:numPr>
          <w:ilvl w:val="0"/>
          <w:numId w:val="52"/>
        </w:numPr>
        <w:suppressAutoHyphens/>
        <w:spacing w:before="60" w:after="60" w:line="276" w:lineRule="auto"/>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publiczne udostępniania fonogramu lub wideogramu w taki sposób, aby każdy mógł mieć do niego dostęp w miejscu i w czasie przez siebie wybranym;</w:t>
      </w:r>
    </w:p>
    <w:p w14:paraId="69FEEB5D" w14:textId="77777777" w:rsidR="008921D2" w:rsidRPr="0090300A" w:rsidRDefault="008921D2" w:rsidP="008921D2">
      <w:pPr>
        <w:pStyle w:val="Akapitzlist"/>
        <w:suppressAutoHyphens/>
        <w:spacing w:before="60" w:after="60" w:line="276" w:lineRule="auto"/>
        <w:ind w:left="709"/>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73984877" w14:textId="77777777" w:rsidR="008921D2" w:rsidRPr="0090300A" w:rsidRDefault="008921D2" w:rsidP="008921D2">
      <w:pPr>
        <w:numPr>
          <w:ilvl w:val="3"/>
          <w:numId w:val="8"/>
        </w:numPr>
        <w:spacing w:before="60" w:after="60" w:line="276" w:lineRule="auto"/>
        <w:ind w:left="1276"/>
        <w:contextualSpacing/>
        <w:jc w:val="both"/>
        <w:rPr>
          <w:color w:val="000000" w:themeColor="text1"/>
        </w:rPr>
      </w:pPr>
      <w:r w:rsidRPr="0090300A">
        <w:rPr>
          <w:color w:val="000000" w:themeColor="text1"/>
        </w:rPr>
        <w:t xml:space="preserve">w odniesieniu do baz danych – licencji niewyłącznej, bez ograniczeń terytorialnych i czasowych, na korzystanie z baz danych w zakresie prawa do pobierania danych i wtórnego ich wykorzystania w całości lub w istotnej części, co do jakości lub ilości; </w:t>
      </w:r>
    </w:p>
    <w:p w14:paraId="3420FCD6" w14:textId="77777777" w:rsidR="008921D2" w:rsidRPr="0090300A" w:rsidRDefault="008921D2" w:rsidP="008921D2">
      <w:pPr>
        <w:suppressAutoHyphens/>
        <w:spacing w:before="60" w:after="60" w:line="276" w:lineRule="auto"/>
        <w:ind w:left="709"/>
        <w:contextualSpacing/>
        <w:jc w:val="both"/>
        <w:rPr>
          <w:rFonts w:eastAsia="Times New Roman"/>
          <w:color w:val="000000" w:themeColor="text1"/>
          <w:lang w:eastAsia="ar-SA"/>
        </w:rPr>
      </w:pPr>
      <w:r w:rsidRPr="0090300A">
        <w:rPr>
          <w:rFonts w:eastAsia="Times New Roman"/>
          <w:color w:val="000000" w:themeColor="text1"/>
          <w:lang w:eastAsia="ar-SA"/>
        </w:rPr>
        <w:t>a także udziela NCBR oraz podmiotom upoważnionym przez NCBR zezwolenia na udzielanie sublicencji przez NCBR osobom trzecim;</w:t>
      </w:r>
    </w:p>
    <w:p w14:paraId="70905E1A" w14:textId="77777777" w:rsidR="008921D2" w:rsidRPr="0090300A" w:rsidRDefault="008921D2" w:rsidP="008921D2">
      <w:pPr>
        <w:numPr>
          <w:ilvl w:val="3"/>
          <w:numId w:val="8"/>
        </w:numPr>
        <w:spacing w:before="60" w:after="60" w:line="276" w:lineRule="auto"/>
        <w:ind w:left="1276"/>
        <w:contextualSpacing/>
        <w:jc w:val="both"/>
        <w:rPr>
          <w:color w:val="000000" w:themeColor="text1"/>
        </w:rPr>
      </w:pPr>
      <w:r w:rsidRPr="0090300A">
        <w:rPr>
          <w:color w:val="000000" w:themeColor="text1"/>
        </w:rPr>
        <w:t>będących przedmiotami praw własności przemysłowej, w tym w szczególności wynalazkami, wzorami użytkowymi, wzorami przemysłowymi, topografiami układów scalonych (niezależnie od tego, czy zostały one zgłoszone do ochrony) – pełnej licencji niewyłącznej, bez ograniczeń terytorialnych, na czas określony tj. do dnia wygaśnięcia ochrony prawnej każdego przedmiotu praw własności przemysłowej, na korzystanie z przedmiotów w/w praw w pełnym zakresie, a w szczególności w następującym zakresie:</w:t>
      </w:r>
    </w:p>
    <w:p w14:paraId="6D770CC5" w14:textId="77777777" w:rsidR="008921D2" w:rsidRPr="0090300A" w:rsidRDefault="008921D2" w:rsidP="008921D2">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korzystania z tych przedmiotów praw własności przemysłowej w sposób zarobkowy lub zawodowy;</w:t>
      </w:r>
    </w:p>
    <w:p w14:paraId="0B31CF31" w14:textId="77777777" w:rsidR="008921D2" w:rsidRPr="0090300A" w:rsidRDefault="008921D2" w:rsidP="008921D2">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modyfikowania, rozszerzania, ulepszania tych przedmiotów praw własności przemysłowej;</w:t>
      </w:r>
    </w:p>
    <w:p w14:paraId="10E63464" w14:textId="77777777" w:rsidR="008921D2" w:rsidRPr="0090300A" w:rsidRDefault="008921D2" w:rsidP="008921D2">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łączenia przedmiotów tych praw własności przemysłowej z innymi elementami twórczymi i nietwórczymi, niezależnie czy posiadają zdolność patentową czy rejestracyjną;</w:t>
      </w:r>
    </w:p>
    <w:p w14:paraId="6A748C89" w14:textId="77777777" w:rsidR="008921D2" w:rsidRPr="0090300A" w:rsidRDefault="008921D2" w:rsidP="008921D2">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 xml:space="preserve">tworzenia innych praw własności przemysłowej (np. nowych wynalazków) zawierających w sobie przedmioty praw własności przemysłowej stanowiące </w:t>
      </w:r>
      <w:r>
        <w:rPr>
          <w:rFonts w:asciiTheme="minorHAnsi" w:eastAsia="Times New Roman" w:hAnsiTheme="minorHAnsi"/>
          <w:color w:val="000000" w:themeColor="text1"/>
          <w:lang w:eastAsia="ar-SA"/>
        </w:rPr>
        <w:t>analizę lub raport;</w:t>
      </w:r>
    </w:p>
    <w:p w14:paraId="1440440E" w14:textId="77777777" w:rsidR="008921D2" w:rsidRPr="0090300A" w:rsidRDefault="008921D2" w:rsidP="008921D2">
      <w:pPr>
        <w:suppressAutoHyphens/>
        <w:spacing w:before="60" w:after="60" w:line="276" w:lineRule="auto"/>
        <w:ind w:left="709"/>
        <w:contextualSpacing/>
        <w:jc w:val="both"/>
        <w:rPr>
          <w:color w:val="000000" w:themeColor="text1"/>
        </w:rPr>
      </w:pPr>
      <w:r w:rsidRPr="0090300A">
        <w:rPr>
          <w:rFonts w:eastAsia="Times New Roman"/>
          <w:color w:val="000000" w:themeColor="text1"/>
          <w:lang w:eastAsia="ar-SA"/>
        </w:rPr>
        <w:t>a także udziela NCBR oraz podmiotom upoważnionym przez NCBR zezwolenia na udzielanie sublicencji przez NCBR osobom trzecim</w:t>
      </w:r>
      <w:r w:rsidRPr="0090300A">
        <w:rPr>
          <w:color w:val="000000" w:themeColor="text1"/>
        </w:rPr>
        <w:t>;</w:t>
      </w:r>
    </w:p>
    <w:p w14:paraId="007F903A" w14:textId="77777777" w:rsidR="008921D2" w:rsidRPr="0090300A" w:rsidRDefault="008921D2" w:rsidP="008921D2">
      <w:pPr>
        <w:numPr>
          <w:ilvl w:val="3"/>
          <w:numId w:val="8"/>
        </w:numPr>
        <w:spacing w:before="60" w:after="60" w:line="276" w:lineRule="auto"/>
        <w:ind w:left="1276"/>
        <w:contextualSpacing/>
        <w:jc w:val="both"/>
        <w:rPr>
          <w:color w:val="000000" w:themeColor="text1"/>
        </w:rPr>
      </w:pPr>
      <w:r w:rsidRPr="0090300A">
        <w:rPr>
          <w:color w:val="000000" w:themeColor="text1"/>
        </w:rPr>
        <w:t>w odniesieniu do Know-how – pełnej, niewyłącznej, nieograniczonej terytorialnie i czasowo licencji na dowolne korzystanie z Know-how, a w szczególności w następującym zakresie:</w:t>
      </w:r>
    </w:p>
    <w:p w14:paraId="38CCAAF5" w14:textId="77777777" w:rsidR="008921D2" w:rsidRPr="00FE27EE" w:rsidRDefault="008921D2" w:rsidP="008921D2">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FE27EE">
        <w:rPr>
          <w:rFonts w:asciiTheme="minorHAnsi" w:eastAsia="Times New Roman" w:hAnsiTheme="minorHAnsi"/>
          <w:color w:val="000000" w:themeColor="text1"/>
          <w:lang w:eastAsia="ar-SA"/>
        </w:rPr>
        <w:t xml:space="preserve">korzystania z wiedzy technicznej, organizacyjnej i innej, zawartych w </w:t>
      </w:r>
      <w:r>
        <w:rPr>
          <w:rFonts w:asciiTheme="minorHAnsi" w:eastAsia="Times New Roman" w:hAnsiTheme="minorHAnsi"/>
          <w:color w:val="000000" w:themeColor="text1"/>
          <w:lang w:eastAsia="ar-SA"/>
        </w:rPr>
        <w:t>analizie lub raporcie;</w:t>
      </w:r>
    </w:p>
    <w:p w14:paraId="1EC74117" w14:textId="77777777" w:rsidR="008921D2" w:rsidRPr="00FE27EE" w:rsidRDefault="008921D2" w:rsidP="008921D2">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FE27EE">
        <w:rPr>
          <w:rFonts w:asciiTheme="minorHAnsi" w:eastAsia="Times New Roman" w:hAnsiTheme="minorHAnsi"/>
          <w:color w:val="000000" w:themeColor="text1"/>
          <w:lang w:eastAsia="ar-SA"/>
        </w:rPr>
        <w:lastRenderedPageBreak/>
        <w:t xml:space="preserve">prowadzenia wszelkich prac związanych z rozwojem, modyfikacją oraz ulepszeniem Know-how, w tym </w:t>
      </w:r>
      <w:r>
        <w:rPr>
          <w:rFonts w:asciiTheme="minorHAnsi" w:eastAsia="Times New Roman" w:hAnsiTheme="minorHAnsi"/>
          <w:color w:val="000000" w:themeColor="text1"/>
          <w:lang w:eastAsia="ar-SA"/>
        </w:rPr>
        <w:t>analiz lub raportów</w:t>
      </w:r>
      <w:r w:rsidRPr="00FE27EE">
        <w:rPr>
          <w:rFonts w:asciiTheme="minorHAnsi" w:eastAsia="Times New Roman" w:hAnsiTheme="minorHAnsi"/>
          <w:color w:val="000000" w:themeColor="text1"/>
          <w:lang w:eastAsia="ar-SA"/>
        </w:rPr>
        <w:t xml:space="preserve"> powstałych w oparciu o Know-how;</w:t>
      </w:r>
    </w:p>
    <w:p w14:paraId="5D18C441" w14:textId="77777777" w:rsidR="008921D2" w:rsidRPr="00FE27EE" w:rsidRDefault="008921D2" w:rsidP="008921D2">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FE27EE">
        <w:rPr>
          <w:rFonts w:asciiTheme="minorHAnsi" w:eastAsia="Times New Roman" w:hAnsiTheme="minorHAnsi"/>
          <w:color w:val="000000" w:themeColor="text1"/>
          <w:lang w:eastAsia="ar-SA"/>
        </w:rPr>
        <w:t xml:space="preserve">udostępniania lub umożliwiania osobom trzecim korzystania z Know-how, w tym </w:t>
      </w:r>
      <w:r>
        <w:rPr>
          <w:rFonts w:asciiTheme="minorHAnsi" w:eastAsia="Times New Roman" w:hAnsiTheme="minorHAnsi"/>
          <w:color w:val="000000" w:themeColor="text1"/>
          <w:lang w:eastAsia="ar-SA"/>
        </w:rPr>
        <w:t xml:space="preserve">analiz lub raportów </w:t>
      </w:r>
      <w:r w:rsidRPr="00FE27EE">
        <w:rPr>
          <w:rFonts w:asciiTheme="minorHAnsi" w:eastAsia="Times New Roman" w:hAnsiTheme="minorHAnsi"/>
          <w:color w:val="000000" w:themeColor="text1"/>
          <w:lang w:eastAsia="ar-SA"/>
        </w:rPr>
        <w:t>powstałych w oparciu o Know-how;</w:t>
      </w:r>
    </w:p>
    <w:p w14:paraId="1A2DD499" w14:textId="77777777" w:rsidR="008921D2" w:rsidRDefault="008921D2" w:rsidP="008921D2">
      <w:pPr>
        <w:pStyle w:val="Akapitzlist"/>
        <w:spacing w:before="60" w:after="60" w:line="276" w:lineRule="auto"/>
        <w:jc w:val="both"/>
        <w:rPr>
          <w:rFonts w:asciiTheme="minorHAnsi" w:hAnsiTheme="minorHAnsi" w:cstheme="minorHAnsi"/>
        </w:rPr>
      </w:pPr>
      <w:r w:rsidRPr="0090300A">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90300A">
        <w:rPr>
          <w:rFonts w:asciiTheme="minorHAnsi" w:hAnsiTheme="minorHAnsi"/>
          <w:color w:val="000000" w:themeColor="text1"/>
        </w:rPr>
        <w:t>.</w:t>
      </w:r>
    </w:p>
    <w:p w14:paraId="6B41A308" w14:textId="3F3F798A" w:rsidR="008921D2" w:rsidRDefault="008921D2" w:rsidP="008921D2">
      <w:pPr>
        <w:pStyle w:val="Akapitzlist"/>
        <w:numPr>
          <w:ilvl w:val="0"/>
          <w:numId w:val="29"/>
        </w:numPr>
        <w:spacing w:before="60" w:after="60" w:line="276" w:lineRule="auto"/>
        <w:jc w:val="both"/>
        <w:rPr>
          <w:rFonts w:asciiTheme="minorHAnsi" w:hAnsiTheme="minorHAnsi" w:cstheme="minorHAnsi"/>
        </w:rPr>
      </w:pPr>
      <w:bookmarkStart w:id="470" w:name="_Hlk80147084"/>
      <w:r>
        <w:rPr>
          <w:rFonts w:asciiTheme="minorHAnsi" w:hAnsiTheme="minorHAnsi" w:cstheme="minorHAnsi"/>
        </w:rPr>
        <w:t>[</w:t>
      </w:r>
      <w:bookmarkStart w:id="471" w:name="_Hlk80150659"/>
      <w:r w:rsidRPr="00FE27EE">
        <w:rPr>
          <w:rFonts w:asciiTheme="minorHAnsi" w:hAnsiTheme="minorHAnsi" w:cstheme="minorHAnsi"/>
          <w:b/>
          <w:bCs/>
        </w:rPr>
        <w:t xml:space="preserve">Możliwość korzystania z </w:t>
      </w:r>
      <w:r>
        <w:rPr>
          <w:rFonts w:asciiTheme="minorHAnsi" w:hAnsiTheme="minorHAnsi" w:cstheme="minorHAnsi"/>
          <w:b/>
          <w:bCs/>
        </w:rPr>
        <w:t>wyników testó</w:t>
      </w:r>
      <w:ins w:id="472" w:author="Autor">
        <w:r>
          <w:rPr>
            <w:rFonts w:asciiTheme="minorHAnsi" w:hAnsiTheme="minorHAnsi" w:cstheme="minorHAnsi"/>
            <w:b/>
            <w:bCs/>
          </w:rPr>
          <w:t>w</w:t>
        </w:r>
      </w:ins>
      <w:del w:id="473" w:author="Autor">
        <w:r w:rsidDel="00277227">
          <w:rPr>
            <w:rFonts w:asciiTheme="minorHAnsi" w:hAnsiTheme="minorHAnsi" w:cstheme="minorHAnsi"/>
            <w:b/>
            <w:bCs/>
          </w:rPr>
          <w:fldChar w:fldCharType="begin"/>
        </w:r>
        <w:r w:rsidDel="00277227">
          <w:rPr>
            <w:rFonts w:asciiTheme="minorHAnsi" w:hAnsiTheme="minorHAnsi" w:cstheme="minorHAnsi"/>
            <w:b/>
            <w:bCs/>
          </w:rPr>
          <w:delInstrText xml:space="preserve"> LISTNUM </w:delInstrText>
        </w:r>
        <w:r w:rsidDel="00277227">
          <w:rPr>
            <w:rFonts w:asciiTheme="minorHAnsi" w:hAnsiTheme="minorHAnsi" w:cstheme="minorHAnsi"/>
            <w:b/>
            <w:bCs/>
          </w:rPr>
          <w:fldChar w:fldCharType="end"/>
        </w:r>
        <w:r w:rsidRPr="00FE27EE" w:rsidDel="00277227">
          <w:rPr>
            <w:rFonts w:asciiTheme="minorHAnsi" w:hAnsiTheme="minorHAnsi" w:cstheme="minorHAnsi"/>
            <w:b/>
            <w:bCs/>
          </w:rPr>
          <w:delText xml:space="preserve"> </w:delText>
        </w:r>
      </w:del>
      <w:ins w:id="474" w:author="Autor">
        <w:r w:rsidRPr="00FE27EE">
          <w:rPr>
            <w:rFonts w:asciiTheme="minorHAnsi" w:hAnsiTheme="minorHAnsi" w:cstheme="minorHAnsi"/>
            <w:b/>
            <w:bCs/>
          </w:rPr>
          <w:t xml:space="preserve"> </w:t>
        </w:r>
      </w:ins>
      <w:r w:rsidRPr="00FE27EE">
        <w:rPr>
          <w:rFonts w:asciiTheme="minorHAnsi" w:hAnsiTheme="minorHAnsi" w:cstheme="minorHAnsi"/>
          <w:b/>
          <w:bCs/>
        </w:rPr>
        <w:t>w zakresie własnym – podział korzyści 2</w:t>
      </w:r>
      <w:bookmarkEnd w:id="471"/>
      <w:r>
        <w:rPr>
          <w:rFonts w:asciiTheme="minorHAnsi" w:hAnsiTheme="minorHAnsi" w:cstheme="minorHAnsi"/>
        </w:rPr>
        <w:t xml:space="preserve">] W ramach podziału korzyści z testów </w:t>
      </w:r>
      <w:del w:id="475" w:author="Autor">
        <w:r w:rsidDel="00AC3405">
          <w:rPr>
            <w:rFonts w:asciiTheme="minorHAnsi" w:hAnsiTheme="minorHAnsi" w:cstheme="minorHAnsi"/>
          </w:rPr>
          <w:delText xml:space="preserve">i demonstracji </w:delText>
        </w:r>
      </w:del>
      <w:r>
        <w:rPr>
          <w:rFonts w:asciiTheme="minorHAnsi" w:hAnsiTheme="minorHAnsi" w:cstheme="minorHAnsi"/>
        </w:rPr>
        <w:t>prowadzonych przez Partnera Strategicznego</w:t>
      </w:r>
      <w:ins w:id="476" w:author="Autor">
        <w:r w:rsidR="00AC3405">
          <w:rPr>
            <w:rFonts w:asciiTheme="minorHAnsi" w:hAnsiTheme="minorHAnsi" w:cstheme="minorHAnsi"/>
          </w:rPr>
          <w:t xml:space="preserve"> opisanych w poprzednich rozdziałach</w:t>
        </w:r>
      </w:ins>
      <w:r>
        <w:rPr>
          <w:rFonts w:asciiTheme="minorHAnsi" w:hAnsiTheme="minorHAnsi" w:cstheme="minorHAnsi"/>
        </w:rPr>
        <w:t>, Partner Strategiczny jest uprawniony do nieograniczonego korzystania w zakresie samodzielnego i wewnętrznego korzystania (w tym optymalizacji pracy) z analiz i raportów opracowywanych na rzecz NCBR i dotyczących Instalacji Ułamkowo-Technicznych i Demonstratora</w:t>
      </w:r>
      <w:ins w:id="477" w:author="Autor">
        <w:r w:rsidR="00D54FC3">
          <w:rPr>
            <w:rFonts w:asciiTheme="minorHAnsi" w:hAnsiTheme="minorHAnsi" w:cstheme="minorHAnsi"/>
          </w:rPr>
          <w:t>, zgodnie z ART. 8 i ART. 9</w:t>
        </w:r>
      </w:ins>
      <w:r>
        <w:rPr>
          <w:rFonts w:asciiTheme="minorHAnsi" w:hAnsiTheme="minorHAnsi" w:cstheme="minorHAnsi"/>
        </w:rPr>
        <w:t xml:space="preserve">. Partner Strategiczny potwierdza, że jest świadomy że Wyniki Prac Etapu, Instalacje Ułamkowo-Techniczne, Demonstrator, a także przeprowadzone przez niego </w:t>
      </w:r>
      <w:ins w:id="478" w:author="Autor">
        <w:r>
          <w:rPr>
            <w:rFonts w:asciiTheme="minorHAnsi" w:hAnsiTheme="minorHAnsi" w:cstheme="minorHAnsi"/>
          </w:rPr>
          <w:t xml:space="preserve">w trakcie Przedsięwzięcia PCP </w:t>
        </w:r>
      </w:ins>
      <w:r>
        <w:rPr>
          <w:rFonts w:asciiTheme="minorHAnsi" w:hAnsiTheme="minorHAnsi" w:cstheme="minorHAnsi"/>
        </w:rPr>
        <w:t>analizy</w:t>
      </w:r>
      <w:ins w:id="479" w:author="Autor">
        <w:r>
          <w:rPr>
            <w:rFonts w:asciiTheme="minorHAnsi" w:hAnsiTheme="minorHAnsi" w:cstheme="minorHAnsi"/>
          </w:rPr>
          <w:t>, w tym w szczególności wyniki Testów</w:t>
        </w:r>
      </w:ins>
      <w:r>
        <w:rPr>
          <w:rFonts w:asciiTheme="minorHAnsi" w:hAnsiTheme="minorHAnsi" w:cstheme="minorHAnsi"/>
        </w:rPr>
        <w:t xml:space="preserve"> stanowią Informacje Poufne Uczestników PCP, stąd zobowiązuje się korzystać z nich wyłącznie w zakresie ograniczonym do eksploatacji Instalacji Ułamkowo-Technicznych i Demonstratora w charakterze ich użytkownika.</w:t>
      </w:r>
    </w:p>
    <w:bookmarkEnd w:id="470"/>
    <w:p w14:paraId="5018659D" w14:textId="77777777" w:rsidR="008921D2" w:rsidRPr="00A10CE6" w:rsidRDefault="008921D2" w:rsidP="008921D2">
      <w:pPr>
        <w:pStyle w:val="Akapitzlist"/>
        <w:numPr>
          <w:ilvl w:val="0"/>
          <w:numId w:val="29"/>
        </w:numPr>
        <w:spacing w:before="60" w:after="60" w:line="276" w:lineRule="auto"/>
        <w:jc w:val="both"/>
        <w:rPr>
          <w:rFonts w:asciiTheme="minorHAnsi" w:hAnsiTheme="minorHAnsi" w:cstheme="minorHAnsi"/>
        </w:rPr>
      </w:pPr>
      <w:r w:rsidRPr="00A10CE6">
        <w:rPr>
          <w:rFonts w:asciiTheme="minorHAnsi" w:hAnsiTheme="minorHAnsi" w:cstheme="minorHAnsi"/>
        </w:rPr>
        <w:t>[</w:t>
      </w:r>
      <w:r w:rsidRPr="00163724">
        <w:rPr>
          <w:rFonts w:asciiTheme="minorHAnsi" w:hAnsiTheme="minorHAnsi" w:cstheme="minorHAnsi"/>
          <w:b/>
          <w:bCs/>
        </w:rPr>
        <w:t>Zakaz reverse engeneering</w:t>
      </w:r>
      <w:r w:rsidRPr="00A10CE6">
        <w:rPr>
          <w:rFonts w:asciiTheme="minorHAnsi" w:hAnsiTheme="minorHAnsi" w:cstheme="minorHAnsi"/>
        </w:rPr>
        <w:t>] Partner Strategiczny zobowiąz</w:t>
      </w:r>
      <w:ins w:id="480" w:author="Autor">
        <w:r>
          <w:rPr>
            <w:rFonts w:asciiTheme="minorHAnsi" w:hAnsiTheme="minorHAnsi" w:cstheme="minorHAnsi"/>
          </w:rPr>
          <w:t>u</w:t>
        </w:r>
      </w:ins>
      <w:r w:rsidRPr="00A10CE6">
        <w:rPr>
          <w:rFonts w:asciiTheme="minorHAnsi" w:hAnsiTheme="minorHAnsi" w:cstheme="minorHAnsi"/>
        </w:rPr>
        <w:t>je się</w:t>
      </w:r>
      <w:r>
        <w:rPr>
          <w:rFonts w:asciiTheme="minorHAnsi" w:hAnsiTheme="minorHAnsi" w:cstheme="minorHAnsi"/>
        </w:rPr>
        <w:t xml:space="preserve"> na rzecz Uczestnika PCP</w:t>
      </w:r>
      <w:r w:rsidRPr="00A10CE6">
        <w:rPr>
          <w:rFonts w:asciiTheme="minorHAnsi" w:hAnsiTheme="minorHAnsi" w:cstheme="minorHAnsi"/>
        </w:rPr>
        <w:t>, że</w:t>
      </w:r>
      <w:r>
        <w:rPr>
          <w:rFonts w:asciiTheme="minorHAnsi" w:hAnsiTheme="minorHAnsi" w:cstheme="minorHAnsi"/>
        </w:rPr>
        <w:t xml:space="preserve"> bez uprzedniej zgody Uczestnika PCP nie będzie podejmować względem Instalacji Ułamkowo-Technicznych i Demonstratora żadnych działań, badań i analiz, które byłyby nakierowane na od</w:t>
      </w:r>
      <w:del w:id="481" w:author="Autor">
        <w:r w:rsidDel="00277227">
          <w:rPr>
            <w:rFonts w:asciiTheme="minorHAnsi" w:hAnsiTheme="minorHAnsi" w:cstheme="minorHAnsi"/>
          </w:rPr>
          <w:delText>z</w:delText>
        </w:r>
      </w:del>
      <w:r>
        <w:rPr>
          <w:rFonts w:asciiTheme="minorHAnsi" w:hAnsiTheme="minorHAnsi" w:cstheme="minorHAnsi"/>
        </w:rPr>
        <w:t>w</w:t>
      </w:r>
      <w:ins w:id="482" w:author="Autor">
        <w:r>
          <w:rPr>
            <w:rFonts w:asciiTheme="minorHAnsi" w:hAnsiTheme="minorHAnsi" w:cstheme="minorHAnsi"/>
          </w:rPr>
          <w:t>z</w:t>
        </w:r>
      </w:ins>
      <w:r>
        <w:rPr>
          <w:rFonts w:asciiTheme="minorHAnsi" w:hAnsiTheme="minorHAnsi" w:cstheme="minorHAnsi"/>
        </w:rPr>
        <w:t xml:space="preserve">orowanie szczegółowych elementów Rozwiązania, w celu ich dalszego wykorzystywania (tzw. </w:t>
      </w:r>
      <w:r>
        <w:rPr>
          <w:rFonts w:asciiTheme="minorHAnsi" w:hAnsiTheme="minorHAnsi" w:cstheme="minorHAnsi"/>
          <w:i/>
          <w:iCs/>
        </w:rPr>
        <w:t>reverse engeneering</w:t>
      </w:r>
      <w:r>
        <w:rPr>
          <w:rFonts w:asciiTheme="minorHAnsi" w:hAnsiTheme="minorHAnsi" w:cstheme="minorHAnsi"/>
        </w:rPr>
        <w:t>). Zakaz wskazany w zdaniu poprzedzającym nie dotyczy testów i badań prowadzonych na rzecz NCBR zgodnie z Umową oraz czynności (w tym badań</w:t>
      </w:r>
      <w:ins w:id="483" w:author="Autor">
        <w:r>
          <w:rPr>
            <w:rFonts w:asciiTheme="minorHAnsi" w:hAnsiTheme="minorHAnsi" w:cstheme="minorHAnsi"/>
          </w:rPr>
          <w:t xml:space="preserve"> i</w:t>
        </w:r>
      </w:ins>
      <w:del w:id="484" w:author="Autor">
        <w:r w:rsidDel="00277227">
          <w:rPr>
            <w:rFonts w:asciiTheme="minorHAnsi" w:hAnsiTheme="minorHAnsi" w:cstheme="minorHAnsi"/>
          </w:rPr>
          <w:delText>)</w:delText>
        </w:r>
      </w:del>
      <w:r>
        <w:rPr>
          <w:rFonts w:asciiTheme="minorHAnsi" w:hAnsiTheme="minorHAnsi" w:cstheme="minorHAnsi"/>
        </w:rPr>
        <w:t xml:space="preserve"> napraw) w granicach prawidłowej gospodarki związanych z eksploatacją Instalacji Ułamkowo-Technicznych i Demonstratora.</w:t>
      </w:r>
    </w:p>
    <w:p w14:paraId="52FF0DAD" w14:textId="77777777" w:rsidR="008921D2" w:rsidRPr="00FE27EE" w:rsidRDefault="008921D2" w:rsidP="008921D2">
      <w:pPr>
        <w:spacing w:before="60" w:after="60" w:line="276" w:lineRule="auto"/>
        <w:contextualSpacing/>
        <w:rPr>
          <w:rFonts w:cstheme="minorHAnsi"/>
        </w:rPr>
      </w:pPr>
    </w:p>
    <w:p w14:paraId="1DBC974B" w14:textId="77777777" w:rsidR="008921D2" w:rsidRPr="00A319BC" w:rsidRDefault="008921D2" w:rsidP="008921D2">
      <w:pPr>
        <w:pStyle w:val="Nagwek1"/>
        <w:numPr>
          <w:ilvl w:val="0"/>
          <w:numId w:val="1"/>
        </w:numPr>
        <w:spacing w:before="60" w:after="60" w:line="276" w:lineRule="auto"/>
        <w:contextualSpacing/>
        <w:rPr>
          <w:rFonts w:asciiTheme="minorHAnsi" w:hAnsiTheme="minorHAnsi" w:cstheme="minorHAnsi"/>
          <w:sz w:val="22"/>
          <w:szCs w:val="22"/>
        </w:rPr>
      </w:pPr>
      <w:bookmarkStart w:id="485" w:name="_Ref505921280"/>
      <w:bookmarkStart w:id="486" w:name="_Ref505921340"/>
      <w:bookmarkStart w:id="487" w:name="_Ref505921359"/>
      <w:bookmarkStart w:id="488" w:name="_Toc511371214"/>
      <w:bookmarkStart w:id="489" w:name="_Toc76392388"/>
      <w:bookmarkEnd w:id="467"/>
      <w:r w:rsidRPr="00A319BC">
        <w:rPr>
          <w:rFonts w:asciiTheme="minorHAnsi" w:hAnsiTheme="minorHAnsi" w:cstheme="minorHAnsi"/>
          <w:sz w:val="22"/>
          <w:szCs w:val="22"/>
        </w:rPr>
        <w:t>ZARZĄDZANIE I NADZÓR NAD WYKONANIEM UMOWY</w:t>
      </w:r>
      <w:bookmarkEnd w:id="485"/>
      <w:bookmarkEnd w:id="486"/>
      <w:bookmarkEnd w:id="487"/>
      <w:bookmarkEnd w:id="488"/>
      <w:bookmarkEnd w:id="489"/>
    </w:p>
    <w:p w14:paraId="6704CBDF" w14:textId="77777777" w:rsidR="008921D2" w:rsidRPr="00A319BC" w:rsidRDefault="008921D2" w:rsidP="008921D2">
      <w:pPr>
        <w:spacing w:before="60" w:after="60" w:line="276" w:lineRule="auto"/>
        <w:rPr>
          <w:rFonts w:cstheme="minorHAnsi"/>
        </w:rPr>
      </w:pPr>
    </w:p>
    <w:p w14:paraId="3E0E099F"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490" w:name="_Toc511371215"/>
      <w:bookmarkStart w:id="491" w:name="_Toc76392389"/>
      <w:r w:rsidRPr="00A319BC">
        <w:rPr>
          <w:rFonts w:asciiTheme="minorHAnsi" w:hAnsiTheme="minorHAnsi" w:cstheme="minorHAnsi"/>
          <w:sz w:val="22"/>
          <w:szCs w:val="22"/>
        </w:rPr>
        <w:t>[MENADŻEROWIE PRZEDSIĘWZIĘCIA]</w:t>
      </w:r>
      <w:bookmarkEnd w:id="490"/>
      <w:bookmarkEnd w:id="491"/>
    </w:p>
    <w:p w14:paraId="3B93E9E9" w14:textId="77777777" w:rsidR="008921D2" w:rsidRPr="00A319BC" w:rsidRDefault="008921D2" w:rsidP="008921D2">
      <w:pPr>
        <w:pStyle w:val="Akapitzlist"/>
        <w:numPr>
          <w:ilvl w:val="0"/>
          <w:numId w:val="23"/>
        </w:numPr>
        <w:suppressAutoHyphens/>
        <w:spacing w:before="60" w:after="60" w:line="276" w:lineRule="auto"/>
        <w:ind w:left="426"/>
        <w:jc w:val="both"/>
        <w:rPr>
          <w:rFonts w:asciiTheme="minorHAnsi" w:eastAsia="Times New Roman" w:hAnsiTheme="minorHAnsi" w:cstheme="minorHAnsi"/>
          <w:lang w:eastAsia="ar-SA"/>
        </w:rPr>
      </w:pPr>
      <w:r w:rsidRPr="00A319BC">
        <w:rPr>
          <w:rFonts w:asciiTheme="minorHAnsi" w:eastAsia="Times New Roman" w:hAnsiTheme="minorHAnsi" w:cstheme="minorHAnsi"/>
          <w:lang w:eastAsia="ar-SA"/>
        </w:rPr>
        <w:t xml:space="preserve">Partner i NCBR wyznaczą menadżerów Przedsięwzięcia odpowiedzialnych za koordynację sprawnego wykonania Umowy. Każdorazowo, gdy Umowa przewiduje uzgodnienia pomiędzy NCBR a Partnerem, zostaną one przeprowadzone przez menadżerów projektu i przekazane do zatwierdzenia przez Strony. </w:t>
      </w:r>
    </w:p>
    <w:p w14:paraId="34815E9F" w14:textId="77777777" w:rsidR="008921D2" w:rsidRPr="00A319BC" w:rsidRDefault="008921D2" w:rsidP="008921D2">
      <w:pPr>
        <w:pStyle w:val="Akapitzlist"/>
        <w:numPr>
          <w:ilvl w:val="0"/>
          <w:numId w:val="23"/>
        </w:numPr>
        <w:suppressAutoHyphens/>
        <w:spacing w:before="60" w:after="60" w:line="276" w:lineRule="auto"/>
        <w:ind w:left="426" w:hanging="426"/>
        <w:jc w:val="both"/>
        <w:rPr>
          <w:rFonts w:asciiTheme="minorHAnsi" w:eastAsia="Times New Roman" w:hAnsiTheme="minorHAnsi" w:cstheme="minorHAnsi"/>
          <w:lang w:eastAsia="ar-SA"/>
        </w:rPr>
      </w:pPr>
      <w:r w:rsidRPr="00A319BC">
        <w:rPr>
          <w:rFonts w:asciiTheme="minorHAnsi" w:eastAsia="Times New Roman" w:hAnsiTheme="minorHAnsi" w:cstheme="minorHAnsi"/>
          <w:lang w:eastAsia="ar-SA"/>
        </w:rPr>
        <w:lastRenderedPageBreak/>
        <w:t>O ile menadżer Przedsięwzięcia nie posiada odrębnego umocowania, nie jest on uprawniony do składania jakichkolwiek oświadczeń wiążących dla Strony.</w:t>
      </w:r>
    </w:p>
    <w:p w14:paraId="6217BE78" w14:textId="77777777" w:rsidR="008921D2" w:rsidRPr="00A319BC" w:rsidRDefault="008921D2" w:rsidP="008921D2">
      <w:pPr>
        <w:pStyle w:val="Akapitzlist"/>
        <w:numPr>
          <w:ilvl w:val="0"/>
          <w:numId w:val="23"/>
        </w:numPr>
        <w:suppressAutoHyphens/>
        <w:spacing w:before="60" w:after="60" w:line="276" w:lineRule="auto"/>
        <w:ind w:left="426" w:hanging="426"/>
        <w:jc w:val="both"/>
        <w:rPr>
          <w:rFonts w:asciiTheme="minorHAnsi" w:eastAsia="Times New Roman" w:hAnsiTheme="minorHAnsi" w:cstheme="minorHAnsi"/>
          <w:lang w:eastAsia="ar-SA"/>
        </w:rPr>
      </w:pPr>
      <w:r w:rsidRPr="00A319BC">
        <w:rPr>
          <w:rFonts w:asciiTheme="minorHAnsi" w:eastAsia="Times New Roman" w:hAnsiTheme="minorHAnsi" w:cstheme="minorHAnsi"/>
          <w:lang w:eastAsia="ar-SA"/>
        </w:rPr>
        <w:t xml:space="preserve">O wyborze i zmianie menadżera Przedsięwzięcia Strony zawiadamiają się w formie elektronicznej, zgodnie z </w:t>
      </w:r>
      <w:r w:rsidRPr="00A319BC">
        <w:rPr>
          <w:rFonts w:asciiTheme="minorHAnsi" w:eastAsia="Times New Roman" w:hAnsiTheme="minorHAnsi" w:cstheme="minorHAnsi"/>
          <w:lang w:eastAsia="ar-SA"/>
        </w:rPr>
        <w:fldChar w:fldCharType="begin"/>
      </w:r>
      <w:r w:rsidRPr="00A319BC">
        <w:rPr>
          <w:rFonts w:asciiTheme="minorHAnsi" w:eastAsia="Times New Roman" w:hAnsiTheme="minorHAnsi" w:cstheme="minorHAnsi"/>
          <w:lang w:eastAsia="ar-SA"/>
        </w:rPr>
        <w:instrText xml:space="preserve"> REF _Ref511548958 \n \h  \* MERGEFORMAT </w:instrText>
      </w:r>
      <w:r w:rsidRPr="00A319BC">
        <w:rPr>
          <w:rFonts w:asciiTheme="minorHAnsi" w:eastAsia="Times New Roman" w:hAnsiTheme="minorHAnsi" w:cstheme="minorHAnsi"/>
          <w:lang w:eastAsia="ar-SA"/>
        </w:rPr>
      </w:r>
      <w:r w:rsidRPr="00A319BC">
        <w:rPr>
          <w:rFonts w:asciiTheme="minorHAnsi" w:eastAsia="Times New Roman" w:hAnsiTheme="minorHAnsi" w:cstheme="minorHAnsi"/>
          <w:lang w:eastAsia="ar-SA"/>
        </w:rPr>
        <w:fldChar w:fldCharType="separate"/>
      </w:r>
      <w:r>
        <w:rPr>
          <w:rFonts w:asciiTheme="minorHAnsi" w:eastAsia="Times New Roman" w:hAnsiTheme="minorHAnsi" w:cstheme="minorHAnsi"/>
          <w:lang w:eastAsia="ar-SA"/>
        </w:rPr>
        <w:t>ART. 29</w:t>
      </w:r>
      <w:r w:rsidRPr="00A319BC">
        <w:rPr>
          <w:rFonts w:asciiTheme="minorHAnsi" w:eastAsia="Times New Roman" w:hAnsiTheme="minorHAnsi" w:cstheme="minorHAnsi"/>
          <w:lang w:eastAsia="ar-SA"/>
        </w:rPr>
        <w:fldChar w:fldCharType="end"/>
      </w:r>
      <w:r w:rsidRPr="00A319BC">
        <w:rPr>
          <w:rFonts w:asciiTheme="minorHAnsi" w:eastAsia="Times New Roman" w:hAnsiTheme="minorHAnsi" w:cstheme="minorHAnsi"/>
          <w:lang w:eastAsia="ar-SA"/>
        </w:rPr>
        <w:t>.</w:t>
      </w:r>
    </w:p>
    <w:p w14:paraId="43F2F116" w14:textId="77777777" w:rsidR="008921D2" w:rsidRDefault="008921D2" w:rsidP="008921D2">
      <w:pPr>
        <w:pStyle w:val="Akapitzlist"/>
        <w:numPr>
          <w:ilvl w:val="0"/>
          <w:numId w:val="23"/>
        </w:numPr>
        <w:suppressAutoHyphens/>
        <w:spacing w:before="60" w:after="60" w:line="276" w:lineRule="auto"/>
        <w:ind w:left="426" w:hanging="426"/>
        <w:jc w:val="both"/>
        <w:rPr>
          <w:rFonts w:asciiTheme="minorHAnsi" w:eastAsia="Times New Roman" w:hAnsiTheme="minorHAnsi" w:cstheme="minorHAnsi"/>
          <w:lang w:eastAsia="ar-SA"/>
        </w:rPr>
      </w:pPr>
      <w:r w:rsidRPr="00A319BC">
        <w:rPr>
          <w:rFonts w:asciiTheme="minorHAnsi" w:eastAsia="Times New Roman" w:hAnsiTheme="minorHAnsi" w:cstheme="minorHAnsi"/>
          <w:lang w:eastAsia="ar-SA"/>
        </w:rPr>
        <w:t>Niezależnie od innych postanowień Umowy, Strony ustalają, że menadżer przedsięwzięcia, pracownicy i inne osoby wyznaczone przez NCBR, będą mogły dokonywać wizyt w siedzibie Partnera i na Nieruchomości</w:t>
      </w:r>
      <w:r>
        <w:rPr>
          <w:rFonts w:asciiTheme="minorHAnsi" w:eastAsia="Times New Roman" w:hAnsiTheme="minorHAnsi" w:cstheme="minorHAnsi"/>
          <w:lang w:eastAsia="ar-SA"/>
        </w:rPr>
        <w:t xml:space="preserve"> 1 oraz Nieruchomości 2</w:t>
      </w:r>
      <w:r w:rsidRPr="00A319BC">
        <w:rPr>
          <w:rFonts w:asciiTheme="minorHAnsi" w:eastAsia="Times New Roman" w:hAnsiTheme="minorHAnsi" w:cstheme="minorHAnsi"/>
          <w:lang w:eastAsia="ar-SA"/>
        </w:rPr>
        <w:t>, za zgodą i po uprzednim uzgodnieniu z Partnerem terminu, wskazaniu przedstawicieli NCBR i zakresu wizyty.</w:t>
      </w:r>
    </w:p>
    <w:p w14:paraId="5A17BD9F" w14:textId="77777777" w:rsidR="008921D2" w:rsidRPr="00A319BC" w:rsidRDefault="008921D2" w:rsidP="008921D2">
      <w:pPr>
        <w:pStyle w:val="Akapitzlist"/>
        <w:numPr>
          <w:ilvl w:val="0"/>
          <w:numId w:val="23"/>
        </w:numPr>
        <w:suppressAutoHyphens/>
        <w:spacing w:before="60" w:after="60" w:line="276" w:lineRule="auto"/>
        <w:ind w:left="426" w:hanging="426"/>
        <w:jc w:val="both"/>
        <w:rPr>
          <w:rFonts w:asciiTheme="minorHAnsi" w:eastAsia="Times New Roman" w:hAnsiTheme="minorHAnsi" w:cstheme="minorHAnsi"/>
          <w:lang w:eastAsia="ar-SA"/>
        </w:rPr>
      </w:pPr>
      <w:r>
        <w:rPr>
          <w:rFonts w:asciiTheme="minorHAnsi" w:eastAsia="Times New Roman" w:hAnsiTheme="minorHAnsi" w:cstheme="minorHAnsi"/>
          <w:lang w:eastAsia="ar-SA"/>
        </w:rPr>
        <w:t>W przypadku zorganizowania przez NCBR spotkania z Uczestnikami PCP i zawiadomienia o tym Partnera z co najmniej siedmiodniowym wyprzedzeniem, Partner jest zobowiązany na żądanie NCBR do zapewnienia w takim spotkaniu swojego przedstawiciela.</w:t>
      </w:r>
    </w:p>
    <w:p w14:paraId="5BD2546D" w14:textId="77777777" w:rsidR="008921D2" w:rsidRPr="00A319BC" w:rsidRDefault="008921D2" w:rsidP="008921D2">
      <w:pPr>
        <w:pStyle w:val="Akapitzlist"/>
        <w:spacing w:before="60" w:after="60" w:line="276" w:lineRule="auto"/>
        <w:ind w:left="426"/>
        <w:rPr>
          <w:rFonts w:asciiTheme="minorHAnsi" w:eastAsiaTheme="majorEastAsia" w:hAnsiTheme="minorHAnsi" w:cstheme="minorHAnsi"/>
          <w:b/>
          <w:color w:val="000000" w:themeColor="text1"/>
        </w:rPr>
      </w:pPr>
    </w:p>
    <w:p w14:paraId="2EFDC75E"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492" w:name="_Toc504994984"/>
      <w:bookmarkStart w:id="493" w:name="_Ref505916638"/>
      <w:bookmarkStart w:id="494" w:name="_Ref508809689"/>
      <w:bookmarkStart w:id="495" w:name="_Ref511378886"/>
      <w:bookmarkStart w:id="496" w:name="_Toc511371217"/>
      <w:bookmarkStart w:id="497" w:name="_Toc76392390"/>
      <w:r w:rsidRPr="00A319BC">
        <w:rPr>
          <w:rFonts w:asciiTheme="minorHAnsi" w:hAnsiTheme="minorHAnsi" w:cstheme="minorHAnsi"/>
          <w:sz w:val="22"/>
          <w:szCs w:val="22"/>
        </w:rPr>
        <w:t>[KONTROLA]</w:t>
      </w:r>
      <w:bookmarkEnd w:id="492"/>
      <w:bookmarkEnd w:id="493"/>
      <w:bookmarkEnd w:id="494"/>
      <w:bookmarkEnd w:id="495"/>
      <w:bookmarkEnd w:id="496"/>
      <w:bookmarkEnd w:id="497"/>
    </w:p>
    <w:p w14:paraId="58D63EF5" w14:textId="77777777" w:rsidR="008921D2" w:rsidRPr="00A319BC" w:rsidRDefault="008921D2" w:rsidP="008921D2">
      <w:pPr>
        <w:pStyle w:val="Akapitzlist"/>
        <w:numPr>
          <w:ilvl w:val="0"/>
          <w:numId w:val="16"/>
        </w:numPr>
        <w:spacing w:before="60" w:after="60" w:line="276" w:lineRule="auto"/>
        <w:ind w:left="426"/>
        <w:jc w:val="both"/>
        <w:rPr>
          <w:rFonts w:asciiTheme="minorHAnsi" w:hAnsiTheme="minorHAnsi" w:cstheme="minorHAnsi"/>
        </w:rPr>
      </w:pPr>
      <w:r w:rsidRPr="00A319BC">
        <w:rPr>
          <w:rFonts w:asciiTheme="minorHAnsi" w:hAnsiTheme="minorHAnsi" w:cstheme="minorHAnsi"/>
        </w:rPr>
        <w:t xml:space="preserve">NCBR jest uprawnione do dokonania, w każdym czasie, kontroli wykonania </w:t>
      </w:r>
      <w:r>
        <w:rPr>
          <w:rFonts w:asciiTheme="minorHAnsi" w:hAnsiTheme="minorHAnsi" w:cstheme="minorHAnsi"/>
        </w:rPr>
        <w:t xml:space="preserve">Przedsięwzięcia </w:t>
      </w:r>
      <w:r w:rsidRPr="00A319BC">
        <w:rPr>
          <w:rFonts w:asciiTheme="minorHAnsi" w:hAnsiTheme="minorHAnsi" w:cstheme="minorHAnsi"/>
        </w:rPr>
        <w:t>na Nieruchomości</w:t>
      </w:r>
      <w:r>
        <w:rPr>
          <w:rFonts w:asciiTheme="minorHAnsi" w:hAnsiTheme="minorHAnsi" w:cstheme="minorHAnsi"/>
        </w:rPr>
        <w:t xml:space="preserve"> 1 oraz Nieruchomości 2</w:t>
      </w:r>
      <w:r w:rsidRPr="00A319BC">
        <w:rPr>
          <w:rFonts w:asciiTheme="minorHAnsi" w:hAnsiTheme="minorHAnsi" w:cstheme="minorHAnsi"/>
        </w:rPr>
        <w:t xml:space="preserve"> przez Partnera zgodnie z Umową oraz kontroli wykonania prac </w:t>
      </w:r>
      <w:r>
        <w:rPr>
          <w:rFonts w:asciiTheme="minorHAnsi" w:hAnsiTheme="minorHAnsi" w:cstheme="minorHAnsi"/>
        </w:rPr>
        <w:t xml:space="preserve">wykonywanych </w:t>
      </w:r>
      <w:r w:rsidRPr="00A319BC">
        <w:rPr>
          <w:rFonts w:asciiTheme="minorHAnsi" w:hAnsiTheme="minorHAnsi" w:cstheme="minorHAnsi"/>
        </w:rPr>
        <w:t xml:space="preserve">na </w:t>
      </w:r>
      <w:r>
        <w:rPr>
          <w:rFonts w:asciiTheme="minorHAnsi" w:hAnsiTheme="minorHAnsi" w:cstheme="minorHAnsi"/>
        </w:rPr>
        <w:t xml:space="preserve">ww. </w:t>
      </w:r>
      <w:r w:rsidRPr="00A319BC">
        <w:rPr>
          <w:rFonts w:asciiTheme="minorHAnsi" w:hAnsiTheme="minorHAnsi" w:cstheme="minorHAnsi"/>
        </w:rPr>
        <w:t>Nieruchomości</w:t>
      </w:r>
      <w:r>
        <w:rPr>
          <w:rFonts w:asciiTheme="minorHAnsi" w:hAnsiTheme="minorHAnsi" w:cstheme="minorHAnsi"/>
        </w:rPr>
        <w:t>ach Uczestników PCP</w:t>
      </w:r>
      <w:r w:rsidRPr="00A319BC">
        <w:rPr>
          <w:rFonts w:asciiTheme="minorHAnsi" w:hAnsiTheme="minorHAnsi" w:cstheme="minorHAnsi"/>
        </w:rPr>
        <w:t xml:space="preserve">. Kontrola obejmuje w szczególności weryfikację realizacji prac badawczo-rozwojowych i budowy </w:t>
      </w:r>
      <w:r>
        <w:rPr>
          <w:rFonts w:asciiTheme="minorHAnsi" w:hAnsiTheme="minorHAnsi" w:cstheme="minorHAnsi"/>
        </w:rPr>
        <w:t xml:space="preserve">Instalacji Ułamkowo-Technicznych oraz </w:t>
      </w:r>
      <w:r w:rsidRPr="00A319BC">
        <w:rPr>
          <w:rFonts w:asciiTheme="minorHAnsi" w:hAnsiTheme="minorHAnsi" w:cstheme="minorHAnsi"/>
        </w:rPr>
        <w:t>Demonstratora</w:t>
      </w:r>
      <w:r>
        <w:rPr>
          <w:rFonts w:asciiTheme="minorHAnsi" w:hAnsiTheme="minorHAnsi" w:cstheme="minorHAnsi"/>
        </w:rPr>
        <w:t xml:space="preserve"> Technologii</w:t>
      </w:r>
      <w:r w:rsidRPr="00A319BC">
        <w:rPr>
          <w:rFonts w:asciiTheme="minorHAnsi" w:hAnsiTheme="minorHAnsi" w:cstheme="minorHAnsi"/>
        </w:rPr>
        <w:t>.</w:t>
      </w:r>
    </w:p>
    <w:p w14:paraId="2E3A26BB" w14:textId="77777777" w:rsidR="008921D2" w:rsidRPr="00A319BC" w:rsidRDefault="008921D2" w:rsidP="008921D2">
      <w:pPr>
        <w:pStyle w:val="Akapitzlist"/>
        <w:numPr>
          <w:ilvl w:val="0"/>
          <w:numId w:val="16"/>
        </w:numPr>
        <w:spacing w:before="60" w:after="60" w:line="276" w:lineRule="auto"/>
        <w:ind w:left="426"/>
        <w:jc w:val="both"/>
        <w:rPr>
          <w:rFonts w:asciiTheme="minorHAnsi" w:hAnsiTheme="minorHAnsi" w:cstheme="minorHAnsi"/>
        </w:rPr>
      </w:pPr>
      <w:r w:rsidRPr="00A319BC">
        <w:rPr>
          <w:rFonts w:asciiTheme="minorHAnsi" w:hAnsiTheme="minorHAnsi" w:cstheme="minorHAnsi"/>
        </w:rPr>
        <w:t xml:space="preserve">W przypadku zamiaru skorzystania z uprawnienia wskazanego w </w:t>
      </w:r>
      <w:r w:rsidRPr="00A319BC">
        <w:rPr>
          <w:rFonts w:asciiTheme="minorHAnsi" w:hAnsiTheme="minorHAnsi" w:cstheme="minorHAnsi"/>
        </w:rPr>
        <w:fldChar w:fldCharType="begin"/>
      </w:r>
      <w:r w:rsidRPr="00A319BC">
        <w:rPr>
          <w:rFonts w:asciiTheme="minorHAnsi" w:hAnsiTheme="minorHAnsi" w:cstheme="minorHAnsi"/>
        </w:rPr>
        <w:instrText xml:space="preserve"> REF _Ref479975533 \n \h  \* MERGEFORMAT </w:instrText>
      </w:r>
      <w:r w:rsidRPr="00A319BC">
        <w:rPr>
          <w:rFonts w:asciiTheme="minorHAnsi" w:hAnsiTheme="minorHAnsi" w:cstheme="minorHAnsi"/>
        </w:rPr>
      </w:r>
      <w:r w:rsidRPr="00A319BC">
        <w:rPr>
          <w:rFonts w:asciiTheme="minorHAnsi" w:hAnsiTheme="minorHAnsi" w:cstheme="minorHAnsi"/>
        </w:rPr>
        <w:fldChar w:fldCharType="separate"/>
      </w:r>
      <w:r>
        <w:rPr>
          <w:rFonts w:asciiTheme="minorHAnsi" w:hAnsiTheme="minorHAnsi" w:cstheme="minorHAnsi"/>
        </w:rPr>
        <w:t>§1</w:t>
      </w:r>
      <w:r w:rsidRPr="00A319BC">
        <w:rPr>
          <w:rFonts w:asciiTheme="minorHAnsi" w:hAnsiTheme="minorHAnsi" w:cstheme="minorHAnsi"/>
        </w:rPr>
        <w:fldChar w:fldCharType="end"/>
      </w:r>
      <w:r w:rsidRPr="00A319BC">
        <w:rPr>
          <w:rFonts w:asciiTheme="minorHAnsi" w:hAnsiTheme="minorHAnsi" w:cstheme="minorHAnsi"/>
        </w:rPr>
        <w:t xml:space="preserve"> przez NCBR, NCBR zawiadomi Partnera w formie pisemnej lub elektronicznej o planowanej kontroli z wyprzedzeniem wynoszącym co najmniej </w:t>
      </w:r>
      <w:r>
        <w:rPr>
          <w:rFonts w:asciiTheme="minorHAnsi" w:eastAsia="SimSun" w:hAnsiTheme="minorHAnsi" w:cstheme="minorHAnsi"/>
          <w:lang w:eastAsia="en-GB" w:bidi="ar-AE"/>
        </w:rPr>
        <w:t>7</w:t>
      </w:r>
      <w:r w:rsidRPr="00A319BC">
        <w:rPr>
          <w:rFonts w:asciiTheme="minorHAnsi" w:eastAsia="SimSun" w:hAnsiTheme="minorHAnsi" w:cstheme="minorHAnsi"/>
          <w:lang w:eastAsia="en-GB" w:bidi="ar-AE"/>
        </w:rPr>
        <w:t xml:space="preserve"> </w:t>
      </w:r>
      <w:r w:rsidRPr="00A319BC">
        <w:rPr>
          <w:rFonts w:asciiTheme="minorHAnsi" w:hAnsiTheme="minorHAnsi" w:cstheme="minorHAnsi"/>
        </w:rPr>
        <w:t>dni.</w:t>
      </w:r>
    </w:p>
    <w:p w14:paraId="07EC92BA" w14:textId="77777777" w:rsidR="008921D2" w:rsidRPr="00A319BC" w:rsidRDefault="008921D2" w:rsidP="008921D2">
      <w:pPr>
        <w:pStyle w:val="Akapitzlist"/>
        <w:numPr>
          <w:ilvl w:val="0"/>
          <w:numId w:val="16"/>
        </w:numPr>
        <w:spacing w:before="60" w:after="60" w:line="276" w:lineRule="auto"/>
        <w:ind w:left="426"/>
        <w:jc w:val="both"/>
        <w:rPr>
          <w:rFonts w:asciiTheme="minorHAnsi" w:hAnsiTheme="minorHAnsi" w:cstheme="minorHAnsi"/>
        </w:rPr>
      </w:pPr>
      <w:r>
        <w:rPr>
          <w:rFonts w:asciiTheme="minorHAnsi" w:hAnsiTheme="minorHAnsi" w:cstheme="minorHAnsi"/>
        </w:rPr>
        <w:t xml:space="preserve">Niezależnie od powyższego, NCBR jest uprawnione do kontroli wykonania Umowy przez Partnera. </w:t>
      </w:r>
      <w:r w:rsidRPr="00A319BC">
        <w:rPr>
          <w:rFonts w:asciiTheme="minorHAnsi" w:hAnsiTheme="minorHAnsi" w:cstheme="minorHAnsi"/>
        </w:rPr>
        <w:t>Kontrola obejmuje czynności takie jak: dostęp do dokumentacji związanej z realizacją Umowy, dokumentów księgowych i ksiąg rachunkowych</w:t>
      </w:r>
      <w:r>
        <w:rPr>
          <w:rFonts w:asciiTheme="minorHAnsi" w:hAnsiTheme="minorHAnsi" w:cstheme="minorHAnsi"/>
        </w:rPr>
        <w:t xml:space="preserve">, a takż dokumentacji administracyjnoprawnej </w:t>
      </w:r>
      <w:r w:rsidRPr="00A319BC">
        <w:rPr>
          <w:rFonts w:asciiTheme="minorHAnsi" w:hAnsiTheme="minorHAnsi" w:cstheme="minorHAnsi"/>
        </w:rPr>
        <w:t>w zakresie związanym z </w:t>
      </w:r>
      <w:r>
        <w:rPr>
          <w:rFonts w:asciiTheme="minorHAnsi" w:hAnsiTheme="minorHAnsi" w:cstheme="minorHAnsi"/>
        </w:rPr>
        <w:t>Przedsięwzięciem</w:t>
      </w:r>
      <w:r w:rsidRPr="00A319BC">
        <w:rPr>
          <w:rFonts w:asciiTheme="minorHAnsi" w:hAnsiTheme="minorHAnsi" w:cstheme="minorHAnsi"/>
        </w:rPr>
        <w:t xml:space="preserve">, zapewnienie kontaktu z członkami </w:t>
      </w:r>
      <w:r>
        <w:rPr>
          <w:rFonts w:asciiTheme="minorHAnsi" w:hAnsiTheme="minorHAnsi" w:cstheme="minorHAnsi"/>
        </w:rPr>
        <w:t xml:space="preserve">personelu Partnera </w:t>
      </w:r>
      <w:r w:rsidRPr="00A319BC">
        <w:rPr>
          <w:rFonts w:asciiTheme="minorHAnsi" w:hAnsiTheme="minorHAnsi" w:cstheme="minorHAnsi"/>
        </w:rPr>
        <w:t>skierowany</w:t>
      </w:r>
      <w:r>
        <w:rPr>
          <w:rFonts w:asciiTheme="minorHAnsi" w:hAnsiTheme="minorHAnsi" w:cstheme="minorHAnsi"/>
        </w:rPr>
        <w:t>mi</w:t>
      </w:r>
      <w:r w:rsidRPr="00A319BC">
        <w:rPr>
          <w:rFonts w:asciiTheme="minorHAnsi" w:hAnsiTheme="minorHAnsi" w:cstheme="minorHAnsi"/>
        </w:rPr>
        <w:t xml:space="preserve"> do realizacji Przedsięwzięcia, na każde żądanie w ramach kontroli oraz dostęp do pomieszczeń w których prowadzone są </w:t>
      </w:r>
      <w:r>
        <w:rPr>
          <w:rFonts w:asciiTheme="minorHAnsi" w:hAnsiTheme="minorHAnsi" w:cstheme="minorHAnsi"/>
        </w:rPr>
        <w:t>działania związane z realizacją Umowy</w:t>
      </w:r>
      <w:r w:rsidRPr="00A319BC">
        <w:rPr>
          <w:rFonts w:asciiTheme="minorHAnsi" w:hAnsiTheme="minorHAnsi" w:cstheme="minorHAnsi"/>
        </w:rPr>
        <w:t>.</w:t>
      </w:r>
    </w:p>
    <w:p w14:paraId="19C5A54A" w14:textId="77777777" w:rsidR="008921D2" w:rsidRDefault="008921D2" w:rsidP="008921D2">
      <w:pPr>
        <w:pStyle w:val="Akapitzlist"/>
        <w:numPr>
          <w:ilvl w:val="0"/>
          <w:numId w:val="16"/>
        </w:numPr>
        <w:spacing w:before="60" w:after="60" w:line="276" w:lineRule="auto"/>
        <w:ind w:left="426"/>
        <w:jc w:val="both"/>
        <w:rPr>
          <w:rFonts w:asciiTheme="minorHAnsi" w:hAnsiTheme="minorHAnsi" w:cstheme="minorHAnsi"/>
        </w:rPr>
      </w:pPr>
      <w:r w:rsidRPr="00A319BC">
        <w:rPr>
          <w:rFonts w:asciiTheme="minorHAnsi" w:hAnsiTheme="minorHAnsi" w:cstheme="minorHAnsi"/>
        </w:rPr>
        <w:t>Jeśli w przypadku kontroli konieczne jest przeprowadzenie szkolenia BHP lub wyposażenie osób kontrolujących w środki ochrony osobistej i strój ochronny, Partner jest zobowiązany do zapewnienia na własny koszt zarówno szkolenia jak i wyposażenia osób kontrolujących.</w:t>
      </w:r>
      <w:bookmarkStart w:id="498" w:name="_Ref511378891"/>
    </w:p>
    <w:p w14:paraId="4E62D8CE" w14:textId="77777777" w:rsidR="008921D2" w:rsidRPr="00A319BC" w:rsidRDefault="008921D2" w:rsidP="008921D2">
      <w:pPr>
        <w:pStyle w:val="Akapitzlist"/>
        <w:spacing w:before="60" w:after="60" w:line="276" w:lineRule="auto"/>
        <w:ind w:left="426"/>
        <w:jc w:val="both"/>
        <w:rPr>
          <w:rFonts w:asciiTheme="minorHAnsi" w:hAnsiTheme="minorHAnsi" w:cstheme="minorHAnsi"/>
        </w:rPr>
      </w:pPr>
    </w:p>
    <w:p w14:paraId="41243745" w14:textId="77777777" w:rsidR="008921D2" w:rsidRPr="00A319BC" w:rsidRDefault="008921D2" w:rsidP="008921D2">
      <w:pPr>
        <w:pStyle w:val="Nagwek1"/>
        <w:numPr>
          <w:ilvl w:val="0"/>
          <w:numId w:val="1"/>
        </w:numPr>
        <w:spacing w:before="60" w:after="60" w:line="276" w:lineRule="auto"/>
        <w:contextualSpacing/>
        <w:rPr>
          <w:rFonts w:asciiTheme="minorHAnsi" w:hAnsiTheme="minorHAnsi" w:cstheme="minorHAnsi"/>
          <w:sz w:val="22"/>
          <w:szCs w:val="22"/>
        </w:rPr>
      </w:pPr>
      <w:bookmarkStart w:id="499" w:name="_Ref494891351"/>
      <w:bookmarkStart w:id="500" w:name="_Ref494891464"/>
      <w:bookmarkStart w:id="501" w:name="_Toc504994986"/>
      <w:bookmarkStart w:id="502" w:name="_Toc511371218"/>
      <w:bookmarkStart w:id="503" w:name="_Toc76392391"/>
      <w:bookmarkEnd w:id="498"/>
      <w:r w:rsidRPr="00A319BC">
        <w:rPr>
          <w:rFonts w:asciiTheme="minorHAnsi" w:hAnsiTheme="minorHAnsi" w:cstheme="minorHAnsi"/>
          <w:sz w:val="22"/>
          <w:szCs w:val="22"/>
        </w:rPr>
        <w:lastRenderedPageBreak/>
        <w:t>OBOWIĄZEK ZACHOWANIA POUFNOŚCI</w:t>
      </w:r>
      <w:bookmarkEnd w:id="499"/>
      <w:bookmarkEnd w:id="500"/>
      <w:bookmarkEnd w:id="501"/>
      <w:bookmarkEnd w:id="502"/>
      <w:r w:rsidRPr="00A319BC">
        <w:rPr>
          <w:rFonts w:asciiTheme="minorHAnsi" w:hAnsiTheme="minorHAnsi" w:cstheme="minorHAnsi"/>
          <w:sz w:val="22"/>
          <w:szCs w:val="22"/>
        </w:rPr>
        <w:t xml:space="preserve"> I DANE OSOBOWE</w:t>
      </w:r>
      <w:bookmarkEnd w:id="503"/>
    </w:p>
    <w:p w14:paraId="25692324"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504" w:name="_Toc504994987"/>
      <w:bookmarkStart w:id="505" w:name="_Toc511371219"/>
      <w:bookmarkStart w:id="506" w:name="_Toc76392392"/>
      <w:r w:rsidRPr="00A319BC">
        <w:rPr>
          <w:rFonts w:asciiTheme="minorHAnsi" w:hAnsiTheme="minorHAnsi" w:cstheme="minorHAnsi"/>
          <w:sz w:val="22"/>
          <w:szCs w:val="22"/>
        </w:rPr>
        <w:t>[POUFNOŚĆ]</w:t>
      </w:r>
      <w:bookmarkEnd w:id="504"/>
      <w:bookmarkEnd w:id="505"/>
      <w:bookmarkEnd w:id="506"/>
    </w:p>
    <w:p w14:paraId="4D75E415" w14:textId="77777777" w:rsidR="008921D2" w:rsidRPr="00A319BC" w:rsidRDefault="008921D2" w:rsidP="008921D2">
      <w:pPr>
        <w:pStyle w:val="Akapitzlist"/>
        <w:numPr>
          <w:ilvl w:val="0"/>
          <w:numId w:val="4"/>
        </w:numPr>
        <w:spacing w:before="60" w:after="60" w:line="276" w:lineRule="auto"/>
        <w:ind w:left="426" w:hanging="426"/>
        <w:jc w:val="both"/>
        <w:rPr>
          <w:rFonts w:asciiTheme="minorHAnsi" w:hAnsiTheme="minorHAnsi" w:cstheme="minorHAnsi"/>
        </w:rPr>
      </w:pPr>
      <w:bookmarkStart w:id="507" w:name="_Ref479975533"/>
      <w:r w:rsidRPr="00A319BC">
        <w:rPr>
          <w:rFonts w:asciiTheme="minorHAnsi" w:hAnsiTheme="minorHAnsi" w:cstheme="minorHAnsi"/>
        </w:rPr>
        <w:t>Strony postanawiają, że będą utrzymywać w poufności treść wszelkich informacji poufnych, które otrzymały lub mogą otrzymać od innej Strony Umowy i będą wykorzystywać Informacje Poufne jedynie dla celów przewidzianych w Umowie</w:t>
      </w:r>
      <w:bookmarkEnd w:id="507"/>
      <w:r>
        <w:rPr>
          <w:rFonts w:asciiTheme="minorHAnsi" w:hAnsiTheme="minorHAnsi" w:cstheme="minorHAnsi"/>
        </w:rPr>
        <w:t>, chyba że Umowa jednozna</w:t>
      </w:r>
      <w:ins w:id="508" w:author="Autor">
        <w:r>
          <w:rPr>
            <w:rFonts w:asciiTheme="minorHAnsi" w:hAnsiTheme="minorHAnsi" w:cstheme="minorHAnsi"/>
          </w:rPr>
          <w:t>c</w:t>
        </w:r>
      </w:ins>
      <w:r>
        <w:rPr>
          <w:rFonts w:asciiTheme="minorHAnsi" w:hAnsiTheme="minorHAnsi" w:cstheme="minorHAnsi"/>
        </w:rPr>
        <w:t>znie wymaga opublikowania danego zakresu informacji w określonej formie.</w:t>
      </w:r>
    </w:p>
    <w:p w14:paraId="3EBBE8D3" w14:textId="77777777" w:rsidR="008921D2" w:rsidRPr="00A319BC" w:rsidRDefault="008921D2" w:rsidP="008921D2">
      <w:pPr>
        <w:pStyle w:val="Akapitzlist"/>
        <w:numPr>
          <w:ilvl w:val="0"/>
          <w:numId w:val="4"/>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Na potrzeby Umowy jako „</w:t>
      </w:r>
      <w:r w:rsidRPr="00A319BC">
        <w:rPr>
          <w:rFonts w:asciiTheme="minorHAnsi" w:hAnsiTheme="minorHAnsi" w:cstheme="minorHAnsi"/>
          <w:bCs/>
        </w:rPr>
        <w:t>Informację Poufną” należy rozumieć</w:t>
      </w:r>
      <w:r w:rsidRPr="00A319BC">
        <w:rPr>
          <w:rFonts w:asciiTheme="minorHAnsi" w:hAnsiTheme="minorHAnsi" w:cstheme="minorHAnsi"/>
        </w:rPr>
        <w:t xml:space="preserve"> wszelkie informacje posiadające wartość gospodarczą, niezależnie od tego, czy informacje takie zostały udostępnione lub pozyskane w formie ustnej, pisemnej, elektronicznej, wizualnej, zapisu magnetycznego lub cyfrowego, czy też w jakiejkolwiek innej formie, oraz niezależnie od tego, czy informacje takie były oznaczone jako „poufne”, „zastrzeżone” lub podobnie, a w szczególności:</w:t>
      </w:r>
    </w:p>
    <w:p w14:paraId="49DFAF68" w14:textId="77777777" w:rsidR="008921D2" w:rsidRPr="00A319BC" w:rsidRDefault="008921D2" w:rsidP="008921D2">
      <w:pPr>
        <w:pStyle w:val="Akapitzlist"/>
        <w:numPr>
          <w:ilvl w:val="1"/>
          <w:numId w:val="35"/>
        </w:numPr>
        <w:spacing w:before="60" w:after="60" w:line="276" w:lineRule="auto"/>
        <w:ind w:left="1134" w:hanging="425"/>
        <w:jc w:val="both"/>
        <w:rPr>
          <w:rFonts w:asciiTheme="minorHAnsi" w:hAnsiTheme="minorHAnsi" w:cstheme="minorHAnsi"/>
        </w:rPr>
      </w:pPr>
      <w:r w:rsidRPr="00A319BC">
        <w:rPr>
          <w:rFonts w:asciiTheme="minorHAnsi" w:hAnsiTheme="minorHAnsi" w:cstheme="minorHAnsi"/>
        </w:rPr>
        <w:t xml:space="preserve">tajemnicę przedsiębiorstwa NCBR lub Uczestników PCP </w:t>
      </w:r>
      <w:r>
        <w:rPr>
          <w:rFonts w:asciiTheme="minorHAnsi" w:hAnsiTheme="minorHAnsi" w:cstheme="minorHAnsi"/>
        </w:rPr>
        <w:t xml:space="preserve">lub Partnera Strategicznego w rozumieniu </w:t>
      </w:r>
      <w:r w:rsidRPr="00A319BC">
        <w:rPr>
          <w:rFonts w:asciiTheme="minorHAnsi" w:hAnsiTheme="minorHAnsi" w:cstheme="minorHAnsi"/>
        </w:rPr>
        <w:t>ustawy z dnia 16 kwietnia 1993 r. o zwalczaniu nieuczciwej konkurencji;</w:t>
      </w:r>
    </w:p>
    <w:p w14:paraId="255910EF" w14:textId="77777777" w:rsidR="008921D2" w:rsidRPr="00A319BC" w:rsidRDefault="008921D2" w:rsidP="008921D2">
      <w:pPr>
        <w:pStyle w:val="Akapitzlist"/>
        <w:numPr>
          <w:ilvl w:val="1"/>
          <w:numId w:val="35"/>
        </w:numPr>
        <w:spacing w:before="60" w:after="60" w:line="276" w:lineRule="auto"/>
        <w:ind w:left="1134" w:hanging="425"/>
        <w:jc w:val="both"/>
        <w:rPr>
          <w:rFonts w:asciiTheme="minorHAnsi" w:hAnsiTheme="minorHAnsi" w:cstheme="minorHAnsi"/>
        </w:rPr>
      </w:pPr>
      <w:r w:rsidRPr="00A319BC">
        <w:rPr>
          <w:rFonts w:asciiTheme="minorHAnsi" w:hAnsiTheme="minorHAnsi" w:cstheme="minorHAnsi"/>
        </w:rPr>
        <w:t>dane osobowe w rozumieniu rozporządzenia Parlamentu Europejskiego i Rady (UE) 2016/679 z dn. 27 kwietnia 2016 r. w sprawie ochrony osób fizycznych w związku z przetwarzaniem danych osobowych i w sprawie swobodnego przepływu takich danych oraz uchylenia dyrektywy 95/46/WE (ogólne rozporządzenie o ochronie danych) (Dz.</w:t>
      </w:r>
      <w:ins w:id="509" w:author="Autor">
        <w:r>
          <w:rPr>
            <w:rFonts w:asciiTheme="minorHAnsi" w:hAnsiTheme="minorHAnsi" w:cstheme="minorHAnsi"/>
          </w:rPr>
          <w:t xml:space="preserve"> </w:t>
        </w:r>
      </w:ins>
      <w:r w:rsidRPr="00A319BC">
        <w:rPr>
          <w:rFonts w:asciiTheme="minorHAnsi" w:hAnsiTheme="minorHAnsi" w:cstheme="minorHAnsi"/>
        </w:rPr>
        <w:t>Urz. UE L Nr 119 z 4.05.2016 r., str. 1);</w:t>
      </w:r>
    </w:p>
    <w:p w14:paraId="64EB66BB" w14:textId="77777777" w:rsidR="008921D2" w:rsidRPr="00A319BC" w:rsidRDefault="008921D2" w:rsidP="008921D2">
      <w:pPr>
        <w:pStyle w:val="Akapitzlist"/>
        <w:numPr>
          <w:ilvl w:val="1"/>
          <w:numId w:val="35"/>
        </w:numPr>
        <w:spacing w:before="60" w:after="60" w:line="276" w:lineRule="auto"/>
        <w:ind w:left="1134" w:hanging="425"/>
        <w:jc w:val="both"/>
        <w:rPr>
          <w:rFonts w:asciiTheme="minorHAnsi" w:hAnsiTheme="minorHAnsi" w:cstheme="minorHAnsi"/>
        </w:rPr>
      </w:pPr>
      <w:r w:rsidRPr="00A319BC">
        <w:rPr>
          <w:rFonts w:asciiTheme="minorHAnsi" w:hAnsiTheme="minorHAnsi" w:cstheme="minorHAnsi"/>
        </w:rPr>
        <w:t>treść łączących Strony umów i wszelkie warunki współpracy Stron, w tym również wynikające z Umowy oraz wszelkie informacje otrzymane od innej Strony w związku z zawarciem, wykonaniem lub ustaniem obowiązywania Umowy;</w:t>
      </w:r>
    </w:p>
    <w:p w14:paraId="35D0FFD5" w14:textId="77777777" w:rsidR="008921D2" w:rsidRPr="00A319BC" w:rsidRDefault="008921D2" w:rsidP="008921D2">
      <w:pPr>
        <w:pStyle w:val="Akapitzlist"/>
        <w:numPr>
          <w:ilvl w:val="1"/>
          <w:numId w:val="35"/>
        </w:numPr>
        <w:spacing w:before="60" w:after="60" w:line="276" w:lineRule="auto"/>
        <w:ind w:left="1134" w:hanging="425"/>
        <w:jc w:val="both"/>
        <w:rPr>
          <w:rFonts w:asciiTheme="minorHAnsi" w:hAnsiTheme="minorHAnsi" w:cstheme="minorHAnsi"/>
        </w:rPr>
      </w:pPr>
      <w:r w:rsidRPr="00A319BC">
        <w:rPr>
          <w:rFonts w:asciiTheme="minorHAnsi" w:hAnsiTheme="minorHAnsi" w:cstheme="minorHAnsi"/>
        </w:rPr>
        <w:t>informacje o charakterze technicznym lub objęte tajemnicą handlową, dotyczące w szczególności produktów, procedur, cen, działalności i sytuacji finansowej;</w:t>
      </w:r>
    </w:p>
    <w:p w14:paraId="2DF3576F" w14:textId="77777777" w:rsidR="008921D2" w:rsidRPr="00A319BC" w:rsidRDefault="008921D2" w:rsidP="008921D2">
      <w:pPr>
        <w:pStyle w:val="Akapitzlist"/>
        <w:numPr>
          <w:ilvl w:val="1"/>
          <w:numId w:val="35"/>
        </w:numPr>
        <w:spacing w:before="60" w:after="60" w:line="276" w:lineRule="auto"/>
        <w:ind w:left="1134" w:hanging="425"/>
        <w:jc w:val="both"/>
        <w:rPr>
          <w:rFonts w:asciiTheme="minorHAnsi" w:hAnsiTheme="minorHAnsi" w:cstheme="minorHAnsi"/>
        </w:rPr>
      </w:pPr>
      <w:r w:rsidRPr="00A319BC">
        <w:rPr>
          <w:rFonts w:asciiTheme="minorHAnsi" w:hAnsiTheme="minorHAnsi" w:cstheme="minorHAnsi"/>
        </w:rPr>
        <w:t>wszelkie inne informacje techniczne, technologiczne, praktyczne, handlowe lub organizacyjne, w tym wszelkie projekty, procedury, notatki, metody, rysunki, obrazy, opisy, schematy, specyfikacje, wzory, zestawienia, kompilacje i podobne opracowania;</w:t>
      </w:r>
    </w:p>
    <w:p w14:paraId="6B6E1AFB" w14:textId="77777777" w:rsidR="008921D2" w:rsidRPr="00A319BC" w:rsidRDefault="008921D2" w:rsidP="008921D2">
      <w:pPr>
        <w:pStyle w:val="Akapitzlist"/>
        <w:numPr>
          <w:ilvl w:val="1"/>
          <w:numId w:val="35"/>
        </w:numPr>
        <w:spacing w:before="60" w:after="60" w:line="276" w:lineRule="auto"/>
        <w:ind w:left="1134" w:hanging="425"/>
        <w:jc w:val="both"/>
        <w:rPr>
          <w:rFonts w:asciiTheme="minorHAnsi" w:hAnsiTheme="minorHAnsi" w:cstheme="minorHAnsi"/>
        </w:rPr>
      </w:pPr>
      <w:r w:rsidRPr="00A319BC">
        <w:rPr>
          <w:rFonts w:asciiTheme="minorHAnsi" w:hAnsiTheme="minorHAnsi" w:cstheme="minorHAnsi"/>
        </w:rPr>
        <w:t>Know-how NCBR;</w:t>
      </w:r>
    </w:p>
    <w:p w14:paraId="7A0E1155" w14:textId="77777777" w:rsidR="008921D2" w:rsidRPr="00A319BC" w:rsidRDefault="008921D2" w:rsidP="008921D2">
      <w:pPr>
        <w:pStyle w:val="Akapitzlist"/>
        <w:numPr>
          <w:ilvl w:val="1"/>
          <w:numId w:val="35"/>
        </w:numPr>
        <w:spacing w:before="60" w:after="60" w:line="276" w:lineRule="auto"/>
        <w:ind w:left="1134" w:hanging="425"/>
        <w:jc w:val="both"/>
        <w:rPr>
          <w:rFonts w:asciiTheme="minorHAnsi" w:hAnsiTheme="minorHAnsi" w:cstheme="minorHAnsi"/>
        </w:rPr>
      </w:pPr>
      <w:r w:rsidRPr="00A319BC">
        <w:rPr>
          <w:rFonts w:asciiTheme="minorHAnsi" w:hAnsiTheme="minorHAnsi" w:cstheme="minorHAnsi"/>
        </w:rPr>
        <w:t>Know-how Partnera;</w:t>
      </w:r>
    </w:p>
    <w:p w14:paraId="08BBD75A" w14:textId="77777777" w:rsidR="008921D2" w:rsidRPr="00A319BC" w:rsidRDefault="008921D2" w:rsidP="008921D2">
      <w:pPr>
        <w:pStyle w:val="Akapitzlist"/>
        <w:numPr>
          <w:ilvl w:val="1"/>
          <w:numId w:val="35"/>
        </w:numPr>
        <w:spacing w:before="60" w:after="60" w:line="276" w:lineRule="auto"/>
        <w:ind w:left="1134" w:hanging="425"/>
        <w:jc w:val="both"/>
        <w:rPr>
          <w:rFonts w:asciiTheme="minorHAnsi" w:hAnsiTheme="minorHAnsi" w:cstheme="minorHAnsi"/>
        </w:rPr>
      </w:pPr>
      <w:r w:rsidRPr="00A319BC">
        <w:rPr>
          <w:rFonts w:asciiTheme="minorHAnsi" w:hAnsiTheme="minorHAnsi" w:cstheme="minorHAnsi"/>
        </w:rPr>
        <w:t>Know-how Uczestników</w:t>
      </w:r>
      <w:r>
        <w:rPr>
          <w:rFonts w:asciiTheme="minorHAnsi" w:hAnsiTheme="minorHAnsi" w:cstheme="minorHAnsi"/>
        </w:rPr>
        <w:t xml:space="preserve"> PCP</w:t>
      </w:r>
      <w:r w:rsidRPr="00A319BC">
        <w:rPr>
          <w:rFonts w:asciiTheme="minorHAnsi" w:hAnsiTheme="minorHAnsi" w:cstheme="minorHAnsi"/>
        </w:rPr>
        <w:t>.</w:t>
      </w:r>
    </w:p>
    <w:p w14:paraId="294159B5" w14:textId="77777777" w:rsidR="008921D2" w:rsidRPr="00A319BC" w:rsidRDefault="008921D2" w:rsidP="008921D2">
      <w:pPr>
        <w:spacing w:before="60" w:after="60" w:line="276" w:lineRule="auto"/>
        <w:ind w:left="426"/>
        <w:jc w:val="both"/>
        <w:rPr>
          <w:rFonts w:cstheme="minorHAnsi"/>
        </w:rPr>
      </w:pPr>
      <w:r w:rsidRPr="00A319BC">
        <w:rPr>
          <w:rFonts w:cstheme="minorHAnsi"/>
        </w:rPr>
        <w:t>Dla uniknięcia wątpliwości Strony wskazują, że Informacją Poufną nie jest informacja:</w:t>
      </w:r>
    </w:p>
    <w:p w14:paraId="4B1B4F91" w14:textId="77777777" w:rsidR="008921D2" w:rsidRPr="00A319BC" w:rsidRDefault="008921D2" w:rsidP="008921D2">
      <w:pPr>
        <w:pStyle w:val="Akapitzlist"/>
        <w:numPr>
          <w:ilvl w:val="1"/>
          <w:numId w:val="35"/>
        </w:numPr>
        <w:spacing w:before="60" w:after="60" w:line="276" w:lineRule="auto"/>
        <w:ind w:left="1134" w:hanging="425"/>
        <w:jc w:val="both"/>
        <w:rPr>
          <w:rFonts w:asciiTheme="minorHAnsi" w:hAnsiTheme="minorHAnsi" w:cstheme="minorHAnsi"/>
        </w:rPr>
      </w:pPr>
      <w:r w:rsidRPr="00A319BC">
        <w:rPr>
          <w:rFonts w:asciiTheme="minorHAnsi" w:hAnsiTheme="minorHAnsi" w:cstheme="minorHAnsi"/>
        </w:rPr>
        <w:t>powszechnie znana;</w:t>
      </w:r>
    </w:p>
    <w:p w14:paraId="71C84D35" w14:textId="77777777" w:rsidR="008921D2" w:rsidRPr="00A319BC" w:rsidRDefault="008921D2" w:rsidP="008921D2">
      <w:pPr>
        <w:pStyle w:val="Akapitzlist"/>
        <w:numPr>
          <w:ilvl w:val="1"/>
          <w:numId w:val="35"/>
        </w:numPr>
        <w:spacing w:before="60" w:after="60" w:line="276" w:lineRule="auto"/>
        <w:ind w:left="1134" w:hanging="425"/>
        <w:jc w:val="both"/>
        <w:rPr>
          <w:rFonts w:asciiTheme="minorHAnsi" w:hAnsiTheme="minorHAnsi" w:cstheme="minorHAnsi"/>
        </w:rPr>
      </w:pPr>
      <w:r w:rsidRPr="00A319BC">
        <w:rPr>
          <w:rFonts w:asciiTheme="minorHAnsi" w:hAnsiTheme="minorHAnsi" w:cstheme="minorHAnsi"/>
        </w:rPr>
        <w:t>własna danej Strony, opracowana niezależnie od innej ze Stron, bez korzystania z Informacji Poufnych innej Strony;</w:t>
      </w:r>
    </w:p>
    <w:p w14:paraId="2C46DACC" w14:textId="77777777" w:rsidR="008921D2" w:rsidRPr="00A319BC" w:rsidRDefault="008921D2" w:rsidP="008921D2">
      <w:pPr>
        <w:pStyle w:val="Akapitzlist"/>
        <w:numPr>
          <w:ilvl w:val="1"/>
          <w:numId w:val="35"/>
        </w:numPr>
        <w:spacing w:before="60" w:after="60" w:line="276" w:lineRule="auto"/>
        <w:ind w:left="1134" w:hanging="425"/>
        <w:jc w:val="both"/>
        <w:rPr>
          <w:rFonts w:asciiTheme="minorHAnsi" w:hAnsiTheme="minorHAnsi" w:cstheme="minorHAnsi"/>
        </w:rPr>
      </w:pPr>
      <w:r w:rsidRPr="00A319BC">
        <w:rPr>
          <w:rFonts w:asciiTheme="minorHAnsi" w:hAnsiTheme="minorHAnsi" w:cstheme="minorHAnsi"/>
        </w:rPr>
        <w:lastRenderedPageBreak/>
        <w:t>uzyskana od osoby trzeciej, która nie miała obowiązku zachowania poufności w odniesieniu do tych informacji, o ile zarówno osoba trzecia, jak i dana Strona, uzyskała je w zgodny z prawem sposób.</w:t>
      </w:r>
    </w:p>
    <w:p w14:paraId="3544975B" w14:textId="77777777" w:rsidR="008921D2" w:rsidRPr="00A319BC" w:rsidRDefault="008921D2" w:rsidP="008921D2">
      <w:pPr>
        <w:pStyle w:val="Akapitzlist"/>
        <w:numPr>
          <w:ilvl w:val="0"/>
          <w:numId w:val="4"/>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Partner w przypadku, gdy informacja poufna stanowi jego tajemnicę przedsiębiorstwa w rozumieniu Ustawy z dnia 16 kwietnia 1993 r. o zwalczaniu nieuczciwej konkurencji (t</w:t>
      </w:r>
      <w:del w:id="510" w:author="Autor">
        <w:r w:rsidRPr="00A319BC" w:rsidDel="00277227">
          <w:rPr>
            <w:rFonts w:asciiTheme="minorHAnsi" w:hAnsiTheme="minorHAnsi" w:cstheme="minorHAnsi"/>
          </w:rPr>
          <w:delText>.</w:delText>
        </w:r>
      </w:del>
      <w:r w:rsidRPr="00A319BC">
        <w:rPr>
          <w:rFonts w:asciiTheme="minorHAnsi" w:hAnsiTheme="minorHAnsi" w:cstheme="minorHAnsi"/>
        </w:rPr>
        <w:t>j. Dz.U. z 2019 r. poz. 1010 ze zm.), jest zobowiązany każdorazowo zakomunikować NCBR jej wystąpienie i obecność oraz przedstawić informacje w dodatkowej wersji pozwalającej na jej ujawnienie, pod rygorem zwolnienia NCBR z uznania, że informacja nie jest tajemnicą przedsiębiorstwa.</w:t>
      </w:r>
    </w:p>
    <w:p w14:paraId="236F5055" w14:textId="77777777" w:rsidR="008921D2" w:rsidRPr="00A319BC" w:rsidRDefault="008921D2" w:rsidP="008921D2">
      <w:pPr>
        <w:pStyle w:val="Akapitzlist"/>
        <w:numPr>
          <w:ilvl w:val="0"/>
          <w:numId w:val="4"/>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 xml:space="preserve">Ujawnienie jakichkolwiek informacji poufnych wymaga uprzedniej pisemnej zgody drugiej Strony (forma pisemna pod rygorem nieważności) poza wyłączeniami przewidzianymi w </w:t>
      </w:r>
      <w:r w:rsidRPr="00A319BC">
        <w:rPr>
          <w:rFonts w:asciiTheme="minorHAnsi" w:hAnsiTheme="minorHAnsi" w:cstheme="minorHAnsi"/>
        </w:rPr>
        <w:fldChar w:fldCharType="begin"/>
      </w:r>
      <w:r w:rsidRPr="00A319BC">
        <w:rPr>
          <w:rFonts w:asciiTheme="minorHAnsi" w:hAnsiTheme="minorHAnsi" w:cstheme="minorHAnsi"/>
        </w:rPr>
        <w:instrText xml:space="preserve"> REF _Ref479975535 \r \h  \* MERGEFORMAT </w:instrText>
      </w:r>
      <w:r w:rsidRPr="00A319BC">
        <w:rPr>
          <w:rFonts w:asciiTheme="minorHAnsi" w:hAnsiTheme="minorHAnsi" w:cstheme="minorHAnsi"/>
        </w:rPr>
      </w:r>
      <w:r w:rsidRPr="00A319BC">
        <w:rPr>
          <w:rFonts w:asciiTheme="minorHAnsi" w:hAnsiTheme="minorHAnsi" w:cstheme="minorHAnsi"/>
        </w:rPr>
        <w:fldChar w:fldCharType="separate"/>
      </w:r>
      <w:r>
        <w:rPr>
          <w:rFonts w:asciiTheme="minorHAnsi" w:hAnsiTheme="minorHAnsi" w:cstheme="minorHAnsi"/>
        </w:rPr>
        <w:t>§5</w:t>
      </w:r>
      <w:r w:rsidRPr="00A319BC">
        <w:rPr>
          <w:rFonts w:asciiTheme="minorHAnsi" w:hAnsiTheme="minorHAnsi" w:cstheme="minorHAnsi"/>
        </w:rPr>
        <w:fldChar w:fldCharType="end"/>
      </w:r>
      <w:r w:rsidRPr="00A319BC">
        <w:rPr>
          <w:rFonts w:asciiTheme="minorHAnsi" w:hAnsiTheme="minorHAnsi" w:cstheme="minorHAnsi"/>
        </w:rPr>
        <w:t>. W przypadku powzięcia jakiejkolwiek wątpliwości, co do poufnego charakteru określonej informacji, Strona zamierzająca ją ujawnić zobowiązana jest do uzyskania uprzedniej pisemnej akceptacji drugiej Strony, którego przedmiotowa informacja dotyczy, na ujawnienie danej informacji lub danych (forma pisemna pod rygorem nieważności).</w:t>
      </w:r>
    </w:p>
    <w:p w14:paraId="0069914B" w14:textId="77777777" w:rsidR="008921D2" w:rsidRPr="00A319BC" w:rsidRDefault="008921D2" w:rsidP="008921D2">
      <w:pPr>
        <w:pStyle w:val="Akapitzlist"/>
        <w:numPr>
          <w:ilvl w:val="0"/>
          <w:numId w:val="4"/>
        </w:numPr>
        <w:spacing w:before="60" w:after="60" w:line="276" w:lineRule="auto"/>
        <w:ind w:left="426" w:hanging="426"/>
        <w:jc w:val="both"/>
        <w:rPr>
          <w:rFonts w:asciiTheme="minorHAnsi" w:hAnsiTheme="minorHAnsi" w:cstheme="minorHAnsi"/>
        </w:rPr>
      </w:pPr>
      <w:bookmarkStart w:id="511" w:name="_Ref479975535"/>
      <w:r w:rsidRPr="00A319BC">
        <w:rPr>
          <w:rFonts w:asciiTheme="minorHAnsi" w:hAnsiTheme="minorHAnsi" w:cstheme="minorHAnsi"/>
        </w:rPr>
        <w:t>Strony będą upoważnione do ujawnienia wszelkich informacji poufnych:</w:t>
      </w:r>
      <w:bookmarkEnd w:id="511"/>
    </w:p>
    <w:p w14:paraId="6CF79780" w14:textId="77777777" w:rsidR="008921D2" w:rsidRPr="00A319BC" w:rsidRDefault="008921D2" w:rsidP="008921D2">
      <w:pPr>
        <w:pStyle w:val="Akapitzlist"/>
        <w:numPr>
          <w:ilvl w:val="1"/>
          <w:numId w:val="4"/>
        </w:numPr>
        <w:spacing w:before="60" w:after="60" w:line="276" w:lineRule="auto"/>
        <w:ind w:left="851" w:hanging="425"/>
        <w:jc w:val="both"/>
        <w:rPr>
          <w:rFonts w:asciiTheme="minorHAnsi" w:hAnsiTheme="minorHAnsi" w:cstheme="minorHAnsi"/>
        </w:rPr>
      </w:pPr>
      <w:r w:rsidRPr="00A319BC">
        <w:rPr>
          <w:rFonts w:asciiTheme="minorHAnsi" w:hAnsiTheme="minorHAnsi" w:cstheme="minorHAnsi"/>
        </w:rPr>
        <w:t xml:space="preserve">pracownikom, członkom kierownictwa i dyrektorom oraz podmiotom powiązanym; </w:t>
      </w:r>
    </w:p>
    <w:p w14:paraId="717BFE9D" w14:textId="77777777" w:rsidR="008921D2" w:rsidRPr="00A319BC" w:rsidRDefault="008921D2" w:rsidP="008921D2">
      <w:pPr>
        <w:pStyle w:val="Akapitzlist"/>
        <w:numPr>
          <w:ilvl w:val="1"/>
          <w:numId w:val="4"/>
        </w:numPr>
        <w:spacing w:before="60" w:after="60" w:line="276" w:lineRule="auto"/>
        <w:ind w:left="851" w:hanging="425"/>
        <w:jc w:val="both"/>
        <w:rPr>
          <w:rFonts w:asciiTheme="minorHAnsi" w:hAnsiTheme="minorHAnsi" w:cstheme="minorHAnsi"/>
        </w:rPr>
      </w:pPr>
      <w:r w:rsidRPr="00A319BC">
        <w:rPr>
          <w:rFonts w:asciiTheme="minorHAnsi" w:hAnsiTheme="minorHAnsi" w:cstheme="minorHAnsi"/>
        </w:rPr>
        <w:t>audytorom</w:t>
      </w:r>
      <w:r>
        <w:rPr>
          <w:rFonts w:asciiTheme="minorHAnsi" w:hAnsiTheme="minorHAnsi" w:cstheme="minorHAnsi"/>
        </w:rPr>
        <w:t xml:space="preserve"> i doradcom prawnym i technologicznym</w:t>
      </w:r>
      <w:r w:rsidRPr="00A319BC">
        <w:rPr>
          <w:rFonts w:asciiTheme="minorHAnsi" w:hAnsiTheme="minorHAnsi" w:cstheme="minorHAnsi"/>
        </w:rPr>
        <w:t xml:space="preserve">; </w:t>
      </w:r>
    </w:p>
    <w:p w14:paraId="3CE3B1AA" w14:textId="77777777" w:rsidR="008921D2" w:rsidRPr="00A319BC" w:rsidRDefault="008921D2" w:rsidP="008921D2">
      <w:pPr>
        <w:pStyle w:val="Akapitzlist"/>
        <w:numPr>
          <w:ilvl w:val="1"/>
          <w:numId w:val="4"/>
        </w:numPr>
        <w:spacing w:before="60" w:after="60" w:line="276" w:lineRule="auto"/>
        <w:ind w:left="851" w:hanging="425"/>
        <w:jc w:val="both"/>
        <w:rPr>
          <w:rFonts w:asciiTheme="minorHAnsi" w:hAnsiTheme="minorHAnsi" w:cstheme="minorHAnsi"/>
        </w:rPr>
      </w:pPr>
      <w:r w:rsidRPr="00A319BC">
        <w:rPr>
          <w:rFonts w:asciiTheme="minorHAnsi" w:hAnsiTheme="minorHAnsi" w:cstheme="minorHAnsi"/>
        </w:rPr>
        <w:t xml:space="preserve">innym osobom trzecim, które zobowiązały się w formie pisemnej (pod rygorem nieważności) wobec nich do zachowania poufności informacji, jakie mogą otrzymać; oraz </w:t>
      </w:r>
    </w:p>
    <w:p w14:paraId="06239E81" w14:textId="77777777" w:rsidR="008921D2" w:rsidRDefault="008921D2" w:rsidP="008921D2">
      <w:pPr>
        <w:pStyle w:val="Akapitzlist"/>
        <w:numPr>
          <w:ilvl w:val="1"/>
          <w:numId w:val="4"/>
        </w:numPr>
        <w:spacing w:before="60" w:after="60" w:line="276" w:lineRule="auto"/>
        <w:ind w:left="851" w:hanging="425"/>
        <w:jc w:val="both"/>
        <w:rPr>
          <w:rFonts w:asciiTheme="minorHAnsi" w:hAnsiTheme="minorHAnsi" w:cstheme="minorHAnsi"/>
        </w:rPr>
      </w:pPr>
      <w:r w:rsidRPr="00A319BC">
        <w:rPr>
          <w:rFonts w:asciiTheme="minorHAnsi" w:hAnsiTheme="minorHAnsi" w:cstheme="minorHAnsi"/>
        </w:rPr>
        <w:t>właściwym organom na podstawie i w granicach określonych w powszechnie obowiązujących przepisach prawa, w szczególności, jeśli informacja poufna stanowi Informację Publiczną,</w:t>
      </w:r>
    </w:p>
    <w:p w14:paraId="1F8462E1" w14:textId="77777777" w:rsidR="008921D2" w:rsidRPr="00A319BC" w:rsidRDefault="008921D2" w:rsidP="008921D2">
      <w:pPr>
        <w:pStyle w:val="Akapitzlist"/>
        <w:numPr>
          <w:ilvl w:val="1"/>
          <w:numId w:val="4"/>
        </w:numPr>
        <w:spacing w:before="60" w:after="60" w:line="276" w:lineRule="auto"/>
        <w:ind w:left="851" w:hanging="425"/>
        <w:jc w:val="both"/>
        <w:rPr>
          <w:rFonts w:asciiTheme="minorHAnsi" w:hAnsiTheme="minorHAnsi" w:cstheme="minorHAnsi"/>
        </w:rPr>
      </w:pPr>
      <w:r>
        <w:rPr>
          <w:rFonts w:asciiTheme="minorHAnsi" w:hAnsiTheme="minorHAnsi" w:cstheme="minorHAnsi"/>
        </w:rPr>
        <w:t>Uczestnikom PCP,</w:t>
      </w:r>
    </w:p>
    <w:p w14:paraId="34D20511" w14:textId="77777777" w:rsidR="008921D2" w:rsidRPr="00A319BC" w:rsidRDefault="008921D2" w:rsidP="008921D2">
      <w:pPr>
        <w:spacing w:before="60" w:after="60" w:line="276" w:lineRule="auto"/>
        <w:ind w:left="426"/>
        <w:contextualSpacing/>
        <w:jc w:val="both"/>
        <w:rPr>
          <w:rFonts w:cstheme="minorHAnsi"/>
        </w:rPr>
      </w:pPr>
      <w:r w:rsidRPr="00A319BC">
        <w:rPr>
          <w:rFonts w:cstheme="minorHAnsi"/>
        </w:rPr>
        <w:t>pod warunkiem, że ograniczą ujawnienie informacji poufnych do możliwie minimalnego zakresu i w każdym przypadku podejmą wszelkie niezbędne starania, w celu zapobiegnięcia ujawnienia informacji poufnych osobom niepowołanym i do wiadomości publicznej w zakresie większym niż jest to wymagane przepisami prawa.</w:t>
      </w:r>
    </w:p>
    <w:p w14:paraId="781920E8" w14:textId="38BDD9FA" w:rsidR="008921D2" w:rsidRPr="00A319BC" w:rsidRDefault="008921D2" w:rsidP="008921D2">
      <w:pPr>
        <w:pStyle w:val="Akapitzlist"/>
        <w:numPr>
          <w:ilvl w:val="0"/>
          <w:numId w:val="4"/>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 xml:space="preserve">Postanowienia niniejszego rozdziału obowiązują przez czas trwania Umowy oraz okres </w:t>
      </w:r>
      <w:del w:id="512" w:author="Autor">
        <w:r w:rsidRPr="00A319BC" w:rsidDel="00AC3405">
          <w:rPr>
            <w:rFonts w:asciiTheme="minorHAnsi" w:hAnsiTheme="minorHAnsi" w:cstheme="minorHAnsi"/>
          </w:rPr>
          <w:delText xml:space="preserve">10 </w:delText>
        </w:r>
      </w:del>
      <w:ins w:id="513" w:author="Autor">
        <w:r w:rsidR="00AC3405">
          <w:rPr>
            <w:rFonts w:asciiTheme="minorHAnsi" w:hAnsiTheme="minorHAnsi" w:cstheme="minorHAnsi"/>
          </w:rPr>
          <w:t>5</w:t>
        </w:r>
        <w:r w:rsidR="00AC3405" w:rsidRPr="00A319BC">
          <w:rPr>
            <w:rFonts w:asciiTheme="minorHAnsi" w:hAnsiTheme="minorHAnsi" w:cstheme="minorHAnsi"/>
          </w:rPr>
          <w:t xml:space="preserve"> </w:t>
        </w:r>
      </w:ins>
      <w:r w:rsidRPr="00A319BC">
        <w:rPr>
          <w:rFonts w:asciiTheme="minorHAnsi" w:hAnsiTheme="minorHAnsi" w:cstheme="minorHAnsi"/>
        </w:rPr>
        <w:t>lat od jej rozwiązania lub jej wygaśnięcia.</w:t>
      </w:r>
    </w:p>
    <w:p w14:paraId="77106C46" w14:textId="77777777" w:rsidR="008921D2" w:rsidRPr="00A319BC" w:rsidRDefault="008921D2" w:rsidP="008921D2">
      <w:pPr>
        <w:numPr>
          <w:ilvl w:val="0"/>
          <w:numId w:val="4"/>
        </w:numPr>
        <w:spacing w:before="60" w:after="60" w:line="276" w:lineRule="auto"/>
        <w:ind w:left="426"/>
        <w:contextualSpacing/>
        <w:jc w:val="both"/>
        <w:rPr>
          <w:rFonts w:cstheme="minorHAnsi"/>
        </w:rPr>
      </w:pPr>
      <w:r w:rsidRPr="00A319BC">
        <w:rPr>
          <w:rFonts w:cstheme="minorHAnsi"/>
        </w:rPr>
        <w:t xml:space="preserve">Strony oświadczają, iż w związku z przetwarzaniem danych osobowych w ramach wykonywania Umowy realizują obowiązki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w:t>
      </w:r>
      <w:r w:rsidRPr="00A319BC">
        <w:rPr>
          <w:rFonts w:cstheme="minorHAnsi"/>
        </w:rPr>
        <w:lastRenderedPageBreak/>
        <w:t>ochronie danych, Dz. Urz. UE L 119 z 04.05.2016 r., dalej: RODO) oraz wydanymi na jego podstawie krajowymi przepisami z zakresu ochrony danych osobowych.</w:t>
      </w:r>
    </w:p>
    <w:p w14:paraId="4C16AD58" w14:textId="77777777" w:rsidR="008921D2" w:rsidRDefault="008921D2" w:rsidP="008921D2">
      <w:pPr>
        <w:numPr>
          <w:ilvl w:val="0"/>
          <w:numId w:val="4"/>
        </w:numPr>
        <w:spacing w:before="60" w:after="60" w:line="276" w:lineRule="auto"/>
        <w:ind w:left="426"/>
        <w:contextualSpacing/>
        <w:jc w:val="both"/>
        <w:rPr>
          <w:rFonts w:cstheme="minorHAnsi"/>
        </w:rPr>
      </w:pPr>
      <w:r w:rsidRPr="00A319BC">
        <w:rPr>
          <w:rFonts w:cstheme="minorHAnsi"/>
        </w:rPr>
        <w:t xml:space="preserve">Szczegółowe obowiązki Stron w związku z przetwarzaniem danych osobowych w ramach wykonywania Umowy określono w Załączniku nr </w:t>
      </w:r>
      <w:r>
        <w:rPr>
          <w:rFonts w:eastAsia="SimSun" w:cstheme="minorHAnsi"/>
          <w:lang w:eastAsia="en-GB" w:bidi="ar-AE"/>
        </w:rPr>
        <w:t>4</w:t>
      </w:r>
      <w:r w:rsidRPr="00A319BC">
        <w:rPr>
          <w:rFonts w:eastAsia="SimSun" w:cstheme="minorHAnsi"/>
          <w:lang w:eastAsia="en-GB" w:bidi="ar-AE"/>
        </w:rPr>
        <w:t xml:space="preserve"> </w:t>
      </w:r>
      <w:r w:rsidRPr="00A319BC">
        <w:rPr>
          <w:rFonts w:cstheme="minorHAnsi"/>
        </w:rPr>
        <w:t>do Umowy.</w:t>
      </w:r>
    </w:p>
    <w:p w14:paraId="1D04E2CF" w14:textId="77777777" w:rsidR="008921D2" w:rsidRPr="00A319BC" w:rsidRDefault="008921D2" w:rsidP="008921D2">
      <w:pPr>
        <w:numPr>
          <w:ilvl w:val="0"/>
          <w:numId w:val="4"/>
        </w:numPr>
        <w:spacing w:before="60" w:after="60" w:line="276" w:lineRule="auto"/>
        <w:ind w:left="426"/>
        <w:contextualSpacing/>
        <w:jc w:val="both"/>
        <w:rPr>
          <w:rFonts w:cstheme="minorHAnsi"/>
        </w:rPr>
      </w:pPr>
      <w:r>
        <w:rPr>
          <w:rFonts w:cstheme="minorHAnsi"/>
        </w:rPr>
        <w:t>[</w:t>
      </w:r>
      <w:r w:rsidRPr="008D1945">
        <w:rPr>
          <w:rFonts w:cstheme="minorHAnsi"/>
          <w:b/>
          <w:bCs/>
        </w:rPr>
        <w:t>Obowiązek zawarcia umowy NDA z Uczestnikiem PCP</w:t>
      </w:r>
      <w:r>
        <w:rPr>
          <w:rFonts w:cstheme="minorHAnsi"/>
        </w:rPr>
        <w:t>] Partner Strategiczny zobowiązuje się bez odrębnego wynagrodzenia zawrzeć ze wskazanymi przez NCBR Uczestnikami PCP umowy o zachowanie poufności, odzwierciedlające zasady zawarte w tym paragrafie, przy czym umowy takie nie będą przewidywać odpowiedzialności Stron ponad odpowiedzialność ogólną na zasadach prawa cywilnego, w tym nie będą zastrzegać kar umownych, chyba że Partner Strategiczny i Uczestnik PCP uzgodnią inaczej.</w:t>
      </w:r>
    </w:p>
    <w:p w14:paraId="5F7DF0DF" w14:textId="77777777" w:rsidR="008921D2" w:rsidRPr="00A319BC" w:rsidRDefault="008921D2" w:rsidP="008921D2">
      <w:pPr>
        <w:spacing w:before="60" w:after="60" w:line="276" w:lineRule="auto"/>
        <w:ind w:left="426"/>
        <w:contextualSpacing/>
        <w:rPr>
          <w:rFonts w:cstheme="minorHAnsi"/>
        </w:rPr>
      </w:pPr>
    </w:p>
    <w:p w14:paraId="7D8E7466" w14:textId="77777777" w:rsidR="008921D2" w:rsidRPr="00A319BC" w:rsidRDefault="008921D2" w:rsidP="008921D2">
      <w:pPr>
        <w:pStyle w:val="Nagwek1"/>
        <w:numPr>
          <w:ilvl w:val="0"/>
          <w:numId w:val="1"/>
        </w:numPr>
        <w:spacing w:before="60" w:after="60" w:line="276" w:lineRule="auto"/>
        <w:contextualSpacing/>
        <w:rPr>
          <w:rFonts w:asciiTheme="minorHAnsi" w:hAnsiTheme="minorHAnsi" w:cstheme="minorHAnsi"/>
          <w:sz w:val="22"/>
          <w:szCs w:val="22"/>
        </w:rPr>
      </w:pPr>
      <w:bookmarkStart w:id="514" w:name="_Ref493309957"/>
      <w:bookmarkStart w:id="515" w:name="_Ref493314700"/>
      <w:bookmarkStart w:id="516" w:name="_Toc504994988"/>
      <w:bookmarkStart w:id="517" w:name="_Toc511371220"/>
      <w:bookmarkStart w:id="518" w:name="_Toc76392393"/>
      <w:r w:rsidRPr="00A319BC">
        <w:rPr>
          <w:rFonts w:asciiTheme="minorHAnsi" w:hAnsiTheme="minorHAnsi" w:cstheme="minorHAnsi"/>
          <w:sz w:val="22"/>
          <w:szCs w:val="22"/>
        </w:rPr>
        <w:t>PRZENIESIENIE PRAW LUB OBOWIĄZKÓW</w:t>
      </w:r>
      <w:bookmarkEnd w:id="514"/>
      <w:bookmarkEnd w:id="515"/>
      <w:bookmarkEnd w:id="516"/>
      <w:bookmarkEnd w:id="517"/>
      <w:bookmarkEnd w:id="518"/>
    </w:p>
    <w:p w14:paraId="5D1461A4" w14:textId="77777777" w:rsidR="008921D2" w:rsidRPr="00A319BC" w:rsidRDefault="008921D2" w:rsidP="008921D2">
      <w:pPr>
        <w:spacing w:before="60" w:after="60" w:line="276" w:lineRule="auto"/>
        <w:rPr>
          <w:rFonts w:cstheme="minorHAnsi"/>
        </w:rPr>
      </w:pPr>
    </w:p>
    <w:p w14:paraId="71F2C2B1"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519" w:name="_Ref493859754"/>
      <w:bookmarkStart w:id="520" w:name="_Ref493860286"/>
      <w:bookmarkStart w:id="521" w:name="_Toc504994989"/>
      <w:bookmarkStart w:id="522" w:name="_Toc511371221"/>
      <w:bookmarkStart w:id="523" w:name="_Toc76392394"/>
      <w:r w:rsidRPr="00A319BC">
        <w:rPr>
          <w:rFonts w:asciiTheme="minorHAnsi" w:hAnsiTheme="minorHAnsi" w:cstheme="minorHAnsi"/>
          <w:sz w:val="22"/>
          <w:szCs w:val="22"/>
        </w:rPr>
        <w:t>[PRZENIESIENIE PRAW LUB OBOWIĄZKÓW]</w:t>
      </w:r>
      <w:bookmarkEnd w:id="519"/>
      <w:bookmarkEnd w:id="520"/>
      <w:bookmarkEnd w:id="521"/>
      <w:bookmarkEnd w:id="522"/>
      <w:bookmarkEnd w:id="523"/>
    </w:p>
    <w:p w14:paraId="0923F2A5" w14:textId="77777777" w:rsidR="008921D2" w:rsidRPr="00A319BC" w:rsidRDefault="008921D2" w:rsidP="008921D2">
      <w:pPr>
        <w:pStyle w:val="Akapitzlist"/>
        <w:spacing w:before="60" w:after="60" w:line="276" w:lineRule="auto"/>
        <w:ind w:left="0"/>
        <w:jc w:val="both"/>
        <w:rPr>
          <w:rFonts w:asciiTheme="minorHAnsi" w:hAnsiTheme="minorHAnsi" w:cstheme="minorHAnsi"/>
        </w:rPr>
      </w:pPr>
      <w:bookmarkStart w:id="524" w:name="_Ref493859736"/>
      <w:r w:rsidRPr="00A319BC">
        <w:rPr>
          <w:rFonts w:asciiTheme="minorHAnsi" w:hAnsiTheme="minorHAnsi" w:cstheme="minorHAnsi"/>
        </w:rPr>
        <w:t xml:space="preserve">Żadna ze Stron nie ma prawa do dokonania przeniesienia praw lub obowiązków wynikających z Umowy, bez uzyskania uprzedniej pisemnej (pod rygorem nieważności) zgody </w:t>
      </w:r>
      <w:bookmarkEnd w:id="524"/>
      <w:r w:rsidRPr="00A319BC">
        <w:rPr>
          <w:rFonts w:asciiTheme="minorHAnsi" w:hAnsiTheme="minorHAnsi" w:cstheme="minorHAnsi"/>
        </w:rPr>
        <w:t>drugiej Strony.</w:t>
      </w:r>
    </w:p>
    <w:p w14:paraId="43205E9C" w14:textId="77777777" w:rsidR="008921D2" w:rsidRPr="00A319BC" w:rsidRDefault="008921D2" w:rsidP="008921D2">
      <w:pPr>
        <w:pStyle w:val="Akapitzlist"/>
        <w:spacing w:before="60" w:after="60" w:line="276" w:lineRule="auto"/>
        <w:ind w:left="426"/>
        <w:jc w:val="both"/>
        <w:rPr>
          <w:rFonts w:asciiTheme="minorHAnsi" w:hAnsiTheme="minorHAnsi" w:cstheme="minorHAnsi"/>
        </w:rPr>
      </w:pPr>
    </w:p>
    <w:p w14:paraId="4BDA6921" w14:textId="77777777" w:rsidR="008921D2" w:rsidRPr="00A319BC" w:rsidRDefault="008921D2" w:rsidP="008921D2">
      <w:pPr>
        <w:pStyle w:val="Nagwek1"/>
        <w:numPr>
          <w:ilvl w:val="0"/>
          <w:numId w:val="1"/>
        </w:numPr>
        <w:spacing w:before="60" w:after="60" w:line="276" w:lineRule="auto"/>
        <w:contextualSpacing/>
        <w:rPr>
          <w:rFonts w:asciiTheme="minorHAnsi" w:hAnsiTheme="minorHAnsi" w:cstheme="minorHAnsi"/>
          <w:sz w:val="22"/>
          <w:szCs w:val="22"/>
        </w:rPr>
      </w:pPr>
      <w:bookmarkStart w:id="525" w:name="_Toc504994990"/>
      <w:bookmarkStart w:id="526" w:name="_Toc511371222"/>
      <w:bookmarkStart w:id="527" w:name="_Ref43121956"/>
      <w:bookmarkStart w:id="528" w:name="_Toc76392395"/>
      <w:r w:rsidRPr="00A319BC">
        <w:rPr>
          <w:rFonts w:asciiTheme="minorHAnsi" w:hAnsiTheme="minorHAnsi" w:cstheme="minorHAnsi"/>
          <w:sz w:val="22"/>
          <w:szCs w:val="22"/>
        </w:rPr>
        <w:t>WYGAŚNIĘCIE</w:t>
      </w:r>
      <w:r>
        <w:rPr>
          <w:rFonts w:asciiTheme="minorHAnsi" w:hAnsiTheme="minorHAnsi" w:cstheme="minorHAnsi"/>
          <w:sz w:val="22"/>
          <w:szCs w:val="22"/>
        </w:rPr>
        <w:t xml:space="preserve"> </w:t>
      </w:r>
      <w:r w:rsidRPr="00A319BC">
        <w:rPr>
          <w:rFonts w:asciiTheme="minorHAnsi" w:hAnsiTheme="minorHAnsi" w:cstheme="minorHAnsi"/>
          <w:sz w:val="22"/>
          <w:szCs w:val="22"/>
        </w:rPr>
        <w:t>I WYPOWIEDZENIE UMOWY</w:t>
      </w:r>
      <w:bookmarkEnd w:id="525"/>
      <w:bookmarkEnd w:id="526"/>
      <w:bookmarkEnd w:id="527"/>
      <w:bookmarkEnd w:id="528"/>
    </w:p>
    <w:p w14:paraId="14FFE464"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529" w:name="_Ref494449237"/>
      <w:bookmarkStart w:id="530" w:name="_Toc504994991"/>
      <w:bookmarkStart w:id="531" w:name="_Toc511371223"/>
      <w:bookmarkStart w:id="532" w:name="_Toc76392396"/>
      <w:r w:rsidRPr="00A319BC">
        <w:rPr>
          <w:rFonts w:asciiTheme="minorHAnsi" w:hAnsiTheme="minorHAnsi" w:cstheme="minorHAnsi"/>
          <w:sz w:val="22"/>
          <w:szCs w:val="22"/>
        </w:rPr>
        <w:t>[WYGAŚNIĘCIE UMOWY]</w:t>
      </w:r>
      <w:bookmarkEnd w:id="529"/>
      <w:bookmarkEnd w:id="530"/>
      <w:bookmarkEnd w:id="531"/>
      <w:bookmarkEnd w:id="532"/>
    </w:p>
    <w:p w14:paraId="37E99C28" w14:textId="77777777" w:rsidR="008921D2" w:rsidRPr="00A319BC" w:rsidRDefault="008921D2" w:rsidP="008921D2">
      <w:pPr>
        <w:numPr>
          <w:ilvl w:val="0"/>
          <w:numId w:val="9"/>
        </w:numPr>
        <w:spacing w:before="60" w:after="60" w:line="276" w:lineRule="auto"/>
        <w:ind w:left="426" w:hanging="426"/>
        <w:contextualSpacing/>
        <w:jc w:val="both"/>
        <w:rPr>
          <w:rFonts w:cstheme="minorHAnsi"/>
        </w:rPr>
      </w:pPr>
      <w:r w:rsidRPr="00A319BC">
        <w:rPr>
          <w:rFonts w:cstheme="minorHAnsi"/>
        </w:rPr>
        <w:t xml:space="preserve">Umowa zostaje zawarta na czas realizacji zamówienia w ramach </w:t>
      </w:r>
      <w:r>
        <w:rPr>
          <w:rFonts w:cstheme="minorHAnsi"/>
        </w:rPr>
        <w:t xml:space="preserve">Przedsięwzięcia </w:t>
      </w:r>
      <w:r w:rsidRPr="00A319BC">
        <w:rPr>
          <w:rFonts w:cstheme="minorHAnsi"/>
        </w:rPr>
        <w:t>PCP</w:t>
      </w:r>
      <w:r>
        <w:rPr>
          <w:rFonts w:cstheme="minorHAnsi"/>
        </w:rPr>
        <w:t xml:space="preserve"> i dalsz</w:t>
      </w:r>
      <w:ins w:id="533" w:author="Autor">
        <w:r>
          <w:rPr>
            <w:rFonts w:cstheme="minorHAnsi"/>
          </w:rPr>
          <w:t>y</w:t>
        </w:r>
      </w:ins>
      <w:r>
        <w:rPr>
          <w:rFonts w:cstheme="minorHAnsi"/>
        </w:rPr>
        <w:t xml:space="preserve"> okres,</w:t>
      </w:r>
      <w:r w:rsidRPr="00A319BC">
        <w:rPr>
          <w:rFonts w:cstheme="minorHAnsi"/>
        </w:rPr>
        <w:t xml:space="preserve"> liczony na potrzeby Umowy od dnia jej zawarcia do dnia protokolarnego odbioru w ramach</w:t>
      </w:r>
      <w:r>
        <w:rPr>
          <w:rFonts w:cstheme="minorHAnsi"/>
        </w:rPr>
        <w:t xml:space="preserve"> Przedsięwzięcia</w:t>
      </w:r>
      <w:r w:rsidRPr="00A319BC">
        <w:rPr>
          <w:rFonts w:cstheme="minorHAnsi"/>
        </w:rPr>
        <w:t xml:space="preserve"> PCP przez Partnera Demonstratora</w:t>
      </w:r>
      <w:r>
        <w:rPr>
          <w:rFonts w:cstheme="minorHAnsi"/>
        </w:rPr>
        <w:t xml:space="preserve"> Technologii</w:t>
      </w:r>
      <w:r w:rsidRPr="00A319BC">
        <w:rPr>
          <w:rFonts w:cstheme="minorHAnsi"/>
        </w:rPr>
        <w:t>, oraz na okres dalszych 10 lat liczonych od tego dnia</w:t>
      </w:r>
      <w:r>
        <w:rPr>
          <w:rFonts w:cstheme="minorHAnsi"/>
        </w:rPr>
        <w:t>, chyba że szczególne postanowienie Umowy zastrzega inaczej.</w:t>
      </w:r>
    </w:p>
    <w:p w14:paraId="18187D7B" w14:textId="77777777" w:rsidR="008921D2" w:rsidRPr="00A319BC" w:rsidRDefault="008921D2" w:rsidP="008921D2">
      <w:pPr>
        <w:spacing w:before="60" w:after="60" w:line="276" w:lineRule="auto"/>
        <w:ind w:left="426"/>
        <w:contextualSpacing/>
        <w:jc w:val="both"/>
        <w:rPr>
          <w:rFonts w:cstheme="minorHAnsi"/>
        </w:rPr>
      </w:pPr>
    </w:p>
    <w:p w14:paraId="7E928E14"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534" w:name="_Ref493846761"/>
      <w:bookmarkStart w:id="535" w:name="_Toc504994992"/>
      <w:bookmarkStart w:id="536" w:name="_Toc511371224"/>
      <w:bookmarkStart w:id="537" w:name="_Toc76392397"/>
      <w:r w:rsidRPr="00A319BC">
        <w:rPr>
          <w:rFonts w:asciiTheme="minorHAnsi" w:hAnsiTheme="minorHAnsi" w:cstheme="minorHAnsi"/>
          <w:sz w:val="22"/>
          <w:szCs w:val="22"/>
        </w:rPr>
        <w:t>[WYPOWIEDZENIE UMOWY]</w:t>
      </w:r>
      <w:bookmarkEnd w:id="534"/>
      <w:bookmarkEnd w:id="535"/>
      <w:bookmarkEnd w:id="536"/>
      <w:bookmarkEnd w:id="537"/>
    </w:p>
    <w:p w14:paraId="57619086" w14:textId="77777777" w:rsidR="008921D2" w:rsidRDefault="008921D2" w:rsidP="008921D2">
      <w:pPr>
        <w:numPr>
          <w:ilvl w:val="0"/>
          <w:numId w:val="20"/>
        </w:numPr>
        <w:spacing w:before="60" w:after="60" w:line="276" w:lineRule="auto"/>
        <w:ind w:left="426" w:hanging="426"/>
        <w:contextualSpacing/>
        <w:jc w:val="both"/>
        <w:rPr>
          <w:rFonts w:cstheme="minorHAnsi"/>
        </w:rPr>
      </w:pPr>
      <w:bookmarkStart w:id="538" w:name="_Ref494007190"/>
      <w:r>
        <w:rPr>
          <w:rFonts w:cstheme="minorHAnsi"/>
        </w:rPr>
        <w:t>Stronom przysługuje uprawnienie do wypowiedzenia Umowy ze skutkiem natychmiastowym w razie:</w:t>
      </w:r>
    </w:p>
    <w:p w14:paraId="54F236E0" w14:textId="77777777" w:rsidR="008921D2" w:rsidRDefault="008921D2" w:rsidP="008921D2">
      <w:pPr>
        <w:numPr>
          <w:ilvl w:val="1"/>
          <w:numId w:val="20"/>
        </w:numPr>
        <w:spacing w:before="60" w:after="60" w:line="276" w:lineRule="auto"/>
        <w:ind w:left="851"/>
        <w:contextualSpacing/>
        <w:jc w:val="both"/>
        <w:rPr>
          <w:rFonts w:cstheme="minorHAnsi"/>
        </w:rPr>
      </w:pPr>
      <w:r>
        <w:rPr>
          <w:rFonts w:cstheme="minorHAnsi"/>
        </w:rPr>
        <w:t>bezskutecznego zakończenia Selekcji Etapu I, tj. jeśli w toku prowadzonego przez NCBR Przedsięwzięcia PCP żaden Uczestnik PCP nie zostanie dopuszczony do Etapu II Przedsięwzi</w:t>
      </w:r>
      <w:ins w:id="539" w:author="Autor">
        <w:r>
          <w:rPr>
            <w:rFonts w:cstheme="minorHAnsi"/>
          </w:rPr>
          <w:t>ę</w:t>
        </w:r>
      </w:ins>
      <w:del w:id="540" w:author="Autor">
        <w:r w:rsidDel="00277227">
          <w:rPr>
            <w:rFonts w:cstheme="minorHAnsi"/>
          </w:rPr>
          <w:delText>e</w:delText>
        </w:r>
      </w:del>
      <w:r>
        <w:rPr>
          <w:rFonts w:cstheme="minorHAnsi"/>
        </w:rPr>
        <w:t>cia PCP,</w:t>
      </w:r>
    </w:p>
    <w:p w14:paraId="6B30132D" w14:textId="1998D66C" w:rsidR="008921D2" w:rsidRDefault="008921D2" w:rsidP="008921D2">
      <w:pPr>
        <w:numPr>
          <w:ilvl w:val="1"/>
          <w:numId w:val="20"/>
        </w:numPr>
        <w:spacing w:before="60" w:after="60" w:line="276" w:lineRule="auto"/>
        <w:ind w:left="851"/>
        <w:contextualSpacing/>
        <w:jc w:val="both"/>
        <w:rPr>
          <w:rFonts w:cstheme="minorHAnsi"/>
        </w:rPr>
      </w:pPr>
      <w:r>
        <w:rPr>
          <w:rFonts w:cstheme="minorHAnsi"/>
        </w:rPr>
        <w:t>prawomocnego rozstrzygnięcia administracyjnego skutkującego brakiem możliwości posadowienia na Nieruchomości</w:t>
      </w:r>
      <w:del w:id="541" w:author="Autor">
        <w:r w:rsidDel="00277227">
          <w:rPr>
            <w:rFonts w:cstheme="minorHAnsi"/>
          </w:rPr>
          <w:delText>h</w:delText>
        </w:r>
      </w:del>
      <w:r>
        <w:rPr>
          <w:rFonts w:cstheme="minorHAnsi"/>
        </w:rPr>
        <w:t xml:space="preserve"> 1 </w:t>
      </w:r>
      <w:del w:id="542" w:author="Autor">
        <w:r w:rsidDel="005E3F04">
          <w:rPr>
            <w:rFonts w:cstheme="minorHAnsi"/>
          </w:rPr>
          <w:delText>oraz</w:delText>
        </w:r>
      </w:del>
      <w:ins w:id="543" w:author="Autor">
        <w:r w:rsidR="005E3F04">
          <w:rPr>
            <w:rFonts w:cstheme="minorHAnsi"/>
          </w:rPr>
          <w:t>lub</w:t>
        </w:r>
      </w:ins>
      <w:del w:id="544" w:author="Autor">
        <w:r w:rsidDel="00277227">
          <w:rPr>
            <w:rFonts w:cstheme="minorHAnsi"/>
          </w:rPr>
          <w:delText xml:space="preserve"> </w:delText>
        </w:r>
      </w:del>
      <w:r>
        <w:rPr>
          <w:rFonts w:cstheme="minorHAnsi"/>
        </w:rPr>
        <w:t xml:space="preserve"> Nieruchomości 2 </w:t>
      </w:r>
      <w:ins w:id="545" w:author="Autor">
        <w:r w:rsidR="005E3F04">
          <w:rPr>
            <w:rFonts w:cstheme="minorHAnsi"/>
          </w:rPr>
          <w:t xml:space="preserve">odpowiednio: </w:t>
        </w:r>
      </w:ins>
      <w:r>
        <w:rPr>
          <w:rFonts w:cstheme="minorHAnsi"/>
        </w:rPr>
        <w:t xml:space="preserve">Instalacji Ułamkowo-Technicznych </w:t>
      </w:r>
      <w:del w:id="546" w:author="Autor">
        <w:r w:rsidDel="005E3F04">
          <w:rPr>
            <w:rFonts w:cstheme="minorHAnsi"/>
          </w:rPr>
          <w:delText xml:space="preserve">i </w:delText>
        </w:r>
      </w:del>
      <w:ins w:id="547" w:author="Autor">
        <w:r w:rsidR="005E3F04">
          <w:rPr>
            <w:rFonts w:cstheme="minorHAnsi"/>
          </w:rPr>
          <w:t xml:space="preserve">lub </w:t>
        </w:r>
      </w:ins>
      <w:r>
        <w:rPr>
          <w:rFonts w:cstheme="minorHAnsi"/>
        </w:rPr>
        <w:t>Demonstratora Technologii.</w:t>
      </w:r>
    </w:p>
    <w:p w14:paraId="2E5CA374" w14:textId="77777777" w:rsidR="008921D2" w:rsidRPr="00A319BC" w:rsidRDefault="008921D2" w:rsidP="008921D2">
      <w:pPr>
        <w:numPr>
          <w:ilvl w:val="0"/>
          <w:numId w:val="20"/>
        </w:numPr>
        <w:spacing w:before="60" w:after="60" w:line="276" w:lineRule="auto"/>
        <w:ind w:left="426" w:hanging="426"/>
        <w:contextualSpacing/>
        <w:jc w:val="both"/>
        <w:rPr>
          <w:rFonts w:cstheme="minorHAnsi"/>
        </w:rPr>
      </w:pPr>
      <w:bookmarkStart w:id="548" w:name="_Ref55545914"/>
      <w:r w:rsidRPr="00A319BC">
        <w:rPr>
          <w:rFonts w:cstheme="minorHAnsi"/>
        </w:rPr>
        <w:lastRenderedPageBreak/>
        <w:t>NCBR przysługuje prawo do wypowiedzenia Umowy ze skutkiem natychmiastowym w przypadku:</w:t>
      </w:r>
      <w:bookmarkEnd w:id="548"/>
    </w:p>
    <w:p w14:paraId="32F76797" w14:textId="77777777" w:rsidR="008921D2" w:rsidRDefault="008921D2" w:rsidP="008921D2">
      <w:pPr>
        <w:numPr>
          <w:ilvl w:val="1"/>
          <w:numId w:val="20"/>
        </w:numPr>
        <w:spacing w:before="60" w:after="60" w:line="276" w:lineRule="auto"/>
        <w:ind w:left="851"/>
        <w:contextualSpacing/>
        <w:jc w:val="both"/>
        <w:rPr>
          <w:rFonts w:cstheme="minorHAnsi"/>
        </w:rPr>
      </w:pPr>
      <w:r>
        <w:rPr>
          <w:rFonts w:cstheme="minorHAnsi"/>
        </w:rPr>
        <w:t>braku lub utraty tytułu Partnera do Nieruchomości 1 lub Nieruchomości 2,</w:t>
      </w:r>
    </w:p>
    <w:p w14:paraId="584DEC83" w14:textId="77777777" w:rsidR="008921D2" w:rsidRDefault="008921D2" w:rsidP="008921D2">
      <w:pPr>
        <w:numPr>
          <w:ilvl w:val="1"/>
          <w:numId w:val="20"/>
        </w:numPr>
        <w:spacing w:before="60" w:after="60" w:line="276" w:lineRule="auto"/>
        <w:ind w:left="851"/>
        <w:contextualSpacing/>
        <w:jc w:val="both"/>
        <w:rPr>
          <w:rFonts w:cstheme="minorHAnsi"/>
        </w:rPr>
      </w:pPr>
      <w:r>
        <w:rPr>
          <w:rFonts w:cstheme="minorHAnsi"/>
        </w:rPr>
        <w:t>nieusunięciu stanu niezgodności Nieruchomości 1 lub Nieruchomości 2 z Umową, pomimo wyznaczonego przez NCBR na piśmie dodatkowego co najmniej 14 dniowego terminu,</w:t>
      </w:r>
    </w:p>
    <w:p w14:paraId="40774391" w14:textId="77777777" w:rsidR="008921D2" w:rsidRDefault="008921D2" w:rsidP="008921D2">
      <w:pPr>
        <w:numPr>
          <w:ilvl w:val="1"/>
          <w:numId w:val="20"/>
        </w:numPr>
        <w:spacing w:before="60" w:after="60" w:line="276" w:lineRule="auto"/>
        <w:ind w:left="851"/>
        <w:contextualSpacing/>
        <w:jc w:val="both"/>
        <w:rPr>
          <w:rFonts w:cstheme="minorHAnsi"/>
        </w:rPr>
      </w:pPr>
      <w:r>
        <w:rPr>
          <w:rFonts w:cstheme="minorHAnsi"/>
        </w:rPr>
        <w:t xml:space="preserve">nieudostępnienia Uczestnikom PCP Nieruchomości 1 lub Nieruchomości 2 w terminie określonym w harmonogramie określonym w </w:t>
      </w:r>
      <w:r>
        <w:rPr>
          <w:rFonts w:cstheme="minorHAnsi"/>
        </w:rPr>
        <w:fldChar w:fldCharType="begin"/>
      </w:r>
      <w:r>
        <w:rPr>
          <w:rFonts w:cstheme="minorHAnsi"/>
        </w:rPr>
        <w:instrText xml:space="preserve"> REF _Ref55537299 \r \h </w:instrText>
      </w:r>
      <w:r>
        <w:rPr>
          <w:rFonts w:cstheme="minorHAnsi"/>
        </w:rPr>
      </w:r>
      <w:r>
        <w:rPr>
          <w:rFonts w:cstheme="minorHAnsi"/>
        </w:rPr>
        <w:fldChar w:fldCharType="separate"/>
      </w:r>
      <w:r>
        <w:rPr>
          <w:rFonts w:cstheme="minorHAnsi"/>
        </w:rPr>
        <w:t>ART. 3</w:t>
      </w:r>
      <w:r>
        <w:rPr>
          <w:rFonts w:cstheme="minorHAnsi"/>
        </w:rPr>
        <w:fldChar w:fldCharType="end"/>
      </w:r>
      <w:r>
        <w:rPr>
          <w:rFonts w:cstheme="minorHAnsi"/>
        </w:rPr>
        <w:t>,</w:t>
      </w:r>
    </w:p>
    <w:p w14:paraId="3A67F3AF" w14:textId="358D37B0" w:rsidR="008921D2" w:rsidRPr="00FB67B5" w:rsidRDefault="008921D2" w:rsidP="008921D2">
      <w:pPr>
        <w:numPr>
          <w:ilvl w:val="1"/>
          <w:numId w:val="20"/>
        </w:numPr>
        <w:spacing w:before="60" w:after="60" w:line="276" w:lineRule="auto"/>
        <w:ind w:left="851"/>
        <w:contextualSpacing/>
        <w:jc w:val="both"/>
        <w:rPr>
          <w:rFonts w:cstheme="minorHAnsi"/>
        </w:rPr>
      </w:pPr>
      <w:r>
        <w:rPr>
          <w:rFonts w:cstheme="minorHAnsi"/>
        </w:rPr>
        <w:t>c</w:t>
      </w:r>
      <w:r w:rsidRPr="00FB67B5">
        <w:rPr>
          <w:rFonts w:cstheme="minorHAnsi"/>
        </w:rPr>
        <w:t xml:space="preserve">o najmniej dwukrotnego, w okresie sześciu miesięcy, naruszenia innych </w:t>
      </w:r>
      <w:ins w:id="549" w:author="Autor">
        <w:r w:rsidR="00FD6125">
          <w:rPr>
            <w:rFonts w:cstheme="minorHAnsi"/>
          </w:rPr>
          <w:t xml:space="preserve">istotnych </w:t>
        </w:r>
      </w:ins>
      <w:r w:rsidRPr="00FB67B5">
        <w:rPr>
          <w:rFonts w:cstheme="minorHAnsi"/>
        </w:rPr>
        <w:t>postanowień Umowy przez Partnera</w:t>
      </w:r>
      <w:r>
        <w:rPr>
          <w:rFonts w:cstheme="minorHAnsi"/>
        </w:rPr>
        <w:t>, z pominięciem naruszeń drobnych obejmujących kilkudniową zwłokę w przekazaniu danych lub raportu.</w:t>
      </w:r>
    </w:p>
    <w:p w14:paraId="40FC4A87" w14:textId="1B40AE42" w:rsidR="008921D2" w:rsidRPr="00A319BC" w:rsidRDefault="008921D2" w:rsidP="008921D2">
      <w:pPr>
        <w:numPr>
          <w:ilvl w:val="0"/>
          <w:numId w:val="20"/>
        </w:numPr>
        <w:spacing w:before="60" w:after="60" w:line="276" w:lineRule="auto"/>
        <w:contextualSpacing/>
        <w:jc w:val="both"/>
        <w:rPr>
          <w:rFonts w:cstheme="minorHAnsi"/>
        </w:rPr>
      </w:pPr>
      <w:r>
        <w:rPr>
          <w:rFonts w:cstheme="minorHAnsi"/>
        </w:rPr>
        <w:t xml:space="preserve">W przypadku wypowiedzenia Umowy przez NCBR na podstawie </w:t>
      </w:r>
      <w:r>
        <w:rPr>
          <w:rFonts w:cstheme="minorHAnsi"/>
        </w:rPr>
        <w:fldChar w:fldCharType="begin"/>
      </w:r>
      <w:r>
        <w:rPr>
          <w:rFonts w:cstheme="minorHAnsi"/>
        </w:rPr>
        <w:instrText xml:space="preserve"> REF _Ref55545914 \n \h  \* MERGEFORMAT </w:instrText>
      </w:r>
      <w:r>
        <w:rPr>
          <w:rFonts w:cstheme="minorHAnsi"/>
        </w:rPr>
      </w:r>
      <w:r>
        <w:rPr>
          <w:rFonts w:cstheme="minorHAnsi"/>
        </w:rPr>
        <w:fldChar w:fldCharType="separate"/>
      </w:r>
      <w:r>
        <w:rPr>
          <w:rFonts w:cstheme="minorHAnsi"/>
        </w:rPr>
        <w:t>§2</w:t>
      </w:r>
      <w:r>
        <w:rPr>
          <w:rFonts w:cstheme="minorHAnsi"/>
        </w:rPr>
        <w:fldChar w:fldCharType="end"/>
      </w:r>
      <w:r>
        <w:rPr>
          <w:rFonts w:cstheme="minorHAnsi"/>
        </w:rPr>
        <w:t xml:space="preserve">, Partner jest zobowiązany do zwrotu NCBR nakładów na Instalacje Techniczno-Ułamkowe i Demonstrator Technologii, </w:t>
      </w:r>
      <w:ins w:id="550" w:author="Autor">
        <w:r w:rsidR="00FD6125" w:rsidRPr="00B97040">
          <w:t xml:space="preserve">jedynie w granicach rzeczywiście poniesionych </w:t>
        </w:r>
        <w:r w:rsidR="00AC3405">
          <w:t>przez NCBR nakładów na ich powstanie</w:t>
        </w:r>
      </w:ins>
      <w:del w:id="551" w:author="Autor">
        <w:r w:rsidDel="00FD6125">
          <w:rPr>
            <w:rFonts w:cstheme="minorHAnsi"/>
          </w:rPr>
          <w:delText xml:space="preserve">zgodnie z </w:delText>
        </w:r>
        <w:r w:rsidDel="00FD6125">
          <w:fldChar w:fldCharType="begin"/>
        </w:r>
        <w:r w:rsidDel="00FD6125">
          <w:delInstrText xml:space="preserve"> REF _Ref76392466 \n \h </w:delInstrText>
        </w:r>
        <w:r w:rsidDel="00FD6125">
          <w:fldChar w:fldCharType="separate"/>
        </w:r>
        <w:r w:rsidDel="00FD6125">
          <w:delText xml:space="preserve">ROZDZIAŁ VI. </w:delText>
        </w:r>
        <w:r w:rsidDel="00FD6125">
          <w:fldChar w:fldCharType="end"/>
        </w:r>
        <w:r w:rsidDel="00FD6125">
          <w:rPr>
            <w:rFonts w:cstheme="minorHAnsi"/>
          </w:rPr>
          <w:delText>Umowy</w:delText>
        </w:r>
      </w:del>
      <w:r>
        <w:rPr>
          <w:rFonts w:cstheme="minorHAnsi"/>
        </w:rPr>
        <w:t>.</w:t>
      </w:r>
    </w:p>
    <w:p w14:paraId="29C40199" w14:textId="77777777" w:rsidR="008921D2" w:rsidRPr="00A319BC" w:rsidRDefault="008921D2" w:rsidP="008921D2">
      <w:pPr>
        <w:spacing w:before="60" w:after="60" w:line="276" w:lineRule="auto"/>
        <w:contextualSpacing/>
        <w:jc w:val="both"/>
        <w:rPr>
          <w:rFonts w:cstheme="minorHAnsi"/>
        </w:rPr>
      </w:pPr>
    </w:p>
    <w:bookmarkEnd w:id="538"/>
    <w:p w14:paraId="5F7E1B47" w14:textId="77777777" w:rsidR="008921D2" w:rsidRPr="00A319BC" w:rsidRDefault="008921D2" w:rsidP="008921D2">
      <w:pPr>
        <w:pStyle w:val="Akapitzlist"/>
        <w:spacing w:before="60" w:after="60" w:line="276" w:lineRule="auto"/>
        <w:ind w:left="426"/>
        <w:jc w:val="both"/>
        <w:rPr>
          <w:rFonts w:asciiTheme="minorHAnsi" w:hAnsiTheme="minorHAnsi" w:cstheme="minorHAnsi"/>
        </w:rPr>
      </w:pPr>
    </w:p>
    <w:p w14:paraId="03E964B0" w14:textId="77777777" w:rsidR="008921D2" w:rsidRPr="00A319BC" w:rsidRDefault="008921D2" w:rsidP="008921D2">
      <w:pPr>
        <w:pStyle w:val="Nagwek1"/>
        <w:numPr>
          <w:ilvl w:val="0"/>
          <w:numId w:val="1"/>
        </w:numPr>
        <w:spacing w:before="60" w:after="60" w:line="276" w:lineRule="auto"/>
        <w:contextualSpacing/>
        <w:rPr>
          <w:rFonts w:asciiTheme="minorHAnsi" w:hAnsiTheme="minorHAnsi" w:cstheme="minorHAnsi"/>
          <w:sz w:val="22"/>
          <w:szCs w:val="22"/>
        </w:rPr>
      </w:pPr>
      <w:bookmarkStart w:id="552" w:name="_Ref505434968"/>
      <w:bookmarkStart w:id="553" w:name="_Toc504994996"/>
      <w:bookmarkStart w:id="554" w:name="_Toc511371226"/>
      <w:bookmarkStart w:id="555" w:name="_Toc76392398"/>
      <w:r w:rsidRPr="00A319BC">
        <w:rPr>
          <w:rFonts w:asciiTheme="minorHAnsi" w:hAnsiTheme="minorHAnsi" w:cstheme="minorHAnsi"/>
          <w:sz w:val="22"/>
          <w:szCs w:val="22"/>
        </w:rPr>
        <w:t>ODPOWIEDZIALNOŚĆ STRON I KARY UMOWNE</w:t>
      </w:r>
      <w:bookmarkEnd w:id="552"/>
      <w:bookmarkEnd w:id="553"/>
      <w:bookmarkEnd w:id="554"/>
      <w:bookmarkEnd w:id="555"/>
    </w:p>
    <w:p w14:paraId="2BC86B03"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eastAsia="Times New Roman" w:hAnsiTheme="minorHAnsi" w:cstheme="minorHAnsi"/>
          <w:sz w:val="22"/>
          <w:szCs w:val="22"/>
        </w:rPr>
      </w:pPr>
      <w:bookmarkStart w:id="556" w:name="_Toc479963869"/>
      <w:bookmarkStart w:id="557" w:name="_Ref479974598"/>
      <w:bookmarkStart w:id="558" w:name="_Toc504994997"/>
      <w:bookmarkStart w:id="559" w:name="_Ref505798575"/>
      <w:bookmarkStart w:id="560" w:name="_Toc511371227"/>
      <w:bookmarkStart w:id="561" w:name="_Ref512575636"/>
      <w:bookmarkStart w:id="562" w:name="_Toc76392399"/>
      <w:r w:rsidRPr="00A319BC">
        <w:rPr>
          <w:rFonts w:asciiTheme="minorHAnsi" w:eastAsia="Times New Roman" w:hAnsiTheme="minorHAnsi" w:cstheme="minorHAnsi"/>
          <w:sz w:val="22"/>
          <w:szCs w:val="22"/>
        </w:rPr>
        <w:t>[</w:t>
      </w:r>
      <w:r w:rsidRPr="00A319BC">
        <w:rPr>
          <w:rFonts w:asciiTheme="minorHAnsi" w:hAnsiTheme="minorHAnsi" w:cstheme="minorHAnsi"/>
          <w:sz w:val="22"/>
          <w:szCs w:val="22"/>
        </w:rPr>
        <w:t>OGÓLNA</w:t>
      </w:r>
      <w:r w:rsidRPr="00A319BC">
        <w:rPr>
          <w:rFonts w:asciiTheme="minorHAnsi" w:eastAsia="Times New Roman" w:hAnsiTheme="minorHAnsi" w:cstheme="minorHAnsi"/>
          <w:sz w:val="22"/>
          <w:szCs w:val="22"/>
        </w:rPr>
        <w:t xml:space="preserve"> ODPOWIEDZIALNOŚĆ KONTRAKTOWA STRON I KARY UMOWNE]</w:t>
      </w:r>
      <w:bookmarkEnd w:id="556"/>
      <w:bookmarkEnd w:id="557"/>
      <w:bookmarkEnd w:id="558"/>
      <w:bookmarkEnd w:id="559"/>
      <w:bookmarkEnd w:id="560"/>
      <w:bookmarkEnd w:id="561"/>
      <w:bookmarkEnd w:id="562"/>
      <w:r w:rsidRPr="00A319BC">
        <w:rPr>
          <w:rFonts w:asciiTheme="minorHAnsi" w:eastAsia="Times New Roman" w:hAnsiTheme="minorHAnsi" w:cstheme="minorHAnsi"/>
          <w:sz w:val="22"/>
          <w:szCs w:val="22"/>
        </w:rPr>
        <w:t xml:space="preserve"> </w:t>
      </w:r>
    </w:p>
    <w:p w14:paraId="42BE18F9" w14:textId="77777777" w:rsidR="008921D2" w:rsidRPr="00A319BC" w:rsidRDefault="008921D2" w:rsidP="008921D2">
      <w:pPr>
        <w:numPr>
          <w:ilvl w:val="0"/>
          <w:numId w:val="11"/>
        </w:numPr>
        <w:spacing w:before="60" w:after="60" w:line="276" w:lineRule="auto"/>
        <w:ind w:left="426"/>
        <w:contextualSpacing/>
        <w:jc w:val="both"/>
        <w:rPr>
          <w:rFonts w:cstheme="minorHAnsi"/>
        </w:rPr>
      </w:pPr>
      <w:r w:rsidRPr="00A319BC">
        <w:rPr>
          <w:rFonts w:cstheme="minorHAnsi"/>
        </w:rPr>
        <w:t>Strony ponoszą odpowiedzialność z tytułu niewykonania lub nienależytego wykonania Umowy na warunkach w niej określonych.</w:t>
      </w:r>
    </w:p>
    <w:p w14:paraId="11D0DBDB" w14:textId="17893E96" w:rsidR="008921D2" w:rsidRPr="00A319BC" w:rsidRDefault="008921D2" w:rsidP="008921D2">
      <w:pPr>
        <w:numPr>
          <w:ilvl w:val="0"/>
          <w:numId w:val="11"/>
        </w:numPr>
        <w:spacing w:before="60" w:after="60" w:line="276" w:lineRule="auto"/>
        <w:ind w:left="426"/>
        <w:contextualSpacing/>
        <w:jc w:val="both"/>
        <w:rPr>
          <w:rFonts w:eastAsia="Times New Roman" w:cstheme="minorHAnsi"/>
        </w:rPr>
      </w:pPr>
      <w:r w:rsidRPr="00A319BC">
        <w:rPr>
          <w:rFonts w:cstheme="minorHAnsi"/>
        </w:rPr>
        <w:t>Strony nie odpowiadają za niewykonanie lub nienależyte wykonanie zobowiązania wynikłe z działania siły wyższej, rozumianej jako nieprzewidywalne w normalnym wykonaniu Umowy zdarzenie, na którego przebieg żadna ze Stron nie miała wpływu, o znaczeniu podobnym lub tożsamym z wojną, stanem wojennym, stanem wyjątkowym, stanem klęski żywiołowej, strajkiem powszechnym lub klęską żywiołową</w:t>
      </w:r>
      <w:del w:id="563" w:author="Autor">
        <w:r w:rsidDel="004B21DC">
          <w:rPr>
            <w:rFonts w:cstheme="minorHAnsi"/>
          </w:rPr>
          <w:delText xml:space="preserve">, z wyłączeniem </w:delText>
        </w:r>
        <w:r w:rsidRPr="00A319BC" w:rsidDel="004B21DC">
          <w:rPr>
            <w:rFonts w:cstheme="minorHAnsi"/>
          </w:rPr>
          <w:delText>stanu epidemii wywołanego wirusem SARS CoV-2</w:delText>
        </w:r>
      </w:del>
      <w:r w:rsidRPr="00A319BC">
        <w:rPr>
          <w:rFonts w:cstheme="minorHAnsi"/>
        </w:rPr>
        <w:t>.</w:t>
      </w:r>
    </w:p>
    <w:p w14:paraId="148F1A68" w14:textId="77777777" w:rsidR="008921D2" w:rsidRPr="00A319BC" w:rsidRDefault="008921D2" w:rsidP="008921D2">
      <w:pPr>
        <w:numPr>
          <w:ilvl w:val="0"/>
          <w:numId w:val="11"/>
        </w:numPr>
        <w:spacing w:before="60" w:after="60" w:line="276" w:lineRule="auto"/>
        <w:ind w:left="426"/>
        <w:contextualSpacing/>
        <w:jc w:val="both"/>
        <w:rPr>
          <w:rFonts w:eastAsia="Times New Roman" w:cstheme="minorHAnsi"/>
        </w:rPr>
      </w:pPr>
      <w:r w:rsidRPr="00A319BC">
        <w:rPr>
          <w:rFonts w:cstheme="minorHAnsi"/>
        </w:rPr>
        <w:t>Strony postanawiają, że:</w:t>
      </w:r>
    </w:p>
    <w:p w14:paraId="50F4C3F3" w14:textId="66876910" w:rsidR="008921D2" w:rsidRPr="00A319BC" w:rsidRDefault="008921D2" w:rsidP="008921D2">
      <w:pPr>
        <w:numPr>
          <w:ilvl w:val="1"/>
          <w:numId w:val="11"/>
        </w:numPr>
        <w:spacing w:before="60" w:after="60" w:line="276" w:lineRule="auto"/>
        <w:ind w:left="851"/>
        <w:contextualSpacing/>
        <w:jc w:val="both"/>
        <w:rPr>
          <w:rFonts w:eastAsia="Times New Roman" w:cstheme="minorHAnsi"/>
        </w:rPr>
      </w:pPr>
      <w:r w:rsidRPr="00A319BC">
        <w:rPr>
          <w:rFonts w:cstheme="minorHAnsi"/>
        </w:rPr>
        <w:t>wyłączają odpowiedzialność NCBR za okoliczności powstałe z przyczyn innych niż wina umyślna</w:t>
      </w:r>
      <w:ins w:id="564" w:author="Autor">
        <w:r w:rsidR="00AC3405" w:rsidRPr="00AC3405">
          <w:rPr>
            <w:rFonts w:cstheme="minorHAnsi"/>
          </w:rPr>
          <w:t>, nieumyślna</w:t>
        </w:r>
      </w:ins>
      <w:r w:rsidRPr="00A319BC">
        <w:rPr>
          <w:rFonts w:cstheme="minorHAnsi"/>
        </w:rPr>
        <w:t xml:space="preserve"> albo rażące niedbalstwo po stronie NCBR;</w:t>
      </w:r>
    </w:p>
    <w:p w14:paraId="5DB33FA6" w14:textId="77777777" w:rsidR="009A7E70" w:rsidRPr="00E90AD2" w:rsidRDefault="008921D2" w:rsidP="008921D2">
      <w:pPr>
        <w:numPr>
          <w:ilvl w:val="1"/>
          <w:numId w:val="11"/>
        </w:numPr>
        <w:spacing w:before="60" w:after="60" w:line="276" w:lineRule="auto"/>
        <w:ind w:left="851"/>
        <w:contextualSpacing/>
        <w:jc w:val="both"/>
        <w:rPr>
          <w:ins w:id="565" w:author="Autor"/>
          <w:rFonts w:eastAsia="Times New Roman" w:cstheme="minorHAnsi"/>
        </w:rPr>
      </w:pPr>
      <w:r w:rsidRPr="00A319BC">
        <w:rPr>
          <w:rFonts w:cstheme="minorHAnsi"/>
        </w:rPr>
        <w:t xml:space="preserve">NCBR nie jest odpowiedzialny wobec Partnera za szkody spowodowane przez </w:t>
      </w:r>
      <w:r>
        <w:rPr>
          <w:rFonts w:cstheme="minorHAnsi"/>
        </w:rPr>
        <w:t>Uczestników PCP</w:t>
      </w:r>
      <w:ins w:id="566" w:author="Autor">
        <w:r w:rsidR="00AC3405" w:rsidRPr="00AC3405">
          <w:rPr>
            <w:rFonts w:cstheme="minorHAnsi"/>
          </w:rPr>
          <w:t>, za które to szkody odpowiadają Uczestnicy PCP</w:t>
        </w:r>
        <w:r w:rsidR="009A7E70">
          <w:rPr>
            <w:rFonts w:cstheme="minorHAnsi"/>
          </w:rPr>
          <w:t>,</w:t>
        </w:r>
      </w:ins>
    </w:p>
    <w:p w14:paraId="5762BCF1" w14:textId="77777777" w:rsidR="00625BDD" w:rsidRPr="00F34CB3" w:rsidRDefault="009A7E70" w:rsidP="008921D2">
      <w:pPr>
        <w:numPr>
          <w:ilvl w:val="1"/>
          <w:numId w:val="11"/>
        </w:numPr>
        <w:spacing w:before="60" w:after="60" w:line="276" w:lineRule="auto"/>
        <w:ind w:left="851"/>
        <w:contextualSpacing/>
        <w:jc w:val="both"/>
        <w:rPr>
          <w:ins w:id="567" w:author="Autor"/>
          <w:rFonts w:eastAsia="Times New Roman" w:cstheme="minorHAnsi"/>
        </w:rPr>
      </w:pPr>
      <w:ins w:id="568" w:author="Autor">
        <w:r w:rsidRPr="00F34CB3">
          <w:rPr>
            <w:rFonts w:cstheme="minorHAnsi"/>
          </w:rPr>
          <w:t>Partner nie jest odpowiedzialny względem NCBR za brak realizacji jego zobowiązań umownych w zakresie, w którym taki brak jest bezpośrednim skutkiem naruszenia zobowiązań przez Uczestnika PCP</w:t>
        </w:r>
        <w:r w:rsidR="00634D3E" w:rsidRPr="00F34CB3">
          <w:rPr>
            <w:rFonts w:cstheme="minorHAnsi"/>
          </w:rPr>
          <w:t>. Zdanie poprzednie dotyczy w szczególności zobowiązań do zapłaty kar umownych lub świadczenia opisanego w ART. 13</w:t>
        </w:r>
        <w:r w:rsidR="00625BDD" w:rsidRPr="00F34CB3">
          <w:rPr>
            <w:rFonts w:cstheme="minorHAnsi"/>
          </w:rPr>
          <w:t>,</w:t>
        </w:r>
      </w:ins>
    </w:p>
    <w:p w14:paraId="590E15A5" w14:textId="2F0AD2CC" w:rsidR="008921D2" w:rsidRPr="00F34CB3" w:rsidRDefault="00625BDD" w:rsidP="008921D2">
      <w:pPr>
        <w:numPr>
          <w:ilvl w:val="1"/>
          <w:numId w:val="11"/>
        </w:numPr>
        <w:spacing w:before="60" w:after="60" w:line="276" w:lineRule="auto"/>
        <w:ind w:left="851"/>
        <w:contextualSpacing/>
        <w:jc w:val="both"/>
        <w:rPr>
          <w:rFonts w:eastAsia="Times New Roman" w:cstheme="minorHAnsi"/>
        </w:rPr>
      </w:pPr>
      <w:ins w:id="569" w:author="Autor">
        <w:r w:rsidRPr="00F34CB3">
          <w:rPr>
            <w:rFonts w:cstheme="minorHAnsi"/>
          </w:rPr>
          <w:lastRenderedPageBreak/>
          <w:t>Uczestnik PCP odpowiada względem Partnera bezpośrednio na zasadach ogólnych prawa cywilnego lub na podstawie jednoznacznych postanowień umowy Uczestnika PCP z NCBR zawartych na rzecz Partnera</w:t>
        </w:r>
      </w:ins>
      <w:r w:rsidR="008921D2" w:rsidRPr="00F34CB3">
        <w:rPr>
          <w:rFonts w:cstheme="minorHAnsi"/>
        </w:rPr>
        <w:t>.</w:t>
      </w:r>
      <w:ins w:id="570" w:author="Autor">
        <w:r w:rsidRPr="00F34CB3">
          <w:rPr>
            <w:rFonts w:cstheme="minorHAnsi"/>
          </w:rPr>
          <w:t xml:space="preserve"> Partner jest uprawniony do zawarcia z Uczestnikami PCP i za ich zgodą porozumień służących dookreśleniu zasad </w:t>
        </w:r>
        <w:r w:rsidR="00AB6260" w:rsidRPr="00F34CB3">
          <w:rPr>
            <w:rFonts w:cstheme="minorHAnsi"/>
          </w:rPr>
          <w:t xml:space="preserve">bezpośredniej </w:t>
        </w:r>
        <w:r w:rsidRPr="00F34CB3">
          <w:rPr>
            <w:rFonts w:cstheme="minorHAnsi"/>
          </w:rPr>
          <w:t>odpowiedzialności pomiędzy nimi.</w:t>
        </w:r>
      </w:ins>
    </w:p>
    <w:p w14:paraId="0C614904" w14:textId="77777777" w:rsidR="008921D2" w:rsidRPr="00305266" w:rsidRDefault="008921D2" w:rsidP="008921D2">
      <w:pPr>
        <w:numPr>
          <w:ilvl w:val="0"/>
          <w:numId w:val="11"/>
        </w:numPr>
        <w:spacing w:before="60" w:after="60" w:line="276" w:lineRule="auto"/>
        <w:ind w:left="426"/>
        <w:contextualSpacing/>
        <w:jc w:val="both"/>
        <w:rPr>
          <w:rFonts w:cstheme="minorHAnsi"/>
        </w:rPr>
      </w:pPr>
      <w:bookmarkStart w:id="571" w:name="_Ref505798579"/>
      <w:r w:rsidRPr="00305266">
        <w:rPr>
          <w:rFonts w:cstheme="minorHAnsi"/>
        </w:rPr>
        <w:t>NCBR jest uprawnione do żądania od Partnera zapłaty następujących kar umownych:</w:t>
      </w:r>
      <w:bookmarkEnd w:id="571"/>
    </w:p>
    <w:p w14:paraId="0B3ACB6A" w14:textId="77DF0CD5" w:rsidR="008921D2" w:rsidRPr="00305266" w:rsidRDefault="008921D2" w:rsidP="008921D2">
      <w:pPr>
        <w:numPr>
          <w:ilvl w:val="1"/>
          <w:numId w:val="11"/>
        </w:numPr>
        <w:spacing w:before="60" w:after="60" w:line="276" w:lineRule="auto"/>
        <w:ind w:left="993" w:hanging="426"/>
        <w:contextualSpacing/>
        <w:jc w:val="both"/>
        <w:rPr>
          <w:rFonts w:cstheme="minorHAnsi"/>
        </w:rPr>
      </w:pPr>
      <w:r w:rsidRPr="00305266">
        <w:rPr>
          <w:rFonts w:cstheme="minorHAnsi"/>
        </w:rPr>
        <w:t>w razie zwłoki w przekazaniu Uczestnikom Nieruchomości 1 lub Nierucho</w:t>
      </w:r>
      <w:ins w:id="572" w:author="Autor">
        <w:r>
          <w:rPr>
            <w:rFonts w:cstheme="minorHAnsi"/>
          </w:rPr>
          <w:t>m</w:t>
        </w:r>
      </w:ins>
      <w:r w:rsidRPr="00305266">
        <w:rPr>
          <w:rFonts w:cstheme="minorHAnsi"/>
        </w:rPr>
        <w:t xml:space="preserve">ości 2 wbrew zobowiązaniu określonemu w </w:t>
      </w:r>
      <w:r w:rsidRPr="00305266">
        <w:rPr>
          <w:rFonts w:cstheme="minorHAnsi"/>
        </w:rPr>
        <w:fldChar w:fldCharType="begin"/>
      </w:r>
      <w:r w:rsidRPr="00305266">
        <w:rPr>
          <w:rFonts w:cstheme="minorHAnsi"/>
        </w:rPr>
        <w:instrText xml:space="preserve"> REF _Ref479927963 \n \h </w:instrText>
      </w:r>
      <w:r>
        <w:rPr>
          <w:rFonts w:cstheme="minorHAnsi"/>
        </w:rPr>
        <w:instrText xml:space="preserve"> \* MERGEFORMAT </w:instrText>
      </w:r>
      <w:r w:rsidRPr="00305266">
        <w:rPr>
          <w:rFonts w:cstheme="minorHAnsi"/>
        </w:rPr>
      </w:r>
      <w:r w:rsidRPr="00305266">
        <w:rPr>
          <w:rFonts w:cstheme="minorHAnsi"/>
        </w:rPr>
        <w:fldChar w:fldCharType="separate"/>
      </w:r>
      <w:r>
        <w:rPr>
          <w:rFonts w:cstheme="minorHAnsi"/>
        </w:rPr>
        <w:t>ART. 7</w:t>
      </w:r>
      <w:r w:rsidRPr="00305266">
        <w:rPr>
          <w:rFonts w:cstheme="minorHAnsi"/>
        </w:rPr>
        <w:fldChar w:fldCharType="end"/>
      </w:r>
      <w:r w:rsidRPr="00305266">
        <w:rPr>
          <w:rFonts w:cstheme="minorHAnsi"/>
        </w:rPr>
        <w:t xml:space="preserve">, </w:t>
      </w:r>
      <w:r w:rsidRPr="00305266">
        <w:rPr>
          <w:rFonts w:cstheme="minorHAnsi"/>
        </w:rPr>
        <w:fldChar w:fldCharType="begin"/>
      </w:r>
      <w:r w:rsidRPr="00305266">
        <w:rPr>
          <w:rFonts w:cstheme="minorHAnsi"/>
        </w:rPr>
        <w:instrText xml:space="preserve"> REF _Ref76391932 \n \h </w:instrText>
      </w:r>
      <w:r>
        <w:rPr>
          <w:rFonts w:cstheme="minorHAnsi"/>
        </w:rPr>
        <w:instrText xml:space="preserve"> \* MERGEFORMAT </w:instrText>
      </w:r>
      <w:r w:rsidRPr="00305266">
        <w:rPr>
          <w:rFonts w:cstheme="minorHAnsi"/>
        </w:rPr>
      </w:r>
      <w:r w:rsidRPr="00305266">
        <w:rPr>
          <w:rFonts w:cstheme="minorHAnsi"/>
        </w:rPr>
        <w:fldChar w:fldCharType="separate"/>
      </w:r>
      <w:r>
        <w:rPr>
          <w:rFonts w:cstheme="minorHAnsi"/>
        </w:rPr>
        <w:t>§7</w:t>
      </w:r>
      <w:r w:rsidRPr="00305266">
        <w:rPr>
          <w:rFonts w:cstheme="minorHAnsi"/>
        </w:rPr>
        <w:fldChar w:fldCharType="end"/>
      </w:r>
      <w:r w:rsidRPr="00305266">
        <w:rPr>
          <w:rFonts w:cstheme="minorHAnsi"/>
        </w:rPr>
        <w:t xml:space="preserve"> w kwocie wynoszącej </w:t>
      </w:r>
      <w:del w:id="573" w:author="Autor">
        <w:r w:rsidRPr="00305266" w:rsidDel="004B21DC">
          <w:rPr>
            <w:rFonts w:cstheme="minorHAnsi"/>
          </w:rPr>
          <w:delText>5 </w:delText>
        </w:r>
      </w:del>
      <w:ins w:id="574" w:author="Autor">
        <w:r w:rsidR="004B21DC">
          <w:rPr>
            <w:rFonts w:cstheme="minorHAnsi"/>
          </w:rPr>
          <w:t>1</w:t>
        </w:r>
        <w:r w:rsidR="004B21DC" w:rsidRPr="00305266">
          <w:rPr>
            <w:rFonts w:cstheme="minorHAnsi"/>
          </w:rPr>
          <w:t> </w:t>
        </w:r>
      </w:ins>
      <w:r w:rsidRPr="00305266">
        <w:rPr>
          <w:rFonts w:cstheme="minorHAnsi"/>
        </w:rPr>
        <w:t>000 (</w:t>
      </w:r>
      <w:del w:id="575" w:author="Autor">
        <w:r w:rsidRPr="00305266" w:rsidDel="004B21DC">
          <w:rPr>
            <w:rFonts w:cstheme="minorHAnsi"/>
          </w:rPr>
          <w:delText>pięć tysięcy</w:delText>
        </w:r>
      </w:del>
      <w:ins w:id="576" w:author="Autor">
        <w:r w:rsidR="004B21DC">
          <w:rPr>
            <w:rFonts w:cstheme="minorHAnsi"/>
          </w:rPr>
          <w:t>tysiąc</w:t>
        </w:r>
      </w:ins>
      <w:r w:rsidRPr="00305266">
        <w:rPr>
          <w:rFonts w:cstheme="minorHAnsi"/>
        </w:rPr>
        <w:t>) złotych za każdy dzień zwłoki powyżej drugiego dnia,</w:t>
      </w:r>
    </w:p>
    <w:p w14:paraId="699A5462" w14:textId="71B400CB" w:rsidR="008921D2" w:rsidRPr="00305266" w:rsidRDefault="008921D2" w:rsidP="008921D2">
      <w:pPr>
        <w:numPr>
          <w:ilvl w:val="1"/>
          <w:numId w:val="11"/>
        </w:numPr>
        <w:spacing w:before="60" w:after="60" w:line="276" w:lineRule="auto"/>
        <w:ind w:left="993" w:hanging="426"/>
        <w:contextualSpacing/>
        <w:jc w:val="both"/>
        <w:rPr>
          <w:rFonts w:cstheme="minorHAnsi"/>
        </w:rPr>
      </w:pPr>
      <w:r w:rsidRPr="00305266">
        <w:rPr>
          <w:rFonts w:cstheme="minorHAnsi"/>
        </w:rPr>
        <w:t xml:space="preserve">w razie zwłoki w przeprowadzeniu testów z naruszeniem harmonogramu o którym mowa w </w:t>
      </w:r>
      <w:r w:rsidRPr="00305266">
        <w:rPr>
          <w:rFonts w:cstheme="minorHAnsi"/>
        </w:rPr>
        <w:fldChar w:fldCharType="begin"/>
      </w:r>
      <w:r w:rsidRPr="00305266">
        <w:rPr>
          <w:rFonts w:cstheme="minorHAnsi"/>
        </w:rPr>
        <w:instrText xml:space="preserve"> REF _Ref55537299 \n \h </w:instrText>
      </w:r>
      <w:r>
        <w:rPr>
          <w:rFonts w:cstheme="minorHAnsi"/>
        </w:rPr>
        <w:instrText xml:space="preserve"> \* MERGEFORMAT </w:instrText>
      </w:r>
      <w:r w:rsidRPr="00305266">
        <w:rPr>
          <w:rFonts w:cstheme="minorHAnsi"/>
        </w:rPr>
      </w:r>
      <w:r w:rsidRPr="00305266">
        <w:rPr>
          <w:rFonts w:cstheme="minorHAnsi"/>
        </w:rPr>
        <w:fldChar w:fldCharType="separate"/>
      </w:r>
      <w:r>
        <w:rPr>
          <w:rFonts w:cstheme="minorHAnsi"/>
        </w:rPr>
        <w:t>ART. 3</w:t>
      </w:r>
      <w:r w:rsidRPr="00305266">
        <w:rPr>
          <w:rFonts w:cstheme="minorHAnsi"/>
        </w:rPr>
        <w:fldChar w:fldCharType="end"/>
      </w:r>
      <w:r w:rsidRPr="00305266">
        <w:rPr>
          <w:rFonts w:cstheme="minorHAnsi"/>
        </w:rPr>
        <w:t xml:space="preserve"> w kwocie wynoszącej </w:t>
      </w:r>
      <w:del w:id="577" w:author="Autor">
        <w:r w:rsidRPr="00305266" w:rsidDel="004B21DC">
          <w:rPr>
            <w:rFonts w:cstheme="minorHAnsi"/>
          </w:rPr>
          <w:delText>1 000</w:delText>
        </w:r>
      </w:del>
      <w:ins w:id="578" w:author="Autor">
        <w:r w:rsidR="004B21DC">
          <w:rPr>
            <w:rFonts w:cstheme="minorHAnsi"/>
          </w:rPr>
          <w:t>750</w:t>
        </w:r>
      </w:ins>
      <w:r w:rsidRPr="00305266">
        <w:rPr>
          <w:rFonts w:cstheme="minorHAnsi"/>
        </w:rPr>
        <w:t xml:space="preserve"> (</w:t>
      </w:r>
      <w:ins w:id="579" w:author="Autor">
        <w:r w:rsidR="004B21DC">
          <w:rPr>
            <w:rFonts w:cstheme="minorHAnsi"/>
          </w:rPr>
          <w:t>siedemset pięćdziesiąt</w:t>
        </w:r>
      </w:ins>
      <w:del w:id="580" w:author="Autor">
        <w:r w:rsidRPr="00305266" w:rsidDel="004B21DC">
          <w:rPr>
            <w:rFonts w:cstheme="minorHAnsi"/>
          </w:rPr>
          <w:delText>tysiąc</w:delText>
        </w:r>
      </w:del>
      <w:r w:rsidRPr="00305266">
        <w:rPr>
          <w:rFonts w:cstheme="minorHAnsi"/>
        </w:rPr>
        <w:t>) złotych za każdy dzień zwłoki powyżej drugiego dnia,</w:t>
      </w:r>
    </w:p>
    <w:p w14:paraId="60A41A40" w14:textId="065C2C09" w:rsidR="008921D2" w:rsidRPr="00305266" w:rsidRDefault="008921D2" w:rsidP="008921D2">
      <w:pPr>
        <w:numPr>
          <w:ilvl w:val="1"/>
          <w:numId w:val="11"/>
        </w:numPr>
        <w:spacing w:before="60" w:after="60" w:line="276" w:lineRule="auto"/>
        <w:ind w:left="993" w:hanging="426"/>
        <w:contextualSpacing/>
        <w:jc w:val="both"/>
        <w:rPr>
          <w:rFonts w:cstheme="minorHAnsi"/>
        </w:rPr>
      </w:pPr>
      <w:r w:rsidRPr="00305266">
        <w:rPr>
          <w:rFonts w:cstheme="minorHAnsi"/>
        </w:rPr>
        <w:t xml:space="preserve">w innych przypadkach zwłoki w realizacji zobowiązań Partnera z naruszeniem harmonogramu o którym mowa w </w:t>
      </w:r>
      <w:r w:rsidRPr="00305266">
        <w:rPr>
          <w:rFonts w:cstheme="minorHAnsi"/>
        </w:rPr>
        <w:fldChar w:fldCharType="begin"/>
      </w:r>
      <w:r w:rsidRPr="00305266">
        <w:rPr>
          <w:rFonts w:cstheme="minorHAnsi"/>
        </w:rPr>
        <w:instrText xml:space="preserve"> REF _Ref55537299 \n \h </w:instrText>
      </w:r>
      <w:r>
        <w:rPr>
          <w:rFonts w:cstheme="minorHAnsi"/>
        </w:rPr>
        <w:instrText xml:space="preserve"> \* MERGEFORMAT </w:instrText>
      </w:r>
      <w:r w:rsidRPr="00305266">
        <w:rPr>
          <w:rFonts w:cstheme="minorHAnsi"/>
        </w:rPr>
      </w:r>
      <w:r w:rsidRPr="00305266">
        <w:rPr>
          <w:rFonts w:cstheme="minorHAnsi"/>
        </w:rPr>
        <w:fldChar w:fldCharType="separate"/>
      </w:r>
      <w:r>
        <w:rPr>
          <w:rFonts w:cstheme="minorHAnsi"/>
        </w:rPr>
        <w:t>ART. 3</w:t>
      </w:r>
      <w:r w:rsidRPr="00305266">
        <w:rPr>
          <w:rFonts w:cstheme="minorHAnsi"/>
        </w:rPr>
        <w:fldChar w:fldCharType="end"/>
      </w:r>
      <w:r w:rsidRPr="00305266">
        <w:rPr>
          <w:rFonts w:cstheme="minorHAnsi"/>
        </w:rPr>
        <w:t xml:space="preserve"> w kwocie wynoszącej </w:t>
      </w:r>
      <w:del w:id="581" w:author="Autor">
        <w:r w:rsidRPr="00305266" w:rsidDel="004B21DC">
          <w:rPr>
            <w:rFonts w:cstheme="minorHAnsi"/>
          </w:rPr>
          <w:delText xml:space="preserve">500 </w:delText>
        </w:r>
      </w:del>
      <w:ins w:id="582" w:author="Autor">
        <w:r w:rsidR="004B21DC">
          <w:rPr>
            <w:rFonts w:cstheme="minorHAnsi"/>
          </w:rPr>
          <w:t>250</w:t>
        </w:r>
        <w:r w:rsidR="004B21DC" w:rsidRPr="00305266">
          <w:rPr>
            <w:rFonts w:cstheme="minorHAnsi"/>
          </w:rPr>
          <w:t xml:space="preserve"> </w:t>
        </w:r>
      </w:ins>
      <w:r w:rsidRPr="00305266">
        <w:rPr>
          <w:rFonts w:cstheme="minorHAnsi"/>
        </w:rPr>
        <w:t>(</w:t>
      </w:r>
      <w:del w:id="583" w:author="Autor">
        <w:r w:rsidRPr="00305266" w:rsidDel="004B21DC">
          <w:rPr>
            <w:rFonts w:cstheme="minorHAnsi"/>
          </w:rPr>
          <w:delText>pięćset</w:delText>
        </w:r>
      </w:del>
      <w:ins w:id="584" w:author="Autor">
        <w:r w:rsidR="004B21DC">
          <w:rPr>
            <w:rFonts w:cstheme="minorHAnsi"/>
          </w:rPr>
          <w:t>dwieście pięćdziesiąt</w:t>
        </w:r>
      </w:ins>
      <w:r w:rsidRPr="00305266">
        <w:rPr>
          <w:rFonts w:cstheme="minorHAnsi"/>
        </w:rPr>
        <w:t>) złotych za każdy dzień zwłoki powyżej drugiego dnia,</w:t>
      </w:r>
    </w:p>
    <w:p w14:paraId="1290039C" w14:textId="77777777" w:rsidR="008921D2" w:rsidRPr="00305266" w:rsidRDefault="008921D2" w:rsidP="008921D2">
      <w:pPr>
        <w:numPr>
          <w:ilvl w:val="1"/>
          <w:numId w:val="11"/>
        </w:numPr>
        <w:spacing w:before="60" w:after="60" w:line="276" w:lineRule="auto"/>
        <w:ind w:left="993" w:hanging="426"/>
        <w:contextualSpacing/>
        <w:jc w:val="both"/>
        <w:rPr>
          <w:rFonts w:cstheme="minorHAnsi"/>
        </w:rPr>
      </w:pPr>
      <w:r w:rsidRPr="00305266">
        <w:rPr>
          <w:rFonts w:cstheme="minorHAnsi"/>
        </w:rPr>
        <w:t xml:space="preserve">w przypadku nieuzasadnionego, w oparciu o zasady </w:t>
      </w:r>
      <w:r w:rsidRPr="00305266">
        <w:rPr>
          <w:rFonts w:cstheme="minorHAnsi"/>
        </w:rPr>
        <w:fldChar w:fldCharType="begin"/>
      </w:r>
      <w:r w:rsidRPr="00305266">
        <w:rPr>
          <w:rFonts w:cstheme="minorHAnsi"/>
        </w:rPr>
        <w:instrText xml:space="preserve"> REF _Ref76392081 \n \h </w:instrText>
      </w:r>
      <w:r>
        <w:rPr>
          <w:rFonts w:cstheme="minorHAnsi"/>
        </w:rPr>
        <w:instrText xml:space="preserve"> \* MERGEFORMAT </w:instrText>
      </w:r>
      <w:r w:rsidRPr="00305266">
        <w:rPr>
          <w:rFonts w:cstheme="minorHAnsi"/>
        </w:rPr>
      </w:r>
      <w:r w:rsidRPr="00305266">
        <w:rPr>
          <w:rFonts w:cstheme="minorHAnsi"/>
        </w:rPr>
        <w:fldChar w:fldCharType="separate"/>
      </w:r>
      <w:r>
        <w:rPr>
          <w:rFonts w:cstheme="minorHAnsi"/>
        </w:rPr>
        <w:t>ART. 12</w:t>
      </w:r>
      <w:r w:rsidRPr="00305266">
        <w:rPr>
          <w:rFonts w:cstheme="minorHAnsi"/>
        </w:rPr>
        <w:fldChar w:fldCharType="end"/>
      </w:r>
      <w:r w:rsidRPr="00305266">
        <w:rPr>
          <w:rFonts w:cstheme="minorHAnsi"/>
        </w:rPr>
        <w:t xml:space="preserve"> </w:t>
      </w:r>
      <w:r w:rsidRPr="00305266">
        <w:rPr>
          <w:rFonts w:cstheme="minorHAnsi"/>
        </w:rPr>
        <w:fldChar w:fldCharType="begin"/>
      </w:r>
      <w:r w:rsidRPr="00305266">
        <w:rPr>
          <w:rFonts w:cstheme="minorHAnsi"/>
        </w:rPr>
        <w:instrText xml:space="preserve"> REF _Ref76392084 \n \h </w:instrText>
      </w:r>
      <w:r>
        <w:rPr>
          <w:rFonts w:cstheme="minorHAnsi"/>
        </w:rPr>
        <w:instrText xml:space="preserve"> \* MERGEFORMAT </w:instrText>
      </w:r>
      <w:r w:rsidRPr="00305266">
        <w:rPr>
          <w:rFonts w:cstheme="minorHAnsi"/>
        </w:rPr>
      </w:r>
      <w:r w:rsidRPr="00305266">
        <w:rPr>
          <w:rFonts w:cstheme="minorHAnsi"/>
        </w:rPr>
        <w:fldChar w:fldCharType="separate"/>
      </w:r>
      <w:r>
        <w:rPr>
          <w:rFonts w:cstheme="minorHAnsi"/>
        </w:rPr>
        <w:t>§6</w:t>
      </w:r>
      <w:r w:rsidRPr="00305266">
        <w:rPr>
          <w:rFonts w:cstheme="minorHAnsi"/>
        </w:rPr>
        <w:fldChar w:fldCharType="end"/>
      </w:r>
      <w:r w:rsidRPr="00305266">
        <w:rPr>
          <w:rFonts w:cstheme="minorHAnsi"/>
        </w:rPr>
        <w:t>, niezastosowania się do uwag NCBR lub Uczestnika PCP, tj. niepopartego należytą analizą wykonaną przez Partnera, w kwocie wynoszącej 500 (pięćset złotych) za każdy dzień zwłoki powyżej drugiego dnia,</w:t>
      </w:r>
    </w:p>
    <w:p w14:paraId="39E742E7" w14:textId="6672FECD" w:rsidR="008921D2" w:rsidRPr="00305266" w:rsidRDefault="008921D2" w:rsidP="008921D2">
      <w:pPr>
        <w:numPr>
          <w:ilvl w:val="1"/>
          <w:numId w:val="11"/>
        </w:numPr>
        <w:spacing w:before="60" w:after="60" w:line="276" w:lineRule="auto"/>
        <w:ind w:left="993" w:hanging="426"/>
        <w:contextualSpacing/>
        <w:jc w:val="both"/>
        <w:rPr>
          <w:rFonts w:cstheme="minorHAnsi"/>
        </w:rPr>
      </w:pPr>
      <w:r w:rsidRPr="00305266">
        <w:rPr>
          <w:rFonts w:cstheme="minorHAnsi"/>
        </w:rPr>
        <w:t>nieprzedstawienia NCBR raportów lub informacji lub</w:t>
      </w:r>
      <w:del w:id="585" w:author="Autor">
        <w:r w:rsidRPr="00305266" w:rsidDel="00B97040">
          <w:rPr>
            <w:rFonts w:cstheme="minorHAnsi"/>
          </w:rPr>
          <w:delText xml:space="preserve"> </w:delText>
        </w:r>
      </w:del>
      <w:r w:rsidRPr="00305266">
        <w:rPr>
          <w:rFonts w:cstheme="minorHAnsi"/>
        </w:rPr>
        <w:t xml:space="preserve"> niepoddanie się audytowi w innych przypadkac</w:t>
      </w:r>
      <w:ins w:id="586" w:author="Autor">
        <w:r>
          <w:rPr>
            <w:rFonts w:cstheme="minorHAnsi"/>
          </w:rPr>
          <w:t>h</w:t>
        </w:r>
      </w:ins>
      <w:r w:rsidRPr="00305266">
        <w:rPr>
          <w:rFonts w:cstheme="minorHAnsi"/>
        </w:rPr>
        <w:t xml:space="preserve"> określonych w </w:t>
      </w:r>
      <w:r w:rsidRPr="00305266">
        <w:rPr>
          <w:rFonts w:cstheme="minorHAnsi"/>
        </w:rPr>
        <w:fldChar w:fldCharType="begin"/>
      </w:r>
      <w:r w:rsidRPr="00305266">
        <w:rPr>
          <w:rFonts w:cstheme="minorHAnsi"/>
        </w:rPr>
        <w:instrText xml:space="preserve"> REF _Ref76392222 \n \h </w:instrText>
      </w:r>
      <w:r>
        <w:rPr>
          <w:rFonts w:cstheme="minorHAnsi"/>
        </w:rPr>
        <w:instrText xml:space="preserve"> \* MERGEFORMAT </w:instrText>
      </w:r>
      <w:r w:rsidRPr="00305266">
        <w:rPr>
          <w:rFonts w:cstheme="minorHAnsi"/>
        </w:rPr>
      </w:r>
      <w:r w:rsidRPr="00305266">
        <w:rPr>
          <w:rFonts w:cstheme="minorHAnsi"/>
        </w:rPr>
        <w:fldChar w:fldCharType="separate"/>
      </w:r>
      <w:r>
        <w:rPr>
          <w:rFonts w:cstheme="minorHAnsi"/>
        </w:rPr>
        <w:t>ART. 12</w:t>
      </w:r>
      <w:r w:rsidRPr="00305266">
        <w:rPr>
          <w:rFonts w:cstheme="minorHAnsi"/>
        </w:rPr>
        <w:fldChar w:fldCharType="end"/>
      </w:r>
      <w:r w:rsidRPr="00305266">
        <w:rPr>
          <w:rFonts w:cstheme="minorHAnsi"/>
        </w:rPr>
        <w:t xml:space="preserve"> Umowy, w kwocie wynoszącej 500 (pięćset złotych) za każdy </w:t>
      </w:r>
      <w:del w:id="587" w:author="Autor">
        <w:r w:rsidRPr="00305266" w:rsidDel="004B21DC">
          <w:rPr>
            <w:rFonts w:cstheme="minorHAnsi"/>
          </w:rPr>
          <w:delText>dzień zwłoki powyżej drugiego dnia</w:delText>
        </w:r>
      </w:del>
      <w:ins w:id="588" w:author="Autor">
        <w:r w:rsidR="004B21DC">
          <w:rPr>
            <w:rFonts w:cstheme="minorHAnsi"/>
          </w:rPr>
          <w:t>przypadek naruszenia</w:t>
        </w:r>
      </w:ins>
      <w:r w:rsidRPr="00305266">
        <w:rPr>
          <w:rFonts w:cstheme="minorHAnsi"/>
        </w:rPr>
        <w:t>.</w:t>
      </w:r>
    </w:p>
    <w:p w14:paraId="77FE597A" w14:textId="77777777" w:rsidR="008921D2" w:rsidRPr="00A319BC" w:rsidRDefault="008921D2" w:rsidP="008921D2">
      <w:pPr>
        <w:numPr>
          <w:ilvl w:val="0"/>
          <w:numId w:val="11"/>
        </w:numPr>
        <w:spacing w:before="60" w:after="60" w:line="276" w:lineRule="auto"/>
        <w:ind w:left="426" w:hanging="426"/>
        <w:contextualSpacing/>
        <w:jc w:val="both"/>
        <w:rPr>
          <w:rFonts w:cstheme="minorHAnsi"/>
        </w:rPr>
      </w:pPr>
      <w:r w:rsidRPr="00A319BC">
        <w:rPr>
          <w:rFonts w:cstheme="minorHAnsi"/>
        </w:rPr>
        <w:t>Kary umowne, o których mowa powyżej Partner zapłaci na wskazany przez NCBR rachunek, w terminie 7 dni od dnia doręczenia mu noty obciążeniowej.</w:t>
      </w:r>
    </w:p>
    <w:p w14:paraId="73BB9B0C" w14:textId="77777777" w:rsidR="008921D2" w:rsidRPr="00A319BC" w:rsidRDefault="008921D2" w:rsidP="008921D2">
      <w:pPr>
        <w:numPr>
          <w:ilvl w:val="0"/>
          <w:numId w:val="11"/>
        </w:numPr>
        <w:spacing w:before="60" w:after="60" w:line="276" w:lineRule="auto"/>
        <w:ind w:left="426" w:hanging="426"/>
        <w:contextualSpacing/>
        <w:jc w:val="both"/>
        <w:rPr>
          <w:rFonts w:cstheme="minorHAnsi"/>
        </w:rPr>
      </w:pPr>
      <w:r w:rsidRPr="00A319BC">
        <w:rPr>
          <w:rFonts w:cstheme="minorHAnsi"/>
        </w:rPr>
        <w:t>NCBR ma prawo dochodzenia odszkodowania przewyższającego wysokość zastrzeżonych kar umownych na zasadach ogólnych, a także w przypadkach, dla których kar umownych nie zastrzeżono.</w:t>
      </w:r>
    </w:p>
    <w:p w14:paraId="7F3813C4" w14:textId="77777777" w:rsidR="008921D2" w:rsidRDefault="008921D2" w:rsidP="008921D2">
      <w:pPr>
        <w:numPr>
          <w:ilvl w:val="0"/>
          <w:numId w:val="11"/>
        </w:numPr>
        <w:spacing w:before="60" w:after="60" w:line="276" w:lineRule="auto"/>
        <w:ind w:left="426" w:hanging="426"/>
        <w:contextualSpacing/>
        <w:jc w:val="both"/>
        <w:rPr>
          <w:rFonts w:cstheme="minorHAnsi"/>
        </w:rPr>
      </w:pPr>
      <w:r w:rsidRPr="00A319BC">
        <w:rPr>
          <w:rFonts w:cstheme="minorHAnsi"/>
        </w:rPr>
        <w:t>Zapłata kary umownej nie zwalnia Partnera z obowiązków wynikających z Umowy.</w:t>
      </w:r>
    </w:p>
    <w:p w14:paraId="0112BE7E" w14:textId="77777777" w:rsidR="001F59C8" w:rsidRDefault="008921D2" w:rsidP="001F59C8">
      <w:pPr>
        <w:numPr>
          <w:ilvl w:val="0"/>
          <w:numId w:val="11"/>
        </w:numPr>
        <w:spacing w:before="60" w:after="60" w:line="276" w:lineRule="auto"/>
        <w:ind w:left="426" w:hanging="426"/>
        <w:contextualSpacing/>
        <w:jc w:val="both"/>
        <w:rPr>
          <w:ins w:id="589" w:author="Autor"/>
          <w:rFonts w:cstheme="minorHAnsi"/>
        </w:rPr>
      </w:pPr>
      <w:r>
        <w:rPr>
          <w:rFonts w:cstheme="minorHAnsi"/>
        </w:rPr>
        <w:t>W przypadku zwłoki w zapłacie wynagrodzenia NCBR zapłaci Partnerowi odsetki ustawowe za opóźnienie, na zasadach ogólnych.</w:t>
      </w:r>
    </w:p>
    <w:p w14:paraId="47BF07D1" w14:textId="3C2A7C4E" w:rsidR="001F59C8" w:rsidRDefault="001F59C8" w:rsidP="001F59C8">
      <w:pPr>
        <w:numPr>
          <w:ilvl w:val="0"/>
          <w:numId w:val="11"/>
        </w:numPr>
        <w:spacing w:before="60" w:after="60" w:line="276" w:lineRule="auto"/>
        <w:ind w:left="426" w:hanging="426"/>
        <w:contextualSpacing/>
        <w:jc w:val="both"/>
        <w:rPr>
          <w:ins w:id="590" w:author="Autor"/>
          <w:rFonts w:cstheme="minorHAnsi"/>
        </w:rPr>
      </w:pPr>
      <w:ins w:id="591" w:author="Autor">
        <w:r w:rsidRPr="001F59C8">
          <w:rPr>
            <w:rFonts w:cstheme="minorHAnsi"/>
          </w:rPr>
          <w:t xml:space="preserve">Partner jest zwolniony z zobowiązania </w:t>
        </w:r>
        <w:r>
          <w:rPr>
            <w:rFonts w:cstheme="minorHAnsi"/>
          </w:rPr>
          <w:t xml:space="preserve">do zapłaty kary umownej </w:t>
        </w:r>
        <w:r w:rsidRPr="001F59C8">
          <w:rPr>
            <w:rFonts w:cstheme="minorHAnsi"/>
          </w:rPr>
          <w:t>w zakresie, w którym wynika bezpośrednio ze zmian przepisów prawa bezwzględnie obowiązującego, które utrudnią lub uniemożliwią wykonanie przez Partnera Umowy w terminach lub zakresie w niej określonym.</w:t>
        </w:r>
      </w:ins>
    </w:p>
    <w:p w14:paraId="44EF99C6" w14:textId="13E18EF6" w:rsidR="00F759BF" w:rsidRPr="00F34CB3" w:rsidRDefault="00F759BF" w:rsidP="001F59C8">
      <w:pPr>
        <w:numPr>
          <w:ilvl w:val="0"/>
          <w:numId w:val="11"/>
        </w:numPr>
        <w:spacing w:before="60" w:after="60" w:line="276" w:lineRule="auto"/>
        <w:ind w:left="426" w:hanging="426"/>
        <w:contextualSpacing/>
        <w:jc w:val="both"/>
        <w:rPr>
          <w:rFonts w:cstheme="minorHAnsi"/>
        </w:rPr>
      </w:pPr>
      <w:ins w:id="592" w:author="Autor">
        <w:r w:rsidRPr="00F34CB3">
          <w:rPr>
            <w:rFonts w:cstheme="minorHAnsi"/>
          </w:rPr>
          <w:t xml:space="preserve">W przypadku, jeśli Partner rozpoczął prace dot. przygotowania Nieruchomości 2 przed wyłonieniem Uczestnika PCP do realizacji Etapu II, NCBR zapłaci Partnerowi wynagrodzenia </w:t>
        </w:r>
        <w:r w:rsidRPr="00F34CB3">
          <w:rPr>
            <w:rFonts w:cstheme="minorHAnsi"/>
          </w:rPr>
          <w:lastRenderedPageBreak/>
          <w:t>za takie prace w ramach Fazy 1B w zakresie, w którym udzielił na nie uprzedniej zgody na wniosek Partnera.</w:t>
        </w:r>
      </w:ins>
    </w:p>
    <w:p w14:paraId="39135C41" w14:textId="77777777" w:rsidR="008921D2" w:rsidRPr="00A319BC" w:rsidRDefault="008921D2" w:rsidP="008921D2">
      <w:pPr>
        <w:pStyle w:val="Akapitzlist"/>
        <w:spacing w:before="60" w:after="60" w:line="276" w:lineRule="auto"/>
        <w:ind w:left="426"/>
        <w:jc w:val="both"/>
        <w:rPr>
          <w:rFonts w:asciiTheme="minorHAnsi" w:hAnsiTheme="minorHAnsi" w:cstheme="minorHAnsi"/>
        </w:rPr>
      </w:pPr>
    </w:p>
    <w:p w14:paraId="36C6FA16" w14:textId="77777777" w:rsidR="008921D2" w:rsidRPr="00A319BC" w:rsidRDefault="008921D2" w:rsidP="008921D2">
      <w:pPr>
        <w:pStyle w:val="Nagwek1"/>
        <w:numPr>
          <w:ilvl w:val="0"/>
          <w:numId w:val="1"/>
        </w:numPr>
        <w:spacing w:before="60" w:after="60" w:line="276" w:lineRule="auto"/>
        <w:contextualSpacing/>
        <w:rPr>
          <w:rFonts w:asciiTheme="minorHAnsi" w:hAnsiTheme="minorHAnsi" w:cstheme="minorHAnsi"/>
          <w:sz w:val="22"/>
          <w:szCs w:val="22"/>
        </w:rPr>
      </w:pPr>
      <w:bookmarkStart w:id="593" w:name="_Toc504994999"/>
      <w:bookmarkStart w:id="594" w:name="_Toc511371228"/>
      <w:bookmarkStart w:id="595" w:name="_Toc76392400"/>
      <w:r w:rsidRPr="00A319BC">
        <w:rPr>
          <w:rFonts w:asciiTheme="minorHAnsi" w:hAnsiTheme="minorHAnsi" w:cstheme="minorHAnsi"/>
          <w:sz w:val="22"/>
          <w:szCs w:val="22"/>
        </w:rPr>
        <w:t>ZMIANY UMOWY</w:t>
      </w:r>
      <w:bookmarkEnd w:id="593"/>
      <w:bookmarkEnd w:id="594"/>
      <w:bookmarkEnd w:id="595"/>
    </w:p>
    <w:p w14:paraId="0A74FAFB" w14:textId="77777777" w:rsidR="008921D2" w:rsidRPr="00A319BC" w:rsidRDefault="008921D2" w:rsidP="008921D2">
      <w:pPr>
        <w:spacing w:before="60" w:after="60" w:line="276" w:lineRule="auto"/>
        <w:rPr>
          <w:rFonts w:cstheme="minorHAnsi"/>
        </w:rPr>
      </w:pPr>
    </w:p>
    <w:p w14:paraId="44CD329E"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596" w:name="_Toc504995000"/>
      <w:bookmarkStart w:id="597" w:name="_Ref505855047"/>
      <w:bookmarkStart w:id="598" w:name="_Ref506011684"/>
      <w:bookmarkStart w:id="599" w:name="_Ref508809736"/>
      <w:bookmarkStart w:id="600" w:name="_Ref508810285"/>
      <w:bookmarkStart w:id="601" w:name="_Ref509236824"/>
      <w:bookmarkStart w:id="602" w:name="_Toc511371229"/>
      <w:bookmarkStart w:id="603" w:name="_Toc76392401"/>
      <w:r w:rsidRPr="00A319BC">
        <w:rPr>
          <w:rFonts w:asciiTheme="minorHAnsi" w:hAnsiTheme="minorHAnsi" w:cstheme="minorHAnsi"/>
          <w:sz w:val="22"/>
          <w:szCs w:val="22"/>
        </w:rPr>
        <w:t>[ZMIANA UMOWY]</w:t>
      </w:r>
      <w:bookmarkEnd w:id="596"/>
      <w:bookmarkEnd w:id="597"/>
      <w:bookmarkEnd w:id="598"/>
      <w:bookmarkEnd w:id="599"/>
      <w:bookmarkEnd w:id="600"/>
      <w:bookmarkEnd w:id="601"/>
      <w:bookmarkEnd w:id="602"/>
      <w:bookmarkEnd w:id="603"/>
    </w:p>
    <w:p w14:paraId="0F1BC386" w14:textId="77777777" w:rsidR="008921D2" w:rsidRPr="00A319BC" w:rsidRDefault="008921D2" w:rsidP="008921D2">
      <w:pPr>
        <w:pStyle w:val="Akapitzlist"/>
        <w:numPr>
          <w:ilvl w:val="0"/>
          <w:numId w:val="5"/>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 xml:space="preserve">Wszelkie zmiany i uzupełnienia do Umowy wymagają formy pisemnej pod rygorem nieważności (chyba że ustawa lub Umowa przewiduje inną formę dla danego załącznika – w takim przypadku konieczne jest zachowanie odpowiedniej formy szczególnej), z zastrzeżeniem </w:t>
      </w:r>
      <w:r w:rsidRPr="00A319BC">
        <w:rPr>
          <w:rFonts w:asciiTheme="minorHAnsi" w:hAnsiTheme="minorHAnsi" w:cstheme="minorHAnsi"/>
        </w:rPr>
        <w:fldChar w:fldCharType="begin"/>
      </w:r>
      <w:r w:rsidRPr="00A319BC">
        <w:rPr>
          <w:rFonts w:asciiTheme="minorHAnsi" w:hAnsiTheme="minorHAnsi" w:cstheme="minorHAnsi"/>
        </w:rPr>
        <w:instrText xml:space="preserve"> REF _Ref54884075 \r \h  \* MERGEFORMAT </w:instrText>
      </w:r>
      <w:r w:rsidRPr="00A319BC">
        <w:rPr>
          <w:rFonts w:asciiTheme="minorHAnsi" w:hAnsiTheme="minorHAnsi" w:cstheme="minorHAnsi"/>
        </w:rPr>
      </w:r>
      <w:r w:rsidRPr="00A319BC">
        <w:rPr>
          <w:rFonts w:asciiTheme="minorHAnsi" w:hAnsiTheme="minorHAnsi" w:cstheme="minorHAnsi"/>
        </w:rPr>
        <w:fldChar w:fldCharType="separate"/>
      </w:r>
      <w:r>
        <w:rPr>
          <w:rFonts w:asciiTheme="minorHAnsi" w:hAnsiTheme="minorHAnsi" w:cstheme="minorHAnsi"/>
        </w:rPr>
        <w:t>§2</w:t>
      </w:r>
      <w:r w:rsidRPr="00A319BC">
        <w:rPr>
          <w:rFonts w:asciiTheme="minorHAnsi" w:hAnsiTheme="minorHAnsi" w:cstheme="minorHAnsi"/>
        </w:rPr>
        <w:fldChar w:fldCharType="end"/>
      </w:r>
      <w:r w:rsidRPr="00A319BC">
        <w:rPr>
          <w:rFonts w:asciiTheme="minorHAnsi" w:hAnsiTheme="minorHAnsi" w:cstheme="minorHAnsi"/>
        </w:rPr>
        <w:t xml:space="preserve"> i </w:t>
      </w:r>
      <w:r w:rsidRPr="00A319BC">
        <w:rPr>
          <w:rFonts w:asciiTheme="minorHAnsi" w:hAnsiTheme="minorHAnsi" w:cstheme="minorHAnsi"/>
        </w:rPr>
        <w:fldChar w:fldCharType="begin"/>
      </w:r>
      <w:r w:rsidRPr="00A319BC">
        <w:rPr>
          <w:rFonts w:asciiTheme="minorHAnsi" w:hAnsiTheme="minorHAnsi" w:cstheme="minorHAnsi"/>
        </w:rPr>
        <w:instrText xml:space="preserve"> REF _Ref54884189 \r \h  \* MERGEFORMAT </w:instrText>
      </w:r>
      <w:r w:rsidRPr="00A319BC">
        <w:rPr>
          <w:rFonts w:asciiTheme="minorHAnsi" w:hAnsiTheme="minorHAnsi" w:cstheme="minorHAnsi"/>
        </w:rPr>
      </w:r>
      <w:r w:rsidRPr="00A319BC">
        <w:rPr>
          <w:rFonts w:asciiTheme="minorHAnsi" w:hAnsiTheme="minorHAnsi" w:cstheme="minorHAnsi"/>
        </w:rPr>
        <w:fldChar w:fldCharType="separate"/>
      </w:r>
      <w:r>
        <w:rPr>
          <w:rFonts w:asciiTheme="minorHAnsi" w:hAnsiTheme="minorHAnsi" w:cstheme="minorHAnsi"/>
        </w:rPr>
        <w:t>§3</w:t>
      </w:r>
      <w:r w:rsidRPr="00A319BC">
        <w:rPr>
          <w:rFonts w:asciiTheme="minorHAnsi" w:hAnsiTheme="minorHAnsi" w:cstheme="minorHAnsi"/>
        </w:rPr>
        <w:fldChar w:fldCharType="end"/>
      </w:r>
      <w:r w:rsidRPr="00A319BC">
        <w:rPr>
          <w:rFonts w:asciiTheme="minorHAnsi" w:hAnsiTheme="minorHAnsi" w:cstheme="minorHAnsi"/>
        </w:rPr>
        <w:t xml:space="preserve"> poniżej.</w:t>
      </w:r>
    </w:p>
    <w:p w14:paraId="3728A347" w14:textId="77777777" w:rsidR="008921D2" w:rsidRPr="00A319BC" w:rsidRDefault="008921D2" w:rsidP="008921D2">
      <w:pPr>
        <w:pStyle w:val="Akapitzlist"/>
        <w:numPr>
          <w:ilvl w:val="0"/>
          <w:numId w:val="5"/>
        </w:numPr>
        <w:spacing w:before="60" w:after="60" w:line="276" w:lineRule="auto"/>
        <w:ind w:left="426" w:hanging="426"/>
        <w:jc w:val="both"/>
        <w:rPr>
          <w:rFonts w:asciiTheme="minorHAnsi" w:hAnsiTheme="minorHAnsi" w:cstheme="minorHAnsi"/>
        </w:rPr>
      </w:pPr>
      <w:bookmarkStart w:id="604" w:name="_Ref54884075"/>
      <w:r w:rsidRPr="00A319BC">
        <w:rPr>
          <w:rFonts w:asciiTheme="minorHAnsi" w:hAnsiTheme="minorHAnsi" w:cstheme="minorHAnsi"/>
        </w:rPr>
        <w:t xml:space="preserve">Zmiana adresu siedziby Stron, danych kontaktowych wskazanych w </w:t>
      </w:r>
      <w:r w:rsidRPr="00A319BC">
        <w:rPr>
          <w:rFonts w:asciiTheme="minorHAnsi" w:hAnsiTheme="minorHAnsi" w:cstheme="minorHAnsi"/>
        </w:rPr>
        <w:fldChar w:fldCharType="begin"/>
      </w:r>
      <w:r w:rsidRPr="00A319BC">
        <w:rPr>
          <w:rFonts w:asciiTheme="minorHAnsi" w:hAnsiTheme="minorHAnsi" w:cstheme="minorHAnsi"/>
        </w:rPr>
        <w:instrText xml:space="preserve"> REF _Ref511639107 \r \h  \* MERGEFORMAT </w:instrText>
      </w:r>
      <w:r w:rsidRPr="00A319BC">
        <w:rPr>
          <w:rFonts w:asciiTheme="minorHAnsi" w:hAnsiTheme="minorHAnsi" w:cstheme="minorHAnsi"/>
        </w:rPr>
      </w:r>
      <w:r w:rsidRPr="00A319BC">
        <w:rPr>
          <w:rFonts w:asciiTheme="minorHAnsi" w:hAnsiTheme="minorHAnsi" w:cstheme="minorHAnsi"/>
        </w:rPr>
        <w:fldChar w:fldCharType="separate"/>
      </w:r>
      <w:r>
        <w:rPr>
          <w:rFonts w:asciiTheme="minorHAnsi" w:hAnsiTheme="minorHAnsi" w:cstheme="minorHAnsi"/>
        </w:rPr>
        <w:t>ART. 29</w:t>
      </w:r>
      <w:r w:rsidRPr="00A319BC">
        <w:rPr>
          <w:rFonts w:asciiTheme="minorHAnsi" w:hAnsiTheme="minorHAnsi" w:cstheme="minorHAnsi"/>
        </w:rPr>
        <w:fldChar w:fldCharType="end"/>
      </w:r>
      <w:r w:rsidRPr="00A319BC">
        <w:rPr>
          <w:rFonts w:asciiTheme="minorHAnsi" w:hAnsiTheme="minorHAnsi" w:cstheme="minorHAnsi"/>
        </w:rPr>
        <w:t xml:space="preserve"> poniżej</w:t>
      </w:r>
      <w:r>
        <w:rPr>
          <w:rFonts w:asciiTheme="minorHAnsi" w:hAnsiTheme="minorHAnsi" w:cstheme="minorHAnsi"/>
        </w:rPr>
        <w:t xml:space="preserve"> i terminów na podstawie wyraźnych postanowień </w:t>
      </w:r>
      <w:r w:rsidRPr="00A319BC">
        <w:rPr>
          <w:rFonts w:asciiTheme="minorHAnsi" w:hAnsiTheme="minorHAnsi" w:cstheme="minorHAnsi"/>
        </w:rPr>
        <w:t>Umowy w formie aneksu do Umowy, ale uprzedniego oświadczenia złożonego drugiej Stronie w formie pisemnej pod rygorem nieważności.</w:t>
      </w:r>
      <w:bookmarkEnd w:id="604"/>
      <w:r w:rsidRPr="00A319BC">
        <w:rPr>
          <w:rFonts w:asciiTheme="minorHAnsi" w:hAnsiTheme="minorHAnsi" w:cstheme="minorHAnsi"/>
        </w:rPr>
        <w:t xml:space="preserve"> </w:t>
      </w:r>
    </w:p>
    <w:p w14:paraId="2D0CAC17" w14:textId="0C749368" w:rsidR="008921D2" w:rsidRPr="00A319BC" w:rsidRDefault="008921D2" w:rsidP="008921D2">
      <w:pPr>
        <w:pStyle w:val="Akapitzlist"/>
        <w:numPr>
          <w:ilvl w:val="0"/>
          <w:numId w:val="5"/>
        </w:numPr>
        <w:spacing w:before="60" w:after="60" w:line="276" w:lineRule="auto"/>
        <w:ind w:left="426" w:hanging="426"/>
        <w:jc w:val="both"/>
        <w:rPr>
          <w:rFonts w:asciiTheme="minorHAnsi" w:hAnsiTheme="minorHAnsi" w:cstheme="minorHAnsi"/>
        </w:rPr>
      </w:pPr>
      <w:bookmarkStart w:id="605" w:name="_Ref54884189"/>
      <w:r w:rsidRPr="00A319BC">
        <w:rPr>
          <w:rFonts w:asciiTheme="minorHAnsi" w:hAnsiTheme="minorHAnsi" w:cstheme="minorHAnsi"/>
        </w:rPr>
        <w:t xml:space="preserve">Wszelkie zastrzeżone w Umowie terminy ulegają odpowiedniemu przedłużeniu wskutek działania siły wyższej, rozumianej jako zdarzenie zewnętrzne, niemożliwe lub prawie niemożliwe do przewidzenia, którego skutkom nie można zapobiec. </w:t>
      </w:r>
      <w:del w:id="606" w:author="Autor">
        <w:r w:rsidRPr="00A319BC" w:rsidDel="004B21DC">
          <w:rPr>
            <w:rFonts w:asciiTheme="minorHAnsi" w:hAnsiTheme="minorHAnsi" w:cstheme="minorHAnsi"/>
          </w:rPr>
          <w:delText>Przez siłę wyższą nie należy stanu epidemii wywołanego wirusem SARS CoV-2.</w:delText>
        </w:r>
      </w:del>
    </w:p>
    <w:bookmarkEnd w:id="605"/>
    <w:p w14:paraId="5A32CB44" w14:textId="77777777" w:rsidR="008921D2" w:rsidRPr="00A319BC" w:rsidRDefault="008921D2" w:rsidP="008921D2">
      <w:pPr>
        <w:pStyle w:val="Akapitzlist"/>
        <w:numPr>
          <w:ilvl w:val="0"/>
          <w:numId w:val="5"/>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Strony dopuszczają zmianę Umowy poprzez zmianę Nieruchomości</w:t>
      </w:r>
      <w:r>
        <w:rPr>
          <w:rFonts w:asciiTheme="minorHAnsi" w:hAnsiTheme="minorHAnsi" w:cstheme="minorHAnsi"/>
        </w:rPr>
        <w:t xml:space="preserve"> 1 lub Nieruchomości 2</w:t>
      </w:r>
      <w:r w:rsidRPr="00A319BC">
        <w:rPr>
          <w:rFonts w:asciiTheme="minorHAnsi" w:hAnsiTheme="minorHAnsi" w:cstheme="minorHAnsi"/>
        </w:rPr>
        <w:t xml:space="preserve"> na inną nieruchomość Partnera, która spełnia </w:t>
      </w:r>
      <w:r>
        <w:rPr>
          <w:rFonts w:asciiTheme="minorHAnsi" w:hAnsiTheme="minorHAnsi" w:cstheme="minorHAnsi"/>
        </w:rPr>
        <w:t>wymagania konieczne do spełnienia na dzień złożenia Oferty</w:t>
      </w:r>
      <w:r w:rsidRPr="00A319BC">
        <w:rPr>
          <w:rFonts w:asciiTheme="minorHAnsi" w:hAnsiTheme="minorHAnsi" w:cstheme="minorHAnsi"/>
        </w:rPr>
        <w:t>, o których mowa w</w:t>
      </w:r>
      <w:r>
        <w:rPr>
          <w:rFonts w:asciiTheme="minorHAnsi" w:hAnsiTheme="minorHAnsi" w:cstheme="minorHAnsi"/>
        </w:rPr>
        <w:t xml:space="preserve"> Załączniku nr 3 do Ogłoszenia.</w:t>
      </w:r>
      <w:r w:rsidRPr="00A319BC">
        <w:rPr>
          <w:rFonts w:asciiTheme="minorHAnsi" w:hAnsiTheme="minorHAnsi" w:cstheme="minorHAnsi"/>
        </w:rPr>
        <w:t xml:space="preserve"> </w:t>
      </w:r>
    </w:p>
    <w:p w14:paraId="69ACD288" w14:textId="77777777" w:rsidR="008921D2" w:rsidRPr="00A319BC" w:rsidRDefault="008921D2" w:rsidP="008921D2">
      <w:pPr>
        <w:pStyle w:val="Akapitzlist"/>
        <w:numPr>
          <w:ilvl w:val="0"/>
          <w:numId w:val="5"/>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W przypadku wyniknięcia rozbieżności lub niejasności w Umowie, których nie można usunąć w inny sposób, a zmiana będzie umożliwiać usunięcie rozbieżności i doprecyzowanie Umowy w celu jednoznacznej interpretacji jej postanowień przez Strony oraz osiągnięcia celu Umowy, Strony mogą dokonać zmiany Umowy. Każda ze Stron umowy w terminie nie dłuższym niż 30 dni od zaistnienia takich wątpliwości jest uprawniona do żądania od drugiej Strony rozpoczęcia rozmów w celu ustalenia możliwości i celowości wprowadzenia zmian do Umowy wyraźnie z takimi okolicznościami związanych. W przypadku nieosiągnięcia przez Strony porozumienia co do zakresu zmian w terminie 30 dni od otrzymania żądania o podjęciu rozmów przez Stronę, Strony stosują dotychczasowe postanowienia Umowy.</w:t>
      </w:r>
    </w:p>
    <w:p w14:paraId="26159BA7" w14:textId="77777777" w:rsidR="008921D2" w:rsidRPr="00A319BC" w:rsidRDefault="008921D2" w:rsidP="008921D2">
      <w:pPr>
        <w:pStyle w:val="Akapitzlist"/>
        <w:numPr>
          <w:ilvl w:val="0"/>
          <w:numId w:val="5"/>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 xml:space="preserve">W każdym innym przypadku, każda ze Stron Umowy w terminie nie dłuższym niż 30 dni od zaistnienia okoliczności uzasadniających dokonanie zmiany do Umowy jest uprawniona do żądania drugiej Strony rozpoczęcia rozmów w celu ustalenia możliwości i celowości wprowadzenia zmian do postanowień Umowy wyraźnie z takimi okolicznościami związanych. W przypadku nieosiągnięcia przez Strony porozumienia co do zakresu zmian w terminie 30 </w:t>
      </w:r>
      <w:r w:rsidRPr="00A319BC">
        <w:rPr>
          <w:rFonts w:asciiTheme="minorHAnsi" w:hAnsiTheme="minorHAnsi" w:cstheme="minorHAnsi"/>
        </w:rPr>
        <w:lastRenderedPageBreak/>
        <w:t>dni od otrzymania żądania o podjęciu rozmów przez Stronę, Strony stosują dotychczasowe postanowienia Umowy.</w:t>
      </w:r>
    </w:p>
    <w:p w14:paraId="26010CE4" w14:textId="77777777" w:rsidR="008921D2" w:rsidRDefault="008921D2" w:rsidP="008921D2">
      <w:pPr>
        <w:pStyle w:val="Akapitzlist"/>
        <w:numPr>
          <w:ilvl w:val="0"/>
          <w:numId w:val="5"/>
        </w:numPr>
        <w:spacing w:before="60" w:after="60" w:line="276" w:lineRule="auto"/>
        <w:ind w:left="426" w:hanging="426"/>
        <w:jc w:val="both"/>
        <w:rPr>
          <w:rFonts w:asciiTheme="minorHAnsi" w:hAnsiTheme="minorHAnsi" w:cstheme="minorHAnsi"/>
        </w:rPr>
      </w:pPr>
      <w:r w:rsidRPr="00A319BC">
        <w:rPr>
          <w:rFonts w:asciiTheme="minorHAnsi" w:hAnsiTheme="minorHAnsi" w:cstheme="minorHAnsi"/>
        </w:rPr>
        <w:t>W każdym przypadku dokonywania przez Partnera zmian prawno-organizacyjnych dotyczących Partnera, Partner zobowiązany jest do poinformowania NCBR o zamiarze dokonania takiej zmiany.</w:t>
      </w:r>
    </w:p>
    <w:p w14:paraId="11585BA6" w14:textId="4D4D089D" w:rsidR="008921D2" w:rsidRDefault="008921D2" w:rsidP="008921D2">
      <w:pPr>
        <w:pStyle w:val="Akapitzlist"/>
        <w:numPr>
          <w:ilvl w:val="0"/>
          <w:numId w:val="5"/>
        </w:numPr>
        <w:spacing w:before="60" w:after="60" w:line="276" w:lineRule="auto"/>
        <w:ind w:left="426" w:hanging="426"/>
        <w:jc w:val="both"/>
        <w:rPr>
          <w:rFonts w:asciiTheme="minorHAnsi" w:hAnsiTheme="minorHAnsi"/>
        </w:rPr>
      </w:pPr>
      <w:bookmarkStart w:id="607" w:name="_Ref43119962"/>
      <w:r>
        <w:rPr>
          <w:rFonts w:asciiTheme="minorHAnsi" w:hAnsiTheme="minorHAnsi"/>
        </w:rPr>
        <w:t xml:space="preserve">W przypadku, jeśli dojdzie do zmiany otoczenia biznesowego </w:t>
      </w:r>
      <w:ins w:id="608" w:author="Autor">
        <w:r w:rsidRPr="005E69CE">
          <w:rPr>
            <w:rFonts w:asciiTheme="minorHAnsi" w:hAnsiTheme="minorHAnsi" w:cstheme="minorHAnsi"/>
          </w:rPr>
          <w:t>lub otoczenia prawnego</w:t>
        </w:r>
        <w:r w:rsidRPr="005E69CE">
          <w:rPr>
            <w:rFonts w:cstheme="minorHAnsi"/>
            <w:i/>
          </w:rPr>
          <w:t xml:space="preserve"> </w:t>
        </w:r>
      </w:ins>
      <w:r>
        <w:rPr>
          <w:rFonts w:asciiTheme="minorHAnsi" w:hAnsiTheme="minorHAnsi"/>
        </w:rPr>
        <w:t>związanego z realizacją niniejszej Umowy w obszarze Dochodu z Działalności lub danych związanych z działalnością Instalacji Ułamkowo-Technicznej lub Demonstratora Technologii, na złożony drugiej Stronie uzasadniony wniosek Partnera lub NCBR przedstawiający przedmiot oraz wpływ takich zmian na ww. obszary, mogą dokonać zmiany Umowy, w szczególności w zakresie postanowień rozdziałów (</w:t>
      </w:r>
      <w:r>
        <w:rPr>
          <w:rFonts w:asciiTheme="minorHAnsi" w:hAnsiTheme="minorHAnsi"/>
        </w:rPr>
        <w:fldChar w:fldCharType="begin"/>
      </w:r>
      <w:r>
        <w:rPr>
          <w:rFonts w:asciiTheme="minorHAnsi" w:hAnsiTheme="minorHAnsi"/>
        </w:rPr>
        <w:instrText xml:space="preserve"> REF _Ref55546625 \n \h  \* MERGEFORMAT </w:instrText>
      </w:r>
      <w:r>
        <w:rPr>
          <w:rFonts w:asciiTheme="minorHAnsi" w:hAnsiTheme="minorHAnsi"/>
        </w:rPr>
      </w:r>
      <w:r>
        <w:rPr>
          <w:rFonts w:asciiTheme="minorHAnsi" w:hAnsiTheme="minorHAnsi"/>
        </w:rPr>
        <w:fldChar w:fldCharType="separate"/>
      </w:r>
      <w:r>
        <w:rPr>
          <w:rFonts w:asciiTheme="minorHAnsi" w:hAnsiTheme="minorHAnsi"/>
        </w:rPr>
        <w:t xml:space="preserve">ROZDZIAŁ V. </w:t>
      </w:r>
      <w:r>
        <w:rPr>
          <w:rFonts w:asciiTheme="minorHAnsi" w:hAnsiTheme="minorHAnsi"/>
        </w:rPr>
        <w:fldChar w:fldCharType="end"/>
      </w:r>
      <w:r>
        <w:rPr>
          <w:rFonts w:asciiTheme="minorHAnsi" w:hAnsiTheme="minorHAnsi"/>
        </w:rPr>
        <w:t>), (</w:t>
      </w:r>
      <w:r>
        <w:rPr>
          <w:rFonts w:asciiTheme="minorHAnsi" w:hAnsiTheme="minorHAnsi"/>
        </w:rPr>
        <w:fldChar w:fldCharType="begin"/>
      </w:r>
      <w:r>
        <w:rPr>
          <w:rFonts w:asciiTheme="minorHAnsi" w:hAnsiTheme="minorHAnsi"/>
        </w:rPr>
        <w:instrText xml:space="preserve"> REF _Ref76392466 \n \h </w:instrText>
      </w:r>
      <w:r>
        <w:rPr>
          <w:rFonts w:asciiTheme="minorHAnsi" w:hAnsiTheme="minorHAnsi"/>
        </w:rPr>
      </w:r>
      <w:r>
        <w:rPr>
          <w:rFonts w:asciiTheme="minorHAnsi" w:hAnsiTheme="minorHAnsi"/>
        </w:rPr>
        <w:fldChar w:fldCharType="separate"/>
      </w:r>
      <w:r>
        <w:rPr>
          <w:rFonts w:asciiTheme="minorHAnsi" w:hAnsiTheme="minorHAnsi"/>
        </w:rPr>
        <w:t xml:space="preserve">ROZDZIAŁ VI. </w:t>
      </w:r>
      <w:r>
        <w:rPr>
          <w:rFonts w:asciiTheme="minorHAnsi" w:hAnsiTheme="minorHAnsi"/>
        </w:rPr>
        <w:fldChar w:fldCharType="end"/>
      </w:r>
      <w:r>
        <w:rPr>
          <w:rFonts w:asciiTheme="minorHAnsi" w:hAnsiTheme="minorHAnsi"/>
        </w:rPr>
        <w:t>), (</w:t>
      </w:r>
      <w:r>
        <w:rPr>
          <w:rFonts w:asciiTheme="minorHAnsi" w:hAnsiTheme="minorHAnsi"/>
        </w:rPr>
        <w:fldChar w:fldCharType="begin"/>
      </w:r>
      <w:r>
        <w:rPr>
          <w:rFonts w:asciiTheme="minorHAnsi" w:hAnsiTheme="minorHAnsi"/>
        </w:rPr>
        <w:instrText xml:space="preserve"> REF _Ref493844374 \n \h  \* MERGEFORMAT </w:instrText>
      </w:r>
      <w:r>
        <w:rPr>
          <w:rFonts w:asciiTheme="minorHAnsi" w:hAnsiTheme="minorHAnsi"/>
        </w:rPr>
      </w:r>
      <w:r>
        <w:rPr>
          <w:rFonts w:asciiTheme="minorHAnsi" w:hAnsiTheme="minorHAnsi"/>
        </w:rPr>
        <w:fldChar w:fldCharType="separate"/>
      </w:r>
      <w:r>
        <w:rPr>
          <w:rFonts w:asciiTheme="minorHAnsi" w:hAnsiTheme="minorHAnsi"/>
        </w:rPr>
        <w:t xml:space="preserve">ROZDZIAŁ VIII. </w:t>
      </w:r>
      <w:r>
        <w:rPr>
          <w:rFonts w:asciiTheme="minorHAnsi" w:hAnsiTheme="minorHAnsi"/>
        </w:rPr>
        <w:fldChar w:fldCharType="end"/>
      </w:r>
      <w:r>
        <w:rPr>
          <w:rFonts w:asciiTheme="minorHAnsi" w:hAnsiTheme="minorHAnsi"/>
        </w:rPr>
        <w:t>) oraz (</w:t>
      </w:r>
      <w:r>
        <w:rPr>
          <w:rFonts w:asciiTheme="minorHAnsi" w:hAnsiTheme="minorHAnsi"/>
        </w:rPr>
        <w:fldChar w:fldCharType="begin"/>
      </w:r>
      <w:r>
        <w:rPr>
          <w:rFonts w:asciiTheme="minorHAnsi" w:hAnsiTheme="minorHAnsi"/>
        </w:rPr>
        <w:instrText xml:space="preserve"> REF _Ref505921280 \n \h  \* MERGEFORMAT </w:instrText>
      </w:r>
      <w:r>
        <w:rPr>
          <w:rFonts w:asciiTheme="minorHAnsi" w:hAnsiTheme="minorHAnsi"/>
        </w:rPr>
      </w:r>
      <w:r>
        <w:rPr>
          <w:rFonts w:asciiTheme="minorHAnsi" w:hAnsiTheme="minorHAnsi"/>
        </w:rPr>
        <w:fldChar w:fldCharType="separate"/>
      </w:r>
      <w:r>
        <w:rPr>
          <w:rFonts w:asciiTheme="minorHAnsi" w:hAnsiTheme="minorHAnsi"/>
        </w:rPr>
        <w:t xml:space="preserve">ROZDZIAŁ IX. </w:t>
      </w:r>
      <w:r>
        <w:rPr>
          <w:rFonts w:asciiTheme="minorHAnsi" w:hAnsiTheme="minorHAnsi"/>
        </w:rPr>
        <w:fldChar w:fldCharType="end"/>
      </w:r>
      <w:r>
        <w:rPr>
          <w:rFonts w:asciiTheme="minorHAnsi" w:hAnsiTheme="minorHAnsi"/>
        </w:rPr>
        <w:t>) oraz w szczególności poprzez uszczegółowienie lub wprowadzenie alternatywnego sposobu rozliczenia Dochodu z Działalności</w:t>
      </w:r>
      <w:bookmarkEnd w:id="607"/>
      <w:r>
        <w:rPr>
          <w:rFonts w:asciiTheme="minorHAnsi" w:hAnsiTheme="minorHAnsi"/>
        </w:rPr>
        <w:t xml:space="preserve"> lub zw</w:t>
      </w:r>
      <w:ins w:id="609" w:author="Autor">
        <w:r>
          <w:rPr>
            <w:rFonts w:asciiTheme="minorHAnsi" w:hAnsiTheme="minorHAnsi"/>
          </w:rPr>
          <w:t>r</w:t>
        </w:r>
      </w:ins>
      <w:r>
        <w:rPr>
          <w:rFonts w:asciiTheme="minorHAnsi" w:hAnsiTheme="minorHAnsi"/>
        </w:rPr>
        <w:t>otu nakładów na rzecz stworzenia Instalacji Ułamkowo-Technicznej lub Demonstratora Technologii lub w przedmiocie sposobu zbierania i publikowania danych związanych z ich działalnością. Strona, do której skierowany jest wniosek, o którym mowa w zdaniu pierwszym jest zobowiązana do podjęcia rozmów ze Stroną wnioskującą nie później niż w terminie 30 dni od otrzymania wniosku</w:t>
      </w:r>
      <w:ins w:id="610" w:author="Autor">
        <w:r>
          <w:rPr>
            <w:rFonts w:asciiTheme="minorHAnsi" w:hAnsiTheme="minorHAnsi"/>
          </w:rPr>
          <w:t xml:space="preserve"> </w:t>
        </w:r>
        <w:r w:rsidRPr="005E69CE">
          <w:rPr>
            <w:rFonts w:asciiTheme="minorHAnsi" w:hAnsiTheme="minorHAnsi" w:cstheme="minorHAnsi"/>
          </w:rPr>
          <w:t xml:space="preserve">oraz dołożenia wszelkich starań </w:t>
        </w:r>
        <w:r w:rsidR="00C16049">
          <w:rPr>
            <w:rFonts w:asciiTheme="minorHAnsi" w:hAnsiTheme="minorHAnsi" w:cstheme="minorHAnsi"/>
          </w:rPr>
          <w:t xml:space="preserve">zmierzających </w:t>
        </w:r>
        <w:r w:rsidRPr="005E69CE">
          <w:rPr>
            <w:rFonts w:asciiTheme="minorHAnsi" w:hAnsiTheme="minorHAnsi" w:cstheme="minorHAnsi"/>
          </w:rPr>
          <w:t xml:space="preserve">do zmiany </w:t>
        </w:r>
        <w:del w:id="611" w:author="Autor">
          <w:r w:rsidRPr="005E69CE" w:rsidDel="00C16049">
            <w:rPr>
              <w:rFonts w:asciiTheme="minorHAnsi" w:hAnsiTheme="minorHAnsi" w:cstheme="minorHAnsi"/>
            </w:rPr>
            <w:delText>u</w:delText>
          </w:r>
        </w:del>
        <w:r w:rsidR="00C16049">
          <w:rPr>
            <w:rFonts w:asciiTheme="minorHAnsi" w:hAnsiTheme="minorHAnsi" w:cstheme="minorHAnsi"/>
          </w:rPr>
          <w:t>U</w:t>
        </w:r>
        <w:r w:rsidRPr="005E69CE">
          <w:rPr>
            <w:rFonts w:asciiTheme="minorHAnsi" w:hAnsiTheme="minorHAnsi" w:cstheme="minorHAnsi"/>
          </w:rPr>
          <w:t>mowy</w:t>
        </w:r>
      </w:ins>
      <w:r>
        <w:rPr>
          <w:rFonts w:asciiTheme="minorHAnsi" w:hAnsiTheme="minorHAnsi"/>
        </w:rPr>
        <w:t xml:space="preserve">. W celu usunięcia wątpliwości Strony wskazują, że są uprawnione, lecz nie zobowiązane do dokonania zmiany Umowy w trybie niniejszego paragrafu, zaś zobowiązanie wskazane w poprzednim zdaniu dotyczy wyłącznie podjęcia rozmów. </w:t>
      </w:r>
    </w:p>
    <w:p w14:paraId="05C0BA76" w14:textId="25C07D06" w:rsidR="008921D2" w:rsidRDefault="008921D2" w:rsidP="008921D2">
      <w:pPr>
        <w:pStyle w:val="Akapitzlist"/>
        <w:numPr>
          <w:ilvl w:val="0"/>
          <w:numId w:val="5"/>
        </w:numPr>
        <w:spacing w:before="60" w:after="60" w:line="276" w:lineRule="auto"/>
        <w:ind w:left="426" w:hanging="426"/>
        <w:jc w:val="both"/>
        <w:rPr>
          <w:rFonts w:asciiTheme="minorHAnsi" w:hAnsiTheme="minorHAnsi"/>
        </w:rPr>
      </w:pPr>
      <w:r>
        <w:rPr>
          <w:rFonts w:asciiTheme="minorHAnsi" w:hAnsiTheme="minorHAnsi"/>
        </w:rPr>
        <w:t>Jeśli w</w:t>
      </w:r>
      <w:bookmarkStart w:id="612" w:name="_GoBack"/>
      <w:bookmarkEnd w:id="612"/>
      <w:r>
        <w:rPr>
          <w:rFonts w:asciiTheme="minorHAnsi" w:hAnsiTheme="minorHAnsi"/>
        </w:rPr>
        <w:t xml:space="preserve"> wyniku postępowań o charakterze administracyjnym (w zakresie planowania przestrzennego, gospodarowania odpadami, produkcji biogazu, procesu budowlanego, ocen oddziaływania na środowisko itp. związanych z powstaniem Instalacji Ułamkowo-Technicznych lub Demonstratora Technologii nie będzie możliwe lub uzyskanie możliwości powstania wskazanych urządzeń będzie możliwe w czasie powodującym wykroczenie rzeczywistego wykonania harmonogramu Przedsięwzięcia poza harmonogram Przedsięwzięcia, Strony mogą dokonać Umowy</w:t>
      </w:r>
      <w:del w:id="613" w:author="Autor">
        <w:r w:rsidDel="0012311A">
          <w:rPr>
            <w:rFonts w:asciiTheme="minorHAnsi" w:hAnsiTheme="minorHAnsi"/>
          </w:rPr>
          <w:delText xml:space="preserve"> w zakresie określenia Nieruchomości 1 lub Nieruchomości 2</w:delText>
        </w:r>
      </w:del>
      <w:r>
        <w:rPr>
          <w:rFonts w:asciiTheme="minorHAnsi" w:hAnsiTheme="minorHAnsi"/>
        </w:rPr>
        <w:t>, w szczególności mogą je zastąpić innymi nieruchomościami, pod warunkiem że nowe nieruchomości odpowiadają wymogom określonym w Ogłoszeniu.</w:t>
      </w:r>
    </w:p>
    <w:p w14:paraId="4DBDFB76" w14:textId="77777777" w:rsidR="008921D2" w:rsidRPr="00A319BC" w:rsidRDefault="008921D2" w:rsidP="008921D2">
      <w:pPr>
        <w:pStyle w:val="Akapitzlist"/>
        <w:spacing w:before="60" w:after="60" w:line="276" w:lineRule="auto"/>
        <w:ind w:left="426"/>
        <w:jc w:val="both"/>
        <w:rPr>
          <w:rFonts w:asciiTheme="minorHAnsi" w:hAnsiTheme="minorHAnsi" w:cstheme="minorHAnsi"/>
        </w:rPr>
      </w:pPr>
    </w:p>
    <w:p w14:paraId="0C64B95C" w14:textId="77777777" w:rsidR="008921D2" w:rsidRPr="00A319BC" w:rsidRDefault="008921D2" w:rsidP="008921D2">
      <w:pPr>
        <w:spacing w:before="60" w:after="60" w:line="276" w:lineRule="auto"/>
        <w:contextualSpacing/>
        <w:jc w:val="both"/>
        <w:rPr>
          <w:rFonts w:cstheme="minorHAnsi"/>
        </w:rPr>
      </w:pPr>
    </w:p>
    <w:p w14:paraId="0F27A995" w14:textId="77777777" w:rsidR="008921D2" w:rsidRPr="00A319BC" w:rsidRDefault="008921D2" w:rsidP="008921D2">
      <w:pPr>
        <w:pStyle w:val="Nagwek1"/>
        <w:numPr>
          <w:ilvl w:val="0"/>
          <w:numId w:val="1"/>
        </w:numPr>
        <w:spacing w:before="60" w:after="60" w:line="276" w:lineRule="auto"/>
        <w:contextualSpacing/>
        <w:rPr>
          <w:rFonts w:asciiTheme="minorHAnsi" w:hAnsiTheme="minorHAnsi" w:cstheme="minorHAnsi"/>
          <w:sz w:val="22"/>
          <w:szCs w:val="22"/>
        </w:rPr>
      </w:pPr>
      <w:bookmarkStart w:id="614" w:name="_Toc504995003"/>
      <w:bookmarkStart w:id="615" w:name="_Toc511371230"/>
      <w:bookmarkStart w:id="616" w:name="_Ref21071865"/>
      <w:bookmarkStart w:id="617" w:name="_Ref43121971"/>
      <w:bookmarkStart w:id="618" w:name="_Toc76392402"/>
      <w:r w:rsidRPr="00A319BC">
        <w:rPr>
          <w:rFonts w:asciiTheme="minorHAnsi" w:hAnsiTheme="minorHAnsi" w:cstheme="minorHAnsi"/>
          <w:sz w:val="22"/>
          <w:szCs w:val="22"/>
        </w:rPr>
        <w:t>POSTANOWIENIA KOŃCOWE</w:t>
      </w:r>
      <w:bookmarkEnd w:id="614"/>
      <w:bookmarkEnd w:id="615"/>
      <w:bookmarkEnd w:id="616"/>
      <w:bookmarkEnd w:id="617"/>
      <w:bookmarkEnd w:id="618"/>
    </w:p>
    <w:p w14:paraId="7FA18494" w14:textId="77777777" w:rsidR="008921D2" w:rsidRPr="00A319BC" w:rsidRDefault="008921D2" w:rsidP="008921D2">
      <w:pPr>
        <w:spacing w:before="60" w:after="60" w:line="276" w:lineRule="auto"/>
        <w:rPr>
          <w:rFonts w:cstheme="minorHAnsi"/>
        </w:rPr>
      </w:pPr>
    </w:p>
    <w:p w14:paraId="72681E98"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619" w:name="_Toc504995004"/>
      <w:bookmarkStart w:id="620" w:name="_Ref509236726"/>
      <w:bookmarkStart w:id="621" w:name="_Ref509236727"/>
      <w:bookmarkStart w:id="622" w:name="_Ref511380535"/>
      <w:bookmarkStart w:id="623" w:name="_Ref511548958"/>
      <w:bookmarkStart w:id="624" w:name="_Ref511639107"/>
      <w:bookmarkStart w:id="625" w:name="_Toc511371231"/>
      <w:bookmarkStart w:id="626" w:name="_Ref512575368"/>
      <w:bookmarkStart w:id="627" w:name="_Toc76392403"/>
      <w:r w:rsidRPr="00A319BC">
        <w:rPr>
          <w:rFonts w:asciiTheme="minorHAnsi" w:hAnsiTheme="minorHAnsi" w:cstheme="minorHAnsi"/>
          <w:sz w:val="22"/>
          <w:szCs w:val="22"/>
        </w:rPr>
        <w:lastRenderedPageBreak/>
        <w:t>[KOMUNIKACJA STRON]</w:t>
      </w:r>
      <w:bookmarkEnd w:id="619"/>
      <w:bookmarkEnd w:id="620"/>
      <w:bookmarkEnd w:id="621"/>
      <w:bookmarkEnd w:id="622"/>
      <w:bookmarkEnd w:id="623"/>
      <w:bookmarkEnd w:id="624"/>
      <w:bookmarkEnd w:id="625"/>
      <w:bookmarkEnd w:id="626"/>
      <w:bookmarkEnd w:id="627"/>
    </w:p>
    <w:p w14:paraId="1F6A9EBD" w14:textId="77777777" w:rsidR="008921D2" w:rsidRPr="00A319BC" w:rsidRDefault="008921D2" w:rsidP="008921D2">
      <w:pPr>
        <w:numPr>
          <w:ilvl w:val="0"/>
          <w:numId w:val="12"/>
        </w:numPr>
        <w:spacing w:before="60" w:after="60" w:line="276" w:lineRule="auto"/>
        <w:ind w:left="426" w:hanging="426"/>
        <w:contextualSpacing/>
        <w:jc w:val="both"/>
        <w:rPr>
          <w:rFonts w:cstheme="minorHAnsi"/>
          <w:sz w:val="20"/>
          <w:szCs w:val="20"/>
        </w:rPr>
      </w:pPr>
      <w:r w:rsidRPr="00A319BC">
        <w:rPr>
          <w:rFonts w:cstheme="minorHAnsi"/>
        </w:rPr>
        <w:t>NCBR wyznacza następujące osoby na potrzeby prowadzenia kontaktu związanego z wykonywaniem Umowy i doręczeń:</w:t>
      </w:r>
    </w:p>
    <w:p w14:paraId="58587354" w14:textId="77777777" w:rsidR="008921D2" w:rsidRPr="00A319BC" w:rsidRDefault="008921D2" w:rsidP="008921D2">
      <w:pPr>
        <w:pStyle w:val="Akapitzlist"/>
        <w:numPr>
          <w:ilvl w:val="0"/>
          <w:numId w:val="13"/>
        </w:numPr>
        <w:spacing w:before="60" w:after="60" w:line="276" w:lineRule="auto"/>
        <w:ind w:left="851"/>
        <w:rPr>
          <w:rFonts w:asciiTheme="minorHAnsi" w:hAnsiTheme="minorHAnsi" w:cstheme="minorHAnsi"/>
        </w:rPr>
      </w:pPr>
      <w:r w:rsidRPr="00A319BC">
        <w:rPr>
          <w:rFonts w:asciiTheme="minorHAnsi" w:eastAsia="Times New Roman" w:hAnsiTheme="minorHAnsi" w:cstheme="minorHAnsi"/>
          <w:lang w:eastAsia="pl-PL"/>
        </w:rPr>
        <w:t>______________________ tel.:______________ e-mail:______________________</w:t>
      </w:r>
    </w:p>
    <w:p w14:paraId="544D3FF8" w14:textId="77777777" w:rsidR="008921D2" w:rsidRPr="00A319BC" w:rsidRDefault="008921D2" w:rsidP="008921D2">
      <w:pPr>
        <w:numPr>
          <w:ilvl w:val="0"/>
          <w:numId w:val="13"/>
        </w:numPr>
        <w:spacing w:before="60" w:after="60" w:line="276" w:lineRule="auto"/>
        <w:ind w:left="851"/>
        <w:contextualSpacing/>
        <w:rPr>
          <w:rFonts w:cstheme="minorHAnsi"/>
        </w:rPr>
      </w:pPr>
      <w:r w:rsidRPr="00A319BC">
        <w:rPr>
          <w:rFonts w:cstheme="minorHAnsi"/>
        </w:rPr>
        <w:t>______________________ tel.:______________ e-mail:______________________</w:t>
      </w:r>
    </w:p>
    <w:p w14:paraId="329C00DC" w14:textId="77777777" w:rsidR="008921D2" w:rsidRPr="00A319BC" w:rsidRDefault="008921D2" w:rsidP="008921D2">
      <w:pPr>
        <w:numPr>
          <w:ilvl w:val="0"/>
          <w:numId w:val="12"/>
        </w:numPr>
        <w:spacing w:before="60" w:after="60" w:line="276" w:lineRule="auto"/>
        <w:ind w:left="426" w:hanging="426"/>
        <w:contextualSpacing/>
        <w:jc w:val="both"/>
        <w:rPr>
          <w:rFonts w:cstheme="minorHAnsi"/>
        </w:rPr>
      </w:pPr>
      <w:bookmarkStart w:id="628" w:name="_Hlk513542501"/>
      <w:r w:rsidRPr="00A319BC">
        <w:rPr>
          <w:rFonts w:cstheme="minorHAnsi"/>
        </w:rPr>
        <w:t xml:space="preserve">Partner </w:t>
      </w:r>
      <w:bookmarkStart w:id="629" w:name="_Hlk513542379"/>
      <w:r w:rsidRPr="00A319BC">
        <w:rPr>
          <w:rFonts w:cstheme="minorHAnsi"/>
        </w:rPr>
        <w:t>wyznacza następującą osobę na potrzeby prowadzenia kontaktu związanego z wykonywaniem Umowy</w:t>
      </w:r>
      <w:bookmarkEnd w:id="629"/>
      <w:r w:rsidRPr="00A319BC">
        <w:rPr>
          <w:rFonts w:cstheme="minorHAnsi"/>
        </w:rPr>
        <w:t xml:space="preserve"> i doręczeń</w:t>
      </w:r>
      <w:bookmarkEnd w:id="628"/>
      <w:r w:rsidRPr="00A319BC">
        <w:rPr>
          <w:rFonts w:cstheme="minorHAnsi"/>
        </w:rPr>
        <w:t>:</w:t>
      </w:r>
    </w:p>
    <w:p w14:paraId="25D9C3C0" w14:textId="77777777" w:rsidR="008921D2" w:rsidRPr="00A319BC" w:rsidRDefault="008921D2" w:rsidP="008921D2">
      <w:pPr>
        <w:numPr>
          <w:ilvl w:val="0"/>
          <w:numId w:val="18"/>
        </w:numPr>
        <w:spacing w:before="60" w:after="60" w:line="276" w:lineRule="auto"/>
        <w:ind w:left="851"/>
        <w:contextualSpacing/>
        <w:rPr>
          <w:rFonts w:cstheme="minorHAnsi"/>
        </w:rPr>
      </w:pPr>
      <w:r w:rsidRPr="00A319BC">
        <w:rPr>
          <w:rFonts w:cstheme="minorHAnsi"/>
        </w:rPr>
        <w:t>______________________ tel.:______________ e-mail:______________________</w:t>
      </w:r>
    </w:p>
    <w:p w14:paraId="2E376FB2" w14:textId="77777777" w:rsidR="008921D2" w:rsidRPr="00A319BC" w:rsidRDefault="008921D2" w:rsidP="008921D2">
      <w:pPr>
        <w:numPr>
          <w:ilvl w:val="0"/>
          <w:numId w:val="12"/>
        </w:numPr>
        <w:spacing w:before="60" w:after="60" w:line="276" w:lineRule="auto"/>
        <w:ind w:left="426" w:hanging="426"/>
        <w:contextualSpacing/>
        <w:jc w:val="both"/>
        <w:rPr>
          <w:rFonts w:cstheme="minorHAnsi"/>
        </w:rPr>
      </w:pPr>
      <w:r w:rsidRPr="00A319BC">
        <w:rPr>
          <w:rFonts w:cstheme="minorHAnsi"/>
        </w:rPr>
        <w:t>Jeżeli Umowa nie zastrzega dla dokonania czynności formy pisemnej pod rygorem nieważności, Strony dopuszczają możliwość komunikowania się:</w:t>
      </w:r>
    </w:p>
    <w:p w14:paraId="1FC4DC6D" w14:textId="77777777" w:rsidR="008921D2" w:rsidRPr="00A319BC" w:rsidRDefault="008921D2" w:rsidP="008921D2">
      <w:pPr>
        <w:numPr>
          <w:ilvl w:val="1"/>
          <w:numId w:val="12"/>
        </w:numPr>
        <w:spacing w:before="60" w:after="60" w:line="276" w:lineRule="auto"/>
        <w:ind w:left="851"/>
        <w:contextualSpacing/>
        <w:jc w:val="both"/>
        <w:rPr>
          <w:rFonts w:cstheme="minorHAnsi"/>
        </w:rPr>
      </w:pPr>
      <w:r w:rsidRPr="00A319BC">
        <w:rPr>
          <w:rFonts w:cstheme="minorHAnsi"/>
        </w:rPr>
        <w:t>w formie pisemnej – listem poleconym za potwierdzeniem odbioru, lub</w:t>
      </w:r>
    </w:p>
    <w:p w14:paraId="5E49167D" w14:textId="77777777" w:rsidR="008921D2" w:rsidRPr="00A319BC" w:rsidRDefault="008921D2" w:rsidP="008921D2">
      <w:pPr>
        <w:numPr>
          <w:ilvl w:val="1"/>
          <w:numId w:val="12"/>
        </w:numPr>
        <w:spacing w:before="60" w:after="60" w:line="276" w:lineRule="auto"/>
        <w:ind w:left="851"/>
        <w:contextualSpacing/>
        <w:jc w:val="both"/>
        <w:rPr>
          <w:rFonts w:cstheme="minorHAnsi"/>
        </w:rPr>
      </w:pPr>
      <w:r w:rsidRPr="00A319BC">
        <w:rPr>
          <w:rFonts w:cstheme="minorHAnsi"/>
        </w:rPr>
        <w:t xml:space="preserve">w formie elektronicznej - za pomocą wiadomości e-mail, zawierającej dokumenty opatrzone kwalifikowanym podpisem elektronicznym </w:t>
      </w:r>
      <w:r>
        <w:rPr>
          <w:rFonts w:cstheme="minorHAnsi"/>
        </w:rPr>
        <w:t xml:space="preserve">lub podpisem zaufanym </w:t>
      </w:r>
      <w:r w:rsidRPr="00A319BC">
        <w:rPr>
          <w:rFonts w:cstheme="minorHAnsi"/>
        </w:rPr>
        <w:t>bądź skany podpisanych dokumentów.</w:t>
      </w:r>
    </w:p>
    <w:p w14:paraId="34F0B1E5" w14:textId="77777777" w:rsidR="008921D2" w:rsidRPr="00A319BC" w:rsidRDefault="008921D2" w:rsidP="008921D2">
      <w:pPr>
        <w:spacing w:before="60" w:after="60" w:line="276" w:lineRule="auto"/>
        <w:ind w:left="491"/>
        <w:contextualSpacing/>
        <w:jc w:val="both"/>
        <w:rPr>
          <w:rFonts w:cstheme="minorHAnsi"/>
        </w:rPr>
      </w:pPr>
      <w:r w:rsidRPr="00A319BC">
        <w:rPr>
          <w:rFonts w:cstheme="minorHAnsi"/>
        </w:rPr>
        <w:t>Komunikacja pocztą elektroniczną nie obejmuje w szczególności wprowadzania zmian do Umowy, dla których zastrzega się formę pisemną pod rygorem nieważności.</w:t>
      </w:r>
    </w:p>
    <w:p w14:paraId="10E57B08" w14:textId="77777777" w:rsidR="008921D2" w:rsidRPr="00A319BC" w:rsidRDefault="008921D2" w:rsidP="008921D2">
      <w:pPr>
        <w:numPr>
          <w:ilvl w:val="0"/>
          <w:numId w:val="12"/>
        </w:numPr>
        <w:spacing w:before="60" w:after="60" w:line="276" w:lineRule="auto"/>
        <w:ind w:left="426" w:hanging="426"/>
        <w:contextualSpacing/>
        <w:jc w:val="both"/>
        <w:rPr>
          <w:rFonts w:cstheme="minorHAnsi"/>
        </w:rPr>
      </w:pPr>
      <w:r w:rsidRPr="00A319BC">
        <w:rPr>
          <w:rFonts w:cstheme="minorHAnsi"/>
        </w:rPr>
        <w:t xml:space="preserve">Strony zobowiązują się do niezwłocznego, wzajemnego informowania się o każdej zmianie swoich danych teleadresowych oraz zmianie danych kontaktowych swoich przedstawicieli. W przypadku zaniechania tego obowiązku, korespondencję dostarczoną na dotychczasowy adres poczty tradycyjnej lub elektronicznej uznawać się będzie za doręczoną. </w:t>
      </w:r>
    </w:p>
    <w:p w14:paraId="4EAD9768" w14:textId="77777777" w:rsidR="008921D2" w:rsidRPr="00A319BC" w:rsidRDefault="008921D2" w:rsidP="008921D2">
      <w:pPr>
        <w:numPr>
          <w:ilvl w:val="0"/>
          <w:numId w:val="12"/>
        </w:numPr>
        <w:spacing w:before="60" w:after="60" w:line="276" w:lineRule="auto"/>
        <w:ind w:left="426" w:hanging="426"/>
        <w:contextualSpacing/>
        <w:jc w:val="both"/>
        <w:rPr>
          <w:rFonts w:cstheme="minorHAnsi"/>
        </w:rPr>
      </w:pPr>
      <w:r w:rsidRPr="00A319BC">
        <w:rPr>
          <w:rFonts w:cstheme="minorHAnsi"/>
        </w:rPr>
        <w:t xml:space="preserve">Jakakolwiek </w:t>
      </w:r>
      <w:bookmarkStart w:id="630" w:name="_Ref496262312"/>
      <w:r w:rsidRPr="00A319BC">
        <w:rPr>
          <w:rFonts w:cstheme="minorHAnsi"/>
        </w:rPr>
        <w:t>korespondencja związana z realizacją Umowy jest uznawana za skutecznie doręczoną w chwili, gdy została skutecznie doręczona właściwej Stronie lub Strona taka miała możliwość się z nią zapoznać (w tym, gdy odmówiła przyjęcia korespondencji).</w:t>
      </w:r>
      <w:bookmarkEnd w:id="630"/>
    </w:p>
    <w:p w14:paraId="74963EC7" w14:textId="77777777" w:rsidR="008921D2" w:rsidRPr="00A319BC" w:rsidRDefault="008921D2" w:rsidP="008921D2">
      <w:pPr>
        <w:numPr>
          <w:ilvl w:val="0"/>
          <w:numId w:val="12"/>
        </w:numPr>
        <w:spacing w:before="60" w:after="60" w:line="276" w:lineRule="auto"/>
        <w:ind w:left="426" w:hanging="426"/>
        <w:contextualSpacing/>
        <w:jc w:val="both"/>
        <w:rPr>
          <w:rFonts w:cstheme="minorHAnsi"/>
        </w:rPr>
      </w:pPr>
      <w:r w:rsidRPr="00A319BC">
        <w:rPr>
          <w:rFonts w:cstheme="minorHAnsi"/>
        </w:rPr>
        <w:t xml:space="preserve">Strony dopuszczają komunikację w języku angielskim, pod warunkiem opatrzenia jej tłumaczeniem na język polski, przy czym w razie rozbieżności decydujący jest język polski. </w:t>
      </w:r>
    </w:p>
    <w:p w14:paraId="42F35BDE" w14:textId="77777777" w:rsidR="008921D2" w:rsidRPr="00A319BC" w:rsidRDefault="008921D2" w:rsidP="008921D2">
      <w:pPr>
        <w:numPr>
          <w:ilvl w:val="0"/>
          <w:numId w:val="12"/>
        </w:numPr>
        <w:spacing w:before="60" w:after="60" w:line="276" w:lineRule="auto"/>
        <w:ind w:left="426" w:hanging="426"/>
        <w:contextualSpacing/>
        <w:jc w:val="both"/>
        <w:rPr>
          <w:rFonts w:cstheme="minorHAnsi"/>
        </w:rPr>
      </w:pPr>
      <w:r w:rsidRPr="00A319BC">
        <w:rPr>
          <w:rFonts w:cstheme="minorHAnsi"/>
        </w:rPr>
        <w:t>W przypadku bieżącej komunikacji związanej z zarządzaniem Umową, dla której nie jest wymagana forma pisemna pod rygorem nieważności, Strony mogą w drodze elektronicznej uzgodnić komunikowanie się w języku angielskim.</w:t>
      </w:r>
    </w:p>
    <w:p w14:paraId="0D182BFE" w14:textId="77777777" w:rsidR="008921D2" w:rsidRPr="00A319BC" w:rsidRDefault="008921D2" w:rsidP="008921D2">
      <w:pPr>
        <w:spacing w:before="60" w:after="60" w:line="276" w:lineRule="auto"/>
        <w:ind w:left="426"/>
        <w:contextualSpacing/>
        <w:jc w:val="both"/>
        <w:rPr>
          <w:rFonts w:cstheme="minorHAnsi"/>
        </w:rPr>
      </w:pPr>
    </w:p>
    <w:p w14:paraId="735C68AA"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631" w:name="_Toc479963875"/>
      <w:bookmarkStart w:id="632" w:name="_Ref504996428"/>
      <w:bookmarkStart w:id="633" w:name="_Toc504995005"/>
      <w:bookmarkStart w:id="634" w:name="_Toc511371232"/>
      <w:bookmarkStart w:id="635" w:name="_Toc76392404"/>
      <w:r w:rsidRPr="00A319BC">
        <w:rPr>
          <w:rFonts w:asciiTheme="minorHAnsi" w:hAnsiTheme="minorHAnsi" w:cstheme="minorHAnsi"/>
          <w:sz w:val="22"/>
          <w:szCs w:val="22"/>
        </w:rPr>
        <w:t>[ROZWIĄZYWANIE SPORÓW]</w:t>
      </w:r>
      <w:bookmarkEnd w:id="631"/>
      <w:bookmarkEnd w:id="632"/>
      <w:bookmarkEnd w:id="633"/>
      <w:bookmarkEnd w:id="634"/>
      <w:bookmarkEnd w:id="635"/>
    </w:p>
    <w:p w14:paraId="3B284735" w14:textId="77777777" w:rsidR="008921D2" w:rsidRPr="00A319BC" w:rsidRDefault="008921D2" w:rsidP="008921D2">
      <w:pPr>
        <w:numPr>
          <w:ilvl w:val="0"/>
          <w:numId w:val="14"/>
        </w:numPr>
        <w:spacing w:before="60" w:after="60" w:line="276" w:lineRule="auto"/>
        <w:ind w:left="426" w:hanging="426"/>
        <w:contextualSpacing/>
        <w:jc w:val="both"/>
        <w:rPr>
          <w:rFonts w:cstheme="minorHAnsi"/>
        </w:rPr>
      </w:pPr>
      <w:r w:rsidRPr="00A319BC">
        <w:rPr>
          <w:rFonts w:cstheme="minorHAnsi"/>
        </w:rPr>
        <w:t>Strony będą podejmować próby polubownego rozwiązywania zaistniałych sporów w toku wykonywania Umowy.</w:t>
      </w:r>
    </w:p>
    <w:p w14:paraId="13408310" w14:textId="77777777" w:rsidR="008921D2" w:rsidRPr="00A319BC" w:rsidRDefault="008921D2" w:rsidP="008921D2">
      <w:pPr>
        <w:numPr>
          <w:ilvl w:val="0"/>
          <w:numId w:val="14"/>
        </w:numPr>
        <w:spacing w:before="60" w:after="60" w:line="276" w:lineRule="auto"/>
        <w:ind w:left="426" w:hanging="426"/>
        <w:contextualSpacing/>
        <w:jc w:val="both"/>
        <w:rPr>
          <w:rFonts w:cstheme="minorHAnsi"/>
        </w:rPr>
      </w:pPr>
      <w:r w:rsidRPr="00A319BC">
        <w:rPr>
          <w:rFonts w:cstheme="minorHAnsi"/>
        </w:rPr>
        <w:t>W przypadku niedojścia do porozumienia Stron, wszelkie spory mogące wyniknąć z niniejszej Umowy, nierozwiązane polubownie, poddane będą rozstrzygnięciu sądowi powszechnemu właściwemu miejscowo dla Dzielnicy Śródmieście Miasta Stołecznego Warszawy.</w:t>
      </w:r>
    </w:p>
    <w:p w14:paraId="2CF0C93E" w14:textId="77777777" w:rsidR="008921D2" w:rsidRPr="00A319BC" w:rsidRDefault="008921D2" w:rsidP="008921D2">
      <w:pPr>
        <w:spacing w:before="60" w:after="60" w:line="276" w:lineRule="auto"/>
        <w:ind w:left="426"/>
        <w:contextualSpacing/>
        <w:jc w:val="both"/>
        <w:rPr>
          <w:rFonts w:cstheme="minorHAnsi"/>
        </w:rPr>
      </w:pPr>
    </w:p>
    <w:p w14:paraId="2C650D7E"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bookmarkStart w:id="636" w:name="_Ref493850023"/>
      <w:bookmarkStart w:id="637" w:name="_Toc504995006"/>
      <w:bookmarkStart w:id="638" w:name="_Toc511371233"/>
      <w:bookmarkStart w:id="639" w:name="_Toc76392405"/>
      <w:r w:rsidRPr="00A319BC">
        <w:rPr>
          <w:rFonts w:asciiTheme="minorHAnsi" w:hAnsiTheme="minorHAnsi" w:cstheme="minorHAnsi"/>
          <w:sz w:val="22"/>
          <w:szCs w:val="22"/>
        </w:rPr>
        <w:t>[KLAUZULA SALWATORYJNA]</w:t>
      </w:r>
      <w:bookmarkEnd w:id="636"/>
      <w:bookmarkEnd w:id="637"/>
      <w:bookmarkEnd w:id="638"/>
      <w:bookmarkEnd w:id="639"/>
    </w:p>
    <w:p w14:paraId="3BC35691" w14:textId="77777777" w:rsidR="008921D2" w:rsidRPr="00A319BC" w:rsidRDefault="008921D2" w:rsidP="008921D2">
      <w:pPr>
        <w:numPr>
          <w:ilvl w:val="0"/>
          <w:numId w:val="19"/>
        </w:numPr>
        <w:spacing w:before="60" w:after="60" w:line="276" w:lineRule="auto"/>
        <w:ind w:left="426" w:hanging="426"/>
        <w:contextualSpacing/>
        <w:jc w:val="both"/>
        <w:rPr>
          <w:rFonts w:cstheme="minorHAnsi"/>
        </w:rPr>
      </w:pPr>
      <w:r w:rsidRPr="00A319BC">
        <w:rPr>
          <w:rFonts w:cstheme="minorHAnsi"/>
        </w:rPr>
        <w:t>Strony oświadczają, że wszelkie postanowienia niniejszej Umowy uznają za ważne i wiążące. W przypadku, gdyby jakiekolwiek postanowienie Umowy okazało się nieważne lub nieskuteczne, jego nieważność lub nieskuteczność nie wpływa na ważność lub skuteczność pozostałych postanowień Umowy</w:t>
      </w:r>
      <w:bookmarkStart w:id="640" w:name="_Ref493850012"/>
      <w:r w:rsidRPr="00A319BC">
        <w:rPr>
          <w:rFonts w:cstheme="minorHAnsi"/>
        </w:rPr>
        <w:t>.</w:t>
      </w:r>
    </w:p>
    <w:bookmarkEnd w:id="640"/>
    <w:p w14:paraId="4FDCD091" w14:textId="77777777" w:rsidR="008921D2" w:rsidRPr="00A319BC" w:rsidRDefault="008921D2" w:rsidP="008921D2">
      <w:pPr>
        <w:numPr>
          <w:ilvl w:val="0"/>
          <w:numId w:val="19"/>
        </w:numPr>
        <w:spacing w:before="60" w:after="60" w:line="276" w:lineRule="auto"/>
        <w:ind w:left="426" w:hanging="426"/>
        <w:contextualSpacing/>
        <w:jc w:val="both"/>
        <w:rPr>
          <w:rFonts w:cstheme="minorHAnsi"/>
        </w:rPr>
      </w:pPr>
      <w:r w:rsidRPr="00A319BC">
        <w:rPr>
          <w:rFonts w:cstheme="minorHAnsi"/>
        </w:rPr>
        <w:t xml:space="preserve">Z zastrzeżeniem </w:t>
      </w:r>
      <w:r w:rsidRPr="00A319BC">
        <w:rPr>
          <w:rFonts w:cstheme="minorHAnsi"/>
        </w:rPr>
        <w:fldChar w:fldCharType="begin"/>
      </w:r>
      <w:r w:rsidRPr="00A319BC">
        <w:rPr>
          <w:rFonts w:cstheme="minorHAnsi"/>
        </w:rPr>
        <w:instrText xml:space="preserve"> REF _Ref493850012 \r \h  \* MERGEFORMAT </w:instrText>
      </w:r>
      <w:r w:rsidRPr="00A319BC">
        <w:rPr>
          <w:rFonts w:cstheme="minorHAnsi"/>
        </w:rPr>
      </w:r>
      <w:r w:rsidRPr="00A319BC">
        <w:rPr>
          <w:rFonts w:cstheme="minorHAnsi"/>
        </w:rPr>
        <w:fldChar w:fldCharType="separate"/>
      </w:r>
      <w:r>
        <w:rPr>
          <w:rFonts w:cstheme="minorHAnsi"/>
        </w:rPr>
        <w:t>§1</w:t>
      </w:r>
      <w:r w:rsidRPr="00A319BC">
        <w:rPr>
          <w:rFonts w:cstheme="minorHAnsi"/>
        </w:rPr>
        <w:fldChar w:fldCharType="end"/>
      </w:r>
      <w:r w:rsidRPr="00A319BC">
        <w:rPr>
          <w:rFonts w:cstheme="minorHAnsi"/>
        </w:rPr>
        <w:t>, Strony zobowiązują się niezwłocznie zastąpić nieważne lub nieskuteczne postanowienie Umowy innym postanowieniem, dozwolonym w świetle przepisów prawa, które będzie najbliższe intencji nieważnego lub nieskutecznego postanowienia Umowy.</w:t>
      </w:r>
    </w:p>
    <w:p w14:paraId="653A26FC" w14:textId="77777777" w:rsidR="008921D2" w:rsidRPr="00A319BC" w:rsidRDefault="008921D2" w:rsidP="008921D2">
      <w:pPr>
        <w:spacing w:before="60" w:after="60" w:line="276" w:lineRule="auto"/>
        <w:ind w:left="426"/>
        <w:contextualSpacing/>
        <w:jc w:val="both"/>
        <w:rPr>
          <w:rFonts w:cstheme="minorHAnsi"/>
        </w:rPr>
      </w:pPr>
    </w:p>
    <w:p w14:paraId="02F6895C" w14:textId="77777777" w:rsidR="008921D2" w:rsidRPr="00A319BC" w:rsidRDefault="008921D2" w:rsidP="008921D2">
      <w:pPr>
        <w:pStyle w:val="Nagwek2"/>
        <w:numPr>
          <w:ilvl w:val="0"/>
          <w:numId w:val="8"/>
        </w:numPr>
        <w:spacing w:before="60" w:after="60" w:line="276" w:lineRule="auto"/>
        <w:ind w:left="0" w:hanging="567"/>
        <w:contextualSpacing/>
        <w:rPr>
          <w:rFonts w:asciiTheme="minorHAnsi" w:hAnsiTheme="minorHAnsi" w:cstheme="minorHAnsi"/>
          <w:sz w:val="22"/>
          <w:szCs w:val="22"/>
        </w:rPr>
      </w:pPr>
      <w:r w:rsidRPr="00A319BC" w:rsidDel="00C51FE8">
        <w:rPr>
          <w:rFonts w:asciiTheme="minorHAnsi" w:hAnsiTheme="minorHAnsi" w:cstheme="minorHAnsi"/>
          <w:b w:val="0"/>
          <w:sz w:val="22"/>
          <w:szCs w:val="22"/>
        </w:rPr>
        <w:t xml:space="preserve"> </w:t>
      </w:r>
      <w:bookmarkStart w:id="641" w:name="_Toc479963876"/>
      <w:bookmarkStart w:id="642" w:name="_Toc479963877"/>
      <w:bookmarkStart w:id="643" w:name="_Toc479963878"/>
      <w:bookmarkStart w:id="644" w:name="_Toc504995007"/>
      <w:bookmarkStart w:id="645" w:name="_Toc511371234"/>
      <w:bookmarkStart w:id="646" w:name="_Ref52697128"/>
      <w:bookmarkStart w:id="647" w:name="_Toc76392406"/>
      <w:bookmarkEnd w:id="641"/>
      <w:bookmarkEnd w:id="642"/>
      <w:r w:rsidRPr="00A319BC">
        <w:rPr>
          <w:rFonts w:asciiTheme="minorHAnsi" w:hAnsiTheme="minorHAnsi" w:cstheme="minorHAnsi"/>
          <w:sz w:val="22"/>
          <w:szCs w:val="22"/>
        </w:rPr>
        <w:t>[POSTANOWIENIA KOŃCOWE]</w:t>
      </w:r>
      <w:bookmarkEnd w:id="643"/>
      <w:bookmarkEnd w:id="644"/>
      <w:bookmarkEnd w:id="645"/>
      <w:bookmarkEnd w:id="646"/>
      <w:bookmarkEnd w:id="647"/>
    </w:p>
    <w:p w14:paraId="470052E8" w14:textId="77777777" w:rsidR="008921D2" w:rsidRPr="00A319BC" w:rsidRDefault="008921D2" w:rsidP="008921D2">
      <w:pPr>
        <w:numPr>
          <w:ilvl w:val="0"/>
          <w:numId w:val="15"/>
        </w:numPr>
        <w:spacing w:before="60" w:after="60" w:line="276" w:lineRule="auto"/>
        <w:ind w:left="426" w:hanging="426"/>
        <w:contextualSpacing/>
        <w:jc w:val="both"/>
        <w:rPr>
          <w:rFonts w:cstheme="minorHAnsi"/>
        </w:rPr>
      </w:pPr>
      <w:r w:rsidRPr="00A319BC">
        <w:rPr>
          <w:rFonts w:cstheme="minorHAnsi"/>
        </w:rPr>
        <w:t xml:space="preserve">Prawem rządzącym niniejszą Umową jest prawo polskie. W zakresie nieuregulowanym w Umowie stosuje się przepisy prawa powszechnie obowiązującego. </w:t>
      </w:r>
    </w:p>
    <w:p w14:paraId="727968DF" w14:textId="77777777" w:rsidR="008921D2" w:rsidRPr="00A319BC" w:rsidRDefault="008921D2" w:rsidP="008921D2">
      <w:pPr>
        <w:numPr>
          <w:ilvl w:val="0"/>
          <w:numId w:val="15"/>
        </w:numPr>
        <w:spacing w:before="60" w:after="60" w:line="276" w:lineRule="auto"/>
        <w:ind w:left="426" w:hanging="426"/>
        <w:contextualSpacing/>
        <w:jc w:val="both"/>
        <w:rPr>
          <w:rFonts w:cstheme="minorHAnsi"/>
        </w:rPr>
      </w:pPr>
      <w:r w:rsidRPr="00A319BC">
        <w:rPr>
          <w:rFonts w:cstheme="minorHAnsi"/>
        </w:rPr>
        <w:t xml:space="preserve">Umowa zawiera [___] ponumerowane strony. </w:t>
      </w:r>
    </w:p>
    <w:p w14:paraId="36B914A5" w14:textId="77777777" w:rsidR="008921D2" w:rsidRPr="00A319BC" w:rsidRDefault="008921D2" w:rsidP="008921D2">
      <w:pPr>
        <w:numPr>
          <w:ilvl w:val="0"/>
          <w:numId w:val="15"/>
        </w:numPr>
        <w:spacing w:before="60" w:after="60" w:line="276" w:lineRule="auto"/>
        <w:ind w:left="426" w:hanging="426"/>
        <w:contextualSpacing/>
        <w:jc w:val="both"/>
        <w:rPr>
          <w:rFonts w:cstheme="minorHAnsi"/>
        </w:rPr>
      </w:pPr>
      <w:r w:rsidRPr="00A319BC">
        <w:rPr>
          <w:rFonts w:cstheme="minorHAnsi"/>
        </w:rPr>
        <w:t>Umowa sporządzona została w czterech jednobrzmiących egzemplarzach mających moc oryginału, po jednym dla Partnera i trzech dla NCBR.</w:t>
      </w:r>
      <w:r>
        <w:rPr>
          <w:rFonts w:cstheme="minorHAnsi"/>
        </w:rPr>
        <w:t xml:space="preserve"> </w:t>
      </w:r>
    </w:p>
    <w:p w14:paraId="7559CB7D" w14:textId="77777777" w:rsidR="008921D2" w:rsidRPr="00A319BC" w:rsidRDefault="008921D2" w:rsidP="008921D2">
      <w:pPr>
        <w:numPr>
          <w:ilvl w:val="0"/>
          <w:numId w:val="15"/>
        </w:numPr>
        <w:spacing w:before="60" w:after="60" w:line="276" w:lineRule="auto"/>
        <w:ind w:left="426" w:hanging="426"/>
        <w:contextualSpacing/>
        <w:jc w:val="both"/>
        <w:rPr>
          <w:rFonts w:cstheme="minorHAnsi"/>
        </w:rPr>
      </w:pPr>
      <w:bookmarkStart w:id="648" w:name="_Ref52697130"/>
      <w:r w:rsidRPr="00A319BC">
        <w:rPr>
          <w:rFonts w:cstheme="minorHAnsi"/>
        </w:rPr>
        <w:t>Poniższe załączniki stanowią integralną część Umowy:</w:t>
      </w:r>
      <w:bookmarkEnd w:id="648"/>
    </w:p>
    <w:p w14:paraId="10E07A8A" w14:textId="77777777" w:rsidR="008921D2" w:rsidRDefault="008921D2" w:rsidP="008921D2">
      <w:pPr>
        <w:numPr>
          <w:ilvl w:val="1"/>
          <w:numId w:val="15"/>
        </w:numPr>
        <w:spacing w:before="60" w:after="60" w:line="276" w:lineRule="auto"/>
        <w:contextualSpacing/>
        <w:jc w:val="both"/>
        <w:rPr>
          <w:rFonts w:cstheme="minorHAnsi"/>
        </w:rPr>
      </w:pPr>
      <w:r>
        <w:rPr>
          <w:rFonts w:cstheme="minorHAnsi"/>
        </w:rPr>
        <w:t>Ogłoszenie o Postępowaniu wraz z Załącznikami,</w:t>
      </w:r>
    </w:p>
    <w:p w14:paraId="0EC9CAFD" w14:textId="77777777" w:rsidR="008921D2" w:rsidRDefault="008921D2" w:rsidP="008921D2">
      <w:pPr>
        <w:numPr>
          <w:ilvl w:val="1"/>
          <w:numId w:val="15"/>
        </w:numPr>
        <w:spacing w:before="60" w:after="60" w:line="276" w:lineRule="auto"/>
        <w:contextualSpacing/>
        <w:jc w:val="both"/>
        <w:rPr>
          <w:rFonts w:cstheme="minorHAnsi"/>
        </w:rPr>
      </w:pPr>
      <w:r>
        <w:rPr>
          <w:rFonts w:cstheme="minorHAnsi"/>
        </w:rPr>
        <w:t>Wydruki odpowiadające odpisom skróconym dla Nieruchomości 1 i Nieruchomości 2,</w:t>
      </w:r>
    </w:p>
    <w:p w14:paraId="6E7D10FE" w14:textId="77777777" w:rsidR="008921D2" w:rsidRDefault="008921D2" w:rsidP="008921D2">
      <w:pPr>
        <w:numPr>
          <w:ilvl w:val="1"/>
          <w:numId w:val="15"/>
        </w:numPr>
        <w:spacing w:before="60" w:after="60" w:line="276" w:lineRule="auto"/>
        <w:contextualSpacing/>
        <w:jc w:val="both"/>
        <w:rPr>
          <w:rFonts w:cstheme="minorHAnsi"/>
        </w:rPr>
      </w:pPr>
      <w:r>
        <w:rPr>
          <w:rFonts w:cstheme="minorHAnsi"/>
        </w:rPr>
        <w:t>Klauzula informacyjna,</w:t>
      </w:r>
    </w:p>
    <w:p w14:paraId="4F01CC3F" w14:textId="77777777" w:rsidR="008921D2" w:rsidRDefault="008921D2" w:rsidP="008921D2">
      <w:pPr>
        <w:numPr>
          <w:ilvl w:val="1"/>
          <w:numId w:val="15"/>
        </w:numPr>
        <w:spacing w:before="60" w:after="60" w:line="276" w:lineRule="auto"/>
        <w:contextualSpacing/>
        <w:jc w:val="both"/>
        <w:rPr>
          <w:rFonts w:cstheme="minorHAnsi"/>
        </w:rPr>
      </w:pPr>
      <w:r>
        <w:rPr>
          <w:rFonts w:cstheme="minorHAnsi"/>
        </w:rPr>
        <w:t>(o ile dotyczy) wydruki odpowiadające informacjom z właściwych rejestrów dot. Partnera,</w:t>
      </w:r>
    </w:p>
    <w:p w14:paraId="13055CFD" w14:textId="77777777" w:rsidR="008921D2" w:rsidRPr="00A319BC" w:rsidRDefault="008921D2" w:rsidP="008921D2">
      <w:pPr>
        <w:numPr>
          <w:ilvl w:val="1"/>
          <w:numId w:val="15"/>
        </w:numPr>
        <w:spacing w:before="60" w:after="60" w:line="276" w:lineRule="auto"/>
        <w:contextualSpacing/>
        <w:jc w:val="both"/>
        <w:rPr>
          <w:rFonts w:cstheme="minorHAnsi"/>
        </w:rPr>
      </w:pPr>
      <w:r>
        <w:rPr>
          <w:rFonts w:cstheme="minorHAnsi"/>
        </w:rPr>
        <w:t>(o ile dotyczy) pełnomocnictwa.</w:t>
      </w:r>
      <w:bookmarkEnd w:id="0"/>
    </w:p>
    <w:p w14:paraId="3D2B7527" w14:textId="77777777" w:rsidR="00C36F8F" w:rsidRDefault="00C36F8F"/>
    <w:sectPr w:rsidR="00C36F8F" w:rsidSect="003D3C8C">
      <w:headerReference w:type="even" r:id="rId8"/>
      <w:headerReference w:type="default" r:id="rId9"/>
      <w:footerReference w:type="even" r:id="rId10"/>
      <w:footerReference w:type="default" r:id="rId11"/>
      <w:headerReference w:type="first" r:id="rId12"/>
      <w:footerReference w:type="first" r:id="rId13"/>
      <w:pgSz w:w="11906" w:h="16838"/>
      <w:pgMar w:top="2410" w:right="1417" w:bottom="1985" w:left="1843"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6BCB3" w16cex:dateUtc="2021-08-17T20:54:00Z"/>
  <w16cex:commentExtensible w16cex:durableId="7CFB9497" w16cex:dateUtc="2021-08-18T07:15:00Z"/>
  <w16cex:commentExtensible w16cex:durableId="24C7B63D" w16cex:dateUtc="2021-08-18T14:39:00Z"/>
  <w16cex:commentExtensible w16cex:durableId="5E2A82E8" w16cex:dateUtc="2021-08-18T07:20:00Z"/>
  <w16cex:commentExtensible w16cex:durableId="24C702BA" w16cex:dateUtc="2021-08-18T01:53:00Z"/>
  <w16cex:commentExtensible w16cex:durableId="24C6CC9D" w16cex:dateUtc="2021-08-17T22:02:00Z"/>
  <w16cex:commentExtensible w16cex:durableId="24C6BB83" w16cex:dateUtc="2021-08-17T20:49:00Z"/>
  <w16cex:commentExtensible w16cex:durableId="24C702D0" w16cex:dateUtc="2021-08-18T01:53:00Z"/>
  <w16cex:commentExtensible w16cex:durableId="24C702F1" w16cex:dateUtc="2021-08-18T01:54:00Z"/>
  <w16cex:commentExtensible w16cex:durableId="0641BF07" w16cex:dateUtc="2021-08-18T07:32:00Z"/>
  <w16cex:commentExtensible w16cex:durableId="3BB34AAA" w16cex:dateUtc="2021-08-18T07:33:00Z"/>
  <w16cex:commentExtensible w16cex:durableId="24C7031D" w16cex:dateUtc="2021-08-18T01:55:00Z"/>
  <w16cex:commentExtensible w16cex:durableId="24C70347" w16cex:dateUtc="2021-08-18T01:55:00Z"/>
  <w16cex:commentExtensible w16cex:durableId="24C7039B" w16cex:dateUtc="2021-08-18T01:57:00Z"/>
  <w16cex:commentExtensible w16cex:durableId="455435EC" w16cex:dateUtc="2021-08-18T07:43:00Z"/>
  <w16cex:commentExtensible w16cex:durableId="24C703CE" w16cex:dateUtc="2021-08-18T01:58:00Z"/>
  <w16cex:commentExtensible w16cex:durableId="24C70472" w16cex:dateUtc="2021-08-18T02:00:00Z"/>
  <w16cex:commentExtensible w16cex:durableId="24C7046D" w16cex:dateUtc="2021-08-18T02:00:00Z"/>
  <w16cex:commentExtensible w16cex:durableId="24C704D0" w16cex:dateUtc="2021-08-18T02:02:00Z"/>
  <w16cex:commentExtensible w16cex:durableId="28748095" w16cex:dateUtc="2021-08-18T07:54:00Z"/>
  <w16cex:commentExtensible w16cex:durableId="24C704EA" w16cex:dateUtc="2021-08-18T02:02:00Z"/>
  <w16cex:commentExtensible w16cex:durableId="041CD9D0" w16cex:dateUtc="2021-08-18T07:56:00Z"/>
  <w16cex:commentExtensible w16cex:durableId="24C70503" w16cex:dateUtc="2021-08-18T02:03:00Z"/>
  <w16cex:commentExtensible w16cex:durableId="24C705CF" w16cex:dateUtc="2021-08-18T02:06:00Z"/>
  <w16cex:commentExtensible w16cex:durableId="3D694257" w16cex:dateUtc="2021-08-18T08:11:00Z"/>
  <w16cex:commentExtensible w16cex:durableId="1F2AC2EE" w16cex:dateUtc="2021-08-18T10:27:00Z"/>
  <w16cex:commentExtensible w16cex:durableId="24C6EF80" w16cex:dateUtc="2021-08-18T00:31:00Z"/>
  <w16cex:commentExtensible w16cex:durableId="24C70612" w16cex:dateUtc="2021-08-18T02:07:00Z"/>
  <w16cex:commentExtensible w16cex:durableId="20E59830" w16cex:dateUtc="2021-08-18T10:32:00Z"/>
  <w16cex:commentExtensible w16cex:durableId="24C7045A" w16cex:dateUtc="2021-08-18T02:00:00Z"/>
  <w16cex:commentExtensible w16cex:durableId="24C6CCC2" w16cex:dateUtc="2021-08-17T22:03:00Z"/>
  <w16cex:commentExtensible w16cex:durableId="24C7044D" w16cex:dateUtc="2021-08-18T02:00:00Z"/>
  <w16cex:commentExtensible w16cex:durableId="24C70437" w16cex:dateUtc="2021-08-18T01: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730470" w16cid:durableId="24C674EB"/>
  <w16cid:commentId w16cid:paraId="4FF1B6C9" w16cid:durableId="24C6BCB3"/>
  <w16cid:commentId w16cid:paraId="0984956B" w16cid:durableId="7CFB9497"/>
  <w16cid:commentId w16cid:paraId="17866810" w16cid:durableId="24C7B63D"/>
  <w16cid:commentId w16cid:paraId="7356567C" w16cid:durableId="24C674EC"/>
  <w16cid:commentId w16cid:paraId="7AFDD543" w16cid:durableId="5E2A82E8"/>
  <w16cid:commentId w16cid:paraId="5240BB1F" w16cid:durableId="24C674ED"/>
  <w16cid:commentId w16cid:paraId="1BB95649" w16cid:durableId="24C702BA"/>
  <w16cid:commentId w16cid:paraId="7C84E472" w16cid:durableId="24C674EE"/>
  <w16cid:commentId w16cid:paraId="4AE367C8" w16cid:durableId="24C6CC9D"/>
  <w16cid:commentId w16cid:paraId="7D623AA9" w16cid:durableId="24C674EF"/>
  <w16cid:commentId w16cid:paraId="0F05E3A4" w16cid:durableId="24C6BB83"/>
  <w16cid:commentId w16cid:paraId="4826D83A" w16cid:durableId="24C702D0"/>
  <w16cid:commentId w16cid:paraId="5B842E10" w16cid:durableId="24C674F0"/>
  <w16cid:commentId w16cid:paraId="6B8B84A6" w16cid:durableId="24C674F1"/>
  <w16cid:commentId w16cid:paraId="74558C3B" w16cid:durableId="24C674F2"/>
  <w16cid:commentId w16cid:paraId="00B021AA" w16cid:durableId="24C702F1"/>
  <w16cid:commentId w16cid:paraId="10F1B344" w16cid:durableId="24C674F3"/>
  <w16cid:commentId w16cid:paraId="73EA97D0" w16cid:durableId="0641BF07"/>
  <w16cid:commentId w16cid:paraId="2376E6AF" w16cid:durableId="24C674F4"/>
  <w16cid:commentId w16cid:paraId="237C9D25" w16cid:durableId="24C674F5"/>
  <w16cid:commentId w16cid:paraId="7C5543C2" w16cid:durableId="3BB34AAA"/>
  <w16cid:commentId w16cid:paraId="1675C835" w16cid:durableId="24C674F6"/>
  <w16cid:commentId w16cid:paraId="43471316" w16cid:durableId="24C7031D"/>
  <w16cid:commentId w16cid:paraId="317BA07C" w16cid:durableId="24C674F7"/>
  <w16cid:commentId w16cid:paraId="7F9B99C1" w16cid:durableId="24C70347"/>
  <w16cid:commentId w16cid:paraId="6EC88D9C" w16cid:durableId="24C674F8"/>
  <w16cid:commentId w16cid:paraId="1A7A4C0A" w16cid:durableId="24C674F9"/>
  <w16cid:commentId w16cid:paraId="2BC2CFF4" w16cid:durableId="24C674FA"/>
  <w16cid:commentId w16cid:paraId="46463B82" w16cid:durableId="24C674FB"/>
  <w16cid:commentId w16cid:paraId="4B95EF13" w16cid:durableId="24C674FC"/>
  <w16cid:commentId w16cid:paraId="6CEE162E" w16cid:durableId="24C674FD"/>
  <w16cid:commentId w16cid:paraId="5926D6CC" w16cid:durableId="24C7039B"/>
  <w16cid:commentId w16cid:paraId="0273D92F" w16cid:durableId="24C674FE"/>
  <w16cid:commentId w16cid:paraId="1B944830" w16cid:durableId="455435EC"/>
  <w16cid:commentId w16cid:paraId="3C405C6D" w16cid:durableId="24C674FF"/>
  <w16cid:commentId w16cid:paraId="57BA9521" w16cid:durableId="24C67500"/>
  <w16cid:commentId w16cid:paraId="1397F476" w16cid:durableId="24C67501"/>
  <w16cid:commentId w16cid:paraId="478A20A5" w16cid:durableId="24C67502"/>
  <w16cid:commentId w16cid:paraId="0E15AF98" w16cid:durableId="24C67503"/>
  <w16cid:commentId w16cid:paraId="4BC0E4DE" w16cid:durableId="24C703CE"/>
  <w16cid:commentId w16cid:paraId="7AA65CCB" w16cid:durableId="24C67504"/>
  <w16cid:commentId w16cid:paraId="443EAF88" w16cid:durableId="24C70472"/>
  <w16cid:commentId w16cid:paraId="017D2DBE" w16cid:durableId="24C67505"/>
  <w16cid:commentId w16cid:paraId="0850883E" w16cid:durableId="24C7046D"/>
  <w16cid:commentId w16cid:paraId="3A50917D" w16cid:durableId="24C67506"/>
  <w16cid:commentId w16cid:paraId="3FEA3C7B" w16cid:durableId="24C67507"/>
  <w16cid:commentId w16cid:paraId="0C9D90B2" w16cid:durableId="24C704D0"/>
  <w16cid:commentId w16cid:paraId="1AFA2937" w16cid:durableId="28748095"/>
  <w16cid:commentId w16cid:paraId="181F1859" w16cid:durableId="24C67508"/>
  <w16cid:commentId w16cid:paraId="7BF5C3C1" w16cid:durableId="24C67509"/>
  <w16cid:commentId w16cid:paraId="1E63B083" w16cid:durableId="24C6750A"/>
  <w16cid:commentId w16cid:paraId="7FEC0333" w16cid:durableId="24C704EA"/>
  <w16cid:commentId w16cid:paraId="485995D4" w16cid:durableId="24C6C911"/>
  <w16cid:commentId w16cid:paraId="02EC4B39" w16cid:durableId="041CD9D0"/>
  <w16cid:commentId w16cid:paraId="6AA7B16F" w16cid:durableId="24C6750B"/>
  <w16cid:commentId w16cid:paraId="3E4EF0F3" w16cid:durableId="24C6750C"/>
  <w16cid:commentId w16cid:paraId="757E7D41" w16cid:durableId="24C6750D"/>
  <w16cid:commentId w16cid:paraId="37C85517" w16cid:durableId="24C6750E"/>
  <w16cid:commentId w16cid:paraId="00CC4AE0" w16cid:durableId="24C70503"/>
  <w16cid:commentId w16cid:paraId="46FE5205" w16cid:durableId="24C6750F"/>
  <w16cid:commentId w16cid:paraId="7A584952" w16cid:durableId="24C67510"/>
  <w16cid:commentId w16cid:paraId="6DC0CC66" w16cid:durableId="24C705CF"/>
  <w16cid:commentId w16cid:paraId="68913677" w16cid:durableId="24C67511"/>
  <w16cid:commentId w16cid:paraId="05ACE6B3" w16cid:durableId="24C67512"/>
  <w16cid:commentId w16cid:paraId="5285F46E" w16cid:durableId="3D694257"/>
  <w16cid:commentId w16cid:paraId="66FB449D" w16cid:durableId="1F2AC2EE"/>
  <w16cid:commentId w16cid:paraId="41FBB234" w16cid:durableId="24C67513"/>
  <w16cid:commentId w16cid:paraId="592BCB10" w16cid:durableId="24C67514"/>
  <w16cid:commentId w16cid:paraId="44CDF529" w16cid:durableId="24C67515"/>
  <w16cid:commentId w16cid:paraId="4A5BB133" w16cid:durableId="24C6EF80"/>
  <w16cid:commentId w16cid:paraId="2C430771" w16cid:durableId="24C67516"/>
  <w16cid:commentId w16cid:paraId="539964BC" w16cid:durableId="24C67517"/>
  <w16cid:commentId w16cid:paraId="27587E8D" w16cid:durableId="24C70612"/>
  <w16cid:commentId w16cid:paraId="3EBA70FD" w16cid:durableId="24C67518"/>
  <w16cid:commentId w16cid:paraId="27328F92" w16cid:durableId="20E59830"/>
  <w16cid:commentId w16cid:paraId="118D7AF2" w16cid:durableId="24C67519"/>
  <w16cid:commentId w16cid:paraId="7BB25201" w16cid:durableId="24C6751A"/>
  <w16cid:commentId w16cid:paraId="05999CB9" w16cid:durableId="24C7045A"/>
  <w16cid:commentId w16cid:paraId="7C3598A6" w16cid:durableId="24C6751B"/>
  <w16cid:commentId w16cid:paraId="3C43D46A" w16cid:durableId="24C6CCC2"/>
  <w16cid:commentId w16cid:paraId="22C69E95" w16cid:durableId="24C6751C"/>
  <w16cid:commentId w16cid:paraId="1E44BDBD" w16cid:durableId="24C6751D"/>
  <w16cid:commentId w16cid:paraId="4E2FB6EE" w16cid:durableId="24C6751E"/>
  <w16cid:commentId w16cid:paraId="0607C2F9" w16cid:durableId="24C7044D"/>
  <w16cid:commentId w16cid:paraId="140A022C" w16cid:durableId="24C6751F"/>
  <w16cid:commentId w16cid:paraId="5F48C42A" w16cid:durableId="24C67520"/>
  <w16cid:commentId w16cid:paraId="106F23D7" w16cid:durableId="24C67521"/>
  <w16cid:commentId w16cid:paraId="6EEE6697" w16cid:durableId="24C70437"/>
  <w16cid:commentId w16cid:paraId="398F1BD9" w16cid:durableId="24C67522"/>
  <w16cid:commentId w16cid:paraId="422C3277" w16cid:durableId="24C67523"/>
  <w16cid:commentId w16cid:paraId="407BA3BC" w16cid:durableId="24C675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42C9F" w14:textId="77777777" w:rsidR="00672C62" w:rsidRDefault="00672C62" w:rsidP="00EA6C81">
      <w:pPr>
        <w:spacing w:after="0" w:line="240" w:lineRule="auto"/>
      </w:pPr>
      <w:r>
        <w:separator/>
      </w:r>
    </w:p>
  </w:endnote>
  <w:endnote w:type="continuationSeparator" w:id="0">
    <w:p w14:paraId="1B723D2B" w14:textId="77777777" w:rsidR="00672C62" w:rsidRDefault="00672C62" w:rsidP="00EA6C81">
      <w:pPr>
        <w:spacing w:after="0" w:line="240" w:lineRule="auto"/>
      </w:pPr>
      <w:r>
        <w:continuationSeparator/>
      </w:r>
    </w:p>
  </w:endnote>
  <w:endnote w:type="continuationNotice" w:id="1">
    <w:p w14:paraId="33EF7E55" w14:textId="77777777" w:rsidR="00E174B9" w:rsidRDefault="00E174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6833C" w14:textId="77777777" w:rsidR="009428CA" w:rsidRDefault="009428C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9900118"/>
      <w:docPartObj>
        <w:docPartGallery w:val="Page Numbers (Bottom of Page)"/>
        <w:docPartUnique/>
      </w:docPartObj>
    </w:sdtPr>
    <w:sdtEndPr/>
    <w:sdtContent>
      <w:sdt>
        <w:sdtPr>
          <w:id w:val="-1152067587"/>
          <w:docPartObj>
            <w:docPartGallery w:val="Page Numbers (Top of Page)"/>
            <w:docPartUnique/>
          </w:docPartObj>
        </w:sdtPr>
        <w:sdtEndPr/>
        <w:sdtContent>
          <w:p w14:paraId="3EAFF389" w14:textId="297AC588" w:rsidR="001D1669" w:rsidRDefault="00672C62">
            <w:pPr>
              <w:pStyle w:val="Stopka"/>
              <w:jc w:val="right"/>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sidR="00F34CB3">
              <w:rPr>
                <w:b/>
                <w:bCs/>
                <w:noProof/>
              </w:rPr>
              <w:t>28</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34CB3">
              <w:rPr>
                <w:b/>
                <w:bCs/>
                <w:noProof/>
              </w:rPr>
              <w:t>43</w:t>
            </w:r>
            <w:r>
              <w:rPr>
                <w:b/>
                <w:bCs/>
                <w:sz w:val="24"/>
                <w:szCs w:val="24"/>
              </w:rPr>
              <w:fldChar w:fldCharType="end"/>
            </w:r>
          </w:p>
          <w:p w14:paraId="7F1EB5CB" w14:textId="77777777" w:rsidR="001D1669" w:rsidRDefault="00F34CB3" w:rsidP="00C2529D">
            <w:pPr>
              <w:pStyle w:val="Stopka"/>
              <w:jc w:val="both"/>
            </w:pPr>
          </w:p>
        </w:sdtContent>
      </w:sdt>
    </w:sdtContent>
  </w:sdt>
  <w:p w14:paraId="58312395" w14:textId="77777777" w:rsidR="001D1669" w:rsidRPr="00C2529D" w:rsidRDefault="00672C62" w:rsidP="00C2529D">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702EE843" w14:textId="77777777" w:rsidR="001D1669" w:rsidRPr="00F336E0" w:rsidRDefault="00672C62" w:rsidP="00F336E0">
    <w:pPr>
      <w:pStyle w:val="Stopka"/>
      <w:jc w:val="center"/>
      <w:rPr>
        <w:sz w:val="20"/>
      </w:rPr>
    </w:pPr>
    <w:r>
      <w:rPr>
        <w:i/>
        <w:sz w:val="20"/>
      </w:rPr>
      <w:t>WZÓR</w:t>
    </w:r>
    <w:r w:rsidRPr="00F336E0">
      <w:rPr>
        <w:i/>
        <w:sz w:val="20"/>
      </w:rPr>
      <w:t xml:space="preserve"> UMOWY </w:t>
    </w:r>
    <w:r>
      <w:rPr>
        <w:i/>
        <w:sz w:val="20"/>
      </w:rPr>
      <w:t>O USTANOWIENIE PARTNERSTWA PUBLICZNO-PRYWATNEGO</w:t>
    </w:r>
  </w:p>
  <w:p w14:paraId="52914A13" w14:textId="77777777" w:rsidR="001D1669" w:rsidRDefault="00F34CB3"/>
  <w:p w14:paraId="2AD39EEF" w14:textId="77777777" w:rsidR="001D1669" w:rsidRDefault="00F34CB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DE5BF" w14:textId="77777777" w:rsidR="009428CA" w:rsidRDefault="009428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7B8AE6" w14:textId="77777777" w:rsidR="00672C62" w:rsidRDefault="00672C62" w:rsidP="00EA6C81">
      <w:pPr>
        <w:spacing w:after="0" w:line="240" w:lineRule="auto"/>
      </w:pPr>
      <w:r>
        <w:separator/>
      </w:r>
    </w:p>
  </w:footnote>
  <w:footnote w:type="continuationSeparator" w:id="0">
    <w:p w14:paraId="6D5C250F" w14:textId="77777777" w:rsidR="00672C62" w:rsidRDefault="00672C62" w:rsidP="00EA6C81">
      <w:pPr>
        <w:spacing w:after="0" w:line="240" w:lineRule="auto"/>
      </w:pPr>
      <w:r>
        <w:continuationSeparator/>
      </w:r>
    </w:p>
  </w:footnote>
  <w:footnote w:type="continuationNotice" w:id="1">
    <w:p w14:paraId="32F8C550" w14:textId="77777777" w:rsidR="00E174B9" w:rsidRDefault="00E174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54740" w14:textId="77777777" w:rsidR="001D1669" w:rsidRDefault="00F34CB3">
    <w:pPr>
      <w:pStyle w:val="Nagwek"/>
    </w:pPr>
  </w:p>
  <w:p w14:paraId="16CB47EE" w14:textId="77777777" w:rsidR="001D1669" w:rsidRDefault="00F34CB3"/>
  <w:tbl>
    <w:tblPr>
      <w:tblStyle w:val="Tabela-Siatka"/>
      <w:tblW w:w="0" w:type="auto"/>
      <w:tblLook w:val="04A0" w:firstRow="1" w:lastRow="0" w:firstColumn="1" w:lastColumn="0" w:noHBand="0" w:noVBand="1"/>
    </w:tblPr>
    <w:tblGrid>
      <w:gridCol w:w="8646"/>
    </w:tblGrid>
    <w:tr w:rsidR="001D1669" w14:paraId="7E53EE24"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1D1669" w:rsidRPr="000770A6" w14:paraId="4F128AC7" w14:textId="77777777" w:rsidTr="0097772D">
            <w:tc>
              <w:tcPr>
                <w:tcW w:w="2557" w:type="dxa"/>
                <w:tcBorders>
                  <w:top w:val="nil"/>
                  <w:left w:val="nil"/>
                  <w:bottom w:val="nil"/>
                  <w:right w:val="nil"/>
                </w:tcBorders>
              </w:tcPr>
              <w:p w14:paraId="0F933B99" w14:textId="77777777" w:rsidR="001D1669" w:rsidRDefault="00F34CB3" w:rsidP="0097772D">
                <w:pPr>
                  <w:spacing w:before="26"/>
                  <w:ind w:left="20" w:right="-134"/>
                  <w:rPr>
                    <w:sz w:val="22"/>
                    <w:szCs w:val="22"/>
                  </w:rPr>
                </w:pPr>
              </w:p>
            </w:tc>
            <w:tc>
              <w:tcPr>
                <w:tcW w:w="2630" w:type="dxa"/>
                <w:tcBorders>
                  <w:top w:val="nil"/>
                  <w:left w:val="nil"/>
                  <w:bottom w:val="nil"/>
                  <w:right w:val="nil"/>
                </w:tcBorders>
              </w:tcPr>
              <w:p w14:paraId="1E6210A9" w14:textId="77777777" w:rsidR="001D1669" w:rsidRDefault="00F34CB3" w:rsidP="0097772D">
                <w:pPr>
                  <w:jc w:val="center"/>
                </w:pPr>
              </w:p>
            </w:tc>
            <w:tc>
              <w:tcPr>
                <w:tcW w:w="3447" w:type="dxa"/>
                <w:tcBorders>
                  <w:top w:val="nil"/>
                  <w:left w:val="nil"/>
                  <w:bottom w:val="nil"/>
                  <w:right w:val="nil"/>
                </w:tcBorders>
              </w:tcPr>
              <w:p w14:paraId="3325E016" w14:textId="77777777" w:rsidR="001D1669" w:rsidRDefault="00F34CB3" w:rsidP="0097772D">
                <w:pPr>
                  <w:jc w:val="center"/>
                </w:pPr>
              </w:p>
            </w:tc>
          </w:tr>
        </w:tbl>
        <w:p w14:paraId="1562C585" w14:textId="77777777" w:rsidR="001D1669" w:rsidRDefault="00672C62" w:rsidP="0097772D">
          <w:pPr>
            <w:pStyle w:val="Nagwek"/>
            <w:jc w:val="center"/>
            <w:rPr>
              <w:i/>
              <w:sz w:val="15"/>
              <w:szCs w:val="15"/>
            </w:rPr>
          </w:pPr>
          <w:r>
            <w:rPr>
              <w:noProof/>
            </w:rPr>
            <w:drawing>
              <wp:inline distT="0" distB="0" distL="0" distR="0" wp14:anchorId="551303CE" wp14:editId="5585E088">
                <wp:extent cx="5397690" cy="327025"/>
                <wp:effectExtent l="0" t="0" r="0" b="0"/>
                <wp:docPr id="3" name="Obraz 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09402EE6" w14:textId="77777777" w:rsidR="001D1669" w:rsidRDefault="00F34CB3" w:rsidP="0097772D">
          <w:pPr>
            <w:pStyle w:val="Nagwek"/>
            <w:jc w:val="center"/>
            <w:rPr>
              <w:i/>
              <w:sz w:val="15"/>
              <w:szCs w:val="15"/>
            </w:rPr>
          </w:pPr>
        </w:p>
      </w:tc>
    </w:tr>
  </w:tbl>
  <w:p w14:paraId="74E3CAF1" w14:textId="77777777" w:rsidR="001D1669" w:rsidRDefault="00672C62">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1D1669" w14:paraId="456E2423"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1D1669" w:rsidRPr="000770A6" w14:paraId="552FA021" w14:textId="77777777" w:rsidTr="0097772D">
            <w:tc>
              <w:tcPr>
                <w:tcW w:w="2557" w:type="dxa"/>
                <w:tcBorders>
                  <w:top w:val="nil"/>
                  <w:left w:val="nil"/>
                  <w:bottom w:val="nil"/>
                  <w:right w:val="nil"/>
                </w:tcBorders>
              </w:tcPr>
              <w:p w14:paraId="61ED8718" w14:textId="77777777" w:rsidR="001D1669" w:rsidRDefault="00F34CB3" w:rsidP="0097772D">
                <w:pPr>
                  <w:spacing w:before="26"/>
                  <w:ind w:left="20" w:right="-134"/>
                  <w:rPr>
                    <w:sz w:val="22"/>
                    <w:szCs w:val="22"/>
                  </w:rPr>
                </w:pPr>
              </w:p>
            </w:tc>
            <w:tc>
              <w:tcPr>
                <w:tcW w:w="2630" w:type="dxa"/>
                <w:tcBorders>
                  <w:top w:val="nil"/>
                  <w:left w:val="nil"/>
                  <w:bottom w:val="nil"/>
                  <w:right w:val="nil"/>
                </w:tcBorders>
              </w:tcPr>
              <w:p w14:paraId="7064942F" w14:textId="77777777" w:rsidR="001D1669" w:rsidRDefault="00F34CB3" w:rsidP="0097772D">
                <w:pPr>
                  <w:jc w:val="center"/>
                </w:pPr>
              </w:p>
            </w:tc>
            <w:tc>
              <w:tcPr>
                <w:tcW w:w="3447" w:type="dxa"/>
                <w:tcBorders>
                  <w:top w:val="nil"/>
                  <w:left w:val="nil"/>
                  <w:bottom w:val="nil"/>
                  <w:right w:val="nil"/>
                </w:tcBorders>
              </w:tcPr>
              <w:p w14:paraId="5D95C190" w14:textId="77777777" w:rsidR="001D1669" w:rsidRDefault="00F34CB3" w:rsidP="0097772D">
                <w:pPr>
                  <w:jc w:val="center"/>
                </w:pPr>
              </w:p>
            </w:tc>
          </w:tr>
        </w:tbl>
        <w:p w14:paraId="1F1F04A2" w14:textId="77777777" w:rsidR="001D1669" w:rsidRDefault="00672C62" w:rsidP="0097772D">
          <w:pPr>
            <w:pStyle w:val="Nagwek"/>
            <w:jc w:val="center"/>
            <w:rPr>
              <w:i/>
              <w:sz w:val="15"/>
              <w:szCs w:val="15"/>
            </w:rPr>
          </w:pPr>
          <w:r>
            <w:rPr>
              <w:noProof/>
            </w:rPr>
            <w:drawing>
              <wp:inline distT="0" distB="0" distL="0" distR="0" wp14:anchorId="0C03B46D" wp14:editId="052D661C">
                <wp:extent cx="5397690" cy="327025"/>
                <wp:effectExtent l="0" t="0" r="0" b="0"/>
                <wp:docPr id="4" name="Obraz 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04016AE2" w14:textId="77777777" w:rsidR="001D1669" w:rsidRDefault="00F34CB3" w:rsidP="0097772D">
          <w:pPr>
            <w:pStyle w:val="Nagwek"/>
            <w:jc w:val="center"/>
            <w:rPr>
              <w:i/>
              <w:sz w:val="15"/>
              <w:szCs w:val="15"/>
            </w:rPr>
          </w:pPr>
        </w:p>
      </w:tc>
    </w:tr>
  </w:tbl>
  <w:p w14:paraId="2D6D29DC" w14:textId="77777777" w:rsidR="001D1669" w:rsidRDefault="00672C62">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1D1669" w14:paraId="29B6BFB7"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1D1669" w:rsidRPr="000770A6" w14:paraId="5D848758" w14:textId="77777777" w:rsidTr="0097772D">
            <w:tc>
              <w:tcPr>
                <w:tcW w:w="2557" w:type="dxa"/>
                <w:tcBorders>
                  <w:top w:val="nil"/>
                  <w:left w:val="nil"/>
                  <w:bottom w:val="nil"/>
                  <w:right w:val="nil"/>
                </w:tcBorders>
              </w:tcPr>
              <w:p w14:paraId="4FEB99EA" w14:textId="77777777" w:rsidR="001D1669" w:rsidRDefault="00F34CB3" w:rsidP="0097772D">
                <w:pPr>
                  <w:spacing w:before="26"/>
                  <w:ind w:left="20" w:right="-134"/>
                  <w:rPr>
                    <w:sz w:val="22"/>
                    <w:szCs w:val="22"/>
                  </w:rPr>
                </w:pPr>
              </w:p>
            </w:tc>
            <w:tc>
              <w:tcPr>
                <w:tcW w:w="2630" w:type="dxa"/>
                <w:tcBorders>
                  <w:top w:val="nil"/>
                  <w:left w:val="nil"/>
                  <w:bottom w:val="nil"/>
                  <w:right w:val="nil"/>
                </w:tcBorders>
              </w:tcPr>
              <w:p w14:paraId="1C7C7A4E" w14:textId="77777777" w:rsidR="001D1669" w:rsidRDefault="00F34CB3" w:rsidP="0097772D">
                <w:pPr>
                  <w:jc w:val="center"/>
                </w:pPr>
              </w:p>
            </w:tc>
            <w:tc>
              <w:tcPr>
                <w:tcW w:w="3447" w:type="dxa"/>
                <w:tcBorders>
                  <w:top w:val="nil"/>
                  <w:left w:val="nil"/>
                  <w:bottom w:val="nil"/>
                  <w:right w:val="nil"/>
                </w:tcBorders>
              </w:tcPr>
              <w:p w14:paraId="6E6CC312" w14:textId="77777777" w:rsidR="001D1669" w:rsidRDefault="00F34CB3" w:rsidP="0097772D">
                <w:pPr>
                  <w:jc w:val="center"/>
                </w:pPr>
              </w:p>
            </w:tc>
          </w:tr>
        </w:tbl>
        <w:p w14:paraId="404913E9" w14:textId="77777777" w:rsidR="001D1669" w:rsidRDefault="00672C62" w:rsidP="0097772D">
          <w:pPr>
            <w:pStyle w:val="Nagwek"/>
            <w:jc w:val="center"/>
            <w:rPr>
              <w:i/>
              <w:sz w:val="15"/>
              <w:szCs w:val="15"/>
            </w:rPr>
          </w:pPr>
          <w:r>
            <w:rPr>
              <w:noProof/>
            </w:rPr>
            <w:drawing>
              <wp:inline distT="0" distB="0" distL="0" distR="0" wp14:anchorId="39B2EF9A" wp14:editId="209EBFF6">
                <wp:extent cx="5397690" cy="327025"/>
                <wp:effectExtent l="0" t="0" r="0" b="0"/>
                <wp:docPr id="5" name="Obraz 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4E8D9C6C" w14:textId="77777777" w:rsidR="001D1669" w:rsidRDefault="00F34CB3" w:rsidP="0097772D">
          <w:pPr>
            <w:pStyle w:val="Nagwek"/>
            <w:jc w:val="center"/>
            <w:rPr>
              <w:i/>
              <w:sz w:val="15"/>
              <w:szCs w:val="15"/>
            </w:rPr>
          </w:pPr>
        </w:p>
      </w:tc>
    </w:tr>
  </w:tbl>
  <w:p w14:paraId="62E59935" w14:textId="77777777" w:rsidR="001D1669" w:rsidRDefault="00672C62">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1D1669" w14:paraId="16DD24AB"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1D1669" w:rsidRPr="000770A6" w14:paraId="371EA84F" w14:textId="77777777" w:rsidTr="0097772D">
            <w:tc>
              <w:tcPr>
                <w:tcW w:w="2557" w:type="dxa"/>
                <w:tcBorders>
                  <w:top w:val="nil"/>
                  <w:left w:val="nil"/>
                  <w:bottom w:val="nil"/>
                  <w:right w:val="nil"/>
                </w:tcBorders>
              </w:tcPr>
              <w:p w14:paraId="1D337C45" w14:textId="77777777" w:rsidR="001D1669" w:rsidRDefault="00F34CB3" w:rsidP="0097772D">
                <w:pPr>
                  <w:spacing w:before="26"/>
                  <w:ind w:left="20" w:right="-134"/>
                  <w:rPr>
                    <w:sz w:val="22"/>
                    <w:szCs w:val="22"/>
                  </w:rPr>
                </w:pPr>
              </w:p>
            </w:tc>
            <w:tc>
              <w:tcPr>
                <w:tcW w:w="2630" w:type="dxa"/>
                <w:tcBorders>
                  <w:top w:val="nil"/>
                  <w:left w:val="nil"/>
                  <w:bottom w:val="nil"/>
                  <w:right w:val="nil"/>
                </w:tcBorders>
              </w:tcPr>
              <w:p w14:paraId="5B3319C3" w14:textId="77777777" w:rsidR="001D1669" w:rsidRDefault="00F34CB3" w:rsidP="0097772D">
                <w:pPr>
                  <w:jc w:val="center"/>
                </w:pPr>
              </w:p>
            </w:tc>
            <w:tc>
              <w:tcPr>
                <w:tcW w:w="3447" w:type="dxa"/>
                <w:tcBorders>
                  <w:top w:val="nil"/>
                  <w:left w:val="nil"/>
                  <w:bottom w:val="nil"/>
                  <w:right w:val="nil"/>
                </w:tcBorders>
              </w:tcPr>
              <w:p w14:paraId="52703E9B" w14:textId="77777777" w:rsidR="001D1669" w:rsidRDefault="00F34CB3" w:rsidP="0097772D">
                <w:pPr>
                  <w:jc w:val="center"/>
                </w:pPr>
              </w:p>
            </w:tc>
          </w:tr>
        </w:tbl>
        <w:p w14:paraId="2E2BBD09" w14:textId="77777777" w:rsidR="001D1669" w:rsidRDefault="00672C62" w:rsidP="0097772D">
          <w:pPr>
            <w:pStyle w:val="Nagwek"/>
            <w:jc w:val="center"/>
            <w:rPr>
              <w:i/>
              <w:sz w:val="15"/>
              <w:szCs w:val="15"/>
            </w:rPr>
          </w:pPr>
          <w:r>
            <w:rPr>
              <w:noProof/>
            </w:rPr>
            <w:drawing>
              <wp:inline distT="0" distB="0" distL="0" distR="0" wp14:anchorId="0537121E" wp14:editId="2CBEC2E5">
                <wp:extent cx="5397690" cy="327025"/>
                <wp:effectExtent l="0" t="0" r="0" b="0"/>
                <wp:docPr id="6" name="Obraz 6"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EFFD00B" w14:textId="77777777" w:rsidR="001D1669" w:rsidRDefault="00F34CB3" w:rsidP="0097772D">
          <w:pPr>
            <w:pStyle w:val="Nagwek"/>
            <w:jc w:val="center"/>
            <w:rPr>
              <w:i/>
              <w:sz w:val="15"/>
              <w:szCs w:val="15"/>
            </w:rPr>
          </w:pPr>
        </w:p>
      </w:tc>
    </w:tr>
  </w:tbl>
  <w:p w14:paraId="3CD47276" w14:textId="77777777" w:rsidR="001D1669" w:rsidRDefault="00672C62">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1D1669" w14:paraId="34B5D5F5"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1D1669" w:rsidRPr="000770A6" w14:paraId="18256E1D" w14:textId="77777777" w:rsidTr="0097772D">
            <w:tc>
              <w:tcPr>
                <w:tcW w:w="2557" w:type="dxa"/>
                <w:tcBorders>
                  <w:top w:val="nil"/>
                  <w:left w:val="nil"/>
                  <w:bottom w:val="nil"/>
                  <w:right w:val="nil"/>
                </w:tcBorders>
              </w:tcPr>
              <w:p w14:paraId="3D37F781" w14:textId="77777777" w:rsidR="001D1669" w:rsidRDefault="00F34CB3" w:rsidP="0097772D">
                <w:pPr>
                  <w:spacing w:before="26"/>
                  <w:ind w:left="20" w:right="-134"/>
                  <w:rPr>
                    <w:sz w:val="22"/>
                    <w:szCs w:val="22"/>
                  </w:rPr>
                </w:pPr>
              </w:p>
            </w:tc>
            <w:tc>
              <w:tcPr>
                <w:tcW w:w="2630" w:type="dxa"/>
                <w:tcBorders>
                  <w:top w:val="nil"/>
                  <w:left w:val="nil"/>
                  <w:bottom w:val="nil"/>
                  <w:right w:val="nil"/>
                </w:tcBorders>
              </w:tcPr>
              <w:p w14:paraId="271ED327" w14:textId="77777777" w:rsidR="001D1669" w:rsidRDefault="00F34CB3" w:rsidP="0097772D">
                <w:pPr>
                  <w:jc w:val="center"/>
                </w:pPr>
              </w:p>
            </w:tc>
            <w:tc>
              <w:tcPr>
                <w:tcW w:w="3447" w:type="dxa"/>
                <w:tcBorders>
                  <w:top w:val="nil"/>
                  <w:left w:val="nil"/>
                  <w:bottom w:val="nil"/>
                  <w:right w:val="nil"/>
                </w:tcBorders>
              </w:tcPr>
              <w:p w14:paraId="649736FD" w14:textId="77777777" w:rsidR="001D1669" w:rsidRDefault="00F34CB3" w:rsidP="0097772D">
                <w:pPr>
                  <w:jc w:val="center"/>
                </w:pPr>
              </w:p>
            </w:tc>
          </w:tr>
        </w:tbl>
        <w:p w14:paraId="6EFE1F15" w14:textId="77777777" w:rsidR="001D1669" w:rsidRDefault="00672C62" w:rsidP="0097772D">
          <w:pPr>
            <w:pStyle w:val="Nagwek"/>
            <w:jc w:val="center"/>
            <w:rPr>
              <w:i/>
              <w:sz w:val="15"/>
              <w:szCs w:val="15"/>
            </w:rPr>
          </w:pPr>
          <w:r>
            <w:rPr>
              <w:noProof/>
            </w:rPr>
            <w:drawing>
              <wp:inline distT="0" distB="0" distL="0" distR="0" wp14:anchorId="2D47954C" wp14:editId="2E3750BD">
                <wp:extent cx="5397690" cy="327025"/>
                <wp:effectExtent l="0" t="0" r="0" b="0"/>
                <wp:docPr id="7" name="Obraz 7"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25FB4C96" w14:textId="77777777" w:rsidR="001D1669" w:rsidRDefault="00F34CB3" w:rsidP="0097772D">
          <w:pPr>
            <w:pStyle w:val="Nagwek"/>
            <w:jc w:val="center"/>
            <w:rPr>
              <w:i/>
              <w:sz w:val="15"/>
              <w:szCs w:val="15"/>
            </w:rPr>
          </w:pPr>
        </w:p>
      </w:tc>
    </w:tr>
  </w:tbl>
  <w:p w14:paraId="3EDDEC13" w14:textId="77777777" w:rsidR="001D1669" w:rsidRDefault="00672C62">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16"/>
    </w:tblGrid>
    <w:tr w:rsidR="001D1669" w:rsidRPr="00551389" w14:paraId="4C3AA57D" w14:textId="77777777" w:rsidTr="003D3C8C">
      <w:trPr>
        <w:trHeight w:val="570"/>
      </w:trPr>
      <w:tc>
        <w:tcPr>
          <w:tcW w:w="8647" w:type="dxa"/>
        </w:tcPr>
        <w:tbl>
          <w:tblPr>
            <w:tblStyle w:val="Tabela-Siatka"/>
            <w:tblW w:w="0" w:type="auto"/>
            <w:tblLook w:val="04A0" w:firstRow="1" w:lastRow="0" w:firstColumn="1" w:lastColumn="0" w:noHBand="0" w:noVBand="1"/>
          </w:tblPr>
          <w:tblGrid>
            <w:gridCol w:w="2517"/>
            <w:gridCol w:w="2590"/>
            <w:gridCol w:w="3393"/>
          </w:tblGrid>
          <w:tr w:rsidR="001D1669" w:rsidRPr="000770A6" w14:paraId="007D5A55" w14:textId="77777777" w:rsidTr="00FA29D2">
            <w:tc>
              <w:tcPr>
                <w:tcW w:w="2557" w:type="dxa"/>
                <w:tcBorders>
                  <w:top w:val="nil"/>
                  <w:left w:val="nil"/>
                  <w:bottom w:val="nil"/>
                  <w:right w:val="nil"/>
                </w:tcBorders>
                <w:shd w:val="clear" w:color="auto" w:fill="auto"/>
              </w:tcPr>
              <w:p w14:paraId="0A9E0DE4" w14:textId="77777777" w:rsidR="001D1669" w:rsidRDefault="00F34CB3" w:rsidP="0097772D">
                <w:pPr>
                  <w:spacing w:before="26"/>
                  <w:ind w:left="20" w:right="-134"/>
                  <w:rPr>
                    <w:sz w:val="22"/>
                    <w:szCs w:val="22"/>
                  </w:rPr>
                </w:pPr>
                <w:bookmarkStart w:id="649" w:name="_Hlk521433261"/>
              </w:p>
            </w:tc>
            <w:tc>
              <w:tcPr>
                <w:tcW w:w="2630" w:type="dxa"/>
                <w:tcBorders>
                  <w:top w:val="nil"/>
                  <w:left w:val="nil"/>
                  <w:bottom w:val="nil"/>
                  <w:right w:val="nil"/>
                </w:tcBorders>
                <w:shd w:val="clear" w:color="auto" w:fill="auto"/>
              </w:tcPr>
              <w:p w14:paraId="6C879534" w14:textId="77777777" w:rsidR="001D1669" w:rsidRDefault="00F34CB3" w:rsidP="0097772D">
                <w:pPr>
                  <w:jc w:val="center"/>
                </w:pPr>
              </w:p>
            </w:tc>
            <w:tc>
              <w:tcPr>
                <w:tcW w:w="3447" w:type="dxa"/>
                <w:tcBorders>
                  <w:top w:val="nil"/>
                  <w:left w:val="nil"/>
                  <w:bottom w:val="nil"/>
                  <w:right w:val="nil"/>
                </w:tcBorders>
                <w:shd w:val="clear" w:color="auto" w:fill="auto"/>
              </w:tcPr>
              <w:p w14:paraId="2873E0A1" w14:textId="77777777" w:rsidR="001D1669" w:rsidRDefault="00F34CB3" w:rsidP="0097772D">
                <w:pPr>
                  <w:jc w:val="center"/>
                </w:pPr>
              </w:p>
            </w:tc>
          </w:tr>
        </w:tbl>
        <w:p w14:paraId="63FF1A30" w14:textId="77777777" w:rsidR="001D1669" w:rsidRDefault="00672C62" w:rsidP="0097772D">
          <w:pPr>
            <w:pStyle w:val="Nagwek"/>
            <w:jc w:val="center"/>
            <w:rPr>
              <w:i/>
              <w:sz w:val="15"/>
              <w:szCs w:val="15"/>
            </w:rPr>
          </w:pPr>
          <w:r w:rsidRPr="00FA29D2">
            <w:rPr>
              <w:noProof/>
            </w:rPr>
            <w:drawing>
              <wp:inline distT="0" distB="0" distL="0" distR="0" wp14:anchorId="1B212B1E" wp14:editId="627FEA2C">
                <wp:extent cx="5397690" cy="327025"/>
                <wp:effectExtent l="0" t="0" r="0" b="0"/>
                <wp:docPr id="14" name="Obraz 1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4C9C7CD4" w14:textId="77777777" w:rsidR="001D1669" w:rsidRDefault="00F34CB3" w:rsidP="0097772D">
          <w:pPr>
            <w:pStyle w:val="Nagwek"/>
            <w:jc w:val="center"/>
            <w:rPr>
              <w:i/>
              <w:sz w:val="15"/>
              <w:szCs w:val="15"/>
            </w:rPr>
          </w:pPr>
        </w:p>
        <w:p w14:paraId="2A6DAAB5" w14:textId="77777777" w:rsidR="001D1669" w:rsidRPr="00B76E98" w:rsidRDefault="00672C62" w:rsidP="0097772D">
          <w:pPr>
            <w:pStyle w:val="Nagwek"/>
            <w:ind w:right="112"/>
            <w:jc w:val="center"/>
            <w:rPr>
              <w:b/>
              <w:i/>
              <w:color w:val="7F7F7F"/>
              <w:sz w:val="15"/>
              <w:szCs w:val="15"/>
            </w:rPr>
          </w:pPr>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9C1C6B">
            <w:rPr>
              <w:i/>
              <w:sz w:val="15"/>
              <w:szCs w:val="15"/>
            </w:rPr>
            <w:t>Podniesienie poziomu innowacyjności gospodarki poprzez realizację przedsięwzięć badawczych w trybie innowacyjnych zamówień publicznych w celu wsparcia realizacji strategii Europejskiego Zielonego Ładu</w:t>
          </w:r>
          <w:r w:rsidRPr="009C1C6B" w:rsidDel="009C1C6B">
            <w:rPr>
              <w:i/>
              <w:sz w:val="15"/>
              <w:szCs w:val="15"/>
            </w:rPr>
            <w:t xml:space="preserve"> </w:t>
          </w:r>
          <w:r w:rsidRPr="009C1C6B">
            <w:rPr>
              <w:i/>
              <w:sz w:val="15"/>
              <w:szCs w:val="15"/>
            </w:rPr>
            <w:t>zgodnie z umową</w:t>
          </w:r>
          <w:r w:rsidRPr="00455EEF">
            <w:rPr>
              <w:i/>
              <w:sz w:val="15"/>
              <w:szCs w:val="15"/>
            </w:rPr>
            <w:t xml:space="preserve"> z dnia 3 lipca 2020 r. numer POIR.04.01.03-00-0001/20-00.</w:t>
          </w:r>
          <w:bookmarkEnd w:id="649"/>
        </w:p>
      </w:tc>
    </w:tr>
  </w:tbl>
  <w:p w14:paraId="00EB8E0C" w14:textId="77777777" w:rsidR="001D1669" w:rsidRDefault="00F34CB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C9481" w14:textId="77777777" w:rsidR="009428CA" w:rsidRDefault="009428C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95614"/>
    <w:multiLevelType w:val="hybridMultilevel"/>
    <w:tmpl w:val="FD4CE10E"/>
    <w:lvl w:ilvl="0" w:tplc="7EE45B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7D675E"/>
    <w:multiLevelType w:val="hybridMultilevel"/>
    <w:tmpl w:val="9EDE267A"/>
    <w:lvl w:ilvl="0" w:tplc="668693A8">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C329B3"/>
    <w:multiLevelType w:val="hybridMultilevel"/>
    <w:tmpl w:val="F8E4E65A"/>
    <w:lvl w:ilvl="0" w:tplc="7EE45B3C">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116945"/>
    <w:multiLevelType w:val="hybridMultilevel"/>
    <w:tmpl w:val="7526D708"/>
    <w:lvl w:ilvl="0" w:tplc="04150019">
      <w:start w:val="1"/>
      <w:numFmt w:val="lowerLetter"/>
      <w:lvlText w:val="%1."/>
      <w:lvlJc w:val="left"/>
      <w:pPr>
        <w:ind w:left="1872" w:hanging="360"/>
      </w:pPr>
    </w:lvl>
    <w:lvl w:ilvl="1" w:tplc="04150019" w:tentative="1">
      <w:start w:val="1"/>
      <w:numFmt w:val="lowerLetter"/>
      <w:lvlText w:val="%2."/>
      <w:lvlJc w:val="left"/>
      <w:pPr>
        <w:ind w:left="2592" w:hanging="360"/>
      </w:pPr>
    </w:lvl>
    <w:lvl w:ilvl="2" w:tplc="0415001B" w:tentative="1">
      <w:start w:val="1"/>
      <w:numFmt w:val="lowerRoman"/>
      <w:lvlText w:val="%3."/>
      <w:lvlJc w:val="right"/>
      <w:pPr>
        <w:ind w:left="3312" w:hanging="180"/>
      </w:pPr>
    </w:lvl>
    <w:lvl w:ilvl="3" w:tplc="0415000F" w:tentative="1">
      <w:start w:val="1"/>
      <w:numFmt w:val="decimal"/>
      <w:lvlText w:val="%4."/>
      <w:lvlJc w:val="left"/>
      <w:pPr>
        <w:ind w:left="4032" w:hanging="360"/>
      </w:pPr>
    </w:lvl>
    <w:lvl w:ilvl="4" w:tplc="04150019" w:tentative="1">
      <w:start w:val="1"/>
      <w:numFmt w:val="lowerLetter"/>
      <w:lvlText w:val="%5."/>
      <w:lvlJc w:val="left"/>
      <w:pPr>
        <w:ind w:left="4752" w:hanging="360"/>
      </w:pPr>
    </w:lvl>
    <w:lvl w:ilvl="5" w:tplc="0415001B" w:tentative="1">
      <w:start w:val="1"/>
      <w:numFmt w:val="lowerRoman"/>
      <w:lvlText w:val="%6."/>
      <w:lvlJc w:val="right"/>
      <w:pPr>
        <w:ind w:left="5472" w:hanging="180"/>
      </w:pPr>
    </w:lvl>
    <w:lvl w:ilvl="6" w:tplc="0415000F" w:tentative="1">
      <w:start w:val="1"/>
      <w:numFmt w:val="decimal"/>
      <w:lvlText w:val="%7."/>
      <w:lvlJc w:val="left"/>
      <w:pPr>
        <w:ind w:left="6192" w:hanging="360"/>
      </w:pPr>
    </w:lvl>
    <w:lvl w:ilvl="7" w:tplc="04150019" w:tentative="1">
      <w:start w:val="1"/>
      <w:numFmt w:val="lowerLetter"/>
      <w:lvlText w:val="%8."/>
      <w:lvlJc w:val="left"/>
      <w:pPr>
        <w:ind w:left="6912" w:hanging="360"/>
      </w:pPr>
    </w:lvl>
    <w:lvl w:ilvl="8" w:tplc="0415001B" w:tentative="1">
      <w:start w:val="1"/>
      <w:numFmt w:val="lowerRoman"/>
      <w:lvlText w:val="%9."/>
      <w:lvlJc w:val="right"/>
      <w:pPr>
        <w:ind w:left="7632" w:hanging="180"/>
      </w:pPr>
    </w:lvl>
  </w:abstractNum>
  <w:abstractNum w:abstractNumId="4" w15:restartNumberingAfterBreak="0">
    <w:nsid w:val="099C54EA"/>
    <w:multiLevelType w:val="hybridMultilevel"/>
    <w:tmpl w:val="691604B0"/>
    <w:lvl w:ilvl="0" w:tplc="0415001B">
      <w:start w:val="1"/>
      <w:numFmt w:val="lowerRoman"/>
      <w:lvlText w:val="%1."/>
      <w:lvlJc w:val="righ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 w15:restartNumberingAfterBreak="0">
    <w:nsid w:val="0C083788"/>
    <w:multiLevelType w:val="hybridMultilevel"/>
    <w:tmpl w:val="BE5EAE8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A719E7"/>
    <w:multiLevelType w:val="hybridMultilevel"/>
    <w:tmpl w:val="49547EB8"/>
    <w:lvl w:ilvl="0" w:tplc="DEF28AD0">
      <w:start w:val="1"/>
      <w:numFmt w:val="decimal"/>
      <w:lvlText w:val="%1)"/>
      <w:lvlJc w:val="left"/>
      <w:pPr>
        <w:ind w:left="720" w:hanging="360"/>
      </w:pPr>
      <w:rPr>
        <w:rFonts w:asciiTheme="minorHAnsi" w:eastAsia="Times New Roman"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E76E7B"/>
    <w:multiLevelType w:val="hybridMultilevel"/>
    <w:tmpl w:val="7D022CA6"/>
    <w:lvl w:ilvl="0" w:tplc="04150019">
      <w:start w:val="1"/>
      <w:numFmt w:val="lowerLetter"/>
      <w:lvlText w:val="%1."/>
      <w:lvlJc w:val="left"/>
      <w:pPr>
        <w:ind w:left="2592" w:hanging="360"/>
      </w:pPr>
    </w:lvl>
    <w:lvl w:ilvl="1" w:tplc="04150019" w:tentative="1">
      <w:start w:val="1"/>
      <w:numFmt w:val="lowerLetter"/>
      <w:lvlText w:val="%2."/>
      <w:lvlJc w:val="left"/>
      <w:pPr>
        <w:ind w:left="3312" w:hanging="360"/>
      </w:pPr>
    </w:lvl>
    <w:lvl w:ilvl="2" w:tplc="0415001B" w:tentative="1">
      <w:start w:val="1"/>
      <w:numFmt w:val="lowerRoman"/>
      <w:lvlText w:val="%3."/>
      <w:lvlJc w:val="right"/>
      <w:pPr>
        <w:ind w:left="4032" w:hanging="180"/>
      </w:pPr>
    </w:lvl>
    <w:lvl w:ilvl="3" w:tplc="0415000F" w:tentative="1">
      <w:start w:val="1"/>
      <w:numFmt w:val="decimal"/>
      <w:lvlText w:val="%4."/>
      <w:lvlJc w:val="left"/>
      <w:pPr>
        <w:ind w:left="4752" w:hanging="360"/>
      </w:pPr>
    </w:lvl>
    <w:lvl w:ilvl="4" w:tplc="04150019" w:tentative="1">
      <w:start w:val="1"/>
      <w:numFmt w:val="lowerLetter"/>
      <w:lvlText w:val="%5."/>
      <w:lvlJc w:val="left"/>
      <w:pPr>
        <w:ind w:left="5472" w:hanging="360"/>
      </w:pPr>
    </w:lvl>
    <w:lvl w:ilvl="5" w:tplc="0415001B" w:tentative="1">
      <w:start w:val="1"/>
      <w:numFmt w:val="lowerRoman"/>
      <w:lvlText w:val="%6."/>
      <w:lvlJc w:val="right"/>
      <w:pPr>
        <w:ind w:left="6192" w:hanging="180"/>
      </w:pPr>
    </w:lvl>
    <w:lvl w:ilvl="6" w:tplc="0415000F" w:tentative="1">
      <w:start w:val="1"/>
      <w:numFmt w:val="decimal"/>
      <w:lvlText w:val="%7."/>
      <w:lvlJc w:val="left"/>
      <w:pPr>
        <w:ind w:left="6912" w:hanging="360"/>
      </w:pPr>
    </w:lvl>
    <w:lvl w:ilvl="7" w:tplc="04150019" w:tentative="1">
      <w:start w:val="1"/>
      <w:numFmt w:val="lowerLetter"/>
      <w:lvlText w:val="%8."/>
      <w:lvlJc w:val="left"/>
      <w:pPr>
        <w:ind w:left="7632" w:hanging="360"/>
      </w:pPr>
    </w:lvl>
    <w:lvl w:ilvl="8" w:tplc="0415001B" w:tentative="1">
      <w:start w:val="1"/>
      <w:numFmt w:val="lowerRoman"/>
      <w:lvlText w:val="%9."/>
      <w:lvlJc w:val="right"/>
      <w:pPr>
        <w:ind w:left="8352" w:hanging="180"/>
      </w:pPr>
    </w:lvl>
  </w:abstractNum>
  <w:abstractNum w:abstractNumId="8" w15:restartNumberingAfterBreak="0">
    <w:nsid w:val="13362662"/>
    <w:multiLevelType w:val="hybridMultilevel"/>
    <w:tmpl w:val="644085BE"/>
    <w:lvl w:ilvl="0" w:tplc="4FD89690">
      <w:start w:val="1"/>
      <w:numFmt w:val="decimal"/>
      <w:pStyle w:val="NCBRpodstawowy"/>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8064B2B"/>
    <w:multiLevelType w:val="hybridMultilevel"/>
    <w:tmpl w:val="D8F48134"/>
    <w:lvl w:ilvl="0" w:tplc="04150011">
      <w:start w:val="1"/>
      <w:numFmt w:val="decimal"/>
      <w:lvlText w:val="%1)"/>
      <w:lvlJc w:val="left"/>
      <w:pPr>
        <w:ind w:left="1440" w:hanging="360"/>
      </w:pPr>
    </w:lvl>
    <w:lvl w:ilvl="1" w:tplc="04150019" w:tentative="1">
      <w:start w:val="1"/>
      <w:numFmt w:val="lowerLetter"/>
      <w:lvlText w:val="%2."/>
      <w:lvlJc w:val="left"/>
      <w:pPr>
        <w:ind w:left="665" w:hanging="360"/>
      </w:pPr>
    </w:lvl>
    <w:lvl w:ilvl="2" w:tplc="0415001B" w:tentative="1">
      <w:start w:val="1"/>
      <w:numFmt w:val="lowerRoman"/>
      <w:lvlText w:val="%3."/>
      <w:lvlJc w:val="right"/>
      <w:pPr>
        <w:ind w:left="1385" w:hanging="180"/>
      </w:pPr>
    </w:lvl>
    <w:lvl w:ilvl="3" w:tplc="0415000F" w:tentative="1">
      <w:start w:val="1"/>
      <w:numFmt w:val="decimal"/>
      <w:lvlText w:val="%4."/>
      <w:lvlJc w:val="left"/>
      <w:pPr>
        <w:ind w:left="2105" w:hanging="360"/>
      </w:pPr>
    </w:lvl>
    <w:lvl w:ilvl="4" w:tplc="04150019" w:tentative="1">
      <w:start w:val="1"/>
      <w:numFmt w:val="lowerLetter"/>
      <w:lvlText w:val="%5."/>
      <w:lvlJc w:val="left"/>
      <w:pPr>
        <w:ind w:left="2825" w:hanging="360"/>
      </w:pPr>
    </w:lvl>
    <w:lvl w:ilvl="5" w:tplc="0415001B" w:tentative="1">
      <w:start w:val="1"/>
      <w:numFmt w:val="lowerRoman"/>
      <w:lvlText w:val="%6."/>
      <w:lvlJc w:val="right"/>
      <w:pPr>
        <w:ind w:left="3545" w:hanging="180"/>
      </w:pPr>
    </w:lvl>
    <w:lvl w:ilvl="6" w:tplc="0415000F" w:tentative="1">
      <w:start w:val="1"/>
      <w:numFmt w:val="decimal"/>
      <w:lvlText w:val="%7."/>
      <w:lvlJc w:val="left"/>
      <w:pPr>
        <w:ind w:left="4265" w:hanging="360"/>
      </w:pPr>
    </w:lvl>
    <w:lvl w:ilvl="7" w:tplc="04150019" w:tentative="1">
      <w:start w:val="1"/>
      <w:numFmt w:val="lowerLetter"/>
      <w:lvlText w:val="%8."/>
      <w:lvlJc w:val="left"/>
      <w:pPr>
        <w:ind w:left="4985" w:hanging="360"/>
      </w:pPr>
    </w:lvl>
    <w:lvl w:ilvl="8" w:tplc="0415001B" w:tentative="1">
      <w:start w:val="1"/>
      <w:numFmt w:val="lowerRoman"/>
      <w:lvlText w:val="%9."/>
      <w:lvlJc w:val="right"/>
      <w:pPr>
        <w:ind w:left="5705" w:hanging="180"/>
      </w:pPr>
    </w:lvl>
  </w:abstractNum>
  <w:abstractNum w:abstractNumId="10" w15:restartNumberingAfterBreak="0">
    <w:nsid w:val="1A2C4A3C"/>
    <w:multiLevelType w:val="hybridMultilevel"/>
    <w:tmpl w:val="981CDB52"/>
    <w:lvl w:ilvl="0" w:tplc="75A46F28">
      <w:start w:val="1"/>
      <w:numFmt w:val="decimal"/>
      <w:lvlText w:val="§%1."/>
      <w:lvlJc w:val="left"/>
      <w:pPr>
        <w:ind w:left="720" w:hanging="360"/>
      </w:pPr>
      <w:rPr>
        <w:rFonts w:hint="default"/>
      </w:rPr>
    </w:lvl>
    <w:lvl w:ilvl="1" w:tplc="F9E0B4A8">
      <w:start w:val="1"/>
      <w:numFmt w:val="decimal"/>
      <w:lvlText w:val="%2)"/>
      <w:lvlJc w:val="left"/>
      <w:pPr>
        <w:ind w:left="1440" w:hanging="360"/>
      </w:pPr>
      <w:rPr>
        <w:rFonts w:asciiTheme="minorHAnsi" w:hAnsiTheme="minorHAnsi" w:hint="default"/>
      </w:r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3353CB"/>
    <w:multiLevelType w:val="hybridMultilevel"/>
    <w:tmpl w:val="DA04492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6C2137"/>
    <w:multiLevelType w:val="hybridMultilevel"/>
    <w:tmpl w:val="77906398"/>
    <w:lvl w:ilvl="0" w:tplc="04150011">
      <w:start w:val="1"/>
      <w:numFmt w:val="decimal"/>
      <w:lvlText w:val="%1)"/>
      <w:lvlJc w:val="left"/>
      <w:pPr>
        <w:ind w:left="768" w:hanging="360"/>
      </w:pPr>
    </w:lvl>
    <w:lvl w:ilvl="1" w:tplc="04150019">
      <w:start w:val="1"/>
      <w:numFmt w:val="lowerLetter"/>
      <w:lvlText w:val="%2."/>
      <w:lvlJc w:val="left"/>
      <w:pPr>
        <w:ind w:left="1488" w:hanging="360"/>
      </w:pPr>
    </w:lvl>
    <w:lvl w:ilvl="2" w:tplc="0415001B">
      <w:start w:val="1"/>
      <w:numFmt w:val="lowerRoman"/>
      <w:lvlText w:val="%3."/>
      <w:lvlJc w:val="right"/>
      <w:pPr>
        <w:ind w:left="2208" w:hanging="180"/>
      </w:pPr>
    </w:lvl>
    <w:lvl w:ilvl="3" w:tplc="0415000F">
      <w:start w:val="1"/>
      <w:numFmt w:val="decimal"/>
      <w:lvlText w:val="%4."/>
      <w:lvlJc w:val="left"/>
      <w:pPr>
        <w:ind w:left="2928" w:hanging="360"/>
      </w:pPr>
    </w:lvl>
    <w:lvl w:ilvl="4" w:tplc="04150019">
      <w:start w:val="1"/>
      <w:numFmt w:val="lowerLetter"/>
      <w:lvlText w:val="%5."/>
      <w:lvlJc w:val="left"/>
      <w:pPr>
        <w:ind w:left="3648" w:hanging="360"/>
      </w:pPr>
    </w:lvl>
    <w:lvl w:ilvl="5" w:tplc="0415001B">
      <w:start w:val="1"/>
      <w:numFmt w:val="lowerRoman"/>
      <w:lvlText w:val="%6."/>
      <w:lvlJc w:val="right"/>
      <w:pPr>
        <w:ind w:left="4368" w:hanging="180"/>
      </w:pPr>
    </w:lvl>
    <w:lvl w:ilvl="6" w:tplc="0415000F">
      <w:start w:val="1"/>
      <w:numFmt w:val="decimal"/>
      <w:lvlText w:val="%7."/>
      <w:lvlJc w:val="left"/>
      <w:pPr>
        <w:ind w:left="5088" w:hanging="360"/>
      </w:pPr>
    </w:lvl>
    <w:lvl w:ilvl="7" w:tplc="04150019">
      <w:start w:val="1"/>
      <w:numFmt w:val="lowerLetter"/>
      <w:lvlText w:val="%8."/>
      <w:lvlJc w:val="left"/>
      <w:pPr>
        <w:ind w:left="5808" w:hanging="360"/>
      </w:pPr>
    </w:lvl>
    <w:lvl w:ilvl="8" w:tplc="0415001B">
      <w:start w:val="1"/>
      <w:numFmt w:val="lowerRoman"/>
      <w:lvlText w:val="%9."/>
      <w:lvlJc w:val="right"/>
      <w:pPr>
        <w:ind w:left="6528" w:hanging="180"/>
      </w:pPr>
    </w:lvl>
  </w:abstractNum>
  <w:abstractNum w:abstractNumId="13" w15:restartNumberingAfterBreak="0">
    <w:nsid w:val="2F4B7FA7"/>
    <w:multiLevelType w:val="hybridMultilevel"/>
    <w:tmpl w:val="6194DCDE"/>
    <w:lvl w:ilvl="0" w:tplc="75A46F28">
      <w:start w:val="1"/>
      <w:numFmt w:val="decimal"/>
      <w:lvlText w:val="§%1."/>
      <w:lvlJc w:val="left"/>
      <w:pPr>
        <w:ind w:left="1146" w:hanging="360"/>
      </w:pPr>
      <w:rPr>
        <w:rFonts w:hint="default"/>
      </w:r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313B5E7A"/>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31A95B67"/>
    <w:multiLevelType w:val="hybridMultilevel"/>
    <w:tmpl w:val="D3422316"/>
    <w:lvl w:ilvl="0" w:tplc="606A4E4E">
      <w:start w:val="1"/>
      <w:numFmt w:val="lowerRoman"/>
      <w:lvlText w:val="%1."/>
      <w:lvlJc w:val="right"/>
      <w:pPr>
        <w:ind w:left="3240" w:hanging="360"/>
      </w:pPr>
      <w:rPr>
        <w:rFonts w:asciiTheme="minorHAnsi" w:hAnsiTheme="minorHAnsi" w:cstheme="minorHAnsi"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6" w15:restartNumberingAfterBreak="0">
    <w:nsid w:val="37D94A6F"/>
    <w:multiLevelType w:val="hybridMultilevel"/>
    <w:tmpl w:val="FCDE5C74"/>
    <w:lvl w:ilvl="0" w:tplc="04150011">
      <w:start w:val="1"/>
      <w:numFmt w:val="decimal"/>
      <w:lvlText w:val="%1)"/>
      <w:lvlJc w:val="left"/>
      <w:pPr>
        <w:ind w:left="1464" w:hanging="360"/>
      </w:pPr>
    </w:lvl>
    <w:lvl w:ilvl="1" w:tplc="04150019" w:tentative="1">
      <w:start w:val="1"/>
      <w:numFmt w:val="lowerLetter"/>
      <w:lvlText w:val="%2."/>
      <w:lvlJc w:val="left"/>
      <w:pPr>
        <w:ind w:left="2184" w:hanging="360"/>
      </w:pPr>
    </w:lvl>
    <w:lvl w:ilvl="2" w:tplc="0415001B" w:tentative="1">
      <w:start w:val="1"/>
      <w:numFmt w:val="lowerRoman"/>
      <w:lvlText w:val="%3."/>
      <w:lvlJc w:val="right"/>
      <w:pPr>
        <w:ind w:left="2904" w:hanging="180"/>
      </w:pPr>
    </w:lvl>
    <w:lvl w:ilvl="3" w:tplc="0415000F">
      <w:start w:val="1"/>
      <w:numFmt w:val="decimal"/>
      <w:lvlText w:val="%4."/>
      <w:lvlJc w:val="left"/>
      <w:pPr>
        <w:ind w:left="3624" w:hanging="360"/>
      </w:pPr>
    </w:lvl>
    <w:lvl w:ilvl="4" w:tplc="04150019" w:tentative="1">
      <w:start w:val="1"/>
      <w:numFmt w:val="lowerLetter"/>
      <w:lvlText w:val="%5."/>
      <w:lvlJc w:val="left"/>
      <w:pPr>
        <w:ind w:left="4344" w:hanging="360"/>
      </w:pPr>
    </w:lvl>
    <w:lvl w:ilvl="5" w:tplc="0415001B" w:tentative="1">
      <w:start w:val="1"/>
      <w:numFmt w:val="lowerRoman"/>
      <w:lvlText w:val="%6."/>
      <w:lvlJc w:val="right"/>
      <w:pPr>
        <w:ind w:left="5064" w:hanging="180"/>
      </w:pPr>
    </w:lvl>
    <w:lvl w:ilvl="6" w:tplc="0415000F" w:tentative="1">
      <w:start w:val="1"/>
      <w:numFmt w:val="decimal"/>
      <w:lvlText w:val="%7."/>
      <w:lvlJc w:val="left"/>
      <w:pPr>
        <w:ind w:left="5784" w:hanging="360"/>
      </w:pPr>
    </w:lvl>
    <w:lvl w:ilvl="7" w:tplc="04150019" w:tentative="1">
      <w:start w:val="1"/>
      <w:numFmt w:val="lowerLetter"/>
      <w:lvlText w:val="%8."/>
      <w:lvlJc w:val="left"/>
      <w:pPr>
        <w:ind w:left="6504" w:hanging="360"/>
      </w:pPr>
    </w:lvl>
    <w:lvl w:ilvl="8" w:tplc="0415001B" w:tentative="1">
      <w:start w:val="1"/>
      <w:numFmt w:val="lowerRoman"/>
      <w:lvlText w:val="%9."/>
      <w:lvlJc w:val="right"/>
      <w:pPr>
        <w:ind w:left="7224" w:hanging="180"/>
      </w:pPr>
    </w:lvl>
  </w:abstractNum>
  <w:abstractNum w:abstractNumId="17" w15:restartNumberingAfterBreak="0">
    <w:nsid w:val="39B9303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C2D3837"/>
    <w:multiLevelType w:val="hybridMultilevel"/>
    <w:tmpl w:val="B6545202"/>
    <w:lvl w:ilvl="0" w:tplc="7EE45B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764426"/>
    <w:multiLevelType w:val="hybridMultilevel"/>
    <w:tmpl w:val="27F2E902"/>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8E5EC7"/>
    <w:multiLevelType w:val="multilevel"/>
    <w:tmpl w:val="2CC62CEE"/>
    <w:styleLink w:val="1ust1"/>
    <w:lvl w:ilvl="0">
      <w:start w:val="1"/>
      <w:numFmt w:val="decimal"/>
      <w:lvlText w:val="%1."/>
      <w:lvlJc w:val="left"/>
      <w:pPr>
        <w:tabs>
          <w:tab w:val="num" w:pos="709"/>
        </w:tabs>
        <w:ind w:left="709" w:hanging="709"/>
      </w:pPr>
      <w:rPr>
        <w:rFonts w:asciiTheme="minorHAnsi" w:eastAsiaTheme="minorHAnsi" w:hAnsiTheme="minorHAnsi" w:cstheme="minorBidi"/>
        <w:b/>
        <w:sz w:val="20"/>
      </w:rPr>
    </w:lvl>
    <w:lvl w:ilvl="1">
      <w:start w:val="1"/>
      <w:numFmt w:val="decimal"/>
      <w:lvlText w:val="%1.%2."/>
      <w:lvlJc w:val="left"/>
      <w:pPr>
        <w:tabs>
          <w:tab w:val="num" w:pos="709"/>
        </w:tabs>
        <w:ind w:left="709" w:hanging="709"/>
      </w:pPr>
      <w:rPr>
        <w:rFonts w:asciiTheme="minorHAnsi" w:hAnsiTheme="minorHAnsi" w:hint="default"/>
      </w:rPr>
    </w:lvl>
    <w:lvl w:ilvl="2">
      <w:start w:val="1"/>
      <w:numFmt w:val="lowerLetter"/>
      <w:lvlText w:val="(%3)"/>
      <w:lvlJc w:val="left"/>
      <w:pPr>
        <w:tabs>
          <w:tab w:val="num" w:pos="1418"/>
        </w:tabs>
        <w:ind w:left="1418" w:hanging="709"/>
      </w:pPr>
      <w:rPr>
        <w:rFonts w:asciiTheme="minorHAnsi" w:hAnsiTheme="minorHAnsi" w:hint="default"/>
      </w:rPr>
    </w:lvl>
    <w:lvl w:ilvl="3">
      <w:start w:val="1"/>
      <w:numFmt w:val="lowerRoman"/>
      <w:lvlText w:val="(%4)"/>
      <w:lvlJc w:val="left"/>
      <w:pPr>
        <w:tabs>
          <w:tab w:val="num" w:pos="2126"/>
        </w:tabs>
        <w:ind w:left="2126" w:hanging="708"/>
      </w:pPr>
      <w:rPr>
        <w:rFonts w:asciiTheme="minorHAnsi" w:hAnsiTheme="minorHAnsi"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Theme="minorHAnsi" w:hAnsiTheme="minorHAnsi" w:hint="default"/>
      </w:rPr>
    </w:lvl>
    <w:lvl w:ilvl="7">
      <w:start w:val="1"/>
      <w:numFmt w:val="lowerLetter"/>
      <w:lvlText w:val="%8."/>
      <w:lvlJc w:val="left"/>
      <w:pPr>
        <w:tabs>
          <w:tab w:val="num" w:pos="4678"/>
        </w:tabs>
        <w:ind w:left="4678" w:hanging="425"/>
      </w:pPr>
      <w:rPr>
        <w:rFonts w:asciiTheme="minorHAnsi" w:hAnsiTheme="minorHAnsi" w:hint="default"/>
      </w:rPr>
    </w:lvl>
    <w:lvl w:ilvl="8">
      <w:start w:val="1"/>
      <w:numFmt w:val="lowerRoman"/>
      <w:lvlText w:val="%9."/>
      <w:lvlJc w:val="left"/>
      <w:pPr>
        <w:tabs>
          <w:tab w:val="num" w:pos="5103"/>
        </w:tabs>
        <w:ind w:left="5103" w:hanging="142"/>
      </w:pPr>
      <w:rPr>
        <w:rFonts w:asciiTheme="minorHAnsi" w:hAnsiTheme="minorHAnsi" w:hint="default"/>
      </w:rPr>
    </w:lvl>
  </w:abstractNum>
  <w:abstractNum w:abstractNumId="21" w15:restartNumberingAfterBreak="0">
    <w:nsid w:val="3DB518AE"/>
    <w:multiLevelType w:val="hybridMultilevel"/>
    <w:tmpl w:val="CEE497E0"/>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2" w15:restartNumberingAfterBreak="0">
    <w:nsid w:val="3E563257"/>
    <w:multiLevelType w:val="hybridMultilevel"/>
    <w:tmpl w:val="864216D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F374DB"/>
    <w:multiLevelType w:val="hybridMultilevel"/>
    <w:tmpl w:val="B344DD82"/>
    <w:lvl w:ilvl="0" w:tplc="581EE38C">
      <w:start w:val="1"/>
      <w:numFmt w:val="decimal"/>
      <w:lvlText w:val="§%1."/>
      <w:lvlJc w:val="left"/>
      <w:pPr>
        <w:ind w:left="2771" w:hanging="360"/>
      </w:pPr>
      <w:rPr>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2201877"/>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5E5CB3"/>
    <w:multiLevelType w:val="hybridMultilevel"/>
    <w:tmpl w:val="9EDE267A"/>
    <w:lvl w:ilvl="0" w:tplc="668693A8">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9B375B"/>
    <w:multiLevelType w:val="hybridMultilevel"/>
    <w:tmpl w:val="BE88F7BE"/>
    <w:lvl w:ilvl="0" w:tplc="04150019">
      <w:start w:val="1"/>
      <w:numFmt w:val="lowerLetter"/>
      <w:lvlText w:val="%1."/>
      <w:lvlJc w:val="left"/>
      <w:pPr>
        <w:ind w:left="1872" w:hanging="360"/>
      </w:pPr>
    </w:lvl>
    <w:lvl w:ilvl="1" w:tplc="04150019" w:tentative="1">
      <w:start w:val="1"/>
      <w:numFmt w:val="lowerLetter"/>
      <w:lvlText w:val="%2."/>
      <w:lvlJc w:val="left"/>
      <w:pPr>
        <w:ind w:left="2592" w:hanging="360"/>
      </w:pPr>
    </w:lvl>
    <w:lvl w:ilvl="2" w:tplc="0415001B" w:tentative="1">
      <w:start w:val="1"/>
      <w:numFmt w:val="lowerRoman"/>
      <w:lvlText w:val="%3."/>
      <w:lvlJc w:val="right"/>
      <w:pPr>
        <w:ind w:left="3312" w:hanging="180"/>
      </w:pPr>
    </w:lvl>
    <w:lvl w:ilvl="3" w:tplc="0415000F" w:tentative="1">
      <w:start w:val="1"/>
      <w:numFmt w:val="decimal"/>
      <w:lvlText w:val="%4."/>
      <w:lvlJc w:val="left"/>
      <w:pPr>
        <w:ind w:left="4032" w:hanging="360"/>
      </w:pPr>
    </w:lvl>
    <w:lvl w:ilvl="4" w:tplc="04150019" w:tentative="1">
      <w:start w:val="1"/>
      <w:numFmt w:val="lowerLetter"/>
      <w:lvlText w:val="%5."/>
      <w:lvlJc w:val="left"/>
      <w:pPr>
        <w:ind w:left="4752" w:hanging="360"/>
      </w:pPr>
    </w:lvl>
    <w:lvl w:ilvl="5" w:tplc="0415001B" w:tentative="1">
      <w:start w:val="1"/>
      <w:numFmt w:val="lowerRoman"/>
      <w:lvlText w:val="%6."/>
      <w:lvlJc w:val="right"/>
      <w:pPr>
        <w:ind w:left="5472" w:hanging="180"/>
      </w:pPr>
    </w:lvl>
    <w:lvl w:ilvl="6" w:tplc="0415000F" w:tentative="1">
      <w:start w:val="1"/>
      <w:numFmt w:val="decimal"/>
      <w:lvlText w:val="%7."/>
      <w:lvlJc w:val="left"/>
      <w:pPr>
        <w:ind w:left="6192" w:hanging="360"/>
      </w:pPr>
    </w:lvl>
    <w:lvl w:ilvl="7" w:tplc="04150019" w:tentative="1">
      <w:start w:val="1"/>
      <w:numFmt w:val="lowerLetter"/>
      <w:lvlText w:val="%8."/>
      <w:lvlJc w:val="left"/>
      <w:pPr>
        <w:ind w:left="6912" w:hanging="360"/>
      </w:pPr>
    </w:lvl>
    <w:lvl w:ilvl="8" w:tplc="0415001B" w:tentative="1">
      <w:start w:val="1"/>
      <w:numFmt w:val="lowerRoman"/>
      <w:lvlText w:val="%9."/>
      <w:lvlJc w:val="right"/>
      <w:pPr>
        <w:ind w:left="7632" w:hanging="180"/>
      </w:pPr>
    </w:lvl>
  </w:abstractNum>
  <w:abstractNum w:abstractNumId="27" w15:restartNumberingAfterBreak="0">
    <w:nsid w:val="46D948D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4BB3671F"/>
    <w:multiLevelType w:val="hybridMultilevel"/>
    <w:tmpl w:val="45BCC0B4"/>
    <w:lvl w:ilvl="0" w:tplc="ACF60A72">
      <w:start w:val="1"/>
      <w:numFmt w:val="decimal"/>
      <w:lvlText w:val="ART. %1."/>
      <w:lvlJc w:val="left"/>
      <w:pPr>
        <w:ind w:left="720" w:hanging="360"/>
      </w:pPr>
      <w:rPr>
        <w:rFonts w:asciiTheme="minorHAnsi" w:hAnsiTheme="minorHAnsi" w:hint="default"/>
        <w:b/>
      </w:rPr>
    </w:lvl>
    <w:lvl w:ilvl="1" w:tplc="6DB2E298">
      <w:start w:val="1"/>
      <w:numFmt w:val="decimal"/>
      <w:lvlText w:val="§%2."/>
      <w:lvlJc w:val="left"/>
      <w:pPr>
        <w:ind w:left="1440" w:hanging="360"/>
      </w:pPr>
      <w:rPr>
        <w:rFonts w:hint="default"/>
        <w:b w:val="0"/>
      </w:rPr>
    </w:lvl>
    <w:lvl w:ilvl="2" w:tplc="2D8A88C4">
      <w:start w:val="1"/>
      <w:numFmt w:val="decimal"/>
      <w:lvlText w:val="%3)"/>
      <w:lvlJc w:val="left"/>
      <w:pPr>
        <w:ind w:left="2160" w:hanging="180"/>
      </w:pPr>
      <w:rPr>
        <w:b w:val="0"/>
      </w:rPr>
    </w:lvl>
    <w:lvl w:ilvl="3" w:tplc="04150017">
      <w:start w:val="1"/>
      <w:numFmt w:val="lowerLetter"/>
      <w:lvlText w:val="%4)"/>
      <w:lvlJc w:val="left"/>
      <w:pPr>
        <w:ind w:left="2880" w:hanging="360"/>
      </w:pPr>
    </w:lvl>
    <w:lvl w:ilvl="4" w:tplc="0415001B">
      <w:start w:val="1"/>
      <w:numFmt w:val="lowerRoman"/>
      <w:lvlText w:val="%5."/>
      <w:lvlJc w:val="right"/>
      <w:pPr>
        <w:ind w:left="3600" w:hanging="360"/>
      </w:pPr>
    </w:lvl>
    <w:lvl w:ilvl="5" w:tplc="0415001B" w:tentative="1">
      <w:start w:val="1"/>
      <w:numFmt w:val="lowerRoman"/>
      <w:lvlText w:val="%6."/>
      <w:lvlJc w:val="right"/>
      <w:pPr>
        <w:ind w:left="4320" w:hanging="180"/>
      </w:pPr>
    </w:lvl>
    <w:lvl w:ilvl="6" w:tplc="7EE45B3C">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372C22"/>
    <w:multiLevelType w:val="hybridMultilevel"/>
    <w:tmpl w:val="A1F2535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DF5647"/>
    <w:multiLevelType w:val="hybridMultilevel"/>
    <w:tmpl w:val="691604B0"/>
    <w:lvl w:ilvl="0" w:tplc="0415001B">
      <w:start w:val="1"/>
      <w:numFmt w:val="lowerRoman"/>
      <w:lvlText w:val="%1."/>
      <w:lvlJc w:val="righ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1" w15:restartNumberingAfterBreak="0">
    <w:nsid w:val="500A498E"/>
    <w:multiLevelType w:val="multilevel"/>
    <w:tmpl w:val="E390AFD4"/>
    <w:lvl w:ilvl="0">
      <w:start w:val="1"/>
      <w:numFmt w:val="upperLetter"/>
      <w:lvlText w:val="(%1)"/>
      <w:lvlJc w:val="left"/>
      <w:pPr>
        <w:ind w:left="1068" w:hanging="360"/>
      </w:pPr>
      <w:rPr>
        <w:rFonts w:ascii="Times New Roman" w:hAnsi="Times New Roman" w:cs="Times New Roman" w:hint="default"/>
        <w:b/>
        <w:i/>
        <w:sz w:val="22"/>
        <w:szCs w:val="22"/>
      </w:r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decimal"/>
      <w:lvlText w:val="%8)"/>
      <w:lvlJc w:val="left"/>
      <w:pPr>
        <w:ind w:left="3588" w:hanging="360"/>
      </w:pPr>
      <w:rPr>
        <w:rFonts w:hint="default"/>
      </w:rPr>
    </w:lvl>
    <w:lvl w:ilvl="8">
      <w:start w:val="1"/>
      <w:numFmt w:val="lowerRoman"/>
      <w:lvlText w:val="%9."/>
      <w:lvlJc w:val="left"/>
      <w:pPr>
        <w:ind w:left="3948" w:hanging="360"/>
      </w:pPr>
    </w:lvl>
  </w:abstractNum>
  <w:abstractNum w:abstractNumId="32" w15:restartNumberingAfterBreak="0">
    <w:nsid w:val="523D3818"/>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66F221F"/>
    <w:multiLevelType w:val="hybridMultilevel"/>
    <w:tmpl w:val="864216D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D36756"/>
    <w:multiLevelType w:val="hybridMultilevel"/>
    <w:tmpl w:val="50AC3104"/>
    <w:lvl w:ilvl="0" w:tplc="A78055F6">
      <w:start w:val="1"/>
      <w:numFmt w:val="lowerLetter"/>
      <w:lvlText w:val="%1."/>
      <w:lvlJc w:val="left"/>
      <w:pPr>
        <w:ind w:left="1152" w:hanging="360"/>
      </w:pPr>
      <w:rPr>
        <w:rFonts w:hint="default"/>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5" w15:restartNumberingAfterBreak="0">
    <w:nsid w:val="59B41A71"/>
    <w:multiLevelType w:val="hybridMultilevel"/>
    <w:tmpl w:val="3BC4575C"/>
    <w:lvl w:ilvl="0" w:tplc="ACF60A72">
      <w:start w:val="1"/>
      <w:numFmt w:val="decimal"/>
      <w:lvlText w:val="ART. %1."/>
      <w:lvlJc w:val="left"/>
      <w:pPr>
        <w:ind w:left="720" w:hanging="360"/>
      </w:pPr>
      <w:rPr>
        <w:rFonts w:asciiTheme="minorHAnsi" w:hAnsiTheme="minorHAnsi" w:hint="default"/>
        <w:b/>
      </w:rPr>
    </w:lvl>
    <w:lvl w:ilvl="1" w:tplc="6DB2E298">
      <w:start w:val="1"/>
      <w:numFmt w:val="decimal"/>
      <w:lvlText w:val="§%2."/>
      <w:lvlJc w:val="left"/>
      <w:pPr>
        <w:ind w:left="1440" w:hanging="360"/>
      </w:pPr>
      <w:rPr>
        <w:rFonts w:hint="default"/>
        <w:b w:val="0"/>
      </w:rPr>
    </w:lvl>
    <w:lvl w:ilvl="2" w:tplc="2D8A88C4">
      <w:start w:val="1"/>
      <w:numFmt w:val="decimal"/>
      <w:lvlText w:val="%3)"/>
      <w:lvlJc w:val="left"/>
      <w:pPr>
        <w:ind w:left="2160" w:hanging="180"/>
      </w:pPr>
      <w:rPr>
        <w:b w:val="0"/>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7EE45B3C">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6B6D87"/>
    <w:multiLevelType w:val="hybridMultilevel"/>
    <w:tmpl w:val="9EDE267A"/>
    <w:lvl w:ilvl="0" w:tplc="668693A8">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5E18C7"/>
    <w:multiLevelType w:val="hybridMultilevel"/>
    <w:tmpl w:val="9D6251C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5867C4"/>
    <w:multiLevelType w:val="hybridMultilevel"/>
    <w:tmpl w:val="55B6B44A"/>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1BD6925"/>
    <w:multiLevelType w:val="hybridMultilevel"/>
    <w:tmpl w:val="A2AAEB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FD48FB"/>
    <w:multiLevelType w:val="hybridMultilevel"/>
    <w:tmpl w:val="9216E52A"/>
    <w:lvl w:ilvl="0" w:tplc="75A46F28">
      <w:start w:val="1"/>
      <w:numFmt w:val="decimal"/>
      <w:lvlText w:val="§%1."/>
      <w:lvlJc w:val="left"/>
      <w:pPr>
        <w:ind w:left="1495" w:hanging="360"/>
      </w:pPr>
      <w:rPr>
        <w:rFonts w:hint="default"/>
      </w:rPr>
    </w:lvl>
    <w:lvl w:ilvl="1" w:tplc="04150011">
      <w:start w:val="1"/>
      <w:numFmt w:val="decimal"/>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41" w15:restartNumberingAfterBreak="0">
    <w:nsid w:val="64194CFB"/>
    <w:multiLevelType w:val="hybridMultilevel"/>
    <w:tmpl w:val="691604B0"/>
    <w:lvl w:ilvl="0" w:tplc="0415001B">
      <w:start w:val="1"/>
      <w:numFmt w:val="lowerRoman"/>
      <w:lvlText w:val="%1."/>
      <w:lvlJc w:val="righ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2" w15:restartNumberingAfterBreak="0">
    <w:nsid w:val="66C26B5D"/>
    <w:multiLevelType w:val="hybridMultilevel"/>
    <w:tmpl w:val="43FA5438"/>
    <w:lvl w:ilvl="0" w:tplc="F6A81290">
      <w:start w:val="1"/>
      <w:numFmt w:val="decimal"/>
      <w:lvlText w:val="§%1."/>
      <w:lvlJc w:val="left"/>
      <w:pPr>
        <w:ind w:left="502" w:hanging="360"/>
      </w:pPr>
      <w:rPr>
        <w:rFonts w:hint="default"/>
        <w:b w:val="0"/>
      </w:rPr>
    </w:lvl>
    <w:lvl w:ilvl="1" w:tplc="1A2C8318">
      <w:start w:val="1"/>
      <w:numFmt w:val="decimal"/>
      <w:lvlText w:val="%2)"/>
      <w:lvlJc w:val="left"/>
      <w:pPr>
        <w:ind w:left="1440" w:hanging="360"/>
      </w:pPr>
      <w:rPr>
        <w:b w:val="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6F22A01"/>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DB6EA4"/>
    <w:multiLevelType w:val="hybridMultilevel"/>
    <w:tmpl w:val="376C861E"/>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AE4954"/>
    <w:multiLevelType w:val="hybridMultilevel"/>
    <w:tmpl w:val="D3422316"/>
    <w:lvl w:ilvl="0" w:tplc="606A4E4E">
      <w:start w:val="1"/>
      <w:numFmt w:val="lowerRoman"/>
      <w:lvlText w:val="%1."/>
      <w:lvlJc w:val="right"/>
      <w:pPr>
        <w:ind w:left="3240" w:hanging="360"/>
      </w:pPr>
      <w:rPr>
        <w:rFonts w:asciiTheme="minorHAnsi" w:hAnsiTheme="minorHAnsi" w:cstheme="minorHAnsi"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46" w15:restartNumberingAfterBreak="0">
    <w:nsid w:val="6ED9511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FC0721C"/>
    <w:multiLevelType w:val="hybridMultilevel"/>
    <w:tmpl w:val="D60AEB26"/>
    <w:lvl w:ilvl="0" w:tplc="6DB2E298">
      <w:start w:val="1"/>
      <w:numFmt w:val="decimal"/>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47045B3"/>
    <w:multiLevelType w:val="hybridMultilevel"/>
    <w:tmpl w:val="691604B0"/>
    <w:lvl w:ilvl="0" w:tplc="0415001B">
      <w:start w:val="1"/>
      <w:numFmt w:val="lowerRoman"/>
      <w:lvlText w:val="%1."/>
      <w:lvlJc w:val="righ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9" w15:restartNumberingAfterBreak="0">
    <w:nsid w:val="75B750C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2658EE"/>
    <w:multiLevelType w:val="hybridMultilevel"/>
    <w:tmpl w:val="6F6E5542"/>
    <w:lvl w:ilvl="0" w:tplc="920A227A">
      <w:start w:val="1"/>
      <w:numFmt w:val="upperRoman"/>
      <w:lvlText w:val="ROZDZIAŁ %1. "/>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8C1F88"/>
    <w:multiLevelType w:val="hybridMultilevel"/>
    <w:tmpl w:val="0954427A"/>
    <w:lvl w:ilvl="0" w:tplc="75A46F28">
      <w:start w:val="1"/>
      <w:numFmt w:val="decimal"/>
      <w:lvlText w:val="§%1."/>
      <w:lvlJc w:val="left"/>
      <w:pPr>
        <w:ind w:left="36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9578FF"/>
    <w:multiLevelType w:val="hybridMultilevel"/>
    <w:tmpl w:val="9698E6FC"/>
    <w:lvl w:ilvl="0" w:tplc="14E27E1E">
      <w:start w:val="1"/>
      <w:numFmt w:val="decimal"/>
      <w:lvlText w:val="§%1."/>
      <w:lvlJc w:val="left"/>
      <w:pPr>
        <w:ind w:left="720" w:hanging="360"/>
      </w:pPr>
      <w:rPr>
        <w:rFonts w:hint="default"/>
        <w:i w:val="0"/>
        <w:iCs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95B753A"/>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A747FAE"/>
    <w:multiLevelType w:val="hybridMultilevel"/>
    <w:tmpl w:val="3B14F320"/>
    <w:lvl w:ilvl="0" w:tplc="04150019">
      <w:start w:val="1"/>
      <w:numFmt w:val="lowerLetter"/>
      <w:lvlText w:val="%1."/>
      <w:lvlJc w:val="left"/>
      <w:pPr>
        <w:ind w:left="1872" w:hanging="360"/>
      </w:pPr>
    </w:lvl>
    <w:lvl w:ilvl="1" w:tplc="04150019" w:tentative="1">
      <w:start w:val="1"/>
      <w:numFmt w:val="lowerLetter"/>
      <w:lvlText w:val="%2."/>
      <w:lvlJc w:val="left"/>
      <w:pPr>
        <w:ind w:left="2592" w:hanging="360"/>
      </w:pPr>
    </w:lvl>
    <w:lvl w:ilvl="2" w:tplc="0415001B" w:tentative="1">
      <w:start w:val="1"/>
      <w:numFmt w:val="lowerRoman"/>
      <w:lvlText w:val="%3."/>
      <w:lvlJc w:val="right"/>
      <w:pPr>
        <w:ind w:left="3312" w:hanging="180"/>
      </w:pPr>
    </w:lvl>
    <w:lvl w:ilvl="3" w:tplc="0415000F" w:tentative="1">
      <w:start w:val="1"/>
      <w:numFmt w:val="decimal"/>
      <w:lvlText w:val="%4."/>
      <w:lvlJc w:val="left"/>
      <w:pPr>
        <w:ind w:left="4032" w:hanging="360"/>
      </w:pPr>
    </w:lvl>
    <w:lvl w:ilvl="4" w:tplc="04150019" w:tentative="1">
      <w:start w:val="1"/>
      <w:numFmt w:val="lowerLetter"/>
      <w:lvlText w:val="%5."/>
      <w:lvlJc w:val="left"/>
      <w:pPr>
        <w:ind w:left="4752" w:hanging="360"/>
      </w:pPr>
    </w:lvl>
    <w:lvl w:ilvl="5" w:tplc="0415001B" w:tentative="1">
      <w:start w:val="1"/>
      <w:numFmt w:val="lowerRoman"/>
      <w:lvlText w:val="%6."/>
      <w:lvlJc w:val="right"/>
      <w:pPr>
        <w:ind w:left="5472" w:hanging="180"/>
      </w:pPr>
    </w:lvl>
    <w:lvl w:ilvl="6" w:tplc="0415000F" w:tentative="1">
      <w:start w:val="1"/>
      <w:numFmt w:val="decimal"/>
      <w:lvlText w:val="%7."/>
      <w:lvlJc w:val="left"/>
      <w:pPr>
        <w:ind w:left="6192" w:hanging="360"/>
      </w:pPr>
    </w:lvl>
    <w:lvl w:ilvl="7" w:tplc="04150019" w:tentative="1">
      <w:start w:val="1"/>
      <w:numFmt w:val="lowerLetter"/>
      <w:lvlText w:val="%8."/>
      <w:lvlJc w:val="left"/>
      <w:pPr>
        <w:ind w:left="6912" w:hanging="360"/>
      </w:pPr>
    </w:lvl>
    <w:lvl w:ilvl="8" w:tplc="0415001B" w:tentative="1">
      <w:start w:val="1"/>
      <w:numFmt w:val="lowerRoman"/>
      <w:lvlText w:val="%9."/>
      <w:lvlJc w:val="right"/>
      <w:pPr>
        <w:ind w:left="7632" w:hanging="180"/>
      </w:pPr>
    </w:lvl>
  </w:abstractNum>
  <w:abstractNum w:abstractNumId="55" w15:restartNumberingAfterBreak="0">
    <w:nsid w:val="7BB36503"/>
    <w:multiLevelType w:val="hybridMultilevel"/>
    <w:tmpl w:val="48C4D554"/>
    <w:lvl w:ilvl="0" w:tplc="A9E08CE6">
      <w:start w:val="1"/>
      <w:numFmt w:val="decimal"/>
      <w:lvlText w:val="%1)"/>
      <w:lvlJc w:val="left"/>
      <w:pPr>
        <w:ind w:left="720" w:hanging="360"/>
      </w:pPr>
      <w:rPr>
        <w:rFonts w:asciiTheme="minorHAnsi" w:eastAsia="Times New Roman"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FD2749F"/>
    <w:multiLevelType w:val="hybridMultilevel"/>
    <w:tmpl w:val="5C6624F4"/>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0"/>
  </w:num>
  <w:num w:numId="2">
    <w:abstractNumId w:val="37"/>
  </w:num>
  <w:num w:numId="3">
    <w:abstractNumId w:val="10"/>
  </w:num>
  <w:num w:numId="4">
    <w:abstractNumId w:val="29"/>
  </w:num>
  <w:num w:numId="5">
    <w:abstractNumId w:val="51"/>
  </w:num>
  <w:num w:numId="6">
    <w:abstractNumId w:val="31"/>
  </w:num>
  <w:num w:numId="7">
    <w:abstractNumId w:val="36"/>
  </w:num>
  <w:num w:numId="8">
    <w:abstractNumId w:val="28"/>
  </w:num>
  <w:num w:numId="9">
    <w:abstractNumId w:val="53"/>
  </w:num>
  <w:num w:numId="10">
    <w:abstractNumId w:val="19"/>
  </w:num>
  <w:num w:numId="11">
    <w:abstractNumId w:val="23"/>
  </w:num>
  <w:num w:numId="12">
    <w:abstractNumId w:val="24"/>
  </w:num>
  <w:num w:numId="13">
    <w:abstractNumId w:val="6"/>
  </w:num>
  <w:num w:numId="14">
    <w:abstractNumId w:val="43"/>
  </w:num>
  <w:num w:numId="15">
    <w:abstractNumId w:val="49"/>
  </w:num>
  <w:num w:numId="16">
    <w:abstractNumId w:val="11"/>
  </w:num>
  <w:num w:numId="17">
    <w:abstractNumId w:val="8"/>
  </w:num>
  <w:num w:numId="18">
    <w:abstractNumId w:val="55"/>
  </w:num>
  <w:num w:numId="19">
    <w:abstractNumId w:val="46"/>
  </w:num>
  <w:num w:numId="20">
    <w:abstractNumId w:val="5"/>
  </w:num>
  <w:num w:numId="21">
    <w:abstractNumId w:val="44"/>
  </w:num>
  <w:num w:numId="22">
    <w:abstractNumId w:val="40"/>
  </w:num>
  <w:num w:numId="23">
    <w:abstractNumId w:val="39"/>
  </w:num>
  <w:num w:numId="24">
    <w:abstractNumId w:val="38"/>
  </w:num>
  <w:num w:numId="25">
    <w:abstractNumId w:val="22"/>
  </w:num>
  <w:num w:numId="26">
    <w:abstractNumId w:val="13"/>
  </w:num>
  <w:num w:numId="27">
    <w:abstractNumId w:val="20"/>
  </w:num>
  <w:num w:numId="28">
    <w:abstractNumId w:val="56"/>
  </w:num>
  <w:num w:numId="29">
    <w:abstractNumId w:val="52"/>
  </w:num>
  <w:num w:numId="30">
    <w:abstractNumId w:val="25"/>
  </w:num>
  <w:num w:numId="31">
    <w:abstractNumId w:val="1"/>
  </w:num>
  <w:num w:numId="32">
    <w:abstractNumId w:val="35"/>
  </w:num>
  <w:num w:numId="33">
    <w:abstractNumId w:val="47"/>
  </w:num>
  <w:num w:numId="34">
    <w:abstractNumId w:val="0"/>
  </w:num>
  <w:num w:numId="35">
    <w:abstractNumId w:val="42"/>
  </w:num>
  <w:num w:numId="36">
    <w:abstractNumId w:val="18"/>
  </w:num>
  <w:num w:numId="37">
    <w:abstractNumId w:val="34"/>
  </w:num>
  <w:num w:numId="38">
    <w:abstractNumId w:val="26"/>
  </w:num>
  <w:num w:numId="39">
    <w:abstractNumId w:val="54"/>
  </w:num>
  <w:num w:numId="40">
    <w:abstractNumId w:val="7"/>
  </w:num>
  <w:num w:numId="41">
    <w:abstractNumId w:val="3"/>
  </w:num>
  <w:num w:numId="42">
    <w:abstractNumId w:val="2"/>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num>
  <w:num w:numId="45">
    <w:abstractNumId w:val="16"/>
  </w:num>
  <w:num w:numId="46">
    <w:abstractNumId w:val="21"/>
  </w:num>
  <w:num w:numId="47">
    <w:abstractNumId w:val="14"/>
  </w:num>
  <w:num w:numId="48">
    <w:abstractNumId w:val="17"/>
  </w:num>
  <w:num w:numId="49">
    <w:abstractNumId w:val="32"/>
  </w:num>
  <w:num w:numId="50">
    <w:abstractNumId w:val="48"/>
  </w:num>
  <w:num w:numId="51">
    <w:abstractNumId w:val="41"/>
  </w:num>
  <w:num w:numId="52">
    <w:abstractNumId w:val="4"/>
  </w:num>
  <w:num w:numId="53">
    <w:abstractNumId w:val="30"/>
  </w:num>
  <w:num w:numId="54">
    <w:abstractNumId w:val="9"/>
  </w:num>
  <w:num w:numId="55">
    <w:abstractNumId w:val="33"/>
  </w:num>
  <w:num w:numId="56">
    <w:abstractNumId w:val="45"/>
  </w:num>
  <w:num w:numId="57">
    <w:abstractNumId w:val="1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1D2"/>
    <w:rsid w:val="0000335F"/>
    <w:rsid w:val="00007A25"/>
    <w:rsid w:val="00011F60"/>
    <w:rsid w:val="00022414"/>
    <w:rsid w:val="000317BA"/>
    <w:rsid w:val="00071353"/>
    <w:rsid w:val="00077533"/>
    <w:rsid w:val="000855CB"/>
    <w:rsid w:val="00087856"/>
    <w:rsid w:val="000A2849"/>
    <w:rsid w:val="000B5BA0"/>
    <w:rsid w:val="000C3DD4"/>
    <w:rsid w:val="000C5546"/>
    <w:rsid w:val="000E0B00"/>
    <w:rsid w:val="000F66D8"/>
    <w:rsid w:val="0012311A"/>
    <w:rsid w:val="00123EFC"/>
    <w:rsid w:val="001378BE"/>
    <w:rsid w:val="00177664"/>
    <w:rsid w:val="001E76B5"/>
    <w:rsid w:val="001F59C8"/>
    <w:rsid w:val="002104DE"/>
    <w:rsid w:val="00215BB9"/>
    <w:rsid w:val="00221D4B"/>
    <w:rsid w:val="00264351"/>
    <w:rsid w:val="00290142"/>
    <w:rsid w:val="002A76F5"/>
    <w:rsid w:val="002C5C6A"/>
    <w:rsid w:val="002C6CEB"/>
    <w:rsid w:val="002C75F8"/>
    <w:rsid w:val="002E0C98"/>
    <w:rsid w:val="002F0B88"/>
    <w:rsid w:val="002F2497"/>
    <w:rsid w:val="002F5B2D"/>
    <w:rsid w:val="003110DF"/>
    <w:rsid w:val="00326BC1"/>
    <w:rsid w:val="003916D5"/>
    <w:rsid w:val="003C6048"/>
    <w:rsid w:val="003E388A"/>
    <w:rsid w:val="004047F9"/>
    <w:rsid w:val="00491CEA"/>
    <w:rsid w:val="004B21DC"/>
    <w:rsid w:val="004D2CA6"/>
    <w:rsid w:val="004D4946"/>
    <w:rsid w:val="004E6299"/>
    <w:rsid w:val="004E703E"/>
    <w:rsid w:val="00532283"/>
    <w:rsid w:val="00552330"/>
    <w:rsid w:val="00560E59"/>
    <w:rsid w:val="005777DE"/>
    <w:rsid w:val="005C6187"/>
    <w:rsid w:val="005D2B35"/>
    <w:rsid w:val="005E3585"/>
    <w:rsid w:val="005E3F04"/>
    <w:rsid w:val="00606194"/>
    <w:rsid w:val="00625BDD"/>
    <w:rsid w:val="00634D3E"/>
    <w:rsid w:val="0065069B"/>
    <w:rsid w:val="00672C1E"/>
    <w:rsid w:val="00672C62"/>
    <w:rsid w:val="00694DAC"/>
    <w:rsid w:val="006C2313"/>
    <w:rsid w:val="00714A3D"/>
    <w:rsid w:val="00723DB0"/>
    <w:rsid w:val="007379BC"/>
    <w:rsid w:val="00744830"/>
    <w:rsid w:val="007722B2"/>
    <w:rsid w:val="00773DCD"/>
    <w:rsid w:val="00776015"/>
    <w:rsid w:val="00784C66"/>
    <w:rsid w:val="007B3F50"/>
    <w:rsid w:val="007C0AAD"/>
    <w:rsid w:val="0080778A"/>
    <w:rsid w:val="00817A78"/>
    <w:rsid w:val="00835340"/>
    <w:rsid w:val="00863CEC"/>
    <w:rsid w:val="00866DAB"/>
    <w:rsid w:val="00884928"/>
    <w:rsid w:val="008921D2"/>
    <w:rsid w:val="008B0638"/>
    <w:rsid w:val="009054EE"/>
    <w:rsid w:val="009079BE"/>
    <w:rsid w:val="009428CA"/>
    <w:rsid w:val="00964751"/>
    <w:rsid w:val="009673F2"/>
    <w:rsid w:val="00975E75"/>
    <w:rsid w:val="0099482B"/>
    <w:rsid w:val="009A7E70"/>
    <w:rsid w:val="009B15D9"/>
    <w:rsid w:val="009B2E6F"/>
    <w:rsid w:val="009B3E47"/>
    <w:rsid w:val="009D0021"/>
    <w:rsid w:val="009E47C5"/>
    <w:rsid w:val="009F1739"/>
    <w:rsid w:val="009F3548"/>
    <w:rsid w:val="00A215E9"/>
    <w:rsid w:val="00A4479F"/>
    <w:rsid w:val="00A61310"/>
    <w:rsid w:val="00A746FA"/>
    <w:rsid w:val="00A921D6"/>
    <w:rsid w:val="00AB6260"/>
    <w:rsid w:val="00AC3405"/>
    <w:rsid w:val="00AD7E5C"/>
    <w:rsid w:val="00AF28D0"/>
    <w:rsid w:val="00B10E71"/>
    <w:rsid w:val="00B47597"/>
    <w:rsid w:val="00B5125F"/>
    <w:rsid w:val="00B93B2B"/>
    <w:rsid w:val="00BC7809"/>
    <w:rsid w:val="00BD2033"/>
    <w:rsid w:val="00BF5905"/>
    <w:rsid w:val="00C039B6"/>
    <w:rsid w:val="00C0739F"/>
    <w:rsid w:val="00C16049"/>
    <w:rsid w:val="00C214B6"/>
    <w:rsid w:val="00C36F8F"/>
    <w:rsid w:val="00C64EE4"/>
    <w:rsid w:val="00C815A6"/>
    <w:rsid w:val="00C825DA"/>
    <w:rsid w:val="00C95059"/>
    <w:rsid w:val="00CA79D9"/>
    <w:rsid w:val="00CB0A88"/>
    <w:rsid w:val="00D079E5"/>
    <w:rsid w:val="00D4460C"/>
    <w:rsid w:val="00D46872"/>
    <w:rsid w:val="00D52C22"/>
    <w:rsid w:val="00D54FC3"/>
    <w:rsid w:val="00D85F5D"/>
    <w:rsid w:val="00D8690C"/>
    <w:rsid w:val="00D92391"/>
    <w:rsid w:val="00DA5EA4"/>
    <w:rsid w:val="00DD0D6D"/>
    <w:rsid w:val="00DF6A8E"/>
    <w:rsid w:val="00E01CBC"/>
    <w:rsid w:val="00E174B9"/>
    <w:rsid w:val="00E174F4"/>
    <w:rsid w:val="00E35275"/>
    <w:rsid w:val="00E35BCD"/>
    <w:rsid w:val="00E46B0F"/>
    <w:rsid w:val="00E70DB2"/>
    <w:rsid w:val="00E90AD2"/>
    <w:rsid w:val="00E925F5"/>
    <w:rsid w:val="00E94AE5"/>
    <w:rsid w:val="00EA1DB3"/>
    <w:rsid w:val="00EA6C81"/>
    <w:rsid w:val="00EC2B98"/>
    <w:rsid w:val="00ED47D2"/>
    <w:rsid w:val="00EE1845"/>
    <w:rsid w:val="00EE784E"/>
    <w:rsid w:val="00F34CB3"/>
    <w:rsid w:val="00F5233A"/>
    <w:rsid w:val="00F72AFE"/>
    <w:rsid w:val="00F759BF"/>
    <w:rsid w:val="00F92382"/>
    <w:rsid w:val="00F940BA"/>
    <w:rsid w:val="00F961AD"/>
    <w:rsid w:val="00FA305F"/>
    <w:rsid w:val="00FC5935"/>
    <w:rsid w:val="00FD6125"/>
    <w:rsid w:val="00FF012B"/>
    <w:rsid w:val="00FF48E0"/>
    <w:rsid w:val="00FF6002"/>
    <w:rsid w:val="0624C36A"/>
    <w:rsid w:val="08A64D27"/>
    <w:rsid w:val="0B065343"/>
    <w:rsid w:val="0BAED0EB"/>
    <w:rsid w:val="0BE73635"/>
    <w:rsid w:val="0F3CC09F"/>
    <w:rsid w:val="11809E6E"/>
    <w:rsid w:val="18373997"/>
    <w:rsid w:val="19EC3B4E"/>
    <w:rsid w:val="1DF0D917"/>
    <w:rsid w:val="22648CBF"/>
    <w:rsid w:val="232157C2"/>
    <w:rsid w:val="26249A95"/>
    <w:rsid w:val="306FAE3E"/>
    <w:rsid w:val="34AB7ED4"/>
    <w:rsid w:val="3B428D71"/>
    <w:rsid w:val="3BA425FE"/>
    <w:rsid w:val="41765821"/>
    <w:rsid w:val="41DC6E97"/>
    <w:rsid w:val="42892133"/>
    <w:rsid w:val="432B4FEE"/>
    <w:rsid w:val="4648B000"/>
    <w:rsid w:val="4CD360B7"/>
    <w:rsid w:val="4DEDDE47"/>
    <w:rsid w:val="4F357FB8"/>
    <w:rsid w:val="50458729"/>
    <w:rsid w:val="54514C61"/>
    <w:rsid w:val="55749C8C"/>
    <w:rsid w:val="639B393B"/>
    <w:rsid w:val="6A550E69"/>
    <w:rsid w:val="6D421B81"/>
    <w:rsid w:val="6D85E380"/>
    <w:rsid w:val="70AD1CC3"/>
    <w:rsid w:val="718661F4"/>
    <w:rsid w:val="72158CA4"/>
    <w:rsid w:val="74840A15"/>
    <w:rsid w:val="77912B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EBE3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8921D2"/>
    <w:pPr>
      <w:keepNext/>
      <w:keepLines/>
      <w:spacing w:before="240" w:after="120"/>
      <w:outlineLvl w:val="0"/>
    </w:pPr>
    <w:rPr>
      <w:rFonts w:asciiTheme="majorHAnsi" w:eastAsiaTheme="majorEastAsia" w:hAnsiTheme="majorHAnsi" w:cstheme="majorBidi"/>
      <w:b/>
      <w:color w:val="000000" w:themeColor="text1"/>
      <w:sz w:val="28"/>
      <w:szCs w:val="32"/>
    </w:rPr>
  </w:style>
  <w:style w:type="paragraph" w:styleId="Nagwek2">
    <w:name w:val="heading 2"/>
    <w:basedOn w:val="Normalny"/>
    <w:next w:val="Normalny"/>
    <w:link w:val="Nagwek2Znak"/>
    <w:uiPriority w:val="9"/>
    <w:unhideWhenUsed/>
    <w:qFormat/>
    <w:rsid w:val="008921D2"/>
    <w:pPr>
      <w:keepNext/>
      <w:keepLines/>
      <w:spacing w:before="40" w:after="0"/>
      <w:outlineLvl w:val="1"/>
    </w:pPr>
    <w:rPr>
      <w:rFonts w:asciiTheme="majorHAnsi" w:eastAsiaTheme="majorEastAsia" w:hAnsiTheme="majorHAnsi" w:cstheme="majorBidi"/>
      <w:b/>
      <w:color w:val="000000" w:themeColor="text1"/>
      <w:sz w:val="24"/>
      <w:szCs w:val="26"/>
    </w:rPr>
  </w:style>
  <w:style w:type="paragraph" w:styleId="Nagwek3">
    <w:name w:val="heading 3"/>
    <w:basedOn w:val="Normalny"/>
    <w:next w:val="Normalny"/>
    <w:link w:val="Nagwek3Znak"/>
    <w:uiPriority w:val="9"/>
    <w:unhideWhenUsed/>
    <w:qFormat/>
    <w:rsid w:val="008921D2"/>
    <w:pPr>
      <w:keepNext/>
      <w:keepLines/>
      <w:spacing w:before="40" w:after="0"/>
      <w:outlineLvl w:val="2"/>
    </w:pPr>
    <w:rPr>
      <w:rFonts w:ascii="Calibri Light" w:eastAsiaTheme="majorEastAsia" w:hAnsi="Calibri Light" w:cstheme="majorBidi"/>
      <w:color w:val="000000" w:themeColor="text1"/>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921D2"/>
    <w:rPr>
      <w:rFonts w:asciiTheme="majorHAnsi" w:eastAsiaTheme="majorEastAsia" w:hAnsiTheme="majorHAnsi" w:cstheme="majorBidi"/>
      <w:b/>
      <w:color w:val="000000" w:themeColor="text1"/>
      <w:sz w:val="28"/>
      <w:szCs w:val="32"/>
    </w:rPr>
  </w:style>
  <w:style w:type="character" w:customStyle="1" w:styleId="Nagwek2Znak">
    <w:name w:val="Nagłówek 2 Znak"/>
    <w:basedOn w:val="Domylnaczcionkaakapitu"/>
    <w:link w:val="Nagwek2"/>
    <w:uiPriority w:val="9"/>
    <w:rsid w:val="008921D2"/>
    <w:rPr>
      <w:rFonts w:asciiTheme="majorHAnsi" w:eastAsiaTheme="majorEastAsia" w:hAnsiTheme="majorHAnsi" w:cstheme="majorBidi"/>
      <w:b/>
      <w:color w:val="000000" w:themeColor="text1"/>
      <w:sz w:val="24"/>
      <w:szCs w:val="26"/>
    </w:rPr>
  </w:style>
  <w:style w:type="character" w:customStyle="1" w:styleId="Nagwek3Znak">
    <w:name w:val="Nagłówek 3 Znak"/>
    <w:basedOn w:val="Domylnaczcionkaakapitu"/>
    <w:link w:val="Nagwek3"/>
    <w:uiPriority w:val="9"/>
    <w:rsid w:val="008921D2"/>
    <w:rPr>
      <w:rFonts w:ascii="Calibri Light" w:eastAsiaTheme="majorEastAsia" w:hAnsi="Calibri Light" w:cstheme="majorBidi"/>
      <w:color w:val="000000" w:themeColor="text1"/>
      <w:szCs w:val="24"/>
    </w:rPr>
  </w:style>
  <w:style w:type="paragraph" w:styleId="Akapitzlist">
    <w:name w:val="List Paragraph"/>
    <w:aliases w:val="lp1,Preambuła,Tytuły,Akapit z listą BS,Numerowanie,List Paragraph,CW_Lista,T_SZ_List Paragraph,L1,Akapit z listą5,maz_wyliczenie,opis dzialania,K-P_odwolanie,A_wyliczenie,Akapit z listą 1"/>
    <w:basedOn w:val="Normalny"/>
    <w:link w:val="AkapitzlistZnak"/>
    <w:uiPriority w:val="34"/>
    <w:qFormat/>
    <w:rsid w:val="008921D2"/>
    <w:pPr>
      <w:ind w:left="720"/>
      <w:contextualSpacing/>
    </w:pPr>
    <w:rPr>
      <w:rFonts w:ascii="Calibri Light" w:hAnsi="Calibri Light"/>
    </w:rPr>
  </w:style>
  <w:style w:type="paragraph" w:styleId="Tytu">
    <w:name w:val="Title"/>
    <w:basedOn w:val="Normalny"/>
    <w:next w:val="Normalny"/>
    <w:link w:val="TytuZnak"/>
    <w:uiPriority w:val="10"/>
    <w:qFormat/>
    <w:rsid w:val="008921D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921D2"/>
    <w:rPr>
      <w:rFonts w:asciiTheme="majorHAnsi" w:eastAsiaTheme="majorEastAsia" w:hAnsiTheme="majorHAnsi" w:cstheme="majorBidi"/>
      <w:spacing w:val="-10"/>
      <w:kern w:val="28"/>
      <w:sz w:val="56"/>
      <w:szCs w:val="56"/>
    </w:rPr>
  </w:style>
  <w:style w:type="paragraph" w:styleId="Nagwekspisutreci">
    <w:name w:val="TOC Heading"/>
    <w:basedOn w:val="Nagwek1"/>
    <w:next w:val="Normalny"/>
    <w:uiPriority w:val="39"/>
    <w:unhideWhenUsed/>
    <w:qFormat/>
    <w:rsid w:val="008921D2"/>
    <w:pPr>
      <w:outlineLvl w:val="9"/>
    </w:pPr>
    <w:rPr>
      <w:b w:val="0"/>
      <w:color w:val="2F5496" w:themeColor="accent1" w:themeShade="BF"/>
      <w:sz w:val="32"/>
      <w:lang w:eastAsia="pl-PL"/>
    </w:rPr>
  </w:style>
  <w:style w:type="paragraph" w:styleId="Spistreci1">
    <w:name w:val="toc 1"/>
    <w:basedOn w:val="Normalny"/>
    <w:next w:val="Normalny"/>
    <w:autoRedefine/>
    <w:uiPriority w:val="39"/>
    <w:unhideWhenUsed/>
    <w:rsid w:val="008921D2"/>
    <w:pPr>
      <w:spacing w:after="100"/>
    </w:pPr>
    <w:rPr>
      <w:rFonts w:ascii="Calibri Light" w:hAnsi="Calibri Light"/>
    </w:rPr>
  </w:style>
  <w:style w:type="paragraph" w:styleId="Spistreci2">
    <w:name w:val="toc 2"/>
    <w:basedOn w:val="Normalny"/>
    <w:next w:val="Normalny"/>
    <w:autoRedefine/>
    <w:uiPriority w:val="39"/>
    <w:unhideWhenUsed/>
    <w:rsid w:val="008921D2"/>
    <w:pPr>
      <w:tabs>
        <w:tab w:val="left" w:pos="1320"/>
        <w:tab w:val="right" w:leader="dot" w:pos="8636"/>
      </w:tabs>
      <w:spacing w:after="100" w:line="240" w:lineRule="auto"/>
      <w:ind w:left="220"/>
    </w:pPr>
    <w:rPr>
      <w:rFonts w:ascii="Calibri Light" w:hAnsi="Calibri Light"/>
    </w:rPr>
  </w:style>
  <w:style w:type="character" w:styleId="Hipercze">
    <w:name w:val="Hyperlink"/>
    <w:basedOn w:val="Domylnaczcionkaakapitu"/>
    <w:uiPriority w:val="99"/>
    <w:unhideWhenUsed/>
    <w:rsid w:val="008921D2"/>
    <w:rPr>
      <w:color w:val="0563C1" w:themeColor="hyperlink"/>
      <w:u w:val="single"/>
    </w:rPr>
  </w:style>
  <w:style w:type="paragraph" w:customStyle="1" w:styleId="Punkt">
    <w:name w:val="Punkt"/>
    <w:basedOn w:val="Normalny"/>
    <w:rsid w:val="008921D2"/>
    <w:pPr>
      <w:tabs>
        <w:tab w:val="num" w:pos="709"/>
      </w:tabs>
      <w:spacing w:after="200" w:line="276" w:lineRule="auto"/>
      <w:ind w:left="709" w:hanging="709"/>
    </w:pPr>
    <w:rPr>
      <w:rFonts w:ascii="Calibri Light" w:hAnsi="Calibri Light"/>
    </w:rPr>
  </w:style>
  <w:style w:type="paragraph" w:customStyle="1" w:styleId="Punkt2">
    <w:name w:val="Punkt_2"/>
    <w:basedOn w:val="Normalny"/>
    <w:rsid w:val="008921D2"/>
    <w:pPr>
      <w:tabs>
        <w:tab w:val="num" w:pos="1134"/>
      </w:tabs>
      <w:spacing w:after="200" w:line="276" w:lineRule="auto"/>
      <w:ind w:left="1134" w:hanging="567"/>
    </w:pPr>
    <w:rPr>
      <w:rFonts w:ascii="Calibri Light" w:hAnsi="Calibri Light"/>
    </w:rPr>
  </w:style>
  <w:style w:type="paragraph" w:styleId="Tekstprzypisukocowego">
    <w:name w:val="endnote text"/>
    <w:basedOn w:val="Normalny"/>
    <w:link w:val="TekstprzypisukocowegoZnak"/>
    <w:uiPriority w:val="99"/>
    <w:semiHidden/>
    <w:unhideWhenUsed/>
    <w:rsid w:val="008921D2"/>
    <w:pPr>
      <w:spacing w:after="0" w:line="240" w:lineRule="auto"/>
    </w:pPr>
    <w:rPr>
      <w:rFonts w:ascii="Calibri Light" w:hAnsi="Calibri Light"/>
      <w:sz w:val="20"/>
      <w:szCs w:val="20"/>
    </w:rPr>
  </w:style>
  <w:style w:type="character" w:customStyle="1" w:styleId="TekstprzypisukocowegoZnak">
    <w:name w:val="Tekst przypisu końcowego Znak"/>
    <w:basedOn w:val="Domylnaczcionkaakapitu"/>
    <w:link w:val="Tekstprzypisukocowego"/>
    <w:uiPriority w:val="99"/>
    <w:semiHidden/>
    <w:rsid w:val="008921D2"/>
    <w:rPr>
      <w:rFonts w:ascii="Calibri Light" w:hAnsi="Calibri Light"/>
      <w:sz w:val="20"/>
      <w:szCs w:val="20"/>
    </w:rPr>
  </w:style>
  <w:style w:type="character" w:styleId="Odwoanieprzypisukocowego">
    <w:name w:val="endnote reference"/>
    <w:basedOn w:val="Domylnaczcionkaakapitu"/>
    <w:uiPriority w:val="99"/>
    <w:semiHidden/>
    <w:unhideWhenUsed/>
    <w:rsid w:val="008921D2"/>
    <w:rPr>
      <w:vertAlign w:val="superscript"/>
    </w:rPr>
  </w:style>
  <w:style w:type="paragraph" w:styleId="Nagwek">
    <w:name w:val="header"/>
    <w:basedOn w:val="Normalny"/>
    <w:link w:val="NagwekZnak"/>
    <w:uiPriority w:val="99"/>
    <w:unhideWhenUsed/>
    <w:rsid w:val="008921D2"/>
    <w:pPr>
      <w:tabs>
        <w:tab w:val="center" w:pos="4536"/>
        <w:tab w:val="right" w:pos="9072"/>
      </w:tabs>
      <w:spacing w:after="0" w:line="240" w:lineRule="auto"/>
    </w:pPr>
    <w:rPr>
      <w:rFonts w:ascii="Calibri Light" w:hAnsi="Calibri Light"/>
    </w:rPr>
  </w:style>
  <w:style w:type="character" w:customStyle="1" w:styleId="NagwekZnak">
    <w:name w:val="Nagłówek Znak"/>
    <w:basedOn w:val="Domylnaczcionkaakapitu"/>
    <w:link w:val="Nagwek"/>
    <w:uiPriority w:val="99"/>
    <w:rsid w:val="008921D2"/>
    <w:rPr>
      <w:rFonts w:ascii="Calibri Light" w:hAnsi="Calibri Light"/>
    </w:rPr>
  </w:style>
  <w:style w:type="paragraph" w:styleId="Stopka">
    <w:name w:val="footer"/>
    <w:basedOn w:val="Normalny"/>
    <w:link w:val="StopkaZnak"/>
    <w:uiPriority w:val="99"/>
    <w:unhideWhenUsed/>
    <w:rsid w:val="008921D2"/>
    <w:pPr>
      <w:tabs>
        <w:tab w:val="center" w:pos="4536"/>
        <w:tab w:val="right" w:pos="9072"/>
      </w:tabs>
      <w:spacing w:after="0" w:line="240" w:lineRule="auto"/>
    </w:pPr>
    <w:rPr>
      <w:rFonts w:ascii="Calibri Light" w:hAnsi="Calibri Light"/>
    </w:rPr>
  </w:style>
  <w:style w:type="character" w:customStyle="1" w:styleId="StopkaZnak">
    <w:name w:val="Stopka Znak"/>
    <w:basedOn w:val="Domylnaczcionkaakapitu"/>
    <w:link w:val="Stopka"/>
    <w:uiPriority w:val="99"/>
    <w:rsid w:val="008921D2"/>
    <w:rPr>
      <w:rFonts w:ascii="Calibri Light" w:hAnsi="Calibri Light"/>
    </w:rPr>
  </w:style>
  <w:style w:type="character" w:styleId="Odwoaniedokomentarza">
    <w:name w:val="annotation reference"/>
    <w:uiPriority w:val="99"/>
    <w:unhideWhenUsed/>
    <w:rsid w:val="008921D2"/>
    <w:rPr>
      <w:sz w:val="16"/>
    </w:rPr>
  </w:style>
  <w:style w:type="paragraph" w:styleId="Tekstkomentarza">
    <w:name w:val="annotation text"/>
    <w:basedOn w:val="Normalny"/>
    <w:link w:val="TekstkomentarzaZnak"/>
    <w:uiPriority w:val="99"/>
    <w:unhideWhenUsed/>
    <w:rsid w:val="008921D2"/>
    <w:pPr>
      <w:spacing w:after="200" w:line="240" w:lineRule="auto"/>
    </w:pPr>
    <w:rPr>
      <w:rFonts w:ascii="Calibri" w:eastAsia="Times New Roman" w:hAnsi="Calibri" w:cs="Times New Roman"/>
      <w:sz w:val="20"/>
      <w:szCs w:val="20"/>
      <w:lang w:eastAsia="pl-PL"/>
    </w:rPr>
  </w:style>
  <w:style w:type="character" w:customStyle="1" w:styleId="TekstkomentarzaZnak">
    <w:name w:val="Tekst komentarza Znak"/>
    <w:basedOn w:val="Domylnaczcionkaakapitu"/>
    <w:link w:val="Tekstkomentarza"/>
    <w:uiPriority w:val="99"/>
    <w:rsid w:val="008921D2"/>
    <w:rPr>
      <w:rFonts w:ascii="Calibri" w:eastAsia="Times New Roman" w:hAnsi="Calibri" w:cs="Times New Roman"/>
      <w:sz w:val="20"/>
      <w:szCs w:val="20"/>
      <w:lang w:eastAsia="pl-PL"/>
    </w:rPr>
  </w:style>
  <w:style w:type="paragraph" w:styleId="Tekstdymka">
    <w:name w:val="Balloon Text"/>
    <w:basedOn w:val="Normalny"/>
    <w:link w:val="TekstdymkaZnak"/>
    <w:uiPriority w:val="99"/>
    <w:semiHidden/>
    <w:unhideWhenUsed/>
    <w:rsid w:val="008921D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921D2"/>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8921D2"/>
    <w:pPr>
      <w:spacing w:after="160"/>
    </w:pPr>
    <w:rPr>
      <w:rFonts w:ascii="Calibri Light" w:eastAsiaTheme="minorHAnsi" w:hAnsi="Calibri Light" w:cstheme="minorBidi"/>
      <w:b/>
      <w:bCs/>
      <w:lang w:eastAsia="en-US"/>
    </w:rPr>
  </w:style>
  <w:style w:type="character" w:customStyle="1" w:styleId="TematkomentarzaZnak">
    <w:name w:val="Temat komentarza Znak"/>
    <w:basedOn w:val="TekstkomentarzaZnak"/>
    <w:link w:val="Tematkomentarza"/>
    <w:uiPriority w:val="99"/>
    <w:semiHidden/>
    <w:rsid w:val="008921D2"/>
    <w:rPr>
      <w:rFonts w:ascii="Calibri Light" w:eastAsia="Times New Roman" w:hAnsi="Calibri Light" w:cs="Times New Roman"/>
      <w:b/>
      <w:bCs/>
      <w:sz w:val="20"/>
      <w:szCs w:val="20"/>
      <w:lang w:eastAsia="pl-PL"/>
    </w:rPr>
  </w:style>
  <w:style w:type="paragraph" w:styleId="Tekstprzypisudolnego">
    <w:name w:val="footnote text"/>
    <w:basedOn w:val="Normalny"/>
    <w:link w:val="TekstprzypisudolnegoZnak"/>
    <w:uiPriority w:val="99"/>
    <w:semiHidden/>
    <w:unhideWhenUsed/>
    <w:rsid w:val="008921D2"/>
    <w:pPr>
      <w:spacing w:after="0" w:line="240" w:lineRule="auto"/>
    </w:pPr>
    <w:rPr>
      <w:rFonts w:ascii="Calibri Light" w:hAnsi="Calibri Light"/>
      <w:sz w:val="20"/>
      <w:szCs w:val="20"/>
    </w:rPr>
  </w:style>
  <w:style w:type="character" w:customStyle="1" w:styleId="TekstprzypisudolnegoZnak">
    <w:name w:val="Tekst przypisu dolnego Znak"/>
    <w:basedOn w:val="Domylnaczcionkaakapitu"/>
    <w:link w:val="Tekstprzypisudolnego"/>
    <w:uiPriority w:val="99"/>
    <w:semiHidden/>
    <w:rsid w:val="008921D2"/>
    <w:rPr>
      <w:rFonts w:ascii="Calibri Light" w:hAnsi="Calibri Light"/>
      <w:sz w:val="20"/>
      <w:szCs w:val="20"/>
    </w:rPr>
  </w:style>
  <w:style w:type="character" w:styleId="Odwoanieprzypisudolnego">
    <w:name w:val="footnote reference"/>
    <w:basedOn w:val="Domylnaczcionkaakapitu"/>
    <w:uiPriority w:val="99"/>
    <w:semiHidden/>
    <w:unhideWhenUsed/>
    <w:rsid w:val="008921D2"/>
    <w:rPr>
      <w:vertAlign w:val="superscript"/>
    </w:rPr>
  </w:style>
  <w:style w:type="character" w:customStyle="1" w:styleId="AkapitzlistZnak">
    <w:name w:val="Akapit z listą Znak"/>
    <w:aliases w:val="lp1 Znak,Preambuła Znak,Tytuły Znak,Akapit z listą BS Znak,Numerowanie Znak,List Paragraph Znak,CW_Lista Znak,T_SZ_List Paragraph Znak,L1 Znak,Akapit z listą5 Znak,maz_wyliczenie Znak,opis dzialania Znak,K-P_odwolanie Znak"/>
    <w:basedOn w:val="Domylnaczcionkaakapitu"/>
    <w:link w:val="Akapitzlist"/>
    <w:uiPriority w:val="34"/>
    <w:qFormat/>
    <w:locked/>
    <w:rsid w:val="008921D2"/>
    <w:rPr>
      <w:rFonts w:ascii="Calibri Light" w:hAnsi="Calibri Light"/>
    </w:rPr>
  </w:style>
  <w:style w:type="paragraph" w:customStyle="1" w:styleId="NCBRpodstawowy">
    <w:name w:val="NCBR_podstawowy"/>
    <w:basedOn w:val="Normalny"/>
    <w:autoRedefine/>
    <w:qFormat/>
    <w:rsid w:val="008921D2"/>
    <w:pPr>
      <w:numPr>
        <w:numId w:val="17"/>
      </w:numPr>
      <w:suppressAutoHyphens/>
      <w:spacing w:after="0" w:line="276" w:lineRule="auto"/>
      <w:jc w:val="both"/>
    </w:pPr>
    <w:rPr>
      <w:rFonts w:ascii="Times New Roman" w:eastAsia="Times New Roman" w:hAnsi="Times New Roman" w:cs="Times New Roman"/>
      <w:bCs/>
      <w:sz w:val="24"/>
      <w:szCs w:val="24"/>
      <w:lang w:eastAsia="pl-PL"/>
    </w:rPr>
  </w:style>
  <w:style w:type="character" w:styleId="Tekstzastpczy">
    <w:name w:val="Placeholder Text"/>
    <w:basedOn w:val="Domylnaczcionkaakapitu"/>
    <w:uiPriority w:val="99"/>
    <w:semiHidden/>
    <w:rsid w:val="008921D2"/>
    <w:rPr>
      <w:color w:val="808080"/>
    </w:rPr>
  </w:style>
  <w:style w:type="table" w:customStyle="1" w:styleId="GridTable21">
    <w:name w:val="Grid Table 21"/>
    <w:basedOn w:val="Standardowy"/>
    <w:uiPriority w:val="47"/>
    <w:rsid w:val="008921D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pistreci3">
    <w:name w:val="toc 3"/>
    <w:basedOn w:val="Normalny"/>
    <w:next w:val="Normalny"/>
    <w:autoRedefine/>
    <w:uiPriority w:val="39"/>
    <w:unhideWhenUsed/>
    <w:rsid w:val="008921D2"/>
    <w:pPr>
      <w:spacing w:after="100"/>
      <w:ind w:left="440"/>
    </w:pPr>
    <w:rPr>
      <w:rFonts w:eastAsiaTheme="minorEastAsia"/>
      <w:lang w:eastAsia="pl-PL"/>
    </w:rPr>
  </w:style>
  <w:style w:type="paragraph" w:styleId="Spistreci4">
    <w:name w:val="toc 4"/>
    <w:basedOn w:val="Normalny"/>
    <w:next w:val="Normalny"/>
    <w:autoRedefine/>
    <w:uiPriority w:val="39"/>
    <w:unhideWhenUsed/>
    <w:rsid w:val="008921D2"/>
    <w:pPr>
      <w:spacing w:after="100"/>
      <w:ind w:left="660"/>
    </w:pPr>
    <w:rPr>
      <w:rFonts w:eastAsiaTheme="minorEastAsia"/>
      <w:lang w:eastAsia="pl-PL"/>
    </w:rPr>
  </w:style>
  <w:style w:type="paragraph" w:styleId="Spistreci5">
    <w:name w:val="toc 5"/>
    <w:basedOn w:val="Normalny"/>
    <w:next w:val="Normalny"/>
    <w:autoRedefine/>
    <w:uiPriority w:val="39"/>
    <w:unhideWhenUsed/>
    <w:rsid w:val="008921D2"/>
    <w:pPr>
      <w:spacing w:after="100"/>
      <w:ind w:left="880"/>
    </w:pPr>
    <w:rPr>
      <w:rFonts w:eastAsiaTheme="minorEastAsia"/>
      <w:lang w:eastAsia="pl-PL"/>
    </w:rPr>
  </w:style>
  <w:style w:type="paragraph" w:styleId="Spistreci6">
    <w:name w:val="toc 6"/>
    <w:basedOn w:val="Normalny"/>
    <w:next w:val="Normalny"/>
    <w:autoRedefine/>
    <w:uiPriority w:val="39"/>
    <w:unhideWhenUsed/>
    <w:rsid w:val="008921D2"/>
    <w:pPr>
      <w:spacing w:after="100"/>
      <w:ind w:left="1100"/>
    </w:pPr>
    <w:rPr>
      <w:rFonts w:eastAsiaTheme="minorEastAsia"/>
      <w:lang w:eastAsia="pl-PL"/>
    </w:rPr>
  </w:style>
  <w:style w:type="paragraph" w:styleId="Spistreci7">
    <w:name w:val="toc 7"/>
    <w:basedOn w:val="Normalny"/>
    <w:next w:val="Normalny"/>
    <w:autoRedefine/>
    <w:uiPriority w:val="39"/>
    <w:unhideWhenUsed/>
    <w:rsid w:val="008921D2"/>
    <w:pPr>
      <w:spacing w:after="100"/>
      <w:ind w:left="1320"/>
    </w:pPr>
    <w:rPr>
      <w:rFonts w:eastAsiaTheme="minorEastAsia"/>
      <w:lang w:eastAsia="pl-PL"/>
    </w:rPr>
  </w:style>
  <w:style w:type="paragraph" w:styleId="Spistreci8">
    <w:name w:val="toc 8"/>
    <w:basedOn w:val="Normalny"/>
    <w:next w:val="Normalny"/>
    <w:autoRedefine/>
    <w:uiPriority w:val="39"/>
    <w:unhideWhenUsed/>
    <w:rsid w:val="008921D2"/>
    <w:pPr>
      <w:spacing w:after="100"/>
      <w:ind w:left="1540"/>
    </w:pPr>
    <w:rPr>
      <w:rFonts w:eastAsiaTheme="minorEastAsia"/>
      <w:lang w:eastAsia="pl-PL"/>
    </w:rPr>
  </w:style>
  <w:style w:type="paragraph" w:styleId="Spistreci9">
    <w:name w:val="toc 9"/>
    <w:basedOn w:val="Normalny"/>
    <w:next w:val="Normalny"/>
    <w:autoRedefine/>
    <w:uiPriority w:val="39"/>
    <w:unhideWhenUsed/>
    <w:rsid w:val="008921D2"/>
    <w:pPr>
      <w:spacing w:after="100"/>
      <w:ind w:left="1760"/>
    </w:pPr>
    <w:rPr>
      <w:rFonts w:eastAsiaTheme="minorEastAsia"/>
      <w:lang w:eastAsia="pl-PL"/>
    </w:rPr>
  </w:style>
  <w:style w:type="character" w:customStyle="1" w:styleId="TekstkomentarzaZnak1">
    <w:name w:val="Tekst komentarza Znak1"/>
    <w:uiPriority w:val="99"/>
    <w:locked/>
    <w:rsid w:val="008921D2"/>
  </w:style>
  <w:style w:type="paragraph" w:styleId="Tekstpodstawowy">
    <w:name w:val="Body Text"/>
    <w:basedOn w:val="Normalny"/>
    <w:link w:val="TekstpodstawowyZnak"/>
    <w:uiPriority w:val="99"/>
    <w:unhideWhenUsed/>
    <w:rsid w:val="008921D2"/>
    <w:pPr>
      <w:spacing w:after="120"/>
    </w:pPr>
    <w:rPr>
      <w:rFonts w:ascii="Calibri Light" w:hAnsi="Calibri Light"/>
    </w:rPr>
  </w:style>
  <w:style w:type="character" w:customStyle="1" w:styleId="TekstpodstawowyZnak">
    <w:name w:val="Tekst podstawowy Znak"/>
    <w:basedOn w:val="Domylnaczcionkaakapitu"/>
    <w:link w:val="Tekstpodstawowy"/>
    <w:uiPriority w:val="99"/>
    <w:rsid w:val="008921D2"/>
    <w:rPr>
      <w:rFonts w:ascii="Calibri Light" w:hAnsi="Calibri Light"/>
    </w:rPr>
  </w:style>
  <w:style w:type="paragraph" w:styleId="Poprawka">
    <w:name w:val="Revision"/>
    <w:hidden/>
    <w:uiPriority w:val="99"/>
    <w:semiHidden/>
    <w:rsid w:val="008921D2"/>
    <w:pPr>
      <w:spacing w:after="0" w:line="240" w:lineRule="auto"/>
    </w:pPr>
    <w:rPr>
      <w:rFonts w:ascii="Calibri Light" w:hAnsi="Calibri Light"/>
    </w:rPr>
  </w:style>
  <w:style w:type="character" w:styleId="UyteHipercze">
    <w:name w:val="FollowedHyperlink"/>
    <w:basedOn w:val="Domylnaczcionkaakapitu"/>
    <w:uiPriority w:val="99"/>
    <w:semiHidden/>
    <w:unhideWhenUsed/>
    <w:rsid w:val="008921D2"/>
    <w:rPr>
      <w:color w:val="954F72" w:themeColor="followedHyperlink"/>
      <w:u w:val="single"/>
    </w:rPr>
  </w:style>
  <w:style w:type="paragraph" w:customStyle="1" w:styleId="Default">
    <w:name w:val="Default"/>
    <w:rsid w:val="008921D2"/>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99"/>
    <w:rsid w:val="008921D2"/>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8921D2"/>
  </w:style>
  <w:style w:type="character" w:customStyle="1" w:styleId="articletitle">
    <w:name w:val="articletitle"/>
    <w:basedOn w:val="Domylnaczcionkaakapitu"/>
    <w:rsid w:val="008921D2"/>
  </w:style>
  <w:style w:type="character" w:styleId="Uwydatnienie">
    <w:name w:val="Emphasis"/>
    <w:basedOn w:val="Domylnaczcionkaakapitu"/>
    <w:uiPriority w:val="20"/>
    <w:qFormat/>
    <w:rsid w:val="008921D2"/>
    <w:rPr>
      <w:i/>
      <w:iCs/>
    </w:rPr>
  </w:style>
  <w:style w:type="character" w:customStyle="1" w:styleId="FontStyle13">
    <w:name w:val="Font Style13"/>
    <w:uiPriority w:val="99"/>
    <w:rsid w:val="008921D2"/>
    <w:rPr>
      <w:rFonts w:ascii="Times New Roman" w:hAnsi="Times New Roman" w:cs="Times New Roman"/>
      <w:sz w:val="22"/>
      <w:szCs w:val="22"/>
    </w:rPr>
  </w:style>
  <w:style w:type="numbering" w:customStyle="1" w:styleId="1ust1">
    <w:name w:val="§ 1. / ust. 1"/>
    <w:basedOn w:val="Bezlisty"/>
    <w:rsid w:val="008921D2"/>
    <w:pPr>
      <w:numPr>
        <w:numId w:val="27"/>
      </w:numPr>
    </w:pPr>
  </w:style>
  <w:style w:type="paragraph" w:styleId="NormalnyWeb">
    <w:name w:val="Normal (Web)"/>
    <w:basedOn w:val="Normalny"/>
    <w:uiPriority w:val="99"/>
    <w:semiHidden/>
    <w:unhideWhenUsed/>
    <w:rsid w:val="008921D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8921D2"/>
  </w:style>
  <w:style w:type="character" w:customStyle="1" w:styleId="eop">
    <w:name w:val="eop"/>
    <w:basedOn w:val="Domylnaczcionkaakapitu"/>
    <w:rsid w:val="008921D2"/>
  </w:style>
  <w:style w:type="paragraph" w:customStyle="1" w:styleId="paragraph">
    <w:name w:val="paragraph"/>
    <w:basedOn w:val="Normalny"/>
    <w:rsid w:val="008921D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pellingerror">
    <w:name w:val="spellingerror"/>
    <w:basedOn w:val="Domylnaczcionkaakapitu"/>
    <w:rsid w:val="008921D2"/>
  </w:style>
  <w:style w:type="character" w:customStyle="1" w:styleId="contextualspellingandgrammarerror">
    <w:name w:val="contextualspellingandgrammarerror"/>
    <w:basedOn w:val="Domylnaczcionkaakapitu"/>
    <w:rsid w:val="008921D2"/>
  </w:style>
  <w:style w:type="paragraph" w:customStyle="1" w:styleId="gmail-msolistparagraph">
    <w:name w:val="gmail-msolistparagraph"/>
    <w:basedOn w:val="Normalny"/>
    <w:rsid w:val="008921D2"/>
    <w:pPr>
      <w:spacing w:before="100" w:beforeAutospacing="1" w:after="100" w:afterAutospacing="1" w:line="240" w:lineRule="auto"/>
    </w:pPr>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D4A1F-D0EC-4E53-A0BA-0A04E6384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14865</Words>
  <Characters>89195</Characters>
  <Application>Microsoft Office Word</Application>
  <DocSecurity>0</DocSecurity>
  <Lines>743</Lines>
  <Paragraphs>207</Paragraphs>
  <ScaleCrop>false</ScaleCrop>
  <Company/>
  <LinksUpToDate>false</LinksUpToDate>
  <CharactersWithSpaces>103853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2021-08-18T16:41:00Z</dcterms:created>
  <dcterms:modified xsi:type="dcterms:W3CDTF">2021-08-18T16:50:00Z</dcterms:modified>
</cp:coreProperties>
</file>