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75443A79" w:rsidR="00E17A6C" w:rsidRPr="008A40A0" w:rsidRDefault="005658F0" w:rsidP="00DC2624">
      <w:pPr>
        <w:spacing w:after="120" w:line="276" w:lineRule="auto"/>
        <w:jc w:val="right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1</w:t>
      </w:r>
      <w:r w:rsidR="00DE060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do 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Ogłoszenia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– </w:t>
      </w:r>
      <w:r w:rsidR="00C1539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Formularz O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ferty</w:t>
      </w:r>
    </w:p>
    <w:p w14:paraId="58BF5DEB" w14:textId="62D63066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1749CE63" w14:textId="52FC44F9" w:rsidR="00E17A6C" w:rsidRPr="00574C96" w:rsidRDefault="00E17A6C" w:rsidP="55503141">
      <w:pPr>
        <w:pStyle w:val="Akapitzlist"/>
        <w:spacing w:before="60" w:after="60" w:line="276" w:lineRule="auto"/>
        <w:ind w:left="0"/>
        <w:contextualSpacing w:val="0"/>
        <w:jc w:val="right"/>
      </w:pPr>
    </w:p>
    <w:p w14:paraId="057F6B6F" w14:textId="2B9A544D" w:rsidR="00E17A6C" w:rsidRDefault="4C743043" w:rsidP="00DC2624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  <w:highlight w:val="yellow"/>
        </w:rPr>
      </w:pPr>
      <w:r w:rsidRPr="4065EA3D">
        <w:rPr>
          <w:rFonts w:asciiTheme="minorHAnsi" w:hAnsiTheme="minorHAnsi" w:cstheme="minorBidi"/>
          <w:b/>
          <w:bCs/>
          <w:sz w:val="28"/>
          <w:szCs w:val="28"/>
        </w:rPr>
        <w:t xml:space="preserve">Oferta w ramach </w:t>
      </w:r>
      <w:r w:rsidR="5AEA2B0F" w:rsidRPr="4065EA3D">
        <w:rPr>
          <w:rFonts w:asciiTheme="minorHAnsi" w:hAnsiTheme="minorHAnsi" w:cstheme="minorBidi"/>
          <w:b/>
          <w:bCs/>
          <w:sz w:val="28"/>
          <w:szCs w:val="28"/>
        </w:rPr>
        <w:t>Postępowania nr 116/21/PU</w:t>
      </w:r>
      <w:r w:rsidR="54F286EB" w:rsidRPr="4065EA3D">
        <w:rPr>
          <w:rFonts w:asciiTheme="minorHAnsi" w:hAnsiTheme="minorHAnsi" w:cstheme="minorBidi"/>
          <w:b/>
          <w:bCs/>
          <w:sz w:val="28"/>
          <w:szCs w:val="28"/>
        </w:rPr>
        <w:t>/44</w:t>
      </w:r>
    </w:p>
    <w:p w14:paraId="7865E8AD" w14:textId="77777777" w:rsidR="006F26A3" w:rsidRPr="006F26A3" w:rsidRDefault="006F26A3" w:rsidP="006F26A3"/>
    <w:p w14:paraId="7A0F813F" w14:textId="2C56A09F" w:rsidR="00E17A6C" w:rsidRPr="006E63D3" w:rsidRDefault="00E17A6C" w:rsidP="00E17A6C">
      <w:pPr>
        <w:spacing w:after="120"/>
        <w:jc w:val="both"/>
        <w:rPr>
          <w:i/>
          <w:szCs w:val="20"/>
          <w:u w:val="single"/>
        </w:rPr>
      </w:pPr>
      <w:r w:rsidRPr="006E63D3">
        <w:rPr>
          <w:b/>
          <w:i/>
          <w:szCs w:val="20"/>
          <w:u w:val="single"/>
        </w:rPr>
        <w:t xml:space="preserve">Instrukcja wypełniania </w:t>
      </w:r>
      <w:r w:rsidR="00DE060E" w:rsidRPr="006E63D3">
        <w:rPr>
          <w:b/>
          <w:i/>
          <w:szCs w:val="20"/>
          <w:u w:val="single"/>
        </w:rPr>
        <w:t>Oferty</w:t>
      </w:r>
      <w:r w:rsidRPr="006E63D3">
        <w:rPr>
          <w:i/>
          <w:szCs w:val="20"/>
          <w:u w:val="single"/>
        </w:rPr>
        <w:t xml:space="preserve">: </w:t>
      </w:r>
    </w:p>
    <w:p w14:paraId="3FDE4BFE" w14:textId="477AA939" w:rsidR="00E17A6C" w:rsidRPr="006E63D3" w:rsidRDefault="00C937A3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Wykonawca </w:t>
      </w:r>
      <w:r w:rsidR="00E17A6C" w:rsidRPr="006E63D3">
        <w:rPr>
          <w:i/>
          <w:szCs w:val="20"/>
        </w:rPr>
        <w:t>uzupełnia wyłącznie białe pola. Pola niewykorzystane należy przekreślić</w:t>
      </w:r>
      <w:r w:rsidRPr="006E63D3">
        <w:rPr>
          <w:i/>
          <w:szCs w:val="20"/>
        </w:rPr>
        <w:t>.</w:t>
      </w:r>
    </w:p>
    <w:p w14:paraId="3C19B4E7" w14:textId="176C0E73" w:rsidR="00A86C68" w:rsidRPr="006E63D3" w:rsidRDefault="00A86C68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>Wiersze oraz kolumny w tabelach można dowolnie powiększać</w:t>
      </w:r>
      <w:r w:rsidR="00CE1205">
        <w:rPr>
          <w:i/>
          <w:szCs w:val="20"/>
        </w:rPr>
        <w:t>,</w:t>
      </w:r>
      <w:r w:rsidRPr="006E63D3">
        <w:rPr>
          <w:i/>
          <w:szCs w:val="20"/>
        </w:rPr>
        <w:t xml:space="preserve"> jednak należy przy tym zachować strukturę i ciągłość każdej z t</w:t>
      </w:r>
      <w:r w:rsidR="00C937A3" w:rsidRPr="006E63D3">
        <w:rPr>
          <w:i/>
          <w:szCs w:val="20"/>
        </w:rPr>
        <w:t>abel pod rygorem uznania Oferty</w:t>
      </w:r>
      <w:r w:rsidRPr="006E63D3">
        <w:rPr>
          <w:i/>
          <w:szCs w:val="20"/>
        </w:rPr>
        <w:t xml:space="preserve"> za nieczyteln</w:t>
      </w:r>
      <w:r w:rsidR="00C937A3" w:rsidRPr="006E63D3">
        <w:rPr>
          <w:i/>
          <w:szCs w:val="20"/>
        </w:rPr>
        <w:t>ą.</w:t>
      </w:r>
    </w:p>
    <w:p w14:paraId="28DD54E6" w14:textId="3AEC9814" w:rsidR="00310155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iCs/>
          <w:szCs w:val="20"/>
        </w:rPr>
      </w:pPr>
      <w:r w:rsidRPr="006E63D3">
        <w:rPr>
          <w:i/>
          <w:iCs/>
          <w:szCs w:val="20"/>
        </w:rPr>
        <w:t xml:space="preserve">W przypadku konieczności załączenia dodatkowych materiałów (załączniki) powinny być one opisane </w:t>
      </w:r>
      <w:r w:rsidR="006A0E05" w:rsidRPr="006E63D3">
        <w:rPr>
          <w:i/>
          <w:iCs/>
          <w:szCs w:val="20"/>
        </w:rPr>
        <w:t>w sposób umożliwiający ich identyfikację.</w:t>
      </w:r>
    </w:p>
    <w:p w14:paraId="417F22DD" w14:textId="5EF7C40E" w:rsidR="00E17A6C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Dodatkowe uwagi specyficzne, dotyczące sposobu wypełniania </w:t>
      </w:r>
      <w:r w:rsidR="00310155" w:rsidRPr="006E63D3">
        <w:rPr>
          <w:i/>
          <w:szCs w:val="20"/>
        </w:rPr>
        <w:t>tabel</w:t>
      </w:r>
      <w:r w:rsidRPr="006E63D3">
        <w:rPr>
          <w:i/>
          <w:szCs w:val="20"/>
        </w:rPr>
        <w:t>, znajdują się przed każdą z tabel zawartych w ni</w:t>
      </w:r>
      <w:r w:rsidR="00C937A3" w:rsidRPr="006E63D3">
        <w:rPr>
          <w:i/>
          <w:szCs w:val="20"/>
        </w:rPr>
        <w:t>niejszym Załączniku do Ogłoszenia</w:t>
      </w:r>
      <w:r w:rsidR="00691FB1" w:rsidRPr="006E63D3">
        <w:rPr>
          <w:i/>
          <w:szCs w:val="20"/>
        </w:rPr>
        <w:t>.</w:t>
      </w:r>
    </w:p>
    <w:p w14:paraId="541AC4BA" w14:textId="77777777" w:rsidR="00310155" w:rsidRDefault="00310155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42780EF1" w14:textId="0E7983E4" w:rsidR="00E17A6C" w:rsidRDefault="00E17A6C" w:rsidP="00E17A6C">
      <w:pPr>
        <w:rPr>
          <w:rFonts w:ascii="Times New Roman" w:hAnsi="Times New Roman" w:cs="Times New Roman"/>
        </w:rPr>
      </w:pPr>
    </w:p>
    <w:p w14:paraId="6B8DE53E" w14:textId="5CF58064" w:rsidR="006A0E05" w:rsidRDefault="006A0E05" w:rsidP="00E17A6C">
      <w:pPr>
        <w:rPr>
          <w:rFonts w:ascii="Times New Roman" w:hAnsi="Times New Roman" w:cs="Times New Roman"/>
        </w:rPr>
      </w:pPr>
    </w:p>
    <w:p w14:paraId="06DA937A" w14:textId="1F90FDB4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 xml:space="preserve">DANE </w:t>
      </w:r>
      <w:r w:rsidR="00C937A3">
        <w:rPr>
          <w:rFonts w:cstheme="minorHAnsi"/>
        </w:rPr>
        <w:t>WYKONAWCY</w:t>
      </w:r>
    </w:p>
    <w:p w14:paraId="0A5859E2" w14:textId="71FC5508" w:rsidR="00E17A6C" w:rsidRPr="006E63D3" w:rsidRDefault="00310155" w:rsidP="00E17A6C">
      <w:pPr>
        <w:jc w:val="both"/>
        <w:rPr>
          <w:i/>
        </w:rPr>
      </w:pPr>
      <w:r w:rsidRPr="006E63D3">
        <w:rPr>
          <w:i/>
        </w:rPr>
        <w:t xml:space="preserve">Uwaga! </w:t>
      </w:r>
      <w:r w:rsidR="00E17A6C" w:rsidRPr="006E63D3">
        <w:rPr>
          <w:i/>
        </w:rPr>
        <w:t xml:space="preserve">w przypadku, gdy </w:t>
      </w:r>
      <w:r w:rsidR="00DE060E" w:rsidRPr="006E63D3">
        <w:rPr>
          <w:i/>
        </w:rPr>
        <w:t>Oferta</w:t>
      </w:r>
      <w:r w:rsidR="00E17A6C" w:rsidRPr="006E63D3">
        <w:rPr>
          <w:i/>
        </w:rPr>
        <w:t xml:space="preserve"> jest składan</w:t>
      </w:r>
      <w:r w:rsidR="00DE060E" w:rsidRPr="006E63D3">
        <w:rPr>
          <w:i/>
        </w:rPr>
        <w:t>a</w:t>
      </w:r>
      <w:r w:rsidR="00E17A6C" w:rsidRPr="006E63D3">
        <w:rPr>
          <w:i/>
        </w:rPr>
        <w:t xml:space="preserve"> łącznie przez kilka podmiotów, do </w:t>
      </w:r>
      <w:r w:rsidR="00DE060E" w:rsidRPr="006E63D3">
        <w:rPr>
          <w:i/>
        </w:rPr>
        <w:t>Oferty</w:t>
      </w:r>
      <w:r w:rsidR="00E17A6C" w:rsidRPr="006E63D3">
        <w:rPr>
          <w:i/>
        </w:rPr>
        <w:t xml:space="preserve"> należy powielić dla każdego z nich </w:t>
      </w:r>
      <w:r w:rsidR="00E17A6C" w:rsidRPr="006E63D3">
        <w:rPr>
          <w:i/>
        </w:rPr>
        <w:fldChar w:fldCharType="begin"/>
      </w:r>
      <w:r w:rsidR="00E17A6C" w:rsidRPr="006E63D3">
        <w:rPr>
          <w:i/>
        </w:rPr>
        <w:instrText xml:space="preserve"> REF _Ref20825704 \h  \* MERGEFORMAT </w:instrText>
      </w:r>
      <w:r w:rsidR="00E17A6C" w:rsidRPr="006E63D3">
        <w:rPr>
          <w:i/>
        </w:rPr>
      </w:r>
      <w:r w:rsidR="00E17A6C" w:rsidRPr="006E63D3">
        <w:rPr>
          <w:i/>
        </w:rPr>
        <w:fldChar w:fldCharType="separate"/>
      </w:r>
      <w:r w:rsidR="00E17A6C" w:rsidRPr="006E63D3">
        <w:rPr>
          <w:i/>
        </w:rPr>
        <w:t>Tabelę B.1</w:t>
      </w:r>
      <w:r w:rsidR="00E17A6C" w:rsidRPr="006E63D3">
        <w:rPr>
          <w:i/>
        </w:rPr>
        <w:fldChar w:fldCharType="end"/>
      </w:r>
      <w:r w:rsidR="00E17A6C" w:rsidRPr="006E63D3">
        <w:rPr>
          <w:i/>
        </w:rPr>
        <w:t>.</w:t>
      </w:r>
    </w:p>
    <w:p w14:paraId="7A7CED2B" w14:textId="520311F1" w:rsidR="00E17A6C" w:rsidRDefault="00E17A6C" w:rsidP="00E17A6C">
      <w:pPr>
        <w:pStyle w:val="Legenda"/>
        <w:keepNext/>
      </w:pPr>
      <w:bookmarkStart w:id="1" w:name="_Ref20825704"/>
      <w:r>
        <w:t xml:space="preserve">Tabela </w:t>
      </w:r>
      <w:r w:rsidR="004A345C">
        <w:t>B.</w:t>
      </w:r>
      <w:r>
        <w:fldChar w:fldCharType="begin"/>
      </w:r>
      <w:r>
        <w:instrText>SEQ Tabela \* ARABIC</w:instrText>
      </w:r>
      <w:r>
        <w:fldChar w:fldCharType="separate"/>
      </w:r>
      <w:r w:rsidR="000973B4">
        <w:rPr>
          <w:noProof/>
        </w:rPr>
        <w:t>1</w:t>
      </w:r>
      <w:r>
        <w:fldChar w:fldCharType="end"/>
      </w:r>
      <w:r>
        <w:t xml:space="preserve"> Dane W</w:t>
      </w:r>
      <w:bookmarkEnd w:id="1"/>
      <w:r w:rsidR="00C937A3">
        <w:t>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82E5EBE" w:rsidR="00E17A6C" w:rsidRPr="00C84364" w:rsidRDefault="00C937A3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Wykonawcy</w:t>
            </w:r>
            <w:r w:rsidR="00E17A6C">
              <w:rPr>
                <w:rFonts w:cstheme="minorHAnsi"/>
              </w:rPr>
              <w:t xml:space="preserve"> / Lidera</w:t>
            </w:r>
            <w:r w:rsidR="004A345C">
              <w:rPr>
                <w:rFonts w:cstheme="minorHAnsi"/>
              </w:rPr>
              <w:t>*</w:t>
            </w:r>
            <w:r w:rsidR="00E17A6C">
              <w:rPr>
                <w:rFonts w:cstheme="minorHAnsi"/>
              </w:rPr>
              <w:t xml:space="preserve"> Konsorcjum / Członka Konsorcjum</w:t>
            </w:r>
            <w:r w:rsidR="004A345C">
              <w:rPr>
                <w:rFonts w:cstheme="minorHAnsi"/>
              </w:rPr>
              <w:t>*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187D4E7F" w:rsidR="00E17A6C" w:rsidRPr="00C84364" w:rsidRDefault="00E17A6C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 xml:space="preserve">upoważnionych do reprezentowania i składania oświadczeń woli w imieniu </w:t>
            </w:r>
            <w:r w:rsidR="00C937A3">
              <w:t>Wykonawcy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24D1DB6D" w14:textId="3536356A" w:rsidR="00A86C68" w:rsidRDefault="004A345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  <w:r w:rsidRPr="004A345C">
        <w:rPr>
          <w:rFonts w:cstheme="minorHAnsi"/>
          <w:sz w:val="20"/>
          <w:szCs w:val="16"/>
        </w:rPr>
        <w:t>*niepotrzebne skreślić</w:t>
      </w:r>
    </w:p>
    <w:p w14:paraId="7BABEDE9" w14:textId="5122D16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</w:p>
    <w:p w14:paraId="3FC849F7" w14:textId="7777777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37084012" w:rsidR="00E17A6C" w:rsidRDefault="00E17A6C" w:rsidP="00E17A6C">
      <w:pPr>
        <w:pStyle w:val="Legenda"/>
        <w:keepNext/>
      </w:pPr>
      <w:r>
        <w:t xml:space="preserve">Tabela </w:t>
      </w:r>
      <w:r w:rsidR="004A345C">
        <w:t xml:space="preserve">C.1 </w:t>
      </w:r>
      <w:r>
        <w:t xml:space="preserve">Dane osoby kontaktowej ze strony </w:t>
      </w:r>
      <w:r w:rsidR="00C937A3">
        <w:t>Wykonawcy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CDDAD5" w14:textId="35839F7A" w:rsidR="006E63D3" w:rsidRDefault="006E63D3" w:rsidP="00E17A6C"/>
    <w:p w14:paraId="1589E47D" w14:textId="77777777" w:rsidR="006E63D3" w:rsidRDefault="006E63D3">
      <w:r>
        <w:br w:type="page"/>
      </w:r>
    </w:p>
    <w:p w14:paraId="25EDF959" w14:textId="77777777" w:rsidR="00310155" w:rsidRDefault="00310155" w:rsidP="00E17A6C"/>
    <w:p w14:paraId="209E74AE" w14:textId="499CD49F" w:rsidR="00E17A6C" w:rsidRDefault="006E63D3" w:rsidP="00310155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6E63D3">
        <w:rPr>
          <w:rFonts w:cstheme="minorHAnsi"/>
        </w:rPr>
        <w:t>WYMAGANIA DLA NIERUCHOMOŚCI 1 ORAZ PARTNERA STRATEGICZNEGO PROWADZĄCEGO DZIAŁANIA NA NIERUCHOMOŚCI 1</w:t>
      </w:r>
    </w:p>
    <w:p w14:paraId="7DC1B32F" w14:textId="2E704367" w:rsidR="006A0E05" w:rsidRDefault="006A0E05" w:rsidP="00E86F6F">
      <w:pPr>
        <w:jc w:val="both"/>
        <w:rPr>
          <w:rFonts w:cstheme="minorHAnsi"/>
          <w:b/>
          <w:sz w:val="20"/>
          <w:szCs w:val="20"/>
        </w:rPr>
      </w:pPr>
    </w:p>
    <w:p w14:paraId="2CB56666" w14:textId="026104FF" w:rsidR="00267FB4" w:rsidRDefault="00E86F6F" w:rsidP="00267FB4">
      <w:pPr>
        <w:spacing w:line="240" w:lineRule="auto"/>
        <w:jc w:val="both"/>
        <w:rPr>
          <w:rFonts w:cstheme="minorHAnsi"/>
          <w:szCs w:val="20"/>
        </w:rPr>
      </w:pPr>
      <w:r w:rsidRPr="006E63D3">
        <w:rPr>
          <w:rFonts w:cstheme="minorHAnsi"/>
          <w:b/>
          <w:szCs w:val="20"/>
        </w:rPr>
        <w:t>W Tabeli D.1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</w:t>
      </w:r>
      <w:r w:rsidR="00267FB4" w:rsidRPr="00267FB4">
        <w:rPr>
          <w:rFonts w:cstheme="minorHAnsi"/>
          <w:b/>
          <w:szCs w:val="20"/>
        </w:rPr>
        <w:t>musi określić spełnienie Wymagań dotyczących Nieruchomości 1</w:t>
      </w:r>
      <w:r w:rsidR="00711E07">
        <w:rPr>
          <w:rFonts w:cstheme="minorHAnsi"/>
          <w:b/>
          <w:szCs w:val="20"/>
        </w:rPr>
        <w:t xml:space="preserve"> podczas</w:t>
      </w:r>
      <w:r w:rsidR="00CE1205">
        <w:rPr>
          <w:rFonts w:cstheme="minorHAnsi"/>
          <w:b/>
          <w:szCs w:val="20"/>
        </w:rPr>
        <w:t xml:space="preserve"> Fazy 1A: Przygotowanie i udostępnienie Nieruchomości 1</w:t>
      </w:r>
      <w:r w:rsidR="00267FB4" w:rsidRPr="00267FB4">
        <w:rPr>
          <w:rFonts w:cstheme="minorHAnsi"/>
          <w:b/>
          <w:szCs w:val="20"/>
        </w:rPr>
        <w:t>, opisanych szczegółowo w Załączniku nr 3 do Ogłoszenia.</w:t>
      </w:r>
      <w:r w:rsidR="00267FB4" w:rsidRPr="00267FB4">
        <w:rPr>
          <w:rFonts w:cstheme="minorHAnsi"/>
          <w:szCs w:val="20"/>
        </w:rPr>
        <w:t xml:space="preserve"> </w:t>
      </w:r>
    </w:p>
    <w:p w14:paraId="035D4F9E" w14:textId="1DC61F2D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03643E">
        <w:rPr>
          <w:rFonts w:cstheme="minorHAnsi"/>
          <w:szCs w:val="20"/>
        </w:rPr>
        <w:t xml:space="preserve"> 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CF29AB">
        <w:rPr>
          <w:rFonts w:cstheme="minorHAnsi"/>
          <w:b/>
          <w:szCs w:val="20"/>
        </w:rPr>
        <w:t>„Deklaruję spełnienie we wskazanym terminie”</w:t>
      </w:r>
      <w:r w:rsidR="0003643E">
        <w:rPr>
          <w:rFonts w:cstheme="minorHAnsi"/>
          <w:b/>
          <w:szCs w:val="20"/>
        </w:rPr>
        <w:t>.</w:t>
      </w:r>
    </w:p>
    <w:p w14:paraId="049FD6F0" w14:textId="37059A2E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711E07" w:rsidRPr="00711E07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 xml:space="preserve">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FE1D3C">
        <w:rPr>
          <w:rFonts w:cstheme="minorHAnsi"/>
          <w:b/>
          <w:szCs w:val="20"/>
        </w:rPr>
        <w:t>„</w:t>
      </w:r>
      <w:r w:rsidR="00711E07">
        <w:rPr>
          <w:rFonts w:cstheme="minorHAnsi"/>
          <w:b/>
          <w:szCs w:val="20"/>
        </w:rPr>
        <w:t>Nie d</w:t>
      </w:r>
      <w:r w:rsidR="00711E07" w:rsidRPr="00FE1D3C">
        <w:rPr>
          <w:rFonts w:cstheme="minorHAnsi"/>
          <w:b/>
          <w:szCs w:val="20"/>
        </w:rPr>
        <w:t>eklaruję”</w:t>
      </w:r>
      <w:r w:rsidR="0003643E">
        <w:rPr>
          <w:rFonts w:cstheme="minorHAnsi"/>
          <w:b/>
          <w:szCs w:val="20"/>
        </w:rPr>
        <w:t>.</w:t>
      </w:r>
    </w:p>
    <w:p w14:paraId="6D2BC709" w14:textId="0EA322AB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E8252C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3BC8E84" w14:textId="5C5D2A38" w:rsidR="00267FB4" w:rsidRP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>„Uzasadnienie spełnie</w:t>
      </w:r>
      <w:r w:rsidR="003868E1">
        <w:rPr>
          <w:rFonts w:cstheme="minorHAnsi"/>
          <w:szCs w:val="20"/>
          <w:u w:val="single"/>
        </w:rPr>
        <w:t>nia wymagania”</w:t>
      </w:r>
      <w:r w:rsidR="003868E1"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="00B34162"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>uwzględniają</w:t>
      </w:r>
      <w:r w:rsidR="002F6048" w:rsidRPr="002F6048">
        <w:rPr>
          <w:rFonts w:cstheme="minorHAnsi"/>
          <w:szCs w:val="20"/>
          <w:u w:val="single"/>
        </w:rPr>
        <w:t>c wszystkie</w:t>
      </w:r>
      <w:r w:rsidR="00B34162" w:rsidRPr="002F6048">
        <w:rPr>
          <w:rFonts w:cstheme="minorHAnsi"/>
          <w:szCs w:val="20"/>
          <w:u w:val="single"/>
        </w:rPr>
        <w:t xml:space="preserve"> uwagi Zamawiającego tam zamieszczone</w:t>
      </w:r>
      <w:r w:rsidR="003868E1">
        <w:rPr>
          <w:rFonts w:cstheme="minorHAnsi"/>
          <w:szCs w:val="20"/>
          <w:u w:val="single"/>
        </w:rPr>
        <w:t xml:space="preserve">. </w:t>
      </w:r>
    </w:p>
    <w:p w14:paraId="0A4A1A97" w14:textId="71354CE8" w:rsidR="00E95C98" w:rsidRPr="00F10200" w:rsidRDefault="00E95C98" w:rsidP="00734C1A">
      <w:pPr>
        <w:tabs>
          <w:tab w:val="left" w:pos="6050"/>
        </w:tabs>
        <w:jc w:val="both"/>
        <w:rPr>
          <w:sz w:val="20"/>
          <w:szCs w:val="20"/>
        </w:rPr>
      </w:pPr>
    </w:p>
    <w:p w14:paraId="31A4897F" w14:textId="0C0F215A" w:rsidR="004C64FD" w:rsidRPr="004C64FD" w:rsidRDefault="004C64FD" w:rsidP="004C64FD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 w:rsidR="00267FB4">
        <w:rPr>
          <w:i/>
          <w:color w:val="44546A" w:themeColor="text2"/>
          <w:sz w:val="18"/>
        </w:rPr>
        <w:t xml:space="preserve">Wymagania dot. </w:t>
      </w:r>
      <w:r>
        <w:rPr>
          <w:i/>
          <w:color w:val="44546A" w:themeColor="text2"/>
          <w:sz w:val="18"/>
        </w:rPr>
        <w:t>Nieruchomości 1</w:t>
      </w:r>
      <w:r w:rsidR="00711E07">
        <w:rPr>
          <w:i/>
          <w:color w:val="44546A" w:themeColor="text2"/>
          <w:sz w:val="18"/>
        </w:rPr>
        <w:t xml:space="preserve"> </w:t>
      </w:r>
      <w:r w:rsidR="00711E07" w:rsidRPr="00711E07">
        <w:rPr>
          <w:i/>
          <w:color w:val="44546A" w:themeColor="text2"/>
          <w:sz w:val="18"/>
        </w:rPr>
        <w:t>podczas Fazy 1A: Przygotowanie i udostępnienie Nieruchomości 1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805BBC" w:rsidRPr="004278AA" w14:paraId="4C238814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47D75F8" w14:textId="04744A23" w:rsidR="00805BBC" w:rsidRPr="004278AA" w:rsidRDefault="00267FB4" w:rsidP="006E63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805BBC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B52279" w:rsidRPr="004278AA" w14:paraId="04253033" w14:textId="77777777" w:rsidTr="08D2092A">
        <w:trPr>
          <w:trHeight w:val="730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F7754B4" w14:textId="3B060EE8" w:rsidR="00805BBC" w:rsidRPr="00B34162" w:rsidRDefault="00B34162" w:rsidP="00B34162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F942B3" w14:textId="77777777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880A78A" w14:textId="71B530CB" w:rsidR="00805BBC" w:rsidRPr="004278AA" w:rsidRDefault="00267FB4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2E76250" w14:textId="238DAB3D" w:rsidR="00805BBC" w:rsidRPr="004278AA" w:rsidRDefault="00267FB4" w:rsidP="00267F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5AA84328" w14:textId="4A35F43B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4E141FA1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AE76E42" w14:textId="77777777" w:rsidR="00B34162" w:rsidRPr="00C73907" w:rsidRDefault="00B34162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087564" w14:textId="73ECFF31" w:rsidR="00B34162" w:rsidRPr="004C64FD" w:rsidRDefault="00B34162" w:rsidP="00805BBC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1</w:t>
            </w:r>
          </w:p>
        </w:tc>
        <w:sdt>
          <w:sdtPr>
            <w:rPr>
              <w:rFonts w:ascii="Times New Roman" w:hAnsi="Times New Roman" w:cs="Times New Roman"/>
            </w:rPr>
            <w:id w:val="-188940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08C53CB" w14:textId="0D18A1FF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14091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8127CF" w14:textId="7BFFEB81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277841D" w14:textId="51B35999" w:rsidR="00B34162" w:rsidRPr="00C73907" w:rsidRDefault="00B34162" w:rsidP="008C60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238A" w:rsidRPr="00C73907" w14:paraId="296CEAF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3A8A8131" w14:textId="240026EA" w:rsidR="0085238A" w:rsidRPr="00B34162" w:rsidRDefault="0085238A" w:rsidP="00B34162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0E6A68B6" w14:textId="77777777" w:rsidR="0085238A" w:rsidRDefault="0085238A" w:rsidP="00B34162">
            <w:pPr>
              <w:rPr>
                <w:rFonts w:cstheme="minorHAnsi"/>
                <w:sz w:val="20"/>
                <w:szCs w:val="20"/>
              </w:rPr>
            </w:pPr>
          </w:p>
          <w:p w14:paraId="098CE3C6" w14:textId="7C98D683" w:rsidR="0085238A" w:rsidRPr="00B34162" w:rsidRDefault="0085238A" w:rsidP="00B34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7D0AD102" w14:textId="4DFB4AF7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granice Nieruchomości 1,</w:t>
            </w:r>
          </w:p>
          <w:p w14:paraId="23012EC4" w14:textId="2E1AF309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1,</w:t>
            </w:r>
          </w:p>
          <w:p w14:paraId="7F6BE48C" w14:textId="3E13044F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drogi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 1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692BDCC5" w14:textId="12E7E7D5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planowany podział Nieruchomości 1 na </w:t>
            </w:r>
            <w:r w:rsidR="00836F43">
              <w:rPr>
                <w:rFonts w:cstheme="minorHAnsi"/>
                <w:sz w:val="20"/>
                <w:szCs w:val="20"/>
              </w:rPr>
              <w:t>trzy</w:t>
            </w:r>
            <w:r w:rsidRPr="0085238A">
              <w:rPr>
                <w:rFonts w:cstheme="minorHAnsi"/>
                <w:sz w:val="20"/>
                <w:szCs w:val="20"/>
              </w:rPr>
              <w:t xml:space="preserve"> Sekcje o powierzchni ok. 1250 m</w:t>
            </w:r>
            <w:r w:rsidRPr="0085238A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85238A">
              <w:rPr>
                <w:rFonts w:cstheme="minorHAnsi"/>
                <w:sz w:val="20"/>
                <w:szCs w:val="20"/>
              </w:rPr>
              <w:t xml:space="preserve"> każda wraz z zaznacze</w:t>
            </w:r>
            <w:r>
              <w:rPr>
                <w:rFonts w:cstheme="minorHAnsi"/>
                <w:sz w:val="20"/>
                <w:szCs w:val="20"/>
              </w:rPr>
              <w:t>niem bram wjazdowych do każdej S</w:t>
            </w:r>
            <w:r w:rsidRPr="0085238A">
              <w:rPr>
                <w:rFonts w:cstheme="minorHAnsi"/>
                <w:sz w:val="20"/>
                <w:szCs w:val="20"/>
              </w:rPr>
              <w:t>ekcji,</w:t>
            </w:r>
          </w:p>
          <w:p w14:paraId="52C172F7" w14:textId="18EEF893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przyłączenia do sieci elektroenergetycznej,</w:t>
            </w:r>
          </w:p>
          <w:p w14:paraId="6264622B" w14:textId="78674DA8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plan zagospodarowania terenu w bezpośrednim sąsiedztwie Nieruchomości 1 ze wskazaniem przestrzeni/zbiorników buforowych dla substratów stałych i płynnych oraz przestrzeni/zbiorników buforowych na masę pofermentacyjną,</w:t>
            </w:r>
          </w:p>
          <w:p w14:paraId="4AFA5FB1" w14:textId="6BCEF8E6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schemat proponowanego rozmieszczenia urządzeń wizyjnych na terenie Nieruchomości 1 (wydzielonych sekcji), związanych z wizyjnym systemem kontroli miejsc magazynowania lub składowania odpadów w obrębie Nieruchomości 1 oraz przestrzeni buforowych na substraty i masę pofermentacyjną w bezpośrednim sąsiedztwie Nieruchomości 1.</w:t>
            </w:r>
          </w:p>
          <w:p w14:paraId="2B3C2C57" w14:textId="66BD1F41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legendę wraz ze wskazaniem adresu Nieruchomości 1.</w:t>
            </w:r>
          </w:p>
          <w:p w14:paraId="0ED52714" w14:textId="77777777" w:rsidR="0085238A" w:rsidRDefault="0085238A" w:rsidP="0085238A">
            <w:pPr>
              <w:pStyle w:val="Akapitzlist"/>
              <w:ind w:left="880"/>
              <w:rPr>
                <w:rFonts w:cstheme="minorHAnsi"/>
                <w:sz w:val="20"/>
                <w:szCs w:val="20"/>
              </w:rPr>
            </w:pPr>
          </w:p>
          <w:p w14:paraId="60C76DB3" w14:textId="77777777" w:rsidR="0085238A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B34162">
              <w:rPr>
                <w:rFonts w:cstheme="minorHAnsi"/>
                <w:sz w:val="20"/>
                <w:szCs w:val="20"/>
              </w:rPr>
              <w:t xml:space="preserve">Dla Nieruchomości 1 Wykonawca może przedstawić jako załącznik do Oferty Miejscowy Plan 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1E8D2FBB" w14:textId="7EF6E54B" w:rsidR="0085238A" w:rsidRPr="00B34162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6DCDA649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E1CF338" w14:textId="77777777" w:rsidR="0085238A" w:rsidRPr="00C73907" w:rsidRDefault="0085238A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7AB8D5A" w14:textId="0C95F560" w:rsidR="0085238A" w:rsidRPr="004C1DA5" w:rsidRDefault="00D501E8" w:rsidP="008523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[celowo usunięte]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B5A7FA7" w14:textId="3D93687E" w:rsidR="0085238A" w:rsidRPr="00627CB2" w:rsidRDefault="00D501E8" w:rsidP="0085238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="Times New Roman" w:hint="eastAsia"/>
              </w:rPr>
              <w:t>☒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9DFE7DC" w14:textId="5C60C91C" w:rsidR="0085238A" w:rsidRPr="00627CB2" w:rsidRDefault="004B69AA" w:rsidP="0085238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="Times New Roman" w:hint="eastAsia"/>
              </w:rPr>
              <w:t>☒</w:t>
            </w:r>
          </w:p>
        </w:tc>
        <w:tc>
          <w:tcPr>
            <w:tcW w:w="4094" w:type="dxa"/>
            <w:shd w:val="clear" w:color="auto" w:fill="E2EFD9" w:themeFill="accent6" w:themeFillTint="33"/>
            <w:vAlign w:val="center"/>
          </w:tcPr>
          <w:p w14:paraId="2DCEB39F" w14:textId="4035DC62" w:rsidR="0085238A" w:rsidRPr="00C73907" w:rsidRDefault="0034669E" w:rsidP="008523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[</w:t>
            </w:r>
            <w:r w:rsidR="00D501E8">
              <w:rPr>
                <w:rFonts w:cstheme="minorHAnsi"/>
                <w:b/>
                <w:sz w:val="20"/>
                <w:szCs w:val="20"/>
              </w:rPr>
              <w:t>celowo usunięte]</w:t>
            </w:r>
          </w:p>
        </w:tc>
      </w:tr>
      <w:tr w:rsidR="000C522C" w:rsidRPr="00C73907" w14:paraId="26C3B24B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1204878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D23FE2" w14:textId="77777777" w:rsidR="002F6048" w:rsidRPr="00312328" w:rsidRDefault="002F6048" w:rsidP="002F6048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7E891422" w14:textId="03E96CDD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Nieruchomości 1</w:t>
            </w:r>
          </w:p>
        </w:tc>
        <w:sdt>
          <w:sdtPr>
            <w:rPr>
              <w:rFonts w:ascii="Times New Roman" w:hAnsi="Times New Roman" w:cs="Times New Roman"/>
            </w:rPr>
            <w:id w:val="-63549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BD655F5" w14:textId="515FE56B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4674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8AC90B7" w14:textId="66F129E3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3887EF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693F675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782AFE75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78EAF82A" w14:textId="313A700B" w:rsidR="002F6048" w:rsidRP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powierzchnię oferowanej Nieruchomości 1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3EBC759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5C360C1E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07BB1F8" w14:textId="18059F9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-171535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4672D1E" w14:textId="47878A2C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0512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3AB050" w14:textId="2EEE02B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78AD3C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042EE9B2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2657B8F7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7946D39" w14:textId="2CA94DD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którym znajduje się Nieruchomość 1. </w:t>
            </w:r>
          </w:p>
        </w:tc>
      </w:tr>
      <w:tr w:rsidR="000C522C" w:rsidRPr="00C73907" w14:paraId="75C23B44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715035A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C2E5E40" w14:textId="2AC891E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13695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9E28CD3" w14:textId="32FF715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2516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34150BE" w14:textId="4AB8EC9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BC37DE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2DE7E17C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46FB8B10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B367D7B" w14:textId="77777777" w:rsid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60D8655D" w14:textId="33CE9048" w:rsidR="002F6048" w:rsidRDefault="002F6048" w:rsidP="37D8DE1A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>W tym polu należy wpisać Uzasadnienie spełnienia Wymagania – należy podać odległość od najbliżej zlokalizowanej zwartej zabudowy mieszkaniowej względem Nieruchomości 1, do granicy Nieruchomości 1 położonej najbliżej tej zabudowy. Zamawiający dopuszcza pomiary wykonane za pomocą serwisu geoportal.gov.pl.</w:t>
            </w:r>
          </w:p>
          <w:p w14:paraId="10145637" w14:textId="77777777" w:rsidR="002F6048" w:rsidRDefault="59A8E8A6" w:rsidP="00FA69B1">
            <w:pPr>
              <w:rPr>
                <w:ins w:id="2" w:author="Autor"/>
                <w:i/>
                <w:iCs/>
                <w:sz w:val="20"/>
                <w:szCs w:val="20"/>
                <w:u w:val="single"/>
              </w:rPr>
            </w:pPr>
            <w:r w:rsidRPr="002C6A96">
              <w:rPr>
                <w:i/>
                <w:iCs/>
                <w:sz w:val="20"/>
                <w:szCs w:val="20"/>
                <w:u w:val="single"/>
              </w:rPr>
              <w:t>Ponadto w tym polu należy uwzględni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ć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 xml:space="preserve">opis </w:t>
            </w:r>
            <w:r w:rsidR="4DADEAEB" w:rsidRPr="002C6A96">
              <w:rPr>
                <w:i/>
                <w:iCs/>
                <w:sz w:val="20"/>
                <w:szCs w:val="20"/>
                <w:u w:val="single"/>
              </w:rPr>
              <w:t xml:space="preserve">planu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działań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 na wypadek wystąpienia protestów społecznych</w:t>
            </w:r>
            <w:r w:rsidR="00FA69B1" w:rsidRPr="002C6A96">
              <w:rPr>
                <w:i/>
                <w:iCs/>
                <w:sz w:val="20"/>
                <w:szCs w:val="20"/>
                <w:u w:val="single"/>
              </w:rPr>
              <w:t xml:space="preserve"> związanych z realizacją </w:t>
            </w:r>
            <w:r w:rsidR="00312FF7">
              <w:rPr>
                <w:i/>
                <w:iCs/>
                <w:sz w:val="20"/>
                <w:szCs w:val="20"/>
                <w:u w:val="single"/>
              </w:rPr>
              <w:t>P</w:t>
            </w:r>
            <w:r w:rsidR="00FA69B1" w:rsidRPr="002C6A96">
              <w:rPr>
                <w:i/>
                <w:iCs/>
                <w:sz w:val="20"/>
                <w:szCs w:val="20"/>
                <w:u w:val="single"/>
              </w:rPr>
              <w:t>rzedsięwzięcia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,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w tym działania zapobiegające wystąpieniu protestów i łagodzące ich przebieg,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w celu procedowania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>P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rzedsięwzięcia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PCP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zgodnie z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jego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>Harmonogramem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>.</w:t>
            </w:r>
          </w:p>
          <w:p w14:paraId="54146808" w14:textId="21B11DAC" w:rsidR="00B17631" w:rsidRPr="00C73907" w:rsidRDefault="00B17631" w:rsidP="00B1763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ins w:id="3" w:author="Autor"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Jeśli odległość jest mniejsza niż wartość minimalna określona w Załączniku nr 3 do Ogłoszenia, należy przedstawić </w:t>
              </w:r>
              <w:r w:rsidR="007319BB">
                <w:rPr>
                  <w:i/>
                  <w:iCs/>
                  <w:sz w:val="20"/>
                  <w:szCs w:val="20"/>
                  <w:u w:val="single"/>
                </w:rPr>
                <w:t xml:space="preserve">dodatkową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>ocenę wpływu takiej</w:t>
              </w:r>
              <w:r w:rsidR="005727FF">
                <w:rPr>
                  <w:i/>
                  <w:iCs/>
                  <w:sz w:val="20"/>
                  <w:szCs w:val="20"/>
                  <w:u w:val="single"/>
                </w:rPr>
                <w:t xml:space="preserve"> mniejszej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 odległości na ryzyko </w:t>
              </w:r>
              <w:r w:rsidRPr="00B17631">
                <w:rPr>
                  <w:i/>
                  <w:iCs/>
                  <w:sz w:val="20"/>
                  <w:szCs w:val="20"/>
                  <w:u w:val="single"/>
                </w:rPr>
                <w:t xml:space="preserve">na ryzyko protestów społecznych oraz </w:t>
              </w:r>
              <w:r w:rsidR="00E21AA9">
                <w:rPr>
                  <w:i/>
                  <w:iCs/>
                  <w:sz w:val="20"/>
                  <w:szCs w:val="20"/>
                  <w:u w:val="single"/>
                </w:rPr>
                <w:t xml:space="preserve">dodatkowe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środki służące </w:t>
              </w:r>
              <w:r w:rsidR="000B5B24">
                <w:rPr>
                  <w:i/>
                  <w:iCs/>
                  <w:sz w:val="20"/>
                  <w:szCs w:val="20"/>
                  <w:u w:val="single"/>
                </w:rPr>
                <w:t xml:space="preserve">przeciwdziałania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>takiemu ryzyku.</w:t>
              </w:r>
            </w:ins>
          </w:p>
        </w:tc>
      </w:tr>
      <w:tr w:rsidR="000C522C" w:rsidRPr="00C73907" w14:paraId="09079A05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2005C67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E5A992" w14:textId="2FAE5655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Okolica</w:t>
            </w:r>
            <w:r>
              <w:rPr>
                <w:rFonts w:cstheme="minorHAnsi"/>
                <w:b/>
                <w:sz w:val="20"/>
                <w:szCs w:val="20"/>
              </w:rPr>
              <w:t xml:space="preserve"> Nieruchomości 1</w:t>
            </w:r>
          </w:p>
        </w:tc>
        <w:sdt>
          <w:sdtPr>
            <w:rPr>
              <w:rFonts w:ascii="Times New Roman" w:hAnsi="Times New Roman" w:cs="Times New Roman"/>
            </w:rPr>
            <w:id w:val="1723025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FA70AD3" w14:textId="1DD460E1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24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710C0" w14:textId="720001B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52A7642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4A610DB5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5617C39B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397EA3DC" w14:textId="6FFF1F8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1. </w:t>
            </w:r>
          </w:p>
        </w:tc>
      </w:tr>
      <w:tr w:rsidR="000C522C" w:rsidRPr="00C73907" w14:paraId="25D1785C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AA5A197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34C306" w14:textId="4E32C5BB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178090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62A7440" w14:textId="49669EB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696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BAA87F" w14:textId="743EED76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4DEE3AE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9424FC5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2C4B79C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FC4AACB" w14:textId="0CD88262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Brak obciążeń</w:t>
            </w:r>
          </w:p>
        </w:tc>
        <w:sdt>
          <w:sdtPr>
            <w:rPr>
              <w:rFonts w:ascii="Times New Roman" w:hAnsi="Times New Roman" w:cs="Times New Roman"/>
            </w:rPr>
            <w:id w:val="15152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6D926C1" w14:textId="74D0C9D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718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3B0A171" w14:textId="402881FF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A2E3209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D55B662" w14:textId="77777777" w:rsidTr="08D2092A">
        <w:trPr>
          <w:trHeight w:val="1123"/>
        </w:trPr>
        <w:tc>
          <w:tcPr>
            <w:tcW w:w="1110" w:type="dxa"/>
            <w:shd w:val="clear" w:color="auto" w:fill="A8D08D" w:themeFill="accent6" w:themeFillTint="99"/>
            <w:vAlign w:val="center"/>
          </w:tcPr>
          <w:p w14:paraId="33A26C1F" w14:textId="6D1DB984" w:rsidR="00065CB7" w:rsidRPr="00C73907" w:rsidRDefault="00065CB7" w:rsidP="00CF29AB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17"/>
                <w:szCs w:val="17"/>
              </w:rPr>
              <w:t xml:space="preserve">Nr </w:t>
            </w:r>
            <w:r w:rsidRPr="00B34162">
              <w:rPr>
                <w:rFonts w:cstheme="minorHAnsi"/>
                <w:b/>
                <w:sz w:val="17"/>
                <w:szCs w:val="17"/>
              </w:rPr>
              <w:t>Wymagania</w:t>
            </w:r>
          </w:p>
        </w:tc>
        <w:tc>
          <w:tcPr>
            <w:tcW w:w="1867" w:type="dxa"/>
            <w:shd w:val="clear" w:color="auto" w:fill="A8D08D" w:themeFill="accent6" w:themeFillTint="99"/>
            <w:vAlign w:val="center"/>
          </w:tcPr>
          <w:p w14:paraId="791AC0DE" w14:textId="487CCA6C" w:rsidR="00065CB7" w:rsidRPr="00312328" w:rsidRDefault="00065CB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265FC2A" w14:textId="5325BF6A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8D2092A">
              <w:rPr>
                <w:b/>
                <w:sz w:val="20"/>
                <w:szCs w:val="20"/>
              </w:rPr>
              <w:t>Deklaruję spełnienie w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43DAC">
              <w:rPr>
                <w:b/>
                <w:bCs/>
                <w:sz w:val="20"/>
                <w:szCs w:val="20"/>
              </w:rPr>
              <w:t>terminie</w:t>
            </w:r>
            <w:r w:rsidR="2C8B109F" w:rsidRPr="08D2092A">
              <w:rPr>
                <w:b/>
                <w:bCs/>
                <w:sz w:val="20"/>
                <w:szCs w:val="20"/>
              </w:rPr>
              <w:t xml:space="preserve"> </w:t>
            </w:r>
            <w:r w:rsidRPr="08D2092A">
              <w:rPr>
                <w:b/>
                <w:sz w:val="20"/>
                <w:szCs w:val="20"/>
              </w:rPr>
              <w:t xml:space="preserve">wskazanym </w:t>
            </w:r>
            <w:r w:rsidR="00B43DAC">
              <w:rPr>
                <w:b/>
                <w:bCs/>
                <w:sz w:val="20"/>
                <w:szCs w:val="20"/>
              </w:rPr>
              <w:t>w Załączniku nr 3 do Ogłoszenia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D877FF1" w14:textId="0910DD9D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4094" w:type="dxa"/>
            <w:shd w:val="clear" w:color="auto" w:fill="A8D08D" w:themeFill="accent6" w:themeFillTint="99"/>
            <w:vAlign w:val="center"/>
          </w:tcPr>
          <w:p w14:paraId="02443299" w14:textId="700FDABD" w:rsidR="00065CB7" w:rsidRPr="00C73907" w:rsidRDefault="00065CB7" w:rsidP="00CF29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7E8B803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07F514F" w14:textId="7E1465C0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5F1632" w14:textId="65636601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Wydzielone S</w:t>
            </w:r>
            <w:r w:rsidRPr="00312328">
              <w:rPr>
                <w:rFonts w:cstheme="minorHAnsi"/>
                <w:b/>
                <w:sz w:val="20"/>
                <w:szCs w:val="20"/>
              </w:rPr>
              <w:t>ekcje</w:t>
            </w:r>
          </w:p>
        </w:tc>
        <w:sdt>
          <w:sdtPr>
            <w:rPr>
              <w:rFonts w:ascii="Times New Roman" w:hAnsi="Times New Roman" w:cs="Times New Roman"/>
            </w:rPr>
            <w:id w:val="-48423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E3557B" w14:textId="4382DC8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8184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5316F0" w14:textId="0E52FA9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FA3EB6C" w14:textId="4C0F3295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0CBCCD4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487510" w14:textId="7B74D4A8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BFD6D5" w14:textId="7559E675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Ogrodzenie Sekcji</w:t>
            </w:r>
          </w:p>
        </w:tc>
        <w:sdt>
          <w:sdtPr>
            <w:rPr>
              <w:rFonts w:ascii="Times New Roman" w:hAnsi="Times New Roman" w:cs="Times New Roman"/>
            </w:rPr>
            <w:id w:val="-1104335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A1720F" w14:textId="14EB0DB8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23291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A18AA1" w14:textId="1879FF06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15032E1" w14:textId="016ADB89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D88BBE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8D8228" w14:textId="6453E451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C71A63" w14:textId="1B393EFB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8055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E4C2A58" w14:textId="7E31E6B1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05574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015EC4" w14:textId="5B6C0764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E9D5526" w14:textId="028FDE68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35364C1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7627E4" w14:textId="191EDBAC" w:rsidR="00065CB7" w:rsidRPr="00C73907" w:rsidRDefault="00B43DAC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w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E53D3A" w14:textId="5A64612A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Zapewnione media</w:t>
            </w:r>
          </w:p>
        </w:tc>
        <w:sdt>
          <w:sdtPr>
            <w:rPr>
              <w:rFonts w:ascii="Times New Roman" w:hAnsi="Times New Roman" w:cs="Times New Roman"/>
            </w:rPr>
            <w:id w:val="158179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26ACD62" w14:textId="57F0804B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50500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61759" w14:textId="407696A3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FCA76A5" w14:textId="67E7F5F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AFB4823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F4F5A66" w14:textId="746BD56F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4BC89B" w14:textId="407EFDEF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Udostępnienie Nieruchomości 1 Uczestnikom PCP</w:t>
            </w:r>
          </w:p>
        </w:tc>
        <w:sdt>
          <w:sdtPr>
            <w:rPr>
              <w:rFonts w:ascii="Times New Roman" w:hAnsi="Times New Roman" w:cs="Times New Roman"/>
            </w:rPr>
            <w:id w:val="-185888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5BBC13" w14:textId="2AA7ED65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0663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A4AEF9A" w14:textId="074B0A5F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7D6EAD2" w14:textId="5FC71B3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FFBCA0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19EE9EF" w14:textId="04F3F6C1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8816743" w14:textId="376B5E39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Pełnomocnictwo dla Uczestników PCP</w:t>
            </w:r>
          </w:p>
        </w:tc>
        <w:sdt>
          <w:sdtPr>
            <w:rPr>
              <w:rFonts w:ascii="Times New Roman" w:hAnsi="Times New Roman" w:cs="Times New Roman"/>
            </w:rPr>
            <w:id w:val="110445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76375D8" w14:textId="54652233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6143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DACA6B9" w14:textId="46DDF29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384FD72" w14:textId="3EA6CB04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93632B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3A16DE4" w14:textId="04A58DAC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301AB60" w14:textId="355B5B57" w:rsidR="00065CB7" w:rsidRDefault="00065CB7" w:rsidP="00CF29AB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Przestrzeń buforowa na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substraty stałe</w:t>
            </w:r>
          </w:p>
        </w:tc>
        <w:sdt>
          <w:sdtPr>
            <w:rPr>
              <w:rFonts w:ascii="Times New Roman" w:hAnsi="Times New Roman" w:cs="Times New Roman"/>
            </w:rPr>
            <w:id w:val="-1755277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2188321" w14:textId="495B8C6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37222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16B4934" w14:textId="6C79F4A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BE41CEB" w14:textId="794EE0D3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9FCBC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D227276" w14:textId="20F0BE34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D8DC6F2" w14:textId="277F8476" w:rsidR="00065CB7" w:rsidRPr="00CF29AB" w:rsidRDefault="00065CB7" w:rsidP="00CF29AB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Zbiornik/zbiorniki buforowe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na substraty płynne</w:t>
            </w:r>
          </w:p>
        </w:tc>
        <w:sdt>
          <w:sdtPr>
            <w:rPr>
              <w:rFonts w:ascii="Times New Roman" w:hAnsi="Times New Roman" w:cs="Times New Roman"/>
            </w:rPr>
            <w:id w:val="-828519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31626F4" w14:textId="03C7A6C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83301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3E12DFD" w14:textId="31EEEC09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0AE2A76" w14:textId="0ED71642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6C599A1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120B777" w14:textId="79436A1D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2AF578" w14:textId="5C67B536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Miejsce magazynowania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45343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17E101" w14:textId="4729D1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66820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1F8B3A" w14:textId="455D37B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62CFBD2" w14:textId="5CF68B1B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711C05B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D093B92" w14:textId="3DA962A3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63F1799" w14:textId="5D2D0F5F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Wizyjny system kontroli </w:t>
            </w:r>
          </w:p>
        </w:tc>
        <w:sdt>
          <w:sdtPr>
            <w:rPr>
              <w:rFonts w:ascii="Times New Roman" w:hAnsi="Times New Roman" w:cs="Times New Roman"/>
            </w:rPr>
            <w:id w:val="523378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790DF7" w14:textId="3F2FDD91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469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199E36" w14:textId="21497A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9D76385" w14:textId="15FD9E2A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962682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4355B60" w14:textId="7DEA0638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DFF195E" w14:textId="24B393D8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-674338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7CD410" w14:textId="167E223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90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E02408" w14:textId="6D49E662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2D325EA" w14:textId="185E8A3D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66CAA4" w14:textId="68595C33" w:rsidR="00914F5B" w:rsidRDefault="00914F5B" w:rsidP="00786D5C">
      <w:pPr>
        <w:jc w:val="both"/>
        <w:rPr>
          <w:sz w:val="20"/>
          <w:szCs w:val="20"/>
        </w:rPr>
      </w:pPr>
    </w:p>
    <w:p w14:paraId="47330FFB" w14:textId="77777777" w:rsidR="00711E07" w:rsidRDefault="00711E07" w:rsidP="00786D5C">
      <w:pPr>
        <w:jc w:val="both"/>
        <w:rPr>
          <w:sz w:val="20"/>
          <w:szCs w:val="20"/>
        </w:rPr>
      </w:pPr>
    </w:p>
    <w:p w14:paraId="0F3212FB" w14:textId="763393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D.2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 w:rsidR="003E7476"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 w:rsidR="003E7476"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 w:rsidR="00065CB7">
        <w:rPr>
          <w:b/>
        </w:rPr>
        <w:t xml:space="preserve">1 podczas </w:t>
      </w:r>
      <w:r w:rsidR="00065CB7">
        <w:rPr>
          <w:rFonts w:cstheme="minorHAnsi"/>
          <w:b/>
          <w:szCs w:val="20"/>
        </w:rPr>
        <w:t>Fazy</w:t>
      </w:r>
      <w:r w:rsidR="00065CB7" w:rsidRPr="00065CB7">
        <w:rPr>
          <w:rFonts w:cstheme="minorHAnsi"/>
          <w:b/>
          <w:szCs w:val="20"/>
        </w:rPr>
        <w:t xml:space="preserve"> 2A: Przygotowanie i przeprowadzenie testów Instalacji Ułamkowo-Technicznych</w:t>
      </w:r>
      <w:r w:rsidRPr="00267FB4">
        <w:rPr>
          <w:rFonts w:cstheme="minorHAnsi"/>
          <w:b/>
          <w:szCs w:val="20"/>
        </w:rPr>
        <w:t>, 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F0EE6CD" w14:textId="708AE0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 w:rsidR="003E7476">
        <w:rPr>
          <w:rFonts w:cstheme="minorHAnsi"/>
          <w:szCs w:val="20"/>
        </w:rPr>
        <w:t xml:space="preserve"> deklaracji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="003E7476"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 w:rsidR="003E7476"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49B9021E" w14:textId="2FAC721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 w:rsidR="003E7476"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599302DA" w14:textId="40F6B09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 w:rsidR="003E7476"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7E149BF" w14:textId="2EA3E027" w:rsidR="003634B8" w:rsidRPr="00267FB4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 w:rsidR="003E7476">
        <w:rPr>
          <w:rFonts w:cstheme="minorHAnsi"/>
          <w:szCs w:val="20"/>
        </w:rPr>
        <w:t xml:space="preserve">deklaracji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="003868E1" w:rsidRPr="003868E1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 xml:space="preserve">„Uzasadnienie </w:t>
      </w:r>
      <w:r w:rsidR="003868E1">
        <w:rPr>
          <w:rFonts w:cstheme="minorHAnsi"/>
          <w:szCs w:val="20"/>
          <w:u w:val="single"/>
        </w:rPr>
        <w:t xml:space="preserve">deklaracji </w:t>
      </w:r>
      <w:r w:rsidR="003868E1" w:rsidRPr="002F6048">
        <w:rPr>
          <w:rFonts w:cstheme="minorHAnsi"/>
          <w:szCs w:val="20"/>
          <w:u w:val="single"/>
        </w:rPr>
        <w:t>spełnie</w:t>
      </w:r>
      <w:r w:rsidR="003868E1"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 w:rsidR="003868E1">
        <w:rPr>
          <w:rFonts w:cstheme="minorHAnsi"/>
          <w:szCs w:val="20"/>
          <w:u w:val="single"/>
        </w:rPr>
        <w:t xml:space="preserve"> Zamawiającego tam zamieszczone.</w:t>
      </w:r>
    </w:p>
    <w:p w14:paraId="46F9EDD5" w14:textId="27AF3CF2" w:rsidR="00524741" w:rsidRDefault="00524741">
      <w:pPr>
        <w:rPr>
          <w:color w:val="FF0000"/>
          <w:sz w:val="20"/>
        </w:rPr>
      </w:pPr>
      <w:r>
        <w:rPr>
          <w:color w:val="FF0000"/>
          <w:sz w:val="20"/>
        </w:rPr>
        <w:br w:type="page"/>
      </w:r>
    </w:p>
    <w:p w14:paraId="08C1D899" w14:textId="77777777" w:rsidR="006A0E05" w:rsidRPr="002A3DA5" w:rsidRDefault="006A0E05" w:rsidP="00734C1A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2F06864F" w14:textId="7A484235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 w:rsidR="003E7476"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 w:rsidR="003E7476">
        <w:rPr>
          <w:i/>
          <w:color w:val="44546A" w:themeColor="text2"/>
          <w:sz w:val="18"/>
        </w:rPr>
        <w:t>dotyczące działań na</w:t>
      </w:r>
      <w:r w:rsidR="00DE060E">
        <w:rPr>
          <w:i/>
          <w:color w:val="44546A" w:themeColor="text2"/>
          <w:sz w:val="18"/>
        </w:rPr>
        <w:t xml:space="preserve"> Nieruchomości 1</w:t>
      </w:r>
      <w:r w:rsidR="00711E07" w:rsidRPr="00711E07">
        <w:t xml:space="preserve"> </w:t>
      </w:r>
      <w:r w:rsidR="00711E07" w:rsidRPr="00711E07">
        <w:rPr>
          <w:i/>
          <w:color w:val="44546A" w:themeColor="text2"/>
          <w:sz w:val="18"/>
        </w:rPr>
        <w:t>podczas Fazy 2A: Przygotowanie i przeprowadzenie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8A61C8" w:rsidRPr="004278AA" w14:paraId="1EF65C8E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1D27E7DA" w14:textId="265CB913" w:rsidR="008A61C8" w:rsidRPr="004278AA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1</w:t>
            </w:r>
          </w:p>
        </w:tc>
      </w:tr>
      <w:tr w:rsidR="00B52279" w:rsidRPr="004278AA" w14:paraId="4FD1712B" w14:textId="77777777" w:rsidTr="08D2092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C497C90" w14:textId="77777777" w:rsidR="008A61C8" w:rsidRPr="00B34162" w:rsidRDefault="008A61C8" w:rsidP="000020B8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3C9D5E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26DFF21" w14:textId="7A50CA72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0E188FB" w14:textId="264EC4E4" w:rsidR="008A61C8" w:rsidRPr="008A61C8" w:rsidRDefault="008A61C8" w:rsidP="008A61C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5750BF8D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0D4F7525" w14:textId="77777777" w:rsidTr="08D2092A">
        <w:trPr>
          <w:trHeight w:val="1123"/>
        </w:trPr>
        <w:sdt>
          <w:sdtPr>
            <w:rPr>
              <w:rFonts w:ascii="Times New Roman" w:hAnsi="Times New Roman" w:cs="Times New Roman"/>
            </w:rPr>
            <w:id w:val="5421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shd w:val="clear" w:color="auto" w:fill="C5E0B3" w:themeFill="accent6" w:themeFillTint="66"/>
                <w:vAlign w:val="center"/>
              </w:tcPr>
              <w:p w14:paraId="272373D1" w14:textId="77777777" w:rsidR="009B2A88" w:rsidRPr="00C73907" w:rsidRDefault="009B2A88" w:rsidP="009B2A88">
                <w:pPr>
                  <w:pStyle w:val="Akapitzlist"/>
                  <w:numPr>
                    <w:ilvl w:val="0"/>
                    <w:numId w:val="5"/>
                  </w:numPr>
                  <w:ind w:left="0" w:firstLine="0"/>
                  <w:rPr>
                    <w:color w:val="44546A" w:themeColor="text2"/>
                    <w:sz w:val="20"/>
                    <w:szCs w:val="20"/>
                  </w:rPr>
                </w:pPr>
              </w:p>
            </w:tc>
          </w:sdtContent>
        </w:sdt>
        <w:tc>
          <w:tcPr>
            <w:tcW w:w="2126" w:type="dxa"/>
            <w:shd w:val="clear" w:color="auto" w:fill="C5E0B3" w:themeFill="accent6" w:themeFillTint="66"/>
            <w:vAlign w:val="center"/>
          </w:tcPr>
          <w:p w14:paraId="161EF3AB" w14:textId="5FFB3D12" w:rsidR="009B2A88" w:rsidRPr="00C73907" w:rsidRDefault="003868E1" w:rsidP="009B2A88">
            <w:pPr>
              <w:rPr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Badania wstępne </w:t>
            </w:r>
            <w:r w:rsidR="0E60B2B4" w:rsidRPr="08D2092A">
              <w:rPr>
                <w:rFonts w:eastAsiaTheme="minorEastAsia"/>
                <w:b/>
                <w:bCs/>
                <w:sz w:val="20"/>
                <w:szCs w:val="20"/>
              </w:rPr>
              <w:t>substratów oraz badania</w:t>
            </w:r>
            <w:r w:rsidR="39416798" w:rsidRPr="08D2092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wydajności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biogazowej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 substratów</w:t>
            </w:r>
          </w:p>
        </w:tc>
        <w:sdt>
          <w:sdtPr>
            <w:rPr>
              <w:rFonts w:ascii="Times New Roman" w:hAnsi="Times New Roman" w:cs="Times New Roman"/>
            </w:rPr>
            <w:id w:val="-1753340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C769953" w14:textId="53754A3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20179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CE4D374" w14:textId="6ECB795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190DBDC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CC56E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048003B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3DBC37" w14:textId="6A792762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Odbiór substratów</w:t>
            </w:r>
          </w:p>
        </w:tc>
        <w:sdt>
          <w:sdtPr>
            <w:rPr>
              <w:rFonts w:ascii="Times New Roman" w:hAnsi="Times New Roman" w:cs="Times New Roman"/>
            </w:rPr>
            <w:id w:val="502631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C6A494B" w14:textId="0DAD520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04859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148AAEBF" w14:textId="3BBD407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75E897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3C505D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F5A795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42AC244" w14:textId="3E7D2CA0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Magazynowanie substratów</w:t>
            </w:r>
          </w:p>
        </w:tc>
        <w:sdt>
          <w:sdtPr>
            <w:rPr>
              <w:rFonts w:ascii="Times New Roman" w:hAnsi="Times New Roman" w:cs="Times New Roman"/>
            </w:rPr>
            <w:id w:val="-85990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76B7AF4" w14:textId="32E6FFE5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4751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158AAB9" w14:textId="0045F10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19A4B02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2B96EE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FFF168E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8111622" w14:textId="1FD127D3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Przekazywanie substratów do Instalacji Ułamkowo-Technicznych</w:t>
            </w:r>
          </w:p>
        </w:tc>
        <w:sdt>
          <w:sdtPr>
            <w:rPr>
              <w:rFonts w:ascii="Times New Roman" w:hAnsi="Times New Roman" w:cs="Times New Roman"/>
            </w:rPr>
            <w:id w:val="74623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8AFA4F" w14:textId="1D1C0FC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22419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8B16804" w14:textId="475C424E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8F0279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3A9ED09" w14:textId="77777777" w:rsidTr="08D2092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7DA0223C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4E60C5" w14:textId="7243A76E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b/>
                <w:sz w:val="20"/>
                <w:szCs w:val="20"/>
              </w:rPr>
              <w:t>Odbiór i zagospodarowanie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180316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0E31A8A" w14:textId="53C77D6E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77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37E0A15" w14:textId="2723CAF1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555B267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68E1" w:rsidRPr="00C73907" w14:paraId="663E119D" w14:textId="77777777" w:rsidTr="08D2092A">
        <w:trPr>
          <w:trHeight w:val="1123"/>
        </w:trPr>
        <w:tc>
          <w:tcPr>
            <w:tcW w:w="993" w:type="dxa"/>
            <w:vMerge/>
            <w:vAlign w:val="center"/>
          </w:tcPr>
          <w:p w14:paraId="494D81C7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578990" w14:textId="77777777" w:rsidR="003868E1" w:rsidRDefault="003868E1" w:rsidP="003868E1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tym polu należy wpisać Uzasadnienie spełnienia Wymagania – należy wskazać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:</w:t>
            </w:r>
          </w:p>
          <w:p w14:paraId="628B084F" w14:textId="77777777" w:rsidR="003868E1" w:rsidRPr="003868E1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jaki sposób Wykonawca planuje zagospodarowywać masę pofermentacyjną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49729B45" w14:textId="77777777" w:rsidR="000137E7" w:rsidRPr="000137E7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 o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już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dostępnym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lub planowanym do ewentualnego nabycia/dzierżawy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areale do zagospodarowania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pofermentu</w:t>
            </w:r>
            <w:r w:rsidR="000137E7"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3B2EC884" w14:textId="5354A078" w:rsidR="003868E1" w:rsidRPr="003868E1" w:rsidRDefault="000137E7" w:rsidP="000137E7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 czy posiada pozwolenie na p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>roces odzysku oznaczony jako R10 polega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jący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 xml:space="preserve"> na obróbce odpadów na powierzchni ziemi przynoszącej korzyści dla rolnictwa lub poprawę stanu środowiska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(pozwolenie nie jest obligatoryjnie wymagane przez Zamawiającego na etapie złożenia Oferty)</w:t>
            </w:r>
            <w:r w:rsidR="003868E1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  <w:p w14:paraId="2E289738" w14:textId="355C90E1" w:rsidR="003868E1" w:rsidRPr="003868E1" w:rsidRDefault="003868E1" w:rsidP="003868E1">
            <w:pPr>
              <w:pStyle w:val="Akapitzlis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EB3DB4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A29D2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E73163D" w14:textId="5843B2D0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Opracowanie Programów Analiz</w:t>
            </w:r>
          </w:p>
        </w:tc>
        <w:sdt>
          <w:sdtPr>
            <w:rPr>
              <w:rFonts w:ascii="Times New Roman" w:hAnsi="Times New Roman" w:cs="Times New Roman"/>
            </w:rPr>
            <w:id w:val="1352228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2909CA" w14:textId="2825D3EC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6939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6945E0" w14:textId="54DAB977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AA84C1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15A0999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D9BBC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A946E81" w14:textId="38039FB7" w:rsidR="003868E1" w:rsidRPr="00C73907" w:rsidRDefault="003868E1" w:rsidP="0003643E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Testy Instalacji Ułamkowo-Technicznych - Weryfikacja wymagań obligatoryjnych i opcjonalnych</w:t>
            </w:r>
          </w:p>
        </w:tc>
        <w:sdt>
          <w:sdtPr>
            <w:rPr>
              <w:rFonts w:ascii="Times New Roman" w:hAnsi="Times New Roman" w:cs="Times New Roman"/>
            </w:rPr>
            <w:id w:val="-87121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1B60271A" w14:textId="7DBFCAC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86223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2C8DAEC" w14:textId="0BEE2334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837EB3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22879495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3CCE30F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315F298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Monitoring biotechnologiczny Instalacji Ułamkowo-Technicznych</w:t>
            </w:r>
          </w:p>
          <w:p w14:paraId="462F9D2D" w14:textId="6ABBD63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792632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BADA250" w14:textId="5BA89E8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49007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F389E2B" w14:textId="6ED70FC3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A18BFEB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9AFB250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62C1E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277394" w14:textId="77777777" w:rsid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Wery</w:t>
            </w:r>
            <w:r>
              <w:rPr>
                <w:rFonts w:eastAsiaTheme="minorEastAsia"/>
                <w:b/>
                <w:sz w:val="20"/>
                <w:szCs w:val="20"/>
              </w:rPr>
              <w:t>fikacja Dzienników Eksploatacji</w:t>
            </w:r>
          </w:p>
          <w:p w14:paraId="35942068" w14:textId="4A970F01" w:rsidR="003868E1" w:rsidRP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6105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EAC0FD9" w14:textId="09F994C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19241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9E8B80B" w14:textId="0AB6F29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FE97162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8E499A9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52EC204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1C55FEB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–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Zestawienie wyników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parametrów konkursowych</w:t>
            </w:r>
          </w:p>
          <w:p w14:paraId="0DD5C9B4" w14:textId="0FE9A75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22626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A7C559" w14:textId="0EDC2C8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512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84AC1B3" w14:textId="697E122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6F5A5C0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BB4E9E8" w14:textId="0842F5CD" w:rsidR="00711E07" w:rsidRDefault="00711E07"/>
    <w:p w14:paraId="0BDC65AF" w14:textId="77777777" w:rsidR="00711E07" w:rsidRDefault="00711E07"/>
    <w:p w14:paraId="35AD3B8D" w14:textId="196589A1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D.3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>
        <w:rPr>
          <w:b/>
        </w:rPr>
        <w:t xml:space="preserve">1 podczas </w:t>
      </w:r>
      <w:r>
        <w:rPr>
          <w:rFonts w:cstheme="minorHAnsi"/>
          <w:b/>
          <w:szCs w:val="20"/>
        </w:rPr>
        <w:t>Fazy 3</w:t>
      </w:r>
      <w:r w:rsidRPr="00065CB7">
        <w:rPr>
          <w:rFonts w:cstheme="minorHAnsi"/>
          <w:b/>
          <w:szCs w:val="20"/>
        </w:rPr>
        <w:t xml:space="preserve">A: </w:t>
      </w:r>
      <w:r w:rsidRPr="00711E07">
        <w:rPr>
          <w:rFonts w:cstheme="minorHAnsi"/>
          <w:b/>
          <w:szCs w:val="20"/>
        </w:rPr>
        <w:t>Działania po zakończeniu testów Instalacji Ułamkowo-technicznych</w:t>
      </w:r>
      <w:r>
        <w:rPr>
          <w:rFonts w:cstheme="minorHAnsi"/>
          <w:b/>
          <w:szCs w:val="20"/>
        </w:rPr>
        <w:t xml:space="preserve">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51D26F4E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1104F06F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058897C9" w14:textId="22BD33F5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6433BC1B" w14:textId="77777777" w:rsidR="00711E07" w:rsidRPr="00267FB4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73969A7E" w14:textId="4213D421" w:rsidR="0003643E" w:rsidRDefault="0003643E"/>
    <w:p w14:paraId="7269C307" w14:textId="693C2836" w:rsidR="00711E07" w:rsidRPr="00CF29AB" w:rsidRDefault="00711E07" w:rsidP="00CF29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t>Tabela D.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 xml:space="preserve"> Wymagania dotyczące działań n</w:t>
      </w:r>
      <w:r w:rsidRPr="005A1A59">
        <w:rPr>
          <w:i/>
          <w:color w:val="44546A" w:themeColor="text2"/>
          <w:sz w:val="18"/>
        </w:rPr>
        <w:t xml:space="preserve">a Nieruchomości 1 podczas Fazy 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>A:</w:t>
      </w:r>
      <w:r w:rsidRPr="00711E07">
        <w:t xml:space="preserve"> </w:t>
      </w:r>
      <w:r w:rsidRPr="00711E07">
        <w:rPr>
          <w:i/>
          <w:color w:val="44546A" w:themeColor="text2"/>
          <w:sz w:val="18"/>
        </w:rPr>
        <w:t>Działania po zakończeniu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B52279" w:rsidRPr="00C73907" w14:paraId="1177BDB8" w14:textId="77777777" w:rsidTr="000D6140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C9897E3" w14:textId="312C47CA" w:rsidR="00711E07" w:rsidRPr="00C73907" w:rsidRDefault="00711E07" w:rsidP="006D7BFD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55503141">
              <w:rPr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0507E66A" w14:textId="446B620A" w:rsidR="00711E07" w:rsidRPr="00312328" w:rsidRDefault="00711E0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B1F293B" w14:textId="669CE861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57D832B" w14:textId="2C8BCDC5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A8D08D" w:themeFill="accent6" w:themeFillTint="99"/>
            <w:vAlign w:val="center"/>
          </w:tcPr>
          <w:p w14:paraId="0B1DCE15" w14:textId="2D18F2ED" w:rsidR="00711E07" w:rsidRPr="00C73907" w:rsidRDefault="00711E07" w:rsidP="005A1A5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72FCEEF8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85B1D43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A7E6469" w14:textId="6006785C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Przekazanie Instalacji Ułamkowo-Technicznych Uczestnikom PCP</w:t>
            </w:r>
          </w:p>
        </w:tc>
        <w:sdt>
          <w:sdtPr>
            <w:rPr>
              <w:rFonts w:ascii="Times New Roman" w:hAnsi="Times New Roman" w:cs="Times New Roman"/>
            </w:rPr>
            <w:id w:val="-927574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DEFE83" w14:textId="7E2A801A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1084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ED6D6DC" w14:textId="3F817469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2FD85A6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0883B1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7F8F19B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59BF32" w14:textId="56E4E6A7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AC3FF5">
              <w:rPr>
                <w:rFonts w:eastAsiaTheme="minorEastAsia"/>
                <w:b/>
                <w:sz w:val="20"/>
                <w:szCs w:val="20"/>
              </w:rPr>
              <w:t>Eksploatacja Instalacji Ułamkowo-Technicznych po Etapie I</w:t>
            </w:r>
          </w:p>
        </w:tc>
        <w:sdt>
          <w:sdtPr>
            <w:rPr>
              <w:rFonts w:ascii="Times New Roman" w:hAnsi="Times New Roman" w:cs="Times New Roman"/>
            </w:rPr>
            <w:id w:val="-235476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208AC9E" w14:textId="1A1C5ECC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8776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D2FFDE" w14:textId="4D6D6657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6AEB2A7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22C1F4E" w14:textId="0881A00A" w:rsidR="00B44183" w:rsidRDefault="00B44183" w:rsidP="07CE9E9B">
      <w:pPr>
        <w:jc w:val="both"/>
        <w:rPr>
          <w:sz w:val="20"/>
          <w:szCs w:val="20"/>
          <w:u w:val="single"/>
        </w:rPr>
      </w:pPr>
    </w:p>
    <w:p w14:paraId="73F57E15" w14:textId="77777777" w:rsidR="0003643E" w:rsidRDefault="0003643E" w:rsidP="00E1600F">
      <w:pPr>
        <w:spacing w:line="276" w:lineRule="auto"/>
        <w:jc w:val="both"/>
        <w:rPr>
          <w:b/>
          <w:szCs w:val="20"/>
        </w:rPr>
      </w:pPr>
    </w:p>
    <w:p w14:paraId="4E10250A" w14:textId="5D9338C3" w:rsidR="00E374E3" w:rsidRPr="00C44810" w:rsidRDefault="00E374E3" w:rsidP="00E1600F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D.4 Wykonawca wskazuje </w:t>
      </w:r>
      <w:r w:rsidR="00975436" w:rsidRPr="00C44810">
        <w:rPr>
          <w:b/>
          <w:szCs w:val="20"/>
        </w:rPr>
        <w:t xml:space="preserve">dostępność </w:t>
      </w:r>
      <w:r w:rsidRPr="00C44810">
        <w:rPr>
          <w:b/>
          <w:szCs w:val="20"/>
        </w:rPr>
        <w:t>określon</w:t>
      </w:r>
      <w:r w:rsidR="00975436" w:rsidRPr="00C44810">
        <w:rPr>
          <w:b/>
          <w:szCs w:val="20"/>
        </w:rPr>
        <w:t>ych</w:t>
      </w:r>
      <w:r w:rsidRPr="00C44810">
        <w:rPr>
          <w:b/>
          <w:szCs w:val="20"/>
        </w:rPr>
        <w:t xml:space="preserve"> przez Zamawiającego substrat</w:t>
      </w:r>
      <w:r w:rsidR="00975436" w:rsidRPr="00C44810">
        <w:rPr>
          <w:b/>
          <w:szCs w:val="20"/>
        </w:rPr>
        <w:t>ów</w:t>
      </w:r>
      <w:r w:rsidRPr="00C44810">
        <w:rPr>
          <w:b/>
          <w:szCs w:val="20"/>
        </w:rPr>
        <w:t xml:space="preserve"> względem Nieruchomości 1:</w:t>
      </w:r>
    </w:p>
    <w:p w14:paraId="2BDE96D0" w14:textId="7DE9070B" w:rsidR="00BF4962" w:rsidRDefault="00BF4962" w:rsidP="00E1600F">
      <w:pPr>
        <w:spacing w:line="276" w:lineRule="auto"/>
        <w:jc w:val="both"/>
      </w:pPr>
      <w:r>
        <w:t>W</w:t>
      </w:r>
      <w:r w:rsidR="00E374E3">
        <w:t xml:space="preserve"> Tabeli D.4 Wykonawca przedstawi</w:t>
      </w:r>
      <w:r w:rsidR="00975436">
        <w:t>a</w:t>
      </w:r>
      <w:r w:rsidR="00E374E3">
        <w:t xml:space="preserve"> opis dotyczący </w:t>
      </w:r>
      <w:r>
        <w:t xml:space="preserve">dostępności </w:t>
      </w:r>
      <w:r w:rsidR="00E374E3">
        <w:t>substratów, które potencjalnie będą mogły zostać wykorzystane do zasilania maksymalnie ośmiu Instalacji Ułamkowo-Technicznych</w:t>
      </w:r>
      <w:r>
        <w:t xml:space="preserve"> w Etapie I Przedsięwzięcia PCP</w:t>
      </w:r>
      <w:r w:rsidR="00C44810">
        <w:t xml:space="preserve">. </w:t>
      </w:r>
      <w:r w:rsidR="00C44810">
        <w:rPr>
          <w:szCs w:val="20"/>
        </w:rPr>
        <w:t xml:space="preserve">Należy uwzględnić źródła substratów zlokalizowane w takiej odległości od Nieruchomości 1, aby ich dostawa był </w:t>
      </w:r>
      <w:r w:rsidR="0051573A" w:rsidRPr="00194AF5">
        <w:rPr>
          <w:szCs w:val="20"/>
        </w:rPr>
        <w:t>ekonomiczni</w:t>
      </w:r>
      <w:r w:rsidR="00C44810">
        <w:rPr>
          <w:szCs w:val="20"/>
        </w:rPr>
        <w:t>e</w:t>
      </w:r>
      <w:r w:rsidR="0051573A" w:rsidRPr="00194AF5">
        <w:rPr>
          <w:szCs w:val="20"/>
        </w:rPr>
        <w:t xml:space="preserve"> uzasadnion</w:t>
      </w:r>
      <w:r w:rsidR="00C44810">
        <w:rPr>
          <w:szCs w:val="20"/>
        </w:rPr>
        <w:t>a</w:t>
      </w:r>
      <w:r w:rsidR="00C44810">
        <w:t xml:space="preserve">. </w:t>
      </w:r>
      <w:r>
        <w:t xml:space="preserve">Wymagane przez Zamawiającego substraty </w:t>
      </w:r>
      <w:r w:rsidR="00975436">
        <w:t xml:space="preserve">zostały wskazane w Tabeli D.4. </w:t>
      </w:r>
    </w:p>
    <w:p w14:paraId="52518A5A" w14:textId="3EB382C1" w:rsidR="0051573A" w:rsidRPr="0051573A" w:rsidRDefault="00975436" w:rsidP="0051573A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</w:t>
      </w:r>
      <w:r w:rsidR="00E374E3">
        <w:t xml:space="preserve">Opis </w:t>
      </w:r>
      <w:r w:rsidR="00B60BAB">
        <w:t>Wykonawcy powinien</w:t>
      </w:r>
      <w:r w:rsidR="00E374E3">
        <w:t xml:space="preserve"> uwzględniać</w:t>
      </w:r>
      <w:r w:rsidR="00BF4962">
        <w:t xml:space="preserve"> dla każdego z wymienionych </w:t>
      </w:r>
      <w:r>
        <w:t xml:space="preserve">w tabeli </w:t>
      </w:r>
      <w:r w:rsidR="00BF4962">
        <w:t xml:space="preserve">substratów, </w:t>
      </w:r>
      <w:r w:rsidR="00B60BAB">
        <w:t>następujące informacje</w:t>
      </w:r>
      <w:r w:rsidR="00BF4962">
        <w:t xml:space="preserve">: </w:t>
      </w:r>
      <w:r w:rsidRPr="00B60BAB">
        <w:rPr>
          <w:u w:val="single"/>
        </w:rPr>
        <w:t>określenie dostępności substratu</w:t>
      </w:r>
      <w:r w:rsidR="0051573A" w:rsidRPr="00B60BAB">
        <w:rPr>
          <w:u w:val="single"/>
        </w:rPr>
        <w:t xml:space="preserve"> w okolicy Nieruchomości 1</w:t>
      </w:r>
      <w:r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r w:rsidR="00E374E3" w:rsidRPr="00B60BAB">
        <w:rPr>
          <w:u w:val="single"/>
        </w:rPr>
        <w:t>wskazanie potencjalnych źródeł substrat</w:t>
      </w:r>
      <w:r w:rsidRPr="00B60BAB">
        <w:rPr>
          <w:u w:val="single"/>
        </w:rPr>
        <w:t>u</w:t>
      </w:r>
      <w:r w:rsidR="00E374E3"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r w:rsidR="00B60BAB" w:rsidRPr="00B60BAB">
        <w:rPr>
          <w:u w:val="single"/>
        </w:rPr>
        <w:t xml:space="preserve">oraz jeśli takie informacje są dostępne proszę podać </w:t>
      </w:r>
      <w:r w:rsidR="00F30885" w:rsidRPr="00B60BAB">
        <w:rPr>
          <w:u w:val="single"/>
        </w:rPr>
        <w:t>szacowan</w:t>
      </w:r>
      <w:r w:rsidR="00BF4962" w:rsidRPr="00B60BAB">
        <w:rPr>
          <w:u w:val="single"/>
        </w:rPr>
        <w:t>y</w:t>
      </w:r>
      <w:r w:rsidR="00ED72D8" w:rsidRPr="00B60BAB">
        <w:rPr>
          <w:u w:val="single"/>
        </w:rPr>
        <w:t xml:space="preserve"> wolumen</w:t>
      </w:r>
      <w:r w:rsidR="00F30885" w:rsidRPr="00B60BAB">
        <w:rPr>
          <w:u w:val="single"/>
        </w:rPr>
        <w:t xml:space="preserve"> substrat</w:t>
      </w:r>
      <w:r w:rsidRPr="00B60BAB">
        <w:rPr>
          <w:u w:val="single"/>
        </w:rPr>
        <w:t>u</w:t>
      </w:r>
      <w:r w:rsidR="00C44810" w:rsidRPr="00B60BAB">
        <w:rPr>
          <w:u w:val="single"/>
        </w:rPr>
        <w:t xml:space="preserve"> oraz </w:t>
      </w:r>
      <w:r w:rsidR="0051573A" w:rsidRPr="00B60BAB">
        <w:rPr>
          <w:u w:val="single"/>
        </w:rPr>
        <w:t>szacunkow</w:t>
      </w:r>
      <w:r w:rsidR="00B60BAB" w:rsidRPr="00B60BAB">
        <w:rPr>
          <w:u w:val="single"/>
        </w:rPr>
        <w:t>e</w:t>
      </w:r>
      <w:r w:rsidR="0051573A" w:rsidRPr="00B60BAB">
        <w:rPr>
          <w:u w:val="single"/>
        </w:rPr>
        <w:t xml:space="preserve"> koszt</w:t>
      </w:r>
      <w:r w:rsidR="00B60BAB" w:rsidRPr="00B60BAB">
        <w:rPr>
          <w:u w:val="single"/>
        </w:rPr>
        <w:t>y</w:t>
      </w:r>
      <w:r w:rsidR="0051573A" w:rsidRPr="00B60BAB">
        <w:rPr>
          <w:u w:val="single"/>
        </w:rPr>
        <w:t xml:space="preserve"> </w:t>
      </w:r>
      <w:r w:rsidR="00FA69B1">
        <w:rPr>
          <w:u w:val="single"/>
        </w:rPr>
        <w:t xml:space="preserve">zakupu </w:t>
      </w:r>
      <w:r w:rsidR="0051573A" w:rsidRPr="00B60BAB">
        <w:rPr>
          <w:u w:val="single"/>
        </w:rPr>
        <w:t>substratów</w:t>
      </w:r>
      <w:r w:rsidR="00C44810">
        <w:t>.</w:t>
      </w:r>
    </w:p>
    <w:p w14:paraId="760B5F23" w14:textId="3ABAD06F" w:rsidR="00ED72D8" w:rsidRDefault="00024775" w:rsidP="00E1600F">
      <w:pPr>
        <w:spacing w:line="276" w:lineRule="auto"/>
        <w:jc w:val="both"/>
        <w:rPr>
          <w:szCs w:val="20"/>
        </w:rPr>
      </w:pPr>
      <w:r>
        <w:rPr>
          <w:szCs w:val="20"/>
        </w:rPr>
        <w:t>Dodatkowo w</w:t>
      </w:r>
      <w:r w:rsidR="00CC48B4">
        <w:rPr>
          <w:szCs w:val="20"/>
        </w:rPr>
        <w:t xml:space="preserve"> opisie </w:t>
      </w:r>
      <w:r w:rsidR="00B60BAB">
        <w:rPr>
          <w:szCs w:val="20"/>
        </w:rPr>
        <w:t>można</w:t>
      </w:r>
      <w:r>
        <w:rPr>
          <w:szCs w:val="20"/>
        </w:rPr>
        <w:t xml:space="preserve"> zawrzeć </w:t>
      </w:r>
      <w:r w:rsidR="00CC48B4">
        <w:rPr>
          <w:szCs w:val="20"/>
        </w:rPr>
        <w:t>inn</w:t>
      </w:r>
      <w:r>
        <w:rPr>
          <w:szCs w:val="20"/>
        </w:rPr>
        <w:t>e</w:t>
      </w:r>
      <w:r w:rsidR="00CC48B4">
        <w:rPr>
          <w:szCs w:val="20"/>
        </w:rPr>
        <w:t xml:space="preserve"> informacj</w:t>
      </w:r>
      <w:r>
        <w:rPr>
          <w:szCs w:val="20"/>
        </w:rPr>
        <w:t>e</w:t>
      </w:r>
      <w:r w:rsidR="00CC48B4">
        <w:rPr>
          <w:szCs w:val="20"/>
        </w:rPr>
        <w:t xml:space="preserve"> </w:t>
      </w:r>
      <w:r>
        <w:rPr>
          <w:szCs w:val="20"/>
        </w:rPr>
        <w:t xml:space="preserve">niż </w:t>
      </w:r>
      <w:r w:rsidR="0051573A">
        <w:rPr>
          <w:szCs w:val="20"/>
        </w:rPr>
        <w:t>wymienione</w:t>
      </w:r>
      <w:r>
        <w:rPr>
          <w:szCs w:val="20"/>
        </w:rPr>
        <w:t xml:space="preserve"> powyżej</w:t>
      </w:r>
      <w:r w:rsidR="00CC48B4">
        <w:rPr>
          <w:szCs w:val="20"/>
        </w:rPr>
        <w:t xml:space="preserve">, a które w ocenie </w:t>
      </w:r>
      <w:r>
        <w:rPr>
          <w:szCs w:val="20"/>
        </w:rPr>
        <w:t xml:space="preserve">Wykonawcy </w:t>
      </w:r>
      <w:r w:rsidR="00CC48B4">
        <w:rPr>
          <w:szCs w:val="20"/>
        </w:rPr>
        <w:t xml:space="preserve">są istotne </w:t>
      </w:r>
      <w:r>
        <w:rPr>
          <w:szCs w:val="20"/>
        </w:rPr>
        <w:t>i pozwolą Zamawiającemu na uzyskanie pełniejszej informacji o dostępnej bazie substra</w:t>
      </w:r>
      <w:r w:rsidR="0051573A">
        <w:rPr>
          <w:szCs w:val="20"/>
        </w:rPr>
        <w:t>towej względem Nieruchomości 1.</w:t>
      </w:r>
    </w:p>
    <w:p w14:paraId="3B7E3E5A" w14:textId="02F79CDF" w:rsidR="00C44810" w:rsidRDefault="00C44810" w:rsidP="00E1600F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D.4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424B21C8" w14:textId="71BCFB85" w:rsidR="00B60BAB" w:rsidRDefault="00B60BAB" w:rsidP="006A0E05">
      <w:pPr>
        <w:jc w:val="both"/>
        <w:rPr>
          <w:b/>
          <w:szCs w:val="20"/>
        </w:rPr>
      </w:pPr>
    </w:p>
    <w:p w14:paraId="7A0A10DA" w14:textId="77777777" w:rsidR="0082057F" w:rsidRDefault="0082057F" w:rsidP="006A0E05">
      <w:pPr>
        <w:jc w:val="both"/>
        <w:rPr>
          <w:b/>
          <w:szCs w:val="20"/>
        </w:rPr>
      </w:pPr>
    </w:p>
    <w:p w14:paraId="073697D4" w14:textId="271E9985" w:rsidR="005A3911" w:rsidRPr="00B60BAB" w:rsidRDefault="00B60BAB" w:rsidP="00B60B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t>Tabela D.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r w:rsidR="00B43DAC">
        <w:rPr>
          <w:i/>
          <w:color w:val="44546A" w:themeColor="text2"/>
          <w:sz w:val="18"/>
        </w:rPr>
        <w:t xml:space="preserve"> w okolicy Nieruchomości 1</w:t>
      </w:r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975436" w:rsidRPr="005A3911" w14:paraId="2EB1C25C" w14:textId="78857330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274CA0" w14:textId="3643BD8E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1B36361" w14:textId="7C8737CF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DF7FEE" w14:textId="7554B145" w:rsidR="00975436" w:rsidRPr="00B44183" w:rsidRDefault="00975436" w:rsidP="00F3088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r w:rsidR="00B43DAC">
              <w:rPr>
                <w:b/>
                <w:bCs/>
                <w:sz w:val="20"/>
                <w:szCs w:val="20"/>
              </w:rPr>
              <w:t>w okolicy Nieruchomości 1</w:t>
            </w:r>
          </w:p>
          <w:p w14:paraId="30A7C15C" w14:textId="08236CB2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75436" w:rsidRPr="005A3911" w14:paraId="2B1BE24E" w14:textId="1A6ACC74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47A1863" w14:textId="32A0E516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068D6C" w14:textId="61813F27" w:rsidR="00975436" w:rsidRPr="00B44183" w:rsidRDefault="00975436" w:rsidP="00F3088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7A899" w14:textId="6071650A" w:rsidR="00975436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520FFC7" w14:textId="230417EB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7C59364" w14:textId="1C9454A5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B440FE" w14:textId="37CB7EE1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9D6B0F" w14:textId="158B504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7764C3C" w14:textId="56734D3C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E01739F" w14:textId="788B5D6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8BD7E0A" w14:textId="468D8FF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38EA03" w14:textId="37BA1383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D3C66B6" w14:textId="06D9F901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5756C9" w14:textId="359F34D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1A957AE" w14:textId="224DBB2D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E37B9" w14:textId="216187B0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352FF01B" w14:textId="6CB105E6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13D17ED" w14:textId="06CDD49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CBC7B2" w14:textId="6ADC6D3A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916DD9" w14:textId="4F6C3F86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73629B0" w14:textId="27B4F31E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1B0039" w14:textId="30768F8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5E437F7" w14:textId="46843178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2EBDDA" w14:textId="2C78C6FC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04606C3" w14:textId="3D2DF06F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3EA2872" w14:textId="4B663E8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1E5948" w14:textId="0F7F66B4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44B7A5" w14:textId="05B3523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2448D2C" w14:textId="740BE375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7E4E2A" w14:textId="1620DC6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D898D9A" w14:textId="082EF85B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ED380" w14:textId="475EAD0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E374E3" w:rsidRPr="005A3911" w14:paraId="1FCDE4D8" w14:textId="61419A4B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7AE8B4BF" w14:textId="295457BC" w:rsidR="00E374E3" w:rsidRPr="00325CBC" w:rsidRDefault="00E374E3" w:rsidP="00F3088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E39D8" w14:textId="3F8DB91B" w:rsidR="00E374E3" w:rsidRDefault="00E374E3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</w:t>
            </w:r>
            <w:r w:rsidR="00B60BAB">
              <w:rPr>
                <w:rFonts w:cstheme="minorHAnsi"/>
                <w:i/>
                <w:sz w:val="20"/>
                <w:szCs w:val="20"/>
                <w:u w:val="single"/>
              </w:rPr>
              <w:t>Wykonawca może zawrzeć dodatkowe informacje na temat dostępności substratów</w:t>
            </w:r>
          </w:p>
        </w:tc>
      </w:tr>
    </w:tbl>
    <w:p w14:paraId="5B392EDB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03E3904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2E3450A" w14:textId="2011D2F5" w:rsidR="00152320" w:rsidRDefault="00152320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58C75B5C" w14:textId="77777777" w:rsidR="001633E9" w:rsidRDefault="001633E9" w:rsidP="07CE9E9B">
      <w:pPr>
        <w:jc w:val="both"/>
        <w:rPr>
          <w:sz w:val="20"/>
          <w:szCs w:val="20"/>
          <w:u w:val="single"/>
        </w:rPr>
      </w:pPr>
    </w:p>
    <w:p w14:paraId="71BD680E" w14:textId="31327F60" w:rsidR="00DD1384" w:rsidRPr="008E1308" w:rsidRDefault="008E1308" w:rsidP="008E1308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8E1308">
        <w:rPr>
          <w:rFonts w:cstheme="minorHAnsi"/>
        </w:rPr>
        <w:t>WYMAGANIA DLA NIERUCHOMOŚCI 2 ORAZ PARTNERA STRATEGICZNEGO PROWADZĄCEGO DZIAŁANIA NA NIERUCHOMOŚCI 2</w:t>
      </w:r>
    </w:p>
    <w:p w14:paraId="17EEFCC7" w14:textId="77777777" w:rsidR="00CB030F" w:rsidRDefault="00CB030F" w:rsidP="00DD1384">
      <w:pPr>
        <w:jc w:val="both"/>
        <w:rPr>
          <w:rFonts w:cstheme="minorHAnsi"/>
          <w:sz w:val="20"/>
          <w:szCs w:val="20"/>
          <w:u w:val="single"/>
        </w:rPr>
      </w:pPr>
    </w:p>
    <w:p w14:paraId="51CBAB3D" w14:textId="1131F363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Pr="006E63D3">
        <w:rPr>
          <w:rFonts w:cstheme="minorHAnsi"/>
          <w:b/>
          <w:szCs w:val="20"/>
        </w:rPr>
        <w:t>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>Wykonawca musi określić spełnienie Wymagań dotyczących Nierucho</w:t>
      </w:r>
      <w:r>
        <w:rPr>
          <w:rFonts w:cstheme="minorHAnsi"/>
          <w:b/>
          <w:szCs w:val="20"/>
        </w:rPr>
        <w:t>mości 2</w:t>
      </w:r>
      <w:r w:rsidRPr="00267FB4">
        <w:rPr>
          <w:rFonts w:cstheme="minorHAnsi"/>
          <w:b/>
          <w:szCs w:val="20"/>
        </w:rPr>
        <w:t xml:space="preserve"> </w:t>
      </w:r>
      <w:r w:rsidR="00AE385F">
        <w:rPr>
          <w:rFonts w:cstheme="minorHAnsi"/>
          <w:b/>
          <w:szCs w:val="20"/>
        </w:rPr>
        <w:t xml:space="preserve">podczas Fazy 1B: Przygotowanie i udostępnienie Nieruchomości 2,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D7514E9" w14:textId="46F0D068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 xml:space="preserve">, natomiast dla Wymagań 2.9-2.17 </w:t>
      </w:r>
      <w:r w:rsidR="00AE385F">
        <w:rPr>
          <w:rFonts w:cstheme="minorHAnsi"/>
          <w:szCs w:val="20"/>
        </w:rPr>
        <w:t xml:space="preserve">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„Deklaruję spełnienie we wskazanym terminie”</w:t>
      </w:r>
      <w:r w:rsidR="00AE385F">
        <w:rPr>
          <w:rFonts w:cstheme="minorHAnsi"/>
          <w:b/>
          <w:szCs w:val="20"/>
        </w:rPr>
        <w:t>.</w:t>
      </w:r>
    </w:p>
    <w:p w14:paraId="5FAFE8A3" w14:textId="6F33FFCF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>, natomiast</w:t>
      </w:r>
      <w:r w:rsidR="00AE385F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>dla Wymagań 2.9-2.17</w:t>
      </w:r>
      <w:r w:rsidR="00AE385F">
        <w:rPr>
          <w:rFonts w:cstheme="minorHAnsi"/>
          <w:szCs w:val="20"/>
        </w:rPr>
        <w:t xml:space="preserve"> 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</w:t>
      </w:r>
      <w:r w:rsidR="00AE385F">
        <w:rPr>
          <w:rFonts w:cstheme="minorHAnsi"/>
          <w:b/>
          <w:szCs w:val="20"/>
        </w:rPr>
        <w:t>Nie d</w:t>
      </w:r>
      <w:r w:rsidR="00AE385F" w:rsidRPr="00FE1D3C">
        <w:rPr>
          <w:rFonts w:cstheme="minorHAnsi"/>
          <w:b/>
          <w:szCs w:val="20"/>
        </w:rPr>
        <w:t>eklaruję”</w:t>
      </w:r>
      <w:r w:rsidDel="00AE385F">
        <w:rPr>
          <w:rFonts w:cstheme="minorHAnsi"/>
          <w:b/>
          <w:szCs w:val="20"/>
        </w:rPr>
        <w:t>.</w:t>
      </w:r>
    </w:p>
    <w:p w14:paraId="7A7CA5AE" w14:textId="19B5ED96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D8251D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1AECF6B4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>„Uzasadnienie spełnie</w:t>
      </w:r>
      <w:r>
        <w:rPr>
          <w:rFonts w:cstheme="minorHAnsi"/>
          <w:szCs w:val="20"/>
          <w:u w:val="single"/>
        </w:rPr>
        <w:t>nia wymagania”</w:t>
      </w:r>
      <w:r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uwzględniając wszystkie uwagi Zamawiającego tam zamieszczone</w:t>
      </w:r>
      <w:r>
        <w:rPr>
          <w:rFonts w:cstheme="minorHAnsi"/>
          <w:szCs w:val="20"/>
          <w:u w:val="single"/>
        </w:rPr>
        <w:t xml:space="preserve">. </w:t>
      </w:r>
    </w:p>
    <w:p w14:paraId="3A193F38" w14:textId="174D5023" w:rsidR="00D33EC5" w:rsidRDefault="00D33EC5" w:rsidP="00DD1384">
      <w:pPr>
        <w:tabs>
          <w:tab w:val="left" w:pos="6050"/>
        </w:tabs>
        <w:jc w:val="both"/>
        <w:rPr>
          <w:color w:val="FF0000"/>
          <w:sz w:val="20"/>
        </w:rPr>
      </w:pPr>
    </w:p>
    <w:p w14:paraId="48A68013" w14:textId="118B310B" w:rsidR="008E1308" w:rsidRPr="004C64FD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Wymagania dot. Nieruchomości </w:t>
      </w:r>
      <w:r w:rsidR="001633E9">
        <w:rPr>
          <w:i/>
          <w:color w:val="44546A" w:themeColor="text2"/>
          <w:sz w:val="18"/>
        </w:rPr>
        <w:t xml:space="preserve">2 </w:t>
      </w:r>
      <w:r w:rsidR="001633E9" w:rsidRPr="001633E9">
        <w:t xml:space="preserve"> </w:t>
      </w:r>
      <w:r w:rsidR="001633E9" w:rsidRPr="001633E9">
        <w:rPr>
          <w:i/>
          <w:color w:val="44546A" w:themeColor="text2"/>
          <w:sz w:val="18"/>
        </w:rPr>
        <w:t>podczas Fazy 1B: Przygotowanie i udostępnienie Nieruchomości 2,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1418"/>
        <w:gridCol w:w="4094"/>
      </w:tblGrid>
      <w:tr w:rsidR="008E1308" w:rsidRPr="004278AA" w14:paraId="3A7820B9" w14:textId="77777777" w:rsidTr="4B696D0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68C2BC6" w14:textId="368F975B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1633E9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B52279" w:rsidRPr="004278AA" w14:paraId="7BF3FAEC" w14:textId="77777777" w:rsidTr="4B696D0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8C3239" w14:textId="77777777" w:rsidR="008E1308" w:rsidRPr="00B34162" w:rsidRDefault="008E1308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66F8673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F85F080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06828C1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76F04E2D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01EAFF78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9EE2333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FC931EC" w14:textId="6428D2E3" w:rsidR="008F3780" w:rsidRPr="004C64FD" w:rsidRDefault="008F3780" w:rsidP="00194AF5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 2</w:t>
            </w:r>
          </w:p>
        </w:tc>
        <w:sdt>
          <w:sdtPr>
            <w:rPr>
              <w:rFonts w:ascii="Times New Roman" w:hAnsi="Times New Roman" w:cs="Times New Roman"/>
            </w:rPr>
            <w:id w:val="194888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048CEEC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65914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DB0D2B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3904D1B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2B64086E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2F575F68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E2EFD9" w:themeFill="accent6" w:themeFillTint="33"/>
            <w:vAlign w:val="center"/>
          </w:tcPr>
          <w:p w14:paraId="45F3F731" w14:textId="77777777" w:rsidR="008F3780" w:rsidRDefault="008F3780" w:rsidP="00194AF5">
            <w:pPr>
              <w:rPr>
                <w:rFonts w:cstheme="minorHAnsi"/>
                <w:sz w:val="20"/>
                <w:szCs w:val="20"/>
              </w:rPr>
            </w:pPr>
          </w:p>
          <w:p w14:paraId="3B5EFE8C" w14:textId="77777777" w:rsidR="008F3780" w:rsidRPr="00B34162" w:rsidRDefault="008F3780" w:rsidP="00194A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088D8BA2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zaznaczone granice Nieruchomości 2,</w:t>
            </w:r>
          </w:p>
          <w:p w14:paraId="39328D1C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2,</w:t>
            </w:r>
          </w:p>
          <w:p w14:paraId="635C3B0B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drogi dojazdowe,</w:t>
            </w:r>
          </w:p>
          <w:p w14:paraId="645206F6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bramę lub bramy wjazdowe na teren Nieruchomości 2,</w:t>
            </w:r>
          </w:p>
          <w:p w14:paraId="439C0E45" w14:textId="77777777" w:rsid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</w:t>
            </w:r>
            <w:r>
              <w:rPr>
                <w:rFonts w:cstheme="minorHAnsi"/>
                <w:sz w:val="20"/>
                <w:szCs w:val="20"/>
              </w:rPr>
              <w:t>a do sieci elektroenergetycznej,</w:t>
            </w:r>
          </w:p>
          <w:p w14:paraId="2EBFB29E" w14:textId="073A70CE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legendę wraz ze w</w:t>
            </w:r>
            <w:r>
              <w:rPr>
                <w:rFonts w:cstheme="minorHAnsi"/>
                <w:sz w:val="20"/>
                <w:szCs w:val="20"/>
              </w:rPr>
              <w:t>skazaniem adresu Nieruchomości 2</w:t>
            </w:r>
            <w:r w:rsidRPr="008F3780">
              <w:rPr>
                <w:rFonts w:cstheme="minorHAnsi"/>
                <w:sz w:val="20"/>
                <w:szCs w:val="20"/>
              </w:rPr>
              <w:t>.</w:t>
            </w:r>
          </w:p>
          <w:p w14:paraId="5CD0239C" w14:textId="22D4CD7A" w:rsidR="008F3780" w:rsidRPr="008F3780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Dla Nieruchomości 2</w:t>
            </w:r>
            <w:r w:rsidRPr="00B34162">
              <w:rPr>
                <w:rFonts w:cstheme="minorHAnsi"/>
                <w:sz w:val="20"/>
                <w:szCs w:val="20"/>
              </w:rPr>
              <w:t xml:space="preserve"> Wykonawca może przedstawić jako zał</w:t>
            </w:r>
            <w:r>
              <w:rPr>
                <w:rFonts w:cstheme="minorHAnsi"/>
                <w:sz w:val="20"/>
                <w:szCs w:val="20"/>
              </w:rPr>
              <w:t xml:space="preserve">ącznik do Oferty Miejscowy Plan </w:t>
            </w:r>
            <w:r w:rsidRPr="00B34162">
              <w:rPr>
                <w:rFonts w:cstheme="minorHAnsi"/>
                <w:sz w:val="20"/>
                <w:szCs w:val="20"/>
              </w:rPr>
              <w:t xml:space="preserve">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3C051E31" w14:textId="77777777" w:rsidR="008F3780" w:rsidRPr="00B34162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8F3780" w:rsidRPr="00C73907" w14:paraId="6EA9ADA7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B27C0EA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3269F9C" w14:textId="77777777" w:rsidR="008F3780" w:rsidRDefault="008F3780" w:rsidP="008F3780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0DA432FC" w14:textId="2EAD6CBB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wskazać, czy na Nieruchomości 2 znajdują się budynki/pomieszczenia, istniejące ogrodzenia, które Wykonawca w porozumieniu z Uczestnikiem PCP opracowującym Demonstrator Technologii mógłby zaadaptować.</w:t>
            </w:r>
          </w:p>
          <w:p w14:paraId="0F208C0E" w14:textId="4F87D6A9" w:rsidR="008F3780" w:rsidRDefault="008F3780" w:rsidP="008F378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1A8E37E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37A43A81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26538D6" w14:textId="0FA0FABE" w:rsidR="008F3780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Odległość od Nieruchomości 1</w:t>
            </w:r>
          </w:p>
        </w:tc>
        <w:sdt>
          <w:sdtPr>
            <w:rPr>
              <w:rFonts w:ascii="Times New Roman" w:hAnsi="Times New Roman" w:cs="Times New Roman"/>
            </w:rPr>
            <w:id w:val="-1676714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704238A4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84986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783CFAF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6C339D3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69C7E7F5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1430F74D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69B750BC" w14:textId="7036154C" w:rsidR="008F3780" w:rsidRDefault="008F3780" w:rsidP="00194AF5">
            <w:pPr>
              <w:rPr>
                <w:ins w:id="4" w:author="Autor"/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 odległość pomiędzy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 xml:space="preserve">granicami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Nieruchomości 1 i Nieruchomości 2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położonymi najbliżej względem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siebie.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65DC0137" w14:textId="42FFBB66" w:rsidR="00B17631" w:rsidRDefault="00B17631" w:rsidP="00194AF5">
            <w:pPr>
              <w:rPr>
                <w:ins w:id="5" w:author="Autor"/>
                <w:rFonts w:cstheme="minorHAnsi"/>
                <w:i/>
                <w:sz w:val="20"/>
                <w:szCs w:val="20"/>
                <w:u w:val="single"/>
              </w:rPr>
            </w:pPr>
            <w:ins w:id="6" w:author="Autor"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Jeśli odległość jest mniejsza niż wartość minimalna określona w Załączniku nr 3 do Ogłoszenia, należy przedstawić </w:t>
              </w:r>
              <w:r w:rsidR="008077CD">
                <w:rPr>
                  <w:i/>
                  <w:iCs/>
                  <w:sz w:val="20"/>
                  <w:szCs w:val="20"/>
                  <w:u w:val="single"/>
                </w:rPr>
                <w:t xml:space="preserve">dodatkową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ocenę wpływu takiej </w:t>
              </w:r>
              <w:r w:rsidR="008077CD">
                <w:rPr>
                  <w:i/>
                  <w:iCs/>
                  <w:sz w:val="20"/>
                  <w:szCs w:val="20"/>
                  <w:u w:val="single"/>
                </w:rPr>
                <w:t xml:space="preserve">mniejszej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odległości na ryzyko </w:t>
              </w:r>
              <w:r w:rsidRPr="00B17631">
                <w:rPr>
                  <w:i/>
                  <w:iCs/>
                  <w:sz w:val="20"/>
                  <w:szCs w:val="20"/>
                  <w:u w:val="single"/>
                </w:rPr>
                <w:t xml:space="preserve">uznania przez właściwy organ </w:t>
              </w:r>
              <w:r w:rsidR="00F61119" w:rsidRPr="00F61119">
                <w:rPr>
                  <w:i/>
                  <w:iCs/>
                  <w:sz w:val="20"/>
                  <w:szCs w:val="20"/>
                  <w:u w:val="single"/>
                </w:rPr>
                <w:t xml:space="preserve">ds. oceny oddziaływania przedsięwzięcia na środowisko </w:t>
              </w:r>
              <w:r w:rsidRPr="00B17631">
                <w:rPr>
                  <w:i/>
                  <w:iCs/>
                  <w:sz w:val="20"/>
                  <w:szCs w:val="20"/>
                  <w:u w:val="single"/>
                </w:rPr>
                <w:t>urządzeń tworzonych na Nieruchomości 1 i Nieruchomości 2 za jedno przedsięwzięc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ie </w:t>
              </w:r>
              <w:r w:rsidRPr="00B17631">
                <w:rPr>
                  <w:i/>
                  <w:iCs/>
                  <w:sz w:val="20"/>
                  <w:szCs w:val="20"/>
                  <w:u w:val="single"/>
                </w:rPr>
                <w:t xml:space="preserve">oraz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środki służące </w:t>
              </w:r>
              <w:r w:rsidR="000B5B24">
                <w:rPr>
                  <w:i/>
                  <w:iCs/>
                  <w:sz w:val="20"/>
                  <w:szCs w:val="20"/>
                  <w:u w:val="single"/>
                </w:rPr>
                <w:t xml:space="preserve">przeciwdziałania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>takiemu ryzyku.</w:t>
              </w:r>
            </w:ins>
          </w:p>
          <w:p w14:paraId="3DCC82EF" w14:textId="0701C38B" w:rsidR="00B17631" w:rsidRPr="00C73907" w:rsidRDefault="00B17631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972FF42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D039A7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E49C99A" w14:textId="77777777" w:rsidR="008E1308" w:rsidRPr="00312328" w:rsidRDefault="008E1308" w:rsidP="00194AF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1FC81B3F" w14:textId="7FEF8A75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92773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ACA14E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7513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591CE86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5AC98EA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EE8A1AD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6BB74DE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235A42F" w14:textId="1F4A248B" w:rsidR="008E1308" w:rsidRPr="002F6048" w:rsidRDefault="008E1308" w:rsidP="00194AF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</w:t>
            </w:r>
            <w:r w:rsidR="008F3780">
              <w:rPr>
                <w:rFonts w:cstheme="minorHAnsi"/>
                <w:i/>
                <w:sz w:val="20"/>
                <w:szCs w:val="20"/>
                <w:u w:val="single"/>
              </w:rPr>
              <w:t>chnię oferowanej Nieruchomości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0D58E1B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D8F346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DA22FE" w14:textId="01AE0F52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492795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07D405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74592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01B24AC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C5AC21C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47B6078F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3BB964CC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053F7194" w14:textId="77777777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29044BB7" w14:textId="0BFF3551" w:rsidR="008F3780" w:rsidRDefault="008F3780" w:rsidP="008F3780">
            <w:pPr>
              <w:rPr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 xml:space="preserve">odległość od najbliżej zlokalizowanej zwartej zabudowy mieszkaniowej względem Nieruchomości 1, do granicy Nieruchomości 1 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(</w:t>
            </w:r>
            <w:r w:rsidR="00983641" w:rsidRPr="00983641">
              <w:rPr>
                <w:rFonts w:cstheme="minorHAnsi"/>
                <w:i/>
                <w:sz w:val="20"/>
                <w:szCs w:val="20"/>
                <w:u w:val="single"/>
              </w:rPr>
              <w:t>punkt położony najbliżej tej zabudowy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)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  <w:r w:rsidRPr="002F6048">
              <w:rPr>
                <w:i/>
                <w:sz w:val="20"/>
                <w:szCs w:val="20"/>
                <w:u w:val="single"/>
              </w:rPr>
              <w:t xml:space="preserve"> Zamawiający dopuszcza pomiary wykonane za pomocą serwisu geoportal.gov.pl.</w:t>
            </w:r>
          </w:p>
          <w:p w14:paraId="58AD2D54" w14:textId="0882EFAC" w:rsidR="00FA69B1" w:rsidRDefault="00FA69B1" w:rsidP="008F3780">
            <w:pPr>
              <w:rPr>
                <w:i/>
                <w:sz w:val="20"/>
                <w:szCs w:val="20"/>
                <w:u w:val="single"/>
              </w:rPr>
            </w:pP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Ponadto w tym polu należy uwzględnić opis planu działań na wypadek wystąpienia protestów społecznych związanych z realizacją przedsięwzięcia,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w tym działania zapobiegające wystąpieniu protestów i łagodzące ich przebieg,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w celu procedowania </w:t>
            </w:r>
            <w:r>
              <w:rPr>
                <w:i/>
                <w:iCs/>
                <w:sz w:val="20"/>
                <w:szCs w:val="20"/>
                <w:u w:val="single"/>
              </w:rPr>
              <w:t>P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rzedsięwzięcia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PCP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zgodnie z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jego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>Harmonogramem.</w:t>
            </w:r>
          </w:p>
          <w:p w14:paraId="525CA86C" w14:textId="229BA17D" w:rsidR="008E1308" w:rsidRPr="00C73907" w:rsidRDefault="00B2306E" w:rsidP="00194AF5">
            <w:pPr>
              <w:rPr>
                <w:rFonts w:cstheme="minorHAnsi"/>
                <w:b/>
                <w:sz w:val="20"/>
                <w:szCs w:val="20"/>
              </w:rPr>
            </w:pPr>
            <w:ins w:id="7" w:author="Autor"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Jeśli odległość jest mniejsza niż wartość minimalna określona w Załączniku nr 3 do Ogłoszenia, należy przedstawić dodatkową ocenę wpływu takiej mniejszej odległości na ryzyko </w:t>
              </w:r>
              <w:r w:rsidRPr="00B17631">
                <w:rPr>
                  <w:i/>
                  <w:iCs/>
                  <w:sz w:val="20"/>
                  <w:szCs w:val="20"/>
                  <w:u w:val="single"/>
                </w:rPr>
                <w:t xml:space="preserve">na ryzyko protestów społecznych oraz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>dodatkowe środki służące przeciwdziałania takiemu ryzyku.</w:t>
              </w:r>
            </w:ins>
          </w:p>
        </w:tc>
      </w:tr>
      <w:tr w:rsidR="000C522C" w:rsidRPr="00C73907" w14:paraId="7C54395F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2D4CC800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5A173AD" w14:textId="06E35C19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Charakterystyka okolicy</w:t>
            </w:r>
          </w:p>
        </w:tc>
        <w:sdt>
          <w:sdtPr>
            <w:rPr>
              <w:rFonts w:ascii="Times New Roman" w:hAnsi="Times New Roman" w:cs="Times New Roman"/>
            </w:rPr>
            <w:id w:val="130434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4DDF9F38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9350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6EC0C6D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8A56658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33464160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4629F802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FBA719" w14:textId="3CF8081A" w:rsidR="008E1308" w:rsidRPr="00C73907" w:rsidRDefault="00194AF5" w:rsidP="008F378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2.</w:t>
            </w:r>
          </w:p>
        </w:tc>
      </w:tr>
      <w:tr w:rsidR="000C522C" w:rsidRPr="00C73907" w14:paraId="45B9E50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46CAC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BDF0CE4" w14:textId="19D0E034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Brak obciążeń </w:t>
            </w:r>
          </w:p>
        </w:tc>
        <w:sdt>
          <w:sdtPr>
            <w:rPr>
              <w:rFonts w:ascii="Times New Roman" w:hAnsi="Times New Roman" w:cs="Times New Roman"/>
            </w:rPr>
            <w:id w:val="-151320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6FE4850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87004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4291BD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81D43AB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1177C35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A3C586C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191BAD" w14:textId="77777777" w:rsidR="008E1308" w:rsidRPr="004C1DA5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450981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664779A9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62807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F1342FA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FD50F5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538C32E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35131E2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CF391E7" w14:textId="6698C7AD" w:rsidR="008E1308" w:rsidRPr="00194AF5" w:rsidRDefault="008F3780" w:rsidP="00194AF5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1465006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7312CD9" w14:textId="5033E135" w:rsidR="008E1308" w:rsidRPr="00627CB2" w:rsidRDefault="009E58D9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94678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4926A4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0032F41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36E92C8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DA48B23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C7A85DE" w14:textId="73763389" w:rsidR="008E1308" w:rsidRPr="008F3780" w:rsidRDefault="008F3780" w:rsidP="00194AF5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</w:t>
            </w:r>
            <w:r w:rsidR="00194AF5">
              <w:rPr>
                <w:rFonts w:cstheme="minorHAnsi"/>
                <w:i/>
                <w:sz w:val="20"/>
                <w:szCs w:val="20"/>
                <w:u w:val="single"/>
              </w:rPr>
              <w:t>órym znajduje się Nieruchomość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</w:tc>
      </w:tr>
      <w:tr w:rsidR="00B52279" w:rsidRPr="00C73907" w14:paraId="2A2BD653" w14:textId="77777777" w:rsidTr="0034669E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EB5460C" w14:textId="2C131AE9" w:rsidR="009E58D9" w:rsidRPr="00C73907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516D0B" w14:textId="5A33228C" w:rsidR="009E58D9" w:rsidRDefault="0034669E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[celowo usunięte]</w:t>
            </w:r>
          </w:p>
        </w:tc>
        <w:sdt>
          <w:sdtPr>
            <w:rPr>
              <w:rFonts w:ascii="Times New Roman" w:hAnsi="Times New Roman" w:cs="Times New Roman"/>
            </w:rPr>
            <w:id w:val="-8986712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E2EFD9" w:themeFill="accent6" w:themeFillTint="33"/>
                <w:vAlign w:val="center"/>
              </w:tcPr>
              <w:p w14:paraId="7AFA9F54" w14:textId="012A6A31" w:rsidR="009E58D9" w:rsidRDefault="0034669E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☒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56313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2EFD9" w:themeFill="accent6" w:themeFillTint="33"/>
                <w:vAlign w:val="center"/>
              </w:tcPr>
              <w:p w14:paraId="29D10DE6" w14:textId="5FE9DB03" w:rsidR="009E58D9" w:rsidRDefault="0082057F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☒</w:t>
                </w:r>
              </w:p>
            </w:tc>
          </w:sdtContent>
        </w:sdt>
        <w:tc>
          <w:tcPr>
            <w:tcW w:w="4094" w:type="dxa"/>
            <w:shd w:val="clear" w:color="auto" w:fill="E2EFD9" w:themeFill="accent6" w:themeFillTint="33"/>
            <w:vAlign w:val="center"/>
          </w:tcPr>
          <w:p w14:paraId="0B4D2908" w14:textId="3E527ECA" w:rsidR="009E58D9" w:rsidRDefault="0082057F" w:rsidP="0034669E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  <w:u w:val="single"/>
              </w:rPr>
              <w:t>[celowo usunięte]</w:t>
            </w:r>
          </w:p>
        </w:tc>
      </w:tr>
      <w:tr w:rsidR="00B52279" w:rsidRPr="00C73907" w14:paraId="5E4E5C6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29EA73F" w14:textId="60A881B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82FCFF" w14:textId="1294CC16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Udostępnienie 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312397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B3085B2" w14:textId="01DB953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41995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F85ED4E" w14:textId="16DB59B6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7FEDBBE6" w14:textId="228EF06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27727B2E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5DA590C" w14:textId="2517F140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496FEA6" w14:textId="7166152C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448043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FB3DF3F" w14:textId="4B4C7AC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0880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328875E3" w14:textId="1B248C2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381F6500" w14:textId="23FC6769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84A9B8C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A5EC097" w14:textId="3E3F787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0F6CAD" w14:textId="2E0554F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Zapewnione media</w:t>
            </w:r>
            <w:r w:rsidR="00EC7A49">
              <w:rPr>
                <w:rFonts w:cstheme="minorHAnsi"/>
                <w:b/>
                <w:sz w:val="20"/>
                <w:szCs w:val="20"/>
              </w:rPr>
              <w:t xml:space="preserve"> oraz brak połączeń technologicznych z Nieruchomością 1</w:t>
            </w:r>
          </w:p>
        </w:tc>
        <w:sdt>
          <w:sdtPr>
            <w:rPr>
              <w:rFonts w:ascii="Times New Roman" w:hAnsi="Times New Roman" w:cs="Times New Roman"/>
            </w:rPr>
            <w:id w:val="-1075426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0AC8DA3B" w14:textId="68B15EB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3658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5668B172" w14:textId="75156034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096C3C1B" w14:textId="21D3325A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32010137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8A035" w14:textId="1D88BD4F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606E121" w14:textId="68B4F76D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Pełnomocnictwo dla Uczestnika </w:t>
            </w:r>
            <w:r w:rsidRPr="00312328">
              <w:rPr>
                <w:rFonts w:cstheme="minorHAnsi"/>
                <w:b/>
                <w:sz w:val="20"/>
                <w:szCs w:val="20"/>
              </w:rPr>
              <w:t>PCP</w:t>
            </w:r>
            <w:r>
              <w:rPr>
                <w:rFonts w:cstheme="minorHAnsi"/>
                <w:b/>
                <w:sz w:val="20"/>
                <w:szCs w:val="20"/>
              </w:rPr>
              <w:t xml:space="preserve"> na poczet Etapu II</w:t>
            </w:r>
          </w:p>
        </w:tc>
        <w:sdt>
          <w:sdtPr>
            <w:rPr>
              <w:rFonts w:ascii="Times New Roman" w:hAnsi="Times New Roman" w:cs="Times New Roman"/>
            </w:rPr>
            <w:id w:val="227817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0F77A97" w14:textId="5F4474D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06503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126D742" w14:textId="506C2400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2A1CE81A" w14:textId="4A93A75F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9D0F9E1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41E5BFA" w14:textId="5B659757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BB6E7F" w14:textId="2C92A2C0" w:rsidR="00135EB4" w:rsidRDefault="2214A10E" w:rsidP="0082057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4B696D0A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Uzyskanie </w:t>
            </w:r>
            <w:r w:rsidR="0082057F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pozwoleń/decyzji niezbędnych do zagospodarowania biometanu</w:t>
            </w:r>
          </w:p>
        </w:tc>
        <w:sdt>
          <w:sdtPr>
            <w:rPr>
              <w:rFonts w:ascii="Times New Roman" w:hAnsi="Times New Roman" w:cs="Times New Roman"/>
            </w:rPr>
            <w:id w:val="-213100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08ACE76" w14:textId="6D103493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4022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81F53EA" w14:textId="21BDD74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4E32A0C" w14:textId="60E8BB4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718CFDD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44F4916" w14:textId="4887115F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B3B579" w14:textId="371CEF14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F68C4">
              <w:rPr>
                <w:rFonts w:cstheme="minorHAnsi"/>
                <w:b/>
                <w:sz w:val="20"/>
                <w:szCs w:val="20"/>
              </w:rPr>
              <w:t>Wizyjny system kontroli</w:t>
            </w:r>
          </w:p>
        </w:tc>
        <w:sdt>
          <w:sdtPr>
            <w:rPr>
              <w:rFonts w:ascii="Times New Roman" w:hAnsi="Times New Roman" w:cs="Times New Roman"/>
            </w:rPr>
            <w:id w:val="-1809398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945ACAF" w14:textId="0AF96E08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6229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FEAB97" w14:textId="1DFEE035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450976A1" w14:textId="70DF7B3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C04EF7B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E2CD3CF" w14:textId="12235779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C6848B" w14:textId="6C0CA1B0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2075843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62D781E4" w14:textId="55EC06A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8179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9EE6EB" w14:textId="5AC9083E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B0D65BD" w14:textId="7A9A7264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09A10A6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64937D27" w14:textId="2AF10004" w:rsidR="0082057F" w:rsidRDefault="0082057F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9353948" w14:textId="414B81F3" w:rsidR="0082057F" w:rsidRDefault="0082057F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Powierzchnia na potrzeby zagospodarowania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725328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9E33926" w14:textId="6D4E13DA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3867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D145745" w14:textId="675C9086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1064E48F" w14:textId="7672BE07" w:rsidR="0082057F" w:rsidRDefault="0082057F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3C12A0E7" w14:textId="77777777" w:rsidTr="00BD085F">
        <w:trPr>
          <w:trHeight w:val="1123"/>
        </w:trPr>
        <w:tc>
          <w:tcPr>
            <w:tcW w:w="993" w:type="dxa"/>
            <w:vMerge/>
            <w:shd w:val="clear" w:color="auto" w:fill="C5E0B3" w:themeFill="accent6" w:themeFillTint="66"/>
            <w:vAlign w:val="center"/>
          </w:tcPr>
          <w:p w14:paraId="349135B6" w14:textId="77777777" w:rsidR="0082057F" w:rsidRDefault="0082057F" w:rsidP="00A44320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C5E0B3" w:themeFill="accent6" w:themeFillTint="66"/>
            <w:vAlign w:val="center"/>
          </w:tcPr>
          <w:p w14:paraId="50EE0ACF" w14:textId="77777777" w:rsidR="0082057F" w:rsidRDefault="0082057F" w:rsidP="00A4432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tym polu należy wpisać Uzasadnienie spełnienia Wymagania – należy wskazać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:</w:t>
            </w:r>
          </w:p>
          <w:p w14:paraId="3A6EB92B" w14:textId="77777777" w:rsidR="0082057F" w:rsidRPr="000137E7" w:rsidRDefault="0082057F" w:rsidP="00A44320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 o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już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dostępnym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lub planowanym do ewentualnego nabycia/dzierżawy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areale do zagospodarowania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pofermentu,</w:t>
            </w:r>
          </w:p>
          <w:p w14:paraId="44C280E9" w14:textId="77777777" w:rsidR="0082057F" w:rsidRPr="003868E1" w:rsidRDefault="0082057F" w:rsidP="00A44320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 czy posiada pozwolenie na p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>roces odzysku oznaczony jako R10 polega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jący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 xml:space="preserve"> na obróbce odpadów na powierzchni ziemi przynoszącej korzyści dla rolnictwa lub poprawę stanu środowiska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(pozwolenie nie jest obligatoryjnie wymagane przez Zamawiającego na etapie złożenia Oferty).</w:t>
            </w:r>
          </w:p>
          <w:p w14:paraId="0407D8BE" w14:textId="77777777" w:rsidR="0082057F" w:rsidRDefault="0082057F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</w:tbl>
    <w:p w14:paraId="4401C352" w14:textId="68C0BB51" w:rsidR="008E1308" w:rsidRDefault="008E1308" w:rsidP="008E1308">
      <w:pPr>
        <w:jc w:val="both"/>
        <w:rPr>
          <w:sz w:val="20"/>
          <w:szCs w:val="20"/>
        </w:rPr>
      </w:pPr>
    </w:p>
    <w:p w14:paraId="3A8B8D33" w14:textId="2065BECC" w:rsidR="0003643E" w:rsidRDefault="0003643E" w:rsidP="008E1308">
      <w:pPr>
        <w:jc w:val="both"/>
        <w:rPr>
          <w:sz w:val="20"/>
          <w:szCs w:val="20"/>
        </w:rPr>
      </w:pPr>
    </w:p>
    <w:p w14:paraId="12AEF144" w14:textId="3C5025FF" w:rsidR="008E1308" w:rsidRDefault="00194AF5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="008E1308">
        <w:rPr>
          <w:rFonts w:cstheme="minorHAnsi"/>
          <w:b/>
          <w:szCs w:val="20"/>
        </w:rPr>
        <w:t>.2</w:t>
      </w:r>
      <w:r w:rsidR="008E1308" w:rsidRPr="006E63D3">
        <w:rPr>
          <w:rFonts w:cstheme="minorHAnsi"/>
          <w:szCs w:val="20"/>
        </w:rPr>
        <w:t xml:space="preserve"> </w:t>
      </w:r>
      <w:r w:rsidR="008E1308" w:rsidRPr="00267FB4">
        <w:rPr>
          <w:rFonts w:cstheme="minorHAnsi"/>
          <w:b/>
          <w:szCs w:val="20"/>
        </w:rPr>
        <w:t xml:space="preserve">Wykonawca musi określić </w:t>
      </w:r>
      <w:r w:rsidR="008E1308">
        <w:rPr>
          <w:rFonts w:cstheme="minorHAnsi"/>
          <w:b/>
          <w:szCs w:val="20"/>
        </w:rPr>
        <w:t>deklarację spełnienia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>
        <w:rPr>
          <w:rFonts w:cstheme="minorHAnsi"/>
          <w:b/>
          <w:szCs w:val="20"/>
        </w:rPr>
        <w:t>podczas</w:t>
      </w:r>
      <w:r w:rsidR="00135EB4" w:rsidRPr="00135EB4">
        <w:t xml:space="preserve"> </w:t>
      </w:r>
      <w:r w:rsidR="00135EB4">
        <w:rPr>
          <w:rFonts w:cstheme="minorHAnsi"/>
          <w:b/>
          <w:szCs w:val="20"/>
        </w:rPr>
        <w:t>Fazy</w:t>
      </w:r>
      <w:r w:rsidR="00135EB4" w:rsidRPr="00135EB4">
        <w:rPr>
          <w:rFonts w:cstheme="minorHAnsi"/>
          <w:b/>
          <w:szCs w:val="20"/>
        </w:rPr>
        <w:t xml:space="preserve"> 2B: Przygotowanie i przeprowadzenie testów Demonstratora Technologii</w:t>
      </w:r>
      <w:r w:rsidR="00135EB4">
        <w:rPr>
          <w:rFonts w:cstheme="minorHAnsi"/>
          <w:b/>
          <w:szCs w:val="20"/>
        </w:rPr>
        <w:t>,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 w:rsidRPr="00267FB4">
        <w:rPr>
          <w:rFonts w:cstheme="minorHAnsi"/>
          <w:b/>
          <w:szCs w:val="20"/>
        </w:rPr>
        <w:t xml:space="preserve">Wymagań </w:t>
      </w:r>
      <w:r w:rsidR="008E1308" w:rsidRPr="00267FB4">
        <w:rPr>
          <w:rFonts w:cstheme="minorHAnsi"/>
          <w:b/>
          <w:szCs w:val="20"/>
        </w:rPr>
        <w:t xml:space="preserve">dotyczących </w:t>
      </w:r>
      <w:r w:rsidR="008E1308">
        <w:rPr>
          <w:rFonts w:cstheme="minorHAnsi"/>
          <w:b/>
          <w:szCs w:val="20"/>
        </w:rPr>
        <w:t xml:space="preserve">działań na </w:t>
      </w:r>
      <w:r>
        <w:rPr>
          <w:rFonts w:cstheme="minorHAnsi"/>
          <w:b/>
          <w:szCs w:val="20"/>
        </w:rPr>
        <w:t>Nieruchomości 2</w:t>
      </w:r>
      <w:r w:rsidR="008E1308" w:rsidRPr="00267FB4">
        <w:rPr>
          <w:rFonts w:cstheme="minorHAnsi"/>
          <w:b/>
          <w:szCs w:val="20"/>
        </w:rPr>
        <w:t xml:space="preserve"> opisanych szczegółowo w Załączniku nr 3 do Ogłoszenia.</w:t>
      </w:r>
      <w:r w:rsidR="008E1308" w:rsidRPr="00267FB4">
        <w:rPr>
          <w:rFonts w:cstheme="minorHAnsi"/>
          <w:szCs w:val="20"/>
        </w:rPr>
        <w:t xml:space="preserve"> </w:t>
      </w:r>
    </w:p>
    <w:p w14:paraId="5C6A745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7AFD7DF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69D5BF66" w14:textId="54254BCD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481C8A17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09EA6CA0" w14:textId="77777777" w:rsidR="008E1308" w:rsidRPr="002A3DA5" w:rsidRDefault="008E1308" w:rsidP="008E1308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0155E88E" w14:textId="229E6957" w:rsidR="008E1308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 w:rsidR="00194AF5"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</w:t>
      </w:r>
      <w:r w:rsidR="00194AF5">
        <w:rPr>
          <w:i/>
          <w:color w:val="44546A" w:themeColor="text2"/>
          <w:sz w:val="18"/>
        </w:rPr>
        <w:t xml:space="preserve"> Nieruchomości 2</w:t>
      </w:r>
      <w:r w:rsidR="00135EB4">
        <w:rPr>
          <w:i/>
          <w:color w:val="44546A" w:themeColor="text2"/>
          <w:sz w:val="18"/>
        </w:rPr>
        <w:t xml:space="preserve"> podczas</w:t>
      </w:r>
      <w:r w:rsidR="00135EB4" w:rsidRPr="00135EB4">
        <w:t xml:space="preserve"> </w:t>
      </w:r>
      <w:r w:rsidR="00135EB4">
        <w:rPr>
          <w:i/>
          <w:color w:val="44546A" w:themeColor="text2"/>
          <w:sz w:val="18"/>
        </w:rPr>
        <w:t>Fazy</w:t>
      </w:r>
      <w:r w:rsidR="00135EB4" w:rsidRPr="00135EB4">
        <w:rPr>
          <w:i/>
          <w:color w:val="44546A" w:themeColor="text2"/>
          <w:sz w:val="18"/>
        </w:rPr>
        <w:t xml:space="preserve"> 2B: Przygotowanie i przeprowadzenie testów 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194AF5" w:rsidRPr="004278AA" w14:paraId="4013035F" w14:textId="77777777" w:rsidTr="00194AF5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0C15EC32" w14:textId="0651BB68" w:rsidR="00194AF5" w:rsidRPr="004278AA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2</w:t>
            </w:r>
          </w:p>
        </w:tc>
      </w:tr>
      <w:tr w:rsidR="00D2263E" w:rsidRPr="004278AA" w14:paraId="62772A0D" w14:textId="77777777" w:rsidTr="00194AF5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47518BF" w14:textId="77777777" w:rsidR="00194AF5" w:rsidRPr="00B34162" w:rsidRDefault="00194AF5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B432AEF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2AD2DA9B" w14:textId="01BB12BF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A61C8">
              <w:rPr>
                <w:rFonts w:cstheme="minorHAnsi"/>
                <w:b/>
                <w:sz w:val="20"/>
                <w:szCs w:val="20"/>
              </w:rPr>
              <w:t>terminie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wskazanym w Załączniku nr 3 do Ogłoszenia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76194698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42B630B3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2263E" w:rsidRPr="00C73907" w14:paraId="33CE70FD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C603D7A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928A42C" w14:textId="77777777" w:rsidR="00194AF5" w:rsidRDefault="007524B3" w:rsidP="00194AF5">
            <w:pPr>
              <w:rPr>
                <w:rFonts w:eastAsiaTheme="minorEastAsia"/>
                <w:b/>
                <w:bCs/>
                <w:sz w:val="20"/>
              </w:rPr>
            </w:pPr>
            <w:r>
              <w:rPr>
                <w:rFonts w:eastAsiaTheme="minorEastAsia"/>
                <w:b/>
                <w:bCs/>
                <w:sz w:val="20"/>
              </w:rPr>
              <w:t>Weryfikacja spełnienia przez Demonstrator Technologii wymagań obligatoryjnych przed rozruchem</w:t>
            </w:r>
          </w:p>
          <w:p w14:paraId="63231EA6" w14:textId="0DB9BA3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42469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55BC26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95283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C3D220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104EA2F6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7084A97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B6D4D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C32F6A1" w14:textId="77777777" w:rsidR="00194AF5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7512C5">
              <w:rPr>
                <w:rFonts w:cstheme="minorHAnsi"/>
                <w:b/>
                <w:sz w:val="20"/>
                <w:szCs w:val="20"/>
              </w:rPr>
              <w:t>Ewidencja i logistyka substratów w trakcie realizacji rozruchu i Testów Demonstratora Technologii</w:t>
            </w:r>
          </w:p>
          <w:p w14:paraId="117CED4E" w14:textId="30EE2CA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3100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A88402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7294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BDCFCD1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DBD1B1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88E9BB6" w14:textId="77777777" w:rsidTr="55503141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4227425" w14:textId="77777777" w:rsidR="007524B3" w:rsidRPr="00C73907" w:rsidRDefault="007524B3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07A0D6" w14:textId="77777777" w:rsidR="007524B3" w:rsidRDefault="007524B3" w:rsidP="007524B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Zagospodarowanie masy pofermentacyjnej </w:t>
            </w:r>
            <w:r w:rsidRPr="007512C5">
              <w:rPr>
                <w:rFonts w:cstheme="minorHAnsi"/>
                <w:b/>
                <w:sz w:val="20"/>
                <w:szCs w:val="20"/>
              </w:rPr>
              <w:t>w trakcie realizacji rozruchu i Testów Demonstratora Technologii</w:t>
            </w:r>
          </w:p>
          <w:p w14:paraId="68CEA1DB" w14:textId="6FCB6B14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248264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A24367C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1230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A4B0A6A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BDB5667" w14:textId="77777777" w:rsidR="007524B3" w:rsidRPr="00C73907" w:rsidRDefault="007524B3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4A77F44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F87D57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4ED65D8" w14:textId="6B20297C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31A09">
              <w:rPr>
                <w:rFonts w:eastAsiaTheme="minorEastAsia"/>
                <w:b/>
                <w:bCs/>
                <w:sz w:val="20"/>
              </w:rPr>
              <w:t>Testy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359667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68F76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93845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FE7B51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19D25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D0C10C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8CA32DC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0E15FD" w14:textId="0CCCEAC8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Podsumowanie Testów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1658223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76E4C4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7155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D6FF5B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B322560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676F1B0" w14:textId="06EC2056" w:rsidR="00135EB4" w:rsidRDefault="00135EB4"/>
    <w:p w14:paraId="2BA12BEE" w14:textId="38A24E0E" w:rsidR="00135EB4" w:rsidRDefault="00135EB4"/>
    <w:p w14:paraId="4599500B" w14:textId="77777777" w:rsidR="0082057F" w:rsidRDefault="0082057F"/>
    <w:p w14:paraId="793D5277" w14:textId="7A129A35" w:rsidR="00135EB4" w:rsidRPr="00135EB4" w:rsidRDefault="00135EB4" w:rsidP="00135EB4">
      <w:pPr>
        <w:rPr>
          <w:b/>
        </w:rPr>
      </w:pPr>
      <w:r w:rsidRPr="00135EB4">
        <w:rPr>
          <w:b/>
        </w:rPr>
        <w:t xml:space="preserve">W Tabeli E.3 Wykonawca musi określić deklarację spełnienia Wymagań dotyczących działań na Nieruchomości </w:t>
      </w:r>
      <w:r>
        <w:rPr>
          <w:b/>
        </w:rPr>
        <w:t>2</w:t>
      </w:r>
      <w:r w:rsidRPr="00135EB4">
        <w:rPr>
          <w:b/>
        </w:rPr>
        <w:t xml:space="preserve"> podczas Fazy 3</w:t>
      </w:r>
      <w:r>
        <w:rPr>
          <w:b/>
        </w:rPr>
        <w:t>B</w:t>
      </w:r>
      <w:r w:rsidRPr="00135EB4">
        <w:rPr>
          <w:b/>
        </w:rPr>
        <w:t xml:space="preserve">: Działania po zakończeniu testów </w:t>
      </w:r>
      <w:r>
        <w:rPr>
          <w:b/>
        </w:rPr>
        <w:t>Demonstratora Technologii</w:t>
      </w:r>
      <w:r w:rsidRPr="00135EB4">
        <w:rPr>
          <w:b/>
        </w:rPr>
        <w:t xml:space="preserve"> opisanych szczegółowo w Załączniku nr 3 do Ogłoszenia. </w:t>
      </w:r>
    </w:p>
    <w:p w14:paraId="4091983D" w14:textId="77777777" w:rsidR="00135EB4" w:rsidRDefault="00135EB4" w:rsidP="00135EB4">
      <w:r>
        <w:t xml:space="preserve">1. W przypadku deklaracji spełnienia określonego Wymagania, Wykonawca zaznacza znakiem „X” pole w kolumnie „Deklaruję spełnienie we wskazanym terminie”.  </w:t>
      </w:r>
    </w:p>
    <w:p w14:paraId="2C8A437D" w14:textId="77777777" w:rsidR="00135EB4" w:rsidRDefault="00135EB4" w:rsidP="00135EB4">
      <w:r>
        <w:t>2. W przypadku niespełnienia określonego Wymagania, Wykonawca zaznacza znakiem „X” pole w kolumnie „Nie deklaruję”.</w:t>
      </w:r>
    </w:p>
    <w:p w14:paraId="4F4BD864" w14:textId="0444CD71" w:rsidR="00135EB4" w:rsidRDefault="00135EB4" w:rsidP="00135EB4">
      <w:r>
        <w:t>3. W kolumnie „Uwagi” Wykonawca może (lecz nie musi) wpisać swoje uwagi odnośnie deklaracji spełniania lub niespełniania danego Wymagania.</w:t>
      </w:r>
      <w:r w:rsidR="003F1644"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02E909AD" w14:textId="6C32F8AE" w:rsidR="00135EB4" w:rsidRDefault="00135EB4" w:rsidP="00135EB4">
      <w:r>
        <w:t>4. W przypadku deklaracji spełnienia danego Wymagania, jeśli jest zamieszczone pole „Uzasadnienie deklaracji spełnienia wymagania” Wykonawca musi wypełnić je uwzględniając wszystkie uwagi Zamawiającego tam zamieszczone.</w:t>
      </w:r>
    </w:p>
    <w:p w14:paraId="7A7B226B" w14:textId="571B160F" w:rsidR="00F11596" w:rsidRDefault="00F11596" w:rsidP="00135EB4"/>
    <w:p w14:paraId="452A3389" w14:textId="292E03B6" w:rsidR="0082057F" w:rsidRDefault="0082057F" w:rsidP="00135EB4"/>
    <w:p w14:paraId="655114F0" w14:textId="5216BAAF" w:rsidR="0082057F" w:rsidRDefault="0082057F" w:rsidP="00135EB4"/>
    <w:p w14:paraId="4D04AB1B" w14:textId="4E69735F" w:rsidR="0082057F" w:rsidRDefault="0082057F" w:rsidP="00135EB4"/>
    <w:p w14:paraId="3E7BF554" w14:textId="77777777" w:rsidR="0082057F" w:rsidRDefault="0082057F" w:rsidP="00135EB4"/>
    <w:p w14:paraId="14DA7516" w14:textId="7513DD6D" w:rsidR="00135EB4" w:rsidRPr="00F11596" w:rsidRDefault="00F11596" w:rsidP="00F11596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3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 Nieruchomości 2 podczas</w:t>
      </w:r>
      <w:r w:rsidRPr="00135EB4">
        <w:t xml:space="preserve"> </w:t>
      </w:r>
      <w:r>
        <w:rPr>
          <w:i/>
          <w:color w:val="44546A" w:themeColor="text2"/>
          <w:sz w:val="18"/>
        </w:rPr>
        <w:t>Fazy 3</w:t>
      </w:r>
      <w:r w:rsidRPr="00135EB4">
        <w:rPr>
          <w:i/>
          <w:color w:val="44546A" w:themeColor="text2"/>
          <w:sz w:val="18"/>
        </w:rPr>
        <w:t xml:space="preserve">B: </w:t>
      </w:r>
      <w:r w:rsidRPr="00F11596">
        <w:rPr>
          <w:i/>
          <w:color w:val="44546A" w:themeColor="text2"/>
          <w:sz w:val="18"/>
        </w:rPr>
        <w:t>Działania po zakończeniu testów</w:t>
      </w:r>
      <w:r>
        <w:rPr>
          <w:i/>
          <w:color w:val="44546A" w:themeColor="text2"/>
          <w:sz w:val="18"/>
        </w:rPr>
        <w:t xml:space="preserve"> </w:t>
      </w:r>
      <w:r w:rsidRPr="00F11596">
        <w:rPr>
          <w:i/>
          <w:color w:val="44546A" w:themeColor="text2"/>
          <w:sz w:val="18"/>
        </w:rPr>
        <w:t>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851"/>
        <w:gridCol w:w="3102"/>
      </w:tblGrid>
      <w:tr w:rsidR="00135EB4" w:rsidRPr="00C73907" w14:paraId="44FB478F" w14:textId="77777777" w:rsidTr="1E1BD14C">
        <w:trPr>
          <w:trHeight w:val="1123"/>
        </w:trPr>
        <w:tc>
          <w:tcPr>
            <w:tcW w:w="10332" w:type="dxa"/>
            <w:gridSpan w:val="6"/>
            <w:shd w:val="clear" w:color="auto" w:fill="A8D08D" w:themeFill="accent6" w:themeFillTint="99"/>
            <w:vAlign w:val="center"/>
          </w:tcPr>
          <w:p w14:paraId="000E706A" w14:textId="0CD64FD6" w:rsidR="00135EB4" w:rsidRPr="00135EB4" w:rsidRDefault="00135EB4" w:rsidP="00135EB4">
            <w:pPr>
              <w:pStyle w:val="Akapitzlist"/>
              <w:ind w:left="0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2</w:t>
            </w:r>
          </w:p>
        </w:tc>
      </w:tr>
      <w:tr w:rsidR="00D2263E" w:rsidRPr="00C73907" w14:paraId="236EB986" w14:textId="77777777" w:rsidTr="1E1BD14C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5ED419E" w14:textId="05A336DE" w:rsidR="00135EB4" w:rsidRDefault="00135EB4" w:rsidP="0082057F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29FB3519" w14:textId="575B3BB9" w:rsidR="00135EB4" w:rsidRPr="00A96D3F" w:rsidRDefault="00135EB4" w:rsidP="00135EB4">
            <w:pPr>
              <w:rPr>
                <w:rFonts w:eastAsiaTheme="minorEastAsia"/>
                <w:b/>
                <w:sz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530CCBC" w14:textId="3E1FBCA5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 terminie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wskazanym w Załączniku nr 3 do Ogłoszenia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2B1B2B" w14:textId="64E9E131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gridSpan w:val="2"/>
            <w:shd w:val="clear" w:color="auto" w:fill="A8D08D" w:themeFill="accent6" w:themeFillTint="99"/>
            <w:vAlign w:val="center"/>
          </w:tcPr>
          <w:p w14:paraId="7CBE1669" w14:textId="4487AC09" w:rsidR="00135EB4" w:rsidRPr="00C73907" w:rsidRDefault="00135EB4" w:rsidP="00135E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75DFF" w:rsidRPr="00C73907" w14:paraId="5669C95A" w14:textId="77777777" w:rsidTr="009D1B7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40133D7" w14:textId="3BE54A58" w:rsidR="00075DFF" w:rsidRPr="0082057F" w:rsidRDefault="00075DFF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D2E7401" w14:textId="4DB78FE6" w:rsidR="00075DFF" w:rsidRPr="008A61C8" w:rsidRDefault="00075DFF" w:rsidP="00075DFF">
            <w:pPr>
              <w:rPr>
                <w:rFonts w:cstheme="minorHAnsi"/>
                <w:b/>
                <w:sz w:val="20"/>
                <w:szCs w:val="20"/>
              </w:rPr>
            </w:pPr>
            <w:r w:rsidRPr="00075DFF">
              <w:rPr>
                <w:rFonts w:cstheme="minorHAnsi"/>
                <w:b/>
                <w:sz w:val="20"/>
                <w:szCs w:val="20"/>
              </w:rPr>
              <w:t>Zabezpieczenie bazy substratowej po zakończeniu Przedsięwzięcia PCP</w:t>
            </w:r>
          </w:p>
        </w:tc>
        <w:sdt>
          <w:sdtPr>
            <w:rPr>
              <w:rFonts w:ascii="Times New Roman" w:hAnsi="Times New Roman" w:cs="Times New Roman"/>
            </w:rPr>
            <w:id w:val="1673150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auto"/>
                <w:vAlign w:val="center"/>
              </w:tcPr>
              <w:p w14:paraId="3A252D58" w14:textId="1933C6B0" w:rsidR="00075DFF" w:rsidRPr="008A61C8" w:rsidRDefault="0082057F" w:rsidP="00075DFF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81943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auto"/>
                <w:vAlign w:val="center"/>
              </w:tcPr>
              <w:p w14:paraId="3F4960C9" w14:textId="59C13BAE" w:rsidR="00075DFF" w:rsidRPr="008A61C8" w:rsidRDefault="00075DFF" w:rsidP="00075DFF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auto"/>
            <w:vAlign w:val="center"/>
          </w:tcPr>
          <w:p w14:paraId="7D12D45C" w14:textId="38979364" w:rsidR="00075DFF" w:rsidRPr="008A61C8" w:rsidRDefault="00075DFF" w:rsidP="00075DF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6DAD707D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82BC90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F88D3ED" w14:textId="7B56B449" w:rsidR="00194AF5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Odbiór Demonstratora Technologii przez Partnera Strategicznego</w:t>
            </w:r>
          </w:p>
        </w:tc>
        <w:sdt>
          <w:sdtPr>
            <w:rPr>
              <w:rFonts w:ascii="Times New Roman" w:hAnsi="Times New Roman" w:cs="Times New Roman"/>
            </w:rPr>
            <w:id w:val="166480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F370F6C" w14:textId="778BFA75" w:rsidR="00194AF5" w:rsidRDefault="0082057F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5257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E57AAC0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43E8628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55365C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1C161F3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CD257FC" w14:textId="4887BB96" w:rsidR="00194AF5" w:rsidRPr="00C73907" w:rsidRDefault="007524B3" w:rsidP="00F1159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Eksploatacja</w:t>
            </w:r>
            <w:r w:rsidRPr="004E47A9">
              <w:rPr>
                <w:rFonts w:cstheme="minorHAnsi"/>
                <w:b/>
                <w:sz w:val="20"/>
                <w:szCs w:val="20"/>
              </w:rPr>
              <w:t xml:space="preserve"> Demonstratora Technologii</w:t>
            </w:r>
            <w:r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  <w:sdt>
          <w:sdtPr>
            <w:rPr>
              <w:rFonts w:ascii="Times New Roman" w:hAnsi="Times New Roman" w:cs="Times New Roman"/>
            </w:rPr>
            <w:id w:val="179239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C86674B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3201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B356EC1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BE6B90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9DC1870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91321B8" w14:textId="77777777" w:rsidR="007524B3" w:rsidRPr="00C73907" w:rsidRDefault="007524B3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521D84" w14:textId="24521A26" w:rsidR="007524B3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Organizacja konferencji</w:t>
            </w:r>
          </w:p>
        </w:tc>
        <w:sdt>
          <w:sdtPr>
            <w:rPr>
              <w:rFonts w:ascii="Times New Roman" w:hAnsi="Times New Roman" w:cs="Times New Roman"/>
            </w:rPr>
            <w:id w:val="708536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42F48C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5066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3AC5D0E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267AA36B" w14:textId="77777777" w:rsidR="007524B3" w:rsidRPr="00C73907" w:rsidRDefault="007524B3" w:rsidP="007524B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73C1F9E8" w14:textId="77777777" w:rsidTr="1E1BD14C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EB42C0B" w14:textId="77777777" w:rsidR="002D7619" w:rsidRPr="00C73907" w:rsidRDefault="002D7619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10A4C68" w14:textId="4EA86C57" w:rsidR="002D7619" w:rsidRDefault="002D7619" w:rsidP="0082057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Udział w dochodzie z eksploatacji Demonstratora Technologii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3220446" w14:textId="48062255" w:rsidR="002D7619" w:rsidRDefault="002D7619" w:rsidP="0082057F">
            <w:pPr>
              <w:ind w:left="-33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MS Gothic" w:eastAsia="MS Gothic" w:hAnsi="MS Gothic" w:cs="Times New Roman" w:hint="eastAsia"/>
              </w:rPr>
              <w:t>☐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B0AF11B" w14:textId="106FBEBD" w:rsidR="002D7619" w:rsidRDefault="002D7619" w:rsidP="0082057F">
            <w:pPr>
              <w:ind w:left="-33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MS Gothic" w:eastAsia="MS Gothic" w:hAnsi="MS Gothic" w:cs="Times New Roman" w:hint="eastAsia"/>
              </w:rPr>
              <w:t>☐</w:t>
            </w:r>
          </w:p>
        </w:tc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6DD0866D" w14:textId="77777777" w:rsidR="002D7619" w:rsidRPr="00C73907" w:rsidRDefault="002D7619" w:rsidP="0082057F">
            <w:pPr>
              <w:ind w:left="-33" w:hanging="10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C73907" w14:paraId="310FCC6F" w14:textId="77777777" w:rsidTr="1E1BD14C">
        <w:trPr>
          <w:trHeight w:val="1123"/>
        </w:trPr>
        <w:tc>
          <w:tcPr>
            <w:tcW w:w="993" w:type="dxa"/>
            <w:vMerge/>
            <w:vAlign w:val="center"/>
          </w:tcPr>
          <w:p w14:paraId="78D330D1" w14:textId="77777777" w:rsidR="002D7619" w:rsidRPr="00C73907" w:rsidRDefault="002D7619" w:rsidP="002D7619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C5E0B3" w:themeFill="accent6" w:themeFillTint="66"/>
            <w:vAlign w:val="center"/>
          </w:tcPr>
          <w:p w14:paraId="25478DD1" w14:textId="77777777" w:rsidR="002D7619" w:rsidRDefault="002D7619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AEF1D3D" w14:textId="7BE4447C" w:rsidR="002D7619" w:rsidRDefault="002D7619" w:rsidP="0082057F">
            <w:pPr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Deklarowany Udział w dochodzie z działalnoś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ci Demonstratora na rzecz Zamawiającego</w:t>
            </w:r>
            <w:r w:rsidR="00A16A7B">
              <w:rPr>
                <w:rFonts w:cstheme="minorHAnsi"/>
                <w:b/>
                <w:sz w:val="20"/>
                <w:szCs w:val="20"/>
                <w:u w:val="single"/>
              </w:rPr>
              <w:t>,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 xml:space="preserve"> nie </w:t>
            </w:r>
            <w:r w:rsidR="007E6D6F">
              <w:rPr>
                <w:rFonts w:cstheme="minorHAnsi"/>
                <w:b/>
                <w:sz w:val="20"/>
                <w:szCs w:val="20"/>
                <w:u w:val="single"/>
              </w:rPr>
              <w:t xml:space="preserve">niższy niż </w:t>
            </w:r>
            <w:r w:rsidR="00135EB4">
              <w:rPr>
                <w:rFonts w:cstheme="minorHAnsi"/>
                <w:b/>
                <w:sz w:val="20"/>
                <w:szCs w:val="20"/>
                <w:u w:val="single"/>
              </w:rPr>
              <w:t>5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0%:</w:t>
            </w:r>
          </w:p>
          <w:p w14:paraId="21D292E7" w14:textId="51DAED42" w:rsidR="007E6D6F" w:rsidRDefault="007E6D6F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325C55E" w14:textId="7C858FEB" w:rsidR="002D7619" w:rsidRPr="002D7619" w:rsidRDefault="002D7619" w:rsidP="007E6D6F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14:paraId="1EE0B403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51F465DE" w14:textId="6C36A806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 tym polu należy wpisać 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deklarowany </w:t>
            </w:r>
            <w:r>
              <w:rPr>
                <w:rFonts w:cstheme="minorHAnsi"/>
                <w:i/>
                <w:sz w:val="20"/>
                <w:szCs w:val="20"/>
              </w:rPr>
              <w:t>Udział w dochodzie:</w:t>
            </w:r>
          </w:p>
          <w:p w14:paraId="279F7F3B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16AED9B" w14:textId="6512F92D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………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14:paraId="7B115959" w14:textId="7FB2977F" w:rsidR="002D7619" w:rsidRP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C5E0B3" w:themeFill="accent6" w:themeFillTint="66"/>
            <w:vAlign w:val="center"/>
          </w:tcPr>
          <w:p w14:paraId="639D9FFE" w14:textId="173F3220" w:rsidR="002D7619" w:rsidRPr="007E6D6F" w:rsidRDefault="007E6D6F" w:rsidP="002D76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E6D6F">
              <w:rPr>
                <w:rFonts w:cstheme="minorHAnsi"/>
                <w:sz w:val="20"/>
                <w:szCs w:val="20"/>
              </w:rPr>
              <w:t>[%]</w:t>
            </w:r>
          </w:p>
        </w:tc>
      </w:tr>
    </w:tbl>
    <w:p w14:paraId="1777D3B8" w14:textId="58C19C00" w:rsidR="00903D5B" w:rsidRDefault="00903D5B" w:rsidP="00874806"/>
    <w:p w14:paraId="168A8C83" w14:textId="0FB211AF" w:rsidR="00F11596" w:rsidRDefault="00F11596" w:rsidP="00874806"/>
    <w:p w14:paraId="5F0244B2" w14:textId="76605F6B" w:rsidR="00B60BAB" w:rsidRPr="00C44810" w:rsidRDefault="00B60BAB" w:rsidP="00B60BAB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</w:t>
      </w:r>
      <w:r>
        <w:rPr>
          <w:b/>
          <w:szCs w:val="20"/>
        </w:rPr>
        <w:t>E</w:t>
      </w:r>
      <w:r w:rsidRPr="00C44810">
        <w:rPr>
          <w:b/>
          <w:szCs w:val="20"/>
        </w:rPr>
        <w:t xml:space="preserve">.4 Wykonawca wskazuje dostępność określonych przez Zamawiającego substratów </w:t>
      </w:r>
      <w:r w:rsidR="001C23AC">
        <w:rPr>
          <w:b/>
          <w:szCs w:val="20"/>
        </w:rPr>
        <w:t>względem Nieruchomości 2</w:t>
      </w:r>
      <w:r w:rsidRPr="00C44810">
        <w:rPr>
          <w:b/>
          <w:szCs w:val="20"/>
        </w:rPr>
        <w:t>:</w:t>
      </w:r>
    </w:p>
    <w:p w14:paraId="75124EBB" w14:textId="4C4CB08F" w:rsidR="00B60BAB" w:rsidRDefault="00B60BAB" w:rsidP="00B60BAB">
      <w:pPr>
        <w:spacing w:line="276" w:lineRule="auto"/>
        <w:jc w:val="both"/>
      </w:pPr>
      <w:r>
        <w:t xml:space="preserve">W Tabeli </w:t>
      </w:r>
      <w:r w:rsidR="001C23AC">
        <w:t>E</w:t>
      </w:r>
      <w:r>
        <w:t xml:space="preserve">.4 Wykonawca przedstawia opis dotyczący dostępności substratów, które potencjalnie będą mogły zostać wykorzystane do zasilania </w:t>
      </w:r>
      <w:r w:rsidR="001C23AC">
        <w:t>Demonstratora Technologii</w:t>
      </w:r>
      <w:r>
        <w:t xml:space="preserve"> w Etapie </w:t>
      </w:r>
      <w:r w:rsidR="001C23AC">
        <w:t>I</w:t>
      </w:r>
      <w:r>
        <w:t xml:space="preserve">I Przedsięwzięcia PCP. </w:t>
      </w:r>
      <w:r>
        <w:rPr>
          <w:szCs w:val="20"/>
        </w:rPr>
        <w:t xml:space="preserve">Należy uwzględnić źródła substratów zlokalizowane w takiej odległości od Nieruchomości </w:t>
      </w:r>
      <w:r w:rsidR="001C23AC">
        <w:rPr>
          <w:szCs w:val="20"/>
        </w:rPr>
        <w:t>2</w:t>
      </w:r>
      <w:r>
        <w:rPr>
          <w:szCs w:val="20"/>
        </w:rPr>
        <w:t xml:space="preserve">, aby ich dostawa był </w:t>
      </w:r>
      <w:r w:rsidRPr="00194AF5">
        <w:rPr>
          <w:szCs w:val="20"/>
        </w:rPr>
        <w:t>ekonomiczni</w:t>
      </w:r>
      <w:r>
        <w:rPr>
          <w:szCs w:val="20"/>
        </w:rPr>
        <w:t>e</w:t>
      </w:r>
      <w:r w:rsidRPr="00194AF5">
        <w:rPr>
          <w:szCs w:val="20"/>
        </w:rPr>
        <w:t xml:space="preserve"> uzasadnion</w:t>
      </w:r>
      <w:r>
        <w:rPr>
          <w:szCs w:val="20"/>
        </w:rPr>
        <w:t>a</w:t>
      </w:r>
      <w:r>
        <w:t xml:space="preserve">. Wymagane przez Zamawiającego substraty zostały wskazane w Tabeli </w:t>
      </w:r>
      <w:r w:rsidR="001C23AC">
        <w:t>E</w:t>
      </w:r>
      <w:r>
        <w:t xml:space="preserve">.4. </w:t>
      </w:r>
    </w:p>
    <w:p w14:paraId="5A63559E" w14:textId="12607CAD" w:rsidR="00B60BAB" w:rsidRPr="0051573A" w:rsidRDefault="00B60BAB" w:rsidP="00B60BAB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Opis Wykonawcy powinien uwzględniać dla każdego z wymienionych w tabeli substratów, następujące informacje: </w:t>
      </w:r>
      <w:r w:rsidRPr="00B60BAB">
        <w:rPr>
          <w:u w:val="single"/>
        </w:rPr>
        <w:t xml:space="preserve">określenie dostępności substratu w okolicy Nieruchomości </w:t>
      </w:r>
      <w:r w:rsidR="001C23AC">
        <w:rPr>
          <w:u w:val="single"/>
        </w:rPr>
        <w:t>2</w:t>
      </w:r>
      <w:r w:rsidRPr="00B60BAB">
        <w:rPr>
          <w:u w:val="single"/>
        </w:rPr>
        <w:t>, wskazanie potencjalnych źródeł substratu, , oraz jeśli takie informacje są dostępne proszę podać szacowany wolumen substratu oraz szacunkowe koszty substratów</w:t>
      </w:r>
      <w:r>
        <w:t>.</w:t>
      </w:r>
    </w:p>
    <w:p w14:paraId="2FD867A4" w14:textId="4EA10C4A" w:rsidR="00B60BAB" w:rsidRDefault="00B60BAB" w:rsidP="00B60BAB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Dodatkowo w opisie można zawrzeć inne informacje niż wymienione powyżej, a które w ocenie Wykonawcy są istotne i pozwolą Zamawiającemu na uzyskanie pełniejszej informacji o dostępnej bazie substratowej względem Nieruchomości </w:t>
      </w:r>
      <w:r w:rsidR="001C23AC">
        <w:rPr>
          <w:szCs w:val="20"/>
        </w:rPr>
        <w:t>2</w:t>
      </w:r>
      <w:r>
        <w:rPr>
          <w:szCs w:val="20"/>
        </w:rPr>
        <w:t>.</w:t>
      </w:r>
    </w:p>
    <w:p w14:paraId="1C0CBEDE" w14:textId="4D7D6D1B" w:rsidR="00B60BAB" w:rsidRDefault="00B60BAB" w:rsidP="00B60BAB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</w:t>
      </w:r>
      <w:r w:rsidR="001C23AC">
        <w:rPr>
          <w:szCs w:val="20"/>
        </w:rPr>
        <w:t>E</w:t>
      </w:r>
      <w:r>
        <w:rPr>
          <w:szCs w:val="20"/>
        </w:rPr>
        <w:t xml:space="preserve">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28852A3B" w14:textId="36C91318" w:rsidR="00B60BAB" w:rsidRPr="00B60BAB" w:rsidRDefault="00B60BAB" w:rsidP="00B60BAB">
      <w:pPr>
        <w:jc w:val="both"/>
        <w:rPr>
          <w:i/>
          <w:color w:val="44546A" w:themeColor="text2"/>
          <w:sz w:val="18"/>
        </w:rPr>
      </w:pPr>
      <w:r>
        <w:rPr>
          <w:i/>
          <w:color w:val="44546A" w:themeColor="text2"/>
          <w:sz w:val="18"/>
        </w:rPr>
        <w:t>Tabela E</w:t>
      </w:r>
      <w:r w:rsidRPr="005A1A59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r w:rsidR="00B43DAC">
        <w:rPr>
          <w:i/>
          <w:color w:val="44546A" w:themeColor="text2"/>
          <w:sz w:val="18"/>
        </w:rPr>
        <w:t xml:space="preserve"> w okolicy Nieruchomości 2</w:t>
      </w:r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B60BAB" w:rsidRPr="005A3911" w14:paraId="26784876" w14:textId="77777777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7B1DC0C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D537E32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1D02BB" w14:textId="4B80AE50" w:rsidR="00B60BAB" w:rsidRPr="00B44183" w:rsidRDefault="00B60BAB" w:rsidP="000364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r w:rsidR="00B43DAC">
              <w:rPr>
                <w:b/>
                <w:bCs/>
                <w:sz w:val="20"/>
                <w:szCs w:val="20"/>
              </w:rPr>
              <w:t>w okolicy Nieruchomości 2</w:t>
            </w:r>
          </w:p>
          <w:p w14:paraId="1EFE8D1D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60BAB" w:rsidRPr="005A3911" w14:paraId="07126DFF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F808FCF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19FA33" w14:textId="77777777" w:rsidR="00B60BAB" w:rsidRPr="00B44183" w:rsidRDefault="00B60BAB" w:rsidP="0003643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A05610" w14:textId="77777777" w:rsidR="00B60BAB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1E0B40E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9127C5E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53A0CD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0BAD7C" w14:textId="4F02DE7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7EE816B4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0C64D2A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28B1D46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EED82D" w14:textId="3C1D66E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DD51148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BBE802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C06EDD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A01D5" w14:textId="4F01866E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51BA506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204ED3F" w14:textId="5F2AB9CF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0E478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DBD8DE" w14:textId="088F13F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169AB57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096B1FF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373CC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249B60" w14:textId="73FE8535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2B3D223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DDEC6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677C849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4B9918" w14:textId="06493A3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789D302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3571C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F3301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90B78" w14:textId="424B227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A44320" w:rsidRPr="005A3911" w14:paraId="148A0CC7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01E4E61F" w14:textId="78F5FF78" w:rsidR="00A44320" w:rsidRPr="00B44183" w:rsidRDefault="00A44320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55CEDEE" w14:textId="43B88800" w:rsidR="00A44320" w:rsidRPr="00B44183" w:rsidRDefault="00A44320" w:rsidP="004D13C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Inne substraty </w:t>
            </w:r>
            <w:r w:rsidRPr="00A44320">
              <w:rPr>
                <w:rFonts w:cstheme="minorHAnsi"/>
                <w:sz w:val="20"/>
                <w:szCs w:val="20"/>
              </w:rPr>
              <w:t>zgodn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A44320">
              <w:rPr>
                <w:rFonts w:cstheme="minorHAnsi"/>
                <w:sz w:val="20"/>
                <w:szCs w:val="20"/>
              </w:rPr>
              <w:t xml:space="preserve"> z definicją biogazu rolniczego zawartą w art. 2 pkt 2 Ustawy z dnia 20 lutego 2015 r. o odnawialnych źródłach energii (Dz. U. 2015 poz. 478 z późn</w:t>
            </w:r>
            <w:r>
              <w:rPr>
                <w:rFonts w:cstheme="minorHAnsi"/>
                <w:sz w:val="20"/>
                <w:szCs w:val="20"/>
              </w:rPr>
              <w:t>. z</w:t>
            </w:r>
            <w:r w:rsidRPr="00A44320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.)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0A5EC" w14:textId="08735AD6" w:rsidR="00A44320" w:rsidRPr="00902F3C" w:rsidRDefault="00A44320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B60BAB" w:rsidRPr="005A3911" w14:paraId="3BC36A4F" w14:textId="77777777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D70DA74" w14:textId="5F838110" w:rsidR="00B60BAB" w:rsidRPr="00325CBC" w:rsidRDefault="00B60BAB" w:rsidP="00B60BA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825EA" w14:textId="51E21DD0" w:rsidR="00B60BAB" w:rsidRDefault="00B60BAB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Wykonawca może zawrzeć dodatkowe informacje na temat </w:t>
            </w:r>
            <w:r w:rsidR="001C23AC">
              <w:rPr>
                <w:rFonts w:cstheme="minorHAnsi"/>
                <w:i/>
                <w:sz w:val="20"/>
                <w:szCs w:val="20"/>
                <w:u w:val="single"/>
              </w:rPr>
              <w:t>dostępności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substratów</w:t>
            </w:r>
          </w:p>
        </w:tc>
      </w:tr>
    </w:tbl>
    <w:p w14:paraId="52D22C8B" w14:textId="77777777" w:rsidR="00B60BAB" w:rsidRDefault="00B60BAB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6403B426" w14:textId="4AD96C46" w:rsidR="00B60BAB" w:rsidRDefault="00B60BAB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121B9EBC" w14:textId="4D0078E6" w:rsidR="0082057F" w:rsidRDefault="0082057F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62B00A0" w14:textId="77777777" w:rsidR="0082057F" w:rsidRDefault="0082057F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116A5202" w14:textId="7C46B187" w:rsidR="00DE4BF3" w:rsidRDefault="00DE4BF3" w:rsidP="00E17A6C">
      <w:pPr>
        <w:pStyle w:val="Nagwek1"/>
      </w:pPr>
      <w:r>
        <w:t>CENA OFERTY</w:t>
      </w:r>
    </w:p>
    <w:p w14:paraId="338958DF" w14:textId="77777777" w:rsidR="00CB030F" w:rsidRDefault="00CB030F" w:rsidP="00DE4BF3"/>
    <w:p w14:paraId="633C9077" w14:textId="6F591EEA" w:rsidR="00A47E56" w:rsidRDefault="00DE4BF3" w:rsidP="00874806">
      <w:pPr>
        <w:jc w:val="both"/>
        <w:rPr>
          <w:szCs w:val="20"/>
        </w:rPr>
      </w:pPr>
      <w:r w:rsidRPr="0069698A">
        <w:rPr>
          <w:b/>
          <w:szCs w:val="20"/>
        </w:rPr>
        <w:t>W Tabeli F.1</w:t>
      </w:r>
      <w:r w:rsidR="001929B6" w:rsidRPr="0069698A">
        <w:rPr>
          <w:szCs w:val="20"/>
        </w:rPr>
        <w:t xml:space="preserve"> Wykonawca podaje</w:t>
      </w:r>
      <w:r w:rsidR="00A47E56">
        <w:rPr>
          <w:szCs w:val="20"/>
        </w:rPr>
        <w:t xml:space="preserve"> </w:t>
      </w:r>
      <w:r w:rsidR="00D845AC">
        <w:rPr>
          <w:szCs w:val="20"/>
        </w:rPr>
        <w:t>ceny</w:t>
      </w:r>
      <w:r w:rsidR="00A47E56">
        <w:rPr>
          <w:szCs w:val="20"/>
        </w:rPr>
        <w:t xml:space="preserve"> </w:t>
      </w:r>
      <w:r w:rsidR="0082057F">
        <w:rPr>
          <w:szCs w:val="20"/>
        </w:rPr>
        <w:t xml:space="preserve">z </w:t>
      </w:r>
      <w:r w:rsidR="00A47E56">
        <w:rPr>
          <w:szCs w:val="20"/>
        </w:rPr>
        <w:t xml:space="preserve">dokładnością do dwóch </w:t>
      </w:r>
      <w:r w:rsidR="0082057F">
        <w:rPr>
          <w:szCs w:val="20"/>
        </w:rPr>
        <w:t>miejsc</w:t>
      </w:r>
      <w:r w:rsidR="00A47E56">
        <w:rPr>
          <w:szCs w:val="20"/>
        </w:rPr>
        <w:t xml:space="preserve"> po przecinku.</w:t>
      </w:r>
    </w:p>
    <w:p w14:paraId="56B9D7CB" w14:textId="77777777" w:rsidR="00A47E56" w:rsidRDefault="00A47E56" w:rsidP="00874806">
      <w:pPr>
        <w:jc w:val="both"/>
        <w:rPr>
          <w:szCs w:val="20"/>
        </w:rPr>
      </w:pPr>
    </w:p>
    <w:p w14:paraId="02DAFD51" w14:textId="16AA21B0" w:rsidR="00AE2655" w:rsidRPr="00A47E56" w:rsidRDefault="00A47E56" w:rsidP="00A47E56">
      <w:pPr>
        <w:pStyle w:val="Legenda"/>
        <w:keepNext/>
      </w:pPr>
      <w:r>
        <w:t>Tabela F.1 Cena Oferty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45"/>
        <w:gridCol w:w="3851"/>
        <w:gridCol w:w="2713"/>
        <w:gridCol w:w="3097"/>
      </w:tblGrid>
      <w:tr w:rsidR="00A47E56" w14:paraId="760A8599" w14:textId="07950E87" w:rsidTr="0082057F">
        <w:trPr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1B4FA085" w14:textId="0296AF81" w:rsidR="00A47E56" w:rsidRPr="0082057F" w:rsidRDefault="00A47E56" w:rsidP="00A47E56">
            <w:pPr>
              <w:jc w:val="both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L.p.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48155EA1" w14:textId="691D1230" w:rsidR="00A47E56" w:rsidRPr="0082057F" w:rsidRDefault="00A47E56" w:rsidP="00A47E56">
            <w:pPr>
              <w:jc w:val="both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Wyszczególnienie</w:t>
            </w:r>
          </w:p>
        </w:tc>
        <w:tc>
          <w:tcPr>
            <w:tcW w:w="2713" w:type="dxa"/>
            <w:shd w:val="clear" w:color="auto" w:fill="C5E0B3" w:themeFill="accent6" w:themeFillTint="66"/>
          </w:tcPr>
          <w:p w14:paraId="084FE4BA" w14:textId="5F6FCDC2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Wartość</w:t>
            </w:r>
          </w:p>
          <w:p w14:paraId="7FD34AC1" w14:textId="09CA9910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[PLN brutto]</w:t>
            </w:r>
          </w:p>
          <w:p w14:paraId="76DC21D3" w14:textId="72B8C310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</w:p>
        </w:tc>
        <w:tc>
          <w:tcPr>
            <w:tcW w:w="3097" w:type="dxa"/>
            <w:shd w:val="clear" w:color="auto" w:fill="C5E0B3" w:themeFill="accent6" w:themeFillTint="66"/>
          </w:tcPr>
          <w:p w14:paraId="7C5B12E7" w14:textId="74149DDA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Cena słownie</w:t>
            </w:r>
          </w:p>
        </w:tc>
      </w:tr>
      <w:tr w:rsidR="00A47E56" w14:paraId="78D7D758" w14:textId="4CF11B28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68C13838" w14:textId="42A524FC" w:rsidR="00A47E56" w:rsidRPr="00A47E56" w:rsidRDefault="00A47E56" w:rsidP="005F3CD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78F3811C" w14:textId="58CDC311" w:rsidR="00A47E56" w:rsidRPr="00A47E56" w:rsidRDefault="00A47E56" w:rsidP="00A47E56">
            <w:pPr>
              <w:rPr>
                <w:b/>
                <w:szCs w:val="20"/>
              </w:rPr>
            </w:pPr>
            <w:r w:rsidRPr="00A47E56">
              <w:rPr>
                <w:b/>
              </w:rPr>
              <w:t xml:space="preserve">Cenę za realizację łącznie Faz 1A, 2A, 3A </w:t>
            </w:r>
          </w:p>
        </w:tc>
        <w:tc>
          <w:tcPr>
            <w:tcW w:w="2713" w:type="dxa"/>
            <w:vAlign w:val="center"/>
          </w:tcPr>
          <w:p w14:paraId="30AD064F" w14:textId="41292EC5" w:rsidR="00A47E56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58ABB575" w14:textId="6025A3BE" w:rsidR="00A47E56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  <w:tr w:rsidR="0082057F" w14:paraId="099693E0" w14:textId="4E5D20DF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47FAF003" w14:textId="36A33815" w:rsidR="0082057F" w:rsidRPr="00A47E56" w:rsidRDefault="0082057F" w:rsidP="0082057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772C73DE" w14:textId="57969C67" w:rsidR="0082057F" w:rsidRPr="00A47E56" w:rsidRDefault="0082057F" w:rsidP="0082057F">
            <w:pPr>
              <w:rPr>
                <w:b/>
                <w:szCs w:val="20"/>
              </w:rPr>
            </w:pPr>
            <w:r w:rsidRPr="00A47E56">
              <w:rPr>
                <w:b/>
                <w:szCs w:val="20"/>
              </w:rPr>
              <w:t xml:space="preserve">Cenę za realizację łącznie Faz 1B, 2B, 3B </w:t>
            </w:r>
          </w:p>
        </w:tc>
        <w:tc>
          <w:tcPr>
            <w:tcW w:w="2713" w:type="dxa"/>
            <w:vAlign w:val="center"/>
          </w:tcPr>
          <w:p w14:paraId="7F661091" w14:textId="5D0021FD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65C2DCE8" w14:textId="6924BBBA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  <w:tr w:rsidR="0082057F" w14:paraId="09733B9E" w14:textId="7FA19E92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3FEDE359" w14:textId="15B8E4B9" w:rsidR="0082057F" w:rsidRPr="00A47E56" w:rsidRDefault="0082057F" w:rsidP="0082057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3.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604506F4" w14:textId="3CA5E1A7" w:rsidR="0082057F" w:rsidRDefault="0082057F" w:rsidP="0082057F">
            <w:pPr>
              <w:rPr>
                <w:b/>
                <w:szCs w:val="20"/>
              </w:rPr>
            </w:pPr>
            <w:r w:rsidRPr="00A47E56">
              <w:rPr>
                <w:b/>
                <w:szCs w:val="20"/>
              </w:rPr>
              <w:t xml:space="preserve">Łączna </w:t>
            </w:r>
            <w:r>
              <w:rPr>
                <w:b/>
                <w:szCs w:val="20"/>
              </w:rPr>
              <w:t>C</w:t>
            </w:r>
            <w:r w:rsidRPr="00A47E56">
              <w:rPr>
                <w:b/>
                <w:szCs w:val="20"/>
              </w:rPr>
              <w:t>ena Oferty</w:t>
            </w:r>
            <w:r>
              <w:rPr>
                <w:b/>
                <w:szCs w:val="20"/>
              </w:rPr>
              <w:t xml:space="preserve"> -</w:t>
            </w:r>
          </w:p>
          <w:p w14:paraId="35733749" w14:textId="7A29ADC3" w:rsidR="0082057F" w:rsidRPr="00A47E56" w:rsidRDefault="0082057F" w:rsidP="0082057F">
            <w:r>
              <w:t>stanowi sumę wartości podanych powyżej w wierszu 1 i 2</w:t>
            </w:r>
          </w:p>
        </w:tc>
        <w:tc>
          <w:tcPr>
            <w:tcW w:w="2713" w:type="dxa"/>
            <w:vAlign w:val="center"/>
          </w:tcPr>
          <w:p w14:paraId="201CBC5F" w14:textId="4142C016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764D55A0" w14:textId="38CFECF3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</w:tbl>
    <w:p w14:paraId="5CE0DD56" w14:textId="669EB36F" w:rsidR="00A47E56" w:rsidRDefault="00A47E56" w:rsidP="00874806">
      <w:pPr>
        <w:jc w:val="both"/>
        <w:rPr>
          <w:szCs w:val="20"/>
        </w:rPr>
      </w:pPr>
    </w:p>
    <w:p w14:paraId="7156A135" w14:textId="77777777" w:rsidR="00A47E56" w:rsidRDefault="00A47E56" w:rsidP="00874806">
      <w:pPr>
        <w:jc w:val="both"/>
        <w:rPr>
          <w:szCs w:val="20"/>
        </w:rPr>
      </w:pPr>
    </w:p>
    <w:p w14:paraId="4297B36A" w14:textId="2F471D2D" w:rsidR="002D7619" w:rsidRDefault="002D7619" w:rsidP="002D7619"/>
    <w:p w14:paraId="086E198C" w14:textId="34234B37" w:rsidR="002D7619" w:rsidRPr="00DE4BF3" w:rsidRDefault="002D7619" w:rsidP="00DE4BF3"/>
    <w:p w14:paraId="56C7CB20" w14:textId="66A4C1FC" w:rsidR="00DE4BF3" w:rsidRDefault="00DE4BF3" w:rsidP="00E17A6C">
      <w:pPr>
        <w:pStyle w:val="Nagwek1"/>
      </w:pPr>
      <w:r>
        <w:t>PERSONEL</w:t>
      </w:r>
      <w:r w:rsidR="00215C54">
        <w:t xml:space="preserve"> </w:t>
      </w:r>
      <w:r w:rsidR="00B466B7">
        <w:t>SKIEROWANY DO REALIZACJI ZAMÓWIENIA</w:t>
      </w:r>
    </w:p>
    <w:p w14:paraId="1871B2BE" w14:textId="77777777" w:rsidR="00215C54" w:rsidRPr="00215C54" w:rsidRDefault="00215C54" w:rsidP="00215C54"/>
    <w:p w14:paraId="687D56DE" w14:textId="27736B81" w:rsidR="00215C54" w:rsidRPr="002D7619" w:rsidRDefault="00215C54" w:rsidP="00BF5A0D">
      <w:pPr>
        <w:jc w:val="both"/>
        <w:rPr>
          <w:szCs w:val="20"/>
        </w:rPr>
      </w:pPr>
      <w:r w:rsidRPr="002D7619">
        <w:rPr>
          <w:b/>
          <w:szCs w:val="20"/>
        </w:rPr>
        <w:t>W Tabeli G.1</w:t>
      </w:r>
      <w:r w:rsidRPr="002D7619">
        <w:rPr>
          <w:szCs w:val="20"/>
        </w:rPr>
        <w:t xml:space="preserve"> Wykonawca wskazuje </w:t>
      </w:r>
      <w:r w:rsidR="00B230B0" w:rsidRPr="002D7619">
        <w:rPr>
          <w:szCs w:val="20"/>
        </w:rPr>
        <w:t xml:space="preserve">Personel Podstawowy - </w:t>
      </w:r>
      <w:r w:rsidRPr="002D7619">
        <w:rPr>
          <w:szCs w:val="20"/>
        </w:rPr>
        <w:t xml:space="preserve">osoby skierowane do realizacji przedsięwzięcia zgodnie z </w:t>
      </w:r>
      <w:r w:rsidRPr="002D7619">
        <w:rPr>
          <w:b/>
          <w:szCs w:val="20"/>
        </w:rPr>
        <w:t>w</w:t>
      </w:r>
      <w:r w:rsidR="007E6D6F">
        <w:rPr>
          <w:b/>
          <w:szCs w:val="20"/>
        </w:rPr>
        <w:t>arunkami</w:t>
      </w:r>
      <w:r w:rsidRPr="002D7619">
        <w:rPr>
          <w:b/>
          <w:szCs w:val="20"/>
        </w:rPr>
        <w:t xml:space="preserve"> podanymi w pkt 4.1.3 Ogłoszenia</w:t>
      </w:r>
      <w:r w:rsidRPr="002D7619">
        <w:rPr>
          <w:szCs w:val="20"/>
        </w:rPr>
        <w:t>.</w:t>
      </w:r>
      <w:r w:rsidR="00BF5A0D" w:rsidRPr="002D7619">
        <w:rPr>
          <w:szCs w:val="20"/>
        </w:rPr>
        <w:t xml:space="preserve"> Wykonawca może wskazać dwie osoby z Personelu technicznego, dwie osoby z Personelu laboratoryjnego oraz dwie osoby z Personelu naukowego.</w:t>
      </w:r>
    </w:p>
    <w:p w14:paraId="153A519F" w14:textId="0174B180" w:rsidR="00215C54" w:rsidRPr="00215C54" w:rsidRDefault="00215C54" w:rsidP="00215C54">
      <w:pPr>
        <w:pStyle w:val="Legenda"/>
        <w:keepNext/>
      </w:pPr>
      <w:r w:rsidRPr="00215C54">
        <w:t xml:space="preserve">Tabela G.1 </w:t>
      </w:r>
      <w:r w:rsidR="004C2B57">
        <w:t xml:space="preserve">Personel Podstawowy skierowany do realizacji </w:t>
      </w:r>
    </w:p>
    <w:tbl>
      <w:tblPr>
        <w:tblStyle w:val="Tabela-Siatka"/>
        <w:tblW w:w="10636" w:type="dxa"/>
        <w:jc w:val="center"/>
        <w:tblLook w:val="04A0" w:firstRow="1" w:lastRow="0" w:firstColumn="1" w:lastColumn="0" w:noHBand="0" w:noVBand="1"/>
      </w:tblPr>
      <w:tblGrid>
        <w:gridCol w:w="462"/>
        <w:gridCol w:w="1838"/>
        <w:gridCol w:w="2688"/>
        <w:gridCol w:w="3808"/>
        <w:gridCol w:w="1840"/>
      </w:tblGrid>
      <w:tr w:rsidR="00D70983" w:rsidRPr="00215C54" w14:paraId="0AD70435" w14:textId="77777777" w:rsidTr="00CE1E1D">
        <w:trPr>
          <w:trHeight w:val="779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2F1D33F9" w14:textId="06DE434E" w:rsidR="00D70983" w:rsidRDefault="00D70983" w:rsidP="00D709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33C2D37B" w14:textId="366E41DE" w:rsidR="00D70983" w:rsidRPr="00215C54" w:rsidRDefault="00D70983" w:rsidP="00CE1E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8" w:type="dxa"/>
            <w:shd w:val="clear" w:color="auto" w:fill="A8D08D" w:themeFill="accent6" w:themeFillTint="99"/>
            <w:vAlign w:val="center"/>
          </w:tcPr>
          <w:p w14:paraId="5437E7BB" w14:textId="77777777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827" w:type="dxa"/>
            <w:shd w:val="clear" w:color="auto" w:fill="A8D08D" w:themeFill="accent6" w:themeFillTint="99"/>
            <w:vAlign w:val="center"/>
          </w:tcPr>
          <w:p w14:paraId="7FC1C6CC" w14:textId="6C1F30FE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4981B7B5" w14:textId="77777777" w:rsidR="00D70983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47F48675" w14:textId="4F56A195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D70983" w:rsidRPr="00215C54" w14:paraId="40DA57AE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4FA4F8E1" w14:textId="2A895F36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techniczny</w:t>
            </w:r>
          </w:p>
          <w:p w14:paraId="75C92697" w14:textId="713CCF0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D70983" w:rsidRPr="00215C54" w14:paraId="694B236D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D172553" w14:textId="15F4A59D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6B6A4A3" w14:textId="58902B36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</w:tcPr>
          <w:p w14:paraId="67D6C98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5FDD80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655167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2FEFCE83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FE80DD4" w14:textId="08113D2A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C2DE0DD" w14:textId="7B3421C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7182879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4D57E8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6467D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5820F9B0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210CDD7F" w14:textId="159E9252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laboratoryjny</w:t>
            </w:r>
          </w:p>
          <w:p w14:paraId="1B7AFBF7" w14:textId="7226D0F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nad </w:t>
            </w:r>
            <w:r w:rsidRPr="00A16A7B">
              <w:rPr>
                <w:i/>
                <w:sz w:val="20"/>
                <w:szCs w:val="20"/>
              </w:rPr>
              <w:t>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D70983" w:rsidRPr="00215C54" w14:paraId="58B0BB94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6D227FB" w14:textId="230D7E6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BACF910" w14:textId="2D96777A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5DB975B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44A4EE8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1C1F3C0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38607B56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54CFE50D" w14:textId="483B10AA" w:rsidR="00D70983" w:rsidRP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BEA731" w14:textId="6782F91E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0320E02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F446B2D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ED04E81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6344AC4A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073CC647" w14:textId="759E5B04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naukowy</w:t>
            </w:r>
          </w:p>
          <w:p w14:paraId="0863446D" w14:textId="61498F5B" w:rsidR="00D70983" w:rsidRPr="000D4ACC" w:rsidRDefault="00D70983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r w:rsidR="00D845AC" w:rsidRPr="00D845AC">
              <w:rPr>
                <w:i/>
                <w:sz w:val="20"/>
                <w:szCs w:val="20"/>
              </w:rPr>
              <w:t>lub prowadzenia prac laboratoryjnych</w:t>
            </w:r>
            <w:r w:rsidR="00D845AC">
              <w:rPr>
                <w:i/>
                <w:sz w:val="20"/>
                <w:szCs w:val="20"/>
              </w:rPr>
              <w:t xml:space="preserve"> </w:t>
            </w:r>
            <w:r w:rsidRPr="0075718F">
              <w:rPr>
                <w:i/>
                <w:sz w:val="20"/>
                <w:szCs w:val="20"/>
              </w:rPr>
              <w:t xml:space="preserve">w zakresie badań </w:t>
            </w:r>
            <w:r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75718F">
              <w:rPr>
                <w:i/>
                <w:sz w:val="20"/>
                <w:szCs w:val="20"/>
              </w:rPr>
              <w:t>oceny przydatności surowców organicznych do procesu fermentacji metanowej oraz oceny wartości nawozowej pofermentu.</w:t>
            </w:r>
          </w:p>
        </w:tc>
      </w:tr>
      <w:tr w:rsidR="00D70983" w:rsidRPr="00215C54" w14:paraId="63DFCCA7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9101414" w14:textId="1829A42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8F46048" w14:textId="47A88AB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21E97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AA8DD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B48688D" w14:textId="3C796522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E33945" w14:paraId="0A7FCBC8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70172908" w14:textId="3108DFA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FFC0E04" w14:textId="1489A89B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63B286F8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2F0B7E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7CCE526" w14:textId="414FE4CA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FE3380" w14:textId="552B6803" w:rsidR="003C34A1" w:rsidRPr="0075718F" w:rsidRDefault="003C34A1" w:rsidP="0075718F">
      <w:pPr>
        <w:jc w:val="both"/>
        <w:rPr>
          <w:sz w:val="20"/>
          <w:szCs w:val="20"/>
        </w:rPr>
      </w:pPr>
    </w:p>
    <w:p w14:paraId="6317232D" w14:textId="1BFF330E" w:rsidR="00B230B0" w:rsidRDefault="00B230B0" w:rsidP="00B230B0">
      <w:pPr>
        <w:jc w:val="both"/>
      </w:pPr>
      <w:r>
        <w:rPr>
          <w:b/>
        </w:rPr>
        <w:t>W Tabeli G.2</w:t>
      </w:r>
      <w:r>
        <w:t xml:space="preserve"> Wykonawca </w:t>
      </w:r>
      <w:r w:rsidRPr="0075718F">
        <w:rPr>
          <w:u w:val="single"/>
        </w:rPr>
        <w:t xml:space="preserve">może </w:t>
      </w:r>
      <w:r>
        <w:t>(lecz nie musi) zadeklarować</w:t>
      </w:r>
      <w:r w:rsidR="00E5093E">
        <w:t xml:space="preserve"> Personel Dodatkowy -</w:t>
      </w:r>
      <w:r>
        <w:t xml:space="preserve"> dodatkowe osoby skierowane do realizacji zamówienia. </w:t>
      </w:r>
      <w:r w:rsidR="004D49A4">
        <w:t>W przypadku chęci deklaracji większej liczby osób niż wskazana w tabeli G.2, Wykonawca odpowiednio powiela liczbę wierszy i dodaje każdą kolejną osobę w osobnym wierszu.</w:t>
      </w:r>
    </w:p>
    <w:p w14:paraId="609FB19F" w14:textId="67C44EBD" w:rsidR="00B230B0" w:rsidRPr="00215C54" w:rsidRDefault="00B230B0" w:rsidP="00B230B0">
      <w:pPr>
        <w:pStyle w:val="Legenda"/>
        <w:keepNext/>
      </w:pPr>
      <w:r w:rsidRPr="00215C54">
        <w:t xml:space="preserve">Tabela </w:t>
      </w:r>
      <w:r w:rsidR="00E5093E">
        <w:t>G</w:t>
      </w:r>
      <w:r w:rsidRPr="00215C54">
        <w:t>.</w:t>
      </w:r>
      <w:r w:rsidR="00E5093E">
        <w:t>2</w:t>
      </w:r>
      <w:r w:rsidRPr="00215C54">
        <w:t xml:space="preserve"> </w:t>
      </w:r>
      <w:r>
        <w:t xml:space="preserve">Dodatkowy personel 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62"/>
        <w:gridCol w:w="1660"/>
        <w:gridCol w:w="2693"/>
        <w:gridCol w:w="3969"/>
        <w:gridCol w:w="1843"/>
      </w:tblGrid>
      <w:tr w:rsidR="00B230B0" w:rsidRPr="00215C54" w14:paraId="64C0A814" w14:textId="77777777" w:rsidTr="00CE1E1D">
        <w:trPr>
          <w:trHeight w:val="759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96DFDE5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60" w:type="dxa"/>
            <w:shd w:val="clear" w:color="auto" w:fill="A8D08D" w:themeFill="accent6" w:themeFillTint="99"/>
            <w:vAlign w:val="center"/>
          </w:tcPr>
          <w:p w14:paraId="3BB231ED" w14:textId="0464C1E2" w:rsidR="00B230B0" w:rsidRPr="00215C54" w:rsidRDefault="00D70983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3E3234FA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969" w:type="dxa"/>
            <w:shd w:val="clear" w:color="auto" w:fill="A8D08D" w:themeFill="accent6" w:themeFillTint="99"/>
            <w:vAlign w:val="center"/>
          </w:tcPr>
          <w:p w14:paraId="27273988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6D6E0A9" w14:textId="77777777" w:rsidR="00B230B0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1C758D76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B230B0" w:rsidRPr="00215C54" w14:paraId="218246CB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4DFCFAA8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techniczny</w:t>
            </w:r>
          </w:p>
          <w:p w14:paraId="7D28CE60" w14:textId="77777777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B230B0" w:rsidRPr="00215C54" w14:paraId="63F0BD46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DE28E6C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77E935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DE621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0AE88F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2C8FF23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E5BFCA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59A2549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2.</w:t>
            </w:r>
          </w:p>
        </w:tc>
        <w:tc>
          <w:tcPr>
            <w:tcW w:w="1660" w:type="dxa"/>
          </w:tcPr>
          <w:p w14:paraId="259528DA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64D0A09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486E91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6A9E251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14200CB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8F3ECA1" w14:textId="1ADC3A65" w:rsidR="004D49A4" w:rsidRPr="0075718F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30C9A10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232BAF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F3C0AE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D7C499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7A5F97F1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19F8EB4A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laboratoryjny</w:t>
            </w:r>
          </w:p>
          <w:p w14:paraId="7D672E13" w14:textId="26B9BCAC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B230B0" w:rsidRPr="00215C54" w14:paraId="2B0C9E89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4055014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81F871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C8F60D2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382005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55438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1EE699B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E2AB75A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2.</w:t>
            </w:r>
          </w:p>
        </w:tc>
        <w:tc>
          <w:tcPr>
            <w:tcW w:w="1660" w:type="dxa"/>
          </w:tcPr>
          <w:p w14:paraId="67C8B96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A7DB01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2D905A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ABA79FC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3931D2FE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5183C85A" w14:textId="6656A134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47AA10A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24E4025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EFFA4FA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0690D5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1DB2368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0FA464F7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naukowy</w:t>
            </w:r>
          </w:p>
          <w:p w14:paraId="30C21CE4" w14:textId="15ABBBF2" w:rsidR="00B230B0" w:rsidRPr="000D4ACC" w:rsidRDefault="00B230B0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r w:rsidR="00D845AC" w:rsidRPr="00D845AC">
              <w:rPr>
                <w:i/>
                <w:sz w:val="20"/>
                <w:szCs w:val="20"/>
              </w:rPr>
              <w:t>lub prowadzenia prac laboratoryjnych</w:t>
            </w:r>
            <w:r w:rsidR="00D845AC">
              <w:rPr>
                <w:i/>
                <w:sz w:val="20"/>
                <w:szCs w:val="20"/>
              </w:rPr>
              <w:t xml:space="preserve"> </w:t>
            </w:r>
            <w:r w:rsidRPr="0075718F">
              <w:rPr>
                <w:i/>
                <w:sz w:val="20"/>
                <w:szCs w:val="20"/>
              </w:rPr>
              <w:t xml:space="preserve">w zakresie 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 w:rsidRPr="0075718F">
              <w:rPr>
                <w:i/>
                <w:sz w:val="20"/>
                <w:szCs w:val="20"/>
              </w:rPr>
              <w:t>, oceny przydatności surowców organicznych do procesu fermentacji metanowej oraz oceny wartości nawozowej pofermentu.</w:t>
            </w:r>
          </w:p>
        </w:tc>
      </w:tr>
      <w:tr w:rsidR="00B230B0" w:rsidRPr="00215C54" w14:paraId="0543DD9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EEA18AE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25C1CB7D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6A8530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286EEF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8B54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E33945" w14:paraId="6F9F1A3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799610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 xml:space="preserve">2. </w:t>
            </w:r>
          </w:p>
        </w:tc>
        <w:tc>
          <w:tcPr>
            <w:tcW w:w="1660" w:type="dxa"/>
          </w:tcPr>
          <w:p w14:paraId="722CC5C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AAB400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6C407F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97243C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E33945" w14:paraId="7D7DF02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3559C787" w14:textId="245B272A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50484BE0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093B54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D9F3E8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12E04E1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099F47" w14:textId="241DAA50" w:rsidR="00A16A7B" w:rsidRPr="00A16A7B" w:rsidRDefault="00A16A7B" w:rsidP="00A16A7B"/>
    <w:p w14:paraId="70DA360B" w14:textId="569175DD" w:rsidR="00BB2398" w:rsidRDefault="00BB2398" w:rsidP="00BB2398">
      <w:pPr>
        <w:pStyle w:val="Nagwek1"/>
      </w:pPr>
      <w:r>
        <w:t xml:space="preserve">DOŚWIADCZENIE WYKONAWCY </w:t>
      </w:r>
    </w:p>
    <w:p w14:paraId="7E5843E5" w14:textId="77777777" w:rsidR="00BB2398" w:rsidRDefault="00BB2398" w:rsidP="00BB2398"/>
    <w:p w14:paraId="1B31AACB" w14:textId="280B56A4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>
        <w:rPr>
          <w:b/>
        </w:rPr>
        <w:t>H</w:t>
      </w:r>
      <w:r w:rsidRPr="0075718F">
        <w:rPr>
          <w:b/>
        </w:rPr>
        <w:t>.1</w:t>
      </w:r>
      <w:r>
        <w:t xml:space="preserve"> Wykonawca wskazuje doświadczenie w zakresie prowadzenia analiz fizykochemicznych, biochemicznych oraz mikrobiologicznych </w:t>
      </w:r>
      <w:r w:rsidRPr="004E2F55">
        <w:t>m.in.: oceny właściwości fizykoche</w:t>
      </w:r>
      <w:r>
        <w:t xml:space="preserve">micznych surowców organicznych i </w:t>
      </w:r>
      <w:r w:rsidRPr="004E2F55">
        <w:t xml:space="preserve">pofermentu, badań nad </w:t>
      </w:r>
      <w:r w:rsidR="00D76312" w:rsidRPr="00D76312">
        <w:t>procesami energetycznego wykorzystania biomasy</w:t>
      </w:r>
      <w:r w:rsidRPr="004E2F55">
        <w:t>, oceny wartości nawozowej pofermentu</w:t>
      </w:r>
      <w:r>
        <w:t>, oceny składu biogazu</w:t>
      </w:r>
      <w:r w:rsidRPr="004E2F55">
        <w:t>.</w:t>
      </w:r>
      <w:r>
        <w:t xml:space="preserve"> Należy powielić odpowiednio wiersze w poniższej tabeli. </w:t>
      </w:r>
    </w:p>
    <w:p w14:paraId="560791DE" w14:textId="3F259BC3" w:rsidR="00BD3636" w:rsidRDefault="00BD3636" w:rsidP="00BB2398">
      <w:pPr>
        <w:jc w:val="both"/>
      </w:pPr>
      <w:r>
        <w:t xml:space="preserve">Przy przygotowywaniu opisu doświadczenia Wykonawcy, Zamawiający prosi o wzięcie pod uwagę </w:t>
      </w:r>
      <w:r w:rsidR="00CE3F5A">
        <w:t>cech ocenianych w ramach</w:t>
      </w:r>
      <w:r>
        <w:t xml:space="preserve"> Kryterium</w:t>
      </w:r>
      <w:r w:rsidRPr="00BD3636">
        <w:t xml:space="preserve"> Ocena kompetencji Personelu Wykonawcy oraz potencjału technicznego Wykonawcy</w:t>
      </w:r>
      <w:r>
        <w:t xml:space="preserve">, wskazanego w Ogłoszeniu. </w:t>
      </w:r>
    </w:p>
    <w:p w14:paraId="5B71F84C" w14:textId="776F5BF6" w:rsidR="00BB2398" w:rsidRDefault="00BB2398" w:rsidP="00BB2398">
      <w:pPr>
        <w:jc w:val="both"/>
      </w:pPr>
      <w:r w:rsidRPr="00D40EC6">
        <w:rPr>
          <w:u w:val="single"/>
        </w:rPr>
        <w:t>Uwaga!</w:t>
      </w:r>
      <w:r>
        <w:t xml:space="preserve"> Jeśli Wykonawca dysponuje referencjami, należy je załączyć do </w:t>
      </w:r>
      <w:r w:rsidR="00AB5BB5">
        <w:t>O</w:t>
      </w:r>
      <w:r>
        <w:t xml:space="preserve">ferty. </w:t>
      </w:r>
    </w:p>
    <w:p w14:paraId="08C3DDF5" w14:textId="257324C7" w:rsidR="00BB2398" w:rsidRDefault="00BB2398" w:rsidP="00BB2398">
      <w:pPr>
        <w:pStyle w:val="Legenda"/>
        <w:keepNext/>
      </w:pPr>
      <w:r>
        <w:t>Tabela H.1 Doświadczenie Wykonawcy w prowadzeniu analiz laboratoryjnych w obszarze produkcji biogazu</w:t>
      </w:r>
    </w:p>
    <w:tbl>
      <w:tblPr>
        <w:tblStyle w:val="Tabela-Siatka"/>
        <w:tblW w:w="102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6538"/>
        <w:gridCol w:w="11"/>
      </w:tblGrid>
      <w:tr w:rsidR="00BB2398" w:rsidRPr="004278AA" w14:paraId="0B244A67" w14:textId="77777777" w:rsidTr="00D76312">
        <w:trPr>
          <w:trHeight w:val="730"/>
        </w:trPr>
        <w:tc>
          <w:tcPr>
            <w:tcW w:w="10235" w:type="dxa"/>
            <w:gridSpan w:val="4"/>
            <w:shd w:val="clear" w:color="auto" w:fill="C5E0B3" w:themeFill="accent6" w:themeFillTint="66"/>
            <w:vAlign w:val="center"/>
          </w:tcPr>
          <w:p w14:paraId="5D26A82A" w14:textId="77777777" w:rsidR="00BB2398" w:rsidRDefault="00BB2398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40EC6">
              <w:rPr>
                <w:rFonts w:cstheme="minorHAnsi"/>
                <w:b/>
                <w:sz w:val="20"/>
                <w:szCs w:val="20"/>
              </w:rPr>
              <w:t>Doświadczenie Wykonawcy w prowadzeniu analiz laboratoryjnych w obszarze produkcji biogazu</w:t>
            </w:r>
          </w:p>
          <w:p w14:paraId="2F0E3AE3" w14:textId="77777777" w:rsidR="00BB2398" w:rsidRDefault="00BB2398" w:rsidP="0067070E"/>
          <w:p w14:paraId="4FF5D1F5" w14:textId="25DD227C" w:rsidR="00BB2398" w:rsidRPr="000D4ACC" w:rsidRDefault="00BB2398" w:rsidP="0067070E">
            <w:pPr>
              <w:rPr>
                <w:i/>
              </w:rPr>
            </w:pPr>
            <w:r w:rsidRPr="000D4ACC">
              <w:rPr>
                <w:i/>
              </w:rPr>
              <w:t xml:space="preserve">Należy podać nazwę </w:t>
            </w:r>
            <w:r w:rsidR="00DE31FB">
              <w:rPr>
                <w:i/>
              </w:rPr>
              <w:t xml:space="preserve">doświadczenia (np. projektu, </w:t>
            </w:r>
            <w:r w:rsidRPr="000D4ACC">
              <w:rPr>
                <w:i/>
              </w:rPr>
              <w:t>zlecenia</w:t>
            </w:r>
            <w:r w:rsidR="00DE31FB">
              <w:rPr>
                <w:i/>
              </w:rPr>
              <w:t xml:space="preserve"> lub innych podjętych działań i aktywności)</w:t>
            </w:r>
            <w:r w:rsidR="00CE1E1D">
              <w:rPr>
                <w:i/>
              </w:rPr>
              <w:t>,</w:t>
            </w:r>
            <w:r w:rsidRPr="000D4ACC">
              <w:rPr>
                <w:i/>
              </w:rPr>
              <w:t xml:space="preserve"> w ramach którego były prowadzone analizy, zakres i ilość analiz, źródło finansowania/zleceniodawca, czas realizacji. </w:t>
            </w:r>
          </w:p>
          <w:p w14:paraId="24848663" w14:textId="77777777" w:rsidR="00BB2398" w:rsidRPr="004278AA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4278AA" w14:paraId="16C8E14F" w14:textId="77777777" w:rsidTr="004B3DD3">
        <w:trPr>
          <w:gridAfter w:val="1"/>
          <w:wAfter w:w="11" w:type="dxa"/>
          <w:trHeight w:val="730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0A46FB02" w14:textId="77777777" w:rsidR="00BB2398" w:rsidRPr="004278AA" w:rsidRDefault="00BB2398" w:rsidP="0067070E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18" w:type="dxa"/>
            <w:shd w:val="clear" w:color="auto" w:fill="C5E0B3" w:themeFill="accent6" w:themeFillTint="66"/>
            <w:vAlign w:val="center"/>
          </w:tcPr>
          <w:p w14:paraId="601827EF" w14:textId="71246B9D" w:rsidR="00BB2398" w:rsidRDefault="00BB2398" w:rsidP="00DE31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</w:t>
            </w:r>
            <w:r w:rsidR="00DE31FB">
              <w:rPr>
                <w:rFonts w:cstheme="minorHAnsi"/>
                <w:b/>
                <w:sz w:val="20"/>
                <w:szCs w:val="20"/>
              </w:rPr>
              <w:t>azwa doświadczenia</w:t>
            </w:r>
          </w:p>
        </w:tc>
        <w:tc>
          <w:tcPr>
            <w:tcW w:w="6538" w:type="dxa"/>
            <w:shd w:val="clear" w:color="auto" w:fill="C5E0B3" w:themeFill="accent6" w:themeFillTint="66"/>
            <w:vAlign w:val="center"/>
          </w:tcPr>
          <w:p w14:paraId="19C0DC1C" w14:textId="77777777" w:rsidR="00BB2398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Opis </w:t>
            </w:r>
          </w:p>
        </w:tc>
      </w:tr>
      <w:tr w:rsidR="00BB2398" w:rsidRPr="004278AA" w14:paraId="07B11558" w14:textId="77777777" w:rsidTr="004B3DD3">
        <w:trPr>
          <w:gridAfter w:val="1"/>
          <w:wAfter w:w="11" w:type="dxa"/>
          <w:trHeight w:val="1123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337863F3" w14:textId="77777777" w:rsidR="00BB2398" w:rsidRPr="00D76312" w:rsidRDefault="00BB2398" w:rsidP="00D76312">
            <w:pPr>
              <w:pStyle w:val="Akapitzlist"/>
              <w:numPr>
                <w:ilvl w:val="0"/>
                <w:numId w:val="25"/>
              </w:numPr>
              <w:ind w:left="601" w:right="-262" w:hanging="426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C9F295C" w14:textId="77777777" w:rsidR="00BB2398" w:rsidRPr="004278AA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8" w:type="dxa"/>
            <w:vAlign w:val="center"/>
          </w:tcPr>
          <w:p w14:paraId="71027E38" w14:textId="77777777" w:rsidR="00BB2398" w:rsidRPr="004278AA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8C9322" w14:textId="77777777" w:rsidR="00BB2398" w:rsidRDefault="00BB2398" w:rsidP="00BB2398">
      <w:r>
        <w:t xml:space="preserve"> </w:t>
      </w:r>
    </w:p>
    <w:p w14:paraId="15717EB9" w14:textId="48F48634" w:rsidR="00F10200" w:rsidRDefault="00F10200" w:rsidP="00DE4BF3"/>
    <w:p w14:paraId="46C343CA" w14:textId="77777777" w:rsidR="003A7AFE" w:rsidRDefault="003A7AFE" w:rsidP="00DE4BF3"/>
    <w:p w14:paraId="6572AD7E" w14:textId="04FB3D91" w:rsidR="00DE4BF3" w:rsidRDefault="00215C54" w:rsidP="00E17A6C">
      <w:pPr>
        <w:pStyle w:val="Nagwek1"/>
      </w:pPr>
      <w:r>
        <w:t xml:space="preserve">ZDOLNOŚCI TECHNICZNE I </w:t>
      </w:r>
      <w:r w:rsidR="004C2B57">
        <w:t>SPRZĘT LABO</w:t>
      </w:r>
      <w:r w:rsidR="0075718F">
        <w:t>R</w:t>
      </w:r>
      <w:r w:rsidR="004C2B57">
        <w:t>ATORYJNY</w:t>
      </w:r>
    </w:p>
    <w:p w14:paraId="0FE1A060" w14:textId="77777777" w:rsidR="004C2B57" w:rsidRDefault="004C2B57" w:rsidP="004C2B57">
      <w:r>
        <w:t xml:space="preserve"> </w:t>
      </w:r>
    </w:p>
    <w:p w14:paraId="19E3AC0E" w14:textId="71CB56B9" w:rsidR="00D76312" w:rsidRPr="00D76312" w:rsidRDefault="00D76312" w:rsidP="00D76312">
      <w:pPr>
        <w:jc w:val="both"/>
        <w:rPr>
          <w:szCs w:val="20"/>
        </w:rPr>
      </w:pPr>
      <w:r w:rsidRPr="00D76312">
        <w:rPr>
          <w:b/>
          <w:szCs w:val="20"/>
        </w:rPr>
        <w:t>W Tabeli I.1.</w:t>
      </w:r>
      <w:r w:rsidRPr="00D76312">
        <w:rPr>
          <w:szCs w:val="20"/>
        </w:rPr>
        <w:t xml:space="preserve"> </w:t>
      </w:r>
      <w:r w:rsidR="00411546">
        <w:rPr>
          <w:b/>
          <w:szCs w:val="20"/>
        </w:rPr>
        <w:t>Wykonawca musi określić spełnienie warunków wskaza</w:t>
      </w:r>
      <w:r w:rsidR="004B3DD3">
        <w:rPr>
          <w:b/>
          <w:szCs w:val="20"/>
        </w:rPr>
        <w:t xml:space="preserve">nych w punkcie 4.1.4 Ogłoszenia, </w:t>
      </w:r>
      <w:r w:rsidR="00411546">
        <w:rPr>
          <w:b/>
          <w:szCs w:val="20"/>
        </w:rPr>
        <w:t>dotyczącego zdolności technicznych</w:t>
      </w:r>
      <w:r w:rsidRPr="00D76312">
        <w:rPr>
          <w:b/>
          <w:szCs w:val="20"/>
        </w:rPr>
        <w:t xml:space="preserve"> </w:t>
      </w:r>
      <w:r w:rsidR="00411546">
        <w:rPr>
          <w:b/>
          <w:szCs w:val="20"/>
        </w:rPr>
        <w:t>i sprzętu laboratoryjnego.</w:t>
      </w:r>
      <w:r w:rsidRPr="00D76312">
        <w:rPr>
          <w:szCs w:val="20"/>
        </w:rPr>
        <w:t xml:space="preserve"> </w:t>
      </w:r>
    </w:p>
    <w:p w14:paraId="0C5B9ADB" w14:textId="77777777" w:rsidR="00411546" w:rsidRDefault="00411546" w:rsidP="00411546">
      <w:pPr>
        <w:jc w:val="both"/>
        <w:rPr>
          <w:szCs w:val="20"/>
        </w:rPr>
      </w:pPr>
      <w:r>
        <w:rPr>
          <w:szCs w:val="20"/>
        </w:rPr>
        <w:t>1. Dotyczy warunku „Pomieszczenie laboratoryjne”:</w:t>
      </w:r>
    </w:p>
    <w:p w14:paraId="37C9EBB1" w14:textId="624A089B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a)</w:t>
      </w:r>
      <w:r w:rsidRPr="00D76312">
        <w:rPr>
          <w:szCs w:val="20"/>
        </w:rPr>
        <w:t xml:space="preserve"> </w:t>
      </w:r>
      <w:r>
        <w:rPr>
          <w:szCs w:val="20"/>
        </w:rPr>
        <w:t xml:space="preserve">w </w:t>
      </w:r>
      <w:r w:rsidRPr="00D76312">
        <w:rPr>
          <w:szCs w:val="20"/>
        </w:rPr>
        <w:t>pr</w:t>
      </w:r>
      <w:r>
        <w:rPr>
          <w:szCs w:val="20"/>
        </w:rPr>
        <w:t>zypadku spełnienia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„Spełniam”.</w:t>
      </w:r>
      <w:r w:rsidRPr="00D76312">
        <w:rPr>
          <w:szCs w:val="20"/>
        </w:rPr>
        <w:t xml:space="preserve">  </w:t>
      </w:r>
    </w:p>
    <w:p w14:paraId="5863B0D4" w14:textId="24CE8D52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b) w</w:t>
      </w:r>
      <w:r w:rsidRPr="00D76312">
        <w:rPr>
          <w:szCs w:val="20"/>
        </w:rPr>
        <w:t xml:space="preserve"> przypadku nie</w:t>
      </w:r>
      <w:r w:rsidR="004A60B7">
        <w:rPr>
          <w:szCs w:val="20"/>
        </w:rPr>
        <w:t>spełnienia</w:t>
      </w:r>
      <w:r>
        <w:rPr>
          <w:szCs w:val="20"/>
        </w:rPr>
        <w:t xml:space="preserve">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„Nie spełniam”.</w:t>
      </w:r>
    </w:p>
    <w:p w14:paraId="03839275" w14:textId="709CFAC0" w:rsidR="00411546" w:rsidRPr="00D76312" w:rsidRDefault="004A60B7" w:rsidP="00411546">
      <w:pPr>
        <w:jc w:val="both"/>
        <w:rPr>
          <w:szCs w:val="20"/>
        </w:rPr>
      </w:pPr>
      <w:r>
        <w:rPr>
          <w:szCs w:val="20"/>
        </w:rPr>
        <w:t>c)</w:t>
      </w:r>
      <w:r w:rsidR="00411546" w:rsidRPr="00D76312">
        <w:rPr>
          <w:szCs w:val="20"/>
        </w:rPr>
        <w:t xml:space="preserve"> W kolumnie „Uwagi” Wykonawca może (lecz nie musi) wpisać swoje uwagi odnośnie spełn</w:t>
      </w:r>
      <w:r w:rsidR="00411546">
        <w:rPr>
          <w:szCs w:val="20"/>
        </w:rPr>
        <w:t>iania lub niespełniania danego warunku</w:t>
      </w:r>
      <w:r w:rsidR="00411546" w:rsidRPr="00D76312">
        <w:rPr>
          <w:szCs w:val="20"/>
        </w:rPr>
        <w:t>.</w:t>
      </w:r>
      <w:r w:rsidR="003F1644">
        <w:rPr>
          <w:szCs w:val="20"/>
        </w:rPr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15FB1F74" w14:textId="2F673FF0" w:rsidR="002A3D7F" w:rsidRPr="00D76312" w:rsidRDefault="002A3D7F" w:rsidP="002A3D7F">
      <w:pPr>
        <w:jc w:val="both"/>
        <w:rPr>
          <w:szCs w:val="20"/>
        </w:rPr>
      </w:pPr>
      <w:r w:rsidRPr="00D76312">
        <w:rPr>
          <w:szCs w:val="20"/>
        </w:rPr>
        <w:t xml:space="preserve"> </w:t>
      </w:r>
      <w:r w:rsidR="00B039D4">
        <w:rPr>
          <w:szCs w:val="20"/>
        </w:rPr>
        <w:t>d)</w:t>
      </w:r>
      <w:r w:rsidR="00411546">
        <w:rPr>
          <w:szCs w:val="20"/>
        </w:rPr>
        <w:t xml:space="preserve"> </w:t>
      </w:r>
      <w:r w:rsidRPr="00D76312">
        <w:rPr>
          <w:szCs w:val="20"/>
        </w:rPr>
        <w:t xml:space="preserve"> Wykonawca zobligowany jest zamieścić </w:t>
      </w:r>
      <w:r w:rsidR="00864CB5" w:rsidRPr="00D76312">
        <w:rPr>
          <w:szCs w:val="20"/>
        </w:rPr>
        <w:t>w polu „U</w:t>
      </w:r>
      <w:r w:rsidRPr="00D76312">
        <w:rPr>
          <w:szCs w:val="20"/>
        </w:rPr>
        <w:t>zasadnienie spełnienia wymagania</w:t>
      </w:r>
      <w:r w:rsidR="00864CB5" w:rsidRPr="00D76312">
        <w:rPr>
          <w:szCs w:val="20"/>
        </w:rPr>
        <w:t xml:space="preserve">” opis laboratorium, które będzie wykorzystywane na potrzeby prowadzonych analiz, w tym przede wszystkim </w:t>
      </w:r>
      <w:r w:rsidR="00290C49" w:rsidRPr="00D76312">
        <w:rPr>
          <w:szCs w:val="20"/>
        </w:rPr>
        <w:t>podstawy dysponowania laboratorium, wielkością, wyposażeniem.</w:t>
      </w:r>
    </w:p>
    <w:p w14:paraId="1D844CA5" w14:textId="2B88B1B4" w:rsidR="001359C0" w:rsidRPr="00D76312" w:rsidRDefault="00B039D4" w:rsidP="0075718F">
      <w:pPr>
        <w:jc w:val="both"/>
        <w:rPr>
          <w:sz w:val="24"/>
        </w:rPr>
      </w:pPr>
      <w:r>
        <w:rPr>
          <w:szCs w:val="20"/>
        </w:rPr>
        <w:t>2. Dotyczy</w:t>
      </w:r>
      <w:r w:rsidR="00411546">
        <w:rPr>
          <w:szCs w:val="20"/>
        </w:rPr>
        <w:t xml:space="preserve"> warunku</w:t>
      </w:r>
      <w:r>
        <w:rPr>
          <w:szCs w:val="20"/>
        </w:rPr>
        <w:t xml:space="preserve"> „Sprzęt laboratoryjny – wykaz”:</w:t>
      </w:r>
      <w:r w:rsidR="00290C49" w:rsidRPr="00D76312">
        <w:rPr>
          <w:szCs w:val="20"/>
        </w:rPr>
        <w:t xml:space="preserve"> </w:t>
      </w:r>
      <w:r w:rsidR="00290C49" w:rsidRPr="00D76312">
        <w:t>w przypadku jeżeli Wykonawca nie posiada któregoś z urządzeń wymienionych w punktach a – n, ale posiada inne</w:t>
      </w:r>
      <w:r w:rsidR="0041415D" w:rsidRPr="00D76312">
        <w:t xml:space="preserve"> urządzenie</w:t>
      </w:r>
      <w:r w:rsidR="00290C49" w:rsidRPr="00D76312">
        <w:t>, o takiej samej użyteczności, jak urządzenie wskazane na liście, zobligowany jest wpisać w kolumnie „</w:t>
      </w:r>
      <w:r w:rsidR="0065521E">
        <w:rPr>
          <w:i/>
        </w:rPr>
        <w:t xml:space="preserve">Nazwa, </w:t>
      </w:r>
      <w:r w:rsidR="00290C49" w:rsidRPr="00D76312">
        <w:rPr>
          <w:i/>
        </w:rPr>
        <w:t xml:space="preserve">model </w:t>
      </w:r>
      <w:r w:rsidR="0065521E">
        <w:rPr>
          <w:i/>
        </w:rPr>
        <w:t xml:space="preserve">i rok produkcji </w:t>
      </w:r>
      <w:r w:rsidR="00290C49" w:rsidRPr="00D76312">
        <w:rPr>
          <w:i/>
        </w:rPr>
        <w:t>urządzenia wymaganego</w:t>
      </w:r>
      <w:r w:rsidR="00290C49" w:rsidRPr="00D76312">
        <w:t>” nazwę urządzenia, którym d</w:t>
      </w:r>
      <w:r w:rsidR="0065521E">
        <w:t>ysponuje, wskazując jego nazwę, model i rok produkcji.</w:t>
      </w:r>
    </w:p>
    <w:p w14:paraId="112E73AB" w14:textId="15808886" w:rsidR="001359C0" w:rsidRPr="001359C0" w:rsidRDefault="004C2B57" w:rsidP="001359C0">
      <w:pPr>
        <w:pStyle w:val="Legenda"/>
        <w:keepNext/>
      </w:pPr>
      <w:r>
        <w:t xml:space="preserve">Tabela </w:t>
      </w:r>
      <w:r w:rsidR="00BB2398">
        <w:t>I</w:t>
      </w:r>
      <w:r>
        <w:t>.1 Pomieszczenie lub pomieszczenia laboratoryjne</w:t>
      </w:r>
      <w:r w:rsidR="001359C0">
        <w:t xml:space="preserve"> oraz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3135"/>
        <w:gridCol w:w="1346"/>
        <w:gridCol w:w="1347"/>
        <w:gridCol w:w="2977"/>
      </w:tblGrid>
      <w:tr w:rsidR="00FD0BC0" w:rsidRPr="004278AA" w14:paraId="06841987" w14:textId="77777777" w:rsidTr="00FD0BC0">
        <w:trPr>
          <w:trHeight w:val="730"/>
        </w:trPr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1E60E6D4" w14:textId="28A00C3F" w:rsidR="00FD0BC0" w:rsidRPr="004278AA" w:rsidRDefault="00FD0BC0" w:rsidP="001359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w zakresie zdolności technicznych i sprzętu laboratoryjnego</w:t>
            </w:r>
          </w:p>
        </w:tc>
      </w:tr>
      <w:tr w:rsidR="00D2263E" w:rsidRPr="004278AA" w14:paraId="7A0AB1C8" w14:textId="77777777" w:rsidTr="00C92A6C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427BC09" w14:textId="77777777" w:rsidR="00411546" w:rsidRPr="004278AA" w:rsidRDefault="00411546" w:rsidP="006009FB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655F91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</w:tcPr>
          <w:p w14:paraId="5A412DFE" w14:textId="3641189F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347" w:type="dxa"/>
            <w:shd w:val="clear" w:color="auto" w:fill="C5E0B3" w:themeFill="accent6" w:themeFillTint="66"/>
            <w:vAlign w:val="center"/>
          </w:tcPr>
          <w:p w14:paraId="030FFD4B" w14:textId="5F7771F6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1774E1E4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4278AA" w14:paraId="2225D4D9" w14:textId="77777777" w:rsidTr="004115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F9A2B0" w14:textId="77777777" w:rsidR="004A60B7" w:rsidRPr="008A7255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46E30D42" w14:textId="0E9E83C8" w:rsidR="004A60B7" w:rsidRPr="004278AA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Pomieszczenia laboratoryjne </w:t>
            </w:r>
          </w:p>
        </w:tc>
        <w:sdt>
          <w:sdtPr>
            <w:rPr>
              <w:rFonts w:ascii="Times New Roman" w:hAnsi="Times New Roman" w:cs="Times New Roman"/>
            </w:rPr>
            <w:id w:val="1582095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shd w:val="clear" w:color="auto" w:fill="auto"/>
                <w:vAlign w:val="center"/>
              </w:tcPr>
              <w:p w14:paraId="3DF89A56" w14:textId="5FC1B359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979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auto"/>
                <w:vAlign w:val="center"/>
              </w:tcPr>
              <w:p w14:paraId="0F807638" w14:textId="250A4B1B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2977" w:type="dxa"/>
            <w:vAlign w:val="center"/>
          </w:tcPr>
          <w:p w14:paraId="4E4402A2" w14:textId="77777777" w:rsidR="004A60B7" w:rsidRPr="008A7255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60B7" w:rsidRPr="004278AA" w14:paraId="1E67593E" w14:textId="77777777" w:rsidTr="00FD0BC0">
        <w:trPr>
          <w:trHeight w:val="1123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1D9CAB61" w14:textId="425DCEBE" w:rsidR="004A60B7" w:rsidRPr="00B537E7" w:rsidRDefault="004A60B7" w:rsidP="004A60B7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 tym polu należy wpisać u</w:t>
            </w:r>
            <w:r w:rsidRPr="00B537E7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AB5BB5">
              <w:rPr>
                <w:rFonts w:cstheme="minorHAnsi"/>
                <w:i/>
                <w:sz w:val="20"/>
                <w:szCs w:val="20"/>
              </w:rPr>
              <w:t>W</w:t>
            </w:r>
            <w:r w:rsidRPr="00B537E7">
              <w:rPr>
                <w:rFonts w:cstheme="minorHAnsi"/>
                <w:i/>
                <w:sz w:val="20"/>
                <w:szCs w:val="20"/>
              </w:rPr>
              <w:t>ymagania</w:t>
            </w:r>
          </w:p>
        </w:tc>
      </w:tr>
      <w:tr w:rsidR="00D2263E" w:rsidRPr="0041682F" w14:paraId="06C8A947" w14:textId="77777777" w:rsidTr="002E3A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7DF92E6" w14:textId="77777777" w:rsidR="004A60B7" w:rsidRPr="0041682F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7134870" w14:textId="3F86F029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2693" w:type="dxa"/>
            <w:gridSpan w:val="2"/>
            <w:shd w:val="clear" w:color="auto" w:fill="C5E0B3" w:themeFill="accent6" w:themeFillTint="66"/>
            <w:vAlign w:val="center"/>
          </w:tcPr>
          <w:p w14:paraId="29CEC416" w14:textId="58ED52AE" w:rsidR="004A60B7" w:rsidRPr="0041682F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>wa,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model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 i rok produkcji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wymaganego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7C4539D5" w14:textId="72888EB3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20A6CFC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6AFA6AC" w14:textId="77777777" w:rsidR="004A60B7" w:rsidRPr="00401F2D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B99F00B" w14:textId="307B40D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Aparat do oznaczania azotu metodą Kjeldahla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B9AD4D9" w14:textId="17A2E20A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DE4769A" w14:textId="3DF1A001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5AAAC9E" w14:textId="312422FA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1E5BE7" w14:textId="28DD3DF3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B87A9F" w14:textId="47839700" w:rsidR="004A60B7" w:rsidRPr="00666C19" w:rsidRDefault="004A60B7" w:rsidP="00D845AC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Spektrofotometr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744E719" w14:textId="36B0D8E8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96292E9" w14:textId="397DFB72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A213433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D1884C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0AAB70F" w14:textId="46E74E55" w:rsidR="004A60B7" w:rsidRPr="00666C19" w:rsidRDefault="00D845AC" w:rsidP="004A60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Pr="00666C19">
              <w:rPr>
                <w:rFonts w:cstheme="minorHAnsi"/>
                <w:sz w:val="20"/>
                <w:szCs w:val="20"/>
              </w:rPr>
              <w:t xml:space="preserve"> </w:t>
            </w:r>
            <w:r w:rsidR="004A60B7" w:rsidRPr="00666C19">
              <w:rPr>
                <w:rFonts w:cstheme="minorHAnsi"/>
                <w:sz w:val="20"/>
                <w:szCs w:val="20"/>
              </w:rPr>
              <w:t>fermentorów do prowadzenia testów biogazodochodowości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845AC">
              <w:rPr>
                <w:rFonts w:cstheme="minorHAnsi"/>
                <w:sz w:val="20"/>
                <w:szCs w:val="20"/>
              </w:rPr>
              <w:t>w warunkach fermentacji okresowej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3DA28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790D3FC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3FD4932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E3FD5F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F7BFD7A" w14:textId="6AC90EC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pH-metr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2B8149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AFB255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1C42C84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D426CD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1E1543F" w14:textId="6F32400A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Waga techniczna i analityczna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C69E38F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4BA34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24F4FFB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6564EE4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81D4B87" w14:textId="171C8FB4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Suszarka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6E77DE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D66E39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F72D59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9A7AE3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00D333C0" w14:textId="60188AD2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Piec muflowy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174EFF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E26BECF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A48C33E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0E1F09E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56D8D907" w14:textId="359FAF97" w:rsidR="004A60B7" w:rsidRPr="00666C19" w:rsidRDefault="00D845AC" w:rsidP="004A60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D845AC">
              <w:rPr>
                <w:rFonts w:cstheme="minorHAnsi"/>
                <w:sz w:val="20"/>
                <w:szCs w:val="20"/>
              </w:rPr>
              <w:t>paratura laboratoryjna do oznaczeń FOS/TAC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80AD681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2D40175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C8E433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BCCCB21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3A999731" w14:textId="04AF5ABE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Wirówka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4A035A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F6F514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2B55C2C8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9792AC8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63FA755" w14:textId="77777777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Chłodziarka do przechowywania prób</w:t>
            </w:r>
          </w:p>
          <w:p w14:paraId="786AFA31" w14:textId="009EC6DC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B0D2B34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33F380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19EA1F5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685B6FB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2C9940C" w14:textId="6AB189D6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Urządzenia laboratoryjne do rozdrabniania substratów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A417A89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D069C14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56F6C1" w14:textId="1775D888" w:rsidR="004C2B57" w:rsidRDefault="004C2B57" w:rsidP="004C2B57"/>
    <w:p w14:paraId="36B4AC05" w14:textId="41C28C2B" w:rsidR="004B3DD3" w:rsidRDefault="004B3DD3" w:rsidP="00BB2398">
      <w:pPr>
        <w:jc w:val="both"/>
        <w:rPr>
          <w:b/>
        </w:rPr>
      </w:pPr>
    </w:p>
    <w:p w14:paraId="1F00A683" w14:textId="2F5F8E30" w:rsidR="004B3DD3" w:rsidRDefault="004B3DD3" w:rsidP="00BB2398">
      <w:pPr>
        <w:jc w:val="both"/>
        <w:rPr>
          <w:b/>
        </w:rPr>
      </w:pPr>
    </w:p>
    <w:p w14:paraId="1E7E109A" w14:textId="2774A0D1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 w:rsidR="009346A7">
        <w:rPr>
          <w:b/>
        </w:rPr>
        <w:t>I</w:t>
      </w:r>
      <w:r w:rsidRPr="0075718F">
        <w:rPr>
          <w:b/>
        </w:rPr>
        <w:t>.</w:t>
      </w:r>
      <w:r w:rsidR="009346A7">
        <w:rPr>
          <w:b/>
        </w:rPr>
        <w:t>2</w:t>
      </w:r>
      <w:r w:rsidRPr="0075718F">
        <w:rPr>
          <w:b/>
        </w:rPr>
        <w:t>.</w:t>
      </w:r>
      <w:r>
        <w:t xml:space="preserve"> Wykonawca </w:t>
      </w:r>
      <w:r w:rsidR="00ED4C82">
        <w:rPr>
          <w:u w:val="single"/>
        </w:rPr>
        <w:t xml:space="preserve">może </w:t>
      </w:r>
      <w:r>
        <w:t xml:space="preserve">(lecz nie musi) zadeklarować wykorzystanie Dodatkowego Sprzętu laboratoryjnego do realizacji przedmiotu zamówienia.  </w:t>
      </w:r>
    </w:p>
    <w:p w14:paraId="654FA2A9" w14:textId="76E77215" w:rsidR="00BB2398" w:rsidRDefault="00B039D4" w:rsidP="00BB2398">
      <w:pPr>
        <w:jc w:val="both"/>
      </w:pPr>
      <w:r w:rsidRPr="00B039D4">
        <w:t>1.</w:t>
      </w:r>
      <w:r>
        <w:t xml:space="preserve"> </w:t>
      </w:r>
      <w:r w:rsidR="00BB2398" w:rsidRPr="00B936C5">
        <w:t xml:space="preserve">Wykonawca </w:t>
      </w:r>
      <w:r w:rsidR="00BB2398">
        <w:t xml:space="preserve">jako Dodatkowy sprzęt laboratoryjny </w:t>
      </w:r>
      <w:r w:rsidR="00BB2398" w:rsidRPr="00B936C5">
        <w:t xml:space="preserve">może zadeklarować </w:t>
      </w:r>
      <w:r w:rsidR="00BB2398">
        <w:t xml:space="preserve">wyłącznie urządzenia wskazane w Tabeli </w:t>
      </w:r>
      <w:r w:rsidR="009346A7">
        <w:t>I</w:t>
      </w:r>
      <w:r w:rsidR="00BB2398">
        <w:t>.</w:t>
      </w:r>
      <w:r w:rsidR="009346A7">
        <w:t>2</w:t>
      </w:r>
      <w:r w:rsidR="00BB2398">
        <w:t xml:space="preserve">. </w:t>
      </w:r>
    </w:p>
    <w:p w14:paraId="3B200882" w14:textId="24E30E8B" w:rsidR="00BB2398" w:rsidRDefault="00B039D4" w:rsidP="00BB2398">
      <w:pPr>
        <w:jc w:val="both"/>
      </w:pPr>
      <w:r w:rsidRPr="00B039D4">
        <w:t xml:space="preserve">2. </w:t>
      </w:r>
      <w:r w:rsidR="00BB2398">
        <w:t>W</w:t>
      </w:r>
      <w:r w:rsidR="00BB2398" w:rsidRPr="0041415D">
        <w:t xml:space="preserve"> przypadku jeżeli Wykonawca nie posiada któregoś z urządzeń wymienionych w punktach a – </w:t>
      </w:r>
      <w:r w:rsidR="00D81999">
        <w:t>d</w:t>
      </w:r>
      <w:r w:rsidR="00BB2398" w:rsidRPr="0041415D">
        <w:t xml:space="preserve">, ale </w:t>
      </w:r>
      <w:r w:rsidR="00BB2398">
        <w:t>posiada</w:t>
      </w:r>
      <w:r w:rsidR="00BB2398" w:rsidRPr="0041415D">
        <w:t xml:space="preserve"> inne</w:t>
      </w:r>
      <w:r w:rsidR="00BB2398">
        <w:t xml:space="preserve"> urządzenie</w:t>
      </w:r>
      <w:r w:rsidR="00BB2398" w:rsidRPr="0041415D">
        <w:t xml:space="preserve">, o takiej samej użyteczności, jak urządzenie wskazane na liście, zobligowany </w:t>
      </w:r>
      <w:r w:rsidR="0065521E">
        <w:t xml:space="preserve">jest wpisać w kolumnie „Nazwa, </w:t>
      </w:r>
      <w:r w:rsidR="00BB2398" w:rsidRPr="0041415D">
        <w:t xml:space="preserve">model </w:t>
      </w:r>
      <w:r w:rsidR="0065521E">
        <w:t xml:space="preserve">i rok produkcji </w:t>
      </w:r>
      <w:r w:rsidR="00BB2398" w:rsidRPr="0041415D">
        <w:t>urządzenia” nazwę urządzenia, którym dys</w:t>
      </w:r>
      <w:r w:rsidR="0065521E">
        <w:t xml:space="preserve">ponuje, wskazując jego nazwę, </w:t>
      </w:r>
      <w:r w:rsidR="00BB2398" w:rsidRPr="0041415D">
        <w:t>model</w:t>
      </w:r>
      <w:r w:rsidR="0065521E">
        <w:t xml:space="preserve"> i jego rok produkcji</w:t>
      </w:r>
      <w:r w:rsidR="00BB2398" w:rsidRPr="0041415D">
        <w:t>.</w:t>
      </w:r>
    </w:p>
    <w:p w14:paraId="4BC28F20" w14:textId="78E5C63E" w:rsidR="00BB2398" w:rsidRPr="001359C0" w:rsidRDefault="00BB2398" w:rsidP="00BB2398">
      <w:pPr>
        <w:pStyle w:val="Legenda"/>
        <w:keepNext/>
      </w:pPr>
      <w:r>
        <w:t xml:space="preserve">Tabela </w:t>
      </w:r>
      <w:r w:rsidR="009346A7">
        <w:t>I</w:t>
      </w:r>
      <w:r>
        <w:t>.</w:t>
      </w:r>
      <w:r w:rsidR="009346A7">
        <w:t>2</w:t>
      </w:r>
      <w:r>
        <w:t xml:space="preserve"> Dodatkowy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852"/>
        <w:gridCol w:w="3260"/>
        <w:gridCol w:w="2693"/>
      </w:tblGrid>
      <w:tr w:rsidR="00D2263E" w:rsidRPr="0041682F" w14:paraId="4F493D51" w14:textId="77777777" w:rsidTr="2734EA3B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1F99339" w14:textId="77777777" w:rsidR="00BB2398" w:rsidRPr="00F97E7C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F97E7C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E91A7F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14:paraId="14E528F7" w14:textId="4D51332B" w:rsidR="00BB2398" w:rsidRPr="0041682F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wa, 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model 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i rok produkcji </w:t>
            </w:r>
            <w:r w:rsidRPr="0041682F">
              <w:rPr>
                <w:rFonts w:cstheme="minorHAnsi"/>
                <w:b/>
                <w:sz w:val="20"/>
                <w:szCs w:val="20"/>
              </w:rPr>
              <w:t>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66156B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08ACD4CC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7C23028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FBE3F4D" w14:textId="48DBAB5C" w:rsidR="00BB2398" w:rsidRPr="00AD72F9" w:rsidRDefault="00D25A17" w:rsidP="00D25A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1999">
              <w:rPr>
                <w:sz w:val="20"/>
                <w:szCs w:val="20"/>
              </w:rPr>
              <w:t xml:space="preserve"> </w:t>
            </w:r>
            <w:r w:rsidR="00D81999" w:rsidRPr="00D81999">
              <w:rPr>
                <w:sz w:val="20"/>
                <w:szCs w:val="20"/>
              </w:rPr>
              <w:t>fermentor</w:t>
            </w:r>
            <w:r>
              <w:rPr>
                <w:sz w:val="20"/>
                <w:szCs w:val="20"/>
              </w:rPr>
              <w:t>ów</w:t>
            </w:r>
            <w:r w:rsidR="00D81999" w:rsidRPr="00D81999">
              <w:rPr>
                <w:sz w:val="20"/>
                <w:szCs w:val="20"/>
              </w:rPr>
              <w:t xml:space="preserve"> do prowadzenia testów biogazodochodowości w warunkach fermentacji </w:t>
            </w:r>
            <w:r w:rsidR="00D81999">
              <w:rPr>
                <w:sz w:val="20"/>
                <w:szCs w:val="20"/>
              </w:rPr>
              <w:t>quasi-ciągłej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8F65D5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84275C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2FC72A8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96C3B7F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8336979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Spektrometr ASA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624E33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5EF57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5C9839E6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59C7845A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62D4B22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Optyczny spektrometr emisyjny ze wzbudzeniem w plazmie indukowanej (ICP-OES)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A83A69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D58691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81999" w:rsidRPr="0041682F" w14:paraId="495F2557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52F919" w14:textId="77777777" w:rsidR="00D81999" w:rsidRPr="00F97E7C" w:rsidRDefault="00D81999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342B0F6C" w14:textId="4A107203" w:rsidR="00D81999" w:rsidRPr="00AD72F9" w:rsidRDefault="00D81999" w:rsidP="00670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Piec do mineralizacji w układzie zamkniętym i otwartym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FB65D1" w14:textId="77777777" w:rsidR="00D81999" w:rsidRPr="00401F2D" w:rsidRDefault="00D81999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17DFCFC" w14:textId="77777777" w:rsidR="00D81999" w:rsidRPr="0041682F" w:rsidRDefault="00D81999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F2027F" w14:textId="78D7ADC1" w:rsidR="00BB2398" w:rsidRDefault="00BB2398" w:rsidP="00BB2398"/>
    <w:p w14:paraId="3C39CDDD" w14:textId="0287C945" w:rsidR="009346A7" w:rsidRDefault="009346A7" w:rsidP="0067070E">
      <w:pPr>
        <w:jc w:val="both"/>
      </w:pPr>
      <w:r w:rsidRPr="0075718F">
        <w:rPr>
          <w:b/>
        </w:rPr>
        <w:t xml:space="preserve">W Tabeli </w:t>
      </w:r>
      <w:r>
        <w:rPr>
          <w:b/>
        </w:rPr>
        <w:t>I</w:t>
      </w:r>
      <w:r w:rsidRPr="0075718F">
        <w:rPr>
          <w:b/>
        </w:rPr>
        <w:t>.</w:t>
      </w:r>
      <w:r>
        <w:rPr>
          <w:b/>
        </w:rPr>
        <w:t>3</w:t>
      </w:r>
      <w:r w:rsidRPr="0075718F">
        <w:rPr>
          <w:b/>
        </w:rPr>
        <w:t>.</w:t>
      </w:r>
      <w:r>
        <w:t xml:space="preserve"> Wykonawca</w:t>
      </w:r>
      <w:r w:rsidR="0067070E">
        <w:t xml:space="preserve"> </w:t>
      </w:r>
      <w:r>
        <w:t>wskazuje metody prowadzenia analiz laboratoryjnych</w:t>
      </w:r>
      <w:r w:rsidR="0067070E">
        <w:t>, jakie</w:t>
      </w:r>
      <w:r>
        <w:t xml:space="preserve"> planuje stosować w ramach realizacji zamówienia</w:t>
      </w:r>
      <w:r w:rsidR="00A531F8">
        <w:t xml:space="preserve"> zgodnie z Załącznikiem nr 3 do Ogłoszenia.</w:t>
      </w:r>
    </w:p>
    <w:p w14:paraId="7B7D3705" w14:textId="226ED4A3" w:rsidR="009C5BAF" w:rsidRPr="001359C0" w:rsidRDefault="009C5BAF" w:rsidP="009C5BAF">
      <w:pPr>
        <w:pStyle w:val="Legenda"/>
        <w:keepNext/>
      </w:pPr>
      <w:r>
        <w:t xml:space="preserve">Tabela </w:t>
      </w:r>
      <w:r w:rsidR="009346A7">
        <w:t>I</w:t>
      </w:r>
      <w:r>
        <w:t>.</w:t>
      </w:r>
      <w:r w:rsidR="009346A7">
        <w:t>3</w:t>
      </w:r>
      <w:r>
        <w:t xml:space="preserve"> Metody prowadzenia analiz laboratoryjnych</w:t>
      </w: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993"/>
        <w:gridCol w:w="5670"/>
      </w:tblGrid>
      <w:tr w:rsidR="000C522C" w:rsidRPr="004278AA" w14:paraId="2A440779" w14:textId="77777777" w:rsidTr="007E5A79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B49E913" w14:textId="77777777" w:rsidR="00553B04" w:rsidRPr="004278AA" w:rsidRDefault="00553B04" w:rsidP="009C5B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D7F362D" w14:textId="16AE5715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Oznaczenie </w:t>
            </w:r>
          </w:p>
        </w:tc>
        <w:tc>
          <w:tcPr>
            <w:tcW w:w="5670" w:type="dxa"/>
            <w:shd w:val="clear" w:color="auto" w:fill="C5E0B3" w:themeFill="accent6" w:themeFillTint="66"/>
            <w:vAlign w:val="center"/>
          </w:tcPr>
          <w:p w14:paraId="044E1FA3" w14:textId="719E167B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i krótki opis metody</w:t>
            </w:r>
          </w:p>
        </w:tc>
      </w:tr>
      <w:tr w:rsidR="0075718F" w:rsidRPr="004278AA" w14:paraId="01C61D9E" w14:textId="77777777" w:rsidTr="006F26A3">
        <w:trPr>
          <w:trHeight w:val="581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798516BC" w14:textId="64DD7F0A" w:rsidR="0075718F" w:rsidRDefault="0075718F" w:rsidP="00A03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Analizy fizykochemiczne substratów, masy fermentującej oraz masy pofermentacyjnej</w:t>
            </w:r>
          </w:p>
        </w:tc>
      </w:tr>
      <w:tr w:rsidR="00553B04" w:rsidRPr="004278AA" w14:paraId="5DA51D7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EDF7D8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EDEA1D2" w14:textId="51BA3BD5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pH</w:t>
            </w:r>
          </w:p>
        </w:tc>
        <w:tc>
          <w:tcPr>
            <w:tcW w:w="5670" w:type="dxa"/>
            <w:vAlign w:val="center"/>
          </w:tcPr>
          <w:p w14:paraId="2DF2B49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ADBDC0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485BF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5FC2423" w14:textId="7F373D6C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</w:t>
            </w:r>
          </w:p>
        </w:tc>
        <w:tc>
          <w:tcPr>
            <w:tcW w:w="5670" w:type="dxa"/>
            <w:vAlign w:val="center"/>
          </w:tcPr>
          <w:p w14:paraId="250328A9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F24CB2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65A70A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A08AD1" w14:textId="794FD8E1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 organiczna</w:t>
            </w:r>
          </w:p>
        </w:tc>
        <w:tc>
          <w:tcPr>
            <w:tcW w:w="5670" w:type="dxa"/>
            <w:vAlign w:val="center"/>
          </w:tcPr>
          <w:p w14:paraId="77FA3DB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91662F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B69E1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FDB6FE1" w14:textId="268A650B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węgla organicznego</w:t>
            </w:r>
          </w:p>
        </w:tc>
        <w:tc>
          <w:tcPr>
            <w:tcW w:w="5670" w:type="dxa"/>
            <w:vAlign w:val="center"/>
          </w:tcPr>
          <w:p w14:paraId="50600C4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440D25A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0F7C51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C4FCA49" w14:textId="5F7FBF2E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ogólnego</w:t>
            </w:r>
          </w:p>
        </w:tc>
        <w:tc>
          <w:tcPr>
            <w:tcW w:w="5670" w:type="dxa"/>
            <w:vAlign w:val="center"/>
          </w:tcPr>
          <w:p w14:paraId="0C10135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A218F3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73383F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597524" w14:textId="3035DD54" w:rsidR="00553B04" w:rsidRPr="0075718F" w:rsidRDefault="00553B04" w:rsidP="009C5BAF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amonowego</w:t>
            </w:r>
          </w:p>
        </w:tc>
        <w:tc>
          <w:tcPr>
            <w:tcW w:w="5670" w:type="dxa"/>
            <w:vAlign w:val="center"/>
          </w:tcPr>
          <w:p w14:paraId="08EFAF9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458E1283" w14:textId="77777777" w:rsidTr="006F26A3">
        <w:trPr>
          <w:trHeight w:val="57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0C521F79" w14:textId="5713254D" w:rsidR="0075718F" w:rsidRPr="004278AA" w:rsidRDefault="0075718F" w:rsidP="00A03F98">
            <w:pPr>
              <w:rPr>
                <w:rFonts w:cstheme="minorHAnsi"/>
                <w:sz w:val="20"/>
                <w:szCs w:val="20"/>
              </w:rPr>
            </w:pPr>
            <w:r w:rsidRPr="00A03F98">
              <w:rPr>
                <w:rFonts w:cstheme="minorHAnsi"/>
                <w:b/>
                <w:sz w:val="20"/>
                <w:szCs w:val="20"/>
              </w:rPr>
              <w:t>Analizy substratów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553B04" w:rsidRPr="004278AA" w14:paraId="7E27D412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B08A12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51A8299" w14:textId="3B578AA3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0510FAF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2C5458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911D22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BB714A1" w14:textId="6A4C8DE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miedzi, cynku, chromu, kadmu, niklu, ołowiu i rtęci</w:t>
            </w:r>
          </w:p>
        </w:tc>
        <w:tc>
          <w:tcPr>
            <w:tcW w:w="5670" w:type="dxa"/>
            <w:vAlign w:val="center"/>
          </w:tcPr>
          <w:p w14:paraId="499F39C2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E5A79" w:rsidRPr="004278AA" w14:paraId="197CD0E5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F766AC4" w14:textId="77777777" w:rsidR="007E5A79" w:rsidRPr="008A7255" w:rsidRDefault="007E5A79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CEAA58A" w14:textId="3E90F55D" w:rsidR="007E5A79" w:rsidRPr="0075718F" w:rsidRDefault="0045200B" w:rsidP="001B76F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 xml:space="preserve">Wydajność biogazowa </w:t>
            </w:r>
            <w:r w:rsidR="00A03F98" w:rsidRPr="0075718F">
              <w:rPr>
                <w:rFonts w:eastAsiaTheme="minorEastAsia"/>
                <w:sz w:val="20"/>
              </w:rPr>
              <w:t>substratów [Nm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ś.m. (świeżej masy) oraz 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s.m.o.], w tym zawartoś</w:t>
            </w:r>
            <w:r w:rsidR="001B76F4" w:rsidRPr="0075718F">
              <w:rPr>
                <w:rFonts w:eastAsiaTheme="minorEastAsia"/>
                <w:sz w:val="20"/>
              </w:rPr>
              <w:t>ć</w:t>
            </w:r>
            <w:r w:rsidR="00A03F98" w:rsidRPr="0075718F">
              <w:rPr>
                <w:rFonts w:eastAsiaTheme="minorEastAsia"/>
                <w:sz w:val="20"/>
              </w:rPr>
              <w:t xml:space="preserve"> metanu [%CH</w:t>
            </w:r>
            <w:r w:rsidR="00A03F98" w:rsidRPr="0075718F">
              <w:rPr>
                <w:rFonts w:eastAsiaTheme="minorEastAsia"/>
                <w:sz w:val="20"/>
                <w:vertAlign w:val="subscript"/>
              </w:rPr>
              <w:t>4</w:t>
            </w:r>
            <w:r w:rsidR="00A03F98" w:rsidRPr="0075718F">
              <w:rPr>
                <w:rFonts w:eastAsiaTheme="minorEastAsia"/>
                <w:sz w:val="20"/>
              </w:rPr>
              <w:t>]</w:t>
            </w:r>
            <w:r w:rsidR="00A46AE5" w:rsidRPr="0075718F">
              <w:rPr>
                <w:rFonts w:eastAsiaTheme="minorEastAsia"/>
                <w:sz w:val="20"/>
              </w:rPr>
              <w:t xml:space="preserve"> w produkowanym biogazie *</w:t>
            </w:r>
          </w:p>
        </w:tc>
        <w:tc>
          <w:tcPr>
            <w:tcW w:w="5670" w:type="dxa"/>
            <w:vAlign w:val="center"/>
          </w:tcPr>
          <w:p w14:paraId="10DD6BCA" w14:textId="77777777" w:rsidR="007E5A79" w:rsidRPr="004278AA" w:rsidRDefault="007E5A79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1BB6925C" w14:textId="77777777" w:rsidTr="006F26A3">
        <w:trPr>
          <w:trHeight w:val="56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A4D8A11" w14:textId="22C743D7" w:rsidR="0075718F" w:rsidRPr="007E5A79" w:rsidRDefault="0075718F" w:rsidP="007E5A79">
            <w:pPr>
              <w:rPr>
                <w:rFonts w:cstheme="minorHAnsi"/>
                <w:b/>
                <w:sz w:val="20"/>
                <w:szCs w:val="20"/>
              </w:rPr>
            </w:pPr>
            <w:r w:rsidRPr="007E5A79">
              <w:rPr>
                <w:rFonts w:cstheme="minorHAnsi"/>
                <w:b/>
                <w:sz w:val="20"/>
                <w:szCs w:val="20"/>
              </w:rPr>
              <w:t>Analiza masy fermentującej z bioreaktorów</w:t>
            </w:r>
          </w:p>
        </w:tc>
      </w:tr>
      <w:tr w:rsidR="00553B04" w:rsidRPr="004278AA" w14:paraId="7934DD76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76099599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8BD0531" w14:textId="4713C7F1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FOS, TAC, FOS/TAC</w:t>
            </w:r>
          </w:p>
        </w:tc>
        <w:tc>
          <w:tcPr>
            <w:tcW w:w="5670" w:type="dxa"/>
            <w:vAlign w:val="center"/>
          </w:tcPr>
          <w:p w14:paraId="367D1752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98ACD9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15E09F6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7FB0E965" w14:textId="5FB9E97B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40F6CF63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3A3E615F" w14:textId="77777777" w:rsidTr="006F26A3">
        <w:trPr>
          <w:trHeight w:val="58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78AFDFB" w14:textId="7E823F9F" w:rsidR="0075718F" w:rsidRPr="0075718F" w:rsidRDefault="0075718F" w:rsidP="007E5A79">
            <w:pPr>
              <w:rPr>
                <w:rFonts w:cstheme="minorHAnsi"/>
                <w:sz w:val="20"/>
                <w:szCs w:val="20"/>
              </w:rPr>
            </w:pPr>
            <w:r w:rsidRPr="0075718F">
              <w:rPr>
                <w:rFonts w:cstheme="minorHAnsi"/>
                <w:b/>
                <w:sz w:val="20"/>
                <w:szCs w:val="20"/>
              </w:rPr>
              <w:t>Analiza masy pofermentacyjnej</w:t>
            </w:r>
          </w:p>
        </w:tc>
      </w:tr>
      <w:tr w:rsidR="00553B04" w:rsidRPr="004278AA" w14:paraId="3CA36CF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1D051C7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0FDE2653" w14:textId="3D4CCFB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5870E84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A74E1F8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3ACFF7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D06419" w14:textId="0EAF064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fosforu</w:t>
            </w:r>
          </w:p>
        </w:tc>
        <w:tc>
          <w:tcPr>
            <w:tcW w:w="5670" w:type="dxa"/>
            <w:vAlign w:val="center"/>
          </w:tcPr>
          <w:p w14:paraId="5B9CE8F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F5C782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4F1813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FF5EC66" w14:textId="78DB177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potasu</w:t>
            </w:r>
          </w:p>
        </w:tc>
        <w:tc>
          <w:tcPr>
            <w:tcW w:w="5670" w:type="dxa"/>
            <w:vAlign w:val="center"/>
          </w:tcPr>
          <w:p w14:paraId="587AD65A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080A3A5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51E757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C8D3B4F" w14:textId="2B9E6109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612920CF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4DA104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6C8B3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56256E5B" w14:textId="374FEA01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żywych jaj pasożytów jelitowych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Ascaris sp., Toxocara sp., Trichuris sp. - (ATT)</w:t>
            </w:r>
          </w:p>
        </w:tc>
        <w:tc>
          <w:tcPr>
            <w:tcW w:w="5670" w:type="dxa"/>
            <w:vAlign w:val="center"/>
          </w:tcPr>
          <w:p w14:paraId="75078DCB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DFC991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3E6095C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B01E0FE" w14:textId="39866BD8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Salmonella sp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. i grupy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 xml:space="preserve">coli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lub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E.coli,</w:t>
            </w:r>
            <w:r w:rsidR="0075718F">
              <w:rPr>
                <w:rFonts w:eastAsiaTheme="minorEastAsia"/>
                <w:i/>
                <w:iCs/>
                <w:sz w:val="20"/>
                <w:szCs w:val="20"/>
              </w:rPr>
              <w:t xml:space="preserve">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Liczba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Enterobacteriaceae</w:t>
            </w:r>
          </w:p>
        </w:tc>
        <w:tc>
          <w:tcPr>
            <w:tcW w:w="5670" w:type="dxa"/>
            <w:vAlign w:val="center"/>
          </w:tcPr>
          <w:p w14:paraId="4221508E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8227F21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1070B8E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52FA83" w14:textId="6FDE914A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miedzi, cynku, chromu, kadmu, niklu, ołowiu i rtęci</w:t>
            </w:r>
            <w:r w:rsidR="00A03F98" w:rsidRPr="0075718F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586148B5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9CA47D5" w14:textId="77777777" w:rsidR="00CE45D3" w:rsidRDefault="00CE45D3" w:rsidP="00A46AE5">
      <w:pPr>
        <w:pStyle w:val="Akapitzlist"/>
        <w:ind w:left="0"/>
        <w:rPr>
          <w:rFonts w:eastAsiaTheme="minorEastAsia"/>
          <w:sz w:val="18"/>
        </w:rPr>
      </w:pPr>
    </w:p>
    <w:p w14:paraId="6EC95EFE" w14:textId="62F43D22" w:rsidR="00E00621" w:rsidRPr="004C2B57" w:rsidRDefault="00A46AE5" w:rsidP="0067070E">
      <w:pPr>
        <w:pStyle w:val="Akapitzlist"/>
        <w:ind w:left="0"/>
      </w:pPr>
      <w:r w:rsidRPr="000D4ACC">
        <w:rPr>
          <w:rFonts w:eastAsiaTheme="minorEastAsia"/>
          <w:sz w:val="20"/>
        </w:rPr>
        <w:t>*</w:t>
      </w:r>
      <w:r w:rsidR="00CE45D3" w:rsidRPr="000D4ACC">
        <w:rPr>
          <w:rFonts w:eastAsiaTheme="minorEastAsia"/>
          <w:sz w:val="20"/>
        </w:rPr>
        <w:t xml:space="preserve"> </w:t>
      </w:r>
      <w:r w:rsidRPr="000D4ACC">
        <w:rPr>
          <w:rFonts w:eastAsiaTheme="minorEastAsia"/>
          <w:sz w:val="20"/>
        </w:rPr>
        <w:t xml:space="preserve">Zamawiający wymaga oznaczenia zgodnie z normą VDI 4630 lub DIN 38414-8 </w:t>
      </w:r>
      <w:r w:rsidR="000261F3">
        <w:rPr>
          <w:rFonts w:eastAsiaTheme="minorEastAsia"/>
          <w:sz w:val="20"/>
        </w:rPr>
        <w:t xml:space="preserve">lub równoważną </w:t>
      </w:r>
      <w:r w:rsidRPr="000D4ACC">
        <w:rPr>
          <w:rFonts w:eastAsiaTheme="minorEastAsia"/>
          <w:sz w:val="20"/>
        </w:rPr>
        <w:t>w systemie batch, w warunkach fermentacji mokrej, w warunkach mezofilowych.</w:t>
      </w:r>
    </w:p>
    <w:p w14:paraId="4D56CDE4" w14:textId="158AFBAD" w:rsidR="006E287E" w:rsidRDefault="006E287E"/>
    <w:p w14:paraId="0FE5D53F" w14:textId="77777777" w:rsidR="00AB5BB5" w:rsidRDefault="00AB5BB5"/>
    <w:p w14:paraId="507167D6" w14:textId="137D33FD" w:rsidR="00AD110E" w:rsidRDefault="00A531F8" w:rsidP="00AD110E">
      <w:pPr>
        <w:pStyle w:val="Nagwek1"/>
      </w:pPr>
      <w:r>
        <w:t xml:space="preserve">PROPOZYCJA </w:t>
      </w:r>
      <w:r w:rsidR="00AD110E">
        <w:t>REALIZACJI</w:t>
      </w:r>
      <w:r>
        <w:t xml:space="preserve"> PRZEDMIOTU</w:t>
      </w:r>
      <w:r w:rsidR="00AD110E">
        <w:t xml:space="preserve"> ZAMÓWIENIA</w:t>
      </w:r>
    </w:p>
    <w:p w14:paraId="23BFCE2A" w14:textId="77777777" w:rsidR="00B655F0" w:rsidRPr="00914F5B" w:rsidRDefault="00B655F0" w:rsidP="0067070E"/>
    <w:p w14:paraId="113A707F" w14:textId="610D9F77" w:rsidR="00AD110E" w:rsidRPr="00914F5B" w:rsidRDefault="00B655F0" w:rsidP="0067070E">
      <w:pPr>
        <w:jc w:val="both"/>
      </w:pPr>
      <w:r w:rsidRPr="0067070E">
        <w:rPr>
          <w:b/>
        </w:rPr>
        <w:t xml:space="preserve">W Tabeli </w:t>
      </w:r>
      <w:r>
        <w:rPr>
          <w:b/>
        </w:rPr>
        <w:t>J</w:t>
      </w:r>
      <w:r w:rsidRPr="0067070E">
        <w:rPr>
          <w:b/>
        </w:rPr>
        <w:t xml:space="preserve">.1. </w:t>
      </w:r>
      <w:r w:rsidR="00BD3636" w:rsidRPr="00BD3636">
        <w:t>Na potrzeby</w:t>
      </w:r>
      <w:r w:rsidR="00BD3636">
        <w:t xml:space="preserve"> dokładnego zrozumienia oferty realizacji przedmiotu zamówienia oraz dokonania jakościowej oceny oferty w </w:t>
      </w:r>
      <w:r w:rsidR="00BD3636" w:rsidRPr="00BD3636">
        <w:rPr>
          <w:i/>
        </w:rPr>
        <w:t>Kryterium Ocena propozycji realizacji przedmiotu zamówienia</w:t>
      </w:r>
      <w:r w:rsidR="00BD3636">
        <w:rPr>
          <w:i/>
        </w:rPr>
        <w:t>,</w:t>
      </w:r>
      <w:r w:rsidR="00BD3636">
        <w:t xml:space="preserve"> </w:t>
      </w:r>
      <w:r w:rsidR="00BD3636" w:rsidRPr="00BD3636">
        <w:t xml:space="preserve"> </w:t>
      </w:r>
      <w:r w:rsidRPr="00914F5B">
        <w:t>Wykonawca</w:t>
      </w:r>
      <w:r w:rsidR="00AD110E" w:rsidRPr="00914F5B">
        <w:t xml:space="preserve"> </w:t>
      </w:r>
      <w:r>
        <w:t>przedstawia opis propoz</w:t>
      </w:r>
      <w:r w:rsidR="00BD3636">
        <w:t>ycji realizacji poszczególnych Faz zamó</w:t>
      </w:r>
      <w:r>
        <w:t>wienia</w:t>
      </w:r>
      <w:r w:rsidR="00CE3F5A">
        <w:t xml:space="preserve">. Przy przygotowywaniu propozycji realizacji przedmiotu zamówienia, Zamawiający prosi o wzięcie </w:t>
      </w:r>
      <w:r w:rsidR="00CE3F5A" w:rsidRPr="00CE3F5A">
        <w:t>pod uwagę cech ocenianych w ramach</w:t>
      </w:r>
      <w:r w:rsidR="00CE3F5A">
        <w:t xml:space="preserve"> </w:t>
      </w:r>
      <w:r w:rsidR="00CE3F5A" w:rsidRPr="00CE3F5A">
        <w:rPr>
          <w:i/>
        </w:rPr>
        <w:t>Kryterium Ocena propozycji realizacji przedmiotu zamówienia</w:t>
      </w:r>
      <w:r w:rsidR="00CE3F5A" w:rsidRPr="00CE3F5A">
        <w:t>, wskazanego w Ogłoszeniu.</w:t>
      </w:r>
    </w:p>
    <w:p w14:paraId="1B175E28" w14:textId="3DC71B62" w:rsidR="00D77CCA" w:rsidRPr="001359C0" w:rsidRDefault="00D77CCA" w:rsidP="00D77CCA">
      <w:pPr>
        <w:pStyle w:val="Legenda"/>
        <w:keepNext/>
      </w:pPr>
      <w:r>
        <w:t xml:space="preserve">Tabela J.1 Opis propozycji realizacji poszczególnych </w:t>
      </w:r>
      <w:r w:rsidR="00CE3F5A">
        <w:t>Faz</w:t>
      </w:r>
      <w:r>
        <w:t xml:space="preserve"> zamówienia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951158" w:rsidRPr="0041682F" w14:paraId="24BC79CB" w14:textId="77777777" w:rsidTr="00A531F8">
        <w:trPr>
          <w:trHeight w:val="649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34406055" w14:textId="3B671F6E" w:rsidR="00951158" w:rsidRPr="00951158" w:rsidRDefault="004279B7" w:rsidP="004279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1A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: Przygotowanie i udostępnienie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A531F8" w:rsidRPr="0041682F" w14:paraId="70B9639E" w14:textId="77777777" w:rsidTr="00A531F8">
        <w:trPr>
          <w:trHeight w:val="1007"/>
        </w:trPr>
        <w:tc>
          <w:tcPr>
            <w:tcW w:w="9373" w:type="dxa"/>
            <w:shd w:val="clear" w:color="auto" w:fill="auto"/>
            <w:vAlign w:val="center"/>
          </w:tcPr>
          <w:p w14:paraId="556076C6" w14:textId="73A26D39" w:rsidR="00A531F8" w:rsidRPr="0041682F" w:rsidRDefault="00A531F8" w:rsidP="00A531F8">
            <w:pPr>
              <w:pStyle w:val="Akapitzlist"/>
              <w:ind w:left="0" w:right="10"/>
              <w:rPr>
                <w:rFonts w:cstheme="minorHAnsi"/>
                <w:b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 1A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: Przygotowanie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1</w:t>
            </w:r>
          </w:p>
        </w:tc>
      </w:tr>
    </w:tbl>
    <w:p w14:paraId="1CF0C832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CAABEE5" w14:textId="77777777" w:rsidTr="00A531F8">
        <w:trPr>
          <w:trHeight w:val="7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24863BA4" w14:textId="17BFB9CE" w:rsidR="005B1BF7" w:rsidRPr="000B0056" w:rsidRDefault="004279B7" w:rsidP="005B1BF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>Faza 2A: Przygotowanie i przeprowadzenie testów Instalacji Ułamkowo-</w:t>
            </w:r>
            <w:r w:rsidR="005B1BF7" w:rsidRPr="005B1BF7" w:rsidDel="004279B7">
              <w:rPr>
                <w:rFonts w:cstheme="minorHAnsi"/>
                <w:b/>
                <w:sz w:val="20"/>
                <w:szCs w:val="20"/>
              </w:rPr>
              <w:t>Technicznych</w:t>
            </w:r>
          </w:p>
        </w:tc>
      </w:tr>
      <w:tr w:rsidR="005B1BF7" w:rsidRPr="0041682F" w14:paraId="29C2564D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5FC3F99" w14:textId="1257F001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>ży opisać, jak</w:t>
            </w:r>
            <w:r w:rsidR="00A531F8">
              <w:rPr>
                <w:rFonts w:cstheme="minorHAnsi"/>
                <w:i/>
                <w:sz w:val="20"/>
                <w:szCs w:val="20"/>
              </w:rPr>
              <w:t xml:space="preserve">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2A: Przygotowanie i przeprowadzenie testów Instalacji Ułamkowo-</w:t>
            </w:r>
            <w:r w:rsidR="00A531F8" w:rsidDel="004279B7">
              <w:rPr>
                <w:rFonts w:cstheme="minorHAnsi"/>
                <w:i/>
                <w:sz w:val="20"/>
                <w:szCs w:val="20"/>
              </w:rPr>
              <w:t>Technicznych</w:t>
            </w:r>
          </w:p>
          <w:p w14:paraId="00DFEE37" w14:textId="77777777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48AEC2BA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18252F6" w14:textId="77777777" w:rsidTr="004B3DD3">
        <w:trPr>
          <w:trHeight w:val="793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4175065F" w14:textId="44F53983" w:rsidR="005B1BF7" w:rsidRPr="00A531F8" w:rsidRDefault="004279B7" w:rsidP="00A531F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>Faza 3A. Działania po zakończeniu testów Instalacji Ułamkowo-technicznych</w:t>
            </w:r>
          </w:p>
        </w:tc>
      </w:tr>
      <w:tr w:rsidR="005B1BF7" w:rsidRPr="0041682F" w14:paraId="6B92F512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3FBBD1F" w14:textId="57E6D655" w:rsidR="005B1BF7" w:rsidRPr="000B0056" w:rsidRDefault="005B1BF7" w:rsidP="00A531F8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Fazy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3A. Działania po zakończeniu testów Instalacji Ułamkowo-technicznych</w:t>
            </w:r>
          </w:p>
        </w:tc>
      </w:tr>
    </w:tbl>
    <w:p w14:paraId="19A09A82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2848CA31" w14:textId="77777777" w:rsidTr="00A531F8">
        <w:trPr>
          <w:trHeight w:val="680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E2F5124" w14:textId="03F976BA" w:rsidR="00A531F8" w:rsidRPr="005B1BF7" w:rsidRDefault="004279B7" w:rsidP="009E4504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1B: Przygotowanie i udostę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A531F8" w:rsidRPr="0041682F" w14:paraId="7708B006" w14:textId="77777777" w:rsidTr="005B1BF7">
        <w:trPr>
          <w:trHeight w:val="1069"/>
        </w:trPr>
        <w:tc>
          <w:tcPr>
            <w:tcW w:w="9373" w:type="dxa"/>
            <w:shd w:val="clear" w:color="auto" w:fill="auto"/>
            <w:vAlign w:val="center"/>
          </w:tcPr>
          <w:p w14:paraId="1BC53180" w14:textId="35CAB337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Faza 1B: Przygotowanie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2</w:t>
            </w:r>
          </w:p>
        </w:tc>
      </w:tr>
    </w:tbl>
    <w:p w14:paraId="2292B083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6FAFCD6F" w14:textId="77777777" w:rsidTr="00A531F8">
        <w:trPr>
          <w:trHeight w:val="765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2A0728AA" w14:textId="4A6E2433" w:rsidR="00A531F8" w:rsidRPr="000B0056" w:rsidRDefault="004279B7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 xml:space="preserve">Faza 2B: Przygotowanie i przeprowadzenie testów Demonstratora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A531F8" w:rsidRPr="0041682F" w14:paraId="5B40C457" w14:textId="77777777" w:rsidTr="005B1BF7">
        <w:trPr>
          <w:trHeight w:val="1064"/>
        </w:trPr>
        <w:tc>
          <w:tcPr>
            <w:tcW w:w="9373" w:type="dxa"/>
            <w:shd w:val="clear" w:color="auto" w:fill="auto"/>
            <w:vAlign w:val="center"/>
          </w:tcPr>
          <w:p w14:paraId="20E062F3" w14:textId="184442B6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2B: Przygotowanie i przeprowadzenie testów Demonstratora </w:t>
            </w:r>
            <w:r w:rsidDel="004279B7">
              <w:rPr>
                <w:rFonts w:cstheme="minorHAnsi"/>
                <w:i/>
                <w:sz w:val="20"/>
                <w:szCs w:val="20"/>
              </w:rPr>
              <w:t>Technologii</w:t>
            </w:r>
          </w:p>
        </w:tc>
      </w:tr>
    </w:tbl>
    <w:p w14:paraId="29051854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3627E791" w14:textId="77777777" w:rsidTr="1F004D89">
        <w:trPr>
          <w:trHeight w:val="658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7DD76EA" w14:textId="151FDDF5" w:rsidR="00A531F8" w:rsidRPr="005B1BF7" w:rsidRDefault="004B3DD3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Faza 3B. </w:t>
            </w:r>
            <w:r w:rsidRPr="00075DFF">
              <w:rPr>
                <w:rFonts w:cstheme="minorHAnsi"/>
                <w:b/>
                <w:sz w:val="20"/>
                <w:szCs w:val="20"/>
              </w:rPr>
              <w:t xml:space="preserve">Działania po </w:t>
            </w:r>
            <w:r w:rsidR="004279B7" w:rsidRPr="00075DFF">
              <w:rPr>
                <w:rFonts w:cstheme="minorHAnsi"/>
                <w:b/>
                <w:sz w:val="20"/>
                <w:szCs w:val="20"/>
              </w:rPr>
              <w:t>zakończeniu</w:t>
            </w:r>
            <w:r w:rsidR="004279B7" w:rsidRPr="004279B7">
              <w:rPr>
                <w:rFonts w:cstheme="minorHAnsi"/>
                <w:b/>
                <w:sz w:val="20"/>
                <w:szCs w:val="20"/>
              </w:rPr>
              <w:t xml:space="preserve"> testów Demonstratora </w:t>
            </w:r>
            <w:r w:rsidR="00A531F8" w:rsidRPr="00707ADB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C84F9E" w:rsidRPr="000B0056" w14:paraId="752A14DC" w14:textId="77777777" w:rsidTr="1F004D89">
        <w:trPr>
          <w:trHeight w:val="658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B3AE461" w14:textId="6CD4CE6D" w:rsidR="00C84F9E" w:rsidRPr="00AB5BB5" w:rsidRDefault="008F3F2B" w:rsidP="59D07AA0">
            <w:pPr>
              <w:pStyle w:val="Akapitzlist"/>
              <w:ind w:left="0" w:right="1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9D07AA0">
              <w:rPr>
                <w:b/>
                <w:bCs/>
                <w:i/>
                <w:iCs/>
                <w:sz w:val="20"/>
                <w:szCs w:val="20"/>
              </w:rPr>
              <w:t>Proponowane sposoby zagospodarowania biometanu</w:t>
            </w:r>
            <w:r w:rsidR="1945B04D" w:rsidRPr="59D07AA0">
              <w:rPr>
                <w:b/>
                <w:bCs/>
                <w:i/>
                <w:iCs/>
                <w:sz w:val="20"/>
                <w:szCs w:val="20"/>
              </w:rPr>
              <w:t xml:space="preserve"> – scenariusz podstawowy</w:t>
            </w:r>
          </w:p>
          <w:p w14:paraId="4D17B165" w14:textId="50E45185" w:rsidR="007515CB" w:rsidRPr="00AB5BB5" w:rsidRDefault="007515CB" w:rsidP="00A531F8">
            <w:pPr>
              <w:pStyle w:val="Akapitzlist"/>
              <w:ind w:left="0" w:right="1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6B0F8549" w14:textId="118C7D07" w:rsidR="004972AC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zobligowany jest opisać </w:t>
            </w:r>
            <w:r w:rsidR="008F3F2B">
              <w:rPr>
                <w:rFonts w:cstheme="minorHAnsi"/>
                <w:i/>
                <w:sz w:val="20"/>
                <w:szCs w:val="20"/>
              </w:rPr>
              <w:t>co najmniej jeden proponowany sposób</w:t>
            </w:r>
            <w:r>
              <w:rPr>
                <w:rFonts w:cstheme="minorHAnsi"/>
                <w:i/>
                <w:sz w:val="20"/>
                <w:szCs w:val="20"/>
              </w:rPr>
              <w:t xml:space="preserve"> zagospodarowania biometanu wytwarzanego w Demonstratorze Technologii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. </w:t>
            </w:r>
          </w:p>
          <w:p w14:paraId="0024C257" w14:textId="77777777" w:rsidR="00821A9B" w:rsidRDefault="00821A9B" w:rsidP="000261F3">
            <w:p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7E2B97F1" w14:textId="38024C15" w:rsidR="007515CB" w:rsidRPr="000261F3" w:rsidRDefault="004972AC" w:rsidP="000261F3">
            <w:p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W </w:t>
            </w:r>
            <w:r w:rsidR="008F3F2B">
              <w:rPr>
                <w:rFonts w:cstheme="minorHAnsi"/>
                <w:i/>
                <w:sz w:val="20"/>
                <w:szCs w:val="20"/>
                <w:u w:val="single"/>
              </w:rPr>
              <w:t>propozycjach zagospodarowania biometanu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 W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ykon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>awca nie może wskazać spalania biometanu bezpośrednio w miejscu jego wytwarzania w celu po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zyskania energii elektrycznej i/lub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 ciepła 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i/lub chłodu.</w:t>
            </w:r>
          </w:p>
          <w:p w14:paraId="5684E0E5" w14:textId="77777777" w:rsidR="00821A9B" w:rsidRDefault="00821A9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7CAFD383" w14:textId="5F2CA984" w:rsidR="00C84F9E" w:rsidRDefault="008F3F2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Każdy proponowany sposób zagospodarowania biometanu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musi zawierać w szczególności:</w:t>
            </w:r>
          </w:p>
          <w:p w14:paraId="4F702609" w14:textId="77777777" w:rsidR="00B923AB" w:rsidRDefault="00B923A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33F9550E" w14:textId="47468DFD" w:rsidR="007515CB" w:rsidRDefault="007515C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planowanego sposobu zagospodarowania biometanu ze wskazaniem</w:t>
            </w:r>
            <w:r w:rsidR="004972AC">
              <w:rPr>
                <w:rFonts w:cstheme="minorHAnsi"/>
                <w:i/>
                <w:sz w:val="20"/>
                <w:szCs w:val="20"/>
              </w:rPr>
              <w:t>: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odbiorcy biometanu, </w:t>
            </w:r>
            <w:r>
              <w:rPr>
                <w:rFonts w:cstheme="minorHAnsi"/>
                <w:i/>
                <w:sz w:val="20"/>
                <w:szCs w:val="20"/>
              </w:rPr>
              <w:t xml:space="preserve">sposobu 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przekazania </w:t>
            </w:r>
            <w:r w:rsidR="00821A9B">
              <w:rPr>
                <w:rFonts w:cstheme="minorHAnsi"/>
                <w:i/>
                <w:sz w:val="20"/>
                <w:szCs w:val="20"/>
              </w:rPr>
              <w:t xml:space="preserve">biometanu </w:t>
            </w:r>
            <w:r w:rsidR="004972AC">
              <w:rPr>
                <w:rFonts w:cstheme="minorHAnsi"/>
                <w:i/>
                <w:sz w:val="20"/>
                <w:szCs w:val="20"/>
              </w:rPr>
              <w:t>do odbiorcy oraz sposobu końcowego wykorzystania tego paliwa</w:t>
            </w:r>
            <w:r w:rsidR="00821A9B"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ED84A76" w14:textId="5141E11B" w:rsidR="007515CB" w:rsidRDefault="00821A9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Listę działań, które Wykonawca zamierza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podjąć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w celu realizacji </w:t>
            </w:r>
            <w:r>
              <w:rPr>
                <w:rFonts w:cstheme="minorHAnsi"/>
                <w:i/>
                <w:sz w:val="20"/>
                <w:szCs w:val="20"/>
              </w:rPr>
              <w:t xml:space="preserve">opisanego </w:t>
            </w:r>
            <w:r w:rsidR="007515CB">
              <w:rPr>
                <w:rFonts w:cstheme="minorHAnsi"/>
                <w:i/>
                <w:sz w:val="20"/>
                <w:szCs w:val="20"/>
              </w:rPr>
              <w:t>scenariusza</w:t>
            </w:r>
          </w:p>
          <w:p w14:paraId="385F7F08" w14:textId="6F66D354" w:rsidR="007515CB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1194CA86" w14:textId="6CC5983F" w:rsidR="00B923AB" w:rsidRDefault="00075DFF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667B0F5E">
              <w:rPr>
                <w:i/>
                <w:iCs/>
                <w:sz w:val="20"/>
                <w:szCs w:val="20"/>
              </w:rPr>
              <w:t xml:space="preserve">Uwaga! </w:t>
            </w:r>
            <w:r w:rsidR="00B923AB" w:rsidRPr="667B0F5E">
              <w:rPr>
                <w:i/>
                <w:iCs/>
                <w:sz w:val="20"/>
                <w:szCs w:val="20"/>
              </w:rPr>
              <w:t>W przypadku przeznaczenia biometanu do sieci dystrybucyjnej gazowej P</w:t>
            </w:r>
            <w:r w:rsidRPr="667B0F5E">
              <w:rPr>
                <w:i/>
                <w:iCs/>
                <w:sz w:val="20"/>
                <w:szCs w:val="20"/>
              </w:rPr>
              <w:t xml:space="preserve">olskiej </w:t>
            </w:r>
            <w:r w:rsidR="00B923AB" w:rsidRPr="667B0F5E">
              <w:rPr>
                <w:i/>
                <w:iCs/>
                <w:sz w:val="20"/>
                <w:szCs w:val="20"/>
              </w:rPr>
              <w:t>S</w:t>
            </w:r>
            <w:r w:rsidRPr="667B0F5E">
              <w:rPr>
                <w:i/>
                <w:iCs/>
                <w:sz w:val="20"/>
                <w:szCs w:val="20"/>
              </w:rPr>
              <w:t xml:space="preserve">półki </w:t>
            </w:r>
            <w:r w:rsidR="00B923AB" w:rsidRPr="667B0F5E">
              <w:rPr>
                <w:i/>
                <w:iCs/>
                <w:sz w:val="20"/>
                <w:szCs w:val="20"/>
              </w:rPr>
              <w:t>G</w:t>
            </w:r>
            <w:r w:rsidRPr="667B0F5E">
              <w:rPr>
                <w:i/>
                <w:iCs/>
                <w:sz w:val="20"/>
                <w:szCs w:val="20"/>
              </w:rPr>
              <w:t xml:space="preserve">azownictwa Sp. z o.o. </w:t>
            </w:r>
            <w:r w:rsidR="00B923AB" w:rsidRPr="667B0F5E">
              <w:rPr>
                <w:i/>
                <w:iCs/>
                <w:sz w:val="20"/>
                <w:szCs w:val="20"/>
              </w:rPr>
              <w:t xml:space="preserve"> Wykonawca podaje informację o możliwości podłączenia do sieci gazowe</w:t>
            </w:r>
            <w:r w:rsidR="007D755E" w:rsidRPr="667B0F5E">
              <w:rPr>
                <w:i/>
                <w:iCs/>
                <w:sz w:val="20"/>
                <w:szCs w:val="20"/>
              </w:rPr>
              <w:t>j</w:t>
            </w:r>
            <w:r w:rsidR="00986042" w:rsidRPr="667B0F5E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5403B9DA" w14:textId="77777777" w:rsidR="007515CB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może dołączyć do wniosku dokumenty uprawdopodabniające realizację </w:t>
            </w:r>
            <w:r w:rsidR="008F3F2B">
              <w:rPr>
                <w:rFonts w:cstheme="minorHAnsi"/>
                <w:i/>
                <w:sz w:val="20"/>
                <w:szCs w:val="20"/>
              </w:rPr>
              <w:t>danej propozycji</w:t>
            </w:r>
            <w:r>
              <w:rPr>
                <w:rFonts w:cstheme="minorHAnsi"/>
                <w:i/>
                <w:sz w:val="20"/>
                <w:szCs w:val="20"/>
              </w:rPr>
              <w:t xml:space="preserve"> (np. informacja o możliwości podłączenia do sieci gazowej lub warunki przyłączenia do sieci gazowej, listy intencyjne z odbiorcami biometanu)</w:t>
            </w:r>
          </w:p>
          <w:p w14:paraId="01CECA0D" w14:textId="3076AE26" w:rsidR="00986042" w:rsidRPr="000261F3" w:rsidRDefault="00986042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A531F8" w:rsidRPr="000B0056" w14:paraId="1BB493BE" w14:textId="77777777" w:rsidTr="1F004D89">
        <w:trPr>
          <w:trHeight w:val="1064"/>
        </w:trPr>
        <w:tc>
          <w:tcPr>
            <w:tcW w:w="9373" w:type="dxa"/>
            <w:vAlign w:val="center"/>
          </w:tcPr>
          <w:p w14:paraId="18DAEA28" w14:textId="32EF5297" w:rsidR="008F3F2B" w:rsidRDefault="00A531F8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>W tym polu należy opisać</w:t>
            </w:r>
            <w:r w:rsidR="00C84F9E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8F3F2B">
              <w:rPr>
                <w:rFonts w:cstheme="minorHAnsi"/>
                <w:i/>
                <w:sz w:val="20"/>
                <w:szCs w:val="20"/>
              </w:rPr>
              <w:t>proponowany sposób zagospodarowania biometanu</w:t>
            </w:r>
          </w:p>
          <w:p w14:paraId="7AF9D064" w14:textId="6E26EDE4" w:rsidR="00A531F8" w:rsidRDefault="008F3F2B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 przypadku więcej niż jednej propozycji należy dodać poniżej kolejny wiersz w kolorze białym</w:t>
            </w:r>
            <w:r w:rsidR="00C84F9E"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7786821C" w14:textId="77777777" w:rsidR="00075DFF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071CAAE6" w14:textId="77777777" w:rsidR="00075DFF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437FDFAC" w14:textId="79E952DC" w:rsidR="00075DFF" w:rsidRPr="005B1BF7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1CD47D8" w14:textId="77777777" w:rsidTr="1F004D89">
        <w:trPr>
          <w:trHeight w:val="611"/>
        </w:trPr>
        <w:tc>
          <w:tcPr>
            <w:tcW w:w="9373" w:type="dxa"/>
            <w:shd w:val="clear" w:color="auto" w:fill="B4C6E7" w:themeFill="accent1" w:themeFillTint="66"/>
            <w:vAlign w:val="center"/>
          </w:tcPr>
          <w:p w14:paraId="3FE5001A" w14:textId="057B02EE" w:rsidR="00C84F9E" w:rsidRDefault="00C84F9E" w:rsidP="000261F3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1A179C">
              <w:rPr>
                <w:rFonts w:cstheme="minorHAnsi"/>
                <w:i/>
                <w:sz w:val="20"/>
                <w:szCs w:val="20"/>
              </w:rPr>
              <w:t xml:space="preserve">Scenariusz </w:t>
            </w:r>
            <w:r w:rsidR="008F3F2B">
              <w:rPr>
                <w:rFonts w:cstheme="minorHAnsi"/>
                <w:i/>
                <w:sz w:val="20"/>
                <w:szCs w:val="20"/>
              </w:rPr>
              <w:t>rezerwowy</w:t>
            </w:r>
          </w:p>
          <w:p w14:paraId="166723BE" w14:textId="77777777" w:rsidR="00821A9B" w:rsidRDefault="00821A9B" w:rsidP="000261F3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02D28B4" w14:textId="094B0912" w:rsidR="00DB19C9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zobligowany jest opisać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sposób realizacji </w:t>
            </w:r>
            <w:r>
              <w:rPr>
                <w:rFonts w:cstheme="minorHAnsi"/>
                <w:i/>
                <w:sz w:val="20"/>
                <w:szCs w:val="20"/>
              </w:rPr>
              <w:t>scenariusz</w:t>
            </w:r>
            <w:r w:rsidR="00EE17B3">
              <w:rPr>
                <w:rFonts w:cstheme="minorHAnsi"/>
                <w:i/>
                <w:sz w:val="20"/>
                <w:szCs w:val="20"/>
              </w:rPr>
              <w:t>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EE17B3">
              <w:rPr>
                <w:rFonts w:cstheme="minorHAnsi"/>
                <w:i/>
                <w:sz w:val="20"/>
                <w:szCs w:val="20"/>
              </w:rPr>
              <w:t>rezerwowego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polegającego na </w:t>
            </w:r>
            <w:r w:rsidR="00DB19C9">
              <w:rPr>
                <w:rFonts w:cstheme="minorHAnsi"/>
                <w:i/>
                <w:sz w:val="20"/>
                <w:szCs w:val="20"/>
              </w:rPr>
              <w:t>spalaniu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075DFF">
              <w:rPr>
                <w:rFonts w:cstheme="minorHAnsi"/>
                <w:i/>
                <w:sz w:val="20"/>
                <w:szCs w:val="20"/>
              </w:rPr>
              <w:t>biogazu/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>biometanu bezpośrednio w miejscu jego wytwarzania w celu pozysk</w:t>
            </w:r>
            <w:r w:rsidR="00604F63">
              <w:rPr>
                <w:rFonts w:cstheme="minorHAnsi"/>
                <w:i/>
                <w:sz w:val="20"/>
                <w:szCs w:val="20"/>
              </w:rPr>
              <w:t>iw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ania energii elektrycznej </w:t>
            </w:r>
            <w:r w:rsidR="00604F63">
              <w:rPr>
                <w:rFonts w:cstheme="minorHAnsi"/>
                <w:i/>
                <w:sz w:val="20"/>
                <w:szCs w:val="20"/>
              </w:rPr>
              <w:t>i</w:t>
            </w:r>
            <w:r w:rsidR="00075DFF">
              <w:rPr>
                <w:rFonts w:cstheme="minorHAnsi"/>
                <w:i/>
                <w:sz w:val="20"/>
                <w:szCs w:val="20"/>
              </w:rPr>
              <w:t>/lub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 ciepła i/lub chłodu</w:t>
            </w:r>
            <w:r w:rsidR="00DB19C9"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782E1930" w14:textId="2BBD4378" w:rsidR="00821A9B" w:rsidRDefault="730AC35A" w:rsidP="00821A9B">
            <w:pPr>
              <w:ind w:right="10"/>
              <w:rPr>
                <w:i/>
                <w:sz w:val="20"/>
                <w:szCs w:val="20"/>
                <w:u w:val="single"/>
              </w:rPr>
            </w:pPr>
            <w:r w:rsidRPr="1F004D89">
              <w:rPr>
                <w:i/>
                <w:iCs/>
                <w:sz w:val="20"/>
                <w:szCs w:val="20"/>
                <w:u w:val="single"/>
              </w:rPr>
              <w:t>Scenariusz</w:t>
            </w:r>
            <w:r w:rsidR="40B61286" w:rsidRPr="1F004D89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="3A54B0CB" w:rsidRPr="1F004D89">
              <w:rPr>
                <w:i/>
                <w:iCs/>
                <w:sz w:val="20"/>
                <w:szCs w:val="20"/>
                <w:u w:val="single"/>
              </w:rPr>
              <w:t>rezerwow</w:t>
            </w:r>
            <w:r w:rsidR="00233659">
              <w:rPr>
                <w:i/>
                <w:iCs/>
                <w:sz w:val="20"/>
                <w:szCs w:val="20"/>
                <w:u w:val="single"/>
              </w:rPr>
              <w:t>y będzie mógł zostać wdrożony przez Wykonawcę w przypadku zaistnienia okoliczności uzasadniających jego wdrożenie.</w:t>
            </w:r>
          </w:p>
          <w:p w14:paraId="086A888F" w14:textId="7D3059FC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7A059DBA" w14:textId="60790114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Scenariusz </w:t>
            </w:r>
            <w:r w:rsidR="00AB5BB5">
              <w:rPr>
                <w:rFonts w:cstheme="minorHAnsi"/>
                <w:i/>
                <w:sz w:val="20"/>
                <w:szCs w:val="20"/>
              </w:rPr>
              <w:t>rezerwowy</w:t>
            </w:r>
            <w:r>
              <w:rPr>
                <w:rFonts w:cstheme="minorHAnsi"/>
                <w:i/>
                <w:sz w:val="20"/>
                <w:szCs w:val="20"/>
              </w:rPr>
              <w:t xml:space="preserve"> musi zawierać w szczególności:</w:t>
            </w:r>
          </w:p>
          <w:p w14:paraId="4D504FE8" w14:textId="21DFAB25" w:rsidR="00233659" w:rsidRDefault="00233659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okoliczności uzasadniających wdrożenie scenariusza rezerwowego (wskazanie, w jakiej sytuacji Wykonawca planuje go zastosować),</w:t>
            </w:r>
          </w:p>
          <w:p w14:paraId="4480E939" w14:textId="1D2F5467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Opis </w:t>
            </w:r>
            <w:r w:rsidR="00EE17B3">
              <w:rPr>
                <w:rFonts w:cstheme="minorHAnsi"/>
                <w:i/>
                <w:sz w:val="20"/>
                <w:szCs w:val="20"/>
              </w:rPr>
              <w:t>urządzeń wykorzystanych do zagospodarowania biometanu zgodnie z wymaganiami scenariusza rezerwowego</w:t>
            </w:r>
            <w:r w:rsidR="008724E7">
              <w:rPr>
                <w:rFonts w:cstheme="minorHAnsi"/>
                <w:i/>
                <w:sz w:val="20"/>
                <w:szCs w:val="20"/>
              </w:rPr>
              <w:t xml:space="preserve"> wraz z ich lokalizacją,</w:t>
            </w:r>
          </w:p>
          <w:p w14:paraId="208004E7" w14:textId="41853A6B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Listę działań, które Wykonawca zamierza podjąć w celu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maksymalizacji </w:t>
            </w:r>
            <w:r w:rsidR="008724E7">
              <w:rPr>
                <w:rFonts w:cstheme="minorHAnsi"/>
                <w:i/>
                <w:sz w:val="20"/>
                <w:szCs w:val="20"/>
              </w:rPr>
              <w:t>poziomu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DB19C9">
              <w:rPr>
                <w:rFonts w:cstheme="minorHAnsi"/>
                <w:i/>
                <w:sz w:val="20"/>
                <w:szCs w:val="20"/>
              </w:rPr>
              <w:t xml:space="preserve">efektywnego </w:t>
            </w:r>
            <w:r w:rsidR="00EE17B3">
              <w:rPr>
                <w:rFonts w:cstheme="minorHAnsi"/>
                <w:i/>
                <w:sz w:val="20"/>
                <w:szCs w:val="20"/>
              </w:rPr>
              <w:t>za</w:t>
            </w:r>
            <w:r w:rsidR="008724E7">
              <w:rPr>
                <w:rFonts w:cstheme="minorHAnsi"/>
                <w:i/>
                <w:sz w:val="20"/>
                <w:szCs w:val="20"/>
              </w:rPr>
              <w:t>gospodarowan</w:t>
            </w:r>
            <w:r w:rsidR="00DB19C9">
              <w:rPr>
                <w:rFonts w:cstheme="minorHAnsi"/>
                <w:i/>
                <w:sz w:val="20"/>
                <w:szCs w:val="20"/>
              </w:rPr>
              <w:t>ia</w:t>
            </w:r>
            <w:r w:rsidR="008724E7">
              <w:rPr>
                <w:rFonts w:cstheme="minorHAnsi"/>
                <w:i/>
                <w:sz w:val="20"/>
                <w:szCs w:val="20"/>
              </w:rPr>
              <w:t xml:space="preserve"> wytworzonej energii</w:t>
            </w:r>
          </w:p>
          <w:p w14:paraId="6A48D98C" w14:textId="30217CDD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0FBFFE35" w14:textId="77777777" w:rsidR="00FA17CD" w:rsidRDefault="00FA17CD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0BB31F87" w14:textId="69655601" w:rsidR="00821A9B" w:rsidRPr="001A179C" w:rsidRDefault="00821A9B" w:rsidP="00463638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B80ADEE" w14:textId="77777777" w:rsidTr="1F004D89">
        <w:trPr>
          <w:trHeight w:val="1064"/>
        </w:trPr>
        <w:tc>
          <w:tcPr>
            <w:tcW w:w="9373" w:type="dxa"/>
            <w:shd w:val="clear" w:color="auto" w:fill="auto"/>
            <w:vAlign w:val="center"/>
          </w:tcPr>
          <w:p w14:paraId="258BB3E2" w14:textId="0E35736A" w:rsidR="00C84F9E" w:rsidRPr="005B1BF7" w:rsidRDefault="00C84F9E" w:rsidP="0B1AC618">
            <w:pPr>
              <w:pStyle w:val="Akapitzlist"/>
              <w:ind w:left="0" w:right="10"/>
              <w:rPr>
                <w:i/>
                <w:iCs/>
                <w:sz w:val="20"/>
                <w:szCs w:val="20"/>
              </w:rPr>
            </w:pPr>
            <w:r w:rsidRPr="0B1AC618">
              <w:rPr>
                <w:i/>
                <w:iCs/>
                <w:sz w:val="20"/>
                <w:szCs w:val="20"/>
              </w:rPr>
              <w:t xml:space="preserve">W tym polu należy opisać scenariusz </w:t>
            </w:r>
            <w:r w:rsidR="26B3D800" w:rsidRPr="0B1AC618">
              <w:rPr>
                <w:i/>
                <w:iCs/>
                <w:sz w:val="20"/>
                <w:szCs w:val="20"/>
              </w:rPr>
              <w:t>rezerwowy</w:t>
            </w:r>
            <w:r w:rsidRPr="0B1AC618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DFDBB4B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09F22005" w14:textId="77777777" w:rsidTr="00A531F8">
        <w:trPr>
          <w:trHeight w:val="1064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5D686B88" w14:textId="40C8911F" w:rsidR="00A531F8" w:rsidRPr="00492D1B" w:rsidRDefault="00A531F8" w:rsidP="004B3DD3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2D1B">
              <w:rPr>
                <w:rFonts w:cstheme="minorHAnsi"/>
                <w:b/>
                <w:sz w:val="20"/>
                <w:szCs w:val="20"/>
              </w:rPr>
              <w:t>Inne</w:t>
            </w:r>
            <w:r w:rsidR="004B3DD3">
              <w:rPr>
                <w:rFonts w:cstheme="minorHAnsi"/>
                <w:b/>
                <w:sz w:val="20"/>
                <w:szCs w:val="20"/>
              </w:rPr>
              <w:t xml:space="preserve"> działania i aktywności badawcze i 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rozwojowe na Instalacjach Ułamkowo-Technicznych i Demonstratorze Technologii, a także promujące </w:t>
            </w:r>
            <w:r w:rsidR="00492D1B" w:rsidRPr="00492D1B">
              <w:rPr>
                <w:rFonts w:cstheme="minorHAnsi"/>
                <w:b/>
                <w:sz w:val="20"/>
                <w:szCs w:val="20"/>
              </w:rPr>
              <w:t>opracowane Technologie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</w:tr>
      <w:tr w:rsidR="00A531F8" w:rsidRPr="000B0056" w14:paraId="26236B72" w14:textId="77777777" w:rsidTr="005B1BF7">
        <w:trPr>
          <w:trHeight w:val="1064"/>
        </w:trPr>
        <w:tc>
          <w:tcPr>
            <w:tcW w:w="9373" w:type="dxa"/>
            <w:vAlign w:val="center"/>
          </w:tcPr>
          <w:p w14:paraId="7312751A" w14:textId="2E328EDD" w:rsidR="00A531F8" w:rsidRPr="005B1BF7" w:rsidRDefault="00492D1B" w:rsidP="004B3DD3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>W tym polu</w:t>
            </w:r>
            <w:r>
              <w:rPr>
                <w:rFonts w:cstheme="minorHAnsi"/>
                <w:i/>
                <w:sz w:val="20"/>
                <w:szCs w:val="20"/>
              </w:rPr>
              <w:t xml:space="preserve"> Wykonawca może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opisać, jak</w:t>
            </w:r>
            <w:r>
              <w:rPr>
                <w:rFonts w:cstheme="minorHAnsi"/>
                <w:i/>
                <w:sz w:val="20"/>
                <w:szCs w:val="20"/>
              </w:rPr>
              <w:t>ie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nne </w:t>
            </w:r>
            <w:r w:rsidR="004B3DD3">
              <w:rPr>
                <w:rFonts w:cstheme="minorHAnsi"/>
                <w:i/>
                <w:sz w:val="20"/>
                <w:szCs w:val="20"/>
              </w:rPr>
              <w:t>działania i aktywności badawcze 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rozwojowe na Instalacjach Ułamkowo-Technicznych i Demonstratorze Technologii, a także promujące opracowane Technologie</w:t>
            </w:r>
            <w:r>
              <w:rPr>
                <w:rFonts w:cstheme="minorHAnsi"/>
                <w:i/>
                <w:sz w:val="20"/>
                <w:szCs w:val="20"/>
              </w:rPr>
              <w:t xml:space="preserve"> planuje przeprowadzić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po zakończeniu Przedsięwzięcia PCP</w:t>
            </w:r>
            <w:r w:rsidR="00A96186"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</w:tbl>
    <w:p w14:paraId="5195B4D5" w14:textId="003FDB73" w:rsidR="00F97E7C" w:rsidRDefault="00F97E7C" w:rsidP="00081B73"/>
    <w:p w14:paraId="2CD277A9" w14:textId="77777777" w:rsidR="009E4504" w:rsidRPr="00081B73" w:rsidRDefault="009E4504" w:rsidP="00081B73"/>
    <w:p w14:paraId="0A4329BB" w14:textId="43A4C9B9" w:rsidR="00DE4BF3" w:rsidRDefault="00784F6F" w:rsidP="00E17A6C">
      <w:pPr>
        <w:pStyle w:val="Nagwek1"/>
      </w:pPr>
      <w:r>
        <w:t>OŚWIADCZENIA</w:t>
      </w:r>
      <w:r w:rsidR="00827BC3">
        <w:t xml:space="preserve"> </w:t>
      </w:r>
    </w:p>
    <w:p w14:paraId="23DBA7DC" w14:textId="77777777" w:rsidR="00AD665A" w:rsidRPr="00AD665A" w:rsidRDefault="00AD665A" w:rsidP="00AD665A"/>
    <w:p w14:paraId="286555A8" w14:textId="77C5273D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Deklarujemy chęć udziału </w:t>
      </w:r>
      <w:r w:rsidR="002F6048">
        <w:t>w przedmiotowym P</w:t>
      </w:r>
      <w:r w:rsidR="00784F6F">
        <w:t>ostępowaniu.</w:t>
      </w:r>
    </w:p>
    <w:p w14:paraId="0FAA42B2" w14:textId="0A9EA228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>Oświadczamy</w:t>
      </w:r>
      <w:r w:rsidR="00DC2624">
        <w:t>, że zapoznaliśmy się z O</w:t>
      </w:r>
      <w:r w:rsidR="00784F6F">
        <w:t>głoszeniem i form</w:t>
      </w:r>
      <w:r w:rsidR="002F6048">
        <w:t xml:space="preserve">ularzem </w:t>
      </w:r>
      <w:r w:rsidR="27484A2F">
        <w:t>O</w:t>
      </w:r>
      <w:r w:rsidR="002F6048">
        <w:t>ferty w przedmiotowym P</w:t>
      </w:r>
      <w:r w:rsidR="00784F6F">
        <w:t>ostępowaniu i uznajemy się za związanych określonymi w n</w:t>
      </w:r>
      <w:r w:rsidR="002F6048">
        <w:t>ich postanowieniami i zasadami P</w:t>
      </w:r>
      <w:r w:rsidR="00784F6F">
        <w:t>ostępowania.</w:t>
      </w:r>
    </w:p>
    <w:p w14:paraId="2B6C7100" w14:textId="17E22C64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Ofertę </w:t>
      </w:r>
      <w:r w:rsidR="00784F6F">
        <w:t xml:space="preserve">niniejszą wraz z załącznikami składamy na ___ kolejno ponumerowanych stronach. </w:t>
      </w:r>
    </w:p>
    <w:p w14:paraId="7A37E45D" w14:textId="78CA5CF3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mamy siedzibę na terytorium państwa członkowskiego Unii Europejskiej lub innego państwa-strony Porozumienia Światowej Organizacji Handlu w sprawie zamówień rządowych.</w:t>
      </w:r>
    </w:p>
    <w:p w14:paraId="2D7771CE" w14:textId="3D8B8206" w:rsidR="00AD665A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wskazane i ofertowane Nieruchomości spełniają wszyst</w:t>
      </w:r>
      <w:r w:rsidR="00DC2624">
        <w:t>kie warunki określone w treści O</w:t>
      </w:r>
      <w:r w:rsidR="00784F6F">
        <w:t>głoszenia.</w:t>
      </w:r>
    </w:p>
    <w:p w14:paraId="6EA5EF13" w14:textId="2C492825" w:rsidR="00ED4C82" w:rsidRDefault="00ED4C82" w:rsidP="00ED4C82">
      <w:pPr>
        <w:pStyle w:val="Akapitzlist"/>
        <w:numPr>
          <w:ilvl w:val="0"/>
          <w:numId w:val="11"/>
        </w:numPr>
        <w:jc w:val="both"/>
      </w:pPr>
      <w:r>
        <w:t xml:space="preserve">Oświadczamy, że wedle naszej </w:t>
      </w:r>
      <w:r w:rsidRPr="00ED4C82">
        <w:t>najlepszej wiedzy nie występuje żaden konflikt interesów, który mógłby stanowić przeszkodę dla wykonania przez niego przedmiotu zamówieni</w:t>
      </w:r>
      <w:r>
        <w:t>a, rodzić wątpliwości co do naszej</w:t>
      </w:r>
      <w:r w:rsidRPr="00ED4C82">
        <w:t xml:space="preserve"> bezstronności, niezależności lub rzetelności albo wpływać na jakość r</w:t>
      </w:r>
      <w:r>
        <w:t xml:space="preserve">ealizowanego przez nas </w:t>
      </w:r>
      <w:r w:rsidRPr="00ED4C82">
        <w:t>prz</w:t>
      </w:r>
      <w:r>
        <w:t>edmiotu zamówienia na rzecz Zamawiającego.</w:t>
      </w:r>
    </w:p>
    <w:p w14:paraId="48C958AE" w14:textId="36BDAF0D" w:rsidR="00784F6F" w:rsidRPr="00AD72F9" w:rsidRDefault="00AD72F9" w:rsidP="003634B8">
      <w:pPr>
        <w:pStyle w:val="Akapitzlist"/>
        <w:numPr>
          <w:ilvl w:val="0"/>
          <w:numId w:val="11"/>
        </w:numPr>
        <w:jc w:val="both"/>
      </w:pPr>
      <w:r w:rsidRPr="00AD72F9">
        <w:t>Ponadto</w:t>
      </w:r>
      <w:r>
        <w:t>,</w:t>
      </w:r>
      <w:r w:rsidRPr="00AD72F9">
        <w:t xml:space="preserve"> </w:t>
      </w:r>
      <w:r w:rsidR="00F97E7C" w:rsidRPr="00AD72F9">
        <w:t>oświadczamy</w:t>
      </w:r>
      <w:r w:rsidR="00784F6F" w:rsidRPr="00AD72F9">
        <w:t>, że:</w:t>
      </w:r>
    </w:p>
    <w:p w14:paraId="7AF99889" w14:textId="77777777" w:rsidR="002F6048" w:rsidRP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cechuje się brakiem ograniczeń prawnych w zakresie ładu przestrzennego dla budowy biogazowni rolniczej.</w:t>
      </w:r>
    </w:p>
    <w:p w14:paraId="6CB56577" w14:textId="25D0080D" w:rsid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nie jest obciążona hipoteką lub innymi obciążeniami rzeczowymi lub umownymi.</w:t>
      </w:r>
    </w:p>
    <w:p w14:paraId="2EFE6C6F" w14:textId="720BB535" w:rsidR="00194AF5" w:rsidRPr="002F6048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cechuje się brakiem ograniczeń prawnych w zakresie ładu przestrzennego dla budowy biogazowni rolniczej.</w:t>
      </w:r>
    </w:p>
    <w:p w14:paraId="38D19F48" w14:textId="3DD4750B" w:rsidR="00194AF5" w:rsidRPr="00194AF5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nie jest obciążona hipoteką lub innymi obciążeniami rzeczowymi lub umownymi.</w:t>
      </w:r>
    </w:p>
    <w:p w14:paraId="2DF8610D" w14:textId="569FE8DF" w:rsidR="00784F6F" w:rsidRDefault="00E25B72" w:rsidP="00C1539A">
      <w:pPr>
        <w:pStyle w:val="Akapitzlist"/>
        <w:numPr>
          <w:ilvl w:val="0"/>
          <w:numId w:val="11"/>
        </w:numPr>
        <w:spacing w:after="0"/>
        <w:jc w:val="both"/>
      </w:pPr>
      <w:r w:rsidRPr="3A01F064">
        <w:t>Oświadczamy</w:t>
      </w:r>
      <w:r w:rsidR="00784F6F" w:rsidRPr="3A01F064">
        <w:t>, że informacje i dokumenty zawarte na stronach nr od ____ do ____ stanowią tajemnicę przedsiębiorstwa w rozumieniu przepisów o zwalczaniu nieuczciwej konkurencji, co wykazaliśmy w załączniku ____ i zastrzegamy, że nie mogą być one udostępniane.</w:t>
      </w:r>
    </w:p>
    <w:p w14:paraId="2B20C9B2" w14:textId="7CA3CCA3" w:rsid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</w:t>
      </w:r>
      <w:r w:rsidRPr="00C1539A">
        <w:t>świadczam</w:t>
      </w:r>
      <w:r>
        <w:t>y</w:t>
      </w:r>
      <w:r w:rsidRPr="00C1539A">
        <w:t>, że wobec Wykonawcy nie wydano prawomocnego wyroku sądu lub ostatecznej decyzji administracyjnej o zaleganiu z uiszczaniem podatków, opłat lub składek na ubezpieczenia społeczne lub zdrowotne.</w:t>
      </w:r>
    </w:p>
    <w:p w14:paraId="32EE8D04" w14:textId="487938CD" w:rsidR="00DC2624" w:rsidRDefault="00DC2624" w:rsidP="00DC262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</w:t>
      </w:r>
      <w:r w:rsidRPr="00DC2624">
        <w:t xml:space="preserve"> nie zalega</w:t>
      </w:r>
      <w:r>
        <w:t>my</w:t>
      </w:r>
      <w:r w:rsidRPr="00DC2624">
        <w:t xml:space="preserve"> z opłaceniem składek na ubezpieczenia zdrowotne lub społeczne, </w:t>
      </w:r>
      <w:r>
        <w:t>lub zawarliśmy</w:t>
      </w:r>
      <w:r w:rsidRPr="00DC2624">
        <w:t xml:space="preserve"> porozumienie z właściwym organem w sprawie spłat tych należności wraz z ewentualnymi odsetkami lub grz</w:t>
      </w:r>
      <w:r>
        <w:t xml:space="preserve">ywnami, w szczególności uzyskaliśmy </w:t>
      </w:r>
      <w:r w:rsidRPr="00DC2624">
        <w:t>przewidziane prawem zwolnienie, odroczenie lub rozłożenie na raty zaległych płatności lub wstrzymanie w całości wykonania decyzji właściwego organu</w:t>
      </w:r>
      <w:r>
        <w:t>.</w:t>
      </w:r>
    </w:p>
    <w:p w14:paraId="4FB58FEC" w14:textId="658D9913" w:rsidR="00C1539A" w:rsidRP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 nie zalegamy z opłacaniem podatków i opłat lokalnych, o których mowa w ustawie z dnia 12 stycznia 1991 r. o podatkach i opłatach lokalnych (tj. Dz. U. z 2019 r. poz. 1170).</w:t>
      </w:r>
    </w:p>
    <w:p w14:paraId="2CB00405" w14:textId="4F0CF8A8" w:rsidR="00784F6F" w:rsidRPr="002F6048" w:rsidRDefault="00E25B72" w:rsidP="3A01F06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 w:rsidRPr="3A01F064">
        <w:t>Oświadczamy</w:t>
      </w:r>
      <w:r w:rsidR="00784F6F" w:rsidRPr="3A01F064">
        <w:t xml:space="preserve">, że wypełniliśmy obowiązki informacyjne przewidziane w art. 13 lub art. 14 RODO*) wobec osób fizycznych, od których dane osobowe bezpośrednio lub pośrednio pozyskano w celu złożenia oferty w niniejszym </w:t>
      </w:r>
      <w:r w:rsidR="0056001D">
        <w:t>P</w:t>
      </w:r>
      <w:r w:rsidR="00784F6F">
        <w:t>ostępowaniu**.</w:t>
      </w:r>
    </w:p>
    <w:p w14:paraId="28F65089" w14:textId="77777777" w:rsidR="00387231" w:rsidRDefault="00387231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14:paraId="7796F48D" w14:textId="23B67013" w:rsidR="00784F6F" w:rsidRPr="00AD72F9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  <w:r w:rsidRPr="00AD72F9">
        <w:rPr>
          <w:rFonts w:cstheme="minorHAnsi"/>
          <w:i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0C306" w14:textId="77777777" w:rsidR="00784F6F" w:rsidRPr="00784F6F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D72F9">
        <w:rPr>
          <w:rFonts w:cstheme="minorHAnsi"/>
          <w:i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7. Oświadczam, że uzyskałem zgody osób biorących udział w przygotowaniu wyceny, a także wyrażam zgodę na przetwarzanie moich danych osobowych przez Narodowe Centrum Badań i Rozwoju z siedzibą w Warszawa 00-695, Nowogrodzka 47a, i przyjmuję do wiadomości, że moje dane podane w wycenie będą przetwarzane w celu związanym z przygotowaniem postępowania.</w:t>
      </w:r>
      <w:r w:rsidRPr="00784F6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32A73D8" w14:textId="34F089BB" w:rsidR="00E25B72" w:rsidRDefault="00E25B72" w:rsidP="00784F6F"/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19DDCA80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 xml:space="preserve">Oświadczamy, że </w:t>
      </w:r>
      <w:r w:rsidR="00AD665A">
        <w:rPr>
          <w:b/>
          <w:u w:val="single"/>
        </w:rPr>
        <w:t>świadczenia</w:t>
      </w:r>
      <w:r>
        <w:rPr>
          <w:b/>
          <w:u w:val="single"/>
        </w:rPr>
        <w:t xml:space="preserve"> w ramach Przedsięwzięcia zrealizujemy*:</w:t>
      </w:r>
    </w:p>
    <w:p w14:paraId="00FC6687" w14:textId="082857D4" w:rsidR="002D21DE" w:rsidRDefault="00C82F8A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C82F8A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555"/>
        <w:gridCol w:w="1984"/>
        <w:gridCol w:w="3769"/>
        <w:gridCol w:w="2335"/>
      </w:tblGrid>
      <w:tr w:rsidR="009C0F30" w14:paraId="4F483071" w14:textId="77777777" w:rsidTr="00AD72F9">
        <w:trPr>
          <w:trHeight w:val="1109"/>
        </w:trPr>
        <w:tc>
          <w:tcPr>
            <w:tcW w:w="555" w:type="dxa"/>
            <w:shd w:val="clear" w:color="auto" w:fill="A8D08D" w:themeFill="accent6" w:themeFillTint="99"/>
            <w:vAlign w:val="center"/>
          </w:tcPr>
          <w:p w14:paraId="615169B7" w14:textId="6A2AF7BF" w:rsidR="009C0F30" w:rsidRPr="00AD72F9" w:rsidRDefault="009C0F30" w:rsidP="00CC3507">
            <w:pPr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  <w:vAlign w:val="center"/>
          </w:tcPr>
          <w:p w14:paraId="0B51877F" w14:textId="4CFF632A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Oznaczenie Podwykonawcy (nazwa, adres, NIP)</w:t>
            </w:r>
            <w:r w:rsidR="00B45510">
              <w:rPr>
                <w:sz w:val="20"/>
                <w:szCs w:val="20"/>
              </w:rPr>
              <w:t>***</w:t>
            </w:r>
          </w:p>
        </w:tc>
        <w:tc>
          <w:tcPr>
            <w:tcW w:w="3769" w:type="dxa"/>
            <w:shd w:val="clear" w:color="auto" w:fill="A8D08D" w:themeFill="accent6" w:themeFillTint="99"/>
            <w:vAlign w:val="center"/>
          </w:tcPr>
          <w:p w14:paraId="51C7C9D5" w14:textId="49C27FDB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Zakres Prac</w:t>
            </w:r>
          </w:p>
        </w:tc>
        <w:tc>
          <w:tcPr>
            <w:tcW w:w="2335" w:type="dxa"/>
            <w:shd w:val="clear" w:color="auto" w:fill="A8D08D" w:themeFill="accent6" w:themeFillTint="99"/>
            <w:vAlign w:val="center"/>
          </w:tcPr>
          <w:p w14:paraId="7896E125" w14:textId="44CE4979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Szacowany udział w łącznym wolumenie Prac [%]</w:t>
            </w:r>
          </w:p>
        </w:tc>
      </w:tr>
      <w:tr w:rsidR="009C0F30" w14:paraId="3D42529A" w14:textId="77777777" w:rsidTr="00AD72F9">
        <w:trPr>
          <w:trHeight w:val="826"/>
        </w:trPr>
        <w:tc>
          <w:tcPr>
            <w:tcW w:w="555" w:type="dxa"/>
            <w:vAlign w:val="center"/>
          </w:tcPr>
          <w:p w14:paraId="6571118E" w14:textId="77777777" w:rsidR="009C0F30" w:rsidRPr="0041415D" w:rsidRDefault="009C0F30" w:rsidP="00CC3507">
            <w:pPr>
              <w:rPr>
                <w:sz w:val="20"/>
                <w:szCs w:val="20"/>
              </w:rPr>
            </w:pPr>
            <w:r w:rsidRPr="0041415D">
              <w:rPr>
                <w:sz w:val="20"/>
                <w:szCs w:val="20"/>
              </w:rPr>
              <w:t>1.</w:t>
            </w:r>
          </w:p>
          <w:p w14:paraId="3E486EB5" w14:textId="0F0C499F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CBE733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  <w:vAlign w:val="center"/>
          </w:tcPr>
          <w:p w14:paraId="58717A60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vAlign w:val="center"/>
          </w:tcPr>
          <w:p w14:paraId="14708F9E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</w:tr>
    </w:tbl>
    <w:p w14:paraId="7AA8B1F6" w14:textId="02FF4012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</w:t>
      </w:r>
      <w:r w:rsidR="0041415D">
        <w:rPr>
          <w:i/>
        </w:rPr>
        <w:t xml:space="preserve"> </w:t>
      </w:r>
      <w:r>
        <w:rPr>
          <w:i/>
        </w:rPr>
        <w:t>należy zaznaczyć symbolem X odpowiedni kwadrat</w:t>
      </w:r>
    </w:p>
    <w:p w14:paraId="2FC74268" w14:textId="77777777" w:rsidR="00B45510" w:rsidRDefault="002D21DE" w:rsidP="006E287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**</w:t>
      </w:r>
      <w:r w:rsidR="0041415D">
        <w:rPr>
          <w:i/>
        </w:rPr>
        <w:t xml:space="preserve"> </w:t>
      </w:r>
      <w:r>
        <w:rPr>
          <w:i/>
        </w:rPr>
        <w:t>należy opisać zakres tematyczny, w jakim Wnioskodawca będzie współpracować z podwykonawcami</w:t>
      </w:r>
      <w:r w:rsidR="00B45510">
        <w:rPr>
          <w:i/>
        </w:rPr>
        <w:t>,</w:t>
      </w:r>
    </w:p>
    <w:p w14:paraId="2C49FCA7" w14:textId="39C1F462" w:rsidR="00E17A6C" w:rsidRPr="006E287E" w:rsidRDefault="00B45510" w:rsidP="006E287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*** w przypadku, jeśli podwykonawcy mają być wyłonieni w trybie przepisów o zamówieniach publicznych, w miejsce ich oznaczenia należy zaznaczyć taką okoliczność</w:t>
      </w:r>
      <w:r w:rsidR="002D21DE">
        <w:rPr>
          <w:i/>
        </w:rPr>
        <w:t>.</w:t>
      </w:r>
    </w:p>
    <w:p w14:paraId="5F4496B5" w14:textId="77777777" w:rsidR="00AD665A" w:rsidRDefault="00AD665A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38704F6E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mowa w rozdziale I</w:t>
      </w:r>
      <w:r w:rsidR="3D80675C" w:rsidRPr="3A01F064">
        <w:rPr>
          <w:sz w:val="20"/>
          <w:szCs w:val="20"/>
        </w:rPr>
        <w:t>V</w:t>
      </w:r>
      <w:r w:rsidRPr="3A01F064">
        <w:rPr>
          <w:sz w:val="20"/>
          <w:szCs w:val="20"/>
        </w:rPr>
        <w:t xml:space="preserve"> pkt </w:t>
      </w:r>
      <w:r w:rsidR="456A8186" w:rsidRPr="3A01F064">
        <w:rPr>
          <w:sz w:val="20"/>
          <w:szCs w:val="20"/>
        </w:rPr>
        <w:t>4</w:t>
      </w:r>
      <w:r w:rsidRPr="3A01F064">
        <w:rPr>
          <w:sz w:val="20"/>
          <w:szCs w:val="20"/>
        </w:rPr>
        <w:t>.</w:t>
      </w:r>
      <w:r w:rsidR="633F22CE" w:rsidRPr="3A01F064">
        <w:rPr>
          <w:sz w:val="20"/>
          <w:szCs w:val="20"/>
        </w:rPr>
        <w:t>3 Ogłoszenia</w:t>
      </w:r>
      <w:r w:rsidRPr="3A01F064">
        <w:rPr>
          <w:sz w:val="20"/>
          <w:szCs w:val="20"/>
        </w:rPr>
        <w:t>.</w:t>
      </w:r>
    </w:p>
    <w:p w14:paraId="648B754A" w14:textId="77777777" w:rsidR="00E17A6C" w:rsidRDefault="00E17A6C" w:rsidP="00E17A6C"/>
    <w:p w14:paraId="551F78D7" w14:textId="2324590C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</w:t>
      </w:r>
      <w:r w:rsidR="00EC71D1">
        <w:rPr>
          <w:rFonts w:cstheme="minorHAnsi"/>
        </w:rPr>
        <w:t>YKONAWCY</w:t>
      </w:r>
    </w:p>
    <w:p w14:paraId="336BAB98" w14:textId="4D129DEF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Ja/My, niżej podpisany/podpisani oświadczam/oświadczamy w imieniu </w:t>
      </w:r>
      <w:r w:rsidR="00AD72F9">
        <w:rPr>
          <w:sz w:val="20"/>
          <w:szCs w:val="20"/>
        </w:rPr>
        <w:t>Wykonawcy</w:t>
      </w:r>
      <w:r w:rsidR="00AD72F9" w:rsidRPr="002E2CCF">
        <w:rPr>
          <w:sz w:val="20"/>
          <w:szCs w:val="20"/>
        </w:rPr>
        <w:t xml:space="preserve"> </w:t>
      </w:r>
      <w:r w:rsidRPr="002E2CCF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00AD72F9" w:rsidRPr="002E2CCF">
        <w:rPr>
          <w:sz w:val="20"/>
          <w:szCs w:val="20"/>
        </w:rPr>
        <w:t>W</w:t>
      </w:r>
      <w:r w:rsidR="00AD72F9">
        <w:rPr>
          <w:sz w:val="20"/>
          <w:szCs w:val="20"/>
        </w:rPr>
        <w:t>ykonawca</w:t>
      </w:r>
      <w:r w:rsidRPr="002E2CCF">
        <w:rPr>
          <w:sz w:val="20"/>
          <w:szCs w:val="20"/>
        </w:rPr>
        <w:t>), że:</w:t>
      </w:r>
    </w:p>
    <w:p w14:paraId="44A2B7BE" w14:textId="00FB185D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AD72F9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zapoznał się z warunkami </w:t>
      </w:r>
      <w:r w:rsidR="006572D6">
        <w:rPr>
          <w:sz w:val="20"/>
          <w:szCs w:val="20"/>
        </w:rPr>
        <w:t>Postępowania</w:t>
      </w:r>
      <w:r w:rsidR="006572D6" w:rsidRPr="3A01F064">
        <w:rPr>
          <w:sz w:val="20"/>
          <w:szCs w:val="20"/>
        </w:rPr>
        <w:t xml:space="preserve"> </w:t>
      </w:r>
      <w:r w:rsidRPr="3A01F064">
        <w:rPr>
          <w:sz w:val="20"/>
          <w:szCs w:val="20"/>
        </w:rPr>
        <w:t>określonym przez Narodowe Centr</w:t>
      </w:r>
      <w:r w:rsidR="00AD665A" w:rsidRPr="3A01F064">
        <w:rPr>
          <w:sz w:val="20"/>
          <w:szCs w:val="20"/>
        </w:rPr>
        <w:t>um Badań i Rozwoju w Ogłoszeniu</w:t>
      </w:r>
      <w:r w:rsidRPr="3A01F064">
        <w:rPr>
          <w:sz w:val="20"/>
          <w:szCs w:val="20"/>
        </w:rPr>
        <w:t xml:space="preserve"> oraz w Umowie i uznaje się związany określonymi w nich zasadami Postępowania oraz zdobytymi informacjami niezbędnymi do przygotowania </w:t>
      </w:r>
      <w:r w:rsidR="6EA547E2" w:rsidRPr="3A01F064">
        <w:rPr>
          <w:sz w:val="20"/>
          <w:szCs w:val="20"/>
        </w:rPr>
        <w:t>Oferty</w:t>
      </w:r>
      <w:r w:rsidRPr="3A01F064">
        <w:rPr>
          <w:sz w:val="20"/>
          <w:szCs w:val="20"/>
        </w:rPr>
        <w:t xml:space="preserve">, </w:t>
      </w:r>
    </w:p>
    <w:p w14:paraId="316FBF7A" w14:textId="1F0EEF50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 xml:space="preserve">ykonawca </w:t>
      </w:r>
      <w:r w:rsidR="00E17A6C" w:rsidRPr="002E2CCF">
        <w:rPr>
          <w:rFonts w:cstheme="minorHAnsi"/>
          <w:sz w:val="20"/>
          <w:szCs w:val="20"/>
        </w:rPr>
        <w:t xml:space="preserve">akceptuje treść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 xml:space="preserve"> oraz Załączników do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>, w tym wzoru Umowy, oraz zawartych w nich warunków, w tym warunków płatności oraz terminu realizacji Przedsięwzięcia i nie wnosi do nich uwag,</w:t>
      </w:r>
    </w:p>
    <w:p w14:paraId="271181CA" w14:textId="7FC02833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spełnia wszystkie </w:t>
      </w:r>
      <w:r w:rsidR="43B5353A" w:rsidRPr="3A01F064">
        <w:rPr>
          <w:sz w:val="20"/>
          <w:szCs w:val="20"/>
        </w:rPr>
        <w:t>w</w:t>
      </w:r>
      <w:r w:rsidR="00E17A6C" w:rsidRPr="3A01F064">
        <w:rPr>
          <w:sz w:val="20"/>
          <w:szCs w:val="20"/>
        </w:rPr>
        <w:t xml:space="preserve">ymagania </w:t>
      </w:r>
      <w:r w:rsidR="4D7AD386" w:rsidRPr="3A01F064">
        <w:rPr>
          <w:sz w:val="20"/>
          <w:szCs w:val="20"/>
        </w:rPr>
        <w:t xml:space="preserve">i warunki </w:t>
      </w:r>
      <w:r w:rsidR="00E17A6C" w:rsidRPr="3A01F064">
        <w:rPr>
          <w:sz w:val="20"/>
          <w:szCs w:val="20"/>
        </w:rPr>
        <w:t xml:space="preserve">zawarte w </w:t>
      </w:r>
      <w:r w:rsidR="00AD665A" w:rsidRPr="3A01F064">
        <w:rPr>
          <w:sz w:val="20"/>
          <w:szCs w:val="20"/>
        </w:rPr>
        <w:t>Ogłoszeniu</w:t>
      </w:r>
      <w:r w:rsidR="00E17A6C" w:rsidRPr="3A01F064">
        <w:rPr>
          <w:sz w:val="20"/>
          <w:szCs w:val="20"/>
        </w:rPr>
        <w:t>,</w:t>
      </w:r>
    </w:p>
    <w:p w14:paraId="65ACED62" w14:textId="2D8F915C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wyraża zgodę na doręczenie korespondencji, w tym pism i informacji w Postępowaniu w wersji elektronicznej, na adres e-mail wskazany w punkcie C. </w:t>
      </w:r>
      <w:r w:rsidR="68C2E3A0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>,</w:t>
      </w:r>
    </w:p>
    <w:p w14:paraId="361BC1FC" w14:textId="572DBE8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6F26A3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006F26A3" w:rsidRPr="3A01F064">
        <w:rPr>
          <w:sz w:val="20"/>
          <w:szCs w:val="20"/>
        </w:rPr>
        <w:t>Wykonawca</w:t>
      </w:r>
      <w:r w:rsidRPr="3A01F064">
        <w:rPr>
          <w:sz w:val="20"/>
          <w:szCs w:val="20"/>
        </w:rPr>
        <w:t>), nie złożył ponad niniejsz</w:t>
      </w:r>
      <w:r w:rsidR="191B7A80" w:rsidRPr="3A01F064">
        <w:rPr>
          <w:sz w:val="20"/>
          <w:szCs w:val="20"/>
        </w:rPr>
        <w:t>ą</w:t>
      </w:r>
      <w:r w:rsidRPr="3A01F064">
        <w:rPr>
          <w:sz w:val="20"/>
          <w:szCs w:val="20"/>
        </w:rPr>
        <w:t xml:space="preserve"> </w:t>
      </w:r>
      <w:r w:rsidR="25363319" w:rsidRPr="3A01F064">
        <w:rPr>
          <w:sz w:val="20"/>
          <w:szCs w:val="20"/>
        </w:rPr>
        <w:t>Ofert</w:t>
      </w:r>
      <w:r w:rsidR="4C75DC19" w:rsidRPr="3A01F064">
        <w:rPr>
          <w:sz w:val="20"/>
          <w:szCs w:val="20"/>
        </w:rPr>
        <w:t>ę</w:t>
      </w:r>
      <w:r w:rsidRPr="3A01F064">
        <w:rPr>
          <w:sz w:val="20"/>
          <w:szCs w:val="20"/>
        </w:rPr>
        <w:t xml:space="preserve"> inne</w:t>
      </w:r>
      <w:r w:rsidR="2D4A2D14" w:rsidRPr="3A01F064">
        <w:rPr>
          <w:sz w:val="20"/>
          <w:szCs w:val="20"/>
        </w:rPr>
        <w:t>j Oferty</w:t>
      </w:r>
      <w:r w:rsidRPr="3A01F064">
        <w:rPr>
          <w:sz w:val="20"/>
          <w:szCs w:val="20"/>
        </w:rPr>
        <w:t xml:space="preserve"> w Postępowaniu,</w:t>
      </w:r>
    </w:p>
    <w:p w14:paraId="798FA890" w14:textId="1B90967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przez W</w:t>
      </w:r>
      <w:r w:rsidR="006F26A3">
        <w:rPr>
          <w:rFonts w:cstheme="minorHAnsi"/>
          <w:sz w:val="20"/>
          <w:szCs w:val="20"/>
        </w:rPr>
        <w:t>ykonawcę</w:t>
      </w:r>
      <w:r w:rsidRPr="002E2CCF">
        <w:rPr>
          <w:rFonts w:cstheme="minorHAnsi"/>
          <w:sz w:val="20"/>
          <w:szCs w:val="20"/>
        </w:rPr>
        <w:t xml:space="preserve"> </w:t>
      </w:r>
      <w:r w:rsidR="00AD665A">
        <w:rPr>
          <w:rFonts w:cstheme="minorHAnsi"/>
          <w:sz w:val="20"/>
          <w:szCs w:val="20"/>
        </w:rPr>
        <w:t>Oferta</w:t>
      </w:r>
      <w:r w:rsidRPr="002E2CCF">
        <w:rPr>
          <w:rFonts w:cstheme="minorHAnsi"/>
          <w:sz w:val="20"/>
          <w:szCs w:val="20"/>
        </w:rPr>
        <w:t xml:space="preserve"> jest zgodn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z treścią </w:t>
      </w:r>
      <w:r w:rsidR="00AD665A">
        <w:rPr>
          <w:rFonts w:cstheme="minorHAnsi"/>
          <w:sz w:val="20"/>
          <w:szCs w:val="20"/>
        </w:rPr>
        <w:t>Ogłoszenia</w:t>
      </w:r>
      <w:r w:rsidRPr="002E2CCF">
        <w:rPr>
          <w:rFonts w:cstheme="minorHAnsi"/>
          <w:sz w:val="20"/>
          <w:szCs w:val="20"/>
        </w:rPr>
        <w:t>,</w:t>
      </w:r>
    </w:p>
    <w:p w14:paraId="1742952D" w14:textId="43AF6A1E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>ykonawca</w:t>
      </w:r>
      <w:r w:rsidRPr="002E2CCF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>wnosi o dopuszczenie do udziału w Postępowaniu i o zawarcie Umowy,</w:t>
      </w:r>
    </w:p>
    <w:p w14:paraId="7061925F" w14:textId="6B03832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 przypadku dopuszczenia </w:t>
      </w:r>
      <w:r w:rsidR="006F26A3" w:rsidRPr="002E2CCF">
        <w:rPr>
          <w:rFonts w:cstheme="minorHAnsi"/>
          <w:sz w:val="20"/>
          <w:szCs w:val="20"/>
        </w:rPr>
        <w:t>W</w:t>
      </w:r>
      <w:r w:rsidR="006F26A3">
        <w:rPr>
          <w:rFonts w:cstheme="minorHAnsi"/>
          <w:sz w:val="20"/>
          <w:szCs w:val="20"/>
        </w:rPr>
        <w:t xml:space="preserve">ykonawcy </w:t>
      </w:r>
      <w:r w:rsidRPr="002E2CCF">
        <w:rPr>
          <w:rFonts w:cstheme="minorHAnsi"/>
          <w:sz w:val="20"/>
          <w:szCs w:val="20"/>
        </w:rPr>
        <w:t xml:space="preserve">do zawarcia Umowy, zobowiązuje się on w terminie i miejscu wyznaczonym przez NCBR do zawarcia Umowy zgodnie z </w:t>
      </w:r>
      <w:r w:rsidR="00AD665A">
        <w:rPr>
          <w:rFonts w:cstheme="minorHAnsi"/>
          <w:sz w:val="20"/>
          <w:szCs w:val="20"/>
        </w:rPr>
        <w:t>Ogłoszeniem</w:t>
      </w:r>
      <w:r w:rsidRPr="002E2CCF">
        <w:rPr>
          <w:rFonts w:cstheme="minorHAnsi"/>
          <w:sz w:val="20"/>
          <w:szCs w:val="20"/>
        </w:rPr>
        <w:t>,</w:t>
      </w:r>
    </w:p>
    <w:p w14:paraId="6A393B19" w14:textId="0D38A276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osoby wskazane w</w:t>
      </w:r>
      <w:r w:rsidR="48BAF729" w:rsidRPr="3A01F064">
        <w:rPr>
          <w:sz w:val="20"/>
          <w:szCs w:val="20"/>
        </w:rPr>
        <w:t xml:space="preserve"> Ofercie </w:t>
      </w:r>
      <w:r w:rsidRPr="3A01F064">
        <w:rPr>
          <w:sz w:val="20"/>
          <w:szCs w:val="20"/>
        </w:rPr>
        <w:t xml:space="preserve">ostały poinformowane o regulacjach wynikających z RODO, ustawy z dnia 10 maja 2018 roku </w:t>
      </w:r>
      <w:r w:rsidRPr="3A01F064">
        <w:rPr>
          <w:i/>
          <w:iCs/>
          <w:sz w:val="20"/>
          <w:szCs w:val="20"/>
        </w:rPr>
        <w:t>o ochronie danych</w:t>
      </w:r>
      <w:r w:rsidRPr="3A01F064">
        <w:rPr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5BA44ADB" w:rsidR="00E17A6C" w:rsidRPr="00827BC3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540C36D7" w14:textId="6F2A9FCE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5141A33D" w14:textId="2A61F606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7735860E" w14:textId="30ADFB47" w:rsidR="0041415D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 xml:space="preserve">Jeżeli </w:t>
      </w:r>
      <w:r w:rsidR="006F26A3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załącza do Wniosku dodatkowe Załączniki (np. do poszczególnych tabel) zobligowany jest je wykazać w Tabeli </w:t>
      </w:r>
      <w:r w:rsidR="00AD110E">
        <w:rPr>
          <w:sz w:val="20"/>
          <w:szCs w:val="20"/>
        </w:rPr>
        <w:t>O</w:t>
      </w:r>
      <w:r>
        <w:rPr>
          <w:sz w:val="20"/>
          <w:szCs w:val="20"/>
        </w:rPr>
        <w:t>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  <w:r w:rsidR="004B3DD3">
        <w:rPr>
          <w:sz w:val="20"/>
          <w:szCs w:val="20"/>
        </w:rPr>
        <w:t>.</w:t>
      </w:r>
    </w:p>
    <w:p w14:paraId="75C84DEC" w14:textId="4D813088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>Tabela</w:t>
      </w:r>
      <w:r w:rsidR="002D167D">
        <w:rPr>
          <w:i/>
          <w:color w:val="44546A" w:themeColor="text2"/>
          <w:sz w:val="18"/>
        </w:rPr>
        <w:t xml:space="preserve"> </w:t>
      </w:r>
      <w:r w:rsidR="00AD110E">
        <w:rPr>
          <w:i/>
          <w:color w:val="44546A" w:themeColor="text2"/>
          <w:sz w:val="18"/>
        </w:rPr>
        <w:t>O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248929A3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3082DCDE" w:rsidR="00E17A6C" w:rsidRPr="00F72E87" w:rsidRDefault="00122EE6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4E897B3A"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 w:rsidR="00BC7986" w:rsidRPr="00034A24">
              <w:rPr>
                <w:rFonts w:cstheme="minorHAnsi"/>
              </w:rPr>
              <w:t xml:space="preserve">, a jeśli Partner nie jest ujawniony w księdze wieczystej jako właściciel/użytkownik wieczysty Nieruchomości – dodatkowo </w:t>
            </w:r>
            <w:r w:rsidR="00FC5C2E" w:rsidRPr="00034A24">
              <w:rPr>
                <w:rFonts w:cstheme="minorHAnsi"/>
              </w:rPr>
              <w:t xml:space="preserve">jego </w:t>
            </w:r>
            <w:r w:rsidR="00BC7986" w:rsidRPr="00034A24">
              <w:rPr>
                <w:rFonts w:cstheme="minorHAnsi"/>
              </w:rPr>
              <w:t>tytuł prawny do Nieruchomości</w:t>
            </w:r>
            <w:bookmarkStart w:id="8" w:name="_Hlk80198132"/>
            <w:r w:rsidR="000539A8" w:rsidRPr="00034A24">
              <w:rPr>
                <w:rFonts w:cstheme="minorHAnsi"/>
              </w:rPr>
              <w:t>, z zastrzeżeniem zdania kolejnego</w:t>
            </w:r>
            <w:bookmarkEnd w:id="8"/>
            <w:r w:rsidR="00BC7986" w:rsidRPr="00034A24">
              <w:rPr>
                <w:rFonts w:cstheme="minorHAnsi"/>
              </w:rPr>
              <w:t xml:space="preserve">. W przypadku jeśli Partner dysponuje Nieruchomością na podstawie umowy dzierżawy jest zobowiązany </w:t>
            </w:r>
            <w:r w:rsidR="00FC5C2E" w:rsidRPr="00034A24">
              <w:rPr>
                <w:rFonts w:cstheme="minorHAnsi"/>
              </w:rPr>
              <w:t xml:space="preserve">dodatkowo </w:t>
            </w:r>
            <w:r w:rsidR="00BC7986" w:rsidRPr="00034A24">
              <w:rPr>
                <w:rFonts w:cstheme="minorHAnsi"/>
              </w:rPr>
              <w:t xml:space="preserve">załączyć do Oferty umowę dzierżawy spełniającą wymogi określone odpowiednio w ART. 6 §2 pkt 1 lit. g lub pkt 2 lit. g wzoru Umowy lub co najmniej list intencyjny </w:t>
            </w:r>
            <w:r w:rsidR="00B52E22" w:rsidRPr="00034A24">
              <w:rPr>
                <w:rFonts w:cstheme="minorHAnsi"/>
              </w:rPr>
              <w:t xml:space="preserve">zawarty z właścicielem Nieruchomości </w:t>
            </w:r>
            <w:r w:rsidR="00BC7986" w:rsidRPr="00034A24">
              <w:rPr>
                <w:rFonts w:cstheme="minorHAnsi"/>
              </w:rPr>
              <w:t>wyrażający wolę zawarcia takiej umowy</w:t>
            </w:r>
            <w:r w:rsidR="00034A24" w:rsidRPr="00034A24">
              <w:rPr>
                <w:rFonts w:cstheme="minorHAnsi"/>
              </w:rPr>
              <w:t>.</w:t>
            </w:r>
          </w:p>
        </w:tc>
        <w:tc>
          <w:tcPr>
            <w:tcW w:w="1409" w:type="dxa"/>
            <w:vAlign w:val="center"/>
          </w:tcPr>
          <w:p w14:paraId="03307C4B" w14:textId="042041E1" w:rsidR="00E17A6C" w:rsidRDefault="00C82F8A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>
              <w:rPr>
                <w:rFonts w:ascii="Times New Roman" w:hAnsi="Times New Roman" w:cs="Times New Roman"/>
              </w:rPr>
              <w:t xml:space="preserve">   </w:t>
            </w:r>
            <w:r w:rsidR="007F2A18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4E6EC186" w:rsidR="00E17A6C" w:rsidRDefault="00AC722B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14B4A4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662EC2AC" w14:textId="733DFBBE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064FB1D4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Informacja z Krajowego Rejestru Karnego</w:t>
            </w:r>
          </w:p>
        </w:tc>
        <w:tc>
          <w:tcPr>
            <w:tcW w:w="1409" w:type="dxa"/>
            <w:vAlign w:val="center"/>
          </w:tcPr>
          <w:p w14:paraId="31FCD1E3" w14:textId="6DC03451" w:rsidR="007F2A18" w:rsidRDefault="00C82F8A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6904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FA49DCE" w14:textId="77777777" w:rsidTr="248929A3">
        <w:tc>
          <w:tcPr>
            <w:tcW w:w="611" w:type="dxa"/>
            <w:shd w:val="clear" w:color="auto" w:fill="A8D08D" w:themeFill="accent6" w:themeFillTint="99"/>
          </w:tcPr>
          <w:p w14:paraId="006CD000" w14:textId="09B66E7D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3AD83233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E3F5A">
              <w:rPr>
                <w:rFonts w:cstheme="minorHAnsi"/>
              </w:rPr>
              <w:t xml:space="preserve">ełnomocnictwo do podpisania oferty </w:t>
            </w:r>
            <w:r w:rsidR="007F2A18" w:rsidRPr="00F72E87">
              <w:rPr>
                <w:rFonts w:cstheme="minorHAnsi"/>
              </w:rPr>
              <w:t>(jeśli dotyczy)</w:t>
            </w:r>
          </w:p>
        </w:tc>
        <w:tc>
          <w:tcPr>
            <w:tcW w:w="1409" w:type="dxa"/>
            <w:vAlign w:val="center"/>
          </w:tcPr>
          <w:p w14:paraId="29E64CAC" w14:textId="245A0DAA" w:rsidR="007F2A18" w:rsidRDefault="00C82F8A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24EA58A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431F43E" w14:textId="1DC6AE12" w:rsidR="007F2A18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F2A18" w:rsidRPr="29952200">
              <w:rPr>
                <w:b/>
                <w:bCs/>
              </w:rPr>
              <w:t>.</w:t>
            </w:r>
          </w:p>
          <w:p w14:paraId="20F2B24E" w14:textId="5ECCF08B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7F2A18" w:rsidRPr="00037847" w:rsidRDefault="007F2A18" w:rsidP="007F2A1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F26A3">
              <w:rPr>
                <w:szCs w:val="20"/>
              </w:rPr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0D4341F0" w:rsidR="007F2A18" w:rsidRDefault="00C82F8A" w:rsidP="00A67F17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65C933E5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0FB55D9" w14:textId="74A64350" w:rsidR="007F2A18" w:rsidRPr="29952200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F2A18" w:rsidRPr="29952200">
              <w:rPr>
                <w:b/>
                <w:bCs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0758F7F7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Odpis z właściwego rejestru lub z centralnej ewidencji i informacji o działalności gospodarczej</w:t>
            </w:r>
          </w:p>
        </w:tc>
        <w:tc>
          <w:tcPr>
            <w:tcW w:w="1409" w:type="dxa"/>
            <w:vAlign w:val="center"/>
          </w:tcPr>
          <w:p w14:paraId="453954D2" w14:textId="0318210E" w:rsidR="007F2A18" w:rsidRDefault="00C82F8A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122EE6" w14:paraId="75B63362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10A122C" w14:textId="148CB332" w:rsidR="00122EE6" w:rsidRPr="00122EE6" w:rsidRDefault="2698DFAE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6</w:t>
            </w:r>
            <w:r w:rsidR="00122EE6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3A67FD8C" w14:textId="2AE570A9" w:rsidR="00122EE6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t>M</w:t>
            </w:r>
            <w:r>
              <w:rPr>
                <w:rFonts w:cstheme="minorHAnsi"/>
              </w:rPr>
              <w:t>apa zasadnicza</w:t>
            </w:r>
            <w:r w:rsidRPr="006F26A3">
              <w:rPr>
                <w:rFonts w:cstheme="minorHAnsi"/>
              </w:rPr>
              <w:t>, na której zostaną wyraźnie zaznaczone granice Nieruchomości 1</w:t>
            </w:r>
          </w:p>
        </w:tc>
        <w:tc>
          <w:tcPr>
            <w:tcW w:w="1409" w:type="dxa"/>
            <w:vAlign w:val="center"/>
          </w:tcPr>
          <w:p w14:paraId="4276BC5A" w14:textId="2C04380A" w:rsidR="00122EE6" w:rsidRDefault="00C82F8A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225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2EE6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22EE6" w:rsidRPr="008213F4">
              <w:rPr>
                <w:rFonts w:ascii="Times New Roman" w:hAnsi="Times New Roman" w:cs="Times New Roman"/>
              </w:rPr>
              <w:t xml:space="preserve">   </w:t>
            </w:r>
            <w:r w:rsidR="00122EE6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34C1DEE8" w:rsidR="00122EE6" w:rsidRDefault="006F26A3" w:rsidP="00122EE6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6503D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72E4D513" w14:textId="2777F63D" w:rsidR="006F26A3" w:rsidRPr="00122EE6" w:rsidRDefault="1AF6C8A9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7</w:t>
            </w:r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4FCF219A" w14:textId="41BB7C68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 w:rsidRPr="004D1A02">
              <w:t>Mapa zasadnicza,</w:t>
            </w:r>
            <w:r w:rsidRPr="005B2807">
              <w:t xml:space="preserve"> na której zostaną wyraźnie zaznaczone granice Nieruchomości 2</w:t>
            </w:r>
          </w:p>
        </w:tc>
        <w:tc>
          <w:tcPr>
            <w:tcW w:w="1409" w:type="dxa"/>
            <w:vAlign w:val="center"/>
          </w:tcPr>
          <w:p w14:paraId="5848F9C5" w14:textId="473AF893" w:rsidR="006F26A3" w:rsidRDefault="00C82F8A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7763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902897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2A2D8D5" w14:textId="631406C3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A2E9F9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348D08D" w14:textId="0FA96513" w:rsidR="006F26A3" w:rsidRPr="00122EE6" w:rsidRDefault="6F0F7B24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8</w:t>
            </w:r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uto"/>
          </w:tcPr>
          <w:p w14:paraId="5B7581D8" w14:textId="0D750F34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Inne dokumenty …</w:t>
            </w:r>
          </w:p>
        </w:tc>
        <w:tc>
          <w:tcPr>
            <w:tcW w:w="1409" w:type="dxa"/>
            <w:vAlign w:val="center"/>
          </w:tcPr>
          <w:p w14:paraId="46032664" w14:textId="385AD45B" w:rsidR="006F26A3" w:rsidRDefault="00C82F8A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7885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522368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1E4ABE4" w14:textId="3E391751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76359622" w14:textId="3F343AD6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1C1EA19" w14:textId="77777777" w:rsidR="00253320" w:rsidRDefault="00253320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41415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1168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65FF8BD9" w14:textId="0ECEDE24" w:rsidR="00C82F3E" w:rsidRPr="00253320" w:rsidRDefault="00C82F3E" w:rsidP="00253320"/>
    <w:sectPr w:rsidR="00C82F3E" w:rsidRPr="00253320" w:rsidSect="00310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A60EF" w14:textId="77777777" w:rsidR="00C82F8A" w:rsidRDefault="00C82F8A" w:rsidP="005E06F6">
      <w:pPr>
        <w:spacing w:after="0" w:line="240" w:lineRule="auto"/>
      </w:pPr>
      <w:r>
        <w:separator/>
      </w:r>
    </w:p>
  </w:endnote>
  <w:endnote w:type="continuationSeparator" w:id="0">
    <w:p w14:paraId="553F9D22" w14:textId="77777777" w:rsidR="00C82F8A" w:rsidRDefault="00C82F8A" w:rsidP="005E06F6">
      <w:pPr>
        <w:spacing w:after="0" w:line="240" w:lineRule="auto"/>
      </w:pPr>
      <w:r>
        <w:continuationSeparator/>
      </w:r>
    </w:p>
  </w:endnote>
  <w:endnote w:type="continuationNotice" w:id="1">
    <w:p w14:paraId="25FB3A79" w14:textId="77777777" w:rsidR="00C82F8A" w:rsidRDefault="00C82F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FAF06" w14:textId="77777777" w:rsidR="00957517" w:rsidRDefault="009575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74B83521" w:rsidR="00BD085F" w:rsidRDefault="00BD085F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F8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F8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BD085F" w:rsidRPr="005E06F6" w:rsidRDefault="00BD085F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50A2" w14:textId="77777777" w:rsidR="00957517" w:rsidRDefault="00957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7C758" w14:textId="77777777" w:rsidR="00C82F8A" w:rsidRDefault="00C82F8A" w:rsidP="005E06F6">
      <w:pPr>
        <w:spacing w:after="0" w:line="240" w:lineRule="auto"/>
      </w:pPr>
      <w:r>
        <w:separator/>
      </w:r>
    </w:p>
  </w:footnote>
  <w:footnote w:type="continuationSeparator" w:id="0">
    <w:p w14:paraId="39C15AC2" w14:textId="77777777" w:rsidR="00C82F8A" w:rsidRDefault="00C82F8A" w:rsidP="005E06F6">
      <w:pPr>
        <w:spacing w:after="0" w:line="240" w:lineRule="auto"/>
      </w:pPr>
      <w:r>
        <w:continuationSeparator/>
      </w:r>
    </w:p>
  </w:footnote>
  <w:footnote w:type="continuationNotice" w:id="1">
    <w:p w14:paraId="70EDD779" w14:textId="77777777" w:rsidR="00C82F8A" w:rsidRDefault="00C82F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CEC78" w14:textId="77777777" w:rsidR="00957517" w:rsidRDefault="009575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D085F" w:rsidRPr="004079BB" w14:paraId="3CBE2AC6" w14:textId="77777777" w:rsidTr="4B696D0A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BD085F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BD085F" w:rsidRDefault="00BD085F" w:rsidP="005D25BC">
                <w:pPr>
                  <w:spacing w:before="26"/>
                  <w:ind w:left="20" w:right="-134"/>
                </w:pPr>
                <w:bookmarkStart w:id="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BD085F" w:rsidRDefault="00BD085F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BD085F" w:rsidRDefault="00BD085F" w:rsidP="005D25BC">
                <w:pPr>
                  <w:jc w:val="center"/>
                </w:pPr>
              </w:p>
            </w:tc>
          </w:tr>
        </w:tbl>
        <w:p w14:paraId="38799EAA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687AEC10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BD085F" w:rsidRPr="00B76E98" w:rsidRDefault="00BD085F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9"/>
        </w:p>
      </w:tc>
    </w:tr>
  </w:tbl>
  <w:p w14:paraId="667BD015" w14:textId="77777777" w:rsidR="00BD085F" w:rsidRDefault="00BD08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56F4" w14:textId="77777777" w:rsidR="00957517" w:rsidRDefault="009575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804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77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" w15:restartNumberingAfterBreak="0">
    <w:nsid w:val="09A773AF"/>
    <w:multiLevelType w:val="hybridMultilevel"/>
    <w:tmpl w:val="A2C4D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318E"/>
    <w:multiLevelType w:val="hybridMultilevel"/>
    <w:tmpl w:val="11E60CB0"/>
    <w:lvl w:ilvl="0" w:tplc="46A474E0">
      <w:start w:val="1"/>
      <w:numFmt w:val="decimal"/>
      <w:lvlText w:val="4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136128FB"/>
    <w:multiLevelType w:val="multilevel"/>
    <w:tmpl w:val="689C8678"/>
    <w:lvl w:ilvl="0">
      <w:start w:val="1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4" w15:restartNumberingAfterBreak="0">
    <w:nsid w:val="1EB77EF8"/>
    <w:multiLevelType w:val="hybridMultilevel"/>
    <w:tmpl w:val="8878E2A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960468"/>
    <w:multiLevelType w:val="hybridMultilevel"/>
    <w:tmpl w:val="07BE7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237E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570D"/>
    <w:multiLevelType w:val="hybridMultilevel"/>
    <w:tmpl w:val="DC3A18D4"/>
    <w:lvl w:ilvl="0" w:tplc="CBF4EDE4">
      <w:start w:val="1"/>
      <w:numFmt w:val="ordinal"/>
      <w:lvlText w:val="2.%1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1428"/>
    <w:multiLevelType w:val="hybridMultilevel"/>
    <w:tmpl w:val="CDF837C4"/>
    <w:lvl w:ilvl="0" w:tplc="975E7270">
      <w:start w:val="1"/>
      <w:numFmt w:val="decimal"/>
      <w:lvlText w:val="3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30542F"/>
    <w:multiLevelType w:val="multilevel"/>
    <w:tmpl w:val="4316080E"/>
    <w:lvl w:ilvl="0">
      <w:start w:val="24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10" w15:restartNumberingAfterBreak="0">
    <w:nsid w:val="3D4D7587"/>
    <w:multiLevelType w:val="multilevel"/>
    <w:tmpl w:val="03D08214"/>
    <w:lvl w:ilvl="0">
      <w:start w:val="1"/>
      <w:numFmt w:val="decimal"/>
      <w:lvlText w:val="2.%1."/>
      <w:lvlJc w:val="left"/>
      <w:pPr>
        <w:ind w:left="786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hint="default"/>
      </w:rPr>
    </w:lvl>
  </w:abstractNum>
  <w:abstractNum w:abstractNumId="11" w15:restartNumberingAfterBreak="0">
    <w:nsid w:val="3E5F1435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496933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101266"/>
    <w:multiLevelType w:val="hybridMultilevel"/>
    <w:tmpl w:val="543855D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EBC68C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4204EF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410A82E6">
      <w:start w:val="1"/>
      <w:numFmt w:val="bullet"/>
      <w:lvlText w:val=""/>
      <w:lvlJc w:val="left"/>
      <w:pPr>
        <w:ind w:left="3600" w:hanging="360"/>
      </w:pPr>
      <w:rPr>
        <w:rFonts w:ascii="Wingdings" w:eastAsiaTheme="minorHAnsi" w:hAnsi="Wingdings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27047A"/>
    <w:multiLevelType w:val="hybridMultilevel"/>
    <w:tmpl w:val="9552121A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14C73"/>
    <w:multiLevelType w:val="hybridMultilevel"/>
    <w:tmpl w:val="18920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72768"/>
    <w:multiLevelType w:val="hybridMultilevel"/>
    <w:tmpl w:val="3B964292"/>
    <w:lvl w:ilvl="0" w:tplc="6BA2A29C">
      <w:start w:val="1"/>
      <w:numFmt w:val="decimal"/>
      <w:lvlText w:val="%1."/>
      <w:lvlJc w:val="left"/>
      <w:pPr>
        <w:ind w:left="8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9" w15:restartNumberingAfterBreak="0">
    <w:nsid w:val="55FC60B4"/>
    <w:multiLevelType w:val="hybridMultilevel"/>
    <w:tmpl w:val="FBD01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7411B"/>
    <w:multiLevelType w:val="hybridMultilevel"/>
    <w:tmpl w:val="CCD0C972"/>
    <w:lvl w:ilvl="0" w:tplc="A54A8EA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8A64FE"/>
    <w:multiLevelType w:val="hybridMultilevel"/>
    <w:tmpl w:val="546E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53D13"/>
    <w:multiLevelType w:val="hybridMultilevel"/>
    <w:tmpl w:val="77044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5755B"/>
    <w:multiLevelType w:val="hybridMultilevel"/>
    <w:tmpl w:val="014E864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944037"/>
    <w:multiLevelType w:val="hybridMultilevel"/>
    <w:tmpl w:val="75140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2AA6"/>
    <w:multiLevelType w:val="hybridMultilevel"/>
    <w:tmpl w:val="1EC82A42"/>
    <w:lvl w:ilvl="0" w:tplc="6C628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21F02"/>
    <w:multiLevelType w:val="hybridMultilevel"/>
    <w:tmpl w:val="103AE772"/>
    <w:lvl w:ilvl="0" w:tplc="ABCC3DFC">
      <w:start w:val="1"/>
      <w:numFmt w:val="decimal"/>
      <w:lvlText w:val="1.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16"/>
  </w:num>
  <w:num w:numId="5">
    <w:abstractNumId w:val="27"/>
  </w:num>
  <w:num w:numId="6">
    <w:abstractNumId w:val="10"/>
  </w:num>
  <w:num w:numId="7">
    <w:abstractNumId w:val="7"/>
  </w:num>
  <w:num w:numId="8">
    <w:abstractNumId w:val="12"/>
  </w:num>
  <w:num w:numId="9">
    <w:abstractNumId w:val="11"/>
  </w:num>
  <w:num w:numId="10">
    <w:abstractNumId w:val="20"/>
  </w:num>
  <w:num w:numId="11">
    <w:abstractNumId w:val="26"/>
  </w:num>
  <w:num w:numId="12">
    <w:abstractNumId w:val="2"/>
  </w:num>
  <w:num w:numId="13">
    <w:abstractNumId w:val="0"/>
  </w:num>
  <w:num w:numId="14">
    <w:abstractNumId w:val="5"/>
  </w:num>
  <w:num w:numId="15">
    <w:abstractNumId w:val="19"/>
  </w:num>
  <w:num w:numId="16">
    <w:abstractNumId w:val="14"/>
  </w:num>
  <w:num w:numId="17">
    <w:abstractNumId w:val="23"/>
  </w:num>
  <w:num w:numId="18">
    <w:abstractNumId w:val="21"/>
  </w:num>
  <w:num w:numId="19">
    <w:abstractNumId w:val="17"/>
  </w:num>
  <w:num w:numId="20">
    <w:abstractNumId w:val="3"/>
  </w:num>
  <w:num w:numId="21">
    <w:abstractNumId w:val="4"/>
  </w:num>
  <w:num w:numId="22">
    <w:abstractNumId w:val="6"/>
  </w:num>
  <w:num w:numId="23">
    <w:abstractNumId w:val="16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5"/>
  </w:num>
  <w:num w:numId="27">
    <w:abstractNumId w:val="1"/>
  </w:num>
  <w:num w:numId="28">
    <w:abstractNumId w:val="9"/>
  </w:num>
  <w:num w:numId="29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20B8"/>
    <w:rsid w:val="00005459"/>
    <w:rsid w:val="00005A37"/>
    <w:rsid w:val="00012D25"/>
    <w:rsid w:val="000137E7"/>
    <w:rsid w:val="00013F7C"/>
    <w:rsid w:val="000151B8"/>
    <w:rsid w:val="00016233"/>
    <w:rsid w:val="00024775"/>
    <w:rsid w:val="00024A53"/>
    <w:rsid w:val="000261F3"/>
    <w:rsid w:val="00031982"/>
    <w:rsid w:val="00034A24"/>
    <w:rsid w:val="0003643E"/>
    <w:rsid w:val="00037847"/>
    <w:rsid w:val="00043E9E"/>
    <w:rsid w:val="00045445"/>
    <w:rsid w:val="000467CA"/>
    <w:rsid w:val="00046DB7"/>
    <w:rsid w:val="000539A8"/>
    <w:rsid w:val="00054C3D"/>
    <w:rsid w:val="00057188"/>
    <w:rsid w:val="0006106B"/>
    <w:rsid w:val="000622A2"/>
    <w:rsid w:val="00065CB7"/>
    <w:rsid w:val="00067151"/>
    <w:rsid w:val="00073B41"/>
    <w:rsid w:val="00075DFF"/>
    <w:rsid w:val="00081B73"/>
    <w:rsid w:val="000831FA"/>
    <w:rsid w:val="00084CC5"/>
    <w:rsid w:val="00084FF5"/>
    <w:rsid w:val="00093119"/>
    <w:rsid w:val="000973B4"/>
    <w:rsid w:val="000A4732"/>
    <w:rsid w:val="000A4B15"/>
    <w:rsid w:val="000B0B1A"/>
    <w:rsid w:val="000B40C7"/>
    <w:rsid w:val="000B5B24"/>
    <w:rsid w:val="000B7699"/>
    <w:rsid w:val="000B7A87"/>
    <w:rsid w:val="000C0CA7"/>
    <w:rsid w:val="000C22F3"/>
    <w:rsid w:val="000C24D8"/>
    <w:rsid w:val="000C39F1"/>
    <w:rsid w:val="000C3BD9"/>
    <w:rsid w:val="000C522C"/>
    <w:rsid w:val="000D22E4"/>
    <w:rsid w:val="000D4ACC"/>
    <w:rsid w:val="000D6140"/>
    <w:rsid w:val="000E0E50"/>
    <w:rsid w:val="000E2F91"/>
    <w:rsid w:val="000E6FF3"/>
    <w:rsid w:val="000E73B3"/>
    <w:rsid w:val="000E7D47"/>
    <w:rsid w:val="000F3356"/>
    <w:rsid w:val="000F4AD7"/>
    <w:rsid w:val="00105D8F"/>
    <w:rsid w:val="00106798"/>
    <w:rsid w:val="0010A2D7"/>
    <w:rsid w:val="00111FC3"/>
    <w:rsid w:val="001147E9"/>
    <w:rsid w:val="00122EE6"/>
    <w:rsid w:val="00130A85"/>
    <w:rsid w:val="00133C12"/>
    <w:rsid w:val="001347F5"/>
    <w:rsid w:val="001359C0"/>
    <w:rsid w:val="00135EB4"/>
    <w:rsid w:val="00137E5F"/>
    <w:rsid w:val="001408CE"/>
    <w:rsid w:val="00140FE7"/>
    <w:rsid w:val="00142361"/>
    <w:rsid w:val="00145837"/>
    <w:rsid w:val="00145884"/>
    <w:rsid w:val="00152320"/>
    <w:rsid w:val="0015385B"/>
    <w:rsid w:val="00161704"/>
    <w:rsid w:val="00161DE4"/>
    <w:rsid w:val="001633E9"/>
    <w:rsid w:val="00167651"/>
    <w:rsid w:val="00170DA6"/>
    <w:rsid w:val="00171745"/>
    <w:rsid w:val="0017755D"/>
    <w:rsid w:val="00177BB3"/>
    <w:rsid w:val="00182371"/>
    <w:rsid w:val="00183B25"/>
    <w:rsid w:val="00184906"/>
    <w:rsid w:val="001929B6"/>
    <w:rsid w:val="00193459"/>
    <w:rsid w:val="001940DC"/>
    <w:rsid w:val="00194AF5"/>
    <w:rsid w:val="001A179C"/>
    <w:rsid w:val="001A55C6"/>
    <w:rsid w:val="001B2BFB"/>
    <w:rsid w:val="001B344C"/>
    <w:rsid w:val="001B40B5"/>
    <w:rsid w:val="001B51AE"/>
    <w:rsid w:val="001B76F4"/>
    <w:rsid w:val="001C215B"/>
    <w:rsid w:val="001C23AC"/>
    <w:rsid w:val="001C3DAF"/>
    <w:rsid w:val="001D5EA5"/>
    <w:rsid w:val="001E135F"/>
    <w:rsid w:val="001E58B6"/>
    <w:rsid w:val="001F5AD1"/>
    <w:rsid w:val="00204AE4"/>
    <w:rsid w:val="0020682A"/>
    <w:rsid w:val="0020682B"/>
    <w:rsid w:val="00206D01"/>
    <w:rsid w:val="00212636"/>
    <w:rsid w:val="00215C54"/>
    <w:rsid w:val="00220AA5"/>
    <w:rsid w:val="00223AEA"/>
    <w:rsid w:val="00226C3A"/>
    <w:rsid w:val="0022726C"/>
    <w:rsid w:val="00231D20"/>
    <w:rsid w:val="002330AF"/>
    <w:rsid w:val="00233659"/>
    <w:rsid w:val="00235220"/>
    <w:rsid w:val="0024315F"/>
    <w:rsid w:val="00243905"/>
    <w:rsid w:val="00243DA1"/>
    <w:rsid w:val="002503DC"/>
    <w:rsid w:val="00251B2E"/>
    <w:rsid w:val="00253320"/>
    <w:rsid w:val="002537CC"/>
    <w:rsid w:val="00253B68"/>
    <w:rsid w:val="00267FB4"/>
    <w:rsid w:val="0027540E"/>
    <w:rsid w:val="002767E9"/>
    <w:rsid w:val="00280998"/>
    <w:rsid w:val="00281B87"/>
    <w:rsid w:val="00282E84"/>
    <w:rsid w:val="00290C49"/>
    <w:rsid w:val="00293574"/>
    <w:rsid w:val="002942D2"/>
    <w:rsid w:val="002948F3"/>
    <w:rsid w:val="00295EDF"/>
    <w:rsid w:val="002A098F"/>
    <w:rsid w:val="002A3D7F"/>
    <w:rsid w:val="002A3DA5"/>
    <w:rsid w:val="002B024F"/>
    <w:rsid w:val="002B1743"/>
    <w:rsid w:val="002B710E"/>
    <w:rsid w:val="002C02A9"/>
    <w:rsid w:val="002C4567"/>
    <w:rsid w:val="002C4972"/>
    <w:rsid w:val="002C4C3D"/>
    <w:rsid w:val="002C6A96"/>
    <w:rsid w:val="002C7DEB"/>
    <w:rsid w:val="002D044C"/>
    <w:rsid w:val="002D167D"/>
    <w:rsid w:val="002D21DE"/>
    <w:rsid w:val="002D5EAA"/>
    <w:rsid w:val="002D7619"/>
    <w:rsid w:val="002E11A8"/>
    <w:rsid w:val="002E2CCF"/>
    <w:rsid w:val="002E3A46"/>
    <w:rsid w:val="002E6AF0"/>
    <w:rsid w:val="002F0F76"/>
    <w:rsid w:val="002F1205"/>
    <w:rsid w:val="002F49C1"/>
    <w:rsid w:val="002F6048"/>
    <w:rsid w:val="002F7565"/>
    <w:rsid w:val="00304A31"/>
    <w:rsid w:val="00310155"/>
    <w:rsid w:val="003122AB"/>
    <w:rsid w:val="003124CB"/>
    <w:rsid w:val="00312FF7"/>
    <w:rsid w:val="00322E8D"/>
    <w:rsid w:val="00323301"/>
    <w:rsid w:val="0032582E"/>
    <w:rsid w:val="00340294"/>
    <w:rsid w:val="0034669E"/>
    <w:rsid w:val="00347FD6"/>
    <w:rsid w:val="00357088"/>
    <w:rsid w:val="00362B24"/>
    <w:rsid w:val="003634B8"/>
    <w:rsid w:val="00363550"/>
    <w:rsid w:val="00366E66"/>
    <w:rsid w:val="003767D4"/>
    <w:rsid w:val="00376831"/>
    <w:rsid w:val="00377C9F"/>
    <w:rsid w:val="00380647"/>
    <w:rsid w:val="00383D7E"/>
    <w:rsid w:val="00384B67"/>
    <w:rsid w:val="003868E1"/>
    <w:rsid w:val="00387231"/>
    <w:rsid w:val="00392228"/>
    <w:rsid w:val="00394BB3"/>
    <w:rsid w:val="00397BE3"/>
    <w:rsid w:val="003A148C"/>
    <w:rsid w:val="003A225D"/>
    <w:rsid w:val="003A2729"/>
    <w:rsid w:val="003A7AFE"/>
    <w:rsid w:val="003B27F0"/>
    <w:rsid w:val="003C1207"/>
    <w:rsid w:val="003C2156"/>
    <w:rsid w:val="003C34A1"/>
    <w:rsid w:val="003C55C9"/>
    <w:rsid w:val="003D06E3"/>
    <w:rsid w:val="003D22FA"/>
    <w:rsid w:val="003D2780"/>
    <w:rsid w:val="003E1BD4"/>
    <w:rsid w:val="003E2214"/>
    <w:rsid w:val="003E2848"/>
    <w:rsid w:val="003E515A"/>
    <w:rsid w:val="003E5645"/>
    <w:rsid w:val="003E5834"/>
    <w:rsid w:val="003E6319"/>
    <w:rsid w:val="003E7476"/>
    <w:rsid w:val="003F1644"/>
    <w:rsid w:val="003F2D41"/>
    <w:rsid w:val="003F7E7F"/>
    <w:rsid w:val="00401F2D"/>
    <w:rsid w:val="0040724A"/>
    <w:rsid w:val="004102B3"/>
    <w:rsid w:val="00411546"/>
    <w:rsid w:val="0041415D"/>
    <w:rsid w:val="00414B08"/>
    <w:rsid w:val="00415E20"/>
    <w:rsid w:val="0041682F"/>
    <w:rsid w:val="00416914"/>
    <w:rsid w:val="00416BA0"/>
    <w:rsid w:val="004211DA"/>
    <w:rsid w:val="0042158B"/>
    <w:rsid w:val="00422B67"/>
    <w:rsid w:val="00425DD9"/>
    <w:rsid w:val="004278AA"/>
    <w:rsid w:val="004279B7"/>
    <w:rsid w:val="00431EC2"/>
    <w:rsid w:val="00436169"/>
    <w:rsid w:val="00443511"/>
    <w:rsid w:val="0044622E"/>
    <w:rsid w:val="004471DF"/>
    <w:rsid w:val="0045200B"/>
    <w:rsid w:val="00452FEA"/>
    <w:rsid w:val="00455EEC"/>
    <w:rsid w:val="004570ED"/>
    <w:rsid w:val="00460F46"/>
    <w:rsid w:val="00462DB4"/>
    <w:rsid w:val="00463533"/>
    <w:rsid w:val="00463638"/>
    <w:rsid w:val="00470834"/>
    <w:rsid w:val="004746CB"/>
    <w:rsid w:val="00482474"/>
    <w:rsid w:val="004825A8"/>
    <w:rsid w:val="00482AFE"/>
    <w:rsid w:val="004835A7"/>
    <w:rsid w:val="00485189"/>
    <w:rsid w:val="00486F2F"/>
    <w:rsid w:val="00490B0D"/>
    <w:rsid w:val="00492D1B"/>
    <w:rsid w:val="00493538"/>
    <w:rsid w:val="00494A62"/>
    <w:rsid w:val="0049514A"/>
    <w:rsid w:val="00495E3A"/>
    <w:rsid w:val="004972AC"/>
    <w:rsid w:val="004A345C"/>
    <w:rsid w:val="004A4D04"/>
    <w:rsid w:val="004A5405"/>
    <w:rsid w:val="004A60B7"/>
    <w:rsid w:val="004B08DC"/>
    <w:rsid w:val="004B2A69"/>
    <w:rsid w:val="004B3DD3"/>
    <w:rsid w:val="004B3F12"/>
    <w:rsid w:val="004B4659"/>
    <w:rsid w:val="004B51DA"/>
    <w:rsid w:val="004B69AA"/>
    <w:rsid w:val="004C146D"/>
    <w:rsid w:val="004C151B"/>
    <w:rsid w:val="004C1DA5"/>
    <w:rsid w:val="004C2B57"/>
    <w:rsid w:val="004C59E6"/>
    <w:rsid w:val="004C6494"/>
    <w:rsid w:val="004C64FD"/>
    <w:rsid w:val="004D13C8"/>
    <w:rsid w:val="004D1A02"/>
    <w:rsid w:val="004D2CF5"/>
    <w:rsid w:val="004D49A4"/>
    <w:rsid w:val="004E2A6A"/>
    <w:rsid w:val="004E2F55"/>
    <w:rsid w:val="004E5610"/>
    <w:rsid w:val="004E7A66"/>
    <w:rsid w:val="004E7F88"/>
    <w:rsid w:val="004F28D4"/>
    <w:rsid w:val="004F2A7E"/>
    <w:rsid w:val="004F7696"/>
    <w:rsid w:val="00501679"/>
    <w:rsid w:val="0050350A"/>
    <w:rsid w:val="00505788"/>
    <w:rsid w:val="00511CBB"/>
    <w:rsid w:val="0051573A"/>
    <w:rsid w:val="00524741"/>
    <w:rsid w:val="005258F0"/>
    <w:rsid w:val="00531BA8"/>
    <w:rsid w:val="00534A55"/>
    <w:rsid w:val="0054057A"/>
    <w:rsid w:val="00543685"/>
    <w:rsid w:val="00553107"/>
    <w:rsid w:val="00553B04"/>
    <w:rsid w:val="0055664B"/>
    <w:rsid w:val="00557178"/>
    <w:rsid w:val="0056001D"/>
    <w:rsid w:val="00560A12"/>
    <w:rsid w:val="00562D75"/>
    <w:rsid w:val="0056355A"/>
    <w:rsid w:val="00563DEE"/>
    <w:rsid w:val="005658F0"/>
    <w:rsid w:val="005718D2"/>
    <w:rsid w:val="005727FF"/>
    <w:rsid w:val="00574C96"/>
    <w:rsid w:val="00575C85"/>
    <w:rsid w:val="00576E56"/>
    <w:rsid w:val="005772B4"/>
    <w:rsid w:val="0058286E"/>
    <w:rsid w:val="00584285"/>
    <w:rsid w:val="005868C8"/>
    <w:rsid w:val="005900E3"/>
    <w:rsid w:val="0059027B"/>
    <w:rsid w:val="00590292"/>
    <w:rsid w:val="0059530F"/>
    <w:rsid w:val="005A02E4"/>
    <w:rsid w:val="005A1A59"/>
    <w:rsid w:val="005A387B"/>
    <w:rsid w:val="005A3911"/>
    <w:rsid w:val="005A4F00"/>
    <w:rsid w:val="005A5DDC"/>
    <w:rsid w:val="005B1BF7"/>
    <w:rsid w:val="005C17E3"/>
    <w:rsid w:val="005C1805"/>
    <w:rsid w:val="005C46F3"/>
    <w:rsid w:val="005C6160"/>
    <w:rsid w:val="005D25BC"/>
    <w:rsid w:val="005D3D30"/>
    <w:rsid w:val="005D6373"/>
    <w:rsid w:val="005E06F6"/>
    <w:rsid w:val="005E6480"/>
    <w:rsid w:val="005E784D"/>
    <w:rsid w:val="005E7C68"/>
    <w:rsid w:val="005F3409"/>
    <w:rsid w:val="005F3CDD"/>
    <w:rsid w:val="005F670A"/>
    <w:rsid w:val="005F75D7"/>
    <w:rsid w:val="006009FB"/>
    <w:rsid w:val="00604233"/>
    <w:rsid w:val="00604F63"/>
    <w:rsid w:val="006058CE"/>
    <w:rsid w:val="00605A53"/>
    <w:rsid w:val="00606A9A"/>
    <w:rsid w:val="006101AB"/>
    <w:rsid w:val="006140A7"/>
    <w:rsid w:val="00615BA6"/>
    <w:rsid w:val="00621461"/>
    <w:rsid w:val="00623926"/>
    <w:rsid w:val="0062466A"/>
    <w:rsid w:val="00626303"/>
    <w:rsid w:val="0062720E"/>
    <w:rsid w:val="00627CB2"/>
    <w:rsid w:val="00630C2E"/>
    <w:rsid w:val="006323FC"/>
    <w:rsid w:val="006339E6"/>
    <w:rsid w:val="006455C2"/>
    <w:rsid w:val="006500E0"/>
    <w:rsid w:val="0065067E"/>
    <w:rsid w:val="006509C4"/>
    <w:rsid w:val="006547EA"/>
    <w:rsid w:val="00654C07"/>
    <w:rsid w:val="0065521E"/>
    <w:rsid w:val="0065690E"/>
    <w:rsid w:val="006572D6"/>
    <w:rsid w:val="00660048"/>
    <w:rsid w:val="00662F92"/>
    <w:rsid w:val="00666C19"/>
    <w:rsid w:val="0067070E"/>
    <w:rsid w:val="0067117D"/>
    <w:rsid w:val="00672B8B"/>
    <w:rsid w:val="00674607"/>
    <w:rsid w:val="0069173B"/>
    <w:rsid w:val="00691EAD"/>
    <w:rsid w:val="00691FB1"/>
    <w:rsid w:val="006965DA"/>
    <w:rsid w:val="0069698A"/>
    <w:rsid w:val="00696CED"/>
    <w:rsid w:val="00697331"/>
    <w:rsid w:val="006A051B"/>
    <w:rsid w:val="006A0A95"/>
    <w:rsid w:val="006A0E05"/>
    <w:rsid w:val="006A1437"/>
    <w:rsid w:val="006A20B2"/>
    <w:rsid w:val="006A64C5"/>
    <w:rsid w:val="006B39D4"/>
    <w:rsid w:val="006B3EA7"/>
    <w:rsid w:val="006B6C58"/>
    <w:rsid w:val="006C3AE4"/>
    <w:rsid w:val="006C7412"/>
    <w:rsid w:val="006D2308"/>
    <w:rsid w:val="006D51E8"/>
    <w:rsid w:val="006D5A97"/>
    <w:rsid w:val="006D7BFD"/>
    <w:rsid w:val="006E287E"/>
    <w:rsid w:val="006E63D3"/>
    <w:rsid w:val="006E6783"/>
    <w:rsid w:val="006E6C49"/>
    <w:rsid w:val="006F1CBE"/>
    <w:rsid w:val="006F26A3"/>
    <w:rsid w:val="006F6224"/>
    <w:rsid w:val="0070314A"/>
    <w:rsid w:val="00707ADB"/>
    <w:rsid w:val="00711E07"/>
    <w:rsid w:val="00712E20"/>
    <w:rsid w:val="00721CA5"/>
    <w:rsid w:val="00723570"/>
    <w:rsid w:val="00723D9B"/>
    <w:rsid w:val="00727D73"/>
    <w:rsid w:val="007319BB"/>
    <w:rsid w:val="00734C1A"/>
    <w:rsid w:val="007362A5"/>
    <w:rsid w:val="0074219A"/>
    <w:rsid w:val="0074225C"/>
    <w:rsid w:val="007422A2"/>
    <w:rsid w:val="00744905"/>
    <w:rsid w:val="00746683"/>
    <w:rsid w:val="00746A24"/>
    <w:rsid w:val="007479FD"/>
    <w:rsid w:val="007515CB"/>
    <w:rsid w:val="007524B3"/>
    <w:rsid w:val="00752FC2"/>
    <w:rsid w:val="00753148"/>
    <w:rsid w:val="00753550"/>
    <w:rsid w:val="00753A7D"/>
    <w:rsid w:val="007545CE"/>
    <w:rsid w:val="00756163"/>
    <w:rsid w:val="0075718F"/>
    <w:rsid w:val="0076482E"/>
    <w:rsid w:val="007696EC"/>
    <w:rsid w:val="00770AAF"/>
    <w:rsid w:val="007719D5"/>
    <w:rsid w:val="00773AC1"/>
    <w:rsid w:val="00782478"/>
    <w:rsid w:val="00782FD2"/>
    <w:rsid w:val="00783038"/>
    <w:rsid w:val="00784F6F"/>
    <w:rsid w:val="00786D5C"/>
    <w:rsid w:val="00787274"/>
    <w:rsid w:val="0078789A"/>
    <w:rsid w:val="00790B61"/>
    <w:rsid w:val="00790DFD"/>
    <w:rsid w:val="007A12C8"/>
    <w:rsid w:val="007A3046"/>
    <w:rsid w:val="007A387A"/>
    <w:rsid w:val="007B0F49"/>
    <w:rsid w:val="007B4358"/>
    <w:rsid w:val="007B56B3"/>
    <w:rsid w:val="007C0069"/>
    <w:rsid w:val="007C1089"/>
    <w:rsid w:val="007C6523"/>
    <w:rsid w:val="007C667E"/>
    <w:rsid w:val="007D6032"/>
    <w:rsid w:val="007D755E"/>
    <w:rsid w:val="007E28E6"/>
    <w:rsid w:val="007E2E1C"/>
    <w:rsid w:val="007E5A79"/>
    <w:rsid w:val="007E694D"/>
    <w:rsid w:val="007E6D6F"/>
    <w:rsid w:val="007F269C"/>
    <w:rsid w:val="007F2A18"/>
    <w:rsid w:val="007F3740"/>
    <w:rsid w:val="007F3BAA"/>
    <w:rsid w:val="00805BBC"/>
    <w:rsid w:val="008077CD"/>
    <w:rsid w:val="00813825"/>
    <w:rsid w:val="008156D8"/>
    <w:rsid w:val="00815AF8"/>
    <w:rsid w:val="00815EA9"/>
    <w:rsid w:val="008179CF"/>
    <w:rsid w:val="0082057F"/>
    <w:rsid w:val="00821A9B"/>
    <w:rsid w:val="0082276E"/>
    <w:rsid w:val="00825441"/>
    <w:rsid w:val="00827BC3"/>
    <w:rsid w:val="00832AE0"/>
    <w:rsid w:val="00833823"/>
    <w:rsid w:val="00834008"/>
    <w:rsid w:val="00834425"/>
    <w:rsid w:val="00835683"/>
    <w:rsid w:val="00835D1A"/>
    <w:rsid w:val="00836F43"/>
    <w:rsid w:val="008400EA"/>
    <w:rsid w:val="00841653"/>
    <w:rsid w:val="00844701"/>
    <w:rsid w:val="008453A0"/>
    <w:rsid w:val="0085238A"/>
    <w:rsid w:val="0085372C"/>
    <w:rsid w:val="008552E5"/>
    <w:rsid w:val="008563AA"/>
    <w:rsid w:val="0085754C"/>
    <w:rsid w:val="0086064C"/>
    <w:rsid w:val="00861789"/>
    <w:rsid w:val="00862598"/>
    <w:rsid w:val="00864CB5"/>
    <w:rsid w:val="008671C3"/>
    <w:rsid w:val="00867745"/>
    <w:rsid w:val="008720F8"/>
    <w:rsid w:val="008724E7"/>
    <w:rsid w:val="00873EB5"/>
    <w:rsid w:val="00874806"/>
    <w:rsid w:val="008923E8"/>
    <w:rsid w:val="0089528A"/>
    <w:rsid w:val="00897656"/>
    <w:rsid w:val="008A40A0"/>
    <w:rsid w:val="008A61C8"/>
    <w:rsid w:val="008A7255"/>
    <w:rsid w:val="008A780D"/>
    <w:rsid w:val="008B53FE"/>
    <w:rsid w:val="008C0F56"/>
    <w:rsid w:val="008C3EE8"/>
    <w:rsid w:val="008C60E5"/>
    <w:rsid w:val="008C7977"/>
    <w:rsid w:val="008D39D9"/>
    <w:rsid w:val="008D4F40"/>
    <w:rsid w:val="008D51B3"/>
    <w:rsid w:val="008D6DA7"/>
    <w:rsid w:val="008E1308"/>
    <w:rsid w:val="008E24EC"/>
    <w:rsid w:val="008E286E"/>
    <w:rsid w:val="008E5E5E"/>
    <w:rsid w:val="008E77F9"/>
    <w:rsid w:val="008F0BFE"/>
    <w:rsid w:val="008F3780"/>
    <w:rsid w:val="008F3F2B"/>
    <w:rsid w:val="008F7C02"/>
    <w:rsid w:val="00903D5B"/>
    <w:rsid w:val="0090547D"/>
    <w:rsid w:val="00907C43"/>
    <w:rsid w:val="00910FC2"/>
    <w:rsid w:val="00911C62"/>
    <w:rsid w:val="00912C56"/>
    <w:rsid w:val="00912E16"/>
    <w:rsid w:val="00914F5B"/>
    <w:rsid w:val="009174D0"/>
    <w:rsid w:val="0091752B"/>
    <w:rsid w:val="00921240"/>
    <w:rsid w:val="00921D9A"/>
    <w:rsid w:val="00923C8E"/>
    <w:rsid w:val="00923CA4"/>
    <w:rsid w:val="00926995"/>
    <w:rsid w:val="0093129B"/>
    <w:rsid w:val="0093146C"/>
    <w:rsid w:val="009346A7"/>
    <w:rsid w:val="0093793F"/>
    <w:rsid w:val="00941538"/>
    <w:rsid w:val="0094240B"/>
    <w:rsid w:val="0094425D"/>
    <w:rsid w:val="00945038"/>
    <w:rsid w:val="00945A6E"/>
    <w:rsid w:val="00951158"/>
    <w:rsid w:val="00951414"/>
    <w:rsid w:val="00952CD9"/>
    <w:rsid w:val="009530AB"/>
    <w:rsid w:val="0095382E"/>
    <w:rsid w:val="00957517"/>
    <w:rsid w:val="00957AD1"/>
    <w:rsid w:val="00964F4B"/>
    <w:rsid w:val="009745FB"/>
    <w:rsid w:val="00975436"/>
    <w:rsid w:val="00975E3B"/>
    <w:rsid w:val="00981691"/>
    <w:rsid w:val="00983641"/>
    <w:rsid w:val="00986042"/>
    <w:rsid w:val="0099066C"/>
    <w:rsid w:val="009911EF"/>
    <w:rsid w:val="00991542"/>
    <w:rsid w:val="0099239F"/>
    <w:rsid w:val="00994D6D"/>
    <w:rsid w:val="009955CD"/>
    <w:rsid w:val="0099648F"/>
    <w:rsid w:val="009A1670"/>
    <w:rsid w:val="009A2777"/>
    <w:rsid w:val="009A2F36"/>
    <w:rsid w:val="009A3B18"/>
    <w:rsid w:val="009A591C"/>
    <w:rsid w:val="009A6F0D"/>
    <w:rsid w:val="009B2A88"/>
    <w:rsid w:val="009B5F9A"/>
    <w:rsid w:val="009B7BEF"/>
    <w:rsid w:val="009C0374"/>
    <w:rsid w:val="009C0F30"/>
    <w:rsid w:val="009C3025"/>
    <w:rsid w:val="009C5BAF"/>
    <w:rsid w:val="009C7A6C"/>
    <w:rsid w:val="009D09F7"/>
    <w:rsid w:val="009D10E5"/>
    <w:rsid w:val="009D1B75"/>
    <w:rsid w:val="009D21BE"/>
    <w:rsid w:val="009D73E8"/>
    <w:rsid w:val="009E085E"/>
    <w:rsid w:val="009E157C"/>
    <w:rsid w:val="009E4504"/>
    <w:rsid w:val="009E50D3"/>
    <w:rsid w:val="009E58D9"/>
    <w:rsid w:val="009E7C95"/>
    <w:rsid w:val="009F71D0"/>
    <w:rsid w:val="009F7DDA"/>
    <w:rsid w:val="00A03F98"/>
    <w:rsid w:val="00A064FA"/>
    <w:rsid w:val="00A07AE4"/>
    <w:rsid w:val="00A0B0BF"/>
    <w:rsid w:val="00A10E9A"/>
    <w:rsid w:val="00A11E52"/>
    <w:rsid w:val="00A11F97"/>
    <w:rsid w:val="00A13978"/>
    <w:rsid w:val="00A15552"/>
    <w:rsid w:val="00A15D47"/>
    <w:rsid w:val="00A1629F"/>
    <w:rsid w:val="00A16A7B"/>
    <w:rsid w:val="00A174B0"/>
    <w:rsid w:val="00A21D57"/>
    <w:rsid w:val="00A22361"/>
    <w:rsid w:val="00A4120B"/>
    <w:rsid w:val="00A41F42"/>
    <w:rsid w:val="00A44320"/>
    <w:rsid w:val="00A44768"/>
    <w:rsid w:val="00A46AE5"/>
    <w:rsid w:val="00A47E56"/>
    <w:rsid w:val="00A47E81"/>
    <w:rsid w:val="00A50E40"/>
    <w:rsid w:val="00A50E93"/>
    <w:rsid w:val="00A5167B"/>
    <w:rsid w:val="00A520FA"/>
    <w:rsid w:val="00A531F8"/>
    <w:rsid w:val="00A54720"/>
    <w:rsid w:val="00A5533A"/>
    <w:rsid w:val="00A56B70"/>
    <w:rsid w:val="00A57149"/>
    <w:rsid w:val="00A57C13"/>
    <w:rsid w:val="00A6093D"/>
    <w:rsid w:val="00A64899"/>
    <w:rsid w:val="00A64D42"/>
    <w:rsid w:val="00A65FFF"/>
    <w:rsid w:val="00A662C8"/>
    <w:rsid w:val="00A67168"/>
    <w:rsid w:val="00A676D3"/>
    <w:rsid w:val="00A67F17"/>
    <w:rsid w:val="00A72313"/>
    <w:rsid w:val="00A72B47"/>
    <w:rsid w:val="00A75C56"/>
    <w:rsid w:val="00A81893"/>
    <w:rsid w:val="00A82D38"/>
    <w:rsid w:val="00A85D53"/>
    <w:rsid w:val="00A86C68"/>
    <w:rsid w:val="00A86EDC"/>
    <w:rsid w:val="00A87B0F"/>
    <w:rsid w:val="00A9028A"/>
    <w:rsid w:val="00A92FEF"/>
    <w:rsid w:val="00A96186"/>
    <w:rsid w:val="00A9644F"/>
    <w:rsid w:val="00AA057D"/>
    <w:rsid w:val="00AA46C9"/>
    <w:rsid w:val="00AA4EC7"/>
    <w:rsid w:val="00AA56E3"/>
    <w:rsid w:val="00AA65FC"/>
    <w:rsid w:val="00AA7615"/>
    <w:rsid w:val="00AB09CD"/>
    <w:rsid w:val="00AB1424"/>
    <w:rsid w:val="00AB5BB5"/>
    <w:rsid w:val="00AB68BF"/>
    <w:rsid w:val="00AC04D9"/>
    <w:rsid w:val="00AC1153"/>
    <w:rsid w:val="00AC35B8"/>
    <w:rsid w:val="00AC5B38"/>
    <w:rsid w:val="00AC5B49"/>
    <w:rsid w:val="00AC722B"/>
    <w:rsid w:val="00AD110E"/>
    <w:rsid w:val="00AD2798"/>
    <w:rsid w:val="00AD2CA6"/>
    <w:rsid w:val="00AD5E1A"/>
    <w:rsid w:val="00AD665A"/>
    <w:rsid w:val="00AD72F9"/>
    <w:rsid w:val="00AE2655"/>
    <w:rsid w:val="00AE33E6"/>
    <w:rsid w:val="00AE385F"/>
    <w:rsid w:val="00AE40BF"/>
    <w:rsid w:val="00AE4818"/>
    <w:rsid w:val="00AE757C"/>
    <w:rsid w:val="00AF4AD1"/>
    <w:rsid w:val="00AF616C"/>
    <w:rsid w:val="00B039D4"/>
    <w:rsid w:val="00B03D86"/>
    <w:rsid w:val="00B03D88"/>
    <w:rsid w:val="00B11696"/>
    <w:rsid w:val="00B12A41"/>
    <w:rsid w:val="00B158D0"/>
    <w:rsid w:val="00B17631"/>
    <w:rsid w:val="00B2306E"/>
    <w:rsid w:val="00B230B0"/>
    <w:rsid w:val="00B32D5B"/>
    <w:rsid w:val="00B33A8B"/>
    <w:rsid w:val="00B34162"/>
    <w:rsid w:val="00B35149"/>
    <w:rsid w:val="00B3558E"/>
    <w:rsid w:val="00B401A2"/>
    <w:rsid w:val="00B40C3F"/>
    <w:rsid w:val="00B41D30"/>
    <w:rsid w:val="00B428D7"/>
    <w:rsid w:val="00B43DAC"/>
    <w:rsid w:val="00B44183"/>
    <w:rsid w:val="00B45510"/>
    <w:rsid w:val="00B455E8"/>
    <w:rsid w:val="00B459F6"/>
    <w:rsid w:val="00B466B7"/>
    <w:rsid w:val="00B512E0"/>
    <w:rsid w:val="00B52279"/>
    <w:rsid w:val="00B52AAC"/>
    <w:rsid w:val="00B52E22"/>
    <w:rsid w:val="00B53A01"/>
    <w:rsid w:val="00B5400F"/>
    <w:rsid w:val="00B60BAB"/>
    <w:rsid w:val="00B64EC8"/>
    <w:rsid w:val="00B655F0"/>
    <w:rsid w:val="00B70075"/>
    <w:rsid w:val="00B7015F"/>
    <w:rsid w:val="00B70650"/>
    <w:rsid w:val="00B70A24"/>
    <w:rsid w:val="00B717A9"/>
    <w:rsid w:val="00B718B7"/>
    <w:rsid w:val="00B923AB"/>
    <w:rsid w:val="00B936C5"/>
    <w:rsid w:val="00B96711"/>
    <w:rsid w:val="00B9753F"/>
    <w:rsid w:val="00BA02C5"/>
    <w:rsid w:val="00BA0992"/>
    <w:rsid w:val="00BA58BF"/>
    <w:rsid w:val="00BB1211"/>
    <w:rsid w:val="00BB2398"/>
    <w:rsid w:val="00BB7247"/>
    <w:rsid w:val="00BC0FB3"/>
    <w:rsid w:val="00BC642C"/>
    <w:rsid w:val="00BC7986"/>
    <w:rsid w:val="00BD085F"/>
    <w:rsid w:val="00BD31B6"/>
    <w:rsid w:val="00BD3636"/>
    <w:rsid w:val="00BE015A"/>
    <w:rsid w:val="00BE47AD"/>
    <w:rsid w:val="00BF41AF"/>
    <w:rsid w:val="00BF4962"/>
    <w:rsid w:val="00BF5273"/>
    <w:rsid w:val="00BF5A0D"/>
    <w:rsid w:val="00BF76A2"/>
    <w:rsid w:val="00C02A1F"/>
    <w:rsid w:val="00C042A9"/>
    <w:rsid w:val="00C0446A"/>
    <w:rsid w:val="00C046D0"/>
    <w:rsid w:val="00C04B70"/>
    <w:rsid w:val="00C10623"/>
    <w:rsid w:val="00C11AA6"/>
    <w:rsid w:val="00C127DC"/>
    <w:rsid w:val="00C1539A"/>
    <w:rsid w:val="00C2228C"/>
    <w:rsid w:val="00C22822"/>
    <w:rsid w:val="00C37620"/>
    <w:rsid w:val="00C4224B"/>
    <w:rsid w:val="00C42C25"/>
    <w:rsid w:val="00C44810"/>
    <w:rsid w:val="00C4565F"/>
    <w:rsid w:val="00C47E39"/>
    <w:rsid w:val="00C52C18"/>
    <w:rsid w:val="00C578D5"/>
    <w:rsid w:val="00C57C2B"/>
    <w:rsid w:val="00C728B1"/>
    <w:rsid w:val="00C73907"/>
    <w:rsid w:val="00C74A12"/>
    <w:rsid w:val="00C76BE0"/>
    <w:rsid w:val="00C77B09"/>
    <w:rsid w:val="00C82F3E"/>
    <w:rsid w:val="00C82F8A"/>
    <w:rsid w:val="00C84364"/>
    <w:rsid w:val="00C84F9E"/>
    <w:rsid w:val="00C859B2"/>
    <w:rsid w:val="00C85C9E"/>
    <w:rsid w:val="00C92A6C"/>
    <w:rsid w:val="00C937A3"/>
    <w:rsid w:val="00CA345E"/>
    <w:rsid w:val="00CB030F"/>
    <w:rsid w:val="00CB19A7"/>
    <w:rsid w:val="00CB28EA"/>
    <w:rsid w:val="00CB5389"/>
    <w:rsid w:val="00CC3507"/>
    <w:rsid w:val="00CC48B4"/>
    <w:rsid w:val="00CC4DE1"/>
    <w:rsid w:val="00CD3D05"/>
    <w:rsid w:val="00CD4816"/>
    <w:rsid w:val="00CD48AD"/>
    <w:rsid w:val="00CD5F59"/>
    <w:rsid w:val="00CE01B5"/>
    <w:rsid w:val="00CE1205"/>
    <w:rsid w:val="00CE1E1D"/>
    <w:rsid w:val="00CE3F5A"/>
    <w:rsid w:val="00CE45D3"/>
    <w:rsid w:val="00CE5D65"/>
    <w:rsid w:val="00CE5EC1"/>
    <w:rsid w:val="00CE75C8"/>
    <w:rsid w:val="00CE7625"/>
    <w:rsid w:val="00CF01EB"/>
    <w:rsid w:val="00CF29AB"/>
    <w:rsid w:val="00CF67F5"/>
    <w:rsid w:val="00D03138"/>
    <w:rsid w:val="00D10234"/>
    <w:rsid w:val="00D10A64"/>
    <w:rsid w:val="00D11867"/>
    <w:rsid w:val="00D124DB"/>
    <w:rsid w:val="00D17F95"/>
    <w:rsid w:val="00D2263E"/>
    <w:rsid w:val="00D228C1"/>
    <w:rsid w:val="00D255A0"/>
    <w:rsid w:val="00D25A17"/>
    <w:rsid w:val="00D3184E"/>
    <w:rsid w:val="00D33EC5"/>
    <w:rsid w:val="00D40EC6"/>
    <w:rsid w:val="00D42C00"/>
    <w:rsid w:val="00D43745"/>
    <w:rsid w:val="00D45183"/>
    <w:rsid w:val="00D4694C"/>
    <w:rsid w:val="00D46FFE"/>
    <w:rsid w:val="00D501E8"/>
    <w:rsid w:val="00D5031D"/>
    <w:rsid w:val="00D50AF2"/>
    <w:rsid w:val="00D51169"/>
    <w:rsid w:val="00D51DC0"/>
    <w:rsid w:val="00D57368"/>
    <w:rsid w:val="00D60FA3"/>
    <w:rsid w:val="00D65A62"/>
    <w:rsid w:val="00D65ABB"/>
    <w:rsid w:val="00D66D34"/>
    <w:rsid w:val="00D70983"/>
    <w:rsid w:val="00D729D4"/>
    <w:rsid w:val="00D72C60"/>
    <w:rsid w:val="00D75DBE"/>
    <w:rsid w:val="00D76312"/>
    <w:rsid w:val="00D77CCA"/>
    <w:rsid w:val="00D8002B"/>
    <w:rsid w:val="00D81999"/>
    <w:rsid w:val="00D8251D"/>
    <w:rsid w:val="00D845AC"/>
    <w:rsid w:val="00D87AD3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9C9"/>
    <w:rsid w:val="00DB1F3C"/>
    <w:rsid w:val="00DB260E"/>
    <w:rsid w:val="00DB3A7D"/>
    <w:rsid w:val="00DB3C93"/>
    <w:rsid w:val="00DB423A"/>
    <w:rsid w:val="00DB622B"/>
    <w:rsid w:val="00DB6AC4"/>
    <w:rsid w:val="00DB79D5"/>
    <w:rsid w:val="00DC03EE"/>
    <w:rsid w:val="00DC064B"/>
    <w:rsid w:val="00DC1616"/>
    <w:rsid w:val="00DC1E78"/>
    <w:rsid w:val="00DC2624"/>
    <w:rsid w:val="00DC2AC6"/>
    <w:rsid w:val="00DC7A4C"/>
    <w:rsid w:val="00DD1384"/>
    <w:rsid w:val="00DD18E0"/>
    <w:rsid w:val="00DD41F5"/>
    <w:rsid w:val="00DD5B7B"/>
    <w:rsid w:val="00DE04E9"/>
    <w:rsid w:val="00DE060E"/>
    <w:rsid w:val="00DE31FB"/>
    <w:rsid w:val="00DE4BF3"/>
    <w:rsid w:val="00DE532E"/>
    <w:rsid w:val="00DE6AE2"/>
    <w:rsid w:val="00DE6F9A"/>
    <w:rsid w:val="00DF49E7"/>
    <w:rsid w:val="00DF6DFD"/>
    <w:rsid w:val="00DF70EE"/>
    <w:rsid w:val="00DF7CED"/>
    <w:rsid w:val="00E00621"/>
    <w:rsid w:val="00E0234A"/>
    <w:rsid w:val="00E0699A"/>
    <w:rsid w:val="00E07F3E"/>
    <w:rsid w:val="00E10370"/>
    <w:rsid w:val="00E14DB9"/>
    <w:rsid w:val="00E1600F"/>
    <w:rsid w:val="00E17A6C"/>
    <w:rsid w:val="00E21AA9"/>
    <w:rsid w:val="00E238A1"/>
    <w:rsid w:val="00E24836"/>
    <w:rsid w:val="00E25B72"/>
    <w:rsid w:val="00E30D03"/>
    <w:rsid w:val="00E34E1B"/>
    <w:rsid w:val="00E369F5"/>
    <w:rsid w:val="00E374E3"/>
    <w:rsid w:val="00E37F37"/>
    <w:rsid w:val="00E425BA"/>
    <w:rsid w:val="00E44BF7"/>
    <w:rsid w:val="00E45D92"/>
    <w:rsid w:val="00E5093E"/>
    <w:rsid w:val="00E51364"/>
    <w:rsid w:val="00E52423"/>
    <w:rsid w:val="00E5758F"/>
    <w:rsid w:val="00E66333"/>
    <w:rsid w:val="00E729CD"/>
    <w:rsid w:val="00E73B1A"/>
    <w:rsid w:val="00E7529F"/>
    <w:rsid w:val="00E76A32"/>
    <w:rsid w:val="00E77447"/>
    <w:rsid w:val="00E8252C"/>
    <w:rsid w:val="00E83FA1"/>
    <w:rsid w:val="00E8401C"/>
    <w:rsid w:val="00E86F6F"/>
    <w:rsid w:val="00E95366"/>
    <w:rsid w:val="00E95C98"/>
    <w:rsid w:val="00EA1FD5"/>
    <w:rsid w:val="00EA3655"/>
    <w:rsid w:val="00EA3F57"/>
    <w:rsid w:val="00EA4765"/>
    <w:rsid w:val="00EA6262"/>
    <w:rsid w:val="00EB0F3C"/>
    <w:rsid w:val="00EB31A0"/>
    <w:rsid w:val="00EB3BAE"/>
    <w:rsid w:val="00EB4F62"/>
    <w:rsid w:val="00EB5EDB"/>
    <w:rsid w:val="00EC40CD"/>
    <w:rsid w:val="00EC439A"/>
    <w:rsid w:val="00EC66E8"/>
    <w:rsid w:val="00EC71D1"/>
    <w:rsid w:val="00EC71EF"/>
    <w:rsid w:val="00EC7A49"/>
    <w:rsid w:val="00ED4C82"/>
    <w:rsid w:val="00ED72D8"/>
    <w:rsid w:val="00ED7B6C"/>
    <w:rsid w:val="00EE04C1"/>
    <w:rsid w:val="00EE17B3"/>
    <w:rsid w:val="00EE2429"/>
    <w:rsid w:val="00EE3198"/>
    <w:rsid w:val="00EE65E2"/>
    <w:rsid w:val="00EF72A5"/>
    <w:rsid w:val="00F018C2"/>
    <w:rsid w:val="00F03369"/>
    <w:rsid w:val="00F04F32"/>
    <w:rsid w:val="00F10200"/>
    <w:rsid w:val="00F106D8"/>
    <w:rsid w:val="00F11596"/>
    <w:rsid w:val="00F1200A"/>
    <w:rsid w:val="00F2377F"/>
    <w:rsid w:val="00F2577A"/>
    <w:rsid w:val="00F25E15"/>
    <w:rsid w:val="00F30885"/>
    <w:rsid w:val="00F319C4"/>
    <w:rsid w:val="00F3282B"/>
    <w:rsid w:val="00F3285E"/>
    <w:rsid w:val="00F338E8"/>
    <w:rsid w:val="00F3415B"/>
    <w:rsid w:val="00F37F79"/>
    <w:rsid w:val="00F40E1A"/>
    <w:rsid w:val="00F426CE"/>
    <w:rsid w:val="00F44308"/>
    <w:rsid w:val="00F45629"/>
    <w:rsid w:val="00F47177"/>
    <w:rsid w:val="00F47197"/>
    <w:rsid w:val="00F47F6D"/>
    <w:rsid w:val="00F53AD4"/>
    <w:rsid w:val="00F54A19"/>
    <w:rsid w:val="00F6036B"/>
    <w:rsid w:val="00F61119"/>
    <w:rsid w:val="00F636A2"/>
    <w:rsid w:val="00F6533C"/>
    <w:rsid w:val="00F6772F"/>
    <w:rsid w:val="00F70DDB"/>
    <w:rsid w:val="00F72E87"/>
    <w:rsid w:val="00F77F58"/>
    <w:rsid w:val="00F820D9"/>
    <w:rsid w:val="00F82311"/>
    <w:rsid w:val="00F86AE6"/>
    <w:rsid w:val="00F906E3"/>
    <w:rsid w:val="00F92E6A"/>
    <w:rsid w:val="00F93056"/>
    <w:rsid w:val="00F972C1"/>
    <w:rsid w:val="00F97A9B"/>
    <w:rsid w:val="00F97E7C"/>
    <w:rsid w:val="00FA17CD"/>
    <w:rsid w:val="00FA3CF0"/>
    <w:rsid w:val="00FA6678"/>
    <w:rsid w:val="00FA69B1"/>
    <w:rsid w:val="00FA7EC4"/>
    <w:rsid w:val="00FB2BEE"/>
    <w:rsid w:val="00FB415E"/>
    <w:rsid w:val="00FB63CD"/>
    <w:rsid w:val="00FC0EED"/>
    <w:rsid w:val="00FC3BF8"/>
    <w:rsid w:val="00FC4AD4"/>
    <w:rsid w:val="00FC5C2E"/>
    <w:rsid w:val="00FC5CB0"/>
    <w:rsid w:val="00FD0BC0"/>
    <w:rsid w:val="00FD0F2D"/>
    <w:rsid w:val="00FD2664"/>
    <w:rsid w:val="00FD2959"/>
    <w:rsid w:val="00FD58C3"/>
    <w:rsid w:val="00FD5CC8"/>
    <w:rsid w:val="00FD7108"/>
    <w:rsid w:val="00FF66D3"/>
    <w:rsid w:val="019A62B4"/>
    <w:rsid w:val="01ABAC0C"/>
    <w:rsid w:val="02CA0020"/>
    <w:rsid w:val="02F07300"/>
    <w:rsid w:val="02FE8743"/>
    <w:rsid w:val="03068CDB"/>
    <w:rsid w:val="0307F9B3"/>
    <w:rsid w:val="0336237E"/>
    <w:rsid w:val="034E7D88"/>
    <w:rsid w:val="03A6E8F9"/>
    <w:rsid w:val="03ABA94C"/>
    <w:rsid w:val="0422697F"/>
    <w:rsid w:val="04CD0292"/>
    <w:rsid w:val="05124388"/>
    <w:rsid w:val="0623147C"/>
    <w:rsid w:val="064905F4"/>
    <w:rsid w:val="06852C70"/>
    <w:rsid w:val="06E27922"/>
    <w:rsid w:val="06F1D20E"/>
    <w:rsid w:val="072FFFCC"/>
    <w:rsid w:val="0775EE8E"/>
    <w:rsid w:val="07A50113"/>
    <w:rsid w:val="07CE9E9B"/>
    <w:rsid w:val="08AC7D65"/>
    <w:rsid w:val="08D17547"/>
    <w:rsid w:val="08D2092A"/>
    <w:rsid w:val="095C703A"/>
    <w:rsid w:val="0A110507"/>
    <w:rsid w:val="0A6A18CA"/>
    <w:rsid w:val="0AC0B9E8"/>
    <w:rsid w:val="0B1AC618"/>
    <w:rsid w:val="0B5F2E59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E60B2B4"/>
    <w:rsid w:val="0F8B59EF"/>
    <w:rsid w:val="0F8EE597"/>
    <w:rsid w:val="1030FB67"/>
    <w:rsid w:val="108E062A"/>
    <w:rsid w:val="110E7E20"/>
    <w:rsid w:val="11257C8A"/>
    <w:rsid w:val="1161E925"/>
    <w:rsid w:val="1175946F"/>
    <w:rsid w:val="11F702A6"/>
    <w:rsid w:val="11F7403D"/>
    <w:rsid w:val="12522A7F"/>
    <w:rsid w:val="12585818"/>
    <w:rsid w:val="129591D4"/>
    <w:rsid w:val="12C80765"/>
    <w:rsid w:val="12FA0B86"/>
    <w:rsid w:val="135D6CB0"/>
    <w:rsid w:val="1395605F"/>
    <w:rsid w:val="1496A521"/>
    <w:rsid w:val="14A1F07E"/>
    <w:rsid w:val="14D79E7D"/>
    <w:rsid w:val="15159C43"/>
    <w:rsid w:val="15510EEB"/>
    <w:rsid w:val="15729939"/>
    <w:rsid w:val="1684A2D8"/>
    <w:rsid w:val="17592106"/>
    <w:rsid w:val="1770C338"/>
    <w:rsid w:val="17C9DAEC"/>
    <w:rsid w:val="17D600CA"/>
    <w:rsid w:val="17E07681"/>
    <w:rsid w:val="18252259"/>
    <w:rsid w:val="18FA6298"/>
    <w:rsid w:val="1915AF11"/>
    <w:rsid w:val="191B7A80"/>
    <w:rsid w:val="1945B04D"/>
    <w:rsid w:val="1965AB4D"/>
    <w:rsid w:val="19AA5D8C"/>
    <w:rsid w:val="1AA731FC"/>
    <w:rsid w:val="1AF6C8A9"/>
    <w:rsid w:val="1AFC4965"/>
    <w:rsid w:val="1B4869FB"/>
    <w:rsid w:val="1B84019F"/>
    <w:rsid w:val="1B8D15EE"/>
    <w:rsid w:val="1BD2A248"/>
    <w:rsid w:val="1C6CF749"/>
    <w:rsid w:val="1CE0B046"/>
    <w:rsid w:val="1D285A67"/>
    <w:rsid w:val="1E1BD14C"/>
    <w:rsid w:val="1E208D8E"/>
    <w:rsid w:val="1E99487E"/>
    <w:rsid w:val="1EE63837"/>
    <w:rsid w:val="1F004D89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304DBA"/>
    <w:rsid w:val="219F692D"/>
    <w:rsid w:val="2214A10E"/>
    <w:rsid w:val="22A2DA12"/>
    <w:rsid w:val="234A56AD"/>
    <w:rsid w:val="23A9B72B"/>
    <w:rsid w:val="23B7563E"/>
    <w:rsid w:val="24136BC7"/>
    <w:rsid w:val="248929A3"/>
    <w:rsid w:val="2493020B"/>
    <w:rsid w:val="25041DB2"/>
    <w:rsid w:val="250DA425"/>
    <w:rsid w:val="25363319"/>
    <w:rsid w:val="25C616BC"/>
    <w:rsid w:val="264F6E27"/>
    <w:rsid w:val="268ED2A3"/>
    <w:rsid w:val="2698DFAE"/>
    <w:rsid w:val="26B3D800"/>
    <w:rsid w:val="2734EA3B"/>
    <w:rsid w:val="27484A2F"/>
    <w:rsid w:val="27798384"/>
    <w:rsid w:val="27DFA464"/>
    <w:rsid w:val="28741E30"/>
    <w:rsid w:val="28DBD52F"/>
    <w:rsid w:val="28F24561"/>
    <w:rsid w:val="29246075"/>
    <w:rsid w:val="29952200"/>
    <w:rsid w:val="2A41B539"/>
    <w:rsid w:val="2A7DD80F"/>
    <w:rsid w:val="2AA9A6A8"/>
    <w:rsid w:val="2AD21214"/>
    <w:rsid w:val="2B29A845"/>
    <w:rsid w:val="2B601E2A"/>
    <w:rsid w:val="2B817461"/>
    <w:rsid w:val="2B8AC35F"/>
    <w:rsid w:val="2BABBEF2"/>
    <w:rsid w:val="2BBD1D30"/>
    <w:rsid w:val="2C3DF7F2"/>
    <w:rsid w:val="2C8B109F"/>
    <w:rsid w:val="2CBEDAF3"/>
    <w:rsid w:val="2CC41A01"/>
    <w:rsid w:val="2CC82BF7"/>
    <w:rsid w:val="2CCCD7A1"/>
    <w:rsid w:val="2D4A2D14"/>
    <w:rsid w:val="2D5BFE66"/>
    <w:rsid w:val="2D617194"/>
    <w:rsid w:val="2D929CBD"/>
    <w:rsid w:val="2D93EE3D"/>
    <w:rsid w:val="2DB548D2"/>
    <w:rsid w:val="2DB6AA17"/>
    <w:rsid w:val="2DB97D70"/>
    <w:rsid w:val="2E3B677F"/>
    <w:rsid w:val="2E9C3369"/>
    <w:rsid w:val="2EBE921B"/>
    <w:rsid w:val="2F10DBDB"/>
    <w:rsid w:val="2F1CC577"/>
    <w:rsid w:val="302F69DA"/>
    <w:rsid w:val="3069C80A"/>
    <w:rsid w:val="30E4A37B"/>
    <w:rsid w:val="3181FEFB"/>
    <w:rsid w:val="31849BD7"/>
    <w:rsid w:val="31C66295"/>
    <w:rsid w:val="322B9457"/>
    <w:rsid w:val="32388FBE"/>
    <w:rsid w:val="328F1CA5"/>
    <w:rsid w:val="32950F1C"/>
    <w:rsid w:val="32C12EFB"/>
    <w:rsid w:val="32CCAA1B"/>
    <w:rsid w:val="32D8BA84"/>
    <w:rsid w:val="3365B627"/>
    <w:rsid w:val="343E638F"/>
    <w:rsid w:val="347BBA81"/>
    <w:rsid w:val="34F63FD3"/>
    <w:rsid w:val="379208F2"/>
    <w:rsid w:val="37976666"/>
    <w:rsid w:val="37D8DE1A"/>
    <w:rsid w:val="3841AE37"/>
    <w:rsid w:val="38CD0387"/>
    <w:rsid w:val="39003B96"/>
    <w:rsid w:val="392DD953"/>
    <w:rsid w:val="39416798"/>
    <w:rsid w:val="3947B370"/>
    <w:rsid w:val="39AE1D40"/>
    <w:rsid w:val="39DF2812"/>
    <w:rsid w:val="3A01F064"/>
    <w:rsid w:val="3A54B0CB"/>
    <w:rsid w:val="3A78D9A1"/>
    <w:rsid w:val="3A9C8F7C"/>
    <w:rsid w:val="3B7DE49B"/>
    <w:rsid w:val="3BF319B3"/>
    <w:rsid w:val="3BFD26B8"/>
    <w:rsid w:val="3C3046F3"/>
    <w:rsid w:val="3CF08E27"/>
    <w:rsid w:val="3D80675C"/>
    <w:rsid w:val="3DA45E31"/>
    <w:rsid w:val="3DBE9D8D"/>
    <w:rsid w:val="3DC9C3CE"/>
    <w:rsid w:val="3E90CAF8"/>
    <w:rsid w:val="3ECD6416"/>
    <w:rsid w:val="3F020172"/>
    <w:rsid w:val="3F1808B0"/>
    <w:rsid w:val="3FADEE01"/>
    <w:rsid w:val="3FDB60CF"/>
    <w:rsid w:val="4065EA3D"/>
    <w:rsid w:val="40B61286"/>
    <w:rsid w:val="4165E417"/>
    <w:rsid w:val="41814CB3"/>
    <w:rsid w:val="42B37553"/>
    <w:rsid w:val="42E2768D"/>
    <w:rsid w:val="438F7D5F"/>
    <w:rsid w:val="43B5353A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AC3863"/>
    <w:rsid w:val="44B2B056"/>
    <w:rsid w:val="44D01130"/>
    <w:rsid w:val="451D85AC"/>
    <w:rsid w:val="45252532"/>
    <w:rsid w:val="4544FBCA"/>
    <w:rsid w:val="456A8186"/>
    <w:rsid w:val="45AD37FC"/>
    <w:rsid w:val="45BCD8E2"/>
    <w:rsid w:val="46DB739D"/>
    <w:rsid w:val="475F5E8A"/>
    <w:rsid w:val="479E4ABA"/>
    <w:rsid w:val="47B3793B"/>
    <w:rsid w:val="47CD9B13"/>
    <w:rsid w:val="47F4FE57"/>
    <w:rsid w:val="4808F68C"/>
    <w:rsid w:val="48A5D1C5"/>
    <w:rsid w:val="48BAF729"/>
    <w:rsid w:val="48DBAF16"/>
    <w:rsid w:val="48E012E1"/>
    <w:rsid w:val="48EEA498"/>
    <w:rsid w:val="490D87A6"/>
    <w:rsid w:val="4990F962"/>
    <w:rsid w:val="49936ADD"/>
    <w:rsid w:val="4A2B429F"/>
    <w:rsid w:val="4AC83E0D"/>
    <w:rsid w:val="4B696D0A"/>
    <w:rsid w:val="4BD51487"/>
    <w:rsid w:val="4C44EF60"/>
    <w:rsid w:val="4C743043"/>
    <w:rsid w:val="4C75DC19"/>
    <w:rsid w:val="4C86EA5E"/>
    <w:rsid w:val="4D53CEC0"/>
    <w:rsid w:val="4D7AD386"/>
    <w:rsid w:val="4DADEAEB"/>
    <w:rsid w:val="4DFEA43E"/>
    <w:rsid w:val="4E0C7346"/>
    <w:rsid w:val="4E2E66A8"/>
    <w:rsid w:val="4E56A654"/>
    <w:rsid w:val="4E897B3A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0FF76F2"/>
    <w:rsid w:val="5117F07B"/>
    <w:rsid w:val="51795866"/>
    <w:rsid w:val="51B66F2F"/>
    <w:rsid w:val="51BA7FD4"/>
    <w:rsid w:val="5262048A"/>
    <w:rsid w:val="528DB238"/>
    <w:rsid w:val="52B8A1B2"/>
    <w:rsid w:val="53467935"/>
    <w:rsid w:val="54163244"/>
    <w:rsid w:val="549298B8"/>
    <w:rsid w:val="54D8AC8B"/>
    <w:rsid w:val="54F234A4"/>
    <w:rsid w:val="54F286EB"/>
    <w:rsid w:val="55503141"/>
    <w:rsid w:val="56830CF0"/>
    <w:rsid w:val="56E4257F"/>
    <w:rsid w:val="5708F8E8"/>
    <w:rsid w:val="57851CCB"/>
    <w:rsid w:val="57E2EED1"/>
    <w:rsid w:val="57F27D1C"/>
    <w:rsid w:val="58104D4D"/>
    <w:rsid w:val="5834BCAA"/>
    <w:rsid w:val="587E9569"/>
    <w:rsid w:val="59A8E8A6"/>
    <w:rsid w:val="59AFA956"/>
    <w:rsid w:val="59D07AA0"/>
    <w:rsid w:val="5AEA2B0F"/>
    <w:rsid w:val="5B83DFC2"/>
    <w:rsid w:val="5BD09CDA"/>
    <w:rsid w:val="5C163FA5"/>
    <w:rsid w:val="5C882A47"/>
    <w:rsid w:val="5CD06A55"/>
    <w:rsid w:val="5D9A8FA1"/>
    <w:rsid w:val="5E0FD9C2"/>
    <w:rsid w:val="5E5D5D4A"/>
    <w:rsid w:val="5EBFCCBB"/>
    <w:rsid w:val="5EEE6281"/>
    <w:rsid w:val="5F02DBAA"/>
    <w:rsid w:val="5F2CD0CE"/>
    <w:rsid w:val="5F366002"/>
    <w:rsid w:val="5FA8C325"/>
    <w:rsid w:val="5FC1C0E7"/>
    <w:rsid w:val="5FF92DAB"/>
    <w:rsid w:val="6056056A"/>
    <w:rsid w:val="606D4343"/>
    <w:rsid w:val="60F2CD9D"/>
    <w:rsid w:val="61035B8C"/>
    <w:rsid w:val="617FD783"/>
    <w:rsid w:val="61AE7B7C"/>
    <w:rsid w:val="61F4CC2D"/>
    <w:rsid w:val="623F0ADC"/>
    <w:rsid w:val="62C39315"/>
    <w:rsid w:val="62E4EDE9"/>
    <w:rsid w:val="62F60AA6"/>
    <w:rsid w:val="631EE8A5"/>
    <w:rsid w:val="633F22CE"/>
    <w:rsid w:val="637CB5C8"/>
    <w:rsid w:val="64670D59"/>
    <w:rsid w:val="64F2FDCD"/>
    <w:rsid w:val="6566F1AC"/>
    <w:rsid w:val="65B20252"/>
    <w:rsid w:val="66092010"/>
    <w:rsid w:val="6660EFFE"/>
    <w:rsid w:val="667B0F5E"/>
    <w:rsid w:val="66A4A54D"/>
    <w:rsid w:val="66CD46D4"/>
    <w:rsid w:val="67198882"/>
    <w:rsid w:val="67255D0C"/>
    <w:rsid w:val="67676061"/>
    <w:rsid w:val="67DE6B27"/>
    <w:rsid w:val="68026BA6"/>
    <w:rsid w:val="68848057"/>
    <w:rsid w:val="68C031B9"/>
    <w:rsid w:val="68C2E3A0"/>
    <w:rsid w:val="6938DD7F"/>
    <w:rsid w:val="69B2A4A6"/>
    <w:rsid w:val="6A886060"/>
    <w:rsid w:val="6AAC30EC"/>
    <w:rsid w:val="6AEE2016"/>
    <w:rsid w:val="6B026AF7"/>
    <w:rsid w:val="6B16F5A3"/>
    <w:rsid w:val="6B4403C3"/>
    <w:rsid w:val="6B85DCC1"/>
    <w:rsid w:val="6C453BC1"/>
    <w:rsid w:val="6C5DA337"/>
    <w:rsid w:val="6C6BB3F0"/>
    <w:rsid w:val="6C89F077"/>
    <w:rsid w:val="6DD38211"/>
    <w:rsid w:val="6E29978D"/>
    <w:rsid w:val="6E7AC2BA"/>
    <w:rsid w:val="6EA1FA19"/>
    <w:rsid w:val="6EA547E2"/>
    <w:rsid w:val="6F0F7B24"/>
    <w:rsid w:val="6F53585B"/>
    <w:rsid w:val="6F802C3B"/>
    <w:rsid w:val="6FA496F2"/>
    <w:rsid w:val="703EE6A0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A7F505"/>
    <w:rsid w:val="72D42144"/>
    <w:rsid w:val="72E536F9"/>
    <w:rsid w:val="72EE26B8"/>
    <w:rsid w:val="72F8F13C"/>
    <w:rsid w:val="730AC35A"/>
    <w:rsid w:val="731F5831"/>
    <w:rsid w:val="737AE729"/>
    <w:rsid w:val="73E02538"/>
    <w:rsid w:val="73E73EE5"/>
    <w:rsid w:val="73EB42CA"/>
    <w:rsid w:val="74077CCE"/>
    <w:rsid w:val="74161A49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A44EDCD"/>
    <w:rsid w:val="7B2B212F"/>
    <w:rsid w:val="7B52A38B"/>
    <w:rsid w:val="7B9B1677"/>
    <w:rsid w:val="7C4A0570"/>
    <w:rsid w:val="7C81FF44"/>
    <w:rsid w:val="7CD5025B"/>
    <w:rsid w:val="7D56E476"/>
    <w:rsid w:val="7DEBBB1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59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,Akapit z listą BS,CW_Lista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  <w:style w:type="character" w:customStyle="1" w:styleId="scxw232752987">
    <w:name w:val="scxw232752987"/>
    <w:basedOn w:val="Domylnaczcionkaakapitu"/>
    <w:rsid w:val="005A3911"/>
  </w:style>
  <w:style w:type="character" w:customStyle="1" w:styleId="FontStyle13">
    <w:name w:val="Font Style13"/>
    <w:uiPriority w:val="99"/>
    <w:rsid w:val="00401F2D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41350"/>
    <w:rsid w:val="00070C2A"/>
    <w:rsid w:val="000B0ED4"/>
    <w:rsid w:val="000B5449"/>
    <w:rsid w:val="000C352A"/>
    <w:rsid w:val="000D10D4"/>
    <w:rsid w:val="000D30F2"/>
    <w:rsid w:val="000D3C1D"/>
    <w:rsid w:val="0011309E"/>
    <w:rsid w:val="00140FC6"/>
    <w:rsid w:val="00196780"/>
    <w:rsid w:val="001C5948"/>
    <w:rsid w:val="0027540E"/>
    <w:rsid w:val="002815FC"/>
    <w:rsid w:val="00291072"/>
    <w:rsid w:val="00291E47"/>
    <w:rsid w:val="002A4B79"/>
    <w:rsid w:val="002B0B2E"/>
    <w:rsid w:val="002D0314"/>
    <w:rsid w:val="00321BBA"/>
    <w:rsid w:val="00323211"/>
    <w:rsid w:val="00392228"/>
    <w:rsid w:val="003A4647"/>
    <w:rsid w:val="003B05BF"/>
    <w:rsid w:val="003E1D9E"/>
    <w:rsid w:val="00401A29"/>
    <w:rsid w:val="0041343C"/>
    <w:rsid w:val="00425D6D"/>
    <w:rsid w:val="00427635"/>
    <w:rsid w:val="004714C1"/>
    <w:rsid w:val="004D00FE"/>
    <w:rsid w:val="004D6CDC"/>
    <w:rsid w:val="00524905"/>
    <w:rsid w:val="005873D8"/>
    <w:rsid w:val="005F05D3"/>
    <w:rsid w:val="006320E9"/>
    <w:rsid w:val="0066110B"/>
    <w:rsid w:val="0066377C"/>
    <w:rsid w:val="00677174"/>
    <w:rsid w:val="00683391"/>
    <w:rsid w:val="00693A53"/>
    <w:rsid w:val="006E0ACA"/>
    <w:rsid w:val="006E5900"/>
    <w:rsid w:val="0073449D"/>
    <w:rsid w:val="00747AD5"/>
    <w:rsid w:val="00752A82"/>
    <w:rsid w:val="007923D2"/>
    <w:rsid w:val="007974CC"/>
    <w:rsid w:val="007A0131"/>
    <w:rsid w:val="007A597A"/>
    <w:rsid w:val="007B25B5"/>
    <w:rsid w:val="007C36B8"/>
    <w:rsid w:val="007D6823"/>
    <w:rsid w:val="00800C11"/>
    <w:rsid w:val="0082102D"/>
    <w:rsid w:val="00826AA8"/>
    <w:rsid w:val="008563AA"/>
    <w:rsid w:val="008C3733"/>
    <w:rsid w:val="0092246E"/>
    <w:rsid w:val="00960C20"/>
    <w:rsid w:val="00993A92"/>
    <w:rsid w:val="009B2F34"/>
    <w:rsid w:val="009E4E3D"/>
    <w:rsid w:val="00A01EE4"/>
    <w:rsid w:val="00A55F5A"/>
    <w:rsid w:val="00A83B8A"/>
    <w:rsid w:val="00AB0401"/>
    <w:rsid w:val="00AB0ABA"/>
    <w:rsid w:val="00AF1922"/>
    <w:rsid w:val="00B035C5"/>
    <w:rsid w:val="00B0378A"/>
    <w:rsid w:val="00B24B0F"/>
    <w:rsid w:val="00B35149"/>
    <w:rsid w:val="00B56EA2"/>
    <w:rsid w:val="00B637DF"/>
    <w:rsid w:val="00BA428C"/>
    <w:rsid w:val="00BD3881"/>
    <w:rsid w:val="00C505A9"/>
    <w:rsid w:val="00C57516"/>
    <w:rsid w:val="00C80F55"/>
    <w:rsid w:val="00CA4A66"/>
    <w:rsid w:val="00CC15A0"/>
    <w:rsid w:val="00CE5AD6"/>
    <w:rsid w:val="00D2460D"/>
    <w:rsid w:val="00D25E49"/>
    <w:rsid w:val="00D32F0C"/>
    <w:rsid w:val="00D44953"/>
    <w:rsid w:val="00D46800"/>
    <w:rsid w:val="00D55571"/>
    <w:rsid w:val="00D60CB6"/>
    <w:rsid w:val="00D64E49"/>
    <w:rsid w:val="00D656F1"/>
    <w:rsid w:val="00D74EEC"/>
    <w:rsid w:val="00D972ED"/>
    <w:rsid w:val="00DB3FBA"/>
    <w:rsid w:val="00DB52BD"/>
    <w:rsid w:val="00E347A8"/>
    <w:rsid w:val="00E50917"/>
    <w:rsid w:val="00E74154"/>
    <w:rsid w:val="00E7781B"/>
    <w:rsid w:val="00E850E4"/>
    <w:rsid w:val="00E90890"/>
    <w:rsid w:val="00E969BE"/>
    <w:rsid w:val="00EA435F"/>
    <w:rsid w:val="00EA7805"/>
    <w:rsid w:val="00EC2097"/>
    <w:rsid w:val="00EF01B2"/>
    <w:rsid w:val="00F052DB"/>
    <w:rsid w:val="00F13A2F"/>
    <w:rsid w:val="00F36350"/>
    <w:rsid w:val="00F54048"/>
    <w:rsid w:val="00F74002"/>
    <w:rsid w:val="00FA2664"/>
    <w:rsid w:val="00FB406D"/>
    <w:rsid w:val="00FC3A64"/>
    <w:rsid w:val="00F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5ACBB-FED7-4BB5-B837-EE22BCC3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6586</Words>
  <Characters>39517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2021-08-26T12:26:00Z</dcterms:created>
  <dcterms:modified xsi:type="dcterms:W3CDTF">2021-08-26T12:26:00Z</dcterms:modified>
</cp:coreProperties>
</file>