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61DF7" w14:textId="1D2072AD" w:rsidR="00FE5C52" w:rsidRPr="00A5688B" w:rsidRDefault="00BF4AA6" w:rsidP="001E78C7">
      <w:pPr>
        <w:pStyle w:val="Nagwek11"/>
        <w:spacing w:line="259" w:lineRule="auto"/>
        <w:jc w:val="left"/>
        <w:rPr>
          <w:sz w:val="32"/>
        </w:rPr>
      </w:pPr>
      <w:r w:rsidRPr="00A5688B">
        <w:rPr>
          <w:sz w:val="32"/>
        </w:rPr>
        <w:t>ZAŁĄCZNIK</w:t>
      </w:r>
      <w:r w:rsidR="00785CFE">
        <w:rPr>
          <w:sz w:val="32"/>
        </w:rPr>
        <w:t xml:space="preserve"> NR 1 DO REGULAMINU – </w:t>
      </w:r>
      <w:r w:rsidR="00EC127E">
        <w:rPr>
          <w:sz w:val="32"/>
        </w:rPr>
        <w:t>WYMAGANIA</w:t>
      </w:r>
      <w:r w:rsidRPr="00A5688B">
        <w:rPr>
          <w:sz w:val="32"/>
        </w:rPr>
        <w:t> </w:t>
      </w:r>
      <w:r w:rsidR="00EC127E">
        <w:rPr>
          <w:sz w:val="32"/>
        </w:rPr>
        <w:t>OBLIGATORYJN</w:t>
      </w:r>
      <w:r w:rsidRPr="00A5688B">
        <w:rPr>
          <w:sz w:val="32"/>
        </w:rPr>
        <w:t xml:space="preserve">E, </w:t>
      </w:r>
      <w:r w:rsidR="00EC127E">
        <w:rPr>
          <w:sz w:val="32"/>
        </w:rPr>
        <w:t>KONKURSO</w:t>
      </w:r>
      <w:r w:rsidRPr="00A5688B">
        <w:rPr>
          <w:sz w:val="32"/>
        </w:rPr>
        <w:t xml:space="preserve">WE I </w:t>
      </w:r>
      <w:r w:rsidR="00EC127E">
        <w:rPr>
          <w:sz w:val="32"/>
        </w:rPr>
        <w:t>JAKOŚCIO</w:t>
      </w:r>
      <w:r w:rsidRPr="00A5688B">
        <w:rPr>
          <w:sz w:val="32"/>
        </w:rPr>
        <w:t>WE</w:t>
      </w:r>
    </w:p>
    <w:p w14:paraId="1356AD22" w14:textId="3B343774" w:rsidR="00FE5C52" w:rsidRPr="00A5688B" w:rsidRDefault="00FE5C52" w:rsidP="55EE18CA">
      <w:pPr>
        <w:spacing w:line="259" w:lineRule="auto"/>
        <w:jc w:val="both"/>
        <w:rPr>
          <w:rFonts w:eastAsia="Times New Roman" w:cs="Times New Roman"/>
        </w:rPr>
      </w:pPr>
      <w:r w:rsidRPr="55EE18CA">
        <w:rPr>
          <w:rFonts w:eastAsia="Times New Roman" w:cs="Times New Roman"/>
        </w:rPr>
        <w:t>W dokumencie Zamawiający</w:t>
      </w:r>
      <w:r w:rsidR="00584A85" w:rsidRPr="55EE18CA">
        <w:rPr>
          <w:rFonts w:eastAsia="Times New Roman" w:cs="Times New Roman"/>
        </w:rPr>
        <w:t xml:space="preserve"> przedstawił</w:t>
      </w:r>
      <w:r w:rsidRPr="55EE18CA">
        <w:rPr>
          <w:rFonts w:eastAsia="Times New Roman" w:cs="Times New Roman"/>
        </w:rPr>
        <w:t xml:space="preserve"> </w:t>
      </w:r>
      <w:r w:rsidR="00EC127E" w:rsidRPr="55EE18CA">
        <w:rPr>
          <w:rFonts w:eastAsia="Times New Roman" w:cs="Times New Roman"/>
        </w:rPr>
        <w:t>Wymagania</w:t>
      </w:r>
      <w:r w:rsidRPr="55EE18CA">
        <w:rPr>
          <w:rFonts w:eastAsia="Times New Roman" w:cs="Times New Roman"/>
        </w:rPr>
        <w:t xml:space="preserve"> dla Systemu do retencjonowania i oczyszczania wody deszczowej. </w:t>
      </w:r>
      <w:r w:rsidRPr="55EE18CA">
        <w:rPr>
          <w:rFonts w:cs="Calibri"/>
        </w:rPr>
        <w:t xml:space="preserve">System powinien spełniać </w:t>
      </w:r>
      <w:r w:rsidR="62AAB844" w:rsidRPr="55EE18CA">
        <w:rPr>
          <w:rFonts w:cs="Calibri"/>
        </w:rPr>
        <w:t>Wymagania</w:t>
      </w:r>
      <w:r w:rsidRPr="55EE18CA">
        <w:rPr>
          <w:rFonts w:cs="Calibri"/>
        </w:rPr>
        <w:t xml:space="preserve"> </w:t>
      </w:r>
      <w:r w:rsidR="00EC127E" w:rsidRPr="55EE18CA">
        <w:rPr>
          <w:rFonts w:cs="Calibri"/>
        </w:rPr>
        <w:t>Obligatoryjn</w:t>
      </w:r>
      <w:r w:rsidRPr="55EE18CA">
        <w:rPr>
          <w:rFonts w:cs="Calibri"/>
        </w:rPr>
        <w:t xml:space="preserve">e, </w:t>
      </w:r>
      <w:r w:rsidR="00EC127E" w:rsidRPr="55EE18CA">
        <w:rPr>
          <w:rFonts w:cs="Calibri"/>
        </w:rPr>
        <w:t>Jakościo</w:t>
      </w:r>
      <w:r w:rsidRPr="55EE18CA">
        <w:rPr>
          <w:rFonts w:cs="Calibri"/>
        </w:rPr>
        <w:t xml:space="preserve">we oraz </w:t>
      </w:r>
      <w:r w:rsidR="00EC127E" w:rsidRPr="55EE18CA">
        <w:rPr>
          <w:rFonts w:cs="Calibri"/>
        </w:rPr>
        <w:t>Konkurso</w:t>
      </w:r>
      <w:r w:rsidRPr="55EE18CA">
        <w:rPr>
          <w:rFonts w:cs="Calibri"/>
        </w:rPr>
        <w:t>we,</w:t>
      </w:r>
      <w:r w:rsidR="00EC598C" w:rsidRPr="55EE18CA">
        <w:rPr>
          <w:rFonts w:cs="Calibri"/>
        </w:rPr>
        <w:t xml:space="preserve"> które będą weryfikowane zgodnie</w:t>
      </w:r>
      <w:r w:rsidRPr="55EE18CA">
        <w:rPr>
          <w:rFonts w:cs="Calibri"/>
        </w:rPr>
        <w:t xml:space="preserve"> </w:t>
      </w:r>
      <w:r w:rsidR="00EC598C" w:rsidRPr="55EE18CA">
        <w:rPr>
          <w:rFonts w:cs="Calibri"/>
        </w:rPr>
        <w:t xml:space="preserve">Załącznikiem nr 4 oraz oceniane i punktowane zgodnie </w:t>
      </w:r>
      <w:r w:rsidRPr="55EE18CA">
        <w:rPr>
          <w:rFonts w:eastAsia="Times New Roman" w:cs="Times New Roman"/>
        </w:rPr>
        <w:t xml:space="preserve">z </w:t>
      </w:r>
      <w:r w:rsidR="00EC598C" w:rsidRPr="55EE18CA">
        <w:rPr>
          <w:rFonts w:eastAsia="Times New Roman" w:cs="Times New Roman"/>
        </w:rPr>
        <w:t>Załącznikiem nr 5 do Regulaminu. Suma przyznanych punktów będzie decydować</w:t>
      </w:r>
      <w:r w:rsidRPr="55EE18CA">
        <w:rPr>
          <w:rFonts w:eastAsia="Times New Roman" w:cs="Times New Roman"/>
        </w:rPr>
        <w:t xml:space="preserve"> o pozycji </w:t>
      </w:r>
      <w:r w:rsidR="00EC127E" w:rsidRPr="55EE18CA">
        <w:rPr>
          <w:rFonts w:eastAsia="Times New Roman" w:cs="Times New Roman"/>
        </w:rPr>
        <w:t xml:space="preserve">Wnioskodawcy / Uczestnika Przedsięwzięcia </w:t>
      </w:r>
      <w:r w:rsidRPr="55EE18CA">
        <w:rPr>
          <w:rFonts w:eastAsia="Times New Roman" w:cs="Times New Roman"/>
        </w:rPr>
        <w:t xml:space="preserve">na stworzonej przez Zamawiającego Liście Rankingowej. Liczba punktów </w:t>
      </w:r>
      <w:r w:rsidR="00EC127E" w:rsidRPr="55EE18CA">
        <w:rPr>
          <w:rFonts w:eastAsia="Times New Roman" w:cs="Times New Roman"/>
        </w:rPr>
        <w:t>konkurso</w:t>
      </w:r>
      <w:r w:rsidRPr="55EE18CA">
        <w:rPr>
          <w:rFonts w:eastAsia="Times New Roman" w:cs="Times New Roman"/>
        </w:rPr>
        <w:t xml:space="preserve">wych przyznawanych </w:t>
      </w:r>
      <w:r w:rsidR="00EC127E" w:rsidRPr="55EE18CA">
        <w:rPr>
          <w:rFonts w:eastAsia="Times New Roman" w:cs="Times New Roman"/>
        </w:rPr>
        <w:t>Wnioskodawcy / Uczestnikowi Przedsięwzięcia</w:t>
      </w:r>
      <w:r w:rsidRPr="55EE18CA">
        <w:rPr>
          <w:rFonts w:eastAsia="Times New Roman" w:cs="Times New Roman"/>
        </w:rPr>
        <w:t xml:space="preserve"> będzie uzależniona od jakości dostarczanej</w:t>
      </w:r>
      <w:r w:rsidR="00C43D9A" w:rsidRPr="55EE18CA">
        <w:rPr>
          <w:rFonts w:eastAsia="Times New Roman" w:cs="Times New Roman"/>
        </w:rPr>
        <w:t xml:space="preserve"> wody oraz wydajności Systemu.</w:t>
      </w:r>
    </w:p>
    <w:p w14:paraId="4896D265" w14:textId="71A22880" w:rsidR="00FE5C52" w:rsidRPr="005B764A" w:rsidRDefault="006460D9" w:rsidP="001E78C7">
      <w:pPr>
        <w:pStyle w:val="Nagwek2"/>
        <w:spacing w:line="259" w:lineRule="auto"/>
      </w:pPr>
      <w:r w:rsidRPr="005B764A">
        <w:t>INFORMACJE OGÓLNE</w:t>
      </w:r>
    </w:p>
    <w:p w14:paraId="79AC749D" w14:textId="06FDDCDC" w:rsidR="00E12101" w:rsidRPr="00A5688B" w:rsidRDefault="00E12101" w:rsidP="007B4AD9">
      <w:pPr>
        <w:spacing w:before="120" w:line="259" w:lineRule="auto"/>
        <w:jc w:val="both"/>
        <w:rPr>
          <w:rFonts w:cs="Calibri"/>
          <w:szCs w:val="22"/>
        </w:rPr>
      </w:pPr>
      <w:r w:rsidRPr="25F2DED2">
        <w:rPr>
          <w:rFonts w:cs="Calibri"/>
          <w:szCs w:val="22"/>
        </w:rPr>
        <w:t xml:space="preserve">Zmiany klimatyczne, rosnące ceny wody wodociągowej, postępujące problemy z gospodarką wodno-kanalizacyjną na terenie Polski, stwarzają konieczność tworzenia systemów opierających się na kilkukrotnym wykorzystaniu wody </w:t>
      </w:r>
      <w:r w:rsidR="00C3530F" w:rsidRPr="25F2DED2">
        <w:rPr>
          <w:rFonts w:cs="Calibri"/>
          <w:szCs w:val="22"/>
        </w:rPr>
        <w:t>deszczowej</w:t>
      </w:r>
      <w:r w:rsidRPr="25F2DED2">
        <w:rPr>
          <w:rFonts w:cs="Calibri"/>
          <w:szCs w:val="22"/>
        </w:rPr>
        <w:t xml:space="preserve"> na cele potrzeb ludzi, środowiska i gospodarki. </w:t>
      </w:r>
      <w:r w:rsidR="00C3530F" w:rsidRPr="25F2DED2">
        <w:rPr>
          <w:rFonts w:cs="Calibri"/>
          <w:szCs w:val="22"/>
        </w:rPr>
        <w:t>O</w:t>
      </w:r>
      <w:r w:rsidRPr="25F2DED2">
        <w:rPr>
          <w:rFonts w:cs="Calibri"/>
          <w:szCs w:val="22"/>
        </w:rPr>
        <w:t>szczędne oraz kilkukrotne wykorzystanie dostępnej wody z opadów deszczu stwarza szanse na prawidłowe gospodarowanie wodami głębinowymi. Magazynowanie wody opadowej, oczyszczanie ścieków oraz odprowadzanie oczyszczonej wody z ścieków do gruntu</w:t>
      </w:r>
      <w:r w:rsidR="0006167B" w:rsidRPr="25F2DED2">
        <w:rPr>
          <w:rFonts w:cs="Calibri"/>
          <w:szCs w:val="22"/>
        </w:rPr>
        <w:t xml:space="preserve"> pozwoli na odpowiednie gospodarowanie wodą zgodnie z założeniami gospodarki obiegu zamkniętego, a także pozwoli na </w:t>
      </w:r>
      <w:r w:rsidRPr="25F2DED2">
        <w:rPr>
          <w:rFonts w:cs="Calibri"/>
          <w:szCs w:val="22"/>
        </w:rPr>
        <w:t xml:space="preserve">ochronę środowiska naturalnego oraz </w:t>
      </w:r>
      <w:r w:rsidR="00EC598C">
        <w:rPr>
          <w:rFonts w:cs="Calibri"/>
          <w:szCs w:val="22"/>
        </w:rPr>
        <w:t>ograniczy</w:t>
      </w:r>
      <w:r w:rsidR="00BD6249" w:rsidRPr="25F2DED2">
        <w:rPr>
          <w:rFonts w:cs="Calibri"/>
          <w:szCs w:val="22"/>
        </w:rPr>
        <w:t xml:space="preserve"> </w:t>
      </w:r>
      <w:r w:rsidRPr="25F2DED2">
        <w:rPr>
          <w:rFonts w:cs="Calibri"/>
          <w:szCs w:val="22"/>
        </w:rPr>
        <w:t>koniecznoś</w:t>
      </w:r>
      <w:r w:rsidR="00BD6249" w:rsidRPr="25F2DED2">
        <w:rPr>
          <w:rFonts w:cs="Calibri"/>
          <w:szCs w:val="22"/>
        </w:rPr>
        <w:t>ć</w:t>
      </w:r>
      <w:r w:rsidRPr="25F2DED2">
        <w:rPr>
          <w:rFonts w:cs="Calibri"/>
          <w:szCs w:val="22"/>
        </w:rPr>
        <w:t xml:space="preserve"> budowy rozległej i kosztownej</w:t>
      </w:r>
      <w:r w:rsidR="001951CA" w:rsidRPr="25F2DED2">
        <w:rPr>
          <w:rFonts w:cs="Calibri"/>
          <w:szCs w:val="22"/>
        </w:rPr>
        <w:t xml:space="preserve"> infrastruktury k</w:t>
      </w:r>
      <w:r w:rsidR="00B243C2" w:rsidRPr="25F2DED2">
        <w:rPr>
          <w:rFonts w:cs="Calibri"/>
          <w:szCs w:val="22"/>
        </w:rPr>
        <w:t>analizacyjnej i przeciwpowodziowej</w:t>
      </w:r>
      <w:r w:rsidR="008F34B9" w:rsidRPr="25F2DED2">
        <w:rPr>
          <w:rFonts w:cs="Calibri"/>
          <w:szCs w:val="22"/>
        </w:rPr>
        <w:t>.</w:t>
      </w:r>
      <w:r w:rsidR="0006167B" w:rsidRPr="25F2DED2">
        <w:rPr>
          <w:rFonts w:cs="Calibri"/>
          <w:szCs w:val="22"/>
        </w:rPr>
        <w:t xml:space="preserve"> </w:t>
      </w:r>
    </w:p>
    <w:p w14:paraId="38C08C62" w14:textId="7AA3370D" w:rsidR="006516E5" w:rsidRPr="00A5688B" w:rsidRDefault="00E12101" w:rsidP="007B4AD9">
      <w:pPr>
        <w:spacing w:before="120" w:line="259" w:lineRule="auto"/>
        <w:jc w:val="both"/>
        <w:rPr>
          <w:rFonts w:cs="Calibri"/>
        </w:rPr>
      </w:pPr>
      <w:r w:rsidRPr="00A5688B">
        <w:rPr>
          <w:rFonts w:cs="Calibri"/>
          <w:b/>
        </w:rPr>
        <w:t>Celem projektu jest</w:t>
      </w:r>
      <w:r w:rsidR="000361D3" w:rsidRPr="00A5688B">
        <w:rPr>
          <w:rFonts w:cs="Calibri"/>
        </w:rPr>
        <w:t xml:space="preserve"> stworzenie innowacyjnego S</w:t>
      </w:r>
      <w:r w:rsidRPr="00A5688B">
        <w:rPr>
          <w:rFonts w:cs="Calibri"/>
        </w:rPr>
        <w:t>ystemu do retencjonowania i oczyszczania wody deszczowej</w:t>
      </w:r>
      <w:r w:rsidR="000107C0" w:rsidRPr="00A5688B">
        <w:rPr>
          <w:rFonts w:cs="Calibri"/>
        </w:rPr>
        <w:t>, którego zadaniem będzie</w:t>
      </w:r>
      <w:r w:rsidRPr="00A5688B">
        <w:rPr>
          <w:rFonts w:cs="Calibri"/>
        </w:rPr>
        <w:t xml:space="preserve"> </w:t>
      </w:r>
      <w:r w:rsidR="00621F6A" w:rsidRPr="00A5688B">
        <w:rPr>
          <w:rFonts w:cs="Calibri"/>
        </w:rPr>
        <w:t xml:space="preserve">magazynowanie </w:t>
      </w:r>
      <w:r w:rsidRPr="00A5688B">
        <w:rPr>
          <w:rFonts w:cs="Calibri"/>
        </w:rPr>
        <w:t xml:space="preserve">wody deszczowej, </w:t>
      </w:r>
      <w:r w:rsidR="000361D3" w:rsidRPr="00A5688B">
        <w:rPr>
          <w:rFonts w:cs="Calibri"/>
        </w:rPr>
        <w:t>podczyszczanie</w:t>
      </w:r>
      <w:r w:rsidRPr="00A5688B">
        <w:rPr>
          <w:rFonts w:cs="Calibri"/>
        </w:rPr>
        <w:t xml:space="preserve"> i dostarczanie jej w standardzie </w:t>
      </w:r>
      <w:r w:rsidR="000361D3" w:rsidRPr="00A5688B">
        <w:rPr>
          <w:rFonts w:cs="Calibri"/>
        </w:rPr>
        <w:t>nie niższym</w:t>
      </w:r>
      <w:r w:rsidR="00D2412A" w:rsidRPr="00A5688B">
        <w:rPr>
          <w:rFonts w:cs="Calibri"/>
        </w:rPr>
        <w:t xml:space="preserve"> niż </w:t>
      </w:r>
      <w:r w:rsidR="009C5332" w:rsidRPr="00A5688B">
        <w:rPr>
          <w:rFonts w:cs="Calibri"/>
        </w:rPr>
        <w:t xml:space="preserve">W1, </w:t>
      </w:r>
      <w:r w:rsidRPr="00A5688B">
        <w:rPr>
          <w:rFonts w:cs="Calibri"/>
        </w:rPr>
        <w:t xml:space="preserve">W2, W3, W4, W5 </w:t>
      </w:r>
      <w:r w:rsidR="00560E2D" w:rsidRPr="00A5688B">
        <w:rPr>
          <w:rFonts w:cs="Calibri"/>
        </w:rPr>
        <w:t>jak zdefiniowano poniżej</w:t>
      </w:r>
      <w:r w:rsidR="00EC127E">
        <w:rPr>
          <w:rFonts w:cs="Calibri"/>
        </w:rPr>
        <w:t xml:space="preserve"> (dalej też jako „System”, „Technologia” albo „Rozwiązanie”)</w:t>
      </w:r>
      <w:r w:rsidRPr="00A5688B">
        <w:rPr>
          <w:rFonts w:cs="Calibri"/>
        </w:rPr>
        <w:t>.</w:t>
      </w:r>
      <w:r w:rsidR="002F6A92" w:rsidRPr="00A5688B">
        <w:rPr>
          <w:rFonts w:cs="Calibri"/>
        </w:rPr>
        <w:t xml:space="preserve"> </w:t>
      </w:r>
      <w:r w:rsidR="00444CB6" w:rsidRPr="00A5688B">
        <w:rPr>
          <w:rFonts w:cs="Calibri"/>
        </w:rPr>
        <w:t>System ma redukować ilość pobranej wody W</w:t>
      </w:r>
      <w:r w:rsidR="008F34B9" w:rsidRPr="00A5688B">
        <w:rPr>
          <w:rFonts w:cs="Calibri"/>
        </w:rPr>
        <w:t>0</w:t>
      </w:r>
      <w:r w:rsidR="00444CB6" w:rsidRPr="00A5688B">
        <w:rPr>
          <w:rFonts w:cs="Calibri"/>
        </w:rPr>
        <w:t xml:space="preserve"> z sieci wodociągowej i zastępować ją zebraną wodą deszczową. Proces ten może zwiększać swoją efektywność dzięki </w:t>
      </w:r>
      <w:r w:rsidR="00A84FAC" w:rsidRPr="00A5688B">
        <w:rPr>
          <w:rFonts w:cs="Calibri"/>
        </w:rPr>
        <w:t>wielokrotnemu obiegowi wody w Systemie</w:t>
      </w:r>
      <w:r w:rsidR="00444CB6" w:rsidRPr="00A5688B">
        <w:rPr>
          <w:rFonts w:cs="Calibri"/>
        </w:rPr>
        <w:t xml:space="preserve">. </w:t>
      </w:r>
      <w:r w:rsidR="00EC127E">
        <w:rPr>
          <w:rFonts w:cs="Calibri"/>
        </w:rPr>
        <w:t>Wnioskodawca/Uczestnik Przedsięwzięcia</w:t>
      </w:r>
      <w:r w:rsidR="00EC127E" w:rsidRPr="00A5688B">
        <w:rPr>
          <w:rFonts w:cs="Calibri"/>
        </w:rPr>
        <w:t xml:space="preserve"> </w:t>
      </w:r>
      <w:r w:rsidR="007E50FC" w:rsidRPr="00A5688B">
        <w:rPr>
          <w:rFonts w:cs="Calibri"/>
        </w:rPr>
        <w:t xml:space="preserve">sam określa pojemność zbiorników, </w:t>
      </w:r>
      <w:r w:rsidR="00A84FAC" w:rsidRPr="00A5688B">
        <w:rPr>
          <w:rFonts w:cs="Calibri"/>
        </w:rPr>
        <w:t>liczbę</w:t>
      </w:r>
      <w:r w:rsidR="007E50FC" w:rsidRPr="00A5688B">
        <w:rPr>
          <w:rFonts w:cs="Calibri"/>
        </w:rPr>
        <w:t xml:space="preserve"> </w:t>
      </w:r>
      <w:r w:rsidR="008A4108" w:rsidRPr="00A5688B">
        <w:rPr>
          <w:rFonts w:cs="Calibri"/>
        </w:rPr>
        <w:t>cykli obiegu</w:t>
      </w:r>
      <w:r w:rsidR="007E50FC" w:rsidRPr="00A5688B">
        <w:rPr>
          <w:rFonts w:cs="Calibri"/>
        </w:rPr>
        <w:t xml:space="preserve"> wody w System</w:t>
      </w:r>
      <w:r w:rsidR="008A4108" w:rsidRPr="00A5688B">
        <w:rPr>
          <w:rFonts w:cs="Calibri"/>
        </w:rPr>
        <w:t>ie</w:t>
      </w:r>
      <w:r w:rsidR="007E50FC" w:rsidRPr="00A5688B">
        <w:rPr>
          <w:rFonts w:cs="Calibri"/>
        </w:rPr>
        <w:t xml:space="preserve">, procesy wykorzystywane do oczyszczenia wody, </w:t>
      </w:r>
      <w:r w:rsidR="00BD6249" w:rsidRPr="00A5688B">
        <w:rPr>
          <w:rFonts w:cs="Calibri"/>
        </w:rPr>
        <w:t>koszt</w:t>
      </w:r>
      <w:r w:rsidR="007E50FC" w:rsidRPr="00A5688B">
        <w:rPr>
          <w:rFonts w:cs="Calibri"/>
        </w:rPr>
        <w:t xml:space="preserve">, jakość </w:t>
      </w:r>
      <w:r w:rsidR="000107C0" w:rsidRPr="00A5688B">
        <w:rPr>
          <w:rFonts w:cs="Calibri"/>
        </w:rPr>
        <w:t xml:space="preserve">materiałów </w:t>
      </w:r>
      <w:r w:rsidR="00BD6249" w:rsidRPr="00A5688B">
        <w:rPr>
          <w:rFonts w:cs="Calibri"/>
        </w:rPr>
        <w:t xml:space="preserve">wykorzystywanych </w:t>
      </w:r>
      <w:r w:rsidR="007E50FC" w:rsidRPr="00A5688B">
        <w:rPr>
          <w:rFonts w:cs="Calibri"/>
        </w:rPr>
        <w:t xml:space="preserve">do budowy </w:t>
      </w:r>
      <w:r w:rsidR="00BD6249" w:rsidRPr="00A5688B">
        <w:rPr>
          <w:rFonts w:cs="Calibri"/>
        </w:rPr>
        <w:t xml:space="preserve">Systemu </w:t>
      </w:r>
      <w:r w:rsidR="007E50FC" w:rsidRPr="00A5688B">
        <w:rPr>
          <w:rFonts w:cs="Calibri"/>
        </w:rPr>
        <w:t>oraz stopień czystości</w:t>
      </w:r>
      <w:r w:rsidR="00621F6A" w:rsidRPr="00A5688B">
        <w:rPr>
          <w:rFonts w:cs="Calibri"/>
        </w:rPr>
        <w:t xml:space="preserve"> wody</w:t>
      </w:r>
      <w:r w:rsidR="007E50FC" w:rsidRPr="00A5688B">
        <w:rPr>
          <w:rFonts w:cs="Calibri"/>
        </w:rPr>
        <w:t xml:space="preserve"> dostarczanej Użytkownikowi</w:t>
      </w:r>
      <w:r w:rsidR="008F34B9" w:rsidRPr="00A5688B">
        <w:rPr>
          <w:rFonts w:cs="Calibri"/>
        </w:rPr>
        <w:t>.</w:t>
      </w:r>
    </w:p>
    <w:p w14:paraId="58531AB2" w14:textId="11B5FD3A" w:rsidR="0082656C" w:rsidRPr="00A5688B" w:rsidRDefault="0082656C" w:rsidP="007B4AD9">
      <w:pPr>
        <w:spacing w:before="12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System ma dostarczyć Użytkownikowi wodę do: </w:t>
      </w:r>
    </w:p>
    <w:p w14:paraId="073411FC" w14:textId="60B4D22D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spożycia o standardzie W1,</w:t>
      </w:r>
    </w:p>
    <w:p w14:paraId="73A29290" w14:textId="2DA60675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mycia, prania, sprzątania o standardzie W2, </w:t>
      </w:r>
    </w:p>
    <w:p w14:paraId="3EDD89FC" w14:textId="58A395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spłukiwania WC o standardzie W3, </w:t>
      </w:r>
    </w:p>
    <w:p w14:paraId="54036322" w14:textId="487D0917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>p</w:t>
      </w:r>
      <w:r w:rsidR="008F34B9" w:rsidRPr="00A5688B">
        <w:rPr>
          <w:rFonts w:cs="Calibri"/>
        </w:rPr>
        <w:t xml:space="preserve">odlewania ogrodu </w:t>
      </w:r>
      <w:r w:rsidRPr="00A5688B">
        <w:rPr>
          <w:rFonts w:cs="Calibri"/>
        </w:rPr>
        <w:t xml:space="preserve">o standardzie W4, </w:t>
      </w:r>
    </w:p>
    <w:p w14:paraId="20FF0058" w14:textId="440DF540" w:rsidR="0082656C" w:rsidRPr="00A5688B" w:rsidRDefault="0082656C" w:rsidP="00713486">
      <w:pPr>
        <w:pStyle w:val="Akapitzlist"/>
        <w:numPr>
          <w:ilvl w:val="0"/>
          <w:numId w:val="9"/>
        </w:numPr>
        <w:autoSpaceDN/>
        <w:spacing w:after="160" w:line="259" w:lineRule="auto"/>
        <w:ind w:left="426"/>
        <w:jc w:val="both"/>
        <w:textAlignment w:val="auto"/>
        <w:rPr>
          <w:rFonts w:cs="Calibri"/>
        </w:rPr>
      </w:pPr>
      <w:r w:rsidRPr="00A5688B">
        <w:rPr>
          <w:rFonts w:cs="Calibri"/>
        </w:rPr>
        <w:t xml:space="preserve">skrzynek rozsączających o standardzie W5, </w:t>
      </w:r>
    </w:p>
    <w:p w14:paraId="6AB16CDC" w14:textId="2B24CDC1" w:rsidR="00896DBC" w:rsidRPr="00CF11EF" w:rsidRDefault="0082656C" w:rsidP="00C41FCB">
      <w:pPr>
        <w:spacing w:beforeLines="40" w:before="96" w:afterLines="40" w:after="96" w:line="259" w:lineRule="auto"/>
        <w:rPr>
          <w:b/>
          <w:bCs/>
          <w:sz w:val="20"/>
          <w:szCs w:val="20"/>
        </w:rPr>
      </w:pPr>
      <w:r w:rsidRPr="7D576AAD">
        <w:rPr>
          <w:rFonts w:cs="Calibri"/>
        </w:rPr>
        <w:t xml:space="preserve">zgodnie </w:t>
      </w:r>
      <w:r>
        <w:t xml:space="preserve">z </w:t>
      </w:r>
      <w:r w:rsidRPr="7D576AAD">
        <w:rPr>
          <w:rFonts w:cs="Calibri"/>
        </w:rPr>
        <w:t>ilościowym podziałem zapotrzebowania na wodę dla Budynku Jednorodzinnego</w:t>
      </w:r>
      <w:r w:rsidR="00BE436D" w:rsidRPr="7D576AAD">
        <w:rPr>
          <w:rFonts w:cs="Calibri"/>
        </w:rPr>
        <w:t xml:space="preserve"> oraz Budynku Szkoły, opisanym</w:t>
      </w:r>
      <w:r w:rsidRPr="7D576AAD">
        <w:rPr>
          <w:rFonts w:cs="Calibri"/>
        </w:rPr>
        <w:t xml:space="preserve"> w</w:t>
      </w:r>
      <w:r w:rsidR="00BF1707" w:rsidRPr="7D576AAD">
        <w:rPr>
          <w:rFonts w:cs="Calibri"/>
        </w:rPr>
        <w:t xml:space="preserve"> </w:t>
      </w:r>
      <w:r w:rsidR="00CF11EF" w:rsidRPr="7D576AAD">
        <w:rPr>
          <w:rFonts w:cs="Calibri"/>
        </w:rPr>
        <w:t>Tabela 3</w:t>
      </w:r>
      <w:r w:rsidR="009D4834" w:rsidRPr="7D576AAD">
        <w:rPr>
          <w:rFonts w:cs="Calibri"/>
        </w:rPr>
        <w:t xml:space="preserve"> </w:t>
      </w:r>
      <w:r w:rsidR="00764119" w:rsidRPr="7D576AAD">
        <w:rPr>
          <w:rFonts w:cs="Calibri"/>
        </w:rPr>
        <w:t xml:space="preserve">oraz </w:t>
      </w:r>
      <w:r w:rsidR="00CF11EF" w:rsidRPr="7D576AAD">
        <w:rPr>
          <w:rFonts w:cs="Calibri"/>
        </w:rPr>
        <w:t>Tabela 4.</w:t>
      </w:r>
    </w:p>
    <w:p w14:paraId="0AD68D18" w14:textId="77777777" w:rsidR="00E54BB2" w:rsidRDefault="00E54BB2" w:rsidP="007B4AD9">
      <w:pPr>
        <w:spacing w:before="240" w:line="259" w:lineRule="auto"/>
        <w:jc w:val="both"/>
        <w:rPr>
          <w:rFonts w:cs="Calibri"/>
          <w:b/>
        </w:rPr>
      </w:pPr>
    </w:p>
    <w:p w14:paraId="42FB071F" w14:textId="5EAB6883" w:rsidR="00BD6249" w:rsidRPr="00A5688B" w:rsidRDefault="002F6A92" w:rsidP="007B4AD9">
      <w:pPr>
        <w:spacing w:before="240" w:line="259" w:lineRule="auto"/>
        <w:jc w:val="both"/>
        <w:rPr>
          <w:rFonts w:cs="Calibri"/>
          <w:b/>
        </w:rPr>
      </w:pPr>
      <w:r w:rsidRPr="00A5688B">
        <w:rPr>
          <w:rFonts w:cs="Calibri"/>
          <w:b/>
        </w:rPr>
        <w:lastRenderedPageBreak/>
        <w:t xml:space="preserve">Zamawiający określił definicje </w:t>
      </w:r>
      <w:r w:rsidR="00066374" w:rsidRPr="00A5688B">
        <w:rPr>
          <w:rFonts w:cs="Calibri"/>
          <w:b/>
        </w:rPr>
        <w:t>części składowych Systemu jak poniżej:</w:t>
      </w:r>
    </w:p>
    <w:p w14:paraId="6C355DA6" w14:textId="3297049F" w:rsidR="00BD6249" w:rsidRPr="00A5688B" w:rsidRDefault="002F6A9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 xml:space="preserve">System – </w:t>
      </w:r>
      <w:r w:rsidRPr="25F2DED2">
        <w:rPr>
          <w:rFonts w:cs="Calibri"/>
          <w:szCs w:val="22"/>
        </w:rPr>
        <w:t>zbiór elementów tworzącyc</w:t>
      </w:r>
      <w:r w:rsidR="00560E2D" w:rsidRPr="25F2DED2">
        <w:rPr>
          <w:rFonts w:cs="Calibri"/>
          <w:szCs w:val="22"/>
        </w:rPr>
        <w:t>h funkcjonalną całość</w:t>
      </w:r>
      <w:r w:rsidRPr="25F2DED2">
        <w:rPr>
          <w:rFonts w:cs="Calibri"/>
          <w:szCs w:val="22"/>
        </w:rPr>
        <w:t xml:space="preserve"> do retencjonowania i oczyszczania wody deszczowej</w:t>
      </w:r>
      <w:r w:rsidR="0006167B" w:rsidRPr="25F2DED2">
        <w:rPr>
          <w:rFonts w:cs="Calibri"/>
          <w:szCs w:val="22"/>
        </w:rPr>
        <w:t xml:space="preserve"> dla</w:t>
      </w:r>
      <w:r w:rsidR="008A4108" w:rsidRPr="25F2DED2">
        <w:rPr>
          <w:rFonts w:cs="Calibri"/>
          <w:szCs w:val="22"/>
        </w:rPr>
        <w:t xml:space="preserve"> Budynku</w:t>
      </w:r>
      <w:r w:rsidR="0006167B" w:rsidRPr="25F2DED2">
        <w:rPr>
          <w:rFonts w:cs="Calibri"/>
          <w:szCs w:val="22"/>
        </w:rPr>
        <w:t xml:space="preserve"> </w:t>
      </w:r>
      <w:r w:rsidR="008A4108" w:rsidRPr="25F2DED2">
        <w:rPr>
          <w:rFonts w:cs="Calibri"/>
          <w:szCs w:val="22"/>
        </w:rPr>
        <w:t>J</w:t>
      </w:r>
      <w:r w:rsidR="0006167B" w:rsidRPr="25F2DED2">
        <w:rPr>
          <w:rFonts w:cs="Calibri"/>
          <w:szCs w:val="22"/>
        </w:rPr>
        <w:t>ednorodzinnego i</w:t>
      </w:r>
      <w:r w:rsidR="008A4108" w:rsidRPr="25F2DED2">
        <w:rPr>
          <w:rFonts w:cs="Calibri"/>
          <w:szCs w:val="22"/>
        </w:rPr>
        <w:t xml:space="preserve"> Budynku Szkoły</w:t>
      </w:r>
      <w:r w:rsidRPr="25F2DED2">
        <w:rPr>
          <w:rFonts w:cs="Calibri"/>
          <w:szCs w:val="22"/>
        </w:rPr>
        <w:t xml:space="preserve">. </w:t>
      </w:r>
      <w:r w:rsidR="00560E2D" w:rsidRPr="25F2DED2">
        <w:rPr>
          <w:rFonts w:cs="Calibri"/>
          <w:szCs w:val="22"/>
        </w:rPr>
        <w:t>System ma zapewnić dostarczanie wody</w:t>
      </w:r>
      <w:r w:rsidR="00FA4805" w:rsidRPr="25F2DED2">
        <w:rPr>
          <w:rFonts w:cs="Calibri"/>
          <w:szCs w:val="22"/>
        </w:rPr>
        <w:t xml:space="preserve"> w</w:t>
      </w:r>
      <w:r w:rsidR="00560E2D" w:rsidRPr="25F2DED2">
        <w:rPr>
          <w:rFonts w:cs="Calibri"/>
          <w:szCs w:val="22"/>
        </w:rPr>
        <w:t xml:space="preserve"> standardzie </w:t>
      </w:r>
      <w:r w:rsidR="00FA4805" w:rsidRPr="25F2DED2">
        <w:rPr>
          <w:rFonts w:cs="Calibri"/>
          <w:szCs w:val="22"/>
        </w:rPr>
        <w:t>nie niższym</w:t>
      </w:r>
      <w:r w:rsidR="00560E2D" w:rsidRPr="25F2DED2">
        <w:rPr>
          <w:rFonts w:cs="Calibri"/>
          <w:szCs w:val="22"/>
        </w:rPr>
        <w:t xml:space="preserve"> niż</w:t>
      </w:r>
      <w:r w:rsidR="00EC598C">
        <w:rPr>
          <w:rFonts w:cs="Calibri"/>
          <w:szCs w:val="22"/>
        </w:rPr>
        <w:t xml:space="preserve"> W1,</w:t>
      </w:r>
      <w:r w:rsidR="00560E2D" w:rsidRPr="25F2DED2">
        <w:rPr>
          <w:rFonts w:cs="Calibri"/>
          <w:szCs w:val="22"/>
        </w:rPr>
        <w:t xml:space="preserve"> W2, W3, W4, W5 na bazie wody deszczowej </w:t>
      </w:r>
      <w:r w:rsidR="00EC598C">
        <w:rPr>
          <w:rFonts w:cs="Calibri"/>
          <w:szCs w:val="22"/>
        </w:rPr>
        <w:t xml:space="preserve">lub wodociągowej </w:t>
      </w:r>
      <w:r w:rsidR="00560E2D" w:rsidRPr="25F2DED2">
        <w:rPr>
          <w:rFonts w:cs="Calibri"/>
          <w:szCs w:val="22"/>
        </w:rPr>
        <w:t>na potrzeb</w:t>
      </w:r>
      <w:r w:rsidR="00444CB6" w:rsidRPr="25F2DED2">
        <w:rPr>
          <w:rFonts w:cs="Calibri"/>
          <w:szCs w:val="22"/>
        </w:rPr>
        <w:t>y</w:t>
      </w:r>
      <w:r w:rsidR="00BC49B1" w:rsidRPr="25F2DED2">
        <w:rPr>
          <w:rFonts w:cs="Calibri"/>
          <w:szCs w:val="22"/>
        </w:rPr>
        <w:t xml:space="preserve"> Użytkownika</w:t>
      </w:r>
      <w:r w:rsidR="00EC598C">
        <w:rPr>
          <w:rFonts w:cs="Calibri"/>
          <w:szCs w:val="22"/>
        </w:rPr>
        <w:t>.</w:t>
      </w:r>
      <w:r w:rsidR="00787B29" w:rsidRPr="25F2DED2">
        <w:rPr>
          <w:rFonts w:cs="Calibri"/>
          <w:szCs w:val="22"/>
        </w:rPr>
        <w:t xml:space="preserve"> </w:t>
      </w:r>
      <w:r w:rsidR="00560E2D" w:rsidRPr="25F2DED2">
        <w:rPr>
          <w:rFonts w:cs="Calibri"/>
          <w:szCs w:val="22"/>
        </w:rPr>
        <w:t>System składa się z</w:t>
      </w:r>
      <w:r w:rsidR="00875A21" w:rsidRPr="25F2DED2">
        <w:rPr>
          <w:rFonts w:cs="Calibri"/>
          <w:szCs w:val="22"/>
        </w:rPr>
        <w:t xml:space="preserve"> elementów </w:t>
      </w:r>
      <w:r w:rsidR="0086166C" w:rsidRPr="25F2DED2">
        <w:rPr>
          <w:rFonts w:cs="Calibri"/>
          <w:szCs w:val="22"/>
        </w:rPr>
        <w:t>Instalacji Z</w:t>
      </w:r>
      <w:r w:rsidR="00875A21" w:rsidRPr="25F2DED2">
        <w:rPr>
          <w:rFonts w:cs="Calibri"/>
          <w:szCs w:val="22"/>
        </w:rPr>
        <w:t>bierania</w:t>
      </w:r>
      <w:r w:rsidR="003470B9" w:rsidRPr="25F2DED2">
        <w:rPr>
          <w:rFonts w:cs="Calibri"/>
          <w:szCs w:val="22"/>
        </w:rPr>
        <w:t>,</w:t>
      </w:r>
      <w:r w:rsidR="00560E2D" w:rsidRPr="25F2DED2">
        <w:rPr>
          <w:rFonts w:cs="Calibri"/>
          <w:szCs w:val="22"/>
        </w:rPr>
        <w:t xml:space="preserve"> </w:t>
      </w:r>
      <w:r w:rsidR="000F20A3" w:rsidRPr="25F2DED2">
        <w:rPr>
          <w:rFonts w:cs="Calibri"/>
          <w:szCs w:val="22"/>
        </w:rPr>
        <w:t xml:space="preserve">Podsystemu </w:t>
      </w:r>
      <w:r w:rsidR="0086166C" w:rsidRPr="25F2DED2">
        <w:rPr>
          <w:rFonts w:cs="Calibri"/>
          <w:szCs w:val="22"/>
        </w:rPr>
        <w:t>Oczyszczania</w:t>
      </w:r>
      <w:r w:rsidR="00FA4805" w:rsidRPr="25F2DED2">
        <w:rPr>
          <w:rFonts w:cs="Calibri"/>
          <w:szCs w:val="22"/>
        </w:rPr>
        <w:t>, S</w:t>
      </w:r>
      <w:r w:rsidR="005308DB" w:rsidRPr="25F2DED2">
        <w:rPr>
          <w:rFonts w:cs="Calibri"/>
          <w:szCs w:val="22"/>
        </w:rPr>
        <w:t>ystemu Sterowania,</w:t>
      </w:r>
      <w:r w:rsidR="00560E2D" w:rsidRPr="25F2DED2">
        <w:rPr>
          <w:rFonts w:cs="Calibri"/>
          <w:szCs w:val="22"/>
        </w:rPr>
        <w:t xml:space="preserve"> </w:t>
      </w:r>
      <w:r w:rsidR="00444CB6" w:rsidRPr="25F2DED2">
        <w:rPr>
          <w:rFonts w:cs="Calibri"/>
          <w:szCs w:val="22"/>
        </w:rPr>
        <w:t xml:space="preserve">Zbiornika, </w:t>
      </w:r>
      <w:r w:rsidR="0086166C" w:rsidRPr="25F2DED2">
        <w:rPr>
          <w:rFonts w:cs="Calibri"/>
          <w:szCs w:val="22"/>
        </w:rPr>
        <w:t>Instalacji Zbierających oraz Instalacji T</w:t>
      </w:r>
      <w:r w:rsidR="005308DB" w:rsidRPr="25F2DED2">
        <w:rPr>
          <w:rFonts w:cs="Calibri"/>
          <w:szCs w:val="22"/>
        </w:rPr>
        <w:t xml:space="preserve">ransportujących wodę w obrębie Budynku </w:t>
      </w:r>
      <w:r w:rsidR="000F20A3" w:rsidRPr="25F2DED2">
        <w:rPr>
          <w:rFonts w:cs="Calibri"/>
          <w:szCs w:val="22"/>
        </w:rPr>
        <w:t xml:space="preserve">i </w:t>
      </w:r>
      <w:r w:rsidR="005308DB" w:rsidRPr="25F2DED2">
        <w:rPr>
          <w:rFonts w:cs="Calibri"/>
          <w:szCs w:val="22"/>
        </w:rPr>
        <w:t>Posesji. System jest tworzony dla nowo budowanych oraz istniejących budynków.</w:t>
      </w:r>
    </w:p>
    <w:p w14:paraId="435588A2" w14:textId="0BD48ED7" w:rsidR="00E12101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Z</w:t>
      </w:r>
      <w:r w:rsidR="00E12101" w:rsidRPr="25F2DED2">
        <w:rPr>
          <w:rFonts w:cs="Calibri"/>
          <w:b/>
          <w:bCs/>
          <w:szCs w:val="22"/>
        </w:rPr>
        <w:t>biornik</w:t>
      </w:r>
      <w:r w:rsidR="00E12101" w:rsidRPr="25F2DED2">
        <w:rPr>
          <w:rFonts w:cs="Calibri"/>
          <w:szCs w:val="22"/>
        </w:rPr>
        <w:t xml:space="preserve"> </w:t>
      </w:r>
      <w:r w:rsidR="00E02C4E" w:rsidRPr="25F2DED2">
        <w:rPr>
          <w:rFonts w:cs="Calibri"/>
          <w:szCs w:val="22"/>
        </w:rPr>
        <w:t xml:space="preserve">– </w:t>
      </w:r>
      <w:r w:rsidR="0086166C" w:rsidRPr="25F2DED2">
        <w:rPr>
          <w:rFonts w:cs="Calibri"/>
          <w:szCs w:val="22"/>
        </w:rPr>
        <w:t>j</w:t>
      </w:r>
      <w:r w:rsidR="00B86B5E" w:rsidRPr="25F2DED2">
        <w:rPr>
          <w:rFonts w:cs="Calibri"/>
          <w:szCs w:val="22"/>
        </w:rPr>
        <w:t>est to część Systemu przeznaczona</w:t>
      </w:r>
      <w:r w:rsidR="00E02C4E" w:rsidRPr="25F2DED2">
        <w:rPr>
          <w:rFonts w:cs="Calibri"/>
          <w:szCs w:val="22"/>
        </w:rPr>
        <w:t xml:space="preserve"> do magazynowania wody</w:t>
      </w:r>
      <w:r w:rsidR="005E114E" w:rsidRPr="25F2DED2">
        <w:rPr>
          <w:rFonts w:cs="Calibri"/>
          <w:szCs w:val="22"/>
        </w:rPr>
        <w:t>, o zamkniętej konstrukcji i zdefini</w:t>
      </w:r>
      <w:r w:rsidR="00A84FAC" w:rsidRPr="25F2DED2">
        <w:rPr>
          <w:rFonts w:cs="Calibri"/>
          <w:szCs w:val="22"/>
        </w:rPr>
        <w:t>owanej objętości.</w:t>
      </w:r>
      <w:r w:rsidR="000361D3" w:rsidRPr="25F2DED2">
        <w:rPr>
          <w:rFonts w:cs="Calibri"/>
          <w:szCs w:val="22"/>
        </w:rPr>
        <w:t xml:space="preserve"> Zbiornik lub Zbiorniki mają</w:t>
      </w:r>
      <w:r w:rsidR="00B86B5E" w:rsidRPr="25F2DED2">
        <w:rPr>
          <w:rFonts w:cs="Calibri"/>
          <w:szCs w:val="22"/>
        </w:rPr>
        <w:t xml:space="preserve"> za zadanie zmagazynowanie jak największ</w:t>
      </w:r>
      <w:r w:rsidR="00A84FAC" w:rsidRPr="25F2DED2">
        <w:rPr>
          <w:rFonts w:cs="Calibri"/>
          <w:szCs w:val="22"/>
        </w:rPr>
        <w:t>ą</w:t>
      </w:r>
      <w:r w:rsidR="00B86B5E" w:rsidRPr="25F2DED2">
        <w:rPr>
          <w:rFonts w:cs="Calibri"/>
          <w:szCs w:val="22"/>
        </w:rPr>
        <w:t xml:space="preserve"> ilo</w:t>
      </w:r>
      <w:r w:rsidR="00A84FAC" w:rsidRPr="25F2DED2">
        <w:rPr>
          <w:rFonts w:cs="Calibri"/>
          <w:szCs w:val="22"/>
        </w:rPr>
        <w:t>ść wody deszczo</w:t>
      </w:r>
      <w:r w:rsidR="00304CDB" w:rsidRPr="25F2DED2">
        <w:rPr>
          <w:rFonts w:cs="Calibri"/>
          <w:szCs w:val="22"/>
        </w:rPr>
        <w:t>wej</w:t>
      </w:r>
      <w:r w:rsidR="00A84FAC" w:rsidRPr="25F2DED2">
        <w:rPr>
          <w:rFonts w:cs="Calibri"/>
          <w:szCs w:val="22"/>
        </w:rPr>
        <w:t xml:space="preserve">. </w:t>
      </w:r>
      <w:r w:rsidR="000361D3" w:rsidRPr="25F2DED2">
        <w:rPr>
          <w:rFonts w:cs="Calibri"/>
          <w:szCs w:val="22"/>
        </w:rPr>
        <w:t>Pojemność zbiornika/zbiorników ma zapewnić minimum</w:t>
      </w:r>
      <w:r w:rsidR="00EC598C">
        <w:rPr>
          <w:rFonts w:cs="Calibri"/>
          <w:szCs w:val="22"/>
        </w:rPr>
        <w:t xml:space="preserve"> 7-dniowy</w:t>
      </w:r>
      <w:r w:rsidR="000361D3" w:rsidRPr="25F2DED2">
        <w:rPr>
          <w:rFonts w:cs="Calibri"/>
          <w:szCs w:val="22"/>
        </w:rPr>
        <w:t xml:space="preserve"> okres pracy Systemu</w:t>
      </w:r>
      <w:r w:rsidR="00EC598C">
        <w:rPr>
          <w:rFonts w:cs="Calibri"/>
          <w:szCs w:val="22"/>
        </w:rPr>
        <w:t>, bez dolewania wody z zewnątrz</w:t>
      </w:r>
      <w:r w:rsidR="000361D3" w:rsidRPr="25F2DED2">
        <w:rPr>
          <w:rFonts w:cs="Calibri"/>
          <w:szCs w:val="22"/>
        </w:rPr>
        <w:t>.</w:t>
      </w:r>
      <w:r w:rsidR="007E50FC" w:rsidRPr="25F2DED2">
        <w:rPr>
          <w:rFonts w:cs="Calibri"/>
          <w:szCs w:val="22"/>
        </w:rPr>
        <w:t xml:space="preserve"> </w:t>
      </w:r>
      <w:r w:rsidR="00BB105C">
        <w:rPr>
          <w:rFonts w:cs="Calibri"/>
        </w:rPr>
        <w:t xml:space="preserve">Wnioskodawca/Uczestnik Przedsięwzięcia </w:t>
      </w:r>
      <w:r w:rsidR="007E50FC" w:rsidRPr="25F2DED2">
        <w:rPr>
          <w:rFonts w:cs="Calibri"/>
          <w:szCs w:val="22"/>
        </w:rPr>
        <w:t>sam określa optymaln</w:t>
      </w:r>
      <w:r w:rsidR="00717C24" w:rsidRPr="25F2DED2">
        <w:rPr>
          <w:rFonts w:cs="Calibri"/>
          <w:szCs w:val="22"/>
        </w:rPr>
        <w:t>ą</w:t>
      </w:r>
      <w:r w:rsidR="007E50FC" w:rsidRPr="25F2DED2">
        <w:rPr>
          <w:rFonts w:cs="Calibri"/>
          <w:szCs w:val="22"/>
        </w:rPr>
        <w:t xml:space="preserve"> pojemność zbiorników w celu uzyskania jak n</w:t>
      </w:r>
      <w:r w:rsidR="00BC49B1" w:rsidRPr="25F2DED2">
        <w:rPr>
          <w:rFonts w:cs="Calibri"/>
          <w:szCs w:val="22"/>
        </w:rPr>
        <w:t>ajlepszych parametrów Systemu.</w:t>
      </w:r>
    </w:p>
    <w:p w14:paraId="5EC8AAB2" w14:textId="0FB015B8" w:rsidR="000361D3" w:rsidRPr="00A5688B" w:rsidRDefault="003470B9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</w:rPr>
      </w:pPr>
      <w:r w:rsidRPr="00A5688B">
        <w:rPr>
          <w:rFonts w:cs="Calibri"/>
          <w:b/>
        </w:rPr>
        <w:t xml:space="preserve">Podsystem </w:t>
      </w:r>
      <w:r w:rsidR="0086166C" w:rsidRPr="00A5688B">
        <w:rPr>
          <w:rFonts w:cs="Calibri"/>
          <w:b/>
        </w:rPr>
        <w:t>Oczyszczania</w:t>
      </w:r>
      <w:r w:rsidR="000361D3" w:rsidRPr="00A5688B">
        <w:rPr>
          <w:rFonts w:cs="Calibri"/>
          <w:b/>
        </w:rPr>
        <w:t xml:space="preserve"> </w:t>
      </w:r>
      <w:r w:rsidR="00066374" w:rsidRPr="00A5688B">
        <w:rPr>
          <w:rFonts w:cs="Calibri"/>
        </w:rPr>
        <w:t>-</w:t>
      </w:r>
      <w:r w:rsidR="000361D3" w:rsidRPr="00A5688B">
        <w:rPr>
          <w:rFonts w:cs="Calibri"/>
          <w:b/>
        </w:rPr>
        <w:t xml:space="preserve"> </w:t>
      </w:r>
      <w:r w:rsidR="000361D3" w:rsidRPr="00A5688B">
        <w:rPr>
          <w:rFonts w:cs="Calibri"/>
        </w:rPr>
        <w:t xml:space="preserve">jest to część Systemu </w:t>
      </w:r>
      <w:r w:rsidR="00304CDB" w:rsidRPr="00A5688B">
        <w:rPr>
          <w:rFonts w:cs="Calibri"/>
        </w:rPr>
        <w:t xml:space="preserve">oczyszczająca wodę </w:t>
      </w:r>
      <w:r w:rsidR="000361D3" w:rsidRPr="00A5688B">
        <w:rPr>
          <w:rFonts w:cs="Calibri"/>
        </w:rPr>
        <w:t xml:space="preserve">na potrzeby </w:t>
      </w:r>
      <w:r w:rsidR="0011319F" w:rsidRPr="00A5688B">
        <w:rPr>
          <w:rFonts w:cs="Calibri"/>
        </w:rPr>
        <w:t>Użytkownika</w:t>
      </w:r>
      <w:r w:rsidR="000361D3" w:rsidRPr="00A5688B">
        <w:rPr>
          <w:rFonts w:cs="Calibri"/>
        </w:rPr>
        <w:t xml:space="preserve">. </w:t>
      </w:r>
      <w:r w:rsidR="00A84FAC" w:rsidRPr="00A5688B">
        <w:rPr>
          <w:rFonts w:cs="Calibri"/>
        </w:rPr>
        <w:t xml:space="preserve">Podsystem </w:t>
      </w:r>
      <w:r w:rsidR="007E50FC" w:rsidRPr="00A5688B">
        <w:rPr>
          <w:rFonts w:cs="Calibri"/>
        </w:rPr>
        <w:t xml:space="preserve">Oczyszczania </w:t>
      </w:r>
      <w:r w:rsidR="000361D3" w:rsidRPr="00A5688B">
        <w:rPr>
          <w:rFonts w:cs="Calibri"/>
        </w:rPr>
        <w:t>u</w:t>
      </w:r>
      <w:r w:rsidR="007E50FC" w:rsidRPr="00A5688B">
        <w:rPr>
          <w:rFonts w:cs="Calibri"/>
        </w:rPr>
        <w:t>trzymuje</w:t>
      </w:r>
      <w:r w:rsidR="000361D3" w:rsidRPr="00A5688B">
        <w:rPr>
          <w:rFonts w:cs="Calibri"/>
        </w:rPr>
        <w:t xml:space="preserve"> w czystości wodę oraz </w:t>
      </w:r>
      <w:r w:rsidR="008A4108" w:rsidRPr="00A5688B">
        <w:rPr>
          <w:rFonts w:cs="Calibri"/>
        </w:rPr>
        <w:t>umożliwia</w:t>
      </w:r>
      <w:r w:rsidR="0051423F" w:rsidRPr="00A5688B">
        <w:rPr>
          <w:rFonts w:cs="Calibri"/>
        </w:rPr>
        <w:t xml:space="preserve"> jej bezpieczne używanie, </w:t>
      </w:r>
      <w:r w:rsidR="007E50FC" w:rsidRPr="00A5688B">
        <w:rPr>
          <w:rFonts w:cs="Calibri"/>
        </w:rPr>
        <w:t>zapewnia jej żądaną</w:t>
      </w:r>
      <w:r w:rsidR="000361D3" w:rsidRPr="00A5688B">
        <w:rPr>
          <w:rFonts w:cs="Calibri"/>
        </w:rPr>
        <w:t xml:space="preserve"> jakoś</w:t>
      </w:r>
      <w:r w:rsidR="0051423F" w:rsidRPr="00A5688B">
        <w:rPr>
          <w:rFonts w:cs="Calibri"/>
        </w:rPr>
        <w:t>ć oraz</w:t>
      </w:r>
      <w:r w:rsidR="000361D3" w:rsidRPr="00A5688B">
        <w:rPr>
          <w:rFonts w:cs="Calibri"/>
        </w:rPr>
        <w:t xml:space="preserve"> ilość</w:t>
      </w:r>
      <w:r w:rsidR="0051423F" w:rsidRPr="00A5688B">
        <w:rPr>
          <w:rFonts w:cs="Calibri"/>
        </w:rPr>
        <w:t xml:space="preserve">. </w:t>
      </w:r>
      <w:r w:rsidR="00BB105C">
        <w:rPr>
          <w:rFonts w:cs="Calibri"/>
        </w:rPr>
        <w:t xml:space="preserve">Wnioskodawca/Uczestnik Przedsięwzięcia </w:t>
      </w:r>
      <w:r w:rsidR="007E50FC" w:rsidRPr="00A5688B">
        <w:rPr>
          <w:rFonts w:cs="Calibri"/>
        </w:rPr>
        <w:t xml:space="preserve">sam określa jakie procesy </w:t>
      </w:r>
      <w:r w:rsidR="0051423F" w:rsidRPr="00A5688B">
        <w:rPr>
          <w:rFonts w:cs="Calibri"/>
        </w:rPr>
        <w:t xml:space="preserve">i rozwiązania </w:t>
      </w:r>
      <w:r w:rsidR="007E50FC" w:rsidRPr="00A5688B">
        <w:rPr>
          <w:rFonts w:cs="Calibri"/>
        </w:rPr>
        <w:t xml:space="preserve">wykorzysta w </w:t>
      </w:r>
      <w:r w:rsidR="0051423F" w:rsidRPr="00A5688B">
        <w:rPr>
          <w:rFonts w:cs="Calibri"/>
        </w:rPr>
        <w:t xml:space="preserve">Podsystemie </w:t>
      </w:r>
      <w:r w:rsidR="007E50FC" w:rsidRPr="00A5688B">
        <w:rPr>
          <w:rFonts w:cs="Calibri"/>
        </w:rPr>
        <w:t>Oczyszczania wody.</w:t>
      </w:r>
    </w:p>
    <w:p w14:paraId="2C32E1A5" w14:textId="5F4F1747" w:rsidR="00B86B5E" w:rsidRPr="00A5688B" w:rsidRDefault="00FF4612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szCs w:val="22"/>
        </w:rPr>
      </w:pPr>
      <w:r w:rsidRPr="25F2DED2">
        <w:rPr>
          <w:rFonts w:cs="Calibri"/>
          <w:b/>
          <w:bCs/>
          <w:szCs w:val="22"/>
        </w:rPr>
        <w:t>I</w:t>
      </w:r>
      <w:r w:rsidR="00E12101" w:rsidRPr="25F2DED2">
        <w:rPr>
          <w:rFonts w:cs="Calibri"/>
          <w:b/>
          <w:bCs/>
          <w:szCs w:val="22"/>
        </w:rPr>
        <w:t>nstalacj</w:t>
      </w:r>
      <w:r w:rsidR="00717C24" w:rsidRPr="25F2DED2">
        <w:rPr>
          <w:rFonts w:cs="Calibri"/>
          <w:b/>
          <w:bCs/>
          <w:szCs w:val="22"/>
        </w:rPr>
        <w:t>a</w:t>
      </w:r>
      <w:r w:rsidR="00E12101" w:rsidRPr="25F2DED2">
        <w:rPr>
          <w:rFonts w:cs="Calibri"/>
          <w:b/>
          <w:bCs/>
          <w:szCs w:val="22"/>
        </w:rPr>
        <w:t xml:space="preserve"> </w:t>
      </w:r>
      <w:r w:rsidR="007E50FC" w:rsidRPr="25F2DED2">
        <w:rPr>
          <w:rFonts w:cs="Calibri"/>
          <w:b/>
          <w:bCs/>
          <w:szCs w:val="22"/>
        </w:rPr>
        <w:t>Z</w:t>
      </w:r>
      <w:r w:rsidR="00B86B5E" w:rsidRPr="25F2DED2">
        <w:rPr>
          <w:rFonts w:cs="Calibri"/>
          <w:b/>
          <w:bCs/>
          <w:szCs w:val="22"/>
        </w:rPr>
        <w:t>bierania</w:t>
      </w:r>
      <w:r w:rsidR="00066374" w:rsidRPr="25F2DED2">
        <w:rPr>
          <w:rFonts w:cs="Calibri"/>
          <w:b/>
          <w:bCs/>
          <w:szCs w:val="22"/>
        </w:rPr>
        <w:t xml:space="preserve"> </w:t>
      </w:r>
      <w:r w:rsidR="005E114E" w:rsidRPr="25F2DED2">
        <w:rPr>
          <w:rFonts w:cs="Calibri"/>
          <w:szCs w:val="22"/>
        </w:rPr>
        <w:t xml:space="preserve">– </w:t>
      </w:r>
      <w:r w:rsidR="00B86B5E" w:rsidRPr="25F2DED2">
        <w:rPr>
          <w:rFonts w:cs="Calibri"/>
          <w:szCs w:val="22"/>
        </w:rPr>
        <w:t xml:space="preserve"> jest to część Systemu przeznaczona do zbierania wody deszczowej </w:t>
      </w:r>
      <w:r w:rsidR="00066374" w:rsidRPr="25F2DED2">
        <w:rPr>
          <w:rFonts w:cs="Calibri"/>
          <w:szCs w:val="22"/>
        </w:rPr>
        <w:t>z Powierzchni Spływu.</w:t>
      </w:r>
    </w:p>
    <w:p w14:paraId="14391493" w14:textId="210D622F" w:rsidR="00FA4805" w:rsidRPr="00A5688B" w:rsidRDefault="00B86B5E" w:rsidP="000B31C4">
      <w:pPr>
        <w:pStyle w:val="Akapitzlist"/>
        <w:numPr>
          <w:ilvl w:val="0"/>
          <w:numId w:val="8"/>
        </w:numPr>
        <w:spacing w:line="259" w:lineRule="auto"/>
        <w:ind w:left="426"/>
        <w:jc w:val="both"/>
        <w:rPr>
          <w:rFonts w:cs="Calibri"/>
          <w:b/>
          <w:bCs/>
          <w:szCs w:val="22"/>
        </w:rPr>
      </w:pPr>
      <w:r w:rsidRPr="25F2DED2">
        <w:rPr>
          <w:rFonts w:cs="Calibri"/>
          <w:b/>
          <w:bCs/>
          <w:szCs w:val="22"/>
        </w:rPr>
        <w:t>Instalacja</w:t>
      </w:r>
      <w:r w:rsidR="007E50FC" w:rsidRPr="25F2DED2">
        <w:rPr>
          <w:rFonts w:cs="Calibri"/>
          <w:b/>
          <w:bCs/>
          <w:szCs w:val="22"/>
        </w:rPr>
        <w:t xml:space="preserve"> T</w:t>
      </w:r>
      <w:r w:rsidRPr="25F2DED2">
        <w:rPr>
          <w:rFonts w:cs="Calibri"/>
          <w:b/>
          <w:bCs/>
          <w:szCs w:val="22"/>
        </w:rPr>
        <w:t xml:space="preserve">ransportująca </w:t>
      </w:r>
      <w:r w:rsidRPr="25F2DED2">
        <w:rPr>
          <w:rFonts w:cs="Calibri"/>
          <w:szCs w:val="22"/>
        </w:rPr>
        <w:t>– jest to cześć Systemu przeznaczona do transportu wody o st</w:t>
      </w:r>
      <w:r w:rsidR="00EB23A6" w:rsidRPr="25F2DED2">
        <w:rPr>
          <w:rFonts w:cs="Calibri"/>
          <w:szCs w:val="22"/>
        </w:rPr>
        <w:t xml:space="preserve">andardzie W1, W2, W3, W4, W5 oraz wody kanalizacyjnej K1 i K2. </w:t>
      </w:r>
    </w:p>
    <w:p w14:paraId="1C7F5912" w14:textId="7BE48827" w:rsidR="00E12101" w:rsidRPr="00A5688B" w:rsidRDefault="00C15FE7" w:rsidP="000B31C4">
      <w:pPr>
        <w:pStyle w:val="Normalny1"/>
        <w:numPr>
          <w:ilvl w:val="0"/>
          <w:numId w:val="8"/>
        </w:numPr>
        <w:spacing w:before="0" w:line="259" w:lineRule="auto"/>
        <w:ind w:left="426"/>
        <w:rPr>
          <w:b/>
          <w:bCs/>
          <w:color w:val="000000"/>
          <w:sz w:val="22"/>
          <w:szCs w:val="22"/>
          <w:lang w:eastAsia="pl-PL"/>
        </w:rPr>
      </w:pPr>
      <w:r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System </w:t>
      </w:r>
      <w:r w:rsidR="00C33681" w:rsidRPr="25F2DED2">
        <w:rPr>
          <w:rStyle w:val="Domylnaczcionkaakapitu1"/>
          <w:b/>
          <w:bCs/>
          <w:color w:val="000000" w:themeColor="text1"/>
          <w:sz w:val="22"/>
          <w:szCs w:val="22"/>
          <w:lang w:eastAsia="pl-PL"/>
        </w:rPr>
        <w:t xml:space="preserve">Sterowania </w:t>
      </w:r>
      <w:r w:rsidR="00FA4805" w:rsidRPr="25F2DED2">
        <w:rPr>
          <w:rFonts w:cs="Calibri"/>
          <w:b/>
          <w:bCs/>
          <w:sz w:val="22"/>
          <w:szCs w:val="22"/>
        </w:rPr>
        <w:t xml:space="preserve">– </w:t>
      </w:r>
      <w:r w:rsidR="00EB23A6" w:rsidRPr="25F2DED2">
        <w:rPr>
          <w:rFonts w:cs="Calibri"/>
          <w:sz w:val="22"/>
          <w:szCs w:val="22"/>
        </w:rPr>
        <w:t xml:space="preserve">jest to część </w:t>
      </w:r>
      <w:r w:rsidR="00C33681" w:rsidRPr="25F2DED2">
        <w:rPr>
          <w:rFonts w:cs="Calibri"/>
          <w:sz w:val="22"/>
          <w:szCs w:val="22"/>
        </w:rPr>
        <w:t xml:space="preserve">odpowiedzialna za </w:t>
      </w:r>
      <w:r w:rsidR="00EB23A6" w:rsidRPr="25F2DED2">
        <w:rPr>
          <w:rFonts w:cs="Calibri"/>
          <w:sz w:val="22"/>
          <w:szCs w:val="22"/>
        </w:rPr>
        <w:t>sterowanie pracą</w:t>
      </w:r>
      <w:r w:rsidR="00ED4BEA" w:rsidRPr="00ED4BEA">
        <w:t xml:space="preserve"> </w:t>
      </w:r>
      <w:r w:rsidR="00ED4BEA" w:rsidRPr="00ED4BEA">
        <w:rPr>
          <w:rFonts w:cs="Calibri"/>
          <w:sz w:val="22"/>
          <w:szCs w:val="22"/>
        </w:rPr>
        <w:t>Systemu</w:t>
      </w:r>
      <w:r w:rsidR="00B86B5E" w:rsidRPr="25F2DED2">
        <w:rPr>
          <w:rFonts w:cs="Calibri"/>
          <w:sz w:val="22"/>
          <w:szCs w:val="22"/>
        </w:rPr>
        <w:t>.</w:t>
      </w:r>
      <w:r w:rsidR="00C96EEC" w:rsidRPr="25F2DED2">
        <w:rPr>
          <w:rFonts w:cs="Calibri"/>
          <w:sz w:val="22"/>
          <w:szCs w:val="22"/>
        </w:rPr>
        <w:t xml:space="preserve"> </w:t>
      </w:r>
    </w:p>
    <w:p w14:paraId="3CD7249D" w14:textId="4D3E5C3A" w:rsidR="006777C5" w:rsidRPr="00A5688B" w:rsidRDefault="00E12101" w:rsidP="007B4AD9">
      <w:pPr>
        <w:spacing w:before="240" w:line="259" w:lineRule="auto"/>
        <w:jc w:val="both"/>
        <w:rPr>
          <w:rFonts w:cs="Calibri"/>
          <w:b/>
          <w:color w:val="000000" w:themeColor="text1"/>
        </w:rPr>
      </w:pPr>
      <w:r w:rsidRPr="00A5688B">
        <w:rPr>
          <w:rFonts w:cs="Calibri"/>
          <w:b/>
          <w:color w:val="000000" w:themeColor="text1"/>
        </w:rPr>
        <w:t xml:space="preserve">W niniejszym dokumencie w celu ujednolicenia i poprawy zrozumiałości </w:t>
      </w:r>
      <w:r w:rsidR="00133A5C" w:rsidRPr="00A5688B">
        <w:rPr>
          <w:rFonts w:cs="Calibri"/>
          <w:b/>
          <w:color w:val="000000" w:themeColor="text1"/>
        </w:rPr>
        <w:t>zdefiniowano</w:t>
      </w:r>
      <w:r w:rsidRPr="00A5688B">
        <w:rPr>
          <w:rFonts w:cs="Calibri"/>
          <w:b/>
          <w:color w:val="000000" w:themeColor="text1"/>
        </w:rPr>
        <w:t xml:space="preserve"> następujące określenia:</w:t>
      </w:r>
    </w:p>
    <w:p w14:paraId="66E0A9FE" w14:textId="712079F0" w:rsidR="00E45009" w:rsidRPr="00A5688B" w:rsidRDefault="00E45009" w:rsidP="000B31C4">
      <w:pPr>
        <w:pStyle w:val="Akapitzlist"/>
        <w:numPr>
          <w:ilvl w:val="0"/>
          <w:numId w:val="7"/>
        </w:numPr>
        <w:spacing w:line="259" w:lineRule="auto"/>
        <w:ind w:left="426"/>
        <w:rPr>
          <w:rFonts w:ascii="Segoe UI" w:eastAsia="Times New Roman" w:hAnsi="Segoe UI" w:cs="Segoe UI"/>
          <w:szCs w:val="22"/>
          <w:lang w:eastAsia="pl-PL"/>
        </w:rPr>
      </w:pPr>
      <w:r w:rsidRPr="25F2DED2">
        <w:rPr>
          <w:rFonts w:cs="Calibri"/>
          <w:b/>
          <w:bCs/>
          <w:color w:val="000000" w:themeColor="text1"/>
          <w:szCs w:val="22"/>
        </w:rPr>
        <w:t>Prace B+R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A30178"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BB105C">
        <w:rPr>
          <w:rFonts w:cs="Calibri"/>
          <w:color w:val="000000" w:themeColor="text1"/>
          <w:szCs w:val="22"/>
        </w:rPr>
        <w:t>o</w:t>
      </w:r>
      <w:r w:rsidR="00BB105C">
        <w:rPr>
          <w:rStyle w:val="normaltextrun"/>
          <w:rFonts w:cs="Calibri"/>
          <w:szCs w:val="22"/>
        </w:rPr>
        <w:t xml:space="preserve">znacza prowadzone przez Wykonawcę na podstawie Umowy badania naukowe lub prace rozwojowe w rozumieniu Ustawy Prawo o szkolnictwie wyższym i nauce (ang. </w:t>
      </w:r>
      <w:r w:rsidR="00BB105C">
        <w:rPr>
          <w:rStyle w:val="spellingerror"/>
          <w:rFonts w:cs="Calibri"/>
          <w:i/>
          <w:iCs/>
          <w:szCs w:val="22"/>
        </w:rPr>
        <w:t>research</w:t>
      </w:r>
      <w:r w:rsidR="00BB105C">
        <w:rPr>
          <w:rStyle w:val="normaltextrun"/>
          <w:rFonts w:cs="Calibri"/>
          <w:i/>
          <w:iCs/>
          <w:szCs w:val="22"/>
        </w:rPr>
        <w:t xml:space="preserve"> and development</w:t>
      </w:r>
      <w:r w:rsidR="00BB105C">
        <w:rPr>
          <w:rStyle w:val="normaltextrun"/>
          <w:rFonts w:cs="Calibri"/>
          <w:szCs w:val="22"/>
        </w:rPr>
        <w:t xml:space="preserve">) oraz </w:t>
      </w:r>
      <w:r w:rsidR="00BB105C">
        <w:rPr>
          <w:rStyle w:val="normaltextrun"/>
          <w:rFonts w:cs="Calibri"/>
          <w:color w:val="000000"/>
          <w:szCs w:val="22"/>
        </w:rPr>
        <w:t>art. 11 ust. 1 pkt 3 Ustawy PZP</w:t>
      </w:r>
      <w:r w:rsidR="00772EFA">
        <w:rPr>
          <w:rFonts w:cs="Calibri"/>
          <w:color w:val="000000" w:themeColor="text1"/>
          <w:szCs w:val="22"/>
        </w:rPr>
        <w:t>.</w:t>
      </w:r>
    </w:p>
    <w:p w14:paraId="319A7BBC" w14:textId="04AF82D5" w:rsidR="00ED4BEA" w:rsidRPr="00ED4BEA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Prototyp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="00ED4BEA" w:rsidRPr="00ED4BEA">
        <w:rPr>
          <w:rFonts w:cs="Calibri"/>
          <w:color w:val="000000" w:themeColor="text1"/>
          <w:szCs w:val="22"/>
        </w:rPr>
        <w:t xml:space="preserve">oznacza element Wyników Prac </w:t>
      </w:r>
      <w:r w:rsidR="00BB105C">
        <w:rPr>
          <w:rFonts w:cs="Calibri"/>
          <w:color w:val="000000" w:themeColor="text1"/>
          <w:szCs w:val="22"/>
        </w:rPr>
        <w:t>Etapu</w:t>
      </w:r>
      <w:r w:rsidR="00ED4BEA" w:rsidRPr="00ED4BEA">
        <w:rPr>
          <w:rFonts w:cs="Calibri"/>
          <w:color w:val="000000" w:themeColor="text1"/>
          <w:szCs w:val="22"/>
        </w:rPr>
        <w:t xml:space="preserve"> w Etapie I</w:t>
      </w:r>
      <w:r w:rsidR="00ED4BEA">
        <w:rPr>
          <w:rFonts w:cs="Calibri"/>
          <w:color w:val="000000" w:themeColor="text1"/>
          <w:szCs w:val="22"/>
        </w:rPr>
        <w:t>,</w:t>
      </w:r>
      <w:r w:rsidR="00ED4BEA" w:rsidRPr="00ED4BEA">
        <w:rPr>
          <w:rFonts w:cs="Calibri"/>
          <w:color w:val="000000" w:themeColor="text1"/>
          <w:szCs w:val="22"/>
        </w:rPr>
        <w:t xml:space="preserve"> stanowiący </w:t>
      </w:r>
      <w:r w:rsidR="0057230D">
        <w:rPr>
          <w:rFonts w:cs="Calibri"/>
          <w:color w:val="000000" w:themeColor="text1"/>
          <w:szCs w:val="22"/>
        </w:rPr>
        <w:t>pierwowzór</w:t>
      </w:r>
      <w:r w:rsidR="00ED4BEA" w:rsidRPr="00ED4BEA">
        <w:rPr>
          <w:rFonts w:cs="Calibri"/>
          <w:color w:val="000000" w:themeColor="text1"/>
          <w:szCs w:val="22"/>
        </w:rPr>
        <w:t xml:space="preserve"> </w:t>
      </w:r>
      <w:r w:rsidR="00ED4BEA">
        <w:rPr>
          <w:rFonts w:cs="Calibri"/>
          <w:color w:val="000000" w:themeColor="text1"/>
          <w:szCs w:val="22"/>
        </w:rPr>
        <w:t>Systemu do retencjonowani</w:t>
      </w:r>
      <w:r w:rsidR="00BB105C">
        <w:rPr>
          <w:rFonts w:cs="Calibri"/>
          <w:color w:val="000000" w:themeColor="text1"/>
          <w:szCs w:val="22"/>
        </w:rPr>
        <w:t>a</w:t>
      </w:r>
      <w:r w:rsidR="00ED4BEA">
        <w:rPr>
          <w:rFonts w:cs="Calibri"/>
          <w:color w:val="000000" w:themeColor="text1"/>
          <w:szCs w:val="22"/>
        </w:rPr>
        <w:t xml:space="preserve"> i oczyszczania wody</w:t>
      </w:r>
      <w:r w:rsidR="00ED4BEA" w:rsidRPr="00ED4BEA">
        <w:rPr>
          <w:rFonts w:cs="Calibri"/>
          <w:color w:val="000000" w:themeColor="text1"/>
          <w:szCs w:val="22"/>
        </w:rPr>
        <w:t>, o cechach określonych w Załączniku nr 1 do Regulaminu</w:t>
      </w:r>
      <w:r w:rsidR="00772EFA">
        <w:rPr>
          <w:rFonts w:cs="Calibri"/>
          <w:color w:val="000000" w:themeColor="text1"/>
          <w:szCs w:val="22"/>
        </w:rPr>
        <w:t>.</w:t>
      </w:r>
    </w:p>
    <w:p w14:paraId="046BB299" w14:textId="41B92097" w:rsidR="00E45009" w:rsidRPr="00A5688B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A </w:t>
      </w:r>
      <w:r w:rsidRPr="25F2DED2">
        <w:rPr>
          <w:rFonts w:cs="Calibri"/>
          <w:color w:val="000000" w:themeColor="text1"/>
          <w:szCs w:val="22"/>
        </w:rPr>
        <w:t>–</w:t>
      </w:r>
      <w:r w:rsidRPr="25F2DED2">
        <w:rPr>
          <w:rFonts w:cs="Calibri"/>
          <w:b/>
          <w:bCs/>
          <w:color w:val="000000" w:themeColor="text1"/>
          <w:szCs w:val="22"/>
        </w:rPr>
        <w:t xml:space="preserve"> </w:t>
      </w:r>
      <w:r w:rsidRPr="25F2DED2">
        <w:rPr>
          <w:rFonts w:cs="Calibri"/>
          <w:color w:val="000000" w:themeColor="text1"/>
          <w:szCs w:val="22"/>
        </w:rPr>
        <w:t>jest to wykonany i zamontowany System w Bud</w:t>
      </w:r>
      <w:r w:rsidR="00B77648" w:rsidRPr="25F2DED2">
        <w:rPr>
          <w:rFonts w:cs="Calibri"/>
          <w:color w:val="000000" w:themeColor="text1"/>
          <w:szCs w:val="22"/>
        </w:rPr>
        <w:t>ynku Jednorodzinnym w</w:t>
      </w:r>
      <w:r w:rsidRPr="25F2DED2">
        <w:rPr>
          <w:rFonts w:cs="Calibri"/>
          <w:color w:val="000000" w:themeColor="text1"/>
          <w:szCs w:val="22"/>
        </w:rPr>
        <w:t xml:space="preserve"> lokalizacji wskazanej przez Zamawiającego, spełn</w:t>
      </w:r>
      <w:r w:rsidR="00B77648" w:rsidRPr="25F2DED2">
        <w:rPr>
          <w:rFonts w:cs="Calibri"/>
          <w:color w:val="000000" w:themeColor="text1"/>
          <w:szCs w:val="22"/>
        </w:rPr>
        <w:t xml:space="preserve">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B77648"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="00B77648" w:rsidRPr="25F2DED2">
        <w:rPr>
          <w:rFonts w:cs="Calibri"/>
          <w:color w:val="000000" w:themeColor="text1"/>
          <w:szCs w:val="22"/>
        </w:rPr>
        <w:t xml:space="preserve">e,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>we,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00F05F6D">
        <w:rPr>
          <w:rFonts w:cs="Calibri"/>
          <w:color w:val="000000" w:themeColor="text1"/>
          <w:szCs w:val="22"/>
        </w:rPr>
        <w:t>w</w:t>
      </w:r>
      <w:r w:rsidR="0057230D" w:rsidRPr="00F05F6D">
        <w:rPr>
          <w:rFonts w:cs="Calibri"/>
          <w:color w:val="000000" w:themeColor="text1"/>
          <w:szCs w:val="22"/>
        </w:rPr>
        <w:t xml:space="preserve">e określone w niniejszym dokumencie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57230D" w:rsidRPr="00F05F6D">
        <w:rPr>
          <w:rFonts w:cs="Calibri"/>
          <w:color w:val="000000" w:themeColor="text1"/>
          <w:szCs w:val="22"/>
        </w:rPr>
        <w:t xml:space="preserve"> określone w </w:t>
      </w:r>
      <w:r w:rsidR="0057230D" w:rsidRPr="00F05F6D">
        <w:rPr>
          <w:rFonts w:cs="Calibri"/>
          <w:color w:val="000000" w:themeColor="text1"/>
          <w:szCs w:val="22"/>
        </w:rPr>
        <w:fldChar w:fldCharType="begin"/>
      </w:r>
      <w:r w:rsidR="0057230D" w:rsidRPr="00F05F6D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F05F6D">
        <w:rPr>
          <w:rFonts w:cs="Calibri"/>
          <w:color w:val="000000" w:themeColor="text1"/>
          <w:szCs w:val="22"/>
        </w:rPr>
        <w:instrText xml:space="preserve"> \* MERGEFORMAT </w:instrText>
      </w:r>
      <w:r w:rsidR="0057230D" w:rsidRPr="00F05F6D">
        <w:rPr>
          <w:rFonts w:cs="Calibri"/>
          <w:color w:val="000000" w:themeColor="text1"/>
          <w:szCs w:val="22"/>
        </w:rPr>
      </w:r>
      <w:r w:rsidR="0057230D" w:rsidRPr="00F05F6D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57230D" w:rsidRPr="00F05F6D">
        <w:rPr>
          <w:rFonts w:cs="Calibri"/>
          <w:color w:val="000000" w:themeColor="text1"/>
          <w:szCs w:val="22"/>
        </w:rPr>
        <w:fldChar w:fldCharType="end"/>
      </w:r>
      <w:r w:rsidRPr="00F05F6D">
        <w:rPr>
          <w:rFonts w:cs="Calibri"/>
          <w:color w:val="000000" w:themeColor="text1"/>
          <w:szCs w:val="22"/>
        </w:rPr>
        <w:t>,</w:t>
      </w:r>
      <w:r w:rsidR="00772EFA" w:rsidRPr="00F05F6D">
        <w:rPr>
          <w:rFonts w:cs="Calibri"/>
          <w:color w:val="000000" w:themeColor="text1"/>
          <w:szCs w:val="22"/>
        </w:rPr>
        <w:t xml:space="preserve"> w zakresie</w:t>
      </w:r>
      <w:r w:rsidR="00772EFA">
        <w:rPr>
          <w:rFonts w:cs="Calibri"/>
          <w:color w:val="000000" w:themeColor="text1"/>
          <w:szCs w:val="22"/>
        </w:rPr>
        <w:t xml:space="preserve"> Budynku Jednorodzinnego. </w:t>
      </w:r>
    </w:p>
    <w:p w14:paraId="40346315" w14:textId="4A3D1F8D" w:rsidR="00E45009" w:rsidRPr="00E54BB2" w:rsidRDefault="00E45009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 w:hanging="491"/>
        <w:jc w:val="both"/>
        <w:textAlignment w:val="auto"/>
        <w:rPr>
          <w:rFonts w:cs="Calibri"/>
          <w:b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 xml:space="preserve">Demonstrator B </w:t>
      </w:r>
      <w:r w:rsidRPr="25F2DED2">
        <w:rPr>
          <w:rFonts w:cs="Calibri"/>
          <w:color w:val="000000" w:themeColor="text1"/>
          <w:szCs w:val="22"/>
        </w:rPr>
        <w:t xml:space="preserve">– jest to wykonany i zamontowany System w Budynku Szkoły w konkretnej lokalizacji wskazanej przez Zamawiającego,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Obligatoryjn</w:t>
      </w:r>
      <w:r w:rsidRPr="25F2DED2">
        <w:rPr>
          <w:rFonts w:cs="Calibri"/>
          <w:color w:val="000000" w:themeColor="text1"/>
          <w:szCs w:val="22"/>
        </w:rPr>
        <w:t>e</w:t>
      </w:r>
      <w:r w:rsidR="00B77648" w:rsidRPr="25F2DED2">
        <w:rPr>
          <w:rFonts w:cs="Calibri"/>
          <w:color w:val="000000" w:themeColor="text1"/>
          <w:szCs w:val="22"/>
        </w:rPr>
        <w:t>,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Konkurso</w:t>
      </w:r>
      <w:r w:rsidR="00B77648" w:rsidRPr="25F2DED2">
        <w:rPr>
          <w:rFonts w:cs="Calibri"/>
          <w:color w:val="000000" w:themeColor="text1"/>
          <w:szCs w:val="22"/>
        </w:rPr>
        <w:t xml:space="preserve">we, </w:t>
      </w:r>
      <w:r w:rsidRPr="25F2DED2">
        <w:rPr>
          <w:rFonts w:cs="Calibri"/>
          <w:color w:val="000000" w:themeColor="text1"/>
          <w:szCs w:val="22"/>
        </w:rPr>
        <w:t xml:space="preserve"> </w:t>
      </w:r>
      <w:r w:rsidR="00EC127E">
        <w:rPr>
          <w:rFonts w:cs="Calibri"/>
          <w:color w:val="000000" w:themeColor="text1"/>
          <w:szCs w:val="22"/>
        </w:rPr>
        <w:t>Jakościo</w:t>
      </w:r>
      <w:r w:rsidRPr="25F2DED2">
        <w:rPr>
          <w:rFonts w:cs="Calibri"/>
          <w:color w:val="000000" w:themeColor="text1"/>
          <w:szCs w:val="22"/>
        </w:rPr>
        <w:t xml:space="preserve">we </w:t>
      </w:r>
      <w:r w:rsidRPr="00F05F6D">
        <w:rPr>
          <w:rFonts w:cs="Calibri"/>
          <w:color w:val="000000" w:themeColor="text1"/>
          <w:szCs w:val="22"/>
        </w:rPr>
        <w:t>określone w niniejszym dokumencie</w:t>
      </w:r>
      <w:r w:rsidR="008D36B0" w:rsidRPr="00F05F6D">
        <w:rPr>
          <w:rFonts w:cs="Calibri"/>
          <w:color w:val="000000" w:themeColor="text1"/>
          <w:szCs w:val="22"/>
        </w:rPr>
        <w:t xml:space="preserve"> oraz spełniający </w:t>
      </w:r>
      <w:r w:rsidR="00EC127E">
        <w:rPr>
          <w:rFonts w:cs="Calibri"/>
          <w:color w:val="000000" w:themeColor="text1"/>
          <w:szCs w:val="22"/>
        </w:rPr>
        <w:t>Wymagania</w:t>
      </w:r>
      <w:r w:rsidR="008D36B0" w:rsidRPr="00F05F6D">
        <w:rPr>
          <w:rFonts w:cs="Calibri"/>
          <w:color w:val="000000" w:themeColor="text1"/>
          <w:szCs w:val="22"/>
        </w:rPr>
        <w:t xml:space="preserve"> określone w </w:t>
      </w:r>
      <w:r w:rsidR="001E29C1" w:rsidRPr="00E54BB2">
        <w:rPr>
          <w:rFonts w:cs="Calibri"/>
          <w:color w:val="000000" w:themeColor="text1"/>
          <w:szCs w:val="22"/>
        </w:rPr>
        <w:fldChar w:fldCharType="begin"/>
      </w:r>
      <w:r w:rsidR="001E29C1" w:rsidRPr="00E54BB2">
        <w:rPr>
          <w:rFonts w:cs="Calibri"/>
          <w:color w:val="000000" w:themeColor="text1"/>
          <w:szCs w:val="22"/>
        </w:rPr>
        <w:instrText xml:space="preserve"> REF _Ref70445199 \h </w:instrText>
      </w:r>
      <w:r w:rsidR="00F05F6D" w:rsidRPr="00E54BB2">
        <w:rPr>
          <w:rFonts w:cs="Calibri"/>
          <w:color w:val="000000" w:themeColor="text1"/>
          <w:szCs w:val="22"/>
        </w:rPr>
        <w:instrText xml:space="preserve"> \* MERGEFORMAT </w:instrText>
      </w:r>
      <w:r w:rsidR="001E29C1" w:rsidRPr="00E54BB2">
        <w:rPr>
          <w:rFonts w:cs="Calibri"/>
          <w:color w:val="000000" w:themeColor="text1"/>
          <w:szCs w:val="22"/>
        </w:rPr>
      </w:r>
      <w:r w:rsidR="001E29C1" w:rsidRPr="00E54BB2">
        <w:rPr>
          <w:rFonts w:cs="Calibri"/>
          <w:color w:val="000000" w:themeColor="text1"/>
          <w:szCs w:val="22"/>
        </w:rPr>
        <w:fldChar w:fldCharType="separate"/>
      </w:r>
      <w:r w:rsidR="006E2941" w:rsidRPr="006E2941">
        <w:t xml:space="preserve">Tabela </w:t>
      </w:r>
      <w:r w:rsidR="006E2941" w:rsidRPr="006E2941">
        <w:rPr>
          <w:noProof/>
        </w:rPr>
        <w:t>2</w:t>
      </w:r>
      <w:r w:rsidR="006E2941" w:rsidRPr="006E2941">
        <w:t>. Liczba Użytkowników oraz Powierzchnia Spływu dla Budynku Jednorodzinnego oraz Budynku Szkoły</w:t>
      </w:r>
      <w:r w:rsidR="001E29C1" w:rsidRPr="00E54BB2">
        <w:rPr>
          <w:rFonts w:cs="Calibri"/>
          <w:color w:val="000000" w:themeColor="text1"/>
          <w:szCs w:val="22"/>
        </w:rPr>
        <w:fldChar w:fldCharType="end"/>
      </w:r>
      <w:r w:rsidR="001E29C1" w:rsidRPr="00E54BB2">
        <w:rPr>
          <w:rFonts w:cs="Calibri"/>
          <w:color w:val="000000" w:themeColor="text1"/>
          <w:szCs w:val="22"/>
        </w:rPr>
        <w:t>,</w:t>
      </w:r>
      <w:r w:rsidR="00772EFA" w:rsidRPr="00E54BB2">
        <w:rPr>
          <w:rFonts w:cs="Calibri"/>
          <w:color w:val="000000" w:themeColor="text1"/>
          <w:szCs w:val="22"/>
        </w:rPr>
        <w:t xml:space="preserve"> w zakresie Budynku Szkoły. </w:t>
      </w:r>
    </w:p>
    <w:p w14:paraId="38D58A81" w14:textId="1E97D2A3" w:rsidR="00E12101" w:rsidRPr="00E54BB2" w:rsidRDefault="00E12101" w:rsidP="00E54BB2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E54BB2">
        <w:rPr>
          <w:rFonts w:cs="Calibri"/>
          <w:b/>
          <w:bCs/>
          <w:color w:val="000000" w:themeColor="text1"/>
          <w:szCs w:val="22"/>
        </w:rPr>
        <w:t xml:space="preserve">Budynek </w:t>
      </w:r>
      <w:r w:rsidR="002B25EB" w:rsidRPr="00E54BB2">
        <w:rPr>
          <w:rFonts w:cs="Calibri"/>
          <w:b/>
          <w:bCs/>
          <w:color w:val="000000" w:themeColor="text1"/>
          <w:szCs w:val="22"/>
        </w:rPr>
        <w:t>Jednorodzinny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="00A30178" w:rsidRPr="00E54BB2">
        <w:rPr>
          <w:rFonts w:cs="Calibri"/>
          <w:color w:val="000000" w:themeColor="text1"/>
          <w:szCs w:val="22"/>
        </w:rPr>
        <w:t>–</w:t>
      </w:r>
      <w:r w:rsidRPr="00E54BB2">
        <w:rPr>
          <w:rFonts w:cs="Calibri"/>
          <w:b/>
          <w:bCs/>
          <w:color w:val="000000" w:themeColor="text1"/>
          <w:szCs w:val="22"/>
        </w:rPr>
        <w:t xml:space="preserve"> </w:t>
      </w:r>
      <w:r w:rsidRPr="00E54BB2">
        <w:rPr>
          <w:rFonts w:cs="Calibri"/>
          <w:color w:val="000000" w:themeColor="text1"/>
          <w:szCs w:val="22"/>
        </w:rPr>
        <w:t xml:space="preserve">jest to budynek </w:t>
      </w:r>
      <w:r w:rsidR="00672C08" w:rsidRPr="00E54BB2">
        <w:rPr>
          <w:rFonts w:cs="Calibri"/>
          <w:color w:val="000000" w:themeColor="text1"/>
          <w:szCs w:val="22"/>
        </w:rPr>
        <w:t xml:space="preserve">przeznaczony do celów mieszkaniowych dla osób tworzących jedno gospodarstwo domowe; na potrzeby obliczeniowe związane z przygotowaniem Wniosku przyjmuje się, Budynek Jednorodzinny </w:t>
      </w:r>
      <w:r w:rsidR="001F1C09" w:rsidRPr="00E54BB2">
        <w:rPr>
          <w:rFonts w:cs="Calibri"/>
          <w:color w:val="000000" w:themeColor="text1"/>
          <w:szCs w:val="22"/>
        </w:rPr>
        <w:t xml:space="preserve">jest modelem </w:t>
      </w:r>
      <w:r w:rsidRPr="00E54BB2">
        <w:rPr>
          <w:rFonts w:cs="Calibri"/>
          <w:color w:val="000000" w:themeColor="text1"/>
          <w:szCs w:val="22"/>
        </w:rPr>
        <w:t>o powierzchni dachu 1</w:t>
      </w:r>
      <w:r w:rsidR="00ED3E04" w:rsidRPr="00E54BB2">
        <w:rPr>
          <w:rFonts w:cs="Calibri"/>
          <w:color w:val="000000" w:themeColor="text1"/>
          <w:szCs w:val="22"/>
        </w:rPr>
        <w:t>40</w:t>
      </w:r>
      <w:r w:rsidR="00902691" w:rsidRPr="00E54BB2">
        <w:rPr>
          <w:rFonts w:cs="Calibri"/>
          <w:color w:val="000000" w:themeColor="text1"/>
          <w:szCs w:val="22"/>
        </w:rPr>
        <w:t>m2</w:t>
      </w:r>
      <w:r w:rsidR="009103F7" w:rsidRPr="00E54BB2">
        <w:rPr>
          <w:rFonts w:cs="Calibri"/>
          <w:color w:val="000000" w:themeColor="text1"/>
          <w:szCs w:val="22"/>
        </w:rPr>
        <w:t xml:space="preserve">, w którym mieszka </w:t>
      </w:r>
      <w:r w:rsidR="00902691" w:rsidRPr="00E54BB2">
        <w:rPr>
          <w:rFonts w:cs="Calibri"/>
          <w:color w:val="000000" w:themeColor="text1"/>
          <w:szCs w:val="22"/>
        </w:rPr>
        <w:t>4</w:t>
      </w:r>
      <w:r w:rsidRPr="00E54BB2">
        <w:rPr>
          <w:rFonts w:cs="Calibri"/>
          <w:color w:val="000000" w:themeColor="text1"/>
          <w:szCs w:val="22"/>
        </w:rPr>
        <w:t xml:space="preserve"> </w:t>
      </w:r>
      <w:r w:rsidR="00C81685" w:rsidRPr="00E54BB2">
        <w:rPr>
          <w:rFonts w:cs="Calibri"/>
          <w:color w:val="000000" w:themeColor="text1"/>
          <w:szCs w:val="22"/>
        </w:rPr>
        <w:t>Użytkowników</w:t>
      </w:r>
      <w:r w:rsidR="008D36B0" w:rsidRPr="00E54BB2">
        <w:rPr>
          <w:rFonts w:cs="Calibri"/>
          <w:color w:val="000000" w:themeColor="text1"/>
          <w:szCs w:val="22"/>
        </w:rPr>
        <w:t>, o zapotrzebowaniu na wodę określo</w:t>
      </w:r>
      <w:r w:rsidR="006B0CD5" w:rsidRPr="00E54BB2">
        <w:rPr>
          <w:rFonts w:cs="Calibri"/>
          <w:color w:val="000000" w:themeColor="text1"/>
          <w:szCs w:val="22"/>
        </w:rPr>
        <w:t>nym</w:t>
      </w:r>
      <w:r w:rsidR="008D36B0" w:rsidRPr="00E54BB2">
        <w:rPr>
          <w:rFonts w:cs="Calibri"/>
          <w:color w:val="000000" w:themeColor="text1"/>
          <w:szCs w:val="22"/>
        </w:rPr>
        <w:t xml:space="preserve"> w</w:t>
      </w:r>
      <w:r w:rsidR="001E29C1" w:rsidRPr="00E54BB2">
        <w:rPr>
          <w:rFonts w:cs="Calibri"/>
          <w:color w:val="000000" w:themeColor="text1"/>
          <w:szCs w:val="22"/>
        </w:rPr>
        <w:t xml:space="preserve"> </w:t>
      </w:r>
      <w:r w:rsidR="00857456" w:rsidRPr="00E54BB2">
        <w:rPr>
          <w:rFonts w:cs="Calibri"/>
          <w:color w:val="000000" w:themeColor="text1"/>
          <w:szCs w:val="22"/>
        </w:rPr>
        <w:t>Tabeli</w:t>
      </w:r>
      <w:r w:rsidR="007B4AD9" w:rsidRPr="00E54BB2">
        <w:rPr>
          <w:rFonts w:cs="Calibri"/>
          <w:color w:val="000000" w:themeColor="text1"/>
          <w:szCs w:val="22"/>
        </w:rPr>
        <w:t xml:space="preserve"> 3.</w:t>
      </w:r>
      <w:r w:rsidR="00E54BB2" w:rsidRPr="00E54BB2">
        <w:rPr>
          <w:rFonts w:cs="Calibri"/>
          <w:color w:val="000000" w:themeColor="text1"/>
          <w:szCs w:val="22"/>
        </w:rPr>
        <w:t xml:space="preserve"> Zużycie wody w okresie miesięcznym dla jednego Użytkownika Budynku Jednorodzinnego w zakresie Budynku Jednorodzinnego.</w:t>
      </w:r>
      <w:r w:rsidR="00772EFA" w:rsidRPr="00E54BB2">
        <w:rPr>
          <w:rFonts w:cs="Calibri"/>
          <w:color w:val="000000" w:themeColor="text1"/>
          <w:szCs w:val="22"/>
        </w:rPr>
        <w:t xml:space="preserve"> </w:t>
      </w:r>
    </w:p>
    <w:p w14:paraId="732F48C2" w14:textId="11F4506D" w:rsidR="00E12101" w:rsidRPr="007B4AD9" w:rsidRDefault="00E12101" w:rsidP="78060BAA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</w:rPr>
      </w:pPr>
      <w:r w:rsidRPr="691FD69B">
        <w:rPr>
          <w:rFonts w:cs="Calibri"/>
          <w:b/>
          <w:bCs/>
          <w:color w:val="000000" w:themeColor="text1"/>
        </w:rPr>
        <w:lastRenderedPageBreak/>
        <w:t xml:space="preserve">Budynek </w:t>
      </w:r>
      <w:r w:rsidR="002B25EB" w:rsidRPr="691FD69B">
        <w:rPr>
          <w:rFonts w:cs="Calibri"/>
          <w:b/>
          <w:bCs/>
          <w:color w:val="000000" w:themeColor="text1"/>
        </w:rPr>
        <w:t>Szkoły</w:t>
      </w:r>
      <w:r w:rsidRPr="691FD69B">
        <w:rPr>
          <w:rFonts w:cs="Calibri"/>
          <w:b/>
          <w:bCs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>–</w:t>
      </w:r>
      <w:r w:rsidRPr="691FD69B">
        <w:rPr>
          <w:rFonts w:cs="Calibri"/>
          <w:b/>
          <w:bCs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 xml:space="preserve">jest to budynek </w:t>
      </w:r>
      <w:r w:rsidR="001F1C09" w:rsidRPr="691FD69B">
        <w:rPr>
          <w:rFonts w:cs="Calibri"/>
          <w:color w:val="000000" w:themeColor="text1"/>
        </w:rPr>
        <w:t>przeznaczony do celów edukacyjnych</w:t>
      </w:r>
      <w:r w:rsidR="00BD3990" w:rsidRPr="691FD69B">
        <w:rPr>
          <w:rFonts w:cs="Calibri"/>
          <w:color w:val="000000" w:themeColor="text1"/>
        </w:rPr>
        <w:t>, w szczególności dla potrzeby kształcenia podstawowego, zawodowego, technicznego lub średniego w szkolnictwie publicznym</w:t>
      </w:r>
      <w:r w:rsidR="001F1C09" w:rsidRPr="691FD69B">
        <w:rPr>
          <w:rFonts w:cs="Calibri"/>
          <w:color w:val="000000" w:themeColor="text1"/>
        </w:rPr>
        <w:t xml:space="preserve">; na potrzeby obliczeniowe związane z przygotowaniem Wniosku przyjmuje się, Budynek Szkoły jest modelem </w:t>
      </w:r>
      <w:r w:rsidRPr="691FD69B">
        <w:rPr>
          <w:rFonts w:cs="Calibri"/>
          <w:color w:val="000000" w:themeColor="text1"/>
        </w:rPr>
        <w:t xml:space="preserve">o powierzchni dachu </w:t>
      </w:r>
      <w:r w:rsidR="00902691" w:rsidRPr="691FD69B">
        <w:rPr>
          <w:rFonts w:cs="Calibri"/>
          <w:color w:val="000000" w:themeColor="text1"/>
        </w:rPr>
        <w:t>1200</w:t>
      </w:r>
      <w:r w:rsidRPr="691FD69B">
        <w:rPr>
          <w:rFonts w:cs="Calibri"/>
          <w:color w:val="000000" w:themeColor="text1"/>
        </w:rPr>
        <w:t xml:space="preserve"> m2 dachu</w:t>
      </w:r>
      <w:r w:rsidR="00902691" w:rsidRPr="691FD69B">
        <w:rPr>
          <w:rFonts w:cs="Calibri"/>
          <w:color w:val="000000" w:themeColor="text1"/>
        </w:rPr>
        <w:t xml:space="preserve"> </w:t>
      </w:r>
      <w:r w:rsidRPr="691FD69B">
        <w:rPr>
          <w:rFonts w:cs="Calibri"/>
          <w:color w:val="000000" w:themeColor="text1"/>
        </w:rPr>
        <w:t xml:space="preserve">oraz </w:t>
      </w:r>
      <w:r w:rsidR="008D36B0" w:rsidRPr="691FD69B">
        <w:rPr>
          <w:rFonts w:cs="Calibri"/>
          <w:color w:val="000000" w:themeColor="text1"/>
        </w:rPr>
        <w:t xml:space="preserve">z </w:t>
      </w:r>
      <w:r w:rsidRPr="691FD69B">
        <w:rPr>
          <w:rFonts w:cs="Calibri"/>
          <w:color w:val="000000" w:themeColor="text1"/>
        </w:rPr>
        <w:t>liczbą</w:t>
      </w:r>
      <w:r w:rsidR="00902691" w:rsidRPr="691FD69B">
        <w:rPr>
          <w:rFonts w:cs="Calibri"/>
          <w:color w:val="000000" w:themeColor="text1"/>
        </w:rPr>
        <w:t xml:space="preserve"> </w:t>
      </w:r>
      <w:r w:rsidR="4AB9714D" w:rsidRPr="691FD69B">
        <w:rPr>
          <w:rFonts w:cs="Calibri"/>
          <w:color w:val="000000" w:themeColor="text1"/>
        </w:rPr>
        <w:t>2</w:t>
      </w:r>
      <w:r w:rsidR="00902691" w:rsidRPr="691FD69B">
        <w:rPr>
          <w:rFonts w:cs="Calibri"/>
          <w:color w:val="000000" w:themeColor="text1"/>
        </w:rPr>
        <w:t xml:space="preserve">50 </w:t>
      </w:r>
      <w:r w:rsidR="00C81685" w:rsidRPr="691FD69B">
        <w:rPr>
          <w:rFonts w:cs="Calibri"/>
          <w:color w:val="000000" w:themeColor="text1"/>
        </w:rPr>
        <w:t>U</w:t>
      </w:r>
      <w:r w:rsidR="00902691" w:rsidRPr="691FD69B">
        <w:rPr>
          <w:rFonts w:cs="Calibri"/>
          <w:color w:val="000000" w:themeColor="text1"/>
        </w:rPr>
        <w:t>żytkowników</w:t>
      </w:r>
      <w:r w:rsidR="00C81685" w:rsidRPr="691FD69B">
        <w:rPr>
          <w:rFonts w:cs="Calibri"/>
          <w:color w:val="000000" w:themeColor="text1"/>
        </w:rPr>
        <w:t>,</w:t>
      </w:r>
      <w:r w:rsidRPr="691FD69B">
        <w:rPr>
          <w:rFonts w:cs="Calibri"/>
          <w:color w:val="000000" w:themeColor="text1"/>
        </w:rPr>
        <w:t xml:space="preserve"> </w:t>
      </w:r>
      <w:r w:rsidR="008D36B0" w:rsidRPr="691FD69B">
        <w:rPr>
          <w:rFonts w:cs="Calibri"/>
          <w:color w:val="000000" w:themeColor="text1"/>
        </w:rPr>
        <w:t xml:space="preserve">o zapotrzebowaniu na wodę określonym w </w:t>
      </w:r>
      <w:r w:rsidR="006E2517" w:rsidRPr="691FD69B">
        <w:rPr>
          <w:rFonts w:cs="Calibri"/>
          <w:color w:val="000000" w:themeColor="text1"/>
        </w:rPr>
        <w:t>Tabela 4.</w:t>
      </w:r>
      <w:r w:rsidR="008510BC" w:rsidRPr="691FD69B">
        <w:rPr>
          <w:rFonts w:cs="Calibri"/>
          <w:color w:val="000000" w:themeColor="text1"/>
        </w:rPr>
        <w:t xml:space="preserve"> </w:t>
      </w:r>
      <w:r w:rsidR="00772EFA" w:rsidRPr="691FD69B">
        <w:rPr>
          <w:rFonts w:cs="Calibri"/>
          <w:color w:val="000000" w:themeColor="text1"/>
        </w:rPr>
        <w:t xml:space="preserve">w zakresie Budynku Szkoły. </w:t>
      </w:r>
    </w:p>
    <w:p w14:paraId="780728C5" w14:textId="2BA0760F" w:rsidR="00E12101" w:rsidRPr="006E2517" w:rsidRDefault="00E12101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rFonts w:cs="Calibri"/>
          <w:color w:val="000000" w:themeColor="text1"/>
          <w:szCs w:val="22"/>
        </w:rPr>
      </w:pPr>
      <w:r w:rsidRPr="00F05F6D">
        <w:rPr>
          <w:rFonts w:cs="Calibri"/>
          <w:b/>
          <w:bCs/>
          <w:color w:val="000000" w:themeColor="text1"/>
          <w:szCs w:val="22"/>
        </w:rPr>
        <w:t>Użytkownik</w:t>
      </w:r>
      <w:r w:rsidRPr="008510BC">
        <w:rPr>
          <w:rFonts w:cs="Calibri"/>
          <w:bCs/>
          <w:color w:val="000000" w:themeColor="text1"/>
          <w:szCs w:val="22"/>
        </w:rPr>
        <w:t xml:space="preserve"> </w:t>
      </w:r>
      <w:r w:rsidRPr="008510BC">
        <w:rPr>
          <w:rFonts w:cs="Calibri"/>
          <w:color w:val="000000" w:themeColor="text1"/>
          <w:szCs w:val="22"/>
        </w:rPr>
        <w:t xml:space="preserve">– jest to osoba </w:t>
      </w:r>
      <w:r w:rsidR="009103F7" w:rsidRPr="008510BC">
        <w:rPr>
          <w:rFonts w:cs="Calibri"/>
          <w:color w:val="000000" w:themeColor="text1"/>
          <w:szCs w:val="22"/>
        </w:rPr>
        <w:t>mieszkająca w</w:t>
      </w:r>
      <w:r w:rsidR="00902691" w:rsidRPr="008510BC">
        <w:rPr>
          <w:rFonts w:cs="Calibri"/>
          <w:color w:val="000000" w:themeColor="text1"/>
          <w:szCs w:val="22"/>
        </w:rPr>
        <w:t xml:space="preserve"> Budynku </w:t>
      </w:r>
      <w:r w:rsidR="002B25EB" w:rsidRPr="008510BC">
        <w:rPr>
          <w:rFonts w:cs="Calibri"/>
          <w:color w:val="000000" w:themeColor="text1"/>
          <w:szCs w:val="22"/>
        </w:rPr>
        <w:t>Jednorodzinnym</w:t>
      </w:r>
      <w:r w:rsidR="00902691" w:rsidRPr="008510BC">
        <w:rPr>
          <w:rFonts w:cs="Calibri"/>
          <w:color w:val="000000" w:themeColor="text1"/>
          <w:szCs w:val="22"/>
        </w:rPr>
        <w:t xml:space="preserve"> lub </w:t>
      </w:r>
      <w:r w:rsidR="009103F7" w:rsidRPr="008510BC">
        <w:rPr>
          <w:rFonts w:cs="Calibri"/>
          <w:color w:val="000000" w:themeColor="text1"/>
          <w:szCs w:val="22"/>
        </w:rPr>
        <w:t xml:space="preserve">przebywająca w </w:t>
      </w:r>
      <w:r w:rsidR="00902691" w:rsidRPr="008510BC">
        <w:rPr>
          <w:rFonts w:cs="Calibri"/>
          <w:color w:val="000000" w:themeColor="text1"/>
          <w:szCs w:val="22"/>
        </w:rPr>
        <w:t xml:space="preserve">Budynku </w:t>
      </w:r>
      <w:r w:rsidR="002B25EB" w:rsidRPr="008510BC">
        <w:rPr>
          <w:rFonts w:cs="Calibri"/>
          <w:color w:val="000000" w:themeColor="text1"/>
          <w:szCs w:val="22"/>
        </w:rPr>
        <w:t>Szkoły</w:t>
      </w:r>
      <w:r w:rsidRPr="008510BC">
        <w:rPr>
          <w:rFonts w:cs="Calibri"/>
          <w:color w:val="000000" w:themeColor="text1"/>
          <w:szCs w:val="22"/>
        </w:rPr>
        <w:t xml:space="preserve">, </w:t>
      </w:r>
      <w:r w:rsidR="00AC1D06" w:rsidRPr="008510BC">
        <w:rPr>
          <w:rFonts w:cs="Calibri"/>
          <w:color w:val="000000" w:themeColor="text1"/>
          <w:szCs w:val="22"/>
        </w:rPr>
        <w:t>która zgodnie</w:t>
      </w:r>
      <w:r w:rsidR="00902691" w:rsidRPr="008510BC">
        <w:rPr>
          <w:rFonts w:cs="Calibri"/>
          <w:color w:val="000000" w:themeColor="text1"/>
          <w:szCs w:val="22"/>
        </w:rPr>
        <w:t xml:space="preserve"> </w:t>
      </w:r>
      <w:r w:rsidR="006E2517">
        <w:rPr>
          <w:rFonts w:cs="Calibri"/>
          <w:color w:val="000000" w:themeColor="text1"/>
          <w:szCs w:val="22"/>
        </w:rPr>
        <w:t>Tabela 3 oraz Tabela 4</w:t>
      </w:r>
      <w:r w:rsidR="00902691" w:rsidRPr="006E2517">
        <w:rPr>
          <w:rFonts w:cs="Calibri"/>
          <w:color w:val="000000" w:themeColor="text1"/>
          <w:szCs w:val="22"/>
        </w:rPr>
        <w:t>,</w:t>
      </w:r>
      <w:r w:rsidRPr="006E2517">
        <w:rPr>
          <w:rFonts w:cs="Calibri"/>
          <w:color w:val="000000" w:themeColor="text1"/>
          <w:szCs w:val="22"/>
        </w:rPr>
        <w:t xml:space="preserve"> posiada określone zapotrzebowanie na wodę W1, W2, W3 </w:t>
      </w:r>
      <w:r w:rsidR="00F27D6D" w:rsidRPr="006E2517">
        <w:rPr>
          <w:rFonts w:cs="Calibri"/>
          <w:color w:val="000000" w:themeColor="text1"/>
          <w:szCs w:val="22"/>
        </w:rPr>
        <w:t xml:space="preserve">oraz używa wodę W4 do ogrodu. </w:t>
      </w:r>
    </w:p>
    <w:p w14:paraId="45B3F5CB" w14:textId="5C974050" w:rsidR="00E12101" w:rsidRPr="00A5688B" w:rsidRDefault="00E12101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Posesja </w:t>
      </w:r>
      <w:r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</w:rPr>
        <w:t xml:space="preserve"> jest to teren</w:t>
      </w:r>
      <w:r w:rsidR="009103F7" w:rsidRPr="00A5688B">
        <w:rPr>
          <w:rFonts w:cs="Calibri"/>
        </w:rPr>
        <w:t>,</w:t>
      </w:r>
      <w:r w:rsidRPr="00A5688B">
        <w:rPr>
          <w:rFonts w:cs="Calibri"/>
        </w:rPr>
        <w:t xml:space="preserve"> na którym znajduje się System obsługujący Budynek </w:t>
      </w:r>
      <w:r w:rsidR="002B25EB" w:rsidRPr="00A5688B">
        <w:rPr>
          <w:rFonts w:cs="Calibri"/>
        </w:rPr>
        <w:t xml:space="preserve">Jednorodzinny </w:t>
      </w:r>
      <w:r w:rsidR="005F7891" w:rsidRPr="00A5688B">
        <w:rPr>
          <w:rFonts w:cs="Calibri"/>
        </w:rPr>
        <w:t xml:space="preserve">albo </w:t>
      </w:r>
      <w:r w:rsidRPr="00A5688B">
        <w:rPr>
          <w:rFonts w:cs="Calibri"/>
        </w:rPr>
        <w:t xml:space="preserve">Budynek </w:t>
      </w:r>
      <w:r w:rsidR="002B25EB" w:rsidRPr="00A5688B">
        <w:rPr>
          <w:rFonts w:cs="Calibri"/>
        </w:rPr>
        <w:t>Szkoły</w:t>
      </w:r>
      <w:r w:rsidR="003A00A7">
        <w:rPr>
          <w:rFonts w:cs="Calibri"/>
        </w:rPr>
        <w:t>.</w:t>
      </w:r>
    </w:p>
    <w:p w14:paraId="23B4CD38" w14:textId="252CF3DC" w:rsidR="007B02EB" w:rsidRPr="00A5688B" w:rsidRDefault="007B02EB" w:rsidP="000B31C4">
      <w:pPr>
        <w:pStyle w:val="Akapitzlist"/>
        <w:numPr>
          <w:ilvl w:val="0"/>
          <w:numId w:val="7"/>
        </w:numPr>
        <w:autoSpaceDN/>
        <w:spacing w:after="160" w:line="259" w:lineRule="auto"/>
        <w:ind w:left="426"/>
        <w:jc w:val="both"/>
        <w:textAlignment w:val="auto"/>
        <w:rPr>
          <w:rFonts w:eastAsia="Times New Roman" w:cs="Calibri"/>
          <w:sz w:val="18"/>
          <w:lang w:eastAsia="pl-PL"/>
        </w:rPr>
      </w:pPr>
      <w:r w:rsidRPr="00A5688B">
        <w:rPr>
          <w:rFonts w:cs="Calibri"/>
          <w:b/>
          <w:bCs/>
          <w:color w:val="000000" w:themeColor="text1"/>
        </w:rPr>
        <w:t xml:space="preserve">Powierzchnia Spływu </w:t>
      </w:r>
      <w:r w:rsidR="00A30178" w:rsidRPr="00A5688B">
        <w:rPr>
          <w:rFonts w:cs="Calibri"/>
          <w:bCs/>
          <w:color w:val="000000" w:themeColor="text1"/>
        </w:rPr>
        <w:t>–</w:t>
      </w:r>
      <w:r w:rsidRPr="00A5688B">
        <w:rPr>
          <w:rFonts w:cs="Calibri"/>
          <w:b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>jest to powierzchnia dachu</w:t>
      </w:r>
      <w:r w:rsidR="00C81685" w:rsidRPr="00A5688B">
        <w:rPr>
          <w:rFonts w:cs="Calibri"/>
          <w:bCs/>
          <w:color w:val="000000" w:themeColor="text1"/>
        </w:rPr>
        <w:t xml:space="preserve">, elementów architektonicznych budynku </w:t>
      </w:r>
      <w:r w:rsidRPr="00A5688B">
        <w:rPr>
          <w:rFonts w:cs="Calibri"/>
          <w:bCs/>
          <w:color w:val="000000" w:themeColor="text1"/>
        </w:rPr>
        <w:t>oraz powierzchnia wiat i zadaszeń na terenie Posesji</w:t>
      </w:r>
      <w:r w:rsidR="00C81685" w:rsidRPr="00A5688B">
        <w:rPr>
          <w:rFonts w:cs="Calibri"/>
          <w:bCs/>
          <w:color w:val="000000" w:themeColor="text1"/>
        </w:rPr>
        <w:t>,</w:t>
      </w:r>
      <w:r w:rsidRPr="00A5688B">
        <w:rPr>
          <w:rFonts w:cs="Calibri"/>
          <w:bCs/>
          <w:color w:val="000000" w:themeColor="text1"/>
        </w:rPr>
        <w:t xml:space="preserve"> z któryc</w:t>
      </w:r>
      <w:r w:rsidR="003A00A7">
        <w:rPr>
          <w:rFonts w:cs="Calibri"/>
          <w:bCs/>
          <w:color w:val="000000" w:themeColor="text1"/>
        </w:rPr>
        <w:t>h zbierana jest woda deszczowa.</w:t>
      </w:r>
    </w:p>
    <w:p w14:paraId="5C5C5E81" w14:textId="48312E39" w:rsidR="004D1FB0" w:rsidRPr="006E2517" w:rsidRDefault="004D1FB0" w:rsidP="006E2517">
      <w:pPr>
        <w:pStyle w:val="Akapitzlist"/>
        <w:numPr>
          <w:ilvl w:val="0"/>
          <w:numId w:val="7"/>
        </w:numPr>
        <w:autoSpaceDN/>
        <w:spacing w:after="160"/>
        <w:ind w:left="426"/>
        <w:jc w:val="both"/>
        <w:textAlignment w:val="auto"/>
        <w:rPr>
          <w:b/>
          <w:iCs/>
          <w:noProof/>
          <w:szCs w:val="18"/>
        </w:rPr>
      </w:pPr>
      <w:r w:rsidRPr="00A5688B">
        <w:rPr>
          <w:rFonts w:cs="Calibri"/>
          <w:b/>
          <w:bCs/>
          <w:color w:val="000000" w:themeColor="text1"/>
        </w:rPr>
        <w:t xml:space="preserve">Model Obliczeniowy </w:t>
      </w:r>
      <w:r w:rsidRPr="00A5688B">
        <w:rPr>
          <w:rFonts w:eastAsia="Times New Roman" w:cs="Calibri"/>
          <w:sz w:val="18"/>
          <w:lang w:eastAsia="pl-PL"/>
        </w:rPr>
        <w:t xml:space="preserve">– </w:t>
      </w:r>
      <w:r w:rsidRPr="00A5688B">
        <w:rPr>
          <w:rFonts w:cs="Calibri"/>
          <w:bCs/>
          <w:color w:val="000000" w:themeColor="text1"/>
        </w:rPr>
        <w:t xml:space="preserve">Model dotyczący obiegu wody w Systemie dla Budynku Jednorodzinnego oraz Budynku Szkoły. Wszystkie obliczenia </w:t>
      </w:r>
      <w:r w:rsidR="00BB105C">
        <w:rPr>
          <w:rFonts w:cs="Calibri"/>
        </w:rPr>
        <w:t>Wnioskodawca/Uczestnik Przedsięwzięcia</w:t>
      </w:r>
      <w:r w:rsidR="00BB105C" w:rsidRPr="00A5688B" w:rsidDel="00BB105C">
        <w:rPr>
          <w:rFonts w:cs="Calibri"/>
          <w:bCs/>
          <w:color w:val="000000" w:themeColor="text1"/>
        </w:rPr>
        <w:t xml:space="preserve"> </w:t>
      </w:r>
      <w:r w:rsidRPr="00A5688B">
        <w:rPr>
          <w:rFonts w:cs="Calibri"/>
          <w:bCs/>
          <w:color w:val="000000" w:themeColor="text1"/>
        </w:rPr>
        <w:t xml:space="preserve">wykonuje zgodnie z podanymi </w:t>
      </w:r>
      <w:r w:rsidR="008F59E9">
        <w:rPr>
          <w:rFonts w:cs="Calibri"/>
          <w:bCs/>
          <w:color w:val="000000" w:themeColor="text1"/>
        </w:rPr>
        <w:t>Tabelami</w:t>
      </w:r>
      <w:r w:rsidRPr="00A5688B">
        <w:rPr>
          <w:rFonts w:cs="Calibri"/>
          <w:bCs/>
          <w:color w:val="000000" w:themeColor="text1"/>
        </w:rPr>
        <w:t xml:space="preserve"> oraz założeniami do obliczeń. Wymaga się, aby Model Obliczeniowy obejmował pełny cykl roczny obiegu wody w Systemie na podstawie miesięcznych opadów atmosferycznych D1 (woda deszczowa) zawartych</w:t>
      </w:r>
      <w:r w:rsidR="00D83036">
        <w:rPr>
          <w:rFonts w:cs="Calibri"/>
          <w:bCs/>
          <w:color w:val="000000" w:themeColor="text1"/>
        </w:rPr>
        <w:t xml:space="preserve"> w</w:t>
      </w:r>
      <w:r w:rsidR="009D4834" w:rsidRPr="00A5688B">
        <w:rPr>
          <w:rFonts w:cs="Calibri"/>
          <w:bCs/>
          <w:color w:val="000000" w:themeColor="text1"/>
        </w:rPr>
        <w:t xml:space="preserve"> </w:t>
      </w:r>
      <w:r w:rsidR="0035189D">
        <w:rPr>
          <w:rFonts w:cs="Calibri"/>
          <w:bCs/>
          <w:color w:val="000000" w:themeColor="text1"/>
        </w:rPr>
        <w:t xml:space="preserve">Tabeli 1. </w:t>
      </w:r>
      <w:r w:rsidRPr="00A5688B">
        <w:rPr>
          <w:rFonts w:cs="Calibri"/>
          <w:bCs/>
          <w:color w:val="000000" w:themeColor="text1"/>
        </w:rPr>
        <w:t xml:space="preserve">oraz </w:t>
      </w:r>
      <w:r w:rsidRPr="00F05F6D">
        <w:rPr>
          <w:rFonts w:cs="Calibri"/>
          <w:bCs/>
          <w:color w:val="000000" w:themeColor="text1"/>
        </w:rPr>
        <w:t>wykorzystania wody W0, W1, W2, W3, W4, W5 na potrzeby Użytkowników</w:t>
      </w:r>
      <w:r w:rsidR="00D83036" w:rsidRPr="00F05F6D">
        <w:rPr>
          <w:rFonts w:cs="Calibri"/>
          <w:bCs/>
          <w:color w:val="000000" w:themeColor="text1"/>
        </w:rPr>
        <w:t>, które zostały określone w</w:t>
      </w:r>
      <w:r w:rsidRPr="00F05F6D">
        <w:rPr>
          <w:rFonts w:cs="Calibri"/>
          <w:bCs/>
          <w:color w:val="000000" w:themeColor="text1"/>
        </w:rPr>
        <w:t xml:space="preserve"> </w:t>
      </w:r>
      <w:r w:rsidR="006E2517">
        <w:rPr>
          <w:rFonts w:cs="Calibri"/>
          <w:bCs/>
          <w:color w:val="000000" w:themeColor="text1"/>
        </w:rPr>
        <w:t>Tabeli 3 oraz Tabeli 4.</w:t>
      </w:r>
      <w:r w:rsidR="006E2517" w:rsidRPr="00BF1707">
        <w:rPr>
          <w:b/>
          <w:iCs/>
          <w:noProof/>
          <w:szCs w:val="18"/>
        </w:rPr>
        <w:t xml:space="preserve"> </w:t>
      </w:r>
    </w:p>
    <w:p w14:paraId="6F1E5852" w14:textId="6470A5E6" w:rsidR="000D06B8" w:rsidRPr="00A5688B" w:rsidRDefault="000D06B8" w:rsidP="001E37FD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  <w:b/>
          <w:bCs/>
          <w:szCs w:val="22"/>
        </w:rPr>
      </w:pPr>
      <w:r w:rsidRPr="25F2DED2">
        <w:rPr>
          <w:rFonts w:eastAsia="Times New Roman" w:cs="Times New Roman"/>
          <w:b/>
          <w:bCs/>
          <w:szCs w:val="22"/>
        </w:rPr>
        <w:t xml:space="preserve">W0 </w:t>
      </w:r>
      <w:r w:rsidR="00CA1C9C" w:rsidRPr="25F2DED2">
        <w:rPr>
          <w:rFonts w:eastAsia="Times New Roman" w:cs="Times New Roman"/>
          <w:szCs w:val="22"/>
        </w:rPr>
        <w:t>–</w:t>
      </w:r>
      <w:r w:rsidRPr="25F2DED2">
        <w:rPr>
          <w:rFonts w:eastAsia="Times New Roman" w:cs="Times New Roman"/>
          <w:b/>
          <w:bCs/>
          <w:szCs w:val="22"/>
        </w:rPr>
        <w:t xml:space="preserve"> </w:t>
      </w:r>
      <w:r w:rsidRPr="25F2DED2">
        <w:rPr>
          <w:rFonts w:eastAsia="Times New Roman" w:cs="Times New Roman"/>
          <w:szCs w:val="22"/>
        </w:rPr>
        <w:t>standard</w:t>
      </w:r>
      <w:r w:rsidR="00CA1C9C" w:rsidRPr="25F2DED2">
        <w:rPr>
          <w:rFonts w:eastAsia="Times New Roman" w:cs="Times New Roman"/>
          <w:szCs w:val="22"/>
        </w:rPr>
        <w:t xml:space="preserve"> wody wodociągowej</w:t>
      </w:r>
      <w:r w:rsidR="003A00A7">
        <w:rPr>
          <w:rFonts w:cs="Calibri"/>
          <w:color w:val="000000" w:themeColor="text1"/>
          <w:szCs w:val="22"/>
        </w:rPr>
        <w:t>.</w:t>
      </w:r>
    </w:p>
    <w:p w14:paraId="23E939B3" w14:textId="0DC45C63" w:rsidR="00E12101" w:rsidRPr="0035189D" w:rsidRDefault="00E12101" w:rsidP="0035189D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</w:pPr>
      <w:r w:rsidRPr="4BB98EBF">
        <w:rPr>
          <w:rFonts w:eastAsia="Times New Roman" w:cs="Times New Roman"/>
          <w:b/>
          <w:bCs/>
        </w:rPr>
        <w:t xml:space="preserve">W1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>tandard wody</w:t>
      </w:r>
      <w:r w:rsidRPr="4BB98EBF">
        <w:rPr>
          <w:rFonts w:eastAsia="Times New Roman" w:cs="Times New Roman"/>
        </w:rPr>
        <w:t xml:space="preserve"> do spożycia</w:t>
      </w:r>
      <w:r w:rsidR="00F27D6D" w:rsidRPr="4BB98EBF">
        <w:rPr>
          <w:rFonts w:cs="Calibri"/>
          <w:color w:val="000000" w:themeColor="text1"/>
        </w:rPr>
        <w:t xml:space="preserve">, </w:t>
      </w:r>
      <w:r w:rsidR="004F4788" w:rsidRPr="4BB98EBF">
        <w:rPr>
          <w:rFonts w:cs="Calibri"/>
          <w:color w:val="000000" w:themeColor="text1"/>
        </w:rPr>
        <w:t xml:space="preserve">o wartościach </w:t>
      </w:r>
      <w:r w:rsidR="00F27D6D" w:rsidRPr="4BB98EBF">
        <w:rPr>
          <w:rFonts w:cs="Calibri"/>
          <w:color w:val="000000" w:themeColor="text1"/>
        </w:rPr>
        <w:t>nie gorsz</w:t>
      </w:r>
      <w:r w:rsidR="004F4788" w:rsidRPr="4BB98EBF">
        <w:rPr>
          <w:rFonts w:cs="Calibri"/>
          <w:color w:val="000000" w:themeColor="text1"/>
        </w:rPr>
        <w:t>ych</w:t>
      </w:r>
      <w:r w:rsidR="00F27D6D" w:rsidRPr="4BB98EBF">
        <w:rPr>
          <w:rFonts w:cs="Calibri"/>
          <w:color w:val="000000" w:themeColor="text1"/>
        </w:rPr>
        <w:t xml:space="preserve"> niż dla parametrów 1-</w:t>
      </w:r>
      <w:r w:rsidR="7D543EED" w:rsidRPr="4BB98EBF">
        <w:rPr>
          <w:rFonts w:cs="Calibri"/>
          <w:color w:val="000000" w:themeColor="text1"/>
        </w:rPr>
        <w:t>6</w:t>
      </w:r>
      <w:r w:rsidR="00F27D6D" w:rsidRPr="4BB98EBF">
        <w:rPr>
          <w:rFonts w:cs="Calibri"/>
          <w:color w:val="000000" w:themeColor="text1"/>
        </w:rPr>
        <w:t xml:space="preserve"> o</w:t>
      </w:r>
      <w:r w:rsidRPr="4BB98EBF">
        <w:rPr>
          <w:rFonts w:cs="Calibri"/>
          <w:color w:val="000000" w:themeColor="text1"/>
        </w:rPr>
        <w:t xml:space="preserve">raz utrzymanych w przedziale wartości wskazanych dla parametru </w:t>
      </w:r>
      <w:r w:rsidR="0094FAE4" w:rsidRPr="4BB98EBF">
        <w:rPr>
          <w:rFonts w:cs="Calibri"/>
          <w:color w:val="000000" w:themeColor="text1"/>
        </w:rPr>
        <w:t>7</w:t>
      </w:r>
      <w:r w:rsidR="008C04DE" w:rsidRPr="4BB98EBF">
        <w:rPr>
          <w:rFonts w:cs="Calibri"/>
          <w:color w:val="000000" w:themeColor="text1"/>
        </w:rPr>
        <w:t xml:space="preserve">, opisanych </w:t>
      </w:r>
      <w:r w:rsidR="008C04DE" w:rsidRPr="4BB98EBF">
        <w:rPr>
          <w:rFonts w:eastAsia="Times New Roman" w:cs="Times New Roman"/>
        </w:rPr>
        <w:t xml:space="preserve">w </w:t>
      </w:r>
      <w:r w:rsidR="0035189D" w:rsidRPr="4BB98EBF">
        <w:rPr>
          <w:rFonts w:eastAsia="Times New Roman" w:cs="Times New Roman"/>
        </w:rPr>
        <w:t>Tabel</w:t>
      </w:r>
      <w:r w:rsidR="61E2D528" w:rsidRPr="4BB98EBF">
        <w:rPr>
          <w:rFonts w:eastAsia="Times New Roman" w:cs="Times New Roman"/>
        </w:rPr>
        <w:t>i</w:t>
      </w:r>
      <w:r w:rsidR="0035189D" w:rsidRPr="4BB98EBF">
        <w:rPr>
          <w:rFonts w:eastAsia="Times New Roman" w:cs="Times New Roman"/>
        </w:rPr>
        <w:t xml:space="preserve"> 5. </w:t>
      </w:r>
    </w:p>
    <w:p w14:paraId="45575068" w14:textId="767E36DB" w:rsidR="00E12101" w:rsidRPr="00A5688B" w:rsidRDefault="00E12101" w:rsidP="1C4CC25F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</w:rPr>
      </w:pPr>
      <w:r w:rsidRPr="4BB98EBF">
        <w:rPr>
          <w:rFonts w:eastAsia="Times New Roman" w:cs="Times New Roman"/>
          <w:b/>
          <w:bCs/>
        </w:rPr>
        <w:t xml:space="preserve">W2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 xml:space="preserve">tandard wody </w:t>
      </w:r>
      <w:r w:rsidRPr="4BB98EBF">
        <w:rPr>
          <w:rFonts w:eastAsia="Times New Roman" w:cs="Times New Roman"/>
        </w:rPr>
        <w:t>na cele mycia, k</w:t>
      </w:r>
      <w:r w:rsidR="009103F7" w:rsidRPr="4BB98EBF">
        <w:rPr>
          <w:rFonts w:eastAsia="Times New Roman" w:cs="Times New Roman"/>
        </w:rPr>
        <w:t>ą</w:t>
      </w:r>
      <w:r w:rsidRPr="4BB98EBF">
        <w:rPr>
          <w:rFonts w:eastAsia="Times New Roman" w:cs="Times New Roman"/>
        </w:rPr>
        <w:t xml:space="preserve">pania, prysznica, prania,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r w:rsidR="025F71BD" w:rsidRPr="4BB98EBF">
        <w:rPr>
          <w:rFonts w:cs="Calibri"/>
          <w:color w:val="000000" w:themeColor="text1"/>
        </w:rPr>
        <w:t>6</w:t>
      </w:r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r w:rsidR="7B51ECD4" w:rsidRPr="4BB98EBF">
        <w:rPr>
          <w:rFonts w:cs="Calibri"/>
          <w:color w:val="000000" w:themeColor="text1"/>
        </w:rPr>
        <w:t>7</w:t>
      </w:r>
      <w:r w:rsidR="008C04DE" w:rsidRPr="4BB98EBF">
        <w:rPr>
          <w:rFonts w:cs="Calibri"/>
          <w:color w:val="000000" w:themeColor="text1"/>
        </w:rPr>
        <w:t>, opisanych w</w:t>
      </w:r>
      <w:r w:rsidR="0035189D" w:rsidRPr="4BB98EBF">
        <w:rPr>
          <w:rFonts w:cs="Calibri"/>
          <w:color w:val="000000" w:themeColor="text1"/>
        </w:rPr>
        <w:t xml:space="preserve"> Tabeli 6</w:t>
      </w:r>
      <w:r w:rsidR="008C04DE" w:rsidRPr="4BB98EBF">
        <w:rPr>
          <w:rFonts w:cs="Calibri"/>
          <w:color w:val="000000" w:themeColor="text1"/>
        </w:rPr>
        <w:t>.</w:t>
      </w:r>
    </w:p>
    <w:p w14:paraId="41B49174" w14:textId="7BDEB1D1" w:rsidR="00E12101" w:rsidRPr="001E37FD" w:rsidRDefault="00E12101" w:rsidP="1C4CC25F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rFonts w:cs="Calibri"/>
          <w:color w:val="000000" w:themeColor="text1"/>
        </w:rPr>
      </w:pPr>
      <w:r w:rsidRPr="4BB98EBF">
        <w:rPr>
          <w:rFonts w:cs="Calibri"/>
          <w:b/>
          <w:bCs/>
          <w:color w:val="000000" w:themeColor="text1"/>
        </w:rPr>
        <w:t>W3</w:t>
      </w:r>
      <w:r w:rsidRPr="4BB98EBF">
        <w:rPr>
          <w:rFonts w:cs="Calibri"/>
          <w:color w:val="000000" w:themeColor="text1"/>
        </w:rPr>
        <w:t xml:space="preserve"> – </w:t>
      </w:r>
      <w:r w:rsidR="00C81685" w:rsidRPr="4BB98EBF">
        <w:rPr>
          <w:rFonts w:cs="Calibri"/>
          <w:color w:val="000000" w:themeColor="text1"/>
        </w:rPr>
        <w:t>s</w:t>
      </w:r>
      <w:r w:rsidR="00922A90" w:rsidRPr="4BB98EBF">
        <w:rPr>
          <w:rFonts w:cs="Calibri"/>
          <w:color w:val="000000" w:themeColor="text1"/>
        </w:rPr>
        <w:t>tandard w</w:t>
      </w:r>
      <w:r w:rsidRPr="4BB98EBF">
        <w:rPr>
          <w:rFonts w:cs="Calibri"/>
          <w:color w:val="000000" w:themeColor="text1"/>
        </w:rPr>
        <w:t>od</w:t>
      </w:r>
      <w:r w:rsidR="00922A90" w:rsidRPr="4BB98EBF">
        <w:rPr>
          <w:rFonts w:cs="Calibri"/>
          <w:color w:val="000000" w:themeColor="text1"/>
        </w:rPr>
        <w:t>y</w:t>
      </w:r>
      <w:r w:rsidRPr="4BB98EBF">
        <w:rPr>
          <w:rFonts w:cs="Calibri"/>
          <w:color w:val="000000" w:themeColor="text1"/>
        </w:rPr>
        <w:t xml:space="preserve"> na cele spłukiwania toalet</w:t>
      </w:r>
      <w:r w:rsidR="008D36B0" w:rsidRPr="4BB98EBF">
        <w:rPr>
          <w:rFonts w:cs="Calibri"/>
          <w:color w:val="000000" w:themeColor="text1"/>
        </w:rPr>
        <w:t xml:space="preserve">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r w:rsidR="1E08208C" w:rsidRPr="4BB98EBF">
        <w:rPr>
          <w:rFonts w:cs="Calibri"/>
          <w:color w:val="000000" w:themeColor="text1"/>
        </w:rPr>
        <w:t>6</w:t>
      </w:r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r w:rsidR="1A26F474" w:rsidRPr="4BB98EBF">
        <w:rPr>
          <w:rFonts w:cs="Calibri"/>
          <w:color w:val="000000" w:themeColor="text1"/>
        </w:rPr>
        <w:t>7</w:t>
      </w:r>
      <w:r w:rsidR="008C04DE" w:rsidRPr="4BB98EBF">
        <w:rPr>
          <w:rFonts w:cs="Calibri"/>
          <w:color w:val="000000" w:themeColor="text1"/>
        </w:rPr>
        <w:t xml:space="preserve">, opisanych w </w:t>
      </w:r>
      <w:r w:rsidR="006E2517" w:rsidRPr="4BB98EBF">
        <w:rPr>
          <w:rFonts w:cs="Calibri"/>
          <w:color w:val="000000" w:themeColor="text1"/>
        </w:rPr>
        <w:t>Tabel</w:t>
      </w:r>
      <w:r w:rsidR="4710154F" w:rsidRPr="4BB98EBF">
        <w:rPr>
          <w:rFonts w:cs="Calibri"/>
          <w:color w:val="000000" w:themeColor="text1"/>
        </w:rPr>
        <w:t>i</w:t>
      </w:r>
      <w:r w:rsidR="006E2517" w:rsidRPr="4BB98EBF">
        <w:rPr>
          <w:rFonts w:cs="Calibri"/>
          <w:color w:val="000000" w:themeColor="text1"/>
        </w:rPr>
        <w:t xml:space="preserve"> 7.</w:t>
      </w:r>
    </w:p>
    <w:p w14:paraId="473CE9A7" w14:textId="447F2D88" w:rsidR="00E12101" w:rsidRPr="00BF1707" w:rsidRDefault="00E12101" w:rsidP="006E2517">
      <w:pPr>
        <w:pStyle w:val="Akapitzlist"/>
        <w:numPr>
          <w:ilvl w:val="0"/>
          <w:numId w:val="7"/>
        </w:numPr>
        <w:suppressAutoHyphens/>
        <w:spacing w:before="120" w:after="120"/>
        <w:ind w:left="426"/>
        <w:jc w:val="both"/>
        <w:rPr>
          <w:sz w:val="20"/>
          <w:szCs w:val="20"/>
        </w:rPr>
      </w:pPr>
      <w:r w:rsidRPr="4BB98EBF">
        <w:rPr>
          <w:rFonts w:eastAsia="Times New Roman" w:cs="Times New Roman"/>
          <w:b/>
          <w:bCs/>
        </w:rPr>
        <w:t xml:space="preserve">W4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>tandard w</w:t>
      </w:r>
      <w:r w:rsidRPr="4BB98EBF">
        <w:rPr>
          <w:rFonts w:eastAsia="Times New Roman" w:cs="Times New Roman"/>
        </w:rPr>
        <w:t>od</w:t>
      </w:r>
      <w:r w:rsidR="00922A90" w:rsidRPr="4BB98EBF">
        <w:rPr>
          <w:rFonts w:eastAsia="Times New Roman" w:cs="Times New Roman"/>
        </w:rPr>
        <w:t>y</w:t>
      </w:r>
      <w:r w:rsidRPr="4BB98EBF">
        <w:rPr>
          <w:rFonts w:eastAsia="Times New Roman" w:cs="Times New Roman"/>
        </w:rPr>
        <w:t xml:space="preserve"> na cele podlewania ogrodu</w:t>
      </w:r>
      <w:r w:rsidR="008D36B0" w:rsidRPr="4BB98EBF">
        <w:rPr>
          <w:rFonts w:eastAsia="Times New Roman" w:cs="Times New Roman"/>
          <w:b/>
          <w:bCs/>
        </w:rPr>
        <w:t>,</w:t>
      </w:r>
      <w:r w:rsidR="008D36B0" w:rsidRPr="4BB98EBF">
        <w:rPr>
          <w:rFonts w:eastAsia="Times New Roman" w:cs="Times New Roman"/>
        </w:rPr>
        <w:t xml:space="preserve">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r w:rsidR="09A38DCB" w:rsidRPr="4BB98EBF">
        <w:rPr>
          <w:rFonts w:cs="Calibri"/>
          <w:color w:val="000000" w:themeColor="text1"/>
        </w:rPr>
        <w:t>6</w:t>
      </w:r>
      <w:r w:rsidRPr="4BB98EBF">
        <w:rPr>
          <w:rFonts w:cs="Calibri"/>
          <w:color w:val="000000" w:themeColor="text1"/>
        </w:rPr>
        <w:t xml:space="preserve"> oraz utrzymanych w przedziale wartości wskazanych dla parametru </w:t>
      </w:r>
      <w:r w:rsidR="323F6D1C" w:rsidRPr="4BB98EBF">
        <w:rPr>
          <w:rFonts w:cs="Calibri"/>
          <w:color w:val="000000" w:themeColor="text1"/>
        </w:rPr>
        <w:t>7</w:t>
      </w:r>
      <w:r w:rsidR="008C04DE" w:rsidRPr="4BB98EBF">
        <w:rPr>
          <w:rFonts w:cs="Calibri"/>
          <w:color w:val="000000" w:themeColor="text1"/>
        </w:rPr>
        <w:t xml:space="preserve">, opisanych w </w:t>
      </w:r>
      <w:r w:rsidR="006E2517" w:rsidRPr="4BB98EBF">
        <w:rPr>
          <w:rFonts w:cs="Calibri"/>
          <w:color w:val="000000" w:themeColor="text1"/>
        </w:rPr>
        <w:t>Tabel</w:t>
      </w:r>
      <w:r w:rsidRPr="4BB98EBF">
        <w:rPr>
          <w:rFonts w:cs="Calibri"/>
          <w:color w:val="000000" w:themeColor="text1"/>
        </w:rPr>
        <w:t>a</w:t>
      </w:r>
      <w:r w:rsidR="006E2517" w:rsidRPr="4BB98EBF">
        <w:rPr>
          <w:rFonts w:cs="Calibri"/>
          <w:color w:val="000000" w:themeColor="text1"/>
        </w:rPr>
        <w:t xml:space="preserve"> 8.</w:t>
      </w:r>
    </w:p>
    <w:p w14:paraId="570AA1E1" w14:textId="26458C4F" w:rsidR="00F05F6D" w:rsidRPr="0035189D" w:rsidRDefault="00E12101" w:rsidP="1C4CC25F">
      <w:pPr>
        <w:pStyle w:val="Akapitzlist"/>
        <w:numPr>
          <w:ilvl w:val="0"/>
          <w:numId w:val="7"/>
        </w:numPr>
        <w:suppressAutoHyphens/>
        <w:spacing w:before="120" w:line="259" w:lineRule="auto"/>
        <w:ind w:left="426"/>
        <w:jc w:val="both"/>
        <w:rPr>
          <w:rFonts w:eastAsia="Times New Roman" w:cs="Times New Roman"/>
        </w:rPr>
      </w:pPr>
      <w:r w:rsidRPr="4BB98EBF">
        <w:rPr>
          <w:rFonts w:eastAsia="Times New Roman" w:cs="Times New Roman"/>
          <w:b/>
          <w:bCs/>
        </w:rPr>
        <w:t xml:space="preserve">W5 </w:t>
      </w:r>
      <w:r w:rsidRPr="4BB98EBF">
        <w:rPr>
          <w:rFonts w:eastAsia="Times New Roman" w:cs="Times New Roman"/>
        </w:rPr>
        <w:t xml:space="preserve">– </w:t>
      </w:r>
      <w:r w:rsidR="00C81685" w:rsidRPr="4BB98EBF">
        <w:rPr>
          <w:rFonts w:eastAsia="Times New Roman" w:cs="Times New Roman"/>
        </w:rPr>
        <w:t>s</w:t>
      </w:r>
      <w:r w:rsidR="00922A90" w:rsidRPr="4BB98EBF">
        <w:rPr>
          <w:rFonts w:eastAsia="Times New Roman" w:cs="Times New Roman"/>
        </w:rPr>
        <w:t xml:space="preserve">tandard wody </w:t>
      </w:r>
      <w:r w:rsidRPr="4BB98EBF">
        <w:rPr>
          <w:rFonts w:eastAsia="Times New Roman" w:cs="Times New Roman"/>
        </w:rPr>
        <w:t>odpr</w:t>
      </w:r>
      <w:r w:rsidR="00922A90" w:rsidRPr="4BB98EBF">
        <w:rPr>
          <w:rFonts w:eastAsia="Times New Roman" w:cs="Times New Roman"/>
        </w:rPr>
        <w:t>owadzanej</w:t>
      </w:r>
      <w:r w:rsidR="008D36B0" w:rsidRPr="4BB98EBF">
        <w:rPr>
          <w:rFonts w:eastAsia="Times New Roman" w:cs="Times New Roman"/>
        </w:rPr>
        <w:t xml:space="preserve"> bezpośrednio do gruntu, </w:t>
      </w:r>
      <w:r w:rsidR="008C04DE" w:rsidRPr="4BB98EBF">
        <w:rPr>
          <w:rFonts w:cs="Calibri"/>
          <w:color w:val="000000" w:themeColor="text1"/>
        </w:rPr>
        <w:t>o wartościach nie gorszych niż dla parametrów 1-</w:t>
      </w:r>
      <w:r w:rsidR="42209AFE" w:rsidRPr="4BB98EBF">
        <w:rPr>
          <w:rFonts w:cs="Calibri"/>
          <w:color w:val="000000" w:themeColor="text1"/>
        </w:rPr>
        <w:t>6</w:t>
      </w:r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r w:rsidR="219256F0" w:rsidRPr="4BB98EBF">
        <w:rPr>
          <w:rFonts w:cs="Calibri"/>
          <w:color w:val="000000" w:themeColor="text1"/>
        </w:rPr>
        <w:t>7</w:t>
      </w:r>
      <w:r w:rsidR="008C04DE" w:rsidRPr="4BB98EBF">
        <w:rPr>
          <w:rFonts w:cs="Calibri"/>
          <w:color w:val="000000" w:themeColor="text1"/>
        </w:rPr>
        <w:t xml:space="preserve">, opisanych </w:t>
      </w:r>
      <w:r w:rsidR="008C04DE" w:rsidRPr="4BB98EBF">
        <w:rPr>
          <w:rFonts w:eastAsia="Times New Roman" w:cs="Times New Roman"/>
        </w:rPr>
        <w:t xml:space="preserve">w </w:t>
      </w:r>
      <w:r w:rsidR="0035189D" w:rsidRPr="4BB98EBF">
        <w:rPr>
          <w:rFonts w:eastAsia="Times New Roman" w:cs="Times New Roman"/>
        </w:rPr>
        <w:t>Tabel</w:t>
      </w:r>
      <w:r w:rsidRPr="4BB98EBF">
        <w:rPr>
          <w:rFonts w:eastAsia="Times New Roman" w:cs="Times New Roman"/>
        </w:rPr>
        <w:t>a</w:t>
      </w:r>
      <w:r w:rsidR="0035189D" w:rsidRPr="4BB98EBF">
        <w:rPr>
          <w:rFonts w:eastAsia="Times New Roman" w:cs="Times New Roman"/>
        </w:rPr>
        <w:t xml:space="preserve"> 9.</w:t>
      </w:r>
    </w:p>
    <w:p w14:paraId="2E3B9CC9" w14:textId="717BF1FD" w:rsidR="00562279" w:rsidRPr="00BF1707" w:rsidRDefault="001951CA" w:rsidP="4BB98EBF">
      <w:pPr>
        <w:pStyle w:val="Akapitzlist"/>
        <w:numPr>
          <w:ilvl w:val="0"/>
          <w:numId w:val="7"/>
        </w:numPr>
        <w:spacing w:before="120" w:after="120"/>
        <w:ind w:left="426"/>
        <w:rPr>
          <w:b/>
          <w:bCs/>
          <w:i/>
          <w:iCs/>
          <w:sz w:val="20"/>
          <w:szCs w:val="20"/>
        </w:rPr>
      </w:pPr>
      <w:r w:rsidRPr="4BB98EBF">
        <w:rPr>
          <w:rFonts w:eastAsia="Times New Roman" w:cs="Times New Roman"/>
          <w:b/>
          <w:bCs/>
        </w:rPr>
        <w:t xml:space="preserve">D1 </w:t>
      </w:r>
      <w:r w:rsidRPr="4BB98EBF">
        <w:rPr>
          <w:rFonts w:eastAsia="Times New Roman" w:cs="Times New Roman"/>
        </w:rPr>
        <w:t>–</w:t>
      </w:r>
      <w:r w:rsidRPr="4BB98EBF">
        <w:rPr>
          <w:rFonts w:eastAsia="Times New Roman" w:cs="Times New Roman"/>
          <w:b/>
          <w:bCs/>
        </w:rPr>
        <w:t xml:space="preserve"> </w:t>
      </w:r>
      <w:r w:rsidR="00C04FB0" w:rsidRPr="4BB98EBF">
        <w:rPr>
          <w:rFonts w:eastAsia="Times New Roman" w:cs="Times New Roman"/>
        </w:rPr>
        <w:t xml:space="preserve">charakterystyka </w:t>
      </w:r>
      <w:r w:rsidRPr="4BB98EBF">
        <w:rPr>
          <w:rFonts w:eastAsia="Times New Roman" w:cs="Times New Roman"/>
        </w:rPr>
        <w:t xml:space="preserve">wody zmagazynowanej </w:t>
      </w:r>
      <w:r w:rsidR="00C81685" w:rsidRPr="4BB98EBF">
        <w:rPr>
          <w:rFonts w:eastAsia="Times New Roman" w:cs="Times New Roman"/>
        </w:rPr>
        <w:t xml:space="preserve">z opadów deszczu, </w:t>
      </w:r>
      <w:r w:rsidR="008C04DE" w:rsidRPr="4BB98EBF">
        <w:rPr>
          <w:rFonts w:cs="Calibri"/>
          <w:color w:val="000000" w:themeColor="text1"/>
        </w:rPr>
        <w:t xml:space="preserve">o wartościach nie </w:t>
      </w:r>
      <w:r w:rsidR="00BA5931" w:rsidRPr="4BB98EBF">
        <w:rPr>
          <w:rFonts w:cs="Calibri"/>
          <w:color w:val="000000" w:themeColor="text1"/>
        </w:rPr>
        <w:t>lepszych</w:t>
      </w:r>
      <w:r w:rsidR="008C04DE" w:rsidRPr="4BB98EBF">
        <w:rPr>
          <w:rFonts w:cs="Calibri"/>
          <w:color w:val="000000" w:themeColor="text1"/>
        </w:rPr>
        <w:t xml:space="preserve"> niż dla parametrów 1-</w:t>
      </w:r>
      <w:r w:rsidR="0C4B8A4E" w:rsidRPr="4BB98EBF">
        <w:rPr>
          <w:rFonts w:cs="Calibri"/>
          <w:color w:val="000000" w:themeColor="text1"/>
        </w:rPr>
        <w:t>8</w:t>
      </w:r>
      <w:r w:rsidR="008C04DE" w:rsidRPr="4BB98EBF">
        <w:rPr>
          <w:rFonts w:cs="Calibri"/>
          <w:color w:val="000000" w:themeColor="text1"/>
        </w:rPr>
        <w:t xml:space="preserve"> </w:t>
      </w:r>
      <w:r w:rsidRPr="4BB98EBF">
        <w:rPr>
          <w:rFonts w:cs="Calibri"/>
          <w:color w:val="000000" w:themeColor="text1"/>
        </w:rPr>
        <w:t xml:space="preserve">oraz utrzymanych w przedziale wartości wskazanych dla parametru </w:t>
      </w:r>
      <w:r w:rsidR="66828972" w:rsidRPr="4BB98EBF">
        <w:rPr>
          <w:rFonts w:cs="Calibri"/>
          <w:color w:val="000000" w:themeColor="text1"/>
        </w:rPr>
        <w:t>9</w:t>
      </w:r>
      <w:r w:rsidR="008C04DE" w:rsidRPr="4BB98EBF">
        <w:rPr>
          <w:rFonts w:cs="Calibri"/>
          <w:color w:val="000000" w:themeColor="text1"/>
        </w:rPr>
        <w:t xml:space="preserve">, opisanych </w:t>
      </w:r>
      <w:r w:rsidR="006E2517" w:rsidRPr="4BB98EBF">
        <w:rPr>
          <w:rFonts w:cs="Calibri"/>
          <w:color w:val="000000" w:themeColor="text1"/>
        </w:rPr>
        <w:t>w Tabel</w:t>
      </w:r>
      <w:r w:rsidRPr="4BB98EBF">
        <w:rPr>
          <w:rFonts w:cs="Calibri"/>
          <w:color w:val="000000" w:themeColor="text1"/>
        </w:rPr>
        <w:t>a</w:t>
      </w:r>
      <w:r w:rsidR="006E2517" w:rsidRPr="4BB98EBF">
        <w:rPr>
          <w:rFonts w:cs="Calibri"/>
          <w:color w:val="000000" w:themeColor="text1"/>
        </w:rPr>
        <w:t xml:space="preserve"> 10.</w:t>
      </w:r>
    </w:p>
    <w:p w14:paraId="6D3D6506" w14:textId="7586857C" w:rsidR="001951CA" w:rsidRPr="00BF1707" w:rsidRDefault="001951CA" w:rsidP="1C4CC25F">
      <w:pPr>
        <w:pStyle w:val="Akapitzlist"/>
        <w:numPr>
          <w:ilvl w:val="0"/>
          <w:numId w:val="7"/>
        </w:numPr>
        <w:spacing w:after="120"/>
        <w:ind w:left="426"/>
        <w:rPr>
          <w:noProof/>
        </w:rPr>
      </w:pPr>
      <w:r w:rsidRPr="1C4CC25F">
        <w:rPr>
          <w:rFonts w:eastAsia="Times New Roman" w:cs="Times New Roman"/>
          <w:b/>
          <w:bCs/>
        </w:rPr>
        <w:t xml:space="preserve">K1 </w:t>
      </w:r>
      <w:r w:rsidRPr="1C4CC25F">
        <w:rPr>
          <w:rFonts w:eastAsia="Times New Roman" w:cs="Times New Roman"/>
        </w:rPr>
        <w:t xml:space="preserve">– </w:t>
      </w:r>
      <w:r w:rsidR="00C04FB0" w:rsidRPr="1C4CC25F">
        <w:rPr>
          <w:rFonts w:eastAsia="Times New Roman" w:cs="Times New Roman"/>
        </w:rPr>
        <w:t>charakterystyka</w:t>
      </w:r>
      <w:r w:rsidR="00C81685" w:rsidRPr="1C4CC25F">
        <w:rPr>
          <w:rFonts w:eastAsia="Times New Roman" w:cs="Times New Roman"/>
        </w:rPr>
        <w:t xml:space="preserve"> wody odpływającej </w:t>
      </w:r>
      <w:r w:rsidRPr="1C4CC25F">
        <w:rPr>
          <w:rFonts w:eastAsia="Times New Roman" w:cs="Times New Roman"/>
        </w:rPr>
        <w:t xml:space="preserve">po wykorzystaniu </w:t>
      </w:r>
      <w:r w:rsidR="009103F7" w:rsidRPr="1C4CC25F">
        <w:rPr>
          <w:rFonts w:eastAsia="Times New Roman" w:cs="Times New Roman"/>
        </w:rPr>
        <w:t xml:space="preserve">jej </w:t>
      </w:r>
      <w:r w:rsidRPr="1C4CC25F">
        <w:rPr>
          <w:rFonts w:eastAsia="Times New Roman" w:cs="Times New Roman"/>
        </w:rPr>
        <w:t>prze</w:t>
      </w:r>
      <w:r w:rsidR="009103F7" w:rsidRPr="1C4CC25F">
        <w:rPr>
          <w:rFonts w:eastAsia="Times New Roman" w:cs="Times New Roman"/>
        </w:rPr>
        <w:t>z</w:t>
      </w:r>
      <w:r w:rsidRPr="1C4CC25F">
        <w:rPr>
          <w:rFonts w:eastAsia="Times New Roman" w:cs="Times New Roman"/>
        </w:rPr>
        <w:t xml:space="preserve"> Użytkownik</w:t>
      </w:r>
      <w:r w:rsidR="004D5C9B" w:rsidRPr="1C4CC25F">
        <w:rPr>
          <w:rFonts w:eastAsia="Times New Roman" w:cs="Times New Roman"/>
        </w:rPr>
        <w:t xml:space="preserve">ów do mycia, prania, sprzątania, </w:t>
      </w:r>
      <w:r w:rsidR="008C04DE" w:rsidRPr="1C4CC25F">
        <w:rPr>
          <w:rFonts w:cs="Calibri"/>
          <w:color w:val="000000" w:themeColor="text1"/>
        </w:rPr>
        <w:t>o wartościach nie lepszych niż dla parametrów 1-</w:t>
      </w:r>
      <w:r w:rsidR="7103C828" w:rsidRPr="1C4CC25F">
        <w:rPr>
          <w:rFonts w:cs="Calibri"/>
          <w:color w:val="000000" w:themeColor="text1"/>
        </w:rPr>
        <w:t>6</w:t>
      </w:r>
      <w:r w:rsidR="008C04DE" w:rsidRPr="1C4CC25F">
        <w:rPr>
          <w:rFonts w:cs="Calibri"/>
          <w:color w:val="000000" w:themeColor="text1"/>
        </w:rPr>
        <w:t xml:space="preserve">, opisanych </w:t>
      </w:r>
      <w:r w:rsidR="008C04DE" w:rsidRPr="1C4CC25F">
        <w:rPr>
          <w:rFonts w:eastAsia="Times New Roman" w:cs="Times New Roman"/>
        </w:rPr>
        <w:t>w</w:t>
      </w:r>
      <w:r w:rsidR="00C81685" w:rsidRPr="1C4CC25F">
        <w:rPr>
          <w:rFonts w:eastAsia="Times New Roman" w:cs="Times New Roman"/>
        </w:rPr>
        <w:t xml:space="preserve"> </w:t>
      </w:r>
      <w:r w:rsidR="006E2517" w:rsidRPr="1C4CC25F">
        <w:rPr>
          <w:rFonts w:eastAsia="Times New Roman" w:cs="Times New Roman"/>
        </w:rPr>
        <w:t>Tabel</w:t>
      </w:r>
      <w:r w:rsidR="2A1726C2" w:rsidRPr="1C4CC25F">
        <w:rPr>
          <w:rFonts w:eastAsia="Times New Roman" w:cs="Times New Roman"/>
        </w:rPr>
        <w:t>i</w:t>
      </w:r>
      <w:r w:rsidR="006E2517" w:rsidRPr="1C4CC25F">
        <w:rPr>
          <w:rFonts w:eastAsia="Times New Roman" w:cs="Times New Roman"/>
        </w:rPr>
        <w:t xml:space="preserve"> 11.</w:t>
      </w:r>
    </w:p>
    <w:p w14:paraId="7218DFF7" w14:textId="7460BAE4" w:rsidR="001951CA" w:rsidRPr="000B31C4" w:rsidRDefault="001951CA" w:rsidP="1C4CC25F">
      <w:pPr>
        <w:pStyle w:val="Akapitzlist"/>
        <w:numPr>
          <w:ilvl w:val="0"/>
          <w:numId w:val="7"/>
        </w:numPr>
        <w:spacing w:after="120"/>
        <w:ind w:left="426"/>
        <w:jc w:val="both"/>
        <w:rPr>
          <w:rFonts w:cs="Calibri"/>
        </w:rPr>
      </w:pPr>
      <w:r w:rsidRPr="1C4CC25F">
        <w:rPr>
          <w:rFonts w:eastAsia="Times New Roman" w:cs="Times New Roman"/>
          <w:b/>
          <w:bCs/>
        </w:rPr>
        <w:t xml:space="preserve">K2 </w:t>
      </w:r>
      <w:r w:rsidRPr="1C4CC25F">
        <w:rPr>
          <w:rFonts w:eastAsia="Times New Roman" w:cs="Times New Roman"/>
        </w:rPr>
        <w:t xml:space="preserve">– </w:t>
      </w:r>
      <w:r w:rsidR="00C04FB0" w:rsidRPr="1C4CC25F">
        <w:rPr>
          <w:rFonts w:eastAsia="Times New Roman" w:cs="Times New Roman"/>
        </w:rPr>
        <w:t>charakterystyka</w:t>
      </w:r>
      <w:r w:rsidR="008462C8" w:rsidRPr="1C4CC25F">
        <w:rPr>
          <w:rFonts w:eastAsia="Times New Roman" w:cs="Times New Roman"/>
        </w:rPr>
        <w:t xml:space="preserve"> </w:t>
      </w:r>
      <w:r w:rsidRPr="1C4CC25F">
        <w:rPr>
          <w:rFonts w:eastAsia="Times New Roman" w:cs="Times New Roman"/>
        </w:rPr>
        <w:t xml:space="preserve">wody odpływającej </w:t>
      </w:r>
      <w:r w:rsidR="00A30178" w:rsidRPr="1C4CC25F">
        <w:rPr>
          <w:rFonts w:eastAsia="Times New Roman" w:cs="Times New Roman"/>
        </w:rPr>
        <w:t xml:space="preserve">po </w:t>
      </w:r>
      <w:r w:rsidRPr="1C4CC25F">
        <w:rPr>
          <w:rFonts w:eastAsia="Times New Roman" w:cs="Times New Roman"/>
        </w:rPr>
        <w:t>wykorzystaniu</w:t>
      </w:r>
      <w:r w:rsidR="008B512B" w:rsidRPr="1C4CC25F">
        <w:rPr>
          <w:rFonts w:eastAsia="Times New Roman" w:cs="Times New Roman"/>
        </w:rPr>
        <w:t xml:space="preserve"> jej</w:t>
      </w:r>
      <w:r w:rsidRPr="1C4CC25F">
        <w:rPr>
          <w:rFonts w:eastAsia="Times New Roman" w:cs="Times New Roman"/>
        </w:rPr>
        <w:t xml:space="preserve"> przez</w:t>
      </w:r>
      <w:r w:rsidR="00A30178" w:rsidRPr="1C4CC25F">
        <w:rPr>
          <w:rFonts w:eastAsia="Times New Roman" w:cs="Times New Roman"/>
        </w:rPr>
        <w:t xml:space="preserve"> Użytkowników do spłukiwania WC,</w:t>
      </w:r>
      <w:r w:rsidRPr="1C4CC25F">
        <w:rPr>
          <w:rFonts w:eastAsia="Times New Roman" w:cs="Times New Roman"/>
        </w:rPr>
        <w:t xml:space="preserve"> </w:t>
      </w:r>
      <w:r w:rsidR="008C04DE" w:rsidRPr="1C4CC25F">
        <w:rPr>
          <w:rFonts w:cs="Calibri"/>
          <w:color w:val="000000" w:themeColor="text1"/>
        </w:rPr>
        <w:t xml:space="preserve">o wartościach nie </w:t>
      </w:r>
      <w:r w:rsidR="00BA5931" w:rsidRPr="1C4CC25F">
        <w:rPr>
          <w:rFonts w:cs="Calibri"/>
          <w:color w:val="000000" w:themeColor="text1"/>
        </w:rPr>
        <w:t>lepszych</w:t>
      </w:r>
      <w:r w:rsidR="008C04DE" w:rsidRPr="1C4CC25F">
        <w:rPr>
          <w:rFonts w:cs="Calibri"/>
          <w:color w:val="000000" w:themeColor="text1"/>
        </w:rPr>
        <w:t xml:space="preserve"> niż dla parametrów 1-</w:t>
      </w:r>
      <w:r w:rsidR="3D680599" w:rsidRPr="1C4CC25F">
        <w:rPr>
          <w:rFonts w:cs="Calibri"/>
          <w:color w:val="000000" w:themeColor="text1"/>
        </w:rPr>
        <w:t>6</w:t>
      </w:r>
      <w:r w:rsidR="008C04DE" w:rsidRPr="1C4CC25F">
        <w:rPr>
          <w:rFonts w:cs="Calibri"/>
          <w:color w:val="000000" w:themeColor="text1"/>
        </w:rPr>
        <w:t xml:space="preserve">, opisanych </w:t>
      </w:r>
      <w:r w:rsidR="0035189D" w:rsidRPr="1C4CC25F">
        <w:rPr>
          <w:rFonts w:cs="Calibri"/>
        </w:rPr>
        <w:t>Tabel</w:t>
      </w:r>
      <w:r w:rsidR="5F07A23F" w:rsidRPr="1C4CC25F">
        <w:rPr>
          <w:rFonts w:cs="Calibri"/>
        </w:rPr>
        <w:t>i</w:t>
      </w:r>
      <w:r w:rsidR="0035189D" w:rsidRPr="1C4CC25F">
        <w:rPr>
          <w:rFonts w:cs="Calibri"/>
        </w:rPr>
        <w:t xml:space="preserve"> 12.</w:t>
      </w:r>
    </w:p>
    <w:p w14:paraId="184BDD34" w14:textId="69968736" w:rsidR="00A30178" w:rsidRDefault="00DE1BA8" w:rsidP="000B31C4">
      <w:pPr>
        <w:pStyle w:val="Akapitzlist"/>
        <w:numPr>
          <w:ilvl w:val="0"/>
          <w:numId w:val="7"/>
        </w:numPr>
        <w:suppressAutoHyphens/>
        <w:spacing w:before="120" w:after="120"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t xml:space="preserve">K3 </w:t>
      </w:r>
      <w:r w:rsidR="00A30178" w:rsidRPr="00A5688B">
        <w:rPr>
          <w:rFonts w:cs="Calibri"/>
          <w:bCs/>
          <w:color w:val="000000" w:themeColor="text1"/>
        </w:rPr>
        <w:t>–</w:t>
      </w:r>
      <w:r w:rsidR="00DD50A7" w:rsidRPr="00A5688B">
        <w:rPr>
          <w:rFonts w:eastAsia="Times New Roman" w:cs="Times New Roman"/>
        </w:rPr>
        <w:t xml:space="preserve"> ścieki</w:t>
      </w:r>
      <w:r w:rsidRPr="00A5688B">
        <w:rPr>
          <w:rFonts w:eastAsia="Times New Roman" w:cs="Times New Roman"/>
        </w:rPr>
        <w:t xml:space="preserve"> odpływając</w:t>
      </w:r>
      <w:r w:rsidR="00DD50A7" w:rsidRPr="00A5688B">
        <w:rPr>
          <w:rFonts w:eastAsia="Times New Roman" w:cs="Times New Roman"/>
        </w:rPr>
        <w:t>e</w:t>
      </w:r>
      <w:r w:rsidRPr="00A5688B">
        <w:rPr>
          <w:rFonts w:eastAsia="Times New Roman" w:cs="Times New Roman"/>
        </w:rPr>
        <w:t xml:space="preserve"> z Systemu </w:t>
      </w:r>
      <w:r w:rsidR="0035121E" w:rsidRPr="00A5688B">
        <w:rPr>
          <w:rFonts w:eastAsia="Times New Roman" w:cs="Times New Roman"/>
        </w:rPr>
        <w:t>do kanalizacji sanitarnej</w:t>
      </w:r>
      <w:r w:rsidR="004D5C9B">
        <w:rPr>
          <w:rFonts w:eastAsia="Times New Roman" w:cs="Times New Roman"/>
        </w:rPr>
        <w:t>.</w:t>
      </w:r>
    </w:p>
    <w:p w14:paraId="7BE14D12" w14:textId="0EB02087" w:rsidR="002405E8" w:rsidRPr="00A5688B" w:rsidRDefault="00EC127E" w:rsidP="001E37FD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Wymagania</w:t>
      </w:r>
      <w:r w:rsidR="00076E2D">
        <w:rPr>
          <w:rFonts w:eastAsia="Times New Roman" w:cs="Times New Roman"/>
          <w:b/>
        </w:rPr>
        <w:t xml:space="preserve"> podzielono według</w:t>
      </w:r>
      <w:r w:rsidR="002405E8" w:rsidRPr="00A5688B">
        <w:rPr>
          <w:rFonts w:eastAsia="Times New Roman" w:cs="Times New Roman"/>
          <w:b/>
        </w:rPr>
        <w:t xml:space="preserve"> poniższych kategorii:</w:t>
      </w:r>
    </w:p>
    <w:p w14:paraId="0D56B1BD" w14:textId="3B538E97" w:rsidR="002405E8" w:rsidRPr="00A5688B" w:rsidRDefault="002405E8" w:rsidP="000B31C4">
      <w:pPr>
        <w:pStyle w:val="Akapitzlist"/>
        <w:numPr>
          <w:ilvl w:val="1"/>
          <w:numId w:val="10"/>
        </w:numPr>
        <w:spacing w:line="259" w:lineRule="auto"/>
        <w:ind w:left="426"/>
        <w:jc w:val="both"/>
        <w:rPr>
          <w:rFonts w:cs="Calibri"/>
        </w:rPr>
      </w:pPr>
      <w:r w:rsidRPr="00A5688B">
        <w:rPr>
          <w:rFonts w:eastAsia="Times New Roman" w:cs="Times New Roman"/>
          <w:b/>
          <w:bCs/>
        </w:rPr>
        <w:t xml:space="preserve">System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opracowanym Systemu, jako </w:t>
      </w:r>
      <w:r w:rsidRPr="00A5688B">
        <w:rPr>
          <w:rFonts w:cs="Calibri"/>
        </w:rPr>
        <w:t xml:space="preserve">zbioru elementów tworzących funkcjonalną całość, </w:t>
      </w:r>
    </w:p>
    <w:p w14:paraId="51ED5F6C" w14:textId="6F97A55A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Style w:val="Domylnaczcionkaakapitu1"/>
          <w:rFonts w:eastAsia="Calibri" w:cs="Arial"/>
          <w:b/>
          <w:color w:val="000000"/>
          <w:sz w:val="28"/>
          <w:szCs w:val="20"/>
          <w:lang w:eastAsia="pl-PL"/>
        </w:rPr>
      </w:pPr>
      <w:r w:rsidRPr="00A5688B">
        <w:rPr>
          <w:rStyle w:val="Domylnaczcionkaakapitu1"/>
          <w:b/>
          <w:color w:val="000000"/>
          <w:sz w:val="22"/>
          <w:szCs w:val="20"/>
          <w:lang w:eastAsia="pl-PL"/>
        </w:rPr>
        <w:t xml:space="preserve">Magazyn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Magazynem Wody na potrzeby Systemu, </w:t>
      </w:r>
    </w:p>
    <w:p w14:paraId="1A72A22E" w14:textId="10B8DB10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rFonts w:cs="Calibri"/>
          <w:b/>
          <w:sz w:val="22"/>
        </w:rPr>
      </w:pPr>
      <w:r w:rsidRPr="00A5688B">
        <w:rPr>
          <w:rFonts w:cs="Calibri"/>
          <w:b/>
          <w:sz w:val="22"/>
        </w:rPr>
        <w:t xml:space="preserve">Transport wody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Instalacjami zbierającymi, transportującymi oraz odprowadzającymi wodę,</w:t>
      </w:r>
    </w:p>
    <w:p w14:paraId="3AC4806C" w14:textId="2E000657" w:rsidR="002405E8" w:rsidRPr="00A5688B" w:rsidRDefault="002405E8" w:rsidP="000B31C4">
      <w:pPr>
        <w:pStyle w:val="Normalny1"/>
        <w:numPr>
          <w:ilvl w:val="1"/>
          <w:numId w:val="10"/>
        </w:numPr>
        <w:spacing w:before="0" w:line="259" w:lineRule="auto"/>
        <w:ind w:left="426"/>
        <w:rPr>
          <w:sz w:val="22"/>
        </w:rPr>
      </w:pPr>
      <w:r w:rsidRPr="00A5688B">
        <w:rPr>
          <w:b/>
          <w:color w:val="000000"/>
          <w:sz w:val="22"/>
          <w:szCs w:val="20"/>
          <w:lang w:eastAsia="pl-PL"/>
        </w:rPr>
        <w:t xml:space="preserve">System Sterowania - </w:t>
      </w:r>
      <w:r w:rsidR="00EC127E">
        <w:rPr>
          <w:sz w:val="22"/>
        </w:rPr>
        <w:t>Wymagania</w:t>
      </w:r>
      <w:r w:rsidRPr="00A5688B">
        <w:rPr>
          <w:sz w:val="22"/>
        </w:rPr>
        <w:t xml:space="preserve"> związane z funkcją sterowania Systemem,</w:t>
      </w:r>
    </w:p>
    <w:p w14:paraId="1F7F948A" w14:textId="64CD1510" w:rsidR="002405E8" w:rsidRPr="004D5C9B" w:rsidRDefault="002405E8" w:rsidP="000B31C4">
      <w:pPr>
        <w:pStyle w:val="Akapitzlist"/>
        <w:numPr>
          <w:ilvl w:val="1"/>
          <w:numId w:val="10"/>
        </w:numPr>
        <w:autoSpaceDN/>
        <w:spacing w:line="259" w:lineRule="auto"/>
        <w:ind w:left="426"/>
        <w:jc w:val="both"/>
        <w:textAlignment w:val="auto"/>
        <w:rPr>
          <w:rFonts w:cs="Calibri"/>
          <w:bCs/>
          <w:color w:val="000000" w:themeColor="text1"/>
          <w:szCs w:val="22"/>
        </w:rPr>
      </w:pPr>
      <w:r w:rsidRPr="25F2DED2">
        <w:rPr>
          <w:rFonts w:cs="Calibri"/>
          <w:b/>
          <w:bCs/>
          <w:color w:val="000000" w:themeColor="text1"/>
          <w:szCs w:val="22"/>
        </w:rPr>
        <w:t>Prototyp</w:t>
      </w:r>
      <w:r w:rsidRPr="004D5C9B">
        <w:rPr>
          <w:rFonts w:eastAsia="Times New Roman" w:cs="Times New Roman"/>
          <w:b/>
          <w:color w:val="000000"/>
          <w:szCs w:val="2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szCs w:val="20"/>
          <w:lang w:eastAsia="pl-PL"/>
        </w:rPr>
        <w:t>-</w:t>
      </w:r>
      <w:r>
        <w:rPr>
          <w:rFonts w:cs="Calibri"/>
          <w:b/>
          <w:bCs/>
          <w:color w:val="000000" w:themeColor="text1"/>
          <w:szCs w:val="22"/>
        </w:rPr>
        <w:t xml:space="preserve"> </w:t>
      </w:r>
      <w:r w:rsidR="00EC127E">
        <w:rPr>
          <w:rFonts w:cs="Calibri"/>
          <w:bCs/>
          <w:color w:val="000000" w:themeColor="text1"/>
          <w:szCs w:val="22"/>
        </w:rPr>
        <w:t>Wymagania</w:t>
      </w:r>
      <w:r>
        <w:rPr>
          <w:rFonts w:cs="Calibri"/>
          <w:bCs/>
          <w:color w:val="000000" w:themeColor="text1"/>
          <w:szCs w:val="22"/>
        </w:rPr>
        <w:t xml:space="preserve"> związane</w:t>
      </w:r>
      <w:r w:rsidRPr="004D5C9B">
        <w:rPr>
          <w:rFonts w:cs="Calibri"/>
          <w:bCs/>
          <w:color w:val="000000" w:themeColor="text1"/>
          <w:szCs w:val="22"/>
        </w:rPr>
        <w:t xml:space="preserve"> z Prototypem </w:t>
      </w:r>
      <w:r>
        <w:rPr>
          <w:rFonts w:cs="Calibri"/>
          <w:bCs/>
          <w:color w:val="000000" w:themeColor="text1"/>
          <w:szCs w:val="22"/>
        </w:rPr>
        <w:t>Systemu</w:t>
      </w:r>
      <w:r w:rsidRPr="004D5C9B">
        <w:rPr>
          <w:rFonts w:cs="Calibri"/>
          <w:bCs/>
          <w:color w:val="000000" w:themeColor="text1"/>
          <w:szCs w:val="22"/>
        </w:rPr>
        <w:t>; również efekt prac</w:t>
      </w:r>
      <w:r>
        <w:rPr>
          <w:rFonts w:cs="Calibri"/>
          <w:bCs/>
          <w:color w:val="000000" w:themeColor="text1"/>
          <w:szCs w:val="22"/>
        </w:rPr>
        <w:t xml:space="preserve"> </w:t>
      </w:r>
      <w:r w:rsidRPr="004D5C9B">
        <w:rPr>
          <w:rFonts w:cs="Calibri"/>
          <w:bCs/>
          <w:color w:val="000000" w:themeColor="text1"/>
          <w:szCs w:val="22"/>
        </w:rPr>
        <w:t>badawczo-rozwojowych Etapu I,</w:t>
      </w:r>
      <w:r w:rsidRPr="004D5C9B">
        <w:rPr>
          <w:rFonts w:cs="Calibri"/>
          <w:color w:val="000000" w:themeColor="text1"/>
          <w:szCs w:val="22"/>
        </w:rPr>
        <w:t xml:space="preserve"> </w:t>
      </w:r>
    </w:p>
    <w:p w14:paraId="7C723BC9" w14:textId="6DC0BF1E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</w:rPr>
      </w:pPr>
      <w:r w:rsidRPr="00A5688B">
        <w:rPr>
          <w:rFonts w:eastAsia="Times New Roman" w:cs="Times New Roman"/>
          <w:b/>
        </w:rPr>
        <w:lastRenderedPageBreak/>
        <w:t xml:space="preserve">Demonstrator A </w:t>
      </w:r>
      <w:r>
        <w:rPr>
          <w:rFonts w:eastAsia="Times New Roman" w:cs="Times New Roman"/>
        </w:rPr>
        <w:t>-</w:t>
      </w:r>
      <w:r w:rsidRPr="00A5688B">
        <w:rPr>
          <w:rFonts w:eastAsia="Times New Roman" w:cs="Times New Roman"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Jednorodzinnym, zlokalizowanym w miejscu wskazanym przez Zamawiającego,  </w:t>
      </w:r>
    </w:p>
    <w:p w14:paraId="456C7D10" w14:textId="03DB2E68" w:rsidR="002405E8" w:rsidRPr="00A5688B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 xml:space="preserve">Demonstrator B </w:t>
      </w:r>
      <w:r w:rsidRPr="00A5688B">
        <w:rPr>
          <w:rFonts w:eastAsia="Times New Roman" w:cs="Times New Roman"/>
        </w:rPr>
        <w:t xml:space="preserve">-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Demonstratorem Systemu instalowanym w Budynku Szkoły, zlokalizowanym w miejscu wskazanym przez Zamawiającego, </w:t>
      </w:r>
    </w:p>
    <w:p w14:paraId="1EEC6CEB" w14:textId="4F6BBCB4" w:rsidR="002405E8" w:rsidRPr="005B764A" w:rsidRDefault="002405E8" w:rsidP="000B31C4">
      <w:pPr>
        <w:pStyle w:val="Akapitzlist"/>
        <w:numPr>
          <w:ilvl w:val="1"/>
          <w:numId w:val="10"/>
        </w:numPr>
        <w:suppressAutoHyphens/>
        <w:spacing w:line="259" w:lineRule="auto"/>
        <w:ind w:left="426"/>
        <w:jc w:val="both"/>
        <w:rPr>
          <w:rStyle w:val="Domylnaczcionkaakapitu1"/>
          <w:rFonts w:eastAsia="Times New Roman" w:cs="Times New Roman"/>
          <w:b/>
        </w:rPr>
      </w:pPr>
      <w:r w:rsidRPr="00A5688B">
        <w:rPr>
          <w:rFonts w:eastAsia="Times New Roman" w:cs="Times New Roman"/>
          <w:b/>
        </w:rPr>
        <w:t>Prace B+R</w:t>
      </w:r>
      <w:r>
        <w:rPr>
          <w:rFonts w:eastAsia="Times New Roman" w:cs="Times New Roman"/>
          <w:b/>
        </w:rPr>
        <w:t xml:space="preserve"> -</w:t>
      </w:r>
      <w:r w:rsidRPr="00A5688B">
        <w:rPr>
          <w:rFonts w:eastAsia="Times New Roman" w:cs="Times New Roman"/>
          <w:b/>
        </w:rPr>
        <w:t xml:space="preserve"> </w:t>
      </w:r>
      <w:r w:rsidR="00EC127E">
        <w:rPr>
          <w:rFonts w:eastAsia="Times New Roman" w:cs="Times New Roman"/>
        </w:rPr>
        <w:t>Wymagania</w:t>
      </w:r>
      <w:r w:rsidRPr="00A5688B">
        <w:rPr>
          <w:rFonts w:eastAsia="Times New Roman" w:cs="Times New Roman"/>
        </w:rPr>
        <w:t xml:space="preserve"> związane z realizacją prac badawczo-rozwojowych. </w:t>
      </w:r>
    </w:p>
    <w:p w14:paraId="01E5C55B" w14:textId="278881D4" w:rsidR="009D2524" w:rsidRPr="00A5688B" w:rsidRDefault="006460D9" w:rsidP="001E78C7">
      <w:pPr>
        <w:pStyle w:val="Nagwek2"/>
        <w:spacing w:line="259" w:lineRule="auto"/>
      </w:pPr>
      <w:r>
        <w:t>ZAŁOŻENIA DLA PROJEKTU SYSTEMU / PARAMETRY DO OBLICZEŃ</w:t>
      </w:r>
    </w:p>
    <w:p w14:paraId="0909302E" w14:textId="1564BBAF" w:rsidR="002C4573" w:rsidRDefault="00553123" w:rsidP="00E54BB2">
      <w:pPr>
        <w:pStyle w:val="Normalny1"/>
        <w:shd w:val="clear" w:color="auto" w:fill="FFFFFF" w:themeFill="background1"/>
        <w:spacing w:line="259" w:lineRule="auto"/>
        <w:rPr>
          <w:rStyle w:val="Domylnaczcionkaakapitu1"/>
          <w:sz w:val="22"/>
          <w:szCs w:val="22"/>
          <w:lang w:eastAsia="pl-PL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 w:rsidR="00EB3E3D"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 w:rsidR="00481ECA">
        <w:rPr>
          <w:rStyle w:val="Domylnaczcionkaakapitu1"/>
          <w:sz w:val="22"/>
          <w:szCs w:val="22"/>
          <w:lang w:eastAsia="pl-PL"/>
        </w:rPr>
        <w:t>jętych przez Zamawiającego.</w:t>
      </w:r>
    </w:p>
    <w:p w14:paraId="6A3BC33D" w14:textId="1A77CC32" w:rsidR="00553123" w:rsidRPr="002B5C1D" w:rsidRDefault="00553123" w:rsidP="4D286ACE">
      <w:pPr>
        <w:pStyle w:val="Legenda"/>
        <w:keepNext/>
        <w:spacing w:before="240" w:line="259" w:lineRule="auto"/>
        <w:rPr>
          <w:b/>
          <w:bCs/>
          <w:i w:val="0"/>
          <w:iCs w:val="0"/>
          <w:color w:val="auto"/>
          <w:sz w:val="20"/>
          <w:szCs w:val="20"/>
        </w:rPr>
      </w:pPr>
      <w:bookmarkStart w:id="0" w:name="_Ref70445291"/>
      <w:bookmarkStart w:id="1" w:name="_Ref70445214"/>
      <w:bookmarkStart w:id="2" w:name="_Ref71023530"/>
      <w:r w:rsidRPr="4D286ACE">
        <w:rPr>
          <w:b/>
          <w:bCs/>
          <w:i w:val="0"/>
          <w:iCs w:val="0"/>
          <w:color w:val="auto"/>
          <w:sz w:val="20"/>
          <w:szCs w:val="20"/>
        </w:rPr>
        <w:t xml:space="preserve">Tabela </w: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4D286ACE">
        <w:rPr>
          <w:b/>
          <w:bCs/>
          <w:i w:val="0"/>
          <w:iCs w:val="0"/>
          <w:color w:val="auto"/>
          <w:sz w:val="20"/>
          <w:szCs w:val="20"/>
        </w:rPr>
        <w:instrText xml:space="preserve"> SEQ Tabela \* ARABIC </w:instrTex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6E2941" w:rsidRPr="4D286ACE">
        <w:rPr>
          <w:b/>
          <w:bCs/>
          <w:i w:val="0"/>
          <w:iCs w:val="0"/>
          <w:noProof/>
          <w:color w:val="auto"/>
          <w:sz w:val="20"/>
          <w:szCs w:val="20"/>
        </w:rPr>
        <w:t>1</w:t>
      </w:r>
      <w:r w:rsidRPr="4D286ACE">
        <w:rPr>
          <w:b/>
          <w:bCs/>
          <w:i w:val="0"/>
          <w:iCs w:val="0"/>
          <w:color w:val="auto"/>
          <w:sz w:val="20"/>
          <w:szCs w:val="20"/>
        </w:rPr>
        <w:fldChar w:fldCharType="end"/>
      </w:r>
      <w:bookmarkEnd w:id="0"/>
      <w:r w:rsidRPr="4D286ACE">
        <w:rPr>
          <w:b/>
          <w:bCs/>
          <w:i w:val="0"/>
          <w:iCs w:val="0"/>
          <w:color w:val="auto"/>
          <w:sz w:val="20"/>
          <w:szCs w:val="20"/>
        </w:rPr>
        <w:t>. Miesięczne sumy opadów atmosferycznych wyrażone w mm</w:t>
      </w:r>
      <w:r w:rsidR="2D044296" w:rsidRPr="4D286ACE">
        <w:rPr>
          <w:b/>
          <w:bCs/>
          <w:i w:val="0"/>
          <w:iCs w:val="0"/>
          <w:color w:val="auto"/>
          <w:sz w:val="20"/>
          <w:szCs w:val="20"/>
        </w:rPr>
        <w:t xml:space="preserve"> (tabela 1a)  oraz dni szkolne (Tabela 1b).</w:t>
      </w:r>
      <w:bookmarkEnd w:id="1"/>
      <w:bookmarkEnd w:id="2"/>
    </w:p>
    <w:p w14:paraId="133E3BA9" w14:textId="102549DE" w:rsidR="2D044296" w:rsidRDefault="2D044296" w:rsidP="00C41FCB">
      <w:pPr>
        <w:rPr>
          <w:b/>
          <w:bCs/>
          <w:i/>
          <w:iCs/>
          <w:sz w:val="20"/>
          <w:szCs w:val="20"/>
        </w:rPr>
      </w:pPr>
      <w:r w:rsidRPr="4D286ACE">
        <w:rPr>
          <w:b/>
          <w:bCs/>
          <w:sz w:val="20"/>
          <w:szCs w:val="20"/>
        </w:rPr>
        <w:t>Tabela 1a. Miesięczne sumy opadów atmosferycznych wyrażone w mm.</w:t>
      </w:r>
    </w:p>
    <w:tbl>
      <w:tblPr>
        <w:tblW w:w="9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618"/>
        <w:gridCol w:w="618"/>
        <w:gridCol w:w="618"/>
        <w:gridCol w:w="618"/>
        <w:gridCol w:w="618"/>
        <w:gridCol w:w="618"/>
        <w:gridCol w:w="618"/>
        <w:gridCol w:w="689"/>
        <w:gridCol w:w="671"/>
        <w:gridCol w:w="671"/>
        <w:gridCol w:w="671"/>
        <w:gridCol w:w="670"/>
      </w:tblGrid>
      <w:tr w:rsidR="00553123" w:rsidRPr="002B5C1D" w14:paraId="29A0ED18" w14:textId="77777777" w:rsidTr="4D286ACE">
        <w:trPr>
          <w:trHeight w:val="349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1BDE9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Miesiąc 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DB7AF1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AC589CE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7448C5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BC98E2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3E60054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4B73FBA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514684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F093D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A63FC6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8D74499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56F968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4EF411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grudzień</w:t>
            </w:r>
          </w:p>
        </w:tc>
      </w:tr>
      <w:tr w:rsidR="00553123" w:rsidRPr="002B5C1D" w14:paraId="78FDB322" w14:textId="77777777" w:rsidTr="4D286ACE">
        <w:trPr>
          <w:trHeight w:val="737"/>
          <w:jc w:val="center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DB46E1D" w14:textId="4DC9DECC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Miesięczna suma opadów [mm</w:t>
            </w:r>
            <w:r w:rsidR="00DC6E0F"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/</w:t>
            </w:r>
            <w:r w:rsidRPr="691FD69B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miesiąc]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F11173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37242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718DB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56276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337628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8DC9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432A4D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BAB49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AE34C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2AC9A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6B09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21935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31</w:t>
            </w:r>
          </w:p>
        </w:tc>
      </w:tr>
    </w:tbl>
    <w:p w14:paraId="2C7DE406" w14:textId="431EE2A5" w:rsidR="4D286ACE" w:rsidRDefault="4D286ACE" w:rsidP="4D286ACE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41316FCE" w14:textId="1D58192A" w:rsidR="3D00F685" w:rsidRPr="00C41FCB" w:rsidRDefault="3D00F685" w:rsidP="4D286ACE">
      <w:pPr>
        <w:spacing w:after="200" w:line="276" w:lineRule="auto"/>
        <w:jc w:val="both"/>
        <w:rPr>
          <w:b/>
          <w:bCs/>
          <w:sz w:val="20"/>
          <w:szCs w:val="20"/>
        </w:rPr>
      </w:pPr>
      <w:r w:rsidRPr="4D286ACE">
        <w:rPr>
          <w:b/>
          <w:bCs/>
          <w:sz w:val="20"/>
          <w:szCs w:val="20"/>
        </w:rPr>
        <w:t xml:space="preserve">Tabela 1b. </w:t>
      </w:r>
      <w:r w:rsidR="5CBB8920" w:rsidRPr="4D286ACE">
        <w:rPr>
          <w:b/>
          <w:bCs/>
          <w:sz w:val="20"/>
          <w:szCs w:val="20"/>
        </w:rPr>
        <w:t>L</w:t>
      </w:r>
      <w:r w:rsidR="5CBB8920" w:rsidRPr="00C41FCB">
        <w:rPr>
          <w:b/>
          <w:bCs/>
          <w:sz w:val="20"/>
          <w:szCs w:val="20"/>
        </w:rPr>
        <w:t>iczb</w:t>
      </w:r>
      <w:r w:rsidR="5CBB8920" w:rsidRPr="4D286ACE">
        <w:rPr>
          <w:b/>
          <w:bCs/>
          <w:sz w:val="20"/>
          <w:szCs w:val="20"/>
        </w:rPr>
        <w:t>a</w:t>
      </w:r>
      <w:r w:rsidR="5CBB8920" w:rsidRPr="00C41FCB">
        <w:rPr>
          <w:b/>
          <w:bCs/>
          <w:sz w:val="20"/>
          <w:szCs w:val="20"/>
        </w:rPr>
        <w:t xml:space="preserve"> dni w poszczególnych miesiącach, w których funkcjonuje Budynek Szkoły zgodnie z kalendarzem szkolnym. </w:t>
      </w:r>
    </w:p>
    <w:tbl>
      <w:tblPr>
        <w:tblStyle w:val="Tabela-Siatka"/>
        <w:tblW w:w="9222" w:type="dxa"/>
        <w:tblLayout w:type="fixed"/>
        <w:tblLook w:val="06A0" w:firstRow="1" w:lastRow="0" w:firstColumn="1" w:lastColumn="0" w:noHBand="1" w:noVBand="1"/>
      </w:tblPr>
      <w:tblGrid>
        <w:gridCol w:w="754"/>
        <w:gridCol w:w="522"/>
        <w:gridCol w:w="739"/>
        <w:gridCol w:w="841"/>
        <w:gridCol w:w="580"/>
        <w:gridCol w:w="826"/>
        <w:gridCol w:w="594"/>
        <w:gridCol w:w="768"/>
        <w:gridCol w:w="826"/>
        <w:gridCol w:w="1000"/>
        <w:gridCol w:w="797"/>
        <w:gridCol w:w="975"/>
      </w:tblGrid>
      <w:tr w:rsidR="4D286ACE" w14:paraId="6E65272E" w14:textId="77777777" w:rsidTr="00C41FCB">
        <w:trPr>
          <w:trHeight w:val="300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24690B7" w14:textId="31BAB11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styczeń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01A4B2F0" w14:textId="3127884D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luty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79066C6" w14:textId="67D08CF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marzec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076E2C4F" w14:textId="17B4157D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kwiecień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94DA17A" w14:textId="07740BA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maj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5B58CF31" w14:textId="35704E4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czerwiec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7C95B52" w14:textId="5853925E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lipiec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E8F71BF" w14:textId="24D061B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sierpień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23DFDD35" w14:textId="237ACFA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wrzesień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62506FE5" w14:textId="3F64E810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październik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1C762B35" w14:textId="1CA81D15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listopad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BC2E6"/>
            <w:vAlign w:val="center"/>
          </w:tcPr>
          <w:p w14:paraId="64552177" w14:textId="7C07F28E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16"/>
                <w:szCs w:val="16"/>
              </w:rPr>
            </w:pPr>
            <w:r w:rsidRPr="4D286ACE">
              <w:rPr>
                <w:rFonts w:cs="Calibri"/>
                <w:b/>
                <w:bCs/>
                <w:color w:val="000000" w:themeColor="text1"/>
                <w:sz w:val="16"/>
                <w:szCs w:val="16"/>
              </w:rPr>
              <w:t>grudzień</w:t>
            </w:r>
          </w:p>
        </w:tc>
      </w:tr>
      <w:tr w:rsidR="4D286ACE" w14:paraId="66950554" w14:textId="77777777" w:rsidTr="00C41FCB">
        <w:trPr>
          <w:trHeight w:val="300"/>
        </w:trPr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B4FE9" w14:textId="30DDB143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21 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A9F627" w14:textId="05DC921F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10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87CB1F" w14:textId="0EF0BF3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23 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AF0E3" w14:textId="03169A52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17 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D6034" w14:textId="5E19C431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21 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E588B5" w14:textId="46AAD834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16 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DD3274" w14:textId="24669226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0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4318A1" w14:textId="3D103A9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0 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B7BF24" w14:textId="1C988684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029688" w14:textId="4DCED94C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20 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52DFB8" w14:textId="06BF77B0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 xml:space="preserve">20 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F6F2F" w14:textId="234883BA" w:rsidR="4D286ACE" w:rsidRDefault="4D286ACE" w:rsidP="4D286ACE">
            <w:pPr>
              <w:spacing w:after="200" w:line="276" w:lineRule="auto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4D286ACE">
              <w:rPr>
                <w:rFonts w:cs="Calibri"/>
                <w:color w:val="000000" w:themeColor="text1"/>
                <w:sz w:val="20"/>
                <w:szCs w:val="20"/>
              </w:rPr>
              <w:t>16</w:t>
            </w:r>
          </w:p>
        </w:tc>
      </w:tr>
    </w:tbl>
    <w:p w14:paraId="6D0E29D6" w14:textId="473B4D42" w:rsidR="4D286ACE" w:rsidRDefault="4D286ACE" w:rsidP="4D286ACE">
      <w:pPr>
        <w:spacing w:before="240" w:after="120"/>
        <w:rPr>
          <w:b/>
          <w:bCs/>
          <w:szCs w:val="22"/>
        </w:rPr>
      </w:pPr>
    </w:p>
    <w:p w14:paraId="787B0977" w14:textId="2A83DA24" w:rsidR="00553123" w:rsidRPr="00E54BB2" w:rsidRDefault="00553123" w:rsidP="00E54BB2">
      <w:pPr>
        <w:spacing w:before="240" w:after="120"/>
        <w:rPr>
          <w:rStyle w:val="Domylnaczcionkaakapitu10"/>
          <w:b/>
          <w:i/>
          <w:sz w:val="20"/>
          <w:szCs w:val="20"/>
        </w:rPr>
      </w:pPr>
      <w:bookmarkStart w:id="3" w:name="_Ref70445148"/>
      <w:bookmarkStart w:id="4" w:name="_Ref70445199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2</w:t>
      </w:r>
      <w:r w:rsidRPr="00E54BB2">
        <w:rPr>
          <w:b/>
          <w:sz w:val="20"/>
          <w:szCs w:val="20"/>
        </w:rPr>
        <w:fldChar w:fldCharType="end"/>
      </w:r>
      <w:bookmarkEnd w:id="3"/>
      <w:r w:rsidRPr="00E54BB2">
        <w:rPr>
          <w:b/>
          <w:sz w:val="20"/>
          <w:szCs w:val="20"/>
        </w:rPr>
        <w:t>. Liczba Użytkowników oraz Powierzchnia Spływu dla Budynku Jednorodzinnego oraz Budynku Szkoły</w:t>
      </w:r>
      <w:bookmarkEnd w:id="4"/>
    </w:p>
    <w:tbl>
      <w:tblPr>
        <w:tblW w:w="95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4"/>
        <w:gridCol w:w="2076"/>
        <w:gridCol w:w="2354"/>
      </w:tblGrid>
      <w:tr w:rsidR="00553123" w:rsidRPr="002B5C1D" w14:paraId="4055906F" w14:textId="77777777" w:rsidTr="691FD69B">
        <w:trPr>
          <w:trHeight w:val="435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3272227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Parametr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F55F8D4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Jednorodzinny 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0379B82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Budynek Szkoły </w:t>
            </w:r>
          </w:p>
        </w:tc>
      </w:tr>
      <w:tr w:rsidR="00553123" w:rsidRPr="002B5C1D" w14:paraId="7545AD0C" w14:textId="77777777" w:rsidTr="691FD69B">
        <w:trPr>
          <w:trHeight w:val="27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D3BC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Powierzchnia Spływu [m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8BDD" w14:textId="4D4E2A0B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FA2C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1200</w:t>
            </w:r>
          </w:p>
        </w:tc>
      </w:tr>
      <w:tr w:rsidR="00553123" w:rsidRPr="002B5C1D" w14:paraId="39F99E9B" w14:textId="77777777" w:rsidTr="691FD69B">
        <w:trPr>
          <w:trHeight w:val="268"/>
          <w:jc w:val="center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B00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Liczba Użytkowników [os.]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095F" w14:textId="77777777" w:rsidR="00553123" w:rsidRPr="002B5C1D" w:rsidRDefault="0055312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B4819" w14:textId="3C47742E" w:rsidR="00553123" w:rsidRPr="002B5C1D" w:rsidRDefault="006D7E9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Times New Roman"/>
                <w:sz w:val="20"/>
                <w:szCs w:val="20"/>
                <w:lang w:eastAsia="pl-PL"/>
              </w:rPr>
              <w:t>250</w:t>
            </w:r>
          </w:p>
        </w:tc>
      </w:tr>
    </w:tbl>
    <w:p w14:paraId="0075D040" w14:textId="5F704152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5" w:name="_Ref70601441"/>
      <w:bookmarkStart w:id="6" w:name="_Ref71026163"/>
      <w:bookmarkStart w:id="7" w:name="_Ref70602599"/>
      <w:bookmarkStart w:id="8" w:name="_Ref71059792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3</w:t>
      </w:r>
      <w:r w:rsidRPr="00E54BB2">
        <w:rPr>
          <w:b/>
          <w:sz w:val="20"/>
          <w:szCs w:val="20"/>
        </w:rPr>
        <w:fldChar w:fldCharType="end"/>
      </w:r>
      <w:bookmarkEnd w:id="5"/>
      <w:bookmarkEnd w:id="6"/>
      <w:r w:rsidRPr="00E54BB2">
        <w:rPr>
          <w:b/>
          <w:sz w:val="20"/>
          <w:szCs w:val="20"/>
        </w:rPr>
        <w:t>. Zużycie wody w okresie miesięcznym dla jednego Użytkownika Budynku Jednorodzinnego</w:t>
      </w:r>
      <w:bookmarkEnd w:id="7"/>
      <w:bookmarkEnd w:id="8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984"/>
        <w:gridCol w:w="2410"/>
      </w:tblGrid>
      <w:tr w:rsidR="00553123" w:rsidRPr="002B5C1D" w14:paraId="5B2AA4C3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E2EFD9" w:themeFill="accent6" w:themeFillTint="33"/>
            <w:noWrap/>
            <w:vAlign w:val="center"/>
          </w:tcPr>
          <w:p w14:paraId="42C2E358" w14:textId="77777777" w:rsidR="00553123" w:rsidRPr="002B5C1D" w:rsidRDefault="00553123" w:rsidP="001E78C7">
            <w:pPr>
              <w:autoSpaceDN/>
              <w:spacing w:before="4" w:after="4" w:line="259" w:lineRule="auto"/>
              <w:ind w:left="66" w:hanging="66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4998745F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410" w:type="dxa"/>
            <w:shd w:val="clear" w:color="auto" w:fill="E2EFD9" w:themeFill="accent6" w:themeFillTint="33"/>
            <w:noWrap/>
            <w:vAlign w:val="center"/>
          </w:tcPr>
          <w:p w14:paraId="78B537CD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</w:tr>
      <w:tr w:rsidR="00553123" w:rsidRPr="002B5C1D" w14:paraId="19942F82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0DFFBF42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759087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A68DA2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456E1A75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64EF55C8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W2 - woda do mycia, prania,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BAC567" w14:textId="105EA6C0" w:rsidR="00553123" w:rsidRPr="002B5C1D" w:rsidRDefault="006D7E9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9D1FCD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433E1E7" w14:textId="77777777" w:rsidR="00553123" w:rsidRPr="002B5C1D" w:rsidRDefault="0055312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39402490" w14:textId="77777777" w:rsidTr="691FD69B">
        <w:trPr>
          <w:trHeight w:val="479"/>
          <w:jc w:val="center"/>
        </w:trPr>
        <w:tc>
          <w:tcPr>
            <w:tcW w:w="5245" w:type="dxa"/>
            <w:shd w:val="clear" w:color="auto" w:fill="auto"/>
            <w:noWrap/>
            <w:vAlign w:val="center"/>
            <w:hideMark/>
          </w:tcPr>
          <w:p w14:paraId="2BF9D58B" w14:textId="77777777" w:rsidR="00553123" w:rsidRPr="002B5C1D" w:rsidRDefault="00553123" w:rsidP="001E78C7">
            <w:pPr>
              <w:autoSpaceDN/>
              <w:spacing w:before="4" w:after="4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A820393" w14:textId="7CE59D3F" w:rsidR="00553123" w:rsidRPr="002B5C1D" w:rsidRDefault="006D7E93" w:rsidP="001E78C7">
            <w:pPr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CFDC38" w14:textId="77777777" w:rsidR="00553123" w:rsidRPr="002B5C1D" w:rsidRDefault="00553123" w:rsidP="001E78C7">
            <w:pPr>
              <w:keepNext/>
              <w:autoSpaceDN/>
              <w:spacing w:before="4" w:after="4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3DCA58FA" w14:textId="416210BB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9" w:name="_Ref70601473"/>
      <w:bookmarkStart w:id="10" w:name="_Ref71026220"/>
      <w:bookmarkStart w:id="11" w:name="_Ref71023905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4</w:t>
      </w:r>
      <w:r w:rsidRPr="00E54BB2">
        <w:rPr>
          <w:b/>
          <w:sz w:val="20"/>
          <w:szCs w:val="20"/>
        </w:rPr>
        <w:fldChar w:fldCharType="end"/>
      </w:r>
      <w:bookmarkEnd w:id="9"/>
      <w:bookmarkEnd w:id="10"/>
      <w:r w:rsidRPr="00E54BB2">
        <w:rPr>
          <w:b/>
          <w:sz w:val="20"/>
          <w:szCs w:val="20"/>
        </w:rPr>
        <w:t>. Zużycie wody w okresie miesięcznym dla jednego Użytkownika Budynku Szkoły</w:t>
      </w:r>
      <w:bookmarkEnd w:id="11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984"/>
        <w:gridCol w:w="2399"/>
      </w:tblGrid>
      <w:tr w:rsidR="00553123" w:rsidRPr="002B5C1D" w14:paraId="3B4CABA9" w14:textId="77777777" w:rsidTr="44B0201F">
        <w:trPr>
          <w:trHeight w:val="433"/>
          <w:jc w:val="center"/>
        </w:trPr>
        <w:tc>
          <w:tcPr>
            <w:tcW w:w="5382" w:type="dxa"/>
            <w:shd w:val="clear" w:color="auto" w:fill="E2EFD9" w:themeFill="accent6" w:themeFillTint="33"/>
            <w:noWrap/>
            <w:vAlign w:val="center"/>
          </w:tcPr>
          <w:p w14:paraId="16C4477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Standard wody</w:t>
            </w:r>
          </w:p>
        </w:tc>
        <w:tc>
          <w:tcPr>
            <w:tcW w:w="1984" w:type="dxa"/>
            <w:shd w:val="clear" w:color="auto" w:fill="E2EFD9" w:themeFill="accent6" w:themeFillTint="33"/>
            <w:noWrap/>
            <w:vAlign w:val="center"/>
          </w:tcPr>
          <w:p w14:paraId="02F64F24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Times New Roman"/>
                <w:b/>
                <w:color w:val="000000"/>
                <w:sz w:val="20"/>
                <w:szCs w:val="20"/>
                <w:lang w:eastAsia="pl-PL"/>
              </w:rPr>
              <w:t>Ilość/osoba</w:t>
            </w:r>
          </w:p>
        </w:tc>
        <w:tc>
          <w:tcPr>
            <w:tcW w:w="2399" w:type="dxa"/>
            <w:shd w:val="clear" w:color="auto" w:fill="E2EFD9" w:themeFill="accent6" w:themeFillTint="33"/>
            <w:noWrap/>
            <w:vAlign w:val="center"/>
          </w:tcPr>
          <w:p w14:paraId="3E46C051" w14:textId="01E9955E" w:rsidR="00553123" w:rsidRPr="002B5C1D" w:rsidRDefault="00437F6D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</w:tr>
      <w:tr w:rsidR="00553123" w:rsidRPr="002B5C1D" w14:paraId="737FA9BF" w14:textId="77777777" w:rsidTr="44B0201F">
        <w:trPr>
          <w:trHeight w:val="425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76240C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W1 - woda do spożycia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F5B9F41" w14:textId="528B1F2E" w:rsidR="00553123" w:rsidRPr="002B5C1D" w:rsidRDefault="7511C230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1BEB59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58F96AB6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04B56CE1" w14:textId="77777777" w:rsidTr="44B0201F">
        <w:trPr>
          <w:trHeight w:val="446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039FF83B" w14:textId="3E381B53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W2 - woda do mycia, </w:t>
            </w:r>
            <w:r w:rsidR="7BF49682"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prysznicy</w:t>
            </w:r>
            <w:r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 sprzątania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029C04" w14:textId="097D2369" w:rsidR="00553123" w:rsidRPr="002B5C1D" w:rsidRDefault="188A2AD7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44B0201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1E282237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  <w:tr w:rsidR="00553123" w:rsidRPr="002B5C1D" w14:paraId="170A32CB" w14:textId="77777777" w:rsidTr="44B0201F">
        <w:trPr>
          <w:trHeight w:val="524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3F1E9F7F" w14:textId="77777777" w:rsidR="00553123" w:rsidRPr="002B5C1D" w:rsidRDefault="00553123" w:rsidP="001E78C7">
            <w:pPr>
              <w:autoSpaceDN/>
              <w:spacing w:beforeLines="20" w:before="48" w:afterLines="20" w:after="48" w:line="259" w:lineRule="auto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W3 - woda do spłukiwania WC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4D9A7FA" w14:textId="2E353A63" w:rsidR="00553123" w:rsidRPr="002B5C1D" w:rsidRDefault="006D7E93" w:rsidP="001E78C7">
            <w:pPr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99" w:type="dxa"/>
            <w:shd w:val="clear" w:color="auto" w:fill="auto"/>
            <w:noWrap/>
            <w:vAlign w:val="center"/>
            <w:hideMark/>
          </w:tcPr>
          <w:p w14:paraId="7D0DD751" w14:textId="77777777" w:rsidR="00553123" w:rsidRPr="002B5C1D" w:rsidRDefault="00553123" w:rsidP="001E78C7">
            <w:pPr>
              <w:keepNext/>
              <w:autoSpaceDN/>
              <w:spacing w:beforeLines="20" w:before="48" w:afterLines="20" w:after="48"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litr/dobę x osoba</w:t>
            </w:r>
          </w:p>
        </w:tc>
      </w:tr>
    </w:tbl>
    <w:p w14:paraId="4017E5AC" w14:textId="5A11C6F4" w:rsidR="00553123" w:rsidRPr="00E54BB2" w:rsidRDefault="00553123" w:rsidP="691FD69B">
      <w:pPr>
        <w:spacing w:before="240" w:after="120"/>
        <w:rPr>
          <w:b/>
          <w:bCs/>
          <w:sz w:val="20"/>
          <w:szCs w:val="20"/>
        </w:rPr>
      </w:pPr>
      <w:bookmarkStart w:id="12" w:name="_Ref71060546"/>
      <w:bookmarkStart w:id="13" w:name="_Ref70601577"/>
      <w:r w:rsidRPr="691FD69B">
        <w:rPr>
          <w:b/>
          <w:bCs/>
          <w:sz w:val="20"/>
          <w:szCs w:val="20"/>
        </w:rPr>
        <w:t xml:space="preserve">Tabela </w:t>
      </w:r>
      <w:r w:rsidR="00B6763A" w:rsidRPr="691FD69B">
        <w:rPr>
          <w:b/>
          <w:bCs/>
          <w:sz w:val="20"/>
          <w:szCs w:val="20"/>
        </w:rPr>
        <w:fldChar w:fldCharType="begin"/>
      </w:r>
      <w:r w:rsidR="00B6763A" w:rsidRPr="691FD69B">
        <w:rPr>
          <w:b/>
          <w:bCs/>
          <w:sz w:val="20"/>
          <w:szCs w:val="20"/>
        </w:rPr>
        <w:instrText xml:space="preserve"> SEQ Tabela \* ARABIC </w:instrText>
      </w:r>
      <w:r w:rsidR="00B6763A" w:rsidRPr="691FD69B">
        <w:rPr>
          <w:b/>
          <w:bCs/>
          <w:sz w:val="20"/>
          <w:szCs w:val="20"/>
        </w:rPr>
        <w:fldChar w:fldCharType="separate"/>
      </w:r>
      <w:r w:rsidR="006E2941" w:rsidRPr="691FD69B">
        <w:rPr>
          <w:b/>
          <w:bCs/>
          <w:noProof/>
          <w:sz w:val="20"/>
          <w:szCs w:val="20"/>
        </w:rPr>
        <w:t>5</w:t>
      </w:r>
      <w:r w:rsidR="00B6763A" w:rsidRPr="691FD69B">
        <w:rPr>
          <w:b/>
          <w:bCs/>
          <w:sz w:val="20"/>
          <w:szCs w:val="20"/>
        </w:rPr>
        <w:fldChar w:fldCharType="end"/>
      </w:r>
      <w:bookmarkEnd w:id="12"/>
      <w:r w:rsidRPr="691FD69B">
        <w:rPr>
          <w:b/>
          <w:bCs/>
          <w:sz w:val="20"/>
          <w:szCs w:val="20"/>
        </w:rPr>
        <w:t>. Parametry wody W1</w:t>
      </w:r>
      <w:bookmarkEnd w:id="13"/>
      <w:r w:rsidR="00F27D6D" w:rsidRPr="691FD69B">
        <w:rPr>
          <w:b/>
          <w:bCs/>
          <w:sz w:val="20"/>
          <w:szCs w:val="20"/>
        </w:rPr>
        <w:t xml:space="preserve"> – woda do spożycia</w:t>
      </w:r>
    </w:p>
    <w:tbl>
      <w:tblPr>
        <w:tblW w:w="9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586"/>
        <w:gridCol w:w="1994"/>
        <w:gridCol w:w="2348"/>
      </w:tblGrid>
      <w:tr w:rsidR="004F4788" w:rsidRPr="002B5C1D" w14:paraId="039B75E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F335E7" w14:textId="4CB5394E" w:rsidR="004F4788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4F4788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A"/>
            <w:vAlign w:val="center"/>
            <w:hideMark/>
          </w:tcPr>
          <w:p w14:paraId="7D679AA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AA43024" w14:textId="7557C9D4" w:rsidR="004F4788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7D78F2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4F4788" w:rsidRPr="002B5C1D" w14:paraId="47BACBDB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E0600BE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7683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45F51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8A83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3BEDB39B" w14:textId="77777777" w:rsidTr="691FD69B">
        <w:trPr>
          <w:trHeight w:val="279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42B640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947B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13C41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5E5C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0B67D3F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10266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7F1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0F750" w14:textId="4FBB6827" w:rsidR="004F4788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BC71D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4F4788" w:rsidRPr="002B5C1D" w14:paraId="461AB5B2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93A9D0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7654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734B5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1ECFE7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4F4788" w:rsidRPr="002B5C1D" w14:paraId="7C418250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9B9535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1D1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CC48E3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14E928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6C4473AB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8312EA5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6C40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6093E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17487B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4F4788" w:rsidRPr="002B5C1D" w14:paraId="0BE780F7" w14:textId="77777777" w:rsidTr="691FD69B">
        <w:trPr>
          <w:trHeight w:val="270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8F74BB0" w14:textId="1B8FB0E5" w:rsidR="004F4788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4F4788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8B0F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69C69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4B3972" w14:textId="77777777" w:rsidR="004F4788" w:rsidRPr="002B5C1D" w:rsidRDefault="004F4788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FD2C149" w14:textId="3995E807" w:rsidR="00553123" w:rsidRPr="002B5C1D" w:rsidRDefault="00553123" w:rsidP="001E78C7">
      <w:pPr>
        <w:pStyle w:val="Legenda"/>
        <w:spacing w:before="240" w:line="259" w:lineRule="auto"/>
        <w:rPr>
          <w:b/>
          <w:i w:val="0"/>
          <w:color w:val="auto"/>
          <w:sz w:val="20"/>
          <w:szCs w:val="20"/>
        </w:rPr>
      </w:pPr>
      <w:bookmarkStart w:id="14" w:name="_Ref71060462"/>
      <w:bookmarkStart w:id="15" w:name="_Ref71060231"/>
      <w:r w:rsidRPr="002B5C1D">
        <w:rPr>
          <w:b/>
          <w:i w:val="0"/>
          <w:color w:val="auto"/>
          <w:sz w:val="20"/>
          <w:szCs w:val="20"/>
        </w:rPr>
        <w:t xml:space="preserve">Tabela </w:t>
      </w:r>
      <w:r w:rsidRPr="002B5C1D">
        <w:rPr>
          <w:b/>
          <w:i w:val="0"/>
          <w:color w:val="auto"/>
          <w:sz w:val="20"/>
          <w:szCs w:val="20"/>
        </w:rPr>
        <w:fldChar w:fldCharType="begin"/>
      </w:r>
      <w:r w:rsidRPr="002B5C1D">
        <w:rPr>
          <w:b/>
          <w:i w:val="0"/>
          <w:color w:val="auto"/>
          <w:sz w:val="20"/>
          <w:szCs w:val="20"/>
        </w:rPr>
        <w:instrText xml:space="preserve"> SEQ Tabela \* ARABIC </w:instrText>
      </w:r>
      <w:r w:rsidRPr="002B5C1D">
        <w:rPr>
          <w:b/>
          <w:i w:val="0"/>
          <w:color w:val="auto"/>
          <w:sz w:val="20"/>
          <w:szCs w:val="20"/>
        </w:rPr>
        <w:fldChar w:fldCharType="separate"/>
      </w:r>
      <w:r w:rsidR="006E2941">
        <w:rPr>
          <w:b/>
          <w:i w:val="0"/>
          <w:noProof/>
          <w:color w:val="auto"/>
          <w:sz w:val="20"/>
          <w:szCs w:val="20"/>
        </w:rPr>
        <w:t>6</w:t>
      </w:r>
      <w:r w:rsidRPr="002B5C1D">
        <w:rPr>
          <w:b/>
          <w:i w:val="0"/>
          <w:color w:val="auto"/>
          <w:sz w:val="20"/>
          <w:szCs w:val="20"/>
        </w:rPr>
        <w:fldChar w:fldCharType="end"/>
      </w:r>
      <w:bookmarkEnd w:id="14"/>
      <w:r w:rsidRPr="002B5C1D">
        <w:rPr>
          <w:b/>
          <w:i w:val="0"/>
          <w:color w:val="auto"/>
          <w:sz w:val="20"/>
          <w:szCs w:val="20"/>
        </w:rPr>
        <w:t>. Parametry wody W2</w:t>
      </w:r>
      <w:bookmarkEnd w:id="15"/>
      <w:r w:rsidR="00F27D6D" w:rsidRPr="002B5C1D">
        <w:rPr>
          <w:b/>
          <w:i w:val="0"/>
          <w:color w:val="auto"/>
          <w:sz w:val="20"/>
          <w:szCs w:val="20"/>
        </w:rPr>
        <w:t xml:space="preserve"> – woda do mycia, prania, sprzątania </w:t>
      </w:r>
    </w:p>
    <w:tbl>
      <w:tblPr>
        <w:tblW w:w="97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4631"/>
        <w:gridCol w:w="1993"/>
        <w:gridCol w:w="2348"/>
      </w:tblGrid>
      <w:tr w:rsidR="00C80B76" w:rsidRPr="002B5C1D" w14:paraId="3B41BCD8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2C3968BA" w14:textId="6474C309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173766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591DDD4" w14:textId="186CE663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7F7DF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08CB2E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F6892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73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E2A4C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D8E65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87FC226" w14:textId="77777777" w:rsidTr="02B7867F">
        <w:trPr>
          <w:trHeight w:val="284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06773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E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7850E2" w14:textId="62302D91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2E1934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3FAF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4166285F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4825A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C58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1F2B7B" w14:textId="5E235F19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3DA3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43D1E8D7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27A28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AD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657D6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892EB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25EED13F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6DE491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A7A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7BC47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2D8FB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1ECF38E0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5DE241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8E2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8409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418D1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004D92B" w14:textId="77777777" w:rsidTr="02B7867F">
        <w:trPr>
          <w:trHeight w:val="275"/>
          <w:jc w:val="center"/>
        </w:trPr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1909C84" w14:textId="5062F2FA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562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42803" w14:textId="20C427F9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r w:rsidR="50D4E40B"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9</w:t>
            </w: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DFB3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699A8601" w14:textId="05F89BE5" w:rsidR="00553123" w:rsidRPr="00E54BB2" w:rsidRDefault="00553123" w:rsidP="00E54BB2">
      <w:pPr>
        <w:spacing w:before="240" w:after="120"/>
      </w:pPr>
      <w:bookmarkStart w:id="16" w:name="_Ref71060473"/>
      <w:bookmarkStart w:id="17" w:name="_Ref71060258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7</w:t>
      </w:r>
      <w:r w:rsidRPr="00E54BB2">
        <w:rPr>
          <w:b/>
          <w:sz w:val="20"/>
          <w:szCs w:val="20"/>
        </w:rPr>
        <w:fldChar w:fldCharType="end"/>
      </w:r>
      <w:bookmarkEnd w:id="16"/>
      <w:r w:rsidRPr="00E54BB2">
        <w:rPr>
          <w:b/>
          <w:sz w:val="20"/>
          <w:szCs w:val="20"/>
        </w:rPr>
        <w:t>. Parametry wody W3</w:t>
      </w:r>
      <w:bookmarkEnd w:id="17"/>
      <w:r w:rsidR="00F27D6D" w:rsidRPr="00E54BB2">
        <w:rPr>
          <w:b/>
          <w:sz w:val="20"/>
          <w:szCs w:val="20"/>
        </w:rPr>
        <w:t xml:space="preserve"> – woda do WC </w:t>
      </w:r>
    </w:p>
    <w:tbl>
      <w:tblPr>
        <w:tblW w:w="9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4640"/>
        <w:gridCol w:w="1997"/>
        <w:gridCol w:w="2352"/>
      </w:tblGrid>
      <w:tr w:rsidR="00C80B76" w:rsidRPr="002B5C1D" w14:paraId="5D9B37F7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CB0D93E" w14:textId="1A7B8ACD" w:rsidR="00C80B76" w:rsidRPr="002B5C1D" w:rsidRDefault="0011354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bookmarkStart w:id="18" w:name="_Ref70601664"/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78B131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D672A18" w14:textId="276DE828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9C6E06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0E45CBF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BEDE4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A0E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65D13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755D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CEB7818" w14:textId="77777777" w:rsidTr="02B7867F">
        <w:trPr>
          <w:trHeight w:val="31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6AD890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DA3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145589" w14:textId="2ABDE10C" w:rsidR="00C80B76" w:rsidRPr="002B5C1D" w:rsidRDefault="3B2BE62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2260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DCEC41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06B21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FA9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6D5521" w14:textId="4E4632FF" w:rsidR="00C80B76" w:rsidRPr="002B5C1D" w:rsidRDefault="6C4C8535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4A3E50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67D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657BF53C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0449B4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3AE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0F7627" w14:textId="0A0D99F9" w:rsidR="00C80B76" w:rsidRPr="002B5C1D" w:rsidRDefault="6E596369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4B12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1D47CB6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7BEC1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154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22876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2438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4E507EE5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FC12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D3C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AC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137A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5177AC91" w14:textId="77777777" w:rsidTr="02B7867F">
        <w:trPr>
          <w:trHeight w:val="303"/>
          <w:jc w:val="center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E81A261" w14:textId="2287E630" w:rsidR="00C80B76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C80B7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37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E246A" w14:textId="203E311C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r w:rsidR="06D9C570"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9</w:t>
            </w:r>
            <w:r w:rsidRPr="02B7867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37C47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66476C8" w14:textId="6258CC39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19" w:name="_Ref71060482"/>
      <w:bookmarkStart w:id="20" w:name="_Ref71060309"/>
      <w:bookmarkEnd w:id="18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8</w:t>
      </w:r>
      <w:r w:rsidRPr="00E54BB2">
        <w:rPr>
          <w:b/>
          <w:sz w:val="20"/>
          <w:szCs w:val="20"/>
        </w:rPr>
        <w:fldChar w:fldCharType="end"/>
      </w:r>
      <w:bookmarkEnd w:id="19"/>
      <w:r w:rsidRPr="00E54BB2">
        <w:rPr>
          <w:b/>
          <w:sz w:val="20"/>
          <w:szCs w:val="20"/>
        </w:rPr>
        <w:t>. Parametry wody W4</w:t>
      </w:r>
      <w:bookmarkEnd w:id="20"/>
      <w:r w:rsidR="00F27D6D" w:rsidRPr="00E54BB2">
        <w:rPr>
          <w:b/>
          <w:sz w:val="20"/>
          <w:szCs w:val="20"/>
        </w:rPr>
        <w:t xml:space="preserve"> – woda do podlewania ogrodu </w:t>
      </w:r>
      <w:r w:rsidR="00C80B76" w:rsidRPr="00E54BB2">
        <w:rPr>
          <w:b/>
          <w:sz w:val="20"/>
          <w:szCs w:val="20"/>
        </w:rPr>
        <w:t xml:space="preserve"> </w:t>
      </w:r>
    </w:p>
    <w:tbl>
      <w:tblPr>
        <w:tblW w:w="98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51"/>
        <w:gridCol w:w="2002"/>
        <w:gridCol w:w="2358"/>
      </w:tblGrid>
      <w:tr w:rsidR="00C80B76" w:rsidRPr="002B5C1D" w14:paraId="2CD80756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6F325616" w14:textId="4831DE17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791D803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BCD232F" w14:textId="3BB8B219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7CBB47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F38418E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69E459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43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A000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0953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3DBBA0F" w14:textId="77777777" w:rsidTr="02B7867F">
        <w:trPr>
          <w:trHeight w:val="265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C37CCB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349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0B8AA5" w14:textId="2DA8F106" w:rsidR="00C80B76" w:rsidRPr="002B5C1D" w:rsidRDefault="327665B2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D2D25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6FE3439F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F7D874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65C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DEB691" w14:textId="7471C080" w:rsidR="00C80B76" w:rsidRPr="002B5C1D" w:rsidRDefault="46722C65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EB2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0B74713C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CA62A8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D84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A0869" w14:textId="656272B4" w:rsidR="00C80B76" w:rsidRPr="002B5C1D" w:rsidRDefault="7F513BC7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1172F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88A7663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D28B5E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63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B74C14" w14:textId="25EBC055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10</w:t>
            </w:r>
            <w:r w:rsidR="00C80B76"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EE8C5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0E6A17C4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2ECA82E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BBFC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C4932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4D37F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06D9F6ED" w14:textId="77777777" w:rsidTr="02B7867F">
        <w:trPr>
          <w:trHeight w:val="256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</w:tcPr>
          <w:p w14:paraId="788287E6" w14:textId="2A6C808E" w:rsidR="00030E7E" w:rsidRPr="002B5C1D" w:rsidRDefault="3BC1AB90" w:rsidP="691FD69B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1C4CC25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48C46" w14:textId="1F655C1D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62DE0" w14:textId="1F8C9224" w:rsidR="00030E7E" w:rsidRPr="002B5C1D" w:rsidRDefault="00030E7E" w:rsidP="02B7867F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2B7867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 xml:space="preserve">6,5 – </w:t>
            </w:r>
            <w:r w:rsidR="7A2E9F47" w:rsidRPr="02B7867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9</w:t>
            </w:r>
            <w:r w:rsidRPr="02B7867F">
              <w:rPr>
                <w:rFonts w:asciiTheme="minorHAnsi" w:eastAsia="Times New Roman" w:hAnsiTheme="minorHAnsi" w:cs="Calibri"/>
                <w:color w:val="000000" w:themeColor="text1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3AB90D" w14:textId="1B702FC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3232EC8F" w14:textId="759D8055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21" w:name="_Ref71060489"/>
      <w:bookmarkStart w:id="22" w:name="_Ref71060331"/>
      <w:r w:rsidRPr="00E54BB2">
        <w:rPr>
          <w:b/>
          <w:sz w:val="20"/>
          <w:szCs w:val="20"/>
        </w:rPr>
        <w:lastRenderedPageBreak/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9</w:t>
      </w:r>
      <w:r w:rsidRPr="00E54BB2">
        <w:rPr>
          <w:b/>
          <w:sz w:val="20"/>
          <w:szCs w:val="20"/>
        </w:rPr>
        <w:fldChar w:fldCharType="end"/>
      </w:r>
      <w:bookmarkEnd w:id="21"/>
      <w:r w:rsidRPr="00E54BB2">
        <w:rPr>
          <w:b/>
          <w:sz w:val="20"/>
          <w:szCs w:val="20"/>
        </w:rPr>
        <w:t>. Parametry wody W5</w:t>
      </w:r>
      <w:bookmarkEnd w:id="22"/>
      <w:r w:rsidR="00C80B76" w:rsidRPr="00E54BB2">
        <w:rPr>
          <w:b/>
          <w:sz w:val="20"/>
          <w:szCs w:val="20"/>
        </w:rPr>
        <w:t xml:space="preserve"> – woda do skrzynek rozsączających </w:t>
      </w:r>
    </w:p>
    <w:tbl>
      <w:tblPr>
        <w:tblW w:w="9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4646"/>
        <w:gridCol w:w="2000"/>
        <w:gridCol w:w="2355"/>
      </w:tblGrid>
      <w:tr w:rsidR="00C80B76" w:rsidRPr="002B5C1D" w14:paraId="00989530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CF87E9A" w14:textId="00E01B49" w:rsidR="00C80B76" w:rsidRPr="002B5C1D" w:rsidRDefault="005C7B73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C80B76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341D9B9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EE68176" w14:textId="26926974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C018002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C80B76" w:rsidRPr="002B5C1D" w14:paraId="34842001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89FF859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6B1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42101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93006D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7A68546D" w14:textId="77777777" w:rsidTr="1C4CC25F">
        <w:trPr>
          <w:trHeight w:val="260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BCC8800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465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91F04" w14:textId="001F0F80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E7CB1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1B94C4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F7BD6A8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A4A7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47684B" w14:textId="70900846" w:rsidR="00C80B76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  <w:r w:rsidR="25ED6A6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8E5F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C80B76" w:rsidRPr="002B5C1D" w14:paraId="57C5BF9A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327011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9AF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51AF9B" w14:textId="4238E2AB" w:rsidR="00C80B76" w:rsidRPr="002B5C1D" w:rsidRDefault="76A5F96F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CAAFC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C80B76" w:rsidRPr="002B5C1D" w14:paraId="5E00BAF8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854692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4DAA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A4674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DA5D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C80B76" w:rsidRPr="002B5C1D" w14:paraId="6D164942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D1191F6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A5B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1CC53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n.b.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84685" w14:textId="77777777" w:rsidR="00C80B76" w:rsidRPr="002B5C1D" w:rsidRDefault="00C80B76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2487E377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2E27698" w14:textId="33509409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C6330" w14:textId="2EA33E8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A5E43B" w14:textId="6E4CDDA5" w:rsidR="00030E7E" w:rsidRPr="002B5C1D" w:rsidRDefault="744147C1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38E9F7EC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318353" w14:textId="6AC2A4A2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38346811" w14:textId="77777777" w:rsidTr="1C4CC25F">
        <w:trPr>
          <w:trHeight w:val="25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C2E1DAE" w14:textId="58E90A61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560B2" w14:textId="4832BDFB" w:rsidR="00030E7E" w:rsidRPr="002B5C1D" w:rsidRDefault="58B6EBFE" w:rsidP="1C4CC25F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1C4CC25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CB6740" w14:textId="612818DA" w:rsidR="00030E7E" w:rsidRPr="002B5C1D" w:rsidRDefault="7FE717E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1C4CC25F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44F33D" w14:textId="2435634A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35D34774" w14:textId="3E75102A" w:rsidR="691FD69B" w:rsidRDefault="691FD69B"/>
    <w:p w14:paraId="0DE989B5" w14:textId="00FC9204" w:rsidR="002C30A5" w:rsidRPr="00D6270C" w:rsidRDefault="00994E99" w:rsidP="001E78C7">
      <w:pPr>
        <w:pStyle w:val="Normalny1"/>
        <w:shd w:val="clear" w:color="auto" w:fill="FFFFFF" w:themeFill="background1"/>
        <w:spacing w:before="200" w:after="200" w:line="259" w:lineRule="auto"/>
        <w:rPr>
          <w:sz w:val="22"/>
          <w:szCs w:val="22"/>
        </w:rPr>
      </w:pPr>
      <w:r w:rsidRPr="002405E8">
        <w:rPr>
          <w:rStyle w:val="Domylnaczcionkaakapitu1"/>
          <w:sz w:val="22"/>
          <w:szCs w:val="22"/>
          <w:lang w:eastAsia="pl-PL"/>
        </w:rPr>
        <w:t>Na potrzeby projek</w:t>
      </w:r>
      <w:r>
        <w:rPr>
          <w:rStyle w:val="Domylnaczcionkaakapitu1"/>
          <w:sz w:val="22"/>
          <w:szCs w:val="22"/>
          <w:lang w:eastAsia="pl-PL"/>
        </w:rPr>
        <w:t>towania Systemu oraz wykonania</w:t>
      </w:r>
      <w:r w:rsidRPr="002405E8">
        <w:rPr>
          <w:rStyle w:val="Domylnaczcionkaakapitu1"/>
          <w:sz w:val="22"/>
          <w:szCs w:val="22"/>
          <w:lang w:eastAsia="pl-PL"/>
        </w:rPr>
        <w:t xml:space="preserve"> niezbędnych obliczeń </w:t>
      </w:r>
      <w:r w:rsidR="00670F83" w:rsidRPr="00670F83">
        <w:rPr>
          <w:rStyle w:val="Domylnaczcionkaakapitu1"/>
          <w:sz w:val="22"/>
          <w:szCs w:val="22"/>
          <w:lang w:eastAsia="pl-PL"/>
        </w:rPr>
        <w:t>Wnioskodawca/Uczestnik Przedsięwzięcia</w:t>
      </w:r>
      <w:r w:rsidR="00670F83" w:rsidRPr="00670F83" w:rsidDel="00670F83">
        <w:rPr>
          <w:rStyle w:val="Domylnaczcionkaakapitu1"/>
          <w:sz w:val="22"/>
          <w:szCs w:val="22"/>
          <w:lang w:eastAsia="pl-PL"/>
        </w:rPr>
        <w:t xml:space="preserve"> </w:t>
      </w:r>
      <w:r w:rsidRPr="002405E8">
        <w:rPr>
          <w:rStyle w:val="Domylnaczcionkaakapitu1"/>
          <w:sz w:val="22"/>
          <w:szCs w:val="22"/>
          <w:lang w:eastAsia="pl-PL"/>
        </w:rPr>
        <w:t>jest zobligowany do korzystania z poniższych danych i założeń przy</w:t>
      </w:r>
      <w:r>
        <w:rPr>
          <w:rStyle w:val="Domylnaczcionkaakapitu1"/>
          <w:sz w:val="22"/>
          <w:szCs w:val="22"/>
          <w:lang w:eastAsia="pl-PL"/>
        </w:rPr>
        <w:t>jętych przez Zamawiającego.</w:t>
      </w:r>
      <w:r w:rsidR="00BA5931">
        <w:rPr>
          <w:rStyle w:val="Domylnaczcionkaakapitu1"/>
          <w:sz w:val="22"/>
          <w:szCs w:val="22"/>
          <w:lang w:eastAsia="pl-PL"/>
        </w:rPr>
        <w:t xml:space="preserve"> </w:t>
      </w:r>
      <w:r w:rsidR="00F21B04" w:rsidRPr="25F2DED2">
        <w:rPr>
          <w:rStyle w:val="Domylnaczcionkaakapitu10"/>
          <w:sz w:val="22"/>
          <w:szCs w:val="22"/>
        </w:rPr>
        <w:t>Zamawiający</w:t>
      </w:r>
      <w:r w:rsidR="00F21B04">
        <w:rPr>
          <w:rStyle w:val="Domylnaczcionkaakapitu10"/>
          <w:sz w:val="22"/>
          <w:szCs w:val="22"/>
        </w:rPr>
        <w:t xml:space="preserve"> określił w</w:t>
      </w:r>
      <w:r w:rsidR="00F21B04" w:rsidRPr="25F2DED2">
        <w:rPr>
          <w:rStyle w:val="Domylnaczcionkaakapitu10"/>
          <w:sz w:val="22"/>
          <w:szCs w:val="22"/>
        </w:rPr>
        <w:t>artości parametrów fizyko-chemicznych i biologicznych wody deszczowej D1, wody kanalizacyjnej K1 z mycia, prania, sprzątania oraz wody kanalizacyjnej K2 pochodzącej z WC</w:t>
      </w:r>
      <w:r w:rsidR="00985E82">
        <w:rPr>
          <w:rStyle w:val="Domylnaczcionkaakapitu10"/>
          <w:sz w:val="22"/>
          <w:szCs w:val="22"/>
        </w:rPr>
        <w:t xml:space="preserve"> zgodnie z poniższymi tabelami: </w:t>
      </w:r>
      <w:bookmarkStart w:id="23" w:name="_Ref70601762"/>
      <w:bookmarkStart w:id="24" w:name="_Ref71060356"/>
    </w:p>
    <w:p w14:paraId="27D7B6E2" w14:textId="6F6481A3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10</w:t>
      </w:r>
      <w:r w:rsidRPr="00E54BB2">
        <w:rPr>
          <w:b/>
          <w:sz w:val="20"/>
          <w:szCs w:val="20"/>
        </w:rPr>
        <w:fldChar w:fldCharType="end"/>
      </w:r>
      <w:bookmarkEnd w:id="23"/>
      <w:r w:rsidRPr="00E54BB2">
        <w:rPr>
          <w:b/>
          <w:sz w:val="20"/>
          <w:szCs w:val="20"/>
        </w:rPr>
        <w:t>. Charakterystyka wody deszczowej D1</w:t>
      </w:r>
      <w:bookmarkEnd w:id="24"/>
    </w:p>
    <w:tbl>
      <w:tblPr>
        <w:tblW w:w="97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614"/>
        <w:gridCol w:w="1986"/>
        <w:gridCol w:w="2338"/>
      </w:tblGrid>
      <w:tr w:rsidR="00030E7E" w:rsidRPr="002B5C1D" w14:paraId="26EF14DC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90020B4" w14:textId="6372DD64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74F37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B8CC51D" w14:textId="6EA299FE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272BDF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2AD01180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D000B1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7DE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64DD8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92839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4CCA5162" w14:textId="77777777" w:rsidTr="691FD69B">
        <w:trPr>
          <w:trHeight w:val="268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B3C31D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025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77385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B884C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FD27DCF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8A0F1F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67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F5A72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1A87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2AB975CF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931693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E02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0A7C07" w14:textId="647D9C4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45116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E5D56AC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7E9546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A55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Escherichia coli (E. coli)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C39A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D5C5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7F15BDE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DD2B3C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149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Bakterie grupy Coli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A712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3780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13E3E421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D83C88B" w14:textId="19FA0AF9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7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41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C16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8522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1C9C7781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8B3908B" w14:textId="64DB347D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8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F4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EC2CA1" w14:textId="4AB12CE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9116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04139A48" w14:textId="77777777" w:rsidTr="691FD69B">
        <w:trPr>
          <w:trHeight w:val="259"/>
          <w:jc w:val="center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9A14B5C" w14:textId="58B316F3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9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CFF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Stężenie jonów wodoru (pH)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3A25A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6,5 – 9,5 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3F82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[ - ] </w:t>
            </w:r>
          </w:p>
        </w:tc>
      </w:tr>
    </w:tbl>
    <w:p w14:paraId="2CA73722" w14:textId="5964C527" w:rsidR="00030E7E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25" w:name="_Ref70601787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11</w:t>
      </w:r>
      <w:r w:rsidRPr="00E54BB2">
        <w:rPr>
          <w:b/>
          <w:sz w:val="20"/>
          <w:szCs w:val="20"/>
        </w:rPr>
        <w:fldChar w:fldCharType="end"/>
      </w:r>
      <w:bookmarkEnd w:id="25"/>
      <w:r w:rsidRPr="00E54BB2">
        <w:rPr>
          <w:b/>
          <w:sz w:val="20"/>
          <w:szCs w:val="20"/>
        </w:rPr>
        <w:t>. Charakterystyka wody kanalizacyjnej K1 – ścieki z mycia, prania, sprzątania</w:t>
      </w:r>
    </w:p>
    <w:tbl>
      <w:tblPr>
        <w:tblW w:w="98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4"/>
        <w:gridCol w:w="2007"/>
        <w:gridCol w:w="2364"/>
      </w:tblGrid>
      <w:tr w:rsidR="00030E7E" w:rsidRPr="002B5C1D" w14:paraId="3A5A7FA9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6019D7EA" w14:textId="2FF29C11" w:rsidR="00030E7E" w:rsidRPr="002B5C1D" w:rsidRDefault="00EF10C4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5A7D113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0B0B13DA" w14:textId="3DA9E889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30538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1A34122C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CE043F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74A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D801E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E4B8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6CB06048" w14:textId="77777777" w:rsidTr="691FD69B">
        <w:trPr>
          <w:trHeight w:val="324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AA9E8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8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92AD31" w14:textId="5AF3F774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</w:t>
            </w:r>
            <w:r w:rsidR="00030E7E"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0AE99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2EE75B7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56A91E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475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642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6B72F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39608CD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126E03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BB8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EDEA1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AF356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577FAF2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C05AD37" w14:textId="0458E496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FAD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EEA8A1" w14:textId="186A59C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C8191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67DB1BE1" w14:textId="77777777" w:rsidTr="691FD69B">
        <w:trPr>
          <w:trHeight w:val="313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6E30389" w14:textId="4CED1ACF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6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EB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A35B6A" w14:textId="2FCCA41E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6D1CB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49842681" w14:textId="23BE0511" w:rsidR="00553123" w:rsidRPr="00E54BB2" w:rsidRDefault="00553123" w:rsidP="00E54BB2">
      <w:pPr>
        <w:spacing w:before="240" w:after="120"/>
        <w:rPr>
          <w:b/>
          <w:sz w:val="20"/>
          <w:szCs w:val="20"/>
        </w:rPr>
      </w:pPr>
      <w:bookmarkStart w:id="26" w:name="_Ref70601843"/>
      <w:r w:rsidRPr="00E54BB2">
        <w:rPr>
          <w:b/>
          <w:sz w:val="20"/>
          <w:szCs w:val="20"/>
        </w:rPr>
        <w:t xml:space="preserve">Tabela </w:t>
      </w:r>
      <w:r w:rsidRPr="00E54BB2">
        <w:rPr>
          <w:b/>
          <w:sz w:val="20"/>
          <w:szCs w:val="20"/>
        </w:rPr>
        <w:fldChar w:fldCharType="begin"/>
      </w:r>
      <w:r w:rsidRPr="00E54BB2">
        <w:rPr>
          <w:b/>
          <w:sz w:val="20"/>
          <w:szCs w:val="20"/>
        </w:rPr>
        <w:instrText xml:space="preserve"> SEQ Tabela \* ARABIC </w:instrText>
      </w:r>
      <w:r w:rsidRPr="00E54BB2">
        <w:rPr>
          <w:b/>
          <w:sz w:val="20"/>
          <w:szCs w:val="20"/>
        </w:rPr>
        <w:fldChar w:fldCharType="separate"/>
      </w:r>
      <w:r w:rsidR="006E2941">
        <w:rPr>
          <w:b/>
          <w:noProof/>
          <w:sz w:val="20"/>
          <w:szCs w:val="20"/>
        </w:rPr>
        <w:t>12</w:t>
      </w:r>
      <w:r w:rsidRPr="00E54BB2">
        <w:rPr>
          <w:b/>
          <w:sz w:val="20"/>
          <w:szCs w:val="20"/>
        </w:rPr>
        <w:fldChar w:fldCharType="end"/>
      </w:r>
      <w:bookmarkEnd w:id="26"/>
      <w:r w:rsidRPr="00E54BB2">
        <w:rPr>
          <w:b/>
          <w:sz w:val="20"/>
          <w:szCs w:val="20"/>
        </w:rPr>
        <w:t>. Charakterystyka wody kanalizacyjnej K2 – ścieki z spłukiwania WC</w:t>
      </w:r>
    </w:p>
    <w:tbl>
      <w:tblPr>
        <w:tblW w:w="98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4663"/>
        <w:gridCol w:w="2007"/>
        <w:gridCol w:w="2363"/>
      </w:tblGrid>
      <w:tr w:rsidR="00030E7E" w:rsidRPr="002B5C1D" w14:paraId="1370E86E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21B6E7FB" w14:textId="47674E8C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L</w:t>
            </w:r>
            <w:r w:rsidR="00030E7E"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p. 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14:paraId="00EE52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1F18BD8" w14:textId="5235C1E7" w:rsidR="00030E7E" w:rsidRPr="002B5C1D" w:rsidRDefault="00581E3B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3A8ECD9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b/>
                <w:color w:val="000000"/>
                <w:sz w:val="20"/>
                <w:szCs w:val="20"/>
                <w:lang w:eastAsia="pl-PL"/>
              </w:rPr>
              <w:t xml:space="preserve">Jednostka </w:t>
            </w:r>
          </w:p>
        </w:tc>
      </w:tr>
      <w:tr w:rsidR="00030E7E" w:rsidRPr="002B5C1D" w14:paraId="757EBD3E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6D9172A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DDA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Ogólna liczba mikroorganizmów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2E8AF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5*10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pl-PL"/>
              </w:rPr>
              <w:t>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5C3A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(liczba/100 ml)</w:t>
            </w:r>
          </w:p>
        </w:tc>
      </w:tr>
      <w:tr w:rsidR="00030E7E" w:rsidRPr="002B5C1D" w14:paraId="1F748C6B" w14:textId="77777777" w:rsidTr="691FD69B">
        <w:trPr>
          <w:trHeight w:val="28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1A2EF7ED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F11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BZT</w:t>
            </w:r>
            <w:r w:rsidRPr="002B5C1D">
              <w:rPr>
                <w:rFonts w:eastAsia="Times New Roman" w:cs="Calibri"/>
                <w:color w:val="000000"/>
                <w:sz w:val="20"/>
                <w:szCs w:val="20"/>
                <w:vertAlign w:val="subscript"/>
                <w:lang w:eastAsia="pl-PL"/>
              </w:rPr>
              <w:t xml:space="preserve">5 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D245A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C7437A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76B446C9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553BAA5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40F7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Mętność 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832584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42EE13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(NTU)</w:t>
            </w:r>
          </w:p>
        </w:tc>
      </w:tr>
      <w:tr w:rsidR="00030E7E" w:rsidRPr="002B5C1D" w14:paraId="58F6BC7A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D0C7ED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AE4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Zawiesina Ogólna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CF892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C8A88C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235E5240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499B9954" w14:textId="44B2189F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F518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Azot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A881CC" w14:textId="778E1ACF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882E20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  <w:tr w:rsidR="00030E7E" w:rsidRPr="002B5C1D" w14:paraId="5C2EB476" w14:textId="77777777" w:rsidTr="691FD69B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748625CE" w14:textId="65117EF5" w:rsidR="00030E7E" w:rsidRPr="002B5C1D" w:rsidRDefault="006E4E0D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6</w:t>
            </w:r>
            <w:r w:rsidR="6B0D6CE6" w:rsidRPr="691FD69B">
              <w:rPr>
                <w:rFonts w:eastAsia="Times New Roman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57C1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Fosfor ogólny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E47423" w14:textId="078F16FD" w:rsidR="00030E7E" w:rsidRPr="002B5C1D" w:rsidRDefault="004A3E50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82135" w14:textId="77777777" w:rsidR="00030E7E" w:rsidRPr="002B5C1D" w:rsidRDefault="00030E7E" w:rsidP="001E78C7">
            <w:pPr>
              <w:autoSpaceDN/>
              <w:spacing w:line="259" w:lineRule="auto"/>
              <w:jc w:val="center"/>
              <w:textAlignment w:val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2B5C1D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(mg/l)</w:t>
            </w:r>
          </w:p>
        </w:tc>
      </w:tr>
    </w:tbl>
    <w:p w14:paraId="5C98DD9A" w14:textId="44D76DA7" w:rsidR="00324351" w:rsidRPr="002B5C1D" w:rsidRDefault="00324351" w:rsidP="001E78C7">
      <w:pPr>
        <w:suppressAutoHyphens/>
        <w:spacing w:line="259" w:lineRule="auto"/>
        <w:jc w:val="both"/>
        <w:rPr>
          <w:rFonts w:eastAsia="Times New Roman" w:cs="Times New Roman"/>
          <w:sz w:val="20"/>
          <w:szCs w:val="20"/>
        </w:rPr>
      </w:pPr>
    </w:p>
    <w:p w14:paraId="6B6A4D56" w14:textId="41F7DC1C" w:rsidR="00BC07F4" w:rsidRPr="0021200A" w:rsidRDefault="00A317B9" w:rsidP="001E78C7">
      <w:pPr>
        <w:pStyle w:val="Nagwek2"/>
        <w:spacing w:line="259" w:lineRule="auto"/>
        <w:rPr>
          <w:rStyle w:val="Domylnaczcionkaakapitu1"/>
          <w:sz w:val="32"/>
        </w:rPr>
      </w:pPr>
      <w:r w:rsidRPr="0021200A">
        <w:rPr>
          <w:rStyle w:val="Domylnaczcionkaakapitu1"/>
          <w:sz w:val="32"/>
        </w:rPr>
        <w:lastRenderedPageBreak/>
        <w:t>3</w:t>
      </w:r>
      <w:r w:rsidR="00181094" w:rsidRPr="0021200A">
        <w:rPr>
          <w:rStyle w:val="Domylnaczcionkaakapitu1"/>
          <w:sz w:val="32"/>
        </w:rPr>
        <w:t xml:space="preserve">. </w:t>
      </w:r>
      <w:r w:rsidR="00EC127E">
        <w:rPr>
          <w:rStyle w:val="Domylnaczcionkaakapitu1"/>
          <w:sz w:val="32"/>
        </w:rPr>
        <w:t>WYMAGANIA</w:t>
      </w:r>
      <w:r w:rsidR="00E02FDE" w:rsidRPr="0021200A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  <w:sz w:val="32"/>
        </w:rPr>
        <w:t>OBLIGATORYJN</w:t>
      </w:r>
      <w:r w:rsidR="00E02FDE" w:rsidRPr="0021200A">
        <w:rPr>
          <w:rStyle w:val="Domylnaczcionkaakapitu1"/>
          <w:sz w:val="32"/>
        </w:rPr>
        <w:t xml:space="preserve">E </w:t>
      </w:r>
    </w:p>
    <w:p w14:paraId="409C09EB" w14:textId="6641EEEC" w:rsidR="003908B3" w:rsidRPr="0021200A" w:rsidRDefault="00A317B9" w:rsidP="001E78C7">
      <w:pPr>
        <w:pStyle w:val="Nagwek2"/>
        <w:spacing w:line="259" w:lineRule="auto"/>
      </w:pPr>
      <w:r w:rsidRPr="0021200A">
        <w:rPr>
          <w:rStyle w:val="Domylnaczcionkaakapitu1"/>
          <w:caps/>
        </w:rPr>
        <w:t>3</w:t>
      </w:r>
      <w:r w:rsidR="00D14BF0" w:rsidRPr="0021200A">
        <w:rPr>
          <w:rStyle w:val="Domylnaczcionkaakapitu1"/>
        </w:rPr>
        <w:t xml:space="preserve">.1. </w:t>
      </w:r>
      <w:r w:rsidR="00EC127E">
        <w:rPr>
          <w:rStyle w:val="Domylnaczcionkaakapitu1"/>
        </w:rPr>
        <w:t>Wymagania</w:t>
      </w:r>
      <w:r w:rsidR="00D14BF0" w:rsidRP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 w:rsidRPr="0021200A">
        <w:rPr>
          <w:rStyle w:val="Domylnaczcionkaakapitu1"/>
        </w:rPr>
        <w:t>e dla Eta</w:t>
      </w:r>
      <w:r w:rsidR="00140D7F" w:rsidRPr="0021200A">
        <w:rPr>
          <w:rStyle w:val="Domylnaczcionkaakapitu1"/>
        </w:rPr>
        <w:t>pu 1 i</w:t>
      </w:r>
      <w:r w:rsidR="00D14BF0" w:rsidRPr="0021200A">
        <w:rPr>
          <w:rStyle w:val="Domylnaczcionkaakapitu1"/>
        </w:rPr>
        <w:t xml:space="preserve"> Etapu 2</w:t>
      </w:r>
    </w:p>
    <w:tbl>
      <w:tblPr>
        <w:tblpPr w:leftFromText="141" w:rightFromText="141" w:vertAnchor="text" w:tblpXSpec="center" w:tblpY="1"/>
        <w:tblOverlap w:val="never"/>
        <w:tblW w:w="97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275"/>
        <w:gridCol w:w="1701"/>
        <w:gridCol w:w="5765"/>
      </w:tblGrid>
      <w:tr w:rsidR="00F10727" w:rsidRPr="005D119D" w14:paraId="73BE5A8D" w14:textId="73F32E86" w:rsidTr="4BB98EBF">
        <w:trPr>
          <w:trHeight w:val="340"/>
          <w:tblHeader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5CA4F" w14:textId="4DEB8DD5" w:rsidR="00F10727" w:rsidRPr="005D119D" w:rsidRDefault="00CB36DB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3276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bookmarkStart w:id="27" w:name="RANGE!B2:D6"/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  <w:bookmarkEnd w:id="27"/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92B7" w14:textId="2F21F15B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C32A6" w14:textId="40B2BAC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</w:tr>
      <w:tr w:rsidR="00033A9B" w:rsidRPr="005D119D" w14:paraId="07ABE128" w14:textId="24080B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678FE" w14:textId="35EBE16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C717B" w14:textId="435B969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A40EB" w14:textId="5463354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Ogólne przeznaczenie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94AEA" w14:textId="2D285C52" w:rsidR="00033A9B" w:rsidRPr="005D119D" w:rsidRDefault="00033A9B" w:rsidP="0035189D">
            <w:pPr>
              <w:pStyle w:val="Tekstkomentarza"/>
              <w:spacing w:beforeLines="40" w:before="96" w:afterLines="40" w:after="96"/>
              <w:rPr>
                <w:rStyle w:val="Domylnaczcionkaakapitu1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</w:t>
            </w:r>
            <w:r w:rsidR="00670F83" w:rsidRPr="005D119D">
              <w:t xml:space="preserve"> </w:t>
            </w:r>
            <w:r w:rsidR="00670F83"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Wnioskodawca/Uczestnik Przedsięwzięcia</w:t>
            </w:r>
            <w:r w:rsidR="00670F83" w:rsidRPr="005D119D" w:rsidDel="00670F83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rFonts w:asciiTheme="minorHAnsi" w:hAnsiTheme="minorHAnsi" w:cstheme="minorBidi"/>
                <w:color w:val="000000"/>
                <w:lang w:eastAsia="pl-PL"/>
              </w:rPr>
              <w:t>w ramach prac badawczo-rozwojowych zaprojektował i wykonał System do retencjonowania i oczyszczania wody deszczowej posiadający funkcje</w:t>
            </w:r>
            <w:r w:rsidRPr="005D119D">
              <w:rPr>
                <w:rFonts w:eastAsia="Times New Roman" w:cs="Times New Roman"/>
              </w:rPr>
              <w:t xml:space="preserve"> zbierania, magazynowania, recyrkulacji oraz oczyszczania wody. System powinien być zgodny prawem polskim i normami dotyczącymi jakości wody na cele spożycia, mycia, prania, spłukiwania WC, ogrodu, o parametrach nie gorszych niż opisane w</w:t>
            </w:r>
            <w:r w:rsidR="0035189D">
              <w:rPr>
                <w:rFonts w:eastAsia="Times New Roman" w:cs="Times New Roman"/>
              </w:rPr>
              <w:t xml:space="preserve"> Tabela 5,</w:t>
            </w:r>
            <w:r w:rsidRPr="005D119D">
              <w:rPr>
                <w:rFonts w:eastAsia="Times New Roman" w:cs="Times New Roman"/>
              </w:rPr>
              <w:t xml:space="preserve"> </w:t>
            </w:r>
            <w:r w:rsidR="0035189D">
              <w:rPr>
                <w:rFonts w:eastAsia="Times New Roman" w:cs="Times New Roman"/>
              </w:rPr>
              <w:t>Tabela 6</w:t>
            </w:r>
            <w:r w:rsidRPr="005D119D">
              <w:rPr>
                <w:rFonts w:eastAsia="Times New Roman" w:cs="Times New Roman"/>
              </w:rPr>
              <w:t>,</w:t>
            </w:r>
            <w:r w:rsidR="002B5C1D">
              <w:rPr>
                <w:rFonts w:eastAsia="Times New Roman" w:cs="Times New Roman"/>
              </w:rPr>
              <w:t xml:space="preserve"> </w:t>
            </w:r>
            <w:r w:rsidR="00E54BB2">
              <w:rPr>
                <w:rFonts w:eastAsia="Times New Roman" w:cs="Times New Roman"/>
              </w:rPr>
              <w:t>Tabela 7 oraz Tabela 8,</w:t>
            </w:r>
            <w:r w:rsidR="0035189D">
              <w:rPr>
                <w:rFonts w:eastAsia="Times New Roman" w:cs="Times New Roman"/>
              </w:rPr>
              <w:t xml:space="preserve"> Tabela9</w:t>
            </w:r>
            <w:r w:rsidRPr="005D119D">
              <w:rPr>
                <w:rFonts w:eastAsia="Times New Roman" w:cs="Times New Roman"/>
              </w:rPr>
              <w:t>.  System</w:t>
            </w:r>
            <w:r w:rsidR="00670F83" w:rsidRPr="005D119D">
              <w:rPr>
                <w:rFonts w:eastAsia="Times New Roman" w:cs="Times New Roman"/>
              </w:rPr>
              <w:t>, na potrzeby jego demonstracji w ramach Przedsięwzięcia,</w:t>
            </w:r>
            <w:r w:rsidRPr="005D119D">
              <w:rPr>
                <w:rFonts w:eastAsia="Times New Roman" w:cs="Times New Roman"/>
              </w:rPr>
              <w:t xml:space="preserve"> powinien być wyskalowany do dwóch wielkości: Budynku Jednorodzinnego oraz Budynku Szkoły.</w:t>
            </w:r>
          </w:p>
        </w:tc>
      </w:tr>
      <w:tr w:rsidR="00033A9B" w:rsidRPr="005D119D" w14:paraId="5CECF609" w14:textId="6EC4C691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8C405" w14:textId="7C3720B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4A68C" w14:textId="5F01324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5FB37" w14:textId="7515FBE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322DB" w14:textId="65759B6F" w:rsidR="00033A9B" w:rsidRPr="005D119D" w:rsidRDefault="5F173A17" w:rsidP="00EB456F">
            <w:pPr>
              <w:pStyle w:val="Tekstkomentarza"/>
              <w:spacing w:beforeLines="40" w:before="96" w:afterLines="40" w:after="96" w:line="259" w:lineRule="auto"/>
              <w:jc w:val="both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zbierał wodę deszczową z dachu  za pomocą instalacji doprowadzających wodę do Systemu. Dopuszcza się zbieranie wody deszczowej z zadaszeń np. wiat na samochody oraz z elementów konstrukcyjnych budynku. </w:t>
            </w:r>
            <w:r w:rsidR="05EB35C3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Ponadto, Zamawiający wymaga zaprojektowania i zastosowania w Systemie technologii umożliwiającej zbieranie deszczy nawalnych o opadzie wynoszącym minimum 40 mm.</w:t>
            </w:r>
          </w:p>
        </w:tc>
      </w:tr>
      <w:tr w:rsidR="00033A9B" w:rsidRPr="005D119D" w14:paraId="7C96A30A" w14:textId="16213C8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A66FF" w14:textId="68C20B4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DF4BE" w14:textId="2EA4933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2E807" w14:textId="412B489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D4642" w14:textId="77777777" w:rsidR="00033A9B" w:rsidRPr="005D119D" w:rsidRDefault="00033A9B" w:rsidP="37DDBC5C">
            <w:pPr>
              <w:spacing w:beforeLines="40" w:before="96" w:afterLines="40" w:after="96" w:line="259" w:lineRule="auto"/>
              <w:rPr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37DDBC5C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Zamawiający wymaga magazynowania wody w Systemie, przy czym oczekuje by zapas wody W2, W3, W4 pokrywał okres pracy Systemu przez 7 dni kalendarzowych dla wariantu Systemu dla Budynku Jednorodzinnego oraz Budynku Szkoły. </w:t>
            </w:r>
          </w:p>
          <w:p w14:paraId="584C2790" w14:textId="45929995" w:rsidR="00033A9B" w:rsidRPr="005D119D" w:rsidRDefault="7F820443" w:rsidP="691FD69B">
            <w:pPr>
              <w:spacing w:beforeLines="40" w:before="96" w:afterLines="40" w:after="96" w:line="259" w:lineRule="auto"/>
              <w:rPr>
                <w:rFonts w:asciiTheme="minorHAnsi" w:hAnsiTheme="minorHAnsi" w:cstheme="minorBidi"/>
                <w:color w:val="000000"/>
                <w:sz w:val="20"/>
                <w:szCs w:val="20"/>
                <w:lang w:eastAsia="pl-PL"/>
              </w:rPr>
            </w:pP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Wymaga się, aby </w:t>
            </w:r>
            <w:r w:rsidR="00A56CC3" w:rsidRPr="691FD69B">
              <w:rPr>
                <w:rFonts w:cs="Calibri"/>
                <w:sz w:val="20"/>
                <w:szCs w:val="20"/>
              </w:rPr>
              <w:t xml:space="preserve"> Wnioskodawca / Uczestnik Przedsięwzięcia 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zaprojektował System w dwóch wielkościach – jednej, dostosowanej do potrzeb 4 Użytkowników Budynku Jednorodzinnego, zgodnie z </w:t>
            </w:r>
            <w:r w:rsidR="0035189D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Tabeli 3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- drugiej, dostosowanej do  potrzeb </w:t>
            </w:r>
            <w:r w:rsidR="342C71FC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50 Użytkowników Budynku Szkoły, zgodnie z </w:t>
            </w:r>
            <w:r w:rsidR="00E54BB2" w:rsidRPr="691FD69B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>Tabela 4.</w:t>
            </w:r>
          </w:p>
        </w:tc>
      </w:tr>
      <w:tr w:rsidR="00033A9B" w:rsidRPr="005D119D" w14:paraId="7CD438D9" w14:textId="371300F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6E1F" w14:textId="0AC8462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9940C" w14:textId="74E61C3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62B5" w14:textId="1988AFB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48521" w14:textId="5C72633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pobierał wodę deszczową D1 z Powierzchni Spływu i wykorzystywał ją na potrzeby Użytkowników. </w:t>
            </w:r>
          </w:p>
        </w:tc>
      </w:tr>
      <w:tr w:rsidR="00033A9B" w:rsidRPr="005D119D" w14:paraId="3AB7EAAA" w14:textId="55BA8CB5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561C3" w14:textId="4ACAF25B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461AA" w14:textId="04E1D3E6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378D9" w14:textId="04C5D3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FD841" w14:textId="39DC35A7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pobierał wodę kanalizacyjną K1 z Budynku i wykorzystywał ją na potrzeby Użytkowników.</w:t>
            </w:r>
          </w:p>
        </w:tc>
      </w:tr>
      <w:tr w:rsidR="00033A9B" w:rsidRPr="005D119D" w14:paraId="253D7550" w14:textId="65DD299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B212" w14:textId="7D35A2DD" w:rsidR="00033A9B" w:rsidRPr="005D119D" w:rsidDel="007E1B78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93F39" w14:textId="4747AE5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B29B9" w14:textId="54B0B8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C8B01" w14:textId="1080822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pobierał wodę kanalizacyjną K2 z Budynku i wykorzystywał ją na potrzeby Użytkowników. </w:t>
            </w:r>
          </w:p>
        </w:tc>
      </w:tr>
      <w:tr w:rsidR="00033A9B" w:rsidRPr="005D119D" w14:paraId="3064F628" w14:textId="1C6BA11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84EF9" w14:textId="1710BBEC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A71E9" w14:textId="604958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0CE1D" w14:textId="35FA0E0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FF989" w14:textId="2EA51355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pracował w sposób ciągły, przy czym dopuszcza się przerwy techniczne na serwis oraz </w:t>
            </w:r>
            <w:r w:rsidRPr="005D119D">
              <w:rPr>
                <w:rStyle w:val="Domylnaczcionkaakapitu10"/>
              </w:rPr>
              <w:t xml:space="preserve">naprawę </w:t>
            </w:r>
            <w:r w:rsidRPr="005D119D">
              <w:rPr>
                <w:rStyle w:val="Domylnaczcionkaakapitu10"/>
                <w:color w:val="000000" w:themeColor="text1"/>
              </w:rPr>
              <w:t>trwającą nie dłużej niż 2 dni rocznie.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FF000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takiej sytuacji System powinien dostarczać wodę z wodociągu na wszystkie potrzeby Użytkownika.</w:t>
            </w:r>
          </w:p>
        </w:tc>
      </w:tr>
      <w:tr w:rsidR="00033A9B" w:rsidRPr="005D119D" w14:paraId="6C16BB49" w14:textId="02FF579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EA67C" w14:textId="19B3043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5E558" w14:textId="452B633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C5C60" w14:textId="31BD8FD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28E88" w14:textId="097F2468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był skalowalny do różnych konfiguracji Powierzchni Spływu wody deszczowej oraz liczby Użytkowników. </w:t>
            </w:r>
          </w:p>
          <w:p w14:paraId="3FE7E10A" w14:textId="5DBB860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lastRenderedPageBreak/>
              <w:t xml:space="preserve">System powinien być implementowalny dla: </w:t>
            </w:r>
          </w:p>
          <w:p w14:paraId="7E10928D" w14:textId="5B2AB04D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Jednorodzinnego o Powierzchni Spływu od 100 do 500 m2, obsługującego od 1 do 40 Użytkowników. </w:t>
            </w:r>
          </w:p>
          <w:p w14:paraId="415C930B" w14:textId="07CAD560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- Budynku Szkoły o Powierzchni Spływu od 500 do 5000 m2, obsługującego od 40 do 500 Użytkowników. </w:t>
            </w:r>
          </w:p>
          <w:p w14:paraId="0510AF03" w14:textId="72409E78" w:rsidR="00033A9B" w:rsidRPr="005D119D" w:rsidRDefault="7F820443" w:rsidP="691FD69B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W szczególności dla Budynku Jednorodzinnego o powierzchni dachu 140 m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4 Użytkownikach oraz Budynku Szkoły o powierzchni 1200 m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vertAlign w:val="superscript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i </w:t>
            </w:r>
            <w:r w:rsidR="1A7E58B9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2</w:t>
            </w: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50 Użytkowników.</w:t>
            </w:r>
          </w:p>
        </w:tc>
      </w:tr>
      <w:tr w:rsidR="00033A9B" w:rsidRPr="005D119D" w14:paraId="6C8E0429" w14:textId="03C0099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1E0D5" w14:textId="139A847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B012E" w14:textId="26D182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90539" w14:textId="1A0630E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7AE63" w14:textId="3EDB32D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aby System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mógł być instalowany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 nowobudowanych lub istniejących budynkach. Konfiguracja Systemu może być różna w zależności od możliwości adaptacyjnych budynku oraz możliwości i potrzeb zastosowania wielu obiegów wody, to znaczy, że możliwa jest praca bez jednej lub bez kilku funkcji w zależności od potrzeb Użytkownika:</w:t>
            </w:r>
          </w:p>
          <w:p w14:paraId="25E78F2B" w14:textId="2D60C4A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W1 na cele spożycia,</w:t>
            </w:r>
          </w:p>
          <w:p w14:paraId="26A9FAEF" w14:textId="1C11F95D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W2 na cele mycia, prania, sprzątania,</w:t>
            </w:r>
          </w:p>
          <w:p w14:paraId="620C7D09" w14:textId="6F2ADDA0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W3 na cele spłukiwania WC,</w:t>
            </w:r>
          </w:p>
          <w:p w14:paraId="1425B6C9" w14:textId="05D33F61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0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dostarczania wody o standardzie wody W4 do wykorzystania w ogrodzie,</w:t>
            </w:r>
          </w:p>
          <w:p w14:paraId="1E1A2870" w14:textId="18FC1507" w:rsidR="00033A9B" w:rsidRPr="005D119D" w:rsidRDefault="00033A9B" w:rsidP="001E78C7">
            <w:pPr>
              <w:pStyle w:val="Tekstkomentarza"/>
              <w:numPr>
                <w:ilvl w:val="0"/>
                <w:numId w:val="14"/>
              </w:numPr>
              <w:spacing w:line="259" w:lineRule="auto"/>
              <w:rPr>
                <w:rStyle w:val="Domylnaczcionkaakapitu1"/>
                <w:rFonts w:asciiTheme="minorHAnsi" w:hAnsiTheme="minorHAnsi" w:cstheme="minorHAnsi"/>
              </w:rPr>
            </w:pPr>
            <w:r w:rsidRPr="005D119D">
              <w:rPr>
                <w:rStyle w:val="Domylnaczcionkaakapitu10"/>
                <w:rFonts w:asciiTheme="minorHAnsi" w:hAnsiTheme="minorHAnsi" w:cstheme="minorHAnsi"/>
              </w:rPr>
              <w:t>odprowadzania z Budynku odrębnie wody kanalizacyjnej K1.</w:t>
            </w:r>
          </w:p>
        </w:tc>
      </w:tr>
      <w:tr w:rsidR="00033A9B" w:rsidRPr="005D119D" w14:paraId="59F6F8CF" w14:textId="6E0690E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C2361" w14:textId="48A6508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635B9" w14:textId="4A1997D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7F337" w14:textId="1B19CE3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A6C3B" w14:textId="7C8306B4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</w:rPr>
              <w:t xml:space="preserve">aby Użytkownik miał </w:t>
            </w:r>
            <w:r w:rsidRPr="005D119D">
              <w:rPr>
                <w:rFonts w:asciiTheme="minorHAnsi" w:eastAsia="Times New Roman" w:hAnsiTheme="minorHAnsi" w:cstheme="minorBidi"/>
              </w:rPr>
              <w:t>możliwość przełączenia wody W1, W2, W3, W4, na wodę z wodociągu. Przełączanie na wodę z wodociągu powinno być niezależne dla każdego rodzaju wody.</w:t>
            </w:r>
            <w:r w:rsidRPr="005D119D">
              <w:rPr>
                <w:rFonts w:asciiTheme="minorHAnsi" w:hAnsiTheme="minorHAnsi" w:cstheme="minorBidi"/>
              </w:rPr>
              <w:t xml:space="preserve"> </w:t>
            </w:r>
          </w:p>
        </w:tc>
      </w:tr>
      <w:tr w:rsidR="00033A9B" w:rsidRPr="005D119D" w14:paraId="418438A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BBD80" w14:textId="054876B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1B8D4" w14:textId="3146F2E5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C9B58" w14:textId="6A1E8FD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E4929" w14:textId="298446A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</w:rPr>
              <w:t xml:space="preserve">Zamawiający wymaga,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aby System</w:t>
            </w:r>
            <w:r w:rsidR="0084659B" w:rsidRPr="005D119D">
              <w:rPr>
                <w:rStyle w:val="Domylnaczcionkaakapitu10"/>
                <w:rFonts w:asciiTheme="minorHAnsi" w:hAnsiTheme="minorHAnsi" w:cstheme="minorBidi"/>
              </w:rPr>
              <w:t xml:space="preserve"> w sposób ciągły</w:t>
            </w:r>
            <w:r w:rsidR="008864B0" w:rsidRPr="005D119D">
              <w:rPr>
                <w:rStyle w:val="Domylnaczcionkaakapitu10"/>
                <w:rFonts w:asciiTheme="minorHAnsi" w:hAnsiTheme="minorHAnsi" w:cstheme="minorBidi"/>
              </w:rPr>
              <w:t xml:space="preserve"> sprawdzał jakość dostarczanej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wody W1,W2. System powinien posiadać funkcję informowania Użytkownika o aktualnej jakości dostarczanej wody W1, W2. Informacja ta powinna zawierać wartości poniższych parametrów: </w:t>
            </w:r>
          </w:p>
          <w:p w14:paraId="58C5A96F" w14:textId="5580C758" w:rsidR="00033A9B" w:rsidRPr="005D119D" w:rsidRDefault="00033A9B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mętność, </w:t>
            </w:r>
          </w:p>
          <w:p w14:paraId="495D1286" w14:textId="060F5CF2" w:rsidR="00033A9B" w:rsidRPr="005D119D" w:rsidRDefault="002C30A5" w:rsidP="001E78C7">
            <w:pPr>
              <w:pStyle w:val="Tekstkomentarza"/>
              <w:numPr>
                <w:ilvl w:val="0"/>
                <w:numId w:val="15"/>
              </w:numPr>
              <w:spacing w:line="259" w:lineRule="auto"/>
              <w:ind w:left="714" w:hanging="357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t</w:t>
            </w:r>
            <w:r w:rsidR="06C52C2C" w:rsidRPr="005D119D">
              <w:rPr>
                <w:rStyle w:val="Domylnaczcionkaakapitu10"/>
                <w:rFonts w:asciiTheme="minorHAnsi" w:hAnsiTheme="minorHAnsi" w:cstheme="minorBidi"/>
              </w:rPr>
              <w:t>len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.</w:t>
            </w:r>
          </w:p>
          <w:p w14:paraId="47C06240" w14:textId="74CBB228" w:rsidR="00A112B4" w:rsidRPr="005D119D" w:rsidRDefault="00A112B4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>Zamawiający wymaga, aby sonda/sondy pomiarowe wyżej wy</w:t>
            </w:r>
            <w:r w:rsidR="00287444" w:rsidRPr="005D119D">
              <w:rPr>
                <w:rStyle w:val="Domylnaczcionkaakapitu10"/>
                <w:rFonts w:asciiTheme="minorHAnsi" w:hAnsiTheme="minorHAnsi" w:cstheme="minorBidi"/>
              </w:rPr>
              <w:t>mienionych parametrów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dokonywały ciągłego pomiaru z dokładnością do 5% wartości parametru.</w:t>
            </w:r>
          </w:p>
        </w:tc>
      </w:tr>
      <w:tr w:rsidR="00033A9B" w:rsidRPr="005D119D" w14:paraId="2AA5E544" w14:textId="5C05727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F73C6" w14:textId="4B8A528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58E9" w14:textId="4D52860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49E5C" w14:textId="1382973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C26B5" w14:textId="28853952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0"/>
                <w:rFonts w:asciiTheme="minorHAnsi" w:hAnsiTheme="minorHAnsi" w:cstheme="minorBidi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Zamawiający wymaga, aby System w sytuacji pogorszenia jakości wody W1, W2 poniżej  minimalnych wymagań przedstawionych w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_Ref71060546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 xml:space="preserve"> i 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begin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instrText xml:space="preserve"> REF _Ref71060462 \h  \* MERGEFORMAT </w:instrTex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fldChar w:fldCharType="end"/>
            </w:r>
            <w:r w:rsidRPr="005D119D">
              <w:rPr>
                <w:rStyle w:val="Domylnaczcionkaakapitu10"/>
                <w:rFonts w:asciiTheme="minorHAnsi" w:hAnsiTheme="minorHAnsi" w:cstheme="minorBidi"/>
              </w:rPr>
              <w:t>, automatycznie przełączył pobór na wodę wodociągową W0.</w:t>
            </w:r>
            <w:r w:rsidRPr="005D119D">
              <w:rPr>
                <w:rFonts w:asciiTheme="minorHAnsi" w:eastAsia="Times New Roman" w:hAnsiTheme="minorHAnsi" w:cstheme="minorBidi"/>
              </w:rPr>
              <w:t xml:space="preserve"> Przełączanie na wodę z wodociągu powinno być niezależne dla każdego rodzaju wody.</w:t>
            </w:r>
          </w:p>
        </w:tc>
      </w:tr>
      <w:tr w:rsidR="00033A9B" w:rsidRPr="005D119D" w14:paraId="399EC040" w14:textId="4BEAF329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5FB87" w14:textId="5D826D01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F4A41" w14:textId="58637CB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05BC7" w14:textId="133735A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W1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DDC06" w14:textId="35E01BC3" w:rsidR="00033A9B" w:rsidRPr="005D119D" w:rsidRDefault="00033A9B" w:rsidP="001E78C7">
            <w:pPr>
              <w:pStyle w:val="Tekstkomentarza"/>
              <w:spacing w:line="259" w:lineRule="auto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Zamawiający wymaga, aby System dostarczał wodę W1 do spożycia o stałej jakości charakteryzującej się parametrami nie gorszymi niż przedstawione w 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instrText xml:space="preserve"> REF _Ref71060546 \h  \* MERGEFORMAT </w:instrTex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separate"/>
            </w:r>
            <w:r w:rsidR="006E2941" w:rsidRPr="006E2941">
              <w:t>Tabela</w:t>
            </w:r>
            <w:r w:rsidR="006E2941" w:rsidRPr="00E54BB2">
              <w:rPr>
                <w:b/>
              </w:rPr>
              <w:t xml:space="preserve"> </w:t>
            </w:r>
            <w:r w:rsidR="006E2941">
              <w:rPr>
                <w:b/>
                <w:noProof/>
              </w:rPr>
              <w:t>5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. Woda W1 może</w:t>
            </w:r>
            <w:r w:rsidR="00177D8D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 xml:space="preserve"> być dostarczona z wodociągu W0 oraz na bazie w</w:t>
            </w:r>
            <w:r w:rsidR="00AA24A4" w:rsidRPr="005D119D"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  <w:t>ody deszczowej D1.</w:t>
            </w:r>
          </w:p>
        </w:tc>
      </w:tr>
      <w:tr w:rsidR="00033A9B" w:rsidRPr="005D119D" w14:paraId="7C3563AE" w14:textId="22EA94B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384D1" w14:textId="662CABD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B0B89" w14:textId="11A6EF7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656CC" w14:textId="7528669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W2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C8349" w14:textId="3B8E5404" w:rsidR="00AD5941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System dostarczał wodę W2 do mycia, prania, sprzątania o stałej jakości charakteryzującej się parametrami, nie gorszymi niż przedstawione w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begin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instrText xml:space="preserve"> REF _Ref71060462 \h  \* MERGEFORMAT </w:instrTex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separate"/>
            </w:r>
            <w:r w:rsidR="006E2941" w:rsidRPr="006E2941">
              <w:t xml:space="preserve">Tabela </w:t>
            </w:r>
            <w:r w:rsidR="006E2941" w:rsidRPr="006E2941">
              <w:rPr>
                <w:noProof/>
              </w:rPr>
              <w:t>6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fldChar w:fldCharType="end"/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.</w:t>
            </w:r>
            <w:r w:rsidR="00AD5941" w:rsidRPr="005D119D"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b/>
                <w:bCs/>
                <w:lang w:eastAsia="pl-PL"/>
              </w:rPr>
              <w:t xml:space="preserve"> </w:t>
            </w:r>
            <w:r w:rsidR="00AD5941" w:rsidRPr="005D119D">
              <w:rPr>
                <w:rStyle w:val="Domylnaczcionkaakapitu10"/>
                <w:rFonts w:eastAsia="Times New Roman" w:cs="Times New Roman"/>
                <w:lang w:eastAsia="pl-PL"/>
              </w:rPr>
              <w:t xml:space="preserve"> </w:t>
            </w:r>
          </w:p>
        </w:tc>
      </w:tr>
      <w:tr w:rsidR="00033A9B" w:rsidRPr="005D119D" w14:paraId="7FC4D4E8" w14:textId="799C116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E308" w14:textId="22EC6248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1.15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D8339" w14:textId="6834271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FE8F6" w14:textId="163E7B4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</w:t>
            </w:r>
            <w:r w:rsidRPr="005D119D">
              <w:rPr>
                <w:color w:val="000000"/>
                <w:szCs w:val="20"/>
                <w:lang w:eastAsia="pl-PL"/>
              </w:rPr>
              <w:t xml:space="preserve"> wody W3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91B9B" w14:textId="0A40EBBF" w:rsidR="00F7769E" w:rsidRPr="005D119D" w:rsidRDefault="5F173A17" w:rsidP="691FD69B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Zamawiający wymaga, aby System dostarczał wodę W3 do mycia, prania, sprzątania o stałej jakości charakteryzującej się parametrami, nie gorszymi niż przedstawione w</w:t>
            </w:r>
            <w:r w:rsidR="00E54BB2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 Tabela 7.</w:t>
            </w:r>
          </w:p>
        </w:tc>
      </w:tr>
      <w:tr w:rsidR="00033A9B" w:rsidRPr="005D119D" w14:paraId="6695B5FA" w14:textId="3844A23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2A3B3" w14:textId="7F5C1A6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EEAFC" w14:textId="06C155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9A130" w14:textId="54DE0DD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W4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6788" w14:textId="69F47B9A" w:rsidR="007F2643" w:rsidRPr="005D119D" w:rsidRDefault="5F173A17" w:rsidP="691FD69B">
            <w:pPr>
              <w:pStyle w:val="Tekstkomentarza"/>
              <w:spacing w:beforeLines="40" w:before="96" w:afterLines="40" w:after="96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System dostarczał wodę W4 do podlewania ogrodu w okresie wegetacji (1 kwietnia – 31 października) o stałej jakości charakteryzującej się parametrami, nie gorszymi niż przedstawione w </w:t>
            </w:r>
            <w:r w:rsidR="00E54BB2" w:rsidRPr="691FD69B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>Tabela 8.</w:t>
            </w:r>
          </w:p>
        </w:tc>
      </w:tr>
      <w:tr w:rsidR="00033A9B" w:rsidRPr="005D119D" w14:paraId="27BA71E8" w14:textId="41E3BCDF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0C20A" w14:textId="3A8E092D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0B4C0" w14:textId="5ED3CEC4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30FA6" w14:textId="7EBD0E23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Minimalna jakość wody W5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C54B6" w14:textId="0DD69511" w:rsidR="00033A9B" w:rsidRPr="005D119D" w:rsidRDefault="00033A9B" w:rsidP="0035189D">
            <w:pPr>
              <w:pStyle w:val="Tekstkomentarza"/>
              <w:spacing w:beforeLines="40" w:before="96" w:afterLines="40" w:after="96" w:line="259" w:lineRule="auto"/>
            </w:pPr>
            <w:r w:rsidRPr="005D119D">
              <w:rPr>
                <w:rStyle w:val="Domylnaczcionkaakapitu10"/>
              </w:rPr>
              <w:t>Zamawiający wymaga, aby System dostarczał wodę W5 do skrzynek rozsączających o stałym standardzie nie gorszym niż określonym w</w:t>
            </w:r>
            <w:r w:rsidR="0035189D">
              <w:rPr>
                <w:rStyle w:val="Domylnaczcionkaakapitu10"/>
              </w:rPr>
              <w:t xml:space="preserve"> Tabeli 9.</w:t>
            </w:r>
          </w:p>
        </w:tc>
      </w:tr>
      <w:tr w:rsidR="00033A9B" w:rsidRPr="005D119D" w14:paraId="11300E76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6CECA" w14:textId="7602DD69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7E990" w14:textId="190529D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0584" w14:textId="4C9F15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86861" w14:textId="61BE789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0"/>
              </w:rPr>
            </w:pPr>
            <w:r w:rsidRPr="005D119D">
              <w:rPr>
                <w:rStyle w:val="Domylnaczcionkaakapitu10"/>
              </w:rPr>
              <w:t>Zamawiający wymaga, aby System działał w zakresie temperatur od -20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do +35</w:t>
            </w:r>
            <w:r w:rsidRPr="005D119D">
              <w:rPr>
                <w:rStyle w:val="Domylnaczcionkaakapitu10"/>
                <w:rFonts w:cs="Calibri"/>
              </w:rPr>
              <w:t>°</w:t>
            </w:r>
            <w:r w:rsidRPr="005D119D">
              <w:rPr>
                <w:rStyle w:val="Domylnaczcionkaakapitu10"/>
              </w:rPr>
              <w:t xml:space="preserve"> Celsjusza. </w:t>
            </w:r>
          </w:p>
        </w:tc>
      </w:tr>
      <w:tr w:rsidR="00033A9B" w:rsidRPr="005D119D" w14:paraId="6633A8AF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D4C6" w14:textId="5D03E54F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1.19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9856D" w14:textId="4FE6387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063BE" w14:textId="4D62AD3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Czas Użytkowania</w:t>
            </w:r>
            <w:r w:rsidRPr="005D119D">
              <w:rPr>
                <w:szCs w:val="20"/>
              </w:rPr>
              <w:t xml:space="preserve">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F2BE5" w14:textId="4EEB26F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>Zamawiający wymaga, aby czas użytkowania Systemu wynosił co najmniej 15 lat.</w:t>
            </w:r>
            <w:r w:rsidR="0084659B" w:rsidRPr="005D119D">
              <w:rPr>
                <w:color w:val="000000" w:themeColor="text1"/>
                <w:szCs w:val="20"/>
                <w:lang w:eastAsia="pl-PL"/>
              </w:rPr>
              <w:t xml:space="preserve"> Przy czym dozwolony jest normalne serwisowanie urządzenia i wymiana elementów eksploatacyjnych w trybie ich serwisowej wymiany. </w:t>
            </w:r>
          </w:p>
        </w:tc>
      </w:tr>
      <w:tr w:rsidR="00033A9B" w:rsidRPr="005D119D" w14:paraId="41A25585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8463F" w14:textId="5FD222E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BAE29" w14:textId="2047F4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53B7A" w14:textId="49814131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Zamarzanie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79655" w14:textId="0CB21C62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zgromadzona w Systemie woda utrzymywała temperaturę powyżej 0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 xml:space="preserve">o </w:t>
            </w: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C.</w:t>
            </w:r>
          </w:p>
        </w:tc>
      </w:tr>
      <w:tr w:rsidR="00033A9B" w:rsidRPr="005D119D" w14:paraId="3B17B93E" w14:textId="1FE7D3F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5655E" w14:textId="27A399A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EBECF" w14:textId="747B14E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 xml:space="preserve">Magazyn wody 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AE81C" w14:textId="536A7AC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Bezodorowość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D75D01" w14:textId="7AFBA5BA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na zewnątrz Systemu nie było odczuwalnych nieprzyjemnych zapachów.  </w:t>
            </w:r>
          </w:p>
        </w:tc>
      </w:tr>
      <w:tr w:rsidR="00033A9B" w:rsidRPr="005D119D" w14:paraId="1CCE5506" w14:textId="29D05176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A3A27" w14:textId="0DA0215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5A870" w14:textId="4F0BE14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B81FD" w14:textId="05573A9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Zbieranie wody z Budynku Jednorodzinnego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6B4AD" w14:textId="4AD908EB" w:rsidR="00033A9B" w:rsidRPr="00EB456F" w:rsidRDefault="00033A9B" w:rsidP="00EB456F">
            <w:pPr>
              <w:jc w:val="both"/>
              <w:rPr>
                <w:rStyle w:val="Domylnaczcionkaakapitu1"/>
                <w:lang w:eastAsia="pl-PL"/>
              </w:rPr>
            </w:pPr>
            <w:r w:rsidRPr="00EB456F">
              <w:rPr>
                <w:rStyle w:val="Domylnaczcionkaakapitu1"/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Zamawiający wymaga, aby Instalacja zbierania wody deszczowej doprowadzała minimum 75% opadu atmosferycznego w skali roku z Powierzchni Spływu Budynku Jednorodzinnego do Systemu. </w:t>
            </w:r>
          </w:p>
        </w:tc>
      </w:tr>
      <w:tr w:rsidR="00033A9B" w:rsidRPr="005D119D" w14:paraId="4B2D43D4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846D2" w14:textId="76A1C73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1E238" w14:textId="156A80B0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68F7" w14:textId="65EEE803" w:rsidR="00033A9B" w:rsidRPr="005D119D" w:rsidDel="00C01B5A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7B7DA" w14:textId="367FC127" w:rsidR="00EB456F" w:rsidRPr="005D119D" w:rsidRDefault="00033A9B" w:rsidP="00EB456F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zbierania wody deszczowej doprowadzała minimum 75% opadu atmosferycznego w skali roku z Powierzchni Spływu Budynku Szkoły do Systemu.</w:t>
            </w:r>
          </w:p>
        </w:tc>
      </w:tr>
      <w:tr w:rsidR="00033A9B" w:rsidRPr="005D119D" w14:paraId="156C5105" w14:textId="7DC164B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D1B03" w14:textId="501987B6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1.24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1EA53" w14:textId="3B0AD3B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760BF" w14:textId="17505D8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W1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75D20" w14:textId="6547C821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W1 do kuchni.</w:t>
            </w:r>
          </w:p>
        </w:tc>
      </w:tr>
      <w:tr w:rsidR="00033A9B" w:rsidRPr="005D119D" w14:paraId="706EBB52" w14:textId="1E7D46C8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3FA22" w14:textId="652892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1.25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FAD90" w14:textId="48CD0307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24488" w14:textId="7451567B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W2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BD95E" w14:textId="26E34D4B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W2 do łazienki, pralni, toalety. </w:t>
            </w:r>
          </w:p>
        </w:tc>
      </w:tr>
      <w:tr w:rsidR="00033A9B" w:rsidRPr="005D119D" w14:paraId="3908063C" w14:textId="77830C3E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6F5D2" w14:textId="762D4FC4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1.26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16BDB" w14:textId="3E35C466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37FFB" w14:textId="3AB3CD4A" w:rsidR="00033A9B" w:rsidRPr="005D119D" w:rsidDel="008B2F65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W3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1AEB5" w14:textId="5343968F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W3 do rezerwuaru WC.</w:t>
            </w:r>
          </w:p>
        </w:tc>
      </w:tr>
      <w:tr w:rsidR="00033A9B" w:rsidRPr="005D119D" w14:paraId="3B700215" w14:textId="4A518714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FD1A0" w14:textId="6EE04FCA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1.27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9ACE2" w14:textId="6592758E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A3810" w14:textId="65D00C6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W4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58F1D" w14:textId="628464EE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>Zamawiający wymaga, aby Instalacja transportująca wodę doprowadzała wodę o standardzie W4 do ogrodu.</w:t>
            </w:r>
          </w:p>
        </w:tc>
      </w:tr>
      <w:tr w:rsidR="00033A9B" w:rsidRPr="005D119D" w14:paraId="3841FDAB" w14:textId="0B834AD5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D43CF" w14:textId="7B8DF212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1.28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F25C7" w14:textId="33CAB5A2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szCs w:val="20"/>
              </w:rPr>
            </w:pPr>
            <w:r w:rsidRPr="005D119D">
              <w:rPr>
                <w:rFonts w:cs="Calibri"/>
                <w:b/>
                <w:szCs w:val="20"/>
              </w:rPr>
              <w:t>Transport wody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92B5E" w14:textId="5150B858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Transport wody W5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19A88" w14:textId="5898DA03" w:rsidR="00033A9B" w:rsidRPr="005D119D" w:rsidRDefault="00033A9B" w:rsidP="001E78C7">
            <w:pPr>
              <w:pStyle w:val="Tekstkomentarza"/>
              <w:spacing w:beforeLines="40" w:before="96" w:afterLines="40" w:after="96" w:line="259" w:lineRule="auto"/>
              <w:rPr>
                <w:rStyle w:val="Domylnaczcionkaakapitu1"/>
                <w:rFonts w:cs="Times New Roman"/>
                <w:color w:val="00000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lang w:eastAsia="pl-PL"/>
              </w:rPr>
              <w:t xml:space="preserve">Zamawiający wymaga, aby Instalacja transportująca wodę doprowadzała wodę o standardzie W5 do skrzynek rozsączających. </w:t>
            </w:r>
          </w:p>
        </w:tc>
      </w:tr>
      <w:tr w:rsidR="00033A9B" w:rsidRPr="005D119D" w14:paraId="55D649A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29D2" w14:textId="211B0EB3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1.29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427B2" w14:textId="48964BEC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 Sterowania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3994D" w14:textId="3D823E51" w:rsidR="00033A9B" w:rsidRPr="005D119D" w:rsidRDefault="00033A9B" w:rsidP="00C41FCB">
            <w:pPr>
              <w:pStyle w:val="Normalny1"/>
              <w:spacing w:before="0" w:line="259" w:lineRule="auto"/>
              <w:jc w:val="left"/>
              <w:rPr>
                <w:color w:val="000000" w:themeColor="text1"/>
                <w:lang w:eastAsia="pl-PL"/>
              </w:rPr>
            </w:pPr>
            <w:r w:rsidRPr="52BBB949">
              <w:rPr>
                <w:color w:val="000000" w:themeColor="text1"/>
                <w:lang w:eastAsia="pl-PL"/>
              </w:rPr>
              <w:t>Aplikacja Mobilna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9C81D" w14:textId="1FA362C3" w:rsidR="00033A9B" w:rsidRPr="005D119D" w:rsidRDefault="00033A9B" w:rsidP="52BBB949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lang w:eastAsia="pl-PL"/>
              </w:rPr>
            </w:pPr>
            <w:r w:rsidRPr="52BBB949">
              <w:rPr>
                <w:rStyle w:val="Domylnaczcionkaakapitu1"/>
                <w:color w:val="000000" w:themeColor="text1"/>
                <w:lang w:eastAsia="pl-PL"/>
              </w:rPr>
              <w:t xml:space="preserve">Zamawiający wymaga, aby </w:t>
            </w:r>
            <w:r w:rsidR="00A56CC3" w:rsidRPr="52BBB949">
              <w:rPr>
                <w:rStyle w:val="Domylnaczcionkaakapitu1"/>
                <w:color w:val="000000" w:themeColor="text1"/>
                <w:lang w:eastAsia="pl-PL"/>
              </w:rPr>
              <w:t xml:space="preserve">Wnioskodawca / Uczestnik Przedsięwzięcia </w:t>
            </w:r>
            <w:r w:rsidRPr="52BBB949">
              <w:rPr>
                <w:rStyle w:val="Domylnaczcionkaakapitu1"/>
                <w:color w:val="000000" w:themeColor="text1"/>
                <w:lang w:eastAsia="pl-PL"/>
              </w:rPr>
              <w:t>opracował aplikację</w:t>
            </w:r>
            <w:r w:rsidR="7965E3B7" w:rsidRPr="52BBB949">
              <w:rPr>
                <w:rStyle w:val="Domylnaczcionkaakapitu1"/>
                <w:color w:val="000000" w:themeColor="text1"/>
                <w:lang w:eastAsia="pl-PL"/>
              </w:rPr>
              <w:t xml:space="preserve"> </w:t>
            </w:r>
            <w:r w:rsidRPr="52BBB949">
              <w:rPr>
                <w:rStyle w:val="Domylnaczcionkaakapitu1"/>
                <w:color w:val="000000" w:themeColor="text1"/>
                <w:lang w:eastAsia="pl-PL"/>
              </w:rPr>
              <w:t>na urządzenia mobilne (platformy: iOS, Android), która będzie posiadała następujące funkcjonalności:</w:t>
            </w:r>
          </w:p>
          <w:p w14:paraId="60EEE5E9" w14:textId="52BB9C4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sterowanie Systemem (możliwość przełączanie wody z W1, W2, W3, W4, na W0),</w:t>
            </w:r>
          </w:p>
          <w:p w14:paraId="47F712A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włączanie/wyłączanie Systemu,</w:t>
            </w:r>
          </w:p>
          <w:p w14:paraId="6C929569" w14:textId="2FCE1E4F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lastRenderedPageBreak/>
              <w:t>- informowanie o ilości zaoszczędzonej wody wodociągowej w skali doby, w skali miesiąca, w skali roku oraz od początku zainstalowania urządzenia,</w:t>
            </w:r>
          </w:p>
          <w:p w14:paraId="4E7ABEB3" w14:textId="008F2F7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ilości zużytej wody o standardzie W0, W1, W2, W3, W4, W5 w skali doby, w skali miesiąca, w skali roku oraz od początku zainstalowania urządzenia,</w:t>
            </w:r>
          </w:p>
          <w:p w14:paraId="55F2C60C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aktualnym stopniu zapełnienia zbiornika,</w:t>
            </w:r>
          </w:p>
          <w:p w14:paraId="5DA49F36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awarii systemu,</w:t>
            </w:r>
          </w:p>
          <w:p w14:paraId="0F7CC731" w14:textId="77777777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zbliżającej się dacie serwisu,</w:t>
            </w:r>
          </w:p>
          <w:p w14:paraId="209CEA8E" w14:textId="7654A2A2" w:rsidR="00177D8D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- informowanie o tym na ile dni wystarczy w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ody z Systemu dla Użytkownika, </w:t>
            </w:r>
          </w:p>
          <w:p w14:paraId="04E3AEA8" w14:textId="71FB1554" w:rsidR="00033A9B" w:rsidRPr="005D119D" w:rsidRDefault="00177D8D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- </w:t>
            </w:r>
            <w:r w:rsidR="00033A9B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informowanie o wilgotności, opadach deszczu na podstawie map pogodowych w okresie nadchodzących 7 dni, </w:t>
            </w:r>
          </w:p>
          <w:p w14:paraId="67BEA2C0" w14:textId="032BE884" w:rsidR="00E32BA8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-</w:t>
            </w:r>
            <w:r w:rsidRPr="005D119D">
              <w:rPr>
                <w:szCs w:val="20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>sugerowanie Użytkownikowi optymalnego sposobu używania Systemu, przy uwzględnieniu  predykcji opadów, aktualnego poziomu napełnienia zbiorników oraz historii użytkowania Systemu.</w:t>
            </w:r>
            <w:r w:rsidR="00E32BA8"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 W tym wyświetlał komunikaty:</w:t>
            </w:r>
            <w:r w:rsidR="00E32BA8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17769624" w14:textId="53222F4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podlej ogród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3B6A9641" w14:textId="3307EE51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oszczędzaj wodę, </w:t>
            </w:r>
          </w:p>
          <w:p w14:paraId="031317C7" w14:textId="44C45925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opady deszczu za „x” dni, </w:t>
            </w:r>
          </w:p>
          <w:p w14:paraId="0E83F0CF" w14:textId="01310AE0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susza przez najbliższe „y” dni, </w:t>
            </w:r>
          </w:p>
          <w:p w14:paraId="532DDF86" w14:textId="442890DC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intensywne opady atmosferyczne, </w:t>
            </w:r>
          </w:p>
          <w:p w14:paraId="2224B2F5" w14:textId="058E980B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zbliżają się przymrozki, opróżnij instalacje nawadniania ogrodu, </w:t>
            </w:r>
          </w:p>
          <w:p w14:paraId="75722D62" w14:textId="19B5FDFA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brak zasilania w energie elektryczną, </w:t>
            </w:r>
          </w:p>
          <w:p w14:paraId="03083BC3" w14:textId="7D743F23" w:rsidR="00E32BA8" w:rsidRPr="005D119D" w:rsidRDefault="00E32BA8" w:rsidP="001E78C7">
            <w:pPr>
              <w:pStyle w:val="Normalny1"/>
              <w:numPr>
                <w:ilvl w:val="0"/>
                <w:numId w:val="18"/>
              </w:numPr>
              <w:spacing w:before="0" w:line="259" w:lineRule="auto"/>
              <w:ind w:left="535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serwis za „z” dni</w:t>
            </w:r>
            <w:r w:rsidR="002D55B1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,</w:t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  <w:p w14:paraId="74369DA3" w14:textId="493AB13D" w:rsidR="00033A9B" w:rsidRPr="005D119D" w:rsidRDefault="00E32BA8" w:rsidP="52BBB949">
            <w:pPr>
              <w:pStyle w:val="Normalny1"/>
              <w:numPr>
                <w:ilvl w:val="0"/>
                <w:numId w:val="19"/>
              </w:numPr>
              <w:spacing w:before="0" w:line="259" w:lineRule="auto"/>
              <w:ind w:left="535"/>
              <w:jc w:val="left"/>
              <w:rPr>
                <w:rFonts w:eastAsia="Calibri" w:cs="Calibri"/>
                <w:color w:val="000000" w:themeColor="text1"/>
                <w:szCs w:val="20"/>
                <w:u w:val="single"/>
              </w:rPr>
            </w:pPr>
            <w:r w:rsidRPr="52BBB949">
              <w:rPr>
                <w:rStyle w:val="Domylnaczcionkaakapitu1"/>
                <w:color w:val="000000" w:themeColor="text1"/>
                <w:lang w:eastAsia="pl-PL"/>
              </w:rPr>
              <w:t>awaria Systemu, zadzwoń pod numer „022 XXX XXX XXX”.</w:t>
            </w:r>
          </w:p>
          <w:p w14:paraId="1AFCFD4F" w14:textId="3BC2ED31" w:rsidR="00033A9B" w:rsidRPr="005D119D" w:rsidRDefault="1B4782EE" w:rsidP="00C41FCB">
            <w:pPr>
              <w:pStyle w:val="Normalny1"/>
              <w:spacing w:before="0" w:line="259" w:lineRule="auto"/>
              <w:jc w:val="left"/>
              <w:rPr>
                <w:rFonts w:eastAsia="Calibri" w:cs="Calibri"/>
                <w:color w:val="000000" w:themeColor="text1"/>
                <w:sz w:val="22"/>
                <w:szCs w:val="22"/>
                <w:u w:val="single"/>
              </w:rPr>
            </w:pPr>
            <w:r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 xml:space="preserve">Zamawiający dopuszcza dostęp </w:t>
            </w:r>
            <w:r w:rsidR="0D2EF9ED"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 xml:space="preserve">do powyższych funkcjonalności </w:t>
            </w:r>
            <w:r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>na urządzeniach mobilnych poprzez dedykowaną, responsywną stronę internetową</w:t>
            </w:r>
            <w:r w:rsidR="0F1B1FBF"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 xml:space="preserve"> w standardzie html 5,</w:t>
            </w:r>
            <w:r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 xml:space="preserve"> z mechanizmem uwierzytelniania</w:t>
            </w:r>
            <w:r w:rsidR="2EEFB01E" w:rsidRPr="4BB98EBF">
              <w:rPr>
                <w:rFonts w:eastAsia="Calibri" w:cs="Calibri"/>
                <w:color w:val="0078D4"/>
                <w:sz w:val="22"/>
                <w:szCs w:val="22"/>
                <w:u w:val="single"/>
              </w:rPr>
              <w:t>.</w:t>
            </w:r>
          </w:p>
        </w:tc>
      </w:tr>
      <w:tr w:rsidR="00033A9B" w:rsidRPr="005D119D" w14:paraId="34A429C0" w14:textId="7404B3BA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209F1" w14:textId="434F4BDE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1.30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3C3E" w14:textId="69F97B1F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7DA42" w14:textId="331BA794" w:rsidR="00033A9B" w:rsidRPr="005D119D" w:rsidRDefault="00190472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783F9" w14:textId="6631B42A" w:rsidR="00190472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by:</w:t>
            </w:r>
          </w:p>
          <w:p w14:paraId="717BE7B3" w14:textId="2747D77E" w:rsidR="003B49CF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</w:t>
            </w:r>
            <w:r w:rsidR="00033A9B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 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Systemowa</w:t>
            </w:r>
            <w:r w:rsidRPr="005D119D">
              <w:rPr>
                <w:rStyle w:val="Domylnaczcionkaakapitu10"/>
                <w:szCs w:val="20"/>
                <w:lang w:eastAsia="pl-PL"/>
              </w:rPr>
              <w:t>, h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>ydrofitowa lub inna oczyszczalnia ścieków nie zajm</w:t>
            </w:r>
            <w:r w:rsidRPr="005D119D">
              <w:rPr>
                <w:rStyle w:val="Domylnaczcionkaakapitu10"/>
                <w:szCs w:val="20"/>
                <w:lang w:eastAsia="pl-PL"/>
              </w:rPr>
              <w:t>owała</w:t>
            </w:r>
            <w:r w:rsidR="003B49CF" w:rsidRPr="005D119D">
              <w:rPr>
                <w:rStyle w:val="Domylnaczcionkaakapitu10"/>
                <w:szCs w:val="20"/>
                <w:lang w:eastAsia="pl-PL"/>
              </w:rPr>
              <w:t xml:space="preserve"> powierzchni większej niż 200 m</w:t>
            </w:r>
            <w:r w:rsidR="003B49CF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ystemu Budynku Jednorodzinnego,</w:t>
            </w:r>
          </w:p>
          <w:p w14:paraId="2D9E5D98" w14:textId="1E18A730" w:rsidR="00190472" w:rsidRPr="005D119D" w:rsidRDefault="0019047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  <w:szCs w:val="20"/>
              </w:rPr>
            </w:pP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-  </w:t>
            </w:r>
            <w:r w:rsidRPr="005D119D">
              <w:rPr>
                <w:rStyle w:val="Domylnaczcionkaakapitu10"/>
                <w:szCs w:val="20"/>
                <w:lang w:eastAsia="pl-PL"/>
              </w:rPr>
              <w:t>Systemowa, hydrofitowa lub inna oczyszczalnia ścieków nie zajmowała powierzchni większej niż 600 m</w:t>
            </w:r>
            <w:r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dla Systemu Budynku Szkoły</w:t>
            </w:r>
            <w:r w:rsidR="00DB221D" w:rsidRPr="005D119D">
              <w:rPr>
                <w:rStyle w:val="Domylnaczcionkaakapitu10"/>
                <w:szCs w:val="20"/>
                <w:lang w:eastAsia="pl-PL"/>
              </w:rPr>
              <w:t>,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2382DE95" w14:textId="6849851D" w:rsidR="003B49CF" w:rsidRPr="005D119D" w:rsidRDefault="2ECF662D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rFonts w:asciiTheme="minorHAnsi" w:hAnsiTheme="minorHAnsi" w:cstheme="minorBidi"/>
              </w:rPr>
            </w:pPr>
            <w:r w:rsidRPr="691FD69B">
              <w:rPr>
                <w:rStyle w:val="Domylnaczcionkaakapitu10"/>
                <w:rFonts w:asciiTheme="minorHAnsi" w:hAnsiTheme="minorHAnsi" w:cstheme="minorBidi"/>
              </w:rPr>
              <w:t>- wywóz ścieków kanalizacyjnych</w:t>
            </w:r>
            <w:r w:rsidRPr="691FD69B">
              <w:rPr>
                <w:rStyle w:val="Domylnaczcionkaakapitu1"/>
                <w:lang w:eastAsia="pl-PL"/>
              </w:rPr>
              <w:t xml:space="preserve"> K3</w:t>
            </w:r>
            <w:r w:rsidRPr="691FD69B">
              <w:rPr>
                <w:rStyle w:val="Domylnaczcionkaakapitu1"/>
                <w:vertAlign w:val="subscript"/>
                <w:lang w:eastAsia="pl-PL"/>
              </w:rPr>
              <w:t>A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 nie był częstszy niż </w:t>
            </w:r>
            <w:r w:rsidR="4A275D83" w:rsidRPr="691FD69B">
              <w:rPr>
                <w:rStyle w:val="Domylnaczcionkaakapitu10"/>
                <w:rFonts w:asciiTheme="minorHAnsi" w:hAnsiTheme="minorHAnsi" w:cstheme="minorBidi"/>
              </w:rPr>
              <w:t xml:space="preserve">cztery razy 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do roku </w:t>
            </w:r>
            <w:r w:rsidR="697338FD" w:rsidRPr="691FD69B">
              <w:rPr>
                <w:rStyle w:val="Domylnaczcionkaakapitu10"/>
                <w:rFonts w:asciiTheme="minorHAnsi" w:hAnsiTheme="minorHAnsi" w:cstheme="minorBidi"/>
              </w:rPr>
              <w:t>dla Budynku Jednorodzinnego,</w:t>
            </w:r>
          </w:p>
          <w:p w14:paraId="789CF79B" w14:textId="67B1A103" w:rsidR="00190472" w:rsidRPr="005D119D" w:rsidRDefault="2ECF662D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lang w:eastAsia="pl-PL"/>
              </w:rPr>
            </w:pPr>
            <w:r w:rsidRPr="691FD69B">
              <w:rPr>
                <w:rStyle w:val="Domylnaczcionkaakapitu10"/>
                <w:rFonts w:asciiTheme="minorHAnsi" w:hAnsiTheme="minorHAnsi" w:cstheme="minorBidi"/>
              </w:rPr>
              <w:t>- wywóz ścieków kanalizacyjnych</w:t>
            </w:r>
            <w:r w:rsidRPr="691FD69B">
              <w:rPr>
                <w:rStyle w:val="Domylnaczcionkaakapitu1"/>
                <w:lang w:eastAsia="pl-PL"/>
              </w:rPr>
              <w:t xml:space="preserve"> K3</w:t>
            </w:r>
            <w:r w:rsidRPr="691FD69B">
              <w:rPr>
                <w:rStyle w:val="Domylnaczcionkaakapitu1"/>
                <w:vertAlign w:val="subscript"/>
                <w:lang w:eastAsia="pl-PL"/>
              </w:rPr>
              <w:t>B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 xml:space="preserve"> nie był częstszy niż </w:t>
            </w:r>
            <w:r w:rsidR="4A275D83" w:rsidRPr="691FD69B">
              <w:rPr>
                <w:rStyle w:val="Domylnaczcionkaakapitu10"/>
                <w:rFonts w:asciiTheme="minorHAnsi" w:hAnsiTheme="minorHAnsi" w:cstheme="minorBidi"/>
              </w:rPr>
              <w:t xml:space="preserve">sześć  </w:t>
            </w:r>
            <w:r w:rsidRPr="691FD69B">
              <w:rPr>
                <w:rStyle w:val="Domylnaczcionkaakapitu10"/>
                <w:rFonts w:asciiTheme="minorHAnsi" w:hAnsiTheme="minorHAnsi" w:cstheme="minorBidi"/>
              </w:rPr>
              <w:t>razy do roku dla Budynku Szkoły.</w:t>
            </w:r>
          </w:p>
        </w:tc>
      </w:tr>
      <w:tr w:rsidR="00033A9B" w:rsidRPr="005D119D" w14:paraId="70EDAD17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AF044" w14:textId="541E5877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t>OBL 1.31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0306E" w14:textId="48668F0D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EA9A0" w14:textId="218ABC6B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Jednorodzinnego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4E587" w14:textId="361EBB0E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KON1.1A-KON1.3A były nie mniejsze niż poniżej przyjęte wartości progowe: </w:t>
            </w:r>
          </w:p>
          <w:p w14:paraId="7CB650E5" w14:textId="5A10A170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AW</w:t>
            </w:r>
            <w:r w:rsidRPr="2EE875DA">
              <w:rPr>
                <w:rStyle w:val="Domylnaczcionkaakapitu1"/>
                <w:lang w:eastAsia="pl-PL"/>
              </w:rPr>
              <w:t xml:space="preserve"> - Redukcja zapotrzebowania na wodę z wodociągu W0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</w:t>
            </w:r>
            <w:r w:rsidRPr="2EE875DA">
              <w:rPr>
                <w:rStyle w:val="Domylnaczcionkaakapitu1"/>
                <w:lang w:eastAsia="pl-PL"/>
              </w:rPr>
              <w:t xml:space="preserve">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r w:rsidR="097716F1" w:rsidRPr="2EE875DA">
              <w:rPr>
                <w:rStyle w:val="Domylnaczcionkaakapitu10"/>
                <w:lang w:eastAsia="pl-PL"/>
              </w:rPr>
              <w:t>60</w:t>
            </w:r>
            <w:r w:rsidRPr="2EE875DA">
              <w:rPr>
                <w:rStyle w:val="Domylnaczcionkaakapitu10"/>
                <w:lang w:eastAsia="pl-PL"/>
              </w:rPr>
              <w:t>%,</w:t>
            </w:r>
          </w:p>
          <w:p w14:paraId="794A4DC2" w14:textId="4B0E3448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AS</w:t>
            </w:r>
            <w:r w:rsidRPr="2EE875DA">
              <w:rPr>
                <w:rStyle w:val="Domylnaczcionkaakapitu1"/>
                <w:lang w:eastAsia="pl-PL"/>
              </w:rPr>
              <w:t xml:space="preserve"> - Redukcja ilości ścieków K3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</w:t>
            </w:r>
            <w:r w:rsidRPr="2EE875DA">
              <w:rPr>
                <w:rStyle w:val="Domylnaczcionkaakapitu1"/>
                <w:lang w:eastAsia="pl-PL"/>
              </w:rPr>
              <w:t xml:space="preserve"> odprowadzanych do kanalizacji sanitarnej - </w:t>
            </w:r>
            <w:r w:rsidRPr="2EE875DA">
              <w:rPr>
                <w:rStyle w:val="Domylnaczcionkaakapitu10"/>
                <w:lang w:eastAsia="pl-PL"/>
              </w:rPr>
              <w:t>minimum</w:t>
            </w:r>
            <w:r w:rsidR="1FB79115" w:rsidRPr="2EE875DA">
              <w:rPr>
                <w:rStyle w:val="Domylnaczcionkaakapitu10"/>
                <w:lang w:eastAsia="pl-PL"/>
              </w:rPr>
              <w:t>70</w:t>
            </w:r>
            <w:r w:rsidRPr="2EE875DA">
              <w:rPr>
                <w:rStyle w:val="Domylnaczcionkaakapitu10"/>
                <w:lang w:eastAsia="pl-PL"/>
              </w:rPr>
              <w:t>%,</w:t>
            </w:r>
            <w:r w:rsidR="0084659B" w:rsidRPr="2EE875DA">
              <w:rPr>
                <w:rStyle w:val="Domylnaczcionkaakapitu10"/>
                <w:lang w:eastAsia="pl-PL"/>
              </w:rPr>
              <w:t xml:space="preserve"> </w:t>
            </w:r>
          </w:p>
          <w:p w14:paraId="32961353" w14:textId="7AF88BE3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0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lastRenderedPageBreak/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AO</w:t>
            </w:r>
            <w:r w:rsidRPr="2EE875DA">
              <w:rPr>
                <w:rStyle w:val="Domylnaczcionkaakapitu1"/>
                <w:lang w:eastAsia="pl-PL"/>
              </w:rPr>
              <w:t xml:space="preserve"> - Stopień wykorzystania wody do podlewania ogrodu W4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 xml:space="preserve">A </w:t>
            </w:r>
            <w:r w:rsidRPr="2EE875DA">
              <w:rPr>
                <w:rStyle w:val="Domylnaczcionkaakapitu1"/>
                <w:lang w:eastAsia="pl-PL"/>
              </w:rPr>
              <w:t xml:space="preserve">- </w:t>
            </w:r>
            <w:r w:rsidR="00F52F67" w:rsidRPr="2EE875DA">
              <w:rPr>
                <w:rStyle w:val="Domylnaczcionkaakapitu10"/>
                <w:lang w:eastAsia="pl-PL"/>
              </w:rPr>
              <w:t xml:space="preserve">minimum </w:t>
            </w:r>
            <w:r w:rsidR="770EE3B5" w:rsidRPr="2EE875DA">
              <w:rPr>
                <w:rStyle w:val="Domylnaczcionkaakapitu10"/>
                <w:lang w:eastAsia="pl-PL"/>
              </w:rPr>
              <w:t>30</w:t>
            </w:r>
            <w:r w:rsidR="00F52F67" w:rsidRPr="2EE875DA">
              <w:rPr>
                <w:rStyle w:val="Domylnaczcionkaakapitu10"/>
                <w:lang w:eastAsia="pl-PL"/>
              </w:rPr>
              <w:t>%,</w:t>
            </w:r>
            <w:r w:rsidR="004A6A0D" w:rsidRPr="2EE875DA">
              <w:rPr>
                <w:rStyle w:val="Domylnaczcionkaakapitu10"/>
                <w:lang w:eastAsia="pl-PL"/>
              </w:rPr>
              <w:t xml:space="preserve">  </w:t>
            </w:r>
          </w:p>
          <w:p w14:paraId="003E4BC6" w14:textId="208B81DA" w:rsidR="0084659B" w:rsidRPr="005D119D" w:rsidRDefault="00F7769E" w:rsidP="2EE875DA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0"/>
                <w:lang w:eastAsia="pl-PL"/>
              </w:rPr>
              <w:t>z uwzględnieniem Granicy Błędu</w:t>
            </w:r>
            <w:r w:rsidR="003B49CF" w:rsidRPr="2EE875DA">
              <w:rPr>
                <w:rStyle w:val="Domylnaczcionkaakapitu10"/>
                <w:lang w:eastAsia="pl-PL"/>
              </w:rPr>
              <w:t xml:space="preserve"> dla parametrów wskazanych </w:t>
            </w:r>
            <w:r w:rsidR="00190472" w:rsidRPr="2EE875DA">
              <w:rPr>
                <w:rStyle w:val="Domylnaczcionkaakapitu10"/>
                <w:lang w:eastAsia="pl-PL"/>
              </w:rPr>
              <w:t xml:space="preserve">rozdziale </w:t>
            </w:r>
            <w:r w:rsidR="00190472" w:rsidRPr="005D119D">
              <w:rPr>
                <w:rStyle w:val="Domylnaczcionkaakapitu10"/>
                <w:lang w:eastAsia="pl-PL"/>
              </w:rPr>
              <w:fldChar w:fldCharType="begin"/>
            </w:r>
            <w:r w:rsidR="00190472" w:rsidRPr="2EE875DA">
              <w:rPr>
                <w:rStyle w:val="Domylnaczcionkaakapitu10"/>
                <w:lang w:eastAsia="pl-PL"/>
              </w:rPr>
              <w:instrText xml:space="preserve"> REF _Ref72226117 \h  \* MERGEFORMAT </w:instrText>
            </w:r>
            <w:r w:rsidR="00190472" w:rsidRPr="005D119D">
              <w:rPr>
                <w:rStyle w:val="Domylnaczcionkaakapitu10"/>
                <w:lang w:eastAsia="pl-PL"/>
              </w:rPr>
            </w:r>
            <w:r w:rsidR="00190472"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2EE875DA">
              <w:rPr>
                <w:rStyle w:val="Domylnaczcionkaakapitu10"/>
                <w:lang w:eastAsia="pl-PL"/>
              </w:rPr>
              <w:t xml:space="preserve">4.2 </w:t>
            </w:r>
            <w:r w:rsidR="006E2941" w:rsidRPr="2EE875DA">
              <w:rPr>
                <w:rStyle w:val="Domylnaczcionkaakapitu1"/>
              </w:rPr>
              <w:t>Wymagania Konkursowe dla Demonstratora A, czyli Budynku Jednorodzinnego</w:t>
            </w:r>
            <w:r w:rsidR="1216E12E" w:rsidRPr="2EE875DA">
              <w:t>￼</w:t>
            </w:r>
            <w:r w:rsidR="00190472" w:rsidRPr="005D119D">
              <w:rPr>
                <w:rStyle w:val="Domylnaczcionkaakapitu10"/>
                <w:szCs w:val="20"/>
                <w:lang w:eastAsia="pl-PL"/>
              </w:rPr>
              <w:fldChar w:fldCharType="end"/>
            </w:r>
            <w:r w:rsidR="00190472" w:rsidRPr="2EE875DA">
              <w:rPr>
                <w:rStyle w:val="Domylnaczcionkaakapitu10"/>
                <w:lang w:eastAsia="pl-PL"/>
              </w:rPr>
              <w:fldChar w:fldCharType="begin"/>
            </w:r>
            <w:r w:rsidR="00190472" w:rsidRPr="2EE875DA">
              <w:rPr>
                <w:rStyle w:val="Domylnaczcionkaakapitu10"/>
                <w:lang w:eastAsia="pl-PL"/>
              </w:rPr>
              <w:instrText xml:space="preserve"> REF _Ref72226149 \h  \* MERGEFORMAT </w:instrText>
            </w:r>
            <w:r w:rsidR="00190472" w:rsidRPr="2EE875DA">
              <w:rPr>
                <w:rStyle w:val="Domylnaczcionkaakapitu10"/>
                <w:lang w:eastAsia="pl-PL"/>
              </w:rPr>
            </w:r>
            <w:r w:rsidR="00190472" w:rsidRPr="2EE875DA">
              <w:rPr>
                <w:rStyle w:val="Domylnaczcionkaakapitu10"/>
                <w:lang w:eastAsia="pl-PL"/>
              </w:rPr>
              <w:fldChar w:fldCharType="separate"/>
            </w:r>
            <w:r w:rsidR="006E2941" w:rsidRPr="2EE875DA">
              <w:rPr>
                <w:rStyle w:val="Domylnaczcionkaakapitu1"/>
              </w:rPr>
              <w:t>y</w:t>
            </w:r>
            <w:r w:rsidR="00190472" w:rsidRPr="2EE875DA">
              <w:rPr>
                <w:rStyle w:val="Domylnaczcionkaakapitu10"/>
                <w:lang w:eastAsia="pl-PL"/>
              </w:rPr>
              <w:fldChar w:fldCharType="end"/>
            </w:r>
          </w:p>
        </w:tc>
      </w:tr>
      <w:tr w:rsidR="00033A9B" w:rsidRPr="005D119D" w14:paraId="6C2F1C86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16F57" w14:textId="2B34BEC0" w:rsidR="00033A9B" w:rsidRPr="005D119D" w:rsidRDefault="00033A9B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rFonts w:cs="Calibri"/>
                <w:b/>
                <w:bCs/>
                <w:color w:val="000000"/>
                <w:szCs w:val="20"/>
              </w:rPr>
              <w:lastRenderedPageBreak/>
              <w:t>OBL 1.32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9133B" w14:textId="0FA8F999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b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381DE" w14:textId="607C0CEA" w:rsidR="00033A9B" w:rsidRPr="005D119D" w:rsidRDefault="00033A9B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</w:rPr>
              <w:t>Założenia dla Systemu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Budynku Szkoły  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085EE7" w14:textId="351C2317" w:rsidR="00033A9B" w:rsidRPr="005D119D" w:rsidRDefault="00033A9B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0"/>
                <w:szCs w:val="20"/>
                <w:lang w:eastAsia="pl-PL"/>
              </w:rPr>
              <w:t xml:space="preserve">Zamawiający wymaga, aby przy deklarowane przez </w:t>
            </w:r>
            <w:r w:rsidR="00A56CC3" w:rsidRPr="005D119D">
              <w:rPr>
                <w:szCs w:val="20"/>
              </w:rPr>
              <w:t xml:space="preserve"> </w:t>
            </w:r>
            <w:r w:rsidR="00A56CC3" w:rsidRPr="005D119D">
              <w:rPr>
                <w:rStyle w:val="Domylnaczcionkaakapitu10"/>
                <w:szCs w:val="20"/>
                <w:lang w:eastAsia="pl-PL"/>
              </w:rPr>
              <w:t>Wnioskodawcę / Uczestnika Przedsięwzięcia</w:t>
            </w:r>
            <w:r w:rsidR="00A56CC3" w:rsidRPr="005D119D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parametry </w:t>
            </w:r>
            <w:r w:rsidR="00EC127E" w:rsidRPr="005D119D">
              <w:rPr>
                <w:rStyle w:val="Domylnaczcionkaakapitu10"/>
                <w:szCs w:val="20"/>
                <w:lang w:eastAsia="pl-PL"/>
              </w:rPr>
              <w:t>Konkurso</w:t>
            </w:r>
            <w:r w:rsidRPr="005D119D">
              <w:rPr>
                <w:rStyle w:val="Domylnaczcionkaakapitu10"/>
                <w:szCs w:val="20"/>
                <w:lang w:eastAsia="pl-PL"/>
              </w:rPr>
              <w:t xml:space="preserve">we KON1.1B-KON1.3B były nie mniejsze niż poniżej przyjęte wartości progowe: </w:t>
            </w:r>
          </w:p>
          <w:p w14:paraId="662D7AFD" w14:textId="2301579F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BW</w:t>
            </w:r>
            <w:r w:rsidRPr="2EE875DA">
              <w:rPr>
                <w:rStyle w:val="Domylnaczcionkaakapitu1"/>
                <w:lang w:eastAsia="pl-PL"/>
              </w:rPr>
              <w:t xml:space="preserve"> - Redukcja zapotrzebowania na wodę z wodociągu W0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Pr="2EE875DA">
              <w:rPr>
                <w:rStyle w:val="Domylnaczcionkaakapitu1"/>
                <w:lang w:eastAsia="pl-PL"/>
              </w:rPr>
              <w:t xml:space="preserve">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r w:rsidR="390CAF88" w:rsidRPr="2EE875DA">
              <w:rPr>
                <w:rStyle w:val="Domylnaczcionkaakapitu10"/>
                <w:lang w:eastAsia="pl-PL"/>
              </w:rPr>
              <w:t>75</w:t>
            </w:r>
            <w:r w:rsidRPr="2EE875DA">
              <w:rPr>
                <w:rStyle w:val="Domylnaczcionkaakapitu10"/>
                <w:lang w:eastAsia="pl-PL"/>
              </w:rPr>
              <w:t>%,</w:t>
            </w:r>
          </w:p>
          <w:p w14:paraId="79D42927" w14:textId="058B36EC" w:rsidR="00033A9B" w:rsidRPr="005D119D" w:rsidRDefault="00033A9B" w:rsidP="2EE875DA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lang w:eastAsia="pl-PL"/>
              </w:rPr>
            </w:pPr>
            <w:r w:rsidRPr="2EE875DA">
              <w:rPr>
                <w:rStyle w:val="Domylnaczcionkaakapitu1"/>
                <w:lang w:eastAsia="pl-PL"/>
              </w:rPr>
              <w:t>- R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BS</w:t>
            </w:r>
            <w:r w:rsidRPr="2EE875DA">
              <w:rPr>
                <w:rStyle w:val="Domylnaczcionkaakapitu1"/>
                <w:lang w:eastAsia="pl-PL"/>
              </w:rPr>
              <w:t xml:space="preserve"> - Redukcja ilości ścieków K3</w:t>
            </w:r>
            <w:r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Pr="2EE875DA">
              <w:rPr>
                <w:rStyle w:val="Domylnaczcionkaakapitu1"/>
                <w:lang w:eastAsia="pl-PL"/>
              </w:rPr>
              <w:t xml:space="preserve"> odprowadzanych do kanalizacji sanitarnej - </w:t>
            </w:r>
            <w:r w:rsidRPr="2EE875DA">
              <w:rPr>
                <w:rStyle w:val="Domylnaczcionkaakapitu10"/>
                <w:lang w:eastAsia="pl-PL"/>
              </w:rPr>
              <w:t xml:space="preserve">minimum </w:t>
            </w:r>
            <w:r w:rsidR="69ED934D" w:rsidRPr="2EE875DA">
              <w:rPr>
                <w:rStyle w:val="Domylnaczcionkaakapitu10"/>
                <w:lang w:eastAsia="pl-PL"/>
              </w:rPr>
              <w:t>70</w:t>
            </w:r>
            <w:r w:rsidRPr="2EE875DA">
              <w:rPr>
                <w:rStyle w:val="Domylnaczcionkaakapitu10"/>
                <w:lang w:eastAsia="pl-PL"/>
              </w:rPr>
              <w:t>%,</w:t>
            </w:r>
            <w:r w:rsidR="0084659B" w:rsidRPr="2EE875DA">
              <w:rPr>
                <w:rStyle w:val="Domylnaczcionkaakapitu10"/>
                <w:lang w:eastAsia="pl-PL"/>
              </w:rPr>
              <w:t xml:space="preserve"> przy założeniu, że wywóz ścieków </w:t>
            </w:r>
            <w:r w:rsidR="0084659B" w:rsidRPr="2EE875DA">
              <w:rPr>
                <w:rStyle w:val="Domylnaczcionkaakapitu1"/>
                <w:lang w:eastAsia="pl-PL"/>
              </w:rPr>
              <w:t xml:space="preserve"> K3</w:t>
            </w:r>
            <w:r w:rsidR="0084659B" w:rsidRPr="2EE875DA">
              <w:rPr>
                <w:rStyle w:val="Domylnaczcionkaakapitu1"/>
                <w:vertAlign w:val="subscript"/>
                <w:lang w:eastAsia="pl-PL"/>
              </w:rPr>
              <w:t>B</w:t>
            </w:r>
            <w:r w:rsidR="0084659B" w:rsidRPr="2EE875DA">
              <w:rPr>
                <w:rStyle w:val="Domylnaczcionkaakapitu1"/>
                <w:lang w:eastAsia="pl-PL"/>
              </w:rPr>
              <w:t xml:space="preserve"> nie jest częstszy niż raz do roku, </w:t>
            </w:r>
          </w:p>
          <w:p w14:paraId="39B466B2" w14:textId="411479F6" w:rsidR="00453ABA" w:rsidRPr="005D119D" w:rsidRDefault="00033A9B" w:rsidP="001E78C7">
            <w:pPr>
              <w:pStyle w:val="Normalny1"/>
              <w:spacing w:before="80" w:after="80"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5D119D">
              <w:rPr>
                <w:rStyle w:val="Domylnaczcionkaakapitu1"/>
                <w:szCs w:val="20"/>
                <w:lang w:eastAsia="pl-PL"/>
              </w:rPr>
              <w:t>- R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>BO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 - Stopień wykorzystania wody do podlewania ogrodu W4</w:t>
            </w:r>
            <w:r w:rsidRPr="005D119D">
              <w:rPr>
                <w:rStyle w:val="Domylnaczcionkaakapitu1"/>
                <w:szCs w:val="20"/>
                <w:vertAlign w:val="subscript"/>
                <w:lang w:eastAsia="pl-PL"/>
              </w:rPr>
              <w:t xml:space="preserve">B </w:t>
            </w:r>
            <w:r w:rsidRPr="005D119D">
              <w:rPr>
                <w:rStyle w:val="Domylnaczcionkaakapitu1"/>
                <w:szCs w:val="20"/>
                <w:lang w:eastAsia="pl-PL"/>
              </w:rPr>
              <w:t xml:space="preserve">- </w:t>
            </w:r>
            <w:r w:rsidR="00453ABA" w:rsidRPr="005D119D">
              <w:rPr>
                <w:rStyle w:val="Domylnaczcionkaakapitu10"/>
                <w:szCs w:val="20"/>
                <w:lang w:eastAsia="pl-PL"/>
              </w:rPr>
              <w:t>minimum 20%,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 przy założeniu, że Systemowa Hydrofitowa lub inna oczyszczalnia ścieków nie zajmuje powierzchni większej niż 600 m</w:t>
            </w:r>
            <w:r w:rsidR="004A6A0D" w:rsidRPr="005D119D">
              <w:rPr>
                <w:rStyle w:val="Domylnaczcionkaakapitu10"/>
                <w:szCs w:val="20"/>
                <w:vertAlign w:val="superscript"/>
                <w:lang w:eastAsia="pl-PL"/>
              </w:rPr>
              <w:t>2</w:t>
            </w:r>
            <w:r w:rsidR="004A6A0D" w:rsidRPr="005D119D">
              <w:rPr>
                <w:rStyle w:val="Domylnaczcionkaakapitu10"/>
                <w:szCs w:val="20"/>
                <w:lang w:eastAsia="pl-PL"/>
              </w:rPr>
              <w:t xml:space="preserve">. </w:t>
            </w:r>
          </w:p>
          <w:p w14:paraId="363A0DC5" w14:textId="473206C1" w:rsidR="00033A9B" w:rsidRPr="005D119D" w:rsidRDefault="00190472" w:rsidP="001E78C7">
            <w:pPr>
              <w:pStyle w:val="Tekstkomentarza"/>
              <w:spacing w:before="80" w:after="80" w:line="259" w:lineRule="auto"/>
              <w:rPr>
                <w:rStyle w:val="Domylnaczcionkaakapitu1"/>
                <w:lang w:eastAsia="pl-PL"/>
              </w:rPr>
            </w:pPr>
            <w:r w:rsidRPr="005D119D">
              <w:rPr>
                <w:rStyle w:val="Domylnaczcionkaakapitu10"/>
                <w:lang w:eastAsia="pl-PL"/>
              </w:rPr>
              <w:t>z uwzględnieniem Granicy Błędu dla parametrów wskazanych rozdziale</w:t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_Ref72226117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r w:rsidR="326BA2F2" w:rsidRPr="2EE875DA">
              <w:t>￼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  <w:r w:rsidRPr="005D119D">
              <w:rPr>
                <w:rStyle w:val="Domylnaczcionkaakapitu10"/>
                <w:lang w:eastAsia="pl-PL"/>
              </w:rPr>
              <w:fldChar w:fldCharType="begin"/>
            </w:r>
            <w:r w:rsidRPr="005D119D">
              <w:rPr>
                <w:rStyle w:val="Domylnaczcionkaakapitu10"/>
                <w:lang w:eastAsia="pl-PL"/>
              </w:rPr>
              <w:instrText xml:space="preserve"> REF _Ref72226149 \h  \* MERGEFORMAT </w:instrText>
            </w:r>
            <w:r w:rsidRPr="005D119D">
              <w:rPr>
                <w:rStyle w:val="Domylnaczcionkaakapitu10"/>
                <w:lang w:eastAsia="pl-PL"/>
              </w:rPr>
            </w:r>
            <w:r w:rsidRPr="005D119D">
              <w:rPr>
                <w:rStyle w:val="Domylnaczcionkaakapitu10"/>
                <w:lang w:eastAsia="pl-PL"/>
              </w:rPr>
              <w:fldChar w:fldCharType="separate"/>
            </w:r>
            <w:r w:rsidR="006E2941" w:rsidRPr="006E2941">
              <w:rPr>
                <w:rStyle w:val="Domylnaczcionkaakapitu10"/>
                <w:lang w:eastAsia="pl-PL"/>
              </w:rPr>
              <w:t>4.3.</w:t>
            </w:r>
            <w:r w:rsidR="006E2941" w:rsidRPr="00CB2F83">
              <w:rPr>
                <w:rStyle w:val="Domylnaczcionkaakapitu1"/>
              </w:rPr>
              <w:t xml:space="preserve"> </w:t>
            </w:r>
            <w:r w:rsidR="006E2941">
              <w:rPr>
                <w:rStyle w:val="Domylnaczcionkaakapitu1"/>
              </w:rPr>
              <w:t>Wymagania Konkursowe dla Demonstratora B</w:t>
            </w:r>
            <w:r w:rsidR="006E2941" w:rsidRPr="00CB2F83">
              <w:rPr>
                <w:rStyle w:val="Domylnaczcionkaakapitu1"/>
              </w:rPr>
              <w:t>,</w:t>
            </w:r>
            <w:r w:rsidR="006E2941" w:rsidRPr="00CB2F83">
              <w:rPr>
                <w:rStyle w:val="Domylnaczcionkaakapitu1"/>
                <w:caps/>
              </w:rPr>
              <w:t xml:space="preserve"> </w:t>
            </w:r>
            <w:r w:rsidR="006E2941">
              <w:rPr>
                <w:rStyle w:val="Domylnaczcionkaakapitu1"/>
              </w:rPr>
              <w:t>czyli Budynku S</w:t>
            </w:r>
            <w:r w:rsidR="006E2941" w:rsidRPr="00CB2F83">
              <w:rPr>
                <w:rStyle w:val="Domylnaczcionkaakapitu1"/>
              </w:rPr>
              <w:t>zkoły</w:t>
            </w:r>
            <w:r w:rsidRPr="005D119D">
              <w:rPr>
                <w:rStyle w:val="Domylnaczcionkaakapitu10"/>
                <w:lang w:eastAsia="pl-PL"/>
              </w:rPr>
              <w:fldChar w:fldCharType="end"/>
            </w:r>
          </w:p>
        </w:tc>
      </w:tr>
      <w:tr w:rsidR="00EB456F" w:rsidRPr="005D119D" w14:paraId="4D296350" w14:textId="77777777" w:rsidTr="4BB98EBF">
        <w:trPr>
          <w:trHeight w:val="340"/>
        </w:trPr>
        <w:tc>
          <w:tcPr>
            <w:tcW w:w="98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F9742" w14:textId="5100A5C9" w:rsidR="00EB456F" w:rsidRPr="005D119D" w:rsidRDefault="3B375931" w:rsidP="691FD69B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</w:rPr>
            </w:pPr>
            <w:r w:rsidRPr="691FD69B">
              <w:rPr>
                <w:rFonts w:cs="Calibri"/>
                <w:b/>
                <w:bCs/>
                <w:color w:val="000000" w:themeColor="text1"/>
              </w:rPr>
              <w:t>OBL. 1.33</w:t>
            </w:r>
          </w:p>
        </w:tc>
        <w:tc>
          <w:tcPr>
            <w:tcW w:w="12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A943E" w14:textId="0DC11180" w:rsidR="00EB456F" w:rsidRPr="005D119D" w:rsidRDefault="3B375931" w:rsidP="691FD69B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bCs/>
                <w:color w:val="000000"/>
                <w:lang w:eastAsia="pl-PL"/>
              </w:rPr>
            </w:pPr>
            <w:r w:rsidRPr="691FD69B">
              <w:rPr>
                <w:rStyle w:val="Domylnaczcionkaakapitu1"/>
                <w:b/>
                <w:bCs/>
                <w:color w:val="000000" w:themeColor="text1"/>
                <w:lang w:eastAsia="pl-PL"/>
              </w:rPr>
              <w:t>System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6037D" w14:textId="07D5C5B6" w:rsidR="00EB456F" w:rsidRPr="005D119D" w:rsidRDefault="3B375931" w:rsidP="691FD69B">
            <w:pPr>
              <w:pStyle w:val="Normalny1"/>
              <w:spacing w:before="0" w:line="259" w:lineRule="auto"/>
              <w:jc w:val="left"/>
              <w:rPr>
                <w:rStyle w:val="Domylnaczcionkaakapitu10"/>
              </w:rPr>
            </w:pPr>
            <w:r w:rsidRPr="691FD69B">
              <w:rPr>
                <w:rStyle w:val="Domylnaczcionkaakapitu10"/>
              </w:rPr>
              <w:t>Wodooszczędność</w:t>
            </w:r>
          </w:p>
        </w:tc>
        <w:tc>
          <w:tcPr>
            <w:tcW w:w="57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09AA3" w14:textId="15A87D45" w:rsidR="00EB456F" w:rsidRPr="005D119D" w:rsidRDefault="3B375931" w:rsidP="691FD69B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lang w:eastAsia="pl-PL"/>
              </w:rPr>
            </w:pPr>
            <w:r w:rsidRPr="691FD69B">
              <w:rPr>
                <w:rStyle w:val="Domylnaczcionkaakapitu10"/>
                <w:lang w:eastAsia="pl-PL"/>
              </w:rPr>
              <w:t>Zamawiający wymaga zastosowania wodooszczędnej armatury w Systemie.</w:t>
            </w:r>
          </w:p>
        </w:tc>
      </w:tr>
    </w:tbl>
    <w:p w14:paraId="366EA077" w14:textId="679E5225" w:rsidR="00207CF7" w:rsidRPr="005B764A" w:rsidRDefault="00207CF7" w:rsidP="001E78C7">
      <w:pPr>
        <w:spacing w:line="259" w:lineRule="auto"/>
        <w:rPr>
          <w:rStyle w:val="Domylnaczcionkaakapitu1"/>
          <w:rFonts w:eastAsia="Calibri Light" w:cstheme="minorHAnsi"/>
          <w:b/>
          <w:bCs/>
          <w:color w:val="C00000"/>
          <w:sz w:val="28"/>
          <w:szCs w:val="32"/>
        </w:rPr>
      </w:pPr>
    </w:p>
    <w:p w14:paraId="79552479" w14:textId="53B959DA" w:rsidR="00276D01" w:rsidRPr="004E60D2" w:rsidRDefault="00276D01" w:rsidP="001E78C7">
      <w:pPr>
        <w:pStyle w:val="Akapitzlist"/>
        <w:numPr>
          <w:ilvl w:val="1"/>
          <w:numId w:val="21"/>
        </w:numPr>
        <w:spacing w:line="259" w:lineRule="auto"/>
        <w:ind w:left="426" w:hanging="425"/>
        <w:jc w:val="both"/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</w:pPr>
      <w:r w:rsidRPr="004E60D2">
        <w:rPr>
          <w:rStyle w:val="Domylnaczcionkaakapitu1"/>
          <w:rFonts w:eastAsia="Calibri Light" w:cstheme="minorBidi"/>
          <w:b/>
          <w:bCs/>
          <w:color w:val="C00000"/>
          <w:sz w:val="28"/>
          <w:szCs w:val="28"/>
        </w:rPr>
        <w:t>Wymagania Obligatoryjne dla Prototypu Budynku Jednorodzinnego (Etap I)</w:t>
      </w:r>
    </w:p>
    <w:tbl>
      <w:tblPr>
        <w:tblW w:w="980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1792"/>
        <w:gridCol w:w="2066"/>
        <w:gridCol w:w="5258"/>
      </w:tblGrid>
      <w:tr w:rsidR="00276D01" w:rsidRPr="005D119D" w14:paraId="6F3AB646" w14:textId="77777777" w:rsidTr="26C862F1">
        <w:trPr>
          <w:trHeight w:val="340"/>
          <w:tblHeader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932EC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Lp.</w:t>
            </w:r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38D8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A6A4F" w14:textId="77777777" w:rsidR="00276D01" w:rsidRPr="005D119D" w:rsidRDefault="00276D01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Nazwa Wymagania Obligatoryjnego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D3DDA" w14:textId="13977659" w:rsidR="00276D01" w:rsidRPr="005D119D" w:rsidRDefault="00276D01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Opis Wymagania Obligatoryjnego dla</w:t>
            </w:r>
            <w:r w:rsidR="002621E4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Prototypu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Budynku Jednorodzinnego</w:t>
            </w:r>
          </w:p>
        </w:tc>
      </w:tr>
      <w:tr w:rsidR="00276D01" w:rsidRPr="005D119D" w14:paraId="1D8C6F0C" w14:textId="77777777" w:rsidTr="26C862F1">
        <w:trPr>
          <w:trHeight w:val="340"/>
          <w:jc w:val="center"/>
        </w:trPr>
        <w:tc>
          <w:tcPr>
            <w:tcW w:w="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F92B7" w14:textId="6D4B69F3" w:rsidR="00276D01" w:rsidRPr="005D119D" w:rsidRDefault="00276D01" w:rsidP="26C862F1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</w:rPr>
            </w:pPr>
            <w:r w:rsidRPr="26C862F1">
              <w:rPr>
                <w:b/>
                <w:bCs/>
              </w:rPr>
              <w:t>OBL 1.3</w:t>
            </w:r>
            <w:bookmarkStart w:id="28" w:name="_GoBack"/>
            <w:ins w:id="29" w:author="Autor">
              <w:r w:rsidR="75CEA97D" w:rsidRPr="26C862F1">
                <w:rPr>
                  <w:b/>
                  <w:bCs/>
                </w:rPr>
                <w:t>4</w:t>
              </w:r>
            </w:ins>
            <w:bookmarkEnd w:id="28"/>
            <w:del w:id="30" w:author="Autor">
              <w:r w:rsidRPr="26C862F1" w:rsidDel="75CEA97D">
                <w:rPr>
                  <w:b/>
                  <w:bCs/>
                </w:rPr>
                <w:delText>3</w:delText>
              </w:r>
            </w:del>
          </w:p>
        </w:tc>
        <w:tc>
          <w:tcPr>
            <w:tcW w:w="17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C56E9" w14:textId="2730D56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Prototyp </w:t>
            </w:r>
          </w:p>
        </w:tc>
        <w:tc>
          <w:tcPr>
            <w:tcW w:w="206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F2015" w14:textId="173CBB88" w:rsidR="00276D01" w:rsidRPr="005D119D" w:rsidRDefault="00276D01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525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E8DA4" w14:textId="111A85DB" w:rsidR="00276D01" w:rsidRPr="005D119D" w:rsidRDefault="400D0F2B" w:rsidP="001E78C7">
            <w:pPr>
              <w:pStyle w:val="Normalny1"/>
              <w:spacing w:beforeLines="40" w:before="96" w:afterLines="40" w:after="96" w:line="259" w:lineRule="auto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Prototypowy System dla Budynku Jednorodzinnego, zbudowany w skali 1:1 o ograniczonych funkcjonalnościach, zgodny co najmniej z wymaganiami Obligatoryjnymi OBL1.1, OBL1.3, OBL1.4, OBL1.</w:t>
            </w:r>
            <w:r w:rsidR="54393943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7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 OBL1.</w:t>
            </w:r>
            <w:r w:rsidR="0CC55A32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23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, OBL</w:t>
            </w:r>
            <w:r w:rsidR="686E9C61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.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1.29</w:t>
            </w:r>
            <w:r w:rsidR="7A99FB49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w Załączniku 1 do Regulaminu oraz co najmniej parametrami Wymagań Konkursowych KON 1.1A – KON 1.6A zadeklarowanymi przez Wykonawcę w Ofercie.</w:t>
            </w:r>
          </w:p>
        </w:tc>
      </w:tr>
    </w:tbl>
    <w:p w14:paraId="3EAC43DA" w14:textId="7D909EB9" w:rsidR="00F10727" w:rsidRPr="00CC7061" w:rsidRDefault="00A317B9" w:rsidP="001E78C7">
      <w:pPr>
        <w:pStyle w:val="Nagwek2"/>
        <w:spacing w:line="259" w:lineRule="auto"/>
        <w:rPr>
          <w:rStyle w:val="Domylnaczcionkaakapitu1"/>
          <w:sz w:val="24"/>
          <w:szCs w:val="24"/>
        </w:rPr>
      </w:pPr>
      <w:r>
        <w:rPr>
          <w:rStyle w:val="Domylnaczcionkaakapitu1"/>
        </w:rPr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3</w:t>
      </w:r>
      <w:r w:rsidR="003908B3" w:rsidRPr="003908B3">
        <w:rPr>
          <w:rStyle w:val="Domylnaczcionkaakapitu1"/>
        </w:rPr>
        <w:t>.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D14BF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D14BF0">
        <w:rPr>
          <w:rStyle w:val="Domylnaczcionkaakapitu1"/>
        </w:rPr>
        <w:t>e dla Demonstratora A Budynku Jednorodzinnego (E</w:t>
      </w:r>
      <w:r w:rsidR="00D14BF0" w:rsidRPr="003908B3">
        <w:rPr>
          <w:rStyle w:val="Domylnaczcionkaakapitu1"/>
        </w:rPr>
        <w:t xml:space="preserve">tap </w:t>
      </w:r>
      <w:r w:rsidR="00276D01">
        <w:rPr>
          <w:rStyle w:val="Domylnaczcionkaakapitu1"/>
        </w:rPr>
        <w:t>II</w:t>
      </w:r>
      <w:r w:rsidR="00D14BF0" w:rsidRPr="003908B3">
        <w:rPr>
          <w:rStyle w:val="Domylnaczcionkaakapitu1"/>
        </w:rPr>
        <w:t>)</w:t>
      </w:r>
    </w:p>
    <w:tbl>
      <w:tblPr>
        <w:tblW w:w="100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1840"/>
        <w:gridCol w:w="2121"/>
        <w:gridCol w:w="5398"/>
      </w:tblGrid>
      <w:tr w:rsidR="00F10727" w:rsidRPr="005D119D" w14:paraId="5D8DECA8" w14:textId="77777777" w:rsidTr="44B0201F">
        <w:trPr>
          <w:trHeight w:val="339"/>
          <w:tblHeader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CEB31" w14:textId="52FBA1BC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7B535" w14:textId="77777777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F7624" w14:textId="274FAD03" w:rsidR="00F10727" w:rsidRPr="005D119D" w:rsidRDefault="00F1072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0C48" w14:textId="286771BC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A63C57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Jednorodzinnego</w:t>
            </w:r>
          </w:p>
        </w:tc>
      </w:tr>
      <w:tr w:rsidR="00F10727" w:rsidRPr="005D119D" w14:paraId="00E12F5B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E20D7" w14:textId="55BEBC56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EA1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F3F4C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C1A28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HAnsi"/>
                <w:szCs w:val="20"/>
                <w:lang w:eastAsia="pl-PL"/>
              </w:rPr>
              <w:t>aby Demonstrator A posiadał instalację nawadniania ogrodu o zasięgu minimum 200 m2 ogrodu.</w:t>
            </w:r>
          </w:p>
        </w:tc>
      </w:tr>
      <w:tr w:rsidR="00F10727" w:rsidRPr="005D119D" w14:paraId="0507BCC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264D0" w14:textId="2C356A79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2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26697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68ACB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762B8" w14:textId="53799D55" w:rsidR="00F10727" w:rsidRPr="00EC5D32" w:rsidRDefault="03A89652" w:rsidP="44B0201F">
            <w:pPr>
              <w:widowControl w:val="0"/>
              <w:autoSpaceDE w:val="0"/>
              <w:adjustRightInd w:val="0"/>
              <w:spacing w:line="259" w:lineRule="auto"/>
              <w:jc w:val="both"/>
              <w:rPr>
                <w:rStyle w:val="Domylnaczcionkaakapitu1"/>
                <w:rFonts w:eastAsiaTheme="minorEastAsia"/>
                <w:sz w:val="20"/>
                <w:szCs w:val="20"/>
              </w:rPr>
            </w:pPr>
            <w:r w:rsidRPr="44B0201F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  <w:szCs w:val="20"/>
                <w:lang w:eastAsia="pl-PL"/>
              </w:rPr>
              <w:t xml:space="preserve">Zamawiający wymaga, aby </w:t>
            </w:r>
            <w:r w:rsidR="00A56CC3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>Wnioskodawca / Uczestnik Przedsięwzięcia</w:t>
            </w:r>
            <w:r w:rsidR="61443547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="711447E5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t xml:space="preserve">dostarczył Zamawiającemu potwierdzenie uzyskania Krajowej Oceny Technicznej na System bądź dostarczył potwierdzenie wydane przez Jednostkę Oceny Technicznej, iż uzyskiwanie </w:t>
            </w:r>
            <w:r w:rsidR="711447E5" w:rsidRPr="44B0201F">
              <w:rPr>
                <w:rStyle w:val="Domylnaczcionkaakapitu10"/>
                <w:rFonts w:asciiTheme="minorHAnsi" w:hAnsiTheme="minorHAnsi" w:cstheme="minorBidi"/>
                <w:sz w:val="20"/>
                <w:szCs w:val="20"/>
                <w:lang w:eastAsia="pl-PL"/>
              </w:rPr>
              <w:lastRenderedPageBreak/>
              <w:t>Krajowej Oceny Technicznej na System jest w trakcie.</w:t>
            </w:r>
          </w:p>
        </w:tc>
      </w:tr>
      <w:tr w:rsidR="00F10727" w:rsidRPr="005D119D" w14:paraId="2F8920E7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1145A" w14:textId="1C8A14AF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lastRenderedPageBreak/>
              <w:t>OBL 2.3</w:t>
            </w:r>
            <w:r w:rsidR="008820CA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68B2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605F4" w14:textId="239AA11C" w:rsidR="00F10727" w:rsidRPr="005D119D" w:rsidRDefault="008820CA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Zgodność z prawem budowlanym</w:t>
            </w:r>
            <w:r w:rsidR="00F10727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F3BDB" w14:textId="76B883D4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A oraz zagospodarowanie działki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8">
              <w:r w:rsidR="008820CA" w:rsidRPr="005D119D">
                <w:rPr>
                  <w:szCs w:val="20"/>
                </w:rPr>
                <w:t>prawa budowlanego</w:t>
              </w:r>
              <w:r w:rsidRPr="005D119D">
                <w:rPr>
                  <w:szCs w:val="20"/>
                </w:rPr>
                <w:t>.</w:t>
              </w:r>
            </w:hyperlink>
          </w:p>
        </w:tc>
      </w:tr>
      <w:tr w:rsidR="00F10727" w:rsidRPr="005D119D" w14:paraId="64D8DBA8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00E04" w14:textId="1732193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2.4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68FF5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DA868" w14:textId="5BDA0910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</w:t>
            </w:r>
            <w:r w:rsidR="008820CA" w:rsidRPr="005D119D">
              <w:rPr>
                <w:color w:val="000000" w:themeColor="text1"/>
                <w:szCs w:val="20"/>
                <w:lang w:eastAsia="pl-PL"/>
              </w:rPr>
              <w:t>prawem wodnym</w:t>
            </w:r>
            <w:r w:rsidRPr="005D119D">
              <w:rPr>
                <w:color w:val="000000" w:themeColor="text1"/>
                <w:szCs w:val="20"/>
                <w:lang w:eastAsia="pl-PL"/>
              </w:rPr>
              <w:t xml:space="preserve">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2881C" w14:textId="7AFEE8FB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A oraz zaprojektowanie Inst</w:t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alacji zgodnie </w:t>
            </w:r>
            <w:r w:rsidR="00470962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="008820CA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F10727" w:rsidRPr="005D119D" w14:paraId="018EF326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FB650" w14:textId="0F9DAF4E" w:rsidR="00F10727" w:rsidRPr="005D119D" w:rsidRDefault="00A63C5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2.5</w:t>
            </w:r>
            <w:r w:rsidR="004730D3" w:rsidRPr="005D119D">
              <w:rPr>
                <w:b/>
                <w:szCs w:val="20"/>
              </w:rPr>
              <w:t>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205A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0F6B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E8A0" w14:textId="64458239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dostarczenia instrukcji obsługi </w:t>
            </w:r>
            <w:r w:rsidR="008820CA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dla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Demonstratora A, zawierającej klarowne opisy i niezbędne rysunki techniczne. Instrukcja obsługi powinna być sporządzona w języku polskim oraz dostarczona Użytkownikowi w formie wydrukowanej </w:t>
            </w:r>
            <w:r w:rsidR="00DB221D"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 xml:space="preserve">w liczbie 2 egz. </w:t>
            </w:r>
            <w:r w:rsidRPr="005D119D">
              <w:rPr>
                <w:rStyle w:val="Domylnaczcionkaakapitu10"/>
                <w:rFonts w:asciiTheme="minorHAnsi" w:hAnsiTheme="minorHAnsi" w:cstheme="minorBidi"/>
                <w:szCs w:val="20"/>
              </w:rPr>
              <w:t>i w formie elektronicznej w rozszerzeniu .pdf.</w:t>
            </w:r>
          </w:p>
        </w:tc>
      </w:tr>
      <w:tr w:rsidR="00F10727" w:rsidRPr="005D119D" w14:paraId="02A59F76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2B545" w14:textId="00C12044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A63C57" w:rsidRPr="005D119D">
              <w:rPr>
                <w:b/>
                <w:szCs w:val="20"/>
              </w:rPr>
              <w:t>2</w:t>
            </w:r>
            <w:r w:rsidR="004730D3" w:rsidRPr="005D119D">
              <w:rPr>
                <w:b/>
                <w:szCs w:val="20"/>
              </w:rPr>
              <w:t>.6A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10850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8A7BF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3D8D" w14:textId="77777777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0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A.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F10727" w:rsidRPr="005D119D" w14:paraId="0452EDBC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0C3EA" w14:textId="601FE0B6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szCs w:val="20"/>
                <w:lang w:eastAsia="pl-PL"/>
              </w:rPr>
            </w:pPr>
            <w:r w:rsidRPr="005D119D">
              <w:rPr>
                <w:b/>
                <w:szCs w:val="20"/>
              </w:rPr>
              <w:t>OBL 2</w:t>
            </w:r>
            <w:r w:rsidR="00F10727" w:rsidRPr="005D119D">
              <w:rPr>
                <w:b/>
                <w:szCs w:val="20"/>
              </w:rPr>
              <w:t>.</w:t>
            </w:r>
            <w:r w:rsidRPr="005D119D">
              <w:rPr>
                <w:b/>
                <w:szCs w:val="20"/>
              </w:rPr>
              <w:t>7A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8A021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3F933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rFonts w:cs="Calibri"/>
                <w:b/>
                <w:color w:val="000000"/>
                <w:szCs w:val="20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C0E91" w14:textId="241118E8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by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zapewnił Użytkownikowi serwis gwarancyjny Systemu</w:t>
            </w:r>
            <w:r w:rsidR="008820CA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przez okres co najmniej 24 miesięcy. </w:t>
            </w:r>
            <w:r w:rsidR="00A56CC3"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F10727" w:rsidRPr="005D119D" w14:paraId="6D772E51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F05F2" w14:textId="3BCBB2B7" w:rsidR="00F10727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3FBF2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A 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51D06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4C2A" w14:textId="20A24744" w:rsidR="00F10727" w:rsidRPr="005D119D" w:rsidRDefault="4F98B8AC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691FD69B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 xml:space="preserve">aby Demonstrator A </w:t>
            </w:r>
            <w:r w:rsidR="0080327D">
              <w:t>został</w:t>
            </w:r>
            <w:r>
              <w:t xml:space="preserve"> wykonany z materiałów niepodlegających korozji</w:t>
            </w:r>
            <w:r w:rsidR="006E4E0D">
              <w:t>,</w:t>
            </w:r>
            <w:r>
              <w:t xml:space="preserve"> </w:t>
            </w:r>
            <w:r w:rsidR="006E4E0D">
              <w:t>tj. trwałość Systemu wynosiła min</w:t>
            </w:r>
            <w:r w:rsidR="4E6E3B92">
              <w:t>.</w:t>
            </w:r>
            <w:r w:rsidR="006E4E0D">
              <w:t xml:space="preserve"> 25 lat.</w:t>
            </w:r>
          </w:p>
        </w:tc>
      </w:tr>
      <w:tr w:rsidR="00F10727" w:rsidRPr="005D119D" w14:paraId="0433431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8C780" w14:textId="71F018C7" w:rsidR="00F10727" w:rsidRPr="005D119D" w:rsidRDefault="00F10727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 xml:space="preserve">OBL </w:t>
            </w:r>
            <w:r w:rsidR="004730D3" w:rsidRPr="005D119D">
              <w:rPr>
                <w:b/>
                <w:szCs w:val="20"/>
              </w:rPr>
              <w:t>2.9A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A2688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50F9D" w14:textId="77777777" w:rsidR="00F10727" w:rsidRPr="005D119D" w:rsidRDefault="00F10727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4DC91" w14:textId="6D71D535" w:rsidR="00F10727" w:rsidRPr="005D119D" w:rsidRDefault="00F10727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F16762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F16762" w:rsidRPr="005D119D" w:rsidDel="00F16762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A. </w:t>
            </w:r>
          </w:p>
        </w:tc>
      </w:tr>
      <w:tr w:rsidR="00217D2D" w:rsidRPr="005D119D" w14:paraId="7071ABA2" w14:textId="77777777" w:rsidTr="44B0201F">
        <w:trPr>
          <w:trHeight w:val="339"/>
          <w:jc w:val="center"/>
        </w:trPr>
        <w:tc>
          <w:tcPr>
            <w:tcW w:w="7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3987A" w14:textId="0DD1EAAC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t>OBL 2.10A</w:t>
            </w:r>
          </w:p>
        </w:tc>
        <w:tc>
          <w:tcPr>
            <w:tcW w:w="18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D5045" w14:textId="45FBE892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D39A3" w14:textId="7A53D977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3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90280" w14:textId="0BCCA007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Demonstrator Systemu dla Budynku Jednorodzinnego, zbudowany w skali 1:1 zgodny co najmniej z wymaganiami Obligatoryjnymi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OBL.1.1</w:t>
            </w:r>
            <w:r w:rsidR="7E3BFB54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</w:t>
            </w:r>
            <w:r w:rsidR="2DA0EF7B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-OBL.1.32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5497AB10" w14:textId="3198AAC5" w:rsidR="00A63C57" w:rsidRPr="00DE3A91" w:rsidRDefault="00A317B9" w:rsidP="001E78C7">
      <w:pPr>
        <w:pStyle w:val="Nagwek2"/>
        <w:spacing w:line="259" w:lineRule="auto"/>
        <w:rPr>
          <w:rStyle w:val="Domylnaczcionkaakapitu1"/>
        </w:rPr>
      </w:pPr>
      <w:r>
        <w:rPr>
          <w:rStyle w:val="Domylnaczcionkaakapitu1"/>
        </w:rPr>
        <w:t>3</w:t>
      </w:r>
      <w:r w:rsidR="003908B3" w:rsidRPr="003908B3">
        <w:rPr>
          <w:rStyle w:val="Domylnaczcionkaakapitu1"/>
        </w:rPr>
        <w:t>.</w:t>
      </w:r>
      <w:r w:rsidR="00D24940">
        <w:rPr>
          <w:rStyle w:val="Domylnaczcionkaakapitu1"/>
        </w:rPr>
        <w:t>4</w:t>
      </w:r>
      <w:r w:rsidR="003908B3" w:rsidRPr="003908B3">
        <w:rPr>
          <w:rStyle w:val="Domylnaczcionkaakapitu1"/>
        </w:rPr>
        <w:t>.</w:t>
      </w:r>
      <w:r w:rsidR="003908B3" w:rsidRPr="003908B3">
        <w:rPr>
          <w:rStyle w:val="Domylnaczcionkaakapitu1"/>
          <w:sz w:val="32"/>
        </w:rPr>
        <w:t xml:space="preserve"> </w:t>
      </w:r>
      <w:r w:rsidR="00EC127E">
        <w:rPr>
          <w:rStyle w:val="Domylnaczcionkaakapitu1"/>
        </w:rPr>
        <w:t>Wymagania</w:t>
      </w:r>
      <w:r w:rsidR="005C4AE0">
        <w:rPr>
          <w:rStyle w:val="Domylnaczcionkaakapitu1"/>
        </w:rPr>
        <w:t xml:space="preserve"> </w:t>
      </w:r>
      <w:r w:rsidR="00EC127E">
        <w:rPr>
          <w:rStyle w:val="Domylnaczcionkaakapitu1"/>
        </w:rPr>
        <w:t>Obligatoryjn</w:t>
      </w:r>
      <w:r w:rsidR="005C4AE0">
        <w:rPr>
          <w:rStyle w:val="Domylnaczcionkaakapitu1"/>
        </w:rPr>
        <w:t>e dla Demonstratora B Budynku Szkoły (E</w:t>
      </w:r>
      <w:r w:rsidR="005C4AE0" w:rsidRPr="003908B3">
        <w:rPr>
          <w:rStyle w:val="Domylnaczcionkaakapitu1"/>
        </w:rPr>
        <w:t>tap</w:t>
      </w:r>
      <w:r w:rsidR="00A63C57" w:rsidRPr="003908B3">
        <w:rPr>
          <w:rStyle w:val="Domylnaczcionkaakapitu1"/>
        </w:rPr>
        <w:t xml:space="preserve"> 2)</w:t>
      </w:r>
    </w:p>
    <w:tbl>
      <w:tblPr>
        <w:tblW w:w="1031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3"/>
        <w:gridCol w:w="1885"/>
        <w:gridCol w:w="2220"/>
        <w:gridCol w:w="5485"/>
      </w:tblGrid>
      <w:tr w:rsidR="00A63C57" w:rsidRPr="005D119D" w14:paraId="7EF1B3F2" w14:textId="77777777" w:rsidTr="00C41FCB">
        <w:trPr>
          <w:trHeight w:val="338"/>
          <w:tblHeader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93AAEA" w14:textId="5E01597E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rFonts w:cs="Calibri"/>
                <w:b/>
                <w:bCs/>
                <w:szCs w:val="20"/>
                <w:lang w:eastAsia="pl-PL"/>
              </w:rPr>
            </w:pPr>
            <w:r w:rsidRPr="005D119D">
              <w:rPr>
                <w:rFonts w:cs="Calibri"/>
                <w:b/>
                <w:bCs/>
                <w:szCs w:val="20"/>
                <w:lang w:eastAsia="pl-PL"/>
              </w:rPr>
              <w:t>L</w:t>
            </w:r>
            <w:r w:rsidR="00CB36DB" w:rsidRPr="005D119D">
              <w:rPr>
                <w:rFonts w:cs="Calibri"/>
                <w:b/>
                <w:bCs/>
                <w:szCs w:val="20"/>
                <w:lang w:eastAsia="pl-PL"/>
              </w:rPr>
              <w:t>p.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08F53" w14:textId="77777777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>Kategoria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74576" w14:textId="503AE3D1" w:rsidR="00A63C57" w:rsidRPr="005D119D" w:rsidRDefault="00A63C57" w:rsidP="001E78C7">
            <w:pPr>
              <w:pStyle w:val="Normalny1"/>
              <w:spacing w:before="0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Nazwa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07F54" w14:textId="5F8492B0" w:rsidR="00A63C57" w:rsidRPr="005D119D" w:rsidRDefault="00A63C57" w:rsidP="001E78C7">
            <w:pPr>
              <w:pStyle w:val="Normalny1"/>
              <w:spacing w:beforeLines="40" w:before="96" w:afterLines="40" w:after="96" w:line="259" w:lineRule="auto"/>
              <w:jc w:val="center"/>
              <w:rPr>
                <w:b/>
                <w:bCs/>
                <w:color w:val="000000"/>
                <w:szCs w:val="20"/>
                <w:lang w:eastAsia="pl-PL"/>
              </w:rPr>
            </w:pP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Opis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Wymagania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</w:t>
            </w:r>
            <w:r w:rsidR="00EC127E" w:rsidRPr="005D119D">
              <w:rPr>
                <w:b/>
                <w:bCs/>
                <w:color w:val="000000"/>
                <w:szCs w:val="20"/>
                <w:lang w:eastAsia="pl-PL"/>
              </w:rPr>
              <w:t>Obligatoryjn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ego</w:t>
            </w:r>
            <w:r w:rsidR="00D14BF0" w:rsidRPr="005D119D">
              <w:rPr>
                <w:b/>
                <w:bCs/>
                <w:color w:val="000000"/>
                <w:szCs w:val="20"/>
                <w:lang w:eastAsia="pl-PL"/>
              </w:rPr>
              <w:t xml:space="preserve"> dla Budynku S</w:t>
            </w:r>
            <w:r w:rsidRPr="005D119D">
              <w:rPr>
                <w:b/>
                <w:bCs/>
                <w:color w:val="000000"/>
                <w:szCs w:val="20"/>
                <w:lang w:eastAsia="pl-PL"/>
              </w:rPr>
              <w:t>zkoły</w:t>
            </w:r>
          </w:p>
        </w:tc>
      </w:tr>
      <w:tr w:rsidR="004730D3" w:rsidRPr="005D119D" w14:paraId="203E75AF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C99A6" w14:textId="296155E6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2.1B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F281C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2737E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580E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Zamawiający wymaga, </w:t>
            </w:r>
            <w:r w:rsidRPr="005D119D">
              <w:rPr>
                <w:rFonts w:asciiTheme="minorHAnsi" w:hAnsiTheme="minorHAnsi" w:cstheme="minorBidi"/>
                <w:szCs w:val="20"/>
                <w:lang w:eastAsia="pl-PL"/>
              </w:rPr>
              <w:t>aby Demonstrator B posiadał instalację nawadniania ogrodu o zasięgu minimum 400 m2 ogrodu.</w:t>
            </w:r>
          </w:p>
        </w:tc>
      </w:tr>
      <w:tr w:rsidR="004730D3" w:rsidRPr="005D119D" w14:paraId="28001607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57FA9" w14:textId="3446B10F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lastRenderedPageBreak/>
              <w:t>OBL 2.2B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F3C0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C264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72981" w14:textId="64D525AB" w:rsidR="004730D3" w:rsidRPr="005D119D" w:rsidRDefault="2E53ECF6" w:rsidP="44B0201F">
            <w:pPr>
              <w:spacing w:beforeLines="40" w:before="96" w:afterLines="40" w:after="96" w:line="259" w:lineRule="auto"/>
              <w:jc w:val="both"/>
              <w:rPr>
                <w:rFonts w:asciiTheme="minorHAnsi" w:hAnsiTheme="minorHAnsi" w:cstheme="minorBidi"/>
                <w:lang w:eastAsia="pl-PL"/>
              </w:rPr>
            </w:pPr>
            <w:r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Zamawiający wymaga, aby </w:t>
            </w:r>
            <w:r w:rsidR="002B0164"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Wnioskodawca/Uczestnik Przedsięwzięcia </w:t>
            </w:r>
            <w:r w:rsidR="774D1FEE" w:rsidRPr="44B0201F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 dostarczył Zamawiającemu potwierdzenie uzyskania Krajowej Oceny Technicznej na System bądź dostarczył potwierdzenie wydane przez Jednostkę Oceny Technicznej, iż uzyskiwanie Krajowej Oceny Technicznej na System jest w trakcie.</w:t>
            </w:r>
          </w:p>
        </w:tc>
      </w:tr>
      <w:tr w:rsidR="004730D3" w:rsidRPr="005D119D" w14:paraId="50A07CBF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9CE0E" w14:textId="1D9D400A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2.3B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2BBD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BF467" w14:textId="407246A6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BE517" w14:textId="66130EFD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Wymagane jest zaprojektowanie i wykonanie Demonstratora B oraz zagospodarowanie działki zgodnie 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obowiązującymi przepisami </w:t>
            </w:r>
            <w:hyperlink r:id="rId9">
              <w:r w:rsidRPr="005D119D">
                <w:rPr>
                  <w:szCs w:val="20"/>
                </w:rPr>
                <w:t>prawa budowlanego.</w:t>
              </w:r>
            </w:hyperlink>
          </w:p>
        </w:tc>
      </w:tr>
      <w:tr w:rsidR="004730D3" w:rsidRPr="005D119D" w14:paraId="757CC298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E799D" w14:textId="74ED2F6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2.4B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47C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ADC5C" w14:textId="687E6A38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49674" w14:textId="6D8728AA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>Wymagane jest zaprojektowanie i wykonanie Demonstratora B oraz zaprojektowanie Instalacji zgodnie</w:t>
            </w:r>
            <w:r w:rsidR="00EA6814"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br/>
            </w:r>
            <w:r w:rsidRPr="005D119D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 obowiązującym prawem wodnym. </w:t>
            </w:r>
          </w:p>
        </w:tc>
      </w:tr>
      <w:tr w:rsidR="004730D3" w:rsidRPr="005D119D" w14:paraId="673ED4D1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234FB" w14:textId="1C1C177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2.5B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7737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4DCB2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34AF0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hAnsiTheme="minorHAnsi" w:cstheme="minorHAnsi"/>
                <w:szCs w:val="20"/>
              </w:rPr>
              <w:t>dostarczenia instrukcji obsługi Demonstratora B, zawierającej klarowne opisy i niezbędne rysunki techniczne. Instrukcja obsługi powinna być sporządzona w języku polskim oraz dostarczona Użytkownikowi w formie wydrukowanej i w formie elektronicznej w rozszerzeniu .pdf.</w:t>
            </w:r>
          </w:p>
        </w:tc>
      </w:tr>
      <w:tr w:rsidR="004730D3" w:rsidRPr="005D119D" w14:paraId="7FCAB549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74AE3" w14:textId="0D46AD65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2.6B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0D51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A7E30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7B3D4" w14:textId="77777777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eastAsia="Calibri" w:hAnsiTheme="minorHAnsi" w:cstheme="minorHAnsi"/>
                <w:szCs w:val="20"/>
                <w:lang w:eastAsia="pl-PL"/>
              </w:rPr>
              <w:t xml:space="preserve">Zamawiający wymaga </w:t>
            </w:r>
            <w:r w:rsidRPr="005D119D">
              <w:rPr>
                <w:rStyle w:val="Domylnaczcionkaakapitu10"/>
                <w:rFonts w:asciiTheme="minorHAnsi" w:eastAsia="Calibri" w:hAnsiTheme="minorHAnsi" w:cstheme="minorHAnsi"/>
                <w:szCs w:val="20"/>
                <w:lang w:eastAsia="pl-PL"/>
              </w:rPr>
              <w:t>przeprowadzenia szkoleń z obsługi, bieżącej eksploatacji oraz konserwacji Demonstratora B. Szkolenie ma być poprzedzone wykonaniem dokumentacji szkoleniowej oraz zakończone protokołem z przeprowadzenia szkolenia, który będzie posiadać opis omawianych zagadnień, wymiar czasowy oraz listę obecności.</w:t>
            </w:r>
          </w:p>
        </w:tc>
      </w:tr>
      <w:tr w:rsidR="004730D3" w:rsidRPr="005D119D" w14:paraId="3489D1ED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8CA74" w14:textId="7B010120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2.7B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B8388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1C583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2E28C" w14:textId="017DDFB5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szCs w:val="20"/>
              </w:rPr>
            </w:pPr>
            <w:r w:rsidRPr="005D119D"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  <w:t>Zamawiający wymaga, a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by </w:t>
            </w:r>
            <w:r w:rsidR="002B0164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zapewnił Użytkownikowi serwis gwarancyjny Systemu przez okres co najmniej 24 miesięcy. </w:t>
            </w:r>
            <w:r w:rsidR="00A56CC3"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>Wnioskodawca / Uczestnik Przedsięwzięcia</w:t>
            </w:r>
            <w:r w:rsidR="00A56CC3" w:rsidRPr="005D119D" w:rsidDel="00A56CC3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  <w:t xml:space="preserve">ma obowiązek wykonywania przeglądu technicznego minimum raz w roku. </w:t>
            </w:r>
          </w:p>
        </w:tc>
      </w:tr>
      <w:tr w:rsidR="004730D3" w:rsidRPr="005D119D" w14:paraId="390C990C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B8C6A" w14:textId="15C03BEB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2.8B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69C9F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 xml:space="preserve">Demonstrator B 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338A1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07386" w14:textId="6BC7BE85" w:rsidR="004730D3" w:rsidRPr="005D119D" w:rsidRDefault="1A31E35F" w:rsidP="001E78C7">
            <w:pPr>
              <w:pStyle w:val="Normalny1"/>
              <w:spacing w:beforeLines="40" w:before="96" w:afterLines="40" w:after="96" w:line="259" w:lineRule="auto"/>
              <w:jc w:val="left"/>
            </w:pPr>
            <w:r w:rsidRPr="691FD69B">
              <w:rPr>
                <w:rStyle w:val="Domylnaczcionkaakapitu1"/>
                <w:color w:val="000000" w:themeColor="text1"/>
                <w:lang w:eastAsia="pl-PL"/>
              </w:rPr>
              <w:t xml:space="preserve">Zamawiający wymaga, </w:t>
            </w:r>
            <w:r>
              <w:t>aby Demonstrator B został wykonany z materiałów niepodlegających korozji</w:t>
            </w:r>
            <w:r w:rsidR="006E4E0D">
              <w:t>, tj. trwałość Systemu wynosiła min</w:t>
            </w:r>
            <w:r w:rsidR="7C06C7FE">
              <w:t>.</w:t>
            </w:r>
            <w:r w:rsidR="006E4E0D">
              <w:t xml:space="preserve"> 25 lat</w:t>
            </w:r>
          </w:p>
        </w:tc>
      </w:tr>
      <w:tr w:rsidR="004730D3" w:rsidRPr="005D119D" w14:paraId="31085CB0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83222" w14:textId="4D758B67" w:rsidR="004730D3" w:rsidRPr="005D119D" w:rsidRDefault="004730D3" w:rsidP="001E78C7">
            <w:pPr>
              <w:pStyle w:val="Akapitzlist1"/>
              <w:spacing w:before="0" w:line="259" w:lineRule="auto"/>
              <w:ind w:left="0"/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5D119D">
              <w:rPr>
                <w:b/>
                <w:szCs w:val="20"/>
              </w:rPr>
              <w:t>OBL 2.9B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814D9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4A225" w14:textId="77777777" w:rsidR="004730D3" w:rsidRPr="005D119D" w:rsidRDefault="004730D3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D530F" w14:textId="7F1E5D43" w:rsidR="004730D3" w:rsidRPr="005D119D" w:rsidRDefault="004730D3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Zamawiający wymaga, aby </w:t>
            </w:r>
            <w:r w:rsidR="002B0164" w:rsidRPr="005D119D">
              <w:rPr>
                <w:rStyle w:val="Domylnaczcionkaakapitu1"/>
                <w:color w:val="000000"/>
                <w:szCs w:val="20"/>
                <w:lang w:eastAsia="pl-PL"/>
              </w:rPr>
              <w:t>Wnioskodawca/Uczestnik Przedsięwzięcia</w:t>
            </w:r>
            <w:r w:rsidR="002B0164" w:rsidRPr="005D119D" w:rsidDel="002B0164">
              <w:rPr>
                <w:rStyle w:val="Domylnaczcionkaakapitu1"/>
                <w:color w:val="000000"/>
                <w:szCs w:val="20"/>
                <w:lang w:eastAsia="pl-PL"/>
              </w:rPr>
              <w:t xml:space="preserve"> </w:t>
            </w:r>
            <w:r w:rsidRPr="005D119D">
              <w:rPr>
                <w:rStyle w:val="Domylnaczcionkaakapitu1"/>
                <w:color w:val="000000"/>
                <w:szCs w:val="20"/>
                <w:lang w:eastAsia="pl-PL"/>
              </w:rPr>
              <w:t xml:space="preserve">wykonał odtworzenie terenu Posesji po zamontowaniu Demonstratora B. </w:t>
            </w:r>
          </w:p>
        </w:tc>
      </w:tr>
      <w:tr w:rsidR="00217D2D" w:rsidRPr="005D119D" w14:paraId="110EEBDC" w14:textId="77777777" w:rsidTr="00C41FCB">
        <w:trPr>
          <w:trHeight w:val="338"/>
          <w:jc w:val="center"/>
        </w:trPr>
        <w:tc>
          <w:tcPr>
            <w:tcW w:w="72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9858C" w14:textId="308777F6" w:rsidR="00217D2D" w:rsidRPr="005D119D" w:rsidRDefault="00217D2D" w:rsidP="001E78C7">
            <w:pPr>
              <w:pStyle w:val="Akapitzlist1"/>
              <w:spacing w:before="0" w:line="259" w:lineRule="auto"/>
              <w:ind w:left="0"/>
              <w:jc w:val="center"/>
              <w:rPr>
                <w:b/>
                <w:szCs w:val="20"/>
              </w:rPr>
            </w:pPr>
            <w:r w:rsidRPr="005D119D">
              <w:rPr>
                <w:b/>
                <w:szCs w:val="20"/>
              </w:rPr>
              <w:t>2.10</w:t>
            </w:r>
            <w:r w:rsidR="00E464B2" w:rsidRPr="005D119D">
              <w:rPr>
                <w:b/>
                <w:szCs w:val="20"/>
              </w:rPr>
              <w:t>B</w:t>
            </w:r>
          </w:p>
        </w:tc>
        <w:tc>
          <w:tcPr>
            <w:tcW w:w="18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503FC" w14:textId="41032E05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5D119D">
              <w:rPr>
                <w:b/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2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68FE5" w14:textId="47D0C4F8" w:rsidR="00217D2D" w:rsidRPr="005D119D" w:rsidRDefault="00217D2D" w:rsidP="001E78C7">
            <w:pPr>
              <w:pStyle w:val="Normalny1"/>
              <w:spacing w:before="0" w:line="259" w:lineRule="auto"/>
              <w:jc w:val="left"/>
              <w:rPr>
                <w:color w:val="000000"/>
                <w:szCs w:val="20"/>
                <w:lang w:eastAsia="pl-PL"/>
              </w:rPr>
            </w:pPr>
            <w:r w:rsidRPr="005D119D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54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B2AA0" w14:textId="4423F633" w:rsidR="00217D2D" w:rsidRPr="005D119D" w:rsidRDefault="2B328362" w:rsidP="001E78C7">
            <w:pPr>
              <w:pStyle w:val="Normalny1"/>
              <w:spacing w:beforeLines="40" w:before="96" w:afterLines="40" w:after="96" w:line="259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>D</w:t>
            </w:r>
            <w:r w:rsidRPr="005D119D">
              <w:rPr>
                <w:rStyle w:val="Domylnaczcionkaakapitu1"/>
                <w:rFonts w:asciiTheme="minorHAnsi" w:hAnsiTheme="minorHAnsi" w:cstheme="minorBidi"/>
                <w:szCs w:val="20"/>
              </w:rPr>
              <w:t>emonstrator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Systemu dla Budynku Szkoły, zbudowany w skali 1:1 zgodny co najmniej z wymaganiami Obligatoryjnymi</w:t>
            </w:r>
            <w:r w:rsidR="1A8E38BC"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OBL.1.1 -OBL1.32</w:t>
            </w:r>
            <w:r w:rsidRPr="005D119D">
              <w:rPr>
                <w:rStyle w:val="Domylnaczcionkaakapitu1"/>
                <w:rFonts w:asciiTheme="minorHAnsi" w:hAnsiTheme="minorHAnsi" w:cstheme="minorBidi"/>
                <w:color w:val="000000" w:themeColor="text1"/>
                <w:szCs w:val="20"/>
                <w:lang w:eastAsia="pl-PL"/>
              </w:rPr>
              <w:t xml:space="preserve"> przedstawionymi dla Systemu.</w:t>
            </w:r>
          </w:p>
        </w:tc>
      </w:tr>
    </w:tbl>
    <w:p w14:paraId="1ADF95A9" w14:textId="77777777" w:rsidR="002B5C1D" w:rsidRDefault="002B5C1D" w:rsidP="001E78C7">
      <w:pPr>
        <w:pStyle w:val="Nagwek2"/>
        <w:spacing w:line="259" w:lineRule="auto"/>
        <w:rPr>
          <w:rStyle w:val="Domylnaczcionkaakapitu10"/>
          <w:sz w:val="32"/>
          <w:szCs w:val="28"/>
        </w:rPr>
      </w:pPr>
      <w:r>
        <w:rPr>
          <w:rStyle w:val="Domylnaczcionkaakapitu10"/>
          <w:sz w:val="32"/>
          <w:szCs w:val="28"/>
        </w:rPr>
        <w:br w:type="page"/>
      </w:r>
    </w:p>
    <w:p w14:paraId="3C29CD34" w14:textId="6681C140" w:rsidR="002469B5" w:rsidRPr="00CC7061" w:rsidRDefault="00A317B9" w:rsidP="001E78C7">
      <w:pPr>
        <w:pStyle w:val="Nagwek2"/>
        <w:spacing w:line="259" w:lineRule="auto"/>
        <w:rPr>
          <w:rStyle w:val="Domylnaczcionkaakapitu10"/>
          <w:rFonts w:eastAsia="Times New Roman" w:cs="Times New Roman"/>
          <w:sz w:val="22"/>
          <w:szCs w:val="20"/>
          <w:lang w:eastAsia="pl-PL"/>
        </w:rPr>
      </w:pPr>
      <w:r>
        <w:rPr>
          <w:rStyle w:val="Domylnaczcionkaakapitu10"/>
          <w:sz w:val="32"/>
          <w:szCs w:val="28"/>
        </w:rPr>
        <w:lastRenderedPageBreak/>
        <w:t>4</w:t>
      </w:r>
      <w:r w:rsidR="00181094" w:rsidRPr="00A5688B">
        <w:rPr>
          <w:rStyle w:val="Domylnaczcionkaakapitu10"/>
          <w:sz w:val="32"/>
          <w:szCs w:val="28"/>
        </w:rPr>
        <w:t xml:space="preserve">. </w:t>
      </w:r>
      <w:r w:rsidR="00EC127E">
        <w:rPr>
          <w:rStyle w:val="Domylnaczcionkaakapitu10"/>
          <w:caps/>
          <w:sz w:val="32"/>
          <w:szCs w:val="28"/>
        </w:rPr>
        <w:t>WYMAGANIA</w:t>
      </w:r>
      <w:r w:rsidR="006460D9" w:rsidRPr="00A5688B">
        <w:rPr>
          <w:rStyle w:val="Domylnaczcionkaakapitu10"/>
          <w:caps/>
          <w:sz w:val="32"/>
          <w:szCs w:val="28"/>
        </w:rPr>
        <w:t xml:space="preserve"> </w:t>
      </w:r>
      <w:r w:rsidR="00EC127E">
        <w:rPr>
          <w:rStyle w:val="Domylnaczcionkaakapitu10"/>
          <w:caps/>
          <w:sz w:val="32"/>
          <w:szCs w:val="28"/>
        </w:rPr>
        <w:t>KONKURSO</w:t>
      </w:r>
      <w:r w:rsidR="006460D9" w:rsidRPr="00A5688B">
        <w:rPr>
          <w:rStyle w:val="Domylnaczcionkaakapitu10"/>
          <w:caps/>
          <w:sz w:val="32"/>
          <w:szCs w:val="28"/>
        </w:rPr>
        <w:t>WE</w:t>
      </w:r>
    </w:p>
    <w:p w14:paraId="1CE029AA" w14:textId="586A2FB0" w:rsidR="00DE7392" w:rsidRPr="000E2BDB" w:rsidRDefault="00A317B9" w:rsidP="001E78C7">
      <w:pPr>
        <w:pStyle w:val="Nagwek2"/>
        <w:spacing w:line="259" w:lineRule="auto"/>
        <w:rPr>
          <w:rStyle w:val="Domylnaczcionkaakapitu10"/>
        </w:rPr>
      </w:pPr>
      <w:r>
        <w:rPr>
          <w:rStyle w:val="Domylnaczcionkaakapitu10"/>
        </w:rPr>
        <w:t>4</w:t>
      </w:r>
      <w:r w:rsidR="00181094" w:rsidRPr="000E2BDB">
        <w:rPr>
          <w:rStyle w:val="Domylnaczcionkaakapitu10"/>
        </w:rPr>
        <w:t xml:space="preserve">.1. </w:t>
      </w:r>
      <w:r w:rsidR="0003757A" w:rsidRPr="000E2BDB">
        <w:rPr>
          <w:rStyle w:val="Domylnaczcionkaakapitu10"/>
        </w:rPr>
        <w:t xml:space="preserve">Wprowadzenie do Wymagań </w:t>
      </w:r>
      <w:r w:rsidR="00EC127E">
        <w:rPr>
          <w:rStyle w:val="Domylnaczcionkaakapitu10"/>
        </w:rPr>
        <w:t>Konkurso</w:t>
      </w:r>
      <w:r w:rsidR="0003757A" w:rsidRPr="000E2BDB">
        <w:rPr>
          <w:rStyle w:val="Domylnaczcionkaakapitu10"/>
        </w:rPr>
        <w:t>wych KON 1.1 – KON 1.</w:t>
      </w:r>
      <w:r w:rsidR="00B4098E">
        <w:rPr>
          <w:rStyle w:val="Domylnaczcionkaakapitu10"/>
        </w:rPr>
        <w:t>9</w:t>
      </w:r>
      <w:r w:rsidR="00DE7392" w:rsidRPr="000E2BDB">
        <w:rPr>
          <w:rStyle w:val="Domylnaczcionkaakapitu10"/>
        </w:rPr>
        <w:t xml:space="preserve"> </w:t>
      </w:r>
    </w:p>
    <w:p w14:paraId="6B7FCF1C" w14:textId="5DCE64DC" w:rsidR="00E54BB2" w:rsidRPr="00E56590" w:rsidRDefault="00A56CC3" w:rsidP="00E54BB2">
      <w:pPr>
        <w:pStyle w:val="Normalny1"/>
        <w:ind w:firstLine="360"/>
        <w:rPr>
          <w:sz w:val="22"/>
          <w:szCs w:val="22"/>
        </w:rPr>
      </w:pPr>
      <w:r w:rsidRPr="00A56CC3">
        <w:rPr>
          <w:sz w:val="22"/>
          <w:szCs w:val="22"/>
        </w:rPr>
        <w:t>Wnioskodawca / Uczestnik Przedsięwzięcia</w:t>
      </w:r>
      <w:r w:rsidRPr="00A56CC3" w:rsidDel="00A56CC3">
        <w:rPr>
          <w:sz w:val="22"/>
          <w:szCs w:val="22"/>
        </w:rPr>
        <w:t xml:space="preserve"> </w:t>
      </w:r>
      <w:r w:rsidR="009A792B" w:rsidRPr="25F2DED2">
        <w:rPr>
          <w:sz w:val="22"/>
          <w:szCs w:val="22"/>
        </w:rPr>
        <w:t>w ram</w:t>
      </w:r>
      <w:r w:rsidR="00C45C28" w:rsidRPr="25F2DED2">
        <w:rPr>
          <w:sz w:val="22"/>
          <w:szCs w:val="22"/>
        </w:rPr>
        <w:t>ach konkursu tworzy</w:t>
      </w:r>
      <w:r w:rsidR="00E32BA8">
        <w:rPr>
          <w:sz w:val="22"/>
          <w:szCs w:val="22"/>
        </w:rPr>
        <w:t xml:space="preserve"> dwa</w:t>
      </w:r>
      <w:r w:rsidR="00C45C28" w:rsidRPr="25F2DED2">
        <w:rPr>
          <w:sz w:val="22"/>
          <w:szCs w:val="22"/>
        </w:rPr>
        <w:t xml:space="preserve"> M</w:t>
      </w:r>
      <w:r w:rsidR="009A792B" w:rsidRPr="25F2DED2">
        <w:rPr>
          <w:sz w:val="22"/>
          <w:szCs w:val="22"/>
        </w:rPr>
        <w:t>odel</w:t>
      </w:r>
      <w:r w:rsidR="0080327D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(</w:t>
      </w:r>
      <w:r w:rsidR="00E32BA8">
        <w:rPr>
          <w:sz w:val="22"/>
          <w:szCs w:val="22"/>
        </w:rPr>
        <w:t>własne</w:t>
      </w:r>
      <w:r w:rsidR="00530332" w:rsidRPr="25F2DED2">
        <w:rPr>
          <w:sz w:val="22"/>
          <w:szCs w:val="22"/>
        </w:rPr>
        <w:t xml:space="preserve"> </w:t>
      </w:r>
      <w:r w:rsidR="000B3FC6" w:rsidRPr="25F2DED2">
        <w:rPr>
          <w:sz w:val="22"/>
          <w:szCs w:val="22"/>
        </w:rPr>
        <w:t>arkusz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 xml:space="preserve"> kalkulacyjn</w:t>
      </w:r>
      <w:r w:rsidR="00E32BA8">
        <w:rPr>
          <w:sz w:val="22"/>
          <w:szCs w:val="22"/>
        </w:rPr>
        <w:t>e</w:t>
      </w:r>
      <w:r w:rsidR="000B3FC6" w:rsidRPr="25F2DED2">
        <w:rPr>
          <w:sz w:val="22"/>
          <w:szCs w:val="22"/>
        </w:rPr>
        <w:t>)</w:t>
      </w:r>
      <w:r w:rsidR="00E32BA8">
        <w:rPr>
          <w:sz w:val="22"/>
          <w:szCs w:val="22"/>
        </w:rPr>
        <w:t>. Jeden Model Obliczeniowy obiegu wody</w:t>
      </w:r>
      <w:r w:rsidR="000B3FC6" w:rsidRPr="25F2DED2">
        <w:rPr>
          <w:sz w:val="22"/>
          <w:szCs w:val="22"/>
        </w:rPr>
        <w:t xml:space="preserve"> dla Budynku Jednorodzinnego</w:t>
      </w:r>
      <w:r w:rsidR="00E32BA8">
        <w:rPr>
          <w:sz w:val="22"/>
          <w:szCs w:val="22"/>
        </w:rPr>
        <w:t xml:space="preserve">, drugi Model </w:t>
      </w:r>
      <w:r w:rsidR="003C0010">
        <w:rPr>
          <w:sz w:val="22"/>
          <w:szCs w:val="22"/>
        </w:rPr>
        <w:t>Obliczeniowy o</w:t>
      </w:r>
      <w:r w:rsidR="00E32BA8">
        <w:rPr>
          <w:sz w:val="22"/>
          <w:szCs w:val="22"/>
        </w:rPr>
        <w:t xml:space="preserve">biegu wody dla </w:t>
      </w:r>
      <w:r w:rsidR="000B3FC6" w:rsidRPr="25F2DED2">
        <w:rPr>
          <w:sz w:val="22"/>
          <w:szCs w:val="22"/>
        </w:rPr>
        <w:t>Budynku Szkoły.</w:t>
      </w:r>
      <w:r w:rsidR="009A792B" w:rsidRPr="25F2DED2">
        <w:rPr>
          <w:sz w:val="22"/>
          <w:szCs w:val="22"/>
        </w:rPr>
        <w:t xml:space="preserve"> </w:t>
      </w:r>
      <w:r w:rsidR="00373BBA" w:rsidRPr="25F2DED2">
        <w:rPr>
          <w:sz w:val="22"/>
          <w:szCs w:val="22"/>
        </w:rPr>
        <w:t>Wszystkie obliczenia należy</w:t>
      </w:r>
      <w:r w:rsidR="00C45C28" w:rsidRPr="25F2DED2">
        <w:rPr>
          <w:sz w:val="22"/>
          <w:szCs w:val="22"/>
        </w:rPr>
        <w:t xml:space="preserve"> wykonać z</w:t>
      </w:r>
      <w:r w:rsidR="00373BBA" w:rsidRPr="25F2DED2">
        <w:rPr>
          <w:sz w:val="22"/>
          <w:szCs w:val="22"/>
        </w:rPr>
        <w:t xml:space="preserve">godnie z poniżej podanymi </w:t>
      </w:r>
      <w:r w:rsidR="0080327D">
        <w:rPr>
          <w:sz w:val="22"/>
          <w:szCs w:val="22"/>
        </w:rPr>
        <w:t>Tabelami</w:t>
      </w:r>
      <w:r w:rsidR="00373BBA" w:rsidRPr="25F2DED2">
        <w:rPr>
          <w:sz w:val="22"/>
          <w:szCs w:val="22"/>
        </w:rPr>
        <w:t xml:space="preserve"> oraz założeniami do obliczeń. </w:t>
      </w:r>
      <w:r w:rsidR="00C45C28" w:rsidRPr="25F2DED2">
        <w:rPr>
          <w:sz w:val="22"/>
          <w:szCs w:val="22"/>
        </w:rPr>
        <w:t>Wymaga się, a</w:t>
      </w:r>
      <w:r w:rsidR="00530332" w:rsidRPr="25F2DED2">
        <w:rPr>
          <w:sz w:val="22"/>
          <w:szCs w:val="22"/>
        </w:rPr>
        <w:t xml:space="preserve">by </w:t>
      </w:r>
      <w:r w:rsidR="009A792B" w:rsidRPr="25F2DED2">
        <w:rPr>
          <w:sz w:val="22"/>
          <w:szCs w:val="22"/>
        </w:rPr>
        <w:t>Model</w:t>
      </w:r>
      <w:r w:rsidR="0080327D">
        <w:rPr>
          <w:sz w:val="22"/>
          <w:szCs w:val="22"/>
        </w:rPr>
        <w:t>e</w:t>
      </w:r>
      <w:r w:rsidR="009A792B" w:rsidRPr="25F2DED2">
        <w:rPr>
          <w:sz w:val="22"/>
          <w:szCs w:val="22"/>
        </w:rPr>
        <w:t xml:space="preserve"> </w:t>
      </w:r>
      <w:r w:rsidR="0080327D">
        <w:rPr>
          <w:sz w:val="22"/>
          <w:szCs w:val="22"/>
        </w:rPr>
        <w:t>Obliczeniowe</w:t>
      </w:r>
      <w:r w:rsidR="004D1FB0" w:rsidRPr="25F2DED2">
        <w:rPr>
          <w:sz w:val="22"/>
          <w:szCs w:val="22"/>
        </w:rPr>
        <w:t xml:space="preserve"> </w:t>
      </w:r>
      <w:r w:rsidR="00530332" w:rsidRPr="25F2DED2">
        <w:rPr>
          <w:sz w:val="22"/>
          <w:szCs w:val="22"/>
        </w:rPr>
        <w:t>obejmował</w:t>
      </w:r>
      <w:r w:rsidR="0080327D">
        <w:rPr>
          <w:sz w:val="22"/>
          <w:szCs w:val="22"/>
        </w:rPr>
        <w:t>y</w:t>
      </w:r>
      <w:r w:rsidR="009A792B" w:rsidRPr="25F2DED2">
        <w:rPr>
          <w:sz w:val="22"/>
          <w:szCs w:val="22"/>
        </w:rPr>
        <w:t xml:space="preserve"> pełny cykl </w:t>
      </w:r>
      <w:r w:rsidR="00530332" w:rsidRPr="25F2DED2">
        <w:rPr>
          <w:sz w:val="22"/>
          <w:szCs w:val="22"/>
        </w:rPr>
        <w:t xml:space="preserve">roczny </w:t>
      </w:r>
      <w:r w:rsidR="000B3FC6" w:rsidRPr="25F2DED2">
        <w:rPr>
          <w:sz w:val="22"/>
          <w:szCs w:val="22"/>
        </w:rPr>
        <w:t xml:space="preserve">obiegu wody w Systemie na podstawie </w:t>
      </w:r>
      <w:r w:rsidR="00936B22" w:rsidRPr="000358E3">
        <w:rPr>
          <w:sz w:val="22"/>
          <w:szCs w:val="22"/>
        </w:rPr>
        <w:t>miesięcznych</w:t>
      </w:r>
      <w:r w:rsidR="009A792B" w:rsidRPr="000358E3">
        <w:rPr>
          <w:sz w:val="22"/>
          <w:szCs w:val="22"/>
        </w:rPr>
        <w:t xml:space="preserve"> opadów </w:t>
      </w:r>
      <w:r w:rsidR="00936B22" w:rsidRPr="000358E3">
        <w:rPr>
          <w:sz w:val="22"/>
          <w:szCs w:val="22"/>
        </w:rPr>
        <w:t xml:space="preserve">atmosferycznych D1 </w:t>
      </w:r>
      <w:r w:rsidR="00A5489D" w:rsidRPr="000358E3">
        <w:rPr>
          <w:sz w:val="22"/>
          <w:szCs w:val="22"/>
        </w:rPr>
        <w:t xml:space="preserve">(woda deszczowa) </w:t>
      </w:r>
      <w:r w:rsidR="00936B22" w:rsidRPr="000358E3">
        <w:rPr>
          <w:sz w:val="22"/>
          <w:szCs w:val="22"/>
        </w:rPr>
        <w:t xml:space="preserve">zawartych w </w:t>
      </w:r>
      <w:r w:rsidR="3E4D5083" w:rsidRPr="000358E3">
        <w:rPr>
          <w:sz w:val="22"/>
          <w:szCs w:val="22"/>
        </w:rPr>
        <w:t xml:space="preserve">Tabeli 1a Miesięczne sumy opadów atmosferycznych wyrażone w mm </w:t>
      </w:r>
      <w:r w:rsidR="008D15D2" w:rsidRPr="4D286ACE">
        <w:rPr>
          <w:i/>
          <w:iCs/>
          <w:sz w:val="22"/>
          <w:szCs w:val="22"/>
          <w:highlight w:val="yellow"/>
        </w:rPr>
        <w:fldChar w:fldCharType="begin"/>
      </w:r>
      <w:r w:rsidR="008D15D2" w:rsidRPr="4D286ACE">
        <w:rPr>
          <w:i/>
          <w:iCs/>
          <w:sz w:val="22"/>
          <w:szCs w:val="22"/>
        </w:rPr>
        <w:instrText xml:space="preserve"> REF _Ref70445214 \h </w:instrText>
      </w:r>
      <w:r w:rsidR="00A5688B" w:rsidRPr="4D286ACE">
        <w:rPr>
          <w:i/>
          <w:iCs/>
          <w:sz w:val="22"/>
          <w:szCs w:val="22"/>
          <w:highlight w:val="yellow"/>
        </w:rPr>
        <w:instrText xml:space="preserve"> \* MERGEFORMAT </w:instrText>
      </w:r>
      <w:r w:rsidR="008D15D2" w:rsidRPr="4D286ACE">
        <w:rPr>
          <w:i/>
          <w:iCs/>
          <w:sz w:val="22"/>
          <w:szCs w:val="22"/>
          <w:highlight w:val="yellow"/>
        </w:rPr>
      </w:r>
      <w:r w:rsidR="008D15D2" w:rsidRPr="4D286ACE">
        <w:rPr>
          <w:i/>
          <w:iCs/>
          <w:sz w:val="22"/>
          <w:szCs w:val="22"/>
          <w:highlight w:val="yellow"/>
        </w:rPr>
        <w:fldChar w:fldCharType="separate"/>
      </w:r>
      <w:r w:rsidR="006E2941" w:rsidRPr="4D286ACE">
        <w:rPr>
          <w:i/>
          <w:iCs/>
          <w:sz w:val="22"/>
          <w:szCs w:val="22"/>
        </w:rPr>
        <w:t>T</w:t>
      </w:r>
      <w:r w:rsidR="008D15D2" w:rsidRPr="4D286ACE">
        <w:rPr>
          <w:i/>
          <w:iCs/>
          <w:sz w:val="22"/>
          <w:szCs w:val="22"/>
          <w:highlight w:val="yellow"/>
        </w:rPr>
        <w:fldChar w:fldCharType="end"/>
      </w:r>
      <w:r w:rsidR="009A792B" w:rsidRPr="00E56590">
        <w:rPr>
          <w:sz w:val="22"/>
          <w:szCs w:val="22"/>
        </w:rPr>
        <w:t xml:space="preserve">oraz wykorzystania </w:t>
      </w:r>
      <w:r w:rsidR="00936B22" w:rsidRPr="00E56590">
        <w:rPr>
          <w:sz w:val="22"/>
          <w:szCs w:val="22"/>
        </w:rPr>
        <w:t>wody W1, W2, W3, W4, W5</w:t>
      </w:r>
      <w:r w:rsidR="00AF77E1" w:rsidRPr="00E56590">
        <w:rPr>
          <w:sz w:val="22"/>
          <w:szCs w:val="22"/>
        </w:rPr>
        <w:t xml:space="preserve"> na potrzeby Użytkowników</w:t>
      </w:r>
      <w:r w:rsidR="0080327D" w:rsidRPr="00E56590">
        <w:rPr>
          <w:sz w:val="22"/>
          <w:szCs w:val="22"/>
        </w:rPr>
        <w:t xml:space="preserve"> zawarte w</w:t>
      </w:r>
      <w:r w:rsidR="00E54BB2">
        <w:rPr>
          <w:sz w:val="22"/>
          <w:szCs w:val="22"/>
        </w:rPr>
        <w:t xml:space="preserve"> Tabela 3 i Tabela 4.</w:t>
      </w:r>
    </w:p>
    <w:p w14:paraId="3F7FA44C" w14:textId="46D5B802" w:rsidR="002920CB" w:rsidRPr="00A5688B" w:rsidRDefault="00456061" w:rsidP="00E54BB2">
      <w:pPr>
        <w:pStyle w:val="Normalny1"/>
        <w:rPr>
          <w:sz w:val="22"/>
          <w:szCs w:val="22"/>
        </w:rPr>
      </w:pPr>
      <w:r w:rsidRPr="00E56590">
        <w:rPr>
          <w:sz w:val="22"/>
          <w:szCs w:val="22"/>
        </w:rPr>
        <w:t>Model</w:t>
      </w:r>
      <w:r w:rsidR="00D21B3E" w:rsidRPr="00E56590">
        <w:rPr>
          <w:sz w:val="22"/>
          <w:szCs w:val="22"/>
        </w:rPr>
        <w:t>e</w:t>
      </w:r>
      <w:r w:rsidRPr="00E56590">
        <w:rPr>
          <w:sz w:val="22"/>
          <w:szCs w:val="22"/>
        </w:rPr>
        <w:t xml:space="preserve"> </w:t>
      </w:r>
      <w:r w:rsidR="00D21B3E" w:rsidRPr="00E56590">
        <w:rPr>
          <w:sz w:val="22"/>
          <w:szCs w:val="22"/>
        </w:rPr>
        <w:t xml:space="preserve">mają </w:t>
      </w:r>
      <w:r w:rsidRPr="00E56590">
        <w:rPr>
          <w:sz w:val="22"/>
          <w:szCs w:val="22"/>
        </w:rPr>
        <w:t>ob</w:t>
      </w:r>
      <w:r w:rsidR="00F21B04" w:rsidRPr="00E56590">
        <w:rPr>
          <w:sz w:val="22"/>
          <w:szCs w:val="22"/>
        </w:rPr>
        <w:t>jąć</w:t>
      </w:r>
      <w:r w:rsidRPr="00E56590">
        <w:rPr>
          <w:sz w:val="22"/>
          <w:szCs w:val="22"/>
        </w:rPr>
        <w:t xml:space="preserve"> również wykorzystanie wody K1 </w:t>
      </w:r>
      <w:r w:rsidR="00836F55" w:rsidRPr="00E56590">
        <w:rPr>
          <w:sz w:val="22"/>
          <w:szCs w:val="22"/>
        </w:rPr>
        <w:t xml:space="preserve"> </w:t>
      </w:r>
      <w:r w:rsidR="00530332" w:rsidRPr="00E56590">
        <w:rPr>
          <w:sz w:val="22"/>
          <w:szCs w:val="22"/>
        </w:rPr>
        <w:t xml:space="preserve">(wody kanalizacyjnej z mycia, prania, sprzątania) </w:t>
      </w:r>
      <w:r w:rsidRPr="00E56590">
        <w:rPr>
          <w:sz w:val="22"/>
          <w:szCs w:val="22"/>
        </w:rPr>
        <w:t>oraz K2</w:t>
      </w:r>
      <w:r w:rsidR="00530332" w:rsidRPr="00E56590">
        <w:rPr>
          <w:sz w:val="22"/>
          <w:szCs w:val="22"/>
        </w:rPr>
        <w:t xml:space="preserve"> (wody kanalizacyjnej z odpływu z WC)</w:t>
      </w:r>
      <w:r w:rsidRPr="00E56590">
        <w:rPr>
          <w:sz w:val="22"/>
          <w:szCs w:val="22"/>
        </w:rPr>
        <w:t xml:space="preserve"> na cele Systemu</w:t>
      </w:r>
      <w:r w:rsidR="000B3FC6" w:rsidRPr="00E56590">
        <w:rPr>
          <w:sz w:val="22"/>
          <w:szCs w:val="22"/>
        </w:rPr>
        <w:t xml:space="preserve"> i ponowne</w:t>
      </w:r>
      <w:r w:rsidR="000B3FC6" w:rsidRPr="000358E3">
        <w:rPr>
          <w:sz w:val="22"/>
          <w:szCs w:val="22"/>
        </w:rPr>
        <w:t xml:space="preserve"> jej wykorzystanie</w:t>
      </w:r>
      <w:r w:rsidR="00936B22" w:rsidRPr="000358E3">
        <w:rPr>
          <w:sz w:val="22"/>
          <w:szCs w:val="22"/>
        </w:rPr>
        <w:t xml:space="preserve"> w procesie </w:t>
      </w:r>
      <w:r w:rsidR="00C45C28" w:rsidRPr="000358E3">
        <w:rPr>
          <w:sz w:val="22"/>
          <w:szCs w:val="22"/>
        </w:rPr>
        <w:t>wtórnego</w:t>
      </w:r>
      <w:r w:rsidR="00936B22" w:rsidRPr="000358E3">
        <w:rPr>
          <w:sz w:val="22"/>
          <w:szCs w:val="22"/>
        </w:rPr>
        <w:t xml:space="preserve"> jej użytkowania</w:t>
      </w:r>
      <w:r w:rsidR="00836F55" w:rsidRPr="000358E3">
        <w:rPr>
          <w:sz w:val="22"/>
          <w:szCs w:val="22"/>
        </w:rPr>
        <w:t>.</w:t>
      </w:r>
      <w:r w:rsidRPr="000358E3">
        <w:rPr>
          <w:sz w:val="22"/>
          <w:szCs w:val="22"/>
        </w:rPr>
        <w:t xml:space="preserve"> </w:t>
      </w:r>
      <w:r w:rsidR="00A56CC3" w:rsidRPr="00A56CC3">
        <w:rPr>
          <w:sz w:val="22"/>
          <w:szCs w:val="22"/>
        </w:rPr>
        <w:t>Wnioskodawca / Uczestnik Przedsięwzięcia</w:t>
      </w:r>
      <w:r w:rsidR="00A56CC3" w:rsidRPr="00A56CC3" w:rsidDel="00A56CC3">
        <w:rPr>
          <w:sz w:val="22"/>
          <w:szCs w:val="22"/>
        </w:rPr>
        <w:t xml:space="preserve"> </w:t>
      </w:r>
      <w:r w:rsidR="00936B22" w:rsidRPr="000358E3">
        <w:rPr>
          <w:sz w:val="22"/>
          <w:szCs w:val="22"/>
        </w:rPr>
        <w:t>na podstawie zapotrzebowania</w:t>
      </w:r>
      <w:r w:rsidR="007560AF" w:rsidRPr="000358E3">
        <w:rPr>
          <w:sz w:val="22"/>
          <w:szCs w:val="22"/>
        </w:rPr>
        <w:t xml:space="preserve"> Użytkowni</w:t>
      </w:r>
      <w:r w:rsidR="00D21B3E" w:rsidRPr="000358E3">
        <w:rPr>
          <w:sz w:val="22"/>
          <w:szCs w:val="22"/>
        </w:rPr>
        <w:t>ków</w:t>
      </w:r>
      <w:r w:rsidR="007560AF" w:rsidRPr="25F2DED2">
        <w:rPr>
          <w:sz w:val="22"/>
          <w:szCs w:val="22"/>
        </w:rPr>
        <w:t xml:space="preserve"> </w:t>
      </w:r>
      <w:r w:rsidR="00D21B3E">
        <w:rPr>
          <w:sz w:val="22"/>
          <w:szCs w:val="22"/>
        </w:rPr>
        <w:t xml:space="preserve">Budynku Jednorodzinnego oraz Budynku Szkoły </w:t>
      </w:r>
      <w:r w:rsidR="007560AF" w:rsidRPr="25F2DED2">
        <w:rPr>
          <w:sz w:val="22"/>
          <w:szCs w:val="22"/>
        </w:rPr>
        <w:t>na poszczególne klasy w</w:t>
      </w:r>
      <w:r w:rsidR="00836F55" w:rsidRPr="25F2DED2">
        <w:rPr>
          <w:sz w:val="22"/>
          <w:szCs w:val="22"/>
        </w:rPr>
        <w:t xml:space="preserve">ody, </w:t>
      </w:r>
      <w:r w:rsidR="007560AF" w:rsidRPr="25F2DED2">
        <w:rPr>
          <w:sz w:val="22"/>
          <w:szCs w:val="22"/>
        </w:rPr>
        <w:t>projektuje</w:t>
      </w:r>
      <w:r w:rsidR="00936B22" w:rsidRPr="25F2DED2">
        <w:rPr>
          <w:sz w:val="22"/>
          <w:szCs w:val="22"/>
        </w:rPr>
        <w:t xml:space="preserve"> najbardziej efektywn</w:t>
      </w:r>
      <w:r w:rsidR="007560AF" w:rsidRPr="25F2DED2">
        <w:rPr>
          <w:sz w:val="22"/>
          <w:szCs w:val="22"/>
        </w:rPr>
        <w:t>e</w:t>
      </w:r>
      <w:r w:rsidR="00936B22" w:rsidRPr="25F2DED2">
        <w:rPr>
          <w:sz w:val="22"/>
          <w:szCs w:val="22"/>
        </w:rPr>
        <w:t xml:space="preserve"> jej obieg</w:t>
      </w:r>
      <w:r w:rsidR="007560AF" w:rsidRPr="25F2DED2">
        <w:rPr>
          <w:sz w:val="22"/>
          <w:szCs w:val="22"/>
        </w:rPr>
        <w:t>i</w:t>
      </w:r>
      <w:r w:rsidR="00936B22" w:rsidRPr="25F2DED2">
        <w:rPr>
          <w:sz w:val="22"/>
          <w:szCs w:val="22"/>
        </w:rPr>
        <w:t xml:space="preserve"> w Systemie</w:t>
      </w:r>
      <w:r w:rsidR="00D21B3E">
        <w:rPr>
          <w:sz w:val="22"/>
          <w:szCs w:val="22"/>
        </w:rPr>
        <w:t xml:space="preserve"> dla 2 przypadków</w:t>
      </w:r>
      <w:r w:rsidR="002920CB">
        <w:rPr>
          <w:sz w:val="22"/>
          <w:szCs w:val="22"/>
        </w:rPr>
        <w:t>.</w:t>
      </w:r>
      <w:r w:rsidR="00D34AB4" w:rsidRPr="25F2DED2">
        <w:rPr>
          <w:sz w:val="22"/>
          <w:szCs w:val="22"/>
        </w:rPr>
        <w:t xml:space="preserve"> Każdy z dwóch Budynków posiada inną </w:t>
      </w:r>
      <w:r w:rsidR="007560AF" w:rsidRPr="25F2DED2">
        <w:rPr>
          <w:sz w:val="22"/>
          <w:szCs w:val="22"/>
        </w:rPr>
        <w:t>wielkość</w:t>
      </w:r>
      <w:r w:rsidR="00836F55" w:rsidRPr="25F2DED2">
        <w:rPr>
          <w:sz w:val="22"/>
          <w:szCs w:val="22"/>
        </w:rPr>
        <w:t xml:space="preserve"> Powierzchni S</w:t>
      </w:r>
      <w:r w:rsidR="00D34AB4" w:rsidRPr="25F2DED2">
        <w:rPr>
          <w:sz w:val="22"/>
          <w:szCs w:val="22"/>
        </w:rPr>
        <w:t xml:space="preserve">pływu wody deszczowej, </w:t>
      </w:r>
      <w:r w:rsidR="007560AF" w:rsidRPr="25F2DED2">
        <w:rPr>
          <w:sz w:val="22"/>
          <w:szCs w:val="22"/>
        </w:rPr>
        <w:t>liczbę</w:t>
      </w:r>
      <w:r w:rsidR="00D34AB4" w:rsidRPr="25F2DED2">
        <w:rPr>
          <w:sz w:val="22"/>
          <w:szCs w:val="22"/>
        </w:rPr>
        <w:t xml:space="preserve"> </w:t>
      </w:r>
      <w:r w:rsidR="007560AF" w:rsidRPr="25F2DED2">
        <w:rPr>
          <w:sz w:val="22"/>
          <w:szCs w:val="22"/>
        </w:rPr>
        <w:t>U</w:t>
      </w:r>
      <w:r w:rsidR="00D34AB4" w:rsidRPr="25F2DED2">
        <w:rPr>
          <w:sz w:val="22"/>
          <w:szCs w:val="22"/>
        </w:rPr>
        <w:t>żytkowników oraz zapotrzebowani</w:t>
      </w:r>
      <w:r w:rsidR="007560AF" w:rsidRPr="25F2DED2">
        <w:rPr>
          <w:sz w:val="22"/>
          <w:szCs w:val="22"/>
        </w:rPr>
        <w:t>e</w:t>
      </w:r>
      <w:r w:rsidR="00D34AB4" w:rsidRPr="25F2DED2">
        <w:rPr>
          <w:sz w:val="22"/>
          <w:szCs w:val="22"/>
        </w:rPr>
        <w:t xml:space="preserve"> </w:t>
      </w:r>
      <w:r w:rsidR="002920CB">
        <w:rPr>
          <w:sz w:val="22"/>
          <w:szCs w:val="22"/>
        </w:rPr>
        <w:t xml:space="preserve">na </w:t>
      </w:r>
      <w:r w:rsidR="00D34AB4" w:rsidRPr="25F2DED2">
        <w:rPr>
          <w:sz w:val="22"/>
          <w:szCs w:val="22"/>
        </w:rPr>
        <w:t>klasy wody</w:t>
      </w:r>
      <w:r w:rsidR="002920CB">
        <w:rPr>
          <w:sz w:val="22"/>
          <w:szCs w:val="22"/>
        </w:rPr>
        <w:t>, określone w tabelach poniżej</w:t>
      </w:r>
      <w:r w:rsidR="00D34AB4" w:rsidRPr="25F2DED2">
        <w:rPr>
          <w:sz w:val="22"/>
          <w:szCs w:val="22"/>
        </w:rPr>
        <w:t>.</w:t>
      </w:r>
      <w:r w:rsidR="00936B22" w:rsidRPr="25F2DED2">
        <w:rPr>
          <w:sz w:val="22"/>
          <w:szCs w:val="22"/>
        </w:rPr>
        <w:t xml:space="preserve"> </w:t>
      </w:r>
    </w:p>
    <w:p w14:paraId="04CFC22D" w14:textId="77777777" w:rsidR="0035189D" w:rsidRDefault="0035189D" w:rsidP="001E78C7">
      <w:pPr>
        <w:pStyle w:val="Normalny1"/>
        <w:spacing w:after="240" w:line="259" w:lineRule="auto"/>
        <w:rPr>
          <w:b/>
          <w:sz w:val="22"/>
        </w:rPr>
      </w:pPr>
    </w:p>
    <w:p w14:paraId="5AD999EE" w14:textId="0D11F424" w:rsidR="00456061" w:rsidRPr="00A5688B" w:rsidRDefault="00936B22" w:rsidP="001E78C7">
      <w:pPr>
        <w:pStyle w:val="Normalny1"/>
        <w:spacing w:after="240" w:line="259" w:lineRule="auto"/>
        <w:rPr>
          <w:b/>
          <w:sz w:val="22"/>
        </w:rPr>
      </w:pPr>
      <w:r w:rsidRPr="00A5688B">
        <w:rPr>
          <w:b/>
          <w:sz w:val="22"/>
        </w:rPr>
        <w:t xml:space="preserve">Parametrami </w:t>
      </w:r>
      <w:r w:rsidR="00EC127E">
        <w:rPr>
          <w:b/>
          <w:sz w:val="22"/>
        </w:rPr>
        <w:t>Konkurso</w:t>
      </w:r>
      <w:r w:rsidRPr="00A5688B">
        <w:rPr>
          <w:b/>
          <w:sz w:val="22"/>
        </w:rPr>
        <w:t>wymi</w:t>
      </w:r>
      <w:r w:rsidR="004945B9" w:rsidRPr="00A5688B">
        <w:rPr>
          <w:b/>
          <w:sz w:val="22"/>
        </w:rPr>
        <w:t>,</w:t>
      </w:r>
      <w:r w:rsidRPr="00A5688B">
        <w:rPr>
          <w:b/>
          <w:sz w:val="22"/>
        </w:rPr>
        <w:t xml:space="preserve"> </w:t>
      </w:r>
      <w:r w:rsidR="007560AF" w:rsidRPr="00A5688B">
        <w:rPr>
          <w:b/>
          <w:sz w:val="22"/>
        </w:rPr>
        <w:t xml:space="preserve">według których oceniana będzie efektywność </w:t>
      </w:r>
      <w:r w:rsidRPr="00A5688B">
        <w:rPr>
          <w:b/>
          <w:sz w:val="22"/>
        </w:rPr>
        <w:t>Systemu są:</w:t>
      </w:r>
    </w:p>
    <w:p w14:paraId="7A38419B" w14:textId="6FB0FB56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sz w:val="22"/>
          <w:szCs w:val="20"/>
          <w:lang w:eastAsia="pl-PL"/>
        </w:rPr>
      </w:pPr>
      <w:r>
        <w:rPr>
          <w:sz w:val="22"/>
        </w:rPr>
        <w:t>redukcja</w:t>
      </w:r>
      <w:r w:rsidR="00456061" w:rsidRPr="00A5688B">
        <w:rPr>
          <w:sz w:val="22"/>
        </w:rPr>
        <w:t xml:space="preserve"> zapotrzebowania na wodę wodociągową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W</w:t>
      </w:r>
      <w:r w:rsidR="00D57A74" w:rsidRPr="00A5688B">
        <w:rPr>
          <w:rStyle w:val="Domylnaczcionkaakapitu1"/>
          <w:sz w:val="22"/>
          <w:szCs w:val="20"/>
          <w:lang w:eastAsia="pl-PL"/>
        </w:rPr>
        <w:t>,</w:t>
      </w:r>
    </w:p>
    <w:p w14:paraId="17AE77E8" w14:textId="4406C649" w:rsidR="0045606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redukcja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ilości ścieków odprowadzanych do kanalizacji sanitarnej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S</w:t>
      </w:r>
      <w:r w:rsidR="00D57A74" w:rsidRPr="00A5688B">
        <w:rPr>
          <w:rStyle w:val="Domylnaczcionkaakapitu1"/>
          <w:b/>
          <w:sz w:val="22"/>
          <w:szCs w:val="20"/>
          <w:lang w:eastAsia="pl-PL"/>
        </w:rPr>
        <w:t>,</w:t>
      </w:r>
    </w:p>
    <w:p w14:paraId="70206502" w14:textId="42C79BDB" w:rsidR="004C6281" w:rsidRPr="00A5688B" w:rsidRDefault="003C0010" w:rsidP="001E78C7">
      <w:pPr>
        <w:pStyle w:val="Normalny1"/>
        <w:numPr>
          <w:ilvl w:val="0"/>
          <w:numId w:val="12"/>
        </w:numPr>
        <w:spacing w:before="0" w:line="259" w:lineRule="auto"/>
        <w:jc w:val="left"/>
        <w:rPr>
          <w:rStyle w:val="Domylnaczcionkaakapitu1"/>
          <w:b/>
          <w:bCs/>
          <w:caps/>
          <w:sz w:val="22"/>
          <w:szCs w:val="20"/>
          <w:lang w:eastAsia="pl-PL"/>
        </w:rPr>
      </w:pPr>
      <w:r>
        <w:rPr>
          <w:rStyle w:val="Domylnaczcionkaakapitu1"/>
          <w:sz w:val="22"/>
          <w:szCs w:val="20"/>
          <w:lang w:eastAsia="pl-PL"/>
        </w:rPr>
        <w:t>s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topień </w:t>
      </w:r>
      <w:r w:rsidR="00B428F8" w:rsidRPr="00A5688B">
        <w:rPr>
          <w:rStyle w:val="Domylnaczcionkaakapitu1"/>
          <w:sz w:val="22"/>
          <w:szCs w:val="20"/>
          <w:lang w:eastAsia="pl-PL"/>
        </w:rPr>
        <w:t>wykorzystania wody do podlewania</w:t>
      </w:r>
      <w:r w:rsidR="00456061" w:rsidRPr="00A5688B">
        <w:rPr>
          <w:rStyle w:val="Domylnaczcionkaakapitu1"/>
          <w:sz w:val="22"/>
          <w:szCs w:val="20"/>
          <w:lang w:eastAsia="pl-PL"/>
        </w:rPr>
        <w:t xml:space="preserve"> </w:t>
      </w:r>
      <w:r w:rsidR="00456061" w:rsidRPr="00A5688B">
        <w:rPr>
          <w:rStyle w:val="Domylnaczcionkaakapitu1"/>
          <w:b/>
          <w:sz w:val="22"/>
          <w:szCs w:val="20"/>
          <w:lang w:eastAsia="pl-PL"/>
        </w:rPr>
        <w:t>R</w:t>
      </w:r>
      <w:r w:rsidR="00456061" w:rsidRPr="00A5688B">
        <w:rPr>
          <w:rStyle w:val="Domylnaczcionkaakapitu1"/>
          <w:b/>
          <w:sz w:val="22"/>
          <w:szCs w:val="20"/>
          <w:vertAlign w:val="subscript"/>
          <w:lang w:eastAsia="pl-PL"/>
        </w:rPr>
        <w:t>O</w:t>
      </w:r>
      <w:r w:rsidR="00D57A74" w:rsidRPr="00A5688B">
        <w:rPr>
          <w:rStyle w:val="Domylnaczcionkaakapitu1"/>
          <w:sz w:val="22"/>
          <w:szCs w:val="20"/>
          <w:lang w:eastAsia="pl-PL"/>
        </w:rPr>
        <w:t>.</w:t>
      </w:r>
    </w:p>
    <w:p w14:paraId="5A8CAD19" w14:textId="48849A1A" w:rsidR="00EB096B" w:rsidRPr="00A5688B" w:rsidRDefault="00A044B9" w:rsidP="001E78C7">
      <w:pPr>
        <w:pStyle w:val="Normalny1"/>
        <w:keepNext/>
        <w:spacing w:line="259" w:lineRule="auto"/>
        <w:ind w:left="720" w:hanging="1571"/>
        <w:jc w:val="left"/>
        <w:rPr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18BB1A" wp14:editId="10B7E53E">
                <wp:simplePos x="0" y="0"/>
                <wp:positionH relativeFrom="column">
                  <wp:posOffset>1729739</wp:posOffset>
                </wp:positionH>
                <wp:positionV relativeFrom="paragraph">
                  <wp:posOffset>833866</wp:posOffset>
                </wp:positionV>
                <wp:extent cx="1353996" cy="1354202"/>
                <wp:effectExtent l="0" t="0" r="36830" b="0"/>
                <wp:wrapNone/>
                <wp:docPr id="3" name="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96995">
                          <a:off x="0" y="0"/>
                          <a:ext cx="1353996" cy="1354202"/>
                        </a:xfrm>
                        <a:prstGeom prst="leftCircularArrow">
                          <a:avLst>
                            <a:gd name="adj1" fmla="val 10980"/>
                            <a:gd name="adj2" fmla="val 1142322"/>
                            <a:gd name="adj3" fmla="val 6300000"/>
                            <a:gd name="adj4" fmla="val 18900000"/>
                            <a:gd name="adj5" fmla="val 12500"/>
                          </a:avLst>
                        </a:prstGeom>
                        <a:scene3d>
                          <a:camera prst="orthographicFront"/>
                          <a:lightRig rig="threePt" dir="t">
                            <a:rot lat="0" lon="0" rev="7500000"/>
                          </a:lightRig>
                        </a:scene3d>
                        <a:sp3d prstMaterial="plastic">
                          <a:bevelT w="127000" h="25400" prst="relaxedInset"/>
                        </a:sp3d>
                      </wps:spPr>
                      <wps:style>
                        <a:lnRef idx="0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fillRef>
                        <a:effect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a="http://schemas.openxmlformats.org/drawingml/2006/main">
            <w:pict w14:anchorId="45BB0679">
              <v:shape id="Kształt 3" style="position:absolute;margin-left:136.2pt;margin-top:65.65pt;width:106.6pt;height:106.65pt;rotation:-6884562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3996,1354202" o:spid="_x0000_s1026" fillcolor="#4f7ac7 [3028]" stroked="f" path="m1088629,265470l983504,370595c856893,243924,665433,208180,501664,280642,337939,353084,235593,518760,244070,697630v8478,178876,126042,334129,295892,390749l533638,998812r179128,184879l557478,1336470r-6423,-90974c309108,1191867,127638,990904,98854,744720,70072,498552,200270,261146,423296,153122,646370,45075,913385,90163,1088629,265469r,1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" w14:anchorId="1234C08E">
                <v:fill type="gradient" color2="#416fc3 [3172]" colors="0 #6083cb;.5 #3e70ca;1 #2e61ba" focus="100%" rotate="t">
                  <o:fill v:ext="view" type="gradientUnscaled"/>
                </v:fill>
                <v:path arrowok="t" o:connecttype="custom" o:connectlocs="1088629,265470;983504,370595;501664,280642;244070,697630;539962,1088379;533638,998812;712766,1183691;557478,1336470;551055,1245496;98854,744720;423296,153122;1088629,265469;1088629,265470" o:connectangles="0,0,0,0,0,0,0,0,0,0,0,0,0"/>
              </v:shape>
            </w:pict>
          </mc:Fallback>
        </mc:AlternateContent>
      </w:r>
      <w:r w:rsidR="004C6281" w:rsidRPr="00A044B9">
        <w:rPr>
          <w:bCs/>
          <w:caps/>
          <w:noProof/>
          <w:sz w:val="22"/>
          <w:szCs w:val="20"/>
          <w:lang w:eastAsia="pl-PL"/>
        </w:rPr>
        <w:drawing>
          <wp:inline distT="0" distB="0" distL="0" distR="0" wp14:anchorId="2E6887A4" wp14:editId="1B474A25">
            <wp:extent cx="8562975" cy="28130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5721EE" w:rsidRPr="00A5688B">
        <w:rPr>
          <w:noProof/>
          <w:sz w:val="22"/>
          <w:lang w:eastAsia="pl-PL"/>
        </w:rPr>
        <w:t xml:space="preserve"> </w:t>
      </w:r>
    </w:p>
    <w:p w14:paraId="142186D8" w14:textId="77777777" w:rsidR="0035189D" w:rsidRDefault="0035189D" w:rsidP="001E78C7">
      <w:pPr>
        <w:pStyle w:val="Legenda"/>
        <w:spacing w:line="259" w:lineRule="auto"/>
        <w:rPr>
          <w:sz w:val="22"/>
          <w:szCs w:val="22"/>
        </w:rPr>
      </w:pPr>
    </w:p>
    <w:p w14:paraId="2C952EC9" w14:textId="23B28EEB" w:rsidR="00D34AB4" w:rsidRPr="00A5688B" w:rsidRDefault="00EB096B" w:rsidP="001E78C7">
      <w:pPr>
        <w:pStyle w:val="Legenda"/>
        <w:spacing w:line="259" w:lineRule="auto"/>
        <w:rPr>
          <w:rStyle w:val="Domylnaczcionkaakapitu1"/>
          <w:b/>
          <w:bCs/>
          <w:caps/>
          <w:sz w:val="22"/>
          <w:szCs w:val="22"/>
          <w:lang w:eastAsia="pl-PL"/>
        </w:rPr>
      </w:pPr>
      <w:r w:rsidRPr="25F2DED2">
        <w:rPr>
          <w:sz w:val="22"/>
          <w:szCs w:val="22"/>
        </w:rPr>
        <w:t>R</w:t>
      </w:r>
      <w:r w:rsidR="00DE7392" w:rsidRPr="25F2DED2">
        <w:rPr>
          <w:sz w:val="22"/>
          <w:szCs w:val="22"/>
        </w:rPr>
        <w:t xml:space="preserve">ys. 1  Przykładowe graficzne przedstawienie obiegu wody w Systemie </w:t>
      </w:r>
    </w:p>
    <w:p w14:paraId="003FB616" w14:textId="77777777" w:rsidR="0035189D" w:rsidRDefault="0035189D" w:rsidP="00E54BB2">
      <w:pPr>
        <w:pStyle w:val="Normalny1"/>
        <w:spacing w:line="259" w:lineRule="auto"/>
        <w:jc w:val="left"/>
        <w:rPr>
          <w:rStyle w:val="Domylnaczcionkaakapitu1"/>
          <w:b/>
          <w:sz w:val="22"/>
          <w:szCs w:val="20"/>
          <w:lang w:eastAsia="pl-PL"/>
        </w:rPr>
      </w:pPr>
    </w:p>
    <w:p w14:paraId="064D796D" w14:textId="5EEC2C63" w:rsidR="00CF578F" w:rsidRPr="00A5688B" w:rsidRDefault="00CF578F" w:rsidP="00E54BB2">
      <w:pPr>
        <w:pStyle w:val="Normalny1"/>
        <w:spacing w:line="259" w:lineRule="auto"/>
        <w:jc w:val="left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b/>
          <w:sz w:val="22"/>
          <w:szCs w:val="20"/>
          <w:lang w:eastAsia="pl-PL"/>
        </w:rPr>
        <w:lastRenderedPageBreak/>
        <w:t xml:space="preserve">Założenia do obliczeń dla Modelu kalkulacyjnego obiegu wody w Systemie dla Wymagań </w:t>
      </w:r>
      <w:r w:rsidR="00EC127E">
        <w:rPr>
          <w:rStyle w:val="Domylnaczcionkaakapitu1"/>
          <w:b/>
          <w:sz w:val="22"/>
          <w:szCs w:val="20"/>
          <w:lang w:eastAsia="pl-PL"/>
        </w:rPr>
        <w:t>Konkurso</w:t>
      </w:r>
      <w:r w:rsidRPr="00A5688B">
        <w:rPr>
          <w:rStyle w:val="Domylnaczcionkaakapitu1"/>
          <w:b/>
          <w:sz w:val="22"/>
          <w:szCs w:val="20"/>
          <w:lang w:eastAsia="pl-PL"/>
        </w:rPr>
        <w:t>wych KON 1.1 – KON 1.3</w:t>
      </w:r>
      <w:r w:rsidR="009D2535" w:rsidRPr="00A5688B">
        <w:rPr>
          <w:rStyle w:val="Domylnaczcionkaakapitu1"/>
          <w:b/>
          <w:sz w:val="22"/>
          <w:szCs w:val="20"/>
          <w:lang w:eastAsia="pl-PL"/>
        </w:rPr>
        <w:t>:</w:t>
      </w:r>
      <w:r w:rsidRPr="00A5688B">
        <w:rPr>
          <w:rStyle w:val="Domylnaczcionkaakapitu1"/>
          <w:b/>
          <w:sz w:val="22"/>
          <w:szCs w:val="20"/>
          <w:lang w:eastAsia="pl-PL"/>
        </w:rPr>
        <w:t xml:space="preserve"> </w:t>
      </w:r>
    </w:p>
    <w:p w14:paraId="2098DCAD" w14:textId="60533BB0" w:rsidR="0050157C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A5688B">
        <w:rPr>
          <w:rStyle w:val="Domylnaczcionkaakapitu1"/>
          <w:sz w:val="22"/>
          <w:szCs w:val="20"/>
          <w:lang w:eastAsia="pl-PL"/>
        </w:rPr>
        <w:t>S</w:t>
      </w:r>
      <w:r w:rsidR="00217F69" w:rsidRPr="00A5688B">
        <w:rPr>
          <w:rStyle w:val="Domylnaczcionkaakapitu1"/>
          <w:sz w:val="22"/>
          <w:szCs w:val="20"/>
          <w:lang w:eastAsia="pl-PL"/>
        </w:rPr>
        <w:t>ystem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dostarc</w:t>
      </w:r>
      <w:r w:rsidR="00B469BB" w:rsidRPr="00A5688B">
        <w:rPr>
          <w:rStyle w:val="Domylnaczcionkaakapitu1"/>
          <w:sz w:val="22"/>
          <w:szCs w:val="20"/>
          <w:lang w:eastAsia="pl-PL"/>
        </w:rPr>
        <w:t>za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wodę </w:t>
      </w:r>
      <w:r w:rsidR="00217F69" w:rsidRPr="00A5688B">
        <w:rPr>
          <w:rStyle w:val="Domylnaczcionkaakapitu1"/>
          <w:sz w:val="22"/>
          <w:szCs w:val="20"/>
          <w:lang w:eastAsia="pl-PL"/>
        </w:rPr>
        <w:t>do</w:t>
      </w:r>
      <w:r w:rsidR="0050157C" w:rsidRPr="00A5688B">
        <w:rPr>
          <w:rStyle w:val="Domylnaczcionkaakapitu1"/>
          <w:sz w:val="22"/>
          <w:szCs w:val="20"/>
          <w:lang w:eastAsia="pl-PL"/>
        </w:rPr>
        <w:t xml:space="preserve"> spożycia dla Użytkowników z sieci wodociągowej W</w:t>
      </w:r>
      <w:r w:rsidR="008C54CB" w:rsidRPr="00A5688B">
        <w:rPr>
          <w:rStyle w:val="Domylnaczcionkaakapitu1"/>
          <w:sz w:val="22"/>
          <w:szCs w:val="20"/>
          <w:lang w:eastAsia="pl-PL"/>
        </w:rPr>
        <w:t>0, p</w:t>
      </w:r>
      <w:r w:rsidR="00B469BB" w:rsidRPr="00A5688B">
        <w:rPr>
          <w:rStyle w:val="Domylnaczcionkaakapitu1"/>
          <w:sz w:val="22"/>
          <w:szCs w:val="20"/>
          <w:lang w:eastAsia="pl-PL"/>
        </w:rPr>
        <w:t>odczyszczon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wod</w:t>
      </w:r>
      <w:r w:rsidR="008C54CB" w:rsidRPr="00A5688B">
        <w:rPr>
          <w:rStyle w:val="Domylnaczcionkaakapitu1"/>
          <w:sz w:val="22"/>
          <w:szCs w:val="20"/>
          <w:lang w:eastAsia="pl-PL"/>
        </w:rPr>
        <w:t>ę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deszczow</w:t>
      </w:r>
      <w:r w:rsidR="008C54CB" w:rsidRPr="00A5688B">
        <w:rPr>
          <w:rStyle w:val="Domylnaczcionkaakapitu1"/>
          <w:sz w:val="22"/>
          <w:szCs w:val="20"/>
          <w:lang w:eastAsia="pl-PL"/>
        </w:rPr>
        <w:t>ą</w:t>
      </w:r>
      <w:r w:rsidR="00B469BB" w:rsidRPr="00A5688B">
        <w:rPr>
          <w:rStyle w:val="Domylnaczcionkaakapitu1"/>
          <w:sz w:val="22"/>
          <w:szCs w:val="20"/>
          <w:lang w:eastAsia="pl-PL"/>
        </w:rPr>
        <w:t xml:space="preserve"> W1</w:t>
      </w:r>
      <w:r w:rsidR="008C54CB" w:rsidRPr="00A5688B">
        <w:rPr>
          <w:rStyle w:val="Domylnaczcionkaakapitu1"/>
          <w:sz w:val="22"/>
          <w:szCs w:val="20"/>
          <w:lang w:eastAsia="pl-PL"/>
        </w:rPr>
        <w:t xml:space="preserve"> lub jednocześnie wodę W0 oraz W1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2BAACF15" w14:textId="2BA5DBE2" w:rsidR="00A5489D" w:rsidRPr="00A5688B" w:rsidRDefault="005721EE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00A5688B">
        <w:rPr>
          <w:rStyle w:val="Domylnaczcionkaakapitu1"/>
          <w:sz w:val="22"/>
          <w:szCs w:val="22"/>
          <w:lang w:eastAsia="pl-PL"/>
        </w:rPr>
        <w:t xml:space="preserve">cały miesięczny </w:t>
      </w:r>
      <w:r w:rsidR="009D2535" w:rsidRPr="00A5688B">
        <w:rPr>
          <w:rStyle w:val="Domylnaczcionkaakapitu1"/>
          <w:sz w:val="22"/>
          <w:szCs w:val="22"/>
          <w:lang w:eastAsia="pl-PL"/>
        </w:rPr>
        <w:t>o</w:t>
      </w:r>
      <w:r w:rsidR="00A5489D" w:rsidRPr="00A5688B">
        <w:rPr>
          <w:rStyle w:val="Domylnaczcionkaakapitu1"/>
          <w:sz w:val="22"/>
          <w:szCs w:val="22"/>
          <w:lang w:eastAsia="pl-PL"/>
        </w:rPr>
        <w:t>pad atmosferyczny w</w:t>
      </w:r>
      <w:r w:rsidR="002920CB">
        <w:rPr>
          <w:rStyle w:val="Domylnaczcionkaakapitu1"/>
          <w:sz w:val="22"/>
          <w:szCs w:val="22"/>
          <w:lang w:eastAsia="pl-PL"/>
        </w:rPr>
        <w:t xml:space="preserve">ystępuje </w:t>
      </w:r>
      <w:r w:rsidR="00A5489D" w:rsidRPr="00A5688B">
        <w:rPr>
          <w:rStyle w:val="Domylnaczcionkaakapitu1"/>
          <w:sz w:val="22"/>
          <w:szCs w:val="22"/>
          <w:lang w:eastAsia="pl-PL"/>
        </w:rPr>
        <w:t>w pierwszy</w:t>
      </w:r>
      <w:r w:rsidRPr="00A5688B">
        <w:rPr>
          <w:rStyle w:val="Domylnaczcionkaakapitu1"/>
          <w:sz w:val="22"/>
          <w:szCs w:val="22"/>
          <w:lang w:eastAsia="pl-PL"/>
        </w:rPr>
        <w:t>m dniu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każdego miesiąca</w:t>
      </w:r>
      <w:r w:rsidRPr="00A5688B">
        <w:rPr>
          <w:rStyle w:val="Domylnaczcionkaakapitu1"/>
          <w:sz w:val="22"/>
          <w:szCs w:val="22"/>
          <w:lang w:eastAsia="pl-PL"/>
        </w:rPr>
        <w:t xml:space="preserve"> i tylko w tym dniu,</w:t>
      </w:r>
      <w:r w:rsidR="00A5489D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50157C" w:rsidRPr="00A5688B">
        <w:rPr>
          <w:rStyle w:val="Domylnaczcionkaakapitu1"/>
          <w:sz w:val="22"/>
          <w:szCs w:val="22"/>
          <w:lang w:eastAsia="pl-PL"/>
        </w:rPr>
        <w:t>zgodnie z</w:t>
      </w:r>
      <w:r w:rsidR="00BE4DD3" w:rsidRPr="00A5688B">
        <w:rPr>
          <w:rStyle w:val="Domylnaczcionkaakapitu1"/>
          <w:sz w:val="22"/>
          <w:szCs w:val="22"/>
          <w:lang w:eastAsia="pl-PL"/>
        </w:rPr>
        <w:t xml:space="preserve"> 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begin"/>
      </w:r>
      <w:r w:rsidR="00BE4DD3" w:rsidRPr="00A5688B">
        <w:rPr>
          <w:rStyle w:val="Domylnaczcionkaakapitu1"/>
          <w:sz w:val="22"/>
          <w:szCs w:val="22"/>
          <w:lang w:eastAsia="pl-PL"/>
        </w:rPr>
        <w:instrText xml:space="preserve"> REF _Ref70445291 \h </w:instrText>
      </w:r>
      <w:r w:rsidR="00A5688B">
        <w:rPr>
          <w:rStyle w:val="Domylnaczcionkaakapitu1"/>
          <w:sz w:val="22"/>
          <w:szCs w:val="22"/>
          <w:lang w:eastAsia="pl-PL"/>
        </w:rPr>
        <w:instrText xml:space="preserve"> \* MERGEFORMAT </w:instrText>
      </w:r>
      <w:r w:rsidR="00BE4DD3" w:rsidRPr="00A5688B">
        <w:rPr>
          <w:rStyle w:val="Domylnaczcionkaakapitu1"/>
          <w:sz w:val="22"/>
          <w:szCs w:val="22"/>
          <w:lang w:eastAsia="pl-PL"/>
        </w:rPr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separate"/>
      </w:r>
      <w:r w:rsidR="006E2941" w:rsidRPr="006E2941">
        <w:rPr>
          <w:sz w:val="22"/>
          <w:szCs w:val="22"/>
        </w:rPr>
        <w:t xml:space="preserve">Tabela </w:t>
      </w:r>
      <w:r w:rsidR="006E2941" w:rsidRPr="006E2941">
        <w:rPr>
          <w:noProof/>
          <w:sz w:val="22"/>
          <w:szCs w:val="22"/>
        </w:rPr>
        <w:t>1</w:t>
      </w:r>
      <w:r w:rsidR="1D9FC31C" w:rsidRPr="4D286ACE">
        <w:rPr>
          <w:noProof/>
        </w:rPr>
        <w:t>￼</w:t>
      </w:r>
      <w:r w:rsidR="00BE4DD3" w:rsidRPr="00A5688B">
        <w:rPr>
          <w:rStyle w:val="Domylnaczcionkaakapitu1"/>
          <w:sz w:val="22"/>
          <w:szCs w:val="22"/>
          <w:lang w:eastAsia="pl-PL"/>
        </w:rPr>
        <w:fldChar w:fldCharType="end"/>
      </w:r>
      <w:r w:rsidR="00CF578F" w:rsidRPr="00A5688B">
        <w:rPr>
          <w:rStyle w:val="Domylnaczcionkaakapitu1"/>
          <w:sz w:val="22"/>
          <w:szCs w:val="22"/>
          <w:lang w:eastAsia="pl-PL"/>
        </w:rPr>
        <w:t>,</w:t>
      </w:r>
    </w:p>
    <w:p w14:paraId="21EB7BC1" w14:textId="63EA2116" w:rsidR="0032395D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przyjmuje, </w:t>
      </w:r>
      <w:r w:rsidR="00232504" w:rsidRPr="00A5688B">
        <w:rPr>
          <w:rStyle w:val="Domylnaczcionkaakapitu1"/>
          <w:sz w:val="22"/>
          <w:szCs w:val="20"/>
          <w:lang w:eastAsia="pl-PL"/>
        </w:rPr>
        <w:t>że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opad atmosferyczny</w:t>
      </w:r>
      <w:r w:rsidR="00232504" w:rsidRPr="00A5688B">
        <w:rPr>
          <w:rStyle w:val="Domylnaczcionkaakapitu1"/>
          <w:sz w:val="22"/>
          <w:szCs w:val="20"/>
          <w:lang w:eastAsia="pl-PL"/>
        </w:rPr>
        <w:t xml:space="preserve"> zimą</w:t>
      </w:r>
      <w:r w:rsidR="0032395D" w:rsidRPr="00A5688B">
        <w:rPr>
          <w:rStyle w:val="Domylnaczcionkaakapitu1"/>
          <w:sz w:val="22"/>
          <w:szCs w:val="20"/>
          <w:lang w:eastAsia="pl-PL"/>
        </w:rPr>
        <w:t xml:space="preserve"> spływa do Systemu (brak zalegania opadu atmosferycznego w postaci śniegu)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668153F4" w14:textId="2A3FA496" w:rsidR="00213233" w:rsidRPr="00A5688B" w:rsidRDefault="002B016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0"/>
          <w:lang w:eastAsia="pl-PL"/>
        </w:rPr>
      </w:pPr>
      <w:r w:rsidRPr="002B0164">
        <w:rPr>
          <w:rStyle w:val="Domylnaczcionkaakapitu1"/>
          <w:sz w:val="22"/>
          <w:szCs w:val="20"/>
          <w:lang w:eastAsia="pl-PL"/>
        </w:rPr>
        <w:t>Wnioskodawca/Uczestnik Przedsięwzięcia</w:t>
      </w:r>
      <w:r w:rsidRPr="002B0164" w:rsidDel="002B0164">
        <w:rPr>
          <w:rStyle w:val="Domylnaczcionkaakapitu1"/>
          <w:sz w:val="22"/>
          <w:szCs w:val="20"/>
          <w:lang w:eastAsia="pl-PL"/>
        </w:rPr>
        <w:t xml:space="preserve"> </w:t>
      </w:r>
      <w:r w:rsidR="00A5489D" w:rsidRPr="00A5688B">
        <w:rPr>
          <w:rStyle w:val="Domylnaczcionkaakapitu1"/>
          <w:sz w:val="22"/>
          <w:szCs w:val="20"/>
          <w:lang w:eastAsia="pl-PL"/>
        </w:rPr>
        <w:t>przyjmuje</w:t>
      </w:r>
      <w:r w:rsidR="009D2535" w:rsidRPr="00A5688B">
        <w:rPr>
          <w:rStyle w:val="Domylnaczcionkaakapitu1"/>
          <w:sz w:val="22"/>
          <w:szCs w:val="20"/>
          <w:lang w:eastAsia="pl-PL"/>
        </w:rPr>
        <w:t>,</w:t>
      </w:r>
      <w:r w:rsidR="00213233" w:rsidRPr="00A5688B">
        <w:rPr>
          <w:rStyle w:val="Domylnaczcionkaakapitu1"/>
          <w:sz w:val="22"/>
          <w:szCs w:val="20"/>
          <w:lang w:eastAsia="pl-PL"/>
        </w:rPr>
        <w:t xml:space="preserve"> że parowanie wody w Systemie </w:t>
      </w:r>
      <w:r w:rsidR="00DE1BA8" w:rsidRPr="00A5688B">
        <w:rPr>
          <w:rStyle w:val="Domylnaczcionkaakapitu1"/>
          <w:sz w:val="22"/>
          <w:szCs w:val="20"/>
          <w:lang w:eastAsia="pl-PL"/>
        </w:rPr>
        <w:t>jest pomijalną ilością</w:t>
      </w:r>
      <w:r w:rsidR="001018CC" w:rsidRPr="00A5688B">
        <w:rPr>
          <w:rStyle w:val="Domylnaczcionkaakapitu1"/>
          <w:sz w:val="22"/>
          <w:szCs w:val="20"/>
          <w:lang w:eastAsia="pl-PL"/>
        </w:rPr>
        <w:t xml:space="preserve"> wody</w:t>
      </w:r>
      <w:r w:rsidR="00A5489D" w:rsidRPr="00A5688B">
        <w:rPr>
          <w:rStyle w:val="Domylnaczcionkaakapitu1"/>
          <w:sz w:val="22"/>
          <w:szCs w:val="20"/>
          <w:lang w:eastAsia="pl-PL"/>
        </w:rPr>
        <w:t xml:space="preserve"> nie braną </w:t>
      </w:r>
      <w:r w:rsidR="00CF578F" w:rsidRPr="00A5688B">
        <w:rPr>
          <w:rStyle w:val="Domylnaczcionkaakapitu1"/>
          <w:sz w:val="22"/>
          <w:szCs w:val="20"/>
          <w:lang w:eastAsia="pl-PL"/>
        </w:rPr>
        <w:t xml:space="preserve">pod uwagę podczas </w:t>
      </w:r>
      <w:r w:rsidR="00A5489D" w:rsidRPr="00A5688B">
        <w:rPr>
          <w:rStyle w:val="Domylnaczcionkaakapitu1"/>
          <w:sz w:val="22"/>
          <w:szCs w:val="20"/>
          <w:lang w:eastAsia="pl-PL"/>
        </w:rPr>
        <w:t>obliczeń</w:t>
      </w:r>
      <w:r w:rsidR="00CF578F" w:rsidRPr="00A5688B">
        <w:rPr>
          <w:rStyle w:val="Domylnaczcionkaakapitu1"/>
          <w:sz w:val="22"/>
          <w:szCs w:val="20"/>
          <w:lang w:eastAsia="pl-PL"/>
        </w:rPr>
        <w:t>,</w:t>
      </w:r>
    </w:p>
    <w:p w14:paraId="507E25F0" w14:textId="02173282" w:rsidR="00232504" w:rsidRPr="00A5688B" w:rsidRDefault="009D2535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25F2DED2">
        <w:rPr>
          <w:rStyle w:val="Domylnaczcionkaakapitu1"/>
          <w:sz w:val="22"/>
          <w:szCs w:val="22"/>
          <w:lang w:eastAsia="pl-PL"/>
        </w:rPr>
        <w:t>w</w:t>
      </w:r>
      <w:r w:rsidR="00A5489D" w:rsidRPr="25F2DED2">
        <w:rPr>
          <w:rStyle w:val="Domylnaczcionkaakapitu1"/>
          <w:sz w:val="22"/>
          <w:szCs w:val="22"/>
          <w:lang w:eastAsia="pl-PL"/>
        </w:rPr>
        <w:t xml:space="preserve"> przypadku </w:t>
      </w:r>
      <w:r w:rsidR="0050157C" w:rsidRPr="25F2DED2">
        <w:rPr>
          <w:rStyle w:val="Domylnaczcionkaakapitu1"/>
          <w:sz w:val="22"/>
          <w:szCs w:val="22"/>
          <w:lang w:eastAsia="pl-PL"/>
        </w:rPr>
        <w:t>braku wody W2, W3, W4, System uzupełnia braki wod</w:t>
      </w:r>
      <w:r w:rsidR="000D2EB0" w:rsidRPr="25F2DED2">
        <w:rPr>
          <w:rStyle w:val="Domylnaczcionkaakapitu1"/>
          <w:sz w:val="22"/>
          <w:szCs w:val="22"/>
          <w:lang w:eastAsia="pl-PL"/>
        </w:rPr>
        <w:t xml:space="preserve">y </w:t>
      </w:r>
      <w:r w:rsidR="002920CB">
        <w:rPr>
          <w:rStyle w:val="Domylnaczcionkaakapitu1"/>
          <w:sz w:val="22"/>
          <w:szCs w:val="22"/>
          <w:lang w:eastAsia="pl-PL"/>
        </w:rPr>
        <w:t>z wodociągu W0</w:t>
      </w:r>
      <w:r w:rsidR="00CF578F" w:rsidRPr="25F2DED2">
        <w:rPr>
          <w:rStyle w:val="Domylnaczcionkaakapitu1"/>
          <w:sz w:val="22"/>
          <w:szCs w:val="22"/>
          <w:lang w:eastAsia="pl-PL"/>
        </w:rPr>
        <w:t>,</w:t>
      </w:r>
    </w:p>
    <w:p w14:paraId="4CCBB6EA" w14:textId="616F93ED" w:rsidR="00B26799" w:rsidRDefault="005A4504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7D576AAD">
        <w:rPr>
          <w:rStyle w:val="Domylnaczcionkaakapitu1"/>
          <w:sz w:val="22"/>
          <w:szCs w:val="22"/>
          <w:lang w:eastAsia="pl-PL"/>
        </w:rPr>
        <w:t xml:space="preserve">Wnioskodawca/Uczestnik Przedsięwzięcia </w:t>
      </w:r>
      <w:r w:rsidR="000D2EB0" w:rsidRPr="7D576AAD">
        <w:rPr>
          <w:rStyle w:val="Domylnaczcionkaakapitu1"/>
          <w:sz w:val="22"/>
          <w:szCs w:val="22"/>
          <w:lang w:eastAsia="pl-PL"/>
        </w:rPr>
        <w:t>przyjmuje</w:t>
      </w:r>
      <w:r w:rsidR="006E6905" w:rsidRPr="7D576AAD">
        <w:rPr>
          <w:rStyle w:val="Domylnaczcionkaakapitu1"/>
          <w:sz w:val="22"/>
          <w:szCs w:val="22"/>
          <w:lang w:eastAsia="pl-PL"/>
        </w:rPr>
        <w:t>, że zapotrzebowanie na wodę W4 do podlewania ogrodu występuje w okresie wegetacji (1 kwietnia – 31 październik</w:t>
      </w:r>
      <w:r w:rsidR="000D2EB0" w:rsidRPr="7D576AAD">
        <w:rPr>
          <w:rStyle w:val="Domylnaczcionkaakapitu1"/>
          <w:sz w:val="22"/>
          <w:szCs w:val="22"/>
          <w:lang w:eastAsia="pl-PL"/>
        </w:rPr>
        <w:t>a</w:t>
      </w:r>
      <w:r w:rsidR="00533FCB" w:rsidRPr="7D576AAD">
        <w:rPr>
          <w:rStyle w:val="Domylnaczcionkaakapitu1"/>
          <w:sz w:val="22"/>
          <w:szCs w:val="22"/>
          <w:lang w:eastAsia="pl-PL"/>
        </w:rPr>
        <w:t xml:space="preserve">), </w:t>
      </w:r>
      <w:r w:rsidR="04D293C3" w:rsidRPr="7D576AAD">
        <w:rPr>
          <w:rStyle w:val="Domylnaczcionkaakapitu1"/>
          <w:sz w:val="22"/>
          <w:szCs w:val="22"/>
          <w:lang w:eastAsia="pl-PL"/>
        </w:rPr>
        <w:t xml:space="preserve">przyjmuje się, że ogród jest w stanie przyjąć każdą ilość wody w okresie wegetacji. </w:t>
      </w:r>
    </w:p>
    <w:p w14:paraId="54C3685F" w14:textId="64328FBD" w:rsidR="00B26799" w:rsidRDefault="00B26799" w:rsidP="00713486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691FD69B">
        <w:rPr>
          <w:rStyle w:val="Domylnaczcionkaakapitu1"/>
          <w:sz w:val="22"/>
          <w:szCs w:val="22"/>
          <w:lang w:eastAsia="pl-PL"/>
        </w:rPr>
        <w:t xml:space="preserve">dla Budynku Jednorodzinnego okres poboru wody przez Użytkowników wynosi 365 dni w roku, </w:t>
      </w:r>
    </w:p>
    <w:p w14:paraId="52D65689" w14:textId="3866E934" w:rsidR="00B26799" w:rsidRDefault="00B26799" w:rsidP="307DF082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sz w:val="22"/>
          <w:szCs w:val="22"/>
          <w:lang w:eastAsia="pl-PL"/>
        </w:rPr>
      </w:pPr>
      <w:r w:rsidRPr="7D576AAD">
        <w:rPr>
          <w:rStyle w:val="Domylnaczcionkaakapitu1"/>
          <w:sz w:val="22"/>
          <w:szCs w:val="22"/>
          <w:lang w:eastAsia="pl-PL"/>
        </w:rPr>
        <w:t>dla Budynku Szkoły okres poboru wody przez Użytkowników</w:t>
      </w:r>
      <w:r w:rsidR="7CF235B4" w:rsidRPr="7D576AAD">
        <w:rPr>
          <w:rStyle w:val="Domylnaczcionkaakapitu1"/>
          <w:sz w:val="22"/>
          <w:szCs w:val="22"/>
          <w:lang w:eastAsia="pl-PL"/>
        </w:rPr>
        <w:t>został wskazany w Tabeli 1b</w:t>
      </w:r>
      <w:r w:rsidRPr="7D576AAD">
        <w:rPr>
          <w:rStyle w:val="Domylnaczcionkaakapitu1"/>
          <w:sz w:val="22"/>
          <w:szCs w:val="22"/>
          <w:lang w:eastAsia="pl-PL"/>
        </w:rPr>
        <w:t>, podczas któr</w:t>
      </w:r>
      <w:r w:rsidR="78023905" w:rsidRPr="7D576AAD">
        <w:rPr>
          <w:rStyle w:val="Domylnaczcionkaakapitu1"/>
          <w:sz w:val="22"/>
          <w:szCs w:val="22"/>
          <w:lang w:eastAsia="pl-PL"/>
        </w:rPr>
        <w:t>e</w:t>
      </w:r>
      <w:r w:rsidR="2D14EC67" w:rsidRPr="7D576AAD">
        <w:rPr>
          <w:rStyle w:val="Domylnaczcionkaakapitu1"/>
          <w:sz w:val="22"/>
          <w:szCs w:val="22"/>
          <w:lang w:eastAsia="pl-PL"/>
        </w:rPr>
        <w:t xml:space="preserve">go </w:t>
      </w:r>
      <w:r w:rsidRPr="7D576AAD">
        <w:rPr>
          <w:rStyle w:val="Domylnaczcionkaakapitu1"/>
          <w:sz w:val="22"/>
          <w:szCs w:val="22"/>
          <w:lang w:eastAsia="pl-PL"/>
        </w:rPr>
        <w:t xml:space="preserve"> Użytkownicy korzystają z wody dostarczanej przez System</w:t>
      </w:r>
      <w:r w:rsidR="4E65C208" w:rsidRPr="7D576AAD">
        <w:rPr>
          <w:rStyle w:val="Domylnaczcionkaakapitu1"/>
          <w:sz w:val="22"/>
          <w:szCs w:val="22"/>
          <w:lang w:eastAsia="pl-PL"/>
        </w:rPr>
        <w:t>;</w:t>
      </w:r>
    </w:p>
    <w:p w14:paraId="68B813F0" w14:textId="264D6E74" w:rsidR="72D23894" w:rsidRDefault="72D23894" w:rsidP="50170F1F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Style w:val="Domylnaczcionkaakapitu1"/>
          <w:rFonts w:eastAsia="Calibri" w:cs="Calibri"/>
          <w:sz w:val="22"/>
          <w:szCs w:val="22"/>
          <w:lang w:eastAsia="pl-PL"/>
        </w:rPr>
      </w:pPr>
      <w:r w:rsidRPr="00C41FCB">
        <w:rPr>
          <w:rStyle w:val="Domylnaczcionkaakapitu1"/>
          <w:sz w:val="22"/>
          <w:szCs w:val="22"/>
          <w:lang w:eastAsia="pl-PL"/>
        </w:rPr>
        <w:t xml:space="preserve"> System rozpoczyna pracę </w:t>
      </w:r>
      <w:r w:rsidR="54760065" w:rsidRPr="50170F1F">
        <w:rPr>
          <w:rStyle w:val="Domylnaczcionkaakapitu1"/>
          <w:sz w:val="22"/>
          <w:szCs w:val="22"/>
          <w:lang w:eastAsia="pl-PL"/>
        </w:rPr>
        <w:t xml:space="preserve">1 sierpnia </w:t>
      </w:r>
      <w:r w:rsidRPr="00C41FCB">
        <w:rPr>
          <w:rStyle w:val="Domylnaczcionkaakapitu1"/>
          <w:sz w:val="22"/>
          <w:szCs w:val="22"/>
          <w:lang w:eastAsia="pl-PL"/>
        </w:rPr>
        <w:t xml:space="preserve">z </w:t>
      </w:r>
      <w:r w:rsidR="7B77FD48" w:rsidRPr="50170F1F">
        <w:rPr>
          <w:rStyle w:val="Domylnaczcionkaakapitu1"/>
          <w:sz w:val="22"/>
          <w:szCs w:val="22"/>
          <w:lang w:eastAsia="pl-PL"/>
        </w:rPr>
        <w:t>pustymi</w:t>
      </w:r>
      <w:r w:rsidRPr="00C41FCB">
        <w:rPr>
          <w:rStyle w:val="Domylnaczcionkaakapitu1"/>
          <w:sz w:val="22"/>
          <w:szCs w:val="22"/>
          <w:lang w:eastAsia="pl-PL"/>
        </w:rPr>
        <w:t xml:space="preserve"> zbiornikami</w:t>
      </w:r>
      <w:r w:rsidR="5051E0C4" w:rsidRPr="50170F1F">
        <w:rPr>
          <w:rStyle w:val="Domylnaczcionkaakapitu1"/>
          <w:sz w:val="22"/>
          <w:szCs w:val="22"/>
          <w:lang w:eastAsia="pl-PL"/>
        </w:rPr>
        <w:t>,</w:t>
      </w:r>
      <w:r w:rsidR="5E4247F0" w:rsidRPr="50170F1F">
        <w:rPr>
          <w:rStyle w:val="Domylnaczcionkaakapitu1"/>
          <w:sz w:val="22"/>
          <w:szCs w:val="22"/>
          <w:lang w:eastAsia="pl-PL"/>
        </w:rPr>
        <w:t xml:space="preserve"> </w:t>
      </w:r>
    </w:p>
    <w:p w14:paraId="3050AE0F" w14:textId="7ED50000" w:rsidR="72D23894" w:rsidRDefault="72D23894" w:rsidP="307DF082">
      <w:pPr>
        <w:pStyle w:val="Normalny1"/>
        <w:numPr>
          <w:ilvl w:val="0"/>
          <w:numId w:val="13"/>
        </w:numPr>
        <w:spacing w:before="0" w:line="259" w:lineRule="auto"/>
        <w:ind w:left="714" w:hanging="357"/>
        <w:rPr>
          <w:rFonts w:eastAsia="Calibri" w:cs="Calibri"/>
          <w:sz w:val="22"/>
          <w:szCs w:val="22"/>
        </w:rPr>
      </w:pPr>
      <w:r w:rsidRPr="00C41FCB">
        <w:rPr>
          <w:rStyle w:val="Domylnaczcionkaakapitu1"/>
          <w:sz w:val="22"/>
          <w:szCs w:val="22"/>
          <w:lang w:eastAsia="pl-PL"/>
        </w:rPr>
        <w:t>nadmiar wody deszczowej, wody szarej oraz wody czarnej, pozostały z miesiąca obliczeniowego przechodzi na kolejny miesiąc jako wartość startowa, do której dodaje się wartość zebranego deszczu D1, wyprodukowanych ścieków szarych K1 oraz ścieków czarnych K2.</w:t>
      </w:r>
    </w:p>
    <w:p w14:paraId="113241A7" w14:textId="77777777" w:rsidR="00D7487E" w:rsidRDefault="00D7487E" w:rsidP="00713486">
      <w:pPr>
        <w:spacing w:line="259" w:lineRule="auto"/>
        <w:jc w:val="both"/>
        <w:rPr>
          <w:rStyle w:val="Domylnaczcionkaakapitu10"/>
          <w:szCs w:val="22"/>
        </w:rPr>
      </w:pPr>
    </w:p>
    <w:p w14:paraId="21A1E635" w14:textId="2633E3C1" w:rsidR="00D7487E" w:rsidRPr="00895933" w:rsidRDefault="00D7487E" w:rsidP="00713486">
      <w:pPr>
        <w:suppressAutoHyphens/>
        <w:spacing w:line="259" w:lineRule="auto"/>
        <w:jc w:val="both"/>
        <w:rPr>
          <w:rFonts w:eastAsia="Times New Roman" w:cs="Times New Roman"/>
          <w:b/>
        </w:rPr>
      </w:pPr>
      <w:r w:rsidRPr="00895933">
        <w:rPr>
          <w:rFonts w:eastAsia="Times New Roman" w:cs="Times New Roman"/>
          <w:b/>
        </w:rPr>
        <w:t xml:space="preserve">Zamawiający w niniejszym dokumencie posługuje się określonym </w:t>
      </w:r>
      <w:r w:rsidR="00C90456" w:rsidRPr="00895933">
        <w:rPr>
          <w:rFonts w:eastAsia="Times New Roman" w:cs="Times New Roman"/>
          <w:b/>
        </w:rPr>
        <w:t>poniżej symbolami</w:t>
      </w:r>
      <w:r w:rsidRPr="00895933">
        <w:rPr>
          <w:rFonts w:eastAsia="Times New Roman" w:cs="Times New Roman"/>
          <w:b/>
        </w:rPr>
        <w:t>:</w:t>
      </w:r>
      <w:r w:rsidRPr="00895933">
        <w:rPr>
          <w:rStyle w:val="Domylnaczcionkaakapitu10"/>
          <w:rFonts w:eastAsia="Times New Roman" w:cs="Times New Roman"/>
          <w:szCs w:val="22"/>
        </w:rPr>
        <w:t xml:space="preserve">  </w:t>
      </w:r>
      <w:r w:rsidRPr="00895933">
        <w:rPr>
          <w:rFonts w:eastAsia="Times New Roman" w:cs="Times New Roman"/>
          <w:b/>
        </w:rPr>
        <w:t xml:space="preserve">  </w:t>
      </w:r>
    </w:p>
    <w:p w14:paraId="5B094E9A" w14:textId="6524C719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A</w:t>
      </w:r>
      <w:r w:rsidRPr="00D7487E"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>– Parametr określony indeksem dolnym A odnosi się do Systemu dla Budynku Jednorodzinnego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0F195180" w14:textId="1A7B4CFD" w:rsidR="00D7487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 w:rsidRPr="00D7487E">
        <w:rPr>
          <w:rStyle w:val="Domylnaczcionkaakapitu10"/>
          <w:rFonts w:eastAsia="Times New Roman" w:cs="Times New Roman"/>
          <w:b/>
          <w:szCs w:val="22"/>
          <w:vertAlign w:val="subscript"/>
        </w:rPr>
        <w:t>B</w:t>
      </w:r>
      <w:r>
        <w:rPr>
          <w:rStyle w:val="Domylnaczcionkaakapitu10"/>
          <w:rFonts w:eastAsia="Times New Roman" w:cs="Times New Roman"/>
          <w:szCs w:val="22"/>
        </w:rPr>
        <w:t xml:space="preserve"> – Parametr określony indeksem dolnym B odnosi się do Systemu dla Budynku Szkoły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  <w:r>
        <w:rPr>
          <w:rStyle w:val="Domylnaczcionkaakapitu10"/>
          <w:rFonts w:eastAsia="Times New Roman" w:cs="Times New Roman"/>
          <w:szCs w:val="22"/>
        </w:rPr>
        <w:t xml:space="preserve"> </w:t>
      </w:r>
    </w:p>
    <w:p w14:paraId="59585006" w14:textId="3A6DA897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W1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W1 </w:t>
      </w:r>
      <w:r w:rsidR="00895933">
        <w:rPr>
          <w:rStyle w:val="Domylnaczcionkaakapitu10"/>
          <w:rFonts w:eastAsia="Times New Roman" w:cs="Times New Roman"/>
          <w:szCs w:val="22"/>
        </w:rPr>
        <w:t>odnosi się do standardu wody W1,</w:t>
      </w:r>
    </w:p>
    <w:p w14:paraId="2C02DCAF" w14:textId="0C4A074B" w:rsidR="00D7487E" w:rsidRPr="00D7487E" w:rsidRDefault="00D7487E" w:rsidP="00713486">
      <w:pPr>
        <w:pStyle w:val="Akapitzlist"/>
        <w:suppressAutoHyphens/>
        <w:spacing w:line="259" w:lineRule="auto"/>
        <w:jc w:val="both"/>
        <w:rPr>
          <w:rFonts w:eastAsia="Times New Roman" w:cs="Times New Roman"/>
          <w:b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OCZ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„ocz”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oczekiwanego standardu wody określonego przez Zamawiającego</w:t>
      </w:r>
      <w:r w:rsidR="00895933">
        <w:rPr>
          <w:rStyle w:val="Domylnaczcionkaakapitu10"/>
          <w:rFonts w:eastAsia="Times New Roman" w:cs="Times New Roman"/>
          <w:szCs w:val="22"/>
        </w:rPr>
        <w:t>,</w:t>
      </w:r>
    </w:p>
    <w:p w14:paraId="78CF0372" w14:textId="118BEDB3" w:rsidR="00B4098E" w:rsidRDefault="00D7487E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szCs w:val="22"/>
        </w:rPr>
      </w:pPr>
      <w:r w:rsidRPr="00D7487E">
        <w:rPr>
          <w:rStyle w:val="Domylnaczcionkaakapitu10"/>
          <w:rFonts w:eastAsia="Times New Roman" w:cs="Times New Roman"/>
          <w:b/>
          <w:szCs w:val="22"/>
        </w:rPr>
        <w:t>X</w:t>
      </w:r>
      <w:r>
        <w:rPr>
          <w:rStyle w:val="Domylnaczcionkaakapitu10"/>
          <w:rFonts w:eastAsia="Times New Roman" w:cs="Times New Roman"/>
          <w:b/>
          <w:szCs w:val="22"/>
          <w:vertAlign w:val="subscript"/>
        </w:rPr>
        <w:t xml:space="preserve">SYS </w:t>
      </w:r>
      <w:r w:rsidR="00895933">
        <w:rPr>
          <w:rStyle w:val="Domylnaczcionkaakapitu10"/>
          <w:rFonts w:eastAsia="Times New Roman" w:cs="Times New Roman"/>
          <w:szCs w:val="22"/>
        </w:rPr>
        <w:t>–</w:t>
      </w:r>
      <w:r>
        <w:rPr>
          <w:rStyle w:val="Domylnaczcionkaakapitu10"/>
          <w:rFonts w:eastAsia="Times New Roman" w:cs="Times New Roman"/>
          <w:b/>
          <w:szCs w:val="22"/>
        </w:rPr>
        <w:t xml:space="preserve"> </w:t>
      </w:r>
      <w:r>
        <w:rPr>
          <w:rStyle w:val="Domylnaczcionkaakapitu10"/>
          <w:rFonts w:eastAsia="Times New Roman" w:cs="Times New Roman"/>
          <w:szCs w:val="22"/>
        </w:rPr>
        <w:t xml:space="preserve">Parametr określony indeksem dolnym </w:t>
      </w:r>
      <w:r w:rsidRPr="00895933">
        <w:rPr>
          <w:rStyle w:val="Domylnaczcionkaakapitu10"/>
          <w:rFonts w:eastAsia="Times New Roman" w:cs="Times New Roman"/>
          <w:i/>
          <w:szCs w:val="22"/>
        </w:rPr>
        <w:t>„sys”</w:t>
      </w:r>
      <w:r>
        <w:rPr>
          <w:rStyle w:val="Domylnaczcionkaakapitu10"/>
          <w:rFonts w:eastAsia="Times New Roman" w:cs="Times New Roman"/>
          <w:szCs w:val="22"/>
        </w:rPr>
        <w:t xml:space="preserve"> odnoszą się do standardu wody dostarczanej przez System </w:t>
      </w:r>
      <w:r w:rsidR="00C34197" w:rsidRPr="00C34197">
        <w:rPr>
          <w:rStyle w:val="Domylnaczcionkaakapitu10"/>
          <w:rFonts w:eastAsia="Times New Roman" w:cs="Times New Roman"/>
          <w:szCs w:val="22"/>
        </w:rPr>
        <w:t>Wnioskodawca/Uczestnik Przedsięwzięcia</w:t>
      </w:r>
      <w:r w:rsidR="00895933">
        <w:rPr>
          <w:rStyle w:val="Domylnaczcionkaakapitu10"/>
          <w:rFonts w:eastAsia="Times New Roman" w:cs="Times New Roman"/>
          <w:szCs w:val="22"/>
        </w:rPr>
        <w:t>.</w:t>
      </w:r>
    </w:p>
    <w:p w14:paraId="402A9623" w14:textId="0DEFE33E" w:rsidR="00834B2F" w:rsidRDefault="00834B2F" w:rsidP="00713486">
      <w:pPr>
        <w:pStyle w:val="Akapitzlist"/>
        <w:suppressAutoHyphens/>
        <w:spacing w:line="259" w:lineRule="auto"/>
        <w:jc w:val="both"/>
        <w:rPr>
          <w:rStyle w:val="Domylnaczcionkaakapitu10"/>
          <w:rFonts w:eastAsia="Times New Roman" w:cs="Times New Roman"/>
          <w:b/>
        </w:rPr>
      </w:pPr>
    </w:p>
    <w:p w14:paraId="76B1A49B" w14:textId="7BCBC429" w:rsidR="00BC07F4" w:rsidRPr="00CB2F83" w:rsidRDefault="00A317B9" w:rsidP="001E78C7">
      <w:pPr>
        <w:pStyle w:val="Nagwek2"/>
        <w:spacing w:line="259" w:lineRule="auto"/>
        <w:rPr>
          <w:sz w:val="24"/>
        </w:rPr>
      </w:pPr>
      <w:bookmarkStart w:id="31" w:name="_Ref72226117"/>
      <w:r w:rsidRPr="00CB2F83">
        <w:rPr>
          <w:rStyle w:val="Domylnaczcionkaakapitu1"/>
        </w:rPr>
        <w:t>4</w:t>
      </w:r>
      <w:r w:rsidR="000F2580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2</w:t>
      </w:r>
      <w:r w:rsidR="000F2580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Wymagania</w:t>
      </w:r>
      <w:r w:rsidR="00EC0875" w:rsidRPr="00CB2F83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EC0875" w:rsidRPr="00CB2F83">
        <w:rPr>
          <w:rStyle w:val="Domylnaczcionkaakapitu1"/>
        </w:rPr>
        <w:t>we</w:t>
      </w:r>
      <w:r w:rsidR="00EE4C29" w:rsidRPr="00CB2F83">
        <w:rPr>
          <w:rStyle w:val="Domylnaczcionkaakapitu1"/>
        </w:rPr>
        <w:t xml:space="preserve"> </w:t>
      </w:r>
      <w:r w:rsidR="00EC0875" w:rsidRPr="00CB2F83">
        <w:rPr>
          <w:rStyle w:val="Domylnaczcionkaakapitu1"/>
        </w:rPr>
        <w:t>dla Demonstratora A</w:t>
      </w:r>
      <w:r w:rsidR="004949DF" w:rsidRPr="00CB2F83">
        <w:rPr>
          <w:rStyle w:val="Domylnaczcionkaakapitu1"/>
        </w:rPr>
        <w:t>,</w:t>
      </w:r>
      <w:r w:rsidR="00EC0875" w:rsidRPr="00CB2F83">
        <w:rPr>
          <w:rStyle w:val="Domylnaczcionkaakapitu1"/>
        </w:rPr>
        <w:t xml:space="preserve"> czyli Budynku Jednorodzinnego</w:t>
      </w:r>
      <w:bookmarkEnd w:id="31"/>
      <w:r w:rsidR="00E52AFE" w:rsidRPr="00CB2F83">
        <w:rPr>
          <w:rStyle w:val="Domylnaczcionkaakapitu1"/>
        </w:rPr>
        <w:t xml:space="preserve"> </w:t>
      </w:r>
      <w:r w:rsidR="00723CF9" w:rsidRPr="00CB2F83">
        <w:rPr>
          <w:rStyle w:val="Domylnaczcionkaakapitu1"/>
        </w:rPr>
        <w:t xml:space="preserve"> </w:t>
      </w:r>
    </w:p>
    <w:tbl>
      <w:tblPr>
        <w:tblW w:w="547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986"/>
        <w:gridCol w:w="1417"/>
        <w:gridCol w:w="1418"/>
        <w:gridCol w:w="4252"/>
        <w:gridCol w:w="1275"/>
      </w:tblGrid>
      <w:tr w:rsidR="00BC07F4" w:rsidRPr="00213F42" w14:paraId="32C43CAF" w14:textId="77777777" w:rsidTr="6F5088C5">
        <w:trPr>
          <w:trHeight w:val="624"/>
          <w:tblHeader/>
          <w:jc w:val="center"/>
        </w:trPr>
        <w:tc>
          <w:tcPr>
            <w:tcW w:w="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4C539" w14:textId="2A83731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L</w:t>
            </w:r>
            <w:r w:rsidR="00145B8F" w:rsidRPr="00213F42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ED960" w14:textId="77777777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5FE28" w14:textId="287B9716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Nazwa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42CE8" w14:textId="059CA219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Opis </w:t>
            </w:r>
            <w:r w:rsidR="00EC127E" w:rsidRPr="00213F42">
              <w:rPr>
                <w:b/>
                <w:szCs w:val="20"/>
                <w:lang w:eastAsia="pl-PL"/>
              </w:rPr>
              <w:t>Wymagania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  <w:r w:rsidR="00EC127E" w:rsidRPr="00213F42">
              <w:rPr>
                <w:b/>
                <w:szCs w:val="20"/>
                <w:lang w:eastAsia="pl-PL"/>
              </w:rPr>
              <w:t>Konkurso</w:t>
            </w:r>
            <w:r w:rsidRPr="00213F42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B9B2B" w14:textId="2C8F0B7B" w:rsidR="00BC07F4" w:rsidRPr="00213F42" w:rsidRDefault="00E02FDE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Metoda lic</w:t>
            </w:r>
            <w:r w:rsidR="00993EF7" w:rsidRPr="00213F42">
              <w:rPr>
                <w:b/>
                <w:szCs w:val="20"/>
                <w:lang w:eastAsia="pl-PL"/>
              </w:rPr>
              <w:t xml:space="preserve">zenia parametru przez </w:t>
            </w:r>
            <w:r w:rsidR="00B770E1" w:rsidRPr="00213F42">
              <w:rPr>
                <w:b/>
                <w:szCs w:val="20"/>
                <w:lang w:eastAsia="pl-PL"/>
              </w:rPr>
              <w:t>Wnioskodawcę/Uczestnika Przedsięwzięcia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CA720" w14:textId="04453404" w:rsidR="00BC07F4" w:rsidRPr="00213F42" w:rsidRDefault="00D3745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213F42">
              <w:rPr>
                <w:b/>
                <w:szCs w:val="20"/>
                <w:lang w:eastAsia="pl-PL"/>
              </w:rPr>
              <w:t>Granica Błędu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472662" w:rsidRPr="00213F42" w14:paraId="05D567B4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64CB6" w14:textId="76A61503" w:rsidR="00472662" w:rsidRPr="00213F42" w:rsidRDefault="003009A4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1.1</w:t>
            </w:r>
            <w:r w:rsidR="00EB4B00" w:rsidRPr="00213F42">
              <w:rPr>
                <w:b/>
                <w:szCs w:val="20"/>
                <w:lang w:eastAsia="pl-PL"/>
              </w:rPr>
              <w:t>A</w:t>
            </w:r>
            <w:r w:rsidR="00472662"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9D67B" w14:textId="53E44776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609E5" w14:textId="1F084E14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AW</w:t>
            </w:r>
            <w:r w:rsidR="00A238C0"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</w:t>
            </w:r>
            <w:r w:rsidR="00E44FB3" w:rsidRPr="00213F42">
              <w:rPr>
                <w:szCs w:val="20"/>
                <w:lang w:eastAsia="pl-PL"/>
              </w:rPr>
              <w:t>zapotrzebowa</w:t>
            </w:r>
            <w:r w:rsidR="00E44FB3">
              <w:rPr>
                <w:szCs w:val="20"/>
                <w:lang w:eastAsia="pl-PL"/>
              </w:rPr>
              <w:t>n</w:t>
            </w:r>
            <w:r w:rsidR="00E44FB3" w:rsidRPr="00213F42">
              <w:rPr>
                <w:szCs w:val="20"/>
                <w:lang w:eastAsia="pl-PL"/>
              </w:rPr>
              <w:t>ia</w:t>
            </w:r>
            <w:r w:rsidR="00472662" w:rsidRPr="00213F42">
              <w:rPr>
                <w:szCs w:val="20"/>
                <w:lang w:eastAsia="pl-PL"/>
              </w:rPr>
              <w:t xml:space="preserve"> na wodę z wodociągu </w:t>
            </w:r>
            <w:r w:rsidR="00763305" w:rsidRPr="00213F42">
              <w:rPr>
                <w:szCs w:val="20"/>
                <w:lang w:eastAsia="pl-PL"/>
              </w:rPr>
              <w:t>W0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66E89" w14:textId="542DAFBF" w:rsidR="00472662" w:rsidRPr="00213F42" w:rsidRDefault="00A238C0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 xml:space="preserve">System 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>ma redukować jak największą ilość pobranej wody z sieci wodociągow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lastRenderedPageBreak/>
              <w:t>ej na rzecz ze</w:t>
            </w:r>
            <w:r w:rsidR="0066691F" w:rsidRPr="00213F42">
              <w:rPr>
                <w:rStyle w:val="Domylnaczcionkaakapitu10"/>
                <w:szCs w:val="20"/>
                <w:lang w:eastAsia="pl-PL"/>
              </w:rPr>
              <w:t xml:space="preserve">branej wody deszczowej.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38FB8B" w14:textId="350C0BEF" w:rsidR="00472662" w:rsidRPr="00213F42" w:rsidRDefault="00BA5931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lastRenderedPageBreak/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zapotrzebowania na wodę wodociągową W0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4716C3A2" w14:textId="50409493" w:rsidR="00472662" w:rsidRPr="00213F42" w:rsidRDefault="000B4439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4F5C0A46" w14:textId="32BF2AF0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2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3665"/>
            </w:tblGrid>
            <w:tr w:rsidR="00472662" w:rsidRPr="00213F42" w14:paraId="614C0C57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1902F2E7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AW</w:t>
                  </w:r>
                </w:p>
              </w:tc>
              <w:tc>
                <w:tcPr>
                  <w:tcW w:w="3665" w:type="dxa"/>
                </w:tcPr>
                <w:p w14:paraId="212D48BC" w14:textId="735AFAC7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zapotrzebowania na wodę z wodociągu 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1E5DE1CB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1E5DE1C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pobraną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1C1D2ED7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3D8260B7" w14:textId="540C719C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D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1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4DC510AA" w14:textId="1195CA51" w:rsidR="00472662" w:rsidRPr="00213F42" w:rsidRDefault="152073A3" w:rsidP="4D286ACE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4D286ACE">
                    <w:rPr>
                      <w:rStyle w:val="Domylnaczcionkaakapitu10"/>
                      <w:lang w:eastAsia="pl-PL"/>
                    </w:rPr>
                    <w:t xml:space="preserve">Ilość wody </w:t>
                  </w:r>
                  <w:r w:rsidR="29591327" w:rsidRPr="4D286ACE">
                    <w:rPr>
                      <w:rStyle w:val="Domylnaczcionkaakapitu10"/>
                      <w:lang w:eastAsia="pl-PL"/>
                    </w:rPr>
                    <w:t xml:space="preserve">deszczowej pobranej </w:t>
                  </w:r>
                  <w:r w:rsidR="75E04FB0" w:rsidRPr="4D286ACE">
                    <w:rPr>
                      <w:rStyle w:val="Domylnaczcionkaakapitu10"/>
                      <w:lang w:eastAsia="pl-PL"/>
                    </w:rPr>
                    <w:t xml:space="preserve">i użytej </w:t>
                  </w:r>
                  <w:r w:rsidR="29591327" w:rsidRPr="4D286ACE">
                    <w:rPr>
                      <w:rStyle w:val="Domylnaczcionkaakapitu10"/>
                      <w:lang w:eastAsia="pl-PL"/>
                    </w:rPr>
                    <w:t xml:space="preserve">przez System Budynku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Jednorodzinnego, wyliczona w Modelu Obliczeniowym </w:t>
                  </w:r>
                  <w:r w:rsidR="00A56CC3" w:rsidRPr="4D286ACE">
                    <w:rPr>
                      <w:rStyle w:val="Domylnaczcionkaakapitu10"/>
                      <w:lang w:eastAsia="pl-PL"/>
                    </w:rPr>
                    <w:t>Wnioskodawcy / Uczestnika Przedsięwzięcia</w:t>
                  </w:r>
                  <w:r w:rsidR="00A56CC3" w:rsidRPr="4D286ACE" w:rsidDel="00A56CC3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z uwzględnieniem </w: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instrText xml:space="preserve"> REF _Ref70445291 \h  \* MERGEFORMAT </w:instrTex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1</w:t>
                  </w:r>
                  <w:r w:rsidR="27FD27BC" w:rsidRPr="4D286ACE">
                    <w:rPr>
                      <w:noProof/>
                    </w:rPr>
                    <w:t>￼</w:t>
                  </w:r>
                  <w:r w:rsidR="003C0010" w:rsidRPr="6F5088C5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 xml:space="preserve"> oraz 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instrText xml:space="preserve"> REF _Ref70445148 \h  \* MERGEFORMAT </w:instrTex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2</w:t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="003C0010" w:rsidRPr="4D286ACE">
                    <w:rPr>
                      <w:rStyle w:val="Domylnaczcionkaakapitu10"/>
                      <w:lang w:eastAsia="pl-PL"/>
                    </w:rPr>
                    <w:t>, rocznie</w:t>
                  </w:r>
                  <w:r w:rsidR="60BF4A2A" w:rsidRPr="4D286ACE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="5235AF6B" w:rsidRPr="4D286ACE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Pr="4D286ACE">
                    <w:rPr>
                      <w:rStyle w:val="Domylnaczcionkaakapitu10"/>
                      <w:lang w:eastAsia="pl-PL"/>
                    </w:rPr>
                    <w:t>[m</w:t>
                  </w:r>
                  <w:r w:rsidRPr="4D286ACE">
                    <w:rPr>
                      <w:rStyle w:val="Domylnaczcionkaakapitu10"/>
                      <w:vertAlign w:val="superscript"/>
                      <w:lang w:eastAsia="pl-PL"/>
                    </w:rPr>
                    <w:t>3</w:t>
                  </w:r>
                  <w:r w:rsidRPr="4D286ACE">
                    <w:rPr>
                      <w:rStyle w:val="Domylnaczcionkaakapitu1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18607402" w14:textId="77777777" w:rsidTr="6F5088C5">
              <w:trPr>
                <w:trHeight w:val="322"/>
              </w:trPr>
              <w:tc>
                <w:tcPr>
                  <w:tcW w:w="589" w:type="dxa"/>
                  <w:vAlign w:val="center"/>
                </w:tcPr>
                <w:p w14:paraId="269AA2DB" w14:textId="5225B21F" w:rsidR="00472662" w:rsidRPr="00213F42" w:rsidRDefault="00D84E3D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W0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665" w:type="dxa"/>
                </w:tcPr>
                <w:p w14:paraId="1566809B" w14:textId="717EA5E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>z wodociągu pobran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ej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="00D84E3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A2B372A" w14:textId="5E78AA7E" w:rsidR="007F4B93" w:rsidRPr="00213F42" w:rsidRDefault="007F4B9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02557" w14:textId="5C5C6B29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6262EE12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08401" w14:textId="429171B1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1.2</w:t>
            </w:r>
            <w:r w:rsidR="002547E1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4DFBF" w14:textId="4B3998D5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883DF" w14:textId="04490C80" w:rsidR="00472662" w:rsidRPr="00213F42" w:rsidRDefault="00BC6D55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AS</w:t>
            </w:r>
            <w:r w:rsidRPr="00213F42">
              <w:rPr>
                <w:szCs w:val="20"/>
                <w:lang w:eastAsia="pl-PL"/>
              </w:rPr>
              <w:t xml:space="preserve"> - </w:t>
            </w:r>
            <w:r w:rsidR="00472662" w:rsidRPr="00213F42">
              <w:rPr>
                <w:szCs w:val="20"/>
                <w:lang w:eastAsia="pl-PL"/>
              </w:rPr>
              <w:t xml:space="preserve">Redukcja ilości ścieków </w:t>
            </w:r>
            <w:r w:rsidR="00763305" w:rsidRPr="00213F42">
              <w:rPr>
                <w:szCs w:val="20"/>
                <w:lang w:eastAsia="pl-PL"/>
              </w:rPr>
              <w:t>K3</w:t>
            </w:r>
            <w:r w:rsidR="00763305" w:rsidRPr="00213F42">
              <w:rPr>
                <w:szCs w:val="20"/>
                <w:vertAlign w:val="subscript"/>
                <w:lang w:eastAsia="pl-PL"/>
              </w:rPr>
              <w:t>A</w:t>
            </w:r>
            <w:r w:rsidR="00763305" w:rsidRPr="00213F42">
              <w:rPr>
                <w:szCs w:val="20"/>
                <w:lang w:eastAsia="pl-PL"/>
              </w:rPr>
              <w:t xml:space="preserve"> o</w:t>
            </w:r>
            <w:r w:rsidR="00472662" w:rsidRPr="00213F42">
              <w:rPr>
                <w:szCs w:val="20"/>
                <w:lang w:eastAsia="pl-PL"/>
              </w:rPr>
              <w:t>dprowadza</w:t>
            </w:r>
            <w:r w:rsidR="00577224">
              <w:rPr>
                <w:szCs w:val="20"/>
                <w:lang w:eastAsia="pl-PL"/>
              </w:rPr>
              <w:t>-</w:t>
            </w:r>
            <w:r w:rsidR="00472662" w:rsidRPr="00213F42">
              <w:rPr>
                <w:szCs w:val="20"/>
                <w:lang w:eastAsia="pl-PL"/>
              </w:rPr>
              <w:t xml:space="preserve">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41DA8" w14:textId="59C7A9CD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>System ma redukować jak największą ilość odprowadzanych ścieków do kanalizacji miejskiej na rzecz oczyszczonej wody</w:t>
            </w:r>
            <w:r w:rsidR="002547E1" w:rsidRPr="00213F42">
              <w:rPr>
                <w:rStyle w:val="Domylnaczcionkaakapitu1"/>
                <w:szCs w:val="20"/>
                <w:lang w:eastAsia="pl-PL"/>
              </w:rPr>
              <w:t>,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która zostaje wykorzystana do podlewana ogrodu oraz do skrzynek rozsączających w okresie zimowym. </w:t>
            </w:r>
          </w:p>
          <w:p w14:paraId="0047C18E" w14:textId="2934D222" w:rsidR="00472662" w:rsidRPr="00213F42" w:rsidRDefault="0047266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5BD93" w14:textId="78A214E6" w:rsidR="00472662" w:rsidRPr="00213F42" w:rsidRDefault="00BA593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R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>e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dukcja</w:t>
            </w:r>
            <w:r w:rsidR="00472662" w:rsidRPr="00213F42">
              <w:rPr>
                <w:rStyle w:val="Domylnaczcionkaakapitu10"/>
                <w:b/>
                <w:szCs w:val="20"/>
                <w:lang w:eastAsia="pl-PL"/>
              </w:rPr>
              <w:t xml:space="preserve"> ilości odprowadzanych ścieków kanalizacyjnych K3</w:t>
            </w:r>
            <w:r w:rsidR="00472662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472662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FC3FD36" w14:textId="6DFE3059" w:rsidR="002547E1" w:rsidRPr="00213F42" w:rsidRDefault="000B4439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3026A7B9" w14:textId="77777777" w:rsidR="0070165E" w:rsidRPr="00213F42" w:rsidRDefault="0070165E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</w:p>
          <w:p w14:paraId="576ED55B" w14:textId="44529B8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4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8"/>
              <w:gridCol w:w="3849"/>
            </w:tblGrid>
            <w:tr w:rsidR="00472662" w:rsidRPr="00213F42" w14:paraId="1D7252A0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51FBF7F9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AS</w:t>
                  </w:r>
                </w:p>
              </w:tc>
              <w:tc>
                <w:tcPr>
                  <w:tcW w:w="3849" w:type="dxa"/>
                </w:tcPr>
                <w:p w14:paraId="4A64F0AF" w14:textId="0E184090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Redukcja ilości odprowadzanych ścieków kanalizacyjnych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</w:t>
                  </w:r>
                </w:p>
              </w:tc>
            </w:tr>
            <w:tr w:rsidR="00472662" w:rsidRPr="00213F42" w14:paraId="53F4F5D5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45D890ED" w14:textId="17028F9D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03CB4E8" w14:textId="0316EE3C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W4, odprowadzonej do ogrodu przez System Budynku Jednorodzinnego,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72662" w:rsidRPr="00213F42" w14:paraId="7A481D06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7787C624" w14:textId="00618A50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2EC94425" w14:textId="0950A5E5" w:rsidR="00472662" w:rsidRPr="00213F42" w:rsidRDefault="00472662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wody o standardzie W5, odprowadzonej do skrzynek rozsączających przez Systemu Budynku Jednorodzinnego, 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rocznie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2547E1" w:rsidRPr="00213F42" w14:paraId="123EE649" w14:textId="77777777" w:rsidTr="002A54B4">
              <w:trPr>
                <w:trHeight w:val="312"/>
              </w:trPr>
              <w:tc>
                <w:tcPr>
                  <w:tcW w:w="628" w:type="dxa"/>
                  <w:vAlign w:val="center"/>
                </w:tcPr>
                <w:p w14:paraId="18154307" w14:textId="61FFEB9B" w:rsidR="002547E1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849" w:type="dxa"/>
                </w:tcPr>
                <w:p w14:paraId="02B91A9F" w14:textId="4C875FE7" w:rsidR="002547E1" w:rsidRPr="00213F42" w:rsidRDefault="002547E1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Ilość ścieków kanalizacyjnych odprowadzanych przez System Budynku Jednorodzinnego do kanalizacji miejskiej,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rocznie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5BD91942" w14:textId="07D19877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AED6B" w14:textId="7081702F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472662" w:rsidRPr="00213F42" w14:paraId="22A7330A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B52A" w14:textId="0798F2B6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KON 1.3A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AEBCB" w14:textId="28D8CBAF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494ED" w14:textId="2189EB49" w:rsidR="00472662" w:rsidRPr="00213F42" w:rsidRDefault="565DDAF4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R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AO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 - 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>Stopień wykorzystania wody do podlewania</w:t>
            </w:r>
            <w:r w:rsidR="00AD0D32" w:rsidRPr="00213F42">
              <w:rPr>
                <w:rStyle w:val="Domylnaczcionkaakapitu10"/>
                <w:szCs w:val="20"/>
                <w:lang w:eastAsia="pl-PL"/>
              </w:rPr>
              <w:t xml:space="preserve"> ogrodu</w:t>
            </w:r>
            <w:r w:rsidR="00B4098E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21B32" w14:textId="013F9318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213F42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>odprowadzanej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 do skrzynek rozsączających na rzecz wody </w:t>
            </w:r>
            <w:r w:rsidR="00985E82" w:rsidRPr="00213F42">
              <w:rPr>
                <w:rStyle w:val="Domylnaczcionkaakapitu10"/>
                <w:bCs/>
                <w:szCs w:val="20"/>
                <w:lang w:eastAsia="pl-PL"/>
              </w:rPr>
              <w:lastRenderedPageBreak/>
              <w:t>W4</w:t>
            </w:r>
            <w:r w:rsidR="00985E82" w:rsidRPr="00213F42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A</w:t>
            </w:r>
            <w:r w:rsidR="00985E82" w:rsidRPr="00213F42">
              <w:rPr>
                <w:rStyle w:val="Domylnaczcionkaakapitu1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"/>
                <w:szCs w:val="20"/>
                <w:lang w:eastAsia="pl-PL"/>
              </w:rPr>
              <w:t xml:space="preserve">do ogrodu.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91711" w14:textId="3745BBAD" w:rsidR="00472662" w:rsidRPr="00213F42" w:rsidRDefault="00AD0D3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lastRenderedPageBreak/>
              <w:t xml:space="preserve">Stopień wykorzystania wody 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>W5</w:t>
            </w:r>
            <w:r w:rsidR="007E1A16" w:rsidRPr="00213F42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A</w:t>
            </w:r>
            <w:r w:rsidR="007E1A16" w:rsidRPr="00213F42">
              <w:rPr>
                <w:rStyle w:val="Domylnaczcionkaakapitu10"/>
                <w:b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b/>
                <w:szCs w:val="20"/>
                <w:lang w:eastAsia="pl-PL"/>
              </w:rPr>
              <w:t>do podlewania ogrodu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, </w:t>
            </w:r>
            <w:r w:rsidR="73FA92C1" w:rsidRPr="00213F42">
              <w:rPr>
                <w:rStyle w:val="Domylnaczcionkaakapitu10"/>
                <w:szCs w:val="20"/>
                <w:lang w:eastAsia="pl-PL"/>
              </w:rPr>
              <w:t>Zamawiający określa wzorem:</w:t>
            </w:r>
          </w:p>
          <w:p w14:paraId="1B38CF75" w14:textId="77777777" w:rsidR="0070165E" w:rsidRPr="00213F42" w:rsidRDefault="000B4439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A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</w:p>
          <w:p w14:paraId="1016DCD1" w14:textId="0A0C76DE" w:rsidR="00472662" w:rsidRPr="00213F42" w:rsidRDefault="00472662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43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3"/>
              <w:gridCol w:w="3797"/>
            </w:tblGrid>
            <w:tr w:rsidR="00472662" w:rsidRPr="00213F42" w14:paraId="7B4E5BE7" w14:textId="77777777" w:rsidTr="00E44FB3">
              <w:trPr>
                <w:trHeight w:val="320"/>
              </w:trPr>
              <w:tc>
                <w:tcPr>
                  <w:tcW w:w="593" w:type="dxa"/>
                  <w:vAlign w:val="center"/>
                </w:tcPr>
                <w:p w14:paraId="5821F825" w14:textId="77777777" w:rsidR="00472662" w:rsidRPr="00213F42" w:rsidRDefault="00472662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R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AO</w:t>
                  </w:r>
                </w:p>
              </w:tc>
              <w:tc>
                <w:tcPr>
                  <w:tcW w:w="3797" w:type="dxa"/>
                </w:tcPr>
                <w:p w14:paraId="2A398274" w14:textId="646E88D7" w:rsidR="00472662" w:rsidRPr="00213F42" w:rsidRDefault="0070165E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Jednorodzinnego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, rocznie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[%],</w:t>
                  </w:r>
                </w:p>
              </w:tc>
            </w:tr>
            <w:tr w:rsidR="00472662" w:rsidRPr="00213F42" w14:paraId="110B5AAF" w14:textId="77777777" w:rsidTr="00E44FB3">
              <w:trPr>
                <w:trHeight w:val="621"/>
              </w:trPr>
              <w:tc>
                <w:tcPr>
                  <w:tcW w:w="593" w:type="dxa"/>
                  <w:vAlign w:val="center"/>
                </w:tcPr>
                <w:p w14:paraId="08289CDD" w14:textId="1920DB94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4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19168C26" w14:textId="32F05642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</w:t>
                  </w:r>
                  <w:r w:rsidR="003C0010" w:rsidRPr="00213F42">
                    <w:rPr>
                      <w:rStyle w:val="Domylnaczcionkaakapitu10"/>
                      <w:szCs w:val="20"/>
                      <w:lang w:eastAsia="pl-PL"/>
                    </w:rPr>
                    <w:t>31 października)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72662" w:rsidRPr="00213F42" w14:paraId="02CBF6C0" w14:textId="77777777" w:rsidTr="00E44FB3">
              <w:trPr>
                <w:trHeight w:val="342"/>
              </w:trPr>
              <w:tc>
                <w:tcPr>
                  <w:tcW w:w="593" w:type="dxa"/>
                  <w:vAlign w:val="center"/>
                </w:tcPr>
                <w:p w14:paraId="7BA2ACFC" w14:textId="1FD75E85" w:rsidR="00472662" w:rsidRPr="00213F42" w:rsidRDefault="002547E1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472662" w:rsidRPr="00213F42">
                    <w:rPr>
                      <w:rStyle w:val="Domylnaczcionkaakapitu10"/>
                      <w:szCs w:val="20"/>
                      <w:lang w:eastAsia="pl-PL"/>
                    </w:rPr>
                    <w:t>5</w:t>
                  </w:r>
                  <w:r w:rsidR="00472662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</w:p>
              </w:tc>
              <w:tc>
                <w:tcPr>
                  <w:tcW w:w="3797" w:type="dxa"/>
                </w:tcPr>
                <w:p w14:paraId="2AD32F57" w14:textId="3597FC39" w:rsidR="00472662" w:rsidRPr="00213F42" w:rsidRDefault="27A1D19A" w:rsidP="001E78C7">
                  <w:pPr>
                    <w:pStyle w:val="Normalny1"/>
                    <w:spacing w:line="259" w:lineRule="auto"/>
                    <w:ind w:right="17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5029EC00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</w:t>
                  </w:r>
                  <w:r w:rsidR="00985E8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zadeklarowana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 Modelu dla Budynku Jednorodzinnego [m</w:t>
                  </w:r>
                  <w:r w:rsidRPr="00213F42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264A1180" w14:textId="06460F39" w:rsidR="00035C59" w:rsidRPr="00213F42" w:rsidRDefault="00035C59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2828" w14:textId="2B352E08" w:rsidR="00472662" w:rsidRPr="00213F42" w:rsidRDefault="00472662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</w:t>
            </w:r>
            <w:r w:rsidR="0066691F" w:rsidRPr="00213F42">
              <w:rPr>
                <w:szCs w:val="20"/>
              </w:rPr>
              <w:t>0</w:t>
            </w:r>
            <w:r w:rsidRPr="00213F42">
              <w:rPr>
                <w:szCs w:val="20"/>
              </w:rPr>
              <w:t>%</w:t>
            </w:r>
          </w:p>
        </w:tc>
      </w:tr>
      <w:tr w:rsidR="003214D1" w:rsidRPr="00213F42" w14:paraId="19511E68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6AB4A" w14:textId="05E0522B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1.4</w:t>
            </w:r>
            <w:r w:rsidR="002E622A" w:rsidRPr="00213F42">
              <w:rPr>
                <w:b/>
                <w:szCs w:val="20"/>
                <w:lang w:eastAsia="pl-PL"/>
              </w:rPr>
              <w:t>A</w:t>
            </w:r>
            <w:r w:rsidRPr="00213F42">
              <w:rPr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B620CE" w14:textId="74616C9C" w:rsidR="003214D1" w:rsidRPr="00213F42" w:rsidRDefault="003214D1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56066" w14:textId="31AE326D" w:rsidR="003214D1" w:rsidRPr="00213F42" w:rsidRDefault="00E358E3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AW2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Jakość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wody </w:t>
            </w:r>
            <w:r w:rsidR="005A3EDF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W2</w:t>
            </w:r>
            <w:r w:rsidR="004D1FB0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58069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FC933" w14:textId="23AF45A1" w:rsidR="003214D1" w:rsidRPr="00213F42" w:rsidRDefault="79B08AA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System powinien zapewnić jak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najlepszą jakość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wody </w:t>
            </w:r>
            <w:r w:rsidR="02D7613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W2</w:t>
            </w:r>
            <w:r w:rsidR="5089703B"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F00E" w14:textId="66D1B38D" w:rsidR="00BF7E75" w:rsidRPr="00213F42" w:rsidRDefault="173AE492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</w:t>
            </w:r>
            <w:r w:rsidR="1120A7BE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wody 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W2</w:t>
            </w:r>
            <w:r w:rsidR="008D2D54"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1120A7BE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3F8AC017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mycia, prania, sprzątania) Zamawiający określa wzorem</w:t>
            </w:r>
            <w:r w:rsidR="79B08AA2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14:paraId="08EA1EF3" w14:textId="217B7A1D" w:rsidR="0058401A" w:rsidRPr="00213F42" w:rsidRDefault="0058401A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4FEA19C2" w14:textId="7A98979D" w:rsidR="00CD39C6" w:rsidRPr="00213F42" w:rsidRDefault="000B4439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98DACD7" w14:textId="39DFC4A9" w:rsidR="00424994" w:rsidRPr="00213F42" w:rsidRDefault="0042499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C8E485D" w14:textId="00682FC9" w:rsidR="00892D18" w:rsidRPr="00213F42" w:rsidRDefault="00CD39C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0"/>
              <w:gridCol w:w="134"/>
              <w:gridCol w:w="49"/>
              <w:gridCol w:w="3653"/>
              <w:gridCol w:w="88"/>
              <w:gridCol w:w="114"/>
              <w:gridCol w:w="2258"/>
            </w:tblGrid>
            <w:tr w:rsidR="00892D18" w:rsidRPr="00213F42" w14:paraId="15EA56E9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34E4555" w14:textId="1A050279" w:rsidR="00892D18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6CC67E5B" w14:textId="5D35C9FF" w:rsidR="00892D18" w:rsidRPr="00213F42" w:rsidRDefault="00892D18" w:rsidP="001E78C7">
                  <w:pPr>
                    <w:pStyle w:val="Normalny1"/>
                    <w:spacing w:line="259" w:lineRule="auto"/>
                    <w:ind w:right="896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24994" w:rsidRPr="00213F42" w14:paraId="6FCE00BF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217AA4AF" w14:textId="25B2EDC0" w:rsidR="00424994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790C816C" w14:textId="112516C4" w:rsidR="00424994" w:rsidRPr="00213F42" w:rsidRDefault="00424994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Mętność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wody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 </w:t>
                  </w:r>
                  <w:r w:rsidR="009D4768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="00B11153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58401A" w:rsidRPr="00213F42" w14:paraId="790FDD2A" w14:textId="77777777" w:rsidTr="006875F0">
              <w:trPr>
                <w:gridAfter w:val="3"/>
                <w:wAfter w:w="2460" w:type="dxa"/>
                <w:trHeight w:val="357"/>
              </w:trPr>
              <w:tc>
                <w:tcPr>
                  <w:tcW w:w="1110" w:type="dxa"/>
                  <w:vAlign w:val="center"/>
                </w:tcPr>
                <w:p w14:paraId="0C734DC0" w14:textId="55529156" w:rsidR="0058401A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36" w:type="dxa"/>
                  <w:gridSpan w:val="3"/>
                </w:tcPr>
                <w:p w14:paraId="3E7A68B6" w14:textId="27FF6199" w:rsidR="0058401A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58401A" w:rsidRPr="00213F42" w14:paraId="4444F207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754822D1" w14:textId="5EEFA629" w:rsidR="0058401A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6B6CB411" w14:textId="0EBD458E" w:rsidR="0058401A" w:rsidRPr="00213F42" w:rsidRDefault="0058401A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58401A" w:rsidRPr="00213F42" w14:paraId="6A1A03D8" w14:textId="77777777" w:rsidTr="006875F0">
              <w:trPr>
                <w:trHeight w:val="316"/>
              </w:trPr>
              <w:tc>
                <w:tcPr>
                  <w:tcW w:w="1244" w:type="dxa"/>
                  <w:gridSpan w:val="2"/>
                  <w:vAlign w:val="center"/>
                </w:tcPr>
                <w:p w14:paraId="2405C824" w14:textId="063C407E" w:rsidR="0058401A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2" w:type="dxa"/>
                  <w:gridSpan w:val="5"/>
                </w:tcPr>
                <w:p w14:paraId="0CDBDF81" w14:textId="0CB1FA73" w:rsidR="0058401A" w:rsidRPr="00213F42" w:rsidRDefault="00C9045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4061F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wodzie </w:t>
                  </w:r>
                  <w:r w:rsidR="0058401A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58401A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58401A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  <w:r w:rsidR="00C06C91" w:rsidRPr="00213F42">
                    <w:rPr>
                      <w:rStyle w:val="Domylnaczcionkaakapitu1"/>
                      <w:szCs w:val="20"/>
                      <w:lang w:eastAsia="pl-PL"/>
                    </w:rPr>
                    <w:t>zgodna z tabelą poniżej</w:t>
                  </w:r>
                  <w:r w:rsidR="00763305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2D2E934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50AB93E5" w14:textId="7F6EE9B6" w:rsidR="00436477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6155A1D7" w14:textId="530A7F1A" w:rsidR="00436477" w:rsidRPr="00213F42" w:rsidRDefault="00436477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Zawiesina ogólna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0083422B" w14:textId="77777777" w:rsidTr="006875F0">
              <w:trPr>
                <w:gridAfter w:val="1"/>
                <w:wAfter w:w="2258" w:type="dxa"/>
                <w:trHeight w:val="341"/>
              </w:trPr>
              <w:tc>
                <w:tcPr>
                  <w:tcW w:w="1293" w:type="dxa"/>
                  <w:gridSpan w:val="3"/>
                  <w:vAlign w:val="center"/>
                </w:tcPr>
                <w:p w14:paraId="6ED56415" w14:textId="78EBE858" w:rsidR="00436477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855" w:type="dxa"/>
                  <w:gridSpan w:val="3"/>
                </w:tcPr>
                <w:p w14:paraId="0B6D708B" w14:textId="1DC3983B" w:rsidR="00436477" w:rsidRPr="00213F42" w:rsidRDefault="00C90456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  <w:r w:rsidR="00A5688B" w:rsidRPr="00213F42">
                    <w:rPr>
                      <w:rStyle w:val="Domylnaczcionkaakapitu1"/>
                      <w:szCs w:val="20"/>
                      <w:lang w:eastAsia="pl-PL"/>
                    </w:rPr>
                    <w:t>,</w:t>
                  </w:r>
                </w:p>
              </w:tc>
            </w:tr>
            <w:tr w:rsidR="00436477" w:rsidRPr="00213F42" w14:paraId="67CEEEF2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68DA42EE" w14:textId="70DAD539" w:rsidR="00436477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18469BAD" w14:textId="21FE8CE7" w:rsidR="00436477" w:rsidRPr="00213F42" w:rsidRDefault="00EB080C" w:rsidP="001E78C7">
                  <w:pPr>
                    <w:pStyle w:val="Normalny1"/>
                    <w:spacing w:line="259" w:lineRule="auto"/>
                    <w:ind w:right="84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wody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W2</w:t>
                  </w:r>
                  <w:r w:rsidR="001D43AD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A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E358E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System, </w:t>
                  </w:r>
                </w:p>
              </w:tc>
            </w:tr>
            <w:tr w:rsidR="00436477" w:rsidRPr="00213F42" w14:paraId="1D1C2F36" w14:textId="77777777" w:rsidTr="006875F0">
              <w:trPr>
                <w:gridAfter w:val="2"/>
                <w:wAfter w:w="2372" w:type="dxa"/>
                <w:trHeight w:val="439"/>
              </w:trPr>
              <w:tc>
                <w:tcPr>
                  <w:tcW w:w="1244" w:type="dxa"/>
                  <w:gridSpan w:val="2"/>
                  <w:vAlign w:val="center"/>
                </w:tcPr>
                <w:p w14:paraId="08B1B579" w14:textId="6A35E859" w:rsidR="00436477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790" w:type="dxa"/>
                  <w:gridSpan w:val="3"/>
                </w:tcPr>
                <w:p w14:paraId="248BAA97" w14:textId="6FC1752F" w:rsidR="00436477" w:rsidRPr="00213F42" w:rsidRDefault="00C90456" w:rsidP="001E78C7">
                  <w:pPr>
                    <w:pStyle w:val="Normalny1"/>
                    <w:spacing w:line="259" w:lineRule="auto"/>
                    <w:ind w:right="98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EB080C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EB080C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36477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W2</w:t>
                  </w:r>
                  <w:r w:rsidR="00436477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436477"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0CFE6E5" w14:textId="60B0C814" w:rsidR="0070165E" w:rsidRPr="00213F42" w:rsidRDefault="0070165E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9CAD5B" w14:textId="4B067B4F" w:rsidR="005D0331" w:rsidRPr="00213F42" w:rsidRDefault="3012A944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</w:t>
            </w:r>
            <w:r w:rsidR="0070165E">
              <w:br/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o parametrach jak najbardziej zbliżonych do wartości parametrów oczekiwanych, podanych w tabeli poniżej. W przypadku dostarczenia wody o parametrach wyższych niż oczekiwane, </w:t>
            </w:r>
            <w:r w:rsidR="00C34197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Wnioskodawca/Uczestnik Przedsięwzięcia </w:t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</w:t>
            </w:r>
            <w:r w:rsidR="5422B56E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Wynika to z faktu</w:t>
            </w:r>
            <w:r w:rsidR="62429E38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,</w:t>
            </w:r>
            <w:r w:rsidR="5422B56E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że nie jest celowe dostarczanie wody o lepszej jakości niż woda o zdefiniowanych poniżej oczekiwanych parametrach. </w:t>
            </w:r>
          </w:p>
          <w:p w14:paraId="0DB45352" w14:textId="609C5F0F" w:rsidR="005D0331" w:rsidRPr="00213F42" w:rsidRDefault="009E6552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Co oznacza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,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ż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e jeżeli parametry projektowe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Wnioskodawca / Uczestnik Przedsięwzięcia</w:t>
            </w:r>
            <w:r w:rsidR="00A56CC3" w:rsidRPr="00213F42" w:rsidDel="00A56CC3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</w:t>
            </w:r>
            <w:r w:rsidR="00A238C0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br/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obliczeń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 równani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u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AW2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parametrów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9773DC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podanych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poniżej: </w:t>
            </w:r>
          </w:p>
          <w:p w14:paraId="1743F70A" w14:textId="77777777" w:rsidR="00BF7E75" w:rsidRPr="00213F42" w:rsidRDefault="00BF7E7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4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2262"/>
            </w:tblGrid>
            <w:tr w:rsidR="00C06C91" w:rsidRPr="00213F42" w14:paraId="11F46850" w14:textId="26DA49C8" w:rsidTr="691FD69B">
              <w:trPr>
                <w:trHeight w:val="410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F571C66" w14:textId="43928CD9" w:rsidR="00C06C91" w:rsidRPr="00213F42" w:rsidRDefault="00C06C9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0BE9587D" w14:textId="5CFD6713" w:rsidR="00C06C91" w:rsidRPr="00213F42" w:rsidRDefault="00BD4FB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C06C91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4061F5" w:rsidRPr="00213F42" w14:paraId="501789E3" w14:textId="70CFC699" w:rsidTr="691FD69B">
              <w:trPr>
                <w:trHeight w:val="409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5281AD" w14:textId="72D27EAD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="00AE5B2A"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5C807" w14:textId="427B5CC0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061F5" w:rsidRPr="00213F42" w14:paraId="39E10C3D" w14:textId="7AF38B03" w:rsidTr="691FD69B">
              <w:trPr>
                <w:trHeight w:val="673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8D1FCA" w14:textId="7ED99428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9A9E03" w14:textId="77777777" w:rsidR="00857798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AFC146C" w14:textId="788154AE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A8480E" w14:textId="152663F5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061F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061F5" w:rsidRPr="00213F42" w14:paraId="75CC6FAD" w14:textId="79C17A8B" w:rsidTr="691FD69B">
              <w:trPr>
                <w:trHeight w:val="437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0F8A09" w14:textId="77777777" w:rsidR="002A54B4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Zawiesina Ogólna</m:t>
                      </m:r>
                    </m:oMath>
                  </m:oMathPara>
                </w:p>
                <w:p w14:paraId="3AD66ACA" w14:textId="0189AF1D" w:rsidR="004061F5" w:rsidRPr="00213F42" w:rsidRDefault="004061F5" w:rsidP="001E78C7">
                  <w:pPr>
                    <w:autoSpaceDN/>
                    <w:spacing w:line="259" w:lineRule="auto"/>
                    <w:ind w:right="177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         (mg/litr)</m:t>
                      </m:r>
                    </m:oMath>
                  </m:oMathPara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CBA6D7" w14:textId="71D486D9" w:rsidR="004061F5" w:rsidRPr="00213F42" w:rsidRDefault="5BA19D56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061F5" w:rsidRPr="00213F42" w14:paraId="6ACFF860" w14:textId="6ECB1677" w:rsidTr="691FD69B">
              <w:trPr>
                <w:trHeight w:val="224"/>
              </w:trPr>
              <w:tc>
                <w:tcPr>
                  <w:tcW w:w="2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18DD4A" w14:textId="79DDD89F" w:rsidR="004061F5" w:rsidRPr="00213F42" w:rsidRDefault="004061F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="00AE5B2A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EE3E11" w14:textId="527E9D7F" w:rsidR="004061F5" w:rsidRPr="00213F42" w:rsidRDefault="004A3E50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768073" w14:textId="23048FC3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A7181" w14:textId="64F2E86C" w:rsidR="003214D1" w:rsidRPr="00213F42" w:rsidRDefault="003214D1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B11153" w:rsidRPr="00213F42" w14:paraId="4EACA3AD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6227E2" w14:textId="1CF118ED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 xml:space="preserve">KON 1.5A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A0C32C" w14:textId="44210705" w:rsidR="00B11153" w:rsidRPr="00213F42" w:rsidRDefault="00B11153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C400E" w14:textId="18E40758" w:rsidR="00B11153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AW3 </w:t>
            </w:r>
            <w:r w:rsidRPr="00213F42">
              <w:rPr>
                <w:rStyle w:val="Domylnaczcionkaakapitu10"/>
                <w:szCs w:val="20"/>
                <w:lang w:eastAsia="pl-PL"/>
              </w:rPr>
              <w:t xml:space="preserve">- 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>Jakość wody W3</w:t>
            </w:r>
            <w:r w:rsidR="00B11153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B11153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24775" w14:textId="545A3A80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CB554" w14:textId="0F8C20CF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00213F42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do spłukiwania WC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Zamawiający określa wzorem:</w:t>
            </w:r>
          </w:p>
          <w:p w14:paraId="5A3E0D2C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198C2A74" w14:textId="3EB85527" w:rsidR="00B11153" w:rsidRPr="00213F42" w:rsidRDefault="000B4439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314552F9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B8CE217" w14:textId="77777777" w:rsidR="00B11153" w:rsidRPr="00213F42" w:rsidRDefault="00B11153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31"/>
              <w:gridCol w:w="15"/>
              <w:gridCol w:w="5215"/>
              <w:gridCol w:w="863"/>
              <w:gridCol w:w="41"/>
              <w:gridCol w:w="46"/>
            </w:tblGrid>
            <w:tr w:rsidR="00892D18" w:rsidRPr="00213F42" w14:paraId="53D9AF9B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137D7487" w14:textId="06748853" w:rsidR="00892D18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EEC21CE" w14:textId="230A3BA6" w:rsidR="00892D18" w:rsidRPr="00213F42" w:rsidRDefault="00892D18" w:rsidP="001E78C7">
                  <w:pPr>
                    <w:pStyle w:val="Normalny1"/>
                    <w:spacing w:line="259" w:lineRule="auto"/>
                    <w:ind w:right="293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B11153" w:rsidRPr="00213F42" w14:paraId="37FD3FF7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76CA58B4" w14:textId="57DADEEA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BB9F51D" w14:textId="00C58760" w:rsidR="00B11153" w:rsidRPr="00213F42" w:rsidRDefault="00B11153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4076DE8A" w14:textId="77777777" w:rsidTr="00210F87">
              <w:trPr>
                <w:gridAfter w:val="1"/>
                <w:wAfter w:w="46" w:type="dxa"/>
                <w:trHeight w:val="316"/>
              </w:trPr>
              <w:tc>
                <w:tcPr>
                  <w:tcW w:w="1195" w:type="dxa"/>
                  <w:vAlign w:val="center"/>
                </w:tcPr>
                <w:p w14:paraId="098BA5D3" w14:textId="33B63693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5"/>
                </w:tcPr>
                <w:p w14:paraId="4D6540E1" w14:textId="1600961C" w:rsidR="00B11153" w:rsidRPr="00213F42" w:rsidRDefault="00AD0D32" w:rsidP="001E78C7">
                  <w:pPr>
                    <w:pStyle w:val="Normalny1"/>
                    <w:spacing w:line="259" w:lineRule="auto"/>
                    <w:ind w:right="307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B11153" w:rsidRPr="00213F42" w14:paraId="09403673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40FAC1B5" w14:textId="3CB3BEAC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6EE6044F" w14:textId="59DE8ECF" w:rsidR="00B11153" w:rsidRPr="00213F42" w:rsidRDefault="00B11153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w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wod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</w:p>
              </w:tc>
            </w:tr>
            <w:tr w:rsidR="00B11153" w:rsidRPr="00213F42" w14:paraId="278376B1" w14:textId="77777777" w:rsidTr="00210F87">
              <w:trPr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F75950B" w14:textId="058197E2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  <w:gridSpan w:val="4"/>
                </w:tcPr>
                <w:p w14:paraId="5CE3BAD5" w14:textId="5E75753F" w:rsidR="00B11153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1D43AD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B11153" w:rsidRPr="00213F42" w14:paraId="5FF9281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1C1D0272" w14:textId="0752A7D4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1FF39DCB" w14:textId="0186DDC5" w:rsidR="00B11153" w:rsidRPr="00213F42" w:rsidRDefault="00B11153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dostarczanej przez System </w:t>
                  </w:r>
                </w:p>
              </w:tc>
            </w:tr>
            <w:tr w:rsidR="00B11153" w:rsidRPr="00213F42" w14:paraId="29D9EC62" w14:textId="77777777" w:rsidTr="00210F87">
              <w:trPr>
                <w:gridAfter w:val="2"/>
                <w:wAfter w:w="87" w:type="dxa"/>
                <w:trHeight w:val="316"/>
              </w:trPr>
              <w:tc>
                <w:tcPr>
                  <w:tcW w:w="1241" w:type="dxa"/>
                  <w:gridSpan w:val="3"/>
                  <w:vAlign w:val="center"/>
                </w:tcPr>
                <w:p w14:paraId="748324A2" w14:textId="25F91CF1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  <w:gridSpan w:val="2"/>
                </w:tcPr>
                <w:p w14:paraId="662162D8" w14:textId="4E07F035" w:rsidR="00B11153" w:rsidRPr="00213F42" w:rsidRDefault="00AD0D32" w:rsidP="001E78C7">
                  <w:pPr>
                    <w:pStyle w:val="Normalny1"/>
                    <w:spacing w:line="259" w:lineRule="auto"/>
                    <w:ind w:right="28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5883E033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7E2A9F94" w14:textId="7DB9E5FF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4438F7B6" w14:textId="3000680D" w:rsidR="00B11153" w:rsidRPr="00213F42" w:rsidRDefault="00B11153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B11153" w:rsidRPr="00213F42" w14:paraId="6E9CD894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563CF19F" w14:textId="5C52C454" w:rsidR="00B11153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30" w:type="dxa"/>
                  <w:gridSpan w:val="2"/>
                </w:tcPr>
                <w:p w14:paraId="7B0E4C95" w14:textId="6B8EBF94" w:rsidR="00B11153" w:rsidRPr="00213F42" w:rsidRDefault="00AD0D32" w:rsidP="001E78C7">
                  <w:pPr>
                    <w:pStyle w:val="Normalny1"/>
                    <w:spacing w:line="259" w:lineRule="auto"/>
                    <w:ind w:right="256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Oczekiwane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wod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3</w:t>
                  </w:r>
                  <w:r w:rsidR="00B11153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B11153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B11153" w:rsidRPr="00213F42" w14:paraId="741FB8A2" w14:textId="77777777" w:rsidTr="00210F87">
              <w:trPr>
                <w:gridAfter w:val="3"/>
                <w:wAfter w:w="950" w:type="dxa"/>
                <w:trHeight w:val="365"/>
              </w:trPr>
              <w:tc>
                <w:tcPr>
                  <w:tcW w:w="1226" w:type="dxa"/>
                  <w:gridSpan w:val="2"/>
                  <w:vAlign w:val="center"/>
                </w:tcPr>
                <w:p w14:paraId="122D87B3" w14:textId="3F94DA8B" w:rsidR="00B11153" w:rsidRPr="00213F42" w:rsidRDefault="00B11153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230" w:type="dxa"/>
                  <w:gridSpan w:val="2"/>
                </w:tcPr>
                <w:p w14:paraId="77BBA116" w14:textId="116089D8" w:rsidR="00B11153" w:rsidRPr="00213F42" w:rsidRDefault="00B11153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4B02D47D" w14:textId="7F69B4C4" w:rsidR="009773DC" w:rsidRPr="00213F42" w:rsidRDefault="79451A90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3ABF031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Wnioskodawca/Uczestnik Przedsięwzięcia </w:t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nie otrzymuje większej liczby punktów, niż gdyby dostarczył wodę o parametrach oczekiwanych. Wynika to z faktu</w:t>
            </w:r>
            <w:r w:rsidR="2CADC625"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,</w:t>
            </w:r>
            <w:r w:rsidRPr="4D286ACE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że nie jest celowe dostarczanie wody o lepszej jakości niż woda o zdefiniowanych poniżej oczekiwanych parametrach. </w:t>
            </w:r>
          </w:p>
          <w:p w14:paraId="2CB0B23C" w14:textId="74378C4E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Fonts w:cs="Calibri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AW3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558B8C08" w14:textId="33108861" w:rsidR="00885C0B" w:rsidRPr="00213F42" w:rsidRDefault="00885C0B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02"/>
              <w:gridCol w:w="2278"/>
            </w:tblGrid>
            <w:tr w:rsidR="00B11153" w:rsidRPr="00213F42" w14:paraId="31279BA9" w14:textId="77777777" w:rsidTr="691FD69B">
              <w:trPr>
                <w:trHeight w:val="423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9947876" w14:textId="77777777" w:rsidR="00B11153" w:rsidRPr="00213F42" w:rsidRDefault="00B11153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Nazwa parametru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FDDF5B2" w14:textId="58CA235C" w:rsidR="00B11153" w:rsidRPr="00213F42" w:rsidRDefault="00BC6D55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</w:t>
                  </w:r>
                  <w:r w:rsidR="00B11153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6052EFAA" w14:textId="77777777" w:rsidTr="691FD69B">
              <w:trPr>
                <w:trHeight w:val="422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B6EBF" w14:textId="3FAF548E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472C0" w14:textId="5B44A0C9" w:rsidR="007002DB" w:rsidRPr="00213F42" w:rsidRDefault="1F71DFB6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7002DB" w:rsidRPr="00213F42" w14:paraId="5DF7CE4D" w14:textId="77777777" w:rsidTr="691FD69B">
              <w:trPr>
                <w:trHeight w:val="694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4C5EC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37DD64EB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4997143" w14:textId="437556AD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9AFD65" w14:textId="1E09857D" w:rsidR="007002DB" w:rsidRPr="00213F42" w:rsidRDefault="3F1BBA5D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7002DB" w:rsidRPr="00213F42" w14:paraId="6805D866" w14:textId="77777777" w:rsidTr="691FD69B">
              <w:trPr>
                <w:trHeight w:val="45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CB5109" w14:textId="77777777" w:rsidR="003B782F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06B24C2C" w14:textId="68BDB4B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20F28E" w14:textId="54880AC0" w:rsidR="007002DB" w:rsidRPr="00213F42" w:rsidRDefault="1AF6574C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007002DB" w:rsidRPr="00213F42" w14:paraId="59C60EDB" w14:textId="77777777" w:rsidTr="691FD69B">
              <w:trPr>
                <w:trHeight w:val="231"/>
              </w:trPr>
              <w:tc>
                <w:tcPr>
                  <w:tcW w:w="2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4B9E57" w14:textId="3AC17459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065A61" w14:textId="13D44D75" w:rsidR="007002DB" w:rsidRPr="00213F42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CDC1C69" w14:textId="2A0D2EBC" w:rsidR="00892D18" w:rsidRPr="00213F42" w:rsidRDefault="00892D18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AB7DF" w14:textId="30AD61C3" w:rsidR="00B11153" w:rsidRPr="00213F42" w:rsidRDefault="00B11153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="00E358E3" w:rsidRPr="00213F42">
              <w:rPr>
                <w:szCs w:val="20"/>
              </w:rPr>
              <w:t>1</w:t>
            </w:r>
            <w:r w:rsidRPr="00213F42">
              <w:rPr>
                <w:szCs w:val="20"/>
              </w:rPr>
              <w:t>0%</w:t>
            </w:r>
          </w:p>
        </w:tc>
      </w:tr>
      <w:tr w:rsidR="00F22E66" w:rsidRPr="00213F42" w14:paraId="0E9F443E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B3549" w14:textId="09BB0B0E" w:rsidR="00F22E66" w:rsidRPr="00213F42" w:rsidRDefault="00F22E66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lastRenderedPageBreak/>
              <w:t xml:space="preserve">KON 1.6A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7F27C" w14:textId="3F6A33AF" w:rsidR="00F22E66" w:rsidRPr="00213F42" w:rsidRDefault="00F22E66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213F42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E4508" w14:textId="66750D97" w:rsidR="00F22E66" w:rsidRPr="00213F42" w:rsidRDefault="00BC6D55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C</w:t>
            </w:r>
            <w:r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AW4  </w:t>
            </w:r>
            <w:r w:rsidRPr="00213F42">
              <w:rPr>
                <w:rStyle w:val="Domylnaczcionkaakapitu10"/>
                <w:szCs w:val="20"/>
                <w:lang w:eastAsia="pl-PL"/>
              </w:rPr>
              <w:t>-</w:t>
            </w:r>
            <w:r w:rsidR="00F25D7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>Jakość wody W4</w:t>
            </w:r>
            <w:r w:rsidR="00F22E66" w:rsidRPr="00213F42">
              <w:rPr>
                <w:rStyle w:val="Domylnaczcionkaakapitu10"/>
                <w:szCs w:val="20"/>
                <w:vertAlign w:val="subscript"/>
                <w:lang w:eastAsia="pl-PL"/>
              </w:rPr>
              <w:t>A</w:t>
            </w:r>
            <w:r w:rsidR="00F22E66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B1068" w14:textId="56E502BD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W4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DCAC9" w14:textId="69D59E31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213F42">
              <w:rPr>
                <w:rStyle w:val="Domylnaczcionkaakapitu10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C6008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(do ogrodu) Zamawiający określa wzorem:</w:t>
            </w:r>
          </w:p>
          <w:p w14:paraId="2AF34E13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306E91F" w14:textId="0D5A6454" w:rsidR="00F22E66" w:rsidRPr="00213F42" w:rsidRDefault="000B4439" w:rsidP="62E1934B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AW4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AW4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4B2A2945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B7E2232" w14:textId="77777777" w:rsidR="00F22E66" w:rsidRPr="00213F42" w:rsidRDefault="00F22E6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0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52"/>
              <w:gridCol w:w="5754"/>
              <w:gridCol w:w="136"/>
            </w:tblGrid>
            <w:tr w:rsidR="00892D18" w:rsidRPr="00213F42" w14:paraId="2B359875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C3C18F5" w14:textId="1D583EAA" w:rsidR="00892D18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28965B34" w14:textId="595C537A" w:rsidR="00892D18" w:rsidRPr="00213F42" w:rsidRDefault="00892D18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F22E66" w:rsidRPr="00213F42" w14:paraId="3BDC4A63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20F2A1BF" w14:textId="46F211EC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1733DE1A" w14:textId="473E5EBF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, </w:t>
                  </w:r>
                </w:p>
              </w:tc>
            </w:tr>
            <w:tr w:rsidR="00F22E66" w:rsidRPr="00213F42" w14:paraId="77C2C53B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0D1E819F" w14:textId="516E5C06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65F7971" w14:textId="33C70306" w:rsidR="00F22E66" w:rsidRPr="00213F42" w:rsidRDefault="00AD0D32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F22E66" w:rsidRPr="00213F42" w14:paraId="58CA8426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7BFD822C" w14:textId="1DF0EB48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4777C4ED" w14:textId="6EF808B0" w:rsidR="00F22E66" w:rsidRPr="00213F42" w:rsidRDefault="00F22E66" w:rsidP="001E78C7">
                  <w:pPr>
                    <w:pStyle w:val="Normalny1"/>
                    <w:spacing w:line="259" w:lineRule="auto"/>
                    <w:ind w:right="298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 wodzie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7E1BF00D" w14:textId="77777777" w:rsidTr="00C41FCB">
              <w:trPr>
                <w:trHeight w:val="320"/>
              </w:trPr>
              <w:tc>
                <w:tcPr>
                  <w:tcW w:w="1185" w:type="dxa"/>
                  <w:gridSpan w:val="2"/>
                  <w:vAlign w:val="center"/>
                </w:tcPr>
                <w:p w14:paraId="6C3C8DA7" w14:textId="402016FA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90" w:type="dxa"/>
                  <w:gridSpan w:val="2"/>
                </w:tcPr>
                <w:p w14:paraId="6A13366D" w14:textId="26C035EF" w:rsidR="00F22E66" w:rsidRPr="00213F42" w:rsidRDefault="00AD0D32" w:rsidP="001E78C7">
                  <w:pPr>
                    <w:pStyle w:val="Normalny1"/>
                    <w:spacing w:line="259" w:lineRule="auto"/>
                    <w:ind w:right="312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Ogólna liczba mikroorganizmów w 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wodzie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  <w:tr w:rsidR="00F22E66" w:rsidRPr="00213F42" w14:paraId="20F3C39D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59F7A34C" w14:textId="55071A81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C407C78" w14:textId="333C4E34" w:rsidR="00F22E66" w:rsidRPr="00213F42" w:rsidRDefault="00F22E66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763305" w:rsidRPr="00213F42">
                    <w:rPr>
                      <w:rStyle w:val="Domylnaczcionkaakapitu10"/>
                      <w:szCs w:val="20"/>
                      <w:lang w:eastAsia="pl-PL"/>
                    </w:rPr>
                    <w:t>dostarczanej przez System</w:t>
                  </w:r>
                  <w:r w:rsidR="00BD4FB6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</w:p>
              </w:tc>
            </w:tr>
            <w:tr w:rsidR="00F22E66" w:rsidRPr="00213F42" w14:paraId="64E7AA11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42A42478" w14:textId="468DB49E" w:rsidR="00F22E66" w:rsidRPr="00213F42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2E17DF8B" w14:textId="23E27FB0" w:rsidR="00F22E66" w:rsidRPr="00213F42" w:rsidRDefault="00AD0D32" w:rsidP="001E78C7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Oczekiwana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F22E66" w:rsidRPr="00213F42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A </w:t>
                  </w:r>
                  <w:r w:rsidR="00F22E6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213F42" w14:paraId="596140DD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0D75764C" w14:textId="38428DD6" w:rsidR="004424BA" w:rsidRDefault="000B4439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E.C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6E47F3CF" w14:textId="0A59C54E" w:rsidR="004424BA" w:rsidRPr="00213F42" w:rsidRDefault="042545A0" w:rsidP="691FD69B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Liczba bakterii E. 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A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424BA" w:rsidRPr="00213F42" w14:paraId="58075C47" w14:textId="77777777" w:rsidTr="00C41FCB">
              <w:trPr>
                <w:gridAfter w:val="1"/>
                <w:wAfter w:w="136" w:type="dxa"/>
                <w:trHeight w:val="320"/>
              </w:trPr>
              <w:tc>
                <w:tcPr>
                  <w:tcW w:w="1133" w:type="dxa"/>
                  <w:vAlign w:val="center"/>
                </w:tcPr>
                <w:p w14:paraId="03023116" w14:textId="3D8218AB" w:rsidR="004424BA" w:rsidRDefault="000B4439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E.C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AW4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06" w:type="dxa"/>
                  <w:gridSpan w:val="2"/>
                </w:tcPr>
                <w:p w14:paraId="0621C175" w14:textId="67387785" w:rsidR="004424BA" w:rsidRPr="00213F42" w:rsidRDefault="042545A0" w:rsidP="691FD69B">
                  <w:pPr>
                    <w:pStyle w:val="Normalny1"/>
                    <w:spacing w:line="259" w:lineRule="auto"/>
                    <w:ind w:right="284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Oczekiwana Liczba bakterii E.Coli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A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1B2A3C26" w14:textId="3056990D" w:rsidR="009773DC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3D12D644" w14:textId="75A1629B" w:rsidR="00694018" w:rsidRPr="00213F42" w:rsidRDefault="009773DC" w:rsidP="006875F0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B770E1"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Wnioskodawcy/Uczestnika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B770E1" w:rsidRPr="00213F42">
              <w:rPr>
                <w:rFonts w:cs="Calibri"/>
                <w:sz w:val="20"/>
                <w:szCs w:val="20"/>
              </w:rPr>
              <w:t>Wnioskodawca/Uczestnik Przedsięwzięcia</w:t>
            </w:r>
            <w:r w:rsidR="00B770E1" w:rsidRPr="00213F42" w:rsidDel="00B770E1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AW4</m:t>
                  </m:r>
                </m:sub>
              </m:sSub>
            </m:oMath>
            <w:r w:rsidRPr="00213F42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2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78"/>
              <w:gridCol w:w="2251"/>
            </w:tblGrid>
            <w:tr w:rsidR="00F22E66" w:rsidRPr="00213F42" w14:paraId="6170554A" w14:textId="77777777" w:rsidTr="691FD69B">
              <w:trPr>
                <w:trHeight w:val="42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07B43A6" w14:textId="77777777" w:rsidR="00F22E66" w:rsidRPr="00213F42" w:rsidRDefault="00F22E66" w:rsidP="001E78C7">
                  <w:pPr>
                    <w:autoSpaceDN/>
                    <w:spacing w:line="259" w:lineRule="auto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3DF1D35" w14:textId="01F77CF4" w:rsidR="00F22E66" w:rsidRPr="00213F42" w:rsidRDefault="00F22E66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Wartość </w:t>
                  </w:r>
                  <w:r w:rsidR="00BC6D55"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oczekiwana</w:t>
                  </w:r>
                  <w:r w:rsidRPr="00213F42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parametru</w:t>
                  </w:r>
                </w:p>
              </w:tc>
            </w:tr>
            <w:tr w:rsidR="007002DB" w:rsidRPr="00213F42" w14:paraId="239EA351" w14:textId="77777777" w:rsidTr="691FD69B">
              <w:trPr>
                <w:trHeight w:val="422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4EC53" w14:textId="578FE292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213F42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6AE9F7" w14:textId="28E83F20" w:rsidR="007002DB" w:rsidRPr="00213F42" w:rsidRDefault="0348F4F5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7002DB" w:rsidRPr="00213F42" w14:paraId="17154A26" w14:textId="77777777" w:rsidTr="691FD69B">
              <w:trPr>
                <w:trHeight w:val="693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CD26D1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7756E6F4" w14:textId="77777777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56CF9DBA" w14:textId="5BE72656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E2C10F" w14:textId="3CC578EE" w:rsidR="007002DB" w:rsidRPr="00213F42" w:rsidRDefault="4726EBCA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7002DB" w:rsidRPr="00213F42" w14:paraId="7CFE20C6" w14:textId="77777777" w:rsidTr="691FD69B">
              <w:trPr>
                <w:trHeight w:val="450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DE6BCE" w14:textId="77777777" w:rsidR="003658F7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26CA4449" w14:textId="6AEEBD3B" w:rsidR="007002DB" w:rsidRPr="00213F42" w:rsidRDefault="007002DB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A6C00" w14:textId="2D9DC089" w:rsidR="007002DB" w:rsidRPr="00213F42" w:rsidRDefault="15FDEB46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62E1934B" w14:paraId="26226D21" w14:textId="77777777" w:rsidTr="691FD69B">
              <w:trPr>
                <w:trHeight w:val="450"/>
              </w:trPr>
              <w:tc>
                <w:tcPr>
                  <w:tcW w:w="2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00CA1C" w14:textId="20F8F988" w:rsidR="6449147A" w:rsidRDefault="0209B2BE" w:rsidP="62E1934B">
                  <w:pPr>
                    <w:spacing w:line="259" w:lineRule="auto"/>
                    <w:jc w:val="center"/>
                  </w:pPr>
                  <w:r>
                    <w:t>E. coli</w:t>
                  </w:r>
                </w:p>
              </w:tc>
              <w:tc>
                <w:tcPr>
                  <w:tcW w:w="2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B3675A" w14:textId="39D8ACEC" w:rsidR="6449147A" w:rsidRDefault="0209B2BE" w:rsidP="691FD69B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0</w:t>
                  </w:r>
                </w:p>
              </w:tc>
            </w:tr>
          </w:tbl>
          <w:p w14:paraId="12215115" w14:textId="59C3F7C8" w:rsidR="00D70E86" w:rsidRPr="00213F42" w:rsidRDefault="00D70E86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04A4D" w14:textId="55EC5E21" w:rsidR="00F22E66" w:rsidRPr="00213F42" w:rsidRDefault="00ED2125" w:rsidP="001E78C7">
            <w:pPr>
              <w:pStyle w:val="Normalny1"/>
              <w:spacing w:line="259" w:lineRule="auto"/>
              <w:jc w:val="center"/>
              <w:rPr>
                <w:rFonts w:cstheme="minorHAnsi"/>
                <w:szCs w:val="20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10%</w:t>
            </w:r>
          </w:p>
        </w:tc>
      </w:tr>
      <w:tr w:rsidR="007002DB" w:rsidRPr="00213F42" w14:paraId="7B352C77" w14:textId="77777777" w:rsidTr="6F5088C5">
        <w:trPr>
          <w:trHeight w:val="624"/>
          <w:jc w:val="center"/>
        </w:trPr>
        <w:tc>
          <w:tcPr>
            <w:tcW w:w="56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D90C" w14:textId="576FB6E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KON 1.7A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B622C" w14:textId="65148152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213F42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21065" w14:textId="3F50E893" w:rsidR="007002DB" w:rsidRPr="00213F42" w:rsidRDefault="009545F6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7002DB" w:rsidRPr="00213F42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AC </w:t>
            </w:r>
            <w:r w:rsidR="007002DB" w:rsidRPr="00213F42">
              <w:rPr>
                <w:szCs w:val="20"/>
                <w:lang w:eastAsia="pl-PL"/>
              </w:rPr>
              <w:t xml:space="preserve">- Koszt </w:t>
            </w:r>
            <w:r w:rsidR="007A48A3" w:rsidRPr="00213F42">
              <w:rPr>
                <w:szCs w:val="20"/>
                <w:lang w:eastAsia="pl-PL"/>
              </w:rPr>
              <w:t>całkowity</w:t>
            </w:r>
            <w:r w:rsidR="007002DB" w:rsidRPr="00213F42">
              <w:rPr>
                <w:szCs w:val="20"/>
                <w:lang w:eastAsia="pl-PL"/>
              </w:rPr>
              <w:t xml:space="preserve">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5439F" w14:textId="607061AE" w:rsidR="009545F6" w:rsidRPr="00213F42" w:rsidRDefault="00B32303" w:rsidP="001E78C7">
            <w:pPr>
              <w:spacing w:line="259" w:lineRule="auto"/>
              <w:rPr>
                <w:sz w:val="20"/>
                <w:szCs w:val="20"/>
              </w:rPr>
            </w:pPr>
            <w:r w:rsidRPr="00213F42">
              <w:rPr>
                <w:sz w:val="20"/>
                <w:szCs w:val="20"/>
              </w:rPr>
              <w:t>Koszt</w:t>
            </w:r>
            <w:r w:rsidR="00A90EB1" w:rsidRPr="00213F42">
              <w:rPr>
                <w:sz w:val="20"/>
                <w:szCs w:val="20"/>
              </w:rPr>
              <w:t xml:space="preserve"> C</w:t>
            </w:r>
            <w:r w:rsidR="009545F6" w:rsidRPr="00213F42">
              <w:rPr>
                <w:sz w:val="20"/>
                <w:szCs w:val="20"/>
              </w:rPr>
              <w:t>ałkowit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Systemu rozumian</w:t>
            </w:r>
            <w:r w:rsidRPr="00213F42">
              <w:rPr>
                <w:sz w:val="20"/>
                <w:szCs w:val="20"/>
              </w:rPr>
              <w:t>y</w:t>
            </w:r>
            <w:r w:rsidR="009545F6" w:rsidRPr="00213F42">
              <w:rPr>
                <w:sz w:val="20"/>
                <w:szCs w:val="20"/>
              </w:rPr>
              <w:t xml:space="preserve"> jako suma kosztów związanych z budową Systemu dla Budynku Jednorodzinnego oraz kosztów montażu, i eksploatacji Systemu przez okres 15 lat, </w:t>
            </w:r>
          </w:p>
          <w:p w14:paraId="2B7BC770" w14:textId="7F9D6C00" w:rsidR="007002DB" w:rsidRPr="00213F42" w:rsidRDefault="007002DB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79A49" w14:textId="1610AB4C" w:rsidR="007002DB" w:rsidRPr="00213F42" w:rsidRDefault="004D65C8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213F42">
              <w:rPr>
                <w:b/>
                <w:sz w:val="20"/>
                <w:szCs w:val="20"/>
              </w:rPr>
              <w:t>Koszt C</w:t>
            </w:r>
            <w:r w:rsidR="007002DB" w:rsidRPr="00213F42">
              <w:rPr>
                <w:b/>
                <w:sz w:val="20"/>
                <w:szCs w:val="20"/>
              </w:rPr>
              <w:t>ałkowit</w:t>
            </w:r>
            <w:r w:rsidR="007A48A3" w:rsidRPr="00213F42">
              <w:rPr>
                <w:b/>
                <w:sz w:val="20"/>
                <w:szCs w:val="20"/>
              </w:rPr>
              <w:t>y</w:t>
            </w:r>
            <w:r w:rsidR="007002DB" w:rsidRPr="00213F42">
              <w:rPr>
                <w:b/>
                <w:sz w:val="20"/>
                <w:szCs w:val="20"/>
              </w:rPr>
              <w:t xml:space="preserve"> </w:t>
            </w:r>
            <w:r w:rsidR="009545F6" w:rsidRPr="00213F42">
              <w:rPr>
                <w:b/>
                <w:sz w:val="20"/>
                <w:szCs w:val="20"/>
              </w:rPr>
              <w:t>Systemu</w:t>
            </w:r>
            <w:r w:rsidR="007A48A3" w:rsidRPr="00213F42">
              <w:rPr>
                <w:b/>
                <w:sz w:val="20"/>
                <w:szCs w:val="20"/>
              </w:rPr>
              <w:t xml:space="preserve"> wraz z użytkowaniem przez 15 lat</w:t>
            </w:r>
            <w:r w:rsidR="009545F6" w:rsidRPr="00213F42">
              <w:rPr>
                <w:sz w:val="20"/>
                <w:szCs w:val="20"/>
              </w:rPr>
              <w:t xml:space="preserve">, </w:t>
            </w:r>
            <w:r w:rsidR="007002DB" w:rsidRPr="00213F42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6E144853" w14:textId="0061B703" w:rsidR="007002DB" w:rsidRPr="00213F42" w:rsidRDefault="007002DB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FB6A5D6" w14:textId="03815AA7" w:rsidR="009545F6" w:rsidRPr="00577224" w:rsidRDefault="000B4439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147F7776" w14:textId="77777777" w:rsidR="00577224" w:rsidRPr="00213F42" w:rsidRDefault="00577224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3EE58FE7" w14:textId="77777777" w:rsidR="00577224" w:rsidRPr="00577224" w:rsidRDefault="000B4439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AE</m:t>
                    </m:r>
                  </m:sub>
                </m:sSub>
              </m:oMath>
            </m:oMathPara>
          </w:p>
          <w:p w14:paraId="58D2A8F6" w14:textId="05029CB9" w:rsidR="007002DB" w:rsidRPr="00577224" w:rsidRDefault="005B764A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45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8"/>
              <w:gridCol w:w="3955"/>
            </w:tblGrid>
            <w:tr w:rsidR="007002DB" w:rsidRPr="00213F42" w14:paraId="3246CB61" w14:textId="77777777" w:rsidTr="00E44FB3">
              <w:trPr>
                <w:trHeight w:val="397"/>
              </w:trPr>
              <w:tc>
                <w:tcPr>
                  <w:tcW w:w="608" w:type="dxa"/>
                  <w:vAlign w:val="center"/>
                </w:tcPr>
                <w:p w14:paraId="24A8BDA2" w14:textId="0F2117DE" w:rsidR="007002DB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</w:tcPr>
                <w:p w14:paraId="59411EC8" w14:textId="664BBAF3" w:rsidR="007002DB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>oszt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Całkowity</w:t>
                  </w:r>
                  <w:r w:rsidR="00694018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Systemu wraz z użytkowaniem </w:t>
                  </w:r>
                  <w:r w:rsidR="00E620C0" w:rsidRPr="00213F42">
                    <w:rPr>
                      <w:rStyle w:val="Domylnaczcionkaakapitu10"/>
                      <w:szCs w:val="20"/>
                      <w:lang w:eastAsia="pl-PL"/>
                    </w:rPr>
                    <w:t>przez 15 lat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7002DB" w:rsidRPr="00213F42" w14:paraId="5E00085E" w14:textId="77777777" w:rsidTr="00E44FB3">
              <w:trPr>
                <w:trHeight w:val="423"/>
              </w:trPr>
              <w:tc>
                <w:tcPr>
                  <w:tcW w:w="608" w:type="dxa"/>
                  <w:vAlign w:val="center"/>
                </w:tcPr>
                <w:p w14:paraId="60F51137" w14:textId="5FD7E41F" w:rsidR="007002DB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57E012D" w14:textId="7ADCC885" w:rsidR="007002DB" w:rsidRPr="00213F42" w:rsidRDefault="00994E99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Systemu, 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>deklarowan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</w:t>
                  </w:r>
                  <w:r w:rsidR="00464B62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>[zł]</w:t>
                  </w:r>
                  <w:r w:rsidR="007F4BDA" w:rsidRPr="00213F42">
                    <w:rPr>
                      <w:rStyle w:val="Domylnaczcionkaakapitu10"/>
                      <w:szCs w:val="20"/>
                      <w:lang w:eastAsia="pl-PL"/>
                    </w:rPr>
                    <w:t>,</w:t>
                  </w:r>
                  <w:r w:rsidR="009545F6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 </w:t>
                  </w:r>
                </w:p>
              </w:tc>
            </w:tr>
            <w:tr w:rsidR="007002DB" w:rsidRPr="00213F42" w14:paraId="38C92959" w14:textId="77777777" w:rsidTr="00E44FB3">
              <w:trPr>
                <w:trHeight w:val="522"/>
              </w:trPr>
              <w:tc>
                <w:tcPr>
                  <w:tcW w:w="608" w:type="dxa"/>
                  <w:vAlign w:val="center"/>
                </w:tcPr>
                <w:p w14:paraId="424DE301" w14:textId="66C32B34" w:rsidR="007002DB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469AB972" w14:textId="5C9E5449" w:rsidR="007002DB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M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>ontaż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u</w:t>
                  </w:r>
                  <w:r w:rsidR="00E620C0" w:rsidRPr="00213F42">
                    <w:rPr>
                      <w:rFonts w:cs="Calibri"/>
                      <w:color w:val="000000"/>
                      <w:szCs w:val="20"/>
                    </w:rPr>
                    <w:t xml:space="preserve"> Systemu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, 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</w:p>
              </w:tc>
            </w:tr>
            <w:tr w:rsidR="009545F6" w:rsidRPr="00213F42" w14:paraId="6D7A43DA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18441A7E" w14:textId="732857F6" w:rsidR="009545F6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44606A8" w14:textId="5A03D46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Koszt 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>S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 xml:space="preserve">erwisu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Systemu przez okres 15 lat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>, deklarowan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y</w:t>
                  </w:r>
                  <w:r w:rsidR="004E357D" w:rsidRPr="00213F42">
                    <w:rPr>
                      <w:rFonts w:cs="Calibri"/>
                      <w:color w:val="000000"/>
                      <w:szCs w:val="20"/>
                    </w:rPr>
                    <w:t xml:space="preserve"> przez </w:t>
                  </w:r>
                  <w:r w:rsidR="00B770E1" w:rsidRPr="00213F42">
                    <w:rPr>
                      <w:rFonts w:cs="Calibri"/>
                      <w:color w:val="000000"/>
                      <w:szCs w:val="20"/>
                    </w:rPr>
                    <w:t>Wnioskodawcę/Uczestnika Przedsięwzięcia</w:t>
                  </w:r>
                  <w:r w:rsidR="00B770E1" w:rsidRPr="00213F42" w:rsidDel="00B770E1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29F4477D" w14:textId="77777777" w:rsidTr="00E44FB3">
              <w:trPr>
                <w:trHeight w:val="383"/>
              </w:trPr>
              <w:tc>
                <w:tcPr>
                  <w:tcW w:w="608" w:type="dxa"/>
                  <w:vAlign w:val="center"/>
                </w:tcPr>
                <w:p w14:paraId="068A06D2" w14:textId="5F747B7C" w:rsidR="009545F6" w:rsidRPr="00213F42" w:rsidRDefault="000B4439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0E4FE441" w14:textId="45AEAD2D" w:rsidR="009545F6" w:rsidRPr="00213F42" w:rsidRDefault="00D3575A" w:rsidP="001E78C7">
                  <w:pPr>
                    <w:pStyle w:val="Normalny1"/>
                    <w:spacing w:before="0" w:line="259" w:lineRule="auto"/>
                    <w:ind w:right="418"/>
                    <w:rPr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/>
                      <w:szCs w:val="20"/>
                    </w:rPr>
                    <w:t xml:space="preserve"> W</w:t>
                  </w:r>
                  <w:r w:rsidR="00464B62" w:rsidRPr="00213F42">
                    <w:rPr>
                      <w:rFonts w:cs="Calibri"/>
                      <w:color w:val="000000"/>
                      <w:szCs w:val="20"/>
                    </w:rPr>
                    <w:t>ody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 xml:space="preserve"> o standardzie W0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 przez okres 15 lat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,</w:t>
                  </w:r>
                  <w:r w:rsidR="00B3667B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</w:p>
              </w:tc>
            </w:tr>
            <w:tr w:rsidR="009545F6" w:rsidRPr="00213F42" w14:paraId="6D6B9389" w14:textId="77777777" w:rsidTr="00E44FB3">
              <w:trPr>
                <w:trHeight w:val="504"/>
              </w:trPr>
              <w:tc>
                <w:tcPr>
                  <w:tcW w:w="608" w:type="dxa"/>
                  <w:vAlign w:val="center"/>
                </w:tcPr>
                <w:p w14:paraId="1B6750E4" w14:textId="312B403B" w:rsidR="009545F6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6597036F" w14:textId="34828C9A" w:rsidR="009545F6" w:rsidRPr="00213F42" w:rsidRDefault="004D65C8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>Koszt W</w:t>
                  </w:r>
                  <w:r w:rsidR="00B3667B" w:rsidRPr="00213F42">
                    <w:rPr>
                      <w:rStyle w:val="Domylnaczcionkaakapitu10"/>
                      <w:szCs w:val="20"/>
                      <w:lang w:eastAsia="pl-PL"/>
                    </w:rPr>
                    <w:t>ywozu</w:t>
                  </w:r>
                  <w:r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Ś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cieków kanalizacyjnych wozami asenizacyjnymi,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D3575A" w:rsidRPr="00213F42">
                    <w:rPr>
                      <w:rFonts w:cs="Calibri"/>
                      <w:color w:val="000000"/>
                      <w:szCs w:val="20"/>
                    </w:rPr>
                    <w:t>[zł]</w:t>
                  </w:r>
                  <w:r w:rsidR="007F4BDA" w:rsidRPr="00213F42">
                    <w:rPr>
                      <w:rFonts w:cs="Calibri"/>
                      <w:color w:val="000000"/>
                      <w:szCs w:val="20"/>
                    </w:rPr>
                    <w:t>,</w:t>
                  </w:r>
                  <w:r w:rsidR="00D3575A" w:rsidRPr="00213F42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45F6" w:rsidRPr="00213F42" w14:paraId="3707F8E0" w14:textId="77777777" w:rsidTr="00E44FB3">
              <w:trPr>
                <w:trHeight w:val="517"/>
              </w:trPr>
              <w:tc>
                <w:tcPr>
                  <w:tcW w:w="608" w:type="dxa"/>
                  <w:vAlign w:val="center"/>
                </w:tcPr>
                <w:p w14:paraId="5307E348" w14:textId="5F39152C" w:rsidR="009545F6" w:rsidRPr="00213F42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AE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3955" w:type="dxa"/>
                  <w:vAlign w:val="center"/>
                </w:tcPr>
                <w:p w14:paraId="585E5C4E" w14:textId="5CA81B30" w:rsidR="009545F6" w:rsidRPr="00213F42" w:rsidRDefault="009545F6" w:rsidP="001E78C7">
                  <w:pPr>
                    <w:pStyle w:val="Normalny1"/>
                    <w:spacing w:before="0" w:line="259" w:lineRule="auto"/>
                    <w:ind w:right="418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>Koszt</w:t>
                  </w:r>
                  <w:r w:rsidR="004D65C8"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 Energii E</w:t>
                  </w:r>
                  <w:r w:rsidRPr="00213F42">
                    <w:rPr>
                      <w:rFonts w:cs="Calibri"/>
                      <w:color w:val="000000" w:themeColor="text1"/>
                      <w:szCs w:val="20"/>
                    </w:rPr>
                    <w:t xml:space="preserve">lektrycznej,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A56CC3" w:rsidRPr="00213F42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213F42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="00B3667B" w:rsidRPr="00213F42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1B832967" w14:textId="57291685" w:rsidR="007A48A3" w:rsidRPr="00213F42" w:rsidRDefault="42BBD89E" w:rsidP="006875F0">
            <w:pPr>
              <w:pStyle w:val="Normalny1"/>
              <w:spacing w:line="259" w:lineRule="auto"/>
            </w:pPr>
            <w:r w:rsidRPr="691FD69B">
              <w:t>Wnioskodawca/Uczestnik Przedsięwzięcia</w:t>
            </w:r>
            <w:r w:rsidRPr="00213F42" w:rsidDel="0031754F">
              <w:rPr>
                <w:szCs w:val="20"/>
              </w:rPr>
              <w:t xml:space="preserve"> </w:t>
            </w:r>
            <w:r w:rsidRPr="00213F42">
              <w:rPr>
                <w:szCs w:val="20"/>
              </w:rPr>
              <w:t xml:space="preserve"> </w:t>
            </w:r>
            <w:r w:rsidR="3675080A" w:rsidRPr="691FD69B">
              <w:t>do O</w:t>
            </w:r>
            <w:r w:rsidR="53F7AE80" w:rsidRPr="691FD69B">
              <w:t xml:space="preserve">bliczeń Kosztów </w:t>
            </w:r>
            <w:r w:rsidR="3615B288" w:rsidRPr="691FD69B">
              <w:t>Całkowitych</w:t>
            </w:r>
            <w:r w:rsidR="53F7AE80" w:rsidRPr="691FD69B">
              <w:t xml:space="preserve"> Systemu wraz z użytkowaniem prze</w:t>
            </w:r>
            <w:r w:rsidR="44F0C183" w:rsidRPr="691FD69B">
              <w:t>z</w:t>
            </w:r>
            <w:r w:rsidR="53F7AE80" w:rsidRPr="691FD69B">
              <w:t xml:space="preserve"> okres 15 lat przyjmuje wszystkie elementy składowe, prace oraz media potrzebne do prawidłowego działania </w:t>
            </w:r>
            <w:r w:rsidR="3615B288" w:rsidRPr="691FD69B">
              <w:t>Systemu</w:t>
            </w:r>
            <w:r w:rsidR="53F7AE80" w:rsidRPr="691FD69B">
              <w:t xml:space="preserve"> w okres</w:t>
            </w:r>
            <w:r w:rsidR="3615B288" w:rsidRPr="691FD69B">
              <w:t>ie 15 lat, podczas</w:t>
            </w:r>
            <w:r w:rsidR="53F7AE80" w:rsidRPr="691FD69B">
              <w:t xml:space="preserve"> których System ma zapewnić wodę dla 4 </w:t>
            </w:r>
            <w:r w:rsidR="3615B288" w:rsidRPr="691FD69B">
              <w:t>U</w:t>
            </w:r>
            <w:r w:rsidR="53F7AE80" w:rsidRPr="691FD69B">
              <w:t xml:space="preserve">żytkowników Budynku </w:t>
            </w:r>
            <w:r w:rsidR="3615B288" w:rsidRPr="691FD69B">
              <w:t>Jednorodzinnego</w:t>
            </w:r>
            <w:r w:rsidR="5EC16408" w:rsidRPr="691FD69B">
              <w:t xml:space="preserve">, zgodnie z modelem zapotrzebowania na wodę dla Użytkownika </w:t>
            </w:r>
            <w:r w:rsidR="49847380" w:rsidRPr="691FD69B">
              <w:t>Budynku</w:t>
            </w:r>
            <w:r w:rsidR="5EC16408" w:rsidRPr="691FD69B">
              <w:t xml:space="preserve"> Jednorodzinnego </w:t>
            </w:r>
            <w:r w:rsidR="002C4573" w:rsidRPr="00213F42">
              <w:rPr>
                <w:szCs w:val="20"/>
              </w:rPr>
              <w:fldChar w:fldCharType="begin"/>
            </w:r>
            <w:r w:rsidR="002C4573" w:rsidRPr="00213F42">
              <w:rPr>
                <w:szCs w:val="20"/>
              </w:rPr>
              <w:instrText xml:space="preserve"> REF _Ref71026163 \h  \* MERGEFORMAT </w:instrText>
            </w:r>
            <w:r w:rsidR="002C4573" w:rsidRPr="00213F42">
              <w:rPr>
                <w:szCs w:val="20"/>
              </w:rPr>
            </w:r>
            <w:r w:rsidR="002C4573" w:rsidRPr="00213F42">
              <w:rPr>
                <w:szCs w:val="20"/>
              </w:rPr>
              <w:fldChar w:fldCharType="separate"/>
            </w:r>
            <w:r w:rsidR="006E2941" w:rsidRPr="691FD69B">
              <w:t>Tabela</w:t>
            </w:r>
            <w:r w:rsidR="006E2941" w:rsidRPr="691FD69B">
              <w:rPr>
                <w:b/>
                <w:bCs/>
              </w:rPr>
              <w:t xml:space="preserve"> </w:t>
            </w:r>
            <w:r w:rsidR="006E2941" w:rsidRPr="691FD69B">
              <w:rPr>
                <w:b/>
                <w:bCs/>
                <w:noProof/>
              </w:rPr>
              <w:t>3</w:t>
            </w:r>
            <w:r w:rsidR="002C4573" w:rsidRPr="00213F42">
              <w:rPr>
                <w:szCs w:val="20"/>
              </w:rPr>
              <w:fldChar w:fldCharType="end"/>
            </w:r>
            <w:r w:rsidR="53F7AE80" w:rsidRPr="00213F42">
              <w:rPr>
                <w:szCs w:val="20"/>
              </w:rPr>
              <w:t>.</w:t>
            </w:r>
            <w:r w:rsidR="3CFFEE92" w:rsidRPr="00213F42">
              <w:rPr>
                <w:szCs w:val="20"/>
              </w:rPr>
              <w:t xml:space="preserve"> </w:t>
            </w:r>
          </w:p>
          <w:p w14:paraId="32BB770B" w14:textId="0F1EFBAB" w:rsidR="007A48A3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</w:t>
            </w:r>
            <w:r w:rsidR="007A48A3" w:rsidRPr="00213F42">
              <w:rPr>
                <w:szCs w:val="20"/>
              </w:rPr>
              <w:t xml:space="preserve"> Przez K</w:t>
            </w:r>
            <w:r w:rsidR="007A48A3" w:rsidRPr="00213F42">
              <w:rPr>
                <w:szCs w:val="20"/>
                <w:vertAlign w:val="subscript"/>
              </w:rPr>
              <w:t xml:space="preserve">AD </w:t>
            </w:r>
            <w:r w:rsidR="004D65C8" w:rsidRPr="00213F42">
              <w:rPr>
                <w:szCs w:val="20"/>
                <w:vertAlign w:val="subscript"/>
              </w:rPr>
              <w:t xml:space="preserve"> </w:t>
            </w:r>
            <w:r w:rsidRPr="00213F42">
              <w:rPr>
                <w:szCs w:val="20"/>
              </w:rPr>
              <w:t>Zamawiający</w:t>
            </w:r>
            <w:r w:rsidR="007A48A3" w:rsidRPr="00213F42">
              <w:rPr>
                <w:szCs w:val="20"/>
              </w:rPr>
              <w:t xml:space="preserve"> rozumie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>K</w:t>
            </w:r>
            <w:r w:rsidR="00B3667B" w:rsidRPr="00213F42">
              <w:rPr>
                <w:rStyle w:val="Domylnaczcionkaakapitu10"/>
                <w:szCs w:val="20"/>
                <w:lang w:eastAsia="pl-PL"/>
              </w:rPr>
              <w:t>oszt</w:t>
            </w:r>
            <w:r w:rsidR="004E357D" w:rsidRPr="00213F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 xml:space="preserve">Systemu </w:t>
            </w:r>
            <w:r w:rsidR="004D65C8" w:rsidRPr="00213F42">
              <w:rPr>
                <w:szCs w:val="20"/>
              </w:rPr>
              <w:t>deklarowany</w:t>
            </w:r>
            <w:r w:rsidR="004E357D" w:rsidRPr="00213F42">
              <w:rPr>
                <w:szCs w:val="20"/>
              </w:rPr>
              <w:t xml:space="preserve"> przez </w:t>
            </w:r>
            <w:r w:rsidR="00694142" w:rsidRPr="00213F42">
              <w:rPr>
                <w:szCs w:val="20"/>
              </w:rPr>
              <w:t>Wnioskodawcę/Uczestnika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7A48A3" w:rsidRPr="00213F42">
              <w:rPr>
                <w:szCs w:val="20"/>
              </w:rPr>
              <w:t>dla planow</w:t>
            </w:r>
            <w:r w:rsidR="00B3667B" w:rsidRPr="00213F42">
              <w:rPr>
                <w:szCs w:val="20"/>
              </w:rPr>
              <w:t>anej skali</w:t>
            </w:r>
            <w:r w:rsidR="004D65C8" w:rsidRPr="00213F42">
              <w:rPr>
                <w:szCs w:val="20"/>
              </w:rPr>
              <w:t xml:space="preserve"> sprzedaży</w:t>
            </w:r>
            <w:r w:rsidR="00B3667B" w:rsidRPr="00213F42">
              <w:rPr>
                <w:szCs w:val="20"/>
              </w:rPr>
              <w:t xml:space="preserve"> </w:t>
            </w:r>
            <w:r w:rsidR="00AD2BC6" w:rsidRPr="00213F42">
              <w:rPr>
                <w:szCs w:val="20"/>
              </w:rPr>
              <w:t>minimum 200</w:t>
            </w:r>
            <w:r w:rsidR="00B3667B" w:rsidRPr="00213F42">
              <w:rPr>
                <w:szCs w:val="20"/>
              </w:rPr>
              <w:t xml:space="preserve"> szt. </w:t>
            </w:r>
            <w:r w:rsidR="00AD2BC6" w:rsidRPr="00213F42">
              <w:rPr>
                <w:szCs w:val="20"/>
              </w:rPr>
              <w:t>rocznie</w:t>
            </w:r>
            <w:r w:rsidR="004B6E0D" w:rsidRPr="00213F42">
              <w:rPr>
                <w:szCs w:val="20"/>
              </w:rPr>
              <w:t>, z uwzględnieniem 20% marży, kosztów produkcji, kosztów dystrybucji, kosztów materiału</w:t>
            </w:r>
            <w:r w:rsidR="00B3667B" w:rsidRPr="00213F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>Wnioskodawca/Uczestnik Przedsięwzięcia</w:t>
            </w:r>
            <w:r w:rsidR="00694142" w:rsidRPr="00213F42" w:rsidDel="00694142">
              <w:rPr>
                <w:szCs w:val="20"/>
              </w:rPr>
              <w:t xml:space="preserve"> </w:t>
            </w:r>
            <w:r w:rsidR="00694142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>w Koszcie S</w:t>
            </w:r>
            <w:r w:rsidR="00B3667B" w:rsidRPr="00213F42">
              <w:rPr>
                <w:szCs w:val="20"/>
              </w:rPr>
              <w:t>przedaży</w:t>
            </w:r>
            <w:r w:rsidR="003C298B" w:rsidRPr="00213F42">
              <w:rPr>
                <w:szCs w:val="20"/>
              </w:rPr>
              <w:t xml:space="preserve"> Systemu</w:t>
            </w:r>
            <w:r w:rsidR="00B3667B" w:rsidRPr="00213F42">
              <w:rPr>
                <w:szCs w:val="20"/>
              </w:rPr>
              <w:t xml:space="preserve"> </w:t>
            </w:r>
            <w:r w:rsidR="004D65C8" w:rsidRPr="00213F42">
              <w:rPr>
                <w:szCs w:val="20"/>
              </w:rPr>
              <w:t xml:space="preserve">jest zobowiązany </w:t>
            </w:r>
            <w:r w:rsidR="00B3667B" w:rsidRPr="00213F42">
              <w:rPr>
                <w:szCs w:val="20"/>
              </w:rPr>
              <w:t xml:space="preserve">uwzględnić wszystkie koszty elementów składowych podanych w Załączniku </w:t>
            </w:r>
            <w:r w:rsidR="002C4573" w:rsidRPr="00213F42">
              <w:rPr>
                <w:szCs w:val="20"/>
              </w:rPr>
              <w:t>3.1.</w:t>
            </w:r>
            <w:r w:rsidR="00B3667B" w:rsidRPr="00213F42">
              <w:rPr>
                <w:szCs w:val="20"/>
              </w:rPr>
              <w:t xml:space="preserve"> potwierdzone ofertami dla podanych elementów oraz wyceną elementów, które są innowacją. </w:t>
            </w:r>
            <w:r w:rsidR="004B6E0D" w:rsidRPr="00213F42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42CCEC6E" w14:textId="35CBB17B" w:rsidR="00E620C0" w:rsidRPr="00C41FCB" w:rsidRDefault="3615B288" w:rsidP="18C4E884">
            <w:pPr>
              <w:pStyle w:val="Normalny1"/>
              <w:spacing w:line="259" w:lineRule="auto"/>
            </w:pPr>
            <w:r>
              <w:t>- Przez K</w:t>
            </w:r>
            <w:r w:rsidRPr="18C4E884">
              <w:rPr>
                <w:vertAlign w:val="subscript"/>
              </w:rPr>
              <w:t xml:space="preserve">AM </w:t>
            </w:r>
            <w:r w:rsidR="506508B7" w:rsidRPr="18C4E884">
              <w:rPr>
                <w:vertAlign w:val="subscript"/>
              </w:rPr>
              <w:t xml:space="preserve"> </w:t>
            </w:r>
            <w:r w:rsidR="3C5E172E">
              <w:t>Zamawiający rozumie Koszt M</w:t>
            </w:r>
            <w:r>
              <w:t>ontażu Systemu, koszt prac ziemnych i odtworzeniowych terenu, koszt dowozu materiałów, koszt modernizacji infrastruktury technicznej wewnątrz budynku w celu przystosowania jej do możliwości użytkowania Sys</w:t>
            </w:r>
            <w:r w:rsidR="1838B9FC">
              <w:t xml:space="preserve">temu w Budynku Jednorodzinnym. </w:t>
            </w:r>
            <w:r w:rsidR="0FB141B0">
              <w:t xml:space="preserve">Wnioskodawca/Uczestnik Przedsięwzięcia </w:t>
            </w:r>
            <w:r w:rsidR="3675080A">
              <w:t xml:space="preserve">w Koszcie montażu jest zobowiązany uwzględnić wszystkie koszty elementów składowych podanych w Załączniku </w:t>
            </w:r>
            <w:r w:rsidR="5EC16408">
              <w:t>3.1.</w:t>
            </w:r>
            <w:r w:rsidR="3675080A">
              <w:t xml:space="preserve"> potwierdzone ofertami dla podanych prac. </w:t>
            </w:r>
            <w:r w:rsidR="047F7B5D" w:rsidRPr="00C41FCB">
              <w:rPr>
                <w:szCs w:val="20"/>
              </w:rPr>
              <w:t>W przypadku, gdy niemożliwe jest pozyskanie ofert z rynku w celu przygotowywania wniosku, wówczas Wykonawca przygotowuje informacje w oparciu o posiadane doświadczenie.</w:t>
            </w:r>
          </w:p>
          <w:p w14:paraId="355CE2DB" w14:textId="06A48205" w:rsidR="004E357D" w:rsidRPr="00213F42" w:rsidRDefault="00E620C0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lastRenderedPageBreak/>
              <w:t>- Przez K</w:t>
            </w:r>
            <w:r w:rsidRPr="00213F42">
              <w:rPr>
                <w:szCs w:val="20"/>
                <w:vertAlign w:val="subscript"/>
              </w:rPr>
              <w:t>A</w:t>
            </w:r>
            <w:r w:rsidR="004E357D" w:rsidRPr="00213F42">
              <w:rPr>
                <w:szCs w:val="20"/>
                <w:vertAlign w:val="subscript"/>
              </w:rPr>
              <w:t>S</w:t>
            </w:r>
            <w:r w:rsidRPr="00213F42">
              <w:rPr>
                <w:szCs w:val="20"/>
                <w:vertAlign w:val="subscript"/>
              </w:rPr>
              <w:t xml:space="preserve"> </w:t>
            </w:r>
            <w:r w:rsidR="004B6E0D" w:rsidRPr="00213F42">
              <w:rPr>
                <w:szCs w:val="20"/>
                <w:vertAlign w:val="subscript"/>
              </w:rPr>
              <w:t xml:space="preserve"> </w:t>
            </w:r>
            <w:r w:rsidR="00AB408D" w:rsidRPr="00213F42">
              <w:rPr>
                <w:szCs w:val="20"/>
              </w:rPr>
              <w:t>Zamawiający rozumie</w:t>
            </w:r>
            <w:r w:rsidR="00433E34" w:rsidRPr="00213F42">
              <w:rPr>
                <w:szCs w:val="20"/>
              </w:rPr>
              <w:t xml:space="preserve"> </w:t>
            </w:r>
            <w:r w:rsidR="00AB408D" w:rsidRPr="00213F42">
              <w:rPr>
                <w:szCs w:val="20"/>
              </w:rPr>
              <w:t xml:space="preserve">15 letni </w:t>
            </w:r>
            <w:r w:rsidR="004B6E0D" w:rsidRPr="00213F42">
              <w:rPr>
                <w:szCs w:val="20"/>
              </w:rPr>
              <w:t>K</w:t>
            </w:r>
            <w:r w:rsidRPr="00213F42">
              <w:rPr>
                <w:szCs w:val="20"/>
              </w:rPr>
              <w:t xml:space="preserve">oszt </w:t>
            </w:r>
            <w:r w:rsidR="004B6E0D" w:rsidRPr="00213F42">
              <w:rPr>
                <w:szCs w:val="20"/>
              </w:rPr>
              <w:t>S</w:t>
            </w:r>
            <w:r w:rsidR="004E357D" w:rsidRPr="00213F42">
              <w:rPr>
                <w:szCs w:val="20"/>
              </w:rPr>
              <w:t xml:space="preserve">erwisu Systemu przez </w:t>
            </w:r>
            <w:r w:rsidR="001A5880" w:rsidRPr="00213F42">
              <w:rPr>
                <w:szCs w:val="20"/>
              </w:rPr>
              <w:t>Wnioskodawcę/Uczestnika Przedsięwzięcia</w:t>
            </w:r>
            <w:r w:rsidR="004E357D" w:rsidRPr="00213F42">
              <w:rPr>
                <w:szCs w:val="20"/>
              </w:rPr>
              <w:t>, przy założeniu minimum 1 serwisu</w:t>
            </w:r>
            <w:r w:rsidR="00433E34" w:rsidRPr="00213F42">
              <w:rPr>
                <w:szCs w:val="20"/>
              </w:rPr>
              <w:t xml:space="preserve"> rocznie</w:t>
            </w:r>
            <w:r w:rsidR="004B6E0D" w:rsidRPr="00213F42">
              <w:rPr>
                <w:szCs w:val="20"/>
              </w:rPr>
              <w:t xml:space="preserve">. W tym naprawy, awarie, okresowe przeglądy Systemu. </w:t>
            </w:r>
            <w:r w:rsidR="00D303E5" w:rsidRPr="00213F42">
              <w:rPr>
                <w:szCs w:val="20"/>
              </w:rPr>
              <w:t xml:space="preserve"> </w:t>
            </w:r>
          </w:p>
          <w:p w14:paraId="6C4D2D54" w14:textId="65940472" w:rsidR="004E357D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AW0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D303E5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 xml:space="preserve">akupu </w:t>
            </w:r>
            <w:r w:rsidR="004B6E0D" w:rsidRPr="00213F42">
              <w:rPr>
                <w:szCs w:val="20"/>
              </w:rPr>
              <w:t xml:space="preserve">Wody wodociągowej </w:t>
            </w:r>
            <w:r w:rsidRPr="00213F42">
              <w:rPr>
                <w:szCs w:val="20"/>
              </w:rPr>
              <w:t>z miejskiej sieci wodociągowej</w:t>
            </w:r>
            <w:r w:rsidR="00D303E5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</w:t>
            </w:r>
            <w:r w:rsidR="004B6E0D" w:rsidRPr="00213F42">
              <w:rPr>
                <w:szCs w:val="20"/>
              </w:rPr>
              <w:t xml:space="preserve"> Załącznik</w:t>
            </w:r>
            <w:r w:rsidR="004949DF" w:rsidRPr="00213F42">
              <w:rPr>
                <w:szCs w:val="20"/>
              </w:rPr>
              <w:t>u</w:t>
            </w:r>
            <w:r w:rsidR="004B6E0D" w:rsidRPr="00213F42">
              <w:rPr>
                <w:szCs w:val="20"/>
              </w:rPr>
              <w:t xml:space="preserve"> </w:t>
            </w:r>
            <w:r w:rsidR="002C4573" w:rsidRPr="00213F42">
              <w:rPr>
                <w:szCs w:val="20"/>
              </w:rPr>
              <w:t>3.1.</w:t>
            </w:r>
          </w:p>
          <w:p w14:paraId="34681E47" w14:textId="77777777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AK3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 Koszt W</w:t>
            </w:r>
            <w:r w:rsidR="00433E34" w:rsidRPr="00213F42">
              <w:rPr>
                <w:szCs w:val="20"/>
              </w:rPr>
              <w:t xml:space="preserve">ywozu </w:t>
            </w:r>
            <w:r w:rsidR="004B6E0D" w:rsidRPr="00213F42">
              <w:rPr>
                <w:szCs w:val="20"/>
              </w:rPr>
              <w:t>Ścieków K</w:t>
            </w:r>
            <w:r w:rsidRPr="00213F42">
              <w:rPr>
                <w:szCs w:val="20"/>
              </w:rPr>
              <w:t>analizacyjnych wozami asenizacyjnymi,</w:t>
            </w:r>
            <w:r w:rsidR="00433E34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 w Załączniku 3.1.</w:t>
            </w:r>
          </w:p>
          <w:p w14:paraId="1BA107BA" w14:textId="496DD5D1" w:rsidR="004949DF" w:rsidRPr="00213F42" w:rsidRDefault="004E357D" w:rsidP="006875F0">
            <w:pPr>
              <w:pStyle w:val="Normalny1"/>
              <w:spacing w:line="259" w:lineRule="auto"/>
              <w:rPr>
                <w:szCs w:val="20"/>
              </w:rPr>
            </w:pPr>
            <w:r w:rsidRPr="00213F42">
              <w:rPr>
                <w:szCs w:val="20"/>
              </w:rPr>
              <w:t>- Przez K</w:t>
            </w:r>
            <w:r w:rsidRPr="00213F42">
              <w:rPr>
                <w:szCs w:val="20"/>
                <w:vertAlign w:val="subscript"/>
              </w:rPr>
              <w:t xml:space="preserve">AE  </w:t>
            </w:r>
            <w:r w:rsidRPr="00213F42">
              <w:rPr>
                <w:szCs w:val="20"/>
              </w:rPr>
              <w:t xml:space="preserve">Zamawiający rozumie </w:t>
            </w:r>
            <w:r w:rsidR="004B6E0D" w:rsidRPr="00213F42">
              <w:rPr>
                <w:szCs w:val="20"/>
              </w:rPr>
              <w:t>15 letni</w:t>
            </w:r>
            <w:r w:rsidR="00433E34" w:rsidRPr="00213F42">
              <w:rPr>
                <w:szCs w:val="20"/>
              </w:rPr>
              <w:t xml:space="preserve"> </w:t>
            </w:r>
            <w:r w:rsidR="004B6E0D" w:rsidRPr="00213F42">
              <w:rPr>
                <w:szCs w:val="20"/>
              </w:rPr>
              <w:t>Koszt Z</w:t>
            </w:r>
            <w:r w:rsidRPr="00213F42">
              <w:rPr>
                <w:szCs w:val="20"/>
              </w:rPr>
              <w:t>akupu</w:t>
            </w:r>
            <w:r w:rsidR="004B6E0D" w:rsidRPr="00213F42">
              <w:rPr>
                <w:szCs w:val="20"/>
              </w:rPr>
              <w:t xml:space="preserve"> Energii Elektrycznej</w:t>
            </w:r>
            <w:r w:rsidR="00433E34" w:rsidRPr="00213F42">
              <w:rPr>
                <w:szCs w:val="20"/>
              </w:rPr>
              <w:t>,</w:t>
            </w:r>
            <w:r w:rsidR="004B6E0D" w:rsidRPr="00213F42">
              <w:rPr>
                <w:szCs w:val="20"/>
              </w:rPr>
              <w:t xml:space="preserve"> </w:t>
            </w:r>
            <w:r w:rsidR="004949DF" w:rsidRPr="00213F42">
              <w:rPr>
                <w:szCs w:val="20"/>
              </w:rPr>
              <w:t>w cenie podanej</w:t>
            </w:r>
            <w:r w:rsidR="003C298B" w:rsidRPr="00213F42">
              <w:rPr>
                <w:szCs w:val="20"/>
              </w:rPr>
              <w:t xml:space="preserve"> w </w:t>
            </w:r>
            <w:r w:rsidR="004949DF" w:rsidRPr="00213F42">
              <w:rPr>
                <w:szCs w:val="20"/>
              </w:rPr>
              <w:t>Załączniku 3.1.</w:t>
            </w:r>
          </w:p>
          <w:p w14:paraId="45A1637C" w14:textId="77777777" w:rsidR="00700FC9" w:rsidRDefault="6477EA68" w:rsidP="006875F0">
            <w:pPr>
              <w:pStyle w:val="Normalny1"/>
              <w:spacing w:line="259" w:lineRule="auto"/>
            </w:pPr>
            <w:r>
              <w:t xml:space="preserve">Wnioskodawca/Uczestnik Przedsięwzięcia </w:t>
            </w:r>
            <w:r w:rsidR="004949DF">
              <w:t xml:space="preserve">wylicza Koszty zgodnie z założeniami do Modelu Obliczeniowego dla Systemu </w:t>
            </w:r>
            <w:r w:rsidR="49847380">
              <w:t>Budynku</w:t>
            </w:r>
            <w:r w:rsidR="004949DF">
              <w:t xml:space="preserve"> Jednorodzinnego i zgodnie z wartościami przepływu wody jakie zadeklarował </w:t>
            </w:r>
            <w:r>
              <w:t xml:space="preserve">Wnioskodawca / Uczestnik Przedsięwzięcia </w:t>
            </w:r>
            <w:r w:rsidR="004949DF">
              <w:t xml:space="preserve">w Parametrach </w:t>
            </w:r>
            <w:r w:rsidR="00EC127E">
              <w:t>Konkurso</w:t>
            </w:r>
            <w:r w:rsidR="004949DF">
              <w:t xml:space="preserve">wych KON1.1A – KON1.6A. </w:t>
            </w:r>
          </w:p>
          <w:p w14:paraId="469ED7DF" w14:textId="3ECAB9F9" w:rsidR="00DC5E7F" w:rsidRPr="00213F42" w:rsidRDefault="00DC5E7F" w:rsidP="7DF58739">
            <w:pPr>
              <w:spacing w:line="259" w:lineRule="auto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C6B17" w14:textId="7FC4B9C0" w:rsidR="007002DB" w:rsidRPr="00213F42" w:rsidRDefault="007002DB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w:r w:rsidRPr="00213F42">
              <w:rPr>
                <w:rFonts w:cstheme="minorHAnsi"/>
                <w:szCs w:val="20"/>
              </w:rPr>
              <w:lastRenderedPageBreak/>
              <w:t>±</w:t>
            </w:r>
            <w:r w:rsidRPr="00213F42">
              <w:rPr>
                <w:szCs w:val="20"/>
              </w:rPr>
              <w:t>5%</w:t>
            </w:r>
          </w:p>
        </w:tc>
      </w:tr>
    </w:tbl>
    <w:p w14:paraId="4E16D97B" w14:textId="4BA26FDA" w:rsidR="00DE6F75" w:rsidRPr="00CB2F83" w:rsidRDefault="00A317B9" w:rsidP="001E78C7">
      <w:pPr>
        <w:pStyle w:val="Nagwek2"/>
        <w:spacing w:line="259" w:lineRule="auto"/>
        <w:rPr>
          <w:rStyle w:val="Domylnaczcionkaakapitu1"/>
          <w:caps/>
          <w:sz w:val="20"/>
        </w:rPr>
      </w:pPr>
      <w:bookmarkStart w:id="32" w:name="_Ref72226149"/>
      <w:r w:rsidRPr="00CB2F83">
        <w:rPr>
          <w:rStyle w:val="Domylnaczcionkaakapitu1"/>
        </w:rPr>
        <w:lastRenderedPageBreak/>
        <w:t>4</w:t>
      </w:r>
      <w:r w:rsidR="00181094" w:rsidRPr="00CB2F83">
        <w:rPr>
          <w:rStyle w:val="Domylnaczcionkaakapitu1"/>
        </w:rPr>
        <w:t>.</w:t>
      </w:r>
      <w:r w:rsidR="00B4098E" w:rsidRPr="00CB2F83">
        <w:rPr>
          <w:rStyle w:val="Domylnaczcionkaakapitu1"/>
        </w:rPr>
        <w:t>3</w:t>
      </w:r>
      <w:r w:rsidR="00181094" w:rsidRPr="00CB2F83">
        <w:rPr>
          <w:rStyle w:val="Domylnaczcionkaakapitu1"/>
        </w:rPr>
        <w:t xml:space="preserve">. </w:t>
      </w:r>
      <w:r w:rsidR="00EC127E">
        <w:rPr>
          <w:rStyle w:val="Domylnaczcionkaakapitu1"/>
        </w:rPr>
        <w:t>Wymagania</w:t>
      </w:r>
      <w:r w:rsidR="0021200A">
        <w:rPr>
          <w:rStyle w:val="Domylnaczcionkaakapitu1"/>
        </w:rPr>
        <w:t xml:space="preserve"> </w:t>
      </w:r>
      <w:r w:rsidR="00EC127E">
        <w:rPr>
          <w:rStyle w:val="Domylnaczcionkaakapitu1"/>
        </w:rPr>
        <w:t>Konkurso</w:t>
      </w:r>
      <w:r w:rsidR="0021200A">
        <w:rPr>
          <w:rStyle w:val="Domylnaczcionkaakapitu1"/>
        </w:rPr>
        <w:t>we dla Demonstratora B</w:t>
      </w:r>
      <w:r w:rsidR="004949DF" w:rsidRPr="00CB2F83">
        <w:rPr>
          <w:rStyle w:val="Domylnaczcionkaakapitu1"/>
        </w:rPr>
        <w:t>,</w:t>
      </w:r>
      <w:r w:rsidR="00AF5997" w:rsidRPr="00CB2F83">
        <w:rPr>
          <w:rStyle w:val="Domylnaczcionkaakapitu1"/>
          <w:caps/>
        </w:rPr>
        <w:t xml:space="preserve"> </w:t>
      </w:r>
      <w:r w:rsidR="0021200A">
        <w:rPr>
          <w:rStyle w:val="Domylnaczcionkaakapitu1"/>
        </w:rPr>
        <w:t>czyli Budynku S</w:t>
      </w:r>
      <w:r w:rsidR="0021200A" w:rsidRPr="00CB2F83">
        <w:rPr>
          <w:rStyle w:val="Domylnaczcionkaakapitu1"/>
        </w:rPr>
        <w:t>zkoły</w:t>
      </w:r>
      <w:bookmarkEnd w:id="32"/>
      <w:r w:rsidR="00D7327C" w:rsidRPr="00CB2F83">
        <w:rPr>
          <w:rStyle w:val="Domylnaczcionkaakapitu1"/>
        </w:rPr>
        <w:t xml:space="preserve">  </w:t>
      </w:r>
    </w:p>
    <w:tbl>
      <w:tblPr>
        <w:tblW w:w="5551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3"/>
        <w:gridCol w:w="1013"/>
        <w:gridCol w:w="1417"/>
        <w:gridCol w:w="1418"/>
        <w:gridCol w:w="4251"/>
        <w:gridCol w:w="1419"/>
      </w:tblGrid>
      <w:tr w:rsidR="00AF63A8" w:rsidRPr="00A5688B" w14:paraId="4764EFC9" w14:textId="77777777" w:rsidTr="6F5088C5">
        <w:trPr>
          <w:trHeight w:val="624"/>
          <w:tblHeader/>
          <w:jc w:val="center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8262C" w14:textId="012D7F8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2805F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D59F8" w14:textId="77777777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18630" w14:textId="5D0AF4D8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5CC75" w14:textId="622EA1E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Konkurso</w:t>
            </w:r>
            <w:r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1896F" w14:textId="0C5BBB5B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</w:t>
            </w:r>
            <w:r w:rsidR="00745A29" w:rsidRPr="0069070C">
              <w:rPr>
                <w:b/>
                <w:szCs w:val="20"/>
                <w:lang w:eastAsia="pl-PL"/>
              </w:rPr>
              <w:t xml:space="preserve">zenia parametru przez </w:t>
            </w:r>
            <w:r w:rsidR="001A5880" w:rsidRPr="0069070C">
              <w:rPr>
                <w:b/>
                <w:szCs w:val="20"/>
                <w:lang w:eastAsia="pl-PL"/>
              </w:rPr>
              <w:t>Wnioskodawcę / Uczestnika Przedsięwzięcia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23480" w14:textId="07443DFA" w:rsidR="004949DF" w:rsidRPr="00713486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713486">
              <w:rPr>
                <w:b/>
                <w:szCs w:val="20"/>
                <w:lang w:eastAsia="pl-PL"/>
              </w:rPr>
              <w:t xml:space="preserve">Dopuszczalna </w:t>
            </w:r>
            <w:r w:rsidR="001A5880" w:rsidRPr="00713486">
              <w:rPr>
                <w:b/>
                <w:szCs w:val="20"/>
                <w:lang w:eastAsia="pl-PL"/>
              </w:rPr>
              <w:t>Granica Błędu</w:t>
            </w:r>
            <w:r w:rsidRPr="00713486">
              <w:rPr>
                <w:b/>
                <w:szCs w:val="20"/>
                <w:lang w:eastAsia="pl-PL"/>
              </w:rPr>
              <w:t xml:space="preserve"> </w:t>
            </w:r>
          </w:p>
        </w:tc>
      </w:tr>
      <w:tr w:rsidR="00AF63A8" w:rsidRPr="00A5688B" w14:paraId="4E430BA6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FD155" w14:textId="7C44642A" w:rsidR="004949DF" w:rsidRPr="0069070C" w:rsidRDefault="00AF63A8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KON 1.1</w:t>
            </w:r>
            <w:r w:rsidR="004949DF" w:rsidRPr="0069070C">
              <w:rPr>
                <w:b/>
                <w:szCs w:val="20"/>
                <w:lang w:eastAsia="pl-PL"/>
              </w:rPr>
              <w:t xml:space="preserve">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E5F27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53AA1" w14:textId="6D5E284C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W</w:t>
            </w:r>
            <w:r w:rsidRPr="0069070C">
              <w:rPr>
                <w:szCs w:val="20"/>
                <w:lang w:eastAsia="pl-PL"/>
              </w:rPr>
              <w:t xml:space="preserve"> - Redukcja zapotrzebowania na wodę z wodociągu W0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6F5B4" w14:textId="77777777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 xml:space="preserve">System ma redukować jak największą ilość pobranej wody z sieci wodociągowej na rzecz zebranej wody deszczowej.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CAB3E" w14:textId="2399E844" w:rsidR="004949DF" w:rsidRPr="0069070C" w:rsidRDefault="004949DF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zapotrzebowania na wodę wodociągową W0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5FA253D8" w14:textId="6DD19649" w:rsidR="004949DF" w:rsidRPr="0069070C" w:rsidRDefault="000B4439" w:rsidP="001E78C7">
            <w:pPr>
              <w:pStyle w:val="Normalny1"/>
              <w:spacing w:line="259" w:lineRule="auto"/>
              <w:ind w:right="176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D1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W0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</m:oMath>
            </m:oMathPara>
          </w:p>
          <w:p w14:paraId="0FDD19D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1C6A876A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035211A" w14:textId="1FDFB30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W</w:t>
                  </w:r>
                </w:p>
              </w:tc>
              <w:tc>
                <w:tcPr>
                  <w:tcW w:w="5801" w:type="dxa"/>
                </w:tcPr>
                <w:p w14:paraId="0143ADAD" w14:textId="62C61C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zapotrzebowania na wodę z wodociągu 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pobraną przez System Budynku Szkoły, rocznie [%]</w:t>
                  </w:r>
                </w:p>
              </w:tc>
            </w:tr>
            <w:tr w:rsidR="004949DF" w:rsidRPr="0069070C" w14:paraId="64379486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3DD99E83" w14:textId="7C9057B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D1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0A2E4FC" w14:textId="5DDCCF48" w:rsidR="004949DF" w:rsidRPr="0069070C" w:rsidRDefault="004949DF" w:rsidP="4D286ACE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4D286ACE">
                    <w:rPr>
                      <w:rStyle w:val="Domylnaczcionkaakapitu10"/>
                      <w:lang w:eastAsia="pl-PL"/>
                    </w:rPr>
                    <w:t>Ilość wody deszczowej pobranej</w:t>
                  </w:r>
                  <w:r w:rsidR="5F792159" w:rsidRPr="4D286ACE">
                    <w:rPr>
                      <w:rStyle w:val="Domylnaczcionkaakapitu10"/>
                      <w:lang w:eastAsia="pl-PL"/>
                    </w:rPr>
                    <w:t xml:space="preserve"> i użytej </w:t>
                  </w:r>
                  <w:r w:rsidRPr="4D286ACE">
                    <w:rPr>
                      <w:rStyle w:val="Domylnaczcionkaakapitu10"/>
                      <w:lang w:eastAsia="pl-PL"/>
                    </w:rPr>
                    <w:t xml:space="preserve"> przez System Budynku Szkoły, wyliczona w Modelu Obliczeniowym </w:t>
                  </w:r>
                  <w:r w:rsidR="5C74F27F" w:rsidRPr="4D286ACE">
                    <w:rPr>
                      <w:rStyle w:val="Domylnaczcionkaakapitu10"/>
                      <w:lang w:eastAsia="pl-PL"/>
                    </w:rPr>
                    <w:t>Wnioskodawcy / Uczestnika Przedsięwzięcia</w:t>
                  </w:r>
                  <w:r w:rsidR="5C74F27F" w:rsidRPr="4D286ACE" w:rsidDel="001A5880">
                    <w:rPr>
                      <w:rStyle w:val="Domylnaczcionkaakapitu10"/>
                      <w:lang w:eastAsia="pl-PL"/>
                    </w:rPr>
                    <w:t xml:space="preserve"> </w:t>
                  </w:r>
                  <w:r w:rsidRPr="4D286ACE">
                    <w:rPr>
                      <w:rStyle w:val="Domylnaczcionkaakapitu10"/>
                      <w:lang w:eastAsia="pl-PL"/>
                    </w:rPr>
                    <w:t xml:space="preserve">z uwzględnieniem 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Pr="4D286ACE">
                    <w:rPr>
                      <w:rStyle w:val="Domylnaczcionkaakapitu10"/>
                      <w:lang w:eastAsia="pl-PL"/>
                    </w:rPr>
                    <w:instrText xml:space="preserve"> REF _Ref70445291 \h  \* MERGEFORMAT </w:instrText>
                  </w:r>
                  <w:r w:rsidRPr="4D286ACE">
                    <w:rPr>
                      <w:rStyle w:val="Domylnaczcionkaakapitu10"/>
                      <w:lang w:eastAsia="pl-PL"/>
                    </w:rPr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1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Pr="4D286ACE">
                    <w:rPr>
                      <w:rStyle w:val="Domylnaczcionkaakapitu10"/>
                      <w:lang w:eastAsia="pl-PL"/>
                    </w:rPr>
                    <w:t xml:space="preserve"> oraz 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begin"/>
                  </w:r>
                  <w:r w:rsidRPr="4D286ACE">
                    <w:rPr>
                      <w:rStyle w:val="Domylnaczcionkaakapitu10"/>
                      <w:lang w:eastAsia="pl-PL"/>
                    </w:rPr>
                    <w:instrText xml:space="preserve"> REF _Ref70445148 \h  \* MERGEFORMAT </w:instrText>
                  </w:r>
                  <w:r w:rsidRPr="4D286ACE">
                    <w:rPr>
                      <w:rStyle w:val="Domylnaczcionkaakapitu10"/>
                      <w:lang w:eastAsia="pl-PL"/>
                    </w:rPr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separate"/>
                  </w:r>
                  <w:r w:rsidR="006E2941" w:rsidRPr="4D286ACE">
                    <w:t xml:space="preserve">Tabela </w:t>
                  </w:r>
                  <w:r w:rsidR="006E2941" w:rsidRPr="4D286ACE">
                    <w:rPr>
                      <w:noProof/>
                    </w:rPr>
                    <w:t>2</w:t>
                  </w:r>
                  <w:r w:rsidRPr="4D286ACE">
                    <w:rPr>
                      <w:rStyle w:val="Domylnaczcionkaakapitu10"/>
                      <w:lang w:eastAsia="pl-PL"/>
                    </w:rPr>
                    <w:fldChar w:fldCharType="end"/>
                  </w:r>
                  <w:r w:rsidRPr="4D286ACE">
                    <w:rPr>
                      <w:rStyle w:val="Domylnaczcionkaakapitu10"/>
                      <w:lang w:eastAsia="pl-PL"/>
                    </w:rPr>
                    <w:t>, rocznie  [m</w:t>
                  </w:r>
                  <w:r w:rsidRPr="4D286ACE">
                    <w:rPr>
                      <w:rStyle w:val="Domylnaczcionkaakapitu10"/>
                      <w:vertAlign w:val="superscript"/>
                      <w:lang w:eastAsia="pl-PL"/>
                    </w:rPr>
                    <w:t>3</w:t>
                  </w:r>
                  <w:r w:rsidRPr="4D286ACE">
                    <w:rPr>
                      <w:rStyle w:val="Domylnaczcionkaakapitu1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3F3FB9A2" w14:textId="77777777" w:rsidTr="6F5088C5">
              <w:trPr>
                <w:trHeight w:val="320"/>
              </w:trPr>
              <w:tc>
                <w:tcPr>
                  <w:tcW w:w="723" w:type="dxa"/>
                  <w:vAlign w:val="center"/>
                </w:tcPr>
                <w:p w14:paraId="4349D7FC" w14:textId="15B978B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W0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02EFA954" w14:textId="55575D40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z wodociągu pobranej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0AC1459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74BC8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9269B74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2D0E4" w14:textId="632EAF0F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1.2B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4C91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System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45B58" w14:textId="1AEFFC7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S</w:t>
            </w:r>
            <w:r w:rsidRPr="0069070C">
              <w:rPr>
                <w:szCs w:val="20"/>
                <w:lang w:eastAsia="pl-PL"/>
              </w:rPr>
              <w:t xml:space="preserve"> - Redukcja ilości ścieków K3</w:t>
            </w:r>
            <w:r w:rsidR="009F2F61" w:rsidRPr="0069070C">
              <w:rPr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szCs w:val="20"/>
                <w:lang w:eastAsia="pl-PL"/>
              </w:rPr>
              <w:t xml:space="preserve"> odprowadzanych do kanalizacji sanitarnej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0F17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odprowadzanych ścieków do kanalizacji miejskiej na rzecz oczyszczonej wody, która zostaje wykorzystana do podlewana ogrodu oraz do skrzynek rozsączających w okresie zimowym. </w:t>
            </w:r>
          </w:p>
          <w:p w14:paraId="14BC72C5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BB1CE" w14:textId="52231E39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Redukcja ilości odprowadzanych ścieków kanalizacyjnych K3</w:t>
            </w:r>
            <w:r w:rsidR="009F2F61" w:rsidRPr="0069070C">
              <w:rPr>
                <w:rStyle w:val="Domylnaczcionkaakapitu10"/>
                <w:b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Zamawiający określa wzorem:</w:t>
            </w:r>
          </w:p>
          <w:p w14:paraId="3630F531" w14:textId="0815F0AA" w:rsidR="004949DF" w:rsidRPr="0069070C" w:rsidRDefault="000B4439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</m:oMath>
            </m:oMathPara>
          </w:p>
          <w:p w14:paraId="6C12BAC2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9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69"/>
              <w:gridCol w:w="6165"/>
            </w:tblGrid>
            <w:tr w:rsidR="004949DF" w:rsidRPr="0069070C" w14:paraId="199DC2C0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593935F" w14:textId="70BCB132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S</w:t>
                  </w:r>
                </w:p>
              </w:tc>
              <w:tc>
                <w:tcPr>
                  <w:tcW w:w="6165" w:type="dxa"/>
                </w:tcPr>
                <w:p w14:paraId="298976C2" w14:textId="052E2AFB" w:rsidR="004949DF" w:rsidRPr="0069070C" w:rsidRDefault="004949DF" w:rsidP="001E78C7">
                  <w:pPr>
                    <w:pStyle w:val="Normalny1"/>
                    <w:spacing w:line="259" w:lineRule="auto"/>
                    <w:ind w:right="2638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Redukcja ilości odprowadzanych ścieków kanalizacyjnych przez System Budynku Szkoły, rocznie [%]</w:t>
                  </w:r>
                </w:p>
              </w:tc>
            </w:tr>
            <w:tr w:rsidR="004949DF" w:rsidRPr="0069070C" w14:paraId="5BF8D2B4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54450429" w14:textId="607F466E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6BD6C83" w14:textId="28AF8B11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W4, odprowadzonej do ogrodu przez System Budynku Szkoły,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</w:t>
                  </w:r>
                </w:p>
              </w:tc>
            </w:tr>
            <w:tr w:rsidR="004949DF" w:rsidRPr="0069070C" w14:paraId="67C93498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73B819A1" w14:textId="247FD825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78BC384F" w14:textId="7DB4C45F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W5, odprowadzonej do skrzynek rozsączających przez Systemu Budynku Szkoły,  rocznie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  <w:tr w:rsidR="004949DF" w:rsidRPr="0069070C" w14:paraId="6F12D769" w14:textId="77777777" w:rsidTr="00953B48">
              <w:trPr>
                <w:trHeight w:val="316"/>
              </w:trPr>
              <w:tc>
                <w:tcPr>
                  <w:tcW w:w="769" w:type="dxa"/>
                  <w:vAlign w:val="center"/>
                </w:tcPr>
                <w:p w14:paraId="2CF39BD6" w14:textId="493099EB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K3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6165" w:type="dxa"/>
                </w:tcPr>
                <w:p w14:paraId="18AE3ACF" w14:textId="019F954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ścieków kanalizacyjnych odprowadzanych przez System Budynku Szkoły do kanalizacji miejskiej, rocznie 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/rok] </w:t>
                  </w:r>
                </w:p>
              </w:tc>
            </w:tr>
          </w:tbl>
          <w:p w14:paraId="40DECA8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CB91E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2FAF4EA3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665AB" w14:textId="5A44AFB1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1.3B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71143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DFD66" w14:textId="29F97914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vertAlign w:val="subscript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R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>O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- Stopień wykorzystania wody do podlewania ogrodu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F0587" w14:textId="6C475FD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rFonts w:ascii="Arial" w:hAnsi="Arial" w:cs="Arial"/>
                <w:szCs w:val="20"/>
                <w:lang w:eastAsia="pl-PL"/>
              </w:rPr>
            </w:pPr>
            <w:r w:rsidRPr="0069070C">
              <w:rPr>
                <w:rStyle w:val="Domylnaczcionkaakapitu1"/>
                <w:szCs w:val="20"/>
                <w:lang w:eastAsia="pl-PL"/>
              </w:rPr>
              <w:t xml:space="preserve">System ma redukować jak największą ilość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W5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odprowadzanej  do skrzynek rozsączających na rzecz wody </w:t>
            </w:r>
            <w:r w:rsidRPr="0069070C">
              <w:rPr>
                <w:rStyle w:val="Domylnaczcionkaakapitu10"/>
                <w:bCs/>
                <w:szCs w:val="20"/>
                <w:lang w:eastAsia="pl-PL"/>
              </w:rPr>
              <w:t>W4</w:t>
            </w:r>
            <w:r w:rsidR="009F2F61" w:rsidRPr="0069070C">
              <w:rPr>
                <w:rStyle w:val="Domylnaczcionkaakapitu10"/>
                <w:bCs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"/>
                <w:szCs w:val="20"/>
                <w:lang w:eastAsia="pl-PL"/>
              </w:rPr>
              <w:t xml:space="preserve"> do ogrodu.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3CCDB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Stopień wykorzystania wody do podlewania ogrodu</w:t>
            </w:r>
            <w:r w:rsidRPr="0069070C">
              <w:rPr>
                <w:rStyle w:val="Domylnaczcionkaakapitu10"/>
                <w:szCs w:val="20"/>
                <w:lang w:eastAsia="pl-PL"/>
              </w:rPr>
              <w:t>, Zamawiający określa wzorem:</w:t>
            </w:r>
          </w:p>
          <w:p w14:paraId="4B8BBDD6" w14:textId="18B68F33" w:rsidR="004949DF" w:rsidRPr="0069070C" w:rsidRDefault="000B4439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R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BO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f>
                  <m:fPr>
                    <m:ctrlPr>
                      <w:rPr>
                        <w:rStyle w:val="Domylnaczcionkaakapitu10"/>
                        <w:rFonts w:ascii="Cambria Math" w:hAnsi="Cambria Math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W4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W5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K3</m:t>
                        </m:r>
                      </m:e>
                      <m:sub>
                        <m:r>
                          <w:rPr>
                            <w:rStyle w:val="Domylnaczcionkaakapitu10"/>
                            <w:rFonts w:ascii="Cambria Math" w:hAnsi="Cambria Math" w:cs="Cambria Math"/>
                            <w:szCs w:val="20"/>
                          </w:rPr>
                          <m:t>B</m:t>
                        </m:r>
                      </m:sub>
                    </m:s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 xml:space="preserve"> </m:t>
                    </m:r>
                  </m:den>
                </m:f>
                <m:r>
                  <w:rPr>
                    <w:rStyle w:val="Domylnaczcionkaakapitu10"/>
                    <w:rFonts w:ascii="Cambria Math" w:hAnsi="Cambria Math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</m:oMathPara>
            <w:r w:rsidR="004949DF" w:rsidRPr="0069070C">
              <w:rPr>
                <w:rStyle w:val="Domylnaczcionkaakapitu10"/>
                <w:szCs w:val="20"/>
                <w:lang w:eastAsia="pl-PL"/>
              </w:rPr>
              <w:t>Gdzie:</w:t>
            </w:r>
          </w:p>
          <w:tbl>
            <w:tblPr>
              <w:tblStyle w:val="Tabela-Siatka"/>
              <w:tblW w:w="6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"/>
              <w:gridCol w:w="5801"/>
            </w:tblGrid>
            <w:tr w:rsidR="004949DF" w:rsidRPr="0069070C" w14:paraId="7EEA747A" w14:textId="77777777" w:rsidTr="00E44FB3">
              <w:trPr>
                <w:trHeight w:val="324"/>
              </w:trPr>
              <w:tc>
                <w:tcPr>
                  <w:tcW w:w="723" w:type="dxa"/>
                  <w:vAlign w:val="center"/>
                </w:tcPr>
                <w:p w14:paraId="4AFEA54A" w14:textId="424C55B3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R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O</w:t>
                  </w:r>
                </w:p>
              </w:tc>
              <w:tc>
                <w:tcPr>
                  <w:tcW w:w="5801" w:type="dxa"/>
                </w:tcPr>
                <w:p w14:paraId="2617ECF7" w14:textId="20E35397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Stopień wykorzystania wody do podlewania ogrodu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dla Systemu Budynku Szkoły, rocznie [%],</w:t>
                  </w:r>
                </w:p>
              </w:tc>
            </w:tr>
            <w:tr w:rsidR="004949DF" w:rsidRPr="0069070C" w14:paraId="238616F4" w14:textId="77777777" w:rsidTr="00E44FB3">
              <w:trPr>
                <w:trHeight w:val="630"/>
              </w:trPr>
              <w:tc>
                <w:tcPr>
                  <w:tcW w:w="723" w:type="dxa"/>
                  <w:vAlign w:val="center"/>
                </w:tcPr>
                <w:p w14:paraId="038367BB" w14:textId="18B6889A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632F2AB4" w14:textId="51732F24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ogrodu przez System w okresie wegetacji (1 kwietnia – 31 października) zadeklarowana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/rok],</w:t>
                  </w:r>
                </w:p>
              </w:tc>
            </w:tr>
            <w:tr w:rsidR="004949DF" w:rsidRPr="0069070C" w14:paraId="57DDF26A" w14:textId="77777777" w:rsidTr="00E44FB3">
              <w:trPr>
                <w:trHeight w:val="347"/>
              </w:trPr>
              <w:tc>
                <w:tcPr>
                  <w:tcW w:w="723" w:type="dxa"/>
                  <w:vAlign w:val="center"/>
                </w:tcPr>
                <w:p w14:paraId="6A2B6721" w14:textId="201F94E4" w:rsidR="004949DF" w:rsidRPr="0069070C" w:rsidRDefault="004949DF" w:rsidP="001E78C7">
                  <w:pPr>
                    <w:pStyle w:val="Normalny1"/>
                    <w:spacing w:line="259" w:lineRule="auto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</w:p>
              </w:tc>
              <w:tc>
                <w:tcPr>
                  <w:tcW w:w="5801" w:type="dxa"/>
                </w:tcPr>
                <w:p w14:paraId="1E204AB0" w14:textId="2B0F3E92" w:rsidR="004949DF" w:rsidRPr="0069070C" w:rsidRDefault="004949DF" w:rsidP="001E78C7">
                  <w:pPr>
                    <w:pStyle w:val="Normalny1"/>
                    <w:spacing w:line="259" w:lineRule="auto"/>
                    <w:ind w:right="249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Ilość wody o standardzie W5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dostarczonej do skrzynek rozsączających przez System w ujęciu rocznym, zadeklarowana 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Wnioskodawcę / Uczestnika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>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w Modelu dla Budynku Szkoły [m</w:t>
                  </w:r>
                  <w:r w:rsidRPr="0069070C">
                    <w:rPr>
                      <w:rStyle w:val="Domylnaczcionkaakapitu10"/>
                      <w:szCs w:val="20"/>
                      <w:vertAlign w:val="superscript"/>
                      <w:lang w:eastAsia="pl-PL"/>
                    </w:rPr>
                    <w:t>3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/rok].</w:t>
                  </w:r>
                </w:p>
              </w:tc>
            </w:tr>
          </w:tbl>
          <w:p w14:paraId="78A9BA59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EF37A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A5961DC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88958" w14:textId="059DB9AC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9F5C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669B2" w14:textId="66183C87" w:rsidR="004949DF" w:rsidRPr="0069070C" w:rsidRDefault="004949DF" w:rsidP="001E78C7">
            <w:pPr>
              <w:spacing w:line="259" w:lineRule="auto"/>
              <w:rPr>
                <w:rStyle w:val="Domylnaczcionkaakapitu10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C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W2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-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1B76C" w14:textId="79433C01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650FA" w14:textId="42127AC8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mycia, prania, sprzątania) Zamawiający określa wzorem: </w:t>
            </w:r>
          </w:p>
          <w:p w14:paraId="453B2D5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A47FDC3" w14:textId="30F1C9B3" w:rsidR="004949DF" w:rsidRPr="0069070C" w:rsidRDefault="000B4439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BW2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0,25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BW2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0,25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06DEE56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0145A4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5FC8ED2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17D8C4F8" w14:textId="54A9EE29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20909C6" w14:textId="33EDFA4D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3642BA4D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A3F1E07" w14:textId="0B3D1EAD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26FCE1C" w14:textId="1CA83623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dostarczanej przez System,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E88F23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8F1E34E" w14:textId="28011C70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2A9FE2E" w14:textId="0C85117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  <w:tr w:rsidR="004949DF" w:rsidRPr="0069070C" w14:paraId="0737A3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494E15F" w14:textId="562B43E8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4E96B8AD" w14:textId="3DAEE23A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91491D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7C84AF75" w14:textId="2536DD0C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94C242D" w14:textId="4E631398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zgodna z tabelą poniżej,</w:t>
                  </w:r>
                </w:p>
              </w:tc>
            </w:tr>
            <w:tr w:rsidR="004949DF" w:rsidRPr="0069070C" w14:paraId="1C54100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12D950C" w14:textId="7DA0ACB6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CBBD12B" w14:textId="0B62A38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4C37586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FF69E60" w14:textId="63C207B7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326A291" w14:textId="4093531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poniżej,</w:t>
                  </w:r>
                </w:p>
              </w:tc>
            </w:tr>
            <w:tr w:rsidR="004949DF" w:rsidRPr="0069070C" w14:paraId="76348D9C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49C0C6" w14:textId="4B092677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1B75185E" w14:textId="161E8476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1110A3EA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29941A" w14:textId="614C1EBF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BW2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B23A228" w14:textId="4B7C2F63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W2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5C6BE790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29F7853" w14:textId="774DDF27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woda o zdefiniowanych poniżej oczekiwanych parametrach. </w:t>
            </w:r>
          </w:p>
          <w:p w14:paraId="23E2FE8F" w14:textId="4AE5997B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W2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33486A03" w14:textId="0DE6AA51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Wnioskodawca / Uczestnik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BW2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3708C20A" w14:textId="3809AE04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67C4F081" w14:textId="77777777" w:rsidTr="691FD69B">
              <w:trPr>
                <w:trHeight w:val="416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6608DB4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7CD08D2D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1BE43030" w14:textId="77777777" w:rsidTr="691FD69B">
              <w:trPr>
                <w:trHeight w:val="415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B7A2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901BB" w14:textId="37FD2C7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0,5</w:t>
                  </w:r>
                </w:p>
              </w:tc>
            </w:tr>
            <w:tr w:rsidR="004949DF" w:rsidRPr="0069070C" w14:paraId="5DC1B807" w14:textId="77777777" w:rsidTr="691FD69B">
              <w:trPr>
                <w:trHeight w:val="68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195F5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146AF4B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663A7967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0405A" w14:textId="3075A562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  <w:r w:rsidR="004949DF"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064812D9" w14:textId="77777777" w:rsidTr="691FD69B">
              <w:trPr>
                <w:trHeight w:val="443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4E219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BDBDC8" w14:textId="7FD32C0E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26884E" w14:textId="5B465677" w:rsidR="004949DF" w:rsidRPr="0069070C" w:rsidRDefault="63C1E3AC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7FD7B6E2" w14:textId="77777777" w:rsidTr="691FD69B">
              <w:trPr>
                <w:trHeight w:val="227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07C1A3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9C4389" w14:textId="533C0E70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</w:tbl>
          <w:p w14:paraId="118FED52" w14:textId="3DAFBEE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027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756836D2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BDA77" w14:textId="153782BE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1.5B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8BAC8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2634C" w14:textId="6A82A7D1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W3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W3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82FE1" w14:textId="3DAB5FAB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>System powinien zapewnić jak najlepszą 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19957" w14:textId="49A029C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 Zamawiający określa wzorem:</w:t>
            </w:r>
          </w:p>
          <w:p w14:paraId="43B9FD7A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513E1413" w14:textId="6145BA98" w:rsidR="004949DF" w:rsidRPr="0069070C" w:rsidRDefault="000B4439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BW3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0,40+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0,10+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 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BZT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BW3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5595062D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11ACE0E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2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9"/>
              <w:gridCol w:w="6165"/>
            </w:tblGrid>
            <w:tr w:rsidR="004949DF" w:rsidRPr="0069070C" w14:paraId="4A657FD4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0C5FC389" w14:textId="500ACCAC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DD0715" w14:textId="712D98A4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0AEA332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32E5C1A2" w14:textId="127A07DE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342209F" w14:textId="7D57E9FB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3B147808" w14:textId="77777777" w:rsidTr="00953B48">
              <w:trPr>
                <w:trHeight w:val="316"/>
              </w:trPr>
              <w:tc>
                <w:tcPr>
                  <w:tcW w:w="1099" w:type="dxa"/>
                  <w:vAlign w:val="center"/>
                </w:tcPr>
                <w:p w14:paraId="55B92C45" w14:textId="3D88B69B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BE42962" w14:textId="47EC895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B4DA62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37D9F30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CECA29B" w14:textId="600A06A7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D26C5C2" w14:textId="4C67B28C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</w:t>
                  </w:r>
                </w:p>
              </w:tc>
            </w:tr>
            <w:tr w:rsidR="004949DF" w:rsidRPr="0069070C" w14:paraId="484EFBB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550A3B9" w14:textId="47C75CCE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01A594ED" w14:textId="0A9B374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191BC7D2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3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078"/>
            </w:tblGrid>
            <w:tr w:rsidR="004949DF" w:rsidRPr="0069070C" w14:paraId="693ECEB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9CD7989" w14:textId="26995FD3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3ABC6A17" w14:textId="5937DAEB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57CA83FF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298D44EF" w14:textId="21D5FA17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078" w:type="dxa"/>
                </w:tcPr>
                <w:p w14:paraId="2B9A415E" w14:textId="65FEE2A4" w:rsidR="004949DF" w:rsidRPr="0069070C" w:rsidRDefault="004949DF" w:rsidP="001E78C7">
                  <w:pPr>
                    <w:pStyle w:val="Normalny1"/>
                    <w:spacing w:line="259" w:lineRule="auto"/>
                    <w:ind w:right="273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</w:tbl>
          <w:p w14:paraId="0F36A71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06263FF9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EB565A4" w14:textId="6B109F55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0090C35" w14:textId="28CE1437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 </w:t>
                  </w:r>
                </w:p>
              </w:tc>
            </w:tr>
            <w:tr w:rsidR="004949DF" w:rsidRPr="0069070C" w14:paraId="6336C26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470EA75" w14:textId="062359EF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BZT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BW3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7ADF4A6A" w14:textId="5ECFE33E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Oczekiwane BZT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5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wody W3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949DF" w:rsidRPr="0069070C" w14:paraId="53B18CDE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6CC2FCC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6165" w:type="dxa"/>
                </w:tcPr>
                <w:p w14:paraId="22528B2A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5D760CD8" w14:textId="06B8D568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woda o zdefiniowanych poniżej oczekiwanych parametrach. </w:t>
            </w:r>
          </w:p>
          <w:p w14:paraId="02762CD5" w14:textId="30D5C0EF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W3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2F0AD93B" w14:textId="590CEE4A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BW3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4E3C89B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037C372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267"/>
            </w:tblGrid>
            <w:tr w:rsidR="004949DF" w:rsidRPr="0069070C" w14:paraId="066ACAD3" w14:textId="77777777" w:rsidTr="691FD69B">
              <w:trPr>
                <w:trHeight w:val="384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4F5CAEC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Nazwa parametru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31AAF44C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4827DD9C" w14:textId="77777777" w:rsidTr="691FD69B">
              <w:trPr>
                <w:trHeight w:val="383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3B181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D8C30" w14:textId="63FB364C" w:rsidR="004949DF" w:rsidRPr="0069070C" w:rsidRDefault="7D99AFAD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35DF7ECE" w14:textId="77777777" w:rsidTr="691FD69B">
              <w:trPr>
                <w:trHeight w:val="62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D9126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526632B9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35B4CDD5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2A0F" w14:textId="35970D03" w:rsidR="004949DF" w:rsidRPr="0069070C" w:rsidRDefault="2A6E0ED7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  <w:r w:rsidR="004949DF"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226CBE0D" w14:textId="77777777" w:rsidTr="691FD69B">
              <w:trPr>
                <w:trHeight w:val="409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36E333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5A107A54" w14:textId="66A8EA71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31CC05" w14:textId="7896A4A0" w:rsidR="004949DF" w:rsidRPr="0069070C" w:rsidRDefault="46D11121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004949DF" w:rsidRPr="0069070C" w14:paraId="7B131E97" w14:textId="77777777" w:rsidTr="691FD69B">
              <w:trPr>
                <w:trHeight w:val="210"/>
              </w:trPr>
              <w:tc>
                <w:tcPr>
                  <w:tcW w:w="2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C3B138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BZT</m:t>
                    </m:r>
                  </m:oMath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m:oMath>
                    <m:r>
                      <w:rPr>
                        <w:rFonts w:ascii="Cambria Math" w:eastAsia="Times New Roman" w:hAnsi="Cambria Math" w:cs="Calibri"/>
                        <w:color w:val="000000"/>
                        <w:sz w:val="20"/>
                        <w:szCs w:val="20"/>
                        <w:lang w:eastAsia="pl-PL"/>
                      </w:rPr>
                      <m:t>(mg/litr)</m:t>
                    </m:r>
                  </m:oMath>
                </w:p>
              </w:tc>
              <w:tc>
                <w:tcPr>
                  <w:tcW w:w="22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728989" w14:textId="6FB3F58B" w:rsidR="004949DF" w:rsidRPr="0069070C" w:rsidRDefault="000618EE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</w:tbl>
          <w:p w14:paraId="27896E2F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4C721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6E3CDA27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BFD77" w14:textId="03DE27AD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1.6B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079CB6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b/>
                <w:szCs w:val="20"/>
                <w:lang w:eastAsia="pl-PL"/>
              </w:rPr>
            </w:pPr>
            <w:r w:rsidRPr="0069070C">
              <w:rPr>
                <w:rStyle w:val="Domylnaczcionkaakapitu10"/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3F432" w14:textId="12390992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C</w:t>
            </w:r>
            <w:r w:rsidR="003B782F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W4  </w:t>
            </w:r>
            <w:r w:rsidRPr="0069070C">
              <w:rPr>
                <w:rStyle w:val="Domylnaczcionkaakapitu10"/>
                <w:szCs w:val="20"/>
                <w:lang w:eastAsia="pl-PL"/>
              </w:rPr>
              <w:t>- Jakość wody W4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BE239" w14:textId="2F4B8AA3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System powinien zapewnić jak najlepszą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lastRenderedPageBreak/>
              <w:t>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sz w:val="20"/>
                <w:szCs w:val="20"/>
                <w:vertAlign w:val="subscript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72B087" w14:textId="07D80B16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Jakość wody W4</w:t>
            </w:r>
            <w:r w:rsidR="009F2F61" w:rsidRPr="0069070C">
              <w:rPr>
                <w:rStyle w:val="Domylnaczcionkaakapitu10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(do ogrodu) Zamawiający określa wzorem:</w:t>
            </w:r>
          </w:p>
          <w:p w14:paraId="7416E99B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</w:p>
          <w:p w14:paraId="0F8D3EE3" w14:textId="6B52FB07" w:rsidR="004424BA" w:rsidRPr="00213F42" w:rsidRDefault="000B4439" w:rsidP="004424BA">
            <w:pPr>
              <w:spacing w:line="259" w:lineRule="auto"/>
              <w:jc w:val="center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C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  <m:t>BW4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 w:val="20"/>
                    <w:szCs w:val="20"/>
                  </w:rPr>
                  <m:t>=</m:t>
                </m:r>
                <m:d>
                  <m:dPr>
                    <m:ctrlPr>
                      <w:rPr>
                        <w:rStyle w:val="Domylnaczcionkaakapitu10"/>
                        <w:rFonts w:ascii="Cambria Math" w:hAnsi="Cambria Math" w:cs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 xml:space="preserve">  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0,30+ 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O.M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0,30+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Z.O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x 0,20+</m:t>
                    </m:r>
                    <m:f>
                      <m:fPr>
                        <m:ctrlPr>
                          <w:rPr>
                            <w:rStyle w:val="Domylnaczcionkaakapitu10"/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ocz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Style w:val="Domylnaczcionkaakapitu10"/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E.C</m:t>
                            </m:r>
                          </m:e>
                          <m:sub>
                            <m:r>
                              <w:rPr>
                                <w:rStyle w:val="Domylnaczcionkaakapitu10"/>
                                <w:rFonts w:ascii="Cambria Math" w:hAnsi="Cambria Math"/>
                                <w:sz w:val="20"/>
                                <w:szCs w:val="20"/>
                              </w:rPr>
                              <m:t>BW4 sys</m:t>
                            </m:r>
                          </m:sub>
                        </m:sSub>
                        <m:r>
                          <w:rPr>
                            <w:rStyle w:val="Domylnaczcionkaakapitu10"/>
                            <w:rFonts w:ascii="Cambria Math" w:hAnsi="Cambria Math"/>
                            <w:sz w:val="20"/>
                            <w:szCs w:val="20"/>
                          </w:rPr>
                          <m:t>+1</m:t>
                        </m:r>
                      </m:den>
                    </m:f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 xml:space="preserve">x 0,20  </m:t>
                    </m:r>
                    <m:ctrlPr>
                      <w:rPr>
                        <w:rStyle w:val="Domylnaczcionkaakapitu10"/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e>
                </m:d>
                <m:r>
                  <w:rPr>
                    <w:rStyle w:val="Domylnaczcionkaakapitu10"/>
                    <w:rFonts w:ascii="Cambria Math" w:hAnsi="Cambria Math"/>
                    <w:sz w:val="20"/>
                    <w:szCs w:val="20"/>
                  </w:rPr>
                  <m:t>x100</m:t>
                </m:r>
              </m:oMath>
            </m:oMathPara>
          </w:p>
          <w:p w14:paraId="2981A3CD" w14:textId="77777777" w:rsidR="00504855" w:rsidRPr="0069070C" w:rsidRDefault="00504855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7426CDD1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Gdzie: </w:t>
            </w: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174C46B6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0FB2BAA6" w14:textId="41432965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56AF1F30" w14:textId="668CE2AE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Jakość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 do mycia, prania, sprzątania </w:t>
                  </w:r>
                </w:p>
              </w:tc>
            </w:tr>
            <w:tr w:rsidR="004949DF" w:rsidRPr="0069070C" w14:paraId="733B9681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64417886" w14:textId="349D1394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3EB9A6AA" w14:textId="73F2CEF4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 </w:t>
                  </w:r>
                </w:p>
              </w:tc>
            </w:tr>
            <w:tr w:rsidR="004949DF" w:rsidRPr="0069070C" w14:paraId="21994D53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5009CF65" w14:textId="3E6543B6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3662B56" w14:textId="7C04458A" w:rsidR="004949DF" w:rsidRPr="0069070C" w:rsidRDefault="004949DF" w:rsidP="001E78C7">
                  <w:pPr>
                    <w:pStyle w:val="Normalny1"/>
                    <w:spacing w:line="259" w:lineRule="auto"/>
                    <w:ind w:right="2825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Mętność  wody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  </w:t>
                  </w:r>
                </w:p>
              </w:tc>
            </w:tr>
          </w:tbl>
          <w:p w14:paraId="11381CC8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4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1"/>
              <w:gridCol w:w="6165"/>
            </w:tblGrid>
            <w:tr w:rsidR="004949DF" w:rsidRPr="0069070C" w14:paraId="2DEF3327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30B4DDE7" w14:textId="795FABF1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25B1B811" w14:textId="1E981EDD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135F2448" w14:textId="77777777" w:rsidTr="00953B48">
              <w:trPr>
                <w:trHeight w:val="316"/>
              </w:trPr>
              <w:tc>
                <w:tcPr>
                  <w:tcW w:w="1241" w:type="dxa"/>
                  <w:vAlign w:val="center"/>
                </w:tcPr>
                <w:p w14:paraId="4C8A23E0" w14:textId="242DB60D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O.M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165" w:type="dxa"/>
                </w:tcPr>
                <w:p w14:paraId="6A8F37DE" w14:textId="3A107025" w:rsidR="004949DF" w:rsidRPr="0069070C" w:rsidRDefault="004949DF" w:rsidP="001E78C7">
                  <w:pPr>
                    <w:pStyle w:val="Normalny1"/>
                    <w:spacing w:line="259" w:lineRule="auto"/>
                    <w:ind w:right="296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Ogólna liczba mikroorganizmów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zgodna z tabelą poniżej</w:t>
                  </w:r>
                </w:p>
              </w:tc>
            </w:tr>
          </w:tbl>
          <w:p w14:paraId="43FF8F76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71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7"/>
              <w:gridCol w:w="53"/>
              <w:gridCol w:w="5778"/>
              <w:gridCol w:w="137"/>
            </w:tblGrid>
            <w:tr w:rsidR="004949DF" w:rsidRPr="0069070C" w14:paraId="14D28DE3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3E2F6946" w14:textId="2D9BAB26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3BE6803E" w14:textId="110F70C3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949DF" w:rsidRPr="0069070C" w14:paraId="45EC1CA9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6C99FC41" w14:textId="7259ECCB" w:rsidR="004949DF" w:rsidRPr="0069070C" w:rsidRDefault="000B4439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Z.O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6A6F2BB1" w14:textId="217CC590" w:rsidR="004949DF" w:rsidRPr="0069070C" w:rsidRDefault="004949DF" w:rsidP="001E78C7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>Oczekiwana Zawiesina ogólna w wodzie W4</w:t>
                  </w:r>
                  <w:r w:rsidR="009F2F61"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>B</w:t>
                  </w:r>
                  <w:r w:rsidRPr="0069070C">
                    <w:rPr>
                      <w:rStyle w:val="Domylnaczcionkaakapitu10"/>
                      <w:szCs w:val="20"/>
                      <w:vertAlign w:val="subscript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424BA" w:rsidRPr="0069070C" w14:paraId="7A6054B4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77D0B782" w14:textId="3A5DB772" w:rsidR="004424BA" w:rsidRDefault="000B4439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E.C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sys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1D1CF143" w14:textId="36DC229D" w:rsidR="004424BA" w:rsidRPr="0069070C" w:rsidRDefault="042545A0" w:rsidP="691FD69B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Liczba bakterii E. 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B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dostarczanej przez System,</w:t>
                  </w:r>
                </w:p>
              </w:tc>
            </w:tr>
            <w:tr w:rsidR="004424BA" w:rsidRPr="0069070C" w14:paraId="1E241431" w14:textId="77777777" w:rsidTr="00C41FCB">
              <w:trPr>
                <w:gridAfter w:val="1"/>
                <w:wAfter w:w="137" w:type="dxa"/>
                <w:trHeight w:val="325"/>
              </w:trPr>
              <w:tc>
                <w:tcPr>
                  <w:tcW w:w="1137" w:type="dxa"/>
                  <w:vAlign w:val="center"/>
                </w:tcPr>
                <w:p w14:paraId="5C9E7486" w14:textId="4BD370D8" w:rsidR="004424BA" w:rsidRDefault="000B4439" w:rsidP="691FD69B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rFonts w:eastAsia="Calibri" w:cs="Aria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E.C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BW4 ocz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831" w:type="dxa"/>
                  <w:gridSpan w:val="2"/>
                </w:tcPr>
                <w:p w14:paraId="45E931B0" w14:textId="6BACB810" w:rsidR="004424BA" w:rsidRPr="0069070C" w:rsidRDefault="042545A0" w:rsidP="691FD69B">
                  <w:pPr>
                    <w:pStyle w:val="Normalny1"/>
                    <w:spacing w:line="259" w:lineRule="auto"/>
                    <w:ind w:right="2826"/>
                    <w:jc w:val="left"/>
                    <w:rPr>
                      <w:rStyle w:val="Domylnaczcionkaakapitu10"/>
                      <w:lang w:eastAsia="pl-PL"/>
                    </w:rPr>
                  </w:pPr>
                  <w:r w:rsidRPr="691FD69B">
                    <w:rPr>
                      <w:rStyle w:val="Domylnaczcionkaakapitu10"/>
                      <w:lang w:eastAsia="pl-PL"/>
                    </w:rPr>
                    <w:t>Oczekiwana Liczba bakterii E.Coli w wodzie W4</w:t>
                  </w:r>
                  <w:r w:rsidRPr="691FD69B">
                    <w:rPr>
                      <w:rStyle w:val="Domylnaczcionkaakapitu10"/>
                      <w:vertAlign w:val="subscript"/>
                      <w:lang w:eastAsia="pl-PL"/>
                    </w:rPr>
                    <w:t xml:space="preserve">B </w:t>
                  </w:r>
                  <w:r w:rsidRPr="691FD69B">
                    <w:rPr>
                      <w:rStyle w:val="Domylnaczcionkaakapitu10"/>
                      <w:lang w:eastAsia="pl-PL"/>
                    </w:rPr>
                    <w:t xml:space="preserve"> zgodnie z tabelą poniżej</w:t>
                  </w:r>
                </w:p>
              </w:tc>
            </w:tr>
            <w:tr w:rsidR="004949DF" w:rsidRPr="0069070C" w14:paraId="7891ECCD" w14:textId="77777777" w:rsidTr="00C41FCB">
              <w:trPr>
                <w:trHeight w:val="325"/>
              </w:trPr>
              <w:tc>
                <w:tcPr>
                  <w:tcW w:w="1190" w:type="dxa"/>
                  <w:gridSpan w:val="2"/>
                  <w:vAlign w:val="center"/>
                </w:tcPr>
                <w:p w14:paraId="153A4690" w14:textId="77777777" w:rsidR="004949DF" w:rsidRPr="0069070C" w:rsidRDefault="004949DF" w:rsidP="001E78C7">
                  <w:pPr>
                    <w:pStyle w:val="Normalny1"/>
                    <w:spacing w:line="259" w:lineRule="auto"/>
                    <w:ind w:left="-144" w:right="-150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  <w:tc>
                <w:tcPr>
                  <w:tcW w:w="5915" w:type="dxa"/>
                  <w:gridSpan w:val="2"/>
                </w:tcPr>
                <w:p w14:paraId="77B1BC4E" w14:textId="77777777" w:rsidR="004949DF" w:rsidRPr="0069070C" w:rsidRDefault="004949DF" w:rsidP="001E78C7">
                  <w:pPr>
                    <w:pStyle w:val="Normalny1"/>
                    <w:spacing w:line="259" w:lineRule="auto"/>
                    <w:ind w:right="669"/>
                    <w:jc w:val="left"/>
                    <w:rPr>
                      <w:rStyle w:val="Domylnaczcionkaakapitu10"/>
                      <w:szCs w:val="20"/>
                      <w:lang w:eastAsia="pl-PL"/>
                    </w:rPr>
                  </w:pPr>
                </w:p>
              </w:tc>
            </w:tr>
          </w:tbl>
          <w:p w14:paraId="1136670B" w14:textId="70267EFC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Celem Zamawiającego jest uzyskanie wody o parametrach jak najbardziej zbliżonych do wartości parametrów oczekiwanych, podanych w tabeli poniżej. W przypadku dostarczenia wody o parametrach wyższych niż oczekiwane, </w:t>
            </w:r>
            <w:r w:rsidR="00D84939"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t xml:space="preserve">nie otrzymuje większej liczby punktów, niż gdyby dostarczył wodę o parametrach oczekiwanych. Wynika to z faktu że nie jest celowe dostarczanie wody o lepszej jakości niż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woda o zdefiniowanych poniżej oczekiwanych parametrach. </w:t>
            </w:r>
          </w:p>
          <w:p w14:paraId="544201EA" w14:textId="162F9BEE" w:rsidR="00E60C95" w:rsidRPr="0069070C" w:rsidRDefault="00E60C95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</w:rPr>
            </w:pPr>
            <w:r w:rsidRPr="0069070C">
              <w:rPr>
                <w:sz w:val="20"/>
                <w:szCs w:val="20"/>
              </w:rPr>
              <w:t>Zamawiający wymaga, aby parametry jakości wody W4</w:t>
            </w:r>
            <w:r w:rsidRPr="0069070C">
              <w:rPr>
                <w:sz w:val="20"/>
                <w:szCs w:val="20"/>
                <w:vertAlign w:val="subscript"/>
              </w:rPr>
              <w:t xml:space="preserve"> </w:t>
            </w:r>
            <w:r w:rsidRPr="0069070C">
              <w:rPr>
                <w:sz w:val="20"/>
                <w:szCs w:val="20"/>
              </w:rPr>
              <w:t xml:space="preserve">dla Systemu Budynku Jednorodzinnego były lepsze niż dla Systemu Budynku Szkoły. </w:t>
            </w:r>
          </w:p>
          <w:p w14:paraId="15C0797B" w14:textId="47CF30B4" w:rsidR="004949DF" w:rsidRPr="0069070C" w:rsidRDefault="004949DF" w:rsidP="001E78C7">
            <w:pPr>
              <w:spacing w:before="120"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Co oznacza, że jeżeli parametry projektowe Systemu </w:t>
            </w:r>
            <w:r w:rsidR="00D84939" w:rsidRPr="0069070C">
              <w:rPr>
                <w:sz w:val="20"/>
                <w:szCs w:val="20"/>
              </w:rPr>
              <w:t>Wnioskodawcy / Uczestnika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przekraczają wartości oczekiwane, to </w:t>
            </w:r>
            <w:r w:rsidR="00D84939" w:rsidRPr="0069070C">
              <w:rPr>
                <w:sz w:val="20"/>
                <w:szCs w:val="20"/>
              </w:rPr>
              <w:t>Wnioskodawca / Uczestnik Przedsięwzięcia</w:t>
            </w:r>
            <w:r w:rsidR="00D84939" w:rsidRPr="0069070C" w:rsidDel="00D84939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</w:t>
            </w:r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przyjmuje do obliczeń w równaniu  </w:t>
            </w:r>
            <m:oMath>
              <m:sSub>
                <m:sSubPr>
                  <m:ctrlP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Style w:val="Domylnaczcionkaakapitu10"/>
                      <w:rFonts w:ascii="Cambria Math" w:hAnsi="Cambria Math" w:cs="Cambria Math"/>
                      <w:sz w:val="20"/>
                      <w:szCs w:val="20"/>
                    </w:rPr>
                    <m:t>BW4</m:t>
                  </m:r>
                </m:sub>
              </m:sSub>
            </m:oMath>
            <w:r w:rsidRPr="0069070C">
              <w:rPr>
                <w:rStyle w:val="Domylnaczcionkaakapitu10"/>
                <w:rFonts w:eastAsia="Times New Roman" w:cs="Times New Roman"/>
                <w:sz w:val="20"/>
                <w:szCs w:val="20"/>
              </w:rPr>
              <w:t xml:space="preserve"> wartość parametrów podanych poniżej: </w:t>
            </w:r>
          </w:p>
          <w:p w14:paraId="07CE5DFC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  <w:tbl>
            <w:tblPr>
              <w:tblpPr w:leftFromText="141" w:rightFromText="141" w:vertAnchor="text" w:horzAnchor="margin" w:tblpY="-170"/>
              <w:tblOverlap w:val="never"/>
              <w:tblW w:w="430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65"/>
              <w:gridCol w:w="2238"/>
            </w:tblGrid>
            <w:tr w:rsidR="004949DF" w:rsidRPr="0069070C" w14:paraId="3AD8F2BF" w14:textId="77777777" w:rsidTr="691FD69B">
              <w:trPr>
                <w:trHeight w:val="402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12F84B91" w14:textId="05F1BA6A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Nazwa parametru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14:paraId="5A77A3E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9070C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Wartość oczekiwana parametru</w:t>
                  </w:r>
                </w:p>
              </w:tc>
            </w:tr>
            <w:tr w:rsidR="004949DF" w:rsidRPr="0069070C" w14:paraId="53CBE226" w14:textId="77777777" w:rsidTr="691FD69B">
              <w:trPr>
                <w:trHeight w:val="401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56AF2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>
                    <m:r>
                      <w:rPr>
                        <w:rStyle w:val="Domylnaczcionkaakapitu10"/>
                        <w:rFonts w:ascii="Cambria Math" w:hAnsi="Cambria Math"/>
                        <w:sz w:val="20"/>
                        <w:szCs w:val="20"/>
                      </w:rPr>
                      <m:t>Mętność</m:t>
                    </m:r>
                    <m:r>
                      <w:rPr>
                        <w:rStyle w:val="Domylnaczcionkaakapitu10"/>
                        <w:rFonts w:ascii="Cambria Math" w:eastAsia="Times New Roman" w:hAnsi="Cambria Math" w:cs="Calibri"/>
                        <w:sz w:val="20"/>
                        <w:szCs w:val="20"/>
                      </w:rPr>
                      <m:t xml:space="preserve"> (NTU)</m:t>
                    </m:r>
                  </m:oMath>
                  <w:r w:rsidRPr="0069070C">
                    <w:rPr>
                      <w:rStyle w:val="Domylnaczcionkaakapitu10"/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48C6D" w14:textId="1C5EBD2B" w:rsidR="004949DF" w:rsidRPr="0069070C" w:rsidRDefault="0C766291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</w:tr>
            <w:tr w:rsidR="004949DF" w:rsidRPr="0069070C" w14:paraId="2BAECA3F" w14:textId="77777777" w:rsidTr="691FD69B">
              <w:trPr>
                <w:trHeight w:val="659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AFC09E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Ogólna liczba </m:t>
                      </m:r>
                    </m:oMath>
                  </m:oMathPara>
                </w:p>
                <w:p w14:paraId="247D4E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mikroorganizmów</m:t>
                      </m:r>
                    </m:oMath>
                  </m:oMathPara>
                </w:p>
                <w:p w14:paraId="7628550F" w14:textId="77777777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 (liczba/100ml)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5428D3" w14:textId="5A09942C" w:rsidR="004949DF" w:rsidRPr="0069070C" w:rsidRDefault="61B5DE6B" w:rsidP="691FD69B">
                  <w:pPr>
                    <w:spacing w:line="259" w:lineRule="auto"/>
                    <w:jc w:val="center"/>
                    <w:rPr>
                      <w:rFonts w:cs="Calibri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</w:tr>
            <w:tr w:rsidR="004949DF" w:rsidRPr="0069070C" w14:paraId="6501DB55" w14:textId="77777777" w:rsidTr="691FD69B">
              <w:trPr>
                <w:trHeight w:val="428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A3EE" w14:textId="77777777" w:rsidR="00704FB2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 xml:space="preserve">Zawiesina Ogólna </m:t>
                      </m:r>
                    </m:oMath>
                  </m:oMathPara>
                </w:p>
                <w:p w14:paraId="6B919113" w14:textId="0F141656" w:rsidR="004949DF" w:rsidRPr="0069070C" w:rsidRDefault="004949DF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="Calibri"/>
                          <w:color w:val="000000"/>
                          <w:sz w:val="20"/>
                          <w:szCs w:val="20"/>
                          <w:lang w:eastAsia="pl-PL"/>
                        </w:rPr>
                        <m:t>(mg/litr)</m:t>
                      </m:r>
                    </m:oMath>
                  </m:oMathPara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77CF7" w14:textId="0F8C95AD" w:rsidR="004949DF" w:rsidRPr="0069070C" w:rsidRDefault="2D0412A9" w:rsidP="001E78C7">
                  <w:pPr>
                    <w:autoSpaceDN/>
                    <w:spacing w:line="259" w:lineRule="auto"/>
                    <w:jc w:val="center"/>
                    <w:textAlignment w:val="auto"/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sz w:val="20"/>
                      <w:szCs w:val="20"/>
                      <w:lang w:eastAsia="pl-PL"/>
                    </w:rPr>
                    <w:t>25</w:t>
                  </w:r>
                </w:p>
              </w:tc>
            </w:tr>
            <w:tr w:rsidR="5A1B9AF2" w14:paraId="50BC2D0B" w14:textId="77777777" w:rsidTr="691FD69B">
              <w:trPr>
                <w:trHeight w:val="428"/>
              </w:trPr>
              <w:tc>
                <w:tcPr>
                  <w:tcW w:w="2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F2ED6E" w14:textId="16F27814" w:rsidR="16985236" w:rsidRDefault="2D0412A9" w:rsidP="5A1B9AF2">
                  <w:pPr>
                    <w:spacing w:line="259" w:lineRule="auto"/>
                    <w:jc w:val="center"/>
                  </w:pPr>
                  <w:r>
                    <w:t>E. coli</w:t>
                  </w: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9DCE58" w14:textId="37ADB062" w:rsidR="16985236" w:rsidRDefault="2D0412A9" w:rsidP="691FD69B">
                  <w:pPr>
                    <w:spacing w:line="259" w:lineRule="auto"/>
                    <w:jc w:val="center"/>
                    <w:rPr>
                      <w:rFonts w:eastAsia="Times New Roman" w:cs="Calibri"/>
                      <w:color w:val="000000" w:themeColor="text1"/>
                      <w:lang w:eastAsia="pl-PL"/>
                    </w:rPr>
                  </w:pPr>
                  <w:r w:rsidRPr="691FD69B">
                    <w:rPr>
                      <w:rFonts w:eastAsia="Times New Roman" w:cs="Calibri"/>
                      <w:color w:val="000000" w:themeColor="text1"/>
                      <w:lang w:eastAsia="pl-PL"/>
                    </w:rPr>
                    <w:t>0</w:t>
                  </w:r>
                </w:p>
              </w:tc>
            </w:tr>
          </w:tbl>
          <w:p w14:paraId="1BBDE4C9" w14:textId="77777777" w:rsidR="004949DF" w:rsidRPr="0069070C" w:rsidRDefault="004949DF" w:rsidP="001E78C7">
            <w:pPr>
              <w:spacing w:line="259" w:lineRule="auto"/>
              <w:rPr>
                <w:rStyle w:val="Domylnaczcionkaakapitu10"/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EC0F2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rFonts w:cstheme="minorHAnsi"/>
                <w:sz w:val="22"/>
                <w:szCs w:val="20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10%</w:t>
            </w:r>
          </w:p>
        </w:tc>
      </w:tr>
      <w:tr w:rsidR="00AF63A8" w:rsidRPr="00A5688B" w14:paraId="0EEBEF86" w14:textId="77777777" w:rsidTr="6F5088C5">
        <w:trPr>
          <w:trHeight w:val="624"/>
          <w:jc w:val="center"/>
        </w:trPr>
        <w:tc>
          <w:tcPr>
            <w:tcW w:w="54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A0CFE" w14:textId="5F214F60" w:rsidR="004949DF" w:rsidRPr="0069070C" w:rsidRDefault="004949DF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>KON 1.7B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14BCE" w14:textId="77777777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System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60E61" w14:textId="751F174F" w:rsidR="004949DF" w:rsidRPr="0069070C" w:rsidRDefault="004949DF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Style w:val="Domylnaczcionkaakapitu10"/>
                <w:szCs w:val="20"/>
                <w:lang w:eastAsia="pl-PL"/>
              </w:rPr>
              <w:t>K</w:t>
            </w:r>
            <w:r w:rsidR="009F2F61" w:rsidRPr="0069070C">
              <w:rPr>
                <w:rStyle w:val="Domylnaczcionkaakapitu10"/>
                <w:szCs w:val="20"/>
                <w:vertAlign w:val="subscript"/>
                <w:lang w:eastAsia="pl-PL"/>
              </w:rPr>
              <w:t>B</w:t>
            </w:r>
            <w:r w:rsidRPr="0069070C">
              <w:rPr>
                <w:rStyle w:val="Domylnaczcionkaakapitu10"/>
                <w:szCs w:val="20"/>
                <w:vertAlign w:val="subscript"/>
                <w:lang w:eastAsia="pl-PL"/>
              </w:rPr>
              <w:t xml:space="preserve">C </w:t>
            </w:r>
            <w:r w:rsidRPr="0069070C">
              <w:rPr>
                <w:szCs w:val="20"/>
                <w:lang w:eastAsia="pl-PL"/>
              </w:rPr>
              <w:t xml:space="preserve">- Koszt całkowity Systemu wraz z użytkowaniem przez 15 lat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91194" w14:textId="3AD20C7D" w:rsidR="004949DF" w:rsidRPr="0069070C" w:rsidRDefault="004949DF" w:rsidP="001E78C7">
            <w:pPr>
              <w:spacing w:line="259" w:lineRule="auto"/>
              <w:rPr>
                <w:szCs w:val="20"/>
                <w:lang w:eastAsia="pl-PL"/>
              </w:rPr>
            </w:pPr>
            <w:r w:rsidRPr="0069070C">
              <w:rPr>
                <w:sz w:val="20"/>
                <w:szCs w:val="20"/>
              </w:rPr>
              <w:t xml:space="preserve">Koszt całkowity Systemu rozumiany jako suma kosztów związanych z budową Systemu dla Budynku Szkoły oraz kosztów montażu, i eksploatacji Systemu przez okres 15 lat, 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4276A" w14:textId="77777777" w:rsidR="004949DF" w:rsidRPr="0069070C" w:rsidRDefault="004949DF" w:rsidP="001E78C7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9070C">
              <w:rPr>
                <w:b/>
                <w:sz w:val="20"/>
                <w:szCs w:val="20"/>
              </w:rPr>
              <w:t>Koszt Całkowity Systemu wraz z użytkowaniem przez 15 lat</w:t>
            </w:r>
            <w:r w:rsidRPr="0069070C">
              <w:rPr>
                <w:sz w:val="20"/>
                <w:szCs w:val="20"/>
              </w:rPr>
              <w:t xml:space="preserve">, </w:t>
            </w:r>
            <w:r w:rsidRPr="0069070C">
              <w:rPr>
                <w:rStyle w:val="Domylnaczcionkaakapitu10"/>
                <w:sz w:val="20"/>
                <w:szCs w:val="20"/>
                <w:lang w:eastAsia="pl-PL"/>
              </w:rPr>
              <w:t>Zamawiający określa wzorem:</w:t>
            </w:r>
          </w:p>
          <w:p w14:paraId="74B906BD" w14:textId="77777777" w:rsidR="004949DF" w:rsidRPr="0069070C" w:rsidRDefault="004949DF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</w:p>
          <w:p w14:paraId="79447CD0" w14:textId="55EC0F10" w:rsidR="004949DF" w:rsidRPr="0069070C" w:rsidRDefault="000B4439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=CAPEX+OPEX</m:t>
                </m:r>
              </m:oMath>
            </m:oMathPara>
          </w:p>
          <w:p w14:paraId="53753704" w14:textId="77777777" w:rsidR="004949DF" w:rsidRPr="0069070C" w:rsidRDefault="004949DF" w:rsidP="001E78C7">
            <w:pPr>
              <w:spacing w:line="259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</w:p>
          <w:p w14:paraId="52CC6D3E" w14:textId="7452F954" w:rsidR="004949DF" w:rsidRPr="0069070C" w:rsidRDefault="000B4439" w:rsidP="001E78C7">
            <w:pPr>
              <w:pStyle w:val="Normalny1"/>
              <w:spacing w:before="0" w:line="259" w:lineRule="auto"/>
              <w:rPr>
                <w:rStyle w:val="Domylnaczcionkaakapitu1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BC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=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BD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BM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 w:cs="Cambria Math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BW0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BK3</m:t>
                    </m:r>
                  </m:sub>
                </m:sSub>
                <m:r>
                  <w:rPr>
                    <w:rFonts w:ascii="Cambria Math" w:hAnsi="Cambria Math" w:cs="Calibri"/>
                    <w:color w:val="000000"/>
                    <w:szCs w:val="20"/>
                  </w:rPr>
                  <m:t>+</m:t>
                </m:r>
                <m:sSub>
                  <m:sSubPr>
                    <m:ctrlP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K</m:t>
                    </m:r>
                  </m:e>
                  <m:sub>
                    <m:r>
                      <w:rPr>
                        <w:rStyle w:val="Domylnaczcionkaakapitu10"/>
                        <w:rFonts w:ascii="Cambria Math" w:hAnsi="Cambria Math" w:cs="Cambria Math"/>
                        <w:szCs w:val="20"/>
                      </w:rPr>
                      <m:t>BE</m:t>
                    </m:r>
                  </m:sub>
                </m:sSub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szCs w:val="20"/>
                    <w:lang w:eastAsia="pl-PL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Style w:val="Domylnaczcionkaakapitu10"/>
                    <w:rFonts w:ascii="Cambria Math" w:hAnsi="Cambria Math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65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0"/>
              <w:gridCol w:w="5655"/>
            </w:tblGrid>
            <w:tr w:rsidR="004949DF" w:rsidRPr="0069070C" w14:paraId="67FA9839" w14:textId="77777777" w:rsidTr="00E44FB3">
              <w:trPr>
                <w:trHeight w:val="378"/>
              </w:trPr>
              <w:tc>
                <w:tcPr>
                  <w:tcW w:w="870" w:type="dxa"/>
                  <w:vAlign w:val="center"/>
                </w:tcPr>
                <w:p w14:paraId="0787C6BB" w14:textId="7E63BA67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BC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</w:tcPr>
                <w:p w14:paraId="7EDFBA4A" w14:textId="77777777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Całkowity Systemu wraz z użytkowaniem przez 15 lat [zł], </w:t>
                  </w:r>
                </w:p>
              </w:tc>
            </w:tr>
            <w:tr w:rsidR="004949DF" w:rsidRPr="0069070C" w14:paraId="0DC80F31" w14:textId="77777777" w:rsidTr="00E44FB3">
              <w:trPr>
                <w:trHeight w:val="402"/>
              </w:trPr>
              <w:tc>
                <w:tcPr>
                  <w:tcW w:w="870" w:type="dxa"/>
                  <w:vAlign w:val="center"/>
                </w:tcPr>
                <w:p w14:paraId="13AEBFEA" w14:textId="47765E7B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BD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32053B7E" w14:textId="6F0A1723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Systemu, deklarowany przez </w:t>
                  </w:r>
                  <w:r w:rsidR="00A56CC3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A56CC3" w:rsidRPr="0069070C" w:rsidDel="00A56CC3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[zł],  </w:t>
                  </w:r>
                </w:p>
              </w:tc>
            </w:tr>
            <w:tr w:rsidR="004949DF" w:rsidRPr="0069070C" w14:paraId="40AD0E74" w14:textId="77777777" w:rsidTr="00E44FB3">
              <w:trPr>
                <w:trHeight w:val="495"/>
              </w:trPr>
              <w:tc>
                <w:tcPr>
                  <w:tcW w:w="870" w:type="dxa"/>
                  <w:vAlign w:val="center"/>
                </w:tcPr>
                <w:p w14:paraId="4EFB8A0A" w14:textId="173A54C2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BM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22EB872A" w14:textId="58114300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Montażu Systemu,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deklarowany przez </w:t>
                  </w:r>
                  <w:r w:rsidR="00D84939" w:rsidRPr="0069070C">
                    <w:rPr>
                      <w:rStyle w:val="Domylnaczcionkaakapitu10"/>
                      <w:szCs w:val="20"/>
                      <w:lang w:eastAsia="pl-PL"/>
                    </w:rPr>
                    <w:t>Wnioskodawcę / Uczestnika Przedsięwzięcia</w:t>
                  </w:r>
                  <w:r w:rsidR="00D84939" w:rsidRPr="0069070C" w:rsidDel="00D84939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[zł], </w:t>
                  </w:r>
                </w:p>
              </w:tc>
            </w:tr>
            <w:tr w:rsidR="004949DF" w:rsidRPr="0069070C" w14:paraId="6EE5090B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4A105AD2" w14:textId="0F76204B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BS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0790C98" w14:textId="13E0FD4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Koszt Serwisu Systemu 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2BB24F19" w14:textId="77777777" w:rsidTr="00E44FB3">
              <w:trPr>
                <w:trHeight w:val="365"/>
              </w:trPr>
              <w:tc>
                <w:tcPr>
                  <w:tcW w:w="870" w:type="dxa"/>
                  <w:vAlign w:val="center"/>
                </w:tcPr>
                <w:p w14:paraId="6398E581" w14:textId="2B20A565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Fonts w:cs="Calibri"/>
                      <w:bCs/>
                      <w:color w:val="000000"/>
                      <w:szCs w:val="20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BW0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7BA95F19" w14:textId="5FD67D6C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/>
                      <w:szCs w:val="20"/>
                    </w:rPr>
                    <w:t>Koszt Wody o standardzie W0 przez okres 15 lat</w:t>
                  </w: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, deklarowany przez </w:t>
                  </w:r>
                  <w:r w:rsidR="00D84939" w:rsidRPr="0069070C">
                    <w:rPr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 w:themeColor="text1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  <w:tr w:rsidR="004949DF" w:rsidRPr="0069070C" w14:paraId="1322F5A2" w14:textId="77777777" w:rsidTr="00E44FB3">
              <w:trPr>
                <w:trHeight w:val="479"/>
              </w:trPr>
              <w:tc>
                <w:tcPr>
                  <w:tcW w:w="870" w:type="dxa"/>
                  <w:vAlign w:val="center"/>
                </w:tcPr>
                <w:p w14:paraId="72914639" w14:textId="10BAA83C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BK3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4A3FF83C" w14:textId="015DFE6B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szCs w:val="20"/>
                      <w:lang w:eastAsia="pl-PL"/>
                    </w:rPr>
                  </w:pP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Koszt Wywozu Ścieków kanalizacyjnych wozami 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lastRenderedPageBreak/>
                    <w:t xml:space="preserve">asenizacyjnymi,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  <w:r w:rsidRPr="0069070C">
                    <w:rPr>
                      <w:rStyle w:val="Domylnaczcionkaakapitu1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4949DF" w:rsidRPr="0069070C" w14:paraId="30455202" w14:textId="77777777" w:rsidTr="00E44FB3">
              <w:trPr>
                <w:trHeight w:val="490"/>
              </w:trPr>
              <w:tc>
                <w:tcPr>
                  <w:tcW w:w="870" w:type="dxa"/>
                  <w:vAlign w:val="center"/>
                </w:tcPr>
                <w:p w14:paraId="3F36078A" w14:textId="108A7E8E" w:rsidR="004949DF" w:rsidRPr="0069070C" w:rsidRDefault="000B4439" w:rsidP="001E78C7">
                  <w:pPr>
                    <w:pStyle w:val="Normalny1"/>
                    <w:spacing w:before="0" w:line="259" w:lineRule="auto"/>
                    <w:rPr>
                      <w:rStyle w:val="Domylnaczcionkaakapitu10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 w:cs="Cambria Math"/>
                              <w:szCs w:val="20"/>
                            </w:rPr>
                            <m:t>BE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655" w:type="dxa"/>
                  <w:vAlign w:val="center"/>
                </w:tcPr>
                <w:p w14:paraId="16CC221C" w14:textId="32A8E234" w:rsidR="004949DF" w:rsidRPr="0069070C" w:rsidRDefault="004949DF" w:rsidP="001E78C7">
                  <w:pPr>
                    <w:pStyle w:val="Normalny1"/>
                    <w:spacing w:before="0" w:line="259" w:lineRule="auto"/>
                    <w:ind w:right="2426"/>
                    <w:rPr>
                      <w:rStyle w:val="Domylnaczcionkaakapitu10"/>
                      <w:rFonts w:cs="Calibri"/>
                      <w:color w:val="000000"/>
                      <w:szCs w:val="20"/>
                    </w:rPr>
                  </w:pPr>
                  <w:r w:rsidRPr="0069070C">
                    <w:rPr>
                      <w:rFonts w:cs="Calibri"/>
                      <w:color w:val="000000" w:themeColor="text1"/>
                      <w:szCs w:val="20"/>
                    </w:rPr>
                    <w:t xml:space="preserve">Koszt Energii Elektrycznej,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 xml:space="preserve">przez okres 15 lat, deklarowany przez </w:t>
                  </w:r>
                  <w:r w:rsidR="00D84939" w:rsidRPr="0069070C">
                    <w:rPr>
                      <w:rFonts w:cs="Calibri"/>
                      <w:color w:val="000000"/>
                      <w:szCs w:val="20"/>
                    </w:rPr>
                    <w:t>Wnioskodawcę / Uczestnika Przedsięwzięcia</w:t>
                  </w:r>
                  <w:r w:rsidR="00D84939" w:rsidRPr="0069070C" w:rsidDel="00D84939">
                    <w:rPr>
                      <w:rFonts w:cs="Calibri"/>
                      <w:color w:val="000000"/>
                      <w:szCs w:val="20"/>
                    </w:rPr>
                    <w:t xml:space="preserve"> </w:t>
                  </w:r>
                  <w:r w:rsidRPr="0069070C">
                    <w:rPr>
                      <w:rFonts w:cs="Calibri"/>
                      <w:color w:val="000000"/>
                      <w:szCs w:val="20"/>
                    </w:rPr>
                    <w:t>[zł],</w:t>
                  </w:r>
                </w:p>
              </w:tc>
            </w:tr>
          </w:tbl>
          <w:p w14:paraId="206E6B6D" w14:textId="7C848D50" w:rsidR="004949DF" w:rsidRPr="0069070C" w:rsidRDefault="00D84939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Wnioskodawca / Uczestnik Przedsięwzięcia</w:t>
            </w:r>
            <w:r w:rsidRPr="0069070C" w:rsidDel="00D84939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t>do Obliczeń Kosztów Całkowitych Systemu wraz z użytkowaniem prze okres 15 lat przyjmuje wszystkie elementy składowe, prace oraz media potrzebne do prawidłowego działania Systemu w okresie 15 lat, podczas których System ma zapewnić wodę dla 4 Użytkowników Budynku Szkoły, zgodnie z modelem zapotrzebowan</w:t>
            </w:r>
            <w:r w:rsidR="003B782F" w:rsidRPr="0069070C">
              <w:rPr>
                <w:szCs w:val="20"/>
              </w:rPr>
              <w:t>ia na wodę dla Użytkownika Budynku Szkoły</w:t>
            </w:r>
            <w:r w:rsidR="004949DF" w:rsidRPr="0069070C">
              <w:rPr>
                <w:szCs w:val="20"/>
              </w:rPr>
              <w:t xml:space="preserve"> </w:t>
            </w:r>
            <w:r w:rsidR="004949DF" w:rsidRPr="0069070C">
              <w:rPr>
                <w:szCs w:val="20"/>
              </w:rPr>
              <w:fldChar w:fldCharType="begin"/>
            </w:r>
            <w:r w:rsidR="004949DF" w:rsidRPr="0069070C">
              <w:rPr>
                <w:szCs w:val="20"/>
              </w:rPr>
              <w:instrText xml:space="preserve"> REF _Ref71026163 \h  \* MERGEFORMAT </w:instrText>
            </w:r>
            <w:r w:rsidR="004949DF" w:rsidRPr="0069070C">
              <w:rPr>
                <w:szCs w:val="20"/>
              </w:rPr>
            </w:r>
            <w:r w:rsidR="004949DF" w:rsidRPr="0069070C">
              <w:rPr>
                <w:szCs w:val="20"/>
              </w:rPr>
              <w:fldChar w:fldCharType="separate"/>
            </w:r>
            <w:r w:rsidR="006E2941" w:rsidRPr="006E2941">
              <w:rPr>
                <w:iCs/>
                <w:szCs w:val="20"/>
              </w:rPr>
              <w:t>Tabela</w:t>
            </w:r>
            <w:r w:rsidR="006E2941" w:rsidRPr="00E54BB2">
              <w:rPr>
                <w:b/>
                <w:szCs w:val="20"/>
              </w:rPr>
              <w:t xml:space="preserve"> </w:t>
            </w:r>
            <w:r w:rsidR="006E2941">
              <w:rPr>
                <w:b/>
                <w:noProof/>
                <w:szCs w:val="20"/>
              </w:rPr>
              <w:t>3</w:t>
            </w:r>
            <w:r w:rsidR="004949DF" w:rsidRPr="0069070C">
              <w:rPr>
                <w:szCs w:val="20"/>
              </w:rPr>
              <w:fldChar w:fldCharType="end"/>
            </w:r>
            <w:r w:rsidR="004949DF" w:rsidRPr="0069070C">
              <w:rPr>
                <w:szCs w:val="20"/>
              </w:rPr>
              <w:t xml:space="preserve">. </w:t>
            </w:r>
          </w:p>
          <w:p w14:paraId="152CEC5F" w14:textId="25A7FFD1" w:rsidR="004949DF" w:rsidRPr="0069070C" w:rsidRDefault="004949DF" w:rsidP="001E78C7">
            <w:pPr>
              <w:pStyle w:val="Normalny1"/>
              <w:spacing w:before="240"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D  </w:t>
            </w:r>
            <w:r w:rsidRPr="0069070C">
              <w:rPr>
                <w:szCs w:val="20"/>
              </w:rPr>
              <w:t xml:space="preserve">Zamawiający rozumie </w:t>
            </w:r>
            <w:r w:rsidRPr="0069070C">
              <w:rPr>
                <w:rStyle w:val="Domylnaczcionkaakapitu10"/>
                <w:szCs w:val="20"/>
                <w:lang w:eastAsia="pl-PL"/>
              </w:rPr>
              <w:t>Koszt</w:t>
            </w:r>
            <w:r w:rsidRPr="0069070C">
              <w:rPr>
                <w:szCs w:val="20"/>
              </w:rPr>
              <w:t xml:space="preserve"> Systemu deklarowany przez </w:t>
            </w:r>
            <w:r w:rsidR="00D84939" w:rsidRPr="0069070C">
              <w:rPr>
                <w:szCs w:val="20"/>
              </w:rPr>
              <w:t>Wnioskodawcę / Uczestnika Przedsięwzięcia</w:t>
            </w:r>
            <w:r w:rsidR="00D84939" w:rsidRPr="0069070C" w:rsidDel="00D84939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dla planowanej skali sprzedaży </w:t>
            </w:r>
            <w:r w:rsidR="00AD2BC6" w:rsidRPr="0069070C">
              <w:rPr>
                <w:szCs w:val="20"/>
              </w:rPr>
              <w:t>minimum 5</w:t>
            </w:r>
            <w:r w:rsidRPr="0069070C">
              <w:rPr>
                <w:szCs w:val="20"/>
              </w:rPr>
              <w:t xml:space="preserve">0 szt. </w:t>
            </w:r>
            <w:r w:rsidR="00AD2BC6" w:rsidRPr="0069070C">
              <w:rPr>
                <w:szCs w:val="20"/>
              </w:rPr>
              <w:t>rocznie</w:t>
            </w:r>
            <w:r w:rsidRPr="0069070C">
              <w:rPr>
                <w:szCs w:val="20"/>
              </w:rPr>
              <w:t xml:space="preserve">, z uwzględnieniem 20% marży, kosztów produkcji, kosztów dystrybucji, kosztów materiału </w:t>
            </w:r>
            <w:r w:rsidR="004B1FF2" w:rsidRPr="0069070C">
              <w:rPr>
                <w:szCs w:val="20"/>
              </w:rPr>
              <w:t>Wnioskodawca / Uczestnik Przedsięwzięcia</w:t>
            </w:r>
            <w:r w:rsidR="004B1FF2" w:rsidRPr="0069070C" w:rsidDel="004B1FF2">
              <w:rPr>
                <w:szCs w:val="20"/>
              </w:rPr>
              <w:t xml:space="preserve"> </w:t>
            </w:r>
            <w:r w:rsidRPr="0069070C">
              <w:rPr>
                <w:szCs w:val="20"/>
              </w:rPr>
              <w:t xml:space="preserve">w Koszcie Sprzedaży Systemu jest zobowiązany uwzględnić wszystkie koszty elementów składowych podanych w Załączniku 3.1. potwierdzone ofertami dla podanych elementów oraz wyceną elementów, które są innowacją. 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</w:t>
            </w:r>
          </w:p>
          <w:p w14:paraId="50FFA5B4" w14:textId="0DF8804F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M  </w:t>
            </w:r>
            <w:r w:rsidRPr="0069070C">
              <w:rPr>
                <w:szCs w:val="20"/>
              </w:rPr>
              <w:t xml:space="preserve">Zamawiający rozumie Koszt Montażu Systemu, koszt prac ziemnych i odtworzeniowych terenu, koszt dowozu materiałów, koszt modernizacji infrastruktury technicznej wewnątrz budynku w celu przystosowania jej do możliwości użytkowania Systemu w Budynku </w:t>
            </w:r>
            <w:r w:rsidR="00C33794" w:rsidRPr="0069070C">
              <w:rPr>
                <w:szCs w:val="20"/>
              </w:rPr>
              <w:t>Szkoły</w:t>
            </w:r>
            <w:r w:rsidRPr="0069070C">
              <w:rPr>
                <w:szCs w:val="20"/>
              </w:rPr>
              <w:t>. Wyko</w:t>
            </w:r>
            <w:r w:rsidR="00A56CC3" w:rsidRPr="0069070C">
              <w:rPr>
                <w:rStyle w:val="Domylnaczcionkaakapitu10"/>
                <w:szCs w:val="20"/>
                <w:lang w:eastAsia="pl-PL"/>
              </w:rPr>
              <w:t xml:space="preserve"> Wnioskodawca / Uczestnik Przedsięwzięcia</w:t>
            </w:r>
            <w:r w:rsidR="00A56CC3" w:rsidRPr="0069070C" w:rsidDel="00A56CC3">
              <w:rPr>
                <w:rStyle w:val="Domylnaczcionkaakapitu10"/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</w:rPr>
              <w:t xml:space="preserve">w Koszcie montażu jest zobowiązany uwzględnić wszystkie koszty elementów składowych podanych w Załączniku 3.1. potwierdzone ofertami dla podanych prac. </w:t>
            </w:r>
          </w:p>
          <w:p w14:paraId="53B64E1A" w14:textId="663BBE02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S  </w:t>
            </w:r>
            <w:r w:rsidRPr="0069070C">
              <w:rPr>
                <w:szCs w:val="20"/>
              </w:rPr>
              <w:t xml:space="preserve">Zamawiający rozumie 15 letni Koszt Serwisu Systemu przez </w:t>
            </w:r>
            <w:r w:rsidR="004B1FF2" w:rsidRPr="0069070C">
              <w:rPr>
                <w:szCs w:val="20"/>
              </w:rPr>
              <w:t>Wnioskodawcę / Uczestnika Przedsięwzięcia</w:t>
            </w:r>
            <w:r w:rsidRPr="0069070C">
              <w:rPr>
                <w:szCs w:val="20"/>
              </w:rPr>
              <w:t xml:space="preserve">, przy założeniu minimum 1 serwisu rocznie. W tym naprawy, awarie, okresowe przeglądy Systemu.  </w:t>
            </w:r>
          </w:p>
          <w:p w14:paraId="734E4003" w14:textId="6D4DA5DA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lastRenderedPageBreak/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W0  </w:t>
            </w:r>
            <w:r w:rsidRPr="0069070C">
              <w:rPr>
                <w:szCs w:val="20"/>
              </w:rPr>
              <w:t>Zamawiający rozumie 15 letni Koszt Zakupu Wody wodociągowej z miejskiej sieci wodociągowej, w cenie podanej w Załączniku 3.1.</w:t>
            </w:r>
          </w:p>
          <w:p w14:paraId="7A69E540" w14:textId="156CEA30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K3  </w:t>
            </w:r>
            <w:r w:rsidRPr="0069070C">
              <w:rPr>
                <w:szCs w:val="20"/>
              </w:rPr>
              <w:t>Zamawiający rozumie 15 letni Koszt Wywozu Ścieków Kanalizacyjnych wozami asenizacyjnymi, w cenie podanej w Załączniku 3.1.</w:t>
            </w:r>
          </w:p>
          <w:p w14:paraId="720FC607" w14:textId="2401200E" w:rsidR="004949DF" w:rsidRPr="0069070C" w:rsidRDefault="004949DF" w:rsidP="001E78C7">
            <w:pPr>
              <w:pStyle w:val="Normalny1"/>
              <w:spacing w:line="259" w:lineRule="auto"/>
              <w:rPr>
                <w:szCs w:val="20"/>
              </w:rPr>
            </w:pPr>
            <w:r w:rsidRPr="0069070C">
              <w:rPr>
                <w:szCs w:val="20"/>
              </w:rPr>
              <w:t>- Przez K</w:t>
            </w:r>
            <w:r w:rsidR="009F2F61" w:rsidRPr="0069070C">
              <w:rPr>
                <w:szCs w:val="20"/>
                <w:vertAlign w:val="subscript"/>
              </w:rPr>
              <w:t>B</w:t>
            </w:r>
            <w:r w:rsidRPr="0069070C">
              <w:rPr>
                <w:szCs w:val="20"/>
                <w:vertAlign w:val="subscript"/>
              </w:rPr>
              <w:t xml:space="preserve">E  </w:t>
            </w:r>
            <w:r w:rsidRPr="0069070C">
              <w:rPr>
                <w:szCs w:val="20"/>
              </w:rPr>
              <w:t>Zamawiający rozumie 15 letni Koszt Zakupu Energii Elektrycznej, w cenie podanej w Załączniku 3.1.</w:t>
            </w:r>
          </w:p>
          <w:p w14:paraId="0FCDEAFF" w14:textId="08676FFE" w:rsidR="00355B3C" w:rsidRPr="0069070C" w:rsidRDefault="40743E36" w:rsidP="001E78C7">
            <w:pPr>
              <w:pStyle w:val="Normalny1"/>
              <w:spacing w:line="259" w:lineRule="auto"/>
            </w:pPr>
            <w:r>
              <w:t xml:space="preserve">Wnioskodawca / Uczestnik Przedsięwzięcia </w:t>
            </w:r>
            <w:r w:rsidR="004949DF">
              <w:t xml:space="preserve">wylicza Koszty zgodnie z założeniami do Modelu Obliczeniowego dla Systemu </w:t>
            </w:r>
            <w:r w:rsidR="11458B4E">
              <w:t xml:space="preserve">Budynku Szkoły </w:t>
            </w:r>
            <w:r w:rsidR="004949DF">
              <w:t xml:space="preserve">i zgodnie z wartościami przepływu wody jakie zadeklarował </w:t>
            </w:r>
            <w:r>
              <w:t xml:space="preserve">Wnioskodawca / Uczestnik Przedsięwzięcia </w:t>
            </w:r>
            <w:r w:rsidR="004949DF">
              <w:t xml:space="preserve">w Parametrach </w:t>
            </w:r>
            <w:r w:rsidR="00EC127E">
              <w:t>Konkurso</w:t>
            </w:r>
            <w:r w:rsidR="004949DF">
              <w:t>wych KON1.</w:t>
            </w:r>
            <w:r w:rsidR="617A92F3">
              <w:t>1B</w:t>
            </w:r>
            <w:r w:rsidR="004949DF">
              <w:t xml:space="preserve"> – KON1.</w:t>
            </w:r>
            <w:r w:rsidR="617A92F3">
              <w:t>6B</w:t>
            </w:r>
            <w:r w:rsidR="004949DF">
              <w:t xml:space="preserve">.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CE6B7" w14:textId="77777777" w:rsidR="004949DF" w:rsidRPr="00A5688B" w:rsidRDefault="004949DF" w:rsidP="001E78C7">
            <w:pPr>
              <w:pStyle w:val="Normalny1"/>
              <w:spacing w:line="259" w:lineRule="auto"/>
              <w:jc w:val="center"/>
              <w:rPr>
                <w:sz w:val="22"/>
                <w:szCs w:val="20"/>
                <w:lang w:eastAsia="pl-PL"/>
              </w:rPr>
            </w:pPr>
            <w:r w:rsidRPr="00A5688B">
              <w:rPr>
                <w:rFonts w:cstheme="minorHAnsi"/>
                <w:sz w:val="22"/>
                <w:szCs w:val="20"/>
              </w:rPr>
              <w:lastRenderedPageBreak/>
              <w:t>±</w:t>
            </w:r>
            <w:r w:rsidRPr="00A5688B">
              <w:rPr>
                <w:sz w:val="22"/>
                <w:szCs w:val="20"/>
              </w:rPr>
              <w:t>5%</w:t>
            </w:r>
          </w:p>
        </w:tc>
      </w:tr>
    </w:tbl>
    <w:p w14:paraId="6FE7618C" w14:textId="3607DF28" w:rsidR="0058086E" w:rsidRPr="004E60D2" w:rsidRDefault="007F2643" w:rsidP="001E78C7">
      <w:pPr>
        <w:spacing w:line="259" w:lineRule="auto"/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</w:pP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lastRenderedPageBreak/>
        <w:t>4.4.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Wymagania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EC127E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Konkurso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we w zakresie </w:t>
      </w:r>
      <w:r w:rsidR="002C30A5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KOMERCJALIZACJI </w:t>
      </w:r>
      <w:r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 xml:space="preserve"> 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i cen et</w:t>
      </w:r>
      <w:r w:rsid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a</w:t>
      </w:r>
      <w:r w:rsidR="00C5794A" w:rsidRPr="004E60D2">
        <w:rPr>
          <w:rStyle w:val="Domylnaczcionkaakapitu1"/>
          <w:rFonts w:eastAsia="Calibri Light" w:cstheme="minorBidi"/>
          <w:b/>
          <w:bCs/>
          <w:caps/>
          <w:color w:val="C00000"/>
          <w:sz w:val="28"/>
          <w:szCs w:val="30"/>
        </w:rPr>
        <w:t>pów</w:t>
      </w:r>
    </w:p>
    <w:tbl>
      <w:tblPr>
        <w:tblpPr w:leftFromText="141" w:rightFromText="141" w:vertAnchor="text" w:tblpXSpec="center" w:tblpY="1"/>
        <w:tblOverlap w:val="never"/>
        <w:tblW w:w="53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4"/>
        <w:gridCol w:w="981"/>
        <w:gridCol w:w="1559"/>
        <w:gridCol w:w="1424"/>
        <w:gridCol w:w="5097"/>
      </w:tblGrid>
      <w:tr w:rsidR="00056FFC" w:rsidRPr="0069070C" w14:paraId="35C57D31" w14:textId="77777777" w:rsidTr="7D576AAD">
        <w:trPr>
          <w:trHeight w:val="494"/>
          <w:tblHeader/>
        </w:trPr>
        <w:tc>
          <w:tcPr>
            <w:tcW w:w="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01057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Lp.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FB53E" w14:textId="77777777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8EAFB" w14:textId="41B64DC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Nazwa Wymagania Konkursowego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88C2" w14:textId="5B0B38E4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Opis Wymagania Konkursowego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A51C5" w14:textId="2364698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Metoda liczenia parametru przez Wnioskodawcę / Uczestnika Przedsięwzięcia</w:t>
            </w:r>
          </w:p>
        </w:tc>
      </w:tr>
      <w:tr w:rsidR="00056FFC" w:rsidRPr="0069070C" w14:paraId="7D95FA7D" w14:textId="77777777" w:rsidTr="7D576AAD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AE95B" w14:textId="72D12AF3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1.1F </w:t>
            </w:r>
          </w:p>
        </w:tc>
        <w:tc>
          <w:tcPr>
            <w:tcW w:w="9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724F2" w14:textId="3E35593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bCs/>
                <w:szCs w:val="20"/>
                <w:lang w:eastAsia="pl-PL"/>
              </w:rPr>
            </w:pPr>
            <w:r w:rsidRPr="0069070C">
              <w:rPr>
                <w:b/>
                <w:bCs/>
                <w:color w:val="000000" w:themeColor="text1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10CF7" w14:textId="2D43D5A5" w:rsidR="00056FFC" w:rsidRPr="0069070C" w:rsidRDefault="000B4439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Style w:val="Domylnaczcionkaakapitu10"/>
                      <w:rFonts w:ascii="Cambria Math" w:eastAsia="Calibri" w:hAnsi="Cambria Math" w:cs="Arial"/>
                      <w:i/>
                      <w:szCs w:val="20"/>
                    </w:rPr>
                  </m:ctrlPr>
                </m:sSubPr>
                <m:e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w:rPr>
                      <w:rStyle w:val="Domylnaczcionkaakapitu10"/>
                      <w:rFonts w:ascii="Cambria Math" w:hAnsi="Cambria Math"/>
                      <w:szCs w:val="20"/>
                    </w:rPr>
                    <m:t xml:space="preserve">BTZ </m:t>
                  </m:r>
                </m:sub>
              </m:sSub>
              <m:r>
                <w:rPr>
                  <w:rStyle w:val="Domylnaczcionkaakapitu10"/>
                  <w:rFonts w:ascii="Cambria Math" w:eastAsia="Calibri" w:hAnsi="Cambria Math" w:cs="Arial"/>
                  <w:szCs w:val="20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Wyników Prac B+R </w:t>
            </w:r>
          </w:p>
        </w:tc>
        <w:tc>
          <w:tcPr>
            <w:tcW w:w="142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B2A48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Udział w Przychodzie z Komercjalizacji Wyników Prac B+R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0218" w14:textId="278528B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0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Zamawiający definiuje łączny Udział w Przychodzie z Komercjalizacji Wyników Prac B+R</w:t>
            </w:r>
            <w:r w:rsidRPr="0069070C">
              <w:rPr>
                <w:rStyle w:val="Domylnaczcionkaakapitu10"/>
                <w:szCs w:val="20"/>
                <w:lang w:eastAsia="pl-PL"/>
              </w:rPr>
              <w:t xml:space="preserve"> wzorem:</w:t>
            </w:r>
          </w:p>
          <w:p w14:paraId="1D1728D0" w14:textId="77777777" w:rsidR="00056FFC" w:rsidRPr="001E78C7" w:rsidRDefault="00056FFC" w:rsidP="001E78C7">
            <w:pPr>
              <w:pStyle w:val="Normalny1"/>
              <w:spacing w:line="259" w:lineRule="auto"/>
              <w:jc w:val="left"/>
              <w:rPr>
                <w:sz w:val="16"/>
                <w:szCs w:val="16"/>
                <w:lang w:eastAsia="pl-PL"/>
              </w:rPr>
            </w:pPr>
          </w:p>
          <w:p w14:paraId="48DC6D9E" w14:textId="3C68EB05" w:rsidR="00056FFC" w:rsidRPr="0069070C" w:rsidRDefault="000B4439" w:rsidP="001E78C7">
            <w:pPr>
              <w:pStyle w:val="Normalny1"/>
              <w:spacing w:line="259" w:lineRule="auto"/>
              <w:jc w:val="center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TZ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=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 xml:space="preserve">OTZ </m:t>
                    </m:r>
                  </m:sub>
                </m:sSub>
                <m:r>
                  <w:rPr>
                    <w:rStyle w:val="Domylnaczcionkaakapitu10"/>
                    <w:rFonts w:ascii="Cambria Math" w:eastAsia="Calibri" w:hAnsi="Cambria Math" w:cs="Arial"/>
                    <w:szCs w:val="20"/>
                  </w:rPr>
                  <m:t xml:space="preserve">+ </m:t>
                </m:r>
                <m:sSub>
                  <m:sSubPr>
                    <m:ctrlPr>
                      <w:rPr>
                        <w:rStyle w:val="Domylnaczcionkaakapitu10"/>
                        <w:rFonts w:ascii="Cambria Math" w:eastAsia="Calibri" w:hAnsi="Cambria Math" w:cs="Arial"/>
                        <w:i/>
                        <w:szCs w:val="20"/>
                      </w:rPr>
                    </m:ctrlPr>
                  </m:sSubPr>
                  <m:e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U</m:t>
                    </m:r>
                  </m:e>
                  <m:sub>
                    <m:r>
                      <w:rPr>
                        <w:rStyle w:val="Domylnaczcionkaakapitu10"/>
                        <w:rFonts w:ascii="Cambria Math" w:eastAsia="Calibri" w:hAnsi="Cambria Math" w:cs="Arial"/>
                        <w:szCs w:val="20"/>
                      </w:rPr>
                      <m:t>DTZ</m:t>
                    </m:r>
                  </m:sub>
                </m:sSub>
              </m:oMath>
            </m:oMathPara>
          </w:p>
          <w:p w14:paraId="4B662841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 </w:t>
            </w:r>
            <m:oMath>
              <m:r>
                <m:rPr>
                  <m:sty m:val="p"/>
                </m:rPr>
                <w:rPr>
                  <w:rStyle w:val="Domylnaczcionkaakapitu1"/>
                  <w:rFonts w:ascii="Cambria Math" w:hAnsi="Cambria Math"/>
                  <w:szCs w:val="20"/>
                  <w:lang w:eastAsia="pl-PL"/>
                </w:rPr>
                <m:t>Gdzie:</m:t>
              </m:r>
            </m:oMath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7880A7C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292327FF" w14:textId="60382C62" w:rsidR="00056FFC" w:rsidRPr="0069070C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4C22812" w14:textId="6455A120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Wyników Prac B+R,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</w:t>
                  </w:r>
                  <w:r w:rsidRPr="0069070C">
                    <w:rPr>
                      <w:rStyle w:val="Domylnaczcionkaakapitu1"/>
                      <w:szCs w:val="20"/>
                      <w:lang w:eastAsia="pl-PL"/>
                    </w:rPr>
                    <w:t xml:space="preserve">,  </w:t>
                  </w:r>
                </w:p>
              </w:tc>
            </w:tr>
            <w:tr w:rsidR="00056FFC" w:rsidRPr="0069070C" w14:paraId="505B0EBB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69072FFB" w14:textId="649AF0DB" w:rsidR="00056FFC" w:rsidRPr="0069070C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53C89077" w14:textId="1775CB0A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Wyników Prac B+R równy 0,5%, wymagany zgodnie z zapisami Umowy, </w:t>
                  </w:r>
                </w:p>
              </w:tc>
            </w:tr>
            <w:tr w:rsidR="00056FFC" w:rsidRPr="0069070C" w14:paraId="445DC154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5050EC2E" w14:textId="25F5AC2A" w:rsidR="00056FFC" w:rsidRPr="0069070C" w:rsidDel="00E24193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DTZ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4B818F28" w14:textId="70040FB3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dodatkowy Udział w Przychodzie z Komercjalizacji Wyników Prac B+R, jaki Wnioskodawca / Uczestnik Przedsięwzięcia deklaruje w ramach niniejszego Wymagania Konkursowego.</w:t>
                  </w:r>
                </w:p>
              </w:tc>
            </w:tr>
          </w:tbl>
          <w:p w14:paraId="20A3F01E" w14:textId="2571553D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Aby uniknąć wszelkich wątpliwości - Wnioskodawca / Uczestnik Przedsięwzięcia w ramach Wymagania </w:t>
            </w:r>
            <w:r w:rsidRPr="0069070C">
              <w:rPr>
                <w:szCs w:val="20"/>
                <w:lang w:eastAsia="pl-PL"/>
              </w:rPr>
              <w:lastRenderedPageBreak/>
              <w:t>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DTZ</w:t>
            </w:r>
            <w:r w:rsidRPr="0069070C">
              <w:rPr>
                <w:szCs w:val="20"/>
                <w:lang w:eastAsia="pl-PL"/>
              </w:rPr>
              <w:t> – dodatkowego Udziału w Przychodzie z Komercjalizacji Wyników Prac B+R. </w:t>
            </w:r>
          </w:p>
          <w:p w14:paraId="4C3F7149" w14:textId="3E25969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Wyników Prac B+R,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będzie zobligowany 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BOTZ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BDTZ</w:t>
            </w:r>
            <w:r w:rsidRPr="0069070C">
              <w:rPr>
                <w:szCs w:val="20"/>
                <w:lang w:eastAsia="pl-PL"/>
              </w:rPr>
              <w:t>. </w:t>
            </w:r>
          </w:p>
        </w:tc>
      </w:tr>
      <w:tr w:rsidR="00056FFC" w:rsidRPr="0069070C" w14:paraId="325A0530" w14:textId="77777777" w:rsidTr="7D576AAD">
        <w:trPr>
          <w:trHeight w:val="494"/>
        </w:trPr>
        <w:tc>
          <w:tcPr>
            <w:tcW w:w="57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77FD2" w14:textId="153BD62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KON 1.2F </w:t>
            </w:r>
          </w:p>
        </w:tc>
        <w:tc>
          <w:tcPr>
            <w:tcW w:w="981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FA995" w14:textId="60611C0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System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96A36" w14:textId="16BEE8A4" w:rsidR="00056FFC" w:rsidRPr="0069070C" w:rsidRDefault="000B4439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0"/>
                      <w:lang w:eastAsia="pl-PL"/>
                    </w:rPr>
                    <m:t>BBR</m:t>
                  </m:r>
                </m:sub>
              </m:sSub>
              <m:r>
                <w:rPr>
                  <w:rFonts w:ascii="Cambria Math" w:hAnsi="Cambria Math"/>
                  <w:szCs w:val="20"/>
                  <w:lang w:eastAsia="pl-PL"/>
                </w:rPr>
                <m:t>-</m:t>
              </m:r>
            </m:oMath>
            <w:r w:rsidR="00056FFC" w:rsidRPr="0069070C">
              <w:rPr>
                <w:szCs w:val="20"/>
                <w:lang w:eastAsia="pl-PL"/>
              </w:rPr>
              <w:t xml:space="preserve"> Przychód z Komercjalizacji Technologii Zależnych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4C1E" w14:textId="77777777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Udział w Przychodzie z Komercjalizacji Technologii Zależnych powinien wynosić minimum 0,5%, zgodnie z zapisami podanymi w Umowie i Regulaminie.</w:t>
            </w:r>
          </w:p>
        </w:tc>
        <w:tc>
          <w:tcPr>
            <w:tcW w:w="5096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C6C24" w14:textId="51003659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Zamawiający definiuje łączny Udział w Przychodzie z Komercjalizacji Technologii Zależnych </w:t>
            </w:r>
            <w:r w:rsidRPr="0069070C">
              <w:rPr>
                <w:rStyle w:val="Domylnaczcionkaakapitu10"/>
                <w:szCs w:val="20"/>
                <w:lang w:eastAsia="pl-PL"/>
              </w:rPr>
              <w:t>wzorem</w:t>
            </w:r>
            <w:r w:rsidRPr="0069070C">
              <w:rPr>
                <w:szCs w:val="20"/>
                <w:lang w:eastAsia="pl-PL"/>
              </w:rPr>
              <w:t>:  </w:t>
            </w:r>
          </w:p>
          <w:p w14:paraId="1268F77F" w14:textId="3721F206" w:rsidR="00056FFC" w:rsidRPr="0069070C" w:rsidRDefault="000B4439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OBR</m:t>
                    </m:r>
                  </m:sub>
                </m:sSub>
                <m:r>
                  <w:rPr>
                    <w:rFonts w:ascii="Cambria Math" w:hAnsi="Cambria Math"/>
                    <w:szCs w:val="20"/>
                    <w:lang w:eastAsia="pl-PL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0"/>
                        <w:lang w:eastAsia="pl-PL"/>
                      </w:rPr>
                      <m:t>DBR</m:t>
                    </m:r>
                  </m:sub>
                </m:sSub>
              </m:oMath>
            </m:oMathPara>
          </w:p>
          <w:p w14:paraId="5FEB8E70" w14:textId="77777777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Style w:val="Domylnaczcionkaakapitu1"/>
                <w:rFonts w:asciiTheme="minorHAnsi" w:hAnsiTheme="minorHAnsi" w:cstheme="minorHAnsi"/>
                <w:szCs w:val="20"/>
                <w:lang w:eastAsia="pl-P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Style w:val="Domylnaczcionkaakapitu1"/>
                    <w:rFonts w:ascii="Cambria Math" w:hAnsi="Cambria Math" w:cstheme="minorHAnsi"/>
                    <w:szCs w:val="20"/>
                    <w:lang w:eastAsia="pl-PL"/>
                  </w:rPr>
                  <m:t>Gdzie:</m:t>
                </m:r>
              </m:oMath>
            </m:oMathPara>
          </w:p>
          <w:tbl>
            <w:tblPr>
              <w:tblStyle w:val="Tabela-Siatka"/>
              <w:tblW w:w="7354" w:type="dxa"/>
              <w:tblInd w:w="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5"/>
              <w:gridCol w:w="6539"/>
            </w:tblGrid>
            <w:tr w:rsidR="00056FFC" w:rsidRPr="0069070C" w14:paraId="62A3D538" w14:textId="77777777" w:rsidTr="00056FFC">
              <w:trPr>
                <w:trHeight w:val="297"/>
              </w:trPr>
              <w:tc>
                <w:tcPr>
                  <w:tcW w:w="815" w:type="dxa"/>
                  <w:vAlign w:val="center"/>
                </w:tcPr>
                <w:p w14:paraId="6AC44D94" w14:textId="53AECB01" w:rsidR="00056FFC" w:rsidRPr="0069070C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07E12061" w14:textId="6C53C0A2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łączny Udział w Przychodzie z Komercjalizacji Technologii Zależnych, jaki</w:t>
                  </w:r>
                  <w:r w:rsidRPr="0069070C">
                    <w:rPr>
                      <w:szCs w:val="20"/>
                    </w:rPr>
                    <w:t xml:space="preserve"> Wnioskodawca / Uczestnik Przedsięwzięcia zobowiązuje się przekazywać w ramach i na zasadach Umowy NCBR</w:t>
                  </w:r>
                  <w:r w:rsidRPr="0069070C">
                    <w:rPr>
                      <w:szCs w:val="20"/>
                      <w:lang w:eastAsia="pl-PL"/>
                    </w:rPr>
                    <w:t xml:space="preserve"> [%], </w:t>
                  </w:r>
                </w:p>
              </w:tc>
            </w:tr>
            <w:tr w:rsidR="00056FFC" w:rsidRPr="0069070C" w14:paraId="7CD52EE5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4237B716" w14:textId="7502E4FE" w:rsidR="00056FFC" w:rsidRPr="0069070C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OBR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6E77967D" w14:textId="383900DF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>oznacza Obligatoryjny Udział w Przychodzie z Komercjalizacji Technologii Zależnych równy 0,5%, wymagany zgodnie z zapisami Umowy, </w:t>
                  </w:r>
                </w:p>
              </w:tc>
            </w:tr>
            <w:tr w:rsidR="00056FFC" w:rsidRPr="0069070C" w14:paraId="5C23168A" w14:textId="77777777" w:rsidTr="00056FFC">
              <w:trPr>
                <w:trHeight w:val="287"/>
              </w:trPr>
              <w:tc>
                <w:tcPr>
                  <w:tcW w:w="815" w:type="dxa"/>
                  <w:vAlign w:val="center"/>
                </w:tcPr>
                <w:p w14:paraId="19750034" w14:textId="2D1B4873" w:rsidR="00056FFC" w:rsidRPr="0069070C" w:rsidDel="00E24193" w:rsidRDefault="000B4439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suppressOverlap/>
                    <w:jc w:val="left"/>
                    <w:rPr>
                      <w:rStyle w:val="Domylnaczcionkaakapitu1"/>
                      <w:rFonts w:eastAsia="Calibri" w:cs="Arial"/>
                      <w:szCs w:val="20"/>
                      <w:lang w:eastAsia="pl-P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Style w:val="Domylnaczcionkaakapitu10"/>
                              <w:rFonts w:ascii="Cambria Math" w:eastAsia="Calibri" w:hAnsi="Cambria Math" w:cs="Arial"/>
                              <w:i/>
                              <w:szCs w:val="20"/>
                            </w:rPr>
                          </m:ctrlPr>
                        </m:sSubPr>
                        <m:e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Style w:val="Domylnaczcionkaakapitu10"/>
                              <w:rFonts w:ascii="Cambria Math" w:hAnsi="Cambria Math"/>
                              <w:szCs w:val="20"/>
                            </w:rPr>
                            <m:t xml:space="preserve">DBR 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539" w:type="dxa"/>
                </w:tcPr>
                <w:p w14:paraId="38958BDB" w14:textId="581A1E0C" w:rsidR="00056FFC" w:rsidRPr="0069070C" w:rsidRDefault="00056FFC" w:rsidP="000B4439">
                  <w:pPr>
                    <w:pStyle w:val="Normalny1"/>
                    <w:framePr w:hSpace="141" w:wrap="around" w:vAnchor="text" w:hAnchor="text" w:xAlign="center" w:y="1"/>
                    <w:spacing w:line="259" w:lineRule="auto"/>
                    <w:ind w:right="2506"/>
                    <w:suppressOverlap/>
                    <w:jc w:val="left"/>
                    <w:rPr>
                      <w:rStyle w:val="Domylnaczcionkaakapitu1"/>
                      <w:szCs w:val="20"/>
                      <w:lang w:eastAsia="pl-PL"/>
                    </w:rPr>
                  </w:pPr>
                  <w:r w:rsidRPr="0069070C">
                    <w:rPr>
                      <w:szCs w:val="20"/>
                      <w:lang w:eastAsia="pl-PL"/>
                    </w:rPr>
                    <w:t xml:space="preserve">oznacza dodatkowy Udział w Przychodzie z Komercjalizacji Technologii Zależnych jaki </w:t>
                  </w:r>
                  <w:r w:rsidRPr="0069070C">
                    <w:rPr>
                      <w:szCs w:val="20"/>
                    </w:rPr>
                    <w:t>Wnioskodawca / Uczestnik Przedsięwzięcia</w:t>
                  </w:r>
                  <w:r w:rsidRPr="0069070C" w:rsidDel="007E1EAA">
                    <w:rPr>
                      <w:szCs w:val="20"/>
                      <w:lang w:eastAsia="pl-PL"/>
                    </w:rPr>
                    <w:t xml:space="preserve"> </w:t>
                  </w:r>
                  <w:r w:rsidRPr="0069070C">
                    <w:rPr>
                      <w:szCs w:val="20"/>
                      <w:lang w:eastAsia="pl-PL"/>
                    </w:rPr>
                    <w:t>deklaruje w ramach niniejszego Wymagania Konkursowego.   </w:t>
                  </w:r>
                </w:p>
              </w:tc>
            </w:tr>
          </w:tbl>
          <w:p w14:paraId="49249EFF" w14:textId="561944D1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Aby uniknąć wszelkich wątpliwości -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w ramach Wymagania Konkursowego deklaruje wartość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 – dodatkowego Udziału w Przychodzie z Komercjalizacji Technologii Zależnych. </w:t>
            </w:r>
          </w:p>
          <w:p w14:paraId="1CF487F0" w14:textId="5711FD58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rFonts w:ascii="Segoe UI" w:hAnsi="Segoe UI" w:cs="Segoe UI"/>
                <w:color w:val="FFFFFF"/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Łączny Udział w Przychodzie z Komercjalizacji Technologii Zależnych, jaki ostatecznie </w:t>
            </w:r>
            <w:r w:rsidRPr="0069070C">
              <w:rPr>
                <w:szCs w:val="20"/>
              </w:rPr>
              <w:t>Wnioskodawca / Uczestnik Przedsięwzięcia</w:t>
            </w:r>
            <w:r w:rsidRPr="0069070C" w:rsidDel="007E1EAA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 xml:space="preserve"> będzie zobligowany przekazywać Zamawiającemu będzie sumą U</w:t>
            </w:r>
            <w:r w:rsidRPr="0069070C">
              <w:rPr>
                <w:szCs w:val="20"/>
                <w:vertAlign w:val="subscript"/>
                <w:lang w:eastAsia="pl-PL"/>
              </w:rPr>
              <w:t>OBR</w:t>
            </w:r>
            <w:r w:rsidRPr="0069070C">
              <w:rPr>
                <w:szCs w:val="20"/>
                <w:lang w:eastAsia="pl-PL"/>
              </w:rPr>
              <w:t> oraz U</w:t>
            </w:r>
            <w:r w:rsidRPr="0069070C">
              <w:rPr>
                <w:szCs w:val="20"/>
                <w:vertAlign w:val="subscript"/>
                <w:lang w:eastAsia="pl-PL"/>
              </w:rPr>
              <w:t>DBR</w:t>
            </w:r>
            <w:r w:rsidRPr="0069070C">
              <w:rPr>
                <w:szCs w:val="20"/>
                <w:lang w:eastAsia="pl-PL"/>
              </w:rPr>
              <w:t>.</w:t>
            </w:r>
            <w:r w:rsidRPr="0069070C">
              <w:rPr>
                <w:rFonts w:ascii="Segoe UI" w:hAnsi="Segoe UI" w:cs="Segoe UI"/>
                <w:color w:val="DA846B"/>
                <w:szCs w:val="20"/>
                <w:lang w:eastAsia="pl-PL"/>
              </w:rPr>
              <w:t> </w:t>
            </w:r>
          </w:p>
        </w:tc>
      </w:tr>
      <w:tr w:rsidR="00056FFC" w:rsidRPr="0069070C" w14:paraId="03C42037" w14:textId="77777777" w:rsidTr="7D576AAD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A0456" w14:textId="7E38904D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1.3F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52ADD" w14:textId="2C50963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A2F09" w14:textId="49223362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B4271" w14:textId="34777CB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0982F" w14:textId="5AB3191B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I. Wynagrodzenie całkowite obejmuje wszelkie roszczenia Wykonawcy względem Zamawiającego za realizację Etapu I, podane w złotych polskich i kwocie określonej jako cena netto i w kwocie brutto z podatkiem VAT.</w:t>
            </w:r>
          </w:p>
        </w:tc>
      </w:tr>
      <w:tr w:rsidR="00056FFC" w:rsidRPr="0069070C" w14:paraId="680818F3" w14:textId="77777777" w:rsidTr="7D576AAD">
        <w:trPr>
          <w:trHeight w:val="49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D30F7" w14:textId="5A2D1C7C" w:rsidR="00056FFC" w:rsidRPr="0069070C" w:rsidRDefault="00056FF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KON 1.4F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C7295" w14:textId="3DA2FBCC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b/>
                <w:color w:val="000000"/>
                <w:szCs w:val="20"/>
                <w:lang w:eastAsia="pl-PL"/>
              </w:rPr>
            </w:pPr>
            <w:r w:rsidRPr="0069070C">
              <w:rPr>
                <w:b/>
                <w:color w:val="000000"/>
                <w:szCs w:val="20"/>
                <w:lang w:eastAsia="pl-PL"/>
              </w:rPr>
              <w:t xml:space="preserve">Demonstrator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4ABD3" w14:textId="54A8D85F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Cena za realizację </w:t>
            </w:r>
            <w:r w:rsidRPr="0069070C">
              <w:rPr>
                <w:szCs w:val="20"/>
                <w:lang w:eastAsia="pl-PL"/>
              </w:rPr>
              <w:br/>
              <w:t xml:space="preserve">Etapu II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947F" w14:textId="117530AD" w:rsidR="00056FFC" w:rsidRPr="0069070C" w:rsidRDefault="00056FFC" w:rsidP="001E78C7">
            <w:pPr>
              <w:numPr>
                <w:ilvl w:val="0"/>
                <w:numId w:val="1"/>
              </w:numPr>
              <w:autoSpaceDN/>
              <w:spacing w:before="100" w:beforeAutospacing="1" w:after="100" w:afterAutospacing="1" w:line="259" w:lineRule="auto"/>
              <w:textAlignment w:val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7D576AAD">
              <w:rPr>
                <w:rFonts w:eastAsia="Times New Roman" w:cs="Times New Roman"/>
                <w:sz w:val="20"/>
                <w:szCs w:val="20"/>
                <w:lang w:eastAsia="pl-PL"/>
              </w:rPr>
              <w:t>Zamawiający wymaga jak najniższej ceny za realizację Etapu II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D939E" w14:textId="1113111E" w:rsidR="00056FFC" w:rsidRPr="0069070C" w:rsidRDefault="00056FFC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Wykonawca wskazuje wynagrodzenie</w:t>
            </w:r>
            <w:r w:rsidR="001E78C7">
              <w:rPr>
                <w:szCs w:val="20"/>
                <w:lang w:eastAsia="pl-PL"/>
              </w:rPr>
              <w:t xml:space="preserve"> </w:t>
            </w:r>
            <w:r w:rsidRPr="0069070C">
              <w:rPr>
                <w:szCs w:val="20"/>
                <w:lang w:eastAsia="pl-PL"/>
              </w:rPr>
              <w:t>oferowane za realizację Etapu II. Wynagrodzenie całkowite obejmuje wszelkie roszczenia Wykonawcy względem Zamawiającego za realizację Etapu II, podane w złotych polskich i kwocie określonej jako cena netto i w kwocie brutto z podatkiem VAT.</w:t>
            </w:r>
          </w:p>
        </w:tc>
      </w:tr>
    </w:tbl>
    <w:p w14:paraId="191E0059" w14:textId="77777777" w:rsidR="00FE276C" w:rsidRDefault="00FE276C">
      <w:pPr>
        <w:rPr>
          <w:rStyle w:val="Domylnaczcionkaakapitu1"/>
          <w:rFonts w:eastAsia="Calibri Light" w:cstheme="minorHAnsi"/>
          <w:b/>
          <w:bCs/>
          <w:color w:val="C00000"/>
          <w:sz w:val="32"/>
          <w:szCs w:val="28"/>
        </w:rPr>
      </w:pPr>
      <w:r>
        <w:rPr>
          <w:rStyle w:val="Domylnaczcionkaakapitu1"/>
          <w:sz w:val="32"/>
          <w:szCs w:val="28"/>
        </w:rPr>
        <w:br w:type="page"/>
      </w:r>
    </w:p>
    <w:p w14:paraId="234C12A3" w14:textId="37E05919" w:rsidR="001F5847" w:rsidRPr="00A5688B" w:rsidRDefault="00E12BBC" w:rsidP="001E78C7">
      <w:pPr>
        <w:pStyle w:val="Nagwek2"/>
        <w:spacing w:line="259" w:lineRule="auto"/>
      </w:pPr>
      <w:r>
        <w:rPr>
          <w:rStyle w:val="Domylnaczcionkaakapitu1"/>
          <w:sz w:val="32"/>
          <w:szCs w:val="28"/>
        </w:rPr>
        <w:lastRenderedPageBreak/>
        <w:t>5</w:t>
      </w:r>
      <w:r w:rsidR="00181094" w:rsidRPr="00A5688B">
        <w:rPr>
          <w:rStyle w:val="Domylnaczcionkaakapitu1"/>
          <w:sz w:val="32"/>
          <w:szCs w:val="28"/>
        </w:rPr>
        <w:t xml:space="preserve">. </w:t>
      </w:r>
      <w:r w:rsidR="00EC127E">
        <w:rPr>
          <w:rStyle w:val="Domylnaczcionkaakapitu1"/>
          <w:caps/>
          <w:sz w:val="32"/>
          <w:szCs w:val="28"/>
        </w:rPr>
        <w:t>WYMAGANIA</w:t>
      </w:r>
      <w:r w:rsidR="006460D9" w:rsidRPr="00A5688B">
        <w:rPr>
          <w:rStyle w:val="Domylnaczcionkaakapitu1"/>
          <w:caps/>
          <w:sz w:val="32"/>
          <w:szCs w:val="28"/>
        </w:rPr>
        <w:t xml:space="preserve"> </w:t>
      </w:r>
      <w:r w:rsidR="00EC127E">
        <w:rPr>
          <w:rStyle w:val="Domylnaczcionkaakapitu1"/>
          <w:caps/>
          <w:sz w:val="32"/>
          <w:szCs w:val="28"/>
        </w:rPr>
        <w:t>JAKOŚCIO</w:t>
      </w:r>
      <w:r w:rsidR="006460D9" w:rsidRPr="00A5688B">
        <w:rPr>
          <w:rStyle w:val="Domylnaczcionkaakapitu1"/>
          <w:caps/>
          <w:sz w:val="32"/>
          <w:szCs w:val="28"/>
        </w:rPr>
        <w:t>WE DLA SYSTEMU</w:t>
      </w:r>
    </w:p>
    <w:tbl>
      <w:tblPr>
        <w:tblW w:w="531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6"/>
        <w:gridCol w:w="1263"/>
        <w:gridCol w:w="1414"/>
        <w:gridCol w:w="6182"/>
      </w:tblGrid>
      <w:tr w:rsidR="00D7327C" w:rsidRPr="0069070C" w14:paraId="3561720A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EFB0B" w14:textId="0B803DF6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L</w:t>
            </w:r>
            <w:r w:rsidR="00CB36DB" w:rsidRPr="0069070C">
              <w:rPr>
                <w:b/>
                <w:szCs w:val="20"/>
                <w:lang w:eastAsia="pl-PL"/>
              </w:rPr>
              <w:t>p.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18FE4" w14:textId="7F8ED0B2" w:rsidR="00D7327C" w:rsidRPr="0069070C" w:rsidRDefault="00D7327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>Kategoria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9EED4" w14:textId="0BED7C10" w:rsidR="00D7327C" w:rsidRPr="0069070C" w:rsidRDefault="00722E4C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Nazwa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BFC0D" w14:textId="66A7D2E2" w:rsidR="00D7327C" w:rsidRPr="0069070C" w:rsidRDefault="00722E4C" w:rsidP="001E78C7">
            <w:pPr>
              <w:pStyle w:val="Normalny1"/>
              <w:spacing w:beforeLines="80" w:before="192" w:afterLines="80" w:after="192"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Opis </w:t>
            </w:r>
            <w:r w:rsidR="00EC127E" w:rsidRPr="0069070C">
              <w:rPr>
                <w:b/>
                <w:szCs w:val="20"/>
                <w:lang w:eastAsia="pl-PL"/>
              </w:rPr>
              <w:t>Wymagania</w:t>
            </w:r>
            <w:r w:rsidRPr="0069070C">
              <w:rPr>
                <w:b/>
                <w:szCs w:val="20"/>
                <w:lang w:eastAsia="pl-PL"/>
              </w:rPr>
              <w:t xml:space="preserve"> </w:t>
            </w:r>
            <w:r w:rsidR="00EC127E" w:rsidRPr="0069070C">
              <w:rPr>
                <w:b/>
                <w:szCs w:val="20"/>
                <w:lang w:eastAsia="pl-PL"/>
              </w:rPr>
              <w:t>Jakościo</w:t>
            </w:r>
            <w:r w:rsidR="00D7327C" w:rsidRPr="0069070C">
              <w:rPr>
                <w:b/>
                <w:szCs w:val="20"/>
                <w:lang w:eastAsia="pl-PL"/>
              </w:rPr>
              <w:t>wego</w:t>
            </w:r>
          </w:p>
        </w:tc>
      </w:tr>
      <w:tr w:rsidR="00FD2F61" w:rsidRPr="0069070C" w14:paraId="48FAA4E6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E743" w14:textId="7CE981F4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.1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2DA0B" w14:textId="34CEC86F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3B6A2" w14:textId="728743DF" w:rsidR="00FD2F61" w:rsidRPr="0069070C" w:rsidRDefault="00424BE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>Koncepcja Systemu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5EE12" w14:textId="1D4E181C" w:rsidR="00747F54" w:rsidRPr="0069070C" w:rsidRDefault="00747F54" w:rsidP="001E78C7">
            <w:pPr>
              <w:autoSpaceDE w:val="0"/>
              <w:adjustRightInd w:val="0"/>
              <w:spacing w:beforeLines="80" w:before="192" w:line="259" w:lineRule="auto"/>
              <w:jc w:val="both"/>
              <w:rPr>
                <w:rFonts w:cs="Calibri"/>
                <w:sz w:val="20"/>
                <w:szCs w:val="20"/>
              </w:rPr>
            </w:pPr>
            <w:r w:rsidRPr="0069070C">
              <w:rPr>
                <w:rFonts w:cs="Calibri"/>
                <w:sz w:val="20"/>
                <w:szCs w:val="20"/>
              </w:rPr>
              <w:t xml:space="preserve">Zamawiający wymaga, aby proponowana przez </w:t>
            </w:r>
            <w:r w:rsidR="007E1EAA" w:rsidRPr="0069070C">
              <w:rPr>
                <w:rFonts w:cs="Calibri"/>
                <w:sz w:val="20"/>
                <w:szCs w:val="20"/>
              </w:rPr>
              <w:t xml:space="preserve">Wnioskodawcę / Uczestnika Przedsięwzięcia </w:t>
            </w:r>
            <w:r w:rsidRPr="0069070C">
              <w:rPr>
                <w:rFonts w:cs="Calibri"/>
                <w:sz w:val="20"/>
                <w:szCs w:val="20"/>
              </w:rPr>
              <w:t>koncepcja Systemu retencjonowania i oczyszczania wody deszczowej oraz przedstawione w niej założenia projektowe cechowały się:</w:t>
            </w:r>
          </w:p>
          <w:p w14:paraId="334AFEEF" w14:textId="75724F4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wysoką </w:t>
            </w:r>
            <w:r w:rsidR="00B4098E"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przydatnością dla Użytkownika</w:t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F22DADC" w14:textId="7777777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unikalnością,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7330110" w14:textId="671FB8CC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prostotą skalowalności Systemu,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5ABCA62B" w14:textId="53CFD027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 xml:space="preserve">niskim ryzykiem towarzyszącym użytkowaniu 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123F93EB" w14:textId="180AAACE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bezawaryjnością Systemu,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2C1A5F1C" w14:textId="47B9C5D9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wysoką konkurencyjnością w porównaniu</w:t>
            </w:r>
            <w:r w:rsidR="006A65B0" w:rsidRPr="0069070C">
              <w:rPr>
                <w:rStyle w:val="normaltextrun"/>
                <w:rFonts w:cs="Calibri"/>
                <w:color w:val="000000" w:themeColor="text1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do obecnie stosowanych technologii, </w:t>
            </w: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> </w:t>
            </w:r>
          </w:p>
          <w:p w14:paraId="32396B86" w14:textId="3EE9A953" w:rsidR="00747F54" w:rsidRPr="0069070C" w:rsidRDefault="00747F54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Style w:val="eop"/>
                <w:rFonts w:cs="Calibri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Cs w:val="20"/>
              </w:rPr>
              <w:t>zaawansowaniem technologicznym rozwiązania</w:t>
            </w:r>
            <w:r w:rsidR="00756D38" w:rsidRPr="0069070C">
              <w:rPr>
                <w:rStyle w:val="eop"/>
                <w:rFonts w:cs="Calibri"/>
                <w:color w:val="000000" w:themeColor="text1"/>
                <w:szCs w:val="20"/>
              </w:rPr>
              <w:t>,</w:t>
            </w:r>
          </w:p>
          <w:p w14:paraId="34F22823" w14:textId="08BAA170" w:rsidR="00344FB5" w:rsidRPr="0069070C" w:rsidRDefault="00756D38" w:rsidP="001E78C7">
            <w:pPr>
              <w:pStyle w:val="paragraph"/>
              <w:numPr>
                <w:ilvl w:val="0"/>
                <w:numId w:val="11"/>
              </w:numPr>
              <w:suppressAutoHyphens w:val="0"/>
              <w:autoSpaceDN/>
              <w:spacing w:before="0" w:after="0" w:line="259" w:lineRule="auto"/>
              <w:ind w:left="714" w:hanging="357"/>
              <w:jc w:val="left"/>
              <w:rPr>
                <w:rFonts w:cs="Calibri"/>
                <w:szCs w:val="20"/>
              </w:rPr>
            </w:pPr>
            <w:r w:rsidRPr="0069070C">
              <w:rPr>
                <w:rStyle w:val="eop"/>
                <w:rFonts w:cs="Calibri"/>
                <w:color w:val="000000" w:themeColor="text1"/>
                <w:szCs w:val="20"/>
              </w:rPr>
              <w:t xml:space="preserve">naturalnymi i proekologicznymi metodami oczyszczania wody i zagospodarowania ścieków. </w:t>
            </w:r>
          </w:p>
        </w:tc>
      </w:tr>
      <w:tr w:rsidR="00FD2F61" w:rsidRPr="0069070C" w14:paraId="3B05224D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3D789" w14:textId="6A4064B1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.2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07F61" w14:textId="7581C32D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03998E" w14:textId="26D83CC5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szCs w:val="20"/>
                <w:lang w:eastAsia="pl-PL"/>
              </w:rPr>
              <w:t xml:space="preserve">Jakość </w:t>
            </w:r>
            <w:r w:rsidR="006F6A22" w:rsidRPr="0069070C">
              <w:rPr>
                <w:szCs w:val="20"/>
                <w:lang w:eastAsia="pl-PL"/>
              </w:rPr>
              <w:t>Wykonania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60FA5" w14:textId="3BE0D59A" w:rsidR="000944F9" w:rsidRPr="0069070C" w:rsidRDefault="000944F9" w:rsidP="001E78C7">
            <w:pPr>
              <w:autoSpaceDN/>
              <w:spacing w:before="120" w:afterLines="80" w:after="192" w:line="259" w:lineRule="auto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wymaga, aby System cechował się wysoką jakością oferowanego rozwiązania tj.:</w:t>
            </w:r>
          </w:p>
          <w:p w14:paraId="1792EF1B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aby był skonstruowany z materiałów i elementów jak najwyższej jakości, </w:t>
            </w:r>
          </w:p>
          <w:p w14:paraId="7AEBA131" w14:textId="33FECBB9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aby był zaprojektowany w sposób ergonomiczny </w:t>
            </w:r>
            <w:r w:rsidR="006A65B0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 bezpieczny dla </w:t>
            </w:r>
            <w:r w:rsidR="007E1EAA"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Użytkownika</w:t>
            </w: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</w:p>
          <w:p w14:paraId="3C93D275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cechował się estetyką wykonania i nowoczesnym designem,</w:t>
            </w:r>
          </w:p>
          <w:p w14:paraId="0DFD9D83" w14:textId="77777777" w:rsidR="000944F9" w:rsidRPr="0069070C" w:rsidRDefault="000944F9" w:rsidP="001E78C7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9070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aby był wykonalny w ramach przedstawionego harmonogramu Przedsięwzięcia oraz pod kątem możliwości osiągnięcia celów Przedsięwzięcia,</w:t>
            </w:r>
          </w:p>
          <w:p w14:paraId="3126DD50" w14:textId="4E17DBD9" w:rsidR="00424BE1" w:rsidRPr="0069070C" w:rsidRDefault="536FDA6A" w:rsidP="5A1B9AF2">
            <w:pPr>
              <w:numPr>
                <w:ilvl w:val="0"/>
                <w:numId w:val="16"/>
              </w:numPr>
              <w:autoSpaceDN/>
              <w:spacing w:before="120" w:line="259" w:lineRule="auto"/>
              <w:ind w:left="714" w:hanging="357"/>
              <w:contextualSpacing/>
              <w:textAlignment w:val="auto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  <w:r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aby przy jego projektowaniu i opracowaniu zastosowano najlepsze praktyki inżynierskie oraz podejście uwzględniające bezpieczeństwo zastosowanych elementów, instalacji i urządzeń</w:t>
            </w:r>
            <w:r w:rsidR="2987A668" w:rsidRPr="5A1B9AF2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.</w:t>
            </w:r>
          </w:p>
        </w:tc>
      </w:tr>
      <w:tr w:rsidR="00FD2F61" w:rsidRPr="0069070C" w14:paraId="27527EDE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1AE73" w14:textId="0B72C50B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.3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E60C0" w14:textId="71FFFC0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2599B" w14:textId="54BFF8D4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Proponowane przez </w:t>
            </w:r>
            <w:r w:rsidR="007E1EAA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Wnioskodawcę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rozwiązania innowacyjne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8778" w14:textId="22BB527C" w:rsidR="000944F9" w:rsidRPr="0069070C" w:rsidRDefault="06FE09DC" w:rsidP="001E78C7">
            <w:pPr>
              <w:spacing w:before="120" w:afterLines="80" w:after="192" w:line="259" w:lineRule="auto"/>
              <w:contextualSpacing/>
              <w:jc w:val="both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System do retencjonowania </w:t>
            </w:r>
            <w:r w:rsidR="000944F9" w:rsidRPr="0069070C">
              <w:rPr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oczyszczania wody deszczowej, zawierał elementy innowacyjne w skali kraju lub Europy</w:t>
            </w:r>
            <w:r w:rsidR="24712F84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4BD43718" w14:textId="6E21A051" w:rsidR="00FD2F61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Innowacyjność należy rozumieć jako wdrożenie nowego lub znacząco udoskonalonego produktu, procesu lub usługi </w:t>
            </w:r>
            <w:r w:rsidR="00722E4C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 stosunku do istniejących na rynku rozwiązań. Zamawiający wymaga, aby Wnioskodawca</w:t>
            </w:r>
            <w:r w:rsidR="007E1EAA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="007E1EAA" w:rsidRPr="0069070C">
              <w:rPr>
                <w:rFonts w:cs="Calibri"/>
                <w:sz w:val="20"/>
                <w:szCs w:val="20"/>
              </w:rPr>
              <w:t>/ Uczestnik Przedsięwzięcia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 i procesowe, jakie planuje zaimplementować, przedstawił ich założenia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i uzasadnił ich innowacyjność.</w:t>
            </w:r>
          </w:p>
        </w:tc>
      </w:tr>
      <w:tr w:rsidR="00FD2F61" w:rsidRPr="0069070C" w14:paraId="3A0D446E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EABCA" w14:textId="7B6D50F0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.4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13BE7" w14:textId="77461CC9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3C664" w14:textId="57CB4D8B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Potencjał wdrożeniowy w skali kraju i Europy</w:t>
            </w:r>
            <w:r w:rsidRPr="0069070C" w:rsidDel="007F261E">
              <w:rPr>
                <w:rFonts w:eastAsia="Calibri" w:cs="Calibri"/>
                <w:bCs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AA04" w14:textId="5B6B041E" w:rsidR="000944F9" w:rsidRPr="0069070C" w:rsidRDefault="000944F9" w:rsidP="001E78C7">
            <w:pPr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proponowany przez </w:t>
            </w:r>
            <w:r w:rsidR="00A56CC3" w:rsidRPr="0069070C">
              <w:rPr>
                <w:rStyle w:val="Domylnaczcionkaakapitu10"/>
                <w:sz w:val="20"/>
                <w:szCs w:val="20"/>
                <w:lang w:eastAsia="pl-PL"/>
              </w:rPr>
              <w:t>Wnioskodawcę / Uczestnika Przedsięwzięcia</w:t>
            </w:r>
            <w:r w:rsidR="00A56CC3" w:rsidRPr="0069070C" w:rsidDel="00A56CC3">
              <w:rPr>
                <w:rStyle w:val="Domylnaczcionkaakapitu10"/>
                <w:sz w:val="20"/>
                <w:szCs w:val="20"/>
                <w:lang w:eastAsia="pl-PL"/>
              </w:rPr>
              <w:t xml:space="preserve">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System odznaczała się potencjałem wdrożeniowym w skali kraju lub Europy. Wymaga się, aby </w:t>
            </w:r>
            <w:r w:rsidR="00420957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przedstawił we Wniosku/Zaktualizowanej Ofercie opis potencjału wdrożeniowego.</w:t>
            </w:r>
          </w:p>
        </w:tc>
      </w:tr>
      <w:tr w:rsidR="00FD2F61" w:rsidRPr="0069070C" w14:paraId="264950B2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70CCC" w14:textId="142A6EC6" w:rsidR="00FD2F61" w:rsidRPr="0069070C" w:rsidRDefault="00FD2F61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.5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2C9F8" w14:textId="720F43FA" w:rsidR="00FD2F61" w:rsidRPr="0069070C" w:rsidRDefault="00FD2F61" w:rsidP="001E78C7">
            <w:pPr>
              <w:pStyle w:val="Normalny1"/>
              <w:spacing w:line="259" w:lineRule="auto"/>
              <w:jc w:val="left"/>
              <w:rPr>
                <w:szCs w:val="20"/>
                <w:lang w:eastAsia="pl-PL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System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B2376" w14:textId="005802E8" w:rsidR="00FD2F61" w:rsidRPr="0069070C" w:rsidRDefault="008C04C1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Zakres prac do wykonania w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lastRenderedPageBreak/>
              <w:t xml:space="preserve">Etapie </w:t>
            </w:r>
            <w:r w:rsidR="00F5613D" w:rsidRPr="0069070C">
              <w:rPr>
                <w:rFonts w:eastAsia="Calibri" w:cs="Calibri"/>
                <w:bCs/>
                <w:color w:val="000000" w:themeColor="text1"/>
                <w:szCs w:val="20"/>
              </w:rPr>
              <w:br/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>I i II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6B24B" w14:textId="7EF8543A" w:rsidR="006F6A22" w:rsidRPr="0069070C" w:rsidRDefault="006F6A22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lastRenderedPageBreak/>
              <w:t xml:space="preserve">Wymaga się,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Fonts w:eastAsia="Times New Roman" w:cs="Calibri"/>
                <w:sz w:val="20"/>
                <w:szCs w:val="20"/>
                <w:lang w:eastAsia="pl-PL"/>
              </w:rPr>
              <w:t xml:space="preserve">opisał prace, jakie przeprowadzi kolejno w Etapie I i Etapie II. </w:t>
            </w:r>
          </w:p>
          <w:p w14:paraId="5BDC1CCA" w14:textId="7526A2C9" w:rsidR="008C04C1" w:rsidRPr="0069070C" w:rsidRDefault="006F6A22" w:rsidP="00C41FCB">
            <w:pPr>
              <w:pStyle w:val="paragraph"/>
              <w:autoSpaceDN/>
              <w:spacing w:before="120" w:beforeAutospacing="1" w:afterLines="80" w:after="192" w:afterAutospacing="1" w:line="240" w:lineRule="auto"/>
              <w:contextualSpacing/>
              <w:rPr>
                <w:rFonts w:cs="Calibri"/>
                <w:szCs w:val="20"/>
              </w:rPr>
            </w:pPr>
            <w:r w:rsidRPr="37600A26">
              <w:rPr>
                <w:rFonts w:cs="Calibri"/>
                <w:szCs w:val="20"/>
              </w:rPr>
              <w:lastRenderedPageBreak/>
              <w:t>Zakres prac do wykonania w Etapie I i II musi zawierać w szczególności przedstawienie Harmonogramu Prac planowanych do realizacji w Etapie I i II, Zadania Badawcze i powiązane z nimi Kamienie Milowe</w:t>
            </w:r>
            <w:r w:rsidR="5FBFC9C9" w:rsidRPr="37600A26">
              <w:rPr>
                <w:rFonts w:cs="Calibri"/>
                <w:szCs w:val="20"/>
              </w:rPr>
              <w:t xml:space="preserve">, </w:t>
            </w:r>
            <w:r w:rsidR="5FBFC9C9" w:rsidRPr="37600A26">
              <w:rPr>
                <w:rFonts w:eastAsia="Calibri" w:cs="Calibri"/>
                <w:color w:val="D13438"/>
                <w:szCs w:val="20"/>
                <w:u w:val="single"/>
              </w:rPr>
              <w:t>wartość brutto kosztów wytworzenia Demonstratora w Etapie II</w:t>
            </w:r>
            <w:r w:rsidRPr="37600A26">
              <w:rPr>
                <w:rFonts w:cs="Calibri"/>
                <w:szCs w:val="20"/>
              </w:rPr>
              <w:t>.</w:t>
            </w:r>
          </w:p>
        </w:tc>
      </w:tr>
      <w:tr w:rsidR="006F6A22" w:rsidRPr="0069070C" w14:paraId="57F3FBC6" w14:textId="77777777" w:rsidTr="37600A26">
        <w:trPr>
          <w:trHeight w:val="582"/>
          <w:jc w:val="center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05A94" w14:textId="26542354" w:rsidR="006F6A22" w:rsidRPr="0069070C" w:rsidRDefault="006F6A22" w:rsidP="001E78C7">
            <w:pPr>
              <w:pStyle w:val="Normalny1"/>
              <w:spacing w:line="259" w:lineRule="auto"/>
              <w:jc w:val="center"/>
              <w:rPr>
                <w:b/>
                <w:szCs w:val="20"/>
                <w:lang w:eastAsia="pl-PL"/>
              </w:rPr>
            </w:pPr>
            <w:r w:rsidRPr="0069070C">
              <w:rPr>
                <w:b/>
                <w:szCs w:val="20"/>
                <w:lang w:eastAsia="pl-PL"/>
              </w:rPr>
              <w:lastRenderedPageBreak/>
              <w:t xml:space="preserve">JAK </w:t>
            </w:r>
            <w:r w:rsidR="00297F3F" w:rsidRPr="0069070C">
              <w:rPr>
                <w:b/>
                <w:szCs w:val="20"/>
                <w:lang w:eastAsia="pl-PL"/>
              </w:rPr>
              <w:t>1</w:t>
            </w:r>
            <w:r w:rsidRPr="0069070C">
              <w:rPr>
                <w:b/>
                <w:szCs w:val="20"/>
                <w:lang w:eastAsia="pl-PL"/>
              </w:rPr>
              <w:t>.</w:t>
            </w:r>
            <w:r w:rsidR="0083266E" w:rsidRPr="0069070C">
              <w:rPr>
                <w:b/>
                <w:szCs w:val="20"/>
                <w:lang w:eastAsia="pl-PL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FC871" w14:textId="175FC8DA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szCs w:val="20"/>
                <w:lang w:eastAsia="pl-PL"/>
              </w:rPr>
              <w:t>Wykonawca</w:t>
            </w:r>
          </w:p>
        </w:tc>
        <w:tc>
          <w:tcPr>
            <w:tcW w:w="1414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96760" w14:textId="10FA8838" w:rsidR="006F6A22" w:rsidRPr="0069070C" w:rsidRDefault="006F6A22" w:rsidP="001E78C7">
            <w:pPr>
              <w:pStyle w:val="Normalny1"/>
              <w:spacing w:line="259" w:lineRule="auto"/>
              <w:jc w:val="left"/>
              <w:rPr>
                <w:rFonts w:eastAsia="Calibri" w:cs="Calibri"/>
                <w:bCs/>
                <w:color w:val="000000" w:themeColor="text1"/>
                <w:szCs w:val="20"/>
              </w:rPr>
            </w:pP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Doświadczenie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Wnioskodawcy / Uczestnika Przedsięwzięcia </w:t>
            </w:r>
            <w:r w:rsidRPr="0069070C">
              <w:rPr>
                <w:rFonts w:eastAsia="Calibri" w:cs="Calibri"/>
                <w:bCs/>
                <w:color w:val="000000" w:themeColor="text1"/>
                <w:szCs w:val="20"/>
              </w:rPr>
              <w:t xml:space="preserve">i </w:t>
            </w:r>
            <w:r w:rsidR="00724B55" w:rsidRPr="0069070C">
              <w:rPr>
                <w:rFonts w:eastAsia="Calibri" w:cs="Calibri"/>
                <w:bCs/>
                <w:color w:val="000000" w:themeColor="text1"/>
                <w:szCs w:val="20"/>
              </w:rPr>
              <w:t>Zespołu Projektowego</w:t>
            </w:r>
          </w:p>
        </w:tc>
        <w:tc>
          <w:tcPr>
            <w:tcW w:w="618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F9CED" w14:textId="54DD5158" w:rsidR="006F6A22" w:rsidRPr="0069070C" w:rsidRDefault="000944F9" w:rsidP="001E78C7">
            <w:pPr>
              <w:autoSpaceDN/>
              <w:spacing w:before="120" w:afterLines="80" w:after="192" w:line="259" w:lineRule="auto"/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Zamawiający wymaga, aby </w:t>
            </w:r>
            <w:r w:rsidR="00724B55" w:rsidRPr="0069070C">
              <w:rPr>
                <w:rFonts w:cs="Calibri"/>
                <w:sz w:val="20"/>
                <w:szCs w:val="20"/>
              </w:rPr>
              <w:t xml:space="preserve">Wnioskodawca / Uczestnik Przedsięwzięcia 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posiadał jak największe doświadczenie w zakresie w realizacji prac badawczo-rozwojowych z zakresu</w:t>
            </w:r>
            <w:r w:rsidR="006B0CD5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retencjonowania i oczyszczania wody deszczowej</w:t>
            </w:r>
            <w:r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aby Zespół Projektowy, jaki skieruje do realizacji Przedsięwzięcia, miał skład i doświadczenie potwierdzające dobre przygotowanie do realizacji zadań w ramach Przedsięwzięcia</w:t>
            </w:r>
            <w:r w:rsidR="000618EE" w:rsidRPr="0069070C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550F9EB" w14:textId="675D360D" w:rsidR="000944F9" w:rsidRPr="00DC5E7F" w:rsidRDefault="000944F9" w:rsidP="001E78C7">
      <w:pPr>
        <w:spacing w:line="259" w:lineRule="auto"/>
        <w:rPr>
          <w:rFonts w:eastAsia="Times New Roman" w:cs="Times New Roman"/>
        </w:rPr>
      </w:pPr>
    </w:p>
    <w:sectPr w:rsidR="000944F9" w:rsidRPr="00DC5E7F" w:rsidSect="00E54B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7" w:right="1417" w:bottom="1417" w:left="1417" w:header="720" w:footer="720" w:gutter="0"/>
      <w:cols w:space="708"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0019B4B" w16cex:dateUtc="2021-07-02T11:18:20.462Z"/>
  <w16cex:commentExtensible w16cex:durableId="2F9009D3" w16cex:dateUtc="2021-07-02T11:27:08.38Z"/>
  <w16cex:commentExtensible w16cex:durableId="4ECB9CD7" w16cex:dateUtc="2021-07-04T11:19:59.028Z"/>
  <w16cex:commentExtensible w16cex:durableId="736F064A" w16cex:dateUtc="2021-07-04T11:20:39.302Z"/>
  <w16cex:commentExtensible w16cex:durableId="697ACB73" w16cex:dateUtc="2021-07-04T11:24:17.96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8B24283" w16cid:durableId="20DDD2C4"/>
  <w16cid:commentId w16cid:paraId="0C21088F" w16cid:durableId="20019B4B"/>
  <w16cid:commentId w16cid:paraId="201D5552" w16cid:durableId="2F9009D3"/>
  <w16cid:commentId w16cid:paraId="22F64829" w16cid:durableId="4ECB9CD7"/>
  <w16cid:commentId w16cid:paraId="14B4BB63" w16cid:durableId="736F064A"/>
  <w16cid:commentId w16cid:paraId="7FCF73EA" w16cid:durableId="697ACB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89C4A" w14:textId="77777777" w:rsidR="00FB149C" w:rsidRDefault="00FB149C">
      <w:r>
        <w:separator/>
      </w:r>
    </w:p>
  </w:endnote>
  <w:endnote w:type="continuationSeparator" w:id="0">
    <w:p w14:paraId="4F664234" w14:textId="77777777" w:rsidR="00FB149C" w:rsidRDefault="00FB149C">
      <w:r>
        <w:continuationSeparator/>
      </w:r>
    </w:p>
  </w:endnote>
  <w:endnote w:type="continuationNotice" w:id="1">
    <w:p w14:paraId="15DEDF4A" w14:textId="77777777" w:rsidR="00FB149C" w:rsidRDefault="00FB1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DD19" w14:textId="77777777" w:rsidR="00FB149C" w:rsidRDefault="00FB14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AD289" w14:textId="28357700" w:rsidR="00FB149C" w:rsidRDefault="00FB149C">
    <w:pPr>
      <w:pStyle w:val="Stopka1"/>
      <w:jc w:val="right"/>
    </w:pPr>
    <w:r>
      <w:rPr>
        <w:rStyle w:val="Domylnaczcionkaakapitu1"/>
        <w:szCs w:val="20"/>
      </w:rPr>
      <w:t xml:space="preserve">Strona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PAGE </w:instrText>
    </w:r>
    <w:r>
      <w:rPr>
        <w:rStyle w:val="Domylnaczcionkaakapitu1"/>
        <w:szCs w:val="20"/>
      </w:rPr>
      <w:fldChar w:fldCharType="separate"/>
    </w:r>
    <w:r w:rsidR="000B4439">
      <w:rPr>
        <w:rStyle w:val="Domylnaczcionkaakapitu1"/>
        <w:noProof/>
        <w:szCs w:val="20"/>
      </w:rPr>
      <w:t>12</w:t>
    </w:r>
    <w:r>
      <w:rPr>
        <w:rStyle w:val="Domylnaczcionkaakapitu1"/>
        <w:szCs w:val="20"/>
      </w:rPr>
      <w:fldChar w:fldCharType="end"/>
    </w:r>
    <w:r>
      <w:rPr>
        <w:rStyle w:val="Domylnaczcionkaakapitu1"/>
        <w:szCs w:val="20"/>
      </w:rPr>
      <w:t xml:space="preserve"> z </w:t>
    </w:r>
    <w:r>
      <w:rPr>
        <w:rStyle w:val="Domylnaczcionkaakapitu1"/>
        <w:szCs w:val="20"/>
      </w:rPr>
      <w:fldChar w:fldCharType="begin"/>
    </w:r>
    <w:r>
      <w:rPr>
        <w:rStyle w:val="Domylnaczcionkaakapitu1"/>
        <w:szCs w:val="20"/>
      </w:rPr>
      <w:instrText xml:space="preserve"> NUMPAGES </w:instrText>
    </w:r>
    <w:r>
      <w:rPr>
        <w:rStyle w:val="Domylnaczcionkaakapitu1"/>
        <w:szCs w:val="20"/>
      </w:rPr>
      <w:fldChar w:fldCharType="separate"/>
    </w:r>
    <w:r w:rsidR="000B4439">
      <w:rPr>
        <w:rStyle w:val="Domylnaczcionkaakapitu1"/>
        <w:noProof/>
        <w:szCs w:val="20"/>
      </w:rPr>
      <w:t>34</w:t>
    </w:r>
    <w:r>
      <w:rPr>
        <w:rStyle w:val="Domylnaczcionkaakapitu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E9EB2" w14:textId="77777777" w:rsidR="00FB149C" w:rsidRDefault="00FB1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68C57" w14:textId="77777777" w:rsidR="00FB149C" w:rsidRDefault="00FB149C">
      <w:r>
        <w:rPr>
          <w:color w:val="000000"/>
        </w:rPr>
        <w:separator/>
      </w:r>
    </w:p>
  </w:footnote>
  <w:footnote w:type="continuationSeparator" w:id="0">
    <w:p w14:paraId="1CBFAF89" w14:textId="77777777" w:rsidR="00FB149C" w:rsidRDefault="00FB149C">
      <w:r>
        <w:continuationSeparator/>
      </w:r>
    </w:p>
  </w:footnote>
  <w:footnote w:type="continuationNotice" w:id="1">
    <w:p w14:paraId="107DCBF2" w14:textId="77777777" w:rsidR="00FB149C" w:rsidRDefault="00FB14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AEA2C" w14:textId="77777777" w:rsidR="00FB149C" w:rsidRDefault="00FB14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B07C" w14:textId="77777777" w:rsidR="00FB149C" w:rsidRDefault="00FB14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B149C" w:rsidRPr="002C0B65" w14:paraId="1361D93B" w14:textId="77777777" w:rsidTr="26C862F1">
      <w:trPr>
        <w:trHeight w:val="1282"/>
      </w:trPr>
      <w:tc>
        <w:tcPr>
          <w:tcW w:w="5000" w:type="pct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B149C" w:rsidRPr="009A1908" w14:paraId="1E1B954C" w14:textId="77777777" w:rsidTr="00B459F2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28B4B" w14:textId="77777777" w:rsidR="00FB149C" w:rsidRPr="009A1908" w:rsidRDefault="00FB149C" w:rsidP="00122735">
                <w:pPr>
                  <w:spacing w:before="26"/>
                  <w:ind w:left="20" w:right="-134"/>
                  <w:rPr>
                    <w:rFonts w:ascii="Times New Roman" w:hAnsi="Times New Roman"/>
                    <w:szCs w:val="22"/>
                  </w:rPr>
                </w:pPr>
                <w:bookmarkStart w:id="3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76714C" w14:textId="77777777" w:rsidR="00FB149C" w:rsidRPr="009A1908" w:rsidRDefault="00FB149C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E53B2A" w14:textId="77777777" w:rsidR="00FB149C" w:rsidRPr="009A1908" w:rsidRDefault="00FB149C" w:rsidP="00122735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233B52B0" w14:textId="77777777" w:rsidR="00FB149C" w:rsidRPr="009A1908" w:rsidRDefault="26C862F1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014447E" wp14:editId="01616E1D">
                <wp:extent cx="5490208" cy="327456"/>
                <wp:effectExtent l="0" t="0" r="0" b="0"/>
                <wp:docPr id="4" name="Obraz 4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5DFE7C1" w14:textId="77777777" w:rsidR="00FB149C" w:rsidRPr="009A1908" w:rsidRDefault="00FB149C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CAAB55" w14:textId="482E189E" w:rsidR="00FB149C" w:rsidRPr="0009708D" w:rsidRDefault="00FB149C" w:rsidP="00122735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 w:rsidRPr="0009708D">
            <w:rPr>
              <w:rFonts w:ascii="Times New Roman" w:hAnsi="Times New Roman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Rozwój, w ramach projektu poza</w:t>
          </w:r>
          <w:r>
            <w:rPr>
              <w:rFonts w:ascii="Times New Roman" w:hAnsi="Times New Roman"/>
              <w:i/>
              <w:sz w:val="15"/>
              <w:szCs w:val="15"/>
            </w:rPr>
            <w:t>konkurso</w:t>
          </w:r>
          <w:r w:rsidRPr="0009708D">
            <w:rPr>
              <w:rFonts w:ascii="Times New Roman" w:hAnsi="Times New Roman"/>
              <w:i/>
              <w:sz w:val="15"/>
              <w:szCs w:val="15"/>
            </w:rPr>
            <w:t>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      </w:r>
        </w:p>
        <w:bookmarkEnd w:id="33"/>
        <w:p w14:paraId="1321D129" w14:textId="307DD6AB" w:rsidR="00FB149C" w:rsidRPr="0009708D" w:rsidRDefault="00FB149C" w:rsidP="00122735">
          <w:pPr>
            <w:pStyle w:val="Nagwek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03201635" w14:textId="50C10EA1" w:rsidR="00FB149C" w:rsidRDefault="00FB149C" w:rsidP="00E54BB2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51B0"/>
    <w:multiLevelType w:val="multilevel"/>
    <w:tmpl w:val="1408D58E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B83599"/>
    <w:multiLevelType w:val="multilevel"/>
    <w:tmpl w:val="EBFCE3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0E13279E"/>
    <w:multiLevelType w:val="hybridMultilevel"/>
    <w:tmpl w:val="2F44989A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1115D"/>
    <w:multiLevelType w:val="hybridMultilevel"/>
    <w:tmpl w:val="9D24ECE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D3B01"/>
    <w:multiLevelType w:val="hybridMultilevel"/>
    <w:tmpl w:val="A1141448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7B5E"/>
    <w:multiLevelType w:val="hybridMultilevel"/>
    <w:tmpl w:val="5156D334"/>
    <w:lvl w:ilvl="0" w:tplc="5B309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C7F76"/>
    <w:multiLevelType w:val="multilevel"/>
    <w:tmpl w:val="301AA5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9975D9"/>
    <w:multiLevelType w:val="hybridMultilevel"/>
    <w:tmpl w:val="A5E01CC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01368"/>
    <w:multiLevelType w:val="multilevel"/>
    <w:tmpl w:val="5524D30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D9904BF"/>
    <w:multiLevelType w:val="hybridMultilevel"/>
    <w:tmpl w:val="69ECDD12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15F93"/>
    <w:multiLevelType w:val="hybridMultilevel"/>
    <w:tmpl w:val="B3900FA6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215F9"/>
    <w:multiLevelType w:val="hybridMultilevel"/>
    <w:tmpl w:val="35685A9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A11A3"/>
    <w:multiLevelType w:val="hybridMultilevel"/>
    <w:tmpl w:val="A732D6A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3662B"/>
    <w:multiLevelType w:val="multilevel"/>
    <w:tmpl w:val="9734120A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4037707"/>
    <w:multiLevelType w:val="hybridMultilevel"/>
    <w:tmpl w:val="1D0CBC3C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B65D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625AF"/>
    <w:multiLevelType w:val="multilevel"/>
    <w:tmpl w:val="AF2CD3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4F702DF"/>
    <w:multiLevelType w:val="multilevel"/>
    <w:tmpl w:val="20F25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7CB7B61"/>
    <w:multiLevelType w:val="multilevel"/>
    <w:tmpl w:val="2C9E15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A54AF0"/>
    <w:multiLevelType w:val="hybridMultilevel"/>
    <w:tmpl w:val="33B404AE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AA8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E6D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309D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2B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43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4A0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624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A9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4"/>
  </w:num>
  <w:num w:numId="5">
    <w:abstractNumId w:val="7"/>
  </w:num>
  <w:num w:numId="6">
    <w:abstractNumId w:val="0"/>
  </w:num>
  <w:num w:numId="7">
    <w:abstractNumId w:val="20"/>
  </w:num>
  <w:num w:numId="8">
    <w:abstractNumId w:val="12"/>
  </w:num>
  <w:num w:numId="9">
    <w:abstractNumId w:val="5"/>
  </w:num>
  <w:num w:numId="10">
    <w:abstractNumId w:val="16"/>
  </w:num>
  <w:num w:numId="11">
    <w:abstractNumId w:val="1"/>
  </w:num>
  <w:num w:numId="12">
    <w:abstractNumId w:val="8"/>
  </w:num>
  <w:num w:numId="13">
    <w:abstractNumId w:val="13"/>
  </w:num>
  <w:num w:numId="14">
    <w:abstractNumId w:val="10"/>
  </w:num>
  <w:num w:numId="15">
    <w:abstractNumId w:val="11"/>
  </w:num>
  <w:num w:numId="16">
    <w:abstractNumId w:val="19"/>
  </w:num>
  <w:num w:numId="17">
    <w:abstractNumId w:val="6"/>
  </w:num>
  <w:num w:numId="18">
    <w:abstractNumId w:val="4"/>
  </w:num>
  <w:num w:numId="19">
    <w:abstractNumId w:val="3"/>
  </w:num>
  <w:num w:numId="20">
    <w:abstractNumId w:val="18"/>
  </w:num>
  <w:num w:numId="21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F4"/>
    <w:rsid w:val="00001067"/>
    <w:rsid w:val="000040BD"/>
    <w:rsid w:val="00007B4A"/>
    <w:rsid w:val="000107C0"/>
    <w:rsid w:val="00012474"/>
    <w:rsid w:val="00013B63"/>
    <w:rsid w:val="00013E81"/>
    <w:rsid w:val="00014AF2"/>
    <w:rsid w:val="000152CE"/>
    <w:rsid w:val="00016A0A"/>
    <w:rsid w:val="00022628"/>
    <w:rsid w:val="00023065"/>
    <w:rsid w:val="00023419"/>
    <w:rsid w:val="000241D4"/>
    <w:rsid w:val="00026EC8"/>
    <w:rsid w:val="00027B71"/>
    <w:rsid w:val="00030E7E"/>
    <w:rsid w:val="00033A9B"/>
    <w:rsid w:val="0003492B"/>
    <w:rsid w:val="000358E3"/>
    <w:rsid w:val="00035C59"/>
    <w:rsid w:val="000361D3"/>
    <w:rsid w:val="00036EE1"/>
    <w:rsid w:val="000371B9"/>
    <w:rsid w:val="000373C0"/>
    <w:rsid w:val="0003757A"/>
    <w:rsid w:val="00037AFA"/>
    <w:rsid w:val="00040530"/>
    <w:rsid w:val="00041FA8"/>
    <w:rsid w:val="00042F96"/>
    <w:rsid w:val="000439BF"/>
    <w:rsid w:val="000444A8"/>
    <w:rsid w:val="00044D18"/>
    <w:rsid w:val="00045B77"/>
    <w:rsid w:val="000461FE"/>
    <w:rsid w:val="000475A5"/>
    <w:rsid w:val="000522AC"/>
    <w:rsid w:val="00055ABB"/>
    <w:rsid w:val="00055E1D"/>
    <w:rsid w:val="00056FFC"/>
    <w:rsid w:val="0006167B"/>
    <w:rsid w:val="000618EE"/>
    <w:rsid w:val="00062284"/>
    <w:rsid w:val="00066374"/>
    <w:rsid w:val="00066B0D"/>
    <w:rsid w:val="00076E2D"/>
    <w:rsid w:val="000809FA"/>
    <w:rsid w:val="000814EC"/>
    <w:rsid w:val="00085519"/>
    <w:rsid w:val="00085AD5"/>
    <w:rsid w:val="000910DA"/>
    <w:rsid w:val="00093337"/>
    <w:rsid w:val="000941ED"/>
    <w:rsid w:val="000944F9"/>
    <w:rsid w:val="0009523B"/>
    <w:rsid w:val="00096262"/>
    <w:rsid w:val="0009708D"/>
    <w:rsid w:val="000A017A"/>
    <w:rsid w:val="000A02D2"/>
    <w:rsid w:val="000A1591"/>
    <w:rsid w:val="000A15DF"/>
    <w:rsid w:val="000A1F38"/>
    <w:rsid w:val="000A37A1"/>
    <w:rsid w:val="000A5AA0"/>
    <w:rsid w:val="000A6BEA"/>
    <w:rsid w:val="000B3178"/>
    <w:rsid w:val="000B31C4"/>
    <w:rsid w:val="000B34FC"/>
    <w:rsid w:val="000B35FE"/>
    <w:rsid w:val="000B3FC6"/>
    <w:rsid w:val="000B4439"/>
    <w:rsid w:val="000B5AEF"/>
    <w:rsid w:val="000B70EE"/>
    <w:rsid w:val="000C241E"/>
    <w:rsid w:val="000C3E13"/>
    <w:rsid w:val="000C6072"/>
    <w:rsid w:val="000D06B8"/>
    <w:rsid w:val="000D1551"/>
    <w:rsid w:val="000D2EB0"/>
    <w:rsid w:val="000D3336"/>
    <w:rsid w:val="000D4C48"/>
    <w:rsid w:val="000D4F4C"/>
    <w:rsid w:val="000D56AE"/>
    <w:rsid w:val="000D7390"/>
    <w:rsid w:val="000E08D5"/>
    <w:rsid w:val="000E2BDB"/>
    <w:rsid w:val="000E3526"/>
    <w:rsid w:val="000E544D"/>
    <w:rsid w:val="000E71E9"/>
    <w:rsid w:val="000F022A"/>
    <w:rsid w:val="000F0307"/>
    <w:rsid w:val="000F094D"/>
    <w:rsid w:val="000F20A3"/>
    <w:rsid w:val="000F2580"/>
    <w:rsid w:val="000F3393"/>
    <w:rsid w:val="000F65F1"/>
    <w:rsid w:val="00101232"/>
    <w:rsid w:val="001018CC"/>
    <w:rsid w:val="001019CF"/>
    <w:rsid w:val="00101D6F"/>
    <w:rsid w:val="001037C3"/>
    <w:rsid w:val="00105012"/>
    <w:rsid w:val="001068A0"/>
    <w:rsid w:val="0011319F"/>
    <w:rsid w:val="00113543"/>
    <w:rsid w:val="00114687"/>
    <w:rsid w:val="001158F3"/>
    <w:rsid w:val="00116289"/>
    <w:rsid w:val="001218F8"/>
    <w:rsid w:val="00122735"/>
    <w:rsid w:val="00123B2B"/>
    <w:rsid w:val="001254A6"/>
    <w:rsid w:val="00126A8B"/>
    <w:rsid w:val="00127A35"/>
    <w:rsid w:val="001306C9"/>
    <w:rsid w:val="00133A5C"/>
    <w:rsid w:val="0013701D"/>
    <w:rsid w:val="00140D7F"/>
    <w:rsid w:val="0014306E"/>
    <w:rsid w:val="0014316C"/>
    <w:rsid w:val="00145B8F"/>
    <w:rsid w:val="00146FB7"/>
    <w:rsid w:val="00147397"/>
    <w:rsid w:val="00152087"/>
    <w:rsid w:val="001556B7"/>
    <w:rsid w:val="00160F78"/>
    <w:rsid w:val="00164888"/>
    <w:rsid w:val="00171E90"/>
    <w:rsid w:val="00172978"/>
    <w:rsid w:val="00173F43"/>
    <w:rsid w:val="00175F0D"/>
    <w:rsid w:val="001763A2"/>
    <w:rsid w:val="00176A21"/>
    <w:rsid w:val="00176DB3"/>
    <w:rsid w:val="00177050"/>
    <w:rsid w:val="00177794"/>
    <w:rsid w:val="00177D8D"/>
    <w:rsid w:val="00181094"/>
    <w:rsid w:val="001831B1"/>
    <w:rsid w:val="00183B98"/>
    <w:rsid w:val="001849AB"/>
    <w:rsid w:val="001856F3"/>
    <w:rsid w:val="00190228"/>
    <w:rsid w:val="00190472"/>
    <w:rsid w:val="001951CA"/>
    <w:rsid w:val="001978A1"/>
    <w:rsid w:val="001A1736"/>
    <w:rsid w:val="001A4E97"/>
    <w:rsid w:val="001A5880"/>
    <w:rsid w:val="001A5ED0"/>
    <w:rsid w:val="001A6054"/>
    <w:rsid w:val="001A7803"/>
    <w:rsid w:val="001B3B0D"/>
    <w:rsid w:val="001B48E1"/>
    <w:rsid w:val="001B79E0"/>
    <w:rsid w:val="001C17A3"/>
    <w:rsid w:val="001C24D7"/>
    <w:rsid w:val="001C5E2A"/>
    <w:rsid w:val="001D36BD"/>
    <w:rsid w:val="001D43AD"/>
    <w:rsid w:val="001D5D1E"/>
    <w:rsid w:val="001D65B1"/>
    <w:rsid w:val="001E29C1"/>
    <w:rsid w:val="001E37FD"/>
    <w:rsid w:val="001E3AB7"/>
    <w:rsid w:val="001E5179"/>
    <w:rsid w:val="001E5B49"/>
    <w:rsid w:val="001E6A7A"/>
    <w:rsid w:val="001E7601"/>
    <w:rsid w:val="001E78C7"/>
    <w:rsid w:val="001F1C09"/>
    <w:rsid w:val="001F4DB6"/>
    <w:rsid w:val="001F5847"/>
    <w:rsid w:val="002002A0"/>
    <w:rsid w:val="00200344"/>
    <w:rsid w:val="00207CF7"/>
    <w:rsid w:val="00210F87"/>
    <w:rsid w:val="002116AF"/>
    <w:rsid w:val="002118B1"/>
    <w:rsid w:val="0021200A"/>
    <w:rsid w:val="00213233"/>
    <w:rsid w:val="00213568"/>
    <w:rsid w:val="0021373A"/>
    <w:rsid w:val="00213F42"/>
    <w:rsid w:val="00214250"/>
    <w:rsid w:val="00216030"/>
    <w:rsid w:val="00217D2D"/>
    <w:rsid w:val="00217F69"/>
    <w:rsid w:val="002236B7"/>
    <w:rsid w:val="00227CEB"/>
    <w:rsid w:val="00231543"/>
    <w:rsid w:val="0023191C"/>
    <w:rsid w:val="00232504"/>
    <w:rsid w:val="002337F9"/>
    <w:rsid w:val="00233DD9"/>
    <w:rsid w:val="002356FA"/>
    <w:rsid w:val="00235915"/>
    <w:rsid w:val="00237F3C"/>
    <w:rsid w:val="002405E8"/>
    <w:rsid w:val="00243072"/>
    <w:rsid w:val="00246413"/>
    <w:rsid w:val="002469B5"/>
    <w:rsid w:val="002547E1"/>
    <w:rsid w:val="00256829"/>
    <w:rsid w:val="002621E4"/>
    <w:rsid w:val="00264D81"/>
    <w:rsid w:val="00265BB7"/>
    <w:rsid w:val="002706B6"/>
    <w:rsid w:val="00270BFF"/>
    <w:rsid w:val="00273CE5"/>
    <w:rsid w:val="00276D01"/>
    <w:rsid w:val="002805FB"/>
    <w:rsid w:val="00283F1A"/>
    <w:rsid w:val="00285701"/>
    <w:rsid w:val="00286CBA"/>
    <w:rsid w:val="00286D15"/>
    <w:rsid w:val="00287444"/>
    <w:rsid w:val="002920CB"/>
    <w:rsid w:val="002924B2"/>
    <w:rsid w:val="00296A7E"/>
    <w:rsid w:val="00297F3F"/>
    <w:rsid w:val="002A2CE8"/>
    <w:rsid w:val="002A4A1C"/>
    <w:rsid w:val="002A54B4"/>
    <w:rsid w:val="002B0164"/>
    <w:rsid w:val="002B25EB"/>
    <w:rsid w:val="002B2627"/>
    <w:rsid w:val="002B4482"/>
    <w:rsid w:val="002B5C1D"/>
    <w:rsid w:val="002B63F8"/>
    <w:rsid w:val="002C0B65"/>
    <w:rsid w:val="002C30A5"/>
    <w:rsid w:val="002C3B2A"/>
    <w:rsid w:val="002C4573"/>
    <w:rsid w:val="002C48D6"/>
    <w:rsid w:val="002C6450"/>
    <w:rsid w:val="002C6453"/>
    <w:rsid w:val="002C649A"/>
    <w:rsid w:val="002C7EAA"/>
    <w:rsid w:val="002D15A6"/>
    <w:rsid w:val="002D3D89"/>
    <w:rsid w:val="002D55B1"/>
    <w:rsid w:val="002D59DC"/>
    <w:rsid w:val="002D5E7B"/>
    <w:rsid w:val="002E21D1"/>
    <w:rsid w:val="002E5918"/>
    <w:rsid w:val="002E622A"/>
    <w:rsid w:val="002F18E8"/>
    <w:rsid w:val="002F2377"/>
    <w:rsid w:val="002F3729"/>
    <w:rsid w:val="002F6A92"/>
    <w:rsid w:val="002F6AB4"/>
    <w:rsid w:val="003009A4"/>
    <w:rsid w:val="00301C91"/>
    <w:rsid w:val="0030474F"/>
    <w:rsid w:val="00304CDB"/>
    <w:rsid w:val="00310328"/>
    <w:rsid w:val="00311734"/>
    <w:rsid w:val="00311A08"/>
    <w:rsid w:val="00314832"/>
    <w:rsid w:val="00317152"/>
    <w:rsid w:val="0031754F"/>
    <w:rsid w:val="003214D1"/>
    <w:rsid w:val="00321E1E"/>
    <w:rsid w:val="00322369"/>
    <w:rsid w:val="00323950"/>
    <w:rsid w:val="0032395D"/>
    <w:rsid w:val="00324351"/>
    <w:rsid w:val="00324383"/>
    <w:rsid w:val="003254FE"/>
    <w:rsid w:val="00326579"/>
    <w:rsid w:val="00327E57"/>
    <w:rsid w:val="003304B3"/>
    <w:rsid w:val="003320ED"/>
    <w:rsid w:val="00333ED8"/>
    <w:rsid w:val="00335B0C"/>
    <w:rsid w:val="003368E4"/>
    <w:rsid w:val="0033751F"/>
    <w:rsid w:val="0034059D"/>
    <w:rsid w:val="0034143F"/>
    <w:rsid w:val="00342DC0"/>
    <w:rsid w:val="00344582"/>
    <w:rsid w:val="00344B10"/>
    <w:rsid w:val="00344FB5"/>
    <w:rsid w:val="0034619E"/>
    <w:rsid w:val="003470B9"/>
    <w:rsid w:val="0035101F"/>
    <w:rsid w:val="0035121E"/>
    <w:rsid w:val="0035189D"/>
    <w:rsid w:val="00351D8F"/>
    <w:rsid w:val="003523A3"/>
    <w:rsid w:val="003537AD"/>
    <w:rsid w:val="00353E8B"/>
    <w:rsid w:val="00355B3C"/>
    <w:rsid w:val="0035699A"/>
    <w:rsid w:val="00357695"/>
    <w:rsid w:val="00357826"/>
    <w:rsid w:val="003579CA"/>
    <w:rsid w:val="00361C5D"/>
    <w:rsid w:val="0036381B"/>
    <w:rsid w:val="003638D5"/>
    <w:rsid w:val="00365255"/>
    <w:rsid w:val="003658F7"/>
    <w:rsid w:val="00366FE1"/>
    <w:rsid w:val="00371E98"/>
    <w:rsid w:val="00373BBA"/>
    <w:rsid w:val="003745BA"/>
    <w:rsid w:val="00374A5B"/>
    <w:rsid w:val="00375CD6"/>
    <w:rsid w:val="003771EE"/>
    <w:rsid w:val="00382C93"/>
    <w:rsid w:val="0038475F"/>
    <w:rsid w:val="003848B2"/>
    <w:rsid w:val="00387F5F"/>
    <w:rsid w:val="003908B3"/>
    <w:rsid w:val="00393530"/>
    <w:rsid w:val="003A00A7"/>
    <w:rsid w:val="003A0347"/>
    <w:rsid w:val="003A1382"/>
    <w:rsid w:val="003A580F"/>
    <w:rsid w:val="003A73E4"/>
    <w:rsid w:val="003B49CF"/>
    <w:rsid w:val="003B6192"/>
    <w:rsid w:val="003B782F"/>
    <w:rsid w:val="003C0010"/>
    <w:rsid w:val="003C0673"/>
    <w:rsid w:val="003C0897"/>
    <w:rsid w:val="003C1292"/>
    <w:rsid w:val="003C1776"/>
    <w:rsid w:val="003C1C26"/>
    <w:rsid w:val="003C298B"/>
    <w:rsid w:val="003C40E2"/>
    <w:rsid w:val="003C7E3A"/>
    <w:rsid w:val="003D1A08"/>
    <w:rsid w:val="003D2954"/>
    <w:rsid w:val="003D6F42"/>
    <w:rsid w:val="003D780E"/>
    <w:rsid w:val="003E289F"/>
    <w:rsid w:val="003E3952"/>
    <w:rsid w:val="003E4661"/>
    <w:rsid w:val="003E5714"/>
    <w:rsid w:val="003E6668"/>
    <w:rsid w:val="003F0B72"/>
    <w:rsid w:val="003F1707"/>
    <w:rsid w:val="003F2142"/>
    <w:rsid w:val="003F3304"/>
    <w:rsid w:val="003F5D03"/>
    <w:rsid w:val="003F6499"/>
    <w:rsid w:val="004002F4"/>
    <w:rsid w:val="004051A9"/>
    <w:rsid w:val="004053B3"/>
    <w:rsid w:val="004061F5"/>
    <w:rsid w:val="004117B1"/>
    <w:rsid w:val="004125B4"/>
    <w:rsid w:val="00413C5A"/>
    <w:rsid w:val="00416C2D"/>
    <w:rsid w:val="00420957"/>
    <w:rsid w:val="004224C0"/>
    <w:rsid w:val="004239C0"/>
    <w:rsid w:val="00424994"/>
    <w:rsid w:val="00424BE1"/>
    <w:rsid w:val="00425459"/>
    <w:rsid w:val="00427183"/>
    <w:rsid w:val="00433E34"/>
    <w:rsid w:val="004361A8"/>
    <w:rsid w:val="00436477"/>
    <w:rsid w:val="00437F6D"/>
    <w:rsid w:val="00440114"/>
    <w:rsid w:val="004403C1"/>
    <w:rsid w:val="004420F3"/>
    <w:rsid w:val="004424BA"/>
    <w:rsid w:val="00444CB6"/>
    <w:rsid w:val="00445ED0"/>
    <w:rsid w:val="004467EF"/>
    <w:rsid w:val="00450FBC"/>
    <w:rsid w:val="00451BA2"/>
    <w:rsid w:val="00452BC7"/>
    <w:rsid w:val="00453ABA"/>
    <w:rsid w:val="00453C6D"/>
    <w:rsid w:val="004552F4"/>
    <w:rsid w:val="00456061"/>
    <w:rsid w:val="00456E09"/>
    <w:rsid w:val="00460FE5"/>
    <w:rsid w:val="00464946"/>
    <w:rsid w:val="00464B62"/>
    <w:rsid w:val="0046627D"/>
    <w:rsid w:val="004673A5"/>
    <w:rsid w:val="004701AC"/>
    <w:rsid w:val="00470962"/>
    <w:rsid w:val="00472379"/>
    <w:rsid w:val="00472662"/>
    <w:rsid w:val="00472F30"/>
    <w:rsid w:val="004730D3"/>
    <w:rsid w:val="004748A1"/>
    <w:rsid w:val="00476D7E"/>
    <w:rsid w:val="00481A6B"/>
    <w:rsid w:val="00481D83"/>
    <w:rsid w:val="00481ECA"/>
    <w:rsid w:val="00483D88"/>
    <w:rsid w:val="00485732"/>
    <w:rsid w:val="0049299B"/>
    <w:rsid w:val="00492A71"/>
    <w:rsid w:val="004945B9"/>
    <w:rsid w:val="004949DF"/>
    <w:rsid w:val="00496D46"/>
    <w:rsid w:val="004A126F"/>
    <w:rsid w:val="004A1E51"/>
    <w:rsid w:val="004A3E50"/>
    <w:rsid w:val="004A4439"/>
    <w:rsid w:val="004A54A0"/>
    <w:rsid w:val="004A6A0D"/>
    <w:rsid w:val="004A79E1"/>
    <w:rsid w:val="004B1AEB"/>
    <w:rsid w:val="004B1FF2"/>
    <w:rsid w:val="004B3AED"/>
    <w:rsid w:val="004B4964"/>
    <w:rsid w:val="004B59C6"/>
    <w:rsid w:val="004B60F7"/>
    <w:rsid w:val="004B6E0D"/>
    <w:rsid w:val="004B7DDE"/>
    <w:rsid w:val="004B7FEA"/>
    <w:rsid w:val="004C4C28"/>
    <w:rsid w:val="004C5592"/>
    <w:rsid w:val="004C588B"/>
    <w:rsid w:val="004C6281"/>
    <w:rsid w:val="004C62C6"/>
    <w:rsid w:val="004C6BA6"/>
    <w:rsid w:val="004C7B1C"/>
    <w:rsid w:val="004D1FB0"/>
    <w:rsid w:val="004D5C9B"/>
    <w:rsid w:val="004D65C8"/>
    <w:rsid w:val="004D74BE"/>
    <w:rsid w:val="004E0B16"/>
    <w:rsid w:val="004E0D37"/>
    <w:rsid w:val="004E2F33"/>
    <w:rsid w:val="004E357D"/>
    <w:rsid w:val="004E4BE4"/>
    <w:rsid w:val="004E60D2"/>
    <w:rsid w:val="004E64CD"/>
    <w:rsid w:val="004E676D"/>
    <w:rsid w:val="004E777A"/>
    <w:rsid w:val="004F02FE"/>
    <w:rsid w:val="004F14FD"/>
    <w:rsid w:val="004F1C97"/>
    <w:rsid w:val="004F4788"/>
    <w:rsid w:val="004F6F19"/>
    <w:rsid w:val="0050157C"/>
    <w:rsid w:val="00504855"/>
    <w:rsid w:val="0051330A"/>
    <w:rsid w:val="0051394F"/>
    <w:rsid w:val="0051423F"/>
    <w:rsid w:val="0051441C"/>
    <w:rsid w:val="005148F9"/>
    <w:rsid w:val="00522263"/>
    <w:rsid w:val="00523663"/>
    <w:rsid w:val="00524753"/>
    <w:rsid w:val="005276A3"/>
    <w:rsid w:val="00530332"/>
    <w:rsid w:val="005308DB"/>
    <w:rsid w:val="00533FCB"/>
    <w:rsid w:val="00535799"/>
    <w:rsid w:val="00535FBB"/>
    <w:rsid w:val="005368FA"/>
    <w:rsid w:val="0053794A"/>
    <w:rsid w:val="005400BF"/>
    <w:rsid w:val="00540D5E"/>
    <w:rsid w:val="0054367C"/>
    <w:rsid w:val="00546FE8"/>
    <w:rsid w:val="00547643"/>
    <w:rsid w:val="00551864"/>
    <w:rsid w:val="0055226D"/>
    <w:rsid w:val="00553123"/>
    <w:rsid w:val="00553DD3"/>
    <w:rsid w:val="00554C50"/>
    <w:rsid w:val="00556253"/>
    <w:rsid w:val="00560E2D"/>
    <w:rsid w:val="00562279"/>
    <w:rsid w:val="00562600"/>
    <w:rsid w:val="005630AC"/>
    <w:rsid w:val="005644D5"/>
    <w:rsid w:val="00565CAF"/>
    <w:rsid w:val="00566AB6"/>
    <w:rsid w:val="0057199F"/>
    <w:rsid w:val="005721EE"/>
    <w:rsid w:val="0057230D"/>
    <w:rsid w:val="00577224"/>
    <w:rsid w:val="00580692"/>
    <w:rsid w:val="0058086E"/>
    <w:rsid w:val="00581A42"/>
    <w:rsid w:val="00581E3B"/>
    <w:rsid w:val="0058401A"/>
    <w:rsid w:val="00584A85"/>
    <w:rsid w:val="00592B47"/>
    <w:rsid w:val="00594B74"/>
    <w:rsid w:val="00597081"/>
    <w:rsid w:val="005A1F66"/>
    <w:rsid w:val="005A3EDF"/>
    <w:rsid w:val="005A4504"/>
    <w:rsid w:val="005A66F9"/>
    <w:rsid w:val="005A709C"/>
    <w:rsid w:val="005B0EF8"/>
    <w:rsid w:val="005B2ED8"/>
    <w:rsid w:val="005B4D49"/>
    <w:rsid w:val="005B6138"/>
    <w:rsid w:val="005B7558"/>
    <w:rsid w:val="005B764A"/>
    <w:rsid w:val="005C1C60"/>
    <w:rsid w:val="005C3977"/>
    <w:rsid w:val="005C4AE0"/>
    <w:rsid w:val="005C4EA7"/>
    <w:rsid w:val="005C6E27"/>
    <w:rsid w:val="005C7668"/>
    <w:rsid w:val="005C7B73"/>
    <w:rsid w:val="005D0331"/>
    <w:rsid w:val="005D0D48"/>
    <w:rsid w:val="005D119D"/>
    <w:rsid w:val="005D17C4"/>
    <w:rsid w:val="005D38A8"/>
    <w:rsid w:val="005D59AD"/>
    <w:rsid w:val="005D68DF"/>
    <w:rsid w:val="005E0E4A"/>
    <w:rsid w:val="005E114E"/>
    <w:rsid w:val="005E1611"/>
    <w:rsid w:val="005E1846"/>
    <w:rsid w:val="005E591D"/>
    <w:rsid w:val="005E5C4C"/>
    <w:rsid w:val="005E6543"/>
    <w:rsid w:val="005E77A2"/>
    <w:rsid w:val="005E79E6"/>
    <w:rsid w:val="005F450C"/>
    <w:rsid w:val="005F7891"/>
    <w:rsid w:val="006000CC"/>
    <w:rsid w:val="0060143A"/>
    <w:rsid w:val="00601B5C"/>
    <w:rsid w:val="00602183"/>
    <w:rsid w:val="00602B41"/>
    <w:rsid w:val="00602FC8"/>
    <w:rsid w:val="00603A2C"/>
    <w:rsid w:val="00617498"/>
    <w:rsid w:val="00621F6A"/>
    <w:rsid w:val="0062385C"/>
    <w:rsid w:val="00627696"/>
    <w:rsid w:val="006307D8"/>
    <w:rsid w:val="00631C76"/>
    <w:rsid w:val="006333BE"/>
    <w:rsid w:val="00635713"/>
    <w:rsid w:val="00637186"/>
    <w:rsid w:val="0064479D"/>
    <w:rsid w:val="0064532D"/>
    <w:rsid w:val="00645C16"/>
    <w:rsid w:val="006460D9"/>
    <w:rsid w:val="00650598"/>
    <w:rsid w:val="00651696"/>
    <w:rsid w:val="006516E5"/>
    <w:rsid w:val="006523BB"/>
    <w:rsid w:val="00652F25"/>
    <w:rsid w:val="00653F29"/>
    <w:rsid w:val="00654BA5"/>
    <w:rsid w:val="0066013E"/>
    <w:rsid w:val="00663815"/>
    <w:rsid w:val="00665AE7"/>
    <w:rsid w:val="0066691F"/>
    <w:rsid w:val="00666F69"/>
    <w:rsid w:val="00670F83"/>
    <w:rsid w:val="00672B1C"/>
    <w:rsid w:val="00672C08"/>
    <w:rsid w:val="006777C5"/>
    <w:rsid w:val="00677884"/>
    <w:rsid w:val="00681C67"/>
    <w:rsid w:val="00682408"/>
    <w:rsid w:val="00685D19"/>
    <w:rsid w:val="00686C33"/>
    <w:rsid w:val="006875F0"/>
    <w:rsid w:val="0069070C"/>
    <w:rsid w:val="00694018"/>
    <w:rsid w:val="00694142"/>
    <w:rsid w:val="0069748D"/>
    <w:rsid w:val="006A315D"/>
    <w:rsid w:val="006A56A6"/>
    <w:rsid w:val="006A5960"/>
    <w:rsid w:val="006A65B0"/>
    <w:rsid w:val="006B0CD5"/>
    <w:rsid w:val="006B0D0E"/>
    <w:rsid w:val="006B0EF1"/>
    <w:rsid w:val="006B1723"/>
    <w:rsid w:val="006B19B1"/>
    <w:rsid w:val="006B2E24"/>
    <w:rsid w:val="006B40E2"/>
    <w:rsid w:val="006B7347"/>
    <w:rsid w:val="006C4B45"/>
    <w:rsid w:val="006C4FA5"/>
    <w:rsid w:val="006C6A82"/>
    <w:rsid w:val="006D00A0"/>
    <w:rsid w:val="006D01DC"/>
    <w:rsid w:val="006D071E"/>
    <w:rsid w:val="006D45A2"/>
    <w:rsid w:val="006D7E93"/>
    <w:rsid w:val="006E2517"/>
    <w:rsid w:val="006E2941"/>
    <w:rsid w:val="006E3F15"/>
    <w:rsid w:val="006E41E4"/>
    <w:rsid w:val="006E4E0D"/>
    <w:rsid w:val="006E6905"/>
    <w:rsid w:val="006E7BEC"/>
    <w:rsid w:val="006F0D01"/>
    <w:rsid w:val="006F2DEB"/>
    <w:rsid w:val="006F3B60"/>
    <w:rsid w:val="006F6A22"/>
    <w:rsid w:val="006F7235"/>
    <w:rsid w:val="0070002A"/>
    <w:rsid w:val="007002DB"/>
    <w:rsid w:val="00700FC9"/>
    <w:rsid w:val="0070165E"/>
    <w:rsid w:val="00701DD0"/>
    <w:rsid w:val="00701FA4"/>
    <w:rsid w:val="00704FB2"/>
    <w:rsid w:val="00706589"/>
    <w:rsid w:val="00710D62"/>
    <w:rsid w:val="00712621"/>
    <w:rsid w:val="00713486"/>
    <w:rsid w:val="007147E2"/>
    <w:rsid w:val="00714ACB"/>
    <w:rsid w:val="00717C24"/>
    <w:rsid w:val="00722E4C"/>
    <w:rsid w:val="00723CF9"/>
    <w:rsid w:val="0072405C"/>
    <w:rsid w:val="00724B55"/>
    <w:rsid w:val="00727923"/>
    <w:rsid w:val="00727BF8"/>
    <w:rsid w:val="007317A4"/>
    <w:rsid w:val="00736C46"/>
    <w:rsid w:val="007408ED"/>
    <w:rsid w:val="00745A29"/>
    <w:rsid w:val="007461DF"/>
    <w:rsid w:val="00747F54"/>
    <w:rsid w:val="00750BA3"/>
    <w:rsid w:val="00751FC0"/>
    <w:rsid w:val="0075462A"/>
    <w:rsid w:val="007560AF"/>
    <w:rsid w:val="00756D38"/>
    <w:rsid w:val="00757D43"/>
    <w:rsid w:val="007600F0"/>
    <w:rsid w:val="007614C3"/>
    <w:rsid w:val="0076261C"/>
    <w:rsid w:val="00763305"/>
    <w:rsid w:val="00764119"/>
    <w:rsid w:val="007641CE"/>
    <w:rsid w:val="0076756A"/>
    <w:rsid w:val="00770831"/>
    <w:rsid w:val="00771207"/>
    <w:rsid w:val="00772919"/>
    <w:rsid w:val="00772EFA"/>
    <w:rsid w:val="0077579B"/>
    <w:rsid w:val="00775A34"/>
    <w:rsid w:val="00776CF5"/>
    <w:rsid w:val="007779DD"/>
    <w:rsid w:val="00777C29"/>
    <w:rsid w:val="00785693"/>
    <w:rsid w:val="00785CFE"/>
    <w:rsid w:val="007871FB"/>
    <w:rsid w:val="00787B29"/>
    <w:rsid w:val="007937E4"/>
    <w:rsid w:val="00794C71"/>
    <w:rsid w:val="00794F68"/>
    <w:rsid w:val="00795851"/>
    <w:rsid w:val="0079732C"/>
    <w:rsid w:val="007A03FF"/>
    <w:rsid w:val="007A193C"/>
    <w:rsid w:val="007A2C96"/>
    <w:rsid w:val="007A48A3"/>
    <w:rsid w:val="007A52F6"/>
    <w:rsid w:val="007A62F4"/>
    <w:rsid w:val="007B0295"/>
    <w:rsid w:val="007B02EB"/>
    <w:rsid w:val="007B0958"/>
    <w:rsid w:val="007B18FF"/>
    <w:rsid w:val="007B4AD9"/>
    <w:rsid w:val="007B50C0"/>
    <w:rsid w:val="007C1F39"/>
    <w:rsid w:val="007C2938"/>
    <w:rsid w:val="007C3438"/>
    <w:rsid w:val="007C414A"/>
    <w:rsid w:val="007C5AD7"/>
    <w:rsid w:val="007D3628"/>
    <w:rsid w:val="007D3A89"/>
    <w:rsid w:val="007D42E9"/>
    <w:rsid w:val="007D4D0F"/>
    <w:rsid w:val="007D63DD"/>
    <w:rsid w:val="007D7D12"/>
    <w:rsid w:val="007D7F77"/>
    <w:rsid w:val="007E1A16"/>
    <w:rsid w:val="007E1B78"/>
    <w:rsid w:val="007E1EAA"/>
    <w:rsid w:val="007E50FC"/>
    <w:rsid w:val="007E5592"/>
    <w:rsid w:val="007F0FC0"/>
    <w:rsid w:val="007F2643"/>
    <w:rsid w:val="007F4B93"/>
    <w:rsid w:val="007F4BDA"/>
    <w:rsid w:val="008003E2"/>
    <w:rsid w:val="00800407"/>
    <w:rsid w:val="0080327D"/>
    <w:rsid w:val="00803B38"/>
    <w:rsid w:val="00813291"/>
    <w:rsid w:val="00814E13"/>
    <w:rsid w:val="00817FC7"/>
    <w:rsid w:val="00820CFA"/>
    <w:rsid w:val="00822883"/>
    <w:rsid w:val="00823DB5"/>
    <w:rsid w:val="008240E9"/>
    <w:rsid w:val="008249BA"/>
    <w:rsid w:val="0082656C"/>
    <w:rsid w:val="008312FB"/>
    <w:rsid w:val="0083266E"/>
    <w:rsid w:val="00834B2F"/>
    <w:rsid w:val="008360EC"/>
    <w:rsid w:val="00836C76"/>
    <w:rsid w:val="00836F55"/>
    <w:rsid w:val="0084015C"/>
    <w:rsid w:val="00841368"/>
    <w:rsid w:val="008462C8"/>
    <w:rsid w:val="0084659B"/>
    <w:rsid w:val="00846D6D"/>
    <w:rsid w:val="008510BC"/>
    <w:rsid w:val="00851126"/>
    <w:rsid w:val="00853C75"/>
    <w:rsid w:val="00853D37"/>
    <w:rsid w:val="00855012"/>
    <w:rsid w:val="00856E07"/>
    <w:rsid w:val="00857456"/>
    <w:rsid w:val="00857771"/>
    <w:rsid w:val="00857798"/>
    <w:rsid w:val="00860857"/>
    <w:rsid w:val="0086166C"/>
    <w:rsid w:val="008629F9"/>
    <w:rsid w:val="008655F3"/>
    <w:rsid w:val="00870A07"/>
    <w:rsid w:val="00871F1B"/>
    <w:rsid w:val="00875A21"/>
    <w:rsid w:val="00876D86"/>
    <w:rsid w:val="00880929"/>
    <w:rsid w:val="00881441"/>
    <w:rsid w:val="00881F34"/>
    <w:rsid w:val="008820CA"/>
    <w:rsid w:val="00885374"/>
    <w:rsid w:val="00885C0B"/>
    <w:rsid w:val="008864B0"/>
    <w:rsid w:val="008904A6"/>
    <w:rsid w:val="00892D18"/>
    <w:rsid w:val="0089353B"/>
    <w:rsid w:val="00894D8B"/>
    <w:rsid w:val="00895933"/>
    <w:rsid w:val="00895C47"/>
    <w:rsid w:val="00896DBC"/>
    <w:rsid w:val="00897D19"/>
    <w:rsid w:val="00897DCF"/>
    <w:rsid w:val="008A0B8C"/>
    <w:rsid w:val="008A0DFE"/>
    <w:rsid w:val="008A1626"/>
    <w:rsid w:val="008A4108"/>
    <w:rsid w:val="008A418B"/>
    <w:rsid w:val="008A54E3"/>
    <w:rsid w:val="008A640A"/>
    <w:rsid w:val="008B026C"/>
    <w:rsid w:val="008B11E0"/>
    <w:rsid w:val="008B1AEB"/>
    <w:rsid w:val="008B1B3F"/>
    <w:rsid w:val="008B2F65"/>
    <w:rsid w:val="008B46F6"/>
    <w:rsid w:val="008B4D22"/>
    <w:rsid w:val="008B512B"/>
    <w:rsid w:val="008B6AFC"/>
    <w:rsid w:val="008B6F90"/>
    <w:rsid w:val="008C04C1"/>
    <w:rsid w:val="008C04DE"/>
    <w:rsid w:val="008C0FC0"/>
    <w:rsid w:val="008C268E"/>
    <w:rsid w:val="008C2A15"/>
    <w:rsid w:val="008C2CB3"/>
    <w:rsid w:val="008C36BB"/>
    <w:rsid w:val="008C3E46"/>
    <w:rsid w:val="008C4209"/>
    <w:rsid w:val="008C54CB"/>
    <w:rsid w:val="008C56A2"/>
    <w:rsid w:val="008C6654"/>
    <w:rsid w:val="008D15D2"/>
    <w:rsid w:val="008D2D54"/>
    <w:rsid w:val="008D36B0"/>
    <w:rsid w:val="008E070A"/>
    <w:rsid w:val="008E2EB4"/>
    <w:rsid w:val="008E6B1A"/>
    <w:rsid w:val="008F34B9"/>
    <w:rsid w:val="008F59E9"/>
    <w:rsid w:val="008F6289"/>
    <w:rsid w:val="00901AF9"/>
    <w:rsid w:val="00902691"/>
    <w:rsid w:val="00904397"/>
    <w:rsid w:val="00906D26"/>
    <w:rsid w:val="00907AD6"/>
    <w:rsid w:val="0091020C"/>
    <w:rsid w:val="009103F7"/>
    <w:rsid w:val="00911A88"/>
    <w:rsid w:val="00912DDD"/>
    <w:rsid w:val="00912FDC"/>
    <w:rsid w:val="009140BB"/>
    <w:rsid w:val="0091685F"/>
    <w:rsid w:val="00921209"/>
    <w:rsid w:val="009219DE"/>
    <w:rsid w:val="00922A90"/>
    <w:rsid w:val="009257E1"/>
    <w:rsid w:val="00925B9B"/>
    <w:rsid w:val="00925F1F"/>
    <w:rsid w:val="0092684B"/>
    <w:rsid w:val="00933104"/>
    <w:rsid w:val="00933A29"/>
    <w:rsid w:val="00933E2D"/>
    <w:rsid w:val="009362B9"/>
    <w:rsid w:val="00936B22"/>
    <w:rsid w:val="00940E3A"/>
    <w:rsid w:val="00942766"/>
    <w:rsid w:val="009429B5"/>
    <w:rsid w:val="00942F24"/>
    <w:rsid w:val="00944795"/>
    <w:rsid w:val="0094FAE4"/>
    <w:rsid w:val="009503C0"/>
    <w:rsid w:val="009527AE"/>
    <w:rsid w:val="009538C0"/>
    <w:rsid w:val="00953B48"/>
    <w:rsid w:val="009545F6"/>
    <w:rsid w:val="00955E0B"/>
    <w:rsid w:val="009600E7"/>
    <w:rsid w:val="00960F52"/>
    <w:rsid w:val="0096115E"/>
    <w:rsid w:val="00965431"/>
    <w:rsid w:val="00967C01"/>
    <w:rsid w:val="009700DA"/>
    <w:rsid w:val="00973A92"/>
    <w:rsid w:val="009773DC"/>
    <w:rsid w:val="00981E74"/>
    <w:rsid w:val="009838CE"/>
    <w:rsid w:val="00983F53"/>
    <w:rsid w:val="00985E82"/>
    <w:rsid w:val="00987791"/>
    <w:rsid w:val="00991682"/>
    <w:rsid w:val="009918DE"/>
    <w:rsid w:val="0099335F"/>
    <w:rsid w:val="00993EF7"/>
    <w:rsid w:val="009940AF"/>
    <w:rsid w:val="00994E99"/>
    <w:rsid w:val="00995A94"/>
    <w:rsid w:val="009A17AA"/>
    <w:rsid w:val="009A3951"/>
    <w:rsid w:val="009A4262"/>
    <w:rsid w:val="009A4D89"/>
    <w:rsid w:val="009A6D4F"/>
    <w:rsid w:val="009A792B"/>
    <w:rsid w:val="009B2EFA"/>
    <w:rsid w:val="009C5332"/>
    <w:rsid w:val="009C75D7"/>
    <w:rsid w:val="009D1FCD"/>
    <w:rsid w:val="009D2524"/>
    <w:rsid w:val="009D2535"/>
    <w:rsid w:val="009D4768"/>
    <w:rsid w:val="009D4834"/>
    <w:rsid w:val="009D6E14"/>
    <w:rsid w:val="009E1BD1"/>
    <w:rsid w:val="009E2E3E"/>
    <w:rsid w:val="009E49DA"/>
    <w:rsid w:val="009E6541"/>
    <w:rsid w:val="009E6552"/>
    <w:rsid w:val="009F0751"/>
    <w:rsid w:val="009F20D2"/>
    <w:rsid w:val="009F2F61"/>
    <w:rsid w:val="009F6635"/>
    <w:rsid w:val="00A044B9"/>
    <w:rsid w:val="00A05029"/>
    <w:rsid w:val="00A06710"/>
    <w:rsid w:val="00A112B4"/>
    <w:rsid w:val="00A1158F"/>
    <w:rsid w:val="00A12431"/>
    <w:rsid w:val="00A12680"/>
    <w:rsid w:val="00A14594"/>
    <w:rsid w:val="00A14ED9"/>
    <w:rsid w:val="00A2188A"/>
    <w:rsid w:val="00A238C0"/>
    <w:rsid w:val="00A27DE9"/>
    <w:rsid w:val="00A30178"/>
    <w:rsid w:val="00A30265"/>
    <w:rsid w:val="00A31524"/>
    <w:rsid w:val="00A317B9"/>
    <w:rsid w:val="00A334D0"/>
    <w:rsid w:val="00A347FF"/>
    <w:rsid w:val="00A35210"/>
    <w:rsid w:val="00A43791"/>
    <w:rsid w:val="00A437B5"/>
    <w:rsid w:val="00A443D5"/>
    <w:rsid w:val="00A50E4A"/>
    <w:rsid w:val="00A50EB4"/>
    <w:rsid w:val="00A52686"/>
    <w:rsid w:val="00A52DEC"/>
    <w:rsid w:val="00A53BD4"/>
    <w:rsid w:val="00A5489D"/>
    <w:rsid w:val="00A563E0"/>
    <w:rsid w:val="00A56864"/>
    <w:rsid w:val="00A5688B"/>
    <w:rsid w:val="00A56CC3"/>
    <w:rsid w:val="00A632BE"/>
    <w:rsid w:val="00A63767"/>
    <w:rsid w:val="00A63C57"/>
    <w:rsid w:val="00A65189"/>
    <w:rsid w:val="00A65803"/>
    <w:rsid w:val="00A67AD5"/>
    <w:rsid w:val="00A74136"/>
    <w:rsid w:val="00A7428D"/>
    <w:rsid w:val="00A75A4B"/>
    <w:rsid w:val="00A76334"/>
    <w:rsid w:val="00A76FF9"/>
    <w:rsid w:val="00A8030D"/>
    <w:rsid w:val="00A80E1D"/>
    <w:rsid w:val="00A81060"/>
    <w:rsid w:val="00A81C65"/>
    <w:rsid w:val="00A8257F"/>
    <w:rsid w:val="00A84FAC"/>
    <w:rsid w:val="00A86A5C"/>
    <w:rsid w:val="00A877BD"/>
    <w:rsid w:val="00A87C4C"/>
    <w:rsid w:val="00A90EB1"/>
    <w:rsid w:val="00A94819"/>
    <w:rsid w:val="00A964D0"/>
    <w:rsid w:val="00A97514"/>
    <w:rsid w:val="00AA0E3E"/>
    <w:rsid w:val="00AA24A4"/>
    <w:rsid w:val="00AA2973"/>
    <w:rsid w:val="00AA6222"/>
    <w:rsid w:val="00AA7067"/>
    <w:rsid w:val="00AB3EFC"/>
    <w:rsid w:val="00AB408D"/>
    <w:rsid w:val="00AB4F9A"/>
    <w:rsid w:val="00AB7800"/>
    <w:rsid w:val="00AC019B"/>
    <w:rsid w:val="00AC12B1"/>
    <w:rsid w:val="00AC1D06"/>
    <w:rsid w:val="00AC3397"/>
    <w:rsid w:val="00AC498B"/>
    <w:rsid w:val="00AD0D32"/>
    <w:rsid w:val="00AD1148"/>
    <w:rsid w:val="00AD1D5A"/>
    <w:rsid w:val="00AD2BC6"/>
    <w:rsid w:val="00AD4624"/>
    <w:rsid w:val="00AD4F8F"/>
    <w:rsid w:val="00AD5941"/>
    <w:rsid w:val="00AD66C7"/>
    <w:rsid w:val="00AE034C"/>
    <w:rsid w:val="00AE0646"/>
    <w:rsid w:val="00AE12E9"/>
    <w:rsid w:val="00AE285B"/>
    <w:rsid w:val="00AE3DF6"/>
    <w:rsid w:val="00AE3FD4"/>
    <w:rsid w:val="00AE5B2A"/>
    <w:rsid w:val="00AE6CE2"/>
    <w:rsid w:val="00AE7BFF"/>
    <w:rsid w:val="00AF0FB3"/>
    <w:rsid w:val="00AF18CF"/>
    <w:rsid w:val="00AF23F8"/>
    <w:rsid w:val="00AF2763"/>
    <w:rsid w:val="00AF4478"/>
    <w:rsid w:val="00AF5997"/>
    <w:rsid w:val="00AF63A8"/>
    <w:rsid w:val="00AF75A8"/>
    <w:rsid w:val="00AF77E1"/>
    <w:rsid w:val="00B04795"/>
    <w:rsid w:val="00B0783C"/>
    <w:rsid w:val="00B11153"/>
    <w:rsid w:val="00B143AA"/>
    <w:rsid w:val="00B14CEF"/>
    <w:rsid w:val="00B15ED1"/>
    <w:rsid w:val="00B17ADF"/>
    <w:rsid w:val="00B21C94"/>
    <w:rsid w:val="00B243C2"/>
    <w:rsid w:val="00B26799"/>
    <w:rsid w:val="00B32303"/>
    <w:rsid w:val="00B3667B"/>
    <w:rsid w:val="00B36EA2"/>
    <w:rsid w:val="00B4098E"/>
    <w:rsid w:val="00B425B5"/>
    <w:rsid w:val="00B428F8"/>
    <w:rsid w:val="00B4381D"/>
    <w:rsid w:val="00B45756"/>
    <w:rsid w:val="00B459F2"/>
    <w:rsid w:val="00B469BB"/>
    <w:rsid w:val="00B51151"/>
    <w:rsid w:val="00B51BBC"/>
    <w:rsid w:val="00B51FE8"/>
    <w:rsid w:val="00B53558"/>
    <w:rsid w:val="00B54FB0"/>
    <w:rsid w:val="00B55C51"/>
    <w:rsid w:val="00B56211"/>
    <w:rsid w:val="00B57190"/>
    <w:rsid w:val="00B57FE9"/>
    <w:rsid w:val="00B607F8"/>
    <w:rsid w:val="00B619C5"/>
    <w:rsid w:val="00B62777"/>
    <w:rsid w:val="00B654C9"/>
    <w:rsid w:val="00B6763A"/>
    <w:rsid w:val="00B679C1"/>
    <w:rsid w:val="00B717E9"/>
    <w:rsid w:val="00B770E1"/>
    <w:rsid w:val="00B77648"/>
    <w:rsid w:val="00B77EC8"/>
    <w:rsid w:val="00B80668"/>
    <w:rsid w:val="00B83F5E"/>
    <w:rsid w:val="00B852EC"/>
    <w:rsid w:val="00B86B5E"/>
    <w:rsid w:val="00B9056B"/>
    <w:rsid w:val="00B91C77"/>
    <w:rsid w:val="00B94F75"/>
    <w:rsid w:val="00B97341"/>
    <w:rsid w:val="00BA17D9"/>
    <w:rsid w:val="00BA5931"/>
    <w:rsid w:val="00BA7211"/>
    <w:rsid w:val="00BB105C"/>
    <w:rsid w:val="00BB2E32"/>
    <w:rsid w:val="00BB4B20"/>
    <w:rsid w:val="00BB4C40"/>
    <w:rsid w:val="00BB626E"/>
    <w:rsid w:val="00BB73EC"/>
    <w:rsid w:val="00BC07F4"/>
    <w:rsid w:val="00BC0BA6"/>
    <w:rsid w:val="00BC1C62"/>
    <w:rsid w:val="00BC486F"/>
    <w:rsid w:val="00BC49B1"/>
    <w:rsid w:val="00BC5319"/>
    <w:rsid w:val="00BC6D55"/>
    <w:rsid w:val="00BD0650"/>
    <w:rsid w:val="00BD0F2F"/>
    <w:rsid w:val="00BD11BB"/>
    <w:rsid w:val="00BD15A8"/>
    <w:rsid w:val="00BD3990"/>
    <w:rsid w:val="00BD4FB6"/>
    <w:rsid w:val="00BD55C4"/>
    <w:rsid w:val="00BD6249"/>
    <w:rsid w:val="00BE2883"/>
    <w:rsid w:val="00BE39A0"/>
    <w:rsid w:val="00BE436D"/>
    <w:rsid w:val="00BE4DD3"/>
    <w:rsid w:val="00BE4FC7"/>
    <w:rsid w:val="00BE6DA7"/>
    <w:rsid w:val="00BF1707"/>
    <w:rsid w:val="00BF4069"/>
    <w:rsid w:val="00BF4AA6"/>
    <w:rsid w:val="00BF4D42"/>
    <w:rsid w:val="00BF7919"/>
    <w:rsid w:val="00BF7E75"/>
    <w:rsid w:val="00C001BD"/>
    <w:rsid w:val="00C01B5A"/>
    <w:rsid w:val="00C01F10"/>
    <w:rsid w:val="00C02375"/>
    <w:rsid w:val="00C04FB0"/>
    <w:rsid w:val="00C06C91"/>
    <w:rsid w:val="00C07C59"/>
    <w:rsid w:val="00C10169"/>
    <w:rsid w:val="00C1067C"/>
    <w:rsid w:val="00C11381"/>
    <w:rsid w:val="00C15883"/>
    <w:rsid w:val="00C15FE7"/>
    <w:rsid w:val="00C16655"/>
    <w:rsid w:val="00C16B0B"/>
    <w:rsid w:val="00C1780A"/>
    <w:rsid w:val="00C17884"/>
    <w:rsid w:val="00C20AE7"/>
    <w:rsid w:val="00C252A5"/>
    <w:rsid w:val="00C25622"/>
    <w:rsid w:val="00C25E2F"/>
    <w:rsid w:val="00C3098F"/>
    <w:rsid w:val="00C329EB"/>
    <w:rsid w:val="00C33681"/>
    <w:rsid w:val="00C33794"/>
    <w:rsid w:val="00C34197"/>
    <w:rsid w:val="00C3530F"/>
    <w:rsid w:val="00C4006E"/>
    <w:rsid w:val="00C405FC"/>
    <w:rsid w:val="00C416BA"/>
    <w:rsid w:val="00C41FCB"/>
    <w:rsid w:val="00C43D9A"/>
    <w:rsid w:val="00C4473E"/>
    <w:rsid w:val="00C44C7F"/>
    <w:rsid w:val="00C45C28"/>
    <w:rsid w:val="00C4726B"/>
    <w:rsid w:val="00C52455"/>
    <w:rsid w:val="00C5295F"/>
    <w:rsid w:val="00C5384C"/>
    <w:rsid w:val="00C5794A"/>
    <w:rsid w:val="00C600DB"/>
    <w:rsid w:val="00C630D7"/>
    <w:rsid w:val="00C64B09"/>
    <w:rsid w:val="00C6635C"/>
    <w:rsid w:val="00C73174"/>
    <w:rsid w:val="00C73EF2"/>
    <w:rsid w:val="00C74955"/>
    <w:rsid w:val="00C80480"/>
    <w:rsid w:val="00C80B76"/>
    <w:rsid w:val="00C81685"/>
    <w:rsid w:val="00C819F4"/>
    <w:rsid w:val="00C84129"/>
    <w:rsid w:val="00C84804"/>
    <w:rsid w:val="00C90456"/>
    <w:rsid w:val="00C904D7"/>
    <w:rsid w:val="00C95583"/>
    <w:rsid w:val="00C96514"/>
    <w:rsid w:val="00C96E2A"/>
    <w:rsid w:val="00C96EEC"/>
    <w:rsid w:val="00C9751D"/>
    <w:rsid w:val="00CA198F"/>
    <w:rsid w:val="00CA1C9C"/>
    <w:rsid w:val="00CA4A2F"/>
    <w:rsid w:val="00CA5D2B"/>
    <w:rsid w:val="00CB0519"/>
    <w:rsid w:val="00CB1D89"/>
    <w:rsid w:val="00CB27D3"/>
    <w:rsid w:val="00CB2F83"/>
    <w:rsid w:val="00CB36DB"/>
    <w:rsid w:val="00CB397B"/>
    <w:rsid w:val="00CB3D77"/>
    <w:rsid w:val="00CB4C81"/>
    <w:rsid w:val="00CB6E02"/>
    <w:rsid w:val="00CC112E"/>
    <w:rsid w:val="00CC1D58"/>
    <w:rsid w:val="00CC6008"/>
    <w:rsid w:val="00CC7061"/>
    <w:rsid w:val="00CD0C6C"/>
    <w:rsid w:val="00CD1F8C"/>
    <w:rsid w:val="00CD39C6"/>
    <w:rsid w:val="00CD3ACF"/>
    <w:rsid w:val="00CD4C89"/>
    <w:rsid w:val="00CD6772"/>
    <w:rsid w:val="00CE09A8"/>
    <w:rsid w:val="00CE1BF2"/>
    <w:rsid w:val="00CE1FD2"/>
    <w:rsid w:val="00CE215C"/>
    <w:rsid w:val="00CF027B"/>
    <w:rsid w:val="00CF0886"/>
    <w:rsid w:val="00CF11EF"/>
    <w:rsid w:val="00CF1F94"/>
    <w:rsid w:val="00CF578F"/>
    <w:rsid w:val="00CF7F06"/>
    <w:rsid w:val="00D01432"/>
    <w:rsid w:val="00D03567"/>
    <w:rsid w:val="00D055DA"/>
    <w:rsid w:val="00D059EA"/>
    <w:rsid w:val="00D06B7B"/>
    <w:rsid w:val="00D11DB2"/>
    <w:rsid w:val="00D12C4D"/>
    <w:rsid w:val="00D1353A"/>
    <w:rsid w:val="00D14955"/>
    <w:rsid w:val="00D14BF0"/>
    <w:rsid w:val="00D15A5B"/>
    <w:rsid w:val="00D16964"/>
    <w:rsid w:val="00D21A9B"/>
    <w:rsid w:val="00D21B3E"/>
    <w:rsid w:val="00D2412A"/>
    <w:rsid w:val="00D24940"/>
    <w:rsid w:val="00D25C1C"/>
    <w:rsid w:val="00D2726F"/>
    <w:rsid w:val="00D303E5"/>
    <w:rsid w:val="00D3168D"/>
    <w:rsid w:val="00D34391"/>
    <w:rsid w:val="00D34AB4"/>
    <w:rsid w:val="00D3575A"/>
    <w:rsid w:val="00D36657"/>
    <w:rsid w:val="00D37451"/>
    <w:rsid w:val="00D37890"/>
    <w:rsid w:val="00D41C5B"/>
    <w:rsid w:val="00D42B3B"/>
    <w:rsid w:val="00D43675"/>
    <w:rsid w:val="00D4544C"/>
    <w:rsid w:val="00D45814"/>
    <w:rsid w:val="00D471FC"/>
    <w:rsid w:val="00D53110"/>
    <w:rsid w:val="00D53AEA"/>
    <w:rsid w:val="00D55B3D"/>
    <w:rsid w:val="00D57A74"/>
    <w:rsid w:val="00D57E88"/>
    <w:rsid w:val="00D6270C"/>
    <w:rsid w:val="00D66C63"/>
    <w:rsid w:val="00D709A9"/>
    <w:rsid w:val="00D70E86"/>
    <w:rsid w:val="00D71C85"/>
    <w:rsid w:val="00D7327C"/>
    <w:rsid w:val="00D745D6"/>
    <w:rsid w:val="00D7487E"/>
    <w:rsid w:val="00D75BE8"/>
    <w:rsid w:val="00D75C49"/>
    <w:rsid w:val="00D75DA9"/>
    <w:rsid w:val="00D75F15"/>
    <w:rsid w:val="00D80000"/>
    <w:rsid w:val="00D81305"/>
    <w:rsid w:val="00D81B2E"/>
    <w:rsid w:val="00D83036"/>
    <w:rsid w:val="00D84939"/>
    <w:rsid w:val="00D84E3D"/>
    <w:rsid w:val="00D86EED"/>
    <w:rsid w:val="00D909F1"/>
    <w:rsid w:val="00D91B92"/>
    <w:rsid w:val="00D92A48"/>
    <w:rsid w:val="00D95CEA"/>
    <w:rsid w:val="00D9BF63"/>
    <w:rsid w:val="00DA0C86"/>
    <w:rsid w:val="00DA1A94"/>
    <w:rsid w:val="00DA4965"/>
    <w:rsid w:val="00DA576E"/>
    <w:rsid w:val="00DA7032"/>
    <w:rsid w:val="00DB221D"/>
    <w:rsid w:val="00DB33EE"/>
    <w:rsid w:val="00DB4053"/>
    <w:rsid w:val="00DB470C"/>
    <w:rsid w:val="00DB4C6D"/>
    <w:rsid w:val="00DB763B"/>
    <w:rsid w:val="00DC0542"/>
    <w:rsid w:val="00DC1BA6"/>
    <w:rsid w:val="00DC36BA"/>
    <w:rsid w:val="00DC5CD2"/>
    <w:rsid w:val="00DC5E7F"/>
    <w:rsid w:val="00DC676A"/>
    <w:rsid w:val="00DC6E0F"/>
    <w:rsid w:val="00DD1C18"/>
    <w:rsid w:val="00DD50A7"/>
    <w:rsid w:val="00DD56F7"/>
    <w:rsid w:val="00DD6696"/>
    <w:rsid w:val="00DD71E6"/>
    <w:rsid w:val="00DE0557"/>
    <w:rsid w:val="00DE0E90"/>
    <w:rsid w:val="00DE11D8"/>
    <w:rsid w:val="00DE11F2"/>
    <w:rsid w:val="00DE1BA8"/>
    <w:rsid w:val="00DE3075"/>
    <w:rsid w:val="00DE389A"/>
    <w:rsid w:val="00DE3A91"/>
    <w:rsid w:val="00DE3ED8"/>
    <w:rsid w:val="00DE44C5"/>
    <w:rsid w:val="00DE5D1D"/>
    <w:rsid w:val="00DE6E97"/>
    <w:rsid w:val="00DE6F75"/>
    <w:rsid w:val="00DE7392"/>
    <w:rsid w:val="00DE7E3E"/>
    <w:rsid w:val="00DF4738"/>
    <w:rsid w:val="00DF487B"/>
    <w:rsid w:val="00DF5B87"/>
    <w:rsid w:val="00E02C4E"/>
    <w:rsid w:val="00E02FDE"/>
    <w:rsid w:val="00E06FA7"/>
    <w:rsid w:val="00E079AB"/>
    <w:rsid w:val="00E11F57"/>
    <w:rsid w:val="00E12101"/>
    <w:rsid w:val="00E12BBC"/>
    <w:rsid w:val="00E155A5"/>
    <w:rsid w:val="00E17918"/>
    <w:rsid w:val="00E202CC"/>
    <w:rsid w:val="00E2114C"/>
    <w:rsid w:val="00E21409"/>
    <w:rsid w:val="00E24193"/>
    <w:rsid w:val="00E24D0F"/>
    <w:rsid w:val="00E25093"/>
    <w:rsid w:val="00E267E8"/>
    <w:rsid w:val="00E30A11"/>
    <w:rsid w:val="00E31809"/>
    <w:rsid w:val="00E32B5E"/>
    <w:rsid w:val="00E32BA8"/>
    <w:rsid w:val="00E332E6"/>
    <w:rsid w:val="00E34F71"/>
    <w:rsid w:val="00E358E3"/>
    <w:rsid w:val="00E37DFF"/>
    <w:rsid w:val="00E422C0"/>
    <w:rsid w:val="00E438B7"/>
    <w:rsid w:val="00E438CD"/>
    <w:rsid w:val="00E441D0"/>
    <w:rsid w:val="00E445E0"/>
    <w:rsid w:val="00E44FB3"/>
    <w:rsid w:val="00E45009"/>
    <w:rsid w:val="00E464B2"/>
    <w:rsid w:val="00E51754"/>
    <w:rsid w:val="00E521A3"/>
    <w:rsid w:val="00E52AFE"/>
    <w:rsid w:val="00E547CA"/>
    <w:rsid w:val="00E54BB2"/>
    <w:rsid w:val="00E56590"/>
    <w:rsid w:val="00E572A8"/>
    <w:rsid w:val="00E57C47"/>
    <w:rsid w:val="00E60C95"/>
    <w:rsid w:val="00E620C0"/>
    <w:rsid w:val="00E629AF"/>
    <w:rsid w:val="00E637CC"/>
    <w:rsid w:val="00E658EC"/>
    <w:rsid w:val="00E66993"/>
    <w:rsid w:val="00E66DC6"/>
    <w:rsid w:val="00E676CE"/>
    <w:rsid w:val="00E71317"/>
    <w:rsid w:val="00E720B0"/>
    <w:rsid w:val="00E743C6"/>
    <w:rsid w:val="00E75663"/>
    <w:rsid w:val="00E76E9F"/>
    <w:rsid w:val="00E7719D"/>
    <w:rsid w:val="00E82A93"/>
    <w:rsid w:val="00E8418E"/>
    <w:rsid w:val="00E9210B"/>
    <w:rsid w:val="00E9670C"/>
    <w:rsid w:val="00EA0BCD"/>
    <w:rsid w:val="00EA2034"/>
    <w:rsid w:val="00EA222D"/>
    <w:rsid w:val="00EA45E8"/>
    <w:rsid w:val="00EA5701"/>
    <w:rsid w:val="00EA5FB9"/>
    <w:rsid w:val="00EA6814"/>
    <w:rsid w:val="00EB080C"/>
    <w:rsid w:val="00EB096B"/>
    <w:rsid w:val="00EB123E"/>
    <w:rsid w:val="00EB23A6"/>
    <w:rsid w:val="00EB3E3D"/>
    <w:rsid w:val="00EB456F"/>
    <w:rsid w:val="00EB4B00"/>
    <w:rsid w:val="00EB520A"/>
    <w:rsid w:val="00EC060A"/>
    <w:rsid w:val="00EC0875"/>
    <w:rsid w:val="00EC127E"/>
    <w:rsid w:val="00EC598C"/>
    <w:rsid w:val="00EC5D32"/>
    <w:rsid w:val="00EC5EB9"/>
    <w:rsid w:val="00EC6743"/>
    <w:rsid w:val="00EC6E5B"/>
    <w:rsid w:val="00EC72FB"/>
    <w:rsid w:val="00ED0495"/>
    <w:rsid w:val="00ED0520"/>
    <w:rsid w:val="00ED2125"/>
    <w:rsid w:val="00ED3E04"/>
    <w:rsid w:val="00ED4BA0"/>
    <w:rsid w:val="00ED4BEA"/>
    <w:rsid w:val="00EE13FC"/>
    <w:rsid w:val="00EE3340"/>
    <w:rsid w:val="00EE33F5"/>
    <w:rsid w:val="00EE4C29"/>
    <w:rsid w:val="00EE6B94"/>
    <w:rsid w:val="00EF10C4"/>
    <w:rsid w:val="00EF1393"/>
    <w:rsid w:val="00EF33AB"/>
    <w:rsid w:val="00EF3470"/>
    <w:rsid w:val="00EF4917"/>
    <w:rsid w:val="00EF58A7"/>
    <w:rsid w:val="00EF5D87"/>
    <w:rsid w:val="00F01E52"/>
    <w:rsid w:val="00F03BF3"/>
    <w:rsid w:val="00F05F6D"/>
    <w:rsid w:val="00F06AA2"/>
    <w:rsid w:val="00F06EDD"/>
    <w:rsid w:val="00F07F91"/>
    <w:rsid w:val="00F10727"/>
    <w:rsid w:val="00F14CA5"/>
    <w:rsid w:val="00F14DBD"/>
    <w:rsid w:val="00F160C2"/>
    <w:rsid w:val="00F16762"/>
    <w:rsid w:val="00F2169C"/>
    <w:rsid w:val="00F218B0"/>
    <w:rsid w:val="00F21B04"/>
    <w:rsid w:val="00F22019"/>
    <w:rsid w:val="00F2254B"/>
    <w:rsid w:val="00F22E66"/>
    <w:rsid w:val="00F24677"/>
    <w:rsid w:val="00F25D7D"/>
    <w:rsid w:val="00F27064"/>
    <w:rsid w:val="00F27D6D"/>
    <w:rsid w:val="00F33C12"/>
    <w:rsid w:val="00F34788"/>
    <w:rsid w:val="00F36C34"/>
    <w:rsid w:val="00F40508"/>
    <w:rsid w:val="00F40C6E"/>
    <w:rsid w:val="00F40F57"/>
    <w:rsid w:val="00F43B54"/>
    <w:rsid w:val="00F44A5C"/>
    <w:rsid w:val="00F46AE4"/>
    <w:rsid w:val="00F5170D"/>
    <w:rsid w:val="00F527F4"/>
    <w:rsid w:val="00F52F67"/>
    <w:rsid w:val="00F5613D"/>
    <w:rsid w:val="00F60A6A"/>
    <w:rsid w:val="00F620C1"/>
    <w:rsid w:val="00F6423A"/>
    <w:rsid w:val="00F651A5"/>
    <w:rsid w:val="00F663EF"/>
    <w:rsid w:val="00F71287"/>
    <w:rsid w:val="00F71937"/>
    <w:rsid w:val="00F71C34"/>
    <w:rsid w:val="00F76EA2"/>
    <w:rsid w:val="00F7769E"/>
    <w:rsid w:val="00F77E14"/>
    <w:rsid w:val="00F84141"/>
    <w:rsid w:val="00F8417B"/>
    <w:rsid w:val="00F87745"/>
    <w:rsid w:val="00F96D7C"/>
    <w:rsid w:val="00FA3971"/>
    <w:rsid w:val="00FA4805"/>
    <w:rsid w:val="00FA5BED"/>
    <w:rsid w:val="00FB149C"/>
    <w:rsid w:val="00FB156D"/>
    <w:rsid w:val="00FB3B13"/>
    <w:rsid w:val="00FB5690"/>
    <w:rsid w:val="00FB5D65"/>
    <w:rsid w:val="00FB6980"/>
    <w:rsid w:val="00FC0294"/>
    <w:rsid w:val="00FC0ED6"/>
    <w:rsid w:val="00FC0FD2"/>
    <w:rsid w:val="00FC3DB9"/>
    <w:rsid w:val="00FC550C"/>
    <w:rsid w:val="00FC6D86"/>
    <w:rsid w:val="00FC6D8C"/>
    <w:rsid w:val="00FD1959"/>
    <w:rsid w:val="00FD278A"/>
    <w:rsid w:val="00FD2C4D"/>
    <w:rsid w:val="00FD2F61"/>
    <w:rsid w:val="00FD35CD"/>
    <w:rsid w:val="00FE223C"/>
    <w:rsid w:val="00FE276C"/>
    <w:rsid w:val="00FE5A63"/>
    <w:rsid w:val="00FE5C52"/>
    <w:rsid w:val="00FF2B8E"/>
    <w:rsid w:val="00FF4612"/>
    <w:rsid w:val="00FF6FA5"/>
    <w:rsid w:val="01F0609D"/>
    <w:rsid w:val="0209B2BE"/>
    <w:rsid w:val="0214E4AA"/>
    <w:rsid w:val="025F71BD"/>
    <w:rsid w:val="02740A67"/>
    <w:rsid w:val="02B7867F"/>
    <w:rsid w:val="02D7613E"/>
    <w:rsid w:val="0336AD86"/>
    <w:rsid w:val="0348F4F5"/>
    <w:rsid w:val="03956BD9"/>
    <w:rsid w:val="0399B247"/>
    <w:rsid w:val="03A89652"/>
    <w:rsid w:val="03ABF031"/>
    <w:rsid w:val="03EB7010"/>
    <w:rsid w:val="03F720F0"/>
    <w:rsid w:val="042545A0"/>
    <w:rsid w:val="047F7B5D"/>
    <w:rsid w:val="04C279E8"/>
    <w:rsid w:val="04D293C3"/>
    <w:rsid w:val="04EA7CFD"/>
    <w:rsid w:val="0550E282"/>
    <w:rsid w:val="0574DF40"/>
    <w:rsid w:val="05B28F48"/>
    <w:rsid w:val="05EB35C3"/>
    <w:rsid w:val="05F77429"/>
    <w:rsid w:val="05FC3981"/>
    <w:rsid w:val="0613C3B4"/>
    <w:rsid w:val="0632F56C"/>
    <w:rsid w:val="06798931"/>
    <w:rsid w:val="06AB4240"/>
    <w:rsid w:val="06C52C2C"/>
    <w:rsid w:val="06D9C570"/>
    <w:rsid w:val="06F37566"/>
    <w:rsid w:val="06FE09DC"/>
    <w:rsid w:val="071F7481"/>
    <w:rsid w:val="07412C1B"/>
    <w:rsid w:val="07938969"/>
    <w:rsid w:val="079917B4"/>
    <w:rsid w:val="08455FF5"/>
    <w:rsid w:val="086BE6BB"/>
    <w:rsid w:val="08EE0F73"/>
    <w:rsid w:val="08F1860D"/>
    <w:rsid w:val="097716F1"/>
    <w:rsid w:val="0984C777"/>
    <w:rsid w:val="09A38DCB"/>
    <w:rsid w:val="0A65A3BE"/>
    <w:rsid w:val="0AA1D941"/>
    <w:rsid w:val="0C2CBE0E"/>
    <w:rsid w:val="0C2D7F93"/>
    <w:rsid w:val="0C343B1D"/>
    <w:rsid w:val="0C39AD93"/>
    <w:rsid w:val="0C4B8A4E"/>
    <w:rsid w:val="0C766291"/>
    <w:rsid w:val="0CC55A32"/>
    <w:rsid w:val="0D2EF9ED"/>
    <w:rsid w:val="0DC86F3F"/>
    <w:rsid w:val="0DF14DB1"/>
    <w:rsid w:val="0DFE1028"/>
    <w:rsid w:val="0E32DD2C"/>
    <w:rsid w:val="0E5E25AB"/>
    <w:rsid w:val="0E78DDAF"/>
    <w:rsid w:val="0E793B40"/>
    <w:rsid w:val="0F1B1FBF"/>
    <w:rsid w:val="0F21BE4E"/>
    <w:rsid w:val="0FB141B0"/>
    <w:rsid w:val="103213E6"/>
    <w:rsid w:val="1037497D"/>
    <w:rsid w:val="105836CE"/>
    <w:rsid w:val="108E7C41"/>
    <w:rsid w:val="10C69EC8"/>
    <w:rsid w:val="1120A7BE"/>
    <w:rsid w:val="11458B4E"/>
    <w:rsid w:val="11696C07"/>
    <w:rsid w:val="11BA6F53"/>
    <w:rsid w:val="1202E1CB"/>
    <w:rsid w:val="1216E12E"/>
    <w:rsid w:val="1222C6FC"/>
    <w:rsid w:val="12D8D4E5"/>
    <w:rsid w:val="12F52874"/>
    <w:rsid w:val="140686C6"/>
    <w:rsid w:val="15042290"/>
    <w:rsid w:val="1507D87D"/>
    <w:rsid w:val="152073A3"/>
    <w:rsid w:val="152BA7F1"/>
    <w:rsid w:val="155FA34A"/>
    <w:rsid w:val="15620C6E"/>
    <w:rsid w:val="1562891C"/>
    <w:rsid w:val="1576234C"/>
    <w:rsid w:val="158F6ABE"/>
    <w:rsid w:val="15FDEB46"/>
    <w:rsid w:val="1646E96C"/>
    <w:rsid w:val="16985236"/>
    <w:rsid w:val="171DAA71"/>
    <w:rsid w:val="173AE492"/>
    <w:rsid w:val="17C1888B"/>
    <w:rsid w:val="1805181F"/>
    <w:rsid w:val="181217F4"/>
    <w:rsid w:val="1838B9FC"/>
    <w:rsid w:val="187183F3"/>
    <w:rsid w:val="188A2AD7"/>
    <w:rsid w:val="188B292F"/>
    <w:rsid w:val="18C4E884"/>
    <w:rsid w:val="19529766"/>
    <w:rsid w:val="19AC901D"/>
    <w:rsid w:val="1A26F474"/>
    <w:rsid w:val="1A31E35F"/>
    <w:rsid w:val="1A61FE83"/>
    <w:rsid w:val="1A7E58B9"/>
    <w:rsid w:val="1A8E38BC"/>
    <w:rsid w:val="1AF6574C"/>
    <w:rsid w:val="1B22F57D"/>
    <w:rsid w:val="1B4782EE"/>
    <w:rsid w:val="1B4C3459"/>
    <w:rsid w:val="1BCC9D5C"/>
    <w:rsid w:val="1C1DCE88"/>
    <w:rsid w:val="1C3992C5"/>
    <w:rsid w:val="1C4CC25F"/>
    <w:rsid w:val="1CD60095"/>
    <w:rsid w:val="1D02B616"/>
    <w:rsid w:val="1D0E4F39"/>
    <w:rsid w:val="1D7A81D5"/>
    <w:rsid w:val="1D9FC31C"/>
    <w:rsid w:val="1DF1C883"/>
    <w:rsid w:val="1E08208C"/>
    <w:rsid w:val="1E5DE1CB"/>
    <w:rsid w:val="1EAF3EB6"/>
    <w:rsid w:val="1EBFFB4D"/>
    <w:rsid w:val="1F71DFB6"/>
    <w:rsid w:val="1FA5A5AE"/>
    <w:rsid w:val="1FB79115"/>
    <w:rsid w:val="2086E622"/>
    <w:rsid w:val="20B0A549"/>
    <w:rsid w:val="214C9E02"/>
    <w:rsid w:val="219256F0"/>
    <w:rsid w:val="21E676D6"/>
    <w:rsid w:val="21F86910"/>
    <w:rsid w:val="222B2A0F"/>
    <w:rsid w:val="22315A5C"/>
    <w:rsid w:val="22482B47"/>
    <w:rsid w:val="23F41B9C"/>
    <w:rsid w:val="23F8A131"/>
    <w:rsid w:val="24712F84"/>
    <w:rsid w:val="24762A45"/>
    <w:rsid w:val="24A55EE6"/>
    <w:rsid w:val="24BFEDFE"/>
    <w:rsid w:val="25D8DD93"/>
    <w:rsid w:val="25E751A9"/>
    <w:rsid w:val="25ED6A66"/>
    <w:rsid w:val="25F2DED2"/>
    <w:rsid w:val="2617BB66"/>
    <w:rsid w:val="265BBE5F"/>
    <w:rsid w:val="268F5792"/>
    <w:rsid w:val="26C862F1"/>
    <w:rsid w:val="271EA2AC"/>
    <w:rsid w:val="27328825"/>
    <w:rsid w:val="27A1D19A"/>
    <w:rsid w:val="27FD27BC"/>
    <w:rsid w:val="282E1821"/>
    <w:rsid w:val="28D978CD"/>
    <w:rsid w:val="29591327"/>
    <w:rsid w:val="2987A668"/>
    <w:rsid w:val="29F8C4A3"/>
    <w:rsid w:val="2A1726C2"/>
    <w:rsid w:val="2A6E0ED7"/>
    <w:rsid w:val="2A850425"/>
    <w:rsid w:val="2B328362"/>
    <w:rsid w:val="2C11198F"/>
    <w:rsid w:val="2C5D7746"/>
    <w:rsid w:val="2CADC625"/>
    <w:rsid w:val="2CBA67A2"/>
    <w:rsid w:val="2D0412A9"/>
    <w:rsid w:val="2D044296"/>
    <w:rsid w:val="2D14EC67"/>
    <w:rsid w:val="2D1A4C18"/>
    <w:rsid w:val="2D437982"/>
    <w:rsid w:val="2D50C9BC"/>
    <w:rsid w:val="2D8CC91A"/>
    <w:rsid w:val="2DA0EF7B"/>
    <w:rsid w:val="2DAAE64E"/>
    <w:rsid w:val="2DBB459A"/>
    <w:rsid w:val="2E091003"/>
    <w:rsid w:val="2E4DA7E7"/>
    <w:rsid w:val="2E53ECF6"/>
    <w:rsid w:val="2ECF365A"/>
    <w:rsid w:val="2ECF662D"/>
    <w:rsid w:val="2EE1EF6B"/>
    <w:rsid w:val="2EE875DA"/>
    <w:rsid w:val="2EEFB01E"/>
    <w:rsid w:val="2F09D5AF"/>
    <w:rsid w:val="2F5DE69F"/>
    <w:rsid w:val="2FC1D7DE"/>
    <w:rsid w:val="2FD0E1C7"/>
    <w:rsid w:val="2FE5E5DC"/>
    <w:rsid w:val="3012A944"/>
    <w:rsid w:val="3048A347"/>
    <w:rsid w:val="307DF082"/>
    <w:rsid w:val="308184ED"/>
    <w:rsid w:val="323F6D1C"/>
    <w:rsid w:val="326BA2F2"/>
    <w:rsid w:val="327665B2"/>
    <w:rsid w:val="32A9B89A"/>
    <w:rsid w:val="3364B726"/>
    <w:rsid w:val="33714C71"/>
    <w:rsid w:val="33DB953B"/>
    <w:rsid w:val="34044ABA"/>
    <w:rsid w:val="342C71FC"/>
    <w:rsid w:val="3430CA0F"/>
    <w:rsid w:val="34FE0259"/>
    <w:rsid w:val="35698F5C"/>
    <w:rsid w:val="359ED378"/>
    <w:rsid w:val="35E39891"/>
    <w:rsid w:val="3615B288"/>
    <w:rsid w:val="3675080A"/>
    <w:rsid w:val="3695EBF4"/>
    <w:rsid w:val="37600A26"/>
    <w:rsid w:val="37CC6297"/>
    <w:rsid w:val="37DDBC5C"/>
    <w:rsid w:val="38BD207B"/>
    <w:rsid w:val="38E9F7EC"/>
    <w:rsid w:val="390CAF88"/>
    <w:rsid w:val="3936271D"/>
    <w:rsid w:val="3964573A"/>
    <w:rsid w:val="39B96C90"/>
    <w:rsid w:val="39C21BC2"/>
    <w:rsid w:val="39C76598"/>
    <w:rsid w:val="39F1BB34"/>
    <w:rsid w:val="3A5DEDD0"/>
    <w:rsid w:val="3A72449B"/>
    <w:rsid w:val="3A8FCDAE"/>
    <w:rsid w:val="3B2BE620"/>
    <w:rsid w:val="3B375931"/>
    <w:rsid w:val="3B417BC9"/>
    <w:rsid w:val="3B92591F"/>
    <w:rsid w:val="3BC1AB90"/>
    <w:rsid w:val="3BD1A097"/>
    <w:rsid w:val="3C4FF050"/>
    <w:rsid w:val="3C5E172E"/>
    <w:rsid w:val="3CA92BCA"/>
    <w:rsid w:val="3CDED561"/>
    <w:rsid w:val="3CFFEE92"/>
    <w:rsid w:val="3D00F685"/>
    <w:rsid w:val="3D680599"/>
    <w:rsid w:val="3D9943D2"/>
    <w:rsid w:val="3DC74279"/>
    <w:rsid w:val="3DDAB637"/>
    <w:rsid w:val="3E0BC622"/>
    <w:rsid w:val="3E29E1EA"/>
    <w:rsid w:val="3E4D5083"/>
    <w:rsid w:val="3EBEEB0D"/>
    <w:rsid w:val="3F04F470"/>
    <w:rsid w:val="3F06227E"/>
    <w:rsid w:val="3F08F456"/>
    <w:rsid w:val="3F1BBA5D"/>
    <w:rsid w:val="3F447500"/>
    <w:rsid w:val="3F8AC017"/>
    <w:rsid w:val="3FE80D43"/>
    <w:rsid w:val="400D0F2B"/>
    <w:rsid w:val="40743E36"/>
    <w:rsid w:val="40992B94"/>
    <w:rsid w:val="40A8F8C3"/>
    <w:rsid w:val="40D9A286"/>
    <w:rsid w:val="40EFAFF3"/>
    <w:rsid w:val="41167A46"/>
    <w:rsid w:val="41236173"/>
    <w:rsid w:val="41479D89"/>
    <w:rsid w:val="416BD8A4"/>
    <w:rsid w:val="418776BA"/>
    <w:rsid w:val="419FC78D"/>
    <w:rsid w:val="42209AFE"/>
    <w:rsid w:val="42BBD89E"/>
    <w:rsid w:val="42F0900C"/>
    <w:rsid w:val="43B1BA44"/>
    <w:rsid w:val="43DE1C90"/>
    <w:rsid w:val="44A278D1"/>
    <w:rsid w:val="44B0201F"/>
    <w:rsid w:val="44DA5B33"/>
    <w:rsid w:val="44F0C183"/>
    <w:rsid w:val="45133ABB"/>
    <w:rsid w:val="456C9CB7"/>
    <w:rsid w:val="458A2BA9"/>
    <w:rsid w:val="45E2064A"/>
    <w:rsid w:val="46100033"/>
    <w:rsid w:val="46722C65"/>
    <w:rsid w:val="46D11121"/>
    <w:rsid w:val="4710154F"/>
    <w:rsid w:val="4721F676"/>
    <w:rsid w:val="4722ABAD"/>
    <w:rsid w:val="4726EBCA"/>
    <w:rsid w:val="47415DCC"/>
    <w:rsid w:val="478BE0CD"/>
    <w:rsid w:val="47D67D74"/>
    <w:rsid w:val="4852DBA8"/>
    <w:rsid w:val="4935265B"/>
    <w:rsid w:val="49847380"/>
    <w:rsid w:val="4A275D83"/>
    <w:rsid w:val="4A3435B7"/>
    <w:rsid w:val="4A675C6F"/>
    <w:rsid w:val="4A839374"/>
    <w:rsid w:val="4AB9714D"/>
    <w:rsid w:val="4B44C6C5"/>
    <w:rsid w:val="4B513BE6"/>
    <w:rsid w:val="4BB98EBF"/>
    <w:rsid w:val="4C1D6570"/>
    <w:rsid w:val="4CAE8B4B"/>
    <w:rsid w:val="4D286ACE"/>
    <w:rsid w:val="4E3DDA08"/>
    <w:rsid w:val="4E3DEF24"/>
    <w:rsid w:val="4E65C208"/>
    <w:rsid w:val="4E67E4BF"/>
    <w:rsid w:val="4E68151C"/>
    <w:rsid w:val="4E6E3B92"/>
    <w:rsid w:val="4F841887"/>
    <w:rsid w:val="4F95C7F8"/>
    <w:rsid w:val="4F98B8AC"/>
    <w:rsid w:val="50170F1F"/>
    <w:rsid w:val="5029EC00"/>
    <w:rsid w:val="5051E0C4"/>
    <w:rsid w:val="505D52C4"/>
    <w:rsid w:val="505F6CD6"/>
    <w:rsid w:val="506508B7"/>
    <w:rsid w:val="5089703B"/>
    <w:rsid w:val="50982AD2"/>
    <w:rsid w:val="50D4E40B"/>
    <w:rsid w:val="517302D1"/>
    <w:rsid w:val="519CC2FA"/>
    <w:rsid w:val="5235AF6B"/>
    <w:rsid w:val="52695521"/>
    <w:rsid w:val="52BBB949"/>
    <w:rsid w:val="530073C9"/>
    <w:rsid w:val="532E4C79"/>
    <w:rsid w:val="533B55E2"/>
    <w:rsid w:val="536FDA6A"/>
    <w:rsid w:val="53C1461F"/>
    <w:rsid w:val="53F7AE80"/>
    <w:rsid w:val="5422B56E"/>
    <w:rsid w:val="54393943"/>
    <w:rsid w:val="54760065"/>
    <w:rsid w:val="54E00AEC"/>
    <w:rsid w:val="55475EC2"/>
    <w:rsid w:val="5597B6C3"/>
    <w:rsid w:val="55C68C72"/>
    <w:rsid w:val="55DA5C2C"/>
    <w:rsid w:val="55E13A10"/>
    <w:rsid w:val="55E21F34"/>
    <w:rsid w:val="55EE18CA"/>
    <w:rsid w:val="565DDAF4"/>
    <w:rsid w:val="56FEFD83"/>
    <w:rsid w:val="5736577E"/>
    <w:rsid w:val="5743E981"/>
    <w:rsid w:val="57E42363"/>
    <w:rsid w:val="57FB23A4"/>
    <w:rsid w:val="5832D3BB"/>
    <w:rsid w:val="58B6EBFE"/>
    <w:rsid w:val="58DF144F"/>
    <w:rsid w:val="593B7437"/>
    <w:rsid w:val="5994E2DD"/>
    <w:rsid w:val="5995F382"/>
    <w:rsid w:val="5A0E273E"/>
    <w:rsid w:val="5A1B9AF2"/>
    <w:rsid w:val="5A92EA1D"/>
    <w:rsid w:val="5ACDF229"/>
    <w:rsid w:val="5B7C5BEB"/>
    <w:rsid w:val="5BA19D56"/>
    <w:rsid w:val="5BDF3E2F"/>
    <w:rsid w:val="5C1FDEA7"/>
    <w:rsid w:val="5C439D02"/>
    <w:rsid w:val="5C74F27F"/>
    <w:rsid w:val="5CBB8920"/>
    <w:rsid w:val="5D6D1291"/>
    <w:rsid w:val="5DE27E16"/>
    <w:rsid w:val="5E4247F0"/>
    <w:rsid w:val="5E4AAD7C"/>
    <w:rsid w:val="5E86266C"/>
    <w:rsid w:val="5EB92A30"/>
    <w:rsid w:val="5EC16408"/>
    <w:rsid w:val="5F07A23F"/>
    <w:rsid w:val="5F173A17"/>
    <w:rsid w:val="5F5CF179"/>
    <w:rsid w:val="5F792159"/>
    <w:rsid w:val="5FBFC9C9"/>
    <w:rsid w:val="6021F6CD"/>
    <w:rsid w:val="60BF4A2A"/>
    <w:rsid w:val="60C41167"/>
    <w:rsid w:val="60D19FD1"/>
    <w:rsid w:val="60F1CD8E"/>
    <w:rsid w:val="61443547"/>
    <w:rsid w:val="617A92F3"/>
    <w:rsid w:val="61B5DE6B"/>
    <w:rsid w:val="61BDC72E"/>
    <w:rsid w:val="61BEB59F"/>
    <w:rsid w:val="61D4FE62"/>
    <w:rsid w:val="61E2D528"/>
    <w:rsid w:val="62235331"/>
    <w:rsid w:val="62429E38"/>
    <w:rsid w:val="62AAB844"/>
    <w:rsid w:val="62E1934B"/>
    <w:rsid w:val="62F3C653"/>
    <w:rsid w:val="631E87DD"/>
    <w:rsid w:val="6331D4DB"/>
    <w:rsid w:val="634D5D63"/>
    <w:rsid w:val="63C1E3AC"/>
    <w:rsid w:val="642336D2"/>
    <w:rsid w:val="643E6163"/>
    <w:rsid w:val="6449147A"/>
    <w:rsid w:val="6469EB37"/>
    <w:rsid w:val="6477EA68"/>
    <w:rsid w:val="65689762"/>
    <w:rsid w:val="65B028A9"/>
    <w:rsid w:val="65E7AC7C"/>
    <w:rsid w:val="666EE244"/>
    <w:rsid w:val="66828972"/>
    <w:rsid w:val="66894D3F"/>
    <w:rsid w:val="680073E6"/>
    <w:rsid w:val="6801349F"/>
    <w:rsid w:val="682A15CE"/>
    <w:rsid w:val="68689AA0"/>
    <w:rsid w:val="686E9C61"/>
    <w:rsid w:val="691FD69B"/>
    <w:rsid w:val="6942DA32"/>
    <w:rsid w:val="695088B1"/>
    <w:rsid w:val="697338FD"/>
    <w:rsid w:val="69C62398"/>
    <w:rsid w:val="69D0D8BE"/>
    <w:rsid w:val="69ED934D"/>
    <w:rsid w:val="6A7CD436"/>
    <w:rsid w:val="6AD7466D"/>
    <w:rsid w:val="6B0C51C9"/>
    <w:rsid w:val="6B0D6CE6"/>
    <w:rsid w:val="6C3A7092"/>
    <w:rsid w:val="6C4C8535"/>
    <w:rsid w:val="6CB27F0F"/>
    <w:rsid w:val="6CFEC5E8"/>
    <w:rsid w:val="6DAA3751"/>
    <w:rsid w:val="6E402CA6"/>
    <w:rsid w:val="6E596369"/>
    <w:rsid w:val="6F5088C5"/>
    <w:rsid w:val="6FE236B4"/>
    <w:rsid w:val="7006DC27"/>
    <w:rsid w:val="700A389A"/>
    <w:rsid w:val="7012B80E"/>
    <w:rsid w:val="70723021"/>
    <w:rsid w:val="70A7F651"/>
    <w:rsid w:val="70BF22C3"/>
    <w:rsid w:val="70CA6A05"/>
    <w:rsid w:val="7103C828"/>
    <w:rsid w:val="711447E5"/>
    <w:rsid w:val="71A0462B"/>
    <w:rsid w:val="71B80D20"/>
    <w:rsid w:val="71F2EA01"/>
    <w:rsid w:val="724710D7"/>
    <w:rsid w:val="72D23894"/>
    <w:rsid w:val="7351A09D"/>
    <w:rsid w:val="7362B6BA"/>
    <w:rsid w:val="7392E023"/>
    <w:rsid w:val="73C68504"/>
    <w:rsid w:val="73EAD851"/>
    <w:rsid w:val="73FA92C1"/>
    <w:rsid w:val="742B7922"/>
    <w:rsid w:val="744147C1"/>
    <w:rsid w:val="748A3784"/>
    <w:rsid w:val="7490C171"/>
    <w:rsid w:val="74EF53D3"/>
    <w:rsid w:val="7511C230"/>
    <w:rsid w:val="7598788D"/>
    <w:rsid w:val="75A7BFEE"/>
    <w:rsid w:val="75CEA97D"/>
    <w:rsid w:val="75E04FB0"/>
    <w:rsid w:val="75FE4BDE"/>
    <w:rsid w:val="765955C2"/>
    <w:rsid w:val="765AFA2D"/>
    <w:rsid w:val="7663B93F"/>
    <w:rsid w:val="76A5F96F"/>
    <w:rsid w:val="770EE3B5"/>
    <w:rsid w:val="77130A83"/>
    <w:rsid w:val="774D1FEE"/>
    <w:rsid w:val="776319E4"/>
    <w:rsid w:val="78023905"/>
    <w:rsid w:val="78060BAA"/>
    <w:rsid w:val="78A0F332"/>
    <w:rsid w:val="79451A90"/>
    <w:rsid w:val="7965E3B7"/>
    <w:rsid w:val="7979ED25"/>
    <w:rsid w:val="797FF916"/>
    <w:rsid w:val="7990F684"/>
    <w:rsid w:val="79B08AA2"/>
    <w:rsid w:val="79D41D3C"/>
    <w:rsid w:val="79F69956"/>
    <w:rsid w:val="7A2E9F47"/>
    <w:rsid w:val="7A99FB49"/>
    <w:rsid w:val="7B484C27"/>
    <w:rsid w:val="7B51ECD4"/>
    <w:rsid w:val="7B77FD48"/>
    <w:rsid w:val="7B8B3DCE"/>
    <w:rsid w:val="7BBB9A4C"/>
    <w:rsid w:val="7BF49682"/>
    <w:rsid w:val="7C06C7FE"/>
    <w:rsid w:val="7C5274F0"/>
    <w:rsid w:val="7C61B789"/>
    <w:rsid w:val="7CF235B4"/>
    <w:rsid w:val="7D277155"/>
    <w:rsid w:val="7D319E66"/>
    <w:rsid w:val="7D543EED"/>
    <w:rsid w:val="7D576AAD"/>
    <w:rsid w:val="7D99AFAD"/>
    <w:rsid w:val="7DF58739"/>
    <w:rsid w:val="7E0DF941"/>
    <w:rsid w:val="7E295F9B"/>
    <w:rsid w:val="7E3BFB54"/>
    <w:rsid w:val="7EBAD778"/>
    <w:rsid w:val="7F513BC7"/>
    <w:rsid w:val="7F820443"/>
    <w:rsid w:val="7F8D0896"/>
    <w:rsid w:val="7FAB406C"/>
    <w:rsid w:val="7FE7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B63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4"/>
        <w:szCs w:val="24"/>
        <w:lang w:val="en-GB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1F57"/>
    <w:rPr>
      <w:sz w:val="22"/>
      <w:lang w:val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374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qFormat/>
    <w:rsid w:val="004E60D2"/>
    <w:pPr>
      <w:autoSpaceDN/>
      <w:spacing w:before="120" w:after="120"/>
      <w:jc w:val="both"/>
      <w:textAlignment w:val="auto"/>
      <w:outlineLvl w:val="1"/>
    </w:pPr>
    <w:rPr>
      <w:rFonts w:eastAsia="Calibri Light" w:cstheme="minorHAnsi"/>
      <w:b/>
      <w:bCs/>
      <w:color w:val="C00000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2469B5"/>
    <w:pPr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color w:val="538135" w:themeColor="accent6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5">
    <w:name w:val="WW_OutlineListStyle_5"/>
    <w:basedOn w:val="Bezlisty"/>
    <w:pPr>
      <w:numPr>
        <w:numId w:val="1"/>
      </w:numPr>
    </w:pPr>
  </w:style>
  <w:style w:type="paragraph" w:customStyle="1" w:styleId="Nagwek11">
    <w:name w:val="Nagłówek 11"/>
    <w:basedOn w:val="Normalny1"/>
    <w:pPr>
      <w:spacing w:after="120"/>
      <w:outlineLvl w:val="0"/>
    </w:pPr>
    <w:rPr>
      <w:rFonts w:cs="Calibri Light"/>
      <w:b/>
      <w:bCs/>
      <w:color w:val="C00000"/>
      <w:kern w:val="3"/>
      <w:sz w:val="28"/>
      <w:szCs w:val="28"/>
      <w:lang w:eastAsia="en-GB"/>
    </w:rPr>
  </w:style>
  <w:style w:type="paragraph" w:customStyle="1" w:styleId="Nagwek21">
    <w:name w:val="Nagłówek 21"/>
    <w:basedOn w:val="Normalny1"/>
    <w:pPr>
      <w:numPr>
        <w:ilvl w:val="1"/>
        <w:numId w:val="1"/>
      </w:numPr>
      <w:tabs>
        <w:tab w:val="num" w:pos="360"/>
      </w:tabs>
      <w:ind w:left="0" w:firstLine="0"/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pPr>
      <w:numPr>
        <w:ilvl w:val="2"/>
        <w:numId w:val="1"/>
      </w:numPr>
      <w:tabs>
        <w:tab w:val="num" w:pos="360"/>
      </w:tabs>
      <w:spacing w:before="40"/>
      <w:ind w:left="0" w:firstLine="0"/>
      <w:outlineLvl w:val="2"/>
    </w:pPr>
  </w:style>
  <w:style w:type="paragraph" w:customStyle="1" w:styleId="Nagwek41">
    <w:name w:val="Nagłówek 41"/>
    <w:basedOn w:val="Normalny1"/>
    <w:next w:val="Normalny1"/>
    <w:pPr>
      <w:keepNext/>
      <w:keepLines/>
      <w:numPr>
        <w:ilvl w:val="3"/>
        <w:numId w:val="1"/>
      </w:numPr>
      <w:tabs>
        <w:tab w:val="num" w:pos="360"/>
      </w:tabs>
      <w:spacing w:before="40"/>
      <w:ind w:left="0" w:firstLine="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pPr>
      <w:keepNext/>
      <w:keepLines/>
      <w:numPr>
        <w:ilvl w:val="4"/>
        <w:numId w:val="1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pPr>
      <w:keepNext/>
      <w:keepLines/>
      <w:numPr>
        <w:ilvl w:val="5"/>
        <w:numId w:val="1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pPr>
      <w:keepNext/>
      <w:keepLines/>
      <w:numPr>
        <w:ilvl w:val="6"/>
        <w:numId w:val="1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pPr>
      <w:keepNext/>
      <w:keepLines/>
      <w:numPr>
        <w:ilvl w:val="7"/>
        <w:numId w:val="1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pPr>
      <w:keepNext/>
      <w:keepLines/>
      <w:numPr>
        <w:ilvl w:val="8"/>
        <w:numId w:val="1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Normalny1">
    <w:name w:val="Normalny1"/>
    <w:pPr>
      <w:suppressAutoHyphens/>
      <w:spacing w:before="120" w:line="276" w:lineRule="auto"/>
      <w:jc w:val="both"/>
    </w:pPr>
    <w:rPr>
      <w:rFonts w:eastAsia="Times New Roman" w:cs="Times New Roman"/>
      <w:sz w:val="20"/>
      <w:lang w:val="pl-PL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basedOn w:val="Domylnaczcionkaakapitu1"/>
    <w:rPr>
      <w:rFonts w:cs="Calibri Light"/>
      <w:b/>
      <w:bCs/>
      <w:color w:val="C00000"/>
      <w:kern w:val="3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1"/>
    <w:link w:val="Nagwek2"/>
    <w:uiPriority w:val="9"/>
    <w:rsid w:val="004E60D2"/>
    <w:rPr>
      <w:rFonts w:eastAsia="Calibri Light" w:cstheme="minorHAnsi"/>
      <w:b/>
      <w:bCs/>
      <w:color w:val="C00000"/>
      <w:sz w:val="28"/>
      <w:szCs w:val="32"/>
      <w:lang w:val="pl-PL"/>
    </w:rPr>
  </w:style>
  <w:style w:type="character" w:customStyle="1" w:styleId="Nagwek3Znak">
    <w:name w:val="Nagłówek 3 Znak"/>
    <w:basedOn w:val="Domylnaczcionkaakapitu1"/>
    <w:link w:val="Nagwek3"/>
    <w:uiPriority w:val="9"/>
    <w:rsid w:val="002469B5"/>
    <w:rPr>
      <w:rFonts w:eastAsia="Times New Roman" w:cs="Times New Roman"/>
      <w:color w:val="538135" w:themeColor="accent6" w:themeShade="BF"/>
      <w:lang w:val="pl-PL"/>
    </w:rPr>
  </w:style>
  <w:style w:type="character" w:customStyle="1" w:styleId="Hipercze1">
    <w:name w:val="Hiperłącze1"/>
    <w:basedOn w:val="Domylnaczcionkaakapitu1"/>
    <w:rPr>
      <w:color w:val="0000FF"/>
      <w:u w:val="single"/>
    </w:rPr>
  </w:style>
  <w:style w:type="character" w:customStyle="1" w:styleId="UyteHipercze1">
    <w:name w:val="UżyteHiperłącze1"/>
    <w:basedOn w:val="Domylnaczcionkaakapitu1"/>
    <w:rPr>
      <w:color w:val="800080"/>
      <w:u w:val="single"/>
    </w:rPr>
  </w:style>
  <w:style w:type="character" w:customStyle="1" w:styleId="apple-converted-space">
    <w:name w:val="apple-converted-space"/>
    <w:basedOn w:val="Domylnaczcionkaakapitu1"/>
  </w:style>
  <w:style w:type="character" w:customStyle="1" w:styleId="active">
    <w:name w:val="active"/>
    <w:basedOn w:val="Domylnaczcionkaakapitu1"/>
  </w:style>
  <w:style w:type="paragraph" w:customStyle="1" w:styleId="NormalnyWeb1">
    <w:name w:val="Normalny (Web)1"/>
    <w:basedOn w:val="Normalny1"/>
    <w:pPr>
      <w:spacing w:before="100" w:after="100"/>
    </w:pPr>
    <w:rPr>
      <w:lang w:eastAsia="en-GB"/>
    </w:rPr>
  </w:style>
  <w:style w:type="paragraph" w:customStyle="1" w:styleId="Nagwek10">
    <w:name w:val="Nagłówek1"/>
    <w:basedOn w:val="Normalny1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1"/>
    <w:uiPriority w:val="99"/>
  </w:style>
  <w:style w:type="paragraph" w:customStyle="1" w:styleId="Stopka1">
    <w:name w:val="Stopka1"/>
    <w:basedOn w:val="Normalny1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1"/>
    <w:uiPriority w:val="99"/>
  </w:style>
  <w:style w:type="paragraph" w:customStyle="1" w:styleId="Mapadokumentu1">
    <w:name w:val="Mapa dokumentu1"/>
    <w:basedOn w:val="Normalny1"/>
  </w:style>
  <w:style w:type="character" w:customStyle="1" w:styleId="MapadokumentuZnak">
    <w:name w:val="Mapa dokumentu Znak"/>
    <w:basedOn w:val="Domylnaczcionkaakapitu1"/>
    <w:rPr>
      <w:rFonts w:ascii="Times New Roman" w:hAnsi="Times New Roman" w:cs="Times New Roman"/>
    </w:rPr>
  </w:style>
  <w:style w:type="paragraph" w:customStyle="1" w:styleId="Tekstdymka1">
    <w:name w:val="Tekst dymka1"/>
    <w:basedOn w:val="Normalny1"/>
    <w:rPr>
      <w:sz w:val="18"/>
      <w:szCs w:val="18"/>
    </w:rPr>
  </w:style>
  <w:style w:type="character" w:customStyle="1" w:styleId="TekstdymkaZnak">
    <w:name w:val="Tekst dymka Znak"/>
    <w:basedOn w:val="Domylnaczcionkaakapitu1"/>
    <w:rPr>
      <w:rFonts w:ascii="Times New Roman" w:hAnsi="Times New Roman" w:cs="Times New Roman"/>
      <w:sz w:val="18"/>
      <w:szCs w:val="18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paragraph" w:customStyle="1" w:styleId="Tekstkomentarza1">
    <w:name w:val="Tekst komentarza1"/>
    <w:basedOn w:val="Normalny1"/>
    <w:rPr>
      <w:szCs w:val="20"/>
    </w:rPr>
  </w:style>
  <w:style w:type="character" w:customStyle="1" w:styleId="TekstkomentarzaZnak">
    <w:name w:val="Tekst komentarza Znak"/>
    <w:basedOn w:val="Domylnaczcionkaakapitu1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customStyle="1" w:styleId="Akapitzlist1">
    <w:name w:val="Akapit z listą1"/>
    <w:basedOn w:val="Normalny1"/>
    <w:next w:val="Normalny1"/>
    <w:pPr>
      <w:ind w:left="720"/>
    </w:pPr>
  </w:style>
  <w:style w:type="paragraph" w:customStyle="1" w:styleId="Nagwekspisutreci1">
    <w:name w:val="Nagłówek spisu treści1"/>
    <w:basedOn w:val="Nagwek11"/>
    <w:next w:val="Normalny1"/>
    <w:pPr>
      <w:keepNext/>
      <w:keepLines/>
      <w:spacing w:before="240" w:after="0" w:line="244" w:lineRule="auto"/>
    </w:pPr>
    <w:rPr>
      <w:rFonts w:cs="Times New Roman"/>
      <w:b w:val="0"/>
      <w:bCs w:val="0"/>
      <w:color w:val="2F5496"/>
      <w:kern w:val="0"/>
      <w:sz w:val="32"/>
      <w:szCs w:val="32"/>
      <w:lang w:eastAsia="pl-PL"/>
    </w:rPr>
  </w:style>
  <w:style w:type="paragraph" w:customStyle="1" w:styleId="Spistreci31">
    <w:name w:val="Spis treści 31"/>
    <w:basedOn w:val="Normalny1"/>
    <w:next w:val="Normalny1"/>
    <w:autoRedefine/>
    <w:pPr>
      <w:spacing w:after="100"/>
      <w:ind w:left="480"/>
    </w:pPr>
  </w:style>
  <w:style w:type="paragraph" w:customStyle="1" w:styleId="Spistreci11">
    <w:name w:val="Spis treści 11"/>
    <w:basedOn w:val="Normalny1"/>
    <w:next w:val="Normalny1"/>
    <w:autoRedefine/>
    <w:pPr>
      <w:spacing w:after="100"/>
    </w:pPr>
  </w:style>
  <w:style w:type="paragraph" w:customStyle="1" w:styleId="Spistreci21">
    <w:name w:val="Spis treści 21"/>
    <w:basedOn w:val="Normalny1"/>
    <w:next w:val="Normalny1"/>
    <w:autoRedefine/>
    <w:pPr>
      <w:spacing w:after="100"/>
      <w:ind w:left="240"/>
    </w:pPr>
  </w:style>
  <w:style w:type="paragraph" w:customStyle="1" w:styleId="Spistreci41">
    <w:name w:val="Spis treści 41"/>
    <w:basedOn w:val="Normalny1"/>
    <w:next w:val="Normalny1"/>
    <w:autoRedefine/>
    <w:pPr>
      <w:spacing w:after="100" w:line="244" w:lineRule="auto"/>
      <w:ind w:left="660"/>
    </w:pPr>
    <w:rPr>
      <w:szCs w:val="22"/>
      <w:lang w:eastAsia="pl-PL"/>
    </w:rPr>
  </w:style>
  <w:style w:type="paragraph" w:customStyle="1" w:styleId="Spistreci51">
    <w:name w:val="Spis treści 51"/>
    <w:basedOn w:val="Normalny1"/>
    <w:next w:val="Normalny1"/>
    <w:autoRedefine/>
    <w:pPr>
      <w:spacing w:after="100" w:line="244" w:lineRule="auto"/>
      <w:ind w:left="880"/>
    </w:pPr>
    <w:rPr>
      <w:szCs w:val="22"/>
      <w:lang w:eastAsia="pl-PL"/>
    </w:rPr>
  </w:style>
  <w:style w:type="paragraph" w:customStyle="1" w:styleId="Spistreci61">
    <w:name w:val="Spis treści 61"/>
    <w:basedOn w:val="Normalny1"/>
    <w:next w:val="Normalny1"/>
    <w:autoRedefine/>
    <w:pPr>
      <w:spacing w:after="100" w:line="244" w:lineRule="auto"/>
      <w:ind w:left="1100"/>
    </w:pPr>
    <w:rPr>
      <w:szCs w:val="22"/>
      <w:lang w:eastAsia="pl-PL"/>
    </w:rPr>
  </w:style>
  <w:style w:type="paragraph" w:customStyle="1" w:styleId="Spistreci71">
    <w:name w:val="Spis treści 71"/>
    <w:basedOn w:val="Normalny1"/>
    <w:next w:val="Normalny1"/>
    <w:autoRedefine/>
    <w:pPr>
      <w:spacing w:after="100" w:line="244" w:lineRule="auto"/>
      <w:ind w:left="1320"/>
    </w:pPr>
    <w:rPr>
      <w:szCs w:val="22"/>
      <w:lang w:eastAsia="pl-PL"/>
    </w:rPr>
  </w:style>
  <w:style w:type="paragraph" w:customStyle="1" w:styleId="Spistreci81">
    <w:name w:val="Spis treści 81"/>
    <w:basedOn w:val="Normalny1"/>
    <w:next w:val="Normalny1"/>
    <w:autoRedefine/>
    <w:pPr>
      <w:spacing w:after="100" w:line="244" w:lineRule="auto"/>
      <w:ind w:left="1540"/>
    </w:pPr>
    <w:rPr>
      <w:szCs w:val="22"/>
      <w:lang w:eastAsia="pl-PL"/>
    </w:rPr>
  </w:style>
  <w:style w:type="paragraph" w:customStyle="1" w:styleId="Spistreci91">
    <w:name w:val="Spis treści 91"/>
    <w:basedOn w:val="Normalny1"/>
    <w:next w:val="Normalny1"/>
    <w:autoRedefine/>
    <w:pPr>
      <w:spacing w:after="100" w:line="244" w:lineRule="auto"/>
      <w:ind w:left="1760"/>
    </w:pPr>
    <w:rPr>
      <w:szCs w:val="22"/>
      <w:lang w:eastAsia="pl-PL"/>
    </w:rPr>
  </w:style>
  <w:style w:type="character" w:customStyle="1" w:styleId="UnresolvedMention1">
    <w:name w:val="Unresolved Mention1"/>
    <w:basedOn w:val="Domylnaczcionkaakapitu1"/>
    <w:rPr>
      <w:color w:val="605E5C"/>
      <w:shd w:val="clear" w:color="auto" w:fill="E1DFDD"/>
    </w:rPr>
  </w:style>
  <w:style w:type="paragraph" w:customStyle="1" w:styleId="Poprawka1">
    <w:name w:val="Poprawka1"/>
    <w:pPr>
      <w:suppressAutoHyphens/>
    </w:pPr>
  </w:style>
  <w:style w:type="character" w:customStyle="1" w:styleId="Nagwek4Znak">
    <w:name w:val="Nagłówek 4 Znak"/>
    <w:basedOn w:val="Domylnaczcionkaakapitu1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basedOn w:val="Domylnaczcionkaakapitu1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basedOn w:val="Domylnaczcionkaakapitu1"/>
    <w:rPr>
      <w:rFonts w:ascii="Calibri Light" w:eastAsia="Times New Roman" w:hAnsi="Calibri Light" w:cs="Times New Roman"/>
      <w:color w:val="1F3763"/>
    </w:rPr>
  </w:style>
  <w:style w:type="character" w:customStyle="1" w:styleId="Nagwek7Znak">
    <w:name w:val="Nagłówek 7 Znak"/>
    <w:basedOn w:val="Domylnaczcionkaakapitu1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">
    <w:name w:val="Nagłówek 8 Znak"/>
    <w:basedOn w:val="Domylnaczcionkaakapitu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paragraph" w:customStyle="1" w:styleId="paragraph">
    <w:name w:val="paragraph"/>
    <w:basedOn w:val="Normalny1"/>
    <w:pPr>
      <w:spacing w:before="100" w:after="100"/>
    </w:pPr>
    <w:rPr>
      <w:lang w:eastAsia="pl-PL"/>
    </w:rPr>
  </w:style>
  <w:style w:type="character" w:customStyle="1" w:styleId="spellingerror">
    <w:name w:val="spellingerror"/>
    <w:basedOn w:val="Domylnaczcionkaakapitu1"/>
  </w:style>
  <w:style w:type="paragraph" w:customStyle="1" w:styleId="Tekstprzypisukocowego1">
    <w:name w:val="Tekst przypisu końcowego1"/>
    <w:basedOn w:val="Normalny1"/>
    <w:rPr>
      <w:szCs w:val="20"/>
    </w:rPr>
  </w:style>
  <w:style w:type="character" w:customStyle="1" w:styleId="TekstprzypisukocowegoZnak">
    <w:name w:val="Tekst przypisu końcowego Znak"/>
    <w:basedOn w:val="Domylnaczcionkaakapitu1"/>
    <w:rPr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position w:val="0"/>
      <w:vertAlign w:val="superscript"/>
    </w:rPr>
  </w:style>
  <w:style w:type="paragraph" w:customStyle="1" w:styleId="Bezodstpw1">
    <w:name w:val="Bez odstępów1"/>
    <w:pPr>
      <w:suppressAutoHyphens/>
    </w:pPr>
  </w:style>
  <w:style w:type="character" w:customStyle="1" w:styleId="fn-ref">
    <w:name w:val="fn-ref"/>
    <w:basedOn w:val="Domylnaczcionkaakapitu1"/>
  </w:style>
  <w:style w:type="paragraph" w:customStyle="1" w:styleId="Tekstpodstawowy1">
    <w:name w:val="Tekst podstawowy1"/>
    <w:basedOn w:val="Normalny1"/>
    <w:pPr>
      <w:spacing w:after="120"/>
    </w:pPr>
  </w:style>
  <w:style w:type="character" w:customStyle="1" w:styleId="TekstpodstawowyZnak">
    <w:name w:val="Tekst podstawowy Znak"/>
    <w:basedOn w:val="Domylnaczcionkaakapitu1"/>
    <w:rPr>
      <w:rFonts w:eastAsia="Times New Roman" w:cs="Times New Roman"/>
      <w:sz w:val="20"/>
      <w:lang w:val="pl-P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CommentTextChar">
    <w:name w:val="Comment Text Char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</w:style>
  <w:style w:type="numbering" w:customStyle="1" w:styleId="WWOutlineListStyle4">
    <w:name w:val="WW_OutlineListStyle_4"/>
    <w:basedOn w:val="Bezlisty"/>
    <w:pPr>
      <w:numPr>
        <w:numId w:val="2"/>
      </w:numPr>
    </w:pPr>
  </w:style>
  <w:style w:type="numbering" w:customStyle="1" w:styleId="WWOutlineListStyle3">
    <w:name w:val="WW_OutlineListStyle_3"/>
    <w:basedOn w:val="Bezlisty"/>
    <w:pPr>
      <w:numPr>
        <w:numId w:val="3"/>
      </w:numPr>
    </w:pPr>
  </w:style>
  <w:style w:type="numbering" w:customStyle="1" w:styleId="WWOutlineListStyle2">
    <w:name w:val="WW_OutlineListStyle_2"/>
    <w:basedOn w:val="Bezlisty"/>
    <w:pPr>
      <w:numPr>
        <w:numId w:val="4"/>
      </w:numPr>
    </w:pPr>
  </w:style>
  <w:style w:type="numbering" w:customStyle="1" w:styleId="WWOutlineListStyle1">
    <w:name w:val="WW_OutlineListStyle_1"/>
    <w:basedOn w:val="Bezlisty"/>
    <w:pPr>
      <w:numPr>
        <w:numId w:val="5"/>
      </w:numPr>
    </w:pPr>
  </w:style>
  <w:style w:type="numbering" w:customStyle="1" w:styleId="WWOutlineListStyle">
    <w:name w:val="WW_OutlineListStyle"/>
    <w:basedOn w:val="Bezlisty"/>
    <w:pPr>
      <w:numPr>
        <w:numId w:val="6"/>
      </w:numPr>
    </w:pPr>
  </w:style>
  <w:style w:type="character" w:customStyle="1" w:styleId="Domylnaczcionkaakapitu10">
    <w:name w:val="Domyślna czcionka akapitu10"/>
    <w:rsid w:val="00653F29"/>
  </w:style>
  <w:style w:type="table" w:styleId="Tabela-Siatka">
    <w:name w:val="Table Grid"/>
    <w:basedOn w:val="Standardowy"/>
    <w:uiPriority w:val="59"/>
    <w:rsid w:val="004C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B51151"/>
  </w:style>
  <w:style w:type="character" w:customStyle="1" w:styleId="Nagwek2Znak1">
    <w:name w:val="Nagłówek 2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5476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green">
    <w:name w:val="green"/>
    <w:basedOn w:val="Domylnaczcionkaakapitu"/>
    <w:rsid w:val="00547643"/>
  </w:style>
  <w:style w:type="paragraph" w:styleId="Bezodstpw">
    <w:name w:val="No Spacing"/>
    <w:uiPriority w:val="1"/>
    <w:qFormat/>
    <w:rsid w:val="00D37451"/>
  </w:style>
  <w:style w:type="character" w:customStyle="1" w:styleId="Nagwek1Znak1">
    <w:name w:val="Nagłówek 1 Znak1"/>
    <w:basedOn w:val="Domylnaczcionkaakapitu"/>
    <w:link w:val="Nagwek1"/>
    <w:uiPriority w:val="9"/>
    <w:rsid w:val="00D374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D3745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D34391"/>
  </w:style>
  <w:style w:type="character" w:customStyle="1" w:styleId="skrot-inny">
    <w:name w:val="skrot-inny"/>
    <w:basedOn w:val="Domylnaczcionkaakapitu"/>
    <w:rsid w:val="002F6A92"/>
  </w:style>
  <w:style w:type="paragraph" w:styleId="NormalnyWeb">
    <w:name w:val="Normal (Web)"/>
    <w:basedOn w:val="Normalny"/>
    <w:uiPriority w:val="99"/>
    <w:semiHidden/>
    <w:unhideWhenUsed/>
    <w:rsid w:val="006B19B1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B18FF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45009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EB096B"/>
    <w:pPr>
      <w:spacing w:after="200"/>
    </w:pPr>
    <w:rPr>
      <w:i/>
      <w:iCs/>
      <w:color w:val="44546A" w:themeColor="text2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1468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472662"/>
    <w:rPr>
      <w:color w:val="808080"/>
    </w:rPr>
  </w:style>
  <w:style w:type="paragraph" w:customStyle="1" w:styleId="Default">
    <w:name w:val="Default"/>
    <w:rsid w:val="00955E0B"/>
    <w:pPr>
      <w:autoSpaceDE w:val="0"/>
      <w:adjustRightInd w:val="0"/>
      <w:textAlignment w:val="auto"/>
    </w:pPr>
    <w:rPr>
      <w:rFonts w:ascii="Times New Roman" w:eastAsiaTheme="minorHAnsi" w:hAnsi="Times New Roman" w:cs="Times New Roman"/>
      <w:color w:val="000000"/>
      <w:lang w:val="pl-PL"/>
    </w:rPr>
  </w:style>
  <w:style w:type="character" w:customStyle="1" w:styleId="Domylnaczcionkaakapitu10000000">
    <w:name w:val="Domyślna czcionka akapitu10000000"/>
    <w:rsid w:val="007002DB"/>
  </w:style>
  <w:style w:type="character" w:customStyle="1" w:styleId="FontStyle21">
    <w:name w:val="Font Style21"/>
    <w:basedOn w:val="Domylnaczcionkaakapitu"/>
    <w:uiPriority w:val="99"/>
    <w:rsid w:val="00EC5D3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5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8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5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5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19940890414" TargetMode="Externa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ad4425172d304d47" Type="http://schemas.microsoft.com/office/2016/09/relationships/commentsIds" Target="commentsIds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19940890414" TargetMode="External"/><Relationship Id="rId14" Type="http://schemas.microsoft.com/office/2007/relationships/diagramDrawing" Target="diagrams/drawing1.xml"/><Relationship Id="rId22" Type="http://schemas.openxmlformats.org/officeDocument/2006/relationships/theme" Target="theme/theme1.xml"/><Relationship Id="R939200807270421b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BC3C77-58F9-422D-BA25-CA5A150357EB}" type="doc">
      <dgm:prSet loTypeId="urn:microsoft.com/office/officeart/2009/layout/CircleArrowProcess" loCatId="process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35F58344-232D-4D89-895A-F00CE398D8EA}">
      <dgm:prSet phldrT="[Tekst]" custT="1"/>
      <dgm:spPr/>
      <dgm:t>
        <a:bodyPr/>
        <a:lstStyle/>
        <a:p>
          <a:r>
            <a:rPr lang="pl-PL" sz="1000"/>
            <a:t>Doprowadzenie wody do Systemu</a:t>
          </a:r>
        </a:p>
      </dgm:t>
    </dgm:pt>
    <dgm:pt modelId="{4C16E19E-223F-4C13-9B5E-7753502ADDAC}" type="parTrans" cxnId="{4E3D0927-40BC-4466-8E08-BE940E231034}">
      <dgm:prSet/>
      <dgm:spPr/>
      <dgm:t>
        <a:bodyPr/>
        <a:lstStyle/>
        <a:p>
          <a:endParaRPr lang="pl-PL"/>
        </a:p>
      </dgm:t>
    </dgm:pt>
    <dgm:pt modelId="{51246805-6B9D-40AF-805C-D7E1A9F641C4}" type="sibTrans" cxnId="{4E3D0927-40BC-4466-8E08-BE940E231034}">
      <dgm:prSet/>
      <dgm:spPr/>
      <dgm:t>
        <a:bodyPr/>
        <a:lstStyle/>
        <a:p>
          <a:endParaRPr lang="pl-PL"/>
        </a:p>
      </dgm:t>
    </dgm:pt>
    <dgm:pt modelId="{B6A0A58C-3D62-4493-B2F5-7C7A5679C0F4}">
      <dgm:prSet phldrT="[Tekst]" custT="1"/>
      <dgm:spPr/>
      <dgm:t>
        <a:bodyPr/>
        <a:lstStyle/>
        <a:p>
          <a:r>
            <a:rPr lang="pl-PL" sz="1000"/>
            <a:t>D1 (woda deszczowa) </a:t>
          </a:r>
        </a:p>
      </dgm:t>
    </dgm:pt>
    <dgm:pt modelId="{FED8822B-8425-4CD7-B1F8-2B99B69CDA81}" type="parTrans" cxnId="{831282BD-BA4F-43B2-8242-6C2B76D127D6}">
      <dgm:prSet/>
      <dgm:spPr/>
      <dgm:t>
        <a:bodyPr/>
        <a:lstStyle/>
        <a:p>
          <a:endParaRPr lang="pl-PL"/>
        </a:p>
      </dgm:t>
    </dgm:pt>
    <dgm:pt modelId="{DABDC755-C00F-4465-90DD-05E2A11EC1C9}" type="sibTrans" cxnId="{831282BD-BA4F-43B2-8242-6C2B76D127D6}">
      <dgm:prSet/>
      <dgm:spPr/>
      <dgm:t>
        <a:bodyPr/>
        <a:lstStyle/>
        <a:p>
          <a:endParaRPr lang="pl-PL"/>
        </a:p>
      </dgm:t>
    </dgm:pt>
    <dgm:pt modelId="{6473C34B-7C7A-472A-A703-73323B9CB992}">
      <dgm:prSet phldrT="[Tekst]" custT="1"/>
      <dgm:spPr/>
      <dgm:t>
        <a:bodyPr/>
        <a:lstStyle/>
        <a:p>
          <a:r>
            <a:rPr lang="pl-PL" sz="1000"/>
            <a:t>W0 (woda wodociągowa)</a:t>
          </a:r>
        </a:p>
      </dgm:t>
    </dgm:pt>
    <dgm:pt modelId="{72FD986D-A101-437A-ADE4-A568006A7221}" type="parTrans" cxnId="{5C7490BA-2DE8-498F-B26B-A05A26FACB96}">
      <dgm:prSet/>
      <dgm:spPr/>
      <dgm:t>
        <a:bodyPr/>
        <a:lstStyle/>
        <a:p>
          <a:endParaRPr lang="pl-PL"/>
        </a:p>
      </dgm:t>
    </dgm:pt>
    <dgm:pt modelId="{CF0AE60E-8A39-4A14-84E5-5BCEC2275D6F}" type="sibTrans" cxnId="{5C7490BA-2DE8-498F-B26B-A05A26FACB96}">
      <dgm:prSet/>
      <dgm:spPr/>
      <dgm:t>
        <a:bodyPr/>
        <a:lstStyle/>
        <a:p>
          <a:endParaRPr lang="pl-PL"/>
        </a:p>
      </dgm:t>
    </dgm:pt>
    <dgm:pt modelId="{56617597-2BE9-4B6D-94DB-CB0639FFC605}">
      <dgm:prSet phldrT="[Tekst]" custT="1"/>
      <dgm:spPr/>
      <dgm:t>
        <a:bodyPr/>
        <a:lstStyle/>
        <a:p>
          <a:r>
            <a:rPr lang="pl-PL" sz="1000"/>
            <a:t>Cyrkulacja wody w Systemie</a:t>
          </a:r>
        </a:p>
      </dgm:t>
    </dgm:pt>
    <dgm:pt modelId="{D597CD27-5DB4-48B4-A8FE-85470C50B97B}" type="parTrans" cxnId="{084F9E8F-1E2C-4972-ABDB-9F1ABE296650}">
      <dgm:prSet/>
      <dgm:spPr/>
      <dgm:t>
        <a:bodyPr/>
        <a:lstStyle/>
        <a:p>
          <a:endParaRPr lang="pl-PL"/>
        </a:p>
      </dgm:t>
    </dgm:pt>
    <dgm:pt modelId="{9D8AEE14-658E-4C30-A00A-98C75E731171}" type="sibTrans" cxnId="{084F9E8F-1E2C-4972-ABDB-9F1ABE296650}">
      <dgm:prSet/>
      <dgm:spPr/>
      <dgm:t>
        <a:bodyPr/>
        <a:lstStyle/>
        <a:p>
          <a:endParaRPr lang="pl-PL"/>
        </a:p>
      </dgm:t>
    </dgm:pt>
    <dgm:pt modelId="{944427CA-563A-43B9-A399-783B22E986EE}">
      <dgm:prSet phldrT="[Tekst]" custT="1"/>
      <dgm:spPr/>
      <dgm:t>
        <a:bodyPr/>
        <a:lstStyle/>
        <a:p>
          <a:r>
            <a:rPr lang="pl-PL" sz="1000"/>
            <a:t>W1 (woda do spożycia)</a:t>
          </a:r>
        </a:p>
      </dgm:t>
    </dgm:pt>
    <dgm:pt modelId="{33FB46DE-CEB4-4009-BF85-906676CA889F}" type="parTrans" cxnId="{C56A9D20-B353-4EFC-807E-1155621A75FA}">
      <dgm:prSet/>
      <dgm:spPr/>
      <dgm:t>
        <a:bodyPr/>
        <a:lstStyle/>
        <a:p>
          <a:endParaRPr lang="pl-PL"/>
        </a:p>
      </dgm:t>
    </dgm:pt>
    <dgm:pt modelId="{9EB142A1-411B-440D-9445-05BB6B42DE65}" type="sibTrans" cxnId="{C56A9D20-B353-4EFC-807E-1155621A75FA}">
      <dgm:prSet/>
      <dgm:spPr/>
      <dgm:t>
        <a:bodyPr/>
        <a:lstStyle/>
        <a:p>
          <a:endParaRPr lang="pl-PL"/>
        </a:p>
      </dgm:t>
    </dgm:pt>
    <dgm:pt modelId="{06840657-322D-4436-B1E8-5CBA65A035CC}">
      <dgm:prSet phldrT="[Tekst]" custT="1"/>
      <dgm:spPr/>
      <dgm:t>
        <a:bodyPr/>
        <a:lstStyle/>
        <a:p>
          <a:r>
            <a:rPr lang="pl-PL" sz="1000"/>
            <a:t>W2 (woda do mycia, prania, sprzątania)</a:t>
          </a:r>
        </a:p>
      </dgm:t>
    </dgm:pt>
    <dgm:pt modelId="{23493720-9E92-456C-9B35-461EBF5319C4}" type="parTrans" cxnId="{F193F9D2-ADE2-4A35-A3C4-2E2954579723}">
      <dgm:prSet/>
      <dgm:spPr/>
      <dgm:t>
        <a:bodyPr/>
        <a:lstStyle/>
        <a:p>
          <a:endParaRPr lang="pl-PL"/>
        </a:p>
      </dgm:t>
    </dgm:pt>
    <dgm:pt modelId="{FEB4015C-BB2D-4991-9A3B-A5A2600E2247}" type="sibTrans" cxnId="{F193F9D2-ADE2-4A35-A3C4-2E2954579723}">
      <dgm:prSet/>
      <dgm:spPr/>
      <dgm:t>
        <a:bodyPr/>
        <a:lstStyle/>
        <a:p>
          <a:endParaRPr lang="pl-PL"/>
        </a:p>
      </dgm:t>
    </dgm:pt>
    <dgm:pt modelId="{336F9D11-D1EF-4ECF-9E95-7E8DF62DD3EB}">
      <dgm:prSet phldrT="[Tekst]" custT="1"/>
      <dgm:spPr/>
      <dgm:t>
        <a:bodyPr/>
        <a:lstStyle/>
        <a:p>
          <a:r>
            <a:rPr lang="pl-PL" sz="1000"/>
            <a:t>Odprowadzenie wody z Systemu </a:t>
          </a:r>
        </a:p>
      </dgm:t>
    </dgm:pt>
    <dgm:pt modelId="{57CD8D5A-76E9-47EB-B759-1C51BBF9CCDF}" type="parTrans" cxnId="{F49317CB-E6CC-4429-95AE-D059FDDB729B}">
      <dgm:prSet/>
      <dgm:spPr/>
      <dgm:t>
        <a:bodyPr/>
        <a:lstStyle/>
        <a:p>
          <a:endParaRPr lang="pl-PL"/>
        </a:p>
      </dgm:t>
    </dgm:pt>
    <dgm:pt modelId="{3A84B338-76D9-48B0-A166-23A84EB462E9}" type="sibTrans" cxnId="{F49317CB-E6CC-4429-95AE-D059FDDB729B}">
      <dgm:prSet/>
      <dgm:spPr/>
      <dgm:t>
        <a:bodyPr/>
        <a:lstStyle/>
        <a:p>
          <a:endParaRPr lang="pl-PL"/>
        </a:p>
      </dgm:t>
    </dgm:pt>
    <dgm:pt modelId="{1366724A-1908-452D-AB88-D3C9000EE133}">
      <dgm:prSet phldrT="[Tekst]" custT="1"/>
      <dgm:spPr/>
      <dgm:t>
        <a:bodyPr/>
        <a:lstStyle/>
        <a:p>
          <a:r>
            <a:rPr lang="pl-PL" sz="1000"/>
            <a:t>W4 (woda do ogrodu) </a:t>
          </a:r>
        </a:p>
      </dgm:t>
    </dgm:pt>
    <dgm:pt modelId="{82F4EC3A-ED37-484C-867D-08CFE43875E6}" type="parTrans" cxnId="{70C4D9A4-D505-4172-9C3C-940AE703DF79}">
      <dgm:prSet/>
      <dgm:spPr/>
      <dgm:t>
        <a:bodyPr/>
        <a:lstStyle/>
        <a:p>
          <a:endParaRPr lang="pl-PL"/>
        </a:p>
      </dgm:t>
    </dgm:pt>
    <dgm:pt modelId="{2C565DE9-100F-4D3F-8DFD-D86A2CBCE17C}" type="sibTrans" cxnId="{70C4D9A4-D505-4172-9C3C-940AE703DF79}">
      <dgm:prSet/>
      <dgm:spPr/>
      <dgm:t>
        <a:bodyPr/>
        <a:lstStyle/>
        <a:p>
          <a:endParaRPr lang="pl-PL"/>
        </a:p>
      </dgm:t>
    </dgm:pt>
    <dgm:pt modelId="{A993EDE5-2B67-4B02-B29E-A77E62FB1FD9}">
      <dgm:prSet phldrT="[Tekst]" custT="1"/>
      <dgm:spPr/>
      <dgm:t>
        <a:bodyPr/>
        <a:lstStyle/>
        <a:p>
          <a:r>
            <a:rPr lang="pl-PL" sz="1000"/>
            <a:t>W5 (woda do skrzynek rozsączajacych)</a:t>
          </a:r>
        </a:p>
      </dgm:t>
    </dgm:pt>
    <dgm:pt modelId="{D1ACA224-53EB-4AFC-8BDC-A586BF2A2FA1}" type="parTrans" cxnId="{5B0E6A2F-EFB4-4782-9F2C-072067D68E8C}">
      <dgm:prSet/>
      <dgm:spPr/>
      <dgm:t>
        <a:bodyPr/>
        <a:lstStyle/>
        <a:p>
          <a:endParaRPr lang="pl-PL"/>
        </a:p>
      </dgm:t>
    </dgm:pt>
    <dgm:pt modelId="{AF7025FE-F483-440B-9B1F-7E7E9F67F816}" type="sibTrans" cxnId="{5B0E6A2F-EFB4-4782-9F2C-072067D68E8C}">
      <dgm:prSet/>
      <dgm:spPr/>
      <dgm:t>
        <a:bodyPr/>
        <a:lstStyle/>
        <a:p>
          <a:endParaRPr lang="pl-PL"/>
        </a:p>
      </dgm:t>
    </dgm:pt>
    <dgm:pt modelId="{7E454507-C51B-4408-82F6-346A366F94B3}">
      <dgm:prSet phldrT="[Tekst]" custT="1"/>
      <dgm:spPr/>
      <dgm:t>
        <a:bodyPr/>
        <a:lstStyle/>
        <a:p>
          <a:r>
            <a:rPr lang="pl-PL" sz="1000"/>
            <a:t>K3 (ścieki odprowadzane do kanalizacji miejskiej)</a:t>
          </a:r>
        </a:p>
      </dgm:t>
    </dgm:pt>
    <dgm:pt modelId="{CB813C43-3516-4163-BDDD-01D35057E38D}" type="parTrans" cxnId="{07CD2937-6FFE-4FF0-BCD7-409D4A122034}">
      <dgm:prSet/>
      <dgm:spPr/>
      <dgm:t>
        <a:bodyPr/>
        <a:lstStyle/>
        <a:p>
          <a:endParaRPr lang="pl-PL"/>
        </a:p>
      </dgm:t>
    </dgm:pt>
    <dgm:pt modelId="{7552D5A0-2F31-49E4-8096-31F11A060A54}" type="sibTrans" cxnId="{07CD2937-6FFE-4FF0-BCD7-409D4A122034}">
      <dgm:prSet/>
      <dgm:spPr/>
      <dgm:t>
        <a:bodyPr/>
        <a:lstStyle/>
        <a:p>
          <a:endParaRPr lang="pl-PL"/>
        </a:p>
      </dgm:t>
    </dgm:pt>
    <dgm:pt modelId="{537859F6-4117-42FD-A0F6-CFE6FEFCCDCB}">
      <dgm:prSet phldrT="[Tekst]" custT="1"/>
      <dgm:spPr/>
      <dgm:t>
        <a:bodyPr/>
        <a:lstStyle/>
        <a:p>
          <a:r>
            <a:rPr lang="pl-PL" sz="1000"/>
            <a:t>W3 (woda do spłukiwania WC)</a:t>
          </a:r>
        </a:p>
      </dgm:t>
    </dgm:pt>
    <dgm:pt modelId="{DE33CD13-9DE6-40E2-AED3-EF48AE8C9CE5}" type="parTrans" cxnId="{97490CC7-CEAE-45A6-B33F-9F0909F70D21}">
      <dgm:prSet/>
      <dgm:spPr/>
      <dgm:t>
        <a:bodyPr/>
        <a:lstStyle/>
        <a:p>
          <a:endParaRPr lang="pl-PL"/>
        </a:p>
      </dgm:t>
    </dgm:pt>
    <dgm:pt modelId="{6F493603-AFD4-4D1D-8B92-D2C4106D654E}" type="sibTrans" cxnId="{97490CC7-CEAE-45A6-B33F-9F0909F70D21}">
      <dgm:prSet/>
      <dgm:spPr/>
      <dgm:t>
        <a:bodyPr/>
        <a:lstStyle/>
        <a:p>
          <a:endParaRPr lang="pl-PL"/>
        </a:p>
      </dgm:t>
    </dgm:pt>
    <dgm:pt modelId="{2F9443B1-75C2-436E-8D34-3B37F8DF77A0}" type="pres">
      <dgm:prSet presAssocID="{5EBC3C77-58F9-422D-BA25-CA5A150357EB}" presName="Name0" presStyleCnt="0">
        <dgm:presLayoutVars>
          <dgm:chMax val="7"/>
          <dgm:chPref val="7"/>
          <dgm:dir/>
          <dgm:animLvl val="lvl"/>
        </dgm:presLayoutVars>
      </dgm:prSet>
      <dgm:spPr/>
      <dgm:t>
        <a:bodyPr/>
        <a:lstStyle/>
        <a:p>
          <a:endParaRPr lang="pl-PL"/>
        </a:p>
      </dgm:t>
    </dgm:pt>
    <dgm:pt modelId="{E52A0B97-64DB-4DB8-B534-07E2C06EF680}" type="pres">
      <dgm:prSet presAssocID="{35F58344-232D-4D89-895A-F00CE398D8EA}" presName="Accent1" presStyleCnt="0"/>
      <dgm:spPr/>
    </dgm:pt>
    <dgm:pt modelId="{F6E3A55E-9E7D-4C18-B1D8-580EA0C2DA05}" type="pres">
      <dgm:prSet presAssocID="{35F58344-232D-4D89-895A-F00CE398D8EA}" presName="Accent" presStyleLbl="node1" presStyleIdx="0" presStyleCnt="3" custLinFactNeighborX="-1549" custLinFactNeighborY="-3097"/>
      <dgm:spPr/>
    </dgm:pt>
    <dgm:pt modelId="{2C9D2042-8893-4D05-8E62-C286B4C9E531}" type="pres">
      <dgm:prSet presAssocID="{35F58344-232D-4D89-895A-F00CE398D8EA}" presName="Child1" presStyleLbl="revTx" presStyleIdx="0" presStyleCnt="6" custScaleX="284839" custLinFactNeighborX="93768" custLinFactNeighborY="-1442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4BA6417-F89F-495B-93E6-AAC82A400383}" type="pres">
      <dgm:prSet presAssocID="{35F58344-232D-4D89-895A-F00CE398D8EA}" presName="Parent1" presStyleLbl="revTx" presStyleIdx="1" presStyleCnt="6" custScaleX="111791" custLinFactNeighborY="-1335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AD17A4B-C30A-4BB9-B284-12702536B72E}" type="pres">
      <dgm:prSet presAssocID="{56617597-2BE9-4B6D-94DB-CB0639FFC605}" presName="Accent2" presStyleCnt="0"/>
      <dgm:spPr/>
    </dgm:pt>
    <dgm:pt modelId="{DD6693F0-EF03-4262-BA4D-8EB341E8AFC8}" type="pres">
      <dgm:prSet presAssocID="{56617597-2BE9-4B6D-94DB-CB0639FFC605}" presName="Accent" presStyleLbl="node1" presStyleIdx="1" presStyleCnt="3" custAng="18203515" custLinFactNeighborX="-29267" custLinFactNeighborY="51109"/>
      <dgm:spPr/>
    </dgm:pt>
    <dgm:pt modelId="{4E43FA46-1110-4034-8D4F-9E32AF4D5170}" type="pres">
      <dgm:prSet presAssocID="{56617597-2BE9-4B6D-94DB-CB0639FFC605}" presName="Child2" presStyleLbl="revTx" presStyleIdx="2" presStyleCnt="6" custScaleX="410972" custLinFactX="59391" custLinFactNeighborX="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E0376DE-233E-41A0-BDC0-A34F82303335}" type="pres">
      <dgm:prSet presAssocID="{56617597-2BE9-4B6D-94DB-CB0639FFC605}" presName="Parent2" presStyleLbl="revTx" presStyleIdx="3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71E3F88-00E5-4017-A7CF-9957AED41AAB}" type="pres">
      <dgm:prSet presAssocID="{336F9D11-D1EF-4ECF-9E95-7E8DF62DD3EB}" presName="Accent3" presStyleCnt="0"/>
      <dgm:spPr/>
    </dgm:pt>
    <dgm:pt modelId="{6A45CE5A-E946-4566-9744-B9BFF64BA84D}" type="pres">
      <dgm:prSet presAssocID="{336F9D11-D1EF-4ECF-9E95-7E8DF62DD3EB}" presName="Accent" presStyleLbl="node1" presStyleIdx="2" presStyleCnt="3" custAng="7493309" custLinFactNeighborX="-30227" custLinFactNeighborY="-68104"/>
      <dgm:spPr/>
    </dgm:pt>
    <dgm:pt modelId="{2975C5DD-15DB-4F6D-895A-59215CD1D141}" type="pres">
      <dgm:prSet presAssocID="{336F9D11-D1EF-4ECF-9E95-7E8DF62DD3EB}" presName="Child3" presStyleLbl="revTx" presStyleIdx="4" presStyleCnt="6" custScaleX="479850" custLinFactNeighborX="88627" custLinFactNeighborY="4120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B147C72-4178-440B-A1D8-49A78245A695}" type="pres">
      <dgm:prSet presAssocID="{336F9D11-D1EF-4ECF-9E95-7E8DF62DD3EB}" presName="Parent3" presStyleLbl="revTx" presStyleIdx="5" presStyleCnt="6" custScaleX="117238" custLinFactNeighborX="-91298" custLinFactNeighborY="-7420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227DBE99-3349-4820-8F66-8DADE4897D20}" type="presOf" srcId="{35F58344-232D-4D89-895A-F00CE398D8EA}" destId="{44BA6417-F89F-495B-93E6-AAC82A400383}" srcOrd="0" destOrd="0" presId="urn:microsoft.com/office/officeart/2009/layout/CircleArrowProcess"/>
    <dgm:cxn modelId="{2E73FD49-EEAF-4D3D-86A8-735234E94659}" type="presOf" srcId="{944427CA-563A-43B9-A399-783B22E986EE}" destId="{4E43FA46-1110-4034-8D4F-9E32AF4D5170}" srcOrd="0" destOrd="0" presId="urn:microsoft.com/office/officeart/2009/layout/CircleArrowProcess"/>
    <dgm:cxn modelId="{70C4D9A4-D505-4172-9C3C-940AE703DF79}" srcId="{336F9D11-D1EF-4ECF-9E95-7E8DF62DD3EB}" destId="{1366724A-1908-452D-AB88-D3C9000EE133}" srcOrd="0" destOrd="0" parTransId="{82F4EC3A-ED37-484C-867D-08CFE43875E6}" sibTransId="{2C565DE9-100F-4D3F-8DFD-D86A2CBCE17C}"/>
    <dgm:cxn modelId="{F193F9D2-ADE2-4A35-A3C4-2E2954579723}" srcId="{56617597-2BE9-4B6D-94DB-CB0639FFC605}" destId="{06840657-322D-4436-B1E8-5CBA65A035CC}" srcOrd="1" destOrd="0" parTransId="{23493720-9E92-456C-9B35-461EBF5319C4}" sibTransId="{FEB4015C-BB2D-4991-9A3B-A5A2600E2247}"/>
    <dgm:cxn modelId="{07CD2937-6FFE-4FF0-BCD7-409D4A122034}" srcId="{336F9D11-D1EF-4ECF-9E95-7E8DF62DD3EB}" destId="{7E454507-C51B-4408-82F6-346A366F94B3}" srcOrd="2" destOrd="0" parTransId="{CB813C43-3516-4163-BDDD-01D35057E38D}" sibTransId="{7552D5A0-2F31-49E4-8096-31F11A060A54}"/>
    <dgm:cxn modelId="{4FB0A966-5273-4FE9-BABA-DC47C1C7566B}" type="presOf" srcId="{336F9D11-D1EF-4ECF-9E95-7E8DF62DD3EB}" destId="{AB147C72-4178-440B-A1D8-49A78245A695}" srcOrd="0" destOrd="0" presId="urn:microsoft.com/office/officeart/2009/layout/CircleArrowProcess"/>
    <dgm:cxn modelId="{5C7490BA-2DE8-498F-B26B-A05A26FACB96}" srcId="{35F58344-232D-4D89-895A-F00CE398D8EA}" destId="{6473C34B-7C7A-472A-A703-73323B9CB992}" srcOrd="1" destOrd="0" parTransId="{72FD986D-A101-437A-ADE4-A568006A7221}" sibTransId="{CF0AE60E-8A39-4A14-84E5-5BCEC2275D6F}"/>
    <dgm:cxn modelId="{B41D6529-6AC4-45A4-B7A0-8C7B27943288}" type="presOf" srcId="{537859F6-4117-42FD-A0F6-CFE6FEFCCDCB}" destId="{4E43FA46-1110-4034-8D4F-9E32AF4D5170}" srcOrd="0" destOrd="2" presId="urn:microsoft.com/office/officeart/2009/layout/CircleArrowProcess"/>
    <dgm:cxn modelId="{84A82E6D-5B3F-4BC0-8347-ABB15145C756}" type="presOf" srcId="{06840657-322D-4436-B1E8-5CBA65A035CC}" destId="{4E43FA46-1110-4034-8D4F-9E32AF4D5170}" srcOrd="0" destOrd="1" presId="urn:microsoft.com/office/officeart/2009/layout/CircleArrowProcess"/>
    <dgm:cxn modelId="{5B0E6A2F-EFB4-4782-9F2C-072067D68E8C}" srcId="{336F9D11-D1EF-4ECF-9E95-7E8DF62DD3EB}" destId="{A993EDE5-2B67-4B02-B29E-A77E62FB1FD9}" srcOrd="1" destOrd="0" parTransId="{D1ACA224-53EB-4AFC-8BDC-A586BF2A2FA1}" sibTransId="{AF7025FE-F483-440B-9B1F-7E7E9F67F816}"/>
    <dgm:cxn modelId="{6DD4942E-74D0-4CE8-98CA-F53F7AC6509B}" type="presOf" srcId="{5EBC3C77-58F9-422D-BA25-CA5A150357EB}" destId="{2F9443B1-75C2-436E-8D34-3B37F8DF77A0}" srcOrd="0" destOrd="0" presId="urn:microsoft.com/office/officeart/2009/layout/CircleArrowProcess"/>
    <dgm:cxn modelId="{6A895DFF-9FD5-45DB-8202-332998B464AB}" type="presOf" srcId="{7E454507-C51B-4408-82F6-346A366F94B3}" destId="{2975C5DD-15DB-4F6D-895A-59215CD1D141}" srcOrd="0" destOrd="2" presId="urn:microsoft.com/office/officeart/2009/layout/CircleArrowProcess"/>
    <dgm:cxn modelId="{B7F36271-D5E5-4416-ADCD-039153510479}" type="presOf" srcId="{1366724A-1908-452D-AB88-D3C9000EE133}" destId="{2975C5DD-15DB-4F6D-895A-59215CD1D141}" srcOrd="0" destOrd="0" presId="urn:microsoft.com/office/officeart/2009/layout/CircleArrowProcess"/>
    <dgm:cxn modelId="{4E3D0927-40BC-4466-8E08-BE940E231034}" srcId="{5EBC3C77-58F9-422D-BA25-CA5A150357EB}" destId="{35F58344-232D-4D89-895A-F00CE398D8EA}" srcOrd="0" destOrd="0" parTransId="{4C16E19E-223F-4C13-9B5E-7753502ADDAC}" sibTransId="{51246805-6B9D-40AF-805C-D7E1A9F641C4}"/>
    <dgm:cxn modelId="{831282BD-BA4F-43B2-8242-6C2B76D127D6}" srcId="{35F58344-232D-4D89-895A-F00CE398D8EA}" destId="{B6A0A58C-3D62-4493-B2F5-7C7A5679C0F4}" srcOrd="0" destOrd="0" parTransId="{FED8822B-8425-4CD7-B1F8-2B99B69CDA81}" sibTransId="{DABDC755-C00F-4465-90DD-05E2A11EC1C9}"/>
    <dgm:cxn modelId="{C56A9D20-B353-4EFC-807E-1155621A75FA}" srcId="{56617597-2BE9-4B6D-94DB-CB0639FFC605}" destId="{944427CA-563A-43B9-A399-783B22E986EE}" srcOrd="0" destOrd="0" parTransId="{33FB46DE-CEB4-4009-BF85-906676CA889F}" sibTransId="{9EB142A1-411B-440D-9445-05BB6B42DE65}"/>
    <dgm:cxn modelId="{B145AA04-CC69-4CE5-9CBF-A2688145EE6D}" type="presOf" srcId="{B6A0A58C-3D62-4493-B2F5-7C7A5679C0F4}" destId="{2C9D2042-8893-4D05-8E62-C286B4C9E531}" srcOrd="0" destOrd="0" presId="urn:microsoft.com/office/officeart/2009/layout/CircleArrowProcess"/>
    <dgm:cxn modelId="{34ED3477-599F-4FF5-90E0-DE71EF5359B9}" type="presOf" srcId="{A993EDE5-2B67-4B02-B29E-A77E62FB1FD9}" destId="{2975C5DD-15DB-4F6D-895A-59215CD1D141}" srcOrd="0" destOrd="1" presId="urn:microsoft.com/office/officeart/2009/layout/CircleArrowProcess"/>
    <dgm:cxn modelId="{97490CC7-CEAE-45A6-B33F-9F0909F70D21}" srcId="{56617597-2BE9-4B6D-94DB-CB0639FFC605}" destId="{537859F6-4117-42FD-A0F6-CFE6FEFCCDCB}" srcOrd="2" destOrd="0" parTransId="{DE33CD13-9DE6-40E2-AED3-EF48AE8C9CE5}" sibTransId="{6F493603-AFD4-4D1D-8B92-D2C4106D654E}"/>
    <dgm:cxn modelId="{5AAC3AE0-4835-4D76-AC3C-22144DBEC5E8}" type="presOf" srcId="{6473C34B-7C7A-472A-A703-73323B9CB992}" destId="{2C9D2042-8893-4D05-8E62-C286B4C9E531}" srcOrd="0" destOrd="1" presId="urn:microsoft.com/office/officeart/2009/layout/CircleArrowProcess"/>
    <dgm:cxn modelId="{084F9E8F-1E2C-4972-ABDB-9F1ABE296650}" srcId="{5EBC3C77-58F9-422D-BA25-CA5A150357EB}" destId="{56617597-2BE9-4B6D-94DB-CB0639FFC605}" srcOrd="1" destOrd="0" parTransId="{D597CD27-5DB4-48B4-A8FE-85470C50B97B}" sibTransId="{9D8AEE14-658E-4C30-A00A-98C75E731171}"/>
    <dgm:cxn modelId="{F49317CB-E6CC-4429-95AE-D059FDDB729B}" srcId="{5EBC3C77-58F9-422D-BA25-CA5A150357EB}" destId="{336F9D11-D1EF-4ECF-9E95-7E8DF62DD3EB}" srcOrd="2" destOrd="0" parTransId="{57CD8D5A-76E9-47EB-B759-1C51BBF9CCDF}" sibTransId="{3A84B338-76D9-48B0-A166-23A84EB462E9}"/>
    <dgm:cxn modelId="{1B9B683D-7537-4529-872D-C98F3DF3C0DE}" type="presOf" srcId="{56617597-2BE9-4B6D-94DB-CB0639FFC605}" destId="{4E0376DE-233E-41A0-BDC0-A34F82303335}" srcOrd="0" destOrd="0" presId="urn:microsoft.com/office/officeart/2009/layout/CircleArrowProcess"/>
    <dgm:cxn modelId="{DED13629-BF38-47B8-BCCB-343F2FBE52E3}" type="presParOf" srcId="{2F9443B1-75C2-436E-8D34-3B37F8DF77A0}" destId="{E52A0B97-64DB-4DB8-B534-07E2C06EF680}" srcOrd="0" destOrd="0" presId="urn:microsoft.com/office/officeart/2009/layout/CircleArrowProcess"/>
    <dgm:cxn modelId="{8190A5AC-B575-4802-9149-0A443BCB0E8E}" type="presParOf" srcId="{E52A0B97-64DB-4DB8-B534-07E2C06EF680}" destId="{F6E3A55E-9E7D-4C18-B1D8-580EA0C2DA05}" srcOrd="0" destOrd="0" presId="urn:microsoft.com/office/officeart/2009/layout/CircleArrowProcess"/>
    <dgm:cxn modelId="{CE0CEAF4-1D73-4DEE-A607-7EDF9AEC4E07}" type="presParOf" srcId="{2F9443B1-75C2-436E-8D34-3B37F8DF77A0}" destId="{2C9D2042-8893-4D05-8E62-C286B4C9E531}" srcOrd="1" destOrd="0" presId="urn:microsoft.com/office/officeart/2009/layout/CircleArrowProcess"/>
    <dgm:cxn modelId="{9A3A39D4-5E25-4565-9299-636038D05378}" type="presParOf" srcId="{2F9443B1-75C2-436E-8D34-3B37F8DF77A0}" destId="{44BA6417-F89F-495B-93E6-AAC82A400383}" srcOrd="2" destOrd="0" presId="urn:microsoft.com/office/officeart/2009/layout/CircleArrowProcess"/>
    <dgm:cxn modelId="{D933E098-FDF0-4C5B-8BD6-24052FE55D40}" type="presParOf" srcId="{2F9443B1-75C2-436E-8D34-3B37F8DF77A0}" destId="{0AD17A4B-C30A-4BB9-B284-12702536B72E}" srcOrd="3" destOrd="0" presId="urn:microsoft.com/office/officeart/2009/layout/CircleArrowProcess"/>
    <dgm:cxn modelId="{500806A3-12E3-472D-92CF-F529D10CEE9E}" type="presParOf" srcId="{0AD17A4B-C30A-4BB9-B284-12702536B72E}" destId="{DD6693F0-EF03-4262-BA4D-8EB341E8AFC8}" srcOrd="0" destOrd="0" presId="urn:microsoft.com/office/officeart/2009/layout/CircleArrowProcess"/>
    <dgm:cxn modelId="{1A30C73E-C1AA-4830-938F-70764BE8456E}" type="presParOf" srcId="{2F9443B1-75C2-436E-8D34-3B37F8DF77A0}" destId="{4E43FA46-1110-4034-8D4F-9E32AF4D5170}" srcOrd="4" destOrd="0" presId="urn:microsoft.com/office/officeart/2009/layout/CircleArrowProcess"/>
    <dgm:cxn modelId="{C421726B-3239-4C4C-A596-D2D5D507C308}" type="presParOf" srcId="{2F9443B1-75C2-436E-8D34-3B37F8DF77A0}" destId="{4E0376DE-233E-41A0-BDC0-A34F82303335}" srcOrd="5" destOrd="0" presId="urn:microsoft.com/office/officeart/2009/layout/CircleArrowProcess"/>
    <dgm:cxn modelId="{CE29B67D-FB4A-4C3B-AC2F-A5AD4E83BCA4}" type="presParOf" srcId="{2F9443B1-75C2-436E-8D34-3B37F8DF77A0}" destId="{871E3F88-00E5-4017-A7CF-9957AED41AAB}" srcOrd="6" destOrd="0" presId="urn:microsoft.com/office/officeart/2009/layout/CircleArrowProcess"/>
    <dgm:cxn modelId="{29310D09-4182-40D3-9925-9C5377627171}" type="presParOf" srcId="{871E3F88-00E5-4017-A7CF-9957AED41AAB}" destId="{6A45CE5A-E946-4566-9744-B9BFF64BA84D}" srcOrd="0" destOrd="0" presId="urn:microsoft.com/office/officeart/2009/layout/CircleArrowProcess"/>
    <dgm:cxn modelId="{3C7A27C7-F5F4-45F0-A841-754C5F2BC55E}" type="presParOf" srcId="{2F9443B1-75C2-436E-8D34-3B37F8DF77A0}" destId="{2975C5DD-15DB-4F6D-895A-59215CD1D141}" srcOrd="7" destOrd="0" presId="urn:microsoft.com/office/officeart/2009/layout/CircleArrowProcess"/>
    <dgm:cxn modelId="{A5990C13-C5B2-481D-BB97-048111584ECB}" type="presParOf" srcId="{2F9443B1-75C2-436E-8D34-3B37F8DF77A0}" destId="{AB147C72-4178-440B-A1D8-49A78245A695}" srcOrd="8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E3A55E-9E7D-4C18-B1D8-580EA0C2DA05}">
      <dsp:nvSpPr>
        <dsp:cNvPr id="0" name=""/>
        <dsp:cNvSpPr/>
      </dsp:nvSpPr>
      <dsp:spPr>
        <a:xfrm>
          <a:off x="2593750" y="-41939"/>
          <a:ext cx="1353996" cy="1354202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C9D2042-8893-4D05-8E62-C286B4C9E531}">
      <dsp:nvSpPr>
        <dsp:cNvPr id="0" name=""/>
        <dsp:cNvSpPr/>
      </dsp:nvSpPr>
      <dsp:spPr>
        <a:xfrm>
          <a:off x="3979929" y="325535"/>
          <a:ext cx="2314025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D1 (woda deszczowa)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W0 (woda wodociągowa)</a:t>
          </a:r>
        </a:p>
      </dsp:txBody>
      <dsp:txXfrm>
        <a:off x="3979929" y="325535"/>
        <a:ext cx="2314025" cy="541793"/>
      </dsp:txXfrm>
    </dsp:sp>
    <dsp:sp modelId="{44BA6417-F89F-495B-93E6-AAC82A400383}">
      <dsp:nvSpPr>
        <dsp:cNvPr id="0" name=""/>
        <dsp:cNvSpPr/>
      </dsp:nvSpPr>
      <dsp:spPr>
        <a:xfrm>
          <a:off x="2869644" y="438675"/>
          <a:ext cx="841103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Doprowadzenie wody do Systemu</a:t>
          </a:r>
        </a:p>
      </dsp:txBody>
      <dsp:txXfrm>
        <a:off x="2869644" y="438675"/>
        <a:ext cx="841103" cy="376104"/>
      </dsp:txXfrm>
    </dsp:sp>
    <dsp:sp modelId="{DD6693F0-EF03-4262-BA4D-8EB341E8AFC8}">
      <dsp:nvSpPr>
        <dsp:cNvPr id="0" name=""/>
        <dsp:cNvSpPr/>
      </dsp:nvSpPr>
      <dsp:spPr>
        <a:xfrm rot="18203515">
          <a:off x="1842382" y="1470208"/>
          <a:ext cx="1353996" cy="1354202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E43FA46-1110-4034-8D4F-9E32AF4D5170}">
      <dsp:nvSpPr>
        <dsp:cNvPr id="0" name=""/>
        <dsp:cNvSpPr/>
      </dsp:nvSpPr>
      <dsp:spPr>
        <a:xfrm>
          <a:off x="3624376" y="1186263"/>
          <a:ext cx="3338727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W1 (woda do spożycia)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W2 (woda do mycia, prania, sprzątania)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W3 (woda do spłukiwania WC)</a:t>
          </a:r>
        </a:p>
      </dsp:txBody>
      <dsp:txXfrm>
        <a:off x="3624376" y="1186263"/>
        <a:ext cx="3338727" cy="541793"/>
      </dsp:txXfrm>
    </dsp:sp>
    <dsp:sp modelId="{4E0376DE-233E-41A0-BDC0-A34F82303335}">
      <dsp:nvSpPr>
        <dsp:cNvPr id="0" name=""/>
        <dsp:cNvSpPr/>
      </dsp:nvSpPr>
      <dsp:spPr>
        <a:xfrm>
          <a:off x="2539459" y="1271498"/>
          <a:ext cx="752389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Cyrkulacja wody w Systemie</a:t>
          </a:r>
        </a:p>
      </dsp:txBody>
      <dsp:txXfrm>
        <a:off x="2539459" y="1271498"/>
        <a:ext cx="752389" cy="376104"/>
      </dsp:txXfrm>
    </dsp:sp>
    <dsp:sp modelId="{6A45CE5A-E946-4566-9744-B9BFF64BA84D}">
      <dsp:nvSpPr>
        <dsp:cNvPr id="0" name=""/>
        <dsp:cNvSpPr/>
      </dsp:nvSpPr>
      <dsp:spPr>
        <a:xfrm rot="7493309">
          <a:off x="2359464" y="856724"/>
          <a:ext cx="1163292" cy="1163758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75C5DD-15DB-4F6D-895A-59215CD1D141}">
      <dsp:nvSpPr>
        <dsp:cNvPr id="0" name=""/>
        <dsp:cNvSpPr/>
      </dsp:nvSpPr>
      <dsp:spPr>
        <a:xfrm>
          <a:off x="3146031" y="2191834"/>
          <a:ext cx="3898290" cy="5417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W4 (woda do ogrodu)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W5 (woda do skrzynek rozsączajacych)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000" kern="1200"/>
            <a:t>K3 (ścieki odprowadzane do kanalizacji miejskiej)</a:t>
          </a:r>
        </a:p>
      </dsp:txBody>
      <dsp:txXfrm>
        <a:off x="3146031" y="2191834"/>
        <a:ext cx="3898290" cy="541793"/>
      </dsp:txXfrm>
    </dsp:sp>
    <dsp:sp modelId="{AB147C72-4178-440B-A1D8-49A78245A695}">
      <dsp:nvSpPr>
        <dsp:cNvPr id="0" name=""/>
        <dsp:cNvSpPr/>
      </dsp:nvSpPr>
      <dsp:spPr>
        <a:xfrm>
          <a:off x="2164016" y="2027307"/>
          <a:ext cx="882086" cy="3761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/>
            <a:t>Odprowadzenie wody z Systemu </a:t>
          </a:r>
        </a:p>
      </dsp:txBody>
      <dsp:txXfrm>
        <a:off x="2164016" y="2027307"/>
        <a:ext cx="882086" cy="376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5AD2-D90F-4723-BFAA-A9D9DD54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10045</Words>
  <Characters>60275</Characters>
  <Application>Microsoft Office Word</Application>
  <DocSecurity>0</DocSecurity>
  <Lines>502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2021-07-09T07:36:00Z</dcterms:created>
  <dcterms:modified xsi:type="dcterms:W3CDTF">2021-07-09T07:36:00Z</dcterms:modified>
</cp:coreProperties>
</file>