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6E508" w14:textId="77777777" w:rsidR="00120776" w:rsidRDefault="00120776" w:rsidP="4AA0CFA3">
      <w:pPr>
        <w:pStyle w:val="Nagwek1"/>
        <w:keepNext w:val="0"/>
        <w:keepLines w:val="0"/>
        <w:numPr>
          <w:ilvl w:val="0"/>
          <w:numId w:val="0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8"/>
          <w:szCs w:val="28"/>
        </w:rPr>
      </w:pPr>
      <w:bookmarkStart w:id="0" w:name="_Hlk52785509"/>
      <w:bookmarkStart w:id="1" w:name="_GoBack"/>
      <w:bookmarkEnd w:id="1"/>
    </w:p>
    <w:p w14:paraId="67317A0C" w14:textId="3DC7B6A6" w:rsidR="00C75E97" w:rsidRPr="00A64121" w:rsidRDefault="00A1214E" w:rsidP="4AA0CFA3">
      <w:pPr>
        <w:pStyle w:val="Nagwek1"/>
        <w:keepNext w:val="0"/>
        <w:keepLines w:val="0"/>
        <w:numPr>
          <w:ilvl w:val="0"/>
          <w:numId w:val="0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8"/>
          <w:szCs w:val="28"/>
        </w:rPr>
      </w:pPr>
      <w:r w:rsidRPr="4AA0CFA3">
        <w:rPr>
          <w:rFonts w:asciiTheme="minorHAnsi" w:hAnsiTheme="minorHAnsi"/>
          <w:b/>
          <w:bCs/>
          <w:color w:val="C00000"/>
          <w:sz w:val="28"/>
          <w:szCs w:val="28"/>
        </w:rPr>
        <w:t xml:space="preserve">Załącznik nr </w:t>
      </w:r>
      <w:r w:rsidR="1379C928" w:rsidRPr="4AA0CFA3">
        <w:rPr>
          <w:rFonts w:asciiTheme="minorHAnsi" w:hAnsiTheme="minorHAnsi"/>
          <w:b/>
          <w:bCs/>
          <w:color w:val="C00000"/>
          <w:sz w:val="28"/>
          <w:szCs w:val="28"/>
        </w:rPr>
        <w:t>7</w:t>
      </w:r>
      <w:r w:rsidRPr="4AA0CFA3">
        <w:rPr>
          <w:rFonts w:asciiTheme="minorHAnsi" w:hAnsiTheme="minorHAnsi"/>
          <w:b/>
          <w:bCs/>
          <w:color w:val="C00000"/>
          <w:sz w:val="28"/>
          <w:szCs w:val="28"/>
        </w:rPr>
        <w:t xml:space="preserve"> </w:t>
      </w:r>
      <w:r w:rsidR="00680490" w:rsidRPr="4AA0CFA3">
        <w:rPr>
          <w:rFonts w:asciiTheme="minorHAnsi" w:hAnsiTheme="minorHAnsi"/>
          <w:b/>
          <w:bCs/>
          <w:color w:val="C00000"/>
          <w:sz w:val="28"/>
          <w:szCs w:val="28"/>
        </w:rPr>
        <w:t xml:space="preserve">do Regulaminu </w:t>
      </w:r>
      <w:r w:rsidR="001233A3" w:rsidRPr="4AA0CFA3">
        <w:rPr>
          <w:rFonts w:asciiTheme="minorHAnsi" w:hAnsiTheme="minorHAnsi"/>
          <w:b/>
          <w:bCs/>
          <w:color w:val="C00000"/>
          <w:sz w:val="28"/>
          <w:szCs w:val="28"/>
        </w:rPr>
        <w:t>– Definicje</w:t>
      </w:r>
    </w:p>
    <w:p w14:paraId="33EC150A" w14:textId="77777777" w:rsidR="001233A3" w:rsidRPr="007C5D34" w:rsidRDefault="001233A3" w:rsidP="00662BC9">
      <w:pPr>
        <w:spacing w:before="60" w:after="60" w:line="276" w:lineRule="auto"/>
        <w:jc w:val="both"/>
        <w:rPr>
          <w:rFonts w:cstheme="minorHAnsi"/>
        </w:rPr>
      </w:pPr>
      <w:bookmarkStart w:id="2" w:name="_Hlk505578126"/>
      <w:bookmarkStart w:id="3" w:name="_Hlk505531671"/>
      <w:bookmarkEnd w:id="0"/>
      <w:r w:rsidRPr="007C5D34">
        <w:rPr>
          <w:rFonts w:cstheme="minorHAnsi"/>
        </w:rPr>
        <w:t>W</w:t>
      </w:r>
      <w:r w:rsidR="00361867" w:rsidRPr="007C5D34">
        <w:rPr>
          <w:rFonts w:cstheme="minorHAnsi"/>
        </w:rPr>
        <w:t xml:space="preserve"> przypadku</w:t>
      </w:r>
      <w:r w:rsidRPr="007C5D34">
        <w:rPr>
          <w:rFonts w:cstheme="minorHAnsi"/>
        </w:rPr>
        <w:t xml:space="preserve"> braku wyraźnie odmiennego postanowienia </w:t>
      </w:r>
      <w:r w:rsidR="00662BC9" w:rsidRPr="007C5D34">
        <w:rPr>
          <w:rFonts w:cstheme="minorHAnsi"/>
        </w:rPr>
        <w:t xml:space="preserve">Regulaminu lub </w:t>
      </w:r>
      <w:r w:rsidRPr="007C5D34">
        <w:rPr>
          <w:rFonts w:cstheme="minorHAnsi"/>
        </w:rPr>
        <w:t>Umowy, poniższe pojęcia mają następujące znaczenie:</w:t>
      </w:r>
    </w:p>
    <w:p w14:paraId="11D3465F" w14:textId="2D841881" w:rsidR="001233A3" w:rsidRPr="007C5D34" w:rsidRDefault="001233A3" w:rsidP="56C560EE">
      <w:pPr>
        <w:pStyle w:val="Akapitzlist"/>
        <w:numPr>
          <w:ilvl w:val="0"/>
          <w:numId w:val="4"/>
        </w:numPr>
        <w:spacing w:before="60" w:after="0" w:line="276" w:lineRule="auto"/>
        <w:ind w:left="426" w:hanging="426"/>
        <w:jc w:val="both"/>
        <w:rPr>
          <w:rFonts w:eastAsiaTheme="minorEastAsia" w:cstheme="minorHAnsi"/>
          <w:b/>
          <w:bCs/>
        </w:rPr>
      </w:pPr>
      <w:r w:rsidRPr="007C5D34">
        <w:rPr>
          <w:rFonts w:cstheme="minorHAnsi"/>
          <w:b/>
          <w:bCs/>
        </w:rPr>
        <w:t xml:space="preserve">Alokacja – </w:t>
      </w:r>
      <w:r w:rsidRPr="007C5D34">
        <w:rPr>
          <w:rFonts w:cstheme="minorHAnsi"/>
        </w:rPr>
        <w:t xml:space="preserve">oznacza maksymalną </w:t>
      </w:r>
      <w:r w:rsidR="00D432B9" w:rsidRPr="007C5D34">
        <w:rPr>
          <w:rFonts w:cstheme="minorHAnsi"/>
        </w:rPr>
        <w:t xml:space="preserve">wysokość </w:t>
      </w:r>
      <w:r w:rsidRPr="007C5D34">
        <w:rPr>
          <w:rFonts w:cstheme="minorHAnsi"/>
        </w:rPr>
        <w:t>środków przeznaczonych przez NCBR na rea</w:t>
      </w:r>
      <w:r w:rsidR="00FA50C6" w:rsidRPr="007C5D34">
        <w:rPr>
          <w:rFonts w:cstheme="minorHAnsi"/>
        </w:rPr>
        <w:t xml:space="preserve">lizację </w:t>
      </w:r>
      <w:r w:rsidR="00EF4C70" w:rsidRPr="007C5D34">
        <w:rPr>
          <w:rFonts w:cstheme="minorHAnsi"/>
        </w:rPr>
        <w:t xml:space="preserve">Przedsięwzięcia </w:t>
      </w:r>
      <w:r w:rsidR="00FA50C6" w:rsidRPr="007C5D34">
        <w:rPr>
          <w:rFonts w:cstheme="minorHAnsi"/>
        </w:rPr>
        <w:t xml:space="preserve">w ramach danego Etapu </w:t>
      </w:r>
      <w:r w:rsidRPr="007C5D34">
        <w:rPr>
          <w:rFonts w:cstheme="minorHAnsi"/>
        </w:rPr>
        <w:t>na łączne wynagrodzenie wszystkich Uczestników</w:t>
      </w:r>
      <w:r w:rsidR="00FA50C6" w:rsidRPr="007C5D34">
        <w:rPr>
          <w:rFonts w:cstheme="minorHAnsi"/>
        </w:rPr>
        <w:t xml:space="preserve"> </w:t>
      </w:r>
      <w:r w:rsidR="00EF4C70" w:rsidRPr="007C5D34">
        <w:rPr>
          <w:rFonts w:cstheme="minorHAnsi"/>
        </w:rPr>
        <w:t>Przedsięwzięcia</w:t>
      </w:r>
      <w:r w:rsidRPr="007C5D34">
        <w:rPr>
          <w:rFonts w:cstheme="minorHAnsi"/>
        </w:rPr>
        <w:t xml:space="preserve">, określona </w:t>
      </w:r>
      <w:r w:rsidR="00A61C36" w:rsidRPr="007C5D34">
        <w:rPr>
          <w:rFonts w:cstheme="minorHAnsi"/>
        </w:rPr>
        <w:t>zgodnie z budżetem wskazanym w rozdziale</w:t>
      </w:r>
      <w:r w:rsidR="000A249B" w:rsidRPr="007C5D34">
        <w:rPr>
          <w:rFonts w:cstheme="minorHAnsi"/>
        </w:rPr>
        <w:t xml:space="preserve"> </w:t>
      </w:r>
      <w:r w:rsidR="00B15690" w:rsidRPr="007C5D34">
        <w:rPr>
          <w:rFonts w:cstheme="minorHAnsi"/>
        </w:rPr>
        <w:t>X</w:t>
      </w:r>
      <w:r w:rsidR="00BD0728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Regulaminu</w:t>
      </w:r>
      <w:r w:rsidRPr="007C5D34">
        <w:rPr>
          <w:rFonts w:cstheme="minorHAnsi"/>
          <w:b/>
          <w:bCs/>
        </w:rPr>
        <w:t>;</w:t>
      </w:r>
    </w:p>
    <w:p w14:paraId="48946638" w14:textId="7C69D411" w:rsidR="001233A3" w:rsidRPr="007C5D34" w:rsidRDefault="001233A3" w:rsidP="56C560EE">
      <w:pPr>
        <w:pStyle w:val="Akapitzlist"/>
        <w:numPr>
          <w:ilvl w:val="0"/>
          <w:numId w:val="4"/>
        </w:numPr>
        <w:spacing w:before="60" w:after="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cstheme="minorHAnsi"/>
          <w:b/>
          <w:bCs/>
        </w:rPr>
        <w:t xml:space="preserve">Background IP </w:t>
      </w:r>
      <w:r w:rsidRPr="007C5D34">
        <w:rPr>
          <w:rFonts w:cstheme="minorHAnsi"/>
        </w:rPr>
        <w:t xml:space="preserve">– </w:t>
      </w:r>
      <w:r w:rsidRPr="007C5D34">
        <w:rPr>
          <w:rFonts w:cstheme="minorHAnsi"/>
          <w:color w:val="000000" w:themeColor="text1"/>
        </w:rPr>
        <w:t>oznacza wszelkie prawa do wszelkich przedmiotów praw własności intelektualnej przysługujące Wykonawcy (tj. do których posiada prawa wyłączne lub z których korzysta na podstawie licencji/sublicencji), które nie powstały w wyniku wykonywania Umowy, ale są związane z Foreground IP, w ten sposób, że bez posiadania w/w praw nie jest możliwe swobodne korzystanie z Wyników Prac B+R w pełnym zakresie, a które Wykonawca wykorzystał (zastosował) przy wykonywaniu Umowy, w szczególności prawa do lub udziały w prawach do niżej wymienionych przedmiotów praw własności intelektualnej</w:t>
      </w:r>
      <w:r w:rsidRPr="007C5D34">
        <w:rPr>
          <w:rFonts w:cstheme="minorHAnsi"/>
        </w:rPr>
        <w:t xml:space="preserve">, niezależnie od tego, czy zostały złożone, zgłoszone, zarejestrowane przez właściwe organy czy wpisane do właściwych rejestrów w celu uzyskania ochrony i niezależnie od tego czy obecnie lub w przyszłości zostaną złożone, zgłoszone, zarejestrowane w celu uzyskania ochrony, w tym między innymi prawa do poniższych przedmiotów praw własności intelektualnej: </w:t>
      </w:r>
    </w:p>
    <w:p w14:paraId="00224E70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wynalazków, wzorów użytkowych, wzorów przemysłowych, topografii układów scalonych, projektów racjona</w:t>
      </w:r>
      <w:r w:rsidR="00B073EA" w:rsidRPr="007C5D34">
        <w:rPr>
          <w:rFonts w:cstheme="minorHAnsi"/>
        </w:rPr>
        <w:t>lizatorskich, znaków towarowych,</w:t>
      </w:r>
    </w:p>
    <w:p w14:paraId="3F27CBDF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utworów, przedmiotów praw pokrewnych</w:t>
      </w:r>
      <w:r w:rsidR="00B073EA" w:rsidRPr="007C5D34">
        <w:rPr>
          <w:rFonts w:cstheme="minorHAnsi"/>
        </w:rPr>
        <w:t>,</w:t>
      </w:r>
    </w:p>
    <w:p w14:paraId="74C4F1CB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baz danych</w:t>
      </w:r>
      <w:r w:rsidR="00B073EA" w:rsidRPr="007C5D34">
        <w:rPr>
          <w:rFonts w:cstheme="minorHAnsi"/>
        </w:rPr>
        <w:t>,</w:t>
      </w:r>
    </w:p>
    <w:p w14:paraId="427CE16C" w14:textId="77777777" w:rsidR="001233A3" w:rsidRPr="007C5D34" w:rsidRDefault="00B073EA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Know-how,</w:t>
      </w:r>
    </w:p>
    <w:p w14:paraId="4BE0BCA2" w14:textId="77777777" w:rsidR="001233A3" w:rsidRPr="007C5D34" w:rsidRDefault="001233A3" w:rsidP="001233A3">
      <w:pPr>
        <w:pStyle w:val="Akapitzlist"/>
        <w:spacing w:before="60" w:after="60"/>
        <w:ind w:left="426"/>
        <w:jc w:val="both"/>
        <w:rPr>
          <w:rFonts w:cstheme="minorHAnsi"/>
        </w:rPr>
      </w:pPr>
      <w:r w:rsidRPr="007C5D34">
        <w:rPr>
          <w:rFonts w:cstheme="minorHAnsi"/>
        </w:rPr>
        <w:t>a w przypadku wątpliwości także każdy przedmiot ww. praw, a także prawa do Materiałów;</w:t>
      </w:r>
    </w:p>
    <w:p w14:paraId="763F37DA" w14:textId="6CEF6903" w:rsidR="2D227131" w:rsidRPr="007C5D34" w:rsidRDefault="2D227131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CWU, C</w:t>
      </w:r>
      <w:r w:rsidR="02977662" w:rsidRPr="007C5D34">
        <w:rPr>
          <w:rFonts w:cstheme="minorHAnsi"/>
          <w:b/>
          <w:bCs/>
        </w:rPr>
        <w:t>iepła</w:t>
      </w:r>
      <w:r w:rsidRPr="007C5D34">
        <w:rPr>
          <w:rFonts w:cstheme="minorHAnsi"/>
          <w:b/>
          <w:bCs/>
        </w:rPr>
        <w:t xml:space="preserve"> Wod</w:t>
      </w:r>
      <w:r w:rsidR="3713D6C8" w:rsidRPr="007C5D34">
        <w:rPr>
          <w:rFonts w:cstheme="minorHAnsi"/>
          <w:b/>
          <w:bCs/>
        </w:rPr>
        <w:t>a</w:t>
      </w:r>
      <w:r w:rsidRPr="007C5D34">
        <w:rPr>
          <w:rFonts w:cstheme="minorHAnsi"/>
          <w:b/>
          <w:bCs/>
        </w:rPr>
        <w:t xml:space="preserve"> Użytkow</w:t>
      </w:r>
      <w:r w:rsidR="4D99363B" w:rsidRPr="007C5D34">
        <w:rPr>
          <w:rFonts w:cstheme="minorHAnsi"/>
          <w:b/>
          <w:bCs/>
        </w:rPr>
        <w:t>a</w:t>
      </w:r>
      <w:r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 xml:space="preserve">- </w:t>
      </w:r>
      <w:r w:rsidR="090F388A" w:rsidRPr="007C5D34">
        <w:rPr>
          <w:rFonts w:cstheme="minorHAnsi"/>
        </w:rPr>
        <w:t>produkt powstający podczas ogrzania zimnej wody wodociągowej ciepłem sieciowym</w:t>
      </w:r>
      <w:r w:rsidR="1A39638C" w:rsidRPr="007C5D34">
        <w:rPr>
          <w:rFonts w:cstheme="minorHAnsi"/>
        </w:rPr>
        <w:t xml:space="preserve"> w wymienniku ciepła do temperatury 55 °C</w:t>
      </w:r>
      <w:r w:rsidR="293FC42D" w:rsidRPr="007C5D34">
        <w:rPr>
          <w:rFonts w:cstheme="minorHAnsi"/>
        </w:rPr>
        <w:t>, który następnie</w:t>
      </w:r>
      <w:r w:rsidR="488D77A5" w:rsidRPr="007C5D34">
        <w:rPr>
          <w:rFonts w:cstheme="minorHAnsi"/>
        </w:rPr>
        <w:t xml:space="preserve"> jest dostarczany</w:t>
      </w:r>
      <w:r w:rsidR="50F368E6" w:rsidRPr="007C5D34">
        <w:rPr>
          <w:rFonts w:cstheme="minorHAnsi"/>
        </w:rPr>
        <w:t xml:space="preserve"> dedykowaną instalacj</w:t>
      </w:r>
      <w:r w:rsidR="25228443" w:rsidRPr="007C5D34">
        <w:rPr>
          <w:rFonts w:cstheme="minorHAnsi"/>
        </w:rPr>
        <w:t>ą</w:t>
      </w:r>
      <w:r w:rsidR="50F368E6" w:rsidRPr="007C5D34">
        <w:rPr>
          <w:rFonts w:cstheme="minorHAnsi"/>
        </w:rPr>
        <w:t xml:space="preserve"> we</w:t>
      </w:r>
      <w:r w:rsidR="566C03F9" w:rsidRPr="007C5D34">
        <w:rPr>
          <w:rFonts w:cstheme="minorHAnsi"/>
        </w:rPr>
        <w:t>w</w:t>
      </w:r>
      <w:r w:rsidR="50F368E6" w:rsidRPr="007C5D34">
        <w:rPr>
          <w:rFonts w:cstheme="minorHAnsi"/>
        </w:rPr>
        <w:t>n</w:t>
      </w:r>
      <w:r w:rsidR="6F906B8D" w:rsidRPr="007C5D34">
        <w:rPr>
          <w:rFonts w:cstheme="minorHAnsi"/>
        </w:rPr>
        <w:t>ę</w:t>
      </w:r>
      <w:r w:rsidR="50F368E6" w:rsidRPr="007C5D34">
        <w:rPr>
          <w:rFonts w:cstheme="minorHAnsi"/>
        </w:rPr>
        <w:t>trzn</w:t>
      </w:r>
      <w:r w:rsidR="7C037A24" w:rsidRPr="007C5D34">
        <w:rPr>
          <w:rFonts w:cstheme="minorHAnsi"/>
        </w:rPr>
        <w:t>ą</w:t>
      </w:r>
      <w:r w:rsidR="25A6B665" w:rsidRPr="007C5D34">
        <w:rPr>
          <w:rFonts w:cstheme="minorHAnsi"/>
        </w:rPr>
        <w:t xml:space="preserve"> do lokali </w:t>
      </w:r>
      <w:r w:rsidR="50F368E6" w:rsidRPr="007C5D34">
        <w:rPr>
          <w:rFonts w:cstheme="minorHAnsi"/>
        </w:rPr>
        <w:t>użytkownik</w:t>
      </w:r>
      <w:r w:rsidR="56CE263B" w:rsidRPr="007C5D34">
        <w:rPr>
          <w:rFonts w:cstheme="minorHAnsi"/>
        </w:rPr>
        <w:t>ów</w:t>
      </w:r>
      <w:r w:rsidR="50F368E6" w:rsidRPr="007C5D34">
        <w:rPr>
          <w:rFonts w:cstheme="minorHAnsi"/>
        </w:rPr>
        <w:t>.</w:t>
      </w:r>
    </w:p>
    <w:p w14:paraId="6C478F03" w14:textId="5BEACB9B" w:rsidR="00434693" w:rsidRPr="007C5D34" w:rsidRDefault="00E453F4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Demonstrator</w:t>
      </w:r>
      <w:r w:rsidRPr="007C5D34">
        <w:rPr>
          <w:rFonts w:cstheme="minorHAnsi"/>
        </w:rPr>
        <w:t xml:space="preserve"> </w:t>
      </w:r>
      <w:r w:rsidR="009D0F30" w:rsidRPr="007C5D34">
        <w:rPr>
          <w:rFonts w:cstheme="minorHAnsi"/>
        </w:rPr>
        <w:t>–</w:t>
      </w:r>
      <w:r w:rsidRPr="007C5D34">
        <w:rPr>
          <w:rFonts w:cstheme="minorHAnsi"/>
        </w:rPr>
        <w:t xml:space="preserve"> </w:t>
      </w:r>
      <w:r w:rsidR="009D0F30" w:rsidRPr="007C5D34">
        <w:rPr>
          <w:rFonts w:cstheme="minorHAnsi"/>
        </w:rPr>
        <w:t xml:space="preserve">oznacza </w:t>
      </w:r>
      <w:r w:rsidR="00D0718E" w:rsidRPr="4B667E5C">
        <w:rPr>
          <w:rFonts w:ascii="Calibri" w:eastAsia="Calibri" w:hAnsi="Calibri" w:cs="Calibri"/>
          <w:color w:val="000000" w:themeColor="text1"/>
        </w:rPr>
        <w:t>zmodernizowany System Demonstracyjny</w:t>
      </w:r>
      <w:r w:rsidR="009E6F62" w:rsidRPr="007C5D34">
        <w:rPr>
          <w:rFonts w:cstheme="minorHAnsi"/>
        </w:rPr>
        <w:t>,</w:t>
      </w:r>
      <w:r w:rsidR="009D0F30" w:rsidRPr="007C5D34">
        <w:rPr>
          <w:rFonts w:cstheme="minorHAnsi"/>
        </w:rPr>
        <w:t xml:space="preserve"> </w:t>
      </w:r>
      <w:r w:rsidR="000F73C4" w:rsidRPr="007C5D34">
        <w:rPr>
          <w:rFonts w:cstheme="minorHAnsi"/>
        </w:rPr>
        <w:t>służąc</w:t>
      </w:r>
      <w:r w:rsidR="000F73C4">
        <w:rPr>
          <w:rFonts w:cstheme="minorHAnsi"/>
        </w:rPr>
        <w:t>y</w:t>
      </w:r>
      <w:r w:rsidR="000F73C4" w:rsidRPr="007C5D34">
        <w:rPr>
          <w:rFonts w:cstheme="minorHAnsi"/>
        </w:rPr>
        <w:t xml:space="preserve"> </w:t>
      </w:r>
      <w:r w:rsidR="00B15690" w:rsidRPr="007C5D34">
        <w:rPr>
          <w:rFonts w:cstheme="minorHAnsi"/>
        </w:rPr>
        <w:t>praktycznemu potwierdzeniu zastosowania</w:t>
      </w:r>
      <w:r w:rsidR="009D0F30" w:rsidRPr="007C5D34">
        <w:rPr>
          <w:rFonts w:cstheme="minorHAnsi"/>
        </w:rPr>
        <w:t xml:space="preserve"> </w:t>
      </w:r>
      <w:r w:rsidR="00C602EE" w:rsidRPr="007C5D34">
        <w:rPr>
          <w:rFonts w:cstheme="minorHAnsi"/>
        </w:rPr>
        <w:t xml:space="preserve">Rozwiązania opracowanego przez danego Uczestnika Przedsięwzięcia </w:t>
      </w:r>
      <w:r w:rsidR="00B15690" w:rsidRPr="007C5D34">
        <w:rPr>
          <w:rFonts w:cstheme="minorHAnsi"/>
        </w:rPr>
        <w:t>w praktyce</w:t>
      </w:r>
      <w:r w:rsidR="009D0F30" w:rsidRPr="007C5D34">
        <w:rPr>
          <w:rFonts w:cstheme="minorHAnsi"/>
        </w:rPr>
        <w:t>;</w:t>
      </w:r>
    </w:p>
    <w:p w14:paraId="3C10FA92" w14:textId="7B2EC8D9" w:rsidR="001233A3" w:rsidRPr="007C5D34" w:rsidRDefault="001233A3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 xml:space="preserve">Dokumentacja B+R – </w:t>
      </w:r>
      <w:r w:rsidRPr="007C5D34">
        <w:rPr>
          <w:rFonts w:cstheme="minorHAnsi"/>
        </w:rPr>
        <w:t>oznacza całokształt utrwalonych Wyników Prac B+R,</w:t>
      </w:r>
      <w:r w:rsidR="003C57BF" w:rsidRPr="007C5D34">
        <w:rPr>
          <w:rFonts w:cstheme="minorHAnsi"/>
        </w:rPr>
        <w:t xml:space="preserve"> z pominięciem </w:t>
      </w:r>
      <w:r w:rsidR="00476C5F" w:rsidRPr="007C5D34">
        <w:rPr>
          <w:rFonts w:cstheme="minorHAnsi"/>
        </w:rPr>
        <w:t>Demonstrator</w:t>
      </w:r>
      <w:r w:rsidR="00140D43" w:rsidRPr="007C5D34">
        <w:rPr>
          <w:rFonts w:cstheme="minorHAnsi"/>
        </w:rPr>
        <w:t>a</w:t>
      </w:r>
      <w:r w:rsidR="00504DD9" w:rsidRPr="007C5D34">
        <w:rPr>
          <w:rFonts w:cstheme="minorHAnsi"/>
        </w:rPr>
        <w:t xml:space="preserve"> i Instalacji Ułamkowo-Technicznej</w:t>
      </w:r>
      <w:r w:rsidR="001742EA" w:rsidRPr="007C5D34">
        <w:rPr>
          <w:rFonts w:cstheme="minorHAnsi"/>
        </w:rPr>
        <w:t>,</w:t>
      </w:r>
      <w:r w:rsidR="003A2585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niezależnie od formy ich utrwalenia (w</w:t>
      </w:r>
      <w:r w:rsidR="002D7E34" w:rsidRPr="007C5D34">
        <w:rPr>
          <w:rFonts w:cstheme="minorHAnsi"/>
        </w:rPr>
        <w:t> </w:t>
      </w:r>
      <w:r w:rsidRPr="007C5D34">
        <w:rPr>
          <w:rFonts w:cstheme="minorHAnsi"/>
        </w:rPr>
        <w:t>szczególności w formie papierowej, elektronicznej, wizualnej lub wielowymiarowych modeli) i</w:t>
      </w:r>
      <w:r w:rsidR="002D7E34" w:rsidRPr="007C5D34">
        <w:rPr>
          <w:rFonts w:cstheme="minorHAnsi"/>
        </w:rPr>
        <w:t> </w:t>
      </w:r>
      <w:r w:rsidRPr="007C5D34">
        <w:rPr>
          <w:rFonts w:cstheme="minorHAnsi"/>
        </w:rPr>
        <w:t>niezależnie od formy ich zapisu (w</w:t>
      </w:r>
      <w:r w:rsidR="00203A14" w:rsidRPr="007C5D34">
        <w:rPr>
          <w:rFonts w:cstheme="minorHAnsi"/>
        </w:rPr>
        <w:t> </w:t>
      </w:r>
      <w:r w:rsidRPr="007C5D34">
        <w:rPr>
          <w:rFonts w:cstheme="minorHAnsi"/>
        </w:rPr>
        <w:t>szczególności za pomocą tekstu, obliczeń, dźwięku, obrazu, rysunku, innych form graficznych, zestawień lub tabel), zarówno w formie końcowej</w:t>
      </w:r>
      <w:r w:rsidR="001742EA" w:rsidRPr="007C5D34">
        <w:rPr>
          <w:rFonts w:cstheme="minorHAnsi"/>
        </w:rPr>
        <w:t>,</w:t>
      </w:r>
      <w:r w:rsidRPr="007C5D34">
        <w:rPr>
          <w:rFonts w:cstheme="minorHAnsi"/>
        </w:rPr>
        <w:t xml:space="preserve"> jak również – w przypadku</w:t>
      </w:r>
      <w:r w:rsidR="001742EA" w:rsidRPr="007C5D34">
        <w:rPr>
          <w:rFonts w:cstheme="minorHAnsi"/>
        </w:rPr>
        <w:t>,</w:t>
      </w:r>
      <w:r w:rsidRPr="007C5D34">
        <w:rPr>
          <w:rFonts w:cstheme="minorHAnsi"/>
        </w:rPr>
        <w:t xml:space="preserve"> gdy Wykonawcy do terminu jej dostarczenia </w:t>
      </w:r>
      <w:r w:rsidR="00BD4958" w:rsidRPr="007C5D34">
        <w:rPr>
          <w:rFonts w:cstheme="minorHAnsi"/>
        </w:rPr>
        <w:t xml:space="preserve">do </w:t>
      </w:r>
      <w:r w:rsidRPr="007C5D34">
        <w:rPr>
          <w:rFonts w:cstheme="minorHAnsi"/>
        </w:rPr>
        <w:t>NCBR nie udało się zakończyć prac nad danym elementem Dokumentacji B+R – w formie robocze</w:t>
      </w:r>
      <w:r w:rsidR="002D7E34" w:rsidRPr="007C5D34">
        <w:rPr>
          <w:rFonts w:cstheme="minorHAnsi"/>
        </w:rPr>
        <w:t>j</w:t>
      </w:r>
      <w:r w:rsidRPr="007C5D34">
        <w:rPr>
          <w:rFonts w:cstheme="minorHAnsi"/>
        </w:rPr>
        <w:t xml:space="preserve">; w każdym przypadku elementy Dokumentacji B+R </w:t>
      </w:r>
      <w:r w:rsidR="00F90B1C" w:rsidRPr="007C5D34">
        <w:rPr>
          <w:rFonts w:cstheme="minorHAnsi"/>
        </w:rPr>
        <w:t xml:space="preserve">mające postać tekstu </w:t>
      </w:r>
      <w:r w:rsidRPr="007C5D34">
        <w:rPr>
          <w:rFonts w:cstheme="minorHAnsi"/>
        </w:rPr>
        <w:t>muszą być sporządzone w języku polskim lub opatrzone tłumaczeniem z języka obcego na język polski</w:t>
      </w:r>
      <w:r w:rsidR="009E6F62" w:rsidRPr="007C5D34">
        <w:rPr>
          <w:rFonts w:eastAsia="Calibri" w:cstheme="minorHAnsi"/>
        </w:rPr>
        <w:t>;</w:t>
      </w:r>
    </w:p>
    <w:p w14:paraId="36734514" w14:textId="77777777" w:rsidR="001233A3" w:rsidRPr="007C5D34" w:rsidRDefault="001233A3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Style w:val="Pogrubienie"/>
          <w:rFonts w:eastAsiaTheme="majorBidi" w:cstheme="minorHAnsi"/>
        </w:rPr>
      </w:pPr>
      <w:r w:rsidRPr="007C5D34">
        <w:rPr>
          <w:rFonts w:cstheme="minorHAnsi"/>
          <w:b/>
          <w:bCs/>
        </w:rPr>
        <w:t>Dyrektywa 2014/24/UE</w:t>
      </w:r>
      <w:r w:rsidRPr="007C5D34">
        <w:rPr>
          <w:rFonts w:cstheme="minorHAnsi"/>
          <w:b/>
          <w:bCs/>
          <w:color w:val="C00000"/>
        </w:rPr>
        <w:t xml:space="preserve"> </w:t>
      </w:r>
      <w:r w:rsidRPr="007C5D34">
        <w:rPr>
          <w:rFonts w:cstheme="minorHAnsi"/>
          <w:b/>
          <w:bCs/>
        </w:rPr>
        <w:t xml:space="preserve">- </w:t>
      </w:r>
      <w:r w:rsidRPr="007C5D34">
        <w:rPr>
          <w:rStyle w:val="Pogrubienie"/>
          <w:rFonts w:cstheme="minorHAnsi"/>
          <w:b w:val="0"/>
          <w:bCs w:val="0"/>
        </w:rPr>
        <w:t>Dyrektywa Parlamentu Europejskiego i Rady 2014/24/UE z dnia 26 lutego 2014 r. w sprawie zamówień publicznych, uchylająca dyrektywę 2004/18/WE (Dz.Urz. UE L 94 z 28.03.2014 r.</w:t>
      </w:r>
      <w:r w:rsidR="009F09C3" w:rsidRPr="007C5D34">
        <w:rPr>
          <w:rStyle w:val="Pogrubienie"/>
          <w:rFonts w:cstheme="minorHAnsi"/>
          <w:b w:val="0"/>
          <w:bCs w:val="0"/>
        </w:rPr>
        <w:t>,</w:t>
      </w:r>
      <w:r w:rsidRPr="007C5D34">
        <w:rPr>
          <w:rStyle w:val="Pogrubienie"/>
          <w:rFonts w:cstheme="minorHAnsi"/>
          <w:b w:val="0"/>
          <w:bCs w:val="0"/>
        </w:rPr>
        <w:t xml:space="preserve"> s. 65);</w:t>
      </w:r>
    </w:p>
    <w:p w14:paraId="7F2DD38C" w14:textId="2FD9712A" w:rsidR="001233A3" w:rsidRPr="007C5D34" w:rsidRDefault="001233A3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lastRenderedPageBreak/>
        <w:t>Dzień Roboczy</w:t>
      </w:r>
      <w:r w:rsidRPr="007C5D34">
        <w:rPr>
          <w:rFonts w:cstheme="minorHAnsi"/>
        </w:rPr>
        <w:t xml:space="preserve"> - oznacza dowolny dzień, z wyjątkiem soboty, niedzieli oraz dni ustawowo wolnych w Polsce od pracy;</w:t>
      </w:r>
    </w:p>
    <w:p w14:paraId="4597D01D" w14:textId="5991E5BB" w:rsidR="005B7718" w:rsidRPr="007C5D34" w:rsidRDefault="187ED0AC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C</w:t>
      </w:r>
      <w:r w:rsidR="005B7718" w:rsidRPr="007C5D34">
        <w:rPr>
          <w:rFonts w:cstheme="minorHAnsi"/>
          <w:b/>
          <w:bCs/>
        </w:rPr>
        <w:t>iepłownia</w:t>
      </w:r>
      <w:r w:rsidR="005B7718" w:rsidRPr="007C5D34">
        <w:rPr>
          <w:rFonts w:cstheme="minorHAnsi"/>
        </w:rPr>
        <w:t xml:space="preserve"> – oznacza obiekt budowlany wraz z zainstalowanymi urządzeniami przeznaczony do wytwarzania i dystrybucji ciepła oraz energii elektrycznej;</w:t>
      </w:r>
    </w:p>
    <w:p w14:paraId="70FF3F5F" w14:textId="4D270A67" w:rsidR="6AAA493C" w:rsidRPr="007C5D34" w:rsidRDefault="6AAA493C" w:rsidP="56C560E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cstheme="minorHAnsi"/>
          <w:b/>
          <w:bCs/>
        </w:rPr>
        <w:t xml:space="preserve">Energia z OZE, </w:t>
      </w:r>
      <w:r w:rsidR="73E99055" w:rsidRPr="007C5D34">
        <w:rPr>
          <w:rFonts w:cstheme="minorHAnsi"/>
          <w:b/>
          <w:bCs/>
        </w:rPr>
        <w:t>Energia ze Źródeł Odnawialnych</w:t>
      </w:r>
      <w:r w:rsidR="761BFB21" w:rsidRPr="007C5D34">
        <w:rPr>
          <w:rFonts w:cstheme="minorHAnsi"/>
        </w:rPr>
        <w:t xml:space="preserve"> – definicja ujęta w Załączniku nr 1 do Regulaminu;</w:t>
      </w:r>
    </w:p>
    <w:p w14:paraId="43D71E9E" w14:textId="228CFD71" w:rsidR="0016177C" w:rsidRPr="007C5D34" w:rsidRDefault="0016177C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Europejski Zielony Ład</w:t>
      </w:r>
      <w:r w:rsidR="5E688CDD" w:rsidRPr="007C5D34">
        <w:rPr>
          <w:rFonts w:cstheme="minorHAnsi"/>
          <w:b/>
          <w:bCs/>
        </w:rPr>
        <w:t>, European Green Deal</w:t>
      </w:r>
      <w:r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 xml:space="preserve">– oznacza strategię określoną w komunikacie Komisji Europejskiej „Europejski Zielony Ład” z dnia 11 grudnia 2019 r., COM(2019) 640 final; </w:t>
      </w:r>
    </w:p>
    <w:p w14:paraId="1C19A669" w14:textId="77777777" w:rsidR="001233A3" w:rsidRPr="007C5D34" w:rsidRDefault="002D7E34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Etap</w:t>
      </w:r>
      <w:r w:rsidR="00AD7558" w:rsidRPr="007C5D34">
        <w:rPr>
          <w:rFonts w:cstheme="minorHAnsi"/>
        </w:rPr>
        <w:t xml:space="preserve"> </w:t>
      </w:r>
      <w:r w:rsidR="001233A3" w:rsidRPr="007C5D34">
        <w:rPr>
          <w:rFonts w:cstheme="minorHAnsi"/>
        </w:rPr>
        <w:t xml:space="preserve">– </w:t>
      </w:r>
      <w:bookmarkStart w:id="4" w:name="_Hlk508988089"/>
      <w:r w:rsidR="00AD7558" w:rsidRPr="007C5D34">
        <w:rPr>
          <w:rFonts w:cstheme="minorHAnsi"/>
        </w:rPr>
        <w:t>oznacza wydzieloną</w:t>
      </w:r>
      <w:r w:rsidR="001233A3" w:rsidRPr="007C5D34">
        <w:rPr>
          <w:rFonts w:cstheme="minorHAnsi"/>
        </w:rPr>
        <w:t xml:space="preserve"> pod względem czasowym i funkcjonalnym </w:t>
      </w:r>
      <w:r w:rsidR="00AD7558" w:rsidRPr="007C5D34">
        <w:rPr>
          <w:rFonts w:cstheme="minorHAnsi"/>
        </w:rPr>
        <w:t xml:space="preserve">część </w:t>
      </w:r>
      <w:r w:rsidR="001233A3" w:rsidRPr="007C5D34">
        <w:rPr>
          <w:rFonts w:cstheme="minorHAnsi"/>
        </w:rPr>
        <w:t>wykonania Umowy</w:t>
      </w:r>
      <w:bookmarkEnd w:id="4"/>
      <w:r w:rsidR="001233A3" w:rsidRPr="007C5D34">
        <w:rPr>
          <w:rFonts w:cstheme="minorHAnsi"/>
        </w:rPr>
        <w:t>;</w:t>
      </w:r>
    </w:p>
    <w:p w14:paraId="1F11CA10" w14:textId="4A3C299B" w:rsidR="001233A3" w:rsidRPr="007C5D34" w:rsidRDefault="002D7E34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Etap I</w:t>
      </w:r>
      <w:r w:rsidR="001233A3" w:rsidRPr="007C5D34">
        <w:rPr>
          <w:rFonts w:cstheme="minorHAnsi"/>
          <w:b/>
          <w:bCs/>
        </w:rPr>
        <w:t xml:space="preserve"> </w:t>
      </w:r>
      <w:r w:rsidR="001233A3" w:rsidRPr="007C5D34">
        <w:rPr>
          <w:rFonts w:cstheme="minorHAnsi"/>
        </w:rPr>
        <w:t xml:space="preserve">– oznacza pierwszą część Umowy, polegającą na opracowaniu </w:t>
      </w:r>
      <w:r w:rsidR="00AD7558" w:rsidRPr="007C5D34">
        <w:rPr>
          <w:rFonts w:cstheme="minorHAnsi"/>
        </w:rPr>
        <w:t>Wyników</w:t>
      </w:r>
      <w:r w:rsidR="00293C9D" w:rsidRPr="007C5D34">
        <w:rPr>
          <w:rFonts w:cstheme="minorHAnsi"/>
        </w:rPr>
        <w:t xml:space="preserve"> Prac </w:t>
      </w:r>
      <w:r w:rsidRPr="007C5D34">
        <w:rPr>
          <w:rFonts w:cstheme="minorHAnsi"/>
        </w:rPr>
        <w:t>Etapu I</w:t>
      </w:r>
      <w:r w:rsidR="00293C9D" w:rsidRPr="007C5D34">
        <w:rPr>
          <w:rFonts w:cstheme="minorHAnsi"/>
        </w:rPr>
        <w:t xml:space="preserve"> w</w:t>
      </w:r>
      <w:r w:rsidRPr="007C5D34">
        <w:rPr>
          <w:rFonts w:cstheme="minorHAnsi"/>
        </w:rPr>
        <w:t> </w:t>
      </w:r>
      <w:r w:rsidR="00293C9D" w:rsidRPr="007C5D34">
        <w:rPr>
          <w:rFonts w:cstheme="minorHAnsi"/>
        </w:rPr>
        <w:t>ramach Prac B+R</w:t>
      </w:r>
      <w:r w:rsidR="007B29A8" w:rsidRPr="007C5D34">
        <w:rPr>
          <w:rFonts w:cstheme="minorHAnsi"/>
        </w:rPr>
        <w:t>, a następnie</w:t>
      </w:r>
      <w:r w:rsidR="00E8770E" w:rsidRPr="007C5D34">
        <w:rPr>
          <w:rFonts w:cstheme="minorHAnsi"/>
        </w:rPr>
        <w:t xml:space="preserve"> przeprowadzeniu przez NCBR Selekcji Etapu I</w:t>
      </w:r>
      <w:r w:rsidR="002F58B1" w:rsidRPr="007C5D34">
        <w:rPr>
          <w:rFonts w:cstheme="minorHAnsi"/>
        </w:rPr>
        <w:t>;</w:t>
      </w:r>
    </w:p>
    <w:p w14:paraId="5705D4C0" w14:textId="76068C73" w:rsidR="00476C5F" w:rsidRPr="007C5D34" w:rsidRDefault="00476C5F" w:rsidP="6F8A22F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 xml:space="preserve">Etap II </w:t>
      </w:r>
      <w:r w:rsidRPr="007C5D34">
        <w:rPr>
          <w:rFonts w:cstheme="minorHAnsi"/>
        </w:rPr>
        <w:t>– oznacza drugą część Umowy, polegającą na opracowaniu Wyników Prac Etapu II w ramach Prac B+R</w:t>
      </w:r>
      <w:r w:rsidR="00F5466C" w:rsidRPr="007C5D34">
        <w:rPr>
          <w:rFonts w:cstheme="minorHAnsi"/>
        </w:rPr>
        <w:t xml:space="preserve"> obejmujących w szczególności Demonstrator</w:t>
      </w:r>
      <w:r w:rsidR="00DE57B8" w:rsidRPr="007C5D34">
        <w:rPr>
          <w:rFonts w:cstheme="minorHAnsi"/>
        </w:rPr>
        <w:t xml:space="preserve">, </w:t>
      </w:r>
      <w:r w:rsidR="007B29A8" w:rsidRPr="007C5D34">
        <w:rPr>
          <w:rFonts w:cstheme="minorHAnsi"/>
        </w:rPr>
        <w:t xml:space="preserve">a następnie </w:t>
      </w:r>
      <w:r w:rsidR="00E8770E" w:rsidRPr="007C5D34">
        <w:rPr>
          <w:rFonts w:cstheme="minorHAnsi"/>
        </w:rPr>
        <w:t xml:space="preserve">przeprowadzeniu przez NCBR </w:t>
      </w:r>
      <w:r w:rsidR="00F90B1C" w:rsidRPr="007C5D34">
        <w:rPr>
          <w:rFonts w:cstheme="minorHAnsi"/>
        </w:rPr>
        <w:t>Oceny Końcowej</w:t>
      </w:r>
      <w:r w:rsidRPr="007C5D34">
        <w:rPr>
          <w:rFonts w:cstheme="minorHAnsi"/>
        </w:rPr>
        <w:t>;</w:t>
      </w:r>
    </w:p>
    <w:p w14:paraId="6F413766" w14:textId="7F742B94" w:rsidR="29140D80" w:rsidRPr="007C5D34" w:rsidRDefault="29140D80" w:rsidP="6F8A22F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eastAsiaTheme="majorBidi" w:cstheme="minorHAnsi"/>
          <w:b/>
          <w:bCs/>
        </w:rPr>
        <w:t>Etap III</w:t>
      </w:r>
      <w:r w:rsidRPr="007C5D34">
        <w:rPr>
          <w:rFonts w:eastAsiaTheme="majorBidi" w:cstheme="minorHAnsi"/>
        </w:rPr>
        <w:t xml:space="preserve"> - </w:t>
      </w:r>
      <w:r w:rsidR="00614950" w:rsidRPr="007C5D34">
        <w:rPr>
          <w:rFonts w:cstheme="minorHAnsi"/>
        </w:rPr>
        <w:t>okres weryfikacji Rozwiązania, w którym NCBR będzie dodatkowo weryfikować, czy Demonstrator stworzony przez określonego Uczestnika Przedsięwzięcia, osiągnął założone parametry efektywności oraz utrzymuje określone cechy w perspektywie dwóch sezonów grzewczych.</w:t>
      </w:r>
    </w:p>
    <w:p w14:paraId="58C6BDC2" w14:textId="77777777" w:rsidR="001233A3" w:rsidRPr="007C5D34" w:rsidRDefault="001233A3" w:rsidP="56C560E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cstheme="minorHAnsi"/>
          <w:b/>
          <w:bCs/>
        </w:rPr>
        <w:t>Foreground IP</w:t>
      </w:r>
      <w:r w:rsidRPr="007C5D34">
        <w:rPr>
          <w:rFonts w:cstheme="minorHAnsi"/>
        </w:rPr>
        <w:t xml:space="preserve"> – oznacza wszelkie prawa własności intelektualnej do Wyników Prac B+R, w tym prawo do korzystania i rozporządzania Wynikami Prac B+R bez ograniczeń czasowych, terytorialnych ani żadnych innych, w tym w szczególności:</w:t>
      </w:r>
    </w:p>
    <w:p w14:paraId="5B6AA7AC" w14:textId="77777777" w:rsidR="001233A3" w:rsidRPr="007C5D34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7C5D34">
        <w:rPr>
          <w:rFonts w:cstheme="minorHAnsi"/>
        </w:rPr>
        <w:t xml:space="preserve">prawa do uzyskania patentu na wynalazki, </w:t>
      </w:r>
    </w:p>
    <w:p w14:paraId="25AF566A" w14:textId="77777777" w:rsidR="001233A3" w:rsidRPr="007C5D34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7C5D34">
        <w:rPr>
          <w:rFonts w:cstheme="minorHAnsi"/>
        </w:rPr>
        <w:t>prawa do uzyskania praw ochronnych na wzory użytkowe,</w:t>
      </w:r>
    </w:p>
    <w:p w14:paraId="5292EDAF" w14:textId="77777777" w:rsidR="001233A3" w:rsidRPr="007C5D34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7C5D34">
        <w:rPr>
          <w:rFonts w:cstheme="minorHAnsi"/>
        </w:rPr>
        <w:t>prawa do uzyskania praw z rejestracji wzorów przemysłowych,</w:t>
      </w:r>
    </w:p>
    <w:p w14:paraId="69B52FDC" w14:textId="77777777" w:rsidR="001233A3" w:rsidRPr="007C5D34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7C5D34">
        <w:rPr>
          <w:rFonts w:cstheme="minorHAnsi"/>
        </w:rPr>
        <w:t>prawa do uzyskania praw z rejestracji topografii układów scalonych,</w:t>
      </w:r>
    </w:p>
    <w:p w14:paraId="66F9EA3B" w14:textId="77777777" w:rsidR="001233A3" w:rsidRPr="007C5D34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</w:rPr>
      </w:pPr>
      <w:r w:rsidRPr="007C5D34">
        <w:rPr>
          <w:rFonts w:cstheme="minorHAnsi"/>
        </w:rPr>
        <w:t>prawa do uzyskania praw ochronnych na wszelkie znaki towarowe,</w:t>
      </w:r>
    </w:p>
    <w:p w14:paraId="1FCC7D57" w14:textId="0ABAB9F7" w:rsidR="00EC5EB3" w:rsidRPr="007C5D34" w:rsidRDefault="001233A3" w:rsidP="56C560E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</w:rPr>
        <w:t>prawa do korzystania z i rozporządzania projektami racjonalizatorskimi,</w:t>
      </w:r>
    </w:p>
    <w:p w14:paraId="2125987E" w14:textId="5985F977" w:rsidR="00EC5EB3" w:rsidRPr="007C5D34" w:rsidRDefault="00612E48" w:rsidP="56C560E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</w:rPr>
        <w:t xml:space="preserve">autorskie </w:t>
      </w:r>
      <w:r w:rsidR="001233A3" w:rsidRPr="007C5D34">
        <w:rPr>
          <w:rFonts w:cstheme="minorHAnsi"/>
        </w:rPr>
        <w:t>prawa majątkow</w:t>
      </w:r>
      <w:r w:rsidRPr="007C5D34">
        <w:rPr>
          <w:rFonts w:cstheme="minorHAnsi"/>
        </w:rPr>
        <w:t>e</w:t>
      </w:r>
      <w:r w:rsidR="001233A3" w:rsidRPr="007C5D34">
        <w:rPr>
          <w:rFonts w:cstheme="minorHAnsi"/>
        </w:rPr>
        <w:t xml:space="preserve"> do utworów </w:t>
      </w:r>
      <w:r w:rsidRPr="007C5D34">
        <w:rPr>
          <w:rFonts w:cstheme="minorHAnsi"/>
        </w:rPr>
        <w:t xml:space="preserve">uprawniające do korzystania z i rozporządzania utworami </w:t>
      </w:r>
      <w:r w:rsidR="001233A3" w:rsidRPr="007C5D34">
        <w:rPr>
          <w:rFonts w:cstheme="minorHAnsi"/>
        </w:rPr>
        <w:t xml:space="preserve">na wszelkich znanych </w:t>
      </w:r>
      <w:r w:rsidRPr="007C5D34">
        <w:rPr>
          <w:rFonts w:cstheme="minorHAnsi"/>
        </w:rPr>
        <w:t xml:space="preserve">w chwili zawarcia Umowy </w:t>
      </w:r>
      <w:r w:rsidR="001233A3" w:rsidRPr="007C5D34">
        <w:rPr>
          <w:rFonts w:cstheme="minorHAnsi"/>
        </w:rPr>
        <w:t>polach eksploatacji, w tym w szczególności na polach eksploatacji wymienionych w art. 50 i art. 74 ust. 4 Ustawy o Prawie Autorskim oraz prawo do zezwalania na wykonywanie zależnych praw autorskich do w/w utworów (przez wykonywanie zależnych praw autorskich rozumie się twor</w:t>
      </w:r>
      <w:r w:rsidR="00B073EA" w:rsidRPr="007C5D34">
        <w:rPr>
          <w:rFonts w:cstheme="minorHAnsi"/>
        </w:rPr>
        <w:t>zenie</w:t>
      </w:r>
      <w:r w:rsidRPr="007C5D34">
        <w:rPr>
          <w:rFonts w:cstheme="minorHAnsi"/>
        </w:rPr>
        <w:t>,</w:t>
      </w:r>
      <w:r w:rsidR="00B073EA" w:rsidRPr="007C5D34">
        <w:rPr>
          <w:rFonts w:cstheme="minorHAnsi"/>
        </w:rPr>
        <w:t xml:space="preserve"> korzystanie z</w:t>
      </w:r>
      <w:r w:rsidRPr="007C5D34">
        <w:rPr>
          <w:rFonts w:cstheme="minorHAnsi"/>
        </w:rPr>
        <w:t xml:space="preserve"> i </w:t>
      </w:r>
      <w:r w:rsidR="001233A3" w:rsidRPr="007C5D34">
        <w:rPr>
          <w:rFonts w:cstheme="minorHAnsi"/>
        </w:rPr>
        <w:t>rozpor</w:t>
      </w:r>
      <w:r w:rsidR="00B073EA" w:rsidRPr="007C5D34">
        <w:rPr>
          <w:rFonts w:cstheme="minorHAnsi"/>
        </w:rPr>
        <w:t>ządzanie opracowaniami utworów);</w:t>
      </w:r>
    </w:p>
    <w:p w14:paraId="206FA491" w14:textId="0DEE9798" w:rsidR="00EC5EB3" w:rsidRPr="007C5D34" w:rsidRDefault="001233A3" w:rsidP="56C560E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</w:rPr>
        <w:t>prawa do korzystania z i rozporządzania przedmiotami praw pokrewnych na wszelkich znanych polach eksploatacji w chwili zawarcia Umowy, w tym w szczególności na polach eksploatacji wymienionych w art. 94 ust. 4 Ustawy o Prawie Autorskim,</w:t>
      </w:r>
    </w:p>
    <w:p w14:paraId="1F21FEC2" w14:textId="73A82C22" w:rsidR="00EC5EB3" w:rsidRPr="007C5D34" w:rsidRDefault="001233A3" w:rsidP="56C560E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</w:rPr>
        <w:t>prawa do pobierania danych i wtórnego ich wykorzystania w całości lub w istotnej części, co do jakości lub ilości, zgromadzonych w bazach danych,</w:t>
      </w:r>
    </w:p>
    <w:p w14:paraId="5B6705B3" w14:textId="7DAA7591" w:rsidR="00EC5EB3" w:rsidRPr="007C5D34" w:rsidRDefault="001233A3" w:rsidP="56C560EE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inorHAnsi"/>
          <w:b/>
          <w:bCs/>
        </w:rPr>
      </w:pPr>
      <w:r w:rsidRPr="007C5D34">
        <w:rPr>
          <w:rFonts w:cstheme="minorHAnsi"/>
        </w:rPr>
        <w:t>prawa do korzysta</w:t>
      </w:r>
      <w:r w:rsidR="00B073EA" w:rsidRPr="007C5D34">
        <w:rPr>
          <w:rFonts w:cstheme="minorHAnsi"/>
        </w:rPr>
        <w:t xml:space="preserve">nia z i rozporządzania Know-how, </w:t>
      </w:r>
    </w:p>
    <w:p w14:paraId="1A529A91" w14:textId="77777777" w:rsidR="001233A3" w:rsidRPr="007C5D34" w:rsidRDefault="001233A3" w:rsidP="56C560EE">
      <w:pPr>
        <w:pStyle w:val="Akapitzlist"/>
        <w:spacing w:before="60" w:after="60" w:line="276" w:lineRule="auto"/>
        <w:ind w:left="426"/>
        <w:jc w:val="both"/>
        <w:rPr>
          <w:rFonts w:cstheme="minorHAnsi"/>
        </w:rPr>
      </w:pPr>
      <w:r w:rsidRPr="007C5D34">
        <w:rPr>
          <w:rFonts w:cstheme="minorHAnsi"/>
        </w:rPr>
        <w:t>a w przypadku wątpliwości także każdy przedmiot ww. praw;</w:t>
      </w:r>
    </w:p>
    <w:p w14:paraId="496FD7C9" w14:textId="053BBDA2" w:rsidR="00550D69" w:rsidRPr="007C5D34" w:rsidRDefault="00550D69" w:rsidP="467CB01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cstheme="minorHAnsi"/>
          <w:b/>
          <w:bCs/>
        </w:rPr>
        <w:t xml:space="preserve">Granica Błędu – </w:t>
      </w:r>
      <w:r w:rsidRPr="007C5D34">
        <w:rPr>
          <w:rFonts w:cstheme="minorHAnsi"/>
        </w:rPr>
        <w:t>oznacza</w:t>
      </w:r>
      <w:r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 xml:space="preserve">określone w ramach </w:t>
      </w:r>
      <w:r w:rsidR="00FB1F65" w:rsidRPr="007C5D34">
        <w:rPr>
          <w:rFonts w:cstheme="minorHAnsi"/>
        </w:rPr>
        <w:t>Załącznik</w:t>
      </w:r>
      <w:r w:rsidRPr="007C5D34">
        <w:rPr>
          <w:rFonts w:cstheme="minorHAnsi"/>
        </w:rPr>
        <w:t>a nr 1 do Regulaminu</w:t>
      </w:r>
      <w:r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 xml:space="preserve">dopuszczalne odstępstwo Wyników Prac Etapu względem założeń </w:t>
      </w:r>
      <w:r w:rsidR="009B5FC7">
        <w:rPr>
          <w:rFonts w:cstheme="minorHAnsi"/>
        </w:rPr>
        <w:t xml:space="preserve">uprzednio przedstawionych </w:t>
      </w:r>
      <w:r w:rsidRPr="007C5D34">
        <w:rPr>
          <w:rFonts w:cstheme="minorHAnsi"/>
        </w:rPr>
        <w:t xml:space="preserve">przez Uczestnika Przedsięwzięcia </w:t>
      </w:r>
      <w:r w:rsidR="00F90B1C" w:rsidRPr="007C5D34">
        <w:rPr>
          <w:rFonts w:cstheme="minorHAnsi"/>
        </w:rPr>
        <w:t>,</w:t>
      </w:r>
      <w:r w:rsidR="00BA388E" w:rsidRPr="007C5D34">
        <w:rPr>
          <w:rFonts w:cstheme="minorHAnsi"/>
        </w:rPr>
        <w:t xml:space="preserve"> uznawane za dopuszczalne i wiążące się z częściową płatnością wynagrodzenia</w:t>
      </w:r>
      <w:r w:rsidR="00F5466C" w:rsidRPr="007C5D34">
        <w:rPr>
          <w:rFonts w:cstheme="minorHAnsi"/>
        </w:rPr>
        <w:t xml:space="preserve"> (w zakresie Wynagrodzenia Podstawowego)</w:t>
      </w:r>
      <w:r w:rsidR="00BA388E" w:rsidRPr="007C5D34">
        <w:rPr>
          <w:rFonts w:cstheme="minorHAnsi"/>
        </w:rPr>
        <w:t xml:space="preserve">, pomimo niewykonania Wyniku Prac Etapu w pełni zgodnie z </w:t>
      </w:r>
      <w:r w:rsidR="00F90B1C" w:rsidRPr="007C5D34">
        <w:rPr>
          <w:rFonts w:cstheme="minorHAnsi"/>
        </w:rPr>
        <w:t>Wnioskiem</w:t>
      </w:r>
      <w:r w:rsidRPr="007C5D34">
        <w:rPr>
          <w:rFonts w:cstheme="minorHAnsi"/>
        </w:rPr>
        <w:t>;</w:t>
      </w:r>
    </w:p>
    <w:p w14:paraId="6E006DC9" w14:textId="6764D20E" w:rsidR="007D7F19" w:rsidRPr="007C5D34" w:rsidRDefault="007D7F19" w:rsidP="467CB01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inorHAnsi"/>
          <w:b/>
          <w:bCs/>
        </w:rPr>
      </w:pPr>
      <w:r w:rsidRPr="007C5D34">
        <w:rPr>
          <w:rFonts w:cstheme="minorHAnsi"/>
          <w:b/>
          <w:bCs/>
        </w:rPr>
        <w:lastRenderedPageBreak/>
        <w:t xml:space="preserve">Harmonogram Przedsięwzięcia – </w:t>
      </w:r>
      <w:r w:rsidRPr="007C5D34">
        <w:rPr>
          <w:rFonts w:cstheme="minorHAnsi"/>
        </w:rPr>
        <w:t>oznacza harmonogram realizacji Przedsięwzięcia i prowadzonego Postępowania, uwzględnia</w:t>
      </w:r>
      <w:r w:rsidR="00E567EF" w:rsidRPr="007C5D34">
        <w:rPr>
          <w:rFonts w:cstheme="minorHAnsi"/>
        </w:rPr>
        <w:t>jący</w:t>
      </w:r>
      <w:r w:rsidRPr="007C5D34">
        <w:rPr>
          <w:rFonts w:cstheme="minorHAnsi"/>
        </w:rPr>
        <w:t xml:space="preserve"> najważniejsze działania w ramach Przedsięwzięcia i Postępowania. Stanowi </w:t>
      </w:r>
      <w:r w:rsidR="00FB1F65" w:rsidRPr="007C5D34">
        <w:rPr>
          <w:rFonts w:cstheme="minorHAnsi"/>
        </w:rPr>
        <w:t>Załącznik</w:t>
      </w:r>
      <w:r w:rsidRPr="007C5D34">
        <w:rPr>
          <w:rFonts w:cstheme="minorHAnsi"/>
        </w:rPr>
        <w:t xml:space="preserve"> nr </w:t>
      </w:r>
      <w:r w:rsidR="007130B3" w:rsidRPr="007C5D34">
        <w:rPr>
          <w:rFonts w:cstheme="minorHAnsi"/>
        </w:rPr>
        <w:t>4</w:t>
      </w:r>
      <w:r w:rsidRPr="007C5D34">
        <w:rPr>
          <w:rFonts w:cstheme="minorHAnsi"/>
        </w:rPr>
        <w:t xml:space="preserve"> do Regulaminu;</w:t>
      </w:r>
    </w:p>
    <w:p w14:paraId="1A394F04" w14:textId="1AF48CE0" w:rsidR="001233A3" w:rsidRPr="007C5D34" w:rsidRDefault="007D7F19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  <w:color w:val="000000" w:themeColor="text1"/>
        </w:rPr>
      </w:pPr>
      <w:r w:rsidRPr="007C5D34">
        <w:rPr>
          <w:rFonts w:cstheme="minorHAnsi"/>
          <w:b/>
          <w:bCs/>
        </w:rPr>
        <w:t>Harmonogram Rzeczowo-Finansowy</w:t>
      </w:r>
      <w:r w:rsidR="001A5E3D"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 xml:space="preserve">– </w:t>
      </w:r>
      <w:r w:rsidR="001A5E3D" w:rsidRPr="007C5D34">
        <w:rPr>
          <w:rFonts w:cstheme="minorHAnsi"/>
        </w:rPr>
        <w:t>oznacza</w:t>
      </w:r>
      <w:r w:rsidR="001A5E3D" w:rsidRPr="007C5D34">
        <w:rPr>
          <w:rFonts w:cstheme="minorHAnsi"/>
          <w:b/>
          <w:bCs/>
        </w:rPr>
        <w:t xml:space="preserve"> </w:t>
      </w:r>
      <w:r w:rsidRPr="007C5D34">
        <w:rPr>
          <w:rFonts w:cstheme="minorHAnsi"/>
        </w:rPr>
        <w:t>przedstawian</w:t>
      </w:r>
      <w:r w:rsidR="001A5E3D" w:rsidRPr="007C5D34">
        <w:rPr>
          <w:rFonts w:cstheme="minorHAnsi"/>
        </w:rPr>
        <w:t>y</w:t>
      </w:r>
      <w:r w:rsidRPr="007C5D34">
        <w:rPr>
          <w:rFonts w:cstheme="minorHAnsi"/>
        </w:rPr>
        <w:t xml:space="preserve"> przez </w:t>
      </w:r>
      <w:r w:rsidR="00E567EF" w:rsidRPr="007C5D34">
        <w:rPr>
          <w:rFonts w:cstheme="minorHAnsi"/>
        </w:rPr>
        <w:t>Uczestnika Przedsięwzięcia</w:t>
      </w:r>
      <w:r w:rsidRPr="007C5D34">
        <w:rPr>
          <w:rFonts w:cstheme="minorHAnsi"/>
        </w:rPr>
        <w:t xml:space="preserve"> </w:t>
      </w:r>
      <w:r w:rsidR="001A5E3D" w:rsidRPr="007C5D34">
        <w:rPr>
          <w:rFonts w:cstheme="minorHAnsi"/>
        </w:rPr>
        <w:t>wraz z Wnioskiem</w:t>
      </w:r>
      <w:r w:rsidR="00EB14CD" w:rsidRPr="007C5D34">
        <w:rPr>
          <w:rFonts w:cstheme="minorHAnsi"/>
        </w:rPr>
        <w:t xml:space="preserve">, a następnie </w:t>
      </w:r>
      <w:r w:rsidR="00FA110B" w:rsidRPr="007C5D34">
        <w:rPr>
          <w:rFonts w:cstheme="minorHAnsi"/>
        </w:rPr>
        <w:t xml:space="preserve">aktualizowany </w:t>
      </w:r>
      <w:r w:rsidR="00EB14CD" w:rsidRPr="007C5D34">
        <w:rPr>
          <w:rFonts w:cstheme="minorHAnsi"/>
        </w:rPr>
        <w:t>wraz z Wynikiem Prac Etapu I (</w:t>
      </w:r>
      <w:r w:rsidR="00FA110B" w:rsidRPr="007C5D34">
        <w:rPr>
          <w:rFonts w:cstheme="minorHAnsi"/>
        </w:rPr>
        <w:t xml:space="preserve">na potrzeby </w:t>
      </w:r>
      <w:r w:rsidR="00EB14CD" w:rsidRPr="007C5D34">
        <w:rPr>
          <w:rFonts w:cstheme="minorHAnsi"/>
        </w:rPr>
        <w:t xml:space="preserve">Etapu II) </w:t>
      </w:r>
      <w:r w:rsidR="00EA1E35" w:rsidRPr="007C5D34">
        <w:rPr>
          <w:rFonts w:cstheme="minorHAnsi"/>
        </w:rPr>
        <w:t xml:space="preserve">dokument </w:t>
      </w:r>
      <w:r w:rsidRPr="007C5D34">
        <w:rPr>
          <w:rFonts w:cstheme="minorHAnsi"/>
        </w:rPr>
        <w:t xml:space="preserve">zawierający </w:t>
      </w:r>
      <w:r w:rsidR="008C620C" w:rsidRPr="007C5D34">
        <w:rPr>
          <w:rFonts w:cstheme="minorHAnsi"/>
        </w:rPr>
        <w:t xml:space="preserve">informacje </w:t>
      </w:r>
      <w:r w:rsidR="00ED5025" w:rsidRPr="007C5D34">
        <w:rPr>
          <w:rFonts w:cstheme="minorHAnsi"/>
        </w:rPr>
        <w:t>dotyczące planowanych prac w ramach danego Etapu i odpowiadającego im wynagrodzenia Uczestnika Przedsięwzięcia</w:t>
      </w:r>
      <w:r w:rsidR="00FA110B" w:rsidRPr="007C5D34">
        <w:rPr>
          <w:rFonts w:cstheme="minorHAnsi"/>
        </w:rPr>
        <w:t>, posiadający elementy szczegółowo opisane w Załączniku nr 3 do Regulaminu</w:t>
      </w:r>
      <w:r w:rsidRPr="007C5D34">
        <w:rPr>
          <w:rFonts w:cstheme="minorHAnsi"/>
          <w:lang w:eastAsia="pl-PL"/>
        </w:rPr>
        <w:t>;</w:t>
      </w:r>
    </w:p>
    <w:p w14:paraId="34872E15" w14:textId="2DC4C355" w:rsidR="001233A3" w:rsidRPr="007C5D34" w:rsidRDefault="001233A3" w:rsidP="56C560EE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b/>
          <w:bCs/>
          <w:color w:val="000000" w:themeColor="text1"/>
        </w:rPr>
      </w:pPr>
      <w:r w:rsidRPr="007C5D34">
        <w:rPr>
          <w:rFonts w:cstheme="minorHAnsi"/>
          <w:b/>
          <w:bCs/>
        </w:rPr>
        <w:t>Informacja Poufna</w:t>
      </w:r>
      <w:r w:rsidRPr="007C5D34">
        <w:rPr>
          <w:rFonts w:cstheme="minorHAnsi"/>
        </w:rPr>
        <w:t xml:space="preserve"> – oznacza wszelkie informacje posiadające wartość gospodarczą, niezależnie od tego, czy informacje takie zostały udostępnione lub pozyskane w formie ustnej, pisemnej, elektronicznej, wizualnej, zapisu magnetycznego lub cyfrowego, czy też w jakiejkolwiek innej formie, oraz niezależnie od tego, czy informacje takie były oznaczone jako „poufne”, „zastrzeżone” lub podobnie, a w szczególności:</w:t>
      </w:r>
    </w:p>
    <w:p w14:paraId="40FFB82A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tajemnicę przedsiębiorstwa w rozumieniu </w:t>
      </w:r>
      <w:r w:rsidR="009F09C3" w:rsidRPr="007C5D34">
        <w:rPr>
          <w:rFonts w:cstheme="minorHAnsi"/>
        </w:rPr>
        <w:t>Ustawy ZNK;</w:t>
      </w:r>
    </w:p>
    <w:p w14:paraId="2D49099C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dane osobowe w rozumieniu rozporządzenia Parlamentu Europejskiego i Rady (UE) 2016/679 z dn. 2</w:t>
      </w:r>
      <w:r w:rsidR="00101269" w:rsidRPr="007C5D34">
        <w:rPr>
          <w:rFonts w:cstheme="minorHAnsi"/>
        </w:rPr>
        <w:t>7 </w:t>
      </w:r>
      <w:r w:rsidRPr="007C5D34">
        <w:rPr>
          <w:rFonts w:cstheme="minorHAnsi"/>
        </w:rPr>
        <w:t>kwietnia 2016 r. w sprawie ochrony osób fizycznych w związku z przetwarzaniem danych osobowych i w sprawie swobodnego przepływu takich danych oraz uchylenia dyrektywy 95/46/WE (ogólne rozporządzenie o ochronie danych) (Dz.Urz.</w:t>
      </w:r>
      <w:r w:rsidR="009F09C3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UE</w:t>
      </w:r>
      <w:r w:rsidR="009F09C3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L</w:t>
      </w:r>
      <w:r w:rsidR="009F09C3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Nr 119</w:t>
      </w:r>
      <w:r w:rsidR="009F09C3" w:rsidRPr="007C5D34">
        <w:rPr>
          <w:rFonts w:cstheme="minorHAnsi"/>
        </w:rPr>
        <w:t xml:space="preserve"> z 4.05.2016 r.</w:t>
      </w:r>
      <w:r w:rsidRPr="007C5D34">
        <w:rPr>
          <w:rFonts w:cstheme="minorHAnsi"/>
        </w:rPr>
        <w:t>,</w:t>
      </w:r>
      <w:r w:rsidR="009F09C3" w:rsidRPr="007C5D34">
        <w:rPr>
          <w:rFonts w:cstheme="minorHAnsi"/>
        </w:rPr>
        <w:t xml:space="preserve"> </w:t>
      </w:r>
      <w:r w:rsidRPr="007C5D34">
        <w:rPr>
          <w:rFonts w:cstheme="minorHAnsi"/>
        </w:rPr>
        <w:t>str. 1);</w:t>
      </w:r>
    </w:p>
    <w:p w14:paraId="66028428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treść łączących Strony umów i wszelkie warunki współpracy Stron, w tym również wynikające z Umowy oraz wszelkie informacje otrzymane od innej Strony w związku z zawarciem, wykonaniem lub ustaniem obowiązywania Umowy;</w:t>
      </w:r>
    </w:p>
    <w:p w14:paraId="0994CE3F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informacje o charakterze technicznym lub objęte tajemnicą handlową, dotyczące w szczególności produktów, procedur, cen, działalności i sytuacji finansowej;</w:t>
      </w:r>
    </w:p>
    <w:p w14:paraId="2CB906F4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wszelkie inne informacje techniczne, technologiczne, praktyczne, handlowe lub</w:t>
      </w:r>
      <w:r w:rsidR="00110B9D" w:rsidRPr="007C5D34">
        <w:rPr>
          <w:rFonts w:cstheme="minorHAnsi"/>
        </w:rPr>
        <w:t> </w:t>
      </w:r>
      <w:r w:rsidRPr="007C5D34">
        <w:rPr>
          <w:rFonts w:cstheme="minorHAnsi"/>
        </w:rPr>
        <w:t>organizacyjne, w tym wszelkie projekty, procedury, notatki, metody, rysunki, obrazy, opisy, schematy, specyfikacje, wzory, zestawienia, kompilacje i podobne opracowania;</w:t>
      </w:r>
    </w:p>
    <w:p w14:paraId="514C7DBB" w14:textId="77777777" w:rsidR="001233A3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Know-how NCBR;</w:t>
      </w:r>
    </w:p>
    <w:p w14:paraId="5D2A4270" w14:textId="77777777" w:rsidR="00FA110B" w:rsidRPr="007C5D34" w:rsidRDefault="001233A3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Know-how Wykonawcy</w:t>
      </w:r>
      <w:r w:rsidR="00FA110B" w:rsidRPr="007C5D34">
        <w:rPr>
          <w:rFonts w:cstheme="minorHAnsi"/>
        </w:rPr>
        <w:t>;</w:t>
      </w:r>
    </w:p>
    <w:p w14:paraId="7E804685" w14:textId="1680EB1C" w:rsidR="001233A3" w:rsidRPr="007C5D34" w:rsidRDefault="00FA110B" w:rsidP="467CB015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Know-how Użytkownika</w:t>
      </w:r>
      <w:r w:rsidR="001233A3" w:rsidRPr="007C5D34">
        <w:rPr>
          <w:rFonts w:cstheme="minorHAnsi"/>
        </w:rPr>
        <w:t>.</w:t>
      </w:r>
    </w:p>
    <w:p w14:paraId="1A1E697C" w14:textId="77777777" w:rsidR="001233A3" w:rsidRPr="007C5D34" w:rsidRDefault="001233A3" w:rsidP="001233A3">
      <w:pPr>
        <w:spacing w:before="60" w:after="60"/>
        <w:ind w:left="426"/>
        <w:jc w:val="both"/>
        <w:rPr>
          <w:rFonts w:cstheme="minorHAnsi"/>
        </w:rPr>
      </w:pPr>
      <w:r w:rsidRPr="007C5D34">
        <w:rPr>
          <w:rFonts w:cstheme="minorHAnsi"/>
        </w:rPr>
        <w:t>Dla uniknięcia wątpliwości Strony wskazują, że Informacją Poufną nie jest informacja:</w:t>
      </w:r>
    </w:p>
    <w:p w14:paraId="1BC1759E" w14:textId="77777777" w:rsidR="001233A3" w:rsidRPr="007C5D34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powszechnie znana;</w:t>
      </w:r>
    </w:p>
    <w:p w14:paraId="67C9F162" w14:textId="77777777" w:rsidR="001233A3" w:rsidRPr="007C5D34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własna danej Strony, opracowana niezależnie od innej ze Stron, bez korzystania z Informacji Poufnych innej Strony;</w:t>
      </w:r>
    </w:p>
    <w:p w14:paraId="493E2547" w14:textId="77777777" w:rsidR="001233A3" w:rsidRPr="007C5D34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>uzyskana od osoby trzeciej, która nie miała obowiązku zachowania poufności w odniesieniu do tych informacji, o ile zarówno osoba trzecia, jak i dana</w:t>
      </w:r>
      <w:r w:rsidR="00101269" w:rsidRPr="007C5D34">
        <w:rPr>
          <w:rFonts w:cstheme="minorHAnsi"/>
        </w:rPr>
        <w:t xml:space="preserve"> Strona, uzyskała je w zgodny z </w:t>
      </w:r>
      <w:r w:rsidRPr="007C5D34">
        <w:rPr>
          <w:rFonts w:cstheme="minorHAnsi"/>
        </w:rPr>
        <w:t>prawem sposób;</w:t>
      </w:r>
    </w:p>
    <w:p w14:paraId="7028E51D" w14:textId="1AFA3B0E" w:rsidR="001233A3" w:rsidRPr="007C5D34" w:rsidRDefault="001233A3" w:rsidP="0B78FE8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 xml:space="preserve">Informacja Publiczna </w:t>
      </w:r>
      <w:r w:rsidRPr="007C5D34">
        <w:rPr>
          <w:rFonts w:cstheme="minorHAnsi"/>
        </w:rPr>
        <w:t>– oznacza informację publiczną w rozumieniu Ustawy o Informacji Publicznej;</w:t>
      </w:r>
    </w:p>
    <w:p w14:paraId="0CB837F8" w14:textId="0E0FDEC7" w:rsidR="007C5D34" w:rsidRPr="007C5D34" w:rsidRDefault="007C5D34" w:rsidP="007C5D3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>Innowacja procesowa</w:t>
      </w:r>
      <w:r w:rsidRPr="007C5D34">
        <w:rPr>
          <w:rFonts w:cstheme="minorHAnsi"/>
        </w:rPr>
        <w:t xml:space="preserve"> - na potrzeby Przedsięwzięcia jest rozumiana jako nowa lub znacznie udoskonalona metoda konstrukcji, organizacji lub eksploatacji systemu ciepłowniczego, obejmująca znaczne zmiany w obrębie techniki, sprzętu lub oprogramowania, z wyjątkiem: niewielkich zmian lub ulepszeń, zwiększenia mocy produkcyjnych lub usługowych poprzez dodanie systemów produkcyjnych lub logistycznych bardzo podobnych do obecnie stosowanych, zaprzestania stosowania danego procesu, prostego refinansowania lub podwyższenia majątku, </w:t>
      </w:r>
      <w:r w:rsidRPr="007C5D34">
        <w:rPr>
          <w:rFonts w:cstheme="minorHAnsi"/>
        </w:rPr>
        <w:lastRenderedPageBreak/>
        <w:t>zmian wynikających jedynie ze zmian cen czynników produkcji, dostosowania do potrzeb użytkownika, lokalizacji, zmian regularnych, sezonowych i innych zmian cyklicznych oraz obrotu nowymi lub znacząco udoskonalonymi produktami;</w:t>
      </w:r>
    </w:p>
    <w:p w14:paraId="11E228C6" w14:textId="03BDF791" w:rsidR="007C5D34" w:rsidRPr="007C5D34" w:rsidRDefault="007C5D34" w:rsidP="007C5D3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 w:cstheme="minorHAnsi"/>
          <w:b/>
          <w:bCs/>
        </w:rPr>
      </w:pPr>
      <w:r w:rsidRPr="007C5D34">
        <w:rPr>
          <w:rFonts w:cstheme="minorHAnsi"/>
          <w:b/>
          <w:bCs/>
        </w:rPr>
        <w:t xml:space="preserve">Innowacja produktowa </w:t>
      </w:r>
      <w:r w:rsidRPr="007C5D34">
        <w:rPr>
          <w:rFonts w:eastAsiaTheme="majorBidi" w:cstheme="minorHAnsi"/>
          <w:b/>
          <w:bCs/>
        </w:rPr>
        <w:t xml:space="preserve">- </w:t>
      </w:r>
      <w:r w:rsidRPr="007C5D34">
        <w:rPr>
          <w:rFonts w:cstheme="minorHAnsi"/>
        </w:rPr>
        <w:t>jest na potrzeby Przedsięwzięcia rozumiana jako stworzenie znacznie nowego lub znacznie udoskonalonego produktu, w szczególności urządzenia lub oprogramowania;</w:t>
      </w:r>
    </w:p>
    <w:p w14:paraId="29CF269B" w14:textId="4AAE98D2" w:rsidR="007C5D34" w:rsidRPr="007C5D34" w:rsidRDefault="007C5D34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Innowacja usługowa </w:t>
      </w:r>
      <w:r w:rsidRPr="4D148355">
        <w:rPr>
          <w:rFonts w:eastAsiaTheme="majorBidi"/>
          <w:b/>
          <w:bCs/>
        </w:rPr>
        <w:t xml:space="preserve">- </w:t>
      </w:r>
      <w:r w:rsidRPr="4D148355">
        <w:t>jest na potrzeby Przedsięwzięcia rozumiana jako stworzenie znacznie nowej lub znacznie udoskonalonej usługi;</w:t>
      </w:r>
    </w:p>
    <w:p w14:paraId="6BEA7EF2" w14:textId="379E45CD" w:rsidR="00476A8D" w:rsidRPr="007C5D34" w:rsidRDefault="0049282B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Kamień M</w:t>
      </w:r>
      <w:r w:rsidR="00476A8D" w:rsidRPr="4D148355">
        <w:rPr>
          <w:b/>
          <w:bCs/>
        </w:rPr>
        <w:t>ilowy –</w:t>
      </w:r>
      <w:r w:rsidR="003B012F" w:rsidRPr="4D148355">
        <w:t xml:space="preserve"> zdefiniowany w ramach Harmonogramu R</w:t>
      </w:r>
      <w:r w:rsidR="00310530" w:rsidRPr="4D148355">
        <w:t xml:space="preserve">zeczowo-Finansowego Etapu </w:t>
      </w:r>
      <w:r w:rsidR="003B012F" w:rsidRPr="4D148355">
        <w:t>I</w:t>
      </w:r>
      <w:r w:rsidR="0052086B" w:rsidRPr="4D148355">
        <w:t xml:space="preserve"> </w:t>
      </w:r>
      <w:r w:rsidR="003B012F" w:rsidRPr="4D148355">
        <w:t xml:space="preserve"> lub Etapu II</w:t>
      </w:r>
      <w:r w:rsidRPr="4D148355">
        <w:t xml:space="preserve"> efekt wskazanych w </w:t>
      </w:r>
      <w:r w:rsidR="00476C5F" w:rsidRPr="4D148355">
        <w:t xml:space="preserve">nim </w:t>
      </w:r>
      <w:r w:rsidRPr="4D148355">
        <w:t>Zadań Badawczych, które Wykonawca zobowiązuje się osiągnąć</w:t>
      </w:r>
      <w:r w:rsidR="003B012F" w:rsidRPr="4D148355">
        <w:t xml:space="preserve"> </w:t>
      </w:r>
      <w:r w:rsidRPr="4D148355">
        <w:t xml:space="preserve">w trakcie trwania danego Etapu. Kamień </w:t>
      </w:r>
      <w:r w:rsidR="00310530" w:rsidRPr="4D148355">
        <w:t>M</w:t>
      </w:r>
      <w:r w:rsidRPr="4D148355">
        <w:t xml:space="preserve">ilowy może dotyczyć </w:t>
      </w:r>
      <w:r w:rsidR="00FA110B" w:rsidRPr="4D148355">
        <w:t xml:space="preserve">w szczególności </w:t>
      </w:r>
      <w:r w:rsidRPr="4D148355">
        <w:t>kwestii technicznych</w:t>
      </w:r>
      <w:r w:rsidR="00FA110B" w:rsidRPr="4D148355">
        <w:t>, operacyjnych</w:t>
      </w:r>
      <w:r w:rsidRPr="4D148355">
        <w:t xml:space="preserve"> lub </w:t>
      </w:r>
      <w:r w:rsidR="00D07872" w:rsidRPr="4D148355">
        <w:t>prawnych</w:t>
      </w:r>
      <w:r w:rsidR="00DA2865" w:rsidRPr="4D148355">
        <w:t xml:space="preserve"> </w:t>
      </w:r>
      <w:r w:rsidRPr="4D148355">
        <w:t xml:space="preserve">dotyczących </w:t>
      </w:r>
      <w:r w:rsidR="00476C5F" w:rsidRPr="4D148355">
        <w:t>Rozwiązania</w:t>
      </w:r>
      <w:r w:rsidR="00E8770E" w:rsidRPr="4D148355">
        <w:t>;</w:t>
      </w:r>
    </w:p>
    <w:p w14:paraId="73524B89" w14:textId="3BA8C5F5" w:rsidR="001233A3" w:rsidRPr="007C5D34" w:rsidRDefault="00E84CB6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b/>
          <w:bCs/>
        </w:rPr>
        <w:t>Know-how</w:t>
      </w:r>
      <w:r w:rsidRPr="4D148355">
        <w:t xml:space="preserve"> – oznacza w szczególności informacje techniczne, technologiczne, praktyczne, handlowe, organizacyjne, koncepcje, pomysły, idee, założenia, wytyczne, ogólne ramy i struktury, metody, techniki, nazwy, wzory, znaki, treści, oprogramowanie, interfejsy systemowe, szablony, metodologie, narzędzia, procedury, algorytmy, umiejętności i technologie nieujawnione do wiadomości publicznej, bez względu na to, czy mogą być przedmiotem praw wyłącznych, w szczególności takich jak patenty, wzory użytkowe lub przemysłowe, oraz bez względu na to, czy są chronione prawami wyłącznymi</w:t>
      </w:r>
      <w:r w:rsidR="00363A00" w:rsidRPr="4D148355">
        <w:t xml:space="preserve">, które powstały lub zostały wykorzystane w związku z wykonywaniem Umowy </w:t>
      </w:r>
      <w:r w:rsidR="00EC3983" w:rsidRPr="4D148355">
        <w:t xml:space="preserve">odpowiednio przez NCBR lub </w:t>
      </w:r>
      <w:r w:rsidR="00363A00" w:rsidRPr="4D148355">
        <w:t xml:space="preserve">przez Wykonawcę, a w szczególności dotyczą </w:t>
      </w:r>
      <w:r w:rsidR="00140D43" w:rsidRPr="4D148355">
        <w:t>Rozwiązania</w:t>
      </w:r>
      <w:r w:rsidRPr="4D148355">
        <w:t>;</w:t>
      </w:r>
    </w:p>
    <w:p w14:paraId="007631D6" w14:textId="1A1433F7" w:rsidR="001233A3" w:rsidRPr="007C5D34" w:rsidRDefault="001233A3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b/>
          <w:bCs/>
          <w:color w:val="000000" w:themeColor="text1"/>
        </w:rPr>
      </w:pPr>
      <w:r w:rsidRPr="4D148355">
        <w:rPr>
          <w:b/>
          <w:bCs/>
        </w:rPr>
        <w:t>Komercjalizacja Wyników Prac B+R</w:t>
      </w:r>
      <w:r w:rsidR="00293C9D" w:rsidRPr="4D148355">
        <w:rPr>
          <w:b/>
          <w:bCs/>
        </w:rPr>
        <w:t xml:space="preserve"> </w:t>
      </w:r>
      <w:r w:rsidR="00614950" w:rsidRPr="4D148355">
        <w:rPr>
          <w:b/>
          <w:bCs/>
        </w:rPr>
        <w:t xml:space="preserve">w zakresie Komponentu Technologicznego </w:t>
      </w:r>
      <w:r w:rsidRPr="4D148355">
        <w:t>– Strony dopuszczają następujące ścieżki komercjalizacji Wyników Prac B+R</w:t>
      </w:r>
      <w:r w:rsidR="00614950" w:rsidRPr="4D148355">
        <w:t xml:space="preserve"> w zakresie Komponentu Technologicznego</w:t>
      </w:r>
      <w:r w:rsidRPr="4D148355">
        <w:t>:</w:t>
      </w:r>
    </w:p>
    <w:p w14:paraId="516287F4" w14:textId="3CBA695D" w:rsidR="001233A3" w:rsidRPr="007C5D34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wprowadzenie Wyników Prac B+R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 xml:space="preserve">do własnej działalności gospodarczej Wykonawcy poprzez rozpoczęcie produkcji </w:t>
      </w:r>
      <w:r w:rsidR="00F76C4F" w:rsidRPr="007C5D34">
        <w:rPr>
          <w:rFonts w:cstheme="minorHAnsi"/>
        </w:rPr>
        <w:t xml:space="preserve">towarów </w:t>
      </w:r>
      <w:r w:rsidRPr="007C5D34">
        <w:rPr>
          <w:rFonts w:cstheme="minorHAnsi"/>
        </w:rPr>
        <w:t xml:space="preserve">lub świadczenia usług </w:t>
      </w:r>
      <w:r w:rsidR="00F76C4F" w:rsidRPr="007C5D34">
        <w:rPr>
          <w:rFonts w:cstheme="minorHAnsi"/>
        </w:rPr>
        <w:t xml:space="preserve">(w tym robót budowlanych) </w:t>
      </w:r>
      <w:r w:rsidRPr="007C5D34">
        <w:rPr>
          <w:rFonts w:cstheme="minorHAnsi"/>
        </w:rPr>
        <w:t>na bazie uzyskanych Wyników Prac B+R</w:t>
      </w:r>
      <w:r w:rsidR="00614950" w:rsidRPr="007C5D34">
        <w:rPr>
          <w:rFonts w:cstheme="minorHAnsi"/>
        </w:rPr>
        <w:t xml:space="preserve"> w zakresie Komponentu Technologicznego</w:t>
      </w:r>
      <w:r w:rsidR="0052086B" w:rsidRPr="007C5D34">
        <w:rPr>
          <w:rFonts w:cstheme="minorHAnsi"/>
        </w:rPr>
        <w:t>,</w:t>
      </w:r>
      <w:r w:rsidRPr="007C5D34">
        <w:rPr>
          <w:rFonts w:cstheme="minorHAnsi"/>
        </w:rPr>
        <w:t xml:space="preserve"> </w:t>
      </w:r>
    </w:p>
    <w:p w14:paraId="4C0671BC" w14:textId="1385D711" w:rsidR="00662BC9" w:rsidRPr="007C5D34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udzielenie licencji na korzystanie z Wyników Prac B+R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>w działalności prowadzonej przez osobę trzecią</w:t>
      </w:r>
      <w:r w:rsidR="0052086B" w:rsidRPr="007C5D34">
        <w:rPr>
          <w:rFonts w:cstheme="minorHAnsi"/>
        </w:rPr>
        <w:t xml:space="preserve"> lub</w:t>
      </w:r>
    </w:p>
    <w:p w14:paraId="2E46134A" w14:textId="4044E58E" w:rsidR="001233A3" w:rsidRPr="007C5D34" w:rsidRDefault="00662BC9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sprzedaż Wyników Prac B+R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>– za uprzednia zgodą NCBR wyrażoną w formie pisemnej pod rygorem nieważności</w:t>
      </w:r>
      <w:r w:rsidR="001233A3" w:rsidRPr="007C5D34">
        <w:rPr>
          <w:rFonts w:cstheme="minorHAnsi"/>
        </w:rPr>
        <w:t>.</w:t>
      </w:r>
    </w:p>
    <w:p w14:paraId="515EB721" w14:textId="35A6105D" w:rsidR="001233A3" w:rsidRPr="007C5D34" w:rsidRDefault="001233A3" w:rsidP="001233A3">
      <w:pPr>
        <w:pStyle w:val="Akapitzlist"/>
        <w:spacing w:before="60" w:after="60"/>
        <w:ind w:left="426"/>
        <w:jc w:val="both"/>
        <w:rPr>
          <w:rFonts w:cstheme="minorHAnsi"/>
        </w:rPr>
      </w:pPr>
      <w:r w:rsidRPr="007C5D34">
        <w:rPr>
          <w:rFonts w:cstheme="minorHAnsi"/>
        </w:rPr>
        <w:t xml:space="preserve">Szczegółowe zasady Komercjalizacji Wyników Prac B+R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 xml:space="preserve">określa </w:t>
      </w:r>
      <w:r w:rsidR="00293C9D" w:rsidRPr="007C5D34">
        <w:rPr>
          <w:rFonts w:cstheme="minorHAnsi"/>
        </w:rPr>
        <w:t>art. 2</w:t>
      </w:r>
      <w:r w:rsidR="00047188" w:rsidRPr="007C5D34">
        <w:rPr>
          <w:rFonts w:cstheme="minorHAnsi"/>
        </w:rPr>
        <w:t>9</w:t>
      </w:r>
      <w:r w:rsidR="00293C9D" w:rsidRPr="007C5D34">
        <w:rPr>
          <w:rFonts w:cstheme="minorHAnsi"/>
        </w:rPr>
        <w:t xml:space="preserve"> Umowy</w:t>
      </w:r>
      <w:r w:rsidRPr="007C5D34">
        <w:rPr>
          <w:rFonts w:cstheme="minorHAnsi"/>
        </w:rPr>
        <w:t>;</w:t>
      </w:r>
    </w:p>
    <w:p w14:paraId="39A43E23" w14:textId="2CD4E5F9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4D148355">
        <w:rPr>
          <w:b/>
          <w:bCs/>
        </w:rPr>
        <w:t>Komercjalizacja Technologii Zależnych</w:t>
      </w:r>
      <w:r w:rsidRPr="4D148355">
        <w:t xml:space="preserve"> </w:t>
      </w:r>
      <w:r w:rsidR="00614950" w:rsidRPr="4D148355">
        <w:rPr>
          <w:b/>
          <w:bCs/>
        </w:rPr>
        <w:t>w zakresie Komponentu Technologicznego</w:t>
      </w:r>
      <w:r w:rsidR="00614950" w:rsidRPr="4D148355">
        <w:t xml:space="preserve"> </w:t>
      </w:r>
      <w:r w:rsidRPr="4D148355">
        <w:t>– Strony dopuszczają następujące ścieżki komercjalizacji Technologii Zależnych</w:t>
      </w:r>
      <w:r w:rsidR="00614950" w:rsidRPr="4D148355">
        <w:t xml:space="preserve"> w zakresie Komponentu Technologicznego</w:t>
      </w:r>
      <w:r w:rsidRPr="4D148355">
        <w:t>:</w:t>
      </w:r>
    </w:p>
    <w:p w14:paraId="6CF093B0" w14:textId="27C0DB90" w:rsidR="001233A3" w:rsidRPr="007C5D34" w:rsidRDefault="001233A3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wprowadzenie Technologii Zależnej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 xml:space="preserve">do własnej działalności gospodarczej Wykonawcy poprzez rozpoczęcie produkcji </w:t>
      </w:r>
      <w:r w:rsidR="00F76C4F" w:rsidRPr="007C5D34">
        <w:rPr>
          <w:rFonts w:cstheme="minorHAnsi"/>
        </w:rPr>
        <w:t xml:space="preserve">towarów </w:t>
      </w:r>
      <w:r w:rsidRPr="007C5D34">
        <w:rPr>
          <w:rFonts w:cstheme="minorHAnsi"/>
        </w:rPr>
        <w:t>lub świadczenia usług</w:t>
      </w:r>
      <w:r w:rsidR="00F76C4F" w:rsidRPr="007C5D34">
        <w:rPr>
          <w:rFonts w:cstheme="minorHAnsi"/>
        </w:rPr>
        <w:t xml:space="preserve"> (w tym robót budowlanych) </w:t>
      </w:r>
      <w:r w:rsidRPr="007C5D34">
        <w:rPr>
          <w:rFonts w:cstheme="minorHAnsi"/>
        </w:rPr>
        <w:t xml:space="preserve"> na bazie Technologii Zależnej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 xml:space="preserve">lub </w:t>
      </w:r>
    </w:p>
    <w:p w14:paraId="645EB202" w14:textId="2CB3E361" w:rsidR="001233A3" w:rsidRPr="007C5D34" w:rsidRDefault="001233A3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inorHAnsi"/>
        </w:rPr>
      </w:pPr>
      <w:r w:rsidRPr="007C5D34">
        <w:rPr>
          <w:rFonts w:cstheme="minorHAnsi"/>
        </w:rPr>
        <w:t xml:space="preserve">udzielenie licencji na korzystanie z Technologii Zależnej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>w działalności prowadzonej przez osobę trzecią.</w:t>
      </w:r>
    </w:p>
    <w:p w14:paraId="1FDFE64C" w14:textId="0C26BF55" w:rsidR="001233A3" w:rsidRPr="007C5D34" w:rsidRDefault="001233A3" w:rsidP="001233A3">
      <w:pPr>
        <w:pStyle w:val="Akapitzlist"/>
        <w:spacing w:before="60" w:after="60"/>
        <w:ind w:left="426"/>
        <w:jc w:val="both"/>
        <w:rPr>
          <w:rFonts w:cstheme="minorHAnsi"/>
        </w:rPr>
      </w:pPr>
      <w:r w:rsidRPr="007C5D34">
        <w:rPr>
          <w:rFonts w:cstheme="minorHAnsi"/>
        </w:rPr>
        <w:t xml:space="preserve">Szczegółowe zasady Komercjalizacji Technologii Zależnych </w:t>
      </w:r>
      <w:r w:rsidR="00614950" w:rsidRPr="007C5D34">
        <w:rPr>
          <w:rFonts w:cstheme="minorHAnsi"/>
        </w:rPr>
        <w:t xml:space="preserve">w zakresie Komponentu Technologicznego </w:t>
      </w:r>
      <w:r w:rsidRPr="007C5D34">
        <w:rPr>
          <w:rFonts w:cstheme="minorHAnsi"/>
        </w:rPr>
        <w:t xml:space="preserve">określa </w:t>
      </w:r>
      <w:r w:rsidR="00293C9D" w:rsidRPr="007C5D34">
        <w:rPr>
          <w:rFonts w:cstheme="minorHAnsi"/>
        </w:rPr>
        <w:t>art. 2</w:t>
      </w:r>
      <w:r w:rsidR="00047188" w:rsidRPr="007C5D34">
        <w:rPr>
          <w:rFonts w:cstheme="minorHAnsi"/>
        </w:rPr>
        <w:t>9</w:t>
      </w:r>
      <w:r w:rsidR="00293C9D" w:rsidRPr="007C5D34">
        <w:rPr>
          <w:rFonts w:cstheme="minorHAnsi"/>
        </w:rPr>
        <w:t xml:space="preserve"> Umowy</w:t>
      </w:r>
      <w:r w:rsidRPr="007C5D34">
        <w:rPr>
          <w:rFonts w:cstheme="minorHAnsi"/>
        </w:rPr>
        <w:t>;</w:t>
      </w:r>
    </w:p>
    <w:p w14:paraId="1249F38A" w14:textId="127B6BE3" w:rsidR="007C5D34" w:rsidRPr="007771A8" w:rsidRDefault="007C5D34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rFonts w:eastAsiaTheme="majorBidi"/>
          <w:b/>
          <w:bCs/>
        </w:rPr>
        <w:lastRenderedPageBreak/>
        <w:t xml:space="preserve">Komponent Procesowy – </w:t>
      </w:r>
      <w:r w:rsidRPr="4D148355">
        <w:rPr>
          <w:rFonts w:eastAsiaTheme="majorBidi"/>
        </w:rPr>
        <w:t xml:space="preserve">oznacza obowiązkową część zamówienia obejmującą Rozwiązanie w zakresie opartym co najmniej o innowację procesową, w tym </w:t>
      </w:r>
      <w:r w:rsidR="39BB267F" w:rsidRPr="4D148355">
        <w:rPr>
          <w:rFonts w:ascii="Calibri" w:eastAsia="Calibri" w:hAnsi="Calibri" w:cs="Calibri"/>
        </w:rPr>
        <w:t>Rekomendację Wykonawcy – dobre praktyki transformacji systemu ciepłowniczego w kierunku OZE</w:t>
      </w:r>
      <w:r w:rsidRPr="4D148355">
        <w:rPr>
          <w:rFonts w:eastAsiaTheme="majorBidi"/>
        </w:rPr>
        <w:t xml:space="preserve">, która w zakresie wskazanej rekomendacji podlega upublicznieniu, a w zakresie Foreground IP do Wyników Prac B+R zostaje przeniesiona przez Wykonawcę na NCBR. </w:t>
      </w:r>
      <w:r w:rsidRPr="4D148355">
        <w:t>Wykonawca może ująć w ramach Komponentu Procesowego również innowacje produktowe i usługowe, jeśli nie postanowił ich wyodrębnić w postaci Komponentu Technologicznego;</w:t>
      </w:r>
    </w:p>
    <w:p w14:paraId="3A000D9E" w14:textId="542D688A" w:rsidR="007C5D34" w:rsidRPr="007771A8" w:rsidRDefault="007C5D34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rFonts w:eastAsiaTheme="majorBidi"/>
          <w:b/>
          <w:bCs/>
        </w:rPr>
        <w:t xml:space="preserve">Komponent Technologiczny </w:t>
      </w:r>
      <w:r w:rsidRPr="4D148355">
        <w:rPr>
          <w:rFonts w:eastAsiaTheme="majorBidi"/>
        </w:rPr>
        <w:t>– oznacza fakultatywną część przedmiotu zamówienia, którą Wykonawca może wyróżnić w ramach Rozwiązania, opartą na innowacji produktowej lub innowacji usługowej, w zakresie której Foreground IP do Wyników Prac B+R pozostają przedmiotem praw Wykonawcy, przy nałożeniu na niego określonych obowiązków związanych z komercjalizacją, udzieleniu dla NCBR licencji niewyłącznej z prawem udzielenia sublicencji oraz praw do udziału z komercjalizacji, w stosunku do Wyników Prac B+R w zakresie Komponentu Technologicznego;</w:t>
      </w:r>
    </w:p>
    <w:p w14:paraId="6B92B6D7" w14:textId="6DC858B5" w:rsidR="00293C9D" w:rsidRPr="007C5D34" w:rsidRDefault="00293C9D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Komunikat Komisji</w:t>
      </w:r>
      <w:r w:rsidRPr="4D148355">
        <w:t xml:space="preserve"> – oznacza Komunikat Komisji do Parlamentu Europejskiego, Rady, Europejskiego Komitetu Ekonomiczno-Społecznego i Komitetu Regionów z dnia 14 grudnia 2007 r. – „</w:t>
      </w:r>
      <w:r w:rsidRPr="4D148355">
        <w:rPr>
          <w:i/>
          <w:iCs/>
        </w:rPr>
        <w:t>Zamówienia przedkomercyjne: wspieranie innowacyjności</w:t>
      </w:r>
      <w:r w:rsidR="00101269" w:rsidRPr="4D148355">
        <w:rPr>
          <w:i/>
          <w:iCs/>
        </w:rPr>
        <w:t xml:space="preserve"> w celu zapewnienia trwałości i </w:t>
      </w:r>
      <w:r w:rsidRPr="4D148355">
        <w:rPr>
          <w:i/>
          <w:iCs/>
        </w:rPr>
        <w:t>wysokiej jakości usług publicznych w Europie</w:t>
      </w:r>
      <w:r w:rsidRPr="4D148355">
        <w:t>”;</w:t>
      </w:r>
    </w:p>
    <w:p w14:paraId="6E57CB0D" w14:textId="6F06168F" w:rsidR="00EE4EA0" w:rsidRPr="007C5D34" w:rsidDel="006A5FA3" w:rsidRDefault="001233A3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Konkurent Wykonawcy</w:t>
      </w:r>
      <w:r w:rsidRPr="4D148355">
        <w:t xml:space="preserve"> – </w:t>
      </w:r>
      <w:r w:rsidR="00B37378" w:rsidRPr="4D148355">
        <w:t xml:space="preserve">to </w:t>
      </w:r>
      <w:r w:rsidRPr="4D148355">
        <w:t xml:space="preserve">inny niż Wykonawca podmiot, również wyłoniony w ramach Postępowania, z którym NCBR zawarł umowę w celu realizacji </w:t>
      </w:r>
      <w:r w:rsidR="00110B9D" w:rsidRPr="4D148355">
        <w:t>Przedsięwzięcia</w:t>
      </w:r>
      <w:r w:rsidRPr="4D148355">
        <w:t>, na zasadach i</w:t>
      </w:r>
      <w:r w:rsidR="004A3F0F" w:rsidRPr="4D148355">
        <w:t> </w:t>
      </w:r>
      <w:r w:rsidRPr="4D148355">
        <w:t>w</w:t>
      </w:r>
      <w:r w:rsidR="004A3F0F" w:rsidRPr="4D148355">
        <w:t> </w:t>
      </w:r>
      <w:r w:rsidRPr="4D148355">
        <w:t>przedmiocie analogicznych do określonych Umową</w:t>
      </w:r>
      <w:r w:rsidR="00293C9D" w:rsidRPr="4D148355">
        <w:t xml:space="preserve"> względem Wykonawcy</w:t>
      </w:r>
      <w:r w:rsidR="00FA110B" w:rsidRPr="4D148355">
        <w:t>; w celu usunięcia wątpliwości podmiot taki ma status Konkurenta Wykonawcy</w:t>
      </w:r>
      <w:r w:rsidR="00AB5812" w:rsidRPr="4D148355">
        <w:t xml:space="preserve"> do momentu wygaśnięcia U</w:t>
      </w:r>
      <w:r w:rsidRPr="4D148355">
        <w:t>mowy łączącej taki podmiot z NCBR;</w:t>
      </w:r>
    </w:p>
    <w:p w14:paraId="39159A06" w14:textId="71662964" w:rsidR="00000198" w:rsidRPr="007C5D34" w:rsidRDefault="00000198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b/>
          <w:bCs/>
        </w:rPr>
        <w:t>Kryteria</w:t>
      </w:r>
      <w:r w:rsidR="00AB5812" w:rsidRPr="4D148355">
        <w:rPr>
          <w:b/>
          <w:bCs/>
        </w:rPr>
        <w:t xml:space="preserve"> </w:t>
      </w:r>
      <w:r w:rsidR="00755E78" w:rsidRPr="4D148355">
        <w:rPr>
          <w:color w:val="000000" w:themeColor="text1"/>
        </w:rPr>
        <w:t xml:space="preserve">– </w:t>
      </w:r>
      <w:bookmarkStart w:id="5" w:name="_Hlk53787180"/>
      <w:r w:rsidR="00755E78" w:rsidRPr="4D148355">
        <w:rPr>
          <w:color w:val="000000" w:themeColor="text1"/>
        </w:rPr>
        <w:t xml:space="preserve">oznacza </w:t>
      </w:r>
      <w:r w:rsidR="003B05F6" w:rsidRPr="4D148355">
        <w:rPr>
          <w:color w:val="000000" w:themeColor="text1"/>
        </w:rPr>
        <w:t xml:space="preserve">zasady oceny i przyznawania punktów Wniosków i Wyników Prac Etapu </w:t>
      </w:r>
      <w:r w:rsidR="0081407E" w:rsidRPr="4D148355">
        <w:rPr>
          <w:color w:val="000000" w:themeColor="text1"/>
        </w:rPr>
        <w:t xml:space="preserve">określone w </w:t>
      </w:r>
      <w:r w:rsidR="00FB1F65" w:rsidRPr="4D148355">
        <w:rPr>
          <w:color w:val="000000" w:themeColor="text1"/>
        </w:rPr>
        <w:t>Załącznik</w:t>
      </w:r>
      <w:r w:rsidR="0081407E" w:rsidRPr="4D148355">
        <w:rPr>
          <w:color w:val="000000" w:themeColor="text1"/>
        </w:rPr>
        <w:t>u nr 5 do Regulaminu</w:t>
      </w:r>
      <w:r w:rsidR="00755E78" w:rsidRPr="4D148355">
        <w:rPr>
          <w:color w:val="000000" w:themeColor="text1"/>
        </w:rPr>
        <w:t>;</w:t>
      </w:r>
      <w:bookmarkEnd w:id="5"/>
    </w:p>
    <w:p w14:paraId="0CC2AC07" w14:textId="22F8DF22" w:rsidR="00EE4EA0" w:rsidRPr="007C5D34" w:rsidRDefault="00E97971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 xml:space="preserve">Kryteria </w:t>
      </w:r>
      <w:r w:rsidR="00755E78" w:rsidRPr="4D148355">
        <w:rPr>
          <w:b/>
          <w:bCs/>
        </w:rPr>
        <w:t>Oceny Wniosków</w:t>
      </w:r>
      <w:r w:rsidRPr="4D148355">
        <w:rPr>
          <w:b/>
          <w:bCs/>
        </w:rPr>
        <w:t xml:space="preserve"> </w:t>
      </w:r>
      <w:r w:rsidR="00755E78" w:rsidRPr="4D148355">
        <w:rPr>
          <w:color w:val="000000" w:themeColor="text1"/>
        </w:rPr>
        <w:t xml:space="preserve">– oznacza </w:t>
      </w:r>
      <w:r w:rsidR="00304222" w:rsidRPr="4D148355">
        <w:rPr>
          <w:color w:val="000000" w:themeColor="text1"/>
        </w:rPr>
        <w:t>K</w:t>
      </w:r>
      <w:r w:rsidR="00755E78" w:rsidRPr="4D148355">
        <w:rPr>
          <w:color w:val="000000" w:themeColor="text1"/>
        </w:rPr>
        <w:t>ryteria, zgodnie z którymi Zamawiający i Zespół Oceniający dokona oceny złożonych przez Wnioskodawców Wniosków</w:t>
      </w:r>
      <w:r w:rsidR="00476C5F" w:rsidRPr="4D148355">
        <w:rPr>
          <w:color w:val="000000" w:themeColor="text1"/>
        </w:rPr>
        <w:t>;</w:t>
      </w:r>
    </w:p>
    <w:p w14:paraId="3575E31F" w14:textId="340146C8" w:rsidR="2D06AB72" w:rsidRPr="007C5D34" w:rsidRDefault="005F6961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>K</w:t>
      </w:r>
      <w:r w:rsidR="00305F0F" w:rsidRPr="4D148355">
        <w:rPr>
          <w:b/>
          <w:bCs/>
          <w:color w:val="000000" w:themeColor="text1"/>
        </w:rPr>
        <w:t>ryteria</w:t>
      </w:r>
      <w:r w:rsidR="00213FCA" w:rsidRPr="4D148355">
        <w:rPr>
          <w:b/>
          <w:bCs/>
          <w:color w:val="000000" w:themeColor="text1"/>
        </w:rPr>
        <w:t xml:space="preserve"> </w:t>
      </w:r>
      <w:r w:rsidR="00C03AB6" w:rsidRPr="4D148355">
        <w:rPr>
          <w:b/>
          <w:bCs/>
          <w:color w:val="000000" w:themeColor="text1"/>
        </w:rPr>
        <w:t xml:space="preserve">Selekcji </w:t>
      </w:r>
      <w:r w:rsidR="002F2172" w:rsidRPr="4D148355">
        <w:rPr>
          <w:b/>
          <w:bCs/>
          <w:color w:val="000000" w:themeColor="text1"/>
        </w:rPr>
        <w:t>–</w:t>
      </w:r>
      <w:r w:rsidR="00C03AB6" w:rsidRPr="4D148355">
        <w:rPr>
          <w:b/>
          <w:bCs/>
          <w:color w:val="000000" w:themeColor="text1"/>
        </w:rPr>
        <w:t xml:space="preserve"> </w:t>
      </w:r>
      <w:r w:rsidR="002F2172" w:rsidRPr="4D148355">
        <w:rPr>
          <w:color w:val="000000" w:themeColor="text1"/>
        </w:rPr>
        <w:t xml:space="preserve">oznacza </w:t>
      </w:r>
      <w:r w:rsidR="00304222" w:rsidRPr="4D148355">
        <w:rPr>
          <w:color w:val="000000" w:themeColor="text1"/>
        </w:rPr>
        <w:t>K</w:t>
      </w:r>
      <w:r w:rsidR="002F2172" w:rsidRPr="4D148355">
        <w:rPr>
          <w:color w:val="000000" w:themeColor="text1"/>
        </w:rPr>
        <w:t xml:space="preserve">ryteria, zgodnie z którymi Zamawiający i Zespół Oceniający dokona oceny złożonych przez </w:t>
      </w:r>
      <w:r w:rsidR="00E8770E" w:rsidRPr="4D148355">
        <w:rPr>
          <w:color w:val="000000" w:themeColor="text1"/>
        </w:rPr>
        <w:t>Uczestników Przedsięwzięcia</w:t>
      </w:r>
      <w:r w:rsidR="002F2172" w:rsidRPr="4D148355">
        <w:rPr>
          <w:color w:val="000000" w:themeColor="text1"/>
        </w:rPr>
        <w:t xml:space="preserve"> Wyników Prac danego Etapu</w:t>
      </w:r>
      <w:r w:rsidR="00B073EA" w:rsidRPr="4D148355">
        <w:rPr>
          <w:color w:val="000000" w:themeColor="text1"/>
        </w:rPr>
        <w:t>;</w:t>
      </w:r>
    </w:p>
    <w:p w14:paraId="1F548D7B" w14:textId="5BB1ADBA" w:rsidR="001233A3" w:rsidRPr="007C5D34" w:rsidRDefault="001233A3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Lista Rankingowa </w:t>
      </w:r>
      <w:r w:rsidR="000B7089" w:rsidRPr="4D148355">
        <w:rPr>
          <w:b/>
          <w:bCs/>
        </w:rPr>
        <w:t>–</w:t>
      </w:r>
      <w:r w:rsidRPr="4D148355">
        <w:rPr>
          <w:b/>
          <w:bCs/>
        </w:rPr>
        <w:t xml:space="preserve"> </w:t>
      </w:r>
      <w:r w:rsidR="00293C9D" w:rsidRPr="4D148355">
        <w:t xml:space="preserve">oznacza dokument sporządzony przez </w:t>
      </w:r>
      <w:r w:rsidR="00FA110B" w:rsidRPr="4D148355">
        <w:t>NCBR</w:t>
      </w:r>
      <w:r w:rsidR="00293C9D" w:rsidRPr="4D148355">
        <w:t xml:space="preserve">, wskazujący w ramach Postępowania – </w:t>
      </w:r>
      <w:r w:rsidR="001B65B1" w:rsidRPr="4D148355">
        <w:t xml:space="preserve">Wnioski </w:t>
      </w:r>
      <w:r w:rsidR="00293C9D" w:rsidRPr="4D148355">
        <w:t>przedstaw</w:t>
      </w:r>
      <w:r w:rsidR="00101269" w:rsidRPr="4D148355">
        <w:t>ione przez Wnioskodawców</w:t>
      </w:r>
      <w:r w:rsidR="000B7089" w:rsidRPr="4D148355">
        <w:t>, które nie podlegały odrzuceniu</w:t>
      </w:r>
      <w:r w:rsidR="00101269" w:rsidRPr="4D148355">
        <w:t>, zaś w </w:t>
      </w:r>
      <w:r w:rsidR="00293C9D" w:rsidRPr="4D148355">
        <w:t xml:space="preserve">ramach Umowy – </w:t>
      </w:r>
      <w:r w:rsidR="001B65B1" w:rsidRPr="4D148355">
        <w:t xml:space="preserve">Wyniki Prac Etapu </w:t>
      </w:r>
      <w:r w:rsidR="00293C9D" w:rsidRPr="4D148355">
        <w:t>Wykonawców, po dokonaniu oceny przez Zespół Oceniający, w kolejności od najwyżej ocenionego do najniżej ocenionego</w:t>
      </w:r>
      <w:r w:rsidR="00812ECC" w:rsidRPr="4D148355">
        <w:t xml:space="preserve">, zgodnie </w:t>
      </w:r>
      <w:r w:rsidR="00476C5F" w:rsidRPr="4D148355">
        <w:t xml:space="preserve">odpowiednio </w:t>
      </w:r>
      <w:r w:rsidR="00812ECC" w:rsidRPr="4D148355">
        <w:t>z</w:t>
      </w:r>
      <w:r w:rsidR="006417EE" w:rsidRPr="4D148355">
        <w:t xml:space="preserve"> Regulaminem</w:t>
      </w:r>
      <w:r w:rsidR="00476C5F" w:rsidRPr="4D148355">
        <w:t xml:space="preserve"> lub Umową</w:t>
      </w:r>
      <w:r w:rsidR="00293C9D" w:rsidRPr="4D148355">
        <w:t xml:space="preserve">; Lista Rankingowa </w:t>
      </w:r>
      <w:r w:rsidR="00DC2884" w:rsidRPr="4D148355">
        <w:t xml:space="preserve">stanowi </w:t>
      </w:r>
      <w:bookmarkStart w:id="6" w:name="_Hlk59617092"/>
      <w:r w:rsidR="00C242FE" w:rsidRPr="4D148355">
        <w:t xml:space="preserve">podsumowanie i jednocześnie zakończenie </w:t>
      </w:r>
      <w:r w:rsidR="00DC2884" w:rsidRPr="4D148355">
        <w:t>dan</w:t>
      </w:r>
      <w:r w:rsidR="00C242FE" w:rsidRPr="4D148355">
        <w:t>ego</w:t>
      </w:r>
      <w:r w:rsidR="00DC2884" w:rsidRPr="4D148355">
        <w:t xml:space="preserve"> etap</w:t>
      </w:r>
      <w:r w:rsidR="00C242FE" w:rsidRPr="4D148355">
        <w:t>u</w:t>
      </w:r>
      <w:r w:rsidR="00DC2884" w:rsidRPr="4D148355">
        <w:t xml:space="preserve"> realizacji Przedsięwzięcia</w:t>
      </w:r>
      <w:bookmarkEnd w:id="6"/>
      <w:r w:rsidR="00B073EA" w:rsidRPr="4D148355">
        <w:t>;</w:t>
      </w:r>
    </w:p>
    <w:p w14:paraId="02D40756" w14:textId="6010DF9C" w:rsidR="4110F163" w:rsidRPr="007C5D34" w:rsidRDefault="4110F163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Lokal</w:t>
      </w:r>
      <w:r w:rsidR="6AD4C28D" w:rsidRPr="4D148355">
        <w:rPr>
          <w:b/>
          <w:bCs/>
        </w:rPr>
        <w:t xml:space="preserve"> – </w:t>
      </w:r>
      <w:r w:rsidR="6AD4C28D" w:rsidRPr="4D148355">
        <w:t>oznacza wydzieloną trwałymi ścianami w obrębie budynku izbę lub zespół izb przeznaczonych na konkretne potrzeby, np. mieszkaniowe lub użytkowe, które wraz z pomieszczeniami pomocniczymi mogą być przedmiotem odrębnej własności, najmu lub dzierżawy</w:t>
      </w:r>
      <w:r w:rsidR="00614950" w:rsidRPr="4D148355">
        <w:t>;</w:t>
      </w:r>
    </w:p>
    <w:p w14:paraId="49527762" w14:textId="072E30F3" w:rsidR="125ADF05" w:rsidRPr="007771A8" w:rsidRDefault="125ADF05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Lokal mieszkalny</w:t>
      </w:r>
      <w:r w:rsidRPr="4D148355">
        <w:t xml:space="preserve"> - </w:t>
      </w:r>
      <w:r w:rsidR="4726472C" w:rsidRPr="4D148355">
        <w:t xml:space="preserve">oznacza </w:t>
      </w:r>
      <w:r w:rsidR="00614950" w:rsidRPr="4D148355">
        <w:t>Lokal</w:t>
      </w:r>
      <w:r w:rsidR="00614950" w:rsidRPr="4D148355">
        <w:rPr>
          <w:rFonts w:eastAsia="Calibri"/>
        </w:rPr>
        <w:t>, przeznaczony i wykorzystywany do celów mieszkaniowych, bez pomieszczeń pomocniczych</w:t>
      </w:r>
      <w:r w:rsidR="00D0718E">
        <w:t>;</w:t>
      </w:r>
    </w:p>
    <w:p w14:paraId="0B745003" w14:textId="2BEFD880" w:rsidR="00D0718E" w:rsidRDefault="00D0718E" w:rsidP="00CD654A">
      <w:pPr>
        <w:pStyle w:val="Akapitzlist"/>
        <w:numPr>
          <w:ilvl w:val="0"/>
          <w:numId w:val="4"/>
        </w:numPr>
        <w:jc w:val="both"/>
        <w:rPr>
          <w:rFonts w:eastAsiaTheme="minorEastAsia"/>
          <w:b/>
          <w:bCs/>
          <w:color w:val="000000" w:themeColor="text1"/>
        </w:rPr>
      </w:pPr>
      <w:r w:rsidRPr="4B667E5C">
        <w:rPr>
          <w:rFonts w:ascii="Calibri" w:eastAsia="Calibri" w:hAnsi="Calibri" w:cs="Calibri"/>
          <w:b/>
          <w:bCs/>
          <w:color w:val="000000" w:themeColor="text1"/>
        </w:rPr>
        <w:t>Magazyn Sezonowy</w:t>
      </w:r>
      <w:r w:rsidRPr="4B667E5C">
        <w:rPr>
          <w:rFonts w:ascii="Calibri" w:eastAsia="Calibri" w:hAnsi="Calibri" w:cs="Calibri"/>
          <w:color w:val="000000" w:themeColor="text1"/>
        </w:rPr>
        <w:t xml:space="preserve"> </w:t>
      </w:r>
      <w:r w:rsidRPr="00AD5408">
        <w:rPr>
          <w:rFonts w:ascii="Calibri" w:eastAsia="Calibri" w:hAnsi="Calibri" w:cs="Calibri"/>
          <w:color w:val="000000" w:themeColor="text1"/>
        </w:rPr>
        <w:t xml:space="preserve">– jest to magazyn ciepła, w którym przechowywana jest energia w ilości równej lub większej od </w:t>
      </w:r>
      <w:r w:rsidR="00CD654A" w:rsidRPr="00CD654A">
        <w:rPr>
          <w:rFonts w:ascii="Calibri" w:eastAsia="Calibri" w:hAnsi="Calibri" w:cs="Calibri"/>
          <w:color w:val="000000" w:themeColor="text1"/>
        </w:rPr>
        <w:t>średniej tygodniowej produkcji ciepła przez Demonstrator Technologii w czasie okresu grzewczego</w:t>
      </w:r>
      <w:r>
        <w:rPr>
          <w:rFonts w:ascii="Calibri" w:eastAsia="Calibri" w:hAnsi="Calibri" w:cs="Calibri"/>
          <w:color w:val="000000" w:themeColor="text1"/>
        </w:rPr>
        <w:t>;</w:t>
      </w:r>
    </w:p>
    <w:p w14:paraId="1D7D9032" w14:textId="282BF036" w:rsidR="002D76F7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lastRenderedPageBreak/>
        <w:t>Materiały</w:t>
      </w:r>
      <w:r w:rsidRPr="4D148355">
        <w:t xml:space="preserve"> – oznacza wszelką dokumentację, materiały, informacje i opisane doświadczenia techniczne dotyczące Background IP, a niezbę</w:t>
      </w:r>
      <w:r w:rsidR="00671A99" w:rsidRPr="4D148355">
        <w:t xml:space="preserve">dne do swobodnego korzystania z </w:t>
      </w:r>
      <w:r w:rsidRPr="4D148355">
        <w:t>(w tym dowolnego modyfikowania) przedmiotów Background</w:t>
      </w:r>
      <w:r w:rsidR="00671A99" w:rsidRPr="4D148355">
        <w:t xml:space="preserve"> IP i Wyników Prac B+R </w:t>
      </w:r>
      <w:r w:rsidRPr="4D148355">
        <w:t xml:space="preserve">w zakresie określonym Umową, a w szczególności ich podstawowe założenia, opis techniczny, specyfikację oraz ich wizualizacje, kody źródłowe, wynikowe, maszynowe i inne, dokumentację projektową i techniczną; jeżeli Materiały podlegają lub będą podlegać ochronie prawnej, to do praw własności intelektualnej do Materiałów odpowiednio stosuje się postanowienia dotyczące Background IP, w tym w szczególności postanowienia </w:t>
      </w:r>
      <w:r w:rsidR="00AC1342" w:rsidRPr="4D148355">
        <w:t>Rozdziału V</w:t>
      </w:r>
      <w:r w:rsidR="00207215" w:rsidRPr="4D148355">
        <w:t>II</w:t>
      </w:r>
      <w:r w:rsidR="00AC1342" w:rsidRPr="4D148355">
        <w:t>. Umowy</w:t>
      </w:r>
      <w:r w:rsidRPr="4D148355">
        <w:t>;</w:t>
      </w:r>
    </w:p>
    <w:p w14:paraId="565EFBE8" w14:textId="4B870D86" w:rsidR="002D76F7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NCBR</w:t>
      </w:r>
      <w:r w:rsidR="00293C9D" w:rsidRPr="4D148355">
        <w:rPr>
          <w:b/>
          <w:bCs/>
        </w:rPr>
        <w:t xml:space="preserve"> </w:t>
      </w:r>
      <w:r w:rsidR="00293C9D" w:rsidRPr="4D148355">
        <w:t>lub</w:t>
      </w:r>
      <w:r w:rsidR="00293C9D" w:rsidRPr="4D148355">
        <w:rPr>
          <w:b/>
          <w:bCs/>
        </w:rPr>
        <w:t xml:space="preserve"> Centrum</w:t>
      </w:r>
      <w:r w:rsidR="0075086F" w:rsidRPr="4D148355">
        <w:rPr>
          <w:b/>
          <w:bCs/>
        </w:rPr>
        <w:t xml:space="preserve"> </w:t>
      </w:r>
      <w:r w:rsidRPr="4D148355">
        <w:t xml:space="preserve">– oznacza Narodowe Centrum Badań i Rozwoju </w:t>
      </w:r>
      <w:r w:rsidR="00101269" w:rsidRPr="4D148355">
        <w:t>z siedzibą w </w:t>
      </w:r>
      <w:r w:rsidR="00293C9D" w:rsidRPr="4D148355">
        <w:t>Warszawie (00–695), przy ul. Nowogrodzkiej 47a, posiadające numer REGON: 141032404 oraz</w:t>
      </w:r>
      <w:r w:rsidR="00C5503A" w:rsidRPr="4D148355">
        <w:t> </w:t>
      </w:r>
      <w:r w:rsidR="00293C9D" w:rsidRPr="4D148355">
        <w:t>numer NIP: 701-007-37-77;</w:t>
      </w:r>
    </w:p>
    <w:p w14:paraId="2D37F0E6" w14:textId="6D03CB7D" w:rsidR="002D76F7" w:rsidRPr="007C5D34" w:rsidRDefault="00614950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System Demonstracyjny</w:t>
      </w:r>
      <w:r w:rsidR="002D76F7" w:rsidRPr="4D148355">
        <w:rPr>
          <w:b/>
          <w:bCs/>
        </w:rPr>
        <w:t xml:space="preserve"> – </w:t>
      </w:r>
      <w:r w:rsidR="00D0718E" w:rsidRPr="4B667E5C">
        <w:rPr>
          <w:rFonts w:ascii="Calibri" w:eastAsia="Calibri" w:hAnsi="Calibri" w:cs="Calibri"/>
          <w:color w:val="000000" w:themeColor="text1"/>
        </w:rPr>
        <w:t>wydzielony fragment lub całość systemu ciepłowniczego, który podlega modernizacji w ramach realizacji projektu Ciepłownia Przyszłości, wraz ze źródłami ciepła, systemem dystrybucji i odbiorami. System Demonstracyjny jest objęty jedną siecią dystrybucyjną zlokalizowaną w jednym geograficznie obszarze, oraz że w Systemie Demonstracyjnym musi istnieć co najmniej jedno wspólne źródło ciepła, które dostarcza ciepło do każdego odbiorcy. System Demonstracyjny oferuje usługę centralnego ogrzewania i ciepłej wody użytkowej</w:t>
      </w:r>
      <w:r w:rsidR="00D0718E">
        <w:rPr>
          <w:rFonts w:ascii="Calibri" w:eastAsia="Calibri" w:hAnsi="Calibri" w:cs="Calibri"/>
          <w:color w:val="000000" w:themeColor="text1"/>
        </w:rPr>
        <w:t>;</w:t>
      </w:r>
    </w:p>
    <w:p w14:paraId="42AF8C5B" w14:textId="0CF4F837" w:rsidR="00BA124E" w:rsidRPr="007C5D34" w:rsidRDefault="00974F9D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Obciążenie</w:t>
      </w:r>
      <w:r w:rsidRPr="4D148355">
        <w:t xml:space="preserve"> - </w:t>
      </w:r>
      <w:r w:rsidR="00E108CA" w:rsidRPr="4D148355">
        <w:t>oznacza zastaw zwykły, skarbowy lub rejestrowy, zajęcie w</w:t>
      </w:r>
      <w:r w:rsidR="00093FB4" w:rsidRPr="4D148355">
        <w:t xml:space="preserve"> </w:t>
      </w:r>
      <w:r w:rsidR="00E108CA" w:rsidRPr="4D148355">
        <w:t>postępowaniu egzekucyjnym, opcję, prawo pierwokupu lub inne prawo pierwszeństwa albo jakiekolwiek inne prawo, obciążenie lub ograniczenie na rzecz osób trzecich o</w:t>
      </w:r>
      <w:r w:rsidR="00093FB4" w:rsidRPr="4D148355">
        <w:t xml:space="preserve"> </w:t>
      </w:r>
      <w:r w:rsidR="00E108CA" w:rsidRPr="4D148355">
        <w:t>charakterze rzeczowym lub obligacyjnym (w tym dzierżawa), w</w:t>
      </w:r>
      <w:r w:rsidR="00093FB4" w:rsidRPr="4D148355">
        <w:t xml:space="preserve"> </w:t>
      </w:r>
      <w:r w:rsidR="00E108CA" w:rsidRPr="4D148355">
        <w:t>tym licencję lub prawo o</w:t>
      </w:r>
      <w:r w:rsidR="00093FB4" w:rsidRPr="4D148355">
        <w:t xml:space="preserve"> </w:t>
      </w:r>
      <w:r w:rsidR="00E108CA" w:rsidRPr="4D148355">
        <w:t>podobnym charakterze;</w:t>
      </w:r>
    </w:p>
    <w:p w14:paraId="4744892C" w14:textId="717357FC" w:rsidR="00BA124E" w:rsidRPr="007771A8" w:rsidRDefault="00BA124E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Ocena Końcowa </w:t>
      </w:r>
      <w:r w:rsidRPr="4D148355">
        <w:t xml:space="preserve">– zespół działań </w:t>
      </w:r>
      <w:r w:rsidR="000B7089" w:rsidRPr="4D148355">
        <w:t xml:space="preserve">NCBR </w:t>
      </w:r>
      <w:r w:rsidRPr="4D148355">
        <w:t xml:space="preserve">opisanych Umową, następujących w ramach zakończenia Etapu II, w zakresie których następuje </w:t>
      </w:r>
      <w:r w:rsidR="00614950" w:rsidRPr="4D148355">
        <w:t xml:space="preserve">ocena </w:t>
      </w:r>
      <w:r w:rsidRPr="4D148355">
        <w:t xml:space="preserve">końcowa </w:t>
      </w:r>
      <w:r w:rsidR="00614950" w:rsidRPr="4D148355">
        <w:t>prac badawczo-rozwojowych</w:t>
      </w:r>
      <w:r w:rsidRPr="4D148355">
        <w:t xml:space="preserve"> w związku z </w:t>
      </w:r>
      <w:r w:rsidR="00614950" w:rsidRPr="4D148355">
        <w:t xml:space="preserve">weryfikacją </w:t>
      </w:r>
      <w:r w:rsidRPr="4D148355">
        <w:t xml:space="preserve">Demonstratora. Ocena Końcowa dokonywana jest zgodnie z Kryteriami opisanymi Załącznikiem nr </w:t>
      </w:r>
      <w:r w:rsidR="0081407E" w:rsidRPr="4D148355">
        <w:t>5</w:t>
      </w:r>
      <w:r w:rsidRPr="4D148355">
        <w:t xml:space="preserve"> do Regulaminu;</w:t>
      </w:r>
    </w:p>
    <w:p w14:paraId="6D519529" w14:textId="003C4551" w:rsidR="00D0718E" w:rsidRPr="007771A8" w:rsidRDefault="00D0718E" w:rsidP="00D0718E">
      <w:pPr>
        <w:pStyle w:val="Akapitzlist"/>
        <w:numPr>
          <w:ilvl w:val="0"/>
          <w:numId w:val="4"/>
        </w:numPr>
        <w:spacing w:before="60" w:after="60" w:line="276" w:lineRule="auto"/>
        <w:jc w:val="both"/>
        <w:rPr>
          <w:rFonts w:eastAsiaTheme="majorBidi"/>
        </w:rPr>
      </w:pPr>
      <w:r w:rsidRPr="00D0718E">
        <w:rPr>
          <w:rFonts w:eastAsiaTheme="majorBidi"/>
          <w:b/>
          <w:bCs/>
        </w:rPr>
        <w:t xml:space="preserve">Odbiorca - </w:t>
      </w:r>
      <w:r w:rsidRPr="007771A8">
        <w:rPr>
          <w:rFonts w:eastAsiaTheme="majorBidi"/>
        </w:rPr>
        <w:t>osoba korzystająca z ciepła użytkowego, ciepłej wody użytkowej</w:t>
      </w:r>
      <w:r>
        <w:rPr>
          <w:rFonts w:eastAsiaTheme="majorBidi"/>
        </w:rPr>
        <w:t>;</w:t>
      </w:r>
      <w:r w:rsidRPr="007771A8">
        <w:rPr>
          <w:rFonts w:eastAsiaTheme="majorBidi"/>
        </w:rPr>
        <w:t>.</w:t>
      </w:r>
    </w:p>
    <w:p w14:paraId="04A1FB06" w14:textId="1046DEC7" w:rsidR="00D0718E" w:rsidRPr="004035CA" w:rsidRDefault="00D0718E" w:rsidP="00D0718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00D0718E">
        <w:rPr>
          <w:rFonts w:eastAsiaTheme="majorBidi"/>
          <w:b/>
          <w:bCs/>
        </w:rPr>
        <w:t xml:space="preserve">Odbiorca Końcowy - </w:t>
      </w:r>
      <w:r w:rsidRPr="007771A8">
        <w:rPr>
          <w:rFonts w:eastAsiaTheme="majorBidi"/>
        </w:rPr>
        <w:t>osoba fizyczna lub prawna lub jednostka organizacyjna posiadająca zdolność prawną, z którą Użytkownik zawarł odrębną umowę sprzedaży ciepła</w:t>
      </w:r>
      <w:r w:rsidRPr="00D0718E">
        <w:rPr>
          <w:rFonts w:eastAsiaTheme="majorBidi"/>
          <w:b/>
          <w:bCs/>
        </w:rPr>
        <w:t>;</w:t>
      </w:r>
    </w:p>
    <w:p w14:paraId="6D5B6382" w14:textId="23AE1A46" w:rsidR="00BA124E" w:rsidRPr="007C5D34" w:rsidRDefault="00BA124E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Odbiór</w:t>
      </w:r>
      <w:r w:rsidRPr="4D148355">
        <w:t xml:space="preserve"> </w:t>
      </w:r>
      <w:r w:rsidRPr="4D148355">
        <w:rPr>
          <w:b/>
          <w:bCs/>
        </w:rPr>
        <w:t xml:space="preserve">Etapu </w:t>
      </w:r>
      <w:r w:rsidRPr="4D148355">
        <w:t>lub</w:t>
      </w:r>
      <w:r w:rsidRPr="4D148355">
        <w:rPr>
          <w:b/>
          <w:bCs/>
        </w:rPr>
        <w:t xml:space="preserve"> Odbiór</w:t>
      </w:r>
      <w:r w:rsidRPr="4D148355">
        <w:t xml:space="preserve"> – oznacza czynności mające na celu potwierdzenie zgodnego z Umową i Regulaminem oraz terminowego wywiązania się obowiązków Wykonawcy w ramach danego Etapu, na zasadach określonych w Umowie;</w:t>
      </w:r>
      <w:bookmarkStart w:id="7" w:name="_Hlk53787262"/>
      <w:bookmarkEnd w:id="7"/>
    </w:p>
    <w:p w14:paraId="3AA5C0A7" w14:textId="5D9493B2" w:rsidR="001233A3" w:rsidRPr="007C5D34" w:rsidRDefault="00614950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Etap III</w:t>
      </w:r>
      <w:r w:rsidR="006B67FF" w:rsidRPr="4D148355">
        <w:rPr>
          <w:b/>
          <w:bCs/>
        </w:rPr>
        <w:t xml:space="preserve"> – </w:t>
      </w:r>
      <w:r w:rsidR="006B67FF" w:rsidRPr="4D148355">
        <w:t>oznacza okres realizacji</w:t>
      </w:r>
      <w:r w:rsidR="00C16277" w:rsidRPr="4D148355">
        <w:t xml:space="preserve"> dodatkowych</w:t>
      </w:r>
      <w:r w:rsidR="006B67FF" w:rsidRPr="4D148355">
        <w:t xml:space="preserve"> obowiązków Wykonawcy związanych z </w:t>
      </w:r>
      <w:r w:rsidRPr="4D148355">
        <w:t xml:space="preserve">weryfikacją Rozwiązania w ramach rzeczywistej pracy </w:t>
      </w:r>
      <w:r w:rsidR="006B67FF" w:rsidRPr="4D148355">
        <w:t>Demonstrator</w:t>
      </w:r>
      <w:r w:rsidRPr="4D148355">
        <w:t>a, określony w Załączniku nr 4 do Regulaminu</w:t>
      </w:r>
      <w:r w:rsidR="006B67FF" w:rsidRPr="4D148355">
        <w:t>;</w:t>
      </w:r>
      <w:r w:rsidR="00C10642" w:rsidRPr="4D148355">
        <w:t xml:space="preserve"> </w:t>
      </w:r>
    </w:p>
    <w:p w14:paraId="0FA28AA0" w14:textId="35381B67" w:rsidR="001233A3" w:rsidRPr="007C5D34" w:rsidRDefault="003B05F6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Plan Komercjalizacji –</w:t>
      </w:r>
      <w:r w:rsidRPr="4D148355">
        <w:t xml:space="preserve"> oznacza </w:t>
      </w:r>
      <w:r w:rsidR="00FB1F65" w:rsidRPr="4D148355">
        <w:t>Załącznik</w:t>
      </w:r>
      <w:r w:rsidRPr="4D148355">
        <w:t xml:space="preserve"> do Wniosku uzasadniający propozycję zastosowania Wariantu B w przypadku danego Uczestnika Przedsięwzięcia określający proaktywną politykę komercjalizacji Rozwiązania </w:t>
      </w:r>
      <w:r w:rsidR="00614950" w:rsidRPr="4D148355">
        <w:t xml:space="preserve">w zakresie Komponentu Technologicznego </w:t>
      </w:r>
      <w:r w:rsidRPr="4D148355">
        <w:t xml:space="preserve">wraz z określeniem harmonogramu komercjalizacji i kamieni milowych, </w:t>
      </w:r>
      <w:r w:rsidR="00E8770E" w:rsidRPr="4D148355">
        <w:t xml:space="preserve">spełniający </w:t>
      </w:r>
      <w:r w:rsidR="1E64A0FF" w:rsidRPr="4D148355">
        <w:t>Wymagania</w:t>
      </w:r>
      <w:r w:rsidR="00E8770E" w:rsidRPr="4D148355">
        <w:t xml:space="preserve"> określone w </w:t>
      </w:r>
      <w:r w:rsidR="00FB1F65" w:rsidRPr="4D148355">
        <w:t>Załącznik</w:t>
      </w:r>
      <w:r w:rsidR="00E8770E" w:rsidRPr="4D148355">
        <w:t>u nr 3 do Regulaminu</w:t>
      </w:r>
      <w:r w:rsidRPr="4D148355">
        <w:t>;</w:t>
      </w:r>
    </w:p>
    <w:p w14:paraId="77E2E08B" w14:textId="6B78DAB7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Podwykonawca</w:t>
      </w:r>
      <w:r w:rsidRPr="4D148355">
        <w:t xml:space="preserve"> – oznacza osobę prawną, jednostkę organizacyjną niemającą osobowości prawnej, a także osobę fizyczną, realizującą określone rodzaje i ilości pracy związanej z</w:t>
      </w:r>
      <w:r w:rsidR="00C5503A" w:rsidRPr="4D148355">
        <w:t> </w:t>
      </w:r>
      <w:r w:rsidRPr="4D148355">
        <w:t>przedmiotem Umowy na podstawie umowy z Wykonawcą</w:t>
      </w:r>
      <w:r w:rsidR="00CC0056" w:rsidRPr="4D148355">
        <w:t xml:space="preserve">, w zakresie Prac B+R; </w:t>
      </w:r>
      <w:r w:rsidRPr="4D148355">
        <w:t xml:space="preserve"> </w:t>
      </w:r>
    </w:p>
    <w:p w14:paraId="660C0ABB" w14:textId="7459FDE7" w:rsidR="001233A3" w:rsidRPr="007C5D34" w:rsidRDefault="00CF31D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lang w:eastAsia="pl-PL"/>
        </w:rPr>
      </w:pPr>
      <w:r w:rsidRPr="4D148355">
        <w:rPr>
          <w:b/>
          <w:bCs/>
        </w:rPr>
        <w:t xml:space="preserve">Postąpienie </w:t>
      </w:r>
      <w:r w:rsidRPr="4D148355">
        <w:t xml:space="preserve">– oznacza fakultatywne </w:t>
      </w:r>
      <w:r w:rsidR="00DC2884" w:rsidRPr="4D148355">
        <w:t xml:space="preserve">działanie </w:t>
      </w:r>
      <w:r w:rsidR="00641C13" w:rsidRPr="4D148355">
        <w:t>Uczestnika Przedsięwzięcia</w:t>
      </w:r>
      <w:r w:rsidRPr="4D148355">
        <w:t xml:space="preserve"> </w:t>
      </w:r>
      <w:bookmarkStart w:id="8" w:name="_Hlk59617156"/>
      <w:r w:rsidR="00DC2884" w:rsidRPr="4D148355">
        <w:t xml:space="preserve">dokonywane w ramach aktualizacji Oferty </w:t>
      </w:r>
      <w:bookmarkEnd w:id="8"/>
      <w:r w:rsidR="00DC2884" w:rsidRPr="4D148355">
        <w:t xml:space="preserve">polegające na </w:t>
      </w:r>
      <w:r w:rsidRPr="4D148355">
        <w:t>polepszeni</w:t>
      </w:r>
      <w:r w:rsidR="00DC2884" w:rsidRPr="4D148355">
        <w:t>u</w:t>
      </w:r>
      <w:r w:rsidRPr="4D148355">
        <w:t xml:space="preserve"> </w:t>
      </w:r>
      <w:r w:rsidR="00631411" w:rsidRPr="4D148355">
        <w:t xml:space="preserve">na korzyść NCBR warunków zawartych we </w:t>
      </w:r>
      <w:r w:rsidRPr="4D148355">
        <w:t xml:space="preserve">Wniosku i </w:t>
      </w:r>
      <w:r w:rsidR="00D26176" w:rsidRPr="4D148355">
        <w:t xml:space="preserve">ewentualnie </w:t>
      </w:r>
      <w:r w:rsidRPr="4D148355">
        <w:t>poprzednio złożony</w:t>
      </w:r>
      <w:r w:rsidR="00D26176" w:rsidRPr="4D148355">
        <w:t>m</w:t>
      </w:r>
      <w:r w:rsidRPr="4D148355">
        <w:t xml:space="preserve"> przez Wykonawcę </w:t>
      </w:r>
      <w:r w:rsidR="00D26176" w:rsidRPr="4D148355">
        <w:t>Postąpieniu</w:t>
      </w:r>
      <w:r w:rsidRPr="4D148355">
        <w:t>;</w:t>
      </w:r>
      <w:bookmarkStart w:id="9" w:name="_Hlk53787329"/>
      <w:bookmarkEnd w:id="9"/>
    </w:p>
    <w:p w14:paraId="0D3850AD" w14:textId="69FD13FF" w:rsidR="001233A3" w:rsidRPr="007771A8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lastRenderedPageBreak/>
        <w:t xml:space="preserve">Postępowanie </w:t>
      </w:r>
      <w:r w:rsidRPr="4D148355">
        <w:t>–</w:t>
      </w:r>
      <w:r w:rsidRPr="4D148355">
        <w:rPr>
          <w:b/>
          <w:bCs/>
        </w:rPr>
        <w:t xml:space="preserve"> </w:t>
      </w:r>
      <w:r w:rsidR="00293C9D" w:rsidRPr="4D148355">
        <w:t xml:space="preserve">oznacza postępowanie prowadzone w celu </w:t>
      </w:r>
      <w:r w:rsidR="00DD7799" w:rsidRPr="4D148355">
        <w:t xml:space="preserve">przeprowadzenia oceny Wniosków </w:t>
      </w:r>
      <w:r w:rsidR="00836153" w:rsidRPr="4D148355">
        <w:t>i</w:t>
      </w:r>
      <w:r w:rsidR="006C11EC" w:rsidRPr="4D148355">
        <w:t> </w:t>
      </w:r>
      <w:r w:rsidR="00293C9D" w:rsidRPr="4D148355">
        <w:t>wyłonienia Wnioskodawców, z którymi zostaną zawarte Umowy;</w:t>
      </w:r>
    </w:p>
    <w:p w14:paraId="2CF50018" w14:textId="7A652EBB" w:rsidR="000F73C4" w:rsidRPr="007C5D34" w:rsidRDefault="000F73C4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7F82A3B6">
        <w:rPr>
          <w:rFonts w:ascii="Calibri" w:eastAsia="Calibri" w:hAnsi="Calibri" w:cs="Calibri"/>
          <w:b/>
          <w:bCs/>
          <w:color w:val="000000" w:themeColor="text1"/>
        </w:rPr>
        <w:t xml:space="preserve">Powierzchnia Użytkowa </w:t>
      </w:r>
      <w:r w:rsidRPr="7F82A3B6">
        <w:rPr>
          <w:rFonts w:ascii="Calibri" w:eastAsia="Calibri" w:hAnsi="Calibri" w:cs="Calibri"/>
          <w:color w:val="000000" w:themeColor="text1"/>
        </w:rPr>
        <w:t>- roz</w:t>
      </w:r>
      <w:r w:rsidRPr="7F82A3B6">
        <w:rPr>
          <w:rFonts w:ascii="Calibri" w:eastAsia="Calibri" w:hAnsi="Calibri" w:cs="Calibri"/>
        </w:rPr>
        <w:t>miar powierzchni lokali o</w:t>
      </w:r>
      <w:r w:rsidRPr="7F82A3B6">
        <w:t>bliczany zgodnie z art. 1a ust. 1 pkt 5 Ustawy z 12 stycznia 1991 r. o podatkach i opłatach lokalnych</w:t>
      </w:r>
      <w:r>
        <w:t>;</w:t>
      </w:r>
    </w:p>
    <w:p w14:paraId="0622B77C" w14:textId="03211313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Prace B+R</w:t>
      </w:r>
      <w:r w:rsidR="007556C3" w:rsidRPr="4D148355">
        <w:rPr>
          <w:b/>
          <w:bCs/>
        </w:rPr>
        <w:t>/</w:t>
      </w:r>
      <w:r w:rsidR="00662BC9" w:rsidRPr="4D148355">
        <w:t xml:space="preserve"> </w:t>
      </w:r>
      <w:r w:rsidR="00662BC9" w:rsidRPr="4D148355">
        <w:rPr>
          <w:b/>
          <w:bCs/>
        </w:rPr>
        <w:t>prace badawczo-rozwojowe albo usługi badawcze i rozwojowe</w:t>
      </w:r>
      <w:r w:rsidR="00662BC9" w:rsidRPr="4D148355">
        <w:t xml:space="preserve"> </w:t>
      </w:r>
      <w:r w:rsidRPr="4D148355">
        <w:t>– oznacza prowadzon</w:t>
      </w:r>
      <w:r w:rsidR="00F15480" w:rsidRPr="4D148355">
        <w:t xml:space="preserve">e </w:t>
      </w:r>
      <w:r w:rsidRPr="4D148355">
        <w:t xml:space="preserve">przez Wykonawcę na podstawie Umowy </w:t>
      </w:r>
      <w:r w:rsidR="00F15480" w:rsidRPr="4D148355">
        <w:t>badania naukowe lub prace rozwojowe</w:t>
      </w:r>
      <w:r w:rsidRPr="4D148355">
        <w:t xml:space="preserve"> w rozumieniu </w:t>
      </w:r>
      <w:r w:rsidR="006A5FA3" w:rsidRPr="4D148355">
        <w:t xml:space="preserve">Ustawy </w:t>
      </w:r>
      <w:r w:rsidR="00F15480" w:rsidRPr="4D148355">
        <w:t xml:space="preserve">Prawo o szkolnictwie wyższym i nauce </w:t>
      </w:r>
      <w:r w:rsidR="007556C3" w:rsidRPr="4D148355">
        <w:t>(</w:t>
      </w:r>
      <w:r w:rsidRPr="4D148355">
        <w:t xml:space="preserve">ang. </w:t>
      </w:r>
      <w:r w:rsidRPr="4D148355">
        <w:rPr>
          <w:i/>
          <w:iCs/>
        </w:rPr>
        <w:t>research and development</w:t>
      </w:r>
      <w:r w:rsidRPr="4D148355">
        <w:t>)</w:t>
      </w:r>
      <w:r w:rsidR="002E6B89" w:rsidRPr="4D148355">
        <w:t xml:space="preserve"> oraz </w:t>
      </w:r>
      <w:r w:rsidR="4BDC08A0" w:rsidRPr="4D148355">
        <w:rPr>
          <w:rFonts w:eastAsia="Calibri"/>
          <w:color w:val="000000" w:themeColor="text1"/>
        </w:rPr>
        <w:t>art. 11 ust. 1 pkt 3 Ustawy PZP</w:t>
      </w:r>
      <w:r w:rsidRPr="4D148355">
        <w:rPr>
          <w:color w:val="000000" w:themeColor="text1"/>
        </w:rPr>
        <w:t>;</w:t>
      </w:r>
    </w:p>
    <w:p w14:paraId="6E1B287B" w14:textId="0115E30F" w:rsidR="4835DF7A" w:rsidRPr="007C5D34" w:rsidRDefault="2D2DF586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rFonts w:eastAsia="Calibri"/>
          <w:b/>
          <w:bCs/>
        </w:rPr>
        <w:t>Studium Wykonalności</w:t>
      </w:r>
      <w:r w:rsidR="4835DF7A" w:rsidRPr="4D148355">
        <w:rPr>
          <w:rFonts w:eastAsia="Calibri"/>
          <w:b/>
          <w:bCs/>
        </w:rPr>
        <w:t xml:space="preserve"> –</w:t>
      </w:r>
      <w:r w:rsidR="4835DF7A" w:rsidRPr="4D148355">
        <w:rPr>
          <w:rFonts w:eastAsia="Calibri"/>
        </w:rPr>
        <w:t xml:space="preserve"> dokument</w:t>
      </w:r>
      <w:r w:rsidR="4835DF7A" w:rsidRPr="4D148355">
        <w:rPr>
          <w:rFonts w:eastAsia="Calibri"/>
          <w:color w:val="000000" w:themeColor="text1"/>
        </w:rPr>
        <w:t>, sporządzony w formie pisemnej (pod rygorem nieważności), w języku polskim,</w:t>
      </w:r>
      <w:r w:rsidR="4835DF7A" w:rsidRPr="4D148355">
        <w:rPr>
          <w:rFonts w:eastAsia="Calibri"/>
        </w:rPr>
        <w:t xml:space="preserve"> opracowany przez Wykonawcę, stanowiący element </w:t>
      </w:r>
      <w:r w:rsidR="2EE1E343" w:rsidRPr="4D148355">
        <w:rPr>
          <w:rFonts w:eastAsia="Calibri"/>
        </w:rPr>
        <w:t>Wyników Prac w Fazie nr 1</w:t>
      </w:r>
      <w:r w:rsidR="4835DF7A" w:rsidRPr="4D148355">
        <w:rPr>
          <w:rFonts w:eastAsia="Calibri"/>
        </w:rPr>
        <w:t xml:space="preserve">, w którym zamieszczone zostaną szczegółowe opisy planowanych do realizacji Prac B+R w toku Fazy nr 2, zawierający </w:t>
      </w:r>
      <w:r w:rsidR="4835DF7A" w:rsidRPr="4D148355">
        <w:rPr>
          <w:rFonts w:eastAsia="Calibri"/>
          <w:color w:val="000000" w:themeColor="text1"/>
        </w:rPr>
        <w:t xml:space="preserve">co najmniej (niezależnie od elementów wskazanych w Regulaminie): założenia projektowe, specyfikację urządzeń plan i harmonogram Prac B+R w toku Fazy nr 2, schematy, obliczenia, zużycia mediów, wydajności instalacji, zakres dostaw, schematy bilansowe, skrośne oddziaływania, szacowane nakłady i koszty eksploatacji, spodziewane efekty implementacji, zakres ryzyk identyfikowanych przez Wykonawcę Projektu co do wpływu prowadzenia Prac B+R oraz ich wyników na funkcjonowanie </w:t>
      </w:r>
      <w:r w:rsidR="10EA8B79" w:rsidRPr="4D148355">
        <w:rPr>
          <w:rFonts w:eastAsia="Calibri"/>
          <w:color w:val="000000" w:themeColor="text1"/>
        </w:rPr>
        <w:t>Systemu Ciepłowniczego</w:t>
      </w:r>
      <w:r w:rsidR="4835DF7A" w:rsidRPr="4D148355">
        <w:rPr>
          <w:rFonts w:eastAsia="Calibri"/>
          <w:color w:val="000000" w:themeColor="text1"/>
        </w:rPr>
        <w:t xml:space="preserve"> oraz zakres ryzyk dotyczących zastosowania </w:t>
      </w:r>
      <w:r w:rsidR="78C75ED6" w:rsidRPr="4D148355">
        <w:rPr>
          <w:rFonts w:eastAsia="Calibri"/>
          <w:color w:val="000000" w:themeColor="text1"/>
        </w:rPr>
        <w:t>technologii rozwiniętych w ramach Prac B+R</w:t>
      </w:r>
      <w:r w:rsidR="4835DF7A" w:rsidRPr="4D148355">
        <w:rPr>
          <w:rFonts w:eastAsia="Calibri"/>
          <w:color w:val="000000" w:themeColor="text1"/>
        </w:rPr>
        <w:t xml:space="preserve"> itp., przy czym jego treść merytoryczna musi uwiarygodniać wykonalność w pełnym zakresie i w przewidywanym czasie Prac B+R planowanych do realizacji w Fazie </w:t>
      </w:r>
      <w:r w:rsidR="669BFFEE" w:rsidRPr="4D148355">
        <w:rPr>
          <w:rFonts w:eastAsia="Calibri"/>
          <w:color w:val="000000" w:themeColor="text1"/>
        </w:rPr>
        <w:t>nr 2</w:t>
      </w:r>
      <w:r w:rsidR="4835DF7A" w:rsidRPr="4D148355">
        <w:rPr>
          <w:rFonts w:eastAsia="Calibri"/>
        </w:rPr>
        <w:t>, opisany także w Regulaminie</w:t>
      </w:r>
    </w:p>
    <w:p w14:paraId="7B271998" w14:textId="3FA485BD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Protokół Odbioru</w:t>
      </w:r>
      <w:r w:rsidRPr="4D148355">
        <w:t xml:space="preserve"> – oznacza pisemny </w:t>
      </w:r>
      <w:r w:rsidR="00F15480" w:rsidRPr="4D148355">
        <w:t>lub</w:t>
      </w:r>
      <w:r w:rsidRPr="4D148355">
        <w:t xml:space="preserve"> elektroniczny dokument potwierdzający Odbiór Wyniku Prac </w:t>
      </w:r>
      <w:r w:rsidR="00FC28D5" w:rsidRPr="4D148355">
        <w:t xml:space="preserve">danego </w:t>
      </w:r>
      <w:r w:rsidR="004A3F0F" w:rsidRPr="4D148355">
        <w:t>Etapu</w:t>
      </w:r>
      <w:r w:rsidRPr="4D148355">
        <w:t>, zawierający co najmniej wyszczególnienie przedmiotu Odbioru oraz przyjęcie przedmiotu Odbioru bez uwag, z uwagami lub uzasadnioną odmowę Odbioru, zawarty pomiędzy NCBR a Wykonawcą;</w:t>
      </w:r>
    </w:p>
    <w:p w14:paraId="10867CB5" w14:textId="41494E97" w:rsidR="001233A3" w:rsidRPr="007C5D34" w:rsidRDefault="00C5503A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Przedsięwzięcie </w:t>
      </w:r>
      <w:r w:rsidRPr="4D148355">
        <w:t>– oznacza przedsięwzięcie „</w:t>
      </w:r>
      <w:r w:rsidR="00614950" w:rsidRPr="4D148355">
        <w:t xml:space="preserve">Ciepłownia </w:t>
      </w:r>
      <w:r w:rsidR="00616A64" w:rsidRPr="4D148355">
        <w:t>przyszłości</w:t>
      </w:r>
      <w:r w:rsidRPr="4D148355">
        <w:t xml:space="preserve">” </w:t>
      </w:r>
      <w:r w:rsidR="0029318A" w:rsidRPr="4D148355">
        <w:t xml:space="preserve">realizowane w celu wyłonienia </w:t>
      </w:r>
      <w:r w:rsidR="00F36589" w:rsidRPr="4D148355">
        <w:t>Uczestników Przedsięwzięcia</w:t>
      </w:r>
      <w:r w:rsidR="0029318A" w:rsidRPr="4D148355">
        <w:t xml:space="preserve">, którzy </w:t>
      </w:r>
      <w:r w:rsidR="00614950" w:rsidRPr="4D148355">
        <w:t>będą przygotowywać konkurencyjne jakościowo rozwiązania dla przedstawionego w dokumentacji Przedsięwzięcia problemu badawczego, w postaci Technologii</w:t>
      </w:r>
      <w:r w:rsidR="004519F7" w:rsidRPr="4D148355">
        <w:t xml:space="preserve">. </w:t>
      </w:r>
      <w:r w:rsidRPr="4D148355">
        <w:t xml:space="preserve">W ramach </w:t>
      </w:r>
      <w:r w:rsidR="00EF4C70" w:rsidRPr="4D148355">
        <w:t xml:space="preserve">Przedsięwzięcia </w:t>
      </w:r>
      <w:r w:rsidRPr="4D148355">
        <w:t xml:space="preserve">mieści się Postępowanie zmierzające do wyłonienia Wykonawców, z którymi zostanie zawarta </w:t>
      </w:r>
      <w:r w:rsidR="00E34CE5" w:rsidRPr="4D148355">
        <w:t>i </w:t>
      </w:r>
      <w:r w:rsidRPr="4D148355">
        <w:t>zrealizowana Umowa</w:t>
      </w:r>
      <w:r w:rsidR="0095798A" w:rsidRPr="4D148355">
        <w:t xml:space="preserve"> oraz realizacja Umów z Uczestnikami Przedsięwzięcia</w:t>
      </w:r>
      <w:r w:rsidR="00D02FF2" w:rsidRPr="4D148355">
        <w:t>;</w:t>
      </w:r>
    </w:p>
    <w:p w14:paraId="74B3AB9F" w14:textId="6605E54D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bookmarkStart w:id="10" w:name="_Hlk511661365"/>
      <w:r w:rsidRPr="4D148355">
        <w:rPr>
          <w:b/>
          <w:bCs/>
        </w:rPr>
        <w:t>Przychód z Komercjalizacji Wyników Prac B+R</w:t>
      </w:r>
      <w:r w:rsidRPr="4D148355">
        <w:t xml:space="preserve"> </w:t>
      </w:r>
      <w:r w:rsidR="00003F24" w:rsidRPr="4D148355">
        <w:rPr>
          <w:b/>
          <w:bCs/>
        </w:rPr>
        <w:t xml:space="preserve">w zakresie Komponentu Technologicznego </w:t>
      </w:r>
      <w:r w:rsidRPr="4D148355">
        <w:t>– oznacza przychód uzyskany przez Wykonawcę z</w:t>
      </w:r>
      <w:r w:rsidR="00D8434E" w:rsidRPr="4D148355">
        <w:t> </w:t>
      </w:r>
      <w:r w:rsidRPr="4D148355">
        <w:t>tytułu Komercjalizacji Wyników Prac B+R</w:t>
      </w:r>
      <w:r w:rsidR="00003F24" w:rsidRPr="4D148355">
        <w:t xml:space="preserve"> w zakresie Komponentu Technologicznego</w:t>
      </w:r>
      <w:r w:rsidR="00BE3D3C" w:rsidRPr="4D148355">
        <w:t>,</w:t>
      </w:r>
      <w:r w:rsidR="008642E4" w:rsidRPr="4D148355">
        <w:t xml:space="preserve"> </w:t>
      </w:r>
      <w:r w:rsidRPr="4D148355">
        <w:t>jak i powiązanych z nimi Background IP</w:t>
      </w:r>
      <w:r w:rsidR="00AD5AF1" w:rsidRPr="4D148355">
        <w:t>;</w:t>
      </w:r>
      <w:bookmarkEnd w:id="10"/>
    </w:p>
    <w:p w14:paraId="510EF2CF" w14:textId="14B7391D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Przychód z Komercjalizacji Technologii Zależnych</w:t>
      </w:r>
      <w:r w:rsidRPr="4D148355">
        <w:t xml:space="preserve"> </w:t>
      </w:r>
      <w:r w:rsidR="00003F24" w:rsidRPr="4D148355">
        <w:rPr>
          <w:b/>
          <w:bCs/>
        </w:rPr>
        <w:t xml:space="preserve">w zakresie Komponentu Technologicznego </w:t>
      </w:r>
      <w:r w:rsidRPr="4D148355">
        <w:t>– oznacza przychód uzyskany przez Wykonawcę z tytułu Komercjalizacji Technologii Zależnej</w:t>
      </w:r>
      <w:r w:rsidR="00003F24" w:rsidRPr="4D148355">
        <w:t xml:space="preserve"> w zakresie Komponentu Technologicznego</w:t>
      </w:r>
      <w:r w:rsidRPr="4D148355">
        <w:t>;</w:t>
      </w:r>
    </w:p>
    <w:p w14:paraId="33CFC8C6" w14:textId="2AE95EDC" w:rsidR="001233A3" w:rsidRPr="007C5D34" w:rsidRDefault="005E056C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Raport</w:t>
      </w:r>
      <w:r w:rsidR="00F12FB2" w:rsidRPr="4D148355">
        <w:rPr>
          <w:b/>
          <w:bCs/>
        </w:rPr>
        <w:t xml:space="preserve"> </w:t>
      </w:r>
      <w:r w:rsidR="001233A3" w:rsidRPr="4D148355">
        <w:rPr>
          <w:b/>
          <w:bCs/>
        </w:rPr>
        <w:t xml:space="preserve">z Oceny – </w:t>
      </w:r>
      <w:r w:rsidR="001233A3" w:rsidRPr="4D148355">
        <w:t xml:space="preserve">oznacza pisemny dokument zawierający opis i podsumowanie </w:t>
      </w:r>
      <w:r w:rsidR="00F12FB2" w:rsidRPr="4D148355">
        <w:t xml:space="preserve">przebiegu oceny Wniosku </w:t>
      </w:r>
      <w:r w:rsidR="001233A3" w:rsidRPr="4D148355">
        <w:t>dokonan</w:t>
      </w:r>
      <w:r w:rsidR="00F12FB2" w:rsidRPr="4D148355">
        <w:t>ej</w:t>
      </w:r>
      <w:r w:rsidR="001233A3" w:rsidRPr="4D148355">
        <w:t xml:space="preserve"> przez Zespół Oceniający</w:t>
      </w:r>
      <w:r w:rsidR="0065207A" w:rsidRPr="4D148355">
        <w:t xml:space="preserve"> w ramach Postępowania, oraz </w:t>
      </w:r>
      <w:r w:rsidR="001233A3" w:rsidRPr="4D148355">
        <w:t xml:space="preserve">Wyników Prac </w:t>
      </w:r>
      <w:r w:rsidR="00D8434E" w:rsidRPr="4D148355">
        <w:t xml:space="preserve">Etapu </w:t>
      </w:r>
      <w:r w:rsidR="00F12FB2" w:rsidRPr="4D148355">
        <w:t>Wykonawcy</w:t>
      </w:r>
      <w:r w:rsidR="00EF4C70" w:rsidRPr="4D148355">
        <w:t xml:space="preserve"> </w:t>
      </w:r>
      <w:r w:rsidR="001233A3" w:rsidRPr="4D148355">
        <w:t>w ramach Selekcji</w:t>
      </w:r>
      <w:r w:rsidR="0065207A" w:rsidRPr="4D148355">
        <w:t xml:space="preserve"> w trakcie wykonywania Umowy</w:t>
      </w:r>
      <w:r w:rsidR="001233A3" w:rsidRPr="4D148355">
        <w:t xml:space="preserve">, w szczególności wskazujący  rezultaty </w:t>
      </w:r>
      <w:r w:rsidR="00F12FB2" w:rsidRPr="4D148355">
        <w:t xml:space="preserve">analizy Wniosku i </w:t>
      </w:r>
      <w:r w:rsidR="001233A3" w:rsidRPr="4D148355">
        <w:t xml:space="preserve">Wyników Prac </w:t>
      </w:r>
      <w:r w:rsidR="00D8434E" w:rsidRPr="4D148355">
        <w:t xml:space="preserve">Etapu </w:t>
      </w:r>
      <w:r w:rsidR="00F12FB2" w:rsidRPr="4D148355">
        <w:t>Wykonawcy</w:t>
      </w:r>
      <w:r w:rsidR="00244985" w:rsidRPr="4D148355">
        <w:t xml:space="preserve"> </w:t>
      </w:r>
      <w:r w:rsidR="00F12FB2" w:rsidRPr="4D148355">
        <w:t xml:space="preserve">pod kątem spełnienia Kryteriów </w:t>
      </w:r>
      <w:r w:rsidR="00E772FB" w:rsidRPr="4D148355">
        <w:t>wraz z przypisanymi punktami</w:t>
      </w:r>
      <w:r w:rsidR="00413BC5" w:rsidRPr="4D148355">
        <w:t xml:space="preserve"> (jeśli przedmiot oceny został dopuszczony do oceny merytorycznej)</w:t>
      </w:r>
      <w:r w:rsidR="00986E05" w:rsidRPr="4D148355">
        <w:t xml:space="preserve"> sporządzany każdorazowo </w:t>
      </w:r>
      <w:r w:rsidR="0065207A" w:rsidRPr="4D148355">
        <w:t>odpowiednio w ramach oceny Wniosku lub</w:t>
      </w:r>
      <w:r w:rsidR="00F12FB2" w:rsidRPr="4D148355">
        <w:t xml:space="preserve"> Selekcji</w:t>
      </w:r>
      <w:r w:rsidR="001233A3" w:rsidRPr="4D148355">
        <w:t>;</w:t>
      </w:r>
    </w:p>
    <w:p w14:paraId="3862C172" w14:textId="5624A6F7" w:rsidR="00834FE0" w:rsidRPr="007C5D34" w:rsidRDefault="0036077A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Raport </w:t>
      </w:r>
      <w:r w:rsidR="00DC2884" w:rsidRPr="4D148355">
        <w:rPr>
          <w:b/>
          <w:bCs/>
        </w:rPr>
        <w:t>końcowy Wykonawcy z</w:t>
      </w:r>
      <w:r w:rsidRPr="4D148355">
        <w:rPr>
          <w:b/>
          <w:bCs/>
        </w:rPr>
        <w:t xml:space="preserve"> Etapu I – </w:t>
      </w:r>
      <w:r w:rsidRPr="4D148355">
        <w:t xml:space="preserve">jest to raport składany przez Wykonawcę w ramach Wyników Prac Etapu I, </w:t>
      </w:r>
      <w:bookmarkStart w:id="11" w:name="_Hlk59617313"/>
      <w:r w:rsidR="00DC2884" w:rsidRPr="4D148355">
        <w:t>posiadający elementy wskazane w Załączniku nr 4 do Regulaminu</w:t>
      </w:r>
      <w:bookmarkEnd w:id="11"/>
      <w:r w:rsidRPr="4D148355">
        <w:t>;</w:t>
      </w:r>
    </w:p>
    <w:p w14:paraId="3C9BEE12" w14:textId="67B8DB65" w:rsidR="00EB14CD" w:rsidRPr="007771A8" w:rsidRDefault="00EB14CD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lastRenderedPageBreak/>
        <w:t xml:space="preserve">Raport z </w:t>
      </w:r>
      <w:r w:rsidR="00DC2884" w:rsidRPr="4D148355">
        <w:rPr>
          <w:b/>
          <w:bCs/>
        </w:rPr>
        <w:t xml:space="preserve">realizacji </w:t>
      </w:r>
      <w:r w:rsidRPr="4D148355">
        <w:rPr>
          <w:b/>
          <w:bCs/>
        </w:rPr>
        <w:t xml:space="preserve">Etapu II – </w:t>
      </w:r>
      <w:r w:rsidRPr="4D148355">
        <w:t xml:space="preserve">jest to raport składany przez Wykonawcę w ramach Wyników Prac Etapu II, </w:t>
      </w:r>
      <w:r w:rsidR="00DC2884" w:rsidRPr="4D148355">
        <w:t>posiadający elementy wskazane w Załączniku nr 4 do Regulaminu</w:t>
      </w:r>
      <w:r w:rsidRPr="4D148355">
        <w:t>;</w:t>
      </w:r>
    </w:p>
    <w:p w14:paraId="39C58D7B" w14:textId="4E6A037F" w:rsidR="0095043B" w:rsidRPr="007C5D34" w:rsidRDefault="0095043B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Raporty Etapu III –</w:t>
      </w:r>
      <w:r>
        <w:t xml:space="preserve"> oznacza informacje przedstawiane NCBR przez Wykonawcę zgodnie z Załącznikiem nr 4 Regulaminu, w celu wykazania realizowania przez Demonstrator stawianych przed nim założeń w Etapie III;</w:t>
      </w:r>
    </w:p>
    <w:p w14:paraId="1107B78D" w14:textId="4D25DB87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Regulamin –</w:t>
      </w:r>
      <w:r w:rsidRPr="4D148355">
        <w:t xml:space="preserve"> oznacza </w:t>
      </w:r>
      <w:r w:rsidR="00834FE0" w:rsidRPr="4D148355">
        <w:t xml:space="preserve">Regulamin przeprowadzenia </w:t>
      </w:r>
      <w:r w:rsidR="004B28FD" w:rsidRPr="4D148355">
        <w:t xml:space="preserve">Postępowania </w:t>
      </w:r>
      <w:r w:rsidR="00834FE0" w:rsidRPr="4D148355">
        <w:t>nr  o udzielenie zamówienia na usługi badawczo-rozwojowe w ramach Przedsięwzięcia: „</w:t>
      </w:r>
      <w:r w:rsidR="00003F24" w:rsidRPr="4D148355">
        <w:t xml:space="preserve">Ciepłownia </w:t>
      </w:r>
      <w:r w:rsidR="00DA6EB5" w:rsidRPr="4D148355">
        <w:t>przyszłości</w:t>
      </w:r>
      <w:r w:rsidR="00834FE0" w:rsidRPr="4D148355">
        <w:t>”</w:t>
      </w:r>
      <w:r w:rsidRPr="4D148355">
        <w:t>;</w:t>
      </w:r>
    </w:p>
    <w:p w14:paraId="569C8B89" w14:textId="3A2FE495" w:rsidR="12383A0A" w:rsidRDefault="12383A0A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007771A8">
        <w:rPr>
          <w:rFonts w:ascii="Calibri" w:eastAsia="Calibri" w:hAnsi="Calibri" w:cs="Calibri"/>
          <w:b/>
          <w:bCs/>
        </w:rPr>
        <w:t>Rekomendacja Wykonawcy – dobre praktyki transformacji systemu ciepłowniczego w kierunku OZE</w:t>
      </w:r>
      <w:r w:rsidRPr="4D148355">
        <w:rPr>
          <w:rFonts w:ascii="Calibri" w:eastAsia="Calibri" w:hAnsi="Calibri" w:cs="Calibri"/>
        </w:rPr>
        <w:t xml:space="preserve"> – oznacza obligatoryjny element Wyniku Prac Etapu I, stanowiący raport przygotowany przez Wykonawcę zgodnie z Załącznikiem nr 4 do Regulaminu, który podlega zgodnie z Umową i jej załącznikami publikacji</w:t>
      </w:r>
      <w:r w:rsidR="00086315">
        <w:rPr>
          <w:rFonts w:ascii="Calibri" w:eastAsia="Calibri" w:hAnsi="Calibri" w:cs="Calibri"/>
        </w:rPr>
        <w:t xml:space="preserve"> i </w:t>
      </w:r>
      <w:r w:rsidR="00627BB4">
        <w:rPr>
          <w:rFonts w:ascii="Calibri" w:eastAsia="Calibri" w:hAnsi="Calibri" w:cs="Calibri"/>
        </w:rPr>
        <w:t xml:space="preserve">ewentualnym </w:t>
      </w:r>
      <w:r w:rsidR="00086315">
        <w:rPr>
          <w:rFonts w:ascii="Calibri" w:eastAsia="Calibri" w:hAnsi="Calibri" w:cs="Calibri"/>
        </w:rPr>
        <w:t>aktualizacj</w:t>
      </w:r>
      <w:r w:rsidR="00627BB4">
        <w:rPr>
          <w:rFonts w:ascii="Calibri" w:eastAsia="Calibri" w:hAnsi="Calibri" w:cs="Calibri"/>
        </w:rPr>
        <w:t>om przez Wykonawcę</w:t>
      </w:r>
      <w:r w:rsidRPr="4D148355">
        <w:rPr>
          <w:rFonts w:ascii="Calibri" w:eastAsia="Calibri" w:hAnsi="Calibri" w:cs="Calibri"/>
        </w:rPr>
        <w:t>;</w:t>
      </w:r>
    </w:p>
    <w:p w14:paraId="111D6A51" w14:textId="2E007967" w:rsidR="001233A3" w:rsidRPr="007C5D34" w:rsidRDefault="007364CA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RODO – </w:t>
      </w:r>
      <w:r w:rsidRPr="4D148355">
        <w:t>oznacza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3CB89529" w14:textId="74E86FBD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Roszczenie Osoby Trzeciej – </w:t>
      </w:r>
      <w:r w:rsidRPr="4D148355">
        <w:t>oznacza żądanie osoby trzeciej związane z naruszeniem przysługujących jej praw, a w szczególności praw własności intelektualnych, w tym Know-how lub dóbr osobistych osoby trzeciej;</w:t>
      </w:r>
    </w:p>
    <w:p w14:paraId="75307950" w14:textId="78B75F5A" w:rsidR="001233A3" w:rsidRPr="007C5D34" w:rsidRDefault="002D328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Rozporządzenie </w:t>
      </w:r>
      <w:bookmarkStart w:id="12" w:name="_Hlk59617348"/>
      <w:r w:rsidR="004B28FD" w:rsidRPr="4D148355">
        <w:rPr>
          <w:b/>
          <w:bCs/>
        </w:rPr>
        <w:t xml:space="preserve">MNiSW w sprawie szczegółowego trybu realizacji zadań NCBR </w:t>
      </w:r>
      <w:bookmarkEnd w:id="12"/>
      <w:r w:rsidRPr="4D148355">
        <w:t xml:space="preserve">– oznacza Rozporządzenie Ministra Nauki i Szkolnictwa Wyższego z dnia 17 września 2010 r. w sprawie szczegółowego trybu realizacji zadań Narodowego Centrum Badań i Rozwoju (Dz. U. z 20110 r., Nr 178, poz. 1200);  </w:t>
      </w:r>
    </w:p>
    <w:p w14:paraId="23EF7683" w14:textId="4623EEF3" w:rsidR="001233A3" w:rsidRPr="006B0E41" w:rsidRDefault="00C4534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Rozwiązanie</w:t>
      </w:r>
      <w:r w:rsidR="0B6CB6B2" w:rsidRPr="4D148355">
        <w:rPr>
          <w:b/>
          <w:bCs/>
        </w:rPr>
        <w:t xml:space="preserve"> </w:t>
      </w:r>
      <w:r w:rsidR="0B6CB6B2" w:rsidRPr="4D148355">
        <w:t xml:space="preserve">albo </w:t>
      </w:r>
      <w:r w:rsidR="0B6CB6B2" w:rsidRPr="4D148355">
        <w:rPr>
          <w:b/>
          <w:bCs/>
        </w:rPr>
        <w:t>Technologia</w:t>
      </w:r>
      <w:r w:rsidRPr="4D148355">
        <w:rPr>
          <w:b/>
          <w:bCs/>
        </w:rPr>
        <w:t xml:space="preserve"> </w:t>
      </w:r>
      <w:r w:rsidR="006B0E41" w:rsidRPr="4D148355">
        <w:t xml:space="preserve">albo </w:t>
      </w:r>
      <w:r w:rsidR="006B0E41" w:rsidRPr="4D148355">
        <w:rPr>
          <w:b/>
          <w:bCs/>
        </w:rPr>
        <w:t xml:space="preserve">Technologia Ciepłowni </w:t>
      </w:r>
      <w:r w:rsidR="009B5FC7" w:rsidRPr="4D148355">
        <w:rPr>
          <w:b/>
          <w:bCs/>
        </w:rPr>
        <w:t>Przyszłości</w:t>
      </w:r>
      <w:r w:rsidR="006B0E41" w:rsidRPr="4D148355">
        <w:rPr>
          <w:b/>
          <w:bCs/>
        </w:rPr>
        <w:t xml:space="preserve"> </w:t>
      </w:r>
      <w:r w:rsidRPr="4D148355">
        <w:t xml:space="preserve">– oznacza tworzoną przez Uczestnika Przedsięwzięcia technologię </w:t>
      </w:r>
      <w:r w:rsidR="00FC21BB" w:rsidRPr="4D148355">
        <w:t xml:space="preserve">w zakresie </w:t>
      </w:r>
      <w:r w:rsidR="004A43AC" w:rsidRPr="4D148355">
        <w:t>wytwarzania, magazynowania, dystrybucji i odbioru ciepła</w:t>
      </w:r>
      <w:r w:rsidR="00FC21BB" w:rsidRPr="4D148355">
        <w:t xml:space="preserve">, </w:t>
      </w:r>
      <w:r w:rsidRPr="4D148355">
        <w:t xml:space="preserve">spełniającą </w:t>
      </w:r>
      <w:r w:rsidR="00FC21BB" w:rsidRPr="4D148355">
        <w:t xml:space="preserve">co najmniej </w:t>
      </w:r>
      <w:r w:rsidR="1E64A0FF" w:rsidRPr="4D148355">
        <w:t>Wymagania</w:t>
      </w:r>
      <w:r w:rsidR="00F056F9" w:rsidRPr="4D148355">
        <w:t xml:space="preserve"> </w:t>
      </w:r>
      <w:r w:rsidRPr="4D148355">
        <w:t>Obligatoryjne</w:t>
      </w:r>
      <w:r w:rsidR="001D70E6" w:rsidRPr="4D148355">
        <w:t xml:space="preserve"> i </w:t>
      </w:r>
      <w:r w:rsidRPr="4D148355">
        <w:t xml:space="preserve">określone w </w:t>
      </w:r>
      <w:r w:rsidR="00FB1F65" w:rsidRPr="4D148355">
        <w:t>Załącznik</w:t>
      </w:r>
      <w:r w:rsidR="001D70E6" w:rsidRPr="4D148355">
        <w:t xml:space="preserve">u nr </w:t>
      </w:r>
      <w:r w:rsidR="00F056F9" w:rsidRPr="4D148355">
        <w:t>1</w:t>
      </w:r>
      <w:r w:rsidR="001D70E6" w:rsidRPr="4D148355">
        <w:t xml:space="preserve"> do </w:t>
      </w:r>
      <w:r w:rsidR="007130B3" w:rsidRPr="4D148355">
        <w:t>Regulaminu</w:t>
      </w:r>
      <w:r w:rsidR="00F96410" w:rsidRPr="4D148355">
        <w:t>; w celu usunięcia wątpliwości Strony wskazują, że na Rozwiązanie składają się Foreground IP</w:t>
      </w:r>
      <w:r w:rsidR="00F056F9" w:rsidRPr="4D148355">
        <w:t xml:space="preserve"> i ewentualnie Background IP</w:t>
      </w:r>
      <w:r w:rsidR="006B0E41" w:rsidRPr="4D148355">
        <w:t xml:space="preserve"> oraz w zależności od Wniosku Uczestnika Przedsięwzięcia składa się na nie co najmniej Komponent Procesowy, a ewentualnie – w zależności od przygotowanej przez Uczestnika Przedsięwzięcia koncepcji Rozwiązania – również Komponent Technologiczny</w:t>
      </w:r>
      <w:r w:rsidRPr="4D148355">
        <w:t>;</w:t>
      </w:r>
    </w:p>
    <w:p w14:paraId="57421BBE" w14:textId="1BE7B43C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Selekcja</w:t>
      </w:r>
      <w:r w:rsidR="004E38A6" w:rsidRPr="4D148355">
        <w:rPr>
          <w:b/>
          <w:bCs/>
        </w:rPr>
        <w:t xml:space="preserve"> </w:t>
      </w:r>
      <w:r w:rsidR="00D8434E" w:rsidRPr="4D148355">
        <w:rPr>
          <w:b/>
          <w:bCs/>
        </w:rPr>
        <w:t>Etapu I</w:t>
      </w:r>
      <w:r w:rsidR="004E38A6" w:rsidRPr="4D148355">
        <w:rPr>
          <w:b/>
          <w:bCs/>
        </w:rPr>
        <w:t xml:space="preserve"> </w:t>
      </w:r>
      <w:r w:rsidR="004E38A6" w:rsidRPr="4D148355">
        <w:t>–</w:t>
      </w:r>
      <w:r w:rsidR="004E38A6" w:rsidRPr="4D148355">
        <w:rPr>
          <w:b/>
          <w:bCs/>
        </w:rPr>
        <w:t xml:space="preserve"> </w:t>
      </w:r>
      <w:r w:rsidR="004E38A6" w:rsidRPr="4D148355">
        <w:t xml:space="preserve">oznacza </w:t>
      </w:r>
      <w:r w:rsidR="009B5FC7" w:rsidRPr="4D148355">
        <w:t>zespół działań opisanych Umową, następujących w ramach zakończenia Etapu I, w zakresie których następuje określenie Uczestnika Przedsięwzięcia, który zostanie dopuszczony do dalszego wykonania Umowy oraz tych, którzy nie zostają dopuszczeni do realizacji dalszych Etapów odpowiednich im Umów</w:t>
      </w:r>
      <w:r w:rsidR="009B5FC7">
        <w:t xml:space="preserve">, </w:t>
      </w:r>
      <w:r w:rsidR="009B5FC7" w:rsidRPr="4D148355">
        <w:t>następując</w:t>
      </w:r>
      <w:r w:rsidR="009B5FC7">
        <w:t>ych</w:t>
      </w:r>
      <w:r w:rsidR="009B5FC7" w:rsidRPr="4D148355">
        <w:t xml:space="preserve"> </w:t>
      </w:r>
      <w:r w:rsidR="004E38A6" w:rsidRPr="4D148355">
        <w:t xml:space="preserve">na zakończenie </w:t>
      </w:r>
      <w:r w:rsidR="00D8434E" w:rsidRPr="4D148355">
        <w:t>Etapu I</w:t>
      </w:r>
      <w:r w:rsidR="004E38A6" w:rsidRPr="4D148355">
        <w:t xml:space="preserve">, przed rozpoczęciem </w:t>
      </w:r>
      <w:r w:rsidR="00B073EA" w:rsidRPr="4D148355">
        <w:t>Etapu </w:t>
      </w:r>
      <w:r w:rsidR="00D8434E" w:rsidRPr="4D148355">
        <w:t>II</w:t>
      </w:r>
      <w:r w:rsidR="004E38A6" w:rsidRPr="4D148355">
        <w:t>;</w:t>
      </w:r>
    </w:p>
    <w:p w14:paraId="195AF3DA" w14:textId="007A1868" w:rsidR="001233A3" w:rsidRPr="007C5D34" w:rsidRDefault="007D1FA1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Siła Wyższa – </w:t>
      </w:r>
      <w:r w:rsidRPr="4D148355">
        <w:t>oznacza nagłe i nieprzewidziane, pomimo należytej staranności, okoliczności niezależne od Stron, takie jak katastrofa naturalna, stan wojenny lub strajk powszechny</w:t>
      </w:r>
      <w:r w:rsidR="00E91A4B" w:rsidRPr="4D148355">
        <w:t>, z wyłączeniem stanu epidemii wywołanego wirusem SARS CoV-2</w:t>
      </w:r>
      <w:r w:rsidRPr="4D148355">
        <w:t>;</w:t>
      </w:r>
    </w:p>
    <w:p w14:paraId="6F0F24EF" w14:textId="778CBAAB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Strona </w:t>
      </w:r>
      <w:r w:rsidRPr="4D148355">
        <w:t>– oznacza z osobna każdą ze Stron Umowy, tj. NCBR oraz Wykonawcę;</w:t>
      </w:r>
    </w:p>
    <w:p w14:paraId="4EFBAD0D" w14:textId="490AC319" w:rsidR="001233A3" w:rsidRPr="007C5D34" w:rsidRDefault="00CD30C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Strona internetowa Centrum – </w:t>
      </w:r>
      <w:r w:rsidRPr="4D148355">
        <w:t xml:space="preserve">oznacza stronę internetowa znajdująca się pod adresem </w:t>
      </w:r>
      <w:hyperlink r:id="rId8">
        <w:r w:rsidR="00197D97" w:rsidRPr="4D148355">
          <w:rPr>
            <w:rStyle w:val="Hipercze"/>
          </w:rPr>
          <w:t>www.bip.ncbr.gov.pl</w:t>
        </w:r>
      </w:hyperlink>
      <w:r w:rsidRPr="4D148355">
        <w:t>;</w:t>
      </w:r>
    </w:p>
    <w:p w14:paraId="5693F95F" w14:textId="1B72C620" w:rsidR="001233A3" w:rsidRPr="007771A8" w:rsidRDefault="005B7718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 xml:space="preserve">System Ciepłowniczy - </w:t>
      </w:r>
      <w:r w:rsidRPr="4D148355">
        <w:t xml:space="preserve"> oznacza sieć ciepłowniczą oraz współpracujące z nią instalacje i urządzenia służące do wytwarzania, dystrybucji i odbioru ciepła za pośrednictwem czynników grzewczych</w:t>
      </w:r>
      <w:r w:rsidR="2ED74BB3" w:rsidRPr="4D148355">
        <w:t>;</w:t>
      </w:r>
    </w:p>
    <w:p w14:paraId="1D276CF4" w14:textId="3EFD01AF" w:rsidR="000F73C4" w:rsidRPr="007771A8" w:rsidRDefault="000F73C4" w:rsidP="007771A8">
      <w:pPr>
        <w:pStyle w:val="Akapitzlist"/>
        <w:numPr>
          <w:ilvl w:val="0"/>
          <w:numId w:val="4"/>
        </w:numPr>
        <w:jc w:val="both"/>
        <w:rPr>
          <w:rFonts w:eastAsiaTheme="minorEastAsia"/>
          <w:b/>
          <w:bCs/>
          <w:color w:val="000000" w:themeColor="text1"/>
        </w:rPr>
      </w:pPr>
      <w:r w:rsidRPr="4B667E5C">
        <w:rPr>
          <w:rFonts w:ascii="Calibri" w:eastAsia="Calibri" w:hAnsi="Calibri" w:cs="Calibri"/>
          <w:b/>
          <w:bCs/>
          <w:color w:val="000000" w:themeColor="text1"/>
        </w:rPr>
        <w:t xml:space="preserve">System Demonstracyjny - </w:t>
      </w:r>
      <w:r w:rsidRPr="4B667E5C">
        <w:rPr>
          <w:rFonts w:ascii="Calibri" w:eastAsia="Calibri" w:hAnsi="Calibri" w:cs="Calibri"/>
          <w:color w:val="000000" w:themeColor="text1"/>
        </w:rPr>
        <w:t xml:space="preserve">wydzielony fragment lub całość systemu ciepłowniczego, który podlega modernizacji w ramach realizacji projektu Ciepłownia Przyszłości, wraz ze źródłami ciepła, </w:t>
      </w:r>
      <w:r w:rsidRPr="4B667E5C">
        <w:rPr>
          <w:rFonts w:ascii="Calibri" w:eastAsia="Calibri" w:hAnsi="Calibri" w:cs="Calibri"/>
          <w:color w:val="000000" w:themeColor="text1"/>
        </w:rPr>
        <w:lastRenderedPageBreak/>
        <w:t>systemem dystrybucji i odbiorami. System Demonstracyjny jest objęty jedną siecią dystrybucyjną zlokalizowaną w jednym geograficznie obszarze, oraz że w Systemie Demonstracyjnym musi istnieć co najmniej jedno wspólne źródło ciepła, które dostarcza ciepło do każdego odbiorcy. System Demonstracyjny oferuje usługę centralnego ogrzewania i ciepłej wody użytkowej</w:t>
      </w:r>
      <w:r>
        <w:rPr>
          <w:rFonts w:ascii="Calibri" w:eastAsia="Calibri" w:hAnsi="Calibri" w:cs="Calibri"/>
          <w:color w:val="000000" w:themeColor="text1"/>
        </w:rPr>
        <w:t>;</w:t>
      </w:r>
    </w:p>
    <w:p w14:paraId="0C866ABC" w14:textId="3790354E" w:rsidR="001233A3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Technologia Zależna</w:t>
      </w:r>
      <w:r w:rsidRPr="4D148355">
        <w:t xml:space="preserve"> – oznacza każdą modyfikację lub rozwinięcie Wyników Prac B+R, stworzone przez Wykonawcę lub na zlecenie Wykonawcy, po zakończeniu Prac B+R, w tym w szczególności Technologie Zależne zawierające w sobie (lub modyfikujące, rozszerzające, ulepszające) Wyniki Prac B+R;</w:t>
      </w:r>
    </w:p>
    <w:p w14:paraId="6A7DC785" w14:textId="1D6EC4FC" w:rsidR="007D7F19" w:rsidRPr="007C5D34" w:rsidRDefault="005E6BC1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Termin Doręczenia Wyników Prac Etapu</w:t>
      </w:r>
      <w:r w:rsidR="001233A3" w:rsidRPr="4D148355">
        <w:rPr>
          <w:b/>
          <w:bCs/>
        </w:rPr>
        <w:t xml:space="preserve"> </w:t>
      </w:r>
      <w:r w:rsidR="001233A3" w:rsidRPr="4D148355">
        <w:t xml:space="preserve">– oznacza określony w Harmonogramie </w:t>
      </w:r>
      <w:r w:rsidR="00EF4C70" w:rsidRPr="4D148355">
        <w:t xml:space="preserve">Przedsięwzięcia </w:t>
      </w:r>
      <w:r w:rsidR="001233A3" w:rsidRPr="4D148355">
        <w:t xml:space="preserve">dla danego Etapu termin na doręczenie </w:t>
      </w:r>
      <w:r w:rsidR="00213FCA" w:rsidRPr="4D148355">
        <w:t>Zamawiającemu</w:t>
      </w:r>
      <w:r w:rsidR="001233A3" w:rsidRPr="4D148355">
        <w:t xml:space="preserve"> Wyników Prac</w:t>
      </w:r>
      <w:r w:rsidR="00FC4123" w:rsidRPr="4D148355">
        <w:t xml:space="preserve"> Etapu</w:t>
      </w:r>
      <w:r w:rsidR="001233A3" w:rsidRPr="4D148355">
        <w:t xml:space="preserve"> oraz innych dokumentów wymaganych </w:t>
      </w:r>
      <w:r w:rsidR="00213FCA" w:rsidRPr="4D148355">
        <w:t>w</w:t>
      </w:r>
      <w:r w:rsidR="001233A3" w:rsidRPr="4D148355">
        <w:t xml:space="preserve"> </w:t>
      </w:r>
      <w:r w:rsidR="00C94A78" w:rsidRPr="4D148355">
        <w:t>dan</w:t>
      </w:r>
      <w:r w:rsidR="00213FCA" w:rsidRPr="4D148355">
        <w:t>ym</w:t>
      </w:r>
      <w:r w:rsidR="00C94A78" w:rsidRPr="4D148355">
        <w:t xml:space="preserve"> Etap</w:t>
      </w:r>
      <w:r w:rsidR="00213FCA" w:rsidRPr="4D148355">
        <w:t>ie</w:t>
      </w:r>
      <w:r w:rsidR="00C94A78" w:rsidRPr="4D148355">
        <w:t>;</w:t>
      </w:r>
    </w:p>
    <w:p w14:paraId="4A48E221" w14:textId="13ECDB3F" w:rsidR="007D7F1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Uczestnik </w:t>
      </w:r>
      <w:r w:rsidR="00244985" w:rsidRPr="4D148355">
        <w:rPr>
          <w:b/>
          <w:bCs/>
        </w:rPr>
        <w:t xml:space="preserve">Przedsięwzięcia </w:t>
      </w:r>
      <w:r w:rsidRPr="4D148355">
        <w:t xml:space="preserve">– </w:t>
      </w:r>
      <w:r w:rsidRPr="4D148355">
        <w:rPr>
          <w:color w:val="000000" w:themeColor="text1"/>
        </w:rPr>
        <w:t>oznacza Wykonawcę lub Konkurenta Wykonawcy</w:t>
      </w:r>
      <w:r w:rsidR="5366B020" w:rsidRPr="4D148355">
        <w:rPr>
          <w:rFonts w:eastAsia="Calibri"/>
          <w:color w:val="000000" w:themeColor="text1"/>
        </w:rPr>
        <w:t xml:space="preserve">; w celu usunięcia wątpliwości - jeśli Regulamin lub Załączniki do Regulaminu odnoszą się do Uczestnika Przedsięwzięcia, to na etapie Postępowania należy pod tym pojęciem rozumieć </w:t>
      </w:r>
      <w:r w:rsidR="00261DAB" w:rsidRPr="4D148355">
        <w:rPr>
          <w:rFonts w:eastAsia="Calibri"/>
          <w:color w:val="000000" w:themeColor="text1"/>
        </w:rPr>
        <w:t xml:space="preserve">również </w:t>
      </w:r>
      <w:r w:rsidR="5366B020" w:rsidRPr="4D148355">
        <w:rPr>
          <w:rFonts w:eastAsia="Calibri"/>
          <w:color w:val="000000" w:themeColor="text1"/>
        </w:rPr>
        <w:t>Wnioskodawcę</w:t>
      </w:r>
      <w:r w:rsidRPr="4D148355">
        <w:rPr>
          <w:color w:val="000000" w:themeColor="text1"/>
        </w:rPr>
        <w:t>;</w:t>
      </w:r>
    </w:p>
    <w:p w14:paraId="1AA28068" w14:textId="10DBC9E9" w:rsidR="007D7F19" w:rsidRPr="007C5D34" w:rsidRDefault="00ED343D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Umowa</w:t>
      </w:r>
      <w:r w:rsidRPr="4D148355">
        <w:t xml:space="preserve"> </w:t>
      </w:r>
      <w:r w:rsidR="001233A3" w:rsidRPr="4D148355">
        <w:t xml:space="preserve">– </w:t>
      </w:r>
      <w:r w:rsidR="00CD30C3" w:rsidRPr="4D148355">
        <w:t xml:space="preserve">oznacza umowę </w:t>
      </w:r>
      <w:r w:rsidR="09DD7725" w:rsidRPr="4D148355">
        <w:t xml:space="preserve">o udzielenie zamówienia na usługi badawczo-rozwojowe </w:t>
      </w:r>
      <w:r w:rsidR="00CD30C3" w:rsidRPr="4D148355">
        <w:t>zawieraną przez NCBR z Wnioskodawcą, który otrzymał Wynik Pozytywny w</w:t>
      </w:r>
      <w:r w:rsidRPr="4D148355">
        <w:t> </w:t>
      </w:r>
      <w:r w:rsidR="00CD30C3" w:rsidRPr="4D148355">
        <w:t xml:space="preserve">ramach Postępowania </w:t>
      </w:r>
      <w:r w:rsidR="002E742C" w:rsidRPr="4D148355">
        <w:t xml:space="preserve">i </w:t>
      </w:r>
      <w:r w:rsidR="00CD30C3" w:rsidRPr="4D148355">
        <w:t xml:space="preserve">został dopuszczony do zawarcia </w:t>
      </w:r>
      <w:r w:rsidRPr="4D148355">
        <w:t>U</w:t>
      </w:r>
      <w:r w:rsidR="00CD30C3" w:rsidRPr="4D148355">
        <w:t xml:space="preserve">mowy, której wzór stanowi Załącznik nr </w:t>
      </w:r>
      <w:r w:rsidR="002E742C" w:rsidRPr="4D148355">
        <w:t xml:space="preserve">8 </w:t>
      </w:r>
      <w:r w:rsidR="00CD30C3" w:rsidRPr="4D148355">
        <w:t>do Regulaminu;</w:t>
      </w:r>
    </w:p>
    <w:p w14:paraId="73554C96" w14:textId="71FA25A3" w:rsidR="007D7F19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Ustawa k.c. </w:t>
      </w:r>
      <w:r w:rsidRPr="4D148355">
        <w:t>– oznacza ustawę z dnia 23 kwietnia 1964 r. Kodeks cywilny (tj. Dz.U. z </w:t>
      </w:r>
      <w:r w:rsidR="00261DAB" w:rsidRPr="4D148355">
        <w:t xml:space="preserve">2020 </w:t>
      </w:r>
      <w:r w:rsidRPr="4D148355">
        <w:t xml:space="preserve">r. poz. </w:t>
      </w:r>
      <w:r w:rsidR="00261DAB" w:rsidRPr="4D148355">
        <w:t xml:space="preserve">1740 </w:t>
      </w:r>
      <w:r w:rsidRPr="4D148355">
        <w:t>ze zm.), jak również akty wykonawcze do w/w ustawy, a w przypadku uchylenia wskazanej ustawy – oznacza akt prawa, który zastąpił oznaczoną powyżej ustawę;</w:t>
      </w:r>
    </w:p>
    <w:p w14:paraId="749AF7B8" w14:textId="11FE7AC4" w:rsidR="007D7F19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Ustawa Prawo </w:t>
      </w:r>
      <w:r w:rsidR="00455EEF" w:rsidRPr="4D148355">
        <w:rPr>
          <w:b/>
          <w:bCs/>
        </w:rPr>
        <w:t xml:space="preserve">budowlane </w:t>
      </w:r>
      <w:r w:rsidR="00455EEF" w:rsidRPr="4D148355">
        <w:t>– oznacza ustawę</w:t>
      </w:r>
      <w:r w:rsidR="0061620E" w:rsidRPr="4D148355">
        <w:t xml:space="preserve"> z dnia 7 lipca 1994 r. Prawo budowlane (tj. Dz.U. z 2020 r. poz. 1333 ze zm., jak również akty wykonawcze do w/w ustawy, a w przypadku uchylenia wskazanej ustawy – oznacza akt prawa, który zastąpił oznaczoną powyżej ustawę;</w:t>
      </w:r>
    </w:p>
    <w:p w14:paraId="485423B5" w14:textId="34509C9D" w:rsidR="007D7F19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Ustawa o Informacji Publicznej</w:t>
      </w:r>
      <w:r w:rsidRPr="4D148355">
        <w:t xml:space="preserve"> – oznacza ustawę z dnia 6 września 2001 r. o dostępie do informacji publicznej (t.j. Dz.U. z </w:t>
      </w:r>
      <w:r w:rsidR="00261DAB" w:rsidRPr="4D148355">
        <w:t xml:space="preserve">2020 </w:t>
      </w:r>
      <w:r w:rsidRPr="4D148355">
        <w:t xml:space="preserve">r., poz. </w:t>
      </w:r>
      <w:r w:rsidR="00261DAB" w:rsidRPr="4D148355">
        <w:t>2176</w:t>
      </w:r>
      <w:r w:rsidR="009B5FC7">
        <w:t xml:space="preserve"> </w:t>
      </w:r>
      <w:r w:rsidRPr="4D148355">
        <w:t>ze zm.), jak również akty wykonawcze do w/w ustawy, a w przypadku uchylenia wskazanej ustawy – oznacza akt prawa, który zastąpił oznaczoną powyżej ustawę;</w:t>
      </w:r>
    </w:p>
    <w:p w14:paraId="3C6D1D53" w14:textId="33B67EA1" w:rsidR="007D7F19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Ustawa o NCBR</w:t>
      </w:r>
      <w:r w:rsidRPr="4D148355">
        <w:t xml:space="preserve"> – oznacza ustawę z dnia 30 kwietnia 2010 r. o Narodowym Centrum Badań i Rozwoju (t.j. Dz.U. z </w:t>
      </w:r>
      <w:r w:rsidR="00261DAB" w:rsidRPr="4D148355">
        <w:t xml:space="preserve">2020 </w:t>
      </w:r>
      <w:r w:rsidRPr="4D148355">
        <w:t xml:space="preserve">r. poz. </w:t>
      </w:r>
      <w:r w:rsidR="00261DAB" w:rsidRPr="4D148355">
        <w:t xml:space="preserve">1861 </w:t>
      </w:r>
      <w:r w:rsidRPr="4D148355">
        <w:t>ze zm.), jak również akty wykonawcze do w/w ustawy, a w przypadku uchylenia wskazanej ustawy – oznacza akt prawa, który zastąpił oznaczoną powyżej ustawę;</w:t>
      </w:r>
    </w:p>
    <w:p w14:paraId="40D374E0" w14:textId="5FAA846C" w:rsidR="007D7F19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Ustawa o Prawie Autorskim</w:t>
      </w:r>
      <w:r w:rsidRPr="4D148355">
        <w:t xml:space="preserve"> – oznacza ustawę z dnia 4 lutego 1994 r. o prawie autorskim i prawach pokrewnych (t.j. Dz.U. z 2019 r., poz. 1231 ze. zm.), jak również akty wykonawcze do w/w ustawy, a w przypadku uchylenia wskazanej ustawy – oznacza akt prawa, który zastąpił oznaczoną powyżej ustawę;</w:t>
      </w:r>
    </w:p>
    <w:p w14:paraId="7C364154" w14:textId="732B00C4" w:rsidR="000C18A2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Ustawa PWP </w:t>
      </w:r>
      <w:r w:rsidRPr="4D148355">
        <w:t>– oznacza ustawę z dnia 30 czerwca 2000 r. prawo własności przemysłowej (t.j. Dz.U. z </w:t>
      </w:r>
      <w:r w:rsidR="009B5FC7" w:rsidRPr="4D148355">
        <w:t>202</w:t>
      </w:r>
      <w:r w:rsidR="009B5FC7">
        <w:t>1</w:t>
      </w:r>
      <w:r w:rsidR="009B5FC7" w:rsidRPr="4D148355">
        <w:t xml:space="preserve"> </w:t>
      </w:r>
      <w:r w:rsidRPr="4D148355">
        <w:t xml:space="preserve">r., poz. </w:t>
      </w:r>
      <w:r w:rsidR="009B5FC7">
        <w:t>324</w:t>
      </w:r>
      <w:r w:rsidR="009B5FC7" w:rsidRPr="4D148355">
        <w:t xml:space="preserve"> </w:t>
      </w:r>
      <w:r w:rsidRPr="4D148355">
        <w:t>ze zm.), jak również akty wykonawcze do w/w ustawy, a w przypadku uchylenia wskazanej ustawy – oznacza akt prawa, który zastąpił oznaczoną powyżej ustawę;</w:t>
      </w:r>
    </w:p>
    <w:p w14:paraId="00C38D7C" w14:textId="17E2C48F" w:rsidR="000C18A2" w:rsidRPr="007C5D34" w:rsidRDefault="0029067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Ustawa PZP – </w:t>
      </w:r>
      <w:r w:rsidRPr="4D148355">
        <w:t>oznacza ustawę z dnia 11 września 2019 r. Prawo zamówień publicznych (Dz.U. z 2019 r. poz. 2019 ze zm.);</w:t>
      </w:r>
    </w:p>
    <w:p w14:paraId="24155BF7" w14:textId="01A06609" w:rsidR="000C18A2" w:rsidRPr="007C5D34" w:rsidRDefault="007D7F1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</w:rPr>
        <w:t xml:space="preserve">Ustawa ZNK </w:t>
      </w:r>
      <w:r w:rsidRPr="4D148355">
        <w:t>– oznacza ustawę z dnia 16 kwietnia 1993 r. o zwalczaniu nieuczciwej konkurencji (</w:t>
      </w:r>
      <w:r w:rsidR="00B26515" w:rsidRPr="4D148355">
        <w:t xml:space="preserve">tj. </w:t>
      </w:r>
      <w:r w:rsidRPr="4D148355">
        <w:t>Dz. U</w:t>
      </w:r>
      <w:r w:rsidRPr="4D148355">
        <w:rPr>
          <w:color w:val="000000" w:themeColor="text1"/>
        </w:rPr>
        <w:t>. z </w:t>
      </w:r>
      <w:r w:rsidR="4298BE18" w:rsidRPr="4D148355">
        <w:rPr>
          <w:rFonts w:eastAsia="Calibri"/>
          <w:color w:val="000000" w:themeColor="text1"/>
        </w:rPr>
        <w:t xml:space="preserve">2020 </w:t>
      </w:r>
      <w:r w:rsidRPr="4D148355">
        <w:rPr>
          <w:color w:val="000000" w:themeColor="text1"/>
        </w:rPr>
        <w:t xml:space="preserve">r. poz. </w:t>
      </w:r>
      <w:r w:rsidR="6B02A4B9" w:rsidRPr="4D148355">
        <w:rPr>
          <w:rFonts w:eastAsia="Calibri"/>
          <w:color w:val="000000" w:themeColor="text1"/>
        </w:rPr>
        <w:t>1913</w:t>
      </w:r>
      <w:r w:rsidRPr="4D148355">
        <w:rPr>
          <w:color w:val="000000" w:themeColor="text1"/>
        </w:rPr>
        <w:t>, ze zm.), jak również akty wykonawcze do w/w ustawy, a w przypadku uchylenia wskazanej ustawy – oznacza akt prawa, który zastąpił oznaczoną powyżej ustawę;</w:t>
      </w:r>
    </w:p>
    <w:p w14:paraId="271670FD" w14:textId="726AA2C3" w:rsidR="000C18A2" w:rsidRPr="007C5D34" w:rsidRDefault="00B918C7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lastRenderedPageBreak/>
        <w:t xml:space="preserve">Użytkownik </w:t>
      </w:r>
      <w:r w:rsidRPr="4D148355">
        <w:rPr>
          <w:rFonts w:eastAsiaTheme="minorEastAsia"/>
          <w:color w:val="000000" w:themeColor="text1"/>
        </w:rPr>
        <w:t xml:space="preserve">– </w:t>
      </w:r>
      <w:r w:rsidR="00D0718E" w:rsidRPr="4B667E5C">
        <w:rPr>
          <w:rFonts w:ascii="Calibri" w:eastAsia="Calibri" w:hAnsi="Calibri" w:cs="Calibri"/>
          <w:color w:val="000000" w:themeColor="text1"/>
        </w:rPr>
        <w:t>przedsiębiorstwo energetyki ciepłowniczej, które jest właścicielem/operatorem/dysponentem Systemu Demonstracyjnego</w:t>
      </w:r>
      <w:r w:rsidRPr="4D148355">
        <w:rPr>
          <w:rFonts w:eastAsiaTheme="minorEastAsia"/>
          <w:color w:val="000000" w:themeColor="text1"/>
        </w:rPr>
        <w:t>;</w:t>
      </w:r>
    </w:p>
    <w:p w14:paraId="6D07ABDC" w14:textId="32ECB862" w:rsidR="005142DF" w:rsidRPr="007771A8" w:rsidRDefault="005142D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>
        <w:rPr>
          <w:rFonts w:eastAsiaTheme="minorEastAsia"/>
          <w:b/>
          <w:bCs/>
          <w:color w:val="000000" w:themeColor="text1"/>
        </w:rPr>
        <w:t xml:space="preserve">Wariant A – </w:t>
      </w:r>
      <w:r w:rsidRPr="007771A8">
        <w:rPr>
          <w:rFonts w:eastAsiaTheme="minorEastAsia"/>
          <w:color w:val="000000" w:themeColor="text1"/>
        </w:rPr>
        <w:t xml:space="preserve">oznacza </w:t>
      </w:r>
      <w:r>
        <w:rPr>
          <w:rFonts w:eastAsiaTheme="minorEastAsia"/>
          <w:color w:val="000000" w:themeColor="text1"/>
        </w:rPr>
        <w:t>podstawowym model dotyczący podziału korzyści z Wyników Prac B+R w zakresie Komponentu Technologicznego, określony szczegółowo w Umowie;</w:t>
      </w:r>
    </w:p>
    <w:p w14:paraId="0A13FAE5" w14:textId="21D46A88" w:rsidR="000C18A2" w:rsidRPr="007C5D34" w:rsidRDefault="00C41E21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>Wariant B</w:t>
      </w:r>
      <w:r w:rsidRPr="4D148355">
        <w:rPr>
          <w:color w:val="000000" w:themeColor="text1"/>
        </w:rPr>
        <w:t xml:space="preserve"> – oznacza modyfikację podziału korzyści z Przedsięwzięcia w taki sposób, że Uczestnik Przedsięwzięcia zapewni NCBR wyższy minimalny próg udziału w Przychodach z Komercjalizacji Wyników Prac B+R i Przychodach z Komercjalizacji Technologii Zależnych </w:t>
      </w:r>
      <w:r w:rsidR="00003F24" w:rsidRPr="4D148355">
        <w:rPr>
          <w:color w:val="000000" w:themeColor="text1"/>
        </w:rPr>
        <w:t xml:space="preserve">w zakresie Komponentu Technologicznego </w:t>
      </w:r>
      <w:r w:rsidRPr="4D148355">
        <w:rPr>
          <w:color w:val="000000" w:themeColor="text1"/>
        </w:rPr>
        <w:t>oraz dodatkowe zobowiązania w zakresie Komercjalizacji Wyników Prac B+R i Komercjalizacji Technologii Zależnych</w:t>
      </w:r>
      <w:r w:rsidR="00003F24" w:rsidRPr="4D148355">
        <w:rPr>
          <w:color w:val="000000" w:themeColor="text1"/>
        </w:rPr>
        <w:t xml:space="preserve"> w zakresie Komponentu Technologicznego</w:t>
      </w:r>
      <w:r w:rsidRPr="4D148355">
        <w:rPr>
          <w:color w:val="000000" w:themeColor="text1"/>
        </w:rPr>
        <w:t>, w zamian za odroczenie w czasie udzielenia NCBR licencji do korzystania z Rozwiązania z prawem do udzielania sublicencji;</w:t>
      </w:r>
    </w:p>
    <w:p w14:paraId="55585F4A" w14:textId="413483EE" w:rsidR="000C18A2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 xml:space="preserve">Wniosek </w:t>
      </w:r>
      <w:r w:rsidR="00750DC6" w:rsidRPr="4D148355">
        <w:rPr>
          <w:rStyle w:val="normaltextrun"/>
          <w:color w:val="000000" w:themeColor="text1"/>
        </w:rPr>
        <w:t>albo</w:t>
      </w:r>
      <w:r w:rsidR="00750DC6" w:rsidRPr="4D148355">
        <w:rPr>
          <w:rStyle w:val="normaltextrun"/>
          <w:b/>
          <w:bCs/>
          <w:color w:val="000000" w:themeColor="text1"/>
        </w:rPr>
        <w:t xml:space="preserve"> </w:t>
      </w:r>
      <w:r w:rsidR="00750DC6" w:rsidRPr="4D148355">
        <w:rPr>
          <w:rStyle w:val="findhit"/>
          <w:b/>
          <w:bCs/>
          <w:color w:val="000000" w:themeColor="text1"/>
        </w:rPr>
        <w:t>Ofert</w:t>
      </w:r>
      <w:r w:rsidR="00750DC6" w:rsidRPr="4D148355">
        <w:rPr>
          <w:rStyle w:val="normaltextrun"/>
          <w:b/>
          <w:bCs/>
          <w:color w:val="000000" w:themeColor="text1"/>
        </w:rPr>
        <w:t>a</w:t>
      </w:r>
      <w:r w:rsidR="00750DC6" w:rsidRPr="4D148355">
        <w:rPr>
          <w:color w:val="000000" w:themeColor="text1"/>
        </w:rPr>
        <w:t xml:space="preserve"> </w:t>
      </w:r>
      <w:r w:rsidRPr="4D148355">
        <w:rPr>
          <w:color w:val="000000" w:themeColor="text1"/>
        </w:rPr>
        <w:t xml:space="preserve">– oznacza </w:t>
      </w:r>
      <w:r w:rsidR="00CD30C3" w:rsidRPr="4D148355">
        <w:rPr>
          <w:color w:val="000000" w:themeColor="text1"/>
        </w:rPr>
        <w:t xml:space="preserve">wniosek o </w:t>
      </w:r>
      <w:r w:rsidR="00F22079" w:rsidRPr="4D148355">
        <w:rPr>
          <w:color w:val="000000" w:themeColor="text1"/>
        </w:rPr>
        <w:t xml:space="preserve">dopuszczenie do udziału </w:t>
      </w:r>
      <w:r w:rsidR="00FC4123" w:rsidRPr="4D148355">
        <w:rPr>
          <w:color w:val="000000" w:themeColor="text1"/>
        </w:rPr>
        <w:t xml:space="preserve">w </w:t>
      </w:r>
      <w:r w:rsidR="00A11624" w:rsidRPr="4D148355">
        <w:rPr>
          <w:color w:val="000000" w:themeColor="text1"/>
        </w:rPr>
        <w:t>Przedsięwzięciu</w:t>
      </w:r>
      <w:r w:rsidR="00A77354" w:rsidRPr="4D148355">
        <w:rPr>
          <w:color w:val="000000" w:themeColor="text1"/>
        </w:rPr>
        <w:t>,</w:t>
      </w:r>
      <w:r w:rsidR="00A11624" w:rsidRPr="4D148355">
        <w:rPr>
          <w:color w:val="000000" w:themeColor="text1"/>
        </w:rPr>
        <w:t xml:space="preserve"> </w:t>
      </w:r>
      <w:r w:rsidR="00142CB9" w:rsidRPr="4D148355">
        <w:rPr>
          <w:color w:val="000000" w:themeColor="text1"/>
        </w:rPr>
        <w:t xml:space="preserve">stanowiący </w:t>
      </w:r>
      <w:r w:rsidR="00A11624" w:rsidRPr="4D148355">
        <w:rPr>
          <w:color w:val="000000" w:themeColor="text1"/>
        </w:rPr>
        <w:t xml:space="preserve">ofertę na wykonanie </w:t>
      </w:r>
      <w:r w:rsidR="00CD30C3" w:rsidRPr="4D148355">
        <w:rPr>
          <w:color w:val="000000" w:themeColor="text1"/>
        </w:rPr>
        <w:t xml:space="preserve">Umowy </w:t>
      </w:r>
      <w:r w:rsidR="00A11624" w:rsidRPr="4D148355">
        <w:rPr>
          <w:color w:val="000000" w:themeColor="text1"/>
        </w:rPr>
        <w:t>w zakresie określony</w:t>
      </w:r>
      <w:r w:rsidR="00845FA9" w:rsidRPr="4D148355">
        <w:rPr>
          <w:color w:val="000000" w:themeColor="text1"/>
        </w:rPr>
        <w:t>m</w:t>
      </w:r>
      <w:r w:rsidR="00A11624" w:rsidRPr="4D148355">
        <w:rPr>
          <w:color w:val="000000" w:themeColor="text1"/>
        </w:rPr>
        <w:t xml:space="preserve"> we Wniosku </w:t>
      </w:r>
      <w:r w:rsidR="00CD30C3" w:rsidRPr="4D148355">
        <w:rPr>
          <w:color w:val="000000" w:themeColor="text1"/>
        </w:rPr>
        <w:t>w</w:t>
      </w:r>
      <w:r w:rsidR="00F5216F" w:rsidRPr="4D148355">
        <w:rPr>
          <w:color w:val="000000" w:themeColor="text1"/>
        </w:rPr>
        <w:t> </w:t>
      </w:r>
      <w:r w:rsidR="00CD30C3" w:rsidRPr="4D148355">
        <w:rPr>
          <w:color w:val="000000" w:themeColor="text1"/>
        </w:rPr>
        <w:t xml:space="preserve">ramach </w:t>
      </w:r>
      <w:r w:rsidR="00F5216F" w:rsidRPr="4D148355">
        <w:rPr>
          <w:color w:val="000000" w:themeColor="text1"/>
        </w:rPr>
        <w:t>Przedsięwzięcia</w:t>
      </w:r>
      <w:r w:rsidR="00CD30C3" w:rsidRPr="4D148355">
        <w:rPr>
          <w:color w:val="000000" w:themeColor="text1"/>
        </w:rPr>
        <w:t xml:space="preserve">, sporządzony według wzoru stanowiącego Załącznik </w:t>
      </w:r>
      <w:r w:rsidR="002E742C" w:rsidRPr="4D148355">
        <w:rPr>
          <w:color w:val="000000" w:themeColor="text1"/>
        </w:rPr>
        <w:t xml:space="preserve">3 </w:t>
      </w:r>
      <w:r w:rsidR="00CD30C3" w:rsidRPr="4D148355">
        <w:rPr>
          <w:color w:val="000000" w:themeColor="text1"/>
        </w:rPr>
        <w:t>do Regulaminu, przygotowany i</w:t>
      </w:r>
      <w:r w:rsidR="00F22079" w:rsidRPr="4D148355">
        <w:rPr>
          <w:color w:val="000000" w:themeColor="text1"/>
        </w:rPr>
        <w:t> </w:t>
      </w:r>
      <w:r w:rsidR="00CD30C3" w:rsidRPr="4D148355">
        <w:rPr>
          <w:color w:val="000000" w:themeColor="text1"/>
        </w:rPr>
        <w:t xml:space="preserve">podlegający ocenie zgodnie z Regulaminem, zawierający wszystkie </w:t>
      </w:r>
      <w:r w:rsidR="1E64A0FF" w:rsidRPr="4D148355">
        <w:rPr>
          <w:color w:val="000000" w:themeColor="text1"/>
        </w:rPr>
        <w:t>Wymagania</w:t>
      </w:r>
      <w:r w:rsidR="00CD30C3" w:rsidRPr="4D148355">
        <w:rPr>
          <w:color w:val="000000" w:themeColor="text1"/>
        </w:rPr>
        <w:t xml:space="preserve"> i</w:t>
      </w:r>
      <w:r w:rsidR="00F5216F" w:rsidRPr="4D148355">
        <w:rPr>
          <w:color w:val="000000" w:themeColor="text1"/>
        </w:rPr>
        <w:t> </w:t>
      </w:r>
      <w:r w:rsidR="00CD30C3" w:rsidRPr="4D148355">
        <w:rPr>
          <w:color w:val="000000" w:themeColor="text1"/>
        </w:rPr>
        <w:t>dokumenty przewidziane Regulaminem;</w:t>
      </w:r>
    </w:p>
    <w:p w14:paraId="5FA0C17D" w14:textId="3197CDEC" w:rsidR="000C18A2" w:rsidRPr="007C5D34" w:rsidRDefault="00CD30C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 xml:space="preserve">Wnioskodawca </w:t>
      </w:r>
      <w:r w:rsidRPr="4D148355">
        <w:rPr>
          <w:color w:val="000000" w:themeColor="text1"/>
        </w:rPr>
        <w:t>– podmiot lub zbiór podmiotów działających łącznie (np. w ramach konsorcjum), składający zgodnie z Re</w:t>
      </w:r>
      <w:r w:rsidR="00286E2A" w:rsidRPr="4D148355">
        <w:rPr>
          <w:color w:val="000000" w:themeColor="text1"/>
        </w:rPr>
        <w:t xml:space="preserve">gulaminem Wniosek, podlegający </w:t>
      </w:r>
      <w:r w:rsidR="00DB404F" w:rsidRPr="4D148355">
        <w:rPr>
          <w:color w:val="000000" w:themeColor="text1"/>
        </w:rPr>
        <w:t>ocenie</w:t>
      </w:r>
      <w:r w:rsidRPr="4D148355">
        <w:rPr>
          <w:color w:val="000000" w:themeColor="text1"/>
        </w:rPr>
        <w:t xml:space="preserve"> pod względem spełniania warunków uczestnictwa</w:t>
      </w:r>
      <w:r w:rsidR="00DB404F" w:rsidRPr="4D148355">
        <w:rPr>
          <w:color w:val="000000" w:themeColor="text1"/>
        </w:rPr>
        <w:t xml:space="preserve"> i spełniania Kryteriów</w:t>
      </w:r>
      <w:r w:rsidRPr="4D148355">
        <w:rPr>
          <w:color w:val="000000" w:themeColor="text1"/>
        </w:rPr>
        <w:t xml:space="preserve"> w Postępowaniu; </w:t>
      </w:r>
    </w:p>
    <w:p w14:paraId="50769755" w14:textId="0D143D35" w:rsidR="000C18A2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color w:val="000000" w:themeColor="text1"/>
        </w:rPr>
      </w:pPr>
      <w:r w:rsidRPr="4D148355">
        <w:rPr>
          <w:b/>
          <w:bCs/>
          <w:color w:val="000000" w:themeColor="text1"/>
        </w:rPr>
        <w:t>Wykonawca</w:t>
      </w:r>
      <w:r w:rsidRPr="4D148355">
        <w:rPr>
          <w:color w:val="000000" w:themeColor="text1"/>
        </w:rPr>
        <w:t xml:space="preserve"> – oznacza </w:t>
      </w:r>
      <w:r w:rsidR="00CD30C3" w:rsidRPr="4D148355">
        <w:rPr>
          <w:color w:val="000000" w:themeColor="text1"/>
        </w:rPr>
        <w:t xml:space="preserve">Wnioskodawcę, z którym NCBR wskutek Postępowania zawarł </w:t>
      </w:r>
      <w:r w:rsidR="00692CA1" w:rsidRPr="4D148355">
        <w:rPr>
          <w:color w:val="000000" w:themeColor="text1"/>
        </w:rPr>
        <w:t>U</w:t>
      </w:r>
      <w:r w:rsidR="00CD30C3" w:rsidRPr="4D148355">
        <w:rPr>
          <w:color w:val="000000" w:themeColor="text1"/>
        </w:rPr>
        <w:t xml:space="preserve">mowę, </w:t>
      </w:r>
      <w:r w:rsidR="00986E05" w:rsidRPr="4D148355">
        <w:rPr>
          <w:color w:val="000000" w:themeColor="text1"/>
        </w:rPr>
        <w:t>wskazany w komparycji konkretnej Umowy</w:t>
      </w:r>
      <w:r w:rsidR="00CD30C3" w:rsidRPr="4D148355">
        <w:rPr>
          <w:color w:val="000000" w:themeColor="text1"/>
        </w:rPr>
        <w:t xml:space="preserve">, uczestniczący w kolejnych </w:t>
      </w:r>
      <w:r w:rsidR="00692CA1" w:rsidRPr="4D148355">
        <w:rPr>
          <w:color w:val="000000" w:themeColor="text1"/>
        </w:rPr>
        <w:t xml:space="preserve">Etapach </w:t>
      </w:r>
      <w:r w:rsidR="00F5216F" w:rsidRPr="4D148355">
        <w:rPr>
          <w:color w:val="000000" w:themeColor="text1"/>
        </w:rPr>
        <w:t>Przedsięwzięcia</w:t>
      </w:r>
      <w:r w:rsidR="00CD30C3" w:rsidRPr="4D148355">
        <w:rPr>
          <w:color w:val="000000" w:themeColor="text1"/>
        </w:rPr>
        <w:t>, z</w:t>
      </w:r>
      <w:r w:rsidR="00692CA1" w:rsidRPr="4D148355">
        <w:rPr>
          <w:color w:val="000000" w:themeColor="text1"/>
        </w:rPr>
        <w:t> </w:t>
      </w:r>
      <w:r w:rsidR="00CD30C3" w:rsidRPr="4D148355">
        <w:rPr>
          <w:color w:val="000000" w:themeColor="text1"/>
        </w:rPr>
        <w:t>uwzględnieniem możliwości wygaśnięcia Umowy po każd</w:t>
      </w:r>
      <w:r w:rsidR="00692CA1" w:rsidRPr="4D148355">
        <w:rPr>
          <w:color w:val="000000" w:themeColor="text1"/>
        </w:rPr>
        <w:t>ym z Etapów</w:t>
      </w:r>
      <w:r w:rsidR="00CD30C3" w:rsidRPr="4D148355">
        <w:rPr>
          <w:color w:val="000000" w:themeColor="text1"/>
        </w:rPr>
        <w:t xml:space="preserve"> </w:t>
      </w:r>
      <w:r w:rsidR="00F5216F" w:rsidRPr="4D148355">
        <w:rPr>
          <w:color w:val="000000" w:themeColor="text1"/>
        </w:rPr>
        <w:t>Przedsięwzięcia</w:t>
      </w:r>
      <w:r w:rsidR="58EA1C37" w:rsidRPr="4D148355">
        <w:rPr>
          <w:rFonts w:eastAsia="Calibri"/>
          <w:color w:val="000000" w:themeColor="text1"/>
        </w:rPr>
        <w:t>; w celu usunięcia wątpliwości - jeśli Regulamin lub Załączniki do Regulaminu odnoszą się do Wykonawcy, to na etapie Postępowania należy pod tym pojęciem rozumieć Wnioskodawcę</w:t>
      </w:r>
      <w:r w:rsidRPr="4D148355">
        <w:rPr>
          <w:color w:val="000000" w:themeColor="text1"/>
        </w:rPr>
        <w:t>;</w:t>
      </w:r>
    </w:p>
    <w:p w14:paraId="7CFDFFE9" w14:textId="5E11DE4B" w:rsidR="000C18A2" w:rsidRPr="007C5D34" w:rsidRDefault="1E64A0F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bookmarkStart w:id="13" w:name="_Hlk53787496"/>
      <w:r w:rsidRPr="4D148355">
        <w:rPr>
          <w:b/>
          <w:bCs/>
        </w:rPr>
        <w:t>Wymagania</w:t>
      </w:r>
      <w:r w:rsidR="00290B59" w:rsidRPr="4D148355">
        <w:rPr>
          <w:b/>
          <w:bCs/>
        </w:rPr>
        <w:t xml:space="preserve"> Formalne</w:t>
      </w:r>
      <w:r w:rsidR="00290B59" w:rsidRPr="4D148355">
        <w:t xml:space="preserve"> – oznacza wymagania dotyczące Wniosku i Wyników Prac Etapu w zakresie ich formy</w:t>
      </w:r>
      <w:r w:rsidR="005F615C" w:rsidRPr="4D148355">
        <w:t xml:space="preserve">, </w:t>
      </w:r>
      <w:r w:rsidR="00290B59" w:rsidRPr="4D148355">
        <w:t>kompletności</w:t>
      </w:r>
      <w:r w:rsidR="00F97C21" w:rsidRPr="4D148355">
        <w:t>, podstaw wykluczenia</w:t>
      </w:r>
      <w:r w:rsidR="00690818" w:rsidRPr="4D148355">
        <w:t xml:space="preserve"> Uczestnika Przedsięwzięcia</w:t>
      </w:r>
      <w:r w:rsidR="002E742C" w:rsidRPr="4D148355">
        <w:t xml:space="preserve">, a także </w:t>
      </w:r>
      <w:r w:rsidR="005F615C" w:rsidRPr="4D148355">
        <w:t>zgodności ich przedstawienia z określoną w Regulaminie lub Umowie procedurą</w:t>
      </w:r>
      <w:r w:rsidR="00290B59" w:rsidRPr="4D148355">
        <w:t>;</w:t>
      </w:r>
      <w:r w:rsidR="000C18A2" w:rsidRPr="4D148355">
        <w:rPr>
          <w:b/>
          <w:bCs/>
        </w:rPr>
        <w:t xml:space="preserve"> </w:t>
      </w:r>
    </w:p>
    <w:p w14:paraId="17945995" w14:textId="5310E07B" w:rsidR="000C18A2" w:rsidRPr="007C5D34" w:rsidRDefault="1E64A0F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b/>
          <w:bCs/>
        </w:rPr>
        <w:t>Wymagania</w:t>
      </w:r>
      <w:r w:rsidR="000C18A2" w:rsidRPr="4D148355">
        <w:rPr>
          <w:b/>
          <w:bCs/>
        </w:rPr>
        <w:t xml:space="preserve"> Jakościowe </w:t>
      </w:r>
      <w:r w:rsidR="000C18A2" w:rsidRPr="4D148355">
        <w:t xml:space="preserve">- oznacza grupę cech danego Rozwiązania o charakterze jakościowym, określonych w </w:t>
      </w:r>
      <w:r w:rsidR="00FB1F65" w:rsidRPr="4D148355">
        <w:t>Załącznik</w:t>
      </w:r>
      <w:r w:rsidR="000C18A2" w:rsidRPr="4D148355">
        <w:t xml:space="preserve">u nr 1 do Regulaminu, które służą </w:t>
      </w:r>
      <w:r w:rsidR="00BE2E40" w:rsidRPr="4D148355">
        <w:t>ocenie jakości Rozwiązania i które są uwzględniane w porównaniu Rozwiązań różnych Uczestników Przedsięwzięcia</w:t>
      </w:r>
      <w:r w:rsidR="000C18A2" w:rsidRPr="4D148355">
        <w:t xml:space="preserve">; </w:t>
      </w:r>
    </w:p>
    <w:p w14:paraId="64714A20" w14:textId="58E6E190" w:rsidR="000C18A2" w:rsidRPr="007C5D34" w:rsidRDefault="1E64A0F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  <w:color w:val="000000" w:themeColor="text1"/>
        </w:rPr>
      </w:pPr>
      <w:r w:rsidRPr="4D148355">
        <w:rPr>
          <w:b/>
          <w:bCs/>
        </w:rPr>
        <w:t>Wymagania</w:t>
      </w:r>
      <w:r w:rsidR="000C18A2" w:rsidRPr="4D148355">
        <w:rPr>
          <w:b/>
          <w:bCs/>
        </w:rPr>
        <w:t xml:space="preserve"> Konkursowe – </w:t>
      </w:r>
      <w:r w:rsidR="000C18A2" w:rsidRPr="4D148355">
        <w:t xml:space="preserve">oznacza grupę cech danego Rozwiązania o charakterze techniczno-finansowym, określonych w </w:t>
      </w:r>
      <w:r w:rsidR="00FB1F65" w:rsidRPr="4D148355">
        <w:t>Załącznik</w:t>
      </w:r>
      <w:r w:rsidR="000C18A2" w:rsidRPr="4D148355">
        <w:t xml:space="preserve">u nr 1 do Regulaminu, które służą porównaniu Rozwiązań różnych Uczestników Przedsięwzięcia w zakresie </w:t>
      </w:r>
      <w:r w:rsidR="00C41E21" w:rsidRPr="4D148355">
        <w:t xml:space="preserve">jego </w:t>
      </w:r>
      <w:r w:rsidR="000C18A2" w:rsidRPr="4D148355">
        <w:t xml:space="preserve">kluczowych </w:t>
      </w:r>
      <w:r w:rsidR="00C41E21" w:rsidRPr="4D148355">
        <w:t xml:space="preserve">cech; </w:t>
      </w:r>
    </w:p>
    <w:bookmarkEnd w:id="13"/>
    <w:p w14:paraId="79C48487" w14:textId="3D6DE484" w:rsidR="002331A9" w:rsidRPr="007C5D34" w:rsidRDefault="1E64A0FF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  <w:color w:val="000000" w:themeColor="text1"/>
        </w:rPr>
      </w:pPr>
      <w:r w:rsidRPr="4D148355">
        <w:rPr>
          <w:b/>
          <w:bCs/>
        </w:rPr>
        <w:t>Wymagania</w:t>
      </w:r>
      <w:r w:rsidR="000C18A2" w:rsidRPr="4D148355">
        <w:rPr>
          <w:b/>
          <w:bCs/>
        </w:rPr>
        <w:t xml:space="preserve"> Obligatoryjne – </w:t>
      </w:r>
      <w:r w:rsidR="000C18A2" w:rsidRPr="4D148355">
        <w:t xml:space="preserve">oznacza grupę cech danego Rozwiązania, określonych w </w:t>
      </w:r>
      <w:r w:rsidR="00FB1F65" w:rsidRPr="4D148355">
        <w:t>Załącznik</w:t>
      </w:r>
      <w:r w:rsidR="000C18A2" w:rsidRPr="4D148355">
        <w:t>u nr 1 do Regulaminu, które dane Rozwiązanie musi posiadać na określonym poziomie obowiązkowo</w:t>
      </w:r>
      <w:r w:rsidR="00C41E21" w:rsidRPr="4D148355">
        <w:t xml:space="preserve">;  </w:t>
      </w:r>
    </w:p>
    <w:p w14:paraId="744CB586" w14:textId="42CF98B2" w:rsidR="002331A9" w:rsidRPr="007C5D34" w:rsidRDefault="009E3E28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Wynagrodzenie</w:t>
      </w:r>
      <w:r w:rsidR="006765B9" w:rsidRPr="4D148355">
        <w:rPr>
          <w:b/>
          <w:bCs/>
        </w:rPr>
        <w:t xml:space="preserve"> Podstawow</w:t>
      </w:r>
      <w:r w:rsidR="00A77354" w:rsidRPr="4D148355">
        <w:rPr>
          <w:b/>
          <w:bCs/>
        </w:rPr>
        <w:t>e</w:t>
      </w:r>
      <w:r w:rsidRPr="4D148355">
        <w:rPr>
          <w:b/>
          <w:bCs/>
        </w:rPr>
        <w:t xml:space="preserve"> </w:t>
      </w:r>
      <w:r w:rsidR="006765B9" w:rsidRPr="4D148355">
        <w:rPr>
          <w:b/>
          <w:bCs/>
        </w:rPr>
        <w:t xml:space="preserve">– </w:t>
      </w:r>
      <w:r w:rsidR="006765B9" w:rsidRPr="4D148355">
        <w:t>część wynagrodzenia</w:t>
      </w:r>
      <w:r w:rsidRPr="4D148355">
        <w:t xml:space="preserve"> należna Wykonawcy za realizację </w:t>
      </w:r>
      <w:r w:rsidR="003E04B3" w:rsidRPr="4D148355">
        <w:t>Umowy</w:t>
      </w:r>
      <w:r w:rsidR="006765B9" w:rsidRPr="4D148355">
        <w:t xml:space="preserve"> w ramach danego Etapu</w:t>
      </w:r>
      <w:r w:rsidR="003E04B3" w:rsidRPr="4D148355">
        <w:t>, wypłacana na zasadach i pod warunkami określonymi w Umowie</w:t>
      </w:r>
      <w:r w:rsidR="006765B9" w:rsidRPr="4D148355">
        <w:t xml:space="preserve"> w przypadku Odbioru Wyników Prac Etapu</w:t>
      </w:r>
      <w:r w:rsidR="00003F24" w:rsidRPr="4D148355">
        <w:t>, z ewentualnym jego rozdzieleniem na Wynagrodzenie Podstawowe w zakresie Komponentu Procesowego oraz na Wynagrodzenie Podstawowe w zakresie Komponentu Technologicznego</w:t>
      </w:r>
      <w:r w:rsidRPr="4D148355">
        <w:t>;</w:t>
      </w:r>
    </w:p>
    <w:p w14:paraId="5D3A540D" w14:textId="3F14ECB4" w:rsidR="002331A9" w:rsidRPr="007C5D34" w:rsidRDefault="006765B9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Wynagrodzenie Uzupełniające – </w:t>
      </w:r>
      <w:r w:rsidRPr="4D148355">
        <w:t xml:space="preserve">część wynagrodzenia </w:t>
      </w:r>
      <w:r w:rsidR="00AF3D18" w:rsidRPr="4D148355">
        <w:t xml:space="preserve">w formie </w:t>
      </w:r>
      <w:r w:rsidR="00AF3D18" w:rsidRPr="4D148355">
        <w:rPr>
          <w:i/>
          <w:iCs/>
        </w:rPr>
        <w:t xml:space="preserve">success fee, </w:t>
      </w:r>
      <w:r w:rsidRPr="4D148355">
        <w:t xml:space="preserve">należna Wykonawcy za realizację Umowy w ramach danego Etapu i danego Strumienia pod warunkiem osiągniecia przez Wynik Prac Etapu </w:t>
      </w:r>
      <w:r w:rsidR="005D1D2B" w:rsidRPr="4D148355">
        <w:t xml:space="preserve">założeń w zakresie </w:t>
      </w:r>
      <w:r w:rsidR="5DC54560" w:rsidRPr="4D148355">
        <w:t>Wymagań</w:t>
      </w:r>
      <w:r w:rsidR="00F44C97" w:rsidRPr="4D148355">
        <w:t xml:space="preserve"> </w:t>
      </w:r>
      <w:r w:rsidRPr="4D148355">
        <w:t xml:space="preserve">Obligatoryjnych, </w:t>
      </w:r>
      <w:r w:rsidR="5DC54560" w:rsidRPr="4D148355">
        <w:t>Wymagań</w:t>
      </w:r>
      <w:r w:rsidRPr="4D148355">
        <w:t xml:space="preserve"> Konkursowych</w:t>
      </w:r>
      <w:r w:rsidR="74B0FA0A" w:rsidRPr="4D148355">
        <w:t xml:space="preserve"> i</w:t>
      </w:r>
      <w:r w:rsidR="00F44C97" w:rsidRPr="4D148355">
        <w:t xml:space="preserve"> </w:t>
      </w:r>
      <w:r w:rsidR="5DC54560" w:rsidRPr="4D148355">
        <w:lastRenderedPageBreak/>
        <w:t>Wymagań</w:t>
      </w:r>
      <w:r w:rsidR="00F44C97" w:rsidRPr="4D148355">
        <w:t xml:space="preserve"> Jakościowych</w:t>
      </w:r>
      <w:r w:rsidRPr="4D148355">
        <w:t xml:space="preserve"> </w:t>
      </w:r>
      <w:r w:rsidR="005D1D2B" w:rsidRPr="4D148355">
        <w:t xml:space="preserve">określonych we Wniosku i Postąpieniach poprzedzających dany Etap, </w:t>
      </w:r>
      <w:r w:rsidRPr="4D148355">
        <w:t>wypłacana na zasadach i pod warunkami określonymi w Umowie;</w:t>
      </w:r>
      <w:bookmarkStart w:id="14" w:name="_Hlk53787525"/>
      <w:bookmarkEnd w:id="14"/>
    </w:p>
    <w:p w14:paraId="3C32E387" w14:textId="4C609706" w:rsidR="002331A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>Wynik</w:t>
      </w:r>
      <w:r w:rsidR="0090770F" w:rsidRPr="4D148355">
        <w:rPr>
          <w:b/>
          <w:bCs/>
        </w:rPr>
        <w:t>i</w:t>
      </w:r>
      <w:r w:rsidRPr="4D148355">
        <w:rPr>
          <w:b/>
          <w:bCs/>
        </w:rPr>
        <w:t xml:space="preserve"> Prac </w:t>
      </w:r>
      <w:r w:rsidR="001E1583" w:rsidRPr="4D148355">
        <w:rPr>
          <w:b/>
          <w:bCs/>
        </w:rPr>
        <w:t>Etapu</w:t>
      </w:r>
      <w:r w:rsidRPr="4D148355">
        <w:t xml:space="preserve"> – oznacza wszystkie efekty bezpośrednich lub pośrednich działań Wykonawcy w ramach </w:t>
      </w:r>
      <w:r w:rsidR="006030F0" w:rsidRPr="4D148355">
        <w:t>danego</w:t>
      </w:r>
      <w:r w:rsidR="001E1583" w:rsidRPr="4D148355">
        <w:t xml:space="preserve"> </w:t>
      </w:r>
      <w:r w:rsidR="006030F0" w:rsidRPr="4D148355">
        <w:t>Etapu</w:t>
      </w:r>
      <w:r w:rsidR="00A65442" w:rsidRPr="4D148355">
        <w:t xml:space="preserve"> I lub Etapu II</w:t>
      </w:r>
      <w:r w:rsidR="7521CFF7" w:rsidRPr="4D148355">
        <w:t>;</w:t>
      </w:r>
    </w:p>
    <w:p w14:paraId="006E4FDA" w14:textId="271F1209" w:rsidR="002331A9" w:rsidRPr="00A32675" w:rsidRDefault="001B65B1" w:rsidP="00A32675">
      <w:pPr>
        <w:pStyle w:val="Akapitzlist"/>
        <w:numPr>
          <w:ilvl w:val="0"/>
          <w:numId w:val="4"/>
        </w:numPr>
        <w:spacing w:before="60" w:after="60" w:line="276" w:lineRule="auto"/>
        <w:jc w:val="both"/>
      </w:pPr>
      <w:r w:rsidRPr="4D148355">
        <w:rPr>
          <w:b/>
          <w:bCs/>
        </w:rPr>
        <w:t xml:space="preserve">Wyniki Prac B+R </w:t>
      </w:r>
      <w:r w:rsidRPr="4D148355">
        <w:t xml:space="preserve">– oznacza wszelkie efekty prac badawczo-rozwojowych prowadzonych przez Wykonawcę w ramach Umowy, </w:t>
      </w:r>
      <w:r w:rsidR="001233A3" w:rsidRPr="4D148355">
        <w:t>niezależnie od ich materialnego lub niematerialnego wymiaru, w tym Foreground IP</w:t>
      </w:r>
      <w:r w:rsidR="006030F0" w:rsidRPr="4D148355">
        <w:t>,</w:t>
      </w:r>
      <w:r w:rsidR="001233A3" w:rsidRPr="4D148355">
        <w:t xml:space="preserve"> stworzone lub uzyskane przez Wykonawcę w</w:t>
      </w:r>
      <w:r w:rsidR="00B77F2A" w:rsidRPr="4D148355">
        <w:t> związku lub w celu opracowania</w:t>
      </w:r>
      <w:r w:rsidR="001E1583" w:rsidRPr="4D148355">
        <w:t xml:space="preserve"> </w:t>
      </w:r>
      <w:r w:rsidR="00A65442" w:rsidRPr="4D148355">
        <w:t>Rozwiązania</w:t>
      </w:r>
      <w:r w:rsidR="001233A3" w:rsidRPr="4D148355">
        <w:t xml:space="preserve">, niezależnie od czasu ich powstania; przez Wyniki Prac B+R rozumie się także części lub fragmenty </w:t>
      </w:r>
      <w:r w:rsidR="03C86367" w:rsidRPr="4D148355">
        <w:t>Wyników Prac B+R</w:t>
      </w:r>
      <w:r w:rsidR="00003F24" w:rsidRPr="4D148355">
        <w:t>. W przypadku jeśli Rozwiązanie obejmuje również Komponent Technologiczny, to „Wyniki Prac B+R” bez dodatkowego dookreślenia obejmują zarówno Wyniki Prac B+R w zakresie Komponentu Procesowego jak i  Wyniki Prac B+R w zakresie Komponentu Technologicznego</w:t>
      </w:r>
      <w:ins w:id="15" w:author="Autor">
        <w:r w:rsidR="00A32675">
          <w:t xml:space="preserve">; w celu usunięcia </w:t>
        </w:r>
        <w:r w:rsidR="2675E3CB">
          <w:t xml:space="preserve">wątpliwości </w:t>
        </w:r>
        <w:r w:rsidR="00A32675">
          <w:t xml:space="preserve">Strony wskazują, że przez wzgląd </w:t>
        </w:r>
        <w:r w:rsidR="00500697">
          <w:t xml:space="preserve">na przedmiot Postępowania oraz </w:t>
        </w:r>
        <w:r w:rsidR="00A32675">
          <w:t>charakter</w:t>
        </w:r>
        <w:r w:rsidR="00500697">
          <w:t xml:space="preserve"> wskazanych dokumentów</w:t>
        </w:r>
        <w:r w:rsidR="006A7458">
          <w:t xml:space="preserve"> i plików</w:t>
        </w:r>
        <w:r w:rsidR="00500697">
          <w:t>,</w:t>
        </w:r>
        <w:r w:rsidR="00A32675">
          <w:t xml:space="preserve"> </w:t>
        </w:r>
        <w:r w:rsidR="00500697">
          <w:t xml:space="preserve">za </w:t>
        </w:r>
        <w:r w:rsidR="00A32675">
          <w:t xml:space="preserve">Wyniki Prac B+R nie </w:t>
        </w:r>
        <w:r w:rsidR="00500697">
          <w:t>są uznawane (i)</w:t>
        </w:r>
        <w:r w:rsidR="006A7458">
          <w:t> </w:t>
        </w:r>
        <w:r w:rsidR="00A32675">
          <w:t>Wielobranżow</w:t>
        </w:r>
        <w:r w:rsidR="00500697">
          <w:t>y</w:t>
        </w:r>
        <w:r w:rsidR="00A32675">
          <w:t xml:space="preserve"> Projekt Budowlan</w:t>
        </w:r>
        <w:r w:rsidR="00500697">
          <w:t>y</w:t>
        </w:r>
        <w:r w:rsidR="00A32675">
          <w:t xml:space="preserve"> Demonstratora Technologii</w:t>
        </w:r>
        <w:r w:rsidR="00500697">
          <w:rPr>
            <w:rStyle w:val="Odwoanieprzypisudolnego"/>
          </w:rPr>
          <w:footnoteReference w:id="2"/>
        </w:r>
        <w:r w:rsidR="00A32675">
          <w:t xml:space="preserve"> i Pozwoleni</w:t>
        </w:r>
        <w:r w:rsidR="00500697">
          <w:t xml:space="preserve">e </w:t>
        </w:r>
        <w:r w:rsidR="00A32675">
          <w:t>na Budowę Demonstratora Technologii</w:t>
        </w:r>
        <w:r w:rsidR="00500697">
          <w:rPr>
            <w:rStyle w:val="Odwoanieprzypisudolnego"/>
          </w:rPr>
          <w:footnoteReference w:id="3"/>
        </w:r>
        <w:r w:rsidR="00A32675">
          <w:t xml:space="preserve"> o</w:t>
        </w:r>
        <w:r w:rsidR="00500697">
          <w:t> </w:t>
        </w:r>
        <w:r w:rsidR="00A32675">
          <w:t xml:space="preserve">których mowa w Załączniku nr 4 do Regulaminu </w:t>
        </w:r>
        <w:r w:rsidR="00500697">
          <w:t>oraz (ii)</w:t>
        </w:r>
        <w:r w:rsidR="006A7458">
          <w:t> </w:t>
        </w:r>
        <w:r w:rsidR="00A32675">
          <w:t xml:space="preserve"> </w:t>
        </w:r>
        <w:r w:rsidR="008C5AD4">
          <w:t xml:space="preserve">plik TRNSYS </w:t>
        </w:r>
        <w:del w:id="18" w:author="Autor">
          <w:r w:rsidR="006A7458" w:rsidDel="008C5AD4">
            <w:delText xml:space="preserve">dane źródłowe (wejściowe) </w:delText>
          </w:r>
        </w:del>
        <w:r w:rsidR="006A7458">
          <w:t>stanowiąc</w:t>
        </w:r>
        <w:r w:rsidR="008C5AD4">
          <w:t>y</w:t>
        </w:r>
        <w:del w:id="19" w:author="Autor">
          <w:r w:rsidR="006A7458" w:rsidDel="008C5AD4">
            <w:delText>e</w:delText>
          </w:r>
        </w:del>
        <w:r w:rsidR="006A7458">
          <w:t xml:space="preserve"> </w:t>
        </w:r>
        <w:r w:rsidR="00E9265A">
          <w:t xml:space="preserve">warstwę roboczą </w:t>
        </w:r>
        <w:del w:id="20" w:author="Autor">
          <w:r w:rsidR="006A7458" w:rsidDel="00E9265A">
            <w:delText xml:space="preserve">podstawę docelowego </w:delText>
          </w:r>
        </w:del>
        <w:r w:rsidR="006A7458">
          <w:t>Modelu numerycznego Demonstratora Technologii,</w:t>
        </w:r>
        <w:r w:rsidR="00410343">
          <w:t xml:space="preserve"> </w:t>
        </w:r>
        <w:r w:rsidR="006A7458">
          <w:t>o którym mowa w Załączniku nr 4 do Regulaminu</w:t>
        </w:r>
        <w:del w:id="21" w:author="Autor">
          <w:r w:rsidR="00410343" w:rsidDel="00E9265A">
            <w:delText xml:space="preserve"> niezależnie od stopnia ich uporządkowania</w:delText>
          </w:r>
          <w:r w:rsidR="00410343" w:rsidDel="00E9265A">
            <w:rPr>
              <w:rStyle w:val="Odwoanieprzypisudolnego"/>
            </w:rPr>
            <w:footnoteReference w:id="4"/>
          </w:r>
        </w:del>
      </w:ins>
      <w:r w:rsidR="001233A3" w:rsidRPr="4D148355">
        <w:t>;</w:t>
      </w:r>
    </w:p>
    <w:p w14:paraId="63DDCA94" w14:textId="3EC0054F" w:rsidR="002331A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lang w:eastAsia="pl-PL"/>
        </w:rPr>
      </w:pPr>
      <w:r w:rsidRPr="4D148355">
        <w:rPr>
          <w:b/>
          <w:bCs/>
        </w:rPr>
        <w:t xml:space="preserve">Wynik Prac </w:t>
      </w:r>
      <w:r w:rsidR="001E1583" w:rsidRPr="4D148355">
        <w:rPr>
          <w:b/>
          <w:bCs/>
        </w:rPr>
        <w:t>Etapu I</w:t>
      </w:r>
      <w:r w:rsidRPr="4D148355">
        <w:rPr>
          <w:b/>
          <w:bCs/>
        </w:rPr>
        <w:t xml:space="preserve"> – </w:t>
      </w:r>
      <w:r w:rsidR="00E23188" w:rsidRPr="4D148355">
        <w:t xml:space="preserve">efekty bezpośrednich lub pośrednich działań Wykonawcy prowadzonych </w:t>
      </w:r>
      <w:r w:rsidR="00B073EA" w:rsidRPr="4D148355">
        <w:t>w </w:t>
      </w:r>
      <w:r w:rsidR="00E23188" w:rsidRPr="4D148355">
        <w:t>ramach Etapu I</w:t>
      </w:r>
      <w:r w:rsidR="00A65442" w:rsidRPr="4D148355">
        <w:t xml:space="preserve">, </w:t>
      </w:r>
      <w:r w:rsidR="003453C1" w:rsidRPr="4D148355">
        <w:t>przedstawione w formie</w:t>
      </w:r>
      <w:r w:rsidR="00A724C3" w:rsidRPr="4D148355">
        <w:t xml:space="preserve"> i zakresie</w:t>
      </w:r>
      <w:r w:rsidR="003453C1" w:rsidRPr="4D148355">
        <w:t xml:space="preserve"> określon</w:t>
      </w:r>
      <w:r w:rsidR="00A724C3" w:rsidRPr="4D148355">
        <w:t>ych</w:t>
      </w:r>
      <w:r w:rsidR="003453C1" w:rsidRPr="4D148355">
        <w:t xml:space="preserve"> w </w:t>
      </w:r>
      <w:r w:rsidR="00FB1F65" w:rsidRPr="4D148355">
        <w:t>Załącznik</w:t>
      </w:r>
      <w:r w:rsidR="003453C1" w:rsidRPr="4D148355">
        <w:t>u nr 4</w:t>
      </w:r>
      <w:r w:rsidR="00A724C3" w:rsidRPr="4D148355">
        <w:t xml:space="preserve"> do Regulaminu i spełniające co najmniej </w:t>
      </w:r>
      <w:r w:rsidR="1E64A0FF" w:rsidRPr="4D148355">
        <w:t>Wymagania</w:t>
      </w:r>
      <w:r w:rsidR="00A724C3" w:rsidRPr="4D148355">
        <w:t xml:space="preserve"> Obligatoryjne określone w </w:t>
      </w:r>
      <w:r w:rsidR="00FB1F65" w:rsidRPr="4D148355">
        <w:t>Załącznik</w:t>
      </w:r>
      <w:r w:rsidR="00A724C3" w:rsidRPr="4D148355">
        <w:t>u nr 1 do Regulaminu</w:t>
      </w:r>
      <w:r w:rsidR="00A65442" w:rsidRPr="4D148355">
        <w:t>;</w:t>
      </w:r>
    </w:p>
    <w:p w14:paraId="7FBC695D" w14:textId="3C9CB6E5" w:rsidR="002331A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lang w:eastAsia="pl-PL"/>
        </w:rPr>
      </w:pPr>
      <w:r w:rsidRPr="4D148355">
        <w:rPr>
          <w:b/>
          <w:bCs/>
        </w:rPr>
        <w:t xml:space="preserve">Wynik Prac </w:t>
      </w:r>
      <w:r w:rsidR="001E1583" w:rsidRPr="4D148355">
        <w:rPr>
          <w:b/>
          <w:bCs/>
        </w:rPr>
        <w:t>Etapu II</w:t>
      </w:r>
      <w:r w:rsidRPr="4D148355">
        <w:rPr>
          <w:b/>
          <w:bCs/>
        </w:rPr>
        <w:t xml:space="preserve"> – </w:t>
      </w:r>
      <w:r w:rsidR="00A65442" w:rsidRPr="4D148355">
        <w:t xml:space="preserve">efekty bezpośrednich lub pośrednich działań Wykonawcy prowadzonych w ramach Etapu II, </w:t>
      </w:r>
      <w:r w:rsidR="00A724C3" w:rsidRPr="4D148355">
        <w:t xml:space="preserve">przedstawione w formie i zakresie </w:t>
      </w:r>
      <w:r w:rsidR="00A724C3" w:rsidRPr="007771A8">
        <w:t xml:space="preserve">określonych w </w:t>
      </w:r>
      <w:r w:rsidR="00FB1F65" w:rsidRPr="007771A8">
        <w:t>Załącznik</w:t>
      </w:r>
      <w:r w:rsidR="00A724C3" w:rsidRPr="007771A8">
        <w:t>u nr 4 do</w:t>
      </w:r>
      <w:r w:rsidR="00A724C3" w:rsidRPr="4D148355">
        <w:t xml:space="preserve"> Regulaminu i spełniające co najmniej </w:t>
      </w:r>
      <w:r w:rsidR="1E64A0FF" w:rsidRPr="4D148355">
        <w:t>Wymagania</w:t>
      </w:r>
      <w:r w:rsidR="00A724C3" w:rsidRPr="4D148355">
        <w:t xml:space="preserve"> Obligatoryjne </w:t>
      </w:r>
      <w:r w:rsidR="00A724C3" w:rsidRPr="007771A8">
        <w:t xml:space="preserve">określone w </w:t>
      </w:r>
      <w:r w:rsidR="00FB1F65" w:rsidRPr="007771A8">
        <w:t>Załącznik</w:t>
      </w:r>
      <w:r w:rsidR="00A724C3" w:rsidRPr="007771A8">
        <w:t>u nr 1</w:t>
      </w:r>
      <w:r w:rsidR="00A724C3" w:rsidRPr="4D148355">
        <w:t xml:space="preserve"> do Regulaminu</w:t>
      </w:r>
      <w:r w:rsidR="00A65442" w:rsidRPr="4D148355">
        <w:t>;</w:t>
      </w:r>
    </w:p>
    <w:p w14:paraId="100853AD" w14:textId="7FF30CBF" w:rsidR="002331A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  <w:lang w:eastAsia="pl-PL"/>
        </w:rPr>
      </w:pPr>
      <w:r w:rsidRPr="4D148355">
        <w:rPr>
          <w:b/>
          <w:bCs/>
        </w:rPr>
        <w:t xml:space="preserve">Wynik </w:t>
      </w:r>
      <w:r w:rsidR="00AE2796" w:rsidRPr="4D148355">
        <w:rPr>
          <w:b/>
          <w:bCs/>
        </w:rPr>
        <w:t xml:space="preserve">Pozytywny </w:t>
      </w:r>
      <w:r w:rsidRPr="4D148355">
        <w:rPr>
          <w:b/>
          <w:bCs/>
        </w:rPr>
        <w:t>Końcowy</w:t>
      </w:r>
      <w:r w:rsidR="007D2F07" w:rsidRPr="4D148355">
        <w:rPr>
          <w:b/>
          <w:bCs/>
        </w:rPr>
        <w:t xml:space="preserve"> </w:t>
      </w:r>
      <w:r w:rsidRPr="4D148355">
        <w:rPr>
          <w:b/>
          <w:bCs/>
        </w:rPr>
        <w:t xml:space="preserve">– </w:t>
      </w:r>
      <w:r w:rsidRPr="4D148355">
        <w:t xml:space="preserve">oznacza </w:t>
      </w:r>
      <w:r w:rsidR="00732456" w:rsidRPr="4D148355">
        <w:t xml:space="preserve">wynik oceny Uczestnika </w:t>
      </w:r>
      <w:r w:rsidR="00A764A7" w:rsidRPr="4D148355">
        <w:t xml:space="preserve">Przedsięwzięcia </w:t>
      </w:r>
      <w:r w:rsidR="00732456" w:rsidRPr="4D148355">
        <w:t xml:space="preserve">ustalony przez Zespół Oceniający w ramach </w:t>
      </w:r>
      <w:r w:rsidR="001A3A8F" w:rsidRPr="4D148355">
        <w:t>zakończenia</w:t>
      </w:r>
      <w:r w:rsidR="00233AE8" w:rsidRPr="4D148355">
        <w:t xml:space="preserve"> Etapu </w:t>
      </w:r>
      <w:r w:rsidR="00CF699E" w:rsidRPr="4D148355">
        <w:t>II</w:t>
      </w:r>
      <w:r w:rsidRPr="4D148355">
        <w:t xml:space="preserve"> w przypadkach wskazanych w Umowie</w:t>
      </w:r>
      <w:r w:rsidR="00732456" w:rsidRPr="4D148355">
        <w:t xml:space="preserve">, przypisany Uczestnikowi </w:t>
      </w:r>
      <w:r w:rsidR="00A764A7" w:rsidRPr="4D148355">
        <w:t>Przedsięwzięcia</w:t>
      </w:r>
      <w:r w:rsidRPr="4D148355">
        <w:t>, skutkując</w:t>
      </w:r>
      <w:r w:rsidR="00732456" w:rsidRPr="4D148355">
        <w:t>y</w:t>
      </w:r>
      <w:r w:rsidRPr="4D148355">
        <w:t xml:space="preserve"> </w:t>
      </w:r>
      <w:r w:rsidR="00142CB9" w:rsidRPr="4D148355">
        <w:t xml:space="preserve">uznaniem </w:t>
      </w:r>
      <w:r w:rsidR="002331A9" w:rsidRPr="4D148355">
        <w:t xml:space="preserve">że Demonstrator </w:t>
      </w:r>
      <w:r w:rsidR="001C3F24" w:rsidRPr="4D148355">
        <w:t xml:space="preserve">oraz Rozwiązanie przeszły weryfikację </w:t>
      </w:r>
      <w:r w:rsidR="002331A9" w:rsidRPr="4D148355">
        <w:t>w ramach Oceny Końcowej</w:t>
      </w:r>
      <w:r w:rsidR="001C3F24" w:rsidRPr="4D148355">
        <w:t xml:space="preserve"> kończącej prace badawczo-rozwojowe</w:t>
      </w:r>
      <w:r w:rsidRPr="4D148355">
        <w:t>;</w:t>
      </w:r>
    </w:p>
    <w:p w14:paraId="01F97560" w14:textId="688FAD00" w:rsidR="002331A9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  <w:lang w:eastAsia="pl-PL"/>
        </w:rPr>
      </w:pPr>
      <w:r w:rsidRPr="4D148355">
        <w:rPr>
          <w:b/>
          <w:bCs/>
        </w:rPr>
        <w:t xml:space="preserve">Wynik Negatywny – </w:t>
      </w:r>
      <w:r w:rsidRPr="4D148355">
        <w:t xml:space="preserve">oznacza </w:t>
      </w:r>
      <w:r w:rsidR="00732456" w:rsidRPr="4D148355">
        <w:t xml:space="preserve">wynik oceny Uczestnika </w:t>
      </w:r>
      <w:r w:rsidR="00A764A7" w:rsidRPr="4D148355">
        <w:t xml:space="preserve">Przedsięwzięcia </w:t>
      </w:r>
      <w:r w:rsidR="00732456" w:rsidRPr="4D148355">
        <w:t>ustalony przez Zespół Oce</w:t>
      </w:r>
      <w:r w:rsidR="00233AE8" w:rsidRPr="4D148355">
        <w:t>niający w ramach</w:t>
      </w:r>
      <w:r w:rsidR="00224E3C" w:rsidRPr="4D148355">
        <w:t xml:space="preserve"> oceny Wniosku,</w:t>
      </w:r>
      <w:r w:rsidR="00233AE8" w:rsidRPr="4D148355">
        <w:t xml:space="preserve"> Selekcji Etapu I</w:t>
      </w:r>
      <w:r w:rsidR="00732456" w:rsidRPr="4D148355">
        <w:t xml:space="preserve"> lub </w:t>
      </w:r>
      <w:r w:rsidR="00224E3C" w:rsidRPr="4D148355">
        <w:t xml:space="preserve">Oceny Końcowej </w:t>
      </w:r>
      <w:r w:rsidR="00233AE8" w:rsidRPr="4D148355">
        <w:t xml:space="preserve">Etapu </w:t>
      </w:r>
      <w:r w:rsidR="00173CEC" w:rsidRPr="4D148355">
        <w:t>II</w:t>
      </w:r>
      <w:r w:rsidR="00732456" w:rsidRPr="4D148355">
        <w:t xml:space="preserve">, przypisany Uczestnikowi </w:t>
      </w:r>
      <w:r w:rsidR="00A764A7" w:rsidRPr="4D148355">
        <w:t xml:space="preserve">Przedsięwzięcia </w:t>
      </w:r>
      <w:r w:rsidR="00732456" w:rsidRPr="4D148355">
        <w:t xml:space="preserve">w Liście Rankingowej, </w:t>
      </w:r>
      <w:r w:rsidRPr="4D148355">
        <w:t>skutkując</w:t>
      </w:r>
      <w:r w:rsidR="00732456" w:rsidRPr="4D148355">
        <w:t>y</w:t>
      </w:r>
      <w:r w:rsidR="00233AE8" w:rsidRPr="4D148355">
        <w:t xml:space="preserve"> </w:t>
      </w:r>
      <w:r w:rsidR="002331A9" w:rsidRPr="4D148355">
        <w:t>odpowiednio:</w:t>
      </w:r>
    </w:p>
    <w:p w14:paraId="327A01CA" w14:textId="2CB7A2C2" w:rsidR="002331A9" w:rsidRPr="007C5D34" w:rsidRDefault="00233AE8" w:rsidP="4D148355">
      <w:pPr>
        <w:pStyle w:val="Akapitzlist"/>
        <w:numPr>
          <w:ilvl w:val="1"/>
          <w:numId w:val="4"/>
        </w:numPr>
        <w:spacing w:before="60" w:after="60" w:line="276" w:lineRule="auto"/>
        <w:ind w:left="851"/>
        <w:jc w:val="both"/>
      </w:pPr>
      <w:r w:rsidRPr="4D148355">
        <w:t xml:space="preserve">zakończeniem </w:t>
      </w:r>
      <w:r w:rsidR="002331A9" w:rsidRPr="4D148355">
        <w:t>udziału Uczestnika Przedsięwzięcia w Postępowaniu bez dopuszczenia go do zawarcia Umowy w zakresie danego Strumienia</w:t>
      </w:r>
      <w:r w:rsidR="417A4DCC" w:rsidRPr="4D148355">
        <w:t>,</w:t>
      </w:r>
    </w:p>
    <w:p w14:paraId="06313925" w14:textId="2A3CE99C" w:rsidR="001233A3" w:rsidRPr="007C5D34" w:rsidRDefault="002331A9" w:rsidP="4D148355">
      <w:pPr>
        <w:pStyle w:val="Akapitzlist"/>
        <w:numPr>
          <w:ilvl w:val="1"/>
          <w:numId w:val="4"/>
        </w:numPr>
        <w:spacing w:before="60" w:after="60" w:line="276" w:lineRule="auto"/>
        <w:ind w:left="851"/>
        <w:jc w:val="both"/>
      </w:pPr>
      <w:r w:rsidRPr="4D148355">
        <w:t xml:space="preserve">w przypadku Umowy – zakończeniem </w:t>
      </w:r>
      <w:r w:rsidR="00233AE8" w:rsidRPr="4D148355">
        <w:t>danego Etapu</w:t>
      </w:r>
      <w:r w:rsidR="001233A3" w:rsidRPr="4D148355">
        <w:t xml:space="preserve"> dla danego Uczestnika </w:t>
      </w:r>
      <w:r w:rsidR="00A764A7" w:rsidRPr="4D148355">
        <w:t>Przedsięwzięcia</w:t>
      </w:r>
      <w:r w:rsidR="001C3F24" w:rsidRPr="4D148355">
        <w:t xml:space="preserve"> wraz z</w:t>
      </w:r>
      <w:r w:rsidR="00193A9A" w:rsidRPr="4D148355">
        <w:t xml:space="preserve"> uznaniem, że nie zrealizował danego Etapu</w:t>
      </w:r>
      <w:r w:rsidR="00A764A7" w:rsidRPr="4D148355">
        <w:t xml:space="preserve"> </w:t>
      </w:r>
      <w:r w:rsidR="00233AE8" w:rsidRPr="4D148355">
        <w:t>i</w:t>
      </w:r>
      <w:r w:rsidR="00A764A7" w:rsidRPr="4D148355">
        <w:t> </w:t>
      </w:r>
      <w:r w:rsidR="00233AE8" w:rsidRPr="4D148355">
        <w:t>wygaśnięciem U</w:t>
      </w:r>
      <w:r w:rsidR="001233A3" w:rsidRPr="4D148355">
        <w:t>mowy z nim zawartej</w:t>
      </w:r>
      <w:r w:rsidR="001E1518" w:rsidRPr="4D148355">
        <w:t>;</w:t>
      </w:r>
    </w:p>
    <w:p w14:paraId="4ED5166E" w14:textId="4C1D2B8B" w:rsidR="00130FF0" w:rsidRPr="007C5D34" w:rsidRDefault="001233A3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Wynik Pozytywny – </w:t>
      </w:r>
      <w:r w:rsidR="001E1518" w:rsidRPr="4D148355">
        <w:t xml:space="preserve">oznacza wynik oceny Uczestnika </w:t>
      </w:r>
      <w:r w:rsidR="00A764A7" w:rsidRPr="4D148355">
        <w:t xml:space="preserve">Przedsięwzięcia </w:t>
      </w:r>
      <w:r w:rsidR="001E1518" w:rsidRPr="4D148355">
        <w:t>ustalony przez Zespół O</w:t>
      </w:r>
      <w:r w:rsidR="00233AE8" w:rsidRPr="4D148355">
        <w:t xml:space="preserve">ceniający w ramach </w:t>
      </w:r>
      <w:r w:rsidR="005270D0" w:rsidRPr="4D148355">
        <w:t>oceny Wniosku</w:t>
      </w:r>
      <w:r w:rsidR="00173CEC" w:rsidRPr="4D148355">
        <w:t xml:space="preserve"> lub</w:t>
      </w:r>
      <w:r w:rsidR="00233AE8" w:rsidRPr="4D148355">
        <w:t xml:space="preserve"> Selekcji Etapu I</w:t>
      </w:r>
      <w:r w:rsidR="002331A9" w:rsidRPr="4D148355">
        <w:t xml:space="preserve">. Wynik Pozytywny w ramach oceny </w:t>
      </w:r>
      <w:r w:rsidR="002331A9" w:rsidRPr="4D148355">
        <w:lastRenderedPageBreak/>
        <w:t xml:space="preserve">Wniosku skutkuje dopuszczeniem do zawarcia Umowy, zaś w ramach Selekcji potwierdza zgodność Wyników Prac Etapu z </w:t>
      </w:r>
      <w:r w:rsidR="00BA388E" w:rsidRPr="4D148355">
        <w:t xml:space="preserve">Umową i </w:t>
      </w:r>
      <w:r w:rsidR="002331A9" w:rsidRPr="4D148355">
        <w:t>Wnioskiem</w:t>
      </w:r>
      <w:r w:rsidR="00193A9A" w:rsidRPr="4D148355">
        <w:t>,</w:t>
      </w:r>
      <w:r w:rsidR="002331A9" w:rsidRPr="4D148355">
        <w:t xml:space="preserve"> z uwzględnieniem dopuszczalnej</w:t>
      </w:r>
      <w:r w:rsidR="00BA388E" w:rsidRPr="4D148355">
        <w:t xml:space="preserve"> </w:t>
      </w:r>
      <w:r w:rsidR="002331A9" w:rsidRPr="4D148355">
        <w:t>Granicy Błędu</w:t>
      </w:r>
      <w:r w:rsidR="005C0D64" w:rsidRPr="4D148355">
        <w:t>;</w:t>
      </w:r>
    </w:p>
    <w:p w14:paraId="677F7CE4" w14:textId="1B84B568" w:rsidR="00130FF0" w:rsidRPr="007C5D34" w:rsidRDefault="002331A9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Theme="minorEastAsia"/>
          <w:b/>
          <w:bCs/>
        </w:rPr>
      </w:pPr>
      <w:r w:rsidRPr="4D148355">
        <w:rPr>
          <w:b/>
          <w:bCs/>
        </w:rPr>
        <w:t xml:space="preserve">Wynik Pozytywny </w:t>
      </w:r>
      <w:r w:rsidR="00F824BA" w:rsidRPr="4D148355">
        <w:rPr>
          <w:b/>
          <w:bCs/>
        </w:rPr>
        <w:t xml:space="preserve">z Dopuszczeniem do Etapu </w:t>
      </w:r>
      <w:r w:rsidR="001C3F24" w:rsidRPr="4D148355">
        <w:rPr>
          <w:b/>
          <w:bCs/>
        </w:rPr>
        <w:t xml:space="preserve">II </w:t>
      </w:r>
      <w:r w:rsidRPr="4D148355">
        <w:rPr>
          <w:b/>
          <w:bCs/>
        </w:rPr>
        <w:t>–</w:t>
      </w:r>
      <w:r w:rsidRPr="4D148355">
        <w:t xml:space="preserve"> oznacza </w:t>
      </w:r>
      <w:r w:rsidR="005C0D64" w:rsidRPr="4D148355">
        <w:t xml:space="preserve">kwalifikowany rodzaj </w:t>
      </w:r>
      <w:r w:rsidRPr="4D148355">
        <w:t>Wynik</w:t>
      </w:r>
      <w:r w:rsidR="005C0D64" w:rsidRPr="4D148355">
        <w:t>u</w:t>
      </w:r>
      <w:r w:rsidRPr="4D148355">
        <w:t xml:space="preserve"> Pozytywn</w:t>
      </w:r>
      <w:r w:rsidR="005C0D64" w:rsidRPr="4D148355">
        <w:t>ego,</w:t>
      </w:r>
      <w:r w:rsidRPr="4D148355">
        <w:t xml:space="preserve"> </w:t>
      </w:r>
      <w:r w:rsidR="005C0D64" w:rsidRPr="4D148355">
        <w:t xml:space="preserve">który jest </w:t>
      </w:r>
      <w:r w:rsidR="00193A9A" w:rsidRPr="4D148355">
        <w:t xml:space="preserve">uzyskany przez Uczestnika Przedsięwzięcia w ramach Umowy </w:t>
      </w:r>
      <w:r w:rsidR="005C0D64" w:rsidRPr="4D148355">
        <w:t xml:space="preserve">i </w:t>
      </w:r>
      <w:r w:rsidR="00193A9A" w:rsidRPr="4D148355">
        <w:t>powoduj</w:t>
      </w:r>
      <w:r w:rsidR="005C0D64" w:rsidRPr="4D148355">
        <w:t>e</w:t>
      </w:r>
      <w:r w:rsidR="00193A9A" w:rsidRPr="4D148355">
        <w:t xml:space="preserve"> jego dopuszczenie do Etapu </w:t>
      </w:r>
      <w:r w:rsidR="001C3F24" w:rsidRPr="4D148355">
        <w:t xml:space="preserve">II </w:t>
      </w:r>
      <w:r w:rsidR="00193A9A" w:rsidRPr="4D148355">
        <w:t>realizacji Umowy,</w:t>
      </w:r>
      <w:r w:rsidR="005270D0" w:rsidRPr="4D148355">
        <w:t xml:space="preserve"> </w:t>
      </w:r>
      <w:r w:rsidR="001E1518" w:rsidRPr="4D148355">
        <w:t xml:space="preserve">w przypadkach </w:t>
      </w:r>
      <w:r w:rsidR="00193A9A" w:rsidRPr="4D148355">
        <w:t xml:space="preserve">w niej </w:t>
      </w:r>
      <w:r w:rsidR="001E1518" w:rsidRPr="4D148355">
        <w:t>wskazanych w Umowie</w:t>
      </w:r>
      <w:r w:rsidR="00193A9A" w:rsidRPr="4D148355">
        <w:t xml:space="preserve">. Wynik Pozytywny </w:t>
      </w:r>
      <w:r w:rsidR="00F824BA" w:rsidRPr="4D148355">
        <w:t xml:space="preserve">z Dopuszczeniem do Etapu </w:t>
      </w:r>
      <w:r w:rsidR="001C3F24" w:rsidRPr="4D148355">
        <w:t xml:space="preserve">II </w:t>
      </w:r>
      <w:r w:rsidR="001E1518" w:rsidRPr="4D148355">
        <w:t xml:space="preserve">przypisany </w:t>
      </w:r>
      <w:r w:rsidR="00193A9A" w:rsidRPr="4D148355">
        <w:t xml:space="preserve">jest </w:t>
      </w:r>
      <w:r w:rsidR="001E1518" w:rsidRPr="4D148355">
        <w:t xml:space="preserve">Uczestnikowi </w:t>
      </w:r>
      <w:r w:rsidR="00A764A7" w:rsidRPr="4D148355">
        <w:t xml:space="preserve">Przedsięwzięcia </w:t>
      </w:r>
      <w:r w:rsidR="001E1518" w:rsidRPr="4D148355">
        <w:t>w Liście Rankingowej;</w:t>
      </w:r>
    </w:p>
    <w:p w14:paraId="613DCA5A" w14:textId="030FFEB8" w:rsidR="00130FF0" w:rsidRPr="007C5D34" w:rsidRDefault="00130FF0" w:rsidP="4D148355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Zabezpieczenie Należytego Wykonania Umowy – </w:t>
      </w:r>
      <w:r w:rsidRPr="4D148355">
        <w:t>oznacza zabezpieczenie w formie</w:t>
      </w:r>
      <w:r w:rsidR="003F32EC" w:rsidRPr="4D148355">
        <w:t xml:space="preserve"> </w:t>
      </w:r>
      <w:r w:rsidR="00127E68" w:rsidRPr="4D148355">
        <w:t xml:space="preserve">wskazanej w </w:t>
      </w:r>
      <w:r w:rsidRPr="4D148355">
        <w:t>art. 2</w:t>
      </w:r>
      <w:r w:rsidR="00E1608E" w:rsidRPr="4D148355">
        <w:t>6</w:t>
      </w:r>
      <w:r w:rsidRPr="4D148355">
        <w:t xml:space="preserve"> Umowy</w:t>
      </w:r>
      <w:r w:rsidR="0050359D" w:rsidRPr="4D148355">
        <w:t xml:space="preserve"> lub (jeśli dotyczy) zabezpieczenie w formach określonych w art. 2</w:t>
      </w:r>
      <w:r w:rsidR="00E1608E" w:rsidRPr="4D148355">
        <w:t>4</w:t>
      </w:r>
      <w:r w:rsidR="0050359D" w:rsidRPr="4D148355">
        <w:t xml:space="preserve"> Umowy</w:t>
      </w:r>
      <w:r w:rsidRPr="4D148355">
        <w:t xml:space="preserve">, ustanowione przez Wykonawcę w celu zabezpieczenia </w:t>
      </w:r>
      <w:r w:rsidRPr="4D148355">
        <w:rPr>
          <w:rFonts w:eastAsia="Calibri"/>
        </w:rPr>
        <w:t>zadłużenia Wykonawcy wynikającego z Umowy względem NCBR, w tym tytułem obowiązku zwrotu Zaliczek, kar umownych łącznie z przysługującymi op</w:t>
      </w:r>
      <w:r w:rsidR="00487DC7" w:rsidRPr="4D148355">
        <w:rPr>
          <w:rFonts w:eastAsia="Calibri"/>
        </w:rPr>
        <w:t xml:space="preserve">łatami, poniesionymi kosztami </w:t>
      </w:r>
      <w:r w:rsidR="00487DC7" w:rsidRPr="4D148355">
        <w:t>i </w:t>
      </w:r>
      <w:r w:rsidRPr="4D148355">
        <w:t>odsetkami</w:t>
      </w:r>
      <w:r w:rsidRPr="4D148355">
        <w:rPr>
          <w:rFonts w:eastAsia="Calibri"/>
        </w:rPr>
        <w:t>;</w:t>
      </w:r>
    </w:p>
    <w:p w14:paraId="584F5755" w14:textId="3D2CD9BB" w:rsidR="00086A50" w:rsidRPr="007C5D34" w:rsidRDefault="00086A50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Zadanie Badawcze – </w:t>
      </w:r>
      <w:r w:rsidR="00C242FE" w:rsidRPr="4D148355">
        <w:t>wydzielony w Harmonogramie Rzeczowo-Finansowym zakres Prac B+R prowadzonych przez Wykonawcę i zwieńczonych Kamieniem Milowym</w:t>
      </w:r>
      <w:r w:rsidRPr="4D148355">
        <w:t>;</w:t>
      </w:r>
    </w:p>
    <w:p w14:paraId="2F7D02CA" w14:textId="4E561ACF" w:rsidR="00592D17" w:rsidRPr="007C5D34" w:rsidRDefault="00592D17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Zaliczka – </w:t>
      </w:r>
      <w:r w:rsidRPr="4D148355">
        <w:t xml:space="preserve">oznacza zaliczkę płatną przez NCBR na żądanie Wykonawcy na poczet wynagrodzenia odpowiednio za </w:t>
      </w:r>
      <w:r w:rsidR="00805B2C" w:rsidRPr="4D148355">
        <w:t>Etap I</w:t>
      </w:r>
      <w:r w:rsidR="00171A53" w:rsidRPr="4D148355">
        <w:t xml:space="preserve"> lub</w:t>
      </w:r>
      <w:r w:rsidR="00805B2C" w:rsidRPr="4D148355">
        <w:t xml:space="preserve"> Etap II</w:t>
      </w:r>
      <w:r w:rsidRPr="4D148355">
        <w:t>, zgodnie z art. 2</w:t>
      </w:r>
      <w:r w:rsidR="00E1608E" w:rsidRPr="4D148355">
        <w:t>4</w:t>
      </w:r>
      <w:r w:rsidRPr="4D148355">
        <w:t xml:space="preserve"> Umowy;</w:t>
      </w:r>
    </w:p>
    <w:p w14:paraId="69E0D972" w14:textId="77777777" w:rsidR="00592D17" w:rsidRPr="007C5D34" w:rsidRDefault="00805B2C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>Zamówienia</w:t>
      </w:r>
      <w:r w:rsidR="00592D17" w:rsidRPr="4D148355">
        <w:rPr>
          <w:b/>
          <w:bCs/>
        </w:rPr>
        <w:t xml:space="preserve"> Przedkomercyjne </w:t>
      </w:r>
      <w:r w:rsidRPr="4D148355">
        <w:rPr>
          <w:b/>
          <w:bCs/>
        </w:rPr>
        <w:t xml:space="preserve">lub </w:t>
      </w:r>
      <w:r w:rsidR="00F0496D" w:rsidRPr="4D148355">
        <w:rPr>
          <w:b/>
          <w:bCs/>
        </w:rPr>
        <w:t xml:space="preserve">Zamówienie Przedkomercyjne lub </w:t>
      </w:r>
      <w:r w:rsidRPr="4D148355">
        <w:rPr>
          <w:b/>
          <w:bCs/>
        </w:rPr>
        <w:t>PCP</w:t>
      </w:r>
      <w:r w:rsidR="00592D17" w:rsidRPr="4D148355">
        <w:rPr>
          <w:b/>
          <w:bCs/>
        </w:rPr>
        <w:t xml:space="preserve">- </w:t>
      </w:r>
      <w:r w:rsidR="00592D17" w:rsidRPr="4D148355">
        <w:t xml:space="preserve">(ang. </w:t>
      </w:r>
      <w:r w:rsidR="00592D17" w:rsidRPr="4D148355">
        <w:rPr>
          <w:i/>
          <w:iCs/>
        </w:rPr>
        <w:t>pre-commercial procurement</w:t>
      </w:r>
      <w:r w:rsidRPr="4D148355">
        <w:rPr>
          <w:i/>
          <w:iCs/>
        </w:rPr>
        <w:t>, PCP</w:t>
      </w:r>
      <w:r w:rsidR="00592D17" w:rsidRPr="4D148355">
        <w:t>)</w:t>
      </w:r>
      <w:r w:rsidR="00592D17" w:rsidRPr="4D148355">
        <w:rPr>
          <w:i/>
          <w:iCs/>
        </w:rPr>
        <w:t xml:space="preserve"> </w:t>
      </w:r>
      <w:r w:rsidR="00592D17" w:rsidRPr="4D148355">
        <w:t>oznacza tryb udzielenia zamówienia publicznego, o którym mowa w punkcie 2.3 Zasad ramowych, którego przedmiotem są usługi badawcze i rozwojowe, w której to transakcji organ zamawiający lub podmiot zamawiający nie</w:t>
      </w:r>
      <w:r w:rsidR="00B073EA" w:rsidRPr="4D148355">
        <w:t xml:space="preserve"> przejmuje wszystkich wyników i </w:t>
      </w:r>
      <w:r w:rsidR="00592D17" w:rsidRPr="4D148355">
        <w:t>korzyści zlecenia na wyłączność do wykorzystania w ramach prowadzenia własnej działalności, ale dzieli je z usługodawcami na warunkach rynkowych. Zlecen</w:t>
      </w:r>
      <w:r w:rsidR="00B073EA" w:rsidRPr="4D148355">
        <w:t>ie, którego przedmiot wchodzi w </w:t>
      </w:r>
      <w:r w:rsidR="00592D17" w:rsidRPr="4D148355">
        <w:t>zakres jednej lub większej liczby kategorii badań i rozwoju określonych w Zasadach Ramowych, musi być ograniczone w czasie i może obejmować opracowanie prototypów lub ograniczonej ilości nowych produktów lub usług w formie serii testowej;</w:t>
      </w:r>
    </w:p>
    <w:p w14:paraId="7202D0FD" w14:textId="77777777" w:rsidR="00592D17" w:rsidRPr="007C5D34" w:rsidRDefault="00592D17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Zasady ramowe – </w:t>
      </w:r>
      <w:r w:rsidRPr="4D148355">
        <w:t>oznacza Komunikat Komisji – Zasady ramowe dotyczące pomocy państwa na działalność badawczą, rozwojową i innowacyjną (2014/C 198/01) (Dz.</w:t>
      </w:r>
      <w:r w:rsidR="00361867" w:rsidRPr="4D148355">
        <w:t xml:space="preserve"> </w:t>
      </w:r>
      <w:r w:rsidRPr="4D148355">
        <w:t>Urz. UE C nr 198 z dnia 27.06.2014 r. str. 1);</w:t>
      </w:r>
    </w:p>
    <w:p w14:paraId="149A2390" w14:textId="0D33D4F4" w:rsidR="00E13EC0" w:rsidRPr="007C5D34" w:rsidRDefault="001233A3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Zdarzenie Nadzwyczajne</w:t>
      </w:r>
      <w:r w:rsidRPr="4D148355">
        <w:t xml:space="preserve"> – oznacza okoliczności zaistniałe po zawarciu Umowy, które mogą w istotny sposób wpłynąć na terminowość (przekroczenie Harmonogramu</w:t>
      </w:r>
      <w:r w:rsidR="002427FD" w:rsidRPr="4D148355">
        <w:t xml:space="preserve"> </w:t>
      </w:r>
      <w:r w:rsidR="00250377" w:rsidRPr="4D148355">
        <w:t xml:space="preserve">Przedsięwzięcia </w:t>
      </w:r>
      <w:r w:rsidR="00B073EA" w:rsidRPr="4D148355">
        <w:t>o ponad 3 </w:t>
      </w:r>
      <w:r w:rsidRPr="4D148355">
        <w:t>miesiące) lub obiektywną możliwość wykonania Umowy przez Wykonawcę, takie jak: skierowanie przeciwko Wykonawcy roszczenia sądowego, którego egzekucja może wpłynąć na</w:t>
      </w:r>
      <w:r w:rsidR="00250377" w:rsidRPr="4D148355">
        <w:t> </w:t>
      </w:r>
      <w:r w:rsidRPr="4D148355">
        <w:t>niewypłacalność Wykonawcy, wszczęcie postępowania administracyjnego, które może skutkować utratą uprawnień niezbędnych do wykonania Umowy, utrata zasobów niezbędnych do wykonania Umowy (np. kluczowy personel, dane, laboratorium, zakład produkcyjny);</w:t>
      </w:r>
      <w:bookmarkEnd w:id="2"/>
      <w:bookmarkEnd w:id="3"/>
    </w:p>
    <w:p w14:paraId="0D4767FF" w14:textId="00EF6B7F" w:rsidR="00E13EC0" w:rsidRPr="007C5D34" w:rsidRDefault="00592D17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ajorBidi"/>
          <w:b/>
          <w:bCs/>
        </w:rPr>
      </w:pPr>
      <w:r w:rsidRPr="4D148355">
        <w:rPr>
          <w:b/>
          <w:bCs/>
        </w:rPr>
        <w:t>Zespół Oceniający</w:t>
      </w:r>
      <w:r w:rsidRPr="4D148355">
        <w:t xml:space="preserve"> - oznacza ciało kolegialne powołane przez </w:t>
      </w:r>
      <w:r w:rsidRPr="4D148355">
        <w:rPr>
          <w:color w:val="000000" w:themeColor="text1"/>
        </w:rPr>
        <w:t>Dyrektora NCBR</w:t>
      </w:r>
      <w:r w:rsidR="3113D039" w:rsidRPr="4D148355">
        <w:rPr>
          <w:rFonts w:eastAsia="Calibri"/>
          <w:color w:val="000000" w:themeColor="text1"/>
        </w:rPr>
        <w:t xml:space="preserve"> lub osobę upoważnioną przez Dyrektora NCBR</w:t>
      </w:r>
      <w:r w:rsidRPr="4D148355">
        <w:rPr>
          <w:color w:val="000000" w:themeColor="text1"/>
        </w:rPr>
        <w:t>, które w ramach Postępowania ocenia Wnioski, zaś w ramach wykonania Umowy dokonuje oce</w:t>
      </w:r>
      <w:r w:rsidR="002427FD" w:rsidRPr="4D148355">
        <w:rPr>
          <w:color w:val="000000" w:themeColor="text1"/>
        </w:rPr>
        <w:t>ny Wyników Prac Etapu</w:t>
      </w:r>
      <w:r w:rsidRPr="4D148355">
        <w:rPr>
          <w:color w:val="000000" w:themeColor="text1"/>
        </w:rPr>
        <w:t xml:space="preserve"> przedstawiony</w:t>
      </w:r>
      <w:r w:rsidRPr="4D148355">
        <w:t xml:space="preserve">ch przez Uczestników </w:t>
      </w:r>
      <w:r w:rsidR="00250377" w:rsidRPr="4D148355">
        <w:t xml:space="preserve">Przedsięwzięcia </w:t>
      </w:r>
      <w:r w:rsidRPr="4D148355">
        <w:t>po każd</w:t>
      </w:r>
      <w:r w:rsidR="001E1583" w:rsidRPr="4D148355">
        <w:t>ym z Etapów</w:t>
      </w:r>
      <w:r w:rsidRPr="4D148355">
        <w:t>;</w:t>
      </w:r>
    </w:p>
    <w:p w14:paraId="78FE935C" w14:textId="32CDFAAC" w:rsidR="00E13EC0" w:rsidRPr="007C5D34" w:rsidRDefault="00592D17" w:rsidP="4D148355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4D148355">
        <w:rPr>
          <w:b/>
          <w:bCs/>
        </w:rPr>
        <w:t xml:space="preserve">Zespół </w:t>
      </w:r>
      <w:r w:rsidR="00AD0663" w:rsidRPr="4D148355">
        <w:rPr>
          <w:b/>
          <w:bCs/>
        </w:rPr>
        <w:t>Projektowy</w:t>
      </w:r>
      <w:r w:rsidR="004626BB" w:rsidRPr="4D148355">
        <w:rPr>
          <w:b/>
          <w:bCs/>
        </w:rPr>
        <w:t xml:space="preserve"> </w:t>
      </w:r>
      <w:r w:rsidRPr="4D148355">
        <w:rPr>
          <w:b/>
          <w:bCs/>
        </w:rPr>
        <w:t>-</w:t>
      </w:r>
      <w:r w:rsidRPr="4D148355">
        <w:t xml:space="preserve"> oznacza osoby wskazane we Wni</w:t>
      </w:r>
      <w:r w:rsidR="002427FD" w:rsidRPr="4D148355">
        <w:t xml:space="preserve">osku, </w:t>
      </w:r>
      <w:r w:rsidRPr="4D148355">
        <w:t xml:space="preserve">przy pomocy których Wnioskodawca zamierza w razie zawarcia Umowy opracować </w:t>
      </w:r>
      <w:r w:rsidR="002427FD" w:rsidRPr="4D148355">
        <w:t>Wyniki Prac Etapów</w:t>
      </w:r>
      <w:r w:rsidR="009503D8" w:rsidRPr="4D148355">
        <w:t>.</w:t>
      </w:r>
    </w:p>
    <w:sectPr w:rsidR="00E13EC0" w:rsidRPr="007C5D34" w:rsidSect="001207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A533C" w14:textId="77777777" w:rsidR="00EE6457" w:rsidRDefault="00EE6457" w:rsidP="008C2908">
      <w:pPr>
        <w:spacing w:after="0" w:line="240" w:lineRule="auto"/>
      </w:pPr>
      <w:r>
        <w:separator/>
      </w:r>
    </w:p>
  </w:endnote>
  <w:endnote w:type="continuationSeparator" w:id="0">
    <w:p w14:paraId="7F035A5A" w14:textId="77777777" w:rsidR="00EE6457" w:rsidRDefault="00EE6457" w:rsidP="008C2908">
      <w:pPr>
        <w:spacing w:after="0" w:line="240" w:lineRule="auto"/>
      </w:pPr>
      <w:r>
        <w:continuationSeparator/>
      </w:r>
    </w:p>
  </w:endnote>
  <w:endnote w:type="continuationNotice" w:id="1">
    <w:p w14:paraId="3A418B33" w14:textId="77777777" w:rsidR="00EE6457" w:rsidRDefault="00EE6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CD96A" w14:textId="77777777" w:rsidR="00893DF8" w:rsidRDefault="00893D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0A62A" w14:textId="77777777" w:rsidR="00D0718E" w:rsidRDefault="00D0718E">
    <w:pPr>
      <w:pStyle w:val="Stopka"/>
      <w:jc w:val="center"/>
    </w:pPr>
  </w:p>
  <w:p w14:paraId="593384C7" w14:textId="7ACC51B7" w:rsidR="00D0718E" w:rsidRPr="00722BE7" w:rsidRDefault="00D0718E" w:rsidP="00041494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893DF8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893DF8">
      <w:rPr>
        <w:rFonts w:asciiTheme="majorHAnsi" w:hAnsiTheme="majorHAnsi" w:cstheme="majorHAnsi"/>
        <w:b/>
        <w:bCs/>
        <w:noProof/>
        <w:sz w:val="20"/>
        <w:szCs w:val="20"/>
      </w:rPr>
      <w:t>12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  <w:p w14:paraId="2879B93C" w14:textId="77777777" w:rsidR="00D0718E" w:rsidRDefault="00D0718E" w:rsidP="00C73B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76AF" w14:textId="77777777" w:rsidR="00893DF8" w:rsidRDefault="00893D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E3684" w14:textId="77777777" w:rsidR="00EE6457" w:rsidRDefault="00EE6457" w:rsidP="008C2908">
      <w:pPr>
        <w:spacing w:after="0" w:line="240" w:lineRule="auto"/>
      </w:pPr>
      <w:r>
        <w:separator/>
      </w:r>
    </w:p>
  </w:footnote>
  <w:footnote w:type="continuationSeparator" w:id="0">
    <w:p w14:paraId="3DEAD6BC" w14:textId="77777777" w:rsidR="00EE6457" w:rsidRDefault="00EE6457" w:rsidP="008C2908">
      <w:pPr>
        <w:spacing w:after="0" w:line="240" w:lineRule="auto"/>
      </w:pPr>
      <w:r>
        <w:continuationSeparator/>
      </w:r>
    </w:p>
  </w:footnote>
  <w:footnote w:type="continuationNotice" w:id="1">
    <w:p w14:paraId="37D87D67" w14:textId="77777777" w:rsidR="00EE6457" w:rsidRDefault="00EE6457">
      <w:pPr>
        <w:spacing w:after="0" w:line="240" w:lineRule="auto"/>
      </w:pPr>
    </w:p>
  </w:footnote>
  <w:footnote w:id="2">
    <w:p w14:paraId="5C65090F" w14:textId="6501833C" w:rsidR="00500697" w:rsidRDefault="00500697" w:rsidP="00500697">
      <w:pPr>
        <w:pStyle w:val="Tekstprzypisudolnego"/>
        <w:jc w:val="both"/>
      </w:pPr>
      <w:ins w:id="16" w:author="Autor">
        <w:r>
          <w:rPr>
            <w:rStyle w:val="Odwoanieprzypisudolnego"/>
          </w:rPr>
          <w:footnoteRef/>
        </w:r>
        <w:r>
          <w:t xml:space="preserve"> Przez wzgląd na to, że jest </w:t>
        </w:r>
        <w:r w:rsidR="006A7458">
          <w:t xml:space="preserve">wtórny wobec Wyników </w:t>
        </w:r>
        <w:r>
          <w:t xml:space="preserve">Prac B+R oraz że jest zdeterminowany obiektywnymi warunkami i wymaganiami technicznymi oraz charakterem rozwiązywanego problemu badawczego, por. wyrok Sądu Apelacyjnego w Poznaniu z dnia 9 listopada 2006 r., I ACa 490/06, LEX nr </w:t>
        </w:r>
        <w:r w:rsidRPr="00500697">
          <w:t>298567</w:t>
        </w:r>
        <w:r>
          <w:t>.</w:t>
        </w:r>
      </w:ins>
    </w:p>
  </w:footnote>
  <w:footnote w:id="3">
    <w:p w14:paraId="2BEA9C6F" w14:textId="71F30CDF" w:rsidR="00500697" w:rsidRDefault="00500697">
      <w:pPr>
        <w:pStyle w:val="Tekstprzypisudolnego"/>
      </w:pPr>
      <w:ins w:id="17" w:author="Autor">
        <w:r>
          <w:rPr>
            <w:rStyle w:val="Odwoanieprzypisudolnego"/>
          </w:rPr>
          <w:footnoteRef/>
        </w:r>
        <w:r>
          <w:t xml:space="preserve"> Jako dokument stanowiący akt administracyjny.</w:t>
        </w:r>
      </w:ins>
    </w:p>
  </w:footnote>
  <w:footnote w:id="4">
    <w:p w14:paraId="0031421A" w14:textId="6A6487E9" w:rsidR="00410343" w:rsidDel="00E9265A" w:rsidRDefault="00410343" w:rsidP="00410343">
      <w:pPr>
        <w:pStyle w:val="Tekstprzypisudolnego"/>
        <w:jc w:val="both"/>
        <w:rPr>
          <w:del w:id="22" w:author="Autor"/>
        </w:rPr>
      </w:pPr>
      <w:ins w:id="23" w:author="Autor">
        <w:del w:id="24" w:author="Autor">
          <w:r w:rsidDel="00E9265A">
            <w:rPr>
              <w:rStyle w:val="Odwoanieprzypisudolnego"/>
            </w:rPr>
            <w:footnoteRef/>
          </w:r>
          <w:r w:rsidDel="00E9265A">
            <w:delText xml:space="preserve"> Przez wzgląd na to, że stanowią </w:delText>
          </w:r>
          <w:r w:rsidR="008D3B22" w:rsidDel="00E9265A">
            <w:delText xml:space="preserve">jedynie </w:delText>
          </w:r>
          <w:r w:rsidDel="00E9265A">
            <w:delText xml:space="preserve">warstwę roboczą dla docelowego Wyniku Prac B+R w postaci </w:delText>
          </w:r>
          <w:r w:rsidRPr="006A7458" w:rsidDel="00E9265A">
            <w:delText>Model</w:delText>
          </w:r>
          <w:r w:rsidDel="00E9265A">
            <w:delText>u</w:delText>
          </w:r>
          <w:r w:rsidRPr="006A7458" w:rsidDel="00E9265A">
            <w:delText xml:space="preserve"> numeryczn</w:delText>
          </w:r>
          <w:r w:rsidDel="00E9265A">
            <w:delText>ego</w:delText>
          </w:r>
          <w:r w:rsidRPr="006A7458" w:rsidDel="00E9265A">
            <w:delText xml:space="preserve"> Demonstratora Technologii</w:delText>
          </w:r>
          <w:r w:rsidDel="00E9265A">
            <w:delText>.</w:delText>
          </w:r>
        </w:del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2914D" w14:textId="77777777" w:rsidR="00893DF8" w:rsidRDefault="00893D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7DCD0" w14:textId="77777777" w:rsidR="00893DF8" w:rsidRDefault="00893D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2A7D1" w14:textId="77777777" w:rsidR="00120776" w:rsidRDefault="5920FAEA" w:rsidP="00120776">
    <w:pPr>
      <w:pStyle w:val="Nagwek"/>
      <w:rPr>
        <w:i/>
        <w:sz w:val="15"/>
        <w:szCs w:val="15"/>
        <w:lang w:eastAsia="pl-PL"/>
      </w:rPr>
    </w:pPr>
    <w:r>
      <w:rPr>
        <w:noProof/>
        <w:lang w:eastAsia="pl-PL"/>
      </w:rPr>
      <w:drawing>
        <wp:inline distT="0" distB="0" distL="0" distR="0" wp14:anchorId="59E4375A" wp14:editId="5960B6CC">
          <wp:extent cx="5486400" cy="323850"/>
          <wp:effectExtent l="0" t="0" r="0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504268" w14:textId="79C47DF6" w:rsidR="00120776" w:rsidRDefault="00120776" w:rsidP="00120776">
    <w:pPr>
      <w:pStyle w:val="Nagwek"/>
    </w:pPr>
    <w:r>
      <w:rPr>
        <w:i/>
        <w:iCs/>
        <w:sz w:val="15"/>
        <w:szCs w:val="15"/>
        <w:lang w:eastAsia="pl-PL"/>
      </w:rPr>
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909AF91C"/>
    <w:lvl w:ilvl="0" w:tplc="EAF8ACB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01"/>
    <w:multiLevelType w:val="hybridMultilevel"/>
    <w:tmpl w:val="A09CEFCA"/>
    <w:lvl w:ilvl="0" w:tplc="F6A81290">
      <w:start w:val="1"/>
      <w:numFmt w:val="decimal"/>
      <w:lvlText w:val="§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C27"/>
    <w:multiLevelType w:val="hybridMultilevel"/>
    <w:tmpl w:val="81E23806"/>
    <w:lvl w:ilvl="0" w:tplc="F6A81290">
      <w:start w:val="1"/>
      <w:numFmt w:val="decimal"/>
      <w:lvlText w:val="§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662A75"/>
    <w:multiLevelType w:val="hybridMultilevel"/>
    <w:tmpl w:val="1212A566"/>
    <w:lvl w:ilvl="0" w:tplc="7CB4A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16CA2"/>
    <w:multiLevelType w:val="hybridMultilevel"/>
    <w:tmpl w:val="464C2C6C"/>
    <w:lvl w:ilvl="0" w:tplc="7EBE9B6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1E0F"/>
    <w:multiLevelType w:val="hybridMultilevel"/>
    <w:tmpl w:val="FA762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26D"/>
    <w:multiLevelType w:val="hybridMultilevel"/>
    <w:tmpl w:val="08D63768"/>
    <w:lvl w:ilvl="0" w:tplc="AD0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7163"/>
    <w:multiLevelType w:val="hybridMultilevel"/>
    <w:tmpl w:val="66E4CB1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F57677"/>
    <w:multiLevelType w:val="hybridMultilevel"/>
    <w:tmpl w:val="F14EF7B6"/>
    <w:lvl w:ilvl="0" w:tplc="0415001B">
      <w:start w:val="1"/>
      <w:numFmt w:val="lowerRoman"/>
      <w:lvlText w:val="%1."/>
      <w:lvlJc w:val="righ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DC86C93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0EA63B31"/>
    <w:multiLevelType w:val="hybridMultilevel"/>
    <w:tmpl w:val="0A3C052E"/>
    <w:lvl w:ilvl="0" w:tplc="4C20F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866BA"/>
    <w:multiLevelType w:val="hybridMultilevel"/>
    <w:tmpl w:val="B8B6D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46409E"/>
    <w:multiLevelType w:val="hybridMultilevel"/>
    <w:tmpl w:val="818EB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1F47BE"/>
    <w:multiLevelType w:val="hybridMultilevel"/>
    <w:tmpl w:val="074C48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6ED2DAA"/>
    <w:multiLevelType w:val="hybridMultilevel"/>
    <w:tmpl w:val="F94E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74FDE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D5496"/>
    <w:multiLevelType w:val="hybridMultilevel"/>
    <w:tmpl w:val="69DA3792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C005FCD"/>
    <w:multiLevelType w:val="hybridMultilevel"/>
    <w:tmpl w:val="82D0C4B2"/>
    <w:lvl w:ilvl="0" w:tplc="FC366D08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C116DEA"/>
    <w:multiLevelType w:val="hybridMultilevel"/>
    <w:tmpl w:val="FE0EF570"/>
    <w:lvl w:ilvl="0" w:tplc="71903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C40F7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E521E8"/>
    <w:multiLevelType w:val="hybridMultilevel"/>
    <w:tmpl w:val="7256D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291D92"/>
    <w:multiLevelType w:val="multilevel"/>
    <w:tmpl w:val="40488D2C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81D8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5" w15:restartNumberingAfterBreak="0">
    <w:nsid w:val="200A533E"/>
    <w:multiLevelType w:val="hybridMultilevel"/>
    <w:tmpl w:val="621C50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A33EBA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7" w15:restartNumberingAfterBreak="0">
    <w:nsid w:val="214F1802"/>
    <w:multiLevelType w:val="hybridMultilevel"/>
    <w:tmpl w:val="FDFE8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6F62BC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93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25637915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7644F0A"/>
    <w:multiLevelType w:val="hybridMultilevel"/>
    <w:tmpl w:val="ECB8D7F0"/>
    <w:lvl w:ilvl="0" w:tplc="78188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46751"/>
    <w:multiLevelType w:val="hybridMultilevel"/>
    <w:tmpl w:val="408CC80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C262C5"/>
    <w:multiLevelType w:val="hybridMultilevel"/>
    <w:tmpl w:val="0415001D"/>
    <w:lvl w:ilvl="0" w:tplc="E20A5FB4">
      <w:start w:val="1"/>
      <w:numFmt w:val="decimal"/>
      <w:lvlText w:val="%1)"/>
      <w:lvlJc w:val="left"/>
      <w:pPr>
        <w:ind w:left="360" w:hanging="360"/>
      </w:pPr>
    </w:lvl>
    <w:lvl w:ilvl="1" w:tplc="DF4E54E4">
      <w:start w:val="1"/>
      <w:numFmt w:val="lowerLetter"/>
      <w:lvlText w:val="%2)"/>
      <w:lvlJc w:val="left"/>
      <w:pPr>
        <w:ind w:left="720" w:hanging="360"/>
      </w:pPr>
    </w:lvl>
    <w:lvl w:ilvl="2" w:tplc="15C213C2">
      <w:start w:val="1"/>
      <w:numFmt w:val="lowerRoman"/>
      <w:lvlText w:val="%3)"/>
      <w:lvlJc w:val="left"/>
      <w:pPr>
        <w:ind w:left="1080" w:hanging="360"/>
      </w:pPr>
    </w:lvl>
    <w:lvl w:ilvl="3" w:tplc="64C2E110">
      <w:start w:val="1"/>
      <w:numFmt w:val="decimal"/>
      <w:lvlText w:val="(%4)"/>
      <w:lvlJc w:val="left"/>
      <w:pPr>
        <w:ind w:left="1440" w:hanging="360"/>
      </w:pPr>
    </w:lvl>
    <w:lvl w:ilvl="4" w:tplc="C9D8DC7E">
      <w:start w:val="1"/>
      <w:numFmt w:val="lowerLetter"/>
      <w:lvlText w:val="(%5)"/>
      <w:lvlJc w:val="left"/>
      <w:pPr>
        <w:ind w:left="1800" w:hanging="360"/>
      </w:pPr>
    </w:lvl>
    <w:lvl w:ilvl="5" w:tplc="9170FC84">
      <w:start w:val="1"/>
      <w:numFmt w:val="lowerRoman"/>
      <w:lvlText w:val="(%6)"/>
      <w:lvlJc w:val="left"/>
      <w:pPr>
        <w:ind w:left="2160" w:hanging="360"/>
      </w:pPr>
    </w:lvl>
    <w:lvl w:ilvl="6" w:tplc="1AD6EB6C">
      <w:start w:val="1"/>
      <w:numFmt w:val="decimal"/>
      <w:lvlText w:val="%7."/>
      <w:lvlJc w:val="left"/>
      <w:pPr>
        <w:ind w:left="2520" w:hanging="360"/>
      </w:pPr>
    </w:lvl>
    <w:lvl w:ilvl="7" w:tplc="0F5C8662">
      <w:start w:val="1"/>
      <w:numFmt w:val="lowerLetter"/>
      <w:lvlText w:val="%8."/>
      <w:lvlJc w:val="left"/>
      <w:pPr>
        <w:ind w:left="2880" w:hanging="360"/>
      </w:pPr>
    </w:lvl>
    <w:lvl w:ilvl="8" w:tplc="BE8EDD5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8DE7D6B"/>
    <w:multiLevelType w:val="hybridMultilevel"/>
    <w:tmpl w:val="995C048E"/>
    <w:lvl w:ilvl="0" w:tplc="3CA28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746F6D"/>
    <w:multiLevelType w:val="hybridMultilevel"/>
    <w:tmpl w:val="783406A4"/>
    <w:lvl w:ilvl="0" w:tplc="20B2D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FE76D1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435055"/>
    <w:multiLevelType w:val="hybridMultilevel"/>
    <w:tmpl w:val="1D2EB6D8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8" w15:restartNumberingAfterBreak="0">
    <w:nsid w:val="2F620A5C"/>
    <w:multiLevelType w:val="hybridMultilevel"/>
    <w:tmpl w:val="5F42E96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0E50A97"/>
    <w:multiLevelType w:val="hybridMultilevel"/>
    <w:tmpl w:val="701A2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361F5C"/>
    <w:multiLevelType w:val="hybridMultilevel"/>
    <w:tmpl w:val="C9A44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C63353"/>
    <w:multiLevelType w:val="multilevel"/>
    <w:tmpl w:val="77CC3EEE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20D5326"/>
    <w:multiLevelType w:val="hybridMultilevel"/>
    <w:tmpl w:val="0162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4" w15:restartNumberingAfterBreak="0">
    <w:nsid w:val="37852B18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B270D0E"/>
    <w:multiLevelType w:val="hybridMultilevel"/>
    <w:tmpl w:val="0F3A96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354C6D"/>
    <w:multiLevelType w:val="hybridMultilevel"/>
    <w:tmpl w:val="8DA468A8"/>
    <w:lvl w:ilvl="0" w:tplc="F6A81290">
      <w:start w:val="1"/>
      <w:numFmt w:val="decimal"/>
      <w:lvlText w:val="§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3D8B4116"/>
    <w:multiLevelType w:val="hybridMultilevel"/>
    <w:tmpl w:val="48008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556429"/>
    <w:multiLevelType w:val="hybridMultilevel"/>
    <w:tmpl w:val="8A624D8C"/>
    <w:lvl w:ilvl="0" w:tplc="D38EB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6D6EBA"/>
    <w:multiLevelType w:val="hybridMultilevel"/>
    <w:tmpl w:val="932A2968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0" w15:restartNumberingAfterBreak="0">
    <w:nsid w:val="3F9E5529"/>
    <w:multiLevelType w:val="hybridMultilevel"/>
    <w:tmpl w:val="99609E8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C651D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2" w15:restartNumberingAfterBreak="0">
    <w:nsid w:val="3FFD0A6A"/>
    <w:multiLevelType w:val="hybridMultilevel"/>
    <w:tmpl w:val="DFA8A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40A13545"/>
    <w:multiLevelType w:val="hybridMultilevel"/>
    <w:tmpl w:val="1BF610B6"/>
    <w:lvl w:ilvl="0" w:tplc="8E2CADF4">
      <w:start w:val="1"/>
      <w:numFmt w:val="decimal"/>
      <w:lvlText w:val="%1."/>
      <w:lvlJc w:val="left"/>
      <w:pPr>
        <w:ind w:left="720" w:hanging="360"/>
      </w:pPr>
      <w:rPr>
        <w:rFonts w:ascii="Calibri Light" w:eastAsia="Calibr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BB1020"/>
    <w:multiLevelType w:val="hybridMultilevel"/>
    <w:tmpl w:val="85FEF708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343C36"/>
    <w:multiLevelType w:val="multilevel"/>
    <w:tmpl w:val="9370B036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265710A"/>
    <w:multiLevelType w:val="hybridMultilevel"/>
    <w:tmpl w:val="D2E2BE7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429F7F30"/>
    <w:multiLevelType w:val="hybridMultilevel"/>
    <w:tmpl w:val="562C2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3694304"/>
    <w:multiLevelType w:val="hybridMultilevel"/>
    <w:tmpl w:val="80A82A92"/>
    <w:lvl w:ilvl="0" w:tplc="C0F4D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A476FC"/>
    <w:multiLevelType w:val="hybridMultilevel"/>
    <w:tmpl w:val="CA825C84"/>
    <w:lvl w:ilvl="0" w:tplc="9E62B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AA86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E6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09D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2B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432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A0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624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A9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63E7D4E"/>
    <w:multiLevelType w:val="hybridMultilevel"/>
    <w:tmpl w:val="E648D98C"/>
    <w:lvl w:ilvl="0" w:tplc="5760541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8BB0630A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09D0B49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1AAEF456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42D693E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85B041C0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EBE409D2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2ABCC36C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64C7950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48884297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B438B6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4C231BBB"/>
    <w:multiLevelType w:val="hybridMultilevel"/>
    <w:tmpl w:val="5E62582E"/>
    <w:lvl w:ilvl="0" w:tplc="FFEEF6F4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599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CD0FF7"/>
    <w:multiLevelType w:val="hybridMultilevel"/>
    <w:tmpl w:val="670A6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480A8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7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68" w15:restartNumberingAfterBreak="0">
    <w:nsid w:val="538B45E2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146" w:hanging="180"/>
      </w:pPr>
    </w:lvl>
    <w:lvl w:ilvl="3" w:tplc="0415000F" w:tentative="1">
      <w:start w:val="1"/>
      <w:numFmt w:val="decimal"/>
      <w:lvlText w:val="%4."/>
      <w:lvlJc w:val="left"/>
      <w:pPr>
        <w:ind w:left="1866" w:hanging="360"/>
      </w:pPr>
    </w:lvl>
    <w:lvl w:ilvl="4" w:tplc="04150019" w:tentative="1">
      <w:start w:val="1"/>
      <w:numFmt w:val="lowerLetter"/>
      <w:lvlText w:val="%5."/>
      <w:lvlJc w:val="left"/>
      <w:pPr>
        <w:ind w:left="2586" w:hanging="360"/>
      </w:pPr>
    </w:lvl>
    <w:lvl w:ilvl="5" w:tplc="0415001B" w:tentative="1">
      <w:start w:val="1"/>
      <w:numFmt w:val="lowerRoman"/>
      <w:lvlText w:val="%6."/>
      <w:lvlJc w:val="right"/>
      <w:pPr>
        <w:ind w:left="3306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360"/>
      </w:pPr>
    </w:lvl>
    <w:lvl w:ilvl="8" w:tplc="0415001B" w:tentative="1">
      <w:start w:val="1"/>
      <w:numFmt w:val="lowerRoman"/>
      <w:lvlText w:val="%9."/>
      <w:lvlJc w:val="right"/>
      <w:pPr>
        <w:ind w:left="5466" w:hanging="180"/>
      </w:pPr>
    </w:lvl>
  </w:abstractNum>
  <w:abstractNum w:abstractNumId="69" w15:restartNumberingAfterBreak="0">
    <w:nsid w:val="542E2885"/>
    <w:multiLevelType w:val="hybridMultilevel"/>
    <w:tmpl w:val="4C42079C"/>
    <w:lvl w:ilvl="0" w:tplc="BD063C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FF42D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BF6B9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CCEB0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880E3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9BAC9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E888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98C32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D062E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C15AFD"/>
    <w:multiLevelType w:val="hybridMultilevel"/>
    <w:tmpl w:val="ED403B2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117260"/>
    <w:multiLevelType w:val="hybridMultilevel"/>
    <w:tmpl w:val="5BECD960"/>
    <w:lvl w:ilvl="0" w:tplc="EA181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353CA3"/>
    <w:multiLevelType w:val="hybridMultilevel"/>
    <w:tmpl w:val="8C4A9942"/>
    <w:lvl w:ilvl="0" w:tplc="B9CC5B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EC558D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61071AAF"/>
    <w:multiLevelType w:val="hybridMultilevel"/>
    <w:tmpl w:val="DDF6E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6D48CF"/>
    <w:multiLevelType w:val="hybridMultilevel"/>
    <w:tmpl w:val="C774257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9" w15:restartNumberingAfterBreak="0">
    <w:nsid w:val="62E36A99"/>
    <w:multiLevelType w:val="multilevel"/>
    <w:tmpl w:val="7CBE06FA"/>
    <w:lvl w:ilvl="0">
      <w:start w:val="1"/>
      <w:numFmt w:val="upperRoman"/>
      <w:lvlText w:val="%1."/>
      <w:lvlJc w:val="right"/>
      <w:pPr>
        <w:ind w:left="720" w:hanging="360"/>
      </w:pPr>
      <w:rPr>
        <w:color w:val="C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5693E70"/>
    <w:multiLevelType w:val="hybridMultilevel"/>
    <w:tmpl w:val="B7666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F128AD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665F09DB"/>
    <w:multiLevelType w:val="hybridMultilevel"/>
    <w:tmpl w:val="92EE293E"/>
    <w:lvl w:ilvl="0" w:tplc="1688E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C26B5D"/>
    <w:multiLevelType w:val="hybridMultilevel"/>
    <w:tmpl w:val="43FA5438"/>
    <w:lvl w:ilvl="0" w:tplc="F6A81290">
      <w:start w:val="1"/>
      <w:numFmt w:val="decimal"/>
      <w:lvlText w:val="§%1."/>
      <w:lvlJc w:val="left"/>
      <w:pPr>
        <w:ind w:left="360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1675A7"/>
    <w:multiLevelType w:val="hybridMultilevel"/>
    <w:tmpl w:val="B6E4CAE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085A7A"/>
    <w:multiLevelType w:val="hybridMultilevel"/>
    <w:tmpl w:val="43488C2C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426FBD"/>
    <w:multiLevelType w:val="hybridMultilevel"/>
    <w:tmpl w:val="8FA88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E766F9"/>
    <w:multiLevelType w:val="hybridMultilevel"/>
    <w:tmpl w:val="AC3C04D0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915DC1"/>
    <w:multiLevelType w:val="hybridMultilevel"/>
    <w:tmpl w:val="1E6C90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8A24CF"/>
    <w:multiLevelType w:val="hybridMultilevel"/>
    <w:tmpl w:val="11EE2DE8"/>
    <w:lvl w:ilvl="0" w:tplc="A50681D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C7209C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C56F07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1D1355"/>
    <w:multiLevelType w:val="hybridMultilevel"/>
    <w:tmpl w:val="83362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733C0A12"/>
    <w:multiLevelType w:val="hybridMultilevel"/>
    <w:tmpl w:val="133E73B4"/>
    <w:lvl w:ilvl="0" w:tplc="1AA21814">
      <w:start w:val="1"/>
      <w:numFmt w:val="decimal"/>
      <w:lvlText w:val="%1)"/>
      <w:lvlJc w:val="left"/>
      <w:pPr>
        <w:ind w:left="936" w:hanging="360"/>
      </w:pPr>
      <w:rPr>
        <w:rFonts w:asciiTheme="majorHAnsi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4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5D61D5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ED2DF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8" w15:restartNumberingAfterBreak="0">
    <w:nsid w:val="7B0F544B"/>
    <w:multiLevelType w:val="hybridMultilevel"/>
    <w:tmpl w:val="A15CBD36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BEE1FAF"/>
    <w:multiLevelType w:val="hybridMultilevel"/>
    <w:tmpl w:val="585E839A"/>
    <w:lvl w:ilvl="0" w:tplc="8B06F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104C86"/>
    <w:multiLevelType w:val="hybridMultilevel"/>
    <w:tmpl w:val="06E85360"/>
    <w:lvl w:ilvl="0" w:tplc="AF58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BA41D9"/>
    <w:multiLevelType w:val="hybridMultilevel"/>
    <w:tmpl w:val="40463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031C04"/>
    <w:multiLevelType w:val="hybridMultilevel"/>
    <w:tmpl w:val="B6C8B67E"/>
    <w:lvl w:ilvl="0" w:tplc="9598551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55"/>
  </w:num>
  <w:num w:numId="3">
    <w:abstractNumId w:val="22"/>
  </w:num>
  <w:num w:numId="4">
    <w:abstractNumId w:val="83"/>
  </w:num>
  <w:num w:numId="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85"/>
  </w:num>
  <w:num w:numId="10">
    <w:abstractNumId w:val="76"/>
  </w:num>
  <w:num w:numId="11">
    <w:abstractNumId w:val="40"/>
  </w:num>
  <w:num w:numId="12">
    <w:abstractNumId w:val="25"/>
  </w:num>
  <w:num w:numId="13">
    <w:abstractNumId w:val="13"/>
  </w:num>
  <w:num w:numId="14">
    <w:abstractNumId w:val="61"/>
  </w:num>
  <w:num w:numId="15">
    <w:abstractNumId w:val="91"/>
  </w:num>
  <w:num w:numId="16">
    <w:abstractNumId w:val="77"/>
  </w:num>
  <w:num w:numId="17">
    <w:abstractNumId w:val="42"/>
  </w:num>
  <w:num w:numId="18">
    <w:abstractNumId w:val="43"/>
  </w:num>
  <w:num w:numId="19">
    <w:abstractNumId w:val="49"/>
  </w:num>
  <w:num w:numId="20">
    <w:abstractNumId w:val="53"/>
  </w:num>
  <w:num w:numId="21">
    <w:abstractNumId w:val="94"/>
  </w:num>
  <w:num w:numId="22">
    <w:abstractNumId w:val="0"/>
  </w:num>
  <w:num w:numId="23">
    <w:abstractNumId w:val="4"/>
  </w:num>
  <w:num w:numId="24">
    <w:abstractNumId w:val="102"/>
  </w:num>
  <w:num w:numId="25">
    <w:abstractNumId w:val="84"/>
  </w:num>
  <w:num w:numId="26">
    <w:abstractNumId w:val="87"/>
  </w:num>
  <w:num w:numId="27">
    <w:abstractNumId w:val="35"/>
  </w:num>
  <w:num w:numId="28">
    <w:abstractNumId w:val="79"/>
  </w:num>
  <w:num w:numId="29">
    <w:abstractNumId w:val="98"/>
  </w:num>
  <w:num w:numId="30">
    <w:abstractNumId w:val="17"/>
  </w:num>
  <w:num w:numId="31">
    <w:abstractNumId w:val="34"/>
  </w:num>
  <w:num w:numId="32">
    <w:abstractNumId w:val="71"/>
  </w:num>
  <w:num w:numId="33">
    <w:abstractNumId w:val="99"/>
  </w:num>
  <w:num w:numId="34">
    <w:abstractNumId w:val="39"/>
  </w:num>
  <w:num w:numId="35">
    <w:abstractNumId w:val="70"/>
  </w:num>
  <w:num w:numId="36">
    <w:abstractNumId w:val="23"/>
  </w:num>
  <w:num w:numId="37">
    <w:abstractNumId w:val="20"/>
  </w:num>
  <w:num w:numId="38">
    <w:abstractNumId w:val="95"/>
  </w:num>
  <w:num w:numId="39">
    <w:abstractNumId w:val="93"/>
  </w:num>
  <w:num w:numId="40">
    <w:abstractNumId w:val="74"/>
  </w:num>
  <w:num w:numId="41">
    <w:abstractNumId w:val="65"/>
  </w:num>
  <w:num w:numId="42">
    <w:abstractNumId w:val="96"/>
  </w:num>
  <w:num w:numId="43">
    <w:abstractNumId w:val="14"/>
  </w:num>
  <w:num w:numId="44">
    <w:abstractNumId w:val="5"/>
  </w:num>
  <w:num w:numId="45">
    <w:abstractNumId w:val="48"/>
  </w:num>
  <w:num w:numId="46">
    <w:abstractNumId w:val="33"/>
  </w:num>
  <w:num w:numId="47">
    <w:abstractNumId w:val="64"/>
  </w:num>
  <w:num w:numId="48">
    <w:abstractNumId w:val="54"/>
  </w:num>
  <w:num w:numId="49">
    <w:abstractNumId w:val="101"/>
  </w:num>
  <w:num w:numId="50">
    <w:abstractNumId w:val="7"/>
  </w:num>
  <w:num w:numId="51">
    <w:abstractNumId w:val="10"/>
  </w:num>
  <w:num w:numId="52">
    <w:abstractNumId w:val="100"/>
  </w:num>
  <w:num w:numId="53">
    <w:abstractNumId w:val="16"/>
  </w:num>
  <w:num w:numId="54">
    <w:abstractNumId w:val="72"/>
  </w:num>
  <w:num w:numId="55">
    <w:abstractNumId w:val="19"/>
  </w:num>
  <w:num w:numId="56">
    <w:abstractNumId w:val="6"/>
  </w:num>
  <w:num w:numId="57">
    <w:abstractNumId w:val="50"/>
  </w:num>
  <w:num w:numId="58">
    <w:abstractNumId w:val="82"/>
  </w:num>
  <w:num w:numId="59">
    <w:abstractNumId w:val="3"/>
  </w:num>
  <w:num w:numId="60">
    <w:abstractNumId w:val="73"/>
  </w:num>
  <w:num w:numId="61">
    <w:abstractNumId w:val="30"/>
  </w:num>
  <w:num w:numId="62">
    <w:abstractNumId w:val="58"/>
  </w:num>
  <w:num w:numId="63">
    <w:abstractNumId w:val="12"/>
  </w:num>
  <w:num w:numId="64">
    <w:abstractNumId w:val="31"/>
  </w:num>
  <w:num w:numId="65">
    <w:abstractNumId w:val="45"/>
  </w:num>
  <w:num w:numId="66">
    <w:abstractNumId w:val="78"/>
  </w:num>
  <w:num w:numId="67">
    <w:abstractNumId w:val="8"/>
  </w:num>
  <w:num w:numId="6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7"/>
  </w:num>
  <w:num w:numId="71">
    <w:abstractNumId w:val="63"/>
  </w:num>
  <w:num w:numId="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1"/>
  </w:num>
  <w:num w:numId="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8"/>
  </w:num>
  <w:num w:numId="76">
    <w:abstractNumId w:val="32"/>
  </w:num>
  <w:num w:numId="77">
    <w:abstractNumId w:val="86"/>
  </w:num>
  <w:num w:numId="78">
    <w:abstractNumId w:val="80"/>
  </w:num>
  <w:num w:numId="79">
    <w:abstractNumId w:val="51"/>
  </w:num>
  <w:num w:numId="80">
    <w:abstractNumId w:val="26"/>
  </w:num>
  <w:num w:numId="81">
    <w:abstractNumId w:val="47"/>
  </w:num>
  <w:num w:numId="82">
    <w:abstractNumId w:val="66"/>
  </w:num>
  <w:num w:numId="83">
    <w:abstractNumId w:val="97"/>
  </w:num>
  <w:num w:numId="84">
    <w:abstractNumId w:val="9"/>
  </w:num>
  <w:num w:numId="85">
    <w:abstractNumId w:val="24"/>
  </w:num>
  <w:num w:numId="86">
    <w:abstractNumId w:val="69"/>
  </w:num>
  <w:num w:numId="87">
    <w:abstractNumId w:val="89"/>
  </w:num>
  <w:num w:numId="88">
    <w:abstractNumId w:val="57"/>
  </w:num>
  <w:num w:numId="89">
    <w:abstractNumId w:val="56"/>
  </w:num>
  <w:num w:numId="90">
    <w:abstractNumId w:val="81"/>
  </w:num>
  <w:num w:numId="91">
    <w:abstractNumId w:val="90"/>
  </w:num>
  <w:num w:numId="92">
    <w:abstractNumId w:val="15"/>
  </w:num>
  <w:num w:numId="93">
    <w:abstractNumId w:val="88"/>
  </w:num>
  <w:num w:numId="94">
    <w:abstractNumId w:val="46"/>
  </w:num>
  <w:num w:numId="95">
    <w:abstractNumId w:val="2"/>
  </w:num>
  <w:num w:numId="96">
    <w:abstractNumId w:val="62"/>
  </w:num>
  <w:num w:numId="97">
    <w:abstractNumId w:val="52"/>
  </w:num>
  <w:num w:numId="98">
    <w:abstractNumId w:val="36"/>
  </w:num>
  <w:num w:numId="99">
    <w:abstractNumId w:val="60"/>
  </w:num>
  <w:num w:numId="1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8"/>
  </w:num>
  <w:num w:numId="102">
    <w:abstractNumId w:val="1"/>
  </w:num>
  <w:num w:numId="103">
    <w:abstractNumId w:val="27"/>
  </w:num>
  <w:num w:numId="104">
    <w:abstractNumId w:val="59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28F0"/>
    <w:rsid w:val="00003F24"/>
    <w:rsid w:val="00005077"/>
    <w:rsid w:val="0000658C"/>
    <w:rsid w:val="000065CB"/>
    <w:rsid w:val="0000670F"/>
    <w:rsid w:val="000070C8"/>
    <w:rsid w:val="00007B98"/>
    <w:rsid w:val="000108E8"/>
    <w:rsid w:val="00011F84"/>
    <w:rsid w:val="00012490"/>
    <w:rsid w:val="00012579"/>
    <w:rsid w:val="00012A09"/>
    <w:rsid w:val="0001310E"/>
    <w:rsid w:val="000135C4"/>
    <w:rsid w:val="00016786"/>
    <w:rsid w:val="000168ED"/>
    <w:rsid w:val="00016F4F"/>
    <w:rsid w:val="00017150"/>
    <w:rsid w:val="00017633"/>
    <w:rsid w:val="00017929"/>
    <w:rsid w:val="000200F9"/>
    <w:rsid w:val="00021DA9"/>
    <w:rsid w:val="00022259"/>
    <w:rsid w:val="0002227A"/>
    <w:rsid w:val="000225A4"/>
    <w:rsid w:val="00022B20"/>
    <w:rsid w:val="0002392C"/>
    <w:rsid w:val="00025081"/>
    <w:rsid w:val="00025A2E"/>
    <w:rsid w:val="00025AA8"/>
    <w:rsid w:val="000267C6"/>
    <w:rsid w:val="000310F5"/>
    <w:rsid w:val="00031173"/>
    <w:rsid w:val="00031FED"/>
    <w:rsid w:val="00032C28"/>
    <w:rsid w:val="00032D06"/>
    <w:rsid w:val="00033928"/>
    <w:rsid w:val="00034791"/>
    <w:rsid w:val="00034E99"/>
    <w:rsid w:val="00037037"/>
    <w:rsid w:val="000403D6"/>
    <w:rsid w:val="00040DDE"/>
    <w:rsid w:val="0004102E"/>
    <w:rsid w:val="00041411"/>
    <w:rsid w:val="00041494"/>
    <w:rsid w:val="0004269C"/>
    <w:rsid w:val="00044140"/>
    <w:rsid w:val="00044370"/>
    <w:rsid w:val="0004483A"/>
    <w:rsid w:val="00045255"/>
    <w:rsid w:val="00045621"/>
    <w:rsid w:val="00045848"/>
    <w:rsid w:val="00045B2F"/>
    <w:rsid w:val="00045FBE"/>
    <w:rsid w:val="000461A1"/>
    <w:rsid w:val="000465B7"/>
    <w:rsid w:val="00046BC9"/>
    <w:rsid w:val="00047188"/>
    <w:rsid w:val="000508C0"/>
    <w:rsid w:val="000515D4"/>
    <w:rsid w:val="00052091"/>
    <w:rsid w:val="000526A5"/>
    <w:rsid w:val="0005271B"/>
    <w:rsid w:val="00052B44"/>
    <w:rsid w:val="00052C27"/>
    <w:rsid w:val="0005369C"/>
    <w:rsid w:val="00053A70"/>
    <w:rsid w:val="00053BA7"/>
    <w:rsid w:val="00054427"/>
    <w:rsid w:val="0005629A"/>
    <w:rsid w:val="00056485"/>
    <w:rsid w:val="00057757"/>
    <w:rsid w:val="00057FEE"/>
    <w:rsid w:val="00060297"/>
    <w:rsid w:val="000607C6"/>
    <w:rsid w:val="000619B7"/>
    <w:rsid w:val="000627A0"/>
    <w:rsid w:val="00062B9D"/>
    <w:rsid w:val="00062D24"/>
    <w:rsid w:val="00064F19"/>
    <w:rsid w:val="000672C2"/>
    <w:rsid w:val="00067E06"/>
    <w:rsid w:val="00070575"/>
    <w:rsid w:val="000717A7"/>
    <w:rsid w:val="00071DC4"/>
    <w:rsid w:val="0007265D"/>
    <w:rsid w:val="0007283D"/>
    <w:rsid w:val="000736B9"/>
    <w:rsid w:val="00073745"/>
    <w:rsid w:val="00073BFE"/>
    <w:rsid w:val="0007623E"/>
    <w:rsid w:val="00076999"/>
    <w:rsid w:val="00077729"/>
    <w:rsid w:val="0007777F"/>
    <w:rsid w:val="0007787D"/>
    <w:rsid w:val="00080763"/>
    <w:rsid w:val="00081643"/>
    <w:rsid w:val="000835AF"/>
    <w:rsid w:val="00085852"/>
    <w:rsid w:val="00085CF5"/>
    <w:rsid w:val="00086315"/>
    <w:rsid w:val="0008641D"/>
    <w:rsid w:val="00086A50"/>
    <w:rsid w:val="00086DC0"/>
    <w:rsid w:val="00086E67"/>
    <w:rsid w:val="00087F8C"/>
    <w:rsid w:val="00090444"/>
    <w:rsid w:val="0009055A"/>
    <w:rsid w:val="00090871"/>
    <w:rsid w:val="00090953"/>
    <w:rsid w:val="000912EA"/>
    <w:rsid w:val="000918F7"/>
    <w:rsid w:val="00092E16"/>
    <w:rsid w:val="000935C5"/>
    <w:rsid w:val="00093DFC"/>
    <w:rsid w:val="00093FB4"/>
    <w:rsid w:val="0009468B"/>
    <w:rsid w:val="00094EB7"/>
    <w:rsid w:val="00095E7E"/>
    <w:rsid w:val="000968D8"/>
    <w:rsid w:val="0009730B"/>
    <w:rsid w:val="00097839"/>
    <w:rsid w:val="000A0A34"/>
    <w:rsid w:val="000A144A"/>
    <w:rsid w:val="000A1A80"/>
    <w:rsid w:val="000A1D82"/>
    <w:rsid w:val="000A249B"/>
    <w:rsid w:val="000A3A2D"/>
    <w:rsid w:val="000A4325"/>
    <w:rsid w:val="000A4519"/>
    <w:rsid w:val="000A4AF4"/>
    <w:rsid w:val="000A4CA4"/>
    <w:rsid w:val="000A4EA5"/>
    <w:rsid w:val="000A513C"/>
    <w:rsid w:val="000A60DD"/>
    <w:rsid w:val="000A60FA"/>
    <w:rsid w:val="000A610D"/>
    <w:rsid w:val="000A72D6"/>
    <w:rsid w:val="000A74FF"/>
    <w:rsid w:val="000B0042"/>
    <w:rsid w:val="000B0816"/>
    <w:rsid w:val="000B0AB6"/>
    <w:rsid w:val="000B15CB"/>
    <w:rsid w:val="000B1AE7"/>
    <w:rsid w:val="000B2875"/>
    <w:rsid w:val="000B3D16"/>
    <w:rsid w:val="000B3E9A"/>
    <w:rsid w:val="000B4C94"/>
    <w:rsid w:val="000B50C3"/>
    <w:rsid w:val="000B58EB"/>
    <w:rsid w:val="000B5C9F"/>
    <w:rsid w:val="000B7089"/>
    <w:rsid w:val="000B7C31"/>
    <w:rsid w:val="000B7CF0"/>
    <w:rsid w:val="000C0428"/>
    <w:rsid w:val="000C074D"/>
    <w:rsid w:val="000C0921"/>
    <w:rsid w:val="000C0BC9"/>
    <w:rsid w:val="000C0FBC"/>
    <w:rsid w:val="000C18A2"/>
    <w:rsid w:val="000C22D3"/>
    <w:rsid w:val="000C3571"/>
    <w:rsid w:val="000C35F1"/>
    <w:rsid w:val="000C4A37"/>
    <w:rsid w:val="000C4A62"/>
    <w:rsid w:val="000C4EEA"/>
    <w:rsid w:val="000C55AF"/>
    <w:rsid w:val="000D0622"/>
    <w:rsid w:val="000D186E"/>
    <w:rsid w:val="000D1A99"/>
    <w:rsid w:val="000D27FC"/>
    <w:rsid w:val="000D28A1"/>
    <w:rsid w:val="000D2A59"/>
    <w:rsid w:val="000D3133"/>
    <w:rsid w:val="000D37EA"/>
    <w:rsid w:val="000D7EC8"/>
    <w:rsid w:val="000D7EF2"/>
    <w:rsid w:val="000E08B5"/>
    <w:rsid w:val="000E1AFA"/>
    <w:rsid w:val="000E230A"/>
    <w:rsid w:val="000E2369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5B56"/>
    <w:rsid w:val="000E5CB4"/>
    <w:rsid w:val="000E601F"/>
    <w:rsid w:val="000E6E3A"/>
    <w:rsid w:val="000E6EC0"/>
    <w:rsid w:val="000E763A"/>
    <w:rsid w:val="000E774A"/>
    <w:rsid w:val="000F048C"/>
    <w:rsid w:val="000F2D54"/>
    <w:rsid w:val="000F2FDB"/>
    <w:rsid w:val="000F3412"/>
    <w:rsid w:val="000F381E"/>
    <w:rsid w:val="000F41A5"/>
    <w:rsid w:val="000F4FAA"/>
    <w:rsid w:val="000F51B0"/>
    <w:rsid w:val="000F70AD"/>
    <w:rsid w:val="000F70C9"/>
    <w:rsid w:val="000F73C4"/>
    <w:rsid w:val="000F760A"/>
    <w:rsid w:val="000F7DC2"/>
    <w:rsid w:val="001001A2"/>
    <w:rsid w:val="00100568"/>
    <w:rsid w:val="0010071C"/>
    <w:rsid w:val="00101269"/>
    <w:rsid w:val="00103A4A"/>
    <w:rsid w:val="00103D4D"/>
    <w:rsid w:val="00104286"/>
    <w:rsid w:val="001046E7"/>
    <w:rsid w:val="00105316"/>
    <w:rsid w:val="00106A0E"/>
    <w:rsid w:val="0010767D"/>
    <w:rsid w:val="001100C2"/>
    <w:rsid w:val="00110B9D"/>
    <w:rsid w:val="00110CE8"/>
    <w:rsid w:val="0011133C"/>
    <w:rsid w:val="00112613"/>
    <w:rsid w:val="001127E5"/>
    <w:rsid w:val="00112B9B"/>
    <w:rsid w:val="0011356E"/>
    <w:rsid w:val="00113647"/>
    <w:rsid w:val="00113AB7"/>
    <w:rsid w:val="00114773"/>
    <w:rsid w:val="00115343"/>
    <w:rsid w:val="0011699F"/>
    <w:rsid w:val="00116D3F"/>
    <w:rsid w:val="001170F8"/>
    <w:rsid w:val="00120776"/>
    <w:rsid w:val="001207B3"/>
    <w:rsid w:val="001208F9"/>
    <w:rsid w:val="00121871"/>
    <w:rsid w:val="00121E8F"/>
    <w:rsid w:val="001226C6"/>
    <w:rsid w:val="001231DC"/>
    <w:rsid w:val="001233A3"/>
    <w:rsid w:val="00123D1A"/>
    <w:rsid w:val="00125C28"/>
    <w:rsid w:val="001260F3"/>
    <w:rsid w:val="00127071"/>
    <w:rsid w:val="0012738A"/>
    <w:rsid w:val="001273D7"/>
    <w:rsid w:val="001275C9"/>
    <w:rsid w:val="00127AA9"/>
    <w:rsid w:val="00127B43"/>
    <w:rsid w:val="00127E68"/>
    <w:rsid w:val="00130448"/>
    <w:rsid w:val="00130FF0"/>
    <w:rsid w:val="0013332C"/>
    <w:rsid w:val="00134C15"/>
    <w:rsid w:val="001356A9"/>
    <w:rsid w:val="001358A9"/>
    <w:rsid w:val="001359BA"/>
    <w:rsid w:val="00135DCB"/>
    <w:rsid w:val="001360E0"/>
    <w:rsid w:val="00136A80"/>
    <w:rsid w:val="00137331"/>
    <w:rsid w:val="00137809"/>
    <w:rsid w:val="00137EA1"/>
    <w:rsid w:val="00140D43"/>
    <w:rsid w:val="0014190F"/>
    <w:rsid w:val="00141A81"/>
    <w:rsid w:val="00141D58"/>
    <w:rsid w:val="001420B9"/>
    <w:rsid w:val="00142483"/>
    <w:rsid w:val="00142CB9"/>
    <w:rsid w:val="00143367"/>
    <w:rsid w:val="0014347A"/>
    <w:rsid w:val="00143662"/>
    <w:rsid w:val="00143684"/>
    <w:rsid w:val="001437D3"/>
    <w:rsid w:val="00144FDF"/>
    <w:rsid w:val="001451E7"/>
    <w:rsid w:val="001454BE"/>
    <w:rsid w:val="001459AE"/>
    <w:rsid w:val="00145A02"/>
    <w:rsid w:val="00145ED9"/>
    <w:rsid w:val="001468DC"/>
    <w:rsid w:val="001500CE"/>
    <w:rsid w:val="00150948"/>
    <w:rsid w:val="00151F40"/>
    <w:rsid w:val="001547EA"/>
    <w:rsid w:val="0015515E"/>
    <w:rsid w:val="0015563F"/>
    <w:rsid w:val="00155887"/>
    <w:rsid w:val="001559C6"/>
    <w:rsid w:val="00155A24"/>
    <w:rsid w:val="0015633D"/>
    <w:rsid w:val="00160C28"/>
    <w:rsid w:val="0016177C"/>
    <w:rsid w:val="00163340"/>
    <w:rsid w:val="001640DF"/>
    <w:rsid w:val="00165410"/>
    <w:rsid w:val="00165F42"/>
    <w:rsid w:val="00166E39"/>
    <w:rsid w:val="00166F4B"/>
    <w:rsid w:val="001676C6"/>
    <w:rsid w:val="00170B3E"/>
    <w:rsid w:val="00171181"/>
    <w:rsid w:val="00171A53"/>
    <w:rsid w:val="00172756"/>
    <w:rsid w:val="00172E81"/>
    <w:rsid w:val="00172F9A"/>
    <w:rsid w:val="00173A65"/>
    <w:rsid w:val="00173CEC"/>
    <w:rsid w:val="001742EA"/>
    <w:rsid w:val="00174531"/>
    <w:rsid w:val="00174D13"/>
    <w:rsid w:val="001751D8"/>
    <w:rsid w:val="00175BC2"/>
    <w:rsid w:val="00176744"/>
    <w:rsid w:val="00176AC0"/>
    <w:rsid w:val="00176AFC"/>
    <w:rsid w:val="00177613"/>
    <w:rsid w:val="0017795F"/>
    <w:rsid w:val="0017799F"/>
    <w:rsid w:val="00177AA2"/>
    <w:rsid w:val="00177D80"/>
    <w:rsid w:val="00180062"/>
    <w:rsid w:val="0018021C"/>
    <w:rsid w:val="00180E59"/>
    <w:rsid w:val="00181860"/>
    <w:rsid w:val="00181D89"/>
    <w:rsid w:val="00182768"/>
    <w:rsid w:val="00182F8B"/>
    <w:rsid w:val="001833FF"/>
    <w:rsid w:val="00183960"/>
    <w:rsid w:val="00183D79"/>
    <w:rsid w:val="00183F4A"/>
    <w:rsid w:val="0018426C"/>
    <w:rsid w:val="00185201"/>
    <w:rsid w:val="0018553F"/>
    <w:rsid w:val="001855AE"/>
    <w:rsid w:val="00186801"/>
    <w:rsid w:val="00186CEA"/>
    <w:rsid w:val="001876D8"/>
    <w:rsid w:val="00187B78"/>
    <w:rsid w:val="00190044"/>
    <w:rsid w:val="00190AD7"/>
    <w:rsid w:val="0019106D"/>
    <w:rsid w:val="00191BF0"/>
    <w:rsid w:val="00191EC5"/>
    <w:rsid w:val="00191F21"/>
    <w:rsid w:val="0019216B"/>
    <w:rsid w:val="001921AC"/>
    <w:rsid w:val="001925EC"/>
    <w:rsid w:val="00192740"/>
    <w:rsid w:val="00192DC9"/>
    <w:rsid w:val="00193A9A"/>
    <w:rsid w:val="00193C72"/>
    <w:rsid w:val="00193D22"/>
    <w:rsid w:val="001940EB"/>
    <w:rsid w:val="00194925"/>
    <w:rsid w:val="00194E5D"/>
    <w:rsid w:val="00196DB4"/>
    <w:rsid w:val="00196ECD"/>
    <w:rsid w:val="00197D97"/>
    <w:rsid w:val="001A0C5C"/>
    <w:rsid w:val="001A2110"/>
    <w:rsid w:val="001A233F"/>
    <w:rsid w:val="001A3A8F"/>
    <w:rsid w:val="001A4603"/>
    <w:rsid w:val="001A5E3D"/>
    <w:rsid w:val="001A6E2E"/>
    <w:rsid w:val="001B0632"/>
    <w:rsid w:val="001B1E66"/>
    <w:rsid w:val="001B2019"/>
    <w:rsid w:val="001B2185"/>
    <w:rsid w:val="001B2D7B"/>
    <w:rsid w:val="001B3BD3"/>
    <w:rsid w:val="001B4DD8"/>
    <w:rsid w:val="001B4F92"/>
    <w:rsid w:val="001B615C"/>
    <w:rsid w:val="001B65B1"/>
    <w:rsid w:val="001B72DC"/>
    <w:rsid w:val="001B779E"/>
    <w:rsid w:val="001B7F13"/>
    <w:rsid w:val="001B7FAC"/>
    <w:rsid w:val="001C2577"/>
    <w:rsid w:val="001C35BA"/>
    <w:rsid w:val="001C3F24"/>
    <w:rsid w:val="001C4877"/>
    <w:rsid w:val="001C4E3C"/>
    <w:rsid w:val="001C5625"/>
    <w:rsid w:val="001C59B4"/>
    <w:rsid w:val="001C61A9"/>
    <w:rsid w:val="001C7A6D"/>
    <w:rsid w:val="001C7D81"/>
    <w:rsid w:val="001D03A0"/>
    <w:rsid w:val="001D1443"/>
    <w:rsid w:val="001D153B"/>
    <w:rsid w:val="001D16DE"/>
    <w:rsid w:val="001D190D"/>
    <w:rsid w:val="001D1DF3"/>
    <w:rsid w:val="001D2710"/>
    <w:rsid w:val="001D2C89"/>
    <w:rsid w:val="001D2D0D"/>
    <w:rsid w:val="001D3DCF"/>
    <w:rsid w:val="001D70E6"/>
    <w:rsid w:val="001E05E8"/>
    <w:rsid w:val="001E0B0E"/>
    <w:rsid w:val="001E1220"/>
    <w:rsid w:val="001E1518"/>
    <w:rsid w:val="001E1583"/>
    <w:rsid w:val="001E16C5"/>
    <w:rsid w:val="001E1E6B"/>
    <w:rsid w:val="001E2EFD"/>
    <w:rsid w:val="001E3A76"/>
    <w:rsid w:val="001E3F31"/>
    <w:rsid w:val="001E4D23"/>
    <w:rsid w:val="001E56EA"/>
    <w:rsid w:val="001E5852"/>
    <w:rsid w:val="001E7CF5"/>
    <w:rsid w:val="001E7E41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581"/>
    <w:rsid w:val="001F5736"/>
    <w:rsid w:val="001F6646"/>
    <w:rsid w:val="001F6F2A"/>
    <w:rsid w:val="001F7796"/>
    <w:rsid w:val="001F7937"/>
    <w:rsid w:val="001F79F6"/>
    <w:rsid w:val="002009DF"/>
    <w:rsid w:val="00201B19"/>
    <w:rsid w:val="00201D3C"/>
    <w:rsid w:val="00202606"/>
    <w:rsid w:val="00202858"/>
    <w:rsid w:val="00202D24"/>
    <w:rsid w:val="00203183"/>
    <w:rsid w:val="00203A14"/>
    <w:rsid w:val="00203C9D"/>
    <w:rsid w:val="002055BA"/>
    <w:rsid w:val="002055EF"/>
    <w:rsid w:val="002068AE"/>
    <w:rsid w:val="00207215"/>
    <w:rsid w:val="00207A1E"/>
    <w:rsid w:val="00207B79"/>
    <w:rsid w:val="00207E67"/>
    <w:rsid w:val="0021085F"/>
    <w:rsid w:val="00210C99"/>
    <w:rsid w:val="00211369"/>
    <w:rsid w:val="0021314D"/>
    <w:rsid w:val="00213689"/>
    <w:rsid w:val="00213C1F"/>
    <w:rsid w:val="00213FCA"/>
    <w:rsid w:val="002168E3"/>
    <w:rsid w:val="00216B81"/>
    <w:rsid w:val="002173ED"/>
    <w:rsid w:val="00220331"/>
    <w:rsid w:val="002205C7"/>
    <w:rsid w:val="002215B0"/>
    <w:rsid w:val="00222E8E"/>
    <w:rsid w:val="0022369A"/>
    <w:rsid w:val="00224E3C"/>
    <w:rsid w:val="00226C09"/>
    <w:rsid w:val="00226F21"/>
    <w:rsid w:val="0023240F"/>
    <w:rsid w:val="002331A9"/>
    <w:rsid w:val="002334F8"/>
    <w:rsid w:val="002339A7"/>
    <w:rsid w:val="00233AE8"/>
    <w:rsid w:val="00234C94"/>
    <w:rsid w:val="00234FA4"/>
    <w:rsid w:val="00235B70"/>
    <w:rsid w:val="002362BC"/>
    <w:rsid w:val="00237B91"/>
    <w:rsid w:val="00240347"/>
    <w:rsid w:val="002411E1"/>
    <w:rsid w:val="0024136A"/>
    <w:rsid w:val="002419E0"/>
    <w:rsid w:val="002427FD"/>
    <w:rsid w:val="002428BC"/>
    <w:rsid w:val="0024365B"/>
    <w:rsid w:val="002438CD"/>
    <w:rsid w:val="00243A79"/>
    <w:rsid w:val="00244390"/>
    <w:rsid w:val="00244985"/>
    <w:rsid w:val="00244AE7"/>
    <w:rsid w:val="0024510D"/>
    <w:rsid w:val="00246DB2"/>
    <w:rsid w:val="00250347"/>
    <w:rsid w:val="00250377"/>
    <w:rsid w:val="00250452"/>
    <w:rsid w:val="002509AE"/>
    <w:rsid w:val="00250B0A"/>
    <w:rsid w:val="002526D9"/>
    <w:rsid w:val="0025295E"/>
    <w:rsid w:val="00252CDC"/>
    <w:rsid w:val="0025342E"/>
    <w:rsid w:val="00254BAF"/>
    <w:rsid w:val="00255DD6"/>
    <w:rsid w:val="002569FE"/>
    <w:rsid w:val="00256C5C"/>
    <w:rsid w:val="002571A9"/>
    <w:rsid w:val="00261035"/>
    <w:rsid w:val="0026132B"/>
    <w:rsid w:val="0026152E"/>
    <w:rsid w:val="00261DAB"/>
    <w:rsid w:val="00262212"/>
    <w:rsid w:val="00262F39"/>
    <w:rsid w:val="0026319F"/>
    <w:rsid w:val="00263944"/>
    <w:rsid w:val="00263EC1"/>
    <w:rsid w:val="00264356"/>
    <w:rsid w:val="00264E57"/>
    <w:rsid w:val="002650AB"/>
    <w:rsid w:val="00265DB0"/>
    <w:rsid w:val="00265DBE"/>
    <w:rsid w:val="00265E49"/>
    <w:rsid w:val="0026611C"/>
    <w:rsid w:val="00266C42"/>
    <w:rsid w:val="002676CD"/>
    <w:rsid w:val="00267BEE"/>
    <w:rsid w:val="00272F31"/>
    <w:rsid w:val="0027327F"/>
    <w:rsid w:val="00273A61"/>
    <w:rsid w:val="002743A9"/>
    <w:rsid w:val="00274CC3"/>
    <w:rsid w:val="00274F5A"/>
    <w:rsid w:val="00275128"/>
    <w:rsid w:val="00275DBD"/>
    <w:rsid w:val="0027619D"/>
    <w:rsid w:val="002761EE"/>
    <w:rsid w:val="0027650F"/>
    <w:rsid w:val="00280667"/>
    <w:rsid w:val="00280A7F"/>
    <w:rsid w:val="00280CBE"/>
    <w:rsid w:val="002814E7"/>
    <w:rsid w:val="00281ACA"/>
    <w:rsid w:val="00282056"/>
    <w:rsid w:val="00282149"/>
    <w:rsid w:val="00282603"/>
    <w:rsid w:val="00282734"/>
    <w:rsid w:val="00282865"/>
    <w:rsid w:val="00282A6A"/>
    <w:rsid w:val="00282EEB"/>
    <w:rsid w:val="002832D1"/>
    <w:rsid w:val="002834C6"/>
    <w:rsid w:val="002835BC"/>
    <w:rsid w:val="002836BC"/>
    <w:rsid w:val="002838A3"/>
    <w:rsid w:val="00283DFD"/>
    <w:rsid w:val="00284655"/>
    <w:rsid w:val="0028490E"/>
    <w:rsid w:val="00285F61"/>
    <w:rsid w:val="00286E21"/>
    <w:rsid w:val="00286E2A"/>
    <w:rsid w:val="002873F5"/>
    <w:rsid w:val="00287677"/>
    <w:rsid w:val="00287ACF"/>
    <w:rsid w:val="00290673"/>
    <w:rsid w:val="0029074E"/>
    <w:rsid w:val="00290B59"/>
    <w:rsid w:val="00292A94"/>
    <w:rsid w:val="00292DF7"/>
    <w:rsid w:val="0029318A"/>
    <w:rsid w:val="0029390E"/>
    <w:rsid w:val="00293C9D"/>
    <w:rsid w:val="00293D64"/>
    <w:rsid w:val="00294F33"/>
    <w:rsid w:val="00296B52"/>
    <w:rsid w:val="00296C6F"/>
    <w:rsid w:val="00296EAA"/>
    <w:rsid w:val="00297430"/>
    <w:rsid w:val="002A03CD"/>
    <w:rsid w:val="002A191B"/>
    <w:rsid w:val="002A1DCB"/>
    <w:rsid w:val="002A25FE"/>
    <w:rsid w:val="002A281F"/>
    <w:rsid w:val="002A36CC"/>
    <w:rsid w:val="002A3F7B"/>
    <w:rsid w:val="002A4890"/>
    <w:rsid w:val="002A5D26"/>
    <w:rsid w:val="002A68E2"/>
    <w:rsid w:val="002A7A0F"/>
    <w:rsid w:val="002B04C6"/>
    <w:rsid w:val="002B1959"/>
    <w:rsid w:val="002B352C"/>
    <w:rsid w:val="002B5FE8"/>
    <w:rsid w:val="002B66E9"/>
    <w:rsid w:val="002B7A3C"/>
    <w:rsid w:val="002B7C95"/>
    <w:rsid w:val="002B7D09"/>
    <w:rsid w:val="002C0C21"/>
    <w:rsid w:val="002C1000"/>
    <w:rsid w:val="002C158A"/>
    <w:rsid w:val="002C182B"/>
    <w:rsid w:val="002C1CE3"/>
    <w:rsid w:val="002C2147"/>
    <w:rsid w:val="002C242F"/>
    <w:rsid w:val="002C41E8"/>
    <w:rsid w:val="002C4D05"/>
    <w:rsid w:val="002C62BE"/>
    <w:rsid w:val="002C7823"/>
    <w:rsid w:val="002D10DF"/>
    <w:rsid w:val="002D20AC"/>
    <w:rsid w:val="002D2F2E"/>
    <w:rsid w:val="002D31EB"/>
    <w:rsid w:val="002D328F"/>
    <w:rsid w:val="002D4B73"/>
    <w:rsid w:val="002D551E"/>
    <w:rsid w:val="002D5562"/>
    <w:rsid w:val="002D5ED9"/>
    <w:rsid w:val="002D70E2"/>
    <w:rsid w:val="002D76F7"/>
    <w:rsid w:val="002D776F"/>
    <w:rsid w:val="002D78A0"/>
    <w:rsid w:val="002D7E34"/>
    <w:rsid w:val="002E0732"/>
    <w:rsid w:val="002E0AC6"/>
    <w:rsid w:val="002E1158"/>
    <w:rsid w:val="002E1CC0"/>
    <w:rsid w:val="002E1F78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6B89"/>
    <w:rsid w:val="002E6F12"/>
    <w:rsid w:val="002E71B7"/>
    <w:rsid w:val="002E742C"/>
    <w:rsid w:val="002F01B4"/>
    <w:rsid w:val="002F05EC"/>
    <w:rsid w:val="002F0A74"/>
    <w:rsid w:val="002F1546"/>
    <w:rsid w:val="002F2172"/>
    <w:rsid w:val="002F2650"/>
    <w:rsid w:val="002F2CDC"/>
    <w:rsid w:val="002F344B"/>
    <w:rsid w:val="002F3717"/>
    <w:rsid w:val="002F3DF6"/>
    <w:rsid w:val="002F4040"/>
    <w:rsid w:val="002F4199"/>
    <w:rsid w:val="002F58B1"/>
    <w:rsid w:val="002F64BF"/>
    <w:rsid w:val="002F75DA"/>
    <w:rsid w:val="002F7987"/>
    <w:rsid w:val="003000C3"/>
    <w:rsid w:val="003016F3"/>
    <w:rsid w:val="003019B0"/>
    <w:rsid w:val="00301C05"/>
    <w:rsid w:val="00302823"/>
    <w:rsid w:val="00302991"/>
    <w:rsid w:val="00302D2F"/>
    <w:rsid w:val="00303108"/>
    <w:rsid w:val="003031F6"/>
    <w:rsid w:val="003034B0"/>
    <w:rsid w:val="00304222"/>
    <w:rsid w:val="003047C7"/>
    <w:rsid w:val="00304A4E"/>
    <w:rsid w:val="003053ED"/>
    <w:rsid w:val="00305475"/>
    <w:rsid w:val="00305B0A"/>
    <w:rsid w:val="00305F0F"/>
    <w:rsid w:val="0030638F"/>
    <w:rsid w:val="003063CE"/>
    <w:rsid w:val="00306948"/>
    <w:rsid w:val="00306DC1"/>
    <w:rsid w:val="003075D9"/>
    <w:rsid w:val="003103F0"/>
    <w:rsid w:val="00310530"/>
    <w:rsid w:val="00310BAF"/>
    <w:rsid w:val="00310FC7"/>
    <w:rsid w:val="00312770"/>
    <w:rsid w:val="003127C4"/>
    <w:rsid w:val="00315B50"/>
    <w:rsid w:val="0031635A"/>
    <w:rsid w:val="0031751F"/>
    <w:rsid w:val="0031787E"/>
    <w:rsid w:val="00320ECE"/>
    <w:rsid w:val="00321A3E"/>
    <w:rsid w:val="0032377B"/>
    <w:rsid w:val="00324F05"/>
    <w:rsid w:val="00325C9B"/>
    <w:rsid w:val="003271CD"/>
    <w:rsid w:val="003276EE"/>
    <w:rsid w:val="00330BB1"/>
    <w:rsid w:val="00330CC8"/>
    <w:rsid w:val="0033159B"/>
    <w:rsid w:val="003319E1"/>
    <w:rsid w:val="00331CB3"/>
    <w:rsid w:val="003321D8"/>
    <w:rsid w:val="003325B2"/>
    <w:rsid w:val="003335C7"/>
    <w:rsid w:val="00333F83"/>
    <w:rsid w:val="003340D1"/>
    <w:rsid w:val="003354CE"/>
    <w:rsid w:val="00335537"/>
    <w:rsid w:val="00335601"/>
    <w:rsid w:val="00337F69"/>
    <w:rsid w:val="00341E7B"/>
    <w:rsid w:val="00341FD0"/>
    <w:rsid w:val="003420E0"/>
    <w:rsid w:val="00342F1C"/>
    <w:rsid w:val="00343AC0"/>
    <w:rsid w:val="00343AD2"/>
    <w:rsid w:val="00344C82"/>
    <w:rsid w:val="003453C1"/>
    <w:rsid w:val="00345A0A"/>
    <w:rsid w:val="00345B2A"/>
    <w:rsid w:val="003462BD"/>
    <w:rsid w:val="003464E4"/>
    <w:rsid w:val="00346A21"/>
    <w:rsid w:val="00347BBC"/>
    <w:rsid w:val="0035019A"/>
    <w:rsid w:val="003507A6"/>
    <w:rsid w:val="00350C08"/>
    <w:rsid w:val="00350E58"/>
    <w:rsid w:val="00351104"/>
    <w:rsid w:val="0035156C"/>
    <w:rsid w:val="00351904"/>
    <w:rsid w:val="00351F62"/>
    <w:rsid w:val="00352818"/>
    <w:rsid w:val="00353270"/>
    <w:rsid w:val="00356D72"/>
    <w:rsid w:val="00357E3D"/>
    <w:rsid w:val="00357EDC"/>
    <w:rsid w:val="00357F73"/>
    <w:rsid w:val="0036077A"/>
    <w:rsid w:val="00360CF2"/>
    <w:rsid w:val="00360F19"/>
    <w:rsid w:val="00361158"/>
    <w:rsid w:val="00361867"/>
    <w:rsid w:val="00362D14"/>
    <w:rsid w:val="00363A00"/>
    <w:rsid w:val="00363C29"/>
    <w:rsid w:val="00363C6F"/>
    <w:rsid w:val="0036403D"/>
    <w:rsid w:val="003640D2"/>
    <w:rsid w:val="003646BC"/>
    <w:rsid w:val="00364FE7"/>
    <w:rsid w:val="003664DB"/>
    <w:rsid w:val="00366AF3"/>
    <w:rsid w:val="00366DF4"/>
    <w:rsid w:val="00371FAC"/>
    <w:rsid w:val="003724AF"/>
    <w:rsid w:val="00373824"/>
    <w:rsid w:val="00373B43"/>
    <w:rsid w:val="00373DEF"/>
    <w:rsid w:val="003743EA"/>
    <w:rsid w:val="00375269"/>
    <w:rsid w:val="003754C4"/>
    <w:rsid w:val="00375F3A"/>
    <w:rsid w:val="0037603A"/>
    <w:rsid w:val="00380A6A"/>
    <w:rsid w:val="0038301A"/>
    <w:rsid w:val="003830B1"/>
    <w:rsid w:val="00383223"/>
    <w:rsid w:val="00383B6A"/>
    <w:rsid w:val="00383BFE"/>
    <w:rsid w:val="00383C32"/>
    <w:rsid w:val="00383CBE"/>
    <w:rsid w:val="0038420A"/>
    <w:rsid w:val="003846AA"/>
    <w:rsid w:val="00385FAE"/>
    <w:rsid w:val="0038691C"/>
    <w:rsid w:val="003875D5"/>
    <w:rsid w:val="00387955"/>
    <w:rsid w:val="0039018D"/>
    <w:rsid w:val="0039306F"/>
    <w:rsid w:val="00393DDA"/>
    <w:rsid w:val="00394D20"/>
    <w:rsid w:val="00395B17"/>
    <w:rsid w:val="00395C4C"/>
    <w:rsid w:val="00397B5B"/>
    <w:rsid w:val="00397D36"/>
    <w:rsid w:val="00397F9B"/>
    <w:rsid w:val="003A0273"/>
    <w:rsid w:val="003A048A"/>
    <w:rsid w:val="003A092E"/>
    <w:rsid w:val="003A0BC1"/>
    <w:rsid w:val="003A1829"/>
    <w:rsid w:val="003A2585"/>
    <w:rsid w:val="003A2B6B"/>
    <w:rsid w:val="003A49B4"/>
    <w:rsid w:val="003A4ABC"/>
    <w:rsid w:val="003A5C23"/>
    <w:rsid w:val="003A623A"/>
    <w:rsid w:val="003A658B"/>
    <w:rsid w:val="003A6B7D"/>
    <w:rsid w:val="003A7B97"/>
    <w:rsid w:val="003B012F"/>
    <w:rsid w:val="003B0208"/>
    <w:rsid w:val="003B05F6"/>
    <w:rsid w:val="003B062F"/>
    <w:rsid w:val="003B088A"/>
    <w:rsid w:val="003B1D94"/>
    <w:rsid w:val="003B2799"/>
    <w:rsid w:val="003B285B"/>
    <w:rsid w:val="003B2F39"/>
    <w:rsid w:val="003B3BBD"/>
    <w:rsid w:val="003B4551"/>
    <w:rsid w:val="003B46E4"/>
    <w:rsid w:val="003B4909"/>
    <w:rsid w:val="003B4E54"/>
    <w:rsid w:val="003B4F79"/>
    <w:rsid w:val="003B4F7C"/>
    <w:rsid w:val="003B51CF"/>
    <w:rsid w:val="003B54DA"/>
    <w:rsid w:val="003B7092"/>
    <w:rsid w:val="003B775B"/>
    <w:rsid w:val="003B7C5C"/>
    <w:rsid w:val="003B7D18"/>
    <w:rsid w:val="003C04B7"/>
    <w:rsid w:val="003C056F"/>
    <w:rsid w:val="003C0C70"/>
    <w:rsid w:val="003C57BF"/>
    <w:rsid w:val="003C64B2"/>
    <w:rsid w:val="003C6691"/>
    <w:rsid w:val="003C6F23"/>
    <w:rsid w:val="003C7D6B"/>
    <w:rsid w:val="003D0102"/>
    <w:rsid w:val="003D0D38"/>
    <w:rsid w:val="003D0D88"/>
    <w:rsid w:val="003D17A8"/>
    <w:rsid w:val="003D1B23"/>
    <w:rsid w:val="003D1BA6"/>
    <w:rsid w:val="003D24F0"/>
    <w:rsid w:val="003D4AD2"/>
    <w:rsid w:val="003D58C3"/>
    <w:rsid w:val="003D594F"/>
    <w:rsid w:val="003D5A91"/>
    <w:rsid w:val="003D5B8F"/>
    <w:rsid w:val="003D67AB"/>
    <w:rsid w:val="003D6E99"/>
    <w:rsid w:val="003D718D"/>
    <w:rsid w:val="003E04B3"/>
    <w:rsid w:val="003E2326"/>
    <w:rsid w:val="003E319D"/>
    <w:rsid w:val="003E353D"/>
    <w:rsid w:val="003E3772"/>
    <w:rsid w:val="003E50B9"/>
    <w:rsid w:val="003E6356"/>
    <w:rsid w:val="003E73E7"/>
    <w:rsid w:val="003E7E3E"/>
    <w:rsid w:val="003F016A"/>
    <w:rsid w:val="003F0CE9"/>
    <w:rsid w:val="003F2145"/>
    <w:rsid w:val="003F2911"/>
    <w:rsid w:val="003F32EC"/>
    <w:rsid w:val="003F3451"/>
    <w:rsid w:val="003F366E"/>
    <w:rsid w:val="003F3853"/>
    <w:rsid w:val="003F3894"/>
    <w:rsid w:val="003F41DA"/>
    <w:rsid w:val="003F56FF"/>
    <w:rsid w:val="003F6208"/>
    <w:rsid w:val="003F683B"/>
    <w:rsid w:val="003F75B0"/>
    <w:rsid w:val="003F76A6"/>
    <w:rsid w:val="003F76D1"/>
    <w:rsid w:val="0040046F"/>
    <w:rsid w:val="00401CAA"/>
    <w:rsid w:val="00401E7A"/>
    <w:rsid w:val="004024FD"/>
    <w:rsid w:val="0040357C"/>
    <w:rsid w:val="004035CA"/>
    <w:rsid w:val="004035E9"/>
    <w:rsid w:val="0040594E"/>
    <w:rsid w:val="00405AF5"/>
    <w:rsid w:val="0040617A"/>
    <w:rsid w:val="00410343"/>
    <w:rsid w:val="00411036"/>
    <w:rsid w:val="00412546"/>
    <w:rsid w:val="00412E2D"/>
    <w:rsid w:val="004130B7"/>
    <w:rsid w:val="0041333B"/>
    <w:rsid w:val="00413BC5"/>
    <w:rsid w:val="00413D03"/>
    <w:rsid w:val="00413DF5"/>
    <w:rsid w:val="00415104"/>
    <w:rsid w:val="00415523"/>
    <w:rsid w:val="004166A8"/>
    <w:rsid w:val="004169A0"/>
    <w:rsid w:val="004174FF"/>
    <w:rsid w:val="00420246"/>
    <w:rsid w:val="00421B42"/>
    <w:rsid w:val="00422D63"/>
    <w:rsid w:val="00423206"/>
    <w:rsid w:val="00423749"/>
    <w:rsid w:val="00425351"/>
    <w:rsid w:val="00425D12"/>
    <w:rsid w:val="00427D1B"/>
    <w:rsid w:val="00430CD9"/>
    <w:rsid w:val="00430DC8"/>
    <w:rsid w:val="004310FF"/>
    <w:rsid w:val="00432627"/>
    <w:rsid w:val="004332F3"/>
    <w:rsid w:val="00433A52"/>
    <w:rsid w:val="00433A86"/>
    <w:rsid w:val="00434525"/>
    <w:rsid w:val="00434693"/>
    <w:rsid w:val="00434825"/>
    <w:rsid w:val="00434AB1"/>
    <w:rsid w:val="00434CA9"/>
    <w:rsid w:val="00434D84"/>
    <w:rsid w:val="00435AA0"/>
    <w:rsid w:val="00435D56"/>
    <w:rsid w:val="0043616F"/>
    <w:rsid w:val="0043651D"/>
    <w:rsid w:val="00436AF8"/>
    <w:rsid w:val="0043708F"/>
    <w:rsid w:val="0043772E"/>
    <w:rsid w:val="00437843"/>
    <w:rsid w:val="0043785B"/>
    <w:rsid w:val="00437DCD"/>
    <w:rsid w:val="004402D7"/>
    <w:rsid w:val="004407A9"/>
    <w:rsid w:val="00440915"/>
    <w:rsid w:val="00441497"/>
    <w:rsid w:val="004415BA"/>
    <w:rsid w:val="0044190F"/>
    <w:rsid w:val="00441BFD"/>
    <w:rsid w:val="00442F63"/>
    <w:rsid w:val="00443771"/>
    <w:rsid w:val="0044442A"/>
    <w:rsid w:val="0044681C"/>
    <w:rsid w:val="00447FA9"/>
    <w:rsid w:val="004502F3"/>
    <w:rsid w:val="0045091C"/>
    <w:rsid w:val="00450D17"/>
    <w:rsid w:val="00450FA5"/>
    <w:rsid w:val="004519F7"/>
    <w:rsid w:val="00453641"/>
    <w:rsid w:val="00453C18"/>
    <w:rsid w:val="00453F52"/>
    <w:rsid w:val="00454EFC"/>
    <w:rsid w:val="004552CF"/>
    <w:rsid w:val="004553C1"/>
    <w:rsid w:val="00455EEF"/>
    <w:rsid w:val="00456E50"/>
    <w:rsid w:val="004571C4"/>
    <w:rsid w:val="004573A4"/>
    <w:rsid w:val="004603A7"/>
    <w:rsid w:val="00460630"/>
    <w:rsid w:val="004610F7"/>
    <w:rsid w:val="00462452"/>
    <w:rsid w:val="004625F3"/>
    <w:rsid w:val="004626BB"/>
    <w:rsid w:val="0046433F"/>
    <w:rsid w:val="004643F2"/>
    <w:rsid w:val="00465C80"/>
    <w:rsid w:val="00465EB6"/>
    <w:rsid w:val="00465ECD"/>
    <w:rsid w:val="00466227"/>
    <w:rsid w:val="0046786E"/>
    <w:rsid w:val="004679C0"/>
    <w:rsid w:val="00467E0B"/>
    <w:rsid w:val="00467EE7"/>
    <w:rsid w:val="00470EF1"/>
    <w:rsid w:val="00471B54"/>
    <w:rsid w:val="00471FB4"/>
    <w:rsid w:val="0047207E"/>
    <w:rsid w:val="00472930"/>
    <w:rsid w:val="00473638"/>
    <w:rsid w:val="00473B54"/>
    <w:rsid w:val="00473F22"/>
    <w:rsid w:val="0047430D"/>
    <w:rsid w:val="004744D0"/>
    <w:rsid w:val="0047607E"/>
    <w:rsid w:val="00476A8D"/>
    <w:rsid w:val="00476C5F"/>
    <w:rsid w:val="00476DC8"/>
    <w:rsid w:val="0048001E"/>
    <w:rsid w:val="00480153"/>
    <w:rsid w:val="0048108C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60F9"/>
    <w:rsid w:val="004863C6"/>
    <w:rsid w:val="0048676E"/>
    <w:rsid w:val="004878BE"/>
    <w:rsid w:val="004879CA"/>
    <w:rsid w:val="00487C64"/>
    <w:rsid w:val="00487DC7"/>
    <w:rsid w:val="0049071E"/>
    <w:rsid w:val="00490DAC"/>
    <w:rsid w:val="004914D0"/>
    <w:rsid w:val="0049282B"/>
    <w:rsid w:val="00492A26"/>
    <w:rsid w:val="0049421C"/>
    <w:rsid w:val="00494230"/>
    <w:rsid w:val="00494691"/>
    <w:rsid w:val="00496B0F"/>
    <w:rsid w:val="00496C93"/>
    <w:rsid w:val="0049740E"/>
    <w:rsid w:val="0049754A"/>
    <w:rsid w:val="004A04F2"/>
    <w:rsid w:val="004A05E9"/>
    <w:rsid w:val="004A13FD"/>
    <w:rsid w:val="004A2651"/>
    <w:rsid w:val="004A346A"/>
    <w:rsid w:val="004A3F0F"/>
    <w:rsid w:val="004A43AC"/>
    <w:rsid w:val="004A4C80"/>
    <w:rsid w:val="004A506D"/>
    <w:rsid w:val="004A5608"/>
    <w:rsid w:val="004A58F2"/>
    <w:rsid w:val="004A5A56"/>
    <w:rsid w:val="004A5F0F"/>
    <w:rsid w:val="004A601C"/>
    <w:rsid w:val="004A636C"/>
    <w:rsid w:val="004A6B1A"/>
    <w:rsid w:val="004A6FE8"/>
    <w:rsid w:val="004A7086"/>
    <w:rsid w:val="004B0A4D"/>
    <w:rsid w:val="004B11B5"/>
    <w:rsid w:val="004B1833"/>
    <w:rsid w:val="004B1B2D"/>
    <w:rsid w:val="004B1BEF"/>
    <w:rsid w:val="004B28FD"/>
    <w:rsid w:val="004B3474"/>
    <w:rsid w:val="004B3592"/>
    <w:rsid w:val="004B3C3D"/>
    <w:rsid w:val="004B42E6"/>
    <w:rsid w:val="004B4CDB"/>
    <w:rsid w:val="004B4E71"/>
    <w:rsid w:val="004B6220"/>
    <w:rsid w:val="004B6CDB"/>
    <w:rsid w:val="004B7914"/>
    <w:rsid w:val="004C1E3B"/>
    <w:rsid w:val="004C1EE0"/>
    <w:rsid w:val="004C28DB"/>
    <w:rsid w:val="004C2F94"/>
    <w:rsid w:val="004C3F29"/>
    <w:rsid w:val="004C546F"/>
    <w:rsid w:val="004C6086"/>
    <w:rsid w:val="004C64B7"/>
    <w:rsid w:val="004D0046"/>
    <w:rsid w:val="004D141A"/>
    <w:rsid w:val="004D21E4"/>
    <w:rsid w:val="004D378F"/>
    <w:rsid w:val="004D4607"/>
    <w:rsid w:val="004D4AD6"/>
    <w:rsid w:val="004D5865"/>
    <w:rsid w:val="004D6E9C"/>
    <w:rsid w:val="004D770A"/>
    <w:rsid w:val="004D7C41"/>
    <w:rsid w:val="004E02BC"/>
    <w:rsid w:val="004E0747"/>
    <w:rsid w:val="004E15C3"/>
    <w:rsid w:val="004E1920"/>
    <w:rsid w:val="004E2254"/>
    <w:rsid w:val="004E26D9"/>
    <w:rsid w:val="004E2AD9"/>
    <w:rsid w:val="004E310D"/>
    <w:rsid w:val="004E38A6"/>
    <w:rsid w:val="004E3D5A"/>
    <w:rsid w:val="004E4B20"/>
    <w:rsid w:val="004E54CC"/>
    <w:rsid w:val="004E54E0"/>
    <w:rsid w:val="004E6A11"/>
    <w:rsid w:val="004E73EE"/>
    <w:rsid w:val="004F02F2"/>
    <w:rsid w:val="004F094F"/>
    <w:rsid w:val="004F0BAB"/>
    <w:rsid w:val="004F1A70"/>
    <w:rsid w:val="004F2CD3"/>
    <w:rsid w:val="004F3EAB"/>
    <w:rsid w:val="004F3FA2"/>
    <w:rsid w:val="004F42AE"/>
    <w:rsid w:val="004F57A6"/>
    <w:rsid w:val="004F5A8B"/>
    <w:rsid w:val="004F5BD5"/>
    <w:rsid w:val="004F5C6A"/>
    <w:rsid w:val="004F5C86"/>
    <w:rsid w:val="004F6F88"/>
    <w:rsid w:val="004F7427"/>
    <w:rsid w:val="004F7510"/>
    <w:rsid w:val="004F7DA1"/>
    <w:rsid w:val="00500697"/>
    <w:rsid w:val="00501990"/>
    <w:rsid w:val="00502461"/>
    <w:rsid w:val="00502A23"/>
    <w:rsid w:val="00503512"/>
    <w:rsid w:val="0050359D"/>
    <w:rsid w:val="005035AF"/>
    <w:rsid w:val="005037F1"/>
    <w:rsid w:val="00504DD9"/>
    <w:rsid w:val="00505661"/>
    <w:rsid w:val="00505FB9"/>
    <w:rsid w:val="0050608D"/>
    <w:rsid w:val="00506EBB"/>
    <w:rsid w:val="00507106"/>
    <w:rsid w:val="00513161"/>
    <w:rsid w:val="005131CE"/>
    <w:rsid w:val="005142DF"/>
    <w:rsid w:val="005157F9"/>
    <w:rsid w:val="00516B25"/>
    <w:rsid w:val="00517628"/>
    <w:rsid w:val="005205E1"/>
    <w:rsid w:val="0052086B"/>
    <w:rsid w:val="0052215E"/>
    <w:rsid w:val="00524782"/>
    <w:rsid w:val="005249D0"/>
    <w:rsid w:val="00525192"/>
    <w:rsid w:val="00526055"/>
    <w:rsid w:val="00526B96"/>
    <w:rsid w:val="005270D0"/>
    <w:rsid w:val="00527271"/>
    <w:rsid w:val="00530B07"/>
    <w:rsid w:val="00530D89"/>
    <w:rsid w:val="005318B1"/>
    <w:rsid w:val="00531DE0"/>
    <w:rsid w:val="0053247D"/>
    <w:rsid w:val="005339F4"/>
    <w:rsid w:val="005343BA"/>
    <w:rsid w:val="00534B8D"/>
    <w:rsid w:val="00535407"/>
    <w:rsid w:val="005357FA"/>
    <w:rsid w:val="00540F02"/>
    <w:rsid w:val="005414C3"/>
    <w:rsid w:val="005425AC"/>
    <w:rsid w:val="005425AD"/>
    <w:rsid w:val="00542AFB"/>
    <w:rsid w:val="00542CF5"/>
    <w:rsid w:val="00543BD8"/>
    <w:rsid w:val="005444BC"/>
    <w:rsid w:val="00545662"/>
    <w:rsid w:val="00545A5D"/>
    <w:rsid w:val="00545E24"/>
    <w:rsid w:val="005467A9"/>
    <w:rsid w:val="00546D20"/>
    <w:rsid w:val="00547981"/>
    <w:rsid w:val="00547CD9"/>
    <w:rsid w:val="00547CE5"/>
    <w:rsid w:val="00550122"/>
    <w:rsid w:val="00550C9F"/>
    <w:rsid w:val="00550D69"/>
    <w:rsid w:val="0055190A"/>
    <w:rsid w:val="00552BCF"/>
    <w:rsid w:val="00552FC2"/>
    <w:rsid w:val="0055344F"/>
    <w:rsid w:val="0055364D"/>
    <w:rsid w:val="00554E04"/>
    <w:rsid w:val="00555CB3"/>
    <w:rsid w:val="00556284"/>
    <w:rsid w:val="005565D9"/>
    <w:rsid w:val="005611C2"/>
    <w:rsid w:val="0056123C"/>
    <w:rsid w:val="00561DEB"/>
    <w:rsid w:val="005626FF"/>
    <w:rsid w:val="005630EC"/>
    <w:rsid w:val="005641D2"/>
    <w:rsid w:val="005645B7"/>
    <w:rsid w:val="005645BA"/>
    <w:rsid w:val="005648D8"/>
    <w:rsid w:val="00564C2C"/>
    <w:rsid w:val="00566237"/>
    <w:rsid w:val="005662BA"/>
    <w:rsid w:val="00566C82"/>
    <w:rsid w:val="005671B5"/>
    <w:rsid w:val="00567BB5"/>
    <w:rsid w:val="00570BF8"/>
    <w:rsid w:val="0057152C"/>
    <w:rsid w:val="00571912"/>
    <w:rsid w:val="00571E7B"/>
    <w:rsid w:val="00572FBB"/>
    <w:rsid w:val="00575FCC"/>
    <w:rsid w:val="005764F5"/>
    <w:rsid w:val="00576843"/>
    <w:rsid w:val="00576848"/>
    <w:rsid w:val="00577B07"/>
    <w:rsid w:val="00577E7B"/>
    <w:rsid w:val="00581542"/>
    <w:rsid w:val="00581993"/>
    <w:rsid w:val="00582A5F"/>
    <w:rsid w:val="00582E2F"/>
    <w:rsid w:val="0058502D"/>
    <w:rsid w:val="00585048"/>
    <w:rsid w:val="00585221"/>
    <w:rsid w:val="00590A36"/>
    <w:rsid w:val="00591609"/>
    <w:rsid w:val="005917DE"/>
    <w:rsid w:val="00591B36"/>
    <w:rsid w:val="00592841"/>
    <w:rsid w:val="0059290D"/>
    <w:rsid w:val="00592D17"/>
    <w:rsid w:val="00593383"/>
    <w:rsid w:val="0059384D"/>
    <w:rsid w:val="00594DBC"/>
    <w:rsid w:val="00595359"/>
    <w:rsid w:val="00597BA6"/>
    <w:rsid w:val="005A0D39"/>
    <w:rsid w:val="005A0E19"/>
    <w:rsid w:val="005A16F8"/>
    <w:rsid w:val="005A259F"/>
    <w:rsid w:val="005A3194"/>
    <w:rsid w:val="005A3852"/>
    <w:rsid w:val="005A3894"/>
    <w:rsid w:val="005A39A3"/>
    <w:rsid w:val="005A3D3D"/>
    <w:rsid w:val="005A406D"/>
    <w:rsid w:val="005A4141"/>
    <w:rsid w:val="005A4403"/>
    <w:rsid w:val="005A4B6C"/>
    <w:rsid w:val="005A53BA"/>
    <w:rsid w:val="005A5492"/>
    <w:rsid w:val="005A5983"/>
    <w:rsid w:val="005A6C7A"/>
    <w:rsid w:val="005A76F4"/>
    <w:rsid w:val="005A7F32"/>
    <w:rsid w:val="005B13D2"/>
    <w:rsid w:val="005B194F"/>
    <w:rsid w:val="005B22D2"/>
    <w:rsid w:val="005B2C16"/>
    <w:rsid w:val="005B363F"/>
    <w:rsid w:val="005B3A54"/>
    <w:rsid w:val="005B4943"/>
    <w:rsid w:val="005B5729"/>
    <w:rsid w:val="005B5971"/>
    <w:rsid w:val="005B5B47"/>
    <w:rsid w:val="005B6BD0"/>
    <w:rsid w:val="005B6D01"/>
    <w:rsid w:val="005B7718"/>
    <w:rsid w:val="005C048E"/>
    <w:rsid w:val="005C05D5"/>
    <w:rsid w:val="005C0D64"/>
    <w:rsid w:val="005C2CAE"/>
    <w:rsid w:val="005C3AE3"/>
    <w:rsid w:val="005C3C77"/>
    <w:rsid w:val="005C459C"/>
    <w:rsid w:val="005C573D"/>
    <w:rsid w:val="005C5A34"/>
    <w:rsid w:val="005C6B4C"/>
    <w:rsid w:val="005C6BBC"/>
    <w:rsid w:val="005C74BC"/>
    <w:rsid w:val="005C7C0F"/>
    <w:rsid w:val="005C7D77"/>
    <w:rsid w:val="005D0847"/>
    <w:rsid w:val="005D09E0"/>
    <w:rsid w:val="005D0FA4"/>
    <w:rsid w:val="005D1D2B"/>
    <w:rsid w:val="005D1DB8"/>
    <w:rsid w:val="005D2796"/>
    <w:rsid w:val="005D2D8F"/>
    <w:rsid w:val="005D3993"/>
    <w:rsid w:val="005D3A17"/>
    <w:rsid w:val="005D3A6B"/>
    <w:rsid w:val="005D3F7F"/>
    <w:rsid w:val="005D41B2"/>
    <w:rsid w:val="005D4974"/>
    <w:rsid w:val="005D6D72"/>
    <w:rsid w:val="005D782A"/>
    <w:rsid w:val="005D7BBB"/>
    <w:rsid w:val="005E02F1"/>
    <w:rsid w:val="005E056C"/>
    <w:rsid w:val="005E07F8"/>
    <w:rsid w:val="005E0874"/>
    <w:rsid w:val="005E1306"/>
    <w:rsid w:val="005E2182"/>
    <w:rsid w:val="005E22BB"/>
    <w:rsid w:val="005E2468"/>
    <w:rsid w:val="005E3480"/>
    <w:rsid w:val="005E42F4"/>
    <w:rsid w:val="005E4DA4"/>
    <w:rsid w:val="005E52A4"/>
    <w:rsid w:val="005E5FAA"/>
    <w:rsid w:val="005E6BC1"/>
    <w:rsid w:val="005F0F7D"/>
    <w:rsid w:val="005F1CC8"/>
    <w:rsid w:val="005F2425"/>
    <w:rsid w:val="005F2794"/>
    <w:rsid w:val="005F2A6E"/>
    <w:rsid w:val="005F43E5"/>
    <w:rsid w:val="005F5453"/>
    <w:rsid w:val="005F5965"/>
    <w:rsid w:val="005F5ADA"/>
    <w:rsid w:val="005F615C"/>
    <w:rsid w:val="005F6918"/>
    <w:rsid w:val="005F6961"/>
    <w:rsid w:val="005F6D3B"/>
    <w:rsid w:val="005F6FFB"/>
    <w:rsid w:val="006007DD"/>
    <w:rsid w:val="00601F54"/>
    <w:rsid w:val="00602C7C"/>
    <w:rsid w:val="006030F0"/>
    <w:rsid w:val="00603772"/>
    <w:rsid w:val="00603954"/>
    <w:rsid w:val="00604695"/>
    <w:rsid w:val="006052AA"/>
    <w:rsid w:val="00605643"/>
    <w:rsid w:val="00606982"/>
    <w:rsid w:val="00606EF3"/>
    <w:rsid w:val="0060733B"/>
    <w:rsid w:val="00607D9C"/>
    <w:rsid w:val="00610AAD"/>
    <w:rsid w:val="0061113F"/>
    <w:rsid w:val="0061155F"/>
    <w:rsid w:val="0061207D"/>
    <w:rsid w:val="0061215F"/>
    <w:rsid w:val="00612742"/>
    <w:rsid w:val="006127D7"/>
    <w:rsid w:val="00612927"/>
    <w:rsid w:val="00612E48"/>
    <w:rsid w:val="00613D58"/>
    <w:rsid w:val="00614950"/>
    <w:rsid w:val="00614D4B"/>
    <w:rsid w:val="006152A1"/>
    <w:rsid w:val="006152AE"/>
    <w:rsid w:val="0061576E"/>
    <w:rsid w:val="0061620E"/>
    <w:rsid w:val="00616A64"/>
    <w:rsid w:val="00616B77"/>
    <w:rsid w:val="006172B8"/>
    <w:rsid w:val="00617FA8"/>
    <w:rsid w:val="006203C9"/>
    <w:rsid w:val="006208ED"/>
    <w:rsid w:val="0062236E"/>
    <w:rsid w:val="006225E0"/>
    <w:rsid w:val="00623388"/>
    <w:rsid w:val="00623434"/>
    <w:rsid w:val="006237EC"/>
    <w:rsid w:val="006248D3"/>
    <w:rsid w:val="00624D3D"/>
    <w:rsid w:val="00625288"/>
    <w:rsid w:val="0062560D"/>
    <w:rsid w:val="00627451"/>
    <w:rsid w:val="0062751C"/>
    <w:rsid w:val="006279A4"/>
    <w:rsid w:val="00627BB4"/>
    <w:rsid w:val="006303F7"/>
    <w:rsid w:val="00631411"/>
    <w:rsid w:val="006322B3"/>
    <w:rsid w:val="006327E1"/>
    <w:rsid w:val="006330E9"/>
    <w:rsid w:val="0063499C"/>
    <w:rsid w:val="00634D15"/>
    <w:rsid w:val="00634D30"/>
    <w:rsid w:val="006357BA"/>
    <w:rsid w:val="0063585C"/>
    <w:rsid w:val="00635A2F"/>
    <w:rsid w:val="00635B9D"/>
    <w:rsid w:val="00635FFA"/>
    <w:rsid w:val="00636FAE"/>
    <w:rsid w:val="0063763C"/>
    <w:rsid w:val="00637D36"/>
    <w:rsid w:val="00637F09"/>
    <w:rsid w:val="006400EB"/>
    <w:rsid w:val="006408D5"/>
    <w:rsid w:val="00640D60"/>
    <w:rsid w:val="006417EE"/>
    <w:rsid w:val="00641C13"/>
    <w:rsid w:val="00643061"/>
    <w:rsid w:val="006432A0"/>
    <w:rsid w:val="00644223"/>
    <w:rsid w:val="006446EF"/>
    <w:rsid w:val="00645026"/>
    <w:rsid w:val="00645C4E"/>
    <w:rsid w:val="00646337"/>
    <w:rsid w:val="00646920"/>
    <w:rsid w:val="00650BD4"/>
    <w:rsid w:val="00651880"/>
    <w:rsid w:val="00651B8D"/>
    <w:rsid w:val="00651D65"/>
    <w:rsid w:val="0065207A"/>
    <w:rsid w:val="006536A1"/>
    <w:rsid w:val="00654320"/>
    <w:rsid w:val="006547D5"/>
    <w:rsid w:val="0065730A"/>
    <w:rsid w:val="0066051D"/>
    <w:rsid w:val="00660AF6"/>
    <w:rsid w:val="00660D7B"/>
    <w:rsid w:val="00660EAF"/>
    <w:rsid w:val="0066155B"/>
    <w:rsid w:val="00661B48"/>
    <w:rsid w:val="00662BC9"/>
    <w:rsid w:val="0066324F"/>
    <w:rsid w:val="00663763"/>
    <w:rsid w:val="00663A23"/>
    <w:rsid w:val="00664EFA"/>
    <w:rsid w:val="0066514F"/>
    <w:rsid w:val="00665448"/>
    <w:rsid w:val="006677C9"/>
    <w:rsid w:val="00667944"/>
    <w:rsid w:val="006716C1"/>
    <w:rsid w:val="00671A99"/>
    <w:rsid w:val="00671BA8"/>
    <w:rsid w:val="0067349B"/>
    <w:rsid w:val="00674D96"/>
    <w:rsid w:val="00675EDF"/>
    <w:rsid w:val="00676220"/>
    <w:rsid w:val="006765B9"/>
    <w:rsid w:val="00676B7D"/>
    <w:rsid w:val="00676B86"/>
    <w:rsid w:val="00676D1C"/>
    <w:rsid w:val="00680490"/>
    <w:rsid w:val="00681936"/>
    <w:rsid w:val="006825FF"/>
    <w:rsid w:val="0068549F"/>
    <w:rsid w:val="00685610"/>
    <w:rsid w:val="00685CAE"/>
    <w:rsid w:val="00685D0C"/>
    <w:rsid w:val="00685F12"/>
    <w:rsid w:val="006865A6"/>
    <w:rsid w:val="006869CE"/>
    <w:rsid w:val="00690818"/>
    <w:rsid w:val="006911FB"/>
    <w:rsid w:val="00692495"/>
    <w:rsid w:val="00692CA1"/>
    <w:rsid w:val="00692FDB"/>
    <w:rsid w:val="006935D2"/>
    <w:rsid w:val="00693B5C"/>
    <w:rsid w:val="00693E94"/>
    <w:rsid w:val="00693F66"/>
    <w:rsid w:val="0069444D"/>
    <w:rsid w:val="00694DF1"/>
    <w:rsid w:val="006953CA"/>
    <w:rsid w:val="00696A76"/>
    <w:rsid w:val="00697A23"/>
    <w:rsid w:val="006A0808"/>
    <w:rsid w:val="006A0906"/>
    <w:rsid w:val="006A0A56"/>
    <w:rsid w:val="006A1B5F"/>
    <w:rsid w:val="006A222F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A7458"/>
    <w:rsid w:val="006B0E41"/>
    <w:rsid w:val="006B10BA"/>
    <w:rsid w:val="006B135D"/>
    <w:rsid w:val="006B17A5"/>
    <w:rsid w:val="006B2B40"/>
    <w:rsid w:val="006B4096"/>
    <w:rsid w:val="006B4B17"/>
    <w:rsid w:val="006B4BAB"/>
    <w:rsid w:val="006B4CCE"/>
    <w:rsid w:val="006B5B5C"/>
    <w:rsid w:val="006B5F72"/>
    <w:rsid w:val="006B67FF"/>
    <w:rsid w:val="006B75F2"/>
    <w:rsid w:val="006C10B7"/>
    <w:rsid w:val="006C11EC"/>
    <w:rsid w:val="006C124F"/>
    <w:rsid w:val="006C1B7A"/>
    <w:rsid w:val="006C2273"/>
    <w:rsid w:val="006C2A9D"/>
    <w:rsid w:val="006C2D1E"/>
    <w:rsid w:val="006C2DDA"/>
    <w:rsid w:val="006C390B"/>
    <w:rsid w:val="006C5681"/>
    <w:rsid w:val="006C58B3"/>
    <w:rsid w:val="006C61B9"/>
    <w:rsid w:val="006C651C"/>
    <w:rsid w:val="006C67E8"/>
    <w:rsid w:val="006C7421"/>
    <w:rsid w:val="006D1D79"/>
    <w:rsid w:val="006D1D91"/>
    <w:rsid w:val="006D240C"/>
    <w:rsid w:val="006D402B"/>
    <w:rsid w:val="006D470C"/>
    <w:rsid w:val="006D4DDA"/>
    <w:rsid w:val="006D6582"/>
    <w:rsid w:val="006D75D3"/>
    <w:rsid w:val="006E1088"/>
    <w:rsid w:val="006E123B"/>
    <w:rsid w:val="006E1D52"/>
    <w:rsid w:val="006E2DEB"/>
    <w:rsid w:val="006E42D3"/>
    <w:rsid w:val="006E45AA"/>
    <w:rsid w:val="006E4B16"/>
    <w:rsid w:val="006E4C31"/>
    <w:rsid w:val="006E51E6"/>
    <w:rsid w:val="006E6139"/>
    <w:rsid w:val="006E6397"/>
    <w:rsid w:val="006E6FAB"/>
    <w:rsid w:val="006E77A1"/>
    <w:rsid w:val="006E7ED0"/>
    <w:rsid w:val="006F0C9C"/>
    <w:rsid w:val="006F10D0"/>
    <w:rsid w:val="006F1427"/>
    <w:rsid w:val="006F144E"/>
    <w:rsid w:val="006F151D"/>
    <w:rsid w:val="006F19A3"/>
    <w:rsid w:val="006F23D0"/>
    <w:rsid w:val="006F452D"/>
    <w:rsid w:val="006F4D09"/>
    <w:rsid w:val="006F536D"/>
    <w:rsid w:val="006F5423"/>
    <w:rsid w:val="006F56B5"/>
    <w:rsid w:val="006F5BD5"/>
    <w:rsid w:val="006F7343"/>
    <w:rsid w:val="00701BA0"/>
    <w:rsid w:val="0070285C"/>
    <w:rsid w:val="00702A55"/>
    <w:rsid w:val="00703105"/>
    <w:rsid w:val="007034D8"/>
    <w:rsid w:val="00703EBF"/>
    <w:rsid w:val="007055BA"/>
    <w:rsid w:val="007066EB"/>
    <w:rsid w:val="00707D23"/>
    <w:rsid w:val="007102A9"/>
    <w:rsid w:val="007116A0"/>
    <w:rsid w:val="007130B3"/>
    <w:rsid w:val="0071538F"/>
    <w:rsid w:val="00715A9B"/>
    <w:rsid w:val="00715C13"/>
    <w:rsid w:val="0071640C"/>
    <w:rsid w:val="00716F9F"/>
    <w:rsid w:val="00717A46"/>
    <w:rsid w:val="00717D06"/>
    <w:rsid w:val="007200B8"/>
    <w:rsid w:val="00720B56"/>
    <w:rsid w:val="00721177"/>
    <w:rsid w:val="0072148A"/>
    <w:rsid w:val="007214B8"/>
    <w:rsid w:val="007215E3"/>
    <w:rsid w:val="00722588"/>
    <w:rsid w:val="00722907"/>
    <w:rsid w:val="007239C6"/>
    <w:rsid w:val="00723F5E"/>
    <w:rsid w:val="00724177"/>
    <w:rsid w:val="00724785"/>
    <w:rsid w:val="00724E51"/>
    <w:rsid w:val="00724EE3"/>
    <w:rsid w:val="00725B77"/>
    <w:rsid w:val="00726F7A"/>
    <w:rsid w:val="00726FC1"/>
    <w:rsid w:val="0073050C"/>
    <w:rsid w:val="00730655"/>
    <w:rsid w:val="007320B3"/>
    <w:rsid w:val="00732456"/>
    <w:rsid w:val="0073355E"/>
    <w:rsid w:val="007342C9"/>
    <w:rsid w:val="00734A58"/>
    <w:rsid w:val="007356CE"/>
    <w:rsid w:val="00735A98"/>
    <w:rsid w:val="007360D1"/>
    <w:rsid w:val="007364CA"/>
    <w:rsid w:val="00736E29"/>
    <w:rsid w:val="00737B7F"/>
    <w:rsid w:val="00737E99"/>
    <w:rsid w:val="00737F8B"/>
    <w:rsid w:val="007407E3"/>
    <w:rsid w:val="00741E4D"/>
    <w:rsid w:val="007422D7"/>
    <w:rsid w:val="00742454"/>
    <w:rsid w:val="00742AED"/>
    <w:rsid w:val="00742AF4"/>
    <w:rsid w:val="00742DF8"/>
    <w:rsid w:val="00743EA4"/>
    <w:rsid w:val="00744887"/>
    <w:rsid w:val="007463B0"/>
    <w:rsid w:val="0074646A"/>
    <w:rsid w:val="00746488"/>
    <w:rsid w:val="00746C8C"/>
    <w:rsid w:val="00747FC4"/>
    <w:rsid w:val="0075086F"/>
    <w:rsid w:val="00750963"/>
    <w:rsid w:val="00750C02"/>
    <w:rsid w:val="00750DC6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6C3"/>
    <w:rsid w:val="00755E78"/>
    <w:rsid w:val="0075689F"/>
    <w:rsid w:val="00756D2F"/>
    <w:rsid w:val="00756D58"/>
    <w:rsid w:val="00757216"/>
    <w:rsid w:val="007572E0"/>
    <w:rsid w:val="007577B9"/>
    <w:rsid w:val="00757AED"/>
    <w:rsid w:val="0076027C"/>
    <w:rsid w:val="00761401"/>
    <w:rsid w:val="007628B2"/>
    <w:rsid w:val="0076290A"/>
    <w:rsid w:val="00763383"/>
    <w:rsid w:val="0076429A"/>
    <w:rsid w:val="00765B62"/>
    <w:rsid w:val="00765D12"/>
    <w:rsid w:val="0076717A"/>
    <w:rsid w:val="00770512"/>
    <w:rsid w:val="00770777"/>
    <w:rsid w:val="00770CA7"/>
    <w:rsid w:val="00770D5E"/>
    <w:rsid w:val="0077145B"/>
    <w:rsid w:val="007719AB"/>
    <w:rsid w:val="00771EC6"/>
    <w:rsid w:val="00772378"/>
    <w:rsid w:val="007723A1"/>
    <w:rsid w:val="00772497"/>
    <w:rsid w:val="00773354"/>
    <w:rsid w:val="007736AE"/>
    <w:rsid w:val="00774D2F"/>
    <w:rsid w:val="00775D48"/>
    <w:rsid w:val="0077687A"/>
    <w:rsid w:val="007771A8"/>
    <w:rsid w:val="00777237"/>
    <w:rsid w:val="00777F50"/>
    <w:rsid w:val="00777FAE"/>
    <w:rsid w:val="007803D1"/>
    <w:rsid w:val="007803E5"/>
    <w:rsid w:val="00780DC3"/>
    <w:rsid w:val="0078163B"/>
    <w:rsid w:val="00781947"/>
    <w:rsid w:val="00781B40"/>
    <w:rsid w:val="00782C2E"/>
    <w:rsid w:val="00782E5B"/>
    <w:rsid w:val="007833A4"/>
    <w:rsid w:val="00783A4A"/>
    <w:rsid w:val="00783DE4"/>
    <w:rsid w:val="00784019"/>
    <w:rsid w:val="00784275"/>
    <w:rsid w:val="0078429A"/>
    <w:rsid w:val="00784C7B"/>
    <w:rsid w:val="00784EEC"/>
    <w:rsid w:val="00787301"/>
    <w:rsid w:val="007873AE"/>
    <w:rsid w:val="00790148"/>
    <w:rsid w:val="00790BFE"/>
    <w:rsid w:val="00791007"/>
    <w:rsid w:val="00791147"/>
    <w:rsid w:val="00794B7B"/>
    <w:rsid w:val="0079519D"/>
    <w:rsid w:val="00795F53"/>
    <w:rsid w:val="0079608B"/>
    <w:rsid w:val="007968E6"/>
    <w:rsid w:val="00796CF0"/>
    <w:rsid w:val="007A008F"/>
    <w:rsid w:val="007A0952"/>
    <w:rsid w:val="007A0B0D"/>
    <w:rsid w:val="007A0D79"/>
    <w:rsid w:val="007A1CF1"/>
    <w:rsid w:val="007A1EF2"/>
    <w:rsid w:val="007A2225"/>
    <w:rsid w:val="007A247E"/>
    <w:rsid w:val="007A2FC7"/>
    <w:rsid w:val="007A325F"/>
    <w:rsid w:val="007A43F6"/>
    <w:rsid w:val="007A453A"/>
    <w:rsid w:val="007A5761"/>
    <w:rsid w:val="007A59FE"/>
    <w:rsid w:val="007A65F1"/>
    <w:rsid w:val="007A6E27"/>
    <w:rsid w:val="007B0EF9"/>
    <w:rsid w:val="007B2437"/>
    <w:rsid w:val="007B29A8"/>
    <w:rsid w:val="007B2AFD"/>
    <w:rsid w:val="007B43F1"/>
    <w:rsid w:val="007B4FFD"/>
    <w:rsid w:val="007B5FEB"/>
    <w:rsid w:val="007B675F"/>
    <w:rsid w:val="007B6C6E"/>
    <w:rsid w:val="007C09AA"/>
    <w:rsid w:val="007C0EBB"/>
    <w:rsid w:val="007C13E4"/>
    <w:rsid w:val="007C1C25"/>
    <w:rsid w:val="007C2A6D"/>
    <w:rsid w:val="007C32F0"/>
    <w:rsid w:val="007C3661"/>
    <w:rsid w:val="007C3D8A"/>
    <w:rsid w:val="007C4583"/>
    <w:rsid w:val="007C56DE"/>
    <w:rsid w:val="007C5D34"/>
    <w:rsid w:val="007D196B"/>
    <w:rsid w:val="007D1BDC"/>
    <w:rsid w:val="007D1FA1"/>
    <w:rsid w:val="007D24FB"/>
    <w:rsid w:val="007D2ADF"/>
    <w:rsid w:val="007D2F07"/>
    <w:rsid w:val="007D333E"/>
    <w:rsid w:val="007D5BEC"/>
    <w:rsid w:val="007D5E30"/>
    <w:rsid w:val="007D6673"/>
    <w:rsid w:val="007D6CD8"/>
    <w:rsid w:val="007D6D88"/>
    <w:rsid w:val="007D6ED0"/>
    <w:rsid w:val="007D77E5"/>
    <w:rsid w:val="007D7F19"/>
    <w:rsid w:val="007E05B7"/>
    <w:rsid w:val="007E1DDA"/>
    <w:rsid w:val="007E229E"/>
    <w:rsid w:val="007E4346"/>
    <w:rsid w:val="007E56BE"/>
    <w:rsid w:val="007E584F"/>
    <w:rsid w:val="007E5E0D"/>
    <w:rsid w:val="007E75AC"/>
    <w:rsid w:val="007E7A48"/>
    <w:rsid w:val="007F0388"/>
    <w:rsid w:val="007F0A01"/>
    <w:rsid w:val="007F0DB1"/>
    <w:rsid w:val="007F392E"/>
    <w:rsid w:val="007F39AB"/>
    <w:rsid w:val="007F511D"/>
    <w:rsid w:val="007F59AB"/>
    <w:rsid w:val="007F5A1B"/>
    <w:rsid w:val="007F5C31"/>
    <w:rsid w:val="007F622D"/>
    <w:rsid w:val="007F656F"/>
    <w:rsid w:val="007F6E28"/>
    <w:rsid w:val="00800600"/>
    <w:rsid w:val="00800FF7"/>
    <w:rsid w:val="00801251"/>
    <w:rsid w:val="0080203E"/>
    <w:rsid w:val="008036E9"/>
    <w:rsid w:val="00803E92"/>
    <w:rsid w:val="0080432B"/>
    <w:rsid w:val="00804386"/>
    <w:rsid w:val="0080474C"/>
    <w:rsid w:val="00804886"/>
    <w:rsid w:val="00805467"/>
    <w:rsid w:val="00805B2C"/>
    <w:rsid w:val="008069AF"/>
    <w:rsid w:val="00806BAD"/>
    <w:rsid w:val="00810FFE"/>
    <w:rsid w:val="008112F4"/>
    <w:rsid w:val="00812357"/>
    <w:rsid w:val="00812ECC"/>
    <w:rsid w:val="0081407E"/>
    <w:rsid w:val="00814745"/>
    <w:rsid w:val="00815366"/>
    <w:rsid w:val="008155F5"/>
    <w:rsid w:val="00817FCB"/>
    <w:rsid w:val="008205AB"/>
    <w:rsid w:val="008206EE"/>
    <w:rsid w:val="008206FD"/>
    <w:rsid w:val="00820DE0"/>
    <w:rsid w:val="00820FEB"/>
    <w:rsid w:val="008218E4"/>
    <w:rsid w:val="00821CE1"/>
    <w:rsid w:val="008220AA"/>
    <w:rsid w:val="008220BB"/>
    <w:rsid w:val="00822CFE"/>
    <w:rsid w:val="00823884"/>
    <w:rsid w:val="00823ACD"/>
    <w:rsid w:val="00823F1F"/>
    <w:rsid w:val="0082425D"/>
    <w:rsid w:val="0082457F"/>
    <w:rsid w:val="00824D69"/>
    <w:rsid w:val="008256C6"/>
    <w:rsid w:val="00826348"/>
    <w:rsid w:val="00826387"/>
    <w:rsid w:val="00826C54"/>
    <w:rsid w:val="008272FA"/>
    <w:rsid w:val="00827C92"/>
    <w:rsid w:val="00830C8D"/>
    <w:rsid w:val="008310D8"/>
    <w:rsid w:val="00831548"/>
    <w:rsid w:val="008317FF"/>
    <w:rsid w:val="008330DB"/>
    <w:rsid w:val="00834FE0"/>
    <w:rsid w:val="0083520D"/>
    <w:rsid w:val="008354C9"/>
    <w:rsid w:val="00836153"/>
    <w:rsid w:val="00836220"/>
    <w:rsid w:val="00836A29"/>
    <w:rsid w:val="00837C7D"/>
    <w:rsid w:val="0084020E"/>
    <w:rsid w:val="00840488"/>
    <w:rsid w:val="00840522"/>
    <w:rsid w:val="00840A63"/>
    <w:rsid w:val="00840EC5"/>
    <w:rsid w:val="00840F59"/>
    <w:rsid w:val="00841DF0"/>
    <w:rsid w:val="00841F8C"/>
    <w:rsid w:val="00842797"/>
    <w:rsid w:val="008438E6"/>
    <w:rsid w:val="00843EC1"/>
    <w:rsid w:val="00844417"/>
    <w:rsid w:val="00844BDC"/>
    <w:rsid w:val="00845171"/>
    <w:rsid w:val="008458D4"/>
    <w:rsid w:val="00845A09"/>
    <w:rsid w:val="00845FA9"/>
    <w:rsid w:val="0084745D"/>
    <w:rsid w:val="008507C3"/>
    <w:rsid w:val="008509DF"/>
    <w:rsid w:val="00850F8B"/>
    <w:rsid w:val="00851F20"/>
    <w:rsid w:val="00852AFA"/>
    <w:rsid w:val="00853EDA"/>
    <w:rsid w:val="008549A9"/>
    <w:rsid w:val="00855084"/>
    <w:rsid w:val="00855FD1"/>
    <w:rsid w:val="00857167"/>
    <w:rsid w:val="00860262"/>
    <w:rsid w:val="00860927"/>
    <w:rsid w:val="00860E30"/>
    <w:rsid w:val="00861081"/>
    <w:rsid w:val="00861138"/>
    <w:rsid w:val="008616DA"/>
    <w:rsid w:val="00863D87"/>
    <w:rsid w:val="008642E4"/>
    <w:rsid w:val="00864673"/>
    <w:rsid w:val="00864FB1"/>
    <w:rsid w:val="008657E0"/>
    <w:rsid w:val="00865FB4"/>
    <w:rsid w:val="00866758"/>
    <w:rsid w:val="0086712A"/>
    <w:rsid w:val="00867E30"/>
    <w:rsid w:val="00870072"/>
    <w:rsid w:val="00870D55"/>
    <w:rsid w:val="008710B0"/>
    <w:rsid w:val="008739B8"/>
    <w:rsid w:val="00874785"/>
    <w:rsid w:val="008748AA"/>
    <w:rsid w:val="00874E0E"/>
    <w:rsid w:val="00875CCF"/>
    <w:rsid w:val="008772B4"/>
    <w:rsid w:val="0087797C"/>
    <w:rsid w:val="00881634"/>
    <w:rsid w:val="008816ED"/>
    <w:rsid w:val="00883607"/>
    <w:rsid w:val="008840D1"/>
    <w:rsid w:val="008841A2"/>
    <w:rsid w:val="008856FC"/>
    <w:rsid w:val="00885A78"/>
    <w:rsid w:val="00886A1F"/>
    <w:rsid w:val="008870B2"/>
    <w:rsid w:val="00887722"/>
    <w:rsid w:val="00887815"/>
    <w:rsid w:val="00890C75"/>
    <w:rsid w:val="00891317"/>
    <w:rsid w:val="008915B4"/>
    <w:rsid w:val="008920C2"/>
    <w:rsid w:val="00892CB2"/>
    <w:rsid w:val="0089366F"/>
    <w:rsid w:val="00893D4C"/>
    <w:rsid w:val="00893DF8"/>
    <w:rsid w:val="0089423D"/>
    <w:rsid w:val="008948FC"/>
    <w:rsid w:val="00894A47"/>
    <w:rsid w:val="008957FD"/>
    <w:rsid w:val="008A07B9"/>
    <w:rsid w:val="008A0C5A"/>
    <w:rsid w:val="008A29CB"/>
    <w:rsid w:val="008A3627"/>
    <w:rsid w:val="008A3B66"/>
    <w:rsid w:val="008A3D05"/>
    <w:rsid w:val="008A4B20"/>
    <w:rsid w:val="008A51DD"/>
    <w:rsid w:val="008A5E58"/>
    <w:rsid w:val="008A61F8"/>
    <w:rsid w:val="008A6FA9"/>
    <w:rsid w:val="008A7240"/>
    <w:rsid w:val="008A77F4"/>
    <w:rsid w:val="008A7FC1"/>
    <w:rsid w:val="008B01E6"/>
    <w:rsid w:val="008B14CE"/>
    <w:rsid w:val="008B1CDA"/>
    <w:rsid w:val="008B2B75"/>
    <w:rsid w:val="008B2D2E"/>
    <w:rsid w:val="008B2FC3"/>
    <w:rsid w:val="008B307F"/>
    <w:rsid w:val="008B358B"/>
    <w:rsid w:val="008B3793"/>
    <w:rsid w:val="008B3B92"/>
    <w:rsid w:val="008B3D0E"/>
    <w:rsid w:val="008B463F"/>
    <w:rsid w:val="008B5108"/>
    <w:rsid w:val="008B5321"/>
    <w:rsid w:val="008B58F6"/>
    <w:rsid w:val="008B5A1B"/>
    <w:rsid w:val="008B7AEE"/>
    <w:rsid w:val="008C02CA"/>
    <w:rsid w:val="008C0349"/>
    <w:rsid w:val="008C07F8"/>
    <w:rsid w:val="008C1292"/>
    <w:rsid w:val="008C2908"/>
    <w:rsid w:val="008C35D0"/>
    <w:rsid w:val="008C3802"/>
    <w:rsid w:val="008C4184"/>
    <w:rsid w:val="008C529A"/>
    <w:rsid w:val="008C57C7"/>
    <w:rsid w:val="008C5841"/>
    <w:rsid w:val="008C5AD4"/>
    <w:rsid w:val="008C620C"/>
    <w:rsid w:val="008C6C03"/>
    <w:rsid w:val="008C6C7D"/>
    <w:rsid w:val="008C74E6"/>
    <w:rsid w:val="008D227C"/>
    <w:rsid w:val="008D256B"/>
    <w:rsid w:val="008D38F8"/>
    <w:rsid w:val="008D3B22"/>
    <w:rsid w:val="008D3F0B"/>
    <w:rsid w:val="008D4A89"/>
    <w:rsid w:val="008D525F"/>
    <w:rsid w:val="008D5352"/>
    <w:rsid w:val="008D563F"/>
    <w:rsid w:val="008D5C2D"/>
    <w:rsid w:val="008D648B"/>
    <w:rsid w:val="008D7332"/>
    <w:rsid w:val="008D783B"/>
    <w:rsid w:val="008E0028"/>
    <w:rsid w:val="008E10F8"/>
    <w:rsid w:val="008E14DC"/>
    <w:rsid w:val="008E1FFB"/>
    <w:rsid w:val="008E2A49"/>
    <w:rsid w:val="008E3AF1"/>
    <w:rsid w:val="008E3F45"/>
    <w:rsid w:val="008E5544"/>
    <w:rsid w:val="008E59A4"/>
    <w:rsid w:val="008E5D60"/>
    <w:rsid w:val="008E63D4"/>
    <w:rsid w:val="008E6DB5"/>
    <w:rsid w:val="008E703A"/>
    <w:rsid w:val="008E7687"/>
    <w:rsid w:val="008E778C"/>
    <w:rsid w:val="008F0FE0"/>
    <w:rsid w:val="008F4334"/>
    <w:rsid w:val="008F4BCF"/>
    <w:rsid w:val="008F4E24"/>
    <w:rsid w:val="008F54EF"/>
    <w:rsid w:val="008F6020"/>
    <w:rsid w:val="008F7374"/>
    <w:rsid w:val="008F7E16"/>
    <w:rsid w:val="00900019"/>
    <w:rsid w:val="0090040E"/>
    <w:rsid w:val="00900431"/>
    <w:rsid w:val="00901EF0"/>
    <w:rsid w:val="0090217F"/>
    <w:rsid w:val="009021D6"/>
    <w:rsid w:val="00902C6A"/>
    <w:rsid w:val="00902D60"/>
    <w:rsid w:val="009035A6"/>
    <w:rsid w:val="009039ED"/>
    <w:rsid w:val="00905E4C"/>
    <w:rsid w:val="00906235"/>
    <w:rsid w:val="00907693"/>
    <w:rsid w:val="0090770F"/>
    <w:rsid w:val="00910416"/>
    <w:rsid w:val="0091041D"/>
    <w:rsid w:val="0091148F"/>
    <w:rsid w:val="00912E36"/>
    <w:rsid w:val="009131AE"/>
    <w:rsid w:val="009133AF"/>
    <w:rsid w:val="009145F9"/>
    <w:rsid w:val="00914A2F"/>
    <w:rsid w:val="00914A86"/>
    <w:rsid w:val="00914CB6"/>
    <w:rsid w:val="00914F3E"/>
    <w:rsid w:val="009170EE"/>
    <w:rsid w:val="0091718D"/>
    <w:rsid w:val="00920A93"/>
    <w:rsid w:val="00920FF1"/>
    <w:rsid w:val="0092166A"/>
    <w:rsid w:val="00922565"/>
    <w:rsid w:val="00923E3C"/>
    <w:rsid w:val="00924386"/>
    <w:rsid w:val="00924A6D"/>
    <w:rsid w:val="0092535F"/>
    <w:rsid w:val="00925511"/>
    <w:rsid w:val="0092592F"/>
    <w:rsid w:val="00925F04"/>
    <w:rsid w:val="00926485"/>
    <w:rsid w:val="0092700E"/>
    <w:rsid w:val="009300F1"/>
    <w:rsid w:val="0093014C"/>
    <w:rsid w:val="0093029C"/>
    <w:rsid w:val="00930575"/>
    <w:rsid w:val="00930EE7"/>
    <w:rsid w:val="00930FF6"/>
    <w:rsid w:val="009311C3"/>
    <w:rsid w:val="009333A7"/>
    <w:rsid w:val="00934DB4"/>
    <w:rsid w:val="00934FE1"/>
    <w:rsid w:val="0093630E"/>
    <w:rsid w:val="00936C62"/>
    <w:rsid w:val="00936EC5"/>
    <w:rsid w:val="0093756E"/>
    <w:rsid w:val="00941824"/>
    <w:rsid w:val="0094212A"/>
    <w:rsid w:val="009423FD"/>
    <w:rsid w:val="00942B17"/>
    <w:rsid w:val="009439A1"/>
    <w:rsid w:val="009444BE"/>
    <w:rsid w:val="00945B59"/>
    <w:rsid w:val="00945E86"/>
    <w:rsid w:val="009461F8"/>
    <w:rsid w:val="009465AB"/>
    <w:rsid w:val="00946CA7"/>
    <w:rsid w:val="0094779C"/>
    <w:rsid w:val="009477E2"/>
    <w:rsid w:val="009503D8"/>
    <w:rsid w:val="0095043B"/>
    <w:rsid w:val="00950CE2"/>
    <w:rsid w:val="0095292F"/>
    <w:rsid w:val="009533A9"/>
    <w:rsid w:val="00953846"/>
    <w:rsid w:val="00953FB9"/>
    <w:rsid w:val="00955525"/>
    <w:rsid w:val="00956A07"/>
    <w:rsid w:val="00956AC8"/>
    <w:rsid w:val="0095798A"/>
    <w:rsid w:val="00957CB2"/>
    <w:rsid w:val="00960B19"/>
    <w:rsid w:val="00960C97"/>
    <w:rsid w:val="009626CD"/>
    <w:rsid w:val="009629B3"/>
    <w:rsid w:val="00963135"/>
    <w:rsid w:val="009631D6"/>
    <w:rsid w:val="009634FD"/>
    <w:rsid w:val="0096362A"/>
    <w:rsid w:val="009637E6"/>
    <w:rsid w:val="009645CF"/>
    <w:rsid w:val="00964834"/>
    <w:rsid w:val="009670B9"/>
    <w:rsid w:val="0096736C"/>
    <w:rsid w:val="00967B8E"/>
    <w:rsid w:val="0097094B"/>
    <w:rsid w:val="00970EA4"/>
    <w:rsid w:val="009718A0"/>
    <w:rsid w:val="00971BCE"/>
    <w:rsid w:val="0097241F"/>
    <w:rsid w:val="009737AF"/>
    <w:rsid w:val="00973C62"/>
    <w:rsid w:val="00974A71"/>
    <w:rsid w:val="00974F9D"/>
    <w:rsid w:val="00975234"/>
    <w:rsid w:val="009759FE"/>
    <w:rsid w:val="00977059"/>
    <w:rsid w:val="00980420"/>
    <w:rsid w:val="009805A2"/>
    <w:rsid w:val="00981154"/>
    <w:rsid w:val="00984CCD"/>
    <w:rsid w:val="009856CF"/>
    <w:rsid w:val="0098620C"/>
    <w:rsid w:val="00986722"/>
    <w:rsid w:val="00986728"/>
    <w:rsid w:val="00986E05"/>
    <w:rsid w:val="0098734A"/>
    <w:rsid w:val="00987C4C"/>
    <w:rsid w:val="00987F8C"/>
    <w:rsid w:val="009909ED"/>
    <w:rsid w:val="00990C0D"/>
    <w:rsid w:val="009911C5"/>
    <w:rsid w:val="0099299F"/>
    <w:rsid w:val="00992D25"/>
    <w:rsid w:val="00993184"/>
    <w:rsid w:val="009939D6"/>
    <w:rsid w:val="00993A68"/>
    <w:rsid w:val="00995CDB"/>
    <w:rsid w:val="0099660E"/>
    <w:rsid w:val="00997264"/>
    <w:rsid w:val="009A4528"/>
    <w:rsid w:val="009A47DC"/>
    <w:rsid w:val="009A4E1B"/>
    <w:rsid w:val="009A7290"/>
    <w:rsid w:val="009A7CA0"/>
    <w:rsid w:val="009B03F8"/>
    <w:rsid w:val="009B03FD"/>
    <w:rsid w:val="009B0BCD"/>
    <w:rsid w:val="009B0F57"/>
    <w:rsid w:val="009B12DF"/>
    <w:rsid w:val="009B12F1"/>
    <w:rsid w:val="009B19D0"/>
    <w:rsid w:val="009B1B29"/>
    <w:rsid w:val="009B4493"/>
    <w:rsid w:val="009B4D79"/>
    <w:rsid w:val="009B5FC7"/>
    <w:rsid w:val="009B6EF8"/>
    <w:rsid w:val="009B72C9"/>
    <w:rsid w:val="009B7528"/>
    <w:rsid w:val="009B788E"/>
    <w:rsid w:val="009B78DF"/>
    <w:rsid w:val="009C08B8"/>
    <w:rsid w:val="009C094D"/>
    <w:rsid w:val="009C0C09"/>
    <w:rsid w:val="009C0F1B"/>
    <w:rsid w:val="009C1117"/>
    <w:rsid w:val="009C1141"/>
    <w:rsid w:val="009C14D5"/>
    <w:rsid w:val="009C19D2"/>
    <w:rsid w:val="009C1B4D"/>
    <w:rsid w:val="009C1BE5"/>
    <w:rsid w:val="009C2115"/>
    <w:rsid w:val="009C2998"/>
    <w:rsid w:val="009C3051"/>
    <w:rsid w:val="009C3F59"/>
    <w:rsid w:val="009C4130"/>
    <w:rsid w:val="009C5027"/>
    <w:rsid w:val="009C5754"/>
    <w:rsid w:val="009C5885"/>
    <w:rsid w:val="009C5E5B"/>
    <w:rsid w:val="009C5ECC"/>
    <w:rsid w:val="009C6A6F"/>
    <w:rsid w:val="009D00B3"/>
    <w:rsid w:val="009D0115"/>
    <w:rsid w:val="009D0308"/>
    <w:rsid w:val="009D0527"/>
    <w:rsid w:val="009D0A68"/>
    <w:rsid w:val="009D0F30"/>
    <w:rsid w:val="009D1806"/>
    <w:rsid w:val="009D1874"/>
    <w:rsid w:val="009D18AD"/>
    <w:rsid w:val="009D24FC"/>
    <w:rsid w:val="009D30E2"/>
    <w:rsid w:val="009D5625"/>
    <w:rsid w:val="009D6AED"/>
    <w:rsid w:val="009D6FA5"/>
    <w:rsid w:val="009D7A96"/>
    <w:rsid w:val="009D7E38"/>
    <w:rsid w:val="009E043D"/>
    <w:rsid w:val="009E0B21"/>
    <w:rsid w:val="009E15E0"/>
    <w:rsid w:val="009E19B7"/>
    <w:rsid w:val="009E1A14"/>
    <w:rsid w:val="009E1B6D"/>
    <w:rsid w:val="009E237A"/>
    <w:rsid w:val="009E26F0"/>
    <w:rsid w:val="009E363D"/>
    <w:rsid w:val="009E37B3"/>
    <w:rsid w:val="009E39F2"/>
    <w:rsid w:val="009E3D9E"/>
    <w:rsid w:val="009E3E28"/>
    <w:rsid w:val="009E4633"/>
    <w:rsid w:val="009E4C97"/>
    <w:rsid w:val="009E5F8B"/>
    <w:rsid w:val="009E6F62"/>
    <w:rsid w:val="009E71F0"/>
    <w:rsid w:val="009E7804"/>
    <w:rsid w:val="009E7D6F"/>
    <w:rsid w:val="009E7EAD"/>
    <w:rsid w:val="009F09C3"/>
    <w:rsid w:val="009F15CE"/>
    <w:rsid w:val="009F16E4"/>
    <w:rsid w:val="009F175A"/>
    <w:rsid w:val="009F2181"/>
    <w:rsid w:val="009F2449"/>
    <w:rsid w:val="009F2B16"/>
    <w:rsid w:val="009F2EFE"/>
    <w:rsid w:val="009F3125"/>
    <w:rsid w:val="009F3768"/>
    <w:rsid w:val="009F561D"/>
    <w:rsid w:val="009F5D46"/>
    <w:rsid w:val="009F7C23"/>
    <w:rsid w:val="00A0034C"/>
    <w:rsid w:val="00A007D5"/>
    <w:rsid w:val="00A03146"/>
    <w:rsid w:val="00A03BFA"/>
    <w:rsid w:val="00A04BB2"/>
    <w:rsid w:val="00A0504C"/>
    <w:rsid w:val="00A05619"/>
    <w:rsid w:val="00A06BA4"/>
    <w:rsid w:val="00A078F3"/>
    <w:rsid w:val="00A11624"/>
    <w:rsid w:val="00A11C09"/>
    <w:rsid w:val="00A11EB0"/>
    <w:rsid w:val="00A11F18"/>
    <w:rsid w:val="00A1214E"/>
    <w:rsid w:val="00A1252A"/>
    <w:rsid w:val="00A12CC3"/>
    <w:rsid w:val="00A12F3C"/>
    <w:rsid w:val="00A13091"/>
    <w:rsid w:val="00A1312D"/>
    <w:rsid w:val="00A1312E"/>
    <w:rsid w:val="00A13239"/>
    <w:rsid w:val="00A13DF4"/>
    <w:rsid w:val="00A15063"/>
    <w:rsid w:val="00A15E83"/>
    <w:rsid w:val="00A15E88"/>
    <w:rsid w:val="00A167B1"/>
    <w:rsid w:val="00A17831"/>
    <w:rsid w:val="00A17EEE"/>
    <w:rsid w:val="00A20D4B"/>
    <w:rsid w:val="00A21299"/>
    <w:rsid w:val="00A21641"/>
    <w:rsid w:val="00A229DD"/>
    <w:rsid w:val="00A231A3"/>
    <w:rsid w:val="00A234A2"/>
    <w:rsid w:val="00A24241"/>
    <w:rsid w:val="00A24261"/>
    <w:rsid w:val="00A24A77"/>
    <w:rsid w:val="00A24E18"/>
    <w:rsid w:val="00A2669F"/>
    <w:rsid w:val="00A26CCA"/>
    <w:rsid w:val="00A273C8"/>
    <w:rsid w:val="00A27853"/>
    <w:rsid w:val="00A2786D"/>
    <w:rsid w:val="00A3009C"/>
    <w:rsid w:val="00A3013C"/>
    <w:rsid w:val="00A303F2"/>
    <w:rsid w:val="00A31BB5"/>
    <w:rsid w:val="00A32675"/>
    <w:rsid w:val="00A33825"/>
    <w:rsid w:val="00A34114"/>
    <w:rsid w:val="00A34A32"/>
    <w:rsid w:val="00A34EB9"/>
    <w:rsid w:val="00A36E84"/>
    <w:rsid w:val="00A370AC"/>
    <w:rsid w:val="00A376D0"/>
    <w:rsid w:val="00A3787C"/>
    <w:rsid w:val="00A40B22"/>
    <w:rsid w:val="00A40EF3"/>
    <w:rsid w:val="00A41606"/>
    <w:rsid w:val="00A42760"/>
    <w:rsid w:val="00A4352E"/>
    <w:rsid w:val="00A4399A"/>
    <w:rsid w:val="00A45731"/>
    <w:rsid w:val="00A45E43"/>
    <w:rsid w:val="00A46CC2"/>
    <w:rsid w:val="00A47421"/>
    <w:rsid w:val="00A47A21"/>
    <w:rsid w:val="00A47A5C"/>
    <w:rsid w:val="00A47BF6"/>
    <w:rsid w:val="00A47DDE"/>
    <w:rsid w:val="00A50060"/>
    <w:rsid w:val="00A506B3"/>
    <w:rsid w:val="00A507D1"/>
    <w:rsid w:val="00A50A29"/>
    <w:rsid w:val="00A514B8"/>
    <w:rsid w:val="00A5337A"/>
    <w:rsid w:val="00A53656"/>
    <w:rsid w:val="00A5508B"/>
    <w:rsid w:val="00A56120"/>
    <w:rsid w:val="00A5615E"/>
    <w:rsid w:val="00A578A9"/>
    <w:rsid w:val="00A578AD"/>
    <w:rsid w:val="00A57B56"/>
    <w:rsid w:val="00A57C78"/>
    <w:rsid w:val="00A61707"/>
    <w:rsid w:val="00A61962"/>
    <w:rsid w:val="00A6198E"/>
    <w:rsid w:val="00A61C36"/>
    <w:rsid w:val="00A61CDF"/>
    <w:rsid w:val="00A62D3D"/>
    <w:rsid w:val="00A63947"/>
    <w:rsid w:val="00A64121"/>
    <w:rsid w:val="00A65442"/>
    <w:rsid w:val="00A655DA"/>
    <w:rsid w:val="00A65D52"/>
    <w:rsid w:val="00A66DE4"/>
    <w:rsid w:val="00A66FFB"/>
    <w:rsid w:val="00A671A4"/>
    <w:rsid w:val="00A7086A"/>
    <w:rsid w:val="00A71433"/>
    <w:rsid w:val="00A71979"/>
    <w:rsid w:val="00A72330"/>
    <w:rsid w:val="00A724C3"/>
    <w:rsid w:val="00A72B70"/>
    <w:rsid w:val="00A73124"/>
    <w:rsid w:val="00A738B3"/>
    <w:rsid w:val="00A73C29"/>
    <w:rsid w:val="00A7448F"/>
    <w:rsid w:val="00A74521"/>
    <w:rsid w:val="00A74E27"/>
    <w:rsid w:val="00A752CF"/>
    <w:rsid w:val="00A76007"/>
    <w:rsid w:val="00A764A7"/>
    <w:rsid w:val="00A76FBA"/>
    <w:rsid w:val="00A77039"/>
    <w:rsid w:val="00A77354"/>
    <w:rsid w:val="00A77881"/>
    <w:rsid w:val="00A807A1"/>
    <w:rsid w:val="00A82ACE"/>
    <w:rsid w:val="00A82C6F"/>
    <w:rsid w:val="00A83009"/>
    <w:rsid w:val="00A843FB"/>
    <w:rsid w:val="00A84F62"/>
    <w:rsid w:val="00A85A97"/>
    <w:rsid w:val="00A909BC"/>
    <w:rsid w:val="00A911E3"/>
    <w:rsid w:val="00A91B9D"/>
    <w:rsid w:val="00A91D53"/>
    <w:rsid w:val="00A9233B"/>
    <w:rsid w:val="00A92A78"/>
    <w:rsid w:val="00A92F81"/>
    <w:rsid w:val="00A92FF6"/>
    <w:rsid w:val="00A935D2"/>
    <w:rsid w:val="00A93D42"/>
    <w:rsid w:val="00A95D12"/>
    <w:rsid w:val="00A97027"/>
    <w:rsid w:val="00A97123"/>
    <w:rsid w:val="00A97293"/>
    <w:rsid w:val="00AA02EF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12CD"/>
    <w:rsid w:val="00AB22CB"/>
    <w:rsid w:val="00AB5812"/>
    <w:rsid w:val="00AB5EE0"/>
    <w:rsid w:val="00AB77F8"/>
    <w:rsid w:val="00AC0C52"/>
    <w:rsid w:val="00AC1342"/>
    <w:rsid w:val="00AC1411"/>
    <w:rsid w:val="00AC2693"/>
    <w:rsid w:val="00AC2DDA"/>
    <w:rsid w:val="00AC3A8C"/>
    <w:rsid w:val="00AC42A5"/>
    <w:rsid w:val="00AC463A"/>
    <w:rsid w:val="00AC53C5"/>
    <w:rsid w:val="00AC6AE5"/>
    <w:rsid w:val="00AD0187"/>
    <w:rsid w:val="00AD0203"/>
    <w:rsid w:val="00AD0663"/>
    <w:rsid w:val="00AD0775"/>
    <w:rsid w:val="00AD14FE"/>
    <w:rsid w:val="00AD2930"/>
    <w:rsid w:val="00AD32A2"/>
    <w:rsid w:val="00AD3C9E"/>
    <w:rsid w:val="00AD41B6"/>
    <w:rsid w:val="00AD5314"/>
    <w:rsid w:val="00AD5587"/>
    <w:rsid w:val="00AD5AF1"/>
    <w:rsid w:val="00AD7558"/>
    <w:rsid w:val="00AD7EBB"/>
    <w:rsid w:val="00AE084C"/>
    <w:rsid w:val="00AE1310"/>
    <w:rsid w:val="00AE1ECB"/>
    <w:rsid w:val="00AE2796"/>
    <w:rsid w:val="00AE2B03"/>
    <w:rsid w:val="00AE32FC"/>
    <w:rsid w:val="00AE333E"/>
    <w:rsid w:val="00AE3493"/>
    <w:rsid w:val="00AE3FE3"/>
    <w:rsid w:val="00AE4147"/>
    <w:rsid w:val="00AE55D1"/>
    <w:rsid w:val="00AE5E03"/>
    <w:rsid w:val="00AE69EB"/>
    <w:rsid w:val="00AE6C42"/>
    <w:rsid w:val="00AE70B4"/>
    <w:rsid w:val="00AE71C5"/>
    <w:rsid w:val="00AE79AD"/>
    <w:rsid w:val="00AF044F"/>
    <w:rsid w:val="00AF1F61"/>
    <w:rsid w:val="00AF21AD"/>
    <w:rsid w:val="00AF284B"/>
    <w:rsid w:val="00AF3916"/>
    <w:rsid w:val="00AF3D18"/>
    <w:rsid w:val="00AF5E25"/>
    <w:rsid w:val="00AF6494"/>
    <w:rsid w:val="00AF6CF9"/>
    <w:rsid w:val="00B0010C"/>
    <w:rsid w:val="00B01A47"/>
    <w:rsid w:val="00B0417C"/>
    <w:rsid w:val="00B043F9"/>
    <w:rsid w:val="00B0464B"/>
    <w:rsid w:val="00B05338"/>
    <w:rsid w:val="00B055C4"/>
    <w:rsid w:val="00B05B8D"/>
    <w:rsid w:val="00B0731D"/>
    <w:rsid w:val="00B073EA"/>
    <w:rsid w:val="00B078EC"/>
    <w:rsid w:val="00B10598"/>
    <w:rsid w:val="00B10E2F"/>
    <w:rsid w:val="00B11E67"/>
    <w:rsid w:val="00B12C86"/>
    <w:rsid w:val="00B142A6"/>
    <w:rsid w:val="00B15690"/>
    <w:rsid w:val="00B16112"/>
    <w:rsid w:val="00B16EC6"/>
    <w:rsid w:val="00B171AB"/>
    <w:rsid w:val="00B177B9"/>
    <w:rsid w:val="00B202A3"/>
    <w:rsid w:val="00B21748"/>
    <w:rsid w:val="00B219E8"/>
    <w:rsid w:val="00B21AA3"/>
    <w:rsid w:val="00B22181"/>
    <w:rsid w:val="00B22E9C"/>
    <w:rsid w:val="00B23D60"/>
    <w:rsid w:val="00B2519D"/>
    <w:rsid w:val="00B25E4D"/>
    <w:rsid w:val="00B26515"/>
    <w:rsid w:val="00B2752D"/>
    <w:rsid w:val="00B303AA"/>
    <w:rsid w:val="00B3088E"/>
    <w:rsid w:val="00B31353"/>
    <w:rsid w:val="00B31396"/>
    <w:rsid w:val="00B31A72"/>
    <w:rsid w:val="00B33327"/>
    <w:rsid w:val="00B34F3B"/>
    <w:rsid w:val="00B36839"/>
    <w:rsid w:val="00B36C7A"/>
    <w:rsid w:val="00B3736C"/>
    <w:rsid w:val="00B37378"/>
    <w:rsid w:val="00B374E6"/>
    <w:rsid w:val="00B401D6"/>
    <w:rsid w:val="00B40285"/>
    <w:rsid w:val="00B41024"/>
    <w:rsid w:val="00B42716"/>
    <w:rsid w:val="00B428E7"/>
    <w:rsid w:val="00B42AB0"/>
    <w:rsid w:val="00B446E8"/>
    <w:rsid w:val="00B468D0"/>
    <w:rsid w:val="00B47811"/>
    <w:rsid w:val="00B47A60"/>
    <w:rsid w:val="00B50162"/>
    <w:rsid w:val="00B50165"/>
    <w:rsid w:val="00B514BF"/>
    <w:rsid w:val="00B51762"/>
    <w:rsid w:val="00B517C8"/>
    <w:rsid w:val="00B52CAA"/>
    <w:rsid w:val="00B53867"/>
    <w:rsid w:val="00B53AA3"/>
    <w:rsid w:val="00B53CD1"/>
    <w:rsid w:val="00B53FB8"/>
    <w:rsid w:val="00B54100"/>
    <w:rsid w:val="00B55856"/>
    <w:rsid w:val="00B57468"/>
    <w:rsid w:val="00B57592"/>
    <w:rsid w:val="00B57BF4"/>
    <w:rsid w:val="00B608B6"/>
    <w:rsid w:val="00B60D4C"/>
    <w:rsid w:val="00B60E92"/>
    <w:rsid w:val="00B60EF9"/>
    <w:rsid w:val="00B61CDA"/>
    <w:rsid w:val="00B629EE"/>
    <w:rsid w:val="00B63C65"/>
    <w:rsid w:val="00B64C1A"/>
    <w:rsid w:val="00B658BC"/>
    <w:rsid w:val="00B66315"/>
    <w:rsid w:val="00B6635C"/>
    <w:rsid w:val="00B66462"/>
    <w:rsid w:val="00B66667"/>
    <w:rsid w:val="00B677E8"/>
    <w:rsid w:val="00B708A6"/>
    <w:rsid w:val="00B72931"/>
    <w:rsid w:val="00B739AF"/>
    <w:rsid w:val="00B73DE8"/>
    <w:rsid w:val="00B73FAC"/>
    <w:rsid w:val="00B73FB3"/>
    <w:rsid w:val="00B743F3"/>
    <w:rsid w:val="00B749FE"/>
    <w:rsid w:val="00B74C9F"/>
    <w:rsid w:val="00B75471"/>
    <w:rsid w:val="00B76EB9"/>
    <w:rsid w:val="00B77F2A"/>
    <w:rsid w:val="00B80286"/>
    <w:rsid w:val="00B80880"/>
    <w:rsid w:val="00B80BD7"/>
    <w:rsid w:val="00B811D6"/>
    <w:rsid w:val="00B812EA"/>
    <w:rsid w:val="00B81B6C"/>
    <w:rsid w:val="00B82E31"/>
    <w:rsid w:val="00B83709"/>
    <w:rsid w:val="00B83F87"/>
    <w:rsid w:val="00B84980"/>
    <w:rsid w:val="00B86AD6"/>
    <w:rsid w:val="00B87BE7"/>
    <w:rsid w:val="00B906B7"/>
    <w:rsid w:val="00B918C7"/>
    <w:rsid w:val="00B92758"/>
    <w:rsid w:val="00B92A2E"/>
    <w:rsid w:val="00B92B64"/>
    <w:rsid w:val="00B931A9"/>
    <w:rsid w:val="00B939B2"/>
    <w:rsid w:val="00B93EB1"/>
    <w:rsid w:val="00B94499"/>
    <w:rsid w:val="00B94AE9"/>
    <w:rsid w:val="00B94B5E"/>
    <w:rsid w:val="00B95029"/>
    <w:rsid w:val="00B952C0"/>
    <w:rsid w:val="00B95FC4"/>
    <w:rsid w:val="00B9742B"/>
    <w:rsid w:val="00B9769D"/>
    <w:rsid w:val="00B97ABE"/>
    <w:rsid w:val="00BA031D"/>
    <w:rsid w:val="00BA0468"/>
    <w:rsid w:val="00BA124E"/>
    <w:rsid w:val="00BA1B9E"/>
    <w:rsid w:val="00BA2E13"/>
    <w:rsid w:val="00BA388E"/>
    <w:rsid w:val="00BA3D2A"/>
    <w:rsid w:val="00BA4E06"/>
    <w:rsid w:val="00BA5403"/>
    <w:rsid w:val="00BA6529"/>
    <w:rsid w:val="00BA764E"/>
    <w:rsid w:val="00BB0AF0"/>
    <w:rsid w:val="00BB0C15"/>
    <w:rsid w:val="00BB0FEA"/>
    <w:rsid w:val="00BB117E"/>
    <w:rsid w:val="00BB1D5B"/>
    <w:rsid w:val="00BB25C1"/>
    <w:rsid w:val="00BB27E1"/>
    <w:rsid w:val="00BB2A23"/>
    <w:rsid w:val="00BB317C"/>
    <w:rsid w:val="00BB31AC"/>
    <w:rsid w:val="00BB3A85"/>
    <w:rsid w:val="00BB5451"/>
    <w:rsid w:val="00BB5B18"/>
    <w:rsid w:val="00BB679E"/>
    <w:rsid w:val="00BB6C64"/>
    <w:rsid w:val="00BB7847"/>
    <w:rsid w:val="00BB79FA"/>
    <w:rsid w:val="00BC04E9"/>
    <w:rsid w:val="00BC0ECD"/>
    <w:rsid w:val="00BC0F53"/>
    <w:rsid w:val="00BC109F"/>
    <w:rsid w:val="00BC2879"/>
    <w:rsid w:val="00BC294F"/>
    <w:rsid w:val="00BC2F3E"/>
    <w:rsid w:val="00BC4D16"/>
    <w:rsid w:val="00BC697E"/>
    <w:rsid w:val="00BC7224"/>
    <w:rsid w:val="00BC7970"/>
    <w:rsid w:val="00BC7B30"/>
    <w:rsid w:val="00BC7E9A"/>
    <w:rsid w:val="00BD0728"/>
    <w:rsid w:val="00BD0C08"/>
    <w:rsid w:val="00BD16A3"/>
    <w:rsid w:val="00BD282E"/>
    <w:rsid w:val="00BD2B33"/>
    <w:rsid w:val="00BD3B69"/>
    <w:rsid w:val="00BD4958"/>
    <w:rsid w:val="00BD5C9E"/>
    <w:rsid w:val="00BD6A68"/>
    <w:rsid w:val="00BD7586"/>
    <w:rsid w:val="00BE023B"/>
    <w:rsid w:val="00BE0B79"/>
    <w:rsid w:val="00BE0C59"/>
    <w:rsid w:val="00BE18F8"/>
    <w:rsid w:val="00BE1ADA"/>
    <w:rsid w:val="00BE1B1A"/>
    <w:rsid w:val="00BE1C67"/>
    <w:rsid w:val="00BE2B82"/>
    <w:rsid w:val="00BE2E40"/>
    <w:rsid w:val="00BE3D3C"/>
    <w:rsid w:val="00BE3FEF"/>
    <w:rsid w:val="00BE5226"/>
    <w:rsid w:val="00BE58C1"/>
    <w:rsid w:val="00BE673B"/>
    <w:rsid w:val="00BE685C"/>
    <w:rsid w:val="00BE7ADB"/>
    <w:rsid w:val="00BF0F16"/>
    <w:rsid w:val="00BF1257"/>
    <w:rsid w:val="00BF13F0"/>
    <w:rsid w:val="00BF1411"/>
    <w:rsid w:val="00BF1F4A"/>
    <w:rsid w:val="00BF223B"/>
    <w:rsid w:val="00BF2559"/>
    <w:rsid w:val="00BF32D5"/>
    <w:rsid w:val="00BF3C84"/>
    <w:rsid w:val="00BF3E2F"/>
    <w:rsid w:val="00BF5433"/>
    <w:rsid w:val="00BF5C0C"/>
    <w:rsid w:val="00BF68CB"/>
    <w:rsid w:val="00C00793"/>
    <w:rsid w:val="00C02026"/>
    <w:rsid w:val="00C021EA"/>
    <w:rsid w:val="00C02783"/>
    <w:rsid w:val="00C02AA8"/>
    <w:rsid w:val="00C02B62"/>
    <w:rsid w:val="00C02DCF"/>
    <w:rsid w:val="00C03553"/>
    <w:rsid w:val="00C03AB6"/>
    <w:rsid w:val="00C04D3C"/>
    <w:rsid w:val="00C0533F"/>
    <w:rsid w:val="00C06A4C"/>
    <w:rsid w:val="00C06C0F"/>
    <w:rsid w:val="00C07BCD"/>
    <w:rsid w:val="00C10642"/>
    <w:rsid w:val="00C114C6"/>
    <w:rsid w:val="00C11E5A"/>
    <w:rsid w:val="00C1259F"/>
    <w:rsid w:val="00C12858"/>
    <w:rsid w:val="00C135C6"/>
    <w:rsid w:val="00C14C25"/>
    <w:rsid w:val="00C14F1F"/>
    <w:rsid w:val="00C154CC"/>
    <w:rsid w:val="00C1557E"/>
    <w:rsid w:val="00C15A05"/>
    <w:rsid w:val="00C16277"/>
    <w:rsid w:val="00C16283"/>
    <w:rsid w:val="00C1657F"/>
    <w:rsid w:val="00C1674B"/>
    <w:rsid w:val="00C17B51"/>
    <w:rsid w:val="00C2096B"/>
    <w:rsid w:val="00C20F9D"/>
    <w:rsid w:val="00C2113A"/>
    <w:rsid w:val="00C2256E"/>
    <w:rsid w:val="00C22A92"/>
    <w:rsid w:val="00C22F1B"/>
    <w:rsid w:val="00C242FE"/>
    <w:rsid w:val="00C244C5"/>
    <w:rsid w:val="00C246A3"/>
    <w:rsid w:val="00C25B0C"/>
    <w:rsid w:val="00C25F66"/>
    <w:rsid w:val="00C27060"/>
    <w:rsid w:val="00C3074F"/>
    <w:rsid w:val="00C30A5A"/>
    <w:rsid w:val="00C30F38"/>
    <w:rsid w:val="00C314CF"/>
    <w:rsid w:val="00C3311C"/>
    <w:rsid w:val="00C34BF6"/>
    <w:rsid w:val="00C35457"/>
    <w:rsid w:val="00C359DB"/>
    <w:rsid w:val="00C36265"/>
    <w:rsid w:val="00C36DF0"/>
    <w:rsid w:val="00C41DD5"/>
    <w:rsid w:val="00C41E21"/>
    <w:rsid w:val="00C4534F"/>
    <w:rsid w:val="00C45379"/>
    <w:rsid w:val="00C45476"/>
    <w:rsid w:val="00C45FA6"/>
    <w:rsid w:val="00C46E2C"/>
    <w:rsid w:val="00C501D7"/>
    <w:rsid w:val="00C50626"/>
    <w:rsid w:val="00C52215"/>
    <w:rsid w:val="00C525DE"/>
    <w:rsid w:val="00C535E2"/>
    <w:rsid w:val="00C53D06"/>
    <w:rsid w:val="00C5463A"/>
    <w:rsid w:val="00C54B22"/>
    <w:rsid w:val="00C5503A"/>
    <w:rsid w:val="00C57507"/>
    <w:rsid w:val="00C578BB"/>
    <w:rsid w:val="00C57DC0"/>
    <w:rsid w:val="00C602EE"/>
    <w:rsid w:val="00C60CA6"/>
    <w:rsid w:val="00C6182A"/>
    <w:rsid w:val="00C62A15"/>
    <w:rsid w:val="00C62A19"/>
    <w:rsid w:val="00C62BBB"/>
    <w:rsid w:val="00C62CD6"/>
    <w:rsid w:val="00C62CFF"/>
    <w:rsid w:val="00C64A3A"/>
    <w:rsid w:val="00C657EF"/>
    <w:rsid w:val="00C65F13"/>
    <w:rsid w:val="00C6710D"/>
    <w:rsid w:val="00C676B1"/>
    <w:rsid w:val="00C67853"/>
    <w:rsid w:val="00C679B2"/>
    <w:rsid w:val="00C70681"/>
    <w:rsid w:val="00C70A88"/>
    <w:rsid w:val="00C71B38"/>
    <w:rsid w:val="00C72449"/>
    <w:rsid w:val="00C72AB8"/>
    <w:rsid w:val="00C72C54"/>
    <w:rsid w:val="00C73463"/>
    <w:rsid w:val="00C73637"/>
    <w:rsid w:val="00C73B07"/>
    <w:rsid w:val="00C7530C"/>
    <w:rsid w:val="00C75930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234B"/>
    <w:rsid w:val="00C83DF6"/>
    <w:rsid w:val="00C85108"/>
    <w:rsid w:val="00C85F26"/>
    <w:rsid w:val="00C87456"/>
    <w:rsid w:val="00C87D26"/>
    <w:rsid w:val="00C927CC"/>
    <w:rsid w:val="00C92D9F"/>
    <w:rsid w:val="00C937B8"/>
    <w:rsid w:val="00C93D5A"/>
    <w:rsid w:val="00C94521"/>
    <w:rsid w:val="00C945B8"/>
    <w:rsid w:val="00C94A78"/>
    <w:rsid w:val="00C94D6E"/>
    <w:rsid w:val="00C95AB9"/>
    <w:rsid w:val="00C96245"/>
    <w:rsid w:val="00C96286"/>
    <w:rsid w:val="00C966EE"/>
    <w:rsid w:val="00C96977"/>
    <w:rsid w:val="00C974D9"/>
    <w:rsid w:val="00C97E26"/>
    <w:rsid w:val="00CA056E"/>
    <w:rsid w:val="00CA0E22"/>
    <w:rsid w:val="00CA118F"/>
    <w:rsid w:val="00CA2723"/>
    <w:rsid w:val="00CA3097"/>
    <w:rsid w:val="00CA3A30"/>
    <w:rsid w:val="00CA3C8E"/>
    <w:rsid w:val="00CA43C0"/>
    <w:rsid w:val="00CA4D76"/>
    <w:rsid w:val="00CA5CA7"/>
    <w:rsid w:val="00CA5E37"/>
    <w:rsid w:val="00CA6F1F"/>
    <w:rsid w:val="00CA73A3"/>
    <w:rsid w:val="00CA74B0"/>
    <w:rsid w:val="00CA77C4"/>
    <w:rsid w:val="00CA7B57"/>
    <w:rsid w:val="00CB0049"/>
    <w:rsid w:val="00CB050C"/>
    <w:rsid w:val="00CB11AD"/>
    <w:rsid w:val="00CB1748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8CF"/>
    <w:rsid w:val="00CB7DD5"/>
    <w:rsid w:val="00CC0056"/>
    <w:rsid w:val="00CC03B3"/>
    <w:rsid w:val="00CC0884"/>
    <w:rsid w:val="00CC09B5"/>
    <w:rsid w:val="00CC10D7"/>
    <w:rsid w:val="00CC1511"/>
    <w:rsid w:val="00CC1E0B"/>
    <w:rsid w:val="00CC38BE"/>
    <w:rsid w:val="00CC4A7D"/>
    <w:rsid w:val="00CC58EA"/>
    <w:rsid w:val="00CC6C67"/>
    <w:rsid w:val="00CC7C44"/>
    <w:rsid w:val="00CC7E24"/>
    <w:rsid w:val="00CD08E5"/>
    <w:rsid w:val="00CD1984"/>
    <w:rsid w:val="00CD2555"/>
    <w:rsid w:val="00CD30C3"/>
    <w:rsid w:val="00CD474E"/>
    <w:rsid w:val="00CD654A"/>
    <w:rsid w:val="00CE01FF"/>
    <w:rsid w:val="00CE0E1B"/>
    <w:rsid w:val="00CE126E"/>
    <w:rsid w:val="00CE24EE"/>
    <w:rsid w:val="00CE2A08"/>
    <w:rsid w:val="00CE3227"/>
    <w:rsid w:val="00CE3289"/>
    <w:rsid w:val="00CE3FA6"/>
    <w:rsid w:val="00CE44B8"/>
    <w:rsid w:val="00CE49D9"/>
    <w:rsid w:val="00CE5867"/>
    <w:rsid w:val="00CE614D"/>
    <w:rsid w:val="00CE72C3"/>
    <w:rsid w:val="00CE7D77"/>
    <w:rsid w:val="00CE7DEC"/>
    <w:rsid w:val="00CF0972"/>
    <w:rsid w:val="00CF0F2D"/>
    <w:rsid w:val="00CF18CF"/>
    <w:rsid w:val="00CF1DCF"/>
    <w:rsid w:val="00CF1EA0"/>
    <w:rsid w:val="00CF20F5"/>
    <w:rsid w:val="00CF31D3"/>
    <w:rsid w:val="00CF5CDA"/>
    <w:rsid w:val="00CF699E"/>
    <w:rsid w:val="00CF6FC5"/>
    <w:rsid w:val="00CF7B05"/>
    <w:rsid w:val="00CF7EED"/>
    <w:rsid w:val="00D000AD"/>
    <w:rsid w:val="00D0024D"/>
    <w:rsid w:val="00D02BBF"/>
    <w:rsid w:val="00D02FF2"/>
    <w:rsid w:val="00D037DB"/>
    <w:rsid w:val="00D04B8F"/>
    <w:rsid w:val="00D05C15"/>
    <w:rsid w:val="00D06377"/>
    <w:rsid w:val="00D06CB0"/>
    <w:rsid w:val="00D0718E"/>
    <w:rsid w:val="00D07872"/>
    <w:rsid w:val="00D1002D"/>
    <w:rsid w:val="00D110DB"/>
    <w:rsid w:val="00D12236"/>
    <w:rsid w:val="00D138C3"/>
    <w:rsid w:val="00D14262"/>
    <w:rsid w:val="00D14392"/>
    <w:rsid w:val="00D147C5"/>
    <w:rsid w:val="00D15D22"/>
    <w:rsid w:val="00D16EE2"/>
    <w:rsid w:val="00D16EED"/>
    <w:rsid w:val="00D2047B"/>
    <w:rsid w:val="00D20FB8"/>
    <w:rsid w:val="00D217EE"/>
    <w:rsid w:val="00D22516"/>
    <w:rsid w:val="00D2316A"/>
    <w:rsid w:val="00D234E9"/>
    <w:rsid w:val="00D2359C"/>
    <w:rsid w:val="00D235B9"/>
    <w:rsid w:val="00D24403"/>
    <w:rsid w:val="00D26176"/>
    <w:rsid w:val="00D26293"/>
    <w:rsid w:val="00D26CC5"/>
    <w:rsid w:val="00D27EEE"/>
    <w:rsid w:val="00D3178C"/>
    <w:rsid w:val="00D32131"/>
    <w:rsid w:val="00D343CB"/>
    <w:rsid w:val="00D36E59"/>
    <w:rsid w:val="00D376B0"/>
    <w:rsid w:val="00D377AD"/>
    <w:rsid w:val="00D37B87"/>
    <w:rsid w:val="00D37EC7"/>
    <w:rsid w:val="00D4036B"/>
    <w:rsid w:val="00D40BD1"/>
    <w:rsid w:val="00D410EF"/>
    <w:rsid w:val="00D41B4A"/>
    <w:rsid w:val="00D431A8"/>
    <w:rsid w:val="00D432B9"/>
    <w:rsid w:val="00D43570"/>
    <w:rsid w:val="00D43854"/>
    <w:rsid w:val="00D45E0A"/>
    <w:rsid w:val="00D460C9"/>
    <w:rsid w:val="00D4651E"/>
    <w:rsid w:val="00D47724"/>
    <w:rsid w:val="00D4790D"/>
    <w:rsid w:val="00D47A43"/>
    <w:rsid w:val="00D5012B"/>
    <w:rsid w:val="00D50A04"/>
    <w:rsid w:val="00D50E5D"/>
    <w:rsid w:val="00D51D81"/>
    <w:rsid w:val="00D542C9"/>
    <w:rsid w:val="00D54FD0"/>
    <w:rsid w:val="00D55041"/>
    <w:rsid w:val="00D550F1"/>
    <w:rsid w:val="00D55A77"/>
    <w:rsid w:val="00D566E6"/>
    <w:rsid w:val="00D56781"/>
    <w:rsid w:val="00D56D3C"/>
    <w:rsid w:val="00D56F65"/>
    <w:rsid w:val="00D607FB"/>
    <w:rsid w:val="00D60A38"/>
    <w:rsid w:val="00D60EDA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AC0"/>
    <w:rsid w:val="00D64235"/>
    <w:rsid w:val="00D646B5"/>
    <w:rsid w:val="00D64784"/>
    <w:rsid w:val="00D65462"/>
    <w:rsid w:val="00D65CB8"/>
    <w:rsid w:val="00D661AF"/>
    <w:rsid w:val="00D66419"/>
    <w:rsid w:val="00D66741"/>
    <w:rsid w:val="00D668E3"/>
    <w:rsid w:val="00D66AAC"/>
    <w:rsid w:val="00D66D51"/>
    <w:rsid w:val="00D704B2"/>
    <w:rsid w:val="00D71068"/>
    <w:rsid w:val="00D71CD2"/>
    <w:rsid w:val="00D7221C"/>
    <w:rsid w:val="00D72373"/>
    <w:rsid w:val="00D72CD0"/>
    <w:rsid w:val="00D732F8"/>
    <w:rsid w:val="00D745B6"/>
    <w:rsid w:val="00D747D3"/>
    <w:rsid w:val="00D74EF3"/>
    <w:rsid w:val="00D7552C"/>
    <w:rsid w:val="00D75F28"/>
    <w:rsid w:val="00D80444"/>
    <w:rsid w:val="00D811BB"/>
    <w:rsid w:val="00D81C01"/>
    <w:rsid w:val="00D81C03"/>
    <w:rsid w:val="00D81C1A"/>
    <w:rsid w:val="00D8270E"/>
    <w:rsid w:val="00D827F9"/>
    <w:rsid w:val="00D83077"/>
    <w:rsid w:val="00D83189"/>
    <w:rsid w:val="00D83400"/>
    <w:rsid w:val="00D834F5"/>
    <w:rsid w:val="00D83C52"/>
    <w:rsid w:val="00D8434E"/>
    <w:rsid w:val="00D849D3"/>
    <w:rsid w:val="00D84BCA"/>
    <w:rsid w:val="00D84FC3"/>
    <w:rsid w:val="00D854D8"/>
    <w:rsid w:val="00D86007"/>
    <w:rsid w:val="00D871B3"/>
    <w:rsid w:val="00D871DA"/>
    <w:rsid w:val="00D87C5D"/>
    <w:rsid w:val="00D92D3F"/>
    <w:rsid w:val="00D9339C"/>
    <w:rsid w:val="00D936DD"/>
    <w:rsid w:val="00D939B0"/>
    <w:rsid w:val="00D93CAB"/>
    <w:rsid w:val="00D9434A"/>
    <w:rsid w:val="00D949EA"/>
    <w:rsid w:val="00D94A99"/>
    <w:rsid w:val="00D95098"/>
    <w:rsid w:val="00D95301"/>
    <w:rsid w:val="00D95766"/>
    <w:rsid w:val="00D95884"/>
    <w:rsid w:val="00D958BA"/>
    <w:rsid w:val="00D9680E"/>
    <w:rsid w:val="00D96EF8"/>
    <w:rsid w:val="00D975DA"/>
    <w:rsid w:val="00DA05F5"/>
    <w:rsid w:val="00DA128D"/>
    <w:rsid w:val="00DA2146"/>
    <w:rsid w:val="00DA2865"/>
    <w:rsid w:val="00DA350E"/>
    <w:rsid w:val="00DA3E3D"/>
    <w:rsid w:val="00DA4B94"/>
    <w:rsid w:val="00DA5D5E"/>
    <w:rsid w:val="00DA5F75"/>
    <w:rsid w:val="00DA6D00"/>
    <w:rsid w:val="00DA6EB5"/>
    <w:rsid w:val="00DA74C7"/>
    <w:rsid w:val="00DA76C2"/>
    <w:rsid w:val="00DA7B4F"/>
    <w:rsid w:val="00DB04B9"/>
    <w:rsid w:val="00DB114B"/>
    <w:rsid w:val="00DB1723"/>
    <w:rsid w:val="00DB301F"/>
    <w:rsid w:val="00DB3F24"/>
    <w:rsid w:val="00DB404F"/>
    <w:rsid w:val="00DB4639"/>
    <w:rsid w:val="00DB4CDD"/>
    <w:rsid w:val="00DB5653"/>
    <w:rsid w:val="00DB6192"/>
    <w:rsid w:val="00DB6259"/>
    <w:rsid w:val="00DB6A15"/>
    <w:rsid w:val="00DB737D"/>
    <w:rsid w:val="00DB799D"/>
    <w:rsid w:val="00DB7A86"/>
    <w:rsid w:val="00DB7E22"/>
    <w:rsid w:val="00DB7E33"/>
    <w:rsid w:val="00DC00D5"/>
    <w:rsid w:val="00DC1F65"/>
    <w:rsid w:val="00DC20FC"/>
    <w:rsid w:val="00DC23F7"/>
    <w:rsid w:val="00DC2884"/>
    <w:rsid w:val="00DC2C49"/>
    <w:rsid w:val="00DC2E9A"/>
    <w:rsid w:val="00DC3D25"/>
    <w:rsid w:val="00DC3E4E"/>
    <w:rsid w:val="00DC4374"/>
    <w:rsid w:val="00DC5E10"/>
    <w:rsid w:val="00DC6334"/>
    <w:rsid w:val="00DC738D"/>
    <w:rsid w:val="00DC7758"/>
    <w:rsid w:val="00DD00CC"/>
    <w:rsid w:val="00DD152E"/>
    <w:rsid w:val="00DD1BDB"/>
    <w:rsid w:val="00DD1E9F"/>
    <w:rsid w:val="00DD24C7"/>
    <w:rsid w:val="00DD4BD3"/>
    <w:rsid w:val="00DD4E69"/>
    <w:rsid w:val="00DD4EF4"/>
    <w:rsid w:val="00DD55AB"/>
    <w:rsid w:val="00DD5E97"/>
    <w:rsid w:val="00DD5FF7"/>
    <w:rsid w:val="00DD61D0"/>
    <w:rsid w:val="00DD65B2"/>
    <w:rsid w:val="00DD6ECA"/>
    <w:rsid w:val="00DD771F"/>
    <w:rsid w:val="00DD7799"/>
    <w:rsid w:val="00DD7F9C"/>
    <w:rsid w:val="00DE0C1F"/>
    <w:rsid w:val="00DE0F24"/>
    <w:rsid w:val="00DE1806"/>
    <w:rsid w:val="00DE1C7C"/>
    <w:rsid w:val="00DE3118"/>
    <w:rsid w:val="00DE3986"/>
    <w:rsid w:val="00DE57B8"/>
    <w:rsid w:val="00DE60B6"/>
    <w:rsid w:val="00DE60C1"/>
    <w:rsid w:val="00DE64CB"/>
    <w:rsid w:val="00DE7B3C"/>
    <w:rsid w:val="00DF11B9"/>
    <w:rsid w:val="00DF1671"/>
    <w:rsid w:val="00DF1F5E"/>
    <w:rsid w:val="00DF213A"/>
    <w:rsid w:val="00DF2C8E"/>
    <w:rsid w:val="00DF2CE3"/>
    <w:rsid w:val="00DF4BCD"/>
    <w:rsid w:val="00DF54EC"/>
    <w:rsid w:val="00DF559F"/>
    <w:rsid w:val="00DF6A59"/>
    <w:rsid w:val="00DF7651"/>
    <w:rsid w:val="00DF7BF3"/>
    <w:rsid w:val="00DF7E0D"/>
    <w:rsid w:val="00E00B2D"/>
    <w:rsid w:val="00E01162"/>
    <w:rsid w:val="00E01D5F"/>
    <w:rsid w:val="00E01F35"/>
    <w:rsid w:val="00E022C8"/>
    <w:rsid w:val="00E030E6"/>
    <w:rsid w:val="00E035B2"/>
    <w:rsid w:val="00E0459E"/>
    <w:rsid w:val="00E068BB"/>
    <w:rsid w:val="00E07184"/>
    <w:rsid w:val="00E071CE"/>
    <w:rsid w:val="00E07C6C"/>
    <w:rsid w:val="00E108CA"/>
    <w:rsid w:val="00E10AEC"/>
    <w:rsid w:val="00E11131"/>
    <w:rsid w:val="00E11A40"/>
    <w:rsid w:val="00E11ECB"/>
    <w:rsid w:val="00E11EEF"/>
    <w:rsid w:val="00E128C5"/>
    <w:rsid w:val="00E1334D"/>
    <w:rsid w:val="00E13EC0"/>
    <w:rsid w:val="00E1429D"/>
    <w:rsid w:val="00E14A1C"/>
    <w:rsid w:val="00E153B4"/>
    <w:rsid w:val="00E15610"/>
    <w:rsid w:val="00E15E52"/>
    <w:rsid w:val="00E1608E"/>
    <w:rsid w:val="00E167AF"/>
    <w:rsid w:val="00E171FD"/>
    <w:rsid w:val="00E17C6F"/>
    <w:rsid w:val="00E17D44"/>
    <w:rsid w:val="00E20C51"/>
    <w:rsid w:val="00E21852"/>
    <w:rsid w:val="00E21CB5"/>
    <w:rsid w:val="00E22070"/>
    <w:rsid w:val="00E22B31"/>
    <w:rsid w:val="00E23188"/>
    <w:rsid w:val="00E236D4"/>
    <w:rsid w:val="00E242CB"/>
    <w:rsid w:val="00E243FF"/>
    <w:rsid w:val="00E24D1F"/>
    <w:rsid w:val="00E24D7D"/>
    <w:rsid w:val="00E2532A"/>
    <w:rsid w:val="00E2618A"/>
    <w:rsid w:val="00E3142A"/>
    <w:rsid w:val="00E31E87"/>
    <w:rsid w:val="00E32E63"/>
    <w:rsid w:val="00E336CC"/>
    <w:rsid w:val="00E34CE5"/>
    <w:rsid w:val="00E36673"/>
    <w:rsid w:val="00E3680E"/>
    <w:rsid w:val="00E37D9E"/>
    <w:rsid w:val="00E40A05"/>
    <w:rsid w:val="00E40B39"/>
    <w:rsid w:val="00E41FB4"/>
    <w:rsid w:val="00E421C8"/>
    <w:rsid w:val="00E43474"/>
    <w:rsid w:val="00E44BA0"/>
    <w:rsid w:val="00E44C90"/>
    <w:rsid w:val="00E451BA"/>
    <w:rsid w:val="00E45392"/>
    <w:rsid w:val="00E453F4"/>
    <w:rsid w:val="00E45689"/>
    <w:rsid w:val="00E45C5E"/>
    <w:rsid w:val="00E462CC"/>
    <w:rsid w:val="00E4642A"/>
    <w:rsid w:val="00E46A8B"/>
    <w:rsid w:val="00E46D2A"/>
    <w:rsid w:val="00E46D50"/>
    <w:rsid w:val="00E47081"/>
    <w:rsid w:val="00E477C9"/>
    <w:rsid w:val="00E5067E"/>
    <w:rsid w:val="00E509D8"/>
    <w:rsid w:val="00E50C06"/>
    <w:rsid w:val="00E50C1D"/>
    <w:rsid w:val="00E518DE"/>
    <w:rsid w:val="00E51FD2"/>
    <w:rsid w:val="00E537EC"/>
    <w:rsid w:val="00E53BCE"/>
    <w:rsid w:val="00E53F01"/>
    <w:rsid w:val="00E54041"/>
    <w:rsid w:val="00E541DE"/>
    <w:rsid w:val="00E542D4"/>
    <w:rsid w:val="00E55120"/>
    <w:rsid w:val="00E557FA"/>
    <w:rsid w:val="00E5599E"/>
    <w:rsid w:val="00E55A39"/>
    <w:rsid w:val="00E55A74"/>
    <w:rsid w:val="00E567EF"/>
    <w:rsid w:val="00E57465"/>
    <w:rsid w:val="00E576DF"/>
    <w:rsid w:val="00E578AB"/>
    <w:rsid w:val="00E578E4"/>
    <w:rsid w:val="00E57CCC"/>
    <w:rsid w:val="00E60787"/>
    <w:rsid w:val="00E612DF"/>
    <w:rsid w:val="00E6190E"/>
    <w:rsid w:val="00E62C2F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68A"/>
    <w:rsid w:val="00E72581"/>
    <w:rsid w:val="00E72653"/>
    <w:rsid w:val="00E72E35"/>
    <w:rsid w:val="00E744E0"/>
    <w:rsid w:val="00E756A5"/>
    <w:rsid w:val="00E772FB"/>
    <w:rsid w:val="00E77A13"/>
    <w:rsid w:val="00E8132C"/>
    <w:rsid w:val="00E81E53"/>
    <w:rsid w:val="00E81F44"/>
    <w:rsid w:val="00E8333F"/>
    <w:rsid w:val="00E84224"/>
    <w:rsid w:val="00E84CB6"/>
    <w:rsid w:val="00E8555C"/>
    <w:rsid w:val="00E857A9"/>
    <w:rsid w:val="00E857EF"/>
    <w:rsid w:val="00E8590E"/>
    <w:rsid w:val="00E8770E"/>
    <w:rsid w:val="00E87B66"/>
    <w:rsid w:val="00E905E4"/>
    <w:rsid w:val="00E915A6"/>
    <w:rsid w:val="00E915E2"/>
    <w:rsid w:val="00E9162A"/>
    <w:rsid w:val="00E91A4B"/>
    <w:rsid w:val="00E91D39"/>
    <w:rsid w:val="00E91E91"/>
    <w:rsid w:val="00E92076"/>
    <w:rsid w:val="00E9265A"/>
    <w:rsid w:val="00E92701"/>
    <w:rsid w:val="00E93118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7971"/>
    <w:rsid w:val="00EA04B6"/>
    <w:rsid w:val="00EA05DF"/>
    <w:rsid w:val="00EA0DD6"/>
    <w:rsid w:val="00EA1366"/>
    <w:rsid w:val="00EA1E35"/>
    <w:rsid w:val="00EA1F19"/>
    <w:rsid w:val="00EA294C"/>
    <w:rsid w:val="00EA2E02"/>
    <w:rsid w:val="00EA4482"/>
    <w:rsid w:val="00EA5043"/>
    <w:rsid w:val="00EA64D1"/>
    <w:rsid w:val="00EA65B3"/>
    <w:rsid w:val="00EA66CA"/>
    <w:rsid w:val="00EA7264"/>
    <w:rsid w:val="00EB0FD0"/>
    <w:rsid w:val="00EB1090"/>
    <w:rsid w:val="00EB11C5"/>
    <w:rsid w:val="00EB149A"/>
    <w:rsid w:val="00EB14CD"/>
    <w:rsid w:val="00EB1992"/>
    <w:rsid w:val="00EB1B11"/>
    <w:rsid w:val="00EB1DDD"/>
    <w:rsid w:val="00EB3415"/>
    <w:rsid w:val="00EB424E"/>
    <w:rsid w:val="00EB4FB3"/>
    <w:rsid w:val="00EB56D5"/>
    <w:rsid w:val="00EB5B35"/>
    <w:rsid w:val="00EB5D00"/>
    <w:rsid w:val="00EB7299"/>
    <w:rsid w:val="00EB77D4"/>
    <w:rsid w:val="00EC0355"/>
    <w:rsid w:val="00EC088F"/>
    <w:rsid w:val="00EC0E62"/>
    <w:rsid w:val="00EC136F"/>
    <w:rsid w:val="00EC2229"/>
    <w:rsid w:val="00EC2479"/>
    <w:rsid w:val="00EC276F"/>
    <w:rsid w:val="00EC27C9"/>
    <w:rsid w:val="00EC2D7F"/>
    <w:rsid w:val="00EC2F6E"/>
    <w:rsid w:val="00EC3983"/>
    <w:rsid w:val="00EC4507"/>
    <w:rsid w:val="00EC4B9A"/>
    <w:rsid w:val="00EC5EB3"/>
    <w:rsid w:val="00EC5F2A"/>
    <w:rsid w:val="00ED0687"/>
    <w:rsid w:val="00ED06D2"/>
    <w:rsid w:val="00ED0761"/>
    <w:rsid w:val="00ED08EB"/>
    <w:rsid w:val="00ED198B"/>
    <w:rsid w:val="00ED21F6"/>
    <w:rsid w:val="00ED29A3"/>
    <w:rsid w:val="00ED30F5"/>
    <w:rsid w:val="00ED343D"/>
    <w:rsid w:val="00ED3C81"/>
    <w:rsid w:val="00ED4DE2"/>
    <w:rsid w:val="00ED5025"/>
    <w:rsid w:val="00ED6436"/>
    <w:rsid w:val="00ED6C3F"/>
    <w:rsid w:val="00ED6D7B"/>
    <w:rsid w:val="00ED6E8F"/>
    <w:rsid w:val="00ED74A4"/>
    <w:rsid w:val="00ED7577"/>
    <w:rsid w:val="00EE017F"/>
    <w:rsid w:val="00EE062B"/>
    <w:rsid w:val="00EE0780"/>
    <w:rsid w:val="00EE07F7"/>
    <w:rsid w:val="00EE10D9"/>
    <w:rsid w:val="00EE11FA"/>
    <w:rsid w:val="00EE34F3"/>
    <w:rsid w:val="00EE3D7D"/>
    <w:rsid w:val="00EE4EA0"/>
    <w:rsid w:val="00EE4F75"/>
    <w:rsid w:val="00EE5849"/>
    <w:rsid w:val="00EE5C7F"/>
    <w:rsid w:val="00EE6457"/>
    <w:rsid w:val="00EE6A30"/>
    <w:rsid w:val="00EE716E"/>
    <w:rsid w:val="00EF0A4C"/>
    <w:rsid w:val="00EF0E47"/>
    <w:rsid w:val="00EF2A53"/>
    <w:rsid w:val="00EF316A"/>
    <w:rsid w:val="00EF37DD"/>
    <w:rsid w:val="00EF4C70"/>
    <w:rsid w:val="00EF5E54"/>
    <w:rsid w:val="00EF6455"/>
    <w:rsid w:val="00EF6E6F"/>
    <w:rsid w:val="00EF6EC2"/>
    <w:rsid w:val="00EF73FB"/>
    <w:rsid w:val="00EF7A81"/>
    <w:rsid w:val="00F01E92"/>
    <w:rsid w:val="00F0414F"/>
    <w:rsid w:val="00F045FA"/>
    <w:rsid w:val="00F0496D"/>
    <w:rsid w:val="00F056F9"/>
    <w:rsid w:val="00F07363"/>
    <w:rsid w:val="00F100EF"/>
    <w:rsid w:val="00F10358"/>
    <w:rsid w:val="00F119E0"/>
    <w:rsid w:val="00F1217E"/>
    <w:rsid w:val="00F1242E"/>
    <w:rsid w:val="00F1248F"/>
    <w:rsid w:val="00F129B0"/>
    <w:rsid w:val="00F12FB2"/>
    <w:rsid w:val="00F13D32"/>
    <w:rsid w:val="00F1407D"/>
    <w:rsid w:val="00F14815"/>
    <w:rsid w:val="00F15480"/>
    <w:rsid w:val="00F1606F"/>
    <w:rsid w:val="00F16A61"/>
    <w:rsid w:val="00F17809"/>
    <w:rsid w:val="00F20527"/>
    <w:rsid w:val="00F22079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1C81"/>
    <w:rsid w:val="00F32A58"/>
    <w:rsid w:val="00F3393D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589"/>
    <w:rsid w:val="00F378F0"/>
    <w:rsid w:val="00F4014D"/>
    <w:rsid w:val="00F40C2C"/>
    <w:rsid w:val="00F415AD"/>
    <w:rsid w:val="00F42A17"/>
    <w:rsid w:val="00F43E11"/>
    <w:rsid w:val="00F43FDD"/>
    <w:rsid w:val="00F44648"/>
    <w:rsid w:val="00F44BAC"/>
    <w:rsid w:val="00F44C97"/>
    <w:rsid w:val="00F44F01"/>
    <w:rsid w:val="00F44F1A"/>
    <w:rsid w:val="00F45344"/>
    <w:rsid w:val="00F4563C"/>
    <w:rsid w:val="00F46102"/>
    <w:rsid w:val="00F476D8"/>
    <w:rsid w:val="00F4790A"/>
    <w:rsid w:val="00F47FB3"/>
    <w:rsid w:val="00F50436"/>
    <w:rsid w:val="00F50660"/>
    <w:rsid w:val="00F50C6F"/>
    <w:rsid w:val="00F5156B"/>
    <w:rsid w:val="00F5216F"/>
    <w:rsid w:val="00F524E2"/>
    <w:rsid w:val="00F52812"/>
    <w:rsid w:val="00F52922"/>
    <w:rsid w:val="00F52CC1"/>
    <w:rsid w:val="00F53BFB"/>
    <w:rsid w:val="00F5466C"/>
    <w:rsid w:val="00F54C47"/>
    <w:rsid w:val="00F55BB2"/>
    <w:rsid w:val="00F56091"/>
    <w:rsid w:val="00F567BB"/>
    <w:rsid w:val="00F569E7"/>
    <w:rsid w:val="00F573FF"/>
    <w:rsid w:val="00F57547"/>
    <w:rsid w:val="00F575A8"/>
    <w:rsid w:val="00F5798B"/>
    <w:rsid w:val="00F57BBE"/>
    <w:rsid w:val="00F6067E"/>
    <w:rsid w:val="00F61030"/>
    <w:rsid w:val="00F636CC"/>
    <w:rsid w:val="00F63787"/>
    <w:rsid w:val="00F638F5"/>
    <w:rsid w:val="00F64191"/>
    <w:rsid w:val="00F6422B"/>
    <w:rsid w:val="00F65FBB"/>
    <w:rsid w:val="00F660B9"/>
    <w:rsid w:val="00F663BB"/>
    <w:rsid w:val="00F66668"/>
    <w:rsid w:val="00F66EBC"/>
    <w:rsid w:val="00F67BA1"/>
    <w:rsid w:val="00F71383"/>
    <w:rsid w:val="00F714F3"/>
    <w:rsid w:val="00F72008"/>
    <w:rsid w:val="00F721F4"/>
    <w:rsid w:val="00F72B16"/>
    <w:rsid w:val="00F73CFA"/>
    <w:rsid w:val="00F74001"/>
    <w:rsid w:val="00F74317"/>
    <w:rsid w:val="00F75CB3"/>
    <w:rsid w:val="00F765A3"/>
    <w:rsid w:val="00F76C4F"/>
    <w:rsid w:val="00F77124"/>
    <w:rsid w:val="00F8121E"/>
    <w:rsid w:val="00F81A20"/>
    <w:rsid w:val="00F81EE2"/>
    <w:rsid w:val="00F824BA"/>
    <w:rsid w:val="00F83BDB"/>
    <w:rsid w:val="00F83C71"/>
    <w:rsid w:val="00F845B5"/>
    <w:rsid w:val="00F845E7"/>
    <w:rsid w:val="00F84EFB"/>
    <w:rsid w:val="00F85589"/>
    <w:rsid w:val="00F85FED"/>
    <w:rsid w:val="00F869FF"/>
    <w:rsid w:val="00F90B1C"/>
    <w:rsid w:val="00F90B9B"/>
    <w:rsid w:val="00F9177B"/>
    <w:rsid w:val="00F91800"/>
    <w:rsid w:val="00F92323"/>
    <w:rsid w:val="00F943D7"/>
    <w:rsid w:val="00F9502A"/>
    <w:rsid w:val="00F95514"/>
    <w:rsid w:val="00F95D23"/>
    <w:rsid w:val="00F96410"/>
    <w:rsid w:val="00F97033"/>
    <w:rsid w:val="00F9708F"/>
    <w:rsid w:val="00F97293"/>
    <w:rsid w:val="00F97C21"/>
    <w:rsid w:val="00FA110B"/>
    <w:rsid w:val="00FA3668"/>
    <w:rsid w:val="00FA50C6"/>
    <w:rsid w:val="00FA5FFB"/>
    <w:rsid w:val="00FA6E6F"/>
    <w:rsid w:val="00FA7088"/>
    <w:rsid w:val="00FA77BF"/>
    <w:rsid w:val="00FB09B6"/>
    <w:rsid w:val="00FB168D"/>
    <w:rsid w:val="00FB1F65"/>
    <w:rsid w:val="00FB3AF2"/>
    <w:rsid w:val="00FB3B11"/>
    <w:rsid w:val="00FB4994"/>
    <w:rsid w:val="00FB676B"/>
    <w:rsid w:val="00FB6B1F"/>
    <w:rsid w:val="00FB7108"/>
    <w:rsid w:val="00FB7574"/>
    <w:rsid w:val="00FB76EA"/>
    <w:rsid w:val="00FC001D"/>
    <w:rsid w:val="00FC0BE3"/>
    <w:rsid w:val="00FC18FD"/>
    <w:rsid w:val="00FC1F79"/>
    <w:rsid w:val="00FC21BB"/>
    <w:rsid w:val="00FC21F1"/>
    <w:rsid w:val="00FC2202"/>
    <w:rsid w:val="00FC28D5"/>
    <w:rsid w:val="00FC2F68"/>
    <w:rsid w:val="00FC3C8B"/>
    <w:rsid w:val="00FC3F1C"/>
    <w:rsid w:val="00FC40FD"/>
    <w:rsid w:val="00FC4123"/>
    <w:rsid w:val="00FC4E64"/>
    <w:rsid w:val="00FC5500"/>
    <w:rsid w:val="00FC5EF6"/>
    <w:rsid w:val="00FC630B"/>
    <w:rsid w:val="00FC6B79"/>
    <w:rsid w:val="00FD0332"/>
    <w:rsid w:val="00FD0DCA"/>
    <w:rsid w:val="00FD1445"/>
    <w:rsid w:val="00FD2952"/>
    <w:rsid w:val="00FD33F0"/>
    <w:rsid w:val="00FD3BC5"/>
    <w:rsid w:val="00FD49E0"/>
    <w:rsid w:val="00FD5F40"/>
    <w:rsid w:val="00FD601A"/>
    <w:rsid w:val="00FD665E"/>
    <w:rsid w:val="00FD756E"/>
    <w:rsid w:val="00FE0470"/>
    <w:rsid w:val="00FE0A92"/>
    <w:rsid w:val="00FE1918"/>
    <w:rsid w:val="00FE1E55"/>
    <w:rsid w:val="00FE3922"/>
    <w:rsid w:val="00FE459A"/>
    <w:rsid w:val="00FE4DE4"/>
    <w:rsid w:val="00FE4E66"/>
    <w:rsid w:val="00FE5AD4"/>
    <w:rsid w:val="00FE5D43"/>
    <w:rsid w:val="00FE6182"/>
    <w:rsid w:val="00FE625C"/>
    <w:rsid w:val="00FE6B10"/>
    <w:rsid w:val="00FE772B"/>
    <w:rsid w:val="00FF0E5C"/>
    <w:rsid w:val="00FF12B6"/>
    <w:rsid w:val="00FF2594"/>
    <w:rsid w:val="00FF2CC5"/>
    <w:rsid w:val="00FF387A"/>
    <w:rsid w:val="00FF3BE3"/>
    <w:rsid w:val="00FF5D60"/>
    <w:rsid w:val="0212D029"/>
    <w:rsid w:val="021495F5"/>
    <w:rsid w:val="02977662"/>
    <w:rsid w:val="02E50C3E"/>
    <w:rsid w:val="03C1A12D"/>
    <w:rsid w:val="03C86367"/>
    <w:rsid w:val="041F8E44"/>
    <w:rsid w:val="0680889C"/>
    <w:rsid w:val="07083395"/>
    <w:rsid w:val="08E9C222"/>
    <w:rsid w:val="090F388A"/>
    <w:rsid w:val="09C2DEB9"/>
    <w:rsid w:val="09DD7725"/>
    <w:rsid w:val="0A99AEB1"/>
    <w:rsid w:val="0AC9CEB8"/>
    <w:rsid w:val="0B6CB6B2"/>
    <w:rsid w:val="0B78FE84"/>
    <w:rsid w:val="0BBB783B"/>
    <w:rsid w:val="0CBD28EE"/>
    <w:rsid w:val="0D43D362"/>
    <w:rsid w:val="0E3782B5"/>
    <w:rsid w:val="0FDEEE6A"/>
    <w:rsid w:val="101BAC72"/>
    <w:rsid w:val="10EA8B79"/>
    <w:rsid w:val="114E8ADC"/>
    <w:rsid w:val="12383A0A"/>
    <w:rsid w:val="125ADF05"/>
    <w:rsid w:val="1379C928"/>
    <w:rsid w:val="1384DB91"/>
    <w:rsid w:val="138EE607"/>
    <w:rsid w:val="140A521F"/>
    <w:rsid w:val="1741F2E1"/>
    <w:rsid w:val="17EA004F"/>
    <w:rsid w:val="187ED0AC"/>
    <w:rsid w:val="18C6F409"/>
    <w:rsid w:val="1A39638C"/>
    <w:rsid w:val="1A5DE5A7"/>
    <w:rsid w:val="1A8BC7D3"/>
    <w:rsid w:val="1A9BB94D"/>
    <w:rsid w:val="1AA81809"/>
    <w:rsid w:val="1AC811CB"/>
    <w:rsid w:val="1E12B697"/>
    <w:rsid w:val="1E64A0FF"/>
    <w:rsid w:val="1F763489"/>
    <w:rsid w:val="1FFCFFBA"/>
    <w:rsid w:val="2093D251"/>
    <w:rsid w:val="21430DAE"/>
    <w:rsid w:val="21AEA2A9"/>
    <w:rsid w:val="2316EBAF"/>
    <w:rsid w:val="23F314D3"/>
    <w:rsid w:val="248DF68C"/>
    <w:rsid w:val="24F752D4"/>
    <w:rsid w:val="25228443"/>
    <w:rsid w:val="25A6B665"/>
    <w:rsid w:val="26173E68"/>
    <w:rsid w:val="2675E3CB"/>
    <w:rsid w:val="2730A819"/>
    <w:rsid w:val="27C75C82"/>
    <w:rsid w:val="27EEE942"/>
    <w:rsid w:val="281091B9"/>
    <w:rsid w:val="28F3E70C"/>
    <w:rsid w:val="29140D80"/>
    <w:rsid w:val="293FC42D"/>
    <w:rsid w:val="2C05FF88"/>
    <w:rsid w:val="2D06AB72"/>
    <w:rsid w:val="2D227131"/>
    <w:rsid w:val="2D2DF586"/>
    <w:rsid w:val="2E5E2AC6"/>
    <w:rsid w:val="2ED74BB3"/>
    <w:rsid w:val="2EE1E343"/>
    <w:rsid w:val="3056EB83"/>
    <w:rsid w:val="3113D039"/>
    <w:rsid w:val="3169B886"/>
    <w:rsid w:val="31E1E0F8"/>
    <w:rsid w:val="31EE33D5"/>
    <w:rsid w:val="33026DB2"/>
    <w:rsid w:val="33A9B110"/>
    <w:rsid w:val="34CF85BA"/>
    <w:rsid w:val="3512DC05"/>
    <w:rsid w:val="3572C958"/>
    <w:rsid w:val="36C23B7C"/>
    <w:rsid w:val="3713D6C8"/>
    <w:rsid w:val="374ACC2A"/>
    <w:rsid w:val="379079D1"/>
    <w:rsid w:val="398704A4"/>
    <w:rsid w:val="39999F62"/>
    <w:rsid w:val="39BB267F"/>
    <w:rsid w:val="3BAFC9E8"/>
    <w:rsid w:val="3C2D66FF"/>
    <w:rsid w:val="3C49991E"/>
    <w:rsid w:val="3EC00415"/>
    <w:rsid w:val="408F071F"/>
    <w:rsid w:val="4110F163"/>
    <w:rsid w:val="411A3417"/>
    <w:rsid w:val="417A4DCC"/>
    <w:rsid w:val="4298BE18"/>
    <w:rsid w:val="43F992A3"/>
    <w:rsid w:val="44E0DFB4"/>
    <w:rsid w:val="455ADCA0"/>
    <w:rsid w:val="455EC029"/>
    <w:rsid w:val="45EDA53A"/>
    <w:rsid w:val="467CB015"/>
    <w:rsid w:val="46CE87A0"/>
    <w:rsid w:val="4726472C"/>
    <w:rsid w:val="4835DF7A"/>
    <w:rsid w:val="4866E65B"/>
    <w:rsid w:val="488D77A5"/>
    <w:rsid w:val="4AA0CFA3"/>
    <w:rsid w:val="4AEE8C29"/>
    <w:rsid w:val="4BDC08A0"/>
    <w:rsid w:val="4C37B2D8"/>
    <w:rsid w:val="4CB9B0A5"/>
    <w:rsid w:val="4D148355"/>
    <w:rsid w:val="4D99363B"/>
    <w:rsid w:val="4ED627DF"/>
    <w:rsid w:val="50F368E6"/>
    <w:rsid w:val="51AA31B2"/>
    <w:rsid w:val="52B441C2"/>
    <w:rsid w:val="5366B020"/>
    <w:rsid w:val="53B9E765"/>
    <w:rsid w:val="53BDC3C4"/>
    <w:rsid w:val="557B4F7D"/>
    <w:rsid w:val="56476A8E"/>
    <w:rsid w:val="566C03F9"/>
    <w:rsid w:val="56C560EE"/>
    <w:rsid w:val="56CE263B"/>
    <w:rsid w:val="58EA1C37"/>
    <w:rsid w:val="58FD4054"/>
    <w:rsid w:val="5920FAEA"/>
    <w:rsid w:val="592AAAE6"/>
    <w:rsid w:val="598C5571"/>
    <w:rsid w:val="5AD227BD"/>
    <w:rsid w:val="5D3F4071"/>
    <w:rsid w:val="5D469369"/>
    <w:rsid w:val="5DC54560"/>
    <w:rsid w:val="5DFF0B92"/>
    <w:rsid w:val="5E688CDD"/>
    <w:rsid w:val="5EBACB16"/>
    <w:rsid w:val="5F831E40"/>
    <w:rsid w:val="60FE7585"/>
    <w:rsid w:val="6521EC10"/>
    <w:rsid w:val="653129F9"/>
    <w:rsid w:val="654E2CC0"/>
    <w:rsid w:val="6558908E"/>
    <w:rsid w:val="669BFFEE"/>
    <w:rsid w:val="66CCFA5A"/>
    <w:rsid w:val="67159D47"/>
    <w:rsid w:val="678BD5F2"/>
    <w:rsid w:val="6976648B"/>
    <w:rsid w:val="6AAA493C"/>
    <w:rsid w:val="6AD4C28D"/>
    <w:rsid w:val="6B02A4B9"/>
    <w:rsid w:val="6C9E2B3C"/>
    <w:rsid w:val="6D0F4209"/>
    <w:rsid w:val="6EC13D06"/>
    <w:rsid w:val="6F31A338"/>
    <w:rsid w:val="6F8A22FE"/>
    <w:rsid w:val="6F906B8D"/>
    <w:rsid w:val="6FA833B0"/>
    <w:rsid w:val="71440411"/>
    <w:rsid w:val="71934863"/>
    <w:rsid w:val="73E99055"/>
    <w:rsid w:val="748AF2E6"/>
    <w:rsid w:val="74B0FA0A"/>
    <w:rsid w:val="74FE973E"/>
    <w:rsid w:val="7521CFF7"/>
    <w:rsid w:val="757E69F6"/>
    <w:rsid w:val="75E1282A"/>
    <w:rsid w:val="761BFB21"/>
    <w:rsid w:val="78857994"/>
    <w:rsid w:val="78C75ED6"/>
    <w:rsid w:val="7AB3EAA1"/>
    <w:rsid w:val="7B81B8EE"/>
    <w:rsid w:val="7C037A24"/>
    <w:rsid w:val="7C386754"/>
    <w:rsid w:val="7F39E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0E99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750DC6"/>
  </w:style>
  <w:style w:type="character" w:customStyle="1" w:styleId="findhit">
    <w:name w:val="findhit"/>
    <w:basedOn w:val="Domylnaczcionkaakapitu"/>
    <w:rsid w:val="00750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0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69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4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8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2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cbr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2DACD-9EF3-4D08-9AE8-50270856A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5703</Words>
  <Characters>34223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2021-05-19T10:24:00Z</dcterms:created>
  <dcterms:modified xsi:type="dcterms:W3CDTF">2021-05-19T10:25:00Z</dcterms:modified>
</cp:coreProperties>
</file>