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71A8D1" w14:textId="48F49400" w:rsidR="0072396F" w:rsidRPr="004460A7" w:rsidRDefault="001105FA" w:rsidP="00AC1378">
      <w:pPr>
        <w:spacing w:before="120" w:after="120" w:line="276" w:lineRule="auto"/>
        <w:jc w:val="center"/>
        <w:rPr>
          <w:rFonts w:ascii="Calibri Light" w:hAnsi="Calibri Light" w:cs="Calibri Light"/>
          <w:b/>
        </w:rPr>
      </w:pPr>
      <w:r w:rsidRPr="004460A7">
        <w:rPr>
          <w:rFonts w:ascii="Calibri Light" w:hAnsi="Calibri Light" w:cs="Calibri Light"/>
          <w:b/>
        </w:rPr>
        <w:t>UMOWA nr</w:t>
      </w:r>
    </w:p>
    <w:p w14:paraId="60B99BC8" w14:textId="1F31614E" w:rsidR="001105FA" w:rsidRPr="004460A7" w:rsidRDefault="001105FA" w:rsidP="00AC1378">
      <w:pPr>
        <w:spacing w:before="120" w:after="120" w:line="276" w:lineRule="auto"/>
        <w:rPr>
          <w:rFonts w:ascii="Calibri Light" w:hAnsi="Calibri Light" w:cs="Calibri Light"/>
        </w:rPr>
      </w:pPr>
      <w:r w:rsidRPr="004460A7">
        <w:rPr>
          <w:rFonts w:ascii="Calibri Light" w:hAnsi="Calibri Light" w:cs="Calibri Light"/>
        </w:rPr>
        <w:t>za</w:t>
      </w:r>
      <w:r w:rsidR="00254FD5" w:rsidRPr="004460A7">
        <w:rPr>
          <w:rFonts w:ascii="Calibri Light" w:hAnsi="Calibri Light" w:cs="Calibri Light"/>
        </w:rPr>
        <w:t>warta w dniu _______________ w _______________</w:t>
      </w:r>
    </w:p>
    <w:p w14:paraId="2104074B" w14:textId="522F8F23" w:rsidR="005471A8" w:rsidRPr="004460A7" w:rsidRDefault="001105FA" w:rsidP="00AC1378">
      <w:pPr>
        <w:spacing w:before="120" w:after="120" w:line="276" w:lineRule="auto"/>
        <w:rPr>
          <w:rFonts w:ascii="Calibri Light" w:hAnsi="Calibri Light" w:cs="Calibri Light"/>
        </w:rPr>
      </w:pPr>
      <w:r w:rsidRPr="004460A7">
        <w:rPr>
          <w:rFonts w:ascii="Calibri Light" w:hAnsi="Calibri Light" w:cs="Calibri Light"/>
        </w:rPr>
        <w:t xml:space="preserve">pomiędzy </w:t>
      </w:r>
      <w:r w:rsidR="00452FE6" w:rsidRPr="00452FE6">
        <w:rPr>
          <w:rFonts w:ascii="Calibri Light" w:hAnsi="Calibri Light" w:cs="Calibri Light"/>
        </w:rPr>
        <w:t>Skarbem Państwa Państwowym Gospodarstwem Leśnym Lasy Państwowe</w:t>
      </w:r>
      <w:r w:rsidR="00452FE6">
        <w:rPr>
          <w:rFonts w:ascii="Calibri Light" w:hAnsi="Calibri Light" w:cs="Calibri Light"/>
        </w:rPr>
        <w:t xml:space="preserve"> Nadleśnictwo </w:t>
      </w:r>
      <w:r w:rsidR="00D73503">
        <w:rPr>
          <w:rFonts w:ascii="Calibri Light" w:hAnsi="Calibri Light" w:cs="Calibri Light"/>
        </w:rPr>
        <w:t>Lubliniec</w:t>
      </w:r>
    </w:p>
    <w:p w14:paraId="39BCC864" w14:textId="77278082" w:rsidR="005471A8" w:rsidRPr="004460A7" w:rsidRDefault="001105FA" w:rsidP="00AC1378">
      <w:pPr>
        <w:spacing w:before="120" w:after="120" w:line="276" w:lineRule="auto"/>
        <w:rPr>
          <w:rFonts w:ascii="Calibri Light" w:hAnsi="Calibri Light" w:cs="Calibri Light"/>
        </w:rPr>
      </w:pPr>
      <w:r w:rsidRPr="004460A7">
        <w:rPr>
          <w:rFonts w:ascii="Calibri Light" w:hAnsi="Calibri Light" w:cs="Calibri Light"/>
        </w:rPr>
        <w:t xml:space="preserve">z siedzibą </w:t>
      </w:r>
      <w:r w:rsidR="00452FE6">
        <w:rPr>
          <w:rFonts w:ascii="Calibri Light" w:hAnsi="Calibri Light" w:cs="Calibri Light"/>
        </w:rPr>
        <w:t xml:space="preserve">w </w:t>
      </w:r>
      <w:r w:rsidR="00D73503">
        <w:rPr>
          <w:rFonts w:ascii="Calibri Light" w:hAnsi="Calibri Light" w:cs="Calibri Light"/>
        </w:rPr>
        <w:t>Lublińcu</w:t>
      </w:r>
      <w:bookmarkStart w:id="0" w:name="_GoBack"/>
      <w:bookmarkEnd w:id="0"/>
    </w:p>
    <w:p w14:paraId="2CC771D4" w14:textId="623E6E83" w:rsidR="005471A8" w:rsidRPr="004460A7" w:rsidRDefault="001105FA" w:rsidP="00AC1378">
      <w:pPr>
        <w:spacing w:before="120" w:after="120" w:line="276" w:lineRule="auto"/>
        <w:rPr>
          <w:rFonts w:ascii="Calibri Light" w:hAnsi="Calibri Light" w:cs="Calibri Light"/>
        </w:rPr>
      </w:pPr>
      <w:r w:rsidRPr="004460A7">
        <w:rPr>
          <w:rFonts w:ascii="Calibri Light" w:hAnsi="Calibri Light" w:cs="Calibri Light"/>
        </w:rPr>
        <w:t xml:space="preserve">przy ul. </w:t>
      </w:r>
      <w:r w:rsidR="00D73503">
        <w:rPr>
          <w:rFonts w:ascii="Calibri Light" w:hAnsi="Calibri Light" w:cs="Calibri Light"/>
        </w:rPr>
        <w:t>Myśliwska 1</w:t>
      </w:r>
    </w:p>
    <w:p w14:paraId="1F78455C" w14:textId="672006ED" w:rsidR="005471A8" w:rsidRPr="004460A7" w:rsidRDefault="005471A8" w:rsidP="00AC1378">
      <w:pPr>
        <w:spacing w:before="120" w:after="120" w:line="276" w:lineRule="auto"/>
        <w:rPr>
          <w:rFonts w:ascii="Calibri Light" w:hAnsi="Calibri Light" w:cs="Calibri Light"/>
        </w:rPr>
      </w:pPr>
      <w:r w:rsidRPr="004460A7">
        <w:rPr>
          <w:rFonts w:ascii="Calibri Light" w:hAnsi="Calibri Light" w:cs="Calibri Light"/>
        </w:rPr>
        <w:t>kod, miejscowość</w:t>
      </w:r>
      <w:r w:rsidR="00452FE6">
        <w:rPr>
          <w:rFonts w:ascii="Calibri Light" w:hAnsi="Calibri Light" w:cs="Calibri Light"/>
        </w:rPr>
        <w:t xml:space="preserve"> </w:t>
      </w:r>
      <w:r w:rsidR="00D73503">
        <w:rPr>
          <w:rFonts w:ascii="Calibri Light" w:hAnsi="Calibri Light" w:cs="Calibri Light"/>
        </w:rPr>
        <w:t>42-700 Lubliniec</w:t>
      </w:r>
    </w:p>
    <w:p w14:paraId="4A576CD7" w14:textId="0D72E995" w:rsidR="001105FA" w:rsidRPr="004460A7" w:rsidRDefault="001105FA" w:rsidP="00AC1378">
      <w:pPr>
        <w:spacing w:before="120" w:after="120" w:line="276" w:lineRule="auto"/>
        <w:rPr>
          <w:rFonts w:ascii="Calibri Light" w:hAnsi="Calibri Light" w:cs="Calibri Light"/>
        </w:rPr>
      </w:pPr>
      <w:r w:rsidRPr="004460A7">
        <w:rPr>
          <w:rFonts w:ascii="Calibri Light" w:hAnsi="Calibri Light" w:cs="Calibri Light"/>
        </w:rPr>
        <w:t>posiadając</w:t>
      </w:r>
      <w:r w:rsidR="00741686">
        <w:rPr>
          <w:rFonts w:ascii="Calibri Light" w:hAnsi="Calibri Light" w:cs="Calibri Light"/>
        </w:rPr>
        <w:t>ym</w:t>
      </w:r>
      <w:r w:rsidRPr="004460A7">
        <w:rPr>
          <w:rFonts w:ascii="Calibri Light" w:hAnsi="Calibri Light" w:cs="Calibri Light"/>
        </w:rPr>
        <w:t xml:space="preserve"> NIP:</w:t>
      </w:r>
      <w:r w:rsidR="00CD1ABD" w:rsidRPr="004460A7">
        <w:rPr>
          <w:rFonts w:ascii="Calibri Light" w:hAnsi="Calibri Light" w:cs="Calibri Light"/>
        </w:rPr>
        <w:t xml:space="preserve"> </w:t>
      </w:r>
      <w:r w:rsidR="00D73503">
        <w:rPr>
          <w:rFonts w:ascii="Calibri Light" w:hAnsi="Calibri Light" w:cs="Calibri Light"/>
        </w:rPr>
        <w:t>575-000-88-82</w:t>
      </w:r>
    </w:p>
    <w:p w14:paraId="16F75657" w14:textId="6FE43C43" w:rsidR="001105FA" w:rsidRPr="004460A7" w:rsidRDefault="00741686" w:rsidP="00AC1378">
      <w:pPr>
        <w:spacing w:before="120" w:after="120" w:line="276" w:lineRule="auto"/>
        <w:rPr>
          <w:rFonts w:ascii="Calibri Light" w:hAnsi="Calibri Light" w:cs="Calibri Light"/>
        </w:rPr>
      </w:pPr>
      <w:r>
        <w:rPr>
          <w:rFonts w:ascii="Calibri Light" w:hAnsi="Calibri Light" w:cs="Calibri Light"/>
        </w:rPr>
        <w:t>reprezentowanym</w:t>
      </w:r>
      <w:r w:rsidR="001105FA" w:rsidRPr="004460A7">
        <w:rPr>
          <w:rFonts w:ascii="Calibri Light" w:hAnsi="Calibri Light" w:cs="Calibri Light"/>
        </w:rPr>
        <w:t xml:space="preserve"> przez </w:t>
      </w:r>
      <w:r w:rsidR="00452FE6">
        <w:rPr>
          <w:rFonts w:ascii="Calibri Light" w:hAnsi="Calibri Light" w:cs="Calibri Light"/>
        </w:rPr>
        <w:t xml:space="preserve">Nadleśniczego </w:t>
      </w:r>
      <w:r w:rsidR="00D73503">
        <w:rPr>
          <w:rFonts w:ascii="Calibri Light" w:hAnsi="Calibri Light" w:cs="Calibri Light"/>
        </w:rPr>
        <w:t>Zbigniewa Znojek</w:t>
      </w:r>
    </w:p>
    <w:p w14:paraId="53339BDA" w14:textId="1E59F77A" w:rsidR="005C70A7" w:rsidRPr="004460A7" w:rsidRDefault="005C70A7" w:rsidP="00AC1378">
      <w:pPr>
        <w:spacing w:before="120" w:after="120" w:line="276" w:lineRule="auto"/>
        <w:rPr>
          <w:rFonts w:ascii="Calibri Light" w:hAnsi="Calibri Light" w:cs="Calibri Light"/>
        </w:rPr>
      </w:pPr>
      <w:r w:rsidRPr="004460A7">
        <w:rPr>
          <w:rFonts w:ascii="Calibri Light" w:hAnsi="Calibri Light" w:cs="Calibri Light"/>
        </w:rPr>
        <w:t>zwanym</w:t>
      </w:r>
      <w:r w:rsidR="00CD1ABD" w:rsidRPr="004460A7">
        <w:rPr>
          <w:rFonts w:ascii="Calibri Light" w:hAnsi="Calibri Light" w:cs="Calibri Light"/>
        </w:rPr>
        <w:t xml:space="preserve"> </w:t>
      </w:r>
      <w:r w:rsidRPr="004460A7">
        <w:rPr>
          <w:rFonts w:ascii="Calibri Light" w:hAnsi="Calibri Light" w:cs="Calibri Light"/>
        </w:rPr>
        <w:t>w dalszej części umowy „</w:t>
      </w:r>
      <w:r w:rsidR="00AD774C">
        <w:rPr>
          <w:rFonts w:ascii="Calibri Light" w:hAnsi="Calibri Light" w:cs="Calibri Light"/>
          <w:b/>
        </w:rPr>
        <w:t>ZAMAWIAJĄCYM lub NABYWCĄ</w:t>
      </w:r>
      <w:r w:rsidRPr="004460A7">
        <w:rPr>
          <w:rFonts w:ascii="Calibri Light" w:hAnsi="Calibri Light" w:cs="Calibri Light"/>
        </w:rPr>
        <w:t>”</w:t>
      </w:r>
    </w:p>
    <w:p w14:paraId="1C610D0B" w14:textId="77777777" w:rsidR="00D474A6" w:rsidRPr="004460A7" w:rsidRDefault="00D474A6" w:rsidP="00AC1378">
      <w:pPr>
        <w:pStyle w:val="Standard"/>
        <w:spacing w:before="120" w:after="120" w:line="276" w:lineRule="auto"/>
        <w:rPr>
          <w:rFonts w:ascii="Calibri Light" w:hAnsi="Calibri Light" w:cs="Calibri Light"/>
          <w:sz w:val="22"/>
          <w:szCs w:val="22"/>
        </w:rPr>
      </w:pPr>
      <w:r w:rsidRPr="004460A7">
        <w:rPr>
          <w:rFonts w:ascii="Calibri Light" w:hAnsi="Calibri Light" w:cs="Calibri Light"/>
          <w:sz w:val="22"/>
          <w:szCs w:val="22"/>
        </w:rPr>
        <w:t xml:space="preserve">a </w:t>
      </w:r>
    </w:p>
    <w:p w14:paraId="523E2BF2" w14:textId="7BC856D3" w:rsidR="00D474A6" w:rsidRPr="00F67A99" w:rsidRDefault="00D474A6" w:rsidP="00AC1378">
      <w:pPr>
        <w:pStyle w:val="Standard"/>
        <w:spacing w:before="120" w:after="120" w:line="276" w:lineRule="auto"/>
        <w:rPr>
          <w:rFonts w:ascii="Calibri Light" w:hAnsi="Calibri Light" w:cs="Calibri Light"/>
          <w:sz w:val="22"/>
          <w:szCs w:val="22"/>
        </w:rPr>
      </w:pPr>
      <w:r w:rsidRPr="004460A7">
        <w:rPr>
          <w:rFonts w:ascii="Calibri Light" w:hAnsi="Calibri Light" w:cs="Calibri Light"/>
          <w:sz w:val="22"/>
          <w:szCs w:val="22"/>
        </w:rPr>
        <w:t xml:space="preserve">..........................................................................................................................., z siedzibą w ……………………………… przy ul. </w:t>
      </w:r>
      <w:r w:rsidRPr="00F67A99">
        <w:rPr>
          <w:rFonts w:ascii="Calibri Light" w:hAnsi="Calibri Light" w:cs="Calibri Light"/>
          <w:sz w:val="22"/>
          <w:szCs w:val="22"/>
        </w:rPr>
        <w:t>…………………………., NIP ………………..</w:t>
      </w:r>
      <w:r w:rsidR="00CD1ABD" w:rsidRPr="00F67A99">
        <w:rPr>
          <w:rFonts w:ascii="Calibri Light" w:hAnsi="Calibri Light" w:cs="Calibri Light"/>
          <w:sz w:val="22"/>
          <w:szCs w:val="22"/>
        </w:rPr>
        <w:t xml:space="preserve">           </w:t>
      </w:r>
      <w:r w:rsidRPr="00F67A99">
        <w:rPr>
          <w:rFonts w:ascii="Calibri Light" w:hAnsi="Calibri Light" w:cs="Calibri Light"/>
          <w:sz w:val="22"/>
          <w:szCs w:val="22"/>
        </w:rPr>
        <w:t xml:space="preserve"> REGON ………………………. zarejestrowaną w rejestrze ……………….. prowadzonym przez Sąd ……………………. Wydział ………………….. w ……………………….., posiadającą kapitał zakładowy w wysokości ……………… w całości opłacony,</w:t>
      </w:r>
    </w:p>
    <w:p w14:paraId="3628D1A9" w14:textId="77777777" w:rsidR="00D474A6" w:rsidRPr="00F67A99" w:rsidRDefault="00D474A6" w:rsidP="00AC1378">
      <w:pPr>
        <w:pStyle w:val="Standard"/>
        <w:spacing w:before="120" w:after="120" w:line="276" w:lineRule="auto"/>
        <w:rPr>
          <w:rFonts w:ascii="Calibri Light" w:hAnsi="Calibri Light" w:cs="Calibri Light"/>
          <w:sz w:val="22"/>
          <w:szCs w:val="22"/>
        </w:rPr>
      </w:pPr>
    </w:p>
    <w:p w14:paraId="570005B4" w14:textId="77777777" w:rsidR="00D474A6" w:rsidRPr="00F67A99" w:rsidRDefault="00D474A6" w:rsidP="00AC1378">
      <w:pPr>
        <w:pStyle w:val="Standard"/>
        <w:spacing w:before="120" w:after="120" w:line="276" w:lineRule="auto"/>
        <w:rPr>
          <w:rFonts w:ascii="Calibri Light" w:hAnsi="Calibri Light" w:cs="Calibri Light"/>
          <w:sz w:val="22"/>
          <w:szCs w:val="22"/>
        </w:rPr>
      </w:pPr>
      <w:r w:rsidRPr="00F67A99">
        <w:rPr>
          <w:rFonts w:ascii="Calibri Light" w:hAnsi="Calibri Light" w:cs="Calibri Light"/>
          <w:sz w:val="22"/>
          <w:szCs w:val="22"/>
        </w:rPr>
        <w:t>reprezentowaną przez:</w:t>
      </w:r>
    </w:p>
    <w:p w14:paraId="36E7A4E8" w14:textId="49666D33" w:rsidR="00D474A6" w:rsidRPr="00F67A99" w:rsidRDefault="00D474A6" w:rsidP="00AC1378">
      <w:pPr>
        <w:pStyle w:val="Standard"/>
        <w:spacing w:before="120" w:after="120" w:line="276" w:lineRule="auto"/>
        <w:rPr>
          <w:rFonts w:ascii="Calibri Light" w:hAnsi="Calibri Light" w:cs="Calibri Light"/>
          <w:sz w:val="22"/>
          <w:szCs w:val="22"/>
        </w:rPr>
      </w:pPr>
      <w:r w:rsidRPr="00F67A99">
        <w:rPr>
          <w:rFonts w:ascii="Calibri Light" w:hAnsi="Calibri Light" w:cs="Calibri Light"/>
          <w:sz w:val="22"/>
          <w:szCs w:val="22"/>
        </w:rPr>
        <w:t>………………………. - ………………………</w:t>
      </w:r>
      <w:r w:rsidR="003563BC" w:rsidRPr="00F67A99">
        <w:rPr>
          <w:rFonts w:ascii="Calibri Light" w:hAnsi="Calibri Light" w:cs="Calibri Light"/>
          <w:sz w:val="22"/>
          <w:szCs w:val="22"/>
        </w:rPr>
        <w:t xml:space="preserve"> na podstawie …………………………..</w:t>
      </w:r>
    </w:p>
    <w:p w14:paraId="0A0E2440" w14:textId="4FB7D25D" w:rsidR="007E03F7" w:rsidRPr="00F67A99" w:rsidRDefault="00D474A6" w:rsidP="00AC1378">
      <w:pPr>
        <w:pStyle w:val="Standard"/>
        <w:spacing w:before="120" w:after="120" w:line="276" w:lineRule="auto"/>
        <w:rPr>
          <w:rFonts w:ascii="Calibri Light" w:hAnsi="Calibri Light" w:cs="Calibri Light"/>
          <w:sz w:val="22"/>
          <w:szCs w:val="22"/>
        </w:rPr>
      </w:pPr>
      <w:r w:rsidRPr="00F67A99">
        <w:rPr>
          <w:rFonts w:ascii="Calibri Light" w:hAnsi="Calibri Light" w:cs="Calibri Light"/>
          <w:sz w:val="22"/>
          <w:szCs w:val="22"/>
        </w:rPr>
        <w:t>zwanym w dalszej części umowy</w:t>
      </w:r>
      <w:r w:rsidR="00CD1ABD" w:rsidRPr="00F67A99">
        <w:rPr>
          <w:rFonts w:ascii="Calibri Light" w:hAnsi="Calibri Light" w:cs="Calibri Light"/>
          <w:sz w:val="22"/>
          <w:szCs w:val="22"/>
        </w:rPr>
        <w:t xml:space="preserve"> </w:t>
      </w:r>
      <w:r w:rsidRPr="00F67A99">
        <w:rPr>
          <w:rFonts w:ascii="Calibri Light" w:hAnsi="Calibri Light" w:cs="Calibri Light"/>
          <w:b/>
          <w:sz w:val="22"/>
          <w:szCs w:val="22"/>
        </w:rPr>
        <w:t>„WYKONAWCĄ”</w:t>
      </w:r>
      <w:r w:rsidR="00AE2B00" w:rsidRPr="00F67A99">
        <w:rPr>
          <w:rFonts w:ascii="Calibri Light" w:hAnsi="Calibri Light" w:cs="Calibri Light"/>
          <w:b/>
          <w:sz w:val="22"/>
          <w:szCs w:val="22"/>
        </w:rPr>
        <w:t>.</w:t>
      </w:r>
    </w:p>
    <w:p w14:paraId="3F372785" w14:textId="77777777" w:rsidR="001901C1" w:rsidRPr="00F67A99" w:rsidRDefault="001901C1" w:rsidP="00AC1378">
      <w:pPr>
        <w:pStyle w:val="Standard"/>
        <w:spacing w:before="120" w:after="120" w:line="276" w:lineRule="auto"/>
        <w:rPr>
          <w:rFonts w:ascii="Calibri Light" w:hAnsi="Calibri Light" w:cs="Calibri Light"/>
          <w:sz w:val="22"/>
          <w:szCs w:val="22"/>
        </w:rPr>
      </w:pPr>
    </w:p>
    <w:p w14:paraId="7846A0A9" w14:textId="3072BEB6" w:rsidR="007E03F7" w:rsidRDefault="00452FE6" w:rsidP="00AC1378">
      <w:pPr>
        <w:pStyle w:val="Standard"/>
        <w:spacing w:before="120" w:after="120" w:line="276" w:lineRule="auto"/>
        <w:rPr>
          <w:rFonts w:ascii="Calibri Light" w:hAnsi="Calibri Light" w:cs="Calibri Light"/>
        </w:rPr>
      </w:pPr>
      <w:r w:rsidRPr="00452FE6">
        <w:rPr>
          <w:rFonts w:ascii="Calibri Light" w:hAnsi="Calibri Light" w:cs="Calibri Light"/>
        </w:rPr>
        <w:t>Niniejsza umowa zostaje zawarta w  wyniku wyboru najkorzystniejszej oferty w postępowaniu o udzielenie zamówienia publicznego przeprowadzonego bez stosowania przepisów ustawy PZP, ze względu na szacowaną wartość zamówienia która jest mniejsza niż 130 000 złotych. Została zawarta umowa o następującej treści:</w:t>
      </w:r>
    </w:p>
    <w:p w14:paraId="3D0B1D7D" w14:textId="77777777" w:rsidR="00452FE6" w:rsidRPr="00F67A99" w:rsidRDefault="00452FE6" w:rsidP="00AC1378">
      <w:pPr>
        <w:pStyle w:val="Standard"/>
        <w:spacing w:before="120" w:after="120" w:line="276" w:lineRule="auto"/>
        <w:rPr>
          <w:rFonts w:ascii="Calibri Light" w:hAnsi="Calibri Light" w:cs="Calibri Light"/>
          <w:sz w:val="22"/>
          <w:szCs w:val="22"/>
        </w:rPr>
      </w:pPr>
    </w:p>
    <w:p w14:paraId="68D25A75" w14:textId="1C0BD580" w:rsidR="007E03F7" w:rsidRPr="00F67A99" w:rsidRDefault="007E03F7" w:rsidP="00393EDF">
      <w:pPr>
        <w:pStyle w:val="Standard"/>
        <w:tabs>
          <w:tab w:val="center" w:pos="7020"/>
        </w:tabs>
        <w:spacing w:before="120" w:after="120" w:line="276" w:lineRule="auto"/>
        <w:jc w:val="center"/>
        <w:rPr>
          <w:rFonts w:ascii="Calibri Light" w:hAnsi="Calibri Light" w:cs="Calibri Light"/>
          <w:b/>
          <w:sz w:val="22"/>
          <w:szCs w:val="22"/>
        </w:rPr>
      </w:pPr>
      <w:r w:rsidRPr="00F67A99">
        <w:rPr>
          <w:rFonts w:ascii="Calibri Light" w:hAnsi="Calibri Light" w:cs="Calibri Light"/>
          <w:b/>
          <w:sz w:val="22"/>
          <w:szCs w:val="22"/>
        </w:rPr>
        <w:t>„</w:t>
      </w:r>
      <w:r w:rsidR="00AD774C" w:rsidRPr="00F67A99">
        <w:rPr>
          <w:rFonts w:ascii="Calibri Light" w:hAnsi="Calibri Light" w:cs="Calibri Light"/>
          <w:bCs/>
          <w:sz w:val="22"/>
          <w:szCs w:val="22"/>
        </w:rPr>
        <w:t xml:space="preserve">ZAKUP ENERGII ELEKTRYCZNEJ NA POTRZEBY OBIEKTÓW </w:t>
      </w:r>
      <w:r w:rsidR="00F35D8E">
        <w:rPr>
          <w:rFonts w:ascii="Calibri Light" w:hAnsi="Calibri Light" w:cs="Calibri Light"/>
          <w:bCs/>
          <w:sz w:val="22"/>
          <w:szCs w:val="22"/>
        </w:rPr>
        <w:t>NADLEŚNICTW</w:t>
      </w:r>
      <w:r w:rsidR="007018C6">
        <w:rPr>
          <w:rFonts w:ascii="Calibri Light" w:hAnsi="Calibri Light" w:cs="Calibri Light"/>
          <w:bCs/>
          <w:sz w:val="22"/>
          <w:szCs w:val="22"/>
        </w:rPr>
        <w:t>A</w:t>
      </w:r>
      <w:r w:rsidR="00F35D8E">
        <w:rPr>
          <w:rFonts w:ascii="Calibri Light" w:hAnsi="Calibri Light" w:cs="Calibri Light"/>
          <w:bCs/>
          <w:sz w:val="22"/>
          <w:szCs w:val="22"/>
        </w:rPr>
        <w:t xml:space="preserve"> </w:t>
      </w:r>
      <w:r w:rsidR="00D73503">
        <w:rPr>
          <w:rFonts w:ascii="Calibri Light" w:hAnsi="Calibri Light" w:cs="Calibri Light"/>
          <w:bCs/>
          <w:sz w:val="22"/>
          <w:szCs w:val="22"/>
        </w:rPr>
        <w:t>LUBLINIEC</w:t>
      </w:r>
      <w:r w:rsidR="00145251" w:rsidRPr="00F67A99">
        <w:rPr>
          <w:rFonts w:ascii="Calibri Light" w:hAnsi="Calibri Light" w:cs="Calibri Light"/>
          <w:b/>
          <w:sz w:val="22"/>
          <w:szCs w:val="22"/>
        </w:rPr>
        <w:t>”</w:t>
      </w:r>
    </w:p>
    <w:p w14:paraId="390AB177" w14:textId="2382431C" w:rsidR="007E03F7" w:rsidRPr="00F67A99" w:rsidRDefault="007E03F7" w:rsidP="00393EDF">
      <w:pPr>
        <w:pStyle w:val="Textbody"/>
        <w:tabs>
          <w:tab w:val="left" w:pos="720"/>
        </w:tabs>
        <w:spacing w:before="120" w:after="120" w:line="276" w:lineRule="auto"/>
        <w:jc w:val="center"/>
        <w:rPr>
          <w:rFonts w:ascii="Calibri Light" w:hAnsi="Calibri Light" w:cs="Calibri Light"/>
          <w:sz w:val="22"/>
          <w:szCs w:val="22"/>
        </w:rPr>
      </w:pPr>
      <w:r w:rsidRPr="00F67A99">
        <w:rPr>
          <w:rFonts w:ascii="Calibri Light" w:hAnsi="Calibri Light" w:cs="Calibri Light"/>
          <w:b w:val="0"/>
          <w:bCs w:val="0"/>
          <w:sz w:val="22"/>
          <w:szCs w:val="22"/>
        </w:rPr>
        <w:t>Wspólny Słownik Zamówień:</w:t>
      </w:r>
      <w:r w:rsidR="00CD1ABD" w:rsidRPr="00F67A99">
        <w:rPr>
          <w:rFonts w:ascii="Calibri Light" w:hAnsi="Calibri Light" w:cs="Calibri Light"/>
          <w:b w:val="0"/>
          <w:bCs w:val="0"/>
          <w:sz w:val="22"/>
          <w:szCs w:val="22"/>
        </w:rPr>
        <w:t xml:space="preserve"> </w:t>
      </w:r>
      <w:r w:rsidRPr="00F67A99">
        <w:rPr>
          <w:rFonts w:ascii="Calibri Light" w:hAnsi="Calibri Light" w:cs="Calibri Light"/>
          <w:b w:val="0"/>
          <w:bCs w:val="0"/>
          <w:sz w:val="22"/>
          <w:szCs w:val="22"/>
        </w:rPr>
        <w:t xml:space="preserve">(CPV): </w:t>
      </w:r>
      <w:r w:rsidRPr="00F67A99">
        <w:rPr>
          <w:rFonts w:ascii="Calibri Light" w:hAnsi="Calibri Light" w:cs="Calibri Light"/>
          <w:b w:val="0"/>
          <w:sz w:val="22"/>
          <w:szCs w:val="22"/>
        </w:rPr>
        <w:t>09310000-5 (Elektryczność)</w:t>
      </w:r>
    </w:p>
    <w:p w14:paraId="6A4704E9" w14:textId="77777777" w:rsidR="007E03F7" w:rsidRPr="00F67A99" w:rsidRDefault="007E03F7" w:rsidP="00AC1378">
      <w:pPr>
        <w:pStyle w:val="Standard"/>
        <w:spacing w:before="120" w:after="120" w:line="276" w:lineRule="auto"/>
        <w:rPr>
          <w:rFonts w:ascii="Calibri Light" w:hAnsi="Calibri Light" w:cs="Calibri Light"/>
          <w:iCs/>
          <w:sz w:val="22"/>
          <w:szCs w:val="22"/>
        </w:rPr>
      </w:pPr>
    </w:p>
    <w:p w14:paraId="2E273D8E" w14:textId="77777777" w:rsidR="00F35D8E" w:rsidRPr="00F67A99" w:rsidRDefault="00F35D8E" w:rsidP="00F35D8E">
      <w:pPr>
        <w:pStyle w:val="Standard"/>
        <w:spacing w:before="120" w:after="120" w:line="276" w:lineRule="auto"/>
        <w:rPr>
          <w:rFonts w:ascii="Calibri Light" w:hAnsi="Calibri Light" w:cs="Calibri Light"/>
          <w:sz w:val="22"/>
          <w:szCs w:val="22"/>
        </w:rPr>
      </w:pPr>
      <w:r w:rsidRPr="00F67A99">
        <w:rPr>
          <w:rFonts w:ascii="Calibri Light" w:hAnsi="Calibri Light" w:cs="Calibri Light"/>
          <w:bCs/>
          <w:sz w:val="22"/>
          <w:szCs w:val="22"/>
        </w:rPr>
        <w:t>W razie wątpliwości co do zakresu umowy, zakres przedmiotu zamówienia określa oferta Wykonawcy i S</w:t>
      </w:r>
      <w:r>
        <w:rPr>
          <w:rFonts w:ascii="Calibri Light" w:hAnsi="Calibri Light" w:cs="Calibri Light"/>
          <w:bCs/>
          <w:sz w:val="22"/>
          <w:szCs w:val="22"/>
        </w:rPr>
        <w:t xml:space="preserve">OPZ oraz warunki zamówienia określone </w:t>
      </w:r>
      <w:r w:rsidRPr="00F67A99">
        <w:rPr>
          <w:rFonts w:ascii="Calibri Light" w:hAnsi="Calibri Light" w:cs="Calibri Light"/>
          <w:bCs/>
          <w:sz w:val="22"/>
          <w:szCs w:val="22"/>
        </w:rPr>
        <w:t>dla postępowania o udzielenie zamówienia publicznego.</w:t>
      </w:r>
    </w:p>
    <w:p w14:paraId="51F7C7FF" w14:textId="2D25090E" w:rsidR="0072396F" w:rsidRPr="00F67A99" w:rsidRDefault="0072396F" w:rsidP="00AC1378">
      <w:pPr>
        <w:spacing w:before="120" w:after="120" w:line="276" w:lineRule="auto"/>
        <w:jc w:val="center"/>
        <w:rPr>
          <w:rFonts w:ascii="Calibri Light" w:hAnsi="Calibri Light" w:cs="Calibri Light"/>
          <w:b/>
        </w:rPr>
      </w:pPr>
      <w:r w:rsidRPr="00F67A99">
        <w:rPr>
          <w:rFonts w:ascii="Calibri Light" w:hAnsi="Calibri Light" w:cs="Calibri Light"/>
          <w:b/>
        </w:rPr>
        <w:t>§1</w:t>
      </w:r>
      <w:r w:rsidR="00FC0941" w:rsidRPr="00F67A99">
        <w:rPr>
          <w:rFonts w:ascii="Calibri Light" w:hAnsi="Calibri Light" w:cs="Calibri Light"/>
          <w:b/>
        </w:rPr>
        <w:t>.</w:t>
      </w:r>
    </w:p>
    <w:p w14:paraId="29C069A4" w14:textId="77777777" w:rsidR="0072396F" w:rsidRPr="00F67A99" w:rsidRDefault="0072396F"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Przedmiot Umowy i Postanowienia ogólne</w:t>
      </w:r>
    </w:p>
    <w:p w14:paraId="55A1708C" w14:textId="4EFE2030" w:rsidR="0072396F" w:rsidRPr="00F67A99" w:rsidRDefault="0072396F" w:rsidP="0000795A">
      <w:pPr>
        <w:numPr>
          <w:ilvl w:val="0"/>
          <w:numId w:val="14"/>
        </w:numPr>
        <w:tabs>
          <w:tab w:val="clear" w:pos="720"/>
          <w:tab w:val="num" w:pos="426"/>
        </w:tabs>
        <w:spacing w:before="120" w:after="120" w:line="276" w:lineRule="auto"/>
        <w:ind w:left="426" w:hanging="426"/>
        <w:rPr>
          <w:rFonts w:ascii="Calibri Light" w:hAnsi="Calibri Light" w:cs="Calibri Light"/>
        </w:rPr>
      </w:pPr>
      <w:r w:rsidRPr="00F67A99">
        <w:rPr>
          <w:rFonts w:ascii="Calibri Light" w:hAnsi="Calibri Light" w:cs="Calibri Light"/>
        </w:rPr>
        <w:t>Przedmiotem Umowy jest określenie praw i obowiązków Stron, związanych ze sprzedażą energii elektrycznej na potrzeby obiektów ujętych w załączniku nr 1 do niniejszej umowy</w:t>
      </w:r>
      <w:r w:rsidR="00AE5E95" w:rsidRPr="00F67A99">
        <w:rPr>
          <w:rFonts w:ascii="Calibri Light" w:hAnsi="Calibri Light" w:cs="Calibri Light"/>
        </w:rPr>
        <w:t xml:space="preserve">, </w:t>
      </w:r>
      <w:r w:rsidRPr="00F67A99">
        <w:rPr>
          <w:rFonts w:ascii="Calibri Light" w:hAnsi="Calibri Light" w:cs="Calibri Light"/>
        </w:rPr>
        <w:t>na zasadach określonych w ustawie Prawo energetyczne z dnia 10 kwietnia 1997</w:t>
      </w:r>
      <w:r w:rsidR="00701F9B" w:rsidRPr="00F67A99">
        <w:rPr>
          <w:rFonts w:ascii="Calibri Light" w:hAnsi="Calibri Light" w:cs="Calibri Light"/>
        </w:rPr>
        <w:t xml:space="preserve"> </w:t>
      </w:r>
      <w:r w:rsidRPr="00F67A99">
        <w:rPr>
          <w:rFonts w:ascii="Calibri Light" w:hAnsi="Calibri Light" w:cs="Calibri Light"/>
        </w:rPr>
        <w:t>r. (t.j. Dz. U. z</w:t>
      </w:r>
      <w:r w:rsidR="00CD1ABD" w:rsidRPr="00F67A99">
        <w:rPr>
          <w:rFonts w:ascii="Calibri Light" w:hAnsi="Calibri Light" w:cs="Calibri Light"/>
        </w:rPr>
        <w:t xml:space="preserve"> </w:t>
      </w:r>
      <w:r w:rsidR="003563BC" w:rsidRPr="00F67A99">
        <w:rPr>
          <w:rFonts w:ascii="Calibri Light" w:hAnsi="Calibri Light" w:cs="Calibri Light"/>
        </w:rPr>
        <w:t>2022 r. poz.</w:t>
      </w:r>
      <w:r w:rsidR="003D3DC6" w:rsidRPr="00F67A99">
        <w:rPr>
          <w:rFonts w:ascii="Calibri Light" w:hAnsi="Calibri Light" w:cs="Calibri Light"/>
        </w:rPr>
        <w:t xml:space="preserve">1385 </w:t>
      </w:r>
      <w:r w:rsidR="003D3DC6" w:rsidRPr="00F67A99">
        <w:rPr>
          <w:rFonts w:ascii="Calibri Light" w:hAnsi="Calibri Light" w:cs="Calibri Light"/>
        </w:rPr>
        <w:lastRenderedPageBreak/>
        <w:t>z póź.zm)</w:t>
      </w:r>
      <w:r w:rsidR="00193D28" w:rsidRPr="00F67A99">
        <w:rPr>
          <w:rFonts w:ascii="Calibri Light" w:hAnsi="Calibri Light" w:cs="Calibri Light"/>
        </w:rPr>
        <w:t xml:space="preserve"> </w:t>
      </w:r>
      <w:r w:rsidR="00720725" w:rsidRPr="00F67A99">
        <w:rPr>
          <w:rFonts w:ascii="Calibri Light" w:hAnsi="Calibri Light" w:cs="Calibri Light"/>
        </w:rPr>
        <w:t>– dalej jako „</w:t>
      </w:r>
      <w:r w:rsidR="00B201E7" w:rsidRPr="00F67A99">
        <w:rPr>
          <w:rFonts w:ascii="Calibri Light" w:hAnsi="Calibri Light" w:cs="Calibri Light"/>
        </w:rPr>
        <w:t xml:space="preserve">ustawa </w:t>
      </w:r>
      <w:r w:rsidR="00720725" w:rsidRPr="00F67A99">
        <w:rPr>
          <w:rFonts w:ascii="Calibri Light" w:hAnsi="Calibri Light" w:cs="Calibri Light"/>
        </w:rPr>
        <w:t>Prawo Energetyczne”</w:t>
      </w:r>
      <w:r w:rsidRPr="00F67A99">
        <w:rPr>
          <w:rFonts w:ascii="Calibri Light" w:hAnsi="Calibri Light" w:cs="Calibri Light"/>
        </w:rPr>
        <w:t>) oraz w wydanych na jej podstawie aktach wykonawczych.</w:t>
      </w:r>
    </w:p>
    <w:p w14:paraId="6CDF4E2A" w14:textId="77777777" w:rsidR="00F35D8E" w:rsidRPr="00F67A99" w:rsidRDefault="00F35D8E" w:rsidP="00F35D8E">
      <w:pPr>
        <w:numPr>
          <w:ilvl w:val="0"/>
          <w:numId w:val="14"/>
        </w:numPr>
        <w:tabs>
          <w:tab w:val="clear" w:pos="720"/>
          <w:tab w:val="num" w:pos="426"/>
        </w:tabs>
        <w:spacing w:before="120" w:after="120" w:line="276" w:lineRule="auto"/>
        <w:ind w:left="426" w:hanging="426"/>
        <w:rPr>
          <w:rFonts w:ascii="Calibri Light" w:hAnsi="Calibri Light" w:cs="Calibri Light"/>
        </w:rPr>
      </w:pPr>
      <w:r w:rsidRPr="00F67A99">
        <w:rPr>
          <w:rFonts w:ascii="Calibri Light" w:hAnsi="Calibri Light" w:cs="Calibri Light"/>
        </w:rPr>
        <w:t>Umowa nie obejmuje spraw związanych z dystrybucją energii elektrycznej, przyłączeniem, opomiarowaniem i jakością energii wchodzących w zakres odrębnej umowy o świadczenie usług dystrybucyjnych zawartej przez Nabywcę z Operatorem Systemu Dystrybucyjnego.</w:t>
      </w:r>
    </w:p>
    <w:p w14:paraId="7B4B8B4D" w14:textId="77777777" w:rsidR="0072396F" w:rsidRPr="00F67A99" w:rsidRDefault="0072396F" w:rsidP="00AC1378">
      <w:pPr>
        <w:numPr>
          <w:ilvl w:val="0"/>
          <w:numId w:val="14"/>
        </w:numPr>
        <w:tabs>
          <w:tab w:val="clear" w:pos="720"/>
          <w:tab w:val="num" w:pos="426"/>
        </w:tabs>
        <w:spacing w:before="120" w:after="120" w:line="276" w:lineRule="auto"/>
        <w:ind w:left="426" w:hanging="426"/>
        <w:rPr>
          <w:rFonts w:ascii="Calibri Light" w:hAnsi="Calibri Light" w:cs="Calibri Light"/>
        </w:rPr>
      </w:pPr>
      <w:r w:rsidRPr="00F67A99">
        <w:rPr>
          <w:rFonts w:ascii="Calibri Light" w:hAnsi="Calibri Light" w:cs="Calibri Light"/>
        </w:rPr>
        <w:t>Jeżeli nic innego nie wynika z postanowień Umowy użyte w niej pojęcia oznaczają:</w:t>
      </w:r>
    </w:p>
    <w:p w14:paraId="477E6850" w14:textId="77777777" w:rsidR="00DA10A9" w:rsidRPr="00F67A99" w:rsidRDefault="00DA10A9" w:rsidP="00DA10A9">
      <w:pPr>
        <w:numPr>
          <w:ilvl w:val="2"/>
          <w:numId w:val="15"/>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przedsiębiorstwo energetyczne – podmiot prowadzący działalność gospodarczą w zakresie wytwarzania, przetwarzania, magazynowania, przesyłania, dystrybucji  lub obrotu energią elektryczną;</w:t>
      </w:r>
    </w:p>
    <w:p w14:paraId="5774A618" w14:textId="77777777" w:rsidR="00DA10A9" w:rsidRPr="00F67A99" w:rsidRDefault="00DA10A9" w:rsidP="00DA10A9">
      <w:pPr>
        <w:numPr>
          <w:ilvl w:val="2"/>
          <w:numId w:val="15"/>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OSD - Operator Systemu Dystrybucyjnego - przedsiębiorstwo energetyczne zajmujące się świadczeniem usług dystrybucyjnych;</w:t>
      </w:r>
    </w:p>
    <w:p w14:paraId="3114C92D" w14:textId="77777777" w:rsidR="00DA10A9" w:rsidRPr="00F67A99" w:rsidRDefault="00DA10A9" w:rsidP="00DA10A9">
      <w:pPr>
        <w:numPr>
          <w:ilvl w:val="2"/>
          <w:numId w:val="15"/>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Generalna Umowa Dystrybucyjna – umowa zawarta pomiędzy Wykonawcą a OSD określająca ich wzajemne prawa i obowiązki związane ze świadczeniem usługi dystrybucyjnej w celu realizacji niniejszej Umowy;</w:t>
      </w:r>
    </w:p>
    <w:p w14:paraId="057690C1" w14:textId="77777777" w:rsidR="00DA10A9" w:rsidRPr="00F67A99" w:rsidRDefault="00DA10A9" w:rsidP="00DA10A9">
      <w:pPr>
        <w:numPr>
          <w:ilvl w:val="2"/>
          <w:numId w:val="15"/>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 xml:space="preserve">obrót – działalność gospodarczą polegającą na handlu hurtowym albo detalicznym  energią; </w:t>
      </w:r>
    </w:p>
    <w:p w14:paraId="309BE194" w14:textId="77777777" w:rsidR="00DA10A9" w:rsidRPr="00F67A99" w:rsidRDefault="00DA10A9" w:rsidP="00DA10A9">
      <w:pPr>
        <w:numPr>
          <w:ilvl w:val="2"/>
          <w:numId w:val="15"/>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sprzedaż – bezpośrednią sprzedaż energii przez podmiot zajmujący się ich wytwarzaniem lub odsprzedaż energii przez podmiot zajmujący się ich obrotem; sprzedaż ta nie obejmuje derywatu elektroenergetycznego;</w:t>
      </w:r>
    </w:p>
    <w:p w14:paraId="6729BDB6" w14:textId="48D3BCF4" w:rsidR="00DA10A9" w:rsidRPr="00F67A99" w:rsidRDefault="00DA10A9" w:rsidP="00DA10A9">
      <w:pPr>
        <w:numPr>
          <w:ilvl w:val="2"/>
          <w:numId w:val="15"/>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derywat elektroenergetyczny – instrument finansowy w rozumieniu art. 2 ust. 1 pkt 2 lit. d–f ustawy z dnia 29 lipca 2005 r. o obrocie instrumentami finansowymi</w:t>
      </w:r>
      <w:r w:rsidR="003D3DC6" w:rsidRPr="00F67A99">
        <w:rPr>
          <w:rFonts w:ascii="Calibri Light" w:hAnsi="Calibri Light" w:cs="Calibri Light"/>
        </w:rPr>
        <w:t xml:space="preserve"> (t.j. Dz.U. z 2022 r. poz.1500 z póź.zm)</w:t>
      </w:r>
      <w:r w:rsidRPr="00F67A99">
        <w:rPr>
          <w:rFonts w:ascii="Calibri Light" w:hAnsi="Calibri Light" w:cs="Calibri Light"/>
        </w:rPr>
        <w:t>, który odnosi się do energii elektrycznej;</w:t>
      </w:r>
    </w:p>
    <w:p w14:paraId="475FCBE1" w14:textId="77777777" w:rsidR="00DA10A9" w:rsidRPr="00F67A99" w:rsidRDefault="00DA10A9" w:rsidP="00DA10A9">
      <w:pPr>
        <w:numPr>
          <w:ilvl w:val="2"/>
          <w:numId w:val="15"/>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Umowa – niniejsza umowa,</w:t>
      </w:r>
    </w:p>
    <w:p w14:paraId="411D4BA2" w14:textId="77777777" w:rsidR="00DA10A9" w:rsidRPr="00F67A99" w:rsidRDefault="00DA10A9" w:rsidP="00DA10A9">
      <w:pPr>
        <w:numPr>
          <w:ilvl w:val="2"/>
          <w:numId w:val="15"/>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Standardowy profil zużycia – zbiór danych o przeciętnym zużyciu energii elektrycznej zużytej przez obiekty Zamawiającego;</w:t>
      </w:r>
    </w:p>
    <w:p w14:paraId="1BEB57FA" w14:textId="77777777" w:rsidR="00DA10A9" w:rsidRPr="00F67A99" w:rsidRDefault="00DA10A9" w:rsidP="00DA10A9">
      <w:pPr>
        <w:numPr>
          <w:ilvl w:val="2"/>
          <w:numId w:val="15"/>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Umowa o świadczenie usług dystrybucji – umowa zawarta pomiędzy Zamawiającym a OSD określająca prawa i obowiązki związane ze świadczeniem przez OSD usługi dystrybucji energii elektrycznej;</w:t>
      </w:r>
    </w:p>
    <w:p w14:paraId="2E9AC84B" w14:textId="77777777" w:rsidR="00DA10A9" w:rsidRPr="00F67A99" w:rsidRDefault="00DA10A9" w:rsidP="00DA10A9">
      <w:pPr>
        <w:numPr>
          <w:ilvl w:val="2"/>
          <w:numId w:val="15"/>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ppe - punkt poboru energii – punkt pomiarowy w instalacji lub sieci, dla którego dokonuje się rozliczeń oraz dla którego może nastąpić zmiana sprzedawcy;</w:t>
      </w:r>
    </w:p>
    <w:p w14:paraId="0302C11D" w14:textId="77777777" w:rsidR="00DA10A9" w:rsidRPr="00F67A99" w:rsidRDefault="00DA10A9" w:rsidP="00DA10A9">
      <w:pPr>
        <w:numPr>
          <w:ilvl w:val="2"/>
          <w:numId w:val="15"/>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okres rozliczeniowy – okres, w którym na podstawie odczytów urządzeń pomiarowych następuje rozliczenie zużytej energii elektrycznej;</w:t>
      </w:r>
    </w:p>
    <w:p w14:paraId="1BB71D2D" w14:textId="77777777" w:rsidR="00DA10A9" w:rsidRPr="00F67A99" w:rsidRDefault="00DA10A9" w:rsidP="00DA10A9">
      <w:pPr>
        <w:numPr>
          <w:ilvl w:val="2"/>
          <w:numId w:val="15"/>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bilansowanie handlowe – zgłaszanie operatorowi systemu dystrybucyjnego przez podmiot odpowiedzialny za bilansowanie handlowe do 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14:paraId="5AE6FE32" w14:textId="77777777" w:rsidR="00DA10A9" w:rsidRPr="00F67A99" w:rsidRDefault="00DA10A9" w:rsidP="00DA10A9">
      <w:pPr>
        <w:numPr>
          <w:ilvl w:val="2"/>
          <w:numId w:val="15"/>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podmiot odpowiedzialny za bilansowanie handlowe – osobę fizyczną lub prawną uczestniczącą w centralnym mechanizmie bilansowania handlowego na podstawie umowy z operatorem systemu przesyłowego, zajmującą się bilansowaniem handlowym użytkowników systemu;</w:t>
      </w:r>
    </w:p>
    <w:p w14:paraId="6AB2B381" w14:textId="77777777" w:rsidR="00DA10A9" w:rsidRPr="00F67A99" w:rsidRDefault="00DA10A9" w:rsidP="00DA10A9">
      <w:pPr>
        <w:numPr>
          <w:ilvl w:val="2"/>
          <w:numId w:val="15"/>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układ pomiarowo-rozliczeniowy – urządzenia pomiarowo-rozliczeniowe, liczniki i inne przyrządy pomiarowe, a także układy połączeń między nimi, służące bezpośrednio lub pośrednio do pomiarów ilości energii elektrycznej, paliw gazowych lub ciepła i rozliczeń za tę energię, paliwa gazowe lub ciepło, w szczególności gazomierze, ciepłomierze oraz liczniki energii czynnej i liczniki energii biernej, w tym takie liczniki wraz z przekładnikami prądowymi i napięciowymi;</w:t>
      </w:r>
    </w:p>
    <w:p w14:paraId="649D58EB" w14:textId="77777777" w:rsidR="00DA10A9" w:rsidRPr="00F67A99" w:rsidRDefault="00DA10A9" w:rsidP="00DA10A9">
      <w:pPr>
        <w:numPr>
          <w:ilvl w:val="2"/>
          <w:numId w:val="15"/>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 xml:space="preserve">odbiorca końcowy (Nabywca lub Odbiorca) – odbiorcę dokonującego zakupu energii na własny użytek; do własnego użytku nie zalicza się energii elektrycznej zakupionej w celu jej </w:t>
      </w:r>
      <w:r w:rsidRPr="00F67A99">
        <w:rPr>
          <w:rFonts w:ascii="Calibri Light" w:hAnsi="Calibri Light" w:cs="Calibri Light"/>
        </w:rPr>
        <w:lastRenderedPageBreak/>
        <w:t>magazynowania lub zużycia na potrzeby wytwarzania, przesyłania lub dystrybucji energii elektrycznej;</w:t>
      </w:r>
    </w:p>
    <w:p w14:paraId="03690F49" w14:textId="77777777" w:rsidR="00DA10A9" w:rsidRPr="00F67A99" w:rsidRDefault="00DA10A9" w:rsidP="00DA10A9">
      <w:pPr>
        <w:numPr>
          <w:ilvl w:val="2"/>
          <w:numId w:val="15"/>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 xml:space="preserve">sprzedawca rezerwowy – przedsiębiorstwo energetyczne posiadające koncesję na obrót energią elektryczną, wskazane przez odbiorcę końcowego, zapewniają ce temu odbiorcy końcowemu sprzedaż rezerwową; </w:t>
      </w:r>
    </w:p>
    <w:p w14:paraId="707C03D0" w14:textId="77777777" w:rsidR="00DA10A9" w:rsidRPr="00130A15" w:rsidRDefault="00DA10A9" w:rsidP="00DA10A9">
      <w:pPr>
        <w:numPr>
          <w:ilvl w:val="2"/>
          <w:numId w:val="15"/>
        </w:numPr>
        <w:tabs>
          <w:tab w:val="clear" w:pos="2340"/>
        </w:tabs>
        <w:autoSpaceDE w:val="0"/>
        <w:spacing w:before="0" w:after="0" w:line="240" w:lineRule="auto"/>
        <w:ind w:left="709" w:hanging="283"/>
        <w:rPr>
          <w:rFonts w:ascii="Calibri Light" w:hAnsi="Calibri Light" w:cs="Calibri Light"/>
        </w:rPr>
      </w:pPr>
      <w:r w:rsidRPr="00F67A99">
        <w:rPr>
          <w:rFonts w:ascii="Calibri Light" w:hAnsi="Calibri Light" w:cs="Calibri Light"/>
        </w:rPr>
        <w:t>sprzedaż rezerwowa – sprzedaż energii elektrycznej odbiorcy końcowemu przyłączonemu do sieci dystrybucyjnej dokonywana przez sprzedawcę rezerwowego w przypadku zaprzestania sprzedaży energii elektrycznej przez dotychczasowego sprzedawcę, realizowana na podstawie umowy sprzedaży</w:t>
      </w:r>
      <w:r w:rsidRPr="00130A15">
        <w:rPr>
          <w:rFonts w:ascii="Calibri Light" w:hAnsi="Calibri Light" w:cs="Calibri Light"/>
        </w:rPr>
        <w:t>;</w:t>
      </w:r>
    </w:p>
    <w:p w14:paraId="60AB276A" w14:textId="6EFD2E89" w:rsidR="00DA10A9" w:rsidRPr="00130A15" w:rsidRDefault="00DA10A9" w:rsidP="00DA10A9">
      <w:pPr>
        <w:numPr>
          <w:ilvl w:val="2"/>
          <w:numId w:val="15"/>
        </w:numPr>
        <w:tabs>
          <w:tab w:val="clear" w:pos="2340"/>
        </w:tabs>
        <w:autoSpaceDE w:val="0"/>
        <w:spacing w:before="0" w:after="0" w:line="240" w:lineRule="auto"/>
        <w:ind w:left="709" w:hanging="283"/>
        <w:rPr>
          <w:rFonts w:ascii="Calibri Light" w:hAnsi="Calibri Light" w:cs="Calibri Light"/>
        </w:rPr>
      </w:pPr>
      <w:r w:rsidRPr="00130A15">
        <w:rPr>
          <w:rFonts w:ascii="Calibri Light" w:hAnsi="Calibri Light" w:cs="Calibri Light"/>
        </w:rPr>
        <w:t>taryfa – zbiór cen i stawek opłat oraz warunków ich stosowania, opracowany przez przedsiębiorstwo energetyczne i wprowadzany jako obowiązujący dla określonych w nim odbiorców w trybie określonym ustawą.</w:t>
      </w:r>
    </w:p>
    <w:p w14:paraId="01EF2C71" w14:textId="644DE427" w:rsidR="00C879CB" w:rsidRPr="00130A15" w:rsidRDefault="00C879CB" w:rsidP="00DA10A9">
      <w:pPr>
        <w:numPr>
          <w:ilvl w:val="2"/>
          <w:numId w:val="15"/>
        </w:numPr>
        <w:tabs>
          <w:tab w:val="clear" w:pos="2340"/>
        </w:tabs>
        <w:autoSpaceDE w:val="0"/>
        <w:spacing w:before="0" w:after="0" w:line="240" w:lineRule="auto"/>
        <w:ind w:left="709" w:hanging="283"/>
        <w:rPr>
          <w:rFonts w:ascii="Calibri Light" w:hAnsi="Calibri Light" w:cs="Calibri Light"/>
        </w:rPr>
      </w:pPr>
      <w:r w:rsidRPr="00130A15">
        <w:t>Moc umowna to moc czynna pobierana lub wprowadzana do sieci, określona w umowie o świadczenie usług dystrybucji energii elektrycznej lub umowie kompleksowej.</w:t>
      </w:r>
    </w:p>
    <w:p w14:paraId="3DC36A27" w14:textId="77777777" w:rsidR="0072396F" w:rsidRPr="00F67A99" w:rsidRDefault="0072396F" w:rsidP="00AC1378">
      <w:pPr>
        <w:autoSpaceDE w:val="0"/>
        <w:spacing w:before="120" w:after="120" w:line="276" w:lineRule="auto"/>
        <w:rPr>
          <w:rFonts w:ascii="Calibri Light" w:hAnsi="Calibri Light" w:cs="Calibri Light"/>
        </w:rPr>
      </w:pPr>
    </w:p>
    <w:p w14:paraId="0CCC2C5E" w14:textId="2432BF96" w:rsidR="0072396F" w:rsidRPr="00F67A99" w:rsidRDefault="0072396F" w:rsidP="00AC1378">
      <w:pPr>
        <w:tabs>
          <w:tab w:val="left" w:pos="720"/>
        </w:tabs>
        <w:autoSpaceDE w:val="0"/>
        <w:spacing w:before="120" w:after="120" w:line="276" w:lineRule="auto"/>
        <w:jc w:val="center"/>
        <w:rPr>
          <w:rFonts w:ascii="Calibri Light" w:hAnsi="Calibri Light" w:cs="Calibri Light"/>
          <w:b/>
        </w:rPr>
      </w:pPr>
      <w:r w:rsidRPr="00F67A99">
        <w:rPr>
          <w:rFonts w:ascii="Calibri Light" w:hAnsi="Calibri Light" w:cs="Calibri Light"/>
          <w:b/>
        </w:rPr>
        <w:t>§2</w:t>
      </w:r>
      <w:r w:rsidR="00FC0941" w:rsidRPr="00F67A99">
        <w:rPr>
          <w:rFonts w:ascii="Calibri Light" w:hAnsi="Calibri Light" w:cs="Calibri Light"/>
          <w:b/>
        </w:rPr>
        <w:t>.</w:t>
      </w:r>
    </w:p>
    <w:p w14:paraId="0FCECF98" w14:textId="77777777" w:rsidR="0072396F" w:rsidRPr="00F67A99" w:rsidRDefault="0072396F"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Podstawowe zasady sprzedaży energii elektrycznej</w:t>
      </w:r>
    </w:p>
    <w:p w14:paraId="6B40E8FB" w14:textId="07A41881" w:rsidR="0053198F" w:rsidRPr="00F67A99" w:rsidRDefault="000C46B2" w:rsidP="009B1C50">
      <w:pPr>
        <w:pStyle w:val="Akapitzlist"/>
        <w:numPr>
          <w:ilvl w:val="0"/>
          <w:numId w:val="16"/>
        </w:numPr>
        <w:rPr>
          <w:rFonts w:ascii="Calibri Light" w:hAnsi="Calibri Light" w:cs="Calibri Light"/>
        </w:rPr>
      </w:pPr>
      <w:r w:rsidRPr="002837D4">
        <w:rPr>
          <w:rFonts w:ascii="Calibri Light" w:hAnsi="Calibri Light" w:cs="Calibri Light"/>
        </w:rPr>
        <w:t xml:space="preserve">Wykonawca w terminie nie przekraczającym 21 dni poprzedzających rozpoczęcie dostaw poinformuje o tym fakcie </w:t>
      </w:r>
      <w:r w:rsidR="008E58AA" w:rsidRPr="002837D4">
        <w:rPr>
          <w:rFonts w:ascii="Calibri Light" w:hAnsi="Calibri Light" w:cs="Calibri Light"/>
        </w:rPr>
        <w:t>Zamawiając</w:t>
      </w:r>
      <w:r w:rsidR="00AD774C" w:rsidRPr="002837D4">
        <w:rPr>
          <w:rFonts w:ascii="Calibri Light" w:hAnsi="Calibri Light" w:cs="Calibri Light"/>
        </w:rPr>
        <w:t>ego</w:t>
      </w:r>
      <w:r w:rsidR="008E58AA" w:rsidRPr="002837D4">
        <w:rPr>
          <w:rFonts w:ascii="Calibri Light" w:hAnsi="Calibri Light" w:cs="Calibri Light"/>
        </w:rPr>
        <w:t xml:space="preserve"> </w:t>
      </w:r>
      <w:r w:rsidR="00254FD5" w:rsidRPr="002837D4">
        <w:rPr>
          <w:rFonts w:ascii="Calibri Light" w:hAnsi="Calibri Light" w:cs="Calibri Light"/>
        </w:rPr>
        <w:t xml:space="preserve">w formie </w:t>
      </w:r>
      <w:r w:rsidRPr="002837D4">
        <w:rPr>
          <w:rFonts w:ascii="Calibri Light" w:hAnsi="Calibri Light" w:cs="Calibri Light"/>
        </w:rPr>
        <w:t>elektronicznej na adres</w:t>
      </w:r>
      <w:r w:rsidR="009B1C50" w:rsidRPr="002837D4">
        <w:rPr>
          <w:rFonts w:ascii="Calibri Light" w:hAnsi="Calibri Light" w:cs="Calibri Light"/>
        </w:rPr>
        <w:t>:</w:t>
      </w:r>
      <w:r w:rsidR="00F35D8E">
        <w:rPr>
          <w:rFonts w:ascii="Calibri Light" w:hAnsi="Calibri Light" w:cs="Calibri Light"/>
          <w:b/>
        </w:rPr>
        <w:t xml:space="preserve"> </w:t>
      </w:r>
      <w:hyperlink r:id="rId8" w:history="1">
        <w:r w:rsidR="00D73503" w:rsidRPr="00901FC8">
          <w:rPr>
            <w:rStyle w:val="Hipercze"/>
            <w:rFonts w:ascii="Calibri Light" w:hAnsi="Calibri Light" w:cs="Calibri Light"/>
            <w:b/>
          </w:rPr>
          <w:t>lubliniec@katowice.lasy.gov.pl</w:t>
        </w:r>
      </w:hyperlink>
      <w:r w:rsidR="00F35D8E" w:rsidRPr="00F35D8E">
        <w:rPr>
          <w:rFonts w:ascii="Calibri Light" w:hAnsi="Calibri Light" w:cs="Calibri Light"/>
          <w:b/>
        </w:rPr>
        <w:t xml:space="preserve"> </w:t>
      </w:r>
      <w:r w:rsidR="009B1C50" w:rsidRPr="00F35D8E">
        <w:rPr>
          <w:rFonts w:ascii="Calibri Light" w:hAnsi="Calibri Light" w:cs="Calibri Light"/>
          <w:b/>
        </w:rPr>
        <w:t xml:space="preserve"> </w:t>
      </w:r>
      <w:r w:rsidR="001062AB" w:rsidRPr="00F67A99">
        <w:rPr>
          <w:rFonts w:ascii="Calibri Light" w:hAnsi="Calibri Light" w:cs="Calibri Light"/>
        </w:rPr>
        <w:t>Wykonawca pobierze opłaty za dostawy energii elektrycznej za realny okres realizacji.</w:t>
      </w:r>
    </w:p>
    <w:p w14:paraId="23371D11" w14:textId="258F0A05" w:rsidR="0053198F" w:rsidRPr="00F67A99" w:rsidRDefault="0072396F" w:rsidP="009B1C50">
      <w:pPr>
        <w:numPr>
          <w:ilvl w:val="0"/>
          <w:numId w:val="16"/>
        </w:numPr>
        <w:spacing w:before="120" w:after="120" w:line="276" w:lineRule="auto"/>
        <w:rPr>
          <w:rFonts w:ascii="Calibri Light" w:hAnsi="Calibri Light" w:cs="Calibri Light"/>
        </w:rPr>
      </w:pPr>
      <w:r w:rsidRPr="00130A15">
        <w:rPr>
          <w:rFonts w:ascii="Calibri Light" w:hAnsi="Calibri Light" w:cs="Calibri Light"/>
        </w:rPr>
        <w:t xml:space="preserve">Zgłoszenie </w:t>
      </w:r>
      <w:r w:rsidR="003220B6" w:rsidRPr="00130A15">
        <w:rPr>
          <w:rFonts w:ascii="Calibri Light" w:hAnsi="Calibri Light" w:cs="Calibri Light"/>
        </w:rPr>
        <w:t xml:space="preserve">zmiany sprzedawcy przekazywane Operatorowi Systemy Dystrybucyjnego </w:t>
      </w:r>
      <w:r w:rsidR="00AE5E95" w:rsidRPr="00130A15">
        <w:rPr>
          <w:rFonts w:ascii="Calibri Light" w:hAnsi="Calibri Light" w:cs="Calibri Light"/>
        </w:rPr>
        <w:t xml:space="preserve">powinno </w:t>
      </w:r>
      <w:r w:rsidRPr="00130A15">
        <w:rPr>
          <w:rFonts w:ascii="Calibri Light" w:hAnsi="Calibri Light" w:cs="Calibri Light"/>
        </w:rPr>
        <w:t xml:space="preserve">zostać dokonane w terminie określonym w </w:t>
      </w:r>
      <w:r w:rsidR="00244471" w:rsidRPr="00130A15">
        <w:rPr>
          <w:rFonts w:ascii="Calibri Light" w:hAnsi="Calibri Light" w:cs="Calibri Light"/>
        </w:rPr>
        <w:t>Instrukcji Ruchu i Eksploatacji Sie</w:t>
      </w:r>
      <w:r w:rsidR="002E06CF" w:rsidRPr="00130A15">
        <w:rPr>
          <w:rFonts w:ascii="Calibri Light" w:hAnsi="Calibri Light" w:cs="Calibri Light"/>
        </w:rPr>
        <w:t>c</w:t>
      </w:r>
      <w:r w:rsidR="00244471" w:rsidRPr="00130A15">
        <w:rPr>
          <w:rFonts w:ascii="Calibri Light" w:hAnsi="Calibri Light" w:cs="Calibri Light"/>
        </w:rPr>
        <w:t>i Dystrybucyjnej Operatora Systemu Dystrybucyjnego</w:t>
      </w:r>
      <w:r w:rsidR="004914CE" w:rsidRPr="00130A15">
        <w:rPr>
          <w:rFonts w:ascii="Calibri Light" w:hAnsi="Calibri Light" w:cs="Calibri Light"/>
        </w:rPr>
        <w:t xml:space="preserve">. </w:t>
      </w:r>
      <w:r w:rsidRPr="00130A15">
        <w:rPr>
          <w:rFonts w:ascii="Calibri Light" w:hAnsi="Calibri Light" w:cs="Calibri Light"/>
        </w:rPr>
        <w:t xml:space="preserve">Na dowód dotrzymania terminu zgłoszenia </w:t>
      </w:r>
      <w:r w:rsidR="006C0D49" w:rsidRPr="00130A15">
        <w:rPr>
          <w:rFonts w:ascii="Calibri Light" w:hAnsi="Calibri Light" w:cs="Calibri Light"/>
        </w:rPr>
        <w:t>w terminie nieprzekraczającym 21 dni poprzedzających</w:t>
      </w:r>
      <w:r w:rsidR="006C0D49" w:rsidRPr="00F67A99">
        <w:rPr>
          <w:rFonts w:ascii="Calibri Light" w:hAnsi="Calibri Light" w:cs="Calibri Light"/>
        </w:rPr>
        <w:t xml:space="preserve"> rozpoczęcie dostaw </w:t>
      </w:r>
      <w:r w:rsidRPr="00F67A99">
        <w:rPr>
          <w:rFonts w:ascii="Calibri Light" w:hAnsi="Calibri Light" w:cs="Calibri Light"/>
        </w:rPr>
        <w:t>Wykonawca prześle Nabywcy skan dokonanego zgłoszenia dla wszystkich ppe wymienionych w załączniku nr 1 do umowy lub oświadczenie o wykonaniu wymaganych czynności</w:t>
      </w:r>
      <w:r w:rsidR="006C0D49" w:rsidRPr="00F67A99">
        <w:rPr>
          <w:rFonts w:ascii="Calibri Light" w:hAnsi="Calibri Light" w:cs="Calibri Light"/>
        </w:rPr>
        <w:t xml:space="preserve"> </w:t>
      </w:r>
      <w:r w:rsidR="0089527B" w:rsidRPr="00F67A99">
        <w:rPr>
          <w:rFonts w:ascii="Calibri Light" w:hAnsi="Calibri Light" w:cs="Calibri Light"/>
        </w:rPr>
        <w:t xml:space="preserve">zgłoszenia </w:t>
      </w:r>
      <w:r w:rsidR="006C0D49" w:rsidRPr="00F67A99">
        <w:rPr>
          <w:rFonts w:ascii="Calibri Light" w:hAnsi="Calibri Light" w:cs="Calibri Light"/>
        </w:rPr>
        <w:t xml:space="preserve">w formie elektronicznej na adres: </w:t>
      </w:r>
      <w:bookmarkStart w:id="1" w:name="_Hlk131494279"/>
      <w:r w:rsidR="00D73503">
        <w:rPr>
          <w:rFonts w:ascii="Calibri Light" w:hAnsi="Calibri Light" w:cs="Calibri Light"/>
          <w:b/>
        </w:rPr>
        <w:fldChar w:fldCharType="begin"/>
      </w:r>
      <w:r w:rsidR="00D73503">
        <w:rPr>
          <w:rFonts w:ascii="Calibri Light" w:hAnsi="Calibri Light" w:cs="Calibri Light"/>
          <w:b/>
        </w:rPr>
        <w:instrText xml:space="preserve"> HYPERLINK "mailto:</w:instrText>
      </w:r>
      <w:r w:rsidR="00D73503" w:rsidRPr="00D73503">
        <w:rPr>
          <w:rFonts w:ascii="Calibri Light" w:hAnsi="Calibri Light" w:cs="Calibri Light"/>
          <w:b/>
        </w:rPr>
        <w:instrText>lubliniec@katowice.lasy.gov.pl</w:instrText>
      </w:r>
      <w:r w:rsidR="00D73503">
        <w:rPr>
          <w:rFonts w:ascii="Calibri Light" w:hAnsi="Calibri Light" w:cs="Calibri Light"/>
          <w:b/>
        </w:rPr>
        <w:instrText xml:space="preserve">" </w:instrText>
      </w:r>
      <w:r w:rsidR="00D73503">
        <w:rPr>
          <w:rFonts w:ascii="Calibri Light" w:hAnsi="Calibri Light" w:cs="Calibri Light"/>
          <w:b/>
        </w:rPr>
        <w:fldChar w:fldCharType="separate"/>
      </w:r>
      <w:r w:rsidR="00D73503" w:rsidRPr="00901FC8">
        <w:rPr>
          <w:rStyle w:val="Hipercze"/>
          <w:rFonts w:ascii="Calibri Light" w:hAnsi="Calibri Light" w:cs="Calibri Light"/>
          <w:b/>
        </w:rPr>
        <w:t>lubliniec@katowice.lasy.gov.pl</w:t>
      </w:r>
      <w:bookmarkEnd w:id="1"/>
      <w:r w:rsidR="00D73503">
        <w:rPr>
          <w:rFonts w:ascii="Calibri Light" w:hAnsi="Calibri Light" w:cs="Calibri Light"/>
          <w:b/>
        </w:rPr>
        <w:fldChar w:fldCharType="end"/>
      </w:r>
      <w:r w:rsidR="00F35D8E" w:rsidRPr="00F35D8E">
        <w:rPr>
          <w:rFonts w:ascii="Calibri Light" w:hAnsi="Calibri Light" w:cs="Calibri Light"/>
          <w:b/>
        </w:rPr>
        <w:t xml:space="preserve">  </w:t>
      </w:r>
    </w:p>
    <w:p w14:paraId="2F36EA67" w14:textId="37C9C7DB" w:rsidR="0072396F" w:rsidRPr="00F67A99" w:rsidRDefault="0072396F" w:rsidP="00AC1378">
      <w:pPr>
        <w:pStyle w:val="Akapitzlist"/>
        <w:numPr>
          <w:ilvl w:val="0"/>
          <w:numId w:val="16"/>
        </w:numPr>
        <w:spacing w:before="120" w:after="120" w:line="276" w:lineRule="auto"/>
        <w:rPr>
          <w:rFonts w:ascii="Calibri Light" w:hAnsi="Calibri Light" w:cs="Calibri Light"/>
        </w:rPr>
      </w:pPr>
      <w:r w:rsidRPr="00F67A99">
        <w:rPr>
          <w:rFonts w:ascii="Calibri Light" w:hAnsi="Calibri Light" w:cs="Calibri Light"/>
        </w:rPr>
        <w:t>Wykonawca posiada koncesję na obrót energią elektryczną o numerze</w:t>
      </w:r>
      <w:r w:rsidR="00FC0941" w:rsidRPr="00F67A99">
        <w:rPr>
          <w:rFonts w:ascii="Calibri Light" w:hAnsi="Calibri Light" w:cs="Calibri Light"/>
        </w:rPr>
        <w:t xml:space="preserve"> ………………………………</w:t>
      </w:r>
      <w:r w:rsidRPr="00F67A99">
        <w:rPr>
          <w:rFonts w:ascii="Calibri Light" w:hAnsi="Calibri Light" w:cs="Calibri Light"/>
        </w:rPr>
        <w:t>.............</w:t>
      </w:r>
      <w:r w:rsidR="005471A8" w:rsidRPr="00F67A99">
        <w:rPr>
          <w:rFonts w:ascii="Calibri Light" w:hAnsi="Calibri Light" w:cs="Calibri Light"/>
        </w:rPr>
        <w:t xml:space="preserve"> </w:t>
      </w:r>
      <w:r w:rsidRPr="00F67A99">
        <w:rPr>
          <w:rFonts w:ascii="Calibri Light" w:hAnsi="Calibri Light" w:cs="Calibri Light"/>
        </w:rPr>
        <w:t>wydaną przez Prezesa Urzędu Regulacji Energetyki, której koniec okresu ważności przypada na dzień</w:t>
      </w:r>
      <w:r w:rsidR="00FC0941" w:rsidRPr="00F67A99">
        <w:rPr>
          <w:rFonts w:ascii="Calibri Light" w:hAnsi="Calibri Light" w:cs="Calibri Light"/>
        </w:rPr>
        <w:t xml:space="preserve"> </w:t>
      </w:r>
      <w:r w:rsidRPr="00F67A99">
        <w:rPr>
          <w:rFonts w:ascii="Calibri Light" w:hAnsi="Calibri Light" w:cs="Calibri Light"/>
        </w:rPr>
        <w:t>...............</w:t>
      </w:r>
      <w:r w:rsidR="00FC0941" w:rsidRPr="00F67A99">
        <w:rPr>
          <w:rFonts w:ascii="Calibri Light" w:hAnsi="Calibri Light" w:cs="Calibri Light"/>
        </w:rPr>
        <w:t>................</w:t>
      </w:r>
      <w:r w:rsidRPr="00F67A99">
        <w:rPr>
          <w:rFonts w:ascii="Calibri Light" w:hAnsi="Calibri Light" w:cs="Calibri Light"/>
        </w:rPr>
        <w:t>.....................</w:t>
      </w:r>
    </w:p>
    <w:p w14:paraId="4BFF38D5" w14:textId="0ABFF7D6" w:rsidR="00836B6C" w:rsidRPr="00F67A99" w:rsidRDefault="0072396F" w:rsidP="00AC1378">
      <w:pPr>
        <w:pStyle w:val="Akapitzlist"/>
        <w:numPr>
          <w:ilvl w:val="0"/>
          <w:numId w:val="16"/>
        </w:numPr>
        <w:spacing w:before="120" w:after="120" w:line="276" w:lineRule="auto"/>
        <w:rPr>
          <w:rStyle w:val="Odwoaniedokomentarza"/>
          <w:rFonts w:ascii="Calibri Light" w:hAnsi="Calibri Light" w:cs="Calibri Light"/>
          <w:sz w:val="22"/>
          <w:szCs w:val="22"/>
        </w:rPr>
      </w:pPr>
      <w:r w:rsidRPr="00F67A99">
        <w:rPr>
          <w:rFonts w:ascii="Calibri Light" w:hAnsi="Calibri Light" w:cs="Calibri Light"/>
        </w:rPr>
        <w:t xml:space="preserve">Wykonawca oświadcza, że posiada zawartą </w:t>
      </w:r>
      <w:r w:rsidR="001C3249" w:rsidRPr="00F67A99">
        <w:rPr>
          <w:rFonts w:ascii="Calibri Light" w:hAnsi="Calibri Light" w:cs="Calibri Light"/>
        </w:rPr>
        <w:t xml:space="preserve">ważną </w:t>
      </w:r>
      <w:r w:rsidRPr="00F67A99">
        <w:rPr>
          <w:rFonts w:ascii="Calibri Light" w:hAnsi="Calibri Light" w:cs="Calibri Light"/>
        </w:rPr>
        <w:t>generalną umowę dystrybucyjną z OSD, umożliwiającą dostawę energii elektrycznej do obiektów odbiorcy końcowego za pośrednictwem sieci dystrybucyjnej OSD przez cały okres obowiązywania umowy.</w:t>
      </w:r>
    </w:p>
    <w:p w14:paraId="3D5F7732" w14:textId="01F50A01" w:rsidR="00836B6C" w:rsidRPr="00F67A99" w:rsidRDefault="00836B6C" w:rsidP="00AC1378">
      <w:pPr>
        <w:numPr>
          <w:ilvl w:val="0"/>
          <w:numId w:val="16"/>
        </w:numPr>
        <w:tabs>
          <w:tab w:val="num" w:pos="426"/>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Wykonawca obowiązany jest do utrzymania koncesji i Generalnej Umowy Dystrybucyjnej przez cały okres realizacji umowy.</w:t>
      </w:r>
    </w:p>
    <w:p w14:paraId="03B53E3F" w14:textId="31E5392D" w:rsidR="009E2A2E" w:rsidRPr="00F67A99" w:rsidRDefault="0072396F" w:rsidP="00787D39">
      <w:pPr>
        <w:numPr>
          <w:ilvl w:val="0"/>
          <w:numId w:val="16"/>
        </w:numPr>
        <w:autoSpaceDE w:val="0"/>
        <w:spacing w:before="120" w:after="120" w:line="276" w:lineRule="auto"/>
        <w:rPr>
          <w:rFonts w:ascii="Calibri Light" w:hAnsi="Calibri Light" w:cs="Calibri Light"/>
        </w:rPr>
      </w:pPr>
      <w:r w:rsidRPr="00F67A99">
        <w:rPr>
          <w:rFonts w:ascii="Calibri Light" w:hAnsi="Calibri Light" w:cs="Calibri Light"/>
        </w:rPr>
        <w:t>Planowana wysokość zużycia energii elektrycznej w okresie trwania umowy dla poszczególnych punktów poboru</w:t>
      </w:r>
      <w:r w:rsidR="007D398A" w:rsidRPr="00F67A99">
        <w:rPr>
          <w:rFonts w:ascii="Calibri Light" w:hAnsi="Calibri Light" w:cs="Calibri Light"/>
        </w:rPr>
        <w:t xml:space="preserve"> </w:t>
      </w:r>
      <w:r w:rsidR="00D05DD1" w:rsidRPr="00F67A99">
        <w:rPr>
          <w:rFonts w:ascii="Calibri Light" w:hAnsi="Calibri Light" w:cs="Calibri Light"/>
        </w:rPr>
        <w:t>określo</w:t>
      </w:r>
      <w:r w:rsidRPr="00F67A99">
        <w:rPr>
          <w:rFonts w:ascii="Calibri Light" w:hAnsi="Calibri Light" w:cs="Calibri Light"/>
        </w:rPr>
        <w:t>nych w Załączniku nr 1 szacuje się łącznie w wysokości</w:t>
      </w:r>
      <w:r w:rsidR="00471668">
        <w:rPr>
          <w:rFonts w:ascii="Calibri Light" w:hAnsi="Calibri Light" w:cs="Calibri Light"/>
        </w:rPr>
        <w:t xml:space="preserve"> </w:t>
      </w:r>
      <w:r w:rsidR="00E30341">
        <w:rPr>
          <w:rFonts w:ascii="Calibri Light" w:hAnsi="Calibri Light" w:cs="Calibri Light"/>
          <w:b/>
        </w:rPr>
        <w:t>21,1</w:t>
      </w:r>
      <w:r w:rsidR="00787D39" w:rsidRPr="00F67A99">
        <w:rPr>
          <w:rFonts w:ascii="Calibri Light" w:hAnsi="Calibri Light" w:cs="Calibri Light"/>
          <w:b/>
        </w:rPr>
        <w:t xml:space="preserve"> </w:t>
      </w:r>
      <w:r w:rsidRPr="00F67A99">
        <w:rPr>
          <w:rFonts w:ascii="Calibri Light" w:hAnsi="Calibri Light" w:cs="Calibri Light"/>
          <w:b/>
          <w:bCs/>
        </w:rPr>
        <w:t>MWh</w:t>
      </w:r>
      <w:r w:rsidRPr="00F67A99">
        <w:rPr>
          <w:rFonts w:ascii="Calibri Light" w:hAnsi="Calibri Light" w:cs="Calibri Light"/>
        </w:rPr>
        <w:t>.</w:t>
      </w:r>
      <w:r w:rsidR="001B1C3A" w:rsidRPr="00F67A99">
        <w:rPr>
          <w:rFonts w:ascii="Calibri Light" w:hAnsi="Calibri Light" w:cs="Calibri Light"/>
        </w:rPr>
        <w:t xml:space="preserve"> </w:t>
      </w:r>
    </w:p>
    <w:p w14:paraId="102BF296" w14:textId="056DDADD" w:rsidR="002D3417" w:rsidRPr="00F67A99" w:rsidRDefault="002D3417" w:rsidP="002D3417">
      <w:pPr>
        <w:pStyle w:val="Akapitzlist"/>
        <w:numPr>
          <w:ilvl w:val="0"/>
          <w:numId w:val="16"/>
        </w:numPr>
        <w:spacing w:before="60" w:after="60" w:line="280" w:lineRule="exact"/>
        <w:rPr>
          <w:rFonts w:ascii="Calibri Light" w:hAnsi="Calibri Light" w:cs="Calibri Light"/>
        </w:rPr>
      </w:pPr>
      <w:r w:rsidRPr="00F67A99">
        <w:rPr>
          <w:rFonts w:ascii="Calibri Light" w:hAnsi="Calibri Light" w:cs="Calibri Light"/>
        </w:rPr>
        <w:t xml:space="preserve">Zamawiający przewiduje możliwość skorzystania z prawa opcji. Skorzystanie z prawa opcji uzależnione jest od wystąpienia czynników niezależnych od Zamawiającego mających wpływ na zapotrzebowanie na </w:t>
      </w:r>
      <w:r w:rsidR="006467DF" w:rsidRPr="00F67A99">
        <w:rPr>
          <w:rFonts w:ascii="Calibri Light" w:hAnsi="Calibri Light" w:cs="Calibri Light"/>
        </w:rPr>
        <w:t>energię elektryczną</w:t>
      </w:r>
      <w:r w:rsidRPr="00F67A99">
        <w:rPr>
          <w:rFonts w:ascii="Calibri Light" w:hAnsi="Calibri Light" w:cs="Calibri Light"/>
        </w:rPr>
        <w:t xml:space="preserve">, w tym między innymi zmienne warunki atmosferyczne i/lub zmiany w zakresie ilości punktów poboru (okoliczności te, nie stanowią katalogu zamkniętego). </w:t>
      </w:r>
      <w:r w:rsidR="00291103" w:rsidRPr="00F67A99">
        <w:rPr>
          <w:rFonts w:ascii="Calibri Light" w:hAnsi="Calibri Light" w:cs="Calibri Light"/>
        </w:rPr>
        <w:lastRenderedPageBreak/>
        <w:t>Przedstawiona w ust. 6</w:t>
      </w:r>
      <w:r w:rsidRPr="00F67A99">
        <w:rPr>
          <w:rFonts w:ascii="Calibri Light" w:hAnsi="Calibri Light" w:cs="Calibri Light"/>
        </w:rPr>
        <w:t xml:space="preserve"> prognozowana ilość zużycia </w:t>
      </w:r>
      <w:r w:rsidR="006467DF" w:rsidRPr="00F67A99">
        <w:rPr>
          <w:rFonts w:ascii="Calibri Light" w:hAnsi="Calibri Light" w:cs="Calibri Light"/>
        </w:rPr>
        <w:t>energii elektrycznej</w:t>
      </w:r>
      <w:r w:rsidRPr="00F67A99">
        <w:rPr>
          <w:rFonts w:ascii="Calibri Light" w:hAnsi="Calibri Light" w:cs="Calibri Light"/>
        </w:rPr>
        <w:t>, została oszacowana na podstawie analogicznego okresu w 202</w:t>
      </w:r>
      <w:r w:rsidR="00741686">
        <w:rPr>
          <w:rFonts w:ascii="Calibri Light" w:hAnsi="Calibri Light" w:cs="Calibri Light"/>
        </w:rPr>
        <w:t>2</w:t>
      </w:r>
      <w:r w:rsidRPr="00F67A99">
        <w:rPr>
          <w:rFonts w:ascii="Calibri Light" w:hAnsi="Calibri Light" w:cs="Calibri Light"/>
        </w:rPr>
        <w:t xml:space="preserve"> r. Zamawiający przewiduje, iż rzeczywista ilość zużycia </w:t>
      </w:r>
      <w:r w:rsidR="006467DF" w:rsidRPr="00F67A99">
        <w:rPr>
          <w:rFonts w:ascii="Calibri Light" w:hAnsi="Calibri Light" w:cs="Calibri Light"/>
        </w:rPr>
        <w:t>energii elektrycznej</w:t>
      </w:r>
      <w:r w:rsidRPr="00F67A99">
        <w:rPr>
          <w:rFonts w:ascii="Calibri Light" w:hAnsi="Calibri Light" w:cs="Calibri Light"/>
        </w:rPr>
        <w:t xml:space="preserve"> może ulec zmianie, tj. zwiększeniu bądź zmniejszeniu przy zachowaniu zaoferowanych cen jednostkowych wskazanych w ofercie Wykonawcy. Tym samym opisane prognozowane zużycie </w:t>
      </w:r>
      <w:r w:rsidR="006467DF" w:rsidRPr="00F67A99">
        <w:rPr>
          <w:rFonts w:ascii="Calibri Light" w:hAnsi="Calibri Light" w:cs="Calibri Light"/>
        </w:rPr>
        <w:t>energii elektrycznej</w:t>
      </w:r>
      <w:r w:rsidRPr="00F67A99">
        <w:rPr>
          <w:rFonts w:ascii="Calibri Light" w:hAnsi="Calibri Light" w:cs="Calibri Light"/>
        </w:rPr>
        <w:t xml:space="preserve"> nie stanowi zobowiązania Zamawiającego do jego zakupu w prognozowanej</w:t>
      </w:r>
      <w:r w:rsidR="00CD1ABD" w:rsidRPr="00F67A99">
        <w:rPr>
          <w:rFonts w:ascii="Calibri Light" w:hAnsi="Calibri Light" w:cs="Calibri Light"/>
        </w:rPr>
        <w:t xml:space="preserve"> </w:t>
      </w:r>
      <w:r w:rsidRPr="00F67A99">
        <w:rPr>
          <w:rFonts w:ascii="Calibri Light" w:hAnsi="Calibri Light" w:cs="Calibri Light"/>
        </w:rPr>
        <w:t>ilości.</w:t>
      </w:r>
    </w:p>
    <w:p w14:paraId="01060CCF" w14:textId="6BB4FDE3" w:rsidR="002D3417" w:rsidRPr="00F67A99" w:rsidRDefault="002D3417" w:rsidP="002D3417">
      <w:pPr>
        <w:pStyle w:val="Akapitzlist"/>
        <w:numPr>
          <w:ilvl w:val="0"/>
          <w:numId w:val="16"/>
        </w:numPr>
        <w:spacing w:before="60" w:after="60" w:line="280" w:lineRule="exact"/>
        <w:rPr>
          <w:rFonts w:ascii="Calibri Light" w:hAnsi="Calibri Light" w:cs="Calibri Light"/>
        </w:rPr>
      </w:pPr>
      <w:r w:rsidRPr="00F67A99">
        <w:rPr>
          <w:rFonts w:ascii="Calibri Light" w:hAnsi="Calibri Light" w:cs="Calibri Light"/>
        </w:rPr>
        <w:t>W ramach pra</w:t>
      </w:r>
      <w:r w:rsidR="00291103" w:rsidRPr="00F67A99">
        <w:rPr>
          <w:rFonts w:ascii="Calibri Light" w:hAnsi="Calibri Light" w:cs="Calibri Light"/>
        </w:rPr>
        <w:t>wa opcji, o którym mowa w ust. 7</w:t>
      </w:r>
      <w:r w:rsidRPr="00F67A99">
        <w:rPr>
          <w:rFonts w:ascii="Calibri Light" w:hAnsi="Calibri Light" w:cs="Calibri Light"/>
        </w:rPr>
        <w:t xml:space="preserve"> Zamawiający przewiduje zwiększenie lub zmniejszenie zużycia </w:t>
      </w:r>
      <w:r w:rsidR="00291103" w:rsidRPr="00F67A99">
        <w:rPr>
          <w:rFonts w:ascii="Calibri Light" w:hAnsi="Calibri Light" w:cs="Calibri Light"/>
        </w:rPr>
        <w:t>energii elektrycznej</w:t>
      </w:r>
      <w:r w:rsidRPr="00F67A99">
        <w:rPr>
          <w:rFonts w:ascii="Calibri Light" w:hAnsi="Calibri Light" w:cs="Calibri Light"/>
        </w:rPr>
        <w:t xml:space="preserve"> </w:t>
      </w:r>
      <w:r w:rsidR="00592ACA" w:rsidRPr="00F67A99">
        <w:rPr>
          <w:rFonts w:ascii="Calibri Light" w:hAnsi="Calibri Light" w:cs="Calibri Light"/>
        </w:rPr>
        <w:t xml:space="preserve">w </w:t>
      </w:r>
      <w:r w:rsidRPr="00F67A99">
        <w:rPr>
          <w:rFonts w:ascii="Calibri Light" w:hAnsi="Calibri Light" w:cs="Calibri Light"/>
        </w:rPr>
        <w:t>wysokości +/- 20 % wzg</w:t>
      </w:r>
      <w:r w:rsidR="00291103" w:rsidRPr="00F67A99">
        <w:rPr>
          <w:rFonts w:ascii="Calibri Light" w:hAnsi="Calibri Light" w:cs="Calibri Light"/>
        </w:rPr>
        <w:t>lędem ilości określonej w ust. 6</w:t>
      </w:r>
      <w:r w:rsidRPr="00F67A99">
        <w:rPr>
          <w:rFonts w:ascii="Calibri Light" w:hAnsi="Calibri Light" w:cs="Calibri Light"/>
        </w:rPr>
        <w:t xml:space="preserve">. </w:t>
      </w:r>
    </w:p>
    <w:p w14:paraId="60260A09" w14:textId="1084D97F" w:rsidR="002D3417" w:rsidRPr="00F67A99" w:rsidRDefault="002D3417" w:rsidP="002D3417">
      <w:pPr>
        <w:pStyle w:val="Akapitzlist"/>
        <w:numPr>
          <w:ilvl w:val="0"/>
          <w:numId w:val="16"/>
        </w:numPr>
        <w:spacing w:before="60" w:after="60" w:line="280" w:lineRule="exact"/>
        <w:rPr>
          <w:rFonts w:ascii="Calibri Light" w:hAnsi="Calibri Light" w:cs="Calibri Light"/>
        </w:rPr>
      </w:pPr>
      <w:r w:rsidRPr="00F67A99">
        <w:rPr>
          <w:rFonts w:ascii="Calibri Light" w:hAnsi="Calibri Light" w:cs="Calibri Light"/>
          <w:bCs/>
        </w:rPr>
        <w:t>Zaistnienie okol</w:t>
      </w:r>
      <w:r w:rsidR="002C7A32" w:rsidRPr="00F67A99">
        <w:rPr>
          <w:rFonts w:ascii="Calibri Light" w:hAnsi="Calibri Light" w:cs="Calibri Light"/>
          <w:bCs/>
        </w:rPr>
        <w:t>iczności, o której mowa w ust. 7 i 8</w:t>
      </w:r>
      <w:r w:rsidRPr="00F67A99">
        <w:rPr>
          <w:rFonts w:ascii="Calibri Light" w:hAnsi="Calibri Light" w:cs="Calibri Light"/>
          <w:bCs/>
        </w:rPr>
        <w:t xml:space="preserve">, spowoduje odpowiednio zmniejszenie lub zwiększenie wynagrodzenia należnego Wykonawcy z tytułu niniejszej Umowy. Zwiększenie lub zmniejszenie ilości </w:t>
      </w:r>
      <w:r w:rsidR="00C111A2" w:rsidRPr="00F67A99">
        <w:rPr>
          <w:rFonts w:ascii="Calibri Light" w:hAnsi="Calibri Light" w:cs="Calibri Light"/>
          <w:bCs/>
        </w:rPr>
        <w:t>energii elektrycznej</w:t>
      </w:r>
      <w:r w:rsidRPr="00F67A99">
        <w:rPr>
          <w:rFonts w:ascii="Calibri Light" w:hAnsi="Calibri Light" w:cs="Calibri Light"/>
          <w:bCs/>
        </w:rPr>
        <w:t xml:space="preserve"> nie stanowi podstawy do jakichkolwiek roszczeń ze strony Wykonawcy.</w:t>
      </w:r>
    </w:p>
    <w:p w14:paraId="0201A894" w14:textId="4454A0F8" w:rsidR="00C33BDE" w:rsidRPr="00F67A99" w:rsidRDefault="00C64AA2" w:rsidP="00E567B4">
      <w:pPr>
        <w:autoSpaceDE w:val="0"/>
        <w:spacing w:before="120" w:after="120" w:line="276" w:lineRule="auto"/>
        <w:ind w:left="426" w:hanging="426"/>
        <w:rPr>
          <w:rFonts w:ascii="Calibri Light" w:hAnsi="Calibri Light" w:cs="Calibri Light"/>
        </w:rPr>
      </w:pPr>
      <w:r w:rsidRPr="00F67A99">
        <w:rPr>
          <w:rFonts w:ascii="Calibri Light" w:hAnsi="Calibri Light" w:cs="Calibri Light"/>
          <w:bCs/>
        </w:rPr>
        <w:t>9</w:t>
      </w:r>
      <w:r w:rsidR="00E567B4" w:rsidRPr="00F67A99">
        <w:rPr>
          <w:rFonts w:ascii="Calibri Light" w:hAnsi="Calibri Light" w:cs="Calibri Light"/>
          <w:bCs/>
        </w:rPr>
        <w:t xml:space="preserve">.1 </w:t>
      </w:r>
      <w:r w:rsidR="00C33BDE" w:rsidRPr="00F67A99">
        <w:rPr>
          <w:rFonts w:ascii="Calibri Light" w:hAnsi="Calibri Light" w:cs="Calibri Light"/>
          <w:bCs/>
        </w:rPr>
        <w:t>Zakres i zasady dokonania zmian:</w:t>
      </w:r>
    </w:p>
    <w:p w14:paraId="4FD06C84" w14:textId="3ACA715B" w:rsidR="00C33BDE" w:rsidRPr="00F67A99" w:rsidRDefault="00C33BDE" w:rsidP="006D7E2A">
      <w:pPr>
        <w:pStyle w:val="Akapitzlist"/>
        <w:numPr>
          <w:ilvl w:val="4"/>
          <w:numId w:val="53"/>
        </w:numPr>
        <w:tabs>
          <w:tab w:val="left" w:pos="709"/>
        </w:tabs>
        <w:autoSpaceDE w:val="0"/>
        <w:spacing w:before="120" w:after="120" w:line="276" w:lineRule="auto"/>
        <w:ind w:left="709" w:hanging="284"/>
        <w:rPr>
          <w:rFonts w:ascii="Calibri Light" w:hAnsi="Calibri Light" w:cs="Calibri Light"/>
          <w:bCs/>
        </w:rPr>
      </w:pPr>
      <w:r w:rsidRPr="00F67A99">
        <w:rPr>
          <w:rFonts w:ascii="Calibri Light" w:hAnsi="Calibri Light" w:cs="Calibri Light"/>
          <w:bCs/>
        </w:rPr>
        <w:t>zmiana ilości energii elektrycznej wynikająca ze zużycia energii wg bieżących odczytów z licznika, któ</w:t>
      </w:r>
      <w:r w:rsidR="006D7E2A" w:rsidRPr="00F67A99">
        <w:rPr>
          <w:rFonts w:ascii="Calibri Light" w:hAnsi="Calibri Light" w:cs="Calibri Light"/>
          <w:bCs/>
        </w:rPr>
        <w:t xml:space="preserve">ra </w:t>
      </w:r>
      <w:r w:rsidRPr="00F67A99">
        <w:rPr>
          <w:rFonts w:ascii="Calibri Light" w:hAnsi="Calibri Light" w:cs="Calibri Light"/>
          <w:bCs/>
        </w:rPr>
        <w:t>będzie różna od ilości energii</w:t>
      </w:r>
      <w:r w:rsidR="00FD3831" w:rsidRPr="00F67A99">
        <w:rPr>
          <w:rFonts w:ascii="Calibri Light" w:hAnsi="Calibri Light" w:cs="Calibri Light"/>
          <w:bCs/>
        </w:rPr>
        <w:t xml:space="preserve"> elektrycznej wskazanej w ust. 6 </w:t>
      </w:r>
      <w:r w:rsidRPr="00F67A99">
        <w:rPr>
          <w:rFonts w:ascii="Calibri Light" w:hAnsi="Calibri Light" w:cs="Calibri Light"/>
          <w:bCs/>
        </w:rPr>
        <w:t>powyżej - nie wymaga ane</w:t>
      </w:r>
      <w:r w:rsidR="00254FD5" w:rsidRPr="00F67A99">
        <w:rPr>
          <w:rFonts w:ascii="Calibri Light" w:hAnsi="Calibri Light" w:cs="Calibri Light"/>
          <w:bCs/>
        </w:rPr>
        <w:t xml:space="preserve">ksu, odbywa się automatycznie, </w:t>
      </w:r>
      <w:r w:rsidRPr="00F67A99">
        <w:rPr>
          <w:rFonts w:ascii="Calibri Light" w:hAnsi="Calibri Light" w:cs="Calibri Light"/>
          <w:bCs/>
        </w:rPr>
        <w:t>na podstawie bieżącego zużycia energii elektrycznej</w:t>
      </w:r>
      <w:r w:rsidR="00C37BA4" w:rsidRPr="00F67A99">
        <w:rPr>
          <w:rFonts w:ascii="Calibri Light" w:hAnsi="Calibri Light" w:cs="Calibri Light"/>
          <w:bCs/>
        </w:rPr>
        <w:t xml:space="preserve"> i </w:t>
      </w:r>
      <w:r w:rsidR="006F0A74" w:rsidRPr="00F67A99">
        <w:rPr>
          <w:rFonts w:ascii="Calibri Light" w:hAnsi="Calibri Light" w:cs="Calibri Light"/>
          <w:bCs/>
        </w:rPr>
        <w:t>cen jednostkowych określonych w </w:t>
      </w:r>
      <w:r w:rsidR="00C37BA4" w:rsidRPr="00F67A99">
        <w:rPr>
          <w:rFonts w:ascii="Calibri Light" w:hAnsi="Calibri Light" w:cs="Calibri Light"/>
          <w:bCs/>
        </w:rPr>
        <w:t>§6</w:t>
      </w:r>
      <w:r w:rsidR="00800200" w:rsidRPr="00F67A99">
        <w:rPr>
          <w:rFonts w:ascii="Calibri Light" w:hAnsi="Calibri Light" w:cs="Calibri Light"/>
          <w:bCs/>
        </w:rPr>
        <w:t xml:space="preserve"> (ofercie Wykonawcy)</w:t>
      </w:r>
      <w:r w:rsidRPr="00F67A99">
        <w:rPr>
          <w:rFonts w:ascii="Calibri Light" w:hAnsi="Calibri Light" w:cs="Calibri Light"/>
          <w:bCs/>
        </w:rPr>
        <w:t xml:space="preserve">, </w:t>
      </w:r>
    </w:p>
    <w:p w14:paraId="204B7107" w14:textId="7DB02068" w:rsidR="00CB0233" w:rsidRPr="00F67A99" w:rsidRDefault="00E567B4" w:rsidP="0023473A">
      <w:pPr>
        <w:pStyle w:val="Akapitzlist"/>
        <w:numPr>
          <w:ilvl w:val="4"/>
          <w:numId w:val="53"/>
        </w:numPr>
        <w:tabs>
          <w:tab w:val="left" w:pos="709"/>
        </w:tabs>
        <w:autoSpaceDE w:val="0"/>
        <w:spacing w:before="120" w:after="120" w:line="276" w:lineRule="auto"/>
        <w:ind w:left="709" w:hanging="283"/>
        <w:rPr>
          <w:rFonts w:ascii="Calibri Light" w:hAnsi="Calibri Light" w:cs="Calibri Light"/>
        </w:rPr>
      </w:pPr>
      <w:bookmarkStart w:id="2" w:name="_Hlk110931660"/>
      <w:r w:rsidRPr="00F67A99">
        <w:rPr>
          <w:rFonts w:ascii="Calibri Light" w:hAnsi="Calibri Light" w:cs="Calibri Light"/>
          <w:bCs/>
        </w:rPr>
        <w:t xml:space="preserve"> </w:t>
      </w:r>
      <w:r w:rsidR="00C33BDE" w:rsidRPr="00F67A99">
        <w:rPr>
          <w:rFonts w:ascii="Calibri Light" w:hAnsi="Calibri Light" w:cs="Calibri Light"/>
          <w:bCs/>
        </w:rPr>
        <w:t xml:space="preserve">zmniejszenie (odjęcie) i zwiększenie (dodanie) ilości PPE – </w:t>
      </w:r>
      <w:r w:rsidR="006D7E2A" w:rsidRPr="00F67A99">
        <w:rPr>
          <w:rFonts w:ascii="Calibri Light" w:hAnsi="Calibri Light" w:cs="Calibri Light"/>
          <w:bCs/>
        </w:rPr>
        <w:t xml:space="preserve">wymaga złożenia jednostronnego </w:t>
      </w:r>
      <w:r w:rsidR="00C33BDE" w:rsidRPr="00F67A99">
        <w:rPr>
          <w:rFonts w:ascii="Calibri Light" w:hAnsi="Calibri Light" w:cs="Calibri Light"/>
          <w:bCs/>
        </w:rPr>
        <w:t xml:space="preserve">oświadczenia woli </w:t>
      </w:r>
      <w:r w:rsidR="00095DDF" w:rsidRPr="00F67A99">
        <w:rPr>
          <w:rFonts w:ascii="Calibri Light" w:hAnsi="Calibri Light" w:cs="Calibri Light"/>
          <w:bCs/>
        </w:rPr>
        <w:t>Nabywcy</w:t>
      </w:r>
      <w:r w:rsidR="00C33BDE" w:rsidRPr="00F67A99">
        <w:rPr>
          <w:rFonts w:ascii="Calibri Light" w:hAnsi="Calibri Light" w:cs="Calibri Light"/>
          <w:bCs/>
        </w:rPr>
        <w:t>. Zmiana ilości PPE wynikać może w szczególnoś</w:t>
      </w:r>
      <w:r w:rsidR="006D7E2A" w:rsidRPr="00F67A99">
        <w:rPr>
          <w:rFonts w:ascii="Calibri Light" w:hAnsi="Calibri Light" w:cs="Calibri Light"/>
          <w:bCs/>
        </w:rPr>
        <w:t xml:space="preserve">ci z likwidacji PPE, </w:t>
      </w:r>
      <w:r w:rsidR="00C33BDE" w:rsidRPr="00F67A99">
        <w:rPr>
          <w:rFonts w:ascii="Calibri Light" w:hAnsi="Calibri Light" w:cs="Calibri Light"/>
          <w:bCs/>
        </w:rPr>
        <w:t>powstania/nabycia nowego PPE,</w:t>
      </w:r>
      <w:r w:rsidR="00CD1ABD" w:rsidRPr="00F67A99">
        <w:rPr>
          <w:rFonts w:ascii="Calibri Light" w:hAnsi="Calibri Light" w:cs="Calibri Light"/>
          <w:bCs/>
        </w:rPr>
        <w:t xml:space="preserve"> </w:t>
      </w:r>
      <w:r w:rsidR="00C33BDE" w:rsidRPr="00F67A99">
        <w:rPr>
          <w:rFonts w:ascii="Calibri Light" w:hAnsi="Calibri Light" w:cs="Calibri Light"/>
          <w:bCs/>
        </w:rPr>
        <w:t>zmiany właściwości technicznych PPE, podwó</w:t>
      </w:r>
      <w:r w:rsidR="006F0A74" w:rsidRPr="00F67A99">
        <w:rPr>
          <w:rFonts w:ascii="Calibri Light" w:hAnsi="Calibri Light" w:cs="Calibri Light"/>
          <w:bCs/>
        </w:rPr>
        <w:t>jnego fakturowania w </w:t>
      </w:r>
      <w:r w:rsidR="00C33BDE" w:rsidRPr="00F67A99">
        <w:rPr>
          <w:rFonts w:ascii="Calibri Light" w:hAnsi="Calibri Light" w:cs="Calibri Light"/>
          <w:bCs/>
        </w:rPr>
        <w:t xml:space="preserve">szczególności w przypadku świadczenia usługi sprzedaży energii elektrycznej na danym </w:t>
      </w:r>
      <w:r w:rsidR="006D7E2A" w:rsidRPr="00F67A99">
        <w:rPr>
          <w:rFonts w:ascii="Calibri Light" w:hAnsi="Calibri Light" w:cs="Calibri Light"/>
          <w:bCs/>
        </w:rPr>
        <w:t xml:space="preserve">PPE przez innego </w:t>
      </w:r>
      <w:r w:rsidR="00C33BDE" w:rsidRPr="00F67A99">
        <w:rPr>
          <w:rFonts w:ascii="Calibri Light" w:hAnsi="Calibri Light" w:cs="Calibri Light"/>
          <w:bCs/>
        </w:rPr>
        <w:t>sprzedawcę, zmiany stanu prawnego lub technicznego PPE, zmiany</w:t>
      </w:r>
      <w:r w:rsidR="0023473A" w:rsidRPr="00F67A99">
        <w:rPr>
          <w:rFonts w:ascii="Calibri Light" w:hAnsi="Calibri Light" w:cs="Calibri Light"/>
          <w:bCs/>
        </w:rPr>
        <w:t xml:space="preserve"> w zakresie nabywcy, odbiorcy, </w:t>
      </w:r>
      <w:r w:rsidR="00C33BDE" w:rsidRPr="00F67A99">
        <w:rPr>
          <w:rFonts w:ascii="Calibri Light" w:hAnsi="Calibri Light" w:cs="Calibri Light"/>
          <w:bCs/>
        </w:rPr>
        <w:t>płatnika w szczególności przeniesienia praw i obowiązków związanych z obiektem, przy któ</w:t>
      </w:r>
      <w:r w:rsidR="0023473A" w:rsidRPr="00F67A99">
        <w:rPr>
          <w:rFonts w:ascii="Calibri Light" w:hAnsi="Calibri Light" w:cs="Calibri Light"/>
          <w:bCs/>
        </w:rPr>
        <w:t xml:space="preserve">rym znajduje </w:t>
      </w:r>
      <w:r w:rsidR="00C33BDE" w:rsidRPr="00F67A99">
        <w:rPr>
          <w:rFonts w:ascii="Calibri Light" w:hAnsi="Calibri Light" w:cs="Calibri Light"/>
          <w:bCs/>
        </w:rPr>
        <w:t>się dane PPE, zaistnienia przeszkód prawnych i formalnych uniemożliwiają</w:t>
      </w:r>
      <w:r w:rsidR="0023473A" w:rsidRPr="00F67A99">
        <w:rPr>
          <w:rFonts w:ascii="Calibri Light" w:hAnsi="Calibri Light" w:cs="Calibri Light"/>
          <w:bCs/>
        </w:rPr>
        <w:t xml:space="preserve">cych przeprowadzenie </w:t>
      </w:r>
      <w:r w:rsidR="00C33BDE" w:rsidRPr="00F67A99">
        <w:rPr>
          <w:rFonts w:ascii="Calibri Light" w:hAnsi="Calibri Light" w:cs="Calibri Light"/>
          <w:bCs/>
        </w:rPr>
        <w:t xml:space="preserve">procedury zmiany sprzedawcy lub włączenia punktu poboru przez </w:t>
      </w:r>
      <w:r w:rsidR="00095DDF" w:rsidRPr="00F67A99">
        <w:rPr>
          <w:rFonts w:ascii="Calibri Light" w:hAnsi="Calibri Light" w:cs="Calibri Light"/>
          <w:bCs/>
        </w:rPr>
        <w:t>Nabywcę</w:t>
      </w:r>
      <w:r w:rsidR="00C33BDE" w:rsidRPr="00F67A99">
        <w:rPr>
          <w:rFonts w:ascii="Calibri Light" w:hAnsi="Calibri Light" w:cs="Calibri Light"/>
          <w:bCs/>
        </w:rPr>
        <w:t>.</w:t>
      </w:r>
    </w:p>
    <w:bookmarkEnd w:id="2"/>
    <w:p w14:paraId="3925B783" w14:textId="241E748A" w:rsidR="00C35187" w:rsidRPr="003E2AD7" w:rsidRDefault="00F15C2A" w:rsidP="00AC1378">
      <w:pPr>
        <w:numPr>
          <w:ilvl w:val="0"/>
          <w:numId w:val="16"/>
        </w:numPr>
        <w:tabs>
          <w:tab w:val="num" w:pos="426"/>
        </w:tabs>
        <w:autoSpaceDE w:val="0"/>
        <w:spacing w:before="120" w:after="120" w:line="276" w:lineRule="auto"/>
        <w:ind w:left="426" w:hanging="426"/>
        <w:rPr>
          <w:rFonts w:ascii="Calibri Light" w:hAnsi="Calibri Light" w:cs="Calibri Light"/>
        </w:rPr>
      </w:pPr>
      <w:r w:rsidRPr="003E2AD7">
        <w:rPr>
          <w:rFonts w:ascii="Calibri Light" w:hAnsi="Calibri Light" w:cs="Calibri Light"/>
        </w:rPr>
        <w:t>Całkowita s</w:t>
      </w:r>
      <w:r w:rsidR="0072396F" w:rsidRPr="003E2AD7">
        <w:rPr>
          <w:rFonts w:ascii="Calibri Light" w:hAnsi="Calibri Light" w:cs="Calibri Light"/>
        </w:rPr>
        <w:t xml:space="preserve">zacowana wartość energii elektrycznej </w:t>
      </w:r>
      <w:r w:rsidR="00352672" w:rsidRPr="003E2AD7">
        <w:rPr>
          <w:rFonts w:ascii="Calibri Light" w:hAnsi="Calibri Light" w:cs="Calibri Light"/>
        </w:rPr>
        <w:t xml:space="preserve">wynosi </w:t>
      </w:r>
      <w:r w:rsidR="0072396F" w:rsidRPr="003E2AD7">
        <w:rPr>
          <w:rFonts w:ascii="Calibri Light" w:hAnsi="Calibri Light" w:cs="Calibri Light"/>
          <w:b/>
        </w:rPr>
        <w:t>_______________ zł</w:t>
      </w:r>
      <w:r w:rsidR="0035602D" w:rsidRPr="003E2AD7">
        <w:rPr>
          <w:rFonts w:ascii="Calibri Light" w:hAnsi="Calibri Light" w:cs="Calibri Light"/>
          <w:b/>
        </w:rPr>
        <w:t xml:space="preserve"> netto + </w:t>
      </w:r>
      <w:r w:rsidR="00620C3F" w:rsidRPr="003E2AD7">
        <w:rPr>
          <w:rFonts w:ascii="Calibri Light" w:hAnsi="Calibri Light" w:cs="Calibri Light"/>
          <w:b/>
        </w:rPr>
        <w:t>…………..</w:t>
      </w:r>
      <w:r w:rsidR="00D45A23" w:rsidRPr="003E2AD7">
        <w:rPr>
          <w:rFonts w:ascii="Calibri Light" w:hAnsi="Calibri Light" w:cs="Calibri Light"/>
        </w:rPr>
        <w:t xml:space="preserve">należny podatek </w:t>
      </w:r>
      <w:r w:rsidR="00081F26" w:rsidRPr="003E2AD7">
        <w:rPr>
          <w:rFonts w:ascii="Calibri Light" w:hAnsi="Calibri Light" w:cs="Calibri Light"/>
        </w:rPr>
        <w:t xml:space="preserve">VAT według obowiązującej stawki tj. </w:t>
      </w:r>
      <w:r w:rsidR="00081F26" w:rsidRPr="003E2AD7">
        <w:rPr>
          <w:rFonts w:ascii="Calibri Light" w:hAnsi="Calibri Light" w:cs="Calibri Light"/>
          <w:b/>
        </w:rPr>
        <w:t>brutto …………………</w:t>
      </w:r>
      <w:r w:rsidR="0069684B" w:rsidRPr="003E2AD7">
        <w:rPr>
          <w:rFonts w:ascii="Calibri Light" w:hAnsi="Calibri Light" w:cs="Calibri Light"/>
          <w:b/>
        </w:rPr>
        <w:t xml:space="preserve"> zł, w tym:</w:t>
      </w:r>
    </w:p>
    <w:p w14:paraId="227D0F08" w14:textId="295FBA45" w:rsidR="0072396F" w:rsidRPr="00F67A99" w:rsidRDefault="0072396F" w:rsidP="00AC1378">
      <w:pPr>
        <w:numPr>
          <w:ilvl w:val="0"/>
          <w:numId w:val="16"/>
        </w:numPr>
        <w:tabs>
          <w:tab w:val="num" w:pos="426"/>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 xml:space="preserve">Moc umowna, warunki jej zmiany oraz miejsce dostarczenia energii elektrycznej określana jest każdorazowo w Umowie o świadczenie usług dystrybucji zawartej pomiędzy </w:t>
      </w:r>
      <w:r w:rsidR="00095DDF" w:rsidRPr="00F67A99">
        <w:rPr>
          <w:rFonts w:ascii="Calibri Light" w:hAnsi="Calibri Light" w:cs="Calibri Light"/>
        </w:rPr>
        <w:t>Nabywcą</w:t>
      </w:r>
      <w:r w:rsidR="00254FD5" w:rsidRPr="00F67A99">
        <w:rPr>
          <w:rFonts w:ascii="Calibri Light" w:hAnsi="Calibri Light" w:cs="Calibri Light"/>
        </w:rPr>
        <w:t>,</w:t>
      </w:r>
      <w:r w:rsidR="00095DDF" w:rsidRPr="00F67A99">
        <w:rPr>
          <w:rFonts w:ascii="Calibri Light" w:hAnsi="Calibri Light" w:cs="Calibri Light"/>
        </w:rPr>
        <w:t xml:space="preserve"> </w:t>
      </w:r>
      <w:r w:rsidRPr="00F67A99">
        <w:rPr>
          <w:rFonts w:ascii="Calibri Light" w:hAnsi="Calibri Light" w:cs="Calibri Light"/>
        </w:rPr>
        <w:t>a OSD.</w:t>
      </w:r>
    </w:p>
    <w:p w14:paraId="32B67748" w14:textId="5BA49A1C" w:rsidR="0072396F" w:rsidRPr="00F67A99" w:rsidRDefault="0072396F" w:rsidP="00AC1378">
      <w:pPr>
        <w:numPr>
          <w:ilvl w:val="0"/>
          <w:numId w:val="16"/>
        </w:numPr>
        <w:tabs>
          <w:tab w:val="num" w:pos="426"/>
        </w:tabs>
        <w:spacing w:before="120" w:after="120" w:line="276" w:lineRule="auto"/>
        <w:ind w:left="426" w:hanging="426"/>
        <w:rPr>
          <w:rFonts w:ascii="Calibri Light" w:hAnsi="Calibri Light" w:cs="Calibri Light"/>
        </w:rPr>
      </w:pPr>
      <w:r w:rsidRPr="00F67A99">
        <w:rPr>
          <w:rFonts w:ascii="Calibri Light" w:hAnsi="Calibri Light" w:cs="Calibri Light"/>
        </w:rPr>
        <w:t xml:space="preserve">Energia elektryczna kupowana na podstawie Umowy zużywana będzie na potrzeby odbiorcy końcowego, co oznacza, że </w:t>
      </w:r>
      <w:r w:rsidR="00095DDF" w:rsidRPr="00F67A99">
        <w:rPr>
          <w:rFonts w:ascii="Calibri Light" w:hAnsi="Calibri Light" w:cs="Calibri Light"/>
        </w:rPr>
        <w:t xml:space="preserve">Nabywca </w:t>
      </w:r>
      <w:r w:rsidRPr="00F67A99">
        <w:rPr>
          <w:rFonts w:ascii="Calibri Light" w:hAnsi="Calibri Light" w:cs="Calibri Light"/>
        </w:rPr>
        <w:t>nie jest przedsiębiorstwem energetycznym w rozumieniu ustawy Prawo Energetyczne.</w:t>
      </w:r>
    </w:p>
    <w:p w14:paraId="40DB1F32" w14:textId="188A1D55" w:rsidR="0072396F" w:rsidRPr="00F67A99" w:rsidRDefault="0072396F" w:rsidP="00AC1378">
      <w:pPr>
        <w:autoSpaceDE w:val="0"/>
        <w:spacing w:before="120" w:after="120" w:line="276" w:lineRule="auto"/>
        <w:jc w:val="center"/>
        <w:rPr>
          <w:rFonts w:ascii="Calibri Light" w:hAnsi="Calibri Light" w:cs="Calibri Light"/>
          <w:b/>
        </w:rPr>
      </w:pPr>
      <w:r w:rsidRPr="00F67A99">
        <w:rPr>
          <w:rFonts w:ascii="Calibri Light" w:hAnsi="Calibri Light" w:cs="Calibri Light"/>
          <w:b/>
        </w:rPr>
        <w:t>§3</w:t>
      </w:r>
      <w:r w:rsidR="00FC0941" w:rsidRPr="00F67A99">
        <w:rPr>
          <w:rFonts w:ascii="Calibri Light" w:hAnsi="Calibri Light" w:cs="Calibri Light"/>
          <w:b/>
        </w:rPr>
        <w:t>.</w:t>
      </w:r>
    </w:p>
    <w:p w14:paraId="31488B6B" w14:textId="77777777" w:rsidR="0072396F" w:rsidRPr="00F67A99" w:rsidRDefault="0072396F"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Podstawowe obowiązki Wykonawcy</w:t>
      </w:r>
    </w:p>
    <w:p w14:paraId="471961EF" w14:textId="77777777" w:rsidR="0072396F" w:rsidRPr="00F67A99" w:rsidRDefault="0072396F" w:rsidP="00AC1378">
      <w:pPr>
        <w:numPr>
          <w:ilvl w:val="0"/>
          <w:numId w:val="26"/>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Wykonawca zobowiązuje się do pełnienia funkcji podmiotu odpowiedzialnego za bilansowanie handlowe dla energii elektrycznej sprzedanej w ramach tej Umowy.</w:t>
      </w:r>
    </w:p>
    <w:p w14:paraId="33CEF467" w14:textId="54B8FF35" w:rsidR="0072396F" w:rsidRPr="00F67A99" w:rsidRDefault="0072396F" w:rsidP="00AC1378">
      <w:pPr>
        <w:numPr>
          <w:ilvl w:val="0"/>
          <w:numId w:val="26"/>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 xml:space="preserve">Wykonawca dokonywać będzie bilansowania handlowego energii zakupionej przez </w:t>
      </w:r>
      <w:r w:rsidR="00095DDF" w:rsidRPr="00F67A99">
        <w:rPr>
          <w:rFonts w:ascii="Calibri Light" w:hAnsi="Calibri Light" w:cs="Calibri Light"/>
        </w:rPr>
        <w:t xml:space="preserve">Nabywcę </w:t>
      </w:r>
      <w:r w:rsidRPr="00F67A99">
        <w:rPr>
          <w:rFonts w:ascii="Calibri Light" w:hAnsi="Calibri Light" w:cs="Calibri Light"/>
        </w:rPr>
        <w:t>na podstawie standardowego profilu zużycia o mocy umownej określonej w załączniku nr 1.</w:t>
      </w:r>
    </w:p>
    <w:p w14:paraId="2582E072" w14:textId="77777777" w:rsidR="0072396F" w:rsidRPr="00F67A99" w:rsidRDefault="0072396F" w:rsidP="00AC1378">
      <w:pPr>
        <w:numPr>
          <w:ilvl w:val="0"/>
          <w:numId w:val="26"/>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Koszty wynikające z dokonania bilansowania uwzględnione są w cenie energii elektrycznej.</w:t>
      </w:r>
    </w:p>
    <w:p w14:paraId="28E944C4" w14:textId="1C354AB3" w:rsidR="0072396F" w:rsidRPr="00F67A99" w:rsidRDefault="0072396F" w:rsidP="00AC1378">
      <w:pPr>
        <w:numPr>
          <w:ilvl w:val="0"/>
          <w:numId w:val="26"/>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lastRenderedPageBreak/>
        <w:t xml:space="preserve">Wszystkie prawa i obowiązki związane z bilansowaniem handlowym wynikające z niniejszej Umowy, w tym zgłaszanie grafików handlowych do OSD, </w:t>
      </w:r>
      <w:r w:rsidR="00F20642" w:rsidRPr="00F67A99">
        <w:rPr>
          <w:rFonts w:ascii="Calibri Light" w:hAnsi="Calibri Light" w:cs="Calibri Light"/>
        </w:rPr>
        <w:t>przekazane są</w:t>
      </w:r>
      <w:r w:rsidR="00CD1ABD" w:rsidRPr="00F67A99">
        <w:rPr>
          <w:rFonts w:ascii="Calibri Light" w:hAnsi="Calibri Light" w:cs="Calibri Light"/>
        </w:rPr>
        <w:t xml:space="preserve"> </w:t>
      </w:r>
      <w:r w:rsidRPr="00F67A99">
        <w:rPr>
          <w:rFonts w:ascii="Calibri Light" w:hAnsi="Calibri Light" w:cs="Calibri Light"/>
        </w:rPr>
        <w:t>na Wykonawcę.</w:t>
      </w:r>
    </w:p>
    <w:p w14:paraId="17FFD465" w14:textId="77777777" w:rsidR="0072396F" w:rsidRPr="00F67A99" w:rsidRDefault="0072396F" w:rsidP="00AC1378">
      <w:pPr>
        <w:numPr>
          <w:ilvl w:val="0"/>
          <w:numId w:val="26"/>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 xml:space="preserve">Wykonawca zobowiązuje się wykonać przedmiot umowy siłami własnymi lub z udziałem podwykonawców. </w:t>
      </w:r>
    </w:p>
    <w:p w14:paraId="797DB37B" w14:textId="77777777" w:rsidR="0072396F" w:rsidRPr="00F67A99" w:rsidRDefault="0072396F" w:rsidP="00AC1378">
      <w:pPr>
        <w:numPr>
          <w:ilvl w:val="0"/>
          <w:numId w:val="26"/>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 xml:space="preserve">Wykonawca odpowiada za działania lub zaniechania podwykonawcy jak za własne działania lub zaniechania. </w:t>
      </w:r>
    </w:p>
    <w:p w14:paraId="665B621A" w14:textId="06438F97" w:rsidR="0072396F" w:rsidRPr="00F67A99" w:rsidRDefault="0072396F" w:rsidP="00AC1378">
      <w:pPr>
        <w:numPr>
          <w:ilvl w:val="0"/>
          <w:numId w:val="26"/>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 xml:space="preserve">Zlecenie części przedmiotu umowy Podwykonawcy nie zmieni zobowiązań Wykonawcy wobec </w:t>
      </w:r>
      <w:r w:rsidR="00095DDF" w:rsidRPr="00F67A99">
        <w:rPr>
          <w:rFonts w:ascii="Calibri Light" w:hAnsi="Calibri Light" w:cs="Calibri Light"/>
        </w:rPr>
        <w:t>Nabywcy</w:t>
      </w:r>
      <w:r w:rsidRPr="00F67A99">
        <w:rPr>
          <w:rFonts w:ascii="Calibri Light" w:hAnsi="Calibri Light" w:cs="Calibri Light"/>
        </w:rPr>
        <w:t xml:space="preserve">, który jest odpowiedzialny za wykonanie tej części . </w:t>
      </w:r>
      <w:r w:rsidR="00F20642" w:rsidRPr="00F67A99">
        <w:rPr>
          <w:rFonts w:ascii="Calibri Light" w:hAnsi="Calibri Light" w:cs="Calibri Light"/>
        </w:rPr>
        <w:t>umowy zleconej podwykonawcy.</w:t>
      </w:r>
    </w:p>
    <w:p w14:paraId="5ACF795A" w14:textId="4B880553" w:rsidR="0072396F" w:rsidRPr="00F67A99" w:rsidRDefault="0072396F" w:rsidP="00AC1378">
      <w:pPr>
        <w:numPr>
          <w:ilvl w:val="0"/>
          <w:numId w:val="26"/>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Ustalony w umowie zakres przedmiotu umowy</w:t>
      </w:r>
      <w:r w:rsidR="00C879CB">
        <w:rPr>
          <w:rFonts w:ascii="Calibri Light" w:hAnsi="Calibri Light" w:cs="Calibri Light"/>
        </w:rPr>
        <w:t xml:space="preserve"> </w:t>
      </w:r>
      <w:r w:rsidRPr="00F67A99">
        <w:rPr>
          <w:rFonts w:ascii="Calibri Light" w:hAnsi="Calibri Light" w:cs="Calibri Light"/>
        </w:rPr>
        <w:t>realizowany będzie</w:t>
      </w:r>
      <w:r w:rsidR="00C879CB">
        <w:rPr>
          <w:rFonts w:ascii="Calibri Light" w:hAnsi="Calibri Light" w:cs="Calibri Light"/>
        </w:rPr>
        <w:t xml:space="preserve"> w całości/w części</w:t>
      </w:r>
      <w:r w:rsidR="00C879CB">
        <w:rPr>
          <w:rStyle w:val="Odwoanieprzypisudolnego"/>
          <w:rFonts w:ascii="Calibri Light" w:hAnsi="Calibri Light"/>
        </w:rPr>
        <w:footnoteReference w:id="1"/>
      </w:r>
      <w:r w:rsidR="00C879CB" w:rsidRPr="00F67A99">
        <w:rPr>
          <w:rFonts w:ascii="Calibri Light" w:hAnsi="Calibri Light" w:cs="Calibri Light"/>
        </w:rPr>
        <w:t xml:space="preserve"> </w:t>
      </w:r>
      <w:r w:rsidRPr="00F67A99">
        <w:rPr>
          <w:rFonts w:ascii="Calibri Light" w:hAnsi="Calibri Light" w:cs="Calibri Light"/>
        </w:rPr>
        <w:t xml:space="preserve">z udziałem następujących Podwykonawców: _________________________________________________ </w:t>
      </w:r>
    </w:p>
    <w:p w14:paraId="646F5FD7" w14:textId="77777777" w:rsidR="0072396F" w:rsidRPr="00F67A99" w:rsidRDefault="0072396F" w:rsidP="00AC1378">
      <w:pPr>
        <w:numPr>
          <w:ilvl w:val="0"/>
          <w:numId w:val="26"/>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Zakres rzeczowy i udział Podwykonawców: ________________________________________</w:t>
      </w:r>
    </w:p>
    <w:p w14:paraId="1FBC9565" w14:textId="0CFE581F" w:rsidR="0072396F" w:rsidRPr="00F67A99" w:rsidRDefault="0072396F" w:rsidP="00AC1378">
      <w:pPr>
        <w:numPr>
          <w:ilvl w:val="0"/>
          <w:numId w:val="26"/>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Umowy z Podwykonawcami będą zgodne,</w:t>
      </w:r>
      <w:r w:rsidR="003252B3" w:rsidRPr="00F67A99">
        <w:rPr>
          <w:rFonts w:ascii="Calibri Light" w:hAnsi="Calibri Light" w:cs="Calibri Light"/>
        </w:rPr>
        <w:t xml:space="preserve"> co do treści z umową zawartą pomiędzy Zamawiającym a  </w:t>
      </w:r>
      <w:r w:rsidRPr="00F67A99">
        <w:rPr>
          <w:rFonts w:ascii="Calibri Light" w:hAnsi="Calibri Light" w:cs="Calibri Light"/>
        </w:rPr>
        <w:t xml:space="preserve">Wykonawcą. Odmienne postanowienia </w:t>
      </w:r>
      <w:r w:rsidR="00AE5E95" w:rsidRPr="00F67A99">
        <w:rPr>
          <w:rFonts w:ascii="Calibri Light" w:hAnsi="Calibri Light" w:cs="Calibri Light"/>
        </w:rPr>
        <w:t xml:space="preserve">umów z podwykonawcami </w:t>
      </w:r>
      <w:r w:rsidRPr="00F67A99">
        <w:rPr>
          <w:rFonts w:ascii="Calibri Light" w:hAnsi="Calibri Light" w:cs="Calibri Light"/>
        </w:rPr>
        <w:t>są nieważne.</w:t>
      </w:r>
    </w:p>
    <w:p w14:paraId="0E35F165" w14:textId="77777777" w:rsidR="001966BA" w:rsidRPr="00F67A99" w:rsidRDefault="001966BA" w:rsidP="00AC1378">
      <w:pPr>
        <w:spacing w:before="120" w:after="120" w:line="276" w:lineRule="auto"/>
        <w:rPr>
          <w:rFonts w:ascii="Calibri Light" w:hAnsi="Calibri Light" w:cs="Calibri Light"/>
          <w:b/>
        </w:rPr>
      </w:pPr>
    </w:p>
    <w:p w14:paraId="6B10A439" w14:textId="1A393991" w:rsidR="0072396F" w:rsidRPr="00F67A99" w:rsidRDefault="0072396F" w:rsidP="00AC1378">
      <w:pPr>
        <w:autoSpaceDE w:val="0"/>
        <w:spacing w:before="120" w:after="120" w:line="276" w:lineRule="auto"/>
        <w:jc w:val="center"/>
        <w:rPr>
          <w:rFonts w:ascii="Calibri Light" w:hAnsi="Calibri Light" w:cs="Calibri Light"/>
          <w:b/>
        </w:rPr>
      </w:pPr>
      <w:r w:rsidRPr="00F67A99">
        <w:rPr>
          <w:rFonts w:ascii="Calibri Light" w:hAnsi="Calibri Light" w:cs="Calibri Light"/>
          <w:b/>
        </w:rPr>
        <w:t>§4</w:t>
      </w:r>
      <w:r w:rsidR="00FC0941" w:rsidRPr="00F67A99">
        <w:rPr>
          <w:rFonts w:ascii="Calibri Light" w:hAnsi="Calibri Light" w:cs="Calibri Light"/>
          <w:b/>
        </w:rPr>
        <w:t>.</w:t>
      </w:r>
    </w:p>
    <w:p w14:paraId="7879158A" w14:textId="77777777" w:rsidR="0072396F" w:rsidRPr="00F67A99" w:rsidRDefault="0072396F"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Standardy jakości obsługi</w:t>
      </w:r>
    </w:p>
    <w:p w14:paraId="586F090C" w14:textId="3C3CB0EF" w:rsidR="00435766" w:rsidRPr="00130A15" w:rsidRDefault="0072396F" w:rsidP="00435766">
      <w:pPr>
        <w:numPr>
          <w:ilvl w:val="0"/>
          <w:numId w:val="17"/>
        </w:numPr>
        <w:tabs>
          <w:tab w:val="clear" w:pos="720"/>
          <w:tab w:val="num" w:pos="426"/>
        </w:tabs>
        <w:spacing w:before="120" w:after="120" w:line="276" w:lineRule="auto"/>
        <w:ind w:left="426" w:hanging="426"/>
        <w:rPr>
          <w:rFonts w:ascii="Calibri Light" w:hAnsi="Calibri Light" w:cs="Calibri Light"/>
        </w:rPr>
      </w:pPr>
      <w:r w:rsidRPr="00130A15">
        <w:rPr>
          <w:rFonts w:ascii="Calibri Light" w:hAnsi="Calibri Light" w:cs="Calibri Light"/>
        </w:rPr>
        <w:t xml:space="preserve">Standardy jakości obsługi klienta zostały określone w obowiązujących przepisach wykonawczych wydanych na podstawie ustawy z dnia 10 kwietnia 1997 r. – Prawo energetyczne (t.j. </w:t>
      </w:r>
      <w:r w:rsidR="00E71891" w:rsidRPr="00130A15">
        <w:rPr>
          <w:rFonts w:ascii="Calibri Light" w:hAnsi="Calibri Light" w:cs="Calibri Light"/>
        </w:rPr>
        <w:t xml:space="preserve">Dz. U. z 2022 r. poz. 1385, </w:t>
      </w:r>
      <w:r w:rsidR="003252B3" w:rsidRPr="00130A15">
        <w:rPr>
          <w:rFonts w:ascii="Calibri Light" w:hAnsi="Calibri Light" w:cs="Calibri Light"/>
        </w:rPr>
        <w:t>z póź.zm</w:t>
      </w:r>
      <w:r w:rsidR="00435766" w:rsidRPr="00130A15">
        <w:rPr>
          <w:rFonts w:ascii="Calibri Light" w:hAnsi="Calibri Light" w:cs="Calibri Light"/>
        </w:rPr>
        <w:t>.</w:t>
      </w:r>
      <w:r w:rsidR="003252B3" w:rsidRPr="00130A15">
        <w:rPr>
          <w:rFonts w:ascii="Calibri Light" w:hAnsi="Calibri Light" w:cs="Calibri Light"/>
        </w:rPr>
        <w:t>)</w:t>
      </w:r>
    </w:p>
    <w:p w14:paraId="782A0F8D" w14:textId="77777777" w:rsidR="00435766" w:rsidRPr="00130A15" w:rsidRDefault="00435766" w:rsidP="00435766">
      <w:pPr>
        <w:numPr>
          <w:ilvl w:val="0"/>
          <w:numId w:val="17"/>
        </w:numPr>
        <w:tabs>
          <w:tab w:val="clear" w:pos="720"/>
          <w:tab w:val="num" w:pos="426"/>
        </w:tabs>
        <w:spacing w:before="120" w:after="120" w:line="276" w:lineRule="auto"/>
        <w:ind w:left="426" w:hanging="426"/>
        <w:rPr>
          <w:rFonts w:ascii="Calibri Light" w:hAnsi="Calibri Light" w:cs="Calibri Light"/>
        </w:rPr>
      </w:pPr>
      <w:r w:rsidRPr="00130A15">
        <w:rPr>
          <w:rFonts w:ascii="Calibri Light" w:hAnsi="Calibri Light" w:cs="Calibri Light"/>
        </w:rPr>
        <w:t>W przypadku niedotrzymania jakościowych standardów obsługi Zamawiającemu przysługuje prawo bonifikaty według stawek określonych w § 44 ust. 1, ust. 10 , ust. 11 na warunkach opisanych w  § 45 Rozporządzenia Ministra Klimatu i Środowiska z dnia 29 listopada 2022 r. w sprawie sposobu kształtowania i kalkulacji taryf oraz sposobu rozliczeń w obrocie energią elektryczną (Dz.U. 2022 poz. 2505) lub w każdym później wydanym akcie prawnym dotyczącym jakościowych standardów obsługi.</w:t>
      </w:r>
    </w:p>
    <w:p w14:paraId="21F99B92" w14:textId="603A157E" w:rsidR="0084273F" w:rsidRPr="00130A15" w:rsidRDefault="00435766" w:rsidP="00435766">
      <w:pPr>
        <w:numPr>
          <w:ilvl w:val="0"/>
          <w:numId w:val="17"/>
        </w:numPr>
        <w:tabs>
          <w:tab w:val="clear" w:pos="720"/>
          <w:tab w:val="num" w:pos="426"/>
        </w:tabs>
        <w:spacing w:before="120" w:after="120" w:line="276" w:lineRule="auto"/>
        <w:ind w:left="426" w:hanging="426"/>
        <w:rPr>
          <w:rFonts w:ascii="Calibri Light" w:hAnsi="Calibri Light" w:cs="Calibri Light"/>
        </w:rPr>
      </w:pPr>
      <w:r w:rsidRPr="00130A15">
        <w:rPr>
          <w:rFonts w:ascii="Calibri Light" w:hAnsi="Calibri Light" w:cs="Calibri Light"/>
        </w:rPr>
        <w:t>Wykonawca zobowiązany jest do udzielania bonifikat za niedotrzymanie przez Sprzedawcę standardów jakościowych obsługi odbiorcy na podstawie noty Zamawiającego .</w:t>
      </w:r>
    </w:p>
    <w:p w14:paraId="5EB6A590" w14:textId="77777777" w:rsidR="00471668" w:rsidRDefault="00471668" w:rsidP="00AC1378">
      <w:pPr>
        <w:spacing w:before="120" w:after="120" w:line="276" w:lineRule="auto"/>
        <w:jc w:val="center"/>
        <w:rPr>
          <w:rFonts w:ascii="Calibri Light" w:hAnsi="Calibri Light" w:cs="Calibri Light"/>
          <w:b/>
          <w:bCs/>
        </w:rPr>
      </w:pPr>
    </w:p>
    <w:p w14:paraId="3A2E026C" w14:textId="73245BB8" w:rsidR="0072396F" w:rsidRPr="00F67A99" w:rsidRDefault="0072396F"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§5</w:t>
      </w:r>
      <w:r w:rsidR="00FC0941" w:rsidRPr="00F67A99">
        <w:rPr>
          <w:rFonts w:ascii="Calibri Light" w:hAnsi="Calibri Light" w:cs="Calibri Light"/>
          <w:b/>
          <w:bCs/>
        </w:rPr>
        <w:t>.</w:t>
      </w:r>
    </w:p>
    <w:p w14:paraId="121FC6BF" w14:textId="67419400" w:rsidR="0072396F" w:rsidRPr="00F67A99" w:rsidRDefault="0072396F"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 xml:space="preserve">Podstawowe obowiązki </w:t>
      </w:r>
      <w:r w:rsidR="00AD774C" w:rsidRPr="00F67A99">
        <w:rPr>
          <w:rFonts w:ascii="Calibri Light" w:hAnsi="Calibri Light" w:cs="Calibri Light"/>
          <w:b/>
          <w:bCs/>
        </w:rPr>
        <w:t>Zamawiającego</w:t>
      </w:r>
    </w:p>
    <w:p w14:paraId="68185B3C" w14:textId="59D7ADF3" w:rsidR="0072396F" w:rsidRPr="00F67A99" w:rsidRDefault="0072396F" w:rsidP="00AC1378">
      <w:pPr>
        <w:spacing w:before="120" w:after="120" w:line="276" w:lineRule="auto"/>
        <w:rPr>
          <w:rFonts w:ascii="Calibri Light" w:hAnsi="Calibri Light" w:cs="Calibri Light"/>
        </w:rPr>
      </w:pPr>
      <w:r w:rsidRPr="00F67A99">
        <w:rPr>
          <w:rFonts w:ascii="Calibri Light" w:hAnsi="Calibri Light" w:cs="Calibri Light"/>
        </w:rPr>
        <w:t xml:space="preserve">Na mocy Umowy </w:t>
      </w:r>
      <w:r w:rsidR="00467048" w:rsidRPr="00F67A99">
        <w:rPr>
          <w:rFonts w:ascii="Calibri Light" w:hAnsi="Calibri Light" w:cs="Calibri Light"/>
        </w:rPr>
        <w:t xml:space="preserve">Zamawiający </w:t>
      </w:r>
      <w:r w:rsidRPr="00F67A99">
        <w:rPr>
          <w:rFonts w:ascii="Calibri Light" w:hAnsi="Calibri Light" w:cs="Calibri Light"/>
        </w:rPr>
        <w:t>zobowiązuje się w szczególności do:</w:t>
      </w:r>
    </w:p>
    <w:p w14:paraId="09710270" w14:textId="77777777" w:rsidR="0072396F" w:rsidRPr="00F67A99" w:rsidRDefault="0072396F" w:rsidP="00AC1378">
      <w:pPr>
        <w:numPr>
          <w:ilvl w:val="0"/>
          <w:numId w:val="18"/>
        </w:numPr>
        <w:tabs>
          <w:tab w:val="clear" w:pos="720"/>
          <w:tab w:val="num" w:pos="426"/>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Pobierania energii elektrycznej, zgodnie z warunkami Umowy oraz obowiązującymi przepisami prawa,</w:t>
      </w:r>
    </w:p>
    <w:p w14:paraId="4F773CE8" w14:textId="77777777" w:rsidR="0072396F" w:rsidRPr="00F67A99" w:rsidRDefault="0072396F" w:rsidP="00AC1378">
      <w:pPr>
        <w:numPr>
          <w:ilvl w:val="0"/>
          <w:numId w:val="18"/>
        </w:numPr>
        <w:tabs>
          <w:tab w:val="clear" w:pos="720"/>
          <w:tab w:val="num" w:pos="426"/>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Terminowego regulowania należności za zakupioną energię elektryczną,</w:t>
      </w:r>
    </w:p>
    <w:p w14:paraId="2C686F4B" w14:textId="30200A86" w:rsidR="0072396F" w:rsidRPr="00F67A99" w:rsidRDefault="0072396F" w:rsidP="00AC1378">
      <w:pPr>
        <w:numPr>
          <w:ilvl w:val="0"/>
          <w:numId w:val="18"/>
        </w:numPr>
        <w:tabs>
          <w:tab w:val="clear" w:pos="720"/>
          <w:tab w:val="num" w:pos="426"/>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lastRenderedPageBreak/>
        <w:t xml:space="preserve">Zawiadamiania Wykonawcy o zmianie wielkości mocy </w:t>
      </w:r>
      <w:r w:rsidR="00435766">
        <w:rPr>
          <w:rFonts w:ascii="Calibri Light" w:hAnsi="Calibri Light" w:cs="Calibri Light"/>
        </w:rPr>
        <w:t>umownej</w:t>
      </w:r>
      <w:r w:rsidRPr="00F67A99">
        <w:rPr>
          <w:rFonts w:ascii="Calibri Light" w:hAnsi="Calibri Light" w:cs="Calibri Light"/>
        </w:rPr>
        <w:t xml:space="preserve"> i planowanej wysokości zużycia.</w:t>
      </w:r>
    </w:p>
    <w:p w14:paraId="3D825003" w14:textId="77777777" w:rsidR="0072396F" w:rsidRPr="00F67A99" w:rsidRDefault="0072396F" w:rsidP="00AC1378">
      <w:pPr>
        <w:autoSpaceDE w:val="0"/>
        <w:spacing w:before="120" w:after="120" w:line="276" w:lineRule="auto"/>
        <w:rPr>
          <w:rFonts w:ascii="Calibri Light" w:hAnsi="Calibri Light" w:cs="Calibri Light"/>
        </w:rPr>
      </w:pPr>
    </w:p>
    <w:p w14:paraId="4B444CAB" w14:textId="23414D8F" w:rsidR="0072396F" w:rsidRPr="00F67A99" w:rsidRDefault="0072396F"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§6</w:t>
      </w:r>
      <w:r w:rsidR="00FC0941" w:rsidRPr="00F67A99">
        <w:rPr>
          <w:rFonts w:ascii="Calibri Light" w:hAnsi="Calibri Light" w:cs="Calibri Light"/>
          <w:b/>
          <w:bCs/>
        </w:rPr>
        <w:t>.</w:t>
      </w:r>
    </w:p>
    <w:p w14:paraId="14AD87ED" w14:textId="2BC84328" w:rsidR="00A5248E" w:rsidRPr="00F67A99" w:rsidRDefault="00A5248E"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Zasady rozliczeń</w:t>
      </w:r>
    </w:p>
    <w:p w14:paraId="1A883E3A" w14:textId="77777777" w:rsidR="00DA10A9" w:rsidRPr="00F67A99" w:rsidRDefault="00DA10A9" w:rsidP="00DA10A9">
      <w:pPr>
        <w:numPr>
          <w:ilvl w:val="0"/>
          <w:numId w:val="27"/>
        </w:numPr>
        <w:autoSpaceDE w:val="0"/>
        <w:spacing w:before="0" w:after="0" w:line="240" w:lineRule="auto"/>
        <w:ind w:left="426" w:hanging="426"/>
        <w:rPr>
          <w:rFonts w:ascii="Calibri Light" w:hAnsi="Calibri Light" w:cs="Calibri Light"/>
          <w:color w:val="000000"/>
        </w:rPr>
      </w:pPr>
      <w:r w:rsidRPr="00F67A99">
        <w:rPr>
          <w:rFonts w:ascii="Calibri Light" w:hAnsi="Calibri Light" w:cs="Calibri Light"/>
          <w:color w:val="000000"/>
        </w:rPr>
        <w:t>Sprzedawana energia elektryczna będzie rozliczana według ceny jednostkowej netto określonej w ofercie Wykonawcy, która wynosi:</w:t>
      </w:r>
    </w:p>
    <w:tbl>
      <w:tblPr>
        <w:tblW w:w="4673"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3"/>
      </w:tblGrid>
      <w:tr w:rsidR="00435766" w:rsidRPr="00F67A99" w14:paraId="221ADDA9" w14:textId="77777777" w:rsidTr="00435766">
        <w:trPr>
          <w:trHeight w:val="338"/>
        </w:trPr>
        <w:tc>
          <w:tcPr>
            <w:tcW w:w="4673" w:type="dxa"/>
            <w:shd w:val="clear" w:color="auto" w:fill="auto"/>
            <w:vAlign w:val="bottom"/>
            <w:hideMark/>
          </w:tcPr>
          <w:p w14:paraId="4B610FD3" w14:textId="77777777" w:rsidR="00435766" w:rsidRPr="00F67A99" w:rsidRDefault="00435766" w:rsidP="00EB4B28">
            <w:pPr>
              <w:spacing w:before="0" w:after="0" w:line="240" w:lineRule="auto"/>
              <w:jc w:val="center"/>
              <w:rPr>
                <w:rFonts w:ascii="Calibri Light" w:hAnsi="Calibri Light" w:cs="Calibri Light"/>
                <w:color w:val="000000"/>
                <w:lang w:eastAsia="pl-PL"/>
              </w:rPr>
            </w:pPr>
            <w:r w:rsidRPr="00F67A99">
              <w:rPr>
                <w:rFonts w:ascii="Calibri Light" w:hAnsi="Calibri Light" w:cs="Calibri Light"/>
                <w:color w:val="000000"/>
                <w:lang w:eastAsia="pl-PL"/>
              </w:rPr>
              <w:t xml:space="preserve">Cena jednostkowa netto energii elektrycznej </w:t>
            </w:r>
          </w:p>
          <w:p w14:paraId="65A8EDE3" w14:textId="423916F9" w:rsidR="00435766" w:rsidRPr="00F67A99" w:rsidRDefault="00435766" w:rsidP="00EB4B28">
            <w:pPr>
              <w:spacing w:before="0" w:after="0" w:line="240" w:lineRule="auto"/>
              <w:jc w:val="center"/>
              <w:rPr>
                <w:rFonts w:ascii="Calibri Light" w:eastAsia="Times New Roman" w:hAnsi="Calibri Light" w:cs="Calibri Light"/>
                <w:lang w:eastAsia="pl-PL"/>
              </w:rPr>
            </w:pPr>
          </w:p>
        </w:tc>
      </w:tr>
      <w:tr w:rsidR="00435766" w:rsidRPr="00F67A99" w14:paraId="31AF9BB7" w14:textId="77777777" w:rsidTr="00435766">
        <w:trPr>
          <w:trHeight w:val="300"/>
        </w:trPr>
        <w:tc>
          <w:tcPr>
            <w:tcW w:w="4673" w:type="dxa"/>
            <w:shd w:val="clear" w:color="auto" w:fill="auto"/>
            <w:vAlign w:val="center"/>
            <w:hideMark/>
          </w:tcPr>
          <w:p w14:paraId="206CFE49" w14:textId="77777777" w:rsidR="00435766" w:rsidRPr="00F67A99" w:rsidRDefault="00435766" w:rsidP="00EB4B28">
            <w:pPr>
              <w:spacing w:before="0" w:after="0" w:line="240" w:lineRule="auto"/>
              <w:jc w:val="center"/>
              <w:rPr>
                <w:rFonts w:ascii="Calibri Light" w:eastAsia="Times New Roman" w:hAnsi="Calibri Light" w:cs="Calibri Light"/>
                <w:lang w:eastAsia="pl-PL"/>
              </w:rPr>
            </w:pPr>
            <w:r w:rsidRPr="00F67A99">
              <w:rPr>
                <w:rFonts w:ascii="Calibri Light" w:eastAsia="Times New Roman" w:hAnsi="Calibri Light" w:cs="Calibri Light"/>
                <w:lang w:eastAsia="pl-PL"/>
              </w:rPr>
              <w:t>zł/MWh</w:t>
            </w:r>
          </w:p>
        </w:tc>
      </w:tr>
      <w:tr w:rsidR="00435766" w:rsidRPr="00F67A99" w14:paraId="545FDA2B" w14:textId="77777777" w:rsidTr="00435766">
        <w:trPr>
          <w:trHeight w:val="300"/>
        </w:trPr>
        <w:tc>
          <w:tcPr>
            <w:tcW w:w="4673" w:type="dxa"/>
            <w:shd w:val="clear" w:color="auto" w:fill="auto"/>
            <w:vAlign w:val="center"/>
            <w:hideMark/>
          </w:tcPr>
          <w:p w14:paraId="3D57C007" w14:textId="2333242D" w:rsidR="00435766" w:rsidRPr="00F67A99" w:rsidRDefault="00435766" w:rsidP="00EB4B28">
            <w:pPr>
              <w:spacing w:before="0" w:after="0" w:line="240" w:lineRule="auto"/>
              <w:jc w:val="center"/>
              <w:rPr>
                <w:rFonts w:ascii="Calibri Light" w:eastAsia="Times New Roman" w:hAnsi="Calibri Light" w:cs="Calibri Light"/>
                <w:lang w:eastAsia="pl-PL"/>
              </w:rPr>
            </w:pPr>
          </w:p>
        </w:tc>
      </w:tr>
    </w:tbl>
    <w:p w14:paraId="431E7C31" w14:textId="77777777" w:rsidR="00DA10A9" w:rsidRPr="00F67A99" w:rsidRDefault="00DA10A9" w:rsidP="00DA10A9">
      <w:pPr>
        <w:autoSpaceDE w:val="0"/>
        <w:spacing w:before="0" w:after="0" w:line="240" w:lineRule="auto"/>
        <w:rPr>
          <w:rFonts w:ascii="Calibri Light" w:hAnsi="Calibri Light" w:cs="Calibri Light"/>
          <w:color w:val="000000"/>
        </w:rPr>
      </w:pPr>
    </w:p>
    <w:p w14:paraId="4F16B1B9" w14:textId="47B5E438" w:rsidR="0072396F" w:rsidRPr="00F67A99" w:rsidRDefault="00591B76" w:rsidP="00AC1378">
      <w:pPr>
        <w:numPr>
          <w:ilvl w:val="0"/>
          <w:numId w:val="27"/>
        </w:numPr>
        <w:spacing w:before="120" w:after="120" w:line="276" w:lineRule="auto"/>
        <w:ind w:left="426" w:hanging="426"/>
        <w:rPr>
          <w:rFonts w:ascii="Calibri Light" w:hAnsi="Calibri Light" w:cs="Calibri Light"/>
        </w:rPr>
      </w:pPr>
      <w:r w:rsidRPr="00F67A99">
        <w:rPr>
          <w:rFonts w:ascii="Calibri Light" w:hAnsi="Calibri Light" w:cs="Calibri Light"/>
        </w:rPr>
        <w:t xml:space="preserve"> </w:t>
      </w:r>
      <w:r w:rsidR="0072396F" w:rsidRPr="00F67A99">
        <w:rPr>
          <w:rFonts w:ascii="Calibri Light" w:hAnsi="Calibri Light" w:cs="Calibri Light"/>
        </w:rPr>
        <w:t>Cena</w:t>
      </w:r>
      <w:r w:rsidR="00042C3D" w:rsidRPr="00F67A99">
        <w:rPr>
          <w:rFonts w:ascii="Calibri Light" w:hAnsi="Calibri Light" w:cs="Calibri Light"/>
        </w:rPr>
        <w:t xml:space="preserve"> jednostkowa</w:t>
      </w:r>
      <w:r w:rsidR="0072396F" w:rsidRPr="00F67A99">
        <w:rPr>
          <w:rFonts w:ascii="Calibri Light" w:hAnsi="Calibri Light" w:cs="Calibri Light"/>
        </w:rPr>
        <w:t xml:space="preserve"> netto, wg której rozliczana będzie sprzedaż energii elektrycznej pozostanie niezmienna przez cały czas obowiązywania Umowy, za wyjątkiem </w:t>
      </w:r>
      <w:r w:rsidR="009E2A2E" w:rsidRPr="00F67A99">
        <w:rPr>
          <w:rFonts w:ascii="Calibri Light" w:hAnsi="Calibri Light" w:cs="Calibri Light"/>
        </w:rPr>
        <w:t xml:space="preserve">zmiany ceny jednostkowej energii elektrycznej netto za 1 </w:t>
      </w:r>
      <w:r w:rsidR="009379A9" w:rsidRPr="00F67A99">
        <w:rPr>
          <w:rFonts w:ascii="Calibri Light" w:hAnsi="Calibri Light" w:cs="Calibri Light"/>
        </w:rPr>
        <w:t>M</w:t>
      </w:r>
      <w:r w:rsidR="009E2A2E" w:rsidRPr="00F67A99">
        <w:rPr>
          <w:rFonts w:ascii="Calibri Light" w:hAnsi="Calibri Light" w:cs="Calibri Light"/>
        </w:rPr>
        <w:t>Wh wyłącznie w przypadku ustawowej zmiany opodatkowania</w:t>
      </w:r>
      <w:r w:rsidR="006F0A74" w:rsidRPr="00F67A99">
        <w:rPr>
          <w:rFonts w:ascii="Calibri Light" w:hAnsi="Calibri Light" w:cs="Calibri Light"/>
        </w:rPr>
        <w:t xml:space="preserve"> energii podatkiem akcyzowym, o </w:t>
      </w:r>
      <w:r w:rsidR="009E2A2E" w:rsidRPr="00F67A99">
        <w:rPr>
          <w:rFonts w:ascii="Calibri Light" w:hAnsi="Calibri Light" w:cs="Calibri Light"/>
        </w:rPr>
        <w:t>kwotę wynikającą</w:t>
      </w:r>
      <w:r w:rsidR="008853B4" w:rsidRPr="00F67A99">
        <w:rPr>
          <w:rFonts w:ascii="Calibri Light" w:hAnsi="Calibri Light" w:cs="Calibri Light"/>
        </w:rPr>
        <w:t xml:space="preserve"> ze zmiany tej stawki, od dnia ich wejścia w życie</w:t>
      </w:r>
      <w:r w:rsidR="00254FD5" w:rsidRPr="00F67A99">
        <w:rPr>
          <w:rFonts w:ascii="Calibri Light" w:hAnsi="Calibri Light" w:cs="Calibri Light"/>
        </w:rPr>
        <w:t>, z zastrzeżeniem §1</w:t>
      </w:r>
      <w:r w:rsidR="00BA4937">
        <w:rPr>
          <w:rFonts w:ascii="Calibri Light" w:hAnsi="Calibri Light" w:cs="Calibri Light"/>
        </w:rPr>
        <w:t>2</w:t>
      </w:r>
      <w:r w:rsidR="00A14472" w:rsidRPr="00F67A99">
        <w:rPr>
          <w:rFonts w:ascii="Calibri Light" w:hAnsi="Calibri Light" w:cs="Calibri Light"/>
        </w:rPr>
        <w:t xml:space="preserve"> niniejszej umowy.</w:t>
      </w:r>
    </w:p>
    <w:p w14:paraId="34ACE032" w14:textId="77777777" w:rsidR="0072396F" w:rsidRPr="00F67A99" w:rsidRDefault="0072396F" w:rsidP="00AC1378">
      <w:pPr>
        <w:numPr>
          <w:ilvl w:val="0"/>
          <w:numId w:val="27"/>
        </w:numPr>
        <w:spacing w:before="120" w:after="120" w:line="276" w:lineRule="auto"/>
        <w:ind w:left="426" w:hanging="426"/>
        <w:rPr>
          <w:rFonts w:ascii="Calibri Light" w:hAnsi="Calibri Light" w:cs="Calibri Light"/>
        </w:rPr>
      </w:pPr>
      <w:r w:rsidRPr="00F67A99">
        <w:rPr>
          <w:rFonts w:ascii="Calibri Light" w:hAnsi="Calibri Light" w:cs="Calibri Light"/>
        </w:rPr>
        <w:t xml:space="preserve">Należność Wykonawcy za zużytą energię elektryczną w okresach rozliczeniowych obliczana będzie jako iloczyn ilości sprzedanej energii elektrycznej ustalonej na podstawie wskazań urządzeń pomiarowych zainstalowanych w układach pomiarowo-rozliczeniowych i ceny jednostkowej netto energii elektrycznej określonej w Umowie. </w:t>
      </w:r>
    </w:p>
    <w:p w14:paraId="6721BDC5" w14:textId="77777777" w:rsidR="0072396F" w:rsidRPr="00F67A99" w:rsidRDefault="0072396F" w:rsidP="00AC1378">
      <w:pPr>
        <w:numPr>
          <w:ilvl w:val="0"/>
          <w:numId w:val="27"/>
        </w:numPr>
        <w:spacing w:before="120" w:after="120" w:line="276" w:lineRule="auto"/>
        <w:ind w:left="426" w:hanging="426"/>
        <w:rPr>
          <w:rFonts w:ascii="Calibri Light" w:hAnsi="Calibri Light" w:cs="Calibri Light"/>
        </w:rPr>
      </w:pPr>
      <w:r w:rsidRPr="00F67A99">
        <w:rPr>
          <w:rFonts w:ascii="Calibri Light" w:hAnsi="Calibri Light" w:cs="Calibri Light"/>
        </w:rPr>
        <w:t>Do wyliczonej należności Wykonawca doliczy należny podatek VAT według obowiązującej stawki.</w:t>
      </w:r>
    </w:p>
    <w:p w14:paraId="147A2614" w14:textId="43D5CC47" w:rsidR="0072396F" w:rsidRPr="00F67A99" w:rsidRDefault="0072396F" w:rsidP="00AC1378">
      <w:pPr>
        <w:numPr>
          <w:ilvl w:val="0"/>
          <w:numId w:val="27"/>
        </w:numPr>
        <w:spacing w:before="120" w:after="120" w:line="276" w:lineRule="auto"/>
        <w:ind w:left="426" w:hanging="426"/>
        <w:rPr>
          <w:rFonts w:ascii="Calibri Light" w:hAnsi="Calibri Light" w:cs="Calibri Light"/>
        </w:rPr>
      </w:pPr>
      <w:r w:rsidRPr="00F67A99">
        <w:rPr>
          <w:rFonts w:ascii="Calibri Light" w:hAnsi="Calibri Light" w:cs="Calibri Light"/>
        </w:rPr>
        <w:t xml:space="preserve">Rozliczanie zobowiązań wynikających z tytułu zarówno sprzedaży energii elektrycznej jak i z tytułu dystrybucji energii elektrycznej (z OSD) odbywać się będzie według jednego, wspólnego układu pomiarowo – </w:t>
      </w:r>
      <w:r w:rsidRPr="00130A15">
        <w:rPr>
          <w:rFonts w:ascii="Calibri Light" w:hAnsi="Calibri Light" w:cs="Calibri Light"/>
        </w:rPr>
        <w:t xml:space="preserve">rozliczeniowego na podstawie rzeczywistych odczytów. Nabywca nie dopuszcza </w:t>
      </w:r>
      <w:r w:rsidR="008E15F3" w:rsidRPr="00130A15">
        <w:rPr>
          <w:rFonts w:ascii="Calibri Light" w:hAnsi="Calibri Light" w:cs="Calibri Light"/>
        </w:rPr>
        <w:t xml:space="preserve">dokonywania </w:t>
      </w:r>
      <w:r w:rsidRPr="00130A15">
        <w:rPr>
          <w:rFonts w:ascii="Calibri Light" w:hAnsi="Calibri Light" w:cs="Calibri Light"/>
        </w:rPr>
        <w:t>rozliczenia</w:t>
      </w:r>
      <w:r w:rsidR="00C879CB" w:rsidRPr="00130A15">
        <w:rPr>
          <w:rFonts w:ascii="Calibri Light" w:hAnsi="Calibri Light" w:cs="Calibri Light"/>
        </w:rPr>
        <w:t xml:space="preserve"> ww.</w:t>
      </w:r>
      <w:r w:rsidRPr="00130A15">
        <w:rPr>
          <w:rFonts w:ascii="Calibri Light" w:hAnsi="Calibri Light" w:cs="Calibri Light"/>
        </w:rPr>
        <w:t xml:space="preserve"> zobowiązań</w:t>
      </w:r>
      <w:r w:rsidRPr="00F67A99">
        <w:rPr>
          <w:rFonts w:ascii="Calibri Light" w:hAnsi="Calibri Light" w:cs="Calibri Light"/>
        </w:rPr>
        <w:t xml:space="preserve"> na podstawie szacowanego zużycia energii.</w:t>
      </w:r>
    </w:p>
    <w:p w14:paraId="2D139C3E" w14:textId="77777777" w:rsidR="0072396F" w:rsidRPr="00F67A99" w:rsidRDefault="0072396F" w:rsidP="00AC1378">
      <w:pPr>
        <w:numPr>
          <w:ilvl w:val="0"/>
          <w:numId w:val="27"/>
        </w:numPr>
        <w:spacing w:before="120" w:after="120" w:line="276" w:lineRule="auto"/>
        <w:ind w:left="426" w:hanging="426"/>
        <w:rPr>
          <w:rFonts w:ascii="Calibri Light" w:hAnsi="Calibri Light" w:cs="Calibri Light"/>
        </w:rPr>
      </w:pPr>
      <w:r w:rsidRPr="00F67A99">
        <w:rPr>
          <w:rFonts w:ascii="Calibri Light" w:hAnsi="Calibri Light" w:cs="Calibri Light"/>
        </w:rPr>
        <w:t>Wykonawca nie przewiduje zainstalowania innego lub dodatkowego układu pomiarowego z tytułu świadczenia usługi dystrybucji oraz sprzedaży energii elektrycznej przez dwa odrębne podmioty.</w:t>
      </w:r>
    </w:p>
    <w:p w14:paraId="189E0523" w14:textId="51FEB352" w:rsidR="00F9359E" w:rsidRPr="00F67A99" w:rsidRDefault="0072396F" w:rsidP="00AC1378">
      <w:pPr>
        <w:numPr>
          <w:ilvl w:val="0"/>
          <w:numId w:val="27"/>
        </w:numPr>
        <w:spacing w:before="120" w:after="120" w:line="276" w:lineRule="auto"/>
        <w:ind w:left="426" w:hanging="426"/>
        <w:rPr>
          <w:rFonts w:ascii="Calibri Light" w:hAnsi="Calibri Light" w:cs="Calibri Light"/>
        </w:rPr>
      </w:pPr>
      <w:r w:rsidRPr="00F67A99">
        <w:rPr>
          <w:rFonts w:ascii="Calibri Light" w:hAnsi="Calibri Light" w:cs="Calibri Light"/>
        </w:rPr>
        <w:t xml:space="preserve">Odczyty rozliczeniowe układów pomiarowo-rozliczeniowych i rozliczenia kosztów sprzedanej energii odbywać się będą w okresach </w:t>
      </w:r>
      <w:r w:rsidR="009B410F" w:rsidRPr="00F67A99">
        <w:rPr>
          <w:rFonts w:ascii="Calibri Light" w:hAnsi="Calibri Light" w:cs="Calibri Light"/>
        </w:rPr>
        <w:t xml:space="preserve">rozliczeniowych </w:t>
      </w:r>
      <w:r w:rsidRPr="00F67A99">
        <w:rPr>
          <w:rFonts w:ascii="Calibri Light" w:hAnsi="Calibri Light" w:cs="Calibri Light"/>
        </w:rPr>
        <w:t>stosowanych przez OSD.</w:t>
      </w:r>
    </w:p>
    <w:p w14:paraId="635E2E0F" w14:textId="03D4C45C" w:rsidR="00F9359E" w:rsidRPr="00F67A99" w:rsidRDefault="0072396F" w:rsidP="00AC1378">
      <w:pPr>
        <w:numPr>
          <w:ilvl w:val="0"/>
          <w:numId w:val="27"/>
        </w:numPr>
        <w:spacing w:before="120" w:after="120" w:line="276" w:lineRule="auto"/>
        <w:ind w:left="426" w:hanging="426"/>
        <w:rPr>
          <w:rFonts w:ascii="Calibri Light" w:hAnsi="Calibri Light" w:cs="Calibri Light"/>
        </w:rPr>
      </w:pPr>
      <w:r w:rsidRPr="00F67A99">
        <w:rPr>
          <w:rFonts w:ascii="Calibri Light" w:hAnsi="Calibri Light" w:cs="Calibri Light"/>
        </w:rPr>
        <w:t>Wykonawca dostarczy faktury rozliczeniowe w terminie do 30 dni od daty u</w:t>
      </w:r>
      <w:r w:rsidR="00942297" w:rsidRPr="00F67A99">
        <w:rPr>
          <w:rFonts w:ascii="Calibri Light" w:hAnsi="Calibri Light" w:cs="Calibri Light"/>
        </w:rPr>
        <w:t>dostępnienia danych pomiarowych</w:t>
      </w:r>
      <w:r w:rsidRPr="00F67A99">
        <w:rPr>
          <w:rFonts w:ascii="Calibri Light" w:hAnsi="Calibri Light" w:cs="Calibri Light"/>
        </w:rPr>
        <w:t xml:space="preserve"> przez OSD.</w:t>
      </w:r>
    </w:p>
    <w:p w14:paraId="332429BA" w14:textId="119E3C18" w:rsidR="0072396F" w:rsidRPr="00F67A99" w:rsidRDefault="0072396F"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§7</w:t>
      </w:r>
      <w:r w:rsidR="00FC0941" w:rsidRPr="00F67A99">
        <w:rPr>
          <w:rFonts w:ascii="Calibri Light" w:hAnsi="Calibri Light" w:cs="Calibri Light"/>
          <w:b/>
          <w:bCs/>
        </w:rPr>
        <w:t>.</w:t>
      </w:r>
    </w:p>
    <w:p w14:paraId="0D619C51" w14:textId="77777777" w:rsidR="0072396F" w:rsidRPr="00F67A99" w:rsidRDefault="0072396F"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Płatności</w:t>
      </w:r>
    </w:p>
    <w:p w14:paraId="5FC81F2B" w14:textId="63E50FE4" w:rsidR="00505E58" w:rsidRPr="00F67A99" w:rsidRDefault="00505E58" w:rsidP="00D57464">
      <w:pPr>
        <w:pStyle w:val="Akapitzlist"/>
        <w:numPr>
          <w:ilvl w:val="0"/>
          <w:numId w:val="19"/>
        </w:numPr>
        <w:shd w:val="clear" w:color="auto" w:fill="FFFFFF" w:themeFill="background1"/>
        <w:tabs>
          <w:tab w:val="clear" w:pos="825"/>
          <w:tab w:val="num" w:pos="426"/>
        </w:tabs>
        <w:spacing w:before="120" w:after="120" w:line="276" w:lineRule="auto"/>
        <w:ind w:left="426" w:hanging="426"/>
        <w:rPr>
          <w:rFonts w:ascii="Calibri Light" w:hAnsi="Calibri Light" w:cs="Calibri Light"/>
          <w:shd w:val="clear" w:color="auto" w:fill="FFFFFF"/>
        </w:rPr>
      </w:pPr>
      <w:r w:rsidRPr="00F67A99">
        <w:rPr>
          <w:rFonts w:ascii="Calibri Light" w:hAnsi="Calibri Light" w:cs="Calibri Light"/>
          <w:shd w:val="clear" w:color="auto" w:fill="FFFFFF"/>
        </w:rPr>
        <w:t>Faktury będą wystawiane dla Nabywcy.</w:t>
      </w:r>
    </w:p>
    <w:p w14:paraId="6C653DF0" w14:textId="567BA079" w:rsidR="000E1F09" w:rsidRPr="00F67A99" w:rsidRDefault="0084273F" w:rsidP="00D57464">
      <w:pPr>
        <w:pStyle w:val="Akapitzlist"/>
        <w:numPr>
          <w:ilvl w:val="0"/>
          <w:numId w:val="19"/>
        </w:numPr>
        <w:shd w:val="clear" w:color="auto" w:fill="FFFFFF" w:themeFill="background1"/>
        <w:tabs>
          <w:tab w:val="clear" w:pos="825"/>
          <w:tab w:val="num" w:pos="426"/>
        </w:tabs>
        <w:spacing w:before="120" w:after="120" w:line="276" w:lineRule="auto"/>
        <w:ind w:left="426" w:hanging="426"/>
        <w:rPr>
          <w:rFonts w:ascii="Calibri Light" w:hAnsi="Calibri Light" w:cs="Calibri Light"/>
          <w:shd w:val="clear" w:color="auto" w:fill="FFFFFF"/>
        </w:rPr>
      </w:pPr>
      <w:r w:rsidRPr="00F67A99">
        <w:rPr>
          <w:rFonts w:ascii="Calibri Light" w:hAnsi="Calibri Light" w:cs="Calibri Light"/>
          <w:shd w:val="clear" w:color="auto" w:fill="FFFFFF"/>
        </w:rPr>
        <w:t xml:space="preserve">Faktura winna zawierać </w:t>
      </w:r>
      <w:r w:rsidR="001C3249" w:rsidRPr="00F67A99">
        <w:rPr>
          <w:rFonts w:ascii="Calibri Light" w:hAnsi="Calibri Light" w:cs="Calibri Light"/>
          <w:shd w:val="clear" w:color="auto" w:fill="FFFFFF"/>
        </w:rPr>
        <w:t xml:space="preserve">poprawne </w:t>
      </w:r>
      <w:r w:rsidRPr="00F67A99">
        <w:rPr>
          <w:rFonts w:ascii="Calibri Light" w:hAnsi="Calibri Light" w:cs="Calibri Light"/>
          <w:shd w:val="clear" w:color="auto" w:fill="FFFFFF"/>
        </w:rPr>
        <w:t>pełne</w:t>
      </w:r>
      <w:r w:rsidR="00734E91" w:rsidRPr="00F67A99">
        <w:rPr>
          <w:rFonts w:ascii="Calibri Light" w:hAnsi="Calibri Light" w:cs="Calibri Light"/>
          <w:shd w:val="clear" w:color="auto" w:fill="FFFFFF"/>
        </w:rPr>
        <w:t xml:space="preserve"> </w:t>
      </w:r>
      <w:r w:rsidRPr="00F67A99">
        <w:rPr>
          <w:rFonts w:ascii="Calibri Light" w:hAnsi="Calibri Light" w:cs="Calibri Light"/>
          <w:shd w:val="clear" w:color="auto" w:fill="FFFFFF"/>
        </w:rPr>
        <w:t>dane identyfikacyjne Na</w:t>
      </w:r>
      <w:r w:rsidR="00FC4D32" w:rsidRPr="00F67A99">
        <w:rPr>
          <w:rFonts w:ascii="Calibri Light" w:hAnsi="Calibri Light" w:cs="Calibri Light"/>
          <w:shd w:val="clear" w:color="auto" w:fill="FFFFFF"/>
        </w:rPr>
        <w:t>bywcy</w:t>
      </w:r>
      <w:r w:rsidR="0013475A" w:rsidRPr="00F67A99">
        <w:rPr>
          <w:rFonts w:ascii="Calibri Light" w:hAnsi="Calibri Light" w:cs="Calibri Light"/>
          <w:shd w:val="clear" w:color="auto" w:fill="FFFFFF"/>
        </w:rPr>
        <w:t>, tj.: nazwę, adres i NIP</w:t>
      </w:r>
      <w:r w:rsidR="000E1F09" w:rsidRPr="00F67A99">
        <w:rPr>
          <w:rFonts w:ascii="Calibri Light" w:hAnsi="Calibri Light" w:cs="Calibri Light"/>
          <w:shd w:val="clear" w:color="auto" w:fill="FFFFFF"/>
        </w:rPr>
        <w:t xml:space="preserve"> oraz pełne dane identyfikacyjne punktu poboru energii, tj.: nazwę, lokalizację oraz daty początku i końca okresu rozliczeniowego wraz odczytanymi danymi ilościowymi.</w:t>
      </w:r>
    </w:p>
    <w:p w14:paraId="6B0A976C" w14:textId="09409565" w:rsidR="0084273F" w:rsidRPr="00F67A99" w:rsidRDefault="0084273F" w:rsidP="00D57464">
      <w:pPr>
        <w:numPr>
          <w:ilvl w:val="0"/>
          <w:numId w:val="19"/>
        </w:numPr>
        <w:shd w:val="clear" w:color="auto" w:fill="FFFFFF" w:themeFill="background1"/>
        <w:tabs>
          <w:tab w:val="clear" w:pos="825"/>
          <w:tab w:val="num" w:pos="426"/>
        </w:tabs>
        <w:spacing w:before="120" w:after="120" w:line="276" w:lineRule="auto"/>
        <w:ind w:left="426"/>
        <w:rPr>
          <w:rFonts w:ascii="Calibri Light" w:hAnsi="Calibri Light" w:cs="Calibri Light"/>
          <w:shd w:val="clear" w:color="auto" w:fill="FFFFFF"/>
        </w:rPr>
      </w:pPr>
      <w:r w:rsidRPr="00F67A99">
        <w:rPr>
          <w:rFonts w:ascii="Calibri Light" w:hAnsi="Calibri Light" w:cs="Calibri Light"/>
          <w:shd w:val="clear" w:color="auto" w:fill="FFFFFF"/>
        </w:rPr>
        <w:lastRenderedPageBreak/>
        <w:t>Nabywca jest płatnikiem faktur za zużytą energię elektryczną</w:t>
      </w:r>
      <w:r w:rsidR="00CD1ABD" w:rsidRPr="00F67A99">
        <w:rPr>
          <w:rFonts w:ascii="Calibri Light" w:hAnsi="Calibri Light" w:cs="Calibri Light"/>
          <w:shd w:val="clear" w:color="auto" w:fill="FFFFFF"/>
        </w:rPr>
        <w:t xml:space="preserve"> </w:t>
      </w:r>
      <w:r w:rsidRPr="00F67A99">
        <w:rPr>
          <w:rFonts w:ascii="Calibri Light" w:hAnsi="Calibri Light" w:cs="Calibri Light"/>
          <w:shd w:val="clear" w:color="auto" w:fill="FFFFFF"/>
        </w:rPr>
        <w:t xml:space="preserve">w punktach poboru energii </w:t>
      </w:r>
      <w:r w:rsidR="006F0A74" w:rsidRPr="00F67A99">
        <w:rPr>
          <w:rFonts w:ascii="Calibri Light" w:hAnsi="Calibri Light" w:cs="Calibri Light"/>
          <w:shd w:val="clear" w:color="auto" w:fill="FFFFFF"/>
        </w:rPr>
        <w:t>wymienionych w </w:t>
      </w:r>
      <w:r w:rsidRPr="00F67A99">
        <w:rPr>
          <w:rFonts w:ascii="Calibri Light" w:hAnsi="Calibri Light" w:cs="Calibri Light"/>
          <w:shd w:val="clear" w:color="auto" w:fill="FFFFFF"/>
        </w:rPr>
        <w:t>załączniku nr 1 do niniejszej umowy.</w:t>
      </w:r>
    </w:p>
    <w:p w14:paraId="20F1E177" w14:textId="29ACAE7E" w:rsidR="0084273F" w:rsidRPr="00F67A99" w:rsidRDefault="0084273F" w:rsidP="00D57464">
      <w:pPr>
        <w:numPr>
          <w:ilvl w:val="0"/>
          <w:numId w:val="19"/>
        </w:numPr>
        <w:shd w:val="clear" w:color="auto" w:fill="FFFFFF" w:themeFill="background1"/>
        <w:tabs>
          <w:tab w:val="clear" w:pos="825"/>
          <w:tab w:val="num" w:pos="426"/>
        </w:tabs>
        <w:spacing w:before="120" w:after="120" w:line="276" w:lineRule="auto"/>
        <w:ind w:left="426"/>
        <w:rPr>
          <w:rFonts w:ascii="Calibri Light" w:hAnsi="Calibri Light" w:cs="Calibri Light"/>
          <w:shd w:val="clear" w:color="auto" w:fill="FFFFFF"/>
        </w:rPr>
      </w:pPr>
      <w:r w:rsidRPr="00F67A99">
        <w:rPr>
          <w:rFonts w:ascii="Calibri Light" w:hAnsi="Calibri Light" w:cs="Calibri Light"/>
          <w:shd w:val="clear" w:color="auto" w:fill="FFFFFF"/>
        </w:rPr>
        <w:t xml:space="preserve">Wykonawca faktury za zużytą energię elektryczną prześle na adres </w:t>
      </w:r>
      <w:r w:rsidR="009673F8" w:rsidRPr="00F67A99">
        <w:rPr>
          <w:rFonts w:ascii="Calibri Light" w:hAnsi="Calibri Light" w:cs="Calibri Light"/>
          <w:shd w:val="clear" w:color="auto" w:fill="FFFFFF"/>
        </w:rPr>
        <w:t xml:space="preserve">mail </w:t>
      </w:r>
      <w:r w:rsidR="0013475A" w:rsidRPr="00F67A99">
        <w:rPr>
          <w:rFonts w:ascii="Calibri Light" w:hAnsi="Calibri Light" w:cs="Calibri Light"/>
          <w:shd w:val="clear" w:color="auto" w:fill="FFFFFF"/>
        </w:rPr>
        <w:t>Nabywcy</w:t>
      </w:r>
      <w:r w:rsidR="009673F8" w:rsidRPr="00F67A99">
        <w:rPr>
          <w:rFonts w:ascii="Calibri Light" w:hAnsi="Calibri Light" w:cs="Calibri Light"/>
          <w:shd w:val="clear" w:color="auto" w:fill="FFFFFF"/>
        </w:rPr>
        <w:t xml:space="preserve"> </w:t>
      </w:r>
      <w:hyperlink r:id="rId9" w:history="1">
        <w:r w:rsidR="00D73503" w:rsidRPr="00901FC8">
          <w:rPr>
            <w:rStyle w:val="Hipercze"/>
            <w:rFonts w:ascii="Calibri Light" w:hAnsi="Calibri Light" w:cs="Calibri Light"/>
            <w:b/>
            <w:bCs/>
            <w:shd w:val="clear" w:color="auto" w:fill="FFFFFF"/>
          </w:rPr>
          <w:t>lubliniec@katowice.lasy.gov.pl</w:t>
        </w:r>
      </w:hyperlink>
      <w:r w:rsidR="007018C6">
        <w:rPr>
          <w:rFonts w:ascii="Calibri Light" w:hAnsi="Calibri Light" w:cs="Calibri Light"/>
          <w:b/>
          <w:bCs/>
          <w:shd w:val="clear" w:color="auto" w:fill="FFFFFF"/>
        </w:rPr>
        <w:t>.</w:t>
      </w:r>
      <w:r w:rsidR="007018C6" w:rsidRPr="002837D4">
        <w:rPr>
          <w:rFonts w:ascii="Calibri Light" w:hAnsi="Calibri Light" w:cs="Calibri Light"/>
          <w:b/>
          <w:bCs/>
          <w:shd w:val="clear" w:color="auto" w:fill="FFFFFF"/>
        </w:rPr>
        <w:t xml:space="preserve"> </w:t>
      </w:r>
      <w:r w:rsidR="007018C6">
        <w:rPr>
          <w:rFonts w:ascii="Calibri Light" w:hAnsi="Calibri Light" w:cs="Calibri Light"/>
          <w:shd w:val="clear" w:color="auto" w:fill="FFFFFF"/>
        </w:rPr>
        <w:t xml:space="preserve"> </w:t>
      </w:r>
    </w:p>
    <w:p w14:paraId="4885D0B9" w14:textId="6362DECB" w:rsidR="0072396F" w:rsidRPr="00F67A99" w:rsidRDefault="0072396F" w:rsidP="00D57464">
      <w:pPr>
        <w:numPr>
          <w:ilvl w:val="0"/>
          <w:numId w:val="19"/>
        </w:numPr>
        <w:shd w:val="clear" w:color="auto" w:fill="FFFFFF" w:themeFill="background1"/>
        <w:tabs>
          <w:tab w:val="clear" w:pos="825"/>
          <w:tab w:val="num" w:pos="426"/>
        </w:tabs>
        <w:spacing w:before="120" w:after="120" w:line="276" w:lineRule="auto"/>
        <w:ind w:left="426" w:hanging="426"/>
        <w:rPr>
          <w:rFonts w:ascii="Calibri Light" w:hAnsi="Calibri Light" w:cs="Calibri Light"/>
          <w:shd w:val="clear" w:color="auto" w:fill="FFFFFF"/>
        </w:rPr>
      </w:pPr>
      <w:r w:rsidRPr="00F67A99">
        <w:rPr>
          <w:rFonts w:ascii="Calibri Light" w:hAnsi="Calibri Light" w:cs="Calibri Light"/>
          <w:shd w:val="clear" w:color="auto" w:fill="FFFFFF"/>
        </w:rPr>
        <w:t>Należności wynikające z faktur VAT wystawionych poprawnie są płatne w terminie nie dłuższym niż 30 dni od daty wystawienia faktury VAT. W przypadku dostarczenia Nabywcy faktury VAT po 16 dniach od jej wystawienia, Nabywca zobowiązany jest do zapłaty w terminie 14 dni od jej otrzymania.</w:t>
      </w:r>
    </w:p>
    <w:p w14:paraId="50A51C74" w14:textId="584D9B40" w:rsidR="0072396F" w:rsidRPr="00F67A99" w:rsidRDefault="0072396F" w:rsidP="00D57464">
      <w:pPr>
        <w:numPr>
          <w:ilvl w:val="0"/>
          <w:numId w:val="19"/>
        </w:numPr>
        <w:shd w:val="clear" w:color="auto" w:fill="FFFFFF" w:themeFill="background1"/>
        <w:tabs>
          <w:tab w:val="clear" w:pos="825"/>
          <w:tab w:val="num" w:pos="426"/>
        </w:tabs>
        <w:spacing w:before="120" w:after="120" w:line="276" w:lineRule="auto"/>
        <w:ind w:left="426" w:hanging="426"/>
        <w:rPr>
          <w:rFonts w:ascii="Calibri Light" w:hAnsi="Calibri Light" w:cs="Calibri Light"/>
          <w:shd w:val="clear" w:color="auto" w:fill="FFFFFF"/>
        </w:rPr>
      </w:pPr>
      <w:r w:rsidRPr="00F67A99">
        <w:rPr>
          <w:rFonts w:ascii="Calibri Light" w:hAnsi="Calibri Light" w:cs="Calibri Light"/>
          <w:shd w:val="clear" w:color="auto" w:fill="FFFFFF"/>
        </w:rPr>
        <w:t xml:space="preserve">W przypadku złożenia przez Nabywcę reklamacji faktury lub wniosku o korektę nieprawidłowo wystawionej faktury VAT, zapłata nastąpi </w:t>
      </w:r>
      <w:r w:rsidR="00497938" w:rsidRPr="00F67A99">
        <w:rPr>
          <w:rFonts w:ascii="Calibri Light" w:hAnsi="Calibri Light" w:cs="Calibri Light"/>
          <w:shd w:val="clear" w:color="auto" w:fill="FFFFFF"/>
        </w:rPr>
        <w:t xml:space="preserve">w </w:t>
      </w:r>
      <w:r w:rsidRPr="00F67A99">
        <w:rPr>
          <w:rFonts w:ascii="Calibri Light" w:hAnsi="Calibri Light" w:cs="Calibri Light"/>
          <w:shd w:val="clear" w:color="auto" w:fill="FFFFFF"/>
        </w:rPr>
        <w:t>terminie nie dłuższym niż 30 dni od daty dostarczenia ostatecznej decyzji o rozpatrzeniu reklamacji lub dostarczenia poprawnej korekty faktury VAT. W przypadku dostarczenia Nabywcy korekty faktury VAT po 16 dniach od jej wystawienia, Nabywc</w:t>
      </w:r>
      <w:r w:rsidR="006F0A74" w:rsidRPr="00F67A99">
        <w:rPr>
          <w:rFonts w:ascii="Calibri Light" w:hAnsi="Calibri Light" w:cs="Calibri Light"/>
          <w:shd w:val="clear" w:color="auto" w:fill="FFFFFF"/>
        </w:rPr>
        <w:t>a zobowiązany jest do zapłaty w </w:t>
      </w:r>
      <w:r w:rsidRPr="00F67A99">
        <w:rPr>
          <w:rFonts w:ascii="Calibri Light" w:hAnsi="Calibri Light" w:cs="Calibri Light"/>
          <w:shd w:val="clear" w:color="auto" w:fill="FFFFFF"/>
        </w:rPr>
        <w:t>terminie 14 dni od jej otrzymania.</w:t>
      </w:r>
    </w:p>
    <w:p w14:paraId="69416069" w14:textId="30D57360" w:rsidR="0072396F" w:rsidRPr="00F67A99" w:rsidRDefault="0072396F" w:rsidP="00D57464">
      <w:pPr>
        <w:numPr>
          <w:ilvl w:val="0"/>
          <w:numId w:val="19"/>
        </w:numPr>
        <w:shd w:val="clear" w:color="auto" w:fill="FFFFFF" w:themeFill="background1"/>
        <w:tabs>
          <w:tab w:val="clear" w:pos="825"/>
        </w:tabs>
        <w:spacing w:before="120" w:after="120" w:line="276" w:lineRule="auto"/>
        <w:ind w:left="426" w:hanging="426"/>
        <w:rPr>
          <w:rFonts w:ascii="Calibri Light" w:hAnsi="Calibri Light" w:cs="Calibri Light"/>
        </w:rPr>
      </w:pPr>
      <w:r w:rsidRPr="00F67A99">
        <w:rPr>
          <w:rFonts w:ascii="Calibri Light" w:hAnsi="Calibri Light" w:cs="Calibri Light"/>
        </w:rPr>
        <w:t xml:space="preserve">Za dzień zapłaty uznaje się datę </w:t>
      </w:r>
      <w:r w:rsidR="00DB5D5A" w:rsidRPr="00F67A99">
        <w:rPr>
          <w:rFonts w:ascii="Calibri Light" w:hAnsi="Calibri Light" w:cs="Calibri Light"/>
        </w:rPr>
        <w:t>uznania</w:t>
      </w:r>
      <w:r w:rsidR="00CD1ABD" w:rsidRPr="00F67A99">
        <w:rPr>
          <w:rFonts w:ascii="Calibri Light" w:hAnsi="Calibri Light" w:cs="Calibri Light"/>
        </w:rPr>
        <w:t xml:space="preserve"> </w:t>
      </w:r>
      <w:r w:rsidRPr="00F67A99">
        <w:rPr>
          <w:rFonts w:ascii="Calibri Light" w:hAnsi="Calibri Light" w:cs="Calibri Light"/>
        </w:rPr>
        <w:t xml:space="preserve">rachunku </w:t>
      </w:r>
      <w:r w:rsidR="00DB5D5A" w:rsidRPr="00F67A99">
        <w:rPr>
          <w:rFonts w:ascii="Calibri Light" w:hAnsi="Calibri Light" w:cs="Calibri Light"/>
        </w:rPr>
        <w:t>Wykonawcy</w:t>
      </w:r>
      <w:r w:rsidRPr="00F67A99">
        <w:rPr>
          <w:rFonts w:ascii="Calibri Light" w:hAnsi="Calibri Light" w:cs="Calibri Light"/>
        </w:rPr>
        <w:t>.</w:t>
      </w:r>
    </w:p>
    <w:p w14:paraId="0C1C86EC" w14:textId="77777777" w:rsidR="0072396F" w:rsidRPr="00F67A99" w:rsidRDefault="0072396F" w:rsidP="00D57464">
      <w:pPr>
        <w:numPr>
          <w:ilvl w:val="0"/>
          <w:numId w:val="19"/>
        </w:numPr>
        <w:shd w:val="clear" w:color="auto" w:fill="FFFFFF" w:themeFill="background1"/>
        <w:tabs>
          <w:tab w:val="clear" w:pos="825"/>
        </w:tabs>
        <w:spacing w:before="120" w:after="120" w:line="276" w:lineRule="auto"/>
        <w:ind w:left="426" w:hanging="426"/>
        <w:rPr>
          <w:rFonts w:ascii="Calibri Light" w:hAnsi="Calibri Light" w:cs="Calibri Light"/>
        </w:rPr>
      </w:pPr>
      <w:r w:rsidRPr="00F67A99">
        <w:rPr>
          <w:rFonts w:ascii="Calibri Light" w:hAnsi="Calibri Light" w:cs="Calibri Light"/>
        </w:rPr>
        <w:t>Za przekroczenie terminów płatności określonych w fakturach, Wykonawcy przysługuje prawo do naliczania odsetek w wysokości ustawowej.</w:t>
      </w:r>
    </w:p>
    <w:p w14:paraId="3D70B8FE" w14:textId="4740C4BD" w:rsidR="0072396F" w:rsidRPr="00F67A99" w:rsidRDefault="0072396F" w:rsidP="00D57464">
      <w:pPr>
        <w:numPr>
          <w:ilvl w:val="0"/>
          <w:numId w:val="19"/>
        </w:numPr>
        <w:shd w:val="clear" w:color="auto" w:fill="FFFFFF" w:themeFill="background1"/>
        <w:tabs>
          <w:tab w:val="clear" w:pos="825"/>
        </w:tabs>
        <w:spacing w:before="120" w:after="120" w:line="276" w:lineRule="auto"/>
        <w:ind w:left="426" w:hanging="426"/>
        <w:rPr>
          <w:rFonts w:ascii="Calibri Light" w:hAnsi="Calibri Light" w:cs="Calibri Light"/>
        </w:rPr>
      </w:pPr>
      <w:r w:rsidRPr="00F67A99">
        <w:rPr>
          <w:rFonts w:ascii="Calibri Light" w:hAnsi="Calibri Light" w:cs="Calibri Light"/>
        </w:rPr>
        <w:t xml:space="preserve">Wykonawca oświadcza, że jest </w:t>
      </w:r>
      <w:r w:rsidR="000077BA" w:rsidRPr="00F67A99">
        <w:rPr>
          <w:rFonts w:ascii="Calibri Light" w:hAnsi="Calibri Light" w:cs="Calibri Light"/>
        </w:rPr>
        <w:t xml:space="preserve">podatnikiem </w:t>
      </w:r>
      <w:r w:rsidRPr="00F67A99">
        <w:rPr>
          <w:rFonts w:ascii="Calibri Light" w:hAnsi="Calibri Light" w:cs="Calibri Light"/>
        </w:rPr>
        <w:t>podatku VAT i posiada numer identyfikacji podatkowej NIP: ______________.</w:t>
      </w:r>
    </w:p>
    <w:p w14:paraId="2875B706" w14:textId="2EB2D8C4" w:rsidR="0072396F" w:rsidRPr="00F67A99" w:rsidRDefault="0084273F" w:rsidP="00AC1378">
      <w:pPr>
        <w:numPr>
          <w:ilvl w:val="0"/>
          <w:numId w:val="19"/>
        </w:numPr>
        <w:tabs>
          <w:tab w:val="clear" w:pos="825"/>
        </w:tabs>
        <w:spacing w:before="120" w:after="120" w:line="276" w:lineRule="auto"/>
        <w:ind w:left="426"/>
        <w:rPr>
          <w:rFonts w:ascii="Calibri Light" w:hAnsi="Calibri Light" w:cs="Calibri Light"/>
        </w:rPr>
      </w:pPr>
      <w:r w:rsidRPr="00F67A99">
        <w:rPr>
          <w:rFonts w:ascii="Calibri Light" w:hAnsi="Calibri Light" w:cs="Calibri Light"/>
        </w:rPr>
        <w:t>Wykonawca ma obowiązek wskazać odpowiedni do spełnienia świadczenia wynikającego z niniejszej Umowy rachunek bankowy lub rachunek wirtualny, kt</w:t>
      </w:r>
      <w:r w:rsidR="00221E2D" w:rsidRPr="00F67A99">
        <w:rPr>
          <w:rFonts w:ascii="Calibri Light" w:hAnsi="Calibri Light" w:cs="Calibri Light"/>
        </w:rPr>
        <w:t xml:space="preserve">óry jest powiązany z rachunkiem </w:t>
      </w:r>
      <w:r w:rsidRPr="00F67A99">
        <w:rPr>
          <w:rFonts w:ascii="Calibri Light" w:hAnsi="Calibri Light" w:cs="Calibri Light"/>
        </w:rPr>
        <w:t>rozliczeniowym należącym do Wykonawcy znajdującym się w elektronicznym wykazie podmiotów prowadzonych przez Szefa Krajowej Administracji Skarbowej zgodnie z art. 96b ust.3 pkt 13 ustawy o podatku od towarów i usług rachunek.</w:t>
      </w:r>
    </w:p>
    <w:p w14:paraId="39507988" w14:textId="4D214902" w:rsidR="008F7AF1" w:rsidRPr="00F67A99" w:rsidRDefault="00095DDF" w:rsidP="00AC1378">
      <w:pPr>
        <w:numPr>
          <w:ilvl w:val="0"/>
          <w:numId w:val="19"/>
        </w:numPr>
        <w:tabs>
          <w:tab w:val="clear" w:pos="825"/>
        </w:tabs>
        <w:spacing w:before="120" w:after="120" w:line="276" w:lineRule="auto"/>
        <w:ind w:left="426" w:hanging="426"/>
        <w:rPr>
          <w:rFonts w:ascii="Calibri Light" w:hAnsi="Calibri Light" w:cs="Calibri Light"/>
        </w:rPr>
      </w:pPr>
      <w:r w:rsidRPr="00F67A99">
        <w:rPr>
          <w:rFonts w:ascii="Calibri Light" w:hAnsi="Calibri Light" w:cs="Calibri Light"/>
        </w:rPr>
        <w:t xml:space="preserve">Nabywca </w:t>
      </w:r>
      <w:r w:rsidR="0072396F" w:rsidRPr="00F67A99">
        <w:rPr>
          <w:rFonts w:ascii="Calibri Light" w:hAnsi="Calibri Light" w:cs="Calibri Light"/>
        </w:rPr>
        <w:t>oświadcza, że płatność za fakturę będzie realizowana z zastosowaniem mechanizmu podzielonej płatności, tzw. split payment.</w:t>
      </w:r>
    </w:p>
    <w:p w14:paraId="00D55DB8" w14:textId="7A04DFBA" w:rsidR="00F9359E" w:rsidRPr="00F67A99" w:rsidRDefault="00F9359E" w:rsidP="00AC1378">
      <w:pPr>
        <w:pStyle w:val="Akapitzlist"/>
        <w:numPr>
          <w:ilvl w:val="0"/>
          <w:numId w:val="19"/>
        </w:numPr>
        <w:tabs>
          <w:tab w:val="clear" w:pos="825"/>
          <w:tab w:val="num" w:pos="426"/>
        </w:tabs>
        <w:spacing w:before="120" w:after="120" w:line="276" w:lineRule="auto"/>
        <w:ind w:left="426"/>
        <w:rPr>
          <w:rFonts w:ascii="Calibri Light" w:hAnsi="Calibri Light" w:cs="Calibri Light"/>
        </w:rPr>
      </w:pPr>
      <w:r w:rsidRPr="00F67A99">
        <w:rPr>
          <w:rFonts w:ascii="Calibri Light" w:hAnsi="Calibri Light" w:cs="Calibri Light"/>
        </w:rPr>
        <w:t>Wierzytelność wynikająca z Umowy nie może być przedmiotem cesji na rzecz osób trzecich bez zgody Nabywcy wyrażonej na piśmie</w:t>
      </w:r>
      <w:r w:rsidR="00221E2D" w:rsidRPr="00F67A99">
        <w:rPr>
          <w:rFonts w:ascii="Calibri Light" w:hAnsi="Calibri Light" w:cs="Calibri Light"/>
        </w:rPr>
        <w:t xml:space="preserve"> pod rygorem nieważności</w:t>
      </w:r>
      <w:r w:rsidRPr="00F67A99">
        <w:rPr>
          <w:rFonts w:ascii="Calibri Light" w:hAnsi="Calibri Light" w:cs="Calibri Light"/>
        </w:rPr>
        <w:t>.</w:t>
      </w:r>
    </w:p>
    <w:p w14:paraId="3EB4F0C3" w14:textId="4F265780" w:rsidR="0072396F" w:rsidRPr="00F67A99" w:rsidRDefault="0072396F"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w:t>
      </w:r>
      <w:r w:rsidR="007018C6">
        <w:rPr>
          <w:rFonts w:ascii="Calibri Light" w:hAnsi="Calibri Light" w:cs="Calibri Light"/>
          <w:b/>
          <w:bCs/>
        </w:rPr>
        <w:t>8</w:t>
      </w:r>
      <w:r w:rsidR="00FC0941" w:rsidRPr="00F67A99">
        <w:rPr>
          <w:rFonts w:ascii="Calibri Light" w:hAnsi="Calibri Light" w:cs="Calibri Light"/>
          <w:b/>
          <w:bCs/>
        </w:rPr>
        <w:t>.</w:t>
      </w:r>
    </w:p>
    <w:p w14:paraId="3E8547B3" w14:textId="284EDD73" w:rsidR="0072396F" w:rsidRPr="00F67A99" w:rsidRDefault="0072396F"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 xml:space="preserve">Obowiązywanie Umowy, </w:t>
      </w:r>
      <w:r w:rsidR="00ED08ED" w:rsidRPr="00F67A99">
        <w:rPr>
          <w:rFonts w:ascii="Calibri Light" w:hAnsi="Calibri Light" w:cs="Calibri Light"/>
          <w:b/>
          <w:bCs/>
        </w:rPr>
        <w:t>odstąpienie od</w:t>
      </w:r>
      <w:r w:rsidRPr="00F67A99">
        <w:rPr>
          <w:rFonts w:ascii="Calibri Light" w:hAnsi="Calibri Light" w:cs="Calibri Light"/>
          <w:b/>
          <w:bCs/>
        </w:rPr>
        <w:t xml:space="preserve"> Umowy, wstrzymanie dostaw</w:t>
      </w:r>
    </w:p>
    <w:p w14:paraId="1A1C7638" w14:textId="59F0D7F7" w:rsidR="0072396F" w:rsidRPr="00F67A99" w:rsidRDefault="0072396F" w:rsidP="00975872">
      <w:pPr>
        <w:numPr>
          <w:ilvl w:val="0"/>
          <w:numId w:val="20"/>
        </w:numPr>
        <w:tabs>
          <w:tab w:val="clear" w:pos="720"/>
        </w:tabs>
        <w:spacing w:before="120" w:after="120" w:line="276" w:lineRule="auto"/>
        <w:ind w:left="426" w:hanging="437"/>
        <w:rPr>
          <w:rFonts w:ascii="Calibri Light" w:hAnsi="Calibri Light" w:cs="Calibri Light"/>
        </w:rPr>
      </w:pPr>
      <w:r w:rsidRPr="00F67A99">
        <w:rPr>
          <w:rFonts w:ascii="Calibri Light" w:hAnsi="Calibri Light" w:cs="Calibri Light"/>
        </w:rPr>
        <w:t xml:space="preserve">Termin realizacji przedmiotu zamówienia ustala się </w:t>
      </w:r>
      <w:r w:rsidR="007F15D6" w:rsidRPr="00F67A99">
        <w:rPr>
          <w:rFonts w:ascii="Calibri Light" w:hAnsi="Calibri Light" w:cs="Calibri Light"/>
        </w:rPr>
        <w:t xml:space="preserve">na okres </w:t>
      </w:r>
      <w:r w:rsidR="003E73A1" w:rsidRPr="00F67A99">
        <w:rPr>
          <w:rFonts w:ascii="Calibri Light" w:hAnsi="Calibri Light" w:cs="Calibri Light"/>
        </w:rPr>
        <w:t xml:space="preserve">od </w:t>
      </w:r>
      <w:bookmarkStart w:id="3" w:name="_Hlk131494615"/>
      <w:r w:rsidR="006E5E4F" w:rsidRPr="002837D4">
        <w:rPr>
          <w:rFonts w:ascii="Calibri Light" w:hAnsi="Calibri Light" w:cs="Calibri Light"/>
          <w:b/>
          <w:bCs/>
        </w:rPr>
        <w:t>16.05.2023 r.</w:t>
      </w:r>
      <w:r w:rsidR="003E73A1" w:rsidRPr="002837D4">
        <w:rPr>
          <w:rFonts w:ascii="Calibri Light" w:hAnsi="Calibri Light" w:cs="Calibri Light"/>
          <w:b/>
          <w:bCs/>
        </w:rPr>
        <w:t xml:space="preserve"> do </w:t>
      </w:r>
      <w:r w:rsidR="00F35D8E" w:rsidRPr="002837D4">
        <w:rPr>
          <w:rFonts w:ascii="Calibri Light" w:hAnsi="Calibri Light" w:cs="Calibri Light"/>
          <w:b/>
          <w:bCs/>
        </w:rPr>
        <w:t>31.12.2023 r</w:t>
      </w:r>
      <w:r w:rsidR="003E73A1" w:rsidRPr="002837D4">
        <w:rPr>
          <w:rFonts w:ascii="Calibri Light" w:hAnsi="Calibri Light" w:cs="Calibri Light"/>
          <w:b/>
          <w:bCs/>
        </w:rPr>
        <w:t>.</w:t>
      </w:r>
      <w:r w:rsidR="003E73A1" w:rsidRPr="00F67A99">
        <w:rPr>
          <w:rFonts w:ascii="Calibri Light" w:hAnsi="Calibri Light" w:cs="Calibri Light"/>
        </w:rPr>
        <w:t xml:space="preserve"> </w:t>
      </w:r>
      <w:bookmarkEnd w:id="3"/>
      <w:r w:rsidR="006E5E4F">
        <w:rPr>
          <w:rFonts w:ascii="Calibri Light" w:hAnsi="Calibri Light" w:cs="Calibri Light"/>
        </w:rPr>
        <w:br/>
      </w:r>
      <w:r w:rsidRPr="00F67A99">
        <w:rPr>
          <w:rFonts w:ascii="Calibri Light" w:hAnsi="Calibri Light" w:cs="Calibri Light"/>
        </w:rPr>
        <w:t>z tym, że rozpoczęcie dostaw energii elektrycznej do poszczególnych punktów poboru energii elektrycznej nastąpi nie wcześniej jednak niż po pozytywnej weryfikacji</w:t>
      </w:r>
      <w:r w:rsidR="00CD1ABD" w:rsidRPr="00F67A99">
        <w:rPr>
          <w:rFonts w:ascii="Calibri Light" w:hAnsi="Calibri Light" w:cs="Calibri Light"/>
        </w:rPr>
        <w:t xml:space="preserve"> </w:t>
      </w:r>
      <w:r w:rsidRPr="00F67A99">
        <w:rPr>
          <w:rFonts w:ascii="Calibri Light" w:hAnsi="Calibri Light" w:cs="Calibri Light"/>
        </w:rPr>
        <w:t>punktów poboru energii dokonanej przez operatora systemu dystrybucyjnego</w:t>
      </w:r>
      <w:r w:rsidR="00E217D8" w:rsidRPr="00F67A99">
        <w:rPr>
          <w:rFonts w:ascii="Calibri Light" w:hAnsi="Calibri Light" w:cs="Calibri Light"/>
        </w:rPr>
        <w:t xml:space="preserve">, lub do wykorzystania planowanych ilości zużycia energii określonych w §2 pkt </w:t>
      </w:r>
      <w:r w:rsidR="00500717" w:rsidRPr="00F67A99">
        <w:rPr>
          <w:rFonts w:ascii="Calibri Light" w:hAnsi="Calibri Light" w:cs="Calibri Light"/>
        </w:rPr>
        <w:t>6</w:t>
      </w:r>
      <w:r w:rsidR="00E217D8" w:rsidRPr="00F67A99">
        <w:rPr>
          <w:rFonts w:ascii="Calibri Light" w:hAnsi="Calibri Light" w:cs="Calibri Light"/>
        </w:rPr>
        <w:t>) z uwzględnieniem pkt 7)</w:t>
      </w:r>
      <w:r w:rsidR="001062AB" w:rsidRPr="00F67A99">
        <w:rPr>
          <w:rFonts w:ascii="Calibri Light" w:hAnsi="Calibri Light" w:cs="Calibri Light"/>
        </w:rPr>
        <w:t xml:space="preserve">. </w:t>
      </w:r>
      <w:r w:rsidR="00975872" w:rsidRPr="00F67A99">
        <w:rPr>
          <w:rFonts w:ascii="Calibri Light" w:hAnsi="Calibri Light" w:cs="Calibri Light"/>
        </w:rPr>
        <w:t xml:space="preserve">W przypadku, gdy realizacja dostaw energii elektrycznej z przyczyn proceduralnych rozpocznie się po </w:t>
      </w:r>
      <w:r w:rsidR="006E5E4F">
        <w:rPr>
          <w:rFonts w:ascii="Calibri Light" w:hAnsi="Calibri Light" w:cs="Calibri Light"/>
        </w:rPr>
        <w:t>16.05.2023</w:t>
      </w:r>
      <w:r w:rsidR="0060283E" w:rsidRPr="00F67A99">
        <w:rPr>
          <w:rFonts w:ascii="Calibri Light" w:hAnsi="Calibri Light" w:cs="Calibri Light"/>
        </w:rPr>
        <w:t xml:space="preserve"> r.</w:t>
      </w:r>
      <w:r w:rsidR="00975872" w:rsidRPr="00F67A99">
        <w:rPr>
          <w:rFonts w:ascii="Calibri Light" w:hAnsi="Calibri Light" w:cs="Calibri Light"/>
        </w:rPr>
        <w:t xml:space="preserve"> umowa n</w:t>
      </w:r>
      <w:r w:rsidR="003E73A1" w:rsidRPr="00F67A99">
        <w:rPr>
          <w:rFonts w:ascii="Calibri Light" w:hAnsi="Calibri Light" w:cs="Calibri Light"/>
        </w:rPr>
        <w:t xml:space="preserve">adal będzie obowiązywać do </w:t>
      </w:r>
      <w:r w:rsidR="00F35D8E">
        <w:rPr>
          <w:rFonts w:ascii="Calibri Light" w:hAnsi="Calibri Light" w:cs="Calibri Light"/>
        </w:rPr>
        <w:t>31.12.2023 r.</w:t>
      </w:r>
      <w:r w:rsidR="00975872" w:rsidRPr="00F67A99">
        <w:rPr>
          <w:rFonts w:ascii="Calibri Light" w:hAnsi="Calibri Light" w:cs="Calibri Light"/>
        </w:rPr>
        <w:t>, a Wykonawca pobierze opłaty za dostawy energii elektrycznej za realny okres realizacji.</w:t>
      </w:r>
    </w:p>
    <w:p w14:paraId="50F0142A" w14:textId="77777777" w:rsidR="0072396F" w:rsidRPr="00F67A99" w:rsidRDefault="0072396F" w:rsidP="00AC1378">
      <w:pPr>
        <w:numPr>
          <w:ilvl w:val="0"/>
          <w:numId w:val="20"/>
        </w:numPr>
        <w:tabs>
          <w:tab w:val="clear" w:pos="720"/>
        </w:tabs>
        <w:spacing w:before="120" w:after="120" w:line="276" w:lineRule="auto"/>
        <w:ind w:left="426" w:hanging="437"/>
        <w:rPr>
          <w:rFonts w:ascii="Calibri Light" w:hAnsi="Calibri Light" w:cs="Calibri Light"/>
        </w:rPr>
      </w:pPr>
      <w:r w:rsidRPr="00F67A99">
        <w:rPr>
          <w:rFonts w:ascii="Calibri Light" w:hAnsi="Calibri Light" w:cs="Calibri Light"/>
        </w:rPr>
        <w:lastRenderedPageBreak/>
        <w:t>Dla realizacji Umowy w zakresie każdego punktu poboru konieczne jest jednoczesne obowiązywanie umów:</w:t>
      </w:r>
    </w:p>
    <w:p w14:paraId="25427696" w14:textId="10FABF6D" w:rsidR="0072396F" w:rsidRPr="00F67A99" w:rsidRDefault="0072396F" w:rsidP="00AC1378">
      <w:pPr>
        <w:numPr>
          <w:ilvl w:val="1"/>
          <w:numId w:val="20"/>
        </w:numPr>
        <w:tabs>
          <w:tab w:val="clear" w:pos="1440"/>
        </w:tabs>
        <w:spacing w:before="120" w:after="120" w:line="276" w:lineRule="auto"/>
        <w:ind w:left="709" w:hanging="283"/>
        <w:rPr>
          <w:rFonts w:ascii="Calibri Light" w:hAnsi="Calibri Light" w:cs="Calibri Light"/>
        </w:rPr>
      </w:pPr>
      <w:r w:rsidRPr="00F67A99">
        <w:rPr>
          <w:rFonts w:ascii="Calibri Light" w:hAnsi="Calibri Light" w:cs="Calibri Light"/>
        </w:rPr>
        <w:t xml:space="preserve">Umowy o świadczenie usług dystrybucji zawartej pomiędzy </w:t>
      </w:r>
      <w:r w:rsidR="00095DDF" w:rsidRPr="00F67A99">
        <w:rPr>
          <w:rFonts w:ascii="Calibri Light" w:hAnsi="Calibri Light" w:cs="Calibri Light"/>
        </w:rPr>
        <w:t xml:space="preserve">Nabywcą </w:t>
      </w:r>
      <w:r w:rsidRPr="00F67A99">
        <w:rPr>
          <w:rFonts w:ascii="Calibri Light" w:hAnsi="Calibri Light" w:cs="Calibri Light"/>
        </w:rPr>
        <w:t>a OSD,</w:t>
      </w:r>
    </w:p>
    <w:p w14:paraId="01CC1E7B" w14:textId="77777777" w:rsidR="0072396F" w:rsidRPr="00F67A99" w:rsidRDefault="0072396F" w:rsidP="00AC1378">
      <w:pPr>
        <w:numPr>
          <w:ilvl w:val="1"/>
          <w:numId w:val="20"/>
        </w:numPr>
        <w:tabs>
          <w:tab w:val="clear" w:pos="1440"/>
        </w:tabs>
        <w:spacing w:before="120" w:after="120" w:line="276" w:lineRule="auto"/>
        <w:ind w:left="709" w:hanging="283"/>
        <w:rPr>
          <w:rFonts w:ascii="Calibri Light" w:hAnsi="Calibri Light" w:cs="Calibri Light"/>
        </w:rPr>
      </w:pPr>
      <w:r w:rsidRPr="00F67A99">
        <w:rPr>
          <w:rFonts w:ascii="Calibri Light" w:hAnsi="Calibri Light" w:cs="Calibri Light"/>
        </w:rPr>
        <w:t>Generalnej umowy dystrybucyjnej zawartej pomiędzy Wykonawcą a OSD,</w:t>
      </w:r>
    </w:p>
    <w:p w14:paraId="0EB9FAD3" w14:textId="7E8E6913" w:rsidR="0072396F" w:rsidRPr="00F67A99" w:rsidRDefault="0072396F" w:rsidP="00AC1378">
      <w:pPr>
        <w:numPr>
          <w:ilvl w:val="1"/>
          <w:numId w:val="20"/>
        </w:numPr>
        <w:tabs>
          <w:tab w:val="clear" w:pos="1440"/>
        </w:tabs>
        <w:spacing w:before="120" w:after="120" w:line="276" w:lineRule="auto"/>
        <w:ind w:left="709" w:hanging="283"/>
        <w:rPr>
          <w:rFonts w:ascii="Calibri Light" w:hAnsi="Calibri Light" w:cs="Calibri Light"/>
        </w:rPr>
      </w:pPr>
      <w:r w:rsidRPr="00F67A99">
        <w:rPr>
          <w:rFonts w:ascii="Calibri Light" w:hAnsi="Calibri Light" w:cs="Calibri Light"/>
        </w:rPr>
        <w:t xml:space="preserve">Umowy umożliwiającej bilansowanie handlowe </w:t>
      </w:r>
      <w:r w:rsidR="00095DDF" w:rsidRPr="00F67A99">
        <w:rPr>
          <w:rFonts w:ascii="Calibri Light" w:hAnsi="Calibri Light" w:cs="Calibri Light"/>
        </w:rPr>
        <w:t xml:space="preserve">Nabywcy </w:t>
      </w:r>
      <w:r w:rsidRPr="00F67A99">
        <w:rPr>
          <w:rFonts w:ascii="Calibri Light" w:hAnsi="Calibri Light" w:cs="Calibri Light"/>
        </w:rPr>
        <w:t>przez Wykonawcę lub przez podmiot wykonujący czynności bilansowania w imieniu i na rzecz Wykonawcy.</w:t>
      </w:r>
    </w:p>
    <w:p w14:paraId="0FD83598" w14:textId="21BC88C4" w:rsidR="0072396F" w:rsidRPr="00F67A99" w:rsidRDefault="0072396F" w:rsidP="00AC1378">
      <w:pPr>
        <w:numPr>
          <w:ilvl w:val="0"/>
          <w:numId w:val="20"/>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W przypadku</w:t>
      </w:r>
      <w:r w:rsidR="00647D98" w:rsidRPr="00F67A99">
        <w:rPr>
          <w:rFonts w:ascii="Calibri Light" w:hAnsi="Calibri Light" w:cs="Calibri Light"/>
        </w:rPr>
        <w:t>,</w:t>
      </w:r>
      <w:r w:rsidRPr="00F67A99">
        <w:rPr>
          <w:rFonts w:ascii="Calibri Light" w:hAnsi="Calibri Light" w:cs="Calibri Light"/>
        </w:rPr>
        <w:t xml:space="preserve"> gdy Wykonawca lub podmiot wykonujący czynności bilansowania w imieniu i na rzecz Wykonawcy utraci prawo do bilansowania handlowego lub utraciła ważność Generalna umowa dystrybucyjna wiążąca Wykonawcę z OSD, ważność traci niniejsza umowa z dniem utraty prawa do czynności wynikających z tych umów.</w:t>
      </w:r>
    </w:p>
    <w:p w14:paraId="748CB087" w14:textId="1BE21C91" w:rsidR="0072396F" w:rsidRPr="00F67A99" w:rsidRDefault="0072396F" w:rsidP="00AC1378">
      <w:pPr>
        <w:numPr>
          <w:ilvl w:val="0"/>
          <w:numId w:val="20"/>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 xml:space="preserve">Niniejsza umowa </w:t>
      </w:r>
      <w:r w:rsidR="000D1BFF" w:rsidRPr="00F67A99">
        <w:rPr>
          <w:rFonts w:ascii="Calibri Light" w:hAnsi="Calibri Light" w:cs="Calibri Light"/>
        </w:rPr>
        <w:t>ulega rozwiązaniu</w:t>
      </w:r>
      <w:r w:rsidRPr="00F67A99">
        <w:rPr>
          <w:rFonts w:ascii="Calibri Light" w:hAnsi="Calibri Light" w:cs="Calibri Light"/>
        </w:rPr>
        <w:t>, gdy Wykonawca pozbawiony zostanie koncesji na obrót energią elektryczną z dniem utraty koncesji.</w:t>
      </w:r>
    </w:p>
    <w:p w14:paraId="545D209B" w14:textId="39501D7B" w:rsidR="0072396F" w:rsidRPr="00F67A99" w:rsidRDefault="0072396F" w:rsidP="00AC1378">
      <w:pPr>
        <w:numPr>
          <w:ilvl w:val="0"/>
          <w:numId w:val="20"/>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 xml:space="preserve">Wykonawca zobowiązany jest poinformować </w:t>
      </w:r>
      <w:r w:rsidR="00772875" w:rsidRPr="00F67A99">
        <w:rPr>
          <w:rFonts w:ascii="Calibri Light" w:hAnsi="Calibri Light" w:cs="Calibri Light"/>
        </w:rPr>
        <w:t xml:space="preserve">Zamawiającego </w:t>
      </w:r>
      <w:r w:rsidRPr="00F67A99">
        <w:rPr>
          <w:rFonts w:ascii="Calibri Light" w:hAnsi="Calibri Light" w:cs="Calibri Light"/>
        </w:rPr>
        <w:t>o tym, że nie może wykonywać czynności sprzedawcy energii elektrycznej</w:t>
      </w:r>
      <w:r w:rsidR="0063662C" w:rsidRPr="00F67A99">
        <w:rPr>
          <w:rFonts w:ascii="Calibri Light" w:hAnsi="Calibri Light" w:cs="Calibri Light"/>
        </w:rPr>
        <w:t>. Zawiadomienia należy dokonać</w:t>
      </w:r>
      <w:r w:rsidR="004360B1" w:rsidRPr="00F67A99">
        <w:rPr>
          <w:rFonts w:ascii="Calibri Light" w:hAnsi="Calibri Light" w:cs="Calibri Light"/>
        </w:rPr>
        <w:t xml:space="preserve"> </w:t>
      </w:r>
      <w:r w:rsidRPr="00F67A99">
        <w:rPr>
          <w:rFonts w:ascii="Calibri Light" w:hAnsi="Calibri Light" w:cs="Calibri Light"/>
        </w:rPr>
        <w:t>w formie elektronicznej w terminie 24 godzin od dnia wejścia w życie zmian, potwierdzając to w formie pisemnej przesyłając info</w:t>
      </w:r>
      <w:r w:rsidR="006F0A74" w:rsidRPr="00F67A99">
        <w:rPr>
          <w:rFonts w:ascii="Calibri Light" w:hAnsi="Calibri Light" w:cs="Calibri Light"/>
        </w:rPr>
        <w:t>rmację o </w:t>
      </w:r>
      <w:r w:rsidRPr="00F67A99">
        <w:rPr>
          <w:rFonts w:ascii="Calibri Light" w:hAnsi="Calibri Light" w:cs="Calibri Light"/>
        </w:rPr>
        <w:t xml:space="preserve">zaistniałych faktach na adres </w:t>
      </w:r>
      <w:r w:rsidR="00095DDF" w:rsidRPr="00F67A99">
        <w:rPr>
          <w:rFonts w:ascii="Calibri Light" w:hAnsi="Calibri Light" w:cs="Calibri Light"/>
        </w:rPr>
        <w:t xml:space="preserve">Nabywcy </w:t>
      </w:r>
      <w:r w:rsidRPr="00F67A99">
        <w:rPr>
          <w:rFonts w:ascii="Calibri Light" w:hAnsi="Calibri Light" w:cs="Calibri Light"/>
        </w:rPr>
        <w:t>w terminie 3 dni od momentu przesłania informacji elektronicznej.</w:t>
      </w:r>
    </w:p>
    <w:p w14:paraId="13B8B400" w14:textId="67615C3B" w:rsidR="0072396F" w:rsidRPr="00F67A99" w:rsidRDefault="00095DDF" w:rsidP="00AC1378">
      <w:pPr>
        <w:numPr>
          <w:ilvl w:val="0"/>
          <w:numId w:val="20"/>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 xml:space="preserve">Nabywca </w:t>
      </w:r>
      <w:r w:rsidR="0072396F" w:rsidRPr="00F67A99">
        <w:rPr>
          <w:rFonts w:ascii="Calibri Light" w:hAnsi="Calibri Light" w:cs="Calibri Light"/>
        </w:rPr>
        <w:t xml:space="preserve">oświadcza, że Umowa o świadczenie usług dystrybucji, o której mowa powyżej będzie </w:t>
      </w:r>
      <w:r w:rsidR="00186919" w:rsidRPr="00F67A99">
        <w:rPr>
          <w:rFonts w:ascii="Calibri Light" w:hAnsi="Calibri Light" w:cs="Calibri Light"/>
        </w:rPr>
        <w:t xml:space="preserve">obowiązywać </w:t>
      </w:r>
      <w:r w:rsidR="0072396F" w:rsidRPr="00F67A99">
        <w:rPr>
          <w:rFonts w:ascii="Calibri Light" w:hAnsi="Calibri Light" w:cs="Calibri Light"/>
        </w:rPr>
        <w:t xml:space="preserve">przez cały okres obowiązywania Umowy, a w przypadku jej rozwiązania, </w:t>
      </w:r>
      <w:r w:rsidRPr="00F67A99">
        <w:rPr>
          <w:rFonts w:ascii="Calibri Light" w:hAnsi="Calibri Light" w:cs="Calibri Light"/>
        </w:rPr>
        <w:t xml:space="preserve">Nabywca </w:t>
      </w:r>
      <w:r w:rsidR="0072396F" w:rsidRPr="00F67A99">
        <w:rPr>
          <w:rFonts w:ascii="Calibri Light" w:hAnsi="Calibri Light" w:cs="Calibri Light"/>
        </w:rPr>
        <w:t xml:space="preserve">zobowiązany jest poinformować o tym Wykonawcę w formie pisemnej w terminie 7 dni od momentu </w:t>
      </w:r>
      <w:r w:rsidR="002F005D" w:rsidRPr="00F67A99">
        <w:rPr>
          <w:rFonts w:ascii="Calibri Light" w:hAnsi="Calibri Light" w:cs="Calibri Light"/>
        </w:rPr>
        <w:t xml:space="preserve">rozwiązania </w:t>
      </w:r>
      <w:r w:rsidR="0072396F" w:rsidRPr="00F67A99">
        <w:rPr>
          <w:rFonts w:ascii="Calibri Light" w:hAnsi="Calibri Light" w:cs="Calibri Light"/>
        </w:rPr>
        <w:t>umowy o świadczenie usług dystrybucji, pod rygorem rozwiązania Umowy.</w:t>
      </w:r>
    </w:p>
    <w:p w14:paraId="2FDE27BD" w14:textId="1D1C22BF" w:rsidR="0072396F" w:rsidRPr="00F67A99" w:rsidRDefault="0072396F" w:rsidP="00AC1378">
      <w:pPr>
        <w:numPr>
          <w:ilvl w:val="0"/>
          <w:numId w:val="20"/>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W przypadku gdy Wykonawca poweźmie wiadomość</w:t>
      </w:r>
      <w:r w:rsidR="0092456A" w:rsidRPr="00F67A99">
        <w:rPr>
          <w:rFonts w:ascii="Calibri Light" w:hAnsi="Calibri Light" w:cs="Calibri Light"/>
        </w:rPr>
        <w:t>,</w:t>
      </w:r>
      <w:r w:rsidRPr="00F67A99">
        <w:rPr>
          <w:rFonts w:ascii="Calibri Light" w:hAnsi="Calibri Light" w:cs="Calibri Light"/>
        </w:rPr>
        <w:t xml:space="preserve"> iż umowa o świadczenie usług dystrybucji została rozwiązana bądź wygasła, a </w:t>
      </w:r>
      <w:r w:rsidR="00095DDF" w:rsidRPr="00F67A99">
        <w:rPr>
          <w:rFonts w:ascii="Calibri Light" w:hAnsi="Calibri Light" w:cs="Calibri Light"/>
        </w:rPr>
        <w:t xml:space="preserve">Nabywca </w:t>
      </w:r>
      <w:r w:rsidRPr="00F67A99">
        <w:rPr>
          <w:rFonts w:ascii="Calibri Light" w:hAnsi="Calibri Light" w:cs="Calibri Light"/>
        </w:rPr>
        <w:t xml:space="preserve">nie poinformuje go o tym w trybie wskazanym powyżej, Umowa </w:t>
      </w:r>
      <w:r w:rsidR="009741D8" w:rsidRPr="00F67A99">
        <w:rPr>
          <w:rFonts w:ascii="Calibri Light" w:hAnsi="Calibri Light" w:cs="Calibri Light"/>
        </w:rPr>
        <w:t>zostaje rozwiązana ze skutkiem natychmiastowym</w:t>
      </w:r>
      <w:r w:rsidRPr="00F67A99">
        <w:rPr>
          <w:rFonts w:ascii="Calibri Light" w:hAnsi="Calibri Light" w:cs="Calibri Light"/>
        </w:rPr>
        <w:t xml:space="preserve"> w zakresie punktów poboru, do których dostarczana jest energia elektryczna w ramach umowy o świadczenie usług dystrybucji z dniem jej rozwiązania.</w:t>
      </w:r>
    </w:p>
    <w:p w14:paraId="78A738ED" w14:textId="5F849111" w:rsidR="0072396F" w:rsidRPr="00F67A99" w:rsidRDefault="0072396F" w:rsidP="00AC1378">
      <w:pPr>
        <w:numPr>
          <w:ilvl w:val="0"/>
          <w:numId w:val="20"/>
        </w:numPr>
        <w:tabs>
          <w:tab w:val="clear" w:pos="720"/>
        </w:tabs>
        <w:spacing w:before="120" w:after="120" w:line="276" w:lineRule="auto"/>
        <w:ind w:left="426" w:hanging="426"/>
        <w:rPr>
          <w:rFonts w:ascii="Calibri Light" w:hAnsi="Calibri Light" w:cs="Calibri Light"/>
        </w:rPr>
      </w:pPr>
      <w:r w:rsidRPr="00F67A99">
        <w:rPr>
          <w:rFonts w:ascii="Calibri Light" w:hAnsi="Calibri Light" w:cs="Calibri Light"/>
        </w:rPr>
        <w:t>Wykonawca może wystąpić z wnioskiem do OSD o wstrzymanie dost</w:t>
      </w:r>
      <w:r w:rsidR="006F0A74" w:rsidRPr="00F67A99">
        <w:rPr>
          <w:rFonts w:ascii="Calibri Light" w:hAnsi="Calibri Light" w:cs="Calibri Light"/>
        </w:rPr>
        <w:t>arczanie energii elektrycznej w </w:t>
      </w:r>
      <w:r w:rsidRPr="00F67A99">
        <w:rPr>
          <w:rFonts w:ascii="Calibri Light" w:hAnsi="Calibri Light" w:cs="Calibri Light"/>
        </w:rPr>
        <w:t xml:space="preserve">przypadku, gdy </w:t>
      </w:r>
      <w:r w:rsidR="00095DDF" w:rsidRPr="00F67A99">
        <w:rPr>
          <w:rFonts w:ascii="Calibri Light" w:hAnsi="Calibri Light" w:cs="Calibri Light"/>
        </w:rPr>
        <w:t xml:space="preserve">Nabywca </w:t>
      </w:r>
      <w:r w:rsidRPr="00F67A99">
        <w:rPr>
          <w:rFonts w:ascii="Calibri Light" w:hAnsi="Calibri Light" w:cs="Calibri Light"/>
        </w:rPr>
        <w:t>opóźnia się z zapłatą za pobraną energię elektryczną o co najmniej 30 dni od upływu terminu płatności</w:t>
      </w:r>
      <w:r w:rsidR="00D069BF" w:rsidRPr="00F67A99">
        <w:rPr>
          <w:rFonts w:ascii="Calibri Light" w:hAnsi="Calibri Light" w:cs="Calibri Light"/>
        </w:rPr>
        <w:t xml:space="preserve"> i nie reguluje zaległości pomimo upływu dodatkowo wyznaczonego terminu 14 dni</w:t>
      </w:r>
      <w:r w:rsidRPr="00F67A99">
        <w:rPr>
          <w:rFonts w:ascii="Calibri Light" w:hAnsi="Calibri Light" w:cs="Calibri Light"/>
        </w:rPr>
        <w:t>. Wznowienie dostarczania energii elektrycznej i świadczenie usług dystrybucji przez OSD na wniosek Sprzedawcy następuje niezwłocznie po ustaniu przyczyn uzasadniających wstrzymanie ich dostarczania.</w:t>
      </w:r>
    </w:p>
    <w:p w14:paraId="3DE9CBFC" w14:textId="5557AFC2" w:rsidR="009741D8" w:rsidRPr="002837D4" w:rsidRDefault="00095DDF" w:rsidP="002837D4">
      <w:pPr>
        <w:pStyle w:val="Akapitzlist"/>
        <w:numPr>
          <w:ilvl w:val="0"/>
          <w:numId w:val="20"/>
        </w:numPr>
        <w:tabs>
          <w:tab w:val="clear" w:pos="720"/>
          <w:tab w:val="num" w:pos="360"/>
        </w:tabs>
        <w:spacing w:before="120" w:after="120" w:line="276" w:lineRule="auto"/>
        <w:ind w:left="426"/>
        <w:rPr>
          <w:rFonts w:ascii="Calibri Light" w:hAnsi="Calibri Light" w:cs="Calibri Light"/>
        </w:rPr>
      </w:pPr>
      <w:r w:rsidRPr="00F67A99">
        <w:rPr>
          <w:rFonts w:ascii="Calibri Light" w:hAnsi="Calibri Light" w:cs="Calibri Light"/>
        </w:rPr>
        <w:t xml:space="preserve">Nabywca </w:t>
      </w:r>
      <w:r w:rsidR="009741D8" w:rsidRPr="00F67A99">
        <w:rPr>
          <w:rFonts w:ascii="Calibri Light" w:hAnsi="Calibri Light" w:cs="Calibri Light"/>
        </w:rPr>
        <w:t>może odstąpić od Umowy</w:t>
      </w:r>
      <w:r w:rsidR="009E1ECC">
        <w:rPr>
          <w:rFonts w:ascii="Calibri Light" w:hAnsi="Calibri Light" w:cs="Calibri Light"/>
        </w:rPr>
        <w:t xml:space="preserve"> </w:t>
      </w:r>
      <w:r w:rsidR="009741D8" w:rsidRPr="002837D4">
        <w:rPr>
          <w:rFonts w:ascii="Calibri Light" w:hAnsi="Calibri Light" w:cs="Calibri Light"/>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9E1ECC">
        <w:rPr>
          <w:rFonts w:ascii="Calibri Light" w:hAnsi="Calibri Light" w:cs="Calibri Light"/>
        </w:rPr>
        <w:t>.</w:t>
      </w:r>
    </w:p>
    <w:p w14:paraId="17F886D1" w14:textId="13E4C211" w:rsidR="009741D8" w:rsidRPr="00F67A99" w:rsidRDefault="009741D8" w:rsidP="00AC1378">
      <w:pPr>
        <w:numPr>
          <w:ilvl w:val="0"/>
          <w:numId w:val="20"/>
        </w:numPr>
        <w:tabs>
          <w:tab w:val="clear" w:pos="720"/>
          <w:tab w:val="num" w:pos="360"/>
        </w:tabs>
        <w:spacing w:before="120" w:after="120" w:line="276" w:lineRule="auto"/>
        <w:ind w:left="426"/>
        <w:rPr>
          <w:rFonts w:ascii="Calibri Light" w:hAnsi="Calibri Light" w:cs="Calibri Light"/>
        </w:rPr>
      </w:pPr>
      <w:r w:rsidRPr="00F67A99">
        <w:rPr>
          <w:rFonts w:ascii="Calibri Light" w:hAnsi="Calibri Light" w:cs="Calibri Light"/>
        </w:rPr>
        <w:t>Oświadczenie o odstąpieniu,</w:t>
      </w:r>
      <w:r w:rsidR="00CD1ABD" w:rsidRPr="00F67A99">
        <w:rPr>
          <w:rFonts w:ascii="Calibri Light" w:hAnsi="Calibri Light" w:cs="Calibri Light"/>
        </w:rPr>
        <w:t xml:space="preserve"> </w:t>
      </w:r>
      <w:r w:rsidRPr="00F67A99">
        <w:rPr>
          <w:rFonts w:ascii="Calibri Light" w:hAnsi="Calibri Light" w:cs="Calibri Light"/>
        </w:rPr>
        <w:t>rozwiązaniu</w:t>
      </w:r>
      <w:r w:rsidR="00CD1ABD" w:rsidRPr="00F67A99">
        <w:rPr>
          <w:rFonts w:ascii="Calibri Light" w:hAnsi="Calibri Light" w:cs="Calibri Light"/>
        </w:rPr>
        <w:t xml:space="preserve"> </w:t>
      </w:r>
      <w:r w:rsidRPr="00F67A99">
        <w:rPr>
          <w:rFonts w:ascii="Calibri Light" w:hAnsi="Calibri Light" w:cs="Calibri Light"/>
        </w:rPr>
        <w:t>Umowy musi mieć formę pisemną pod rygorem nieważności.</w:t>
      </w:r>
    </w:p>
    <w:p w14:paraId="212255D6" w14:textId="742A9E77" w:rsidR="00E7297C" w:rsidRPr="00F67A99" w:rsidRDefault="003E1A24" w:rsidP="00AC1378">
      <w:pPr>
        <w:numPr>
          <w:ilvl w:val="0"/>
          <w:numId w:val="20"/>
        </w:numPr>
        <w:tabs>
          <w:tab w:val="clear" w:pos="720"/>
          <w:tab w:val="num" w:pos="360"/>
        </w:tabs>
        <w:spacing w:before="120" w:after="120" w:line="276" w:lineRule="auto"/>
        <w:ind w:left="426"/>
        <w:rPr>
          <w:rFonts w:ascii="Calibri Light" w:hAnsi="Calibri Light" w:cs="Calibri Light"/>
        </w:rPr>
      </w:pPr>
      <w:r w:rsidRPr="00F67A99">
        <w:rPr>
          <w:rFonts w:ascii="Calibri Light" w:hAnsi="Calibri Light" w:cs="Calibri Light"/>
        </w:rPr>
        <w:lastRenderedPageBreak/>
        <w:t>R</w:t>
      </w:r>
      <w:r w:rsidR="009741D8" w:rsidRPr="00F67A99">
        <w:rPr>
          <w:rFonts w:ascii="Calibri Light" w:hAnsi="Calibri Light" w:cs="Calibri Light"/>
        </w:rPr>
        <w:t>ozwiązanie Umowy będzie wywierało skutek pomiędzy Stronami Umowy z momentem doręczenia drugiej Stronie oświadczenia o</w:t>
      </w:r>
      <w:r w:rsidR="00CD1ABD" w:rsidRPr="00F67A99">
        <w:rPr>
          <w:rFonts w:ascii="Calibri Light" w:hAnsi="Calibri Light" w:cs="Calibri Light"/>
        </w:rPr>
        <w:t xml:space="preserve"> </w:t>
      </w:r>
      <w:r w:rsidR="00270186" w:rsidRPr="00F67A99">
        <w:rPr>
          <w:rFonts w:ascii="Calibri Light" w:hAnsi="Calibri Light" w:cs="Calibri Light"/>
        </w:rPr>
        <w:t xml:space="preserve">odstąpieniu czy </w:t>
      </w:r>
      <w:r w:rsidR="009741D8" w:rsidRPr="00F67A99">
        <w:rPr>
          <w:rFonts w:ascii="Calibri Light" w:hAnsi="Calibri Light" w:cs="Calibri Light"/>
        </w:rPr>
        <w:t>rozwiązaniu Umowy.</w:t>
      </w:r>
    </w:p>
    <w:p w14:paraId="0BEA3661" w14:textId="77777777" w:rsidR="006525C0" w:rsidRPr="00F67A99" w:rsidRDefault="00E7297C" w:rsidP="00AC1378">
      <w:pPr>
        <w:numPr>
          <w:ilvl w:val="0"/>
          <w:numId w:val="20"/>
        </w:numPr>
        <w:tabs>
          <w:tab w:val="clear" w:pos="720"/>
          <w:tab w:val="num" w:pos="360"/>
        </w:tabs>
        <w:spacing w:before="120" w:after="120" w:line="276" w:lineRule="auto"/>
        <w:ind w:left="426"/>
        <w:rPr>
          <w:rFonts w:ascii="Calibri Light" w:hAnsi="Calibri Light" w:cs="Calibri Light"/>
        </w:rPr>
      </w:pPr>
      <w:r w:rsidRPr="00F67A99">
        <w:rPr>
          <w:rFonts w:ascii="Calibri Light" w:hAnsi="Calibri Light" w:cs="Calibri Light"/>
        </w:rPr>
        <w:t xml:space="preserve">Odstąpienie </w:t>
      </w:r>
      <w:r w:rsidR="00270186" w:rsidRPr="00F67A99">
        <w:rPr>
          <w:rFonts w:ascii="Calibri Light" w:hAnsi="Calibri Light" w:cs="Calibri Light"/>
        </w:rPr>
        <w:t xml:space="preserve">bądź rozwiązanie </w:t>
      </w:r>
      <w:r w:rsidRPr="00F67A99">
        <w:rPr>
          <w:rFonts w:ascii="Calibri Light" w:hAnsi="Calibri Light" w:cs="Calibri Light"/>
        </w:rPr>
        <w:t xml:space="preserve">następuje ze skutkiem ex nunc. Wykonawcy przysługuje wynagrodzenie należne za faktycznie przez </w:t>
      </w:r>
      <w:r w:rsidR="00095DDF" w:rsidRPr="00F67A99">
        <w:rPr>
          <w:rFonts w:ascii="Calibri Light" w:hAnsi="Calibri Light" w:cs="Calibri Light"/>
        </w:rPr>
        <w:t xml:space="preserve">Nabywcę </w:t>
      </w:r>
      <w:r w:rsidRPr="00F67A99">
        <w:rPr>
          <w:rFonts w:ascii="Calibri Light" w:hAnsi="Calibri Light" w:cs="Calibri Light"/>
        </w:rPr>
        <w:t xml:space="preserve">zużytą energię, do dnia </w:t>
      </w:r>
      <w:r w:rsidR="00270186" w:rsidRPr="00F67A99">
        <w:rPr>
          <w:rFonts w:ascii="Calibri Light" w:hAnsi="Calibri Light" w:cs="Calibri Light"/>
        </w:rPr>
        <w:t xml:space="preserve">odstąpienia bądź </w:t>
      </w:r>
      <w:r w:rsidRPr="00F67A99">
        <w:rPr>
          <w:rFonts w:ascii="Calibri Light" w:hAnsi="Calibri Light" w:cs="Calibri Light"/>
        </w:rPr>
        <w:t>rozwiązania Umowy</w:t>
      </w:r>
      <w:r w:rsidR="003D5A68" w:rsidRPr="00F67A99">
        <w:rPr>
          <w:rFonts w:ascii="Calibri Light" w:hAnsi="Calibri Light" w:cs="Calibri Light"/>
        </w:rPr>
        <w:t>.</w:t>
      </w:r>
    </w:p>
    <w:p w14:paraId="728327D5" w14:textId="71928EC8" w:rsidR="006525C0" w:rsidRPr="00F67A99" w:rsidRDefault="0072396F" w:rsidP="00AC1378">
      <w:pPr>
        <w:numPr>
          <w:ilvl w:val="0"/>
          <w:numId w:val="20"/>
        </w:numPr>
        <w:tabs>
          <w:tab w:val="clear" w:pos="720"/>
          <w:tab w:val="num" w:pos="360"/>
        </w:tabs>
        <w:spacing w:before="120" w:after="120" w:line="276" w:lineRule="auto"/>
        <w:ind w:left="426"/>
        <w:rPr>
          <w:rFonts w:ascii="Calibri Light" w:hAnsi="Calibri Light" w:cs="Calibri Light"/>
        </w:rPr>
      </w:pPr>
      <w:r w:rsidRPr="00F67A99">
        <w:rPr>
          <w:rFonts w:ascii="Calibri Light" w:hAnsi="Calibri Light" w:cs="Calibri Light"/>
        </w:rPr>
        <w:t xml:space="preserve">Przedstawicielem Wykonawcy w ramach realizacji niniejszej umowy jest </w:t>
      </w:r>
      <w:r w:rsidR="00D73503">
        <w:rPr>
          <w:rFonts w:ascii="Calibri Light" w:hAnsi="Calibri Light" w:cs="Calibri Light"/>
        </w:rPr>
        <w:t>Marzena Wątor-Znojek</w:t>
      </w:r>
      <w:r w:rsidR="00F35D8E">
        <w:rPr>
          <w:rFonts w:ascii="Calibri Light" w:hAnsi="Calibri Light" w:cs="Calibri Light"/>
        </w:rPr>
        <w:t xml:space="preserve">, tel. </w:t>
      </w:r>
      <w:r w:rsidR="00D73503">
        <w:rPr>
          <w:rFonts w:ascii="Calibri Light" w:hAnsi="Calibri Light" w:cs="Calibri Light"/>
        </w:rPr>
        <w:t>660 409 801</w:t>
      </w:r>
      <w:r w:rsidR="00F35D8E">
        <w:rPr>
          <w:rFonts w:ascii="Calibri Light" w:hAnsi="Calibri Light" w:cs="Calibri Light"/>
        </w:rPr>
        <w:t xml:space="preserve">  </w:t>
      </w:r>
      <w:r w:rsidRPr="00F67A99">
        <w:rPr>
          <w:rFonts w:ascii="Calibri Light" w:hAnsi="Calibri Light" w:cs="Calibri Light"/>
        </w:rPr>
        <w:t>e-mail</w:t>
      </w:r>
      <w:r w:rsidR="0055446C" w:rsidRPr="00F67A99">
        <w:rPr>
          <w:rFonts w:ascii="Calibri Light" w:hAnsi="Calibri Light" w:cs="Calibri Light"/>
        </w:rPr>
        <w:t xml:space="preserve"> </w:t>
      </w:r>
      <w:hyperlink r:id="rId10" w:history="1">
        <w:r w:rsidR="00D73503" w:rsidRPr="00901FC8">
          <w:rPr>
            <w:rStyle w:val="Hipercze"/>
            <w:rFonts w:ascii="Calibri Light" w:hAnsi="Calibri Light" w:cs="Calibri Light"/>
          </w:rPr>
          <w:t>marzena.wator@katowice.lasy.gov.pl</w:t>
        </w:r>
      </w:hyperlink>
      <w:r w:rsidR="00F35D8E">
        <w:rPr>
          <w:rFonts w:ascii="Calibri Light" w:hAnsi="Calibri Light" w:cs="Calibri Light"/>
        </w:rPr>
        <w:t xml:space="preserve"> </w:t>
      </w:r>
    </w:p>
    <w:p w14:paraId="10D9DE5A" w14:textId="2F65666D" w:rsidR="00787D39" w:rsidRPr="00D73503" w:rsidRDefault="0072396F" w:rsidP="00B632F3">
      <w:pPr>
        <w:numPr>
          <w:ilvl w:val="0"/>
          <w:numId w:val="20"/>
        </w:numPr>
        <w:tabs>
          <w:tab w:val="clear" w:pos="720"/>
          <w:tab w:val="num" w:pos="360"/>
        </w:tabs>
        <w:spacing w:before="120" w:after="120" w:line="276" w:lineRule="auto"/>
        <w:ind w:left="426"/>
        <w:jc w:val="left"/>
        <w:rPr>
          <w:rFonts w:ascii="Calibri Light" w:hAnsi="Calibri Light" w:cs="Calibri Light"/>
        </w:rPr>
      </w:pPr>
      <w:r w:rsidRPr="00D73503">
        <w:rPr>
          <w:rFonts w:ascii="Calibri Light" w:hAnsi="Calibri Light" w:cs="Calibri Light"/>
        </w:rPr>
        <w:t xml:space="preserve">Przedstawicielem </w:t>
      </w:r>
      <w:r w:rsidR="00772875" w:rsidRPr="00D73503">
        <w:rPr>
          <w:rFonts w:ascii="Calibri Light" w:hAnsi="Calibri Light" w:cs="Calibri Light"/>
        </w:rPr>
        <w:t xml:space="preserve">Zamawiającego </w:t>
      </w:r>
      <w:r w:rsidRPr="00D73503">
        <w:rPr>
          <w:rFonts w:ascii="Calibri Light" w:hAnsi="Calibri Light" w:cs="Calibri Light"/>
        </w:rPr>
        <w:t xml:space="preserve">w ramach realizacji niniejszej umowy jest </w:t>
      </w:r>
      <w:r w:rsidR="00A54C7D" w:rsidRPr="00D73503">
        <w:rPr>
          <w:rFonts w:ascii="Calibri Light" w:hAnsi="Calibri Light" w:cs="Calibri Light"/>
        </w:rPr>
        <w:t>……………..</w:t>
      </w:r>
      <w:r w:rsidR="00787D39" w:rsidRPr="00D73503">
        <w:rPr>
          <w:rFonts w:ascii="Calibri Light" w:hAnsi="Calibri Light" w:cs="Calibri Light"/>
        </w:rPr>
        <w:t xml:space="preserve">, </w:t>
      </w:r>
      <w:r w:rsidRPr="00D73503">
        <w:rPr>
          <w:rFonts w:ascii="Calibri Light" w:hAnsi="Calibri Light" w:cs="Calibri Light"/>
        </w:rPr>
        <w:t xml:space="preserve">tel. </w:t>
      </w:r>
      <w:r w:rsidR="00A54C7D" w:rsidRPr="00D73503">
        <w:rPr>
          <w:rFonts w:ascii="Calibri Light" w:hAnsi="Calibri Light" w:cs="Calibri Light"/>
        </w:rPr>
        <w:t>…………..</w:t>
      </w:r>
      <w:r w:rsidRPr="00D73503">
        <w:rPr>
          <w:rFonts w:ascii="Calibri Light" w:hAnsi="Calibri Light" w:cs="Calibri Light"/>
        </w:rPr>
        <w:t>, e-mail</w:t>
      </w:r>
      <w:r w:rsidR="0055446C" w:rsidRPr="00D73503">
        <w:rPr>
          <w:rFonts w:ascii="Calibri Light" w:hAnsi="Calibri Light" w:cs="Calibri Light"/>
        </w:rPr>
        <w:t xml:space="preserve"> </w:t>
      </w:r>
      <w:r w:rsidR="00A54C7D" w:rsidRPr="00D73503">
        <w:rPr>
          <w:rFonts w:ascii="Calibri Light" w:hAnsi="Calibri Light" w:cs="Calibri Light"/>
        </w:rPr>
        <w:t>…………….</w:t>
      </w:r>
      <w:hyperlink r:id="rId11" w:history="1"/>
      <w:r w:rsidR="00A54C7D" w:rsidRPr="00D73503">
        <w:rPr>
          <w:rFonts w:ascii="Calibri Light" w:hAnsi="Calibri Light" w:cs="Calibri Light"/>
        </w:rPr>
        <w:t>o</w:t>
      </w:r>
      <w:r w:rsidR="00787D39" w:rsidRPr="00D73503">
        <w:rPr>
          <w:rFonts w:ascii="Calibri Light" w:hAnsi="Calibri Light" w:cs="Calibri Light"/>
        </w:rPr>
        <w:t>raz</w:t>
      </w:r>
      <w:r w:rsidR="00D73503" w:rsidRPr="00D73503">
        <w:rPr>
          <w:rFonts w:ascii="Calibri Light" w:hAnsi="Calibri Light" w:cs="Calibri Light"/>
        </w:rPr>
        <w:t xml:space="preserve"> </w:t>
      </w:r>
      <w:r w:rsidR="00787D39" w:rsidRPr="00D73503">
        <w:rPr>
          <w:rFonts w:ascii="Calibri Light" w:hAnsi="Calibri Light" w:cs="Calibri Light"/>
        </w:rPr>
        <w:t>……………................................., tel. ..................., fax, e-mail ...................................................................</w:t>
      </w:r>
    </w:p>
    <w:p w14:paraId="2C5C0CAD" w14:textId="4A5D2A05" w:rsidR="00507BB4" w:rsidRPr="00F67A99" w:rsidRDefault="00507BB4" w:rsidP="00AC1378">
      <w:pPr>
        <w:spacing w:before="120" w:after="120" w:line="276" w:lineRule="auto"/>
        <w:jc w:val="left"/>
        <w:rPr>
          <w:rFonts w:ascii="Calibri Light" w:eastAsia="Times New Roman" w:hAnsi="Calibri Light" w:cs="Calibri Light"/>
          <w:lang w:eastAsia="pl-PL"/>
        </w:rPr>
      </w:pPr>
    </w:p>
    <w:p w14:paraId="216C9A25" w14:textId="4D5E6F37" w:rsidR="0072396F" w:rsidRPr="00F67A99" w:rsidRDefault="0072396F" w:rsidP="00AC1378">
      <w:pPr>
        <w:spacing w:before="120" w:after="120" w:line="276" w:lineRule="auto"/>
        <w:jc w:val="center"/>
        <w:rPr>
          <w:rFonts w:ascii="Calibri Light" w:hAnsi="Calibri Light" w:cs="Calibri Light"/>
          <w:b/>
        </w:rPr>
      </w:pPr>
      <w:r w:rsidRPr="00F67A99">
        <w:rPr>
          <w:rFonts w:ascii="Calibri Light" w:hAnsi="Calibri Light" w:cs="Calibri Light"/>
          <w:b/>
        </w:rPr>
        <w:t>§</w:t>
      </w:r>
      <w:r w:rsidR="009E1ECC">
        <w:rPr>
          <w:rFonts w:ascii="Calibri Light" w:hAnsi="Calibri Light" w:cs="Calibri Light"/>
          <w:b/>
        </w:rPr>
        <w:t>9</w:t>
      </w:r>
    </w:p>
    <w:p w14:paraId="5E62442D" w14:textId="77777777" w:rsidR="0072396F" w:rsidRPr="00F67A99" w:rsidRDefault="0072396F"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Kary umowne</w:t>
      </w:r>
    </w:p>
    <w:p w14:paraId="7ADE4ECE" w14:textId="172CC36D" w:rsidR="0072396F" w:rsidRPr="00F67A99" w:rsidRDefault="0072396F" w:rsidP="00AC1378">
      <w:pPr>
        <w:numPr>
          <w:ilvl w:val="0"/>
          <w:numId w:val="21"/>
        </w:numPr>
        <w:tabs>
          <w:tab w:val="clear" w:pos="720"/>
          <w:tab w:val="num" w:pos="426"/>
        </w:tabs>
        <w:autoSpaceDE w:val="0"/>
        <w:autoSpaceDN w:val="0"/>
        <w:adjustRightInd w:val="0"/>
        <w:spacing w:before="120" w:after="120" w:line="276" w:lineRule="auto"/>
        <w:ind w:left="426" w:hanging="426"/>
        <w:rPr>
          <w:rFonts w:ascii="Calibri Light" w:hAnsi="Calibri Light" w:cs="Calibri Light"/>
        </w:rPr>
      </w:pPr>
      <w:r w:rsidRPr="00F67A99">
        <w:rPr>
          <w:rFonts w:ascii="Calibri Light" w:hAnsi="Calibri Light" w:cs="Calibri Light"/>
        </w:rPr>
        <w:t xml:space="preserve">Wykonawca zapłaci </w:t>
      </w:r>
      <w:r w:rsidR="00095DDF" w:rsidRPr="00F67A99">
        <w:rPr>
          <w:rFonts w:ascii="Calibri Light" w:hAnsi="Calibri Light" w:cs="Calibri Light"/>
        </w:rPr>
        <w:t xml:space="preserve">Nabywcy </w:t>
      </w:r>
      <w:r w:rsidRPr="00F67A99">
        <w:rPr>
          <w:rFonts w:ascii="Calibri Light" w:hAnsi="Calibri Light" w:cs="Calibri Light"/>
        </w:rPr>
        <w:t xml:space="preserve">karę umowną w przypadku rozwiązania </w:t>
      </w:r>
      <w:r w:rsidR="00300AF8" w:rsidRPr="00F67A99">
        <w:rPr>
          <w:rFonts w:ascii="Calibri Light" w:hAnsi="Calibri Light" w:cs="Calibri Light"/>
        </w:rPr>
        <w:t xml:space="preserve">bądź </w:t>
      </w:r>
      <w:r w:rsidRPr="00F67A99">
        <w:rPr>
          <w:rFonts w:ascii="Calibri Light" w:hAnsi="Calibri Light" w:cs="Calibri Light"/>
        </w:rPr>
        <w:t>odstąpienia Umowy z przyczyn, za które odpowiedzialność ponosi Wykonawca, w wysokości 10%</w:t>
      </w:r>
      <w:r w:rsidR="00F15C2A" w:rsidRPr="00F67A99">
        <w:rPr>
          <w:rFonts w:ascii="Calibri Light" w:hAnsi="Calibri Light" w:cs="Calibri Light"/>
        </w:rPr>
        <w:t xml:space="preserve"> całkowitej szacowanej wartości energii elektrycznej</w:t>
      </w:r>
      <w:r w:rsidRPr="00F67A99">
        <w:rPr>
          <w:rFonts w:ascii="Calibri Light" w:hAnsi="Calibri Light" w:cs="Calibri Light"/>
        </w:rPr>
        <w:t xml:space="preserve"> netto określonej w § 2 ust. </w:t>
      </w:r>
      <w:r w:rsidR="00DC0EBE" w:rsidRPr="00F67A99">
        <w:rPr>
          <w:rFonts w:ascii="Calibri Light" w:hAnsi="Calibri Light" w:cs="Calibri Light"/>
        </w:rPr>
        <w:t>10</w:t>
      </w:r>
      <w:r w:rsidR="00D7400D" w:rsidRPr="00F67A99">
        <w:rPr>
          <w:rFonts w:ascii="Calibri Light" w:hAnsi="Calibri Light" w:cs="Calibri Light"/>
        </w:rPr>
        <w:t xml:space="preserve"> Umowy.</w:t>
      </w:r>
    </w:p>
    <w:p w14:paraId="3D823A95" w14:textId="6D59BD18" w:rsidR="0072396F" w:rsidRPr="00F67A99" w:rsidRDefault="00887E5D" w:rsidP="00F15C2A">
      <w:pPr>
        <w:numPr>
          <w:ilvl w:val="0"/>
          <w:numId w:val="21"/>
        </w:numPr>
        <w:tabs>
          <w:tab w:val="clear" w:pos="720"/>
          <w:tab w:val="num" w:pos="426"/>
        </w:tabs>
        <w:autoSpaceDE w:val="0"/>
        <w:autoSpaceDN w:val="0"/>
        <w:adjustRightInd w:val="0"/>
        <w:spacing w:before="120" w:after="120" w:line="276" w:lineRule="auto"/>
        <w:ind w:left="426" w:hanging="426"/>
        <w:rPr>
          <w:rFonts w:ascii="Calibri Light" w:hAnsi="Calibri Light" w:cs="Calibri Light"/>
        </w:rPr>
      </w:pPr>
      <w:r w:rsidRPr="00F67A99">
        <w:rPr>
          <w:rFonts w:ascii="Calibri Light" w:hAnsi="Calibri Light" w:cs="Calibri Light"/>
        </w:rPr>
        <w:t xml:space="preserve">Nabywca </w:t>
      </w:r>
      <w:r w:rsidR="0072396F" w:rsidRPr="00F67A99">
        <w:rPr>
          <w:rFonts w:ascii="Calibri Light" w:hAnsi="Calibri Light" w:cs="Calibri Light"/>
        </w:rPr>
        <w:t xml:space="preserve">zapłaci Wykonawcy karę umowną w przypadku rozwiązania </w:t>
      </w:r>
      <w:r w:rsidR="00300AF8" w:rsidRPr="00F67A99">
        <w:rPr>
          <w:rFonts w:ascii="Calibri Light" w:hAnsi="Calibri Light" w:cs="Calibri Light"/>
        </w:rPr>
        <w:t>bądź</w:t>
      </w:r>
      <w:r w:rsidR="0072396F" w:rsidRPr="00F67A99">
        <w:rPr>
          <w:rFonts w:ascii="Calibri Light" w:hAnsi="Calibri Light" w:cs="Calibri Light"/>
        </w:rPr>
        <w:t xml:space="preserve"> odstąpienia Umowy przez Wykonawcę z przyczyn, za które ponosi odpowiedzialność </w:t>
      </w:r>
      <w:r w:rsidR="00095DDF" w:rsidRPr="00F67A99">
        <w:rPr>
          <w:rFonts w:ascii="Calibri Light" w:hAnsi="Calibri Light" w:cs="Calibri Light"/>
        </w:rPr>
        <w:t>Nabywca</w:t>
      </w:r>
      <w:r w:rsidR="0072396F" w:rsidRPr="00F67A99">
        <w:rPr>
          <w:rFonts w:ascii="Calibri Light" w:hAnsi="Calibri Light" w:cs="Calibri Light"/>
        </w:rPr>
        <w:t xml:space="preserve">, w wysokości 10% </w:t>
      </w:r>
      <w:r w:rsidR="00F15C2A" w:rsidRPr="00F67A99">
        <w:rPr>
          <w:rFonts w:ascii="Calibri Light" w:hAnsi="Calibri Light" w:cs="Calibri Light"/>
        </w:rPr>
        <w:t xml:space="preserve">całkowitej szacowanej wartości energii elektrycznej netto </w:t>
      </w:r>
      <w:r w:rsidR="00D7400D" w:rsidRPr="00F67A99">
        <w:rPr>
          <w:rFonts w:ascii="Calibri Light" w:hAnsi="Calibri Light" w:cs="Calibri Light"/>
        </w:rPr>
        <w:t xml:space="preserve">określonej w § 2 ust. </w:t>
      </w:r>
      <w:r w:rsidR="00DC0EBE" w:rsidRPr="00F67A99">
        <w:rPr>
          <w:rFonts w:ascii="Calibri Light" w:hAnsi="Calibri Light" w:cs="Calibri Light"/>
        </w:rPr>
        <w:t>10</w:t>
      </w:r>
      <w:r w:rsidR="00D7400D" w:rsidRPr="00F67A99">
        <w:rPr>
          <w:rFonts w:ascii="Calibri Light" w:hAnsi="Calibri Light" w:cs="Calibri Light"/>
        </w:rPr>
        <w:t xml:space="preserve"> </w:t>
      </w:r>
      <w:r w:rsidR="00AB018E" w:rsidRPr="00F67A99">
        <w:rPr>
          <w:rFonts w:ascii="Calibri Light" w:hAnsi="Calibri Light" w:cs="Calibri Light"/>
        </w:rPr>
        <w:t xml:space="preserve">Umowy, </w:t>
      </w:r>
      <w:r w:rsidR="0072396F" w:rsidRPr="00F67A99">
        <w:rPr>
          <w:rFonts w:ascii="Calibri Light" w:hAnsi="Calibri Light" w:cs="Calibri Light"/>
        </w:rPr>
        <w:t>z wyłączeniem odstąpienia</w:t>
      </w:r>
      <w:r w:rsidR="009E1ECC">
        <w:rPr>
          <w:rFonts w:ascii="Calibri Light" w:hAnsi="Calibri Light" w:cs="Calibri Light"/>
        </w:rPr>
        <w:t>, o którym mowa w § 8 ust. 9</w:t>
      </w:r>
      <w:r w:rsidR="0072396F" w:rsidRPr="00F67A99">
        <w:rPr>
          <w:rFonts w:ascii="Calibri Light" w:hAnsi="Calibri Light" w:cs="Calibri Light"/>
        </w:rPr>
        <w:t>.</w:t>
      </w:r>
    </w:p>
    <w:p w14:paraId="480E48CF" w14:textId="312904B4" w:rsidR="0072396F" w:rsidRPr="00F67A99" w:rsidRDefault="00095DDF" w:rsidP="00AC1378">
      <w:pPr>
        <w:numPr>
          <w:ilvl w:val="0"/>
          <w:numId w:val="21"/>
        </w:numPr>
        <w:tabs>
          <w:tab w:val="clear" w:pos="720"/>
          <w:tab w:val="num" w:pos="426"/>
        </w:tabs>
        <w:autoSpaceDE w:val="0"/>
        <w:autoSpaceDN w:val="0"/>
        <w:adjustRightInd w:val="0"/>
        <w:spacing w:before="120" w:after="120" w:line="276" w:lineRule="auto"/>
        <w:ind w:left="426" w:hanging="426"/>
        <w:rPr>
          <w:rFonts w:ascii="Calibri Light" w:hAnsi="Calibri Light" w:cs="Calibri Light"/>
        </w:rPr>
      </w:pPr>
      <w:r w:rsidRPr="00F67A99">
        <w:rPr>
          <w:rFonts w:ascii="Calibri Light" w:hAnsi="Calibri Light" w:cs="Calibri Light"/>
        </w:rPr>
        <w:t xml:space="preserve">Nabywcy </w:t>
      </w:r>
      <w:r w:rsidR="0072396F" w:rsidRPr="00F67A99">
        <w:rPr>
          <w:rFonts w:ascii="Calibri Light" w:hAnsi="Calibri Light" w:cs="Calibri Light"/>
        </w:rPr>
        <w:t>przysługuje od Wykonawcy odszkodowanie w wysokości różnicy w poniesionych kosztach zakupu energii elektrycznej kupionej od sprzedawcy rezerwowego na skutek odstąpienia Wykonawcy od wykonania Umowy z przyczyn leżących po stronie Wykonawcy, a kosztami energii elektrycznej wynikającymi z Umowy.</w:t>
      </w:r>
    </w:p>
    <w:p w14:paraId="4C0710F1" w14:textId="77777777" w:rsidR="0072396F" w:rsidRPr="00F67A99" w:rsidRDefault="0072396F" w:rsidP="00AC1378">
      <w:pPr>
        <w:numPr>
          <w:ilvl w:val="0"/>
          <w:numId w:val="21"/>
        </w:numPr>
        <w:tabs>
          <w:tab w:val="clear" w:pos="720"/>
          <w:tab w:val="num" w:pos="426"/>
        </w:tabs>
        <w:autoSpaceDE w:val="0"/>
        <w:spacing w:before="120" w:after="120" w:line="276" w:lineRule="auto"/>
        <w:ind w:left="425" w:hanging="425"/>
        <w:rPr>
          <w:rFonts w:ascii="Calibri Light" w:hAnsi="Calibri Light" w:cs="Calibri Light"/>
        </w:rPr>
      </w:pPr>
      <w:r w:rsidRPr="00F67A99">
        <w:rPr>
          <w:rFonts w:ascii="Calibri Light" w:hAnsi="Calibri Light" w:cs="Calibri Light"/>
        </w:rPr>
        <w:t>Strony zastrzegają sobie możliwość dochodzenia odszkodowania uzupełniającego.</w:t>
      </w:r>
    </w:p>
    <w:p w14:paraId="1B1F9076" w14:textId="7136E51E" w:rsidR="006C0D49" w:rsidRPr="00F67A99" w:rsidRDefault="0072396F" w:rsidP="006B2857">
      <w:pPr>
        <w:numPr>
          <w:ilvl w:val="0"/>
          <w:numId w:val="21"/>
        </w:numPr>
        <w:tabs>
          <w:tab w:val="clear" w:pos="720"/>
          <w:tab w:val="num" w:pos="426"/>
        </w:tabs>
        <w:autoSpaceDE w:val="0"/>
        <w:autoSpaceDN w:val="0"/>
        <w:adjustRightInd w:val="0"/>
        <w:spacing w:before="120" w:after="120" w:line="276" w:lineRule="auto"/>
        <w:ind w:left="426" w:hanging="426"/>
        <w:rPr>
          <w:rFonts w:ascii="Calibri Light" w:hAnsi="Calibri Light" w:cs="Calibri Light"/>
        </w:rPr>
      </w:pPr>
      <w:r w:rsidRPr="00F67A99">
        <w:rPr>
          <w:rFonts w:ascii="Calibri Light" w:hAnsi="Calibri Light" w:cs="Calibri Light"/>
        </w:rPr>
        <w:t xml:space="preserve">Niezależnie od kar umownych określonych ustępach poprzedzających, Wykonawca zobowiązany będzie do zapłacenia kar umownych </w:t>
      </w:r>
      <w:r w:rsidR="003E00C4" w:rsidRPr="00F67A99">
        <w:rPr>
          <w:rFonts w:ascii="Calibri Light" w:hAnsi="Calibri Light" w:cs="Calibri Light"/>
        </w:rPr>
        <w:t xml:space="preserve">na rzecz </w:t>
      </w:r>
      <w:r w:rsidR="00095DDF" w:rsidRPr="00F67A99">
        <w:rPr>
          <w:rFonts w:ascii="Calibri Light" w:hAnsi="Calibri Light" w:cs="Calibri Light"/>
        </w:rPr>
        <w:t xml:space="preserve">Nabywcy </w:t>
      </w:r>
      <w:r w:rsidRPr="00F67A99">
        <w:rPr>
          <w:rFonts w:ascii="Calibri Light" w:hAnsi="Calibri Light" w:cs="Calibri Light"/>
        </w:rPr>
        <w:t xml:space="preserve">w przypadku braku zapłaty lub nieterminowej zapłaty wynagrodzenia należnego podwykonawcom lub dalszym podwykonawcom – 0,2% </w:t>
      </w:r>
      <w:r w:rsidR="00474F98" w:rsidRPr="00F67A99">
        <w:rPr>
          <w:rFonts w:ascii="Calibri Light" w:hAnsi="Calibri Light" w:cs="Calibri Light"/>
        </w:rPr>
        <w:t xml:space="preserve">całkowitej </w:t>
      </w:r>
      <w:r w:rsidRPr="00F67A99">
        <w:rPr>
          <w:rFonts w:ascii="Calibri Light" w:hAnsi="Calibri Light" w:cs="Calibri Light"/>
        </w:rPr>
        <w:t xml:space="preserve">wartości przedmiotu umowy netto </w:t>
      </w:r>
      <w:r w:rsidR="006B2857" w:rsidRPr="00F67A99">
        <w:rPr>
          <w:rFonts w:ascii="Calibri Light" w:hAnsi="Calibri Light" w:cs="Calibri Light"/>
        </w:rPr>
        <w:t xml:space="preserve">określonej w § 2 ust. </w:t>
      </w:r>
      <w:r w:rsidR="00DC0EBE" w:rsidRPr="00F67A99">
        <w:rPr>
          <w:rFonts w:ascii="Calibri Light" w:hAnsi="Calibri Light" w:cs="Calibri Light"/>
        </w:rPr>
        <w:t>10</w:t>
      </w:r>
      <w:r w:rsidR="006B2857" w:rsidRPr="00F67A99">
        <w:rPr>
          <w:rFonts w:ascii="Calibri Light" w:hAnsi="Calibri Light" w:cs="Calibri Light"/>
        </w:rPr>
        <w:t xml:space="preserve"> Umowy.</w:t>
      </w:r>
    </w:p>
    <w:p w14:paraId="49281556" w14:textId="3B3BDFD1" w:rsidR="006C0D49" w:rsidRPr="00F67A99" w:rsidRDefault="006C0D49" w:rsidP="00AC1378">
      <w:pPr>
        <w:numPr>
          <w:ilvl w:val="0"/>
          <w:numId w:val="21"/>
        </w:numPr>
        <w:tabs>
          <w:tab w:val="clear" w:pos="720"/>
          <w:tab w:val="num" w:pos="426"/>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W przypadku braku powiadomienia,</w:t>
      </w:r>
      <w:r w:rsidR="000E7E65" w:rsidRPr="00F67A99">
        <w:rPr>
          <w:rFonts w:ascii="Calibri Light" w:hAnsi="Calibri Light" w:cs="Calibri Light"/>
        </w:rPr>
        <w:t xml:space="preserve"> o którym mowa w par. 2, ust. 1</w:t>
      </w:r>
      <w:r w:rsidRPr="00F67A99">
        <w:rPr>
          <w:rFonts w:ascii="Calibri Light" w:hAnsi="Calibri Light" w:cs="Calibri Light"/>
        </w:rPr>
        <w:t xml:space="preserve"> Wykonawca zapłaci odszkodowanie za poniesioną przez </w:t>
      </w:r>
      <w:r w:rsidR="00095DDF" w:rsidRPr="00F67A99">
        <w:rPr>
          <w:rFonts w:ascii="Calibri Light" w:hAnsi="Calibri Light" w:cs="Calibri Light"/>
        </w:rPr>
        <w:t xml:space="preserve">Nabywcę </w:t>
      </w:r>
      <w:r w:rsidRPr="00F67A99">
        <w:rPr>
          <w:rFonts w:ascii="Calibri Light" w:hAnsi="Calibri Light" w:cs="Calibri Light"/>
        </w:rPr>
        <w:t>szkodę.</w:t>
      </w:r>
    </w:p>
    <w:p w14:paraId="354D02EC" w14:textId="5C7C7919" w:rsidR="006C0D49" w:rsidRPr="00F67A99" w:rsidRDefault="006C0D49" w:rsidP="00AC1378">
      <w:pPr>
        <w:numPr>
          <w:ilvl w:val="0"/>
          <w:numId w:val="21"/>
        </w:numPr>
        <w:tabs>
          <w:tab w:val="clear" w:pos="720"/>
          <w:tab w:val="num" w:pos="426"/>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 xml:space="preserve">W przypadku braku powiadomienia, o którym mowa w par. 2, ust. </w:t>
      </w:r>
      <w:r w:rsidR="002B1789" w:rsidRPr="00F67A99">
        <w:rPr>
          <w:rFonts w:ascii="Calibri Light" w:hAnsi="Calibri Light" w:cs="Calibri Light"/>
        </w:rPr>
        <w:t>2</w:t>
      </w:r>
      <w:r w:rsidR="000E7E65" w:rsidRPr="00F67A99">
        <w:rPr>
          <w:rFonts w:ascii="Calibri Light" w:hAnsi="Calibri Light" w:cs="Calibri Light"/>
        </w:rPr>
        <w:t xml:space="preserve"> </w:t>
      </w:r>
      <w:r w:rsidRPr="00F67A99">
        <w:rPr>
          <w:rFonts w:ascii="Calibri Light" w:hAnsi="Calibri Light" w:cs="Calibri Light"/>
        </w:rPr>
        <w:t xml:space="preserve">Wykonawca zapłaci karę w wysokości 1000 zł za każdy dzień </w:t>
      </w:r>
      <w:r w:rsidR="00DB1203" w:rsidRPr="00F67A99">
        <w:rPr>
          <w:rFonts w:ascii="Calibri Light" w:hAnsi="Calibri Light" w:cs="Calibri Light"/>
        </w:rPr>
        <w:t>zwłoki</w:t>
      </w:r>
      <w:r w:rsidR="000E7E65" w:rsidRPr="00F67A99">
        <w:rPr>
          <w:rFonts w:ascii="Calibri Light" w:hAnsi="Calibri Light" w:cs="Calibri Light"/>
        </w:rPr>
        <w:t xml:space="preserve">, którego skutkiem jest dla </w:t>
      </w:r>
      <w:r w:rsidR="00095DDF" w:rsidRPr="00F67A99">
        <w:rPr>
          <w:rFonts w:ascii="Calibri Light" w:hAnsi="Calibri Light" w:cs="Calibri Light"/>
        </w:rPr>
        <w:t xml:space="preserve">Nabywcy </w:t>
      </w:r>
      <w:r w:rsidR="000E7E65" w:rsidRPr="00F67A99">
        <w:rPr>
          <w:rFonts w:ascii="Calibri Light" w:hAnsi="Calibri Light" w:cs="Calibri Light"/>
        </w:rPr>
        <w:t>zawarcie rezerwowej umowy sprzedaży energii elektrycznej</w:t>
      </w:r>
      <w:r w:rsidR="00772875" w:rsidRPr="00F67A99">
        <w:rPr>
          <w:rFonts w:ascii="Calibri Light" w:hAnsi="Calibri Light" w:cs="Calibri Light"/>
        </w:rPr>
        <w:t>.</w:t>
      </w:r>
    </w:p>
    <w:p w14:paraId="2849313A" w14:textId="5D59B2BD" w:rsidR="004F5094" w:rsidRPr="00F67A99" w:rsidRDefault="004F5094" w:rsidP="00AC1378">
      <w:pPr>
        <w:numPr>
          <w:ilvl w:val="0"/>
          <w:numId w:val="21"/>
        </w:numPr>
        <w:tabs>
          <w:tab w:val="clear" w:pos="720"/>
          <w:tab w:val="num" w:pos="426"/>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 xml:space="preserve">W przypadku braku </w:t>
      </w:r>
      <w:r w:rsidR="00E57BA2" w:rsidRPr="00F67A99">
        <w:rPr>
          <w:rFonts w:ascii="Calibri Light" w:hAnsi="Calibri Light" w:cs="Calibri Light"/>
        </w:rPr>
        <w:t>kontaktu ze strony Wykonawcy po 48h od przesłania elektronicznego zapytania n</w:t>
      </w:r>
      <w:r w:rsidR="00ED398E" w:rsidRPr="00F67A99">
        <w:rPr>
          <w:rFonts w:ascii="Calibri Light" w:hAnsi="Calibri Light" w:cs="Calibri Light"/>
        </w:rPr>
        <w:t xml:space="preserve">a adres wskazany w par. </w:t>
      </w:r>
      <w:r w:rsidR="00216472">
        <w:rPr>
          <w:rFonts w:ascii="Calibri Light" w:hAnsi="Calibri Light" w:cs="Calibri Light"/>
        </w:rPr>
        <w:t>8</w:t>
      </w:r>
      <w:r w:rsidR="00ED398E" w:rsidRPr="00F67A99">
        <w:rPr>
          <w:rFonts w:ascii="Calibri Light" w:hAnsi="Calibri Light" w:cs="Calibri Light"/>
        </w:rPr>
        <w:t xml:space="preserve"> ust 1</w:t>
      </w:r>
      <w:r w:rsidR="00216472">
        <w:rPr>
          <w:rFonts w:ascii="Calibri Light" w:hAnsi="Calibri Light" w:cs="Calibri Light"/>
        </w:rPr>
        <w:t>4</w:t>
      </w:r>
      <w:r w:rsidR="00E57BA2" w:rsidRPr="00F67A99">
        <w:rPr>
          <w:rFonts w:ascii="Calibri Light" w:hAnsi="Calibri Light" w:cs="Calibri Light"/>
        </w:rPr>
        <w:t xml:space="preserve"> Wykonawca zapłaci karę w wysokości 50 zł za każdy dzień </w:t>
      </w:r>
      <w:r w:rsidR="00500DA6" w:rsidRPr="00F67A99">
        <w:rPr>
          <w:rFonts w:ascii="Calibri Light" w:hAnsi="Calibri Light" w:cs="Calibri Light"/>
        </w:rPr>
        <w:t>zwłoki.</w:t>
      </w:r>
    </w:p>
    <w:p w14:paraId="1077B977" w14:textId="004035DC" w:rsidR="00E41C2A" w:rsidRPr="00F67A99" w:rsidRDefault="00E41C2A" w:rsidP="00AC1378">
      <w:pPr>
        <w:numPr>
          <w:ilvl w:val="0"/>
          <w:numId w:val="21"/>
        </w:numPr>
        <w:tabs>
          <w:tab w:val="clear" w:pos="720"/>
          <w:tab w:val="num" w:pos="426"/>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lastRenderedPageBreak/>
        <w:t xml:space="preserve">W przypadku naliczenia kar umownych Wykonawca wyraża zgodę, aby Zamawiający dokonał potrącenia naliczonych kar umownych z </w:t>
      </w:r>
      <w:r w:rsidR="00474F98" w:rsidRPr="00F67A99">
        <w:rPr>
          <w:rFonts w:ascii="Calibri Light" w:hAnsi="Calibri Light" w:cs="Calibri Light"/>
        </w:rPr>
        <w:t xml:space="preserve">całkowitego </w:t>
      </w:r>
      <w:r w:rsidRPr="00F67A99">
        <w:rPr>
          <w:rFonts w:ascii="Calibri Light" w:hAnsi="Calibri Light" w:cs="Calibri Light"/>
        </w:rPr>
        <w:t>wynagrodzenia Wykonawcy, o którym mowa w §</w:t>
      </w:r>
      <w:r w:rsidR="009B0389" w:rsidRPr="00F67A99">
        <w:rPr>
          <w:rFonts w:ascii="Calibri Light" w:hAnsi="Calibri Light" w:cs="Calibri Light"/>
        </w:rPr>
        <w:t>2</w:t>
      </w:r>
      <w:r w:rsidRPr="00F67A99">
        <w:rPr>
          <w:rFonts w:ascii="Calibri Light" w:hAnsi="Calibri Light" w:cs="Calibri Light"/>
        </w:rPr>
        <w:t xml:space="preserve"> ust. 1</w:t>
      </w:r>
      <w:r w:rsidR="000C18EF" w:rsidRPr="00F67A99">
        <w:rPr>
          <w:rFonts w:ascii="Calibri Light" w:hAnsi="Calibri Light" w:cs="Calibri Light"/>
        </w:rPr>
        <w:t>0</w:t>
      </w:r>
      <w:r w:rsidRPr="00F67A99">
        <w:rPr>
          <w:rFonts w:ascii="Calibri Light" w:hAnsi="Calibri Light" w:cs="Calibri Light"/>
        </w:rPr>
        <w:t xml:space="preserve"> umowy. Zamawiający powiadomi Wykonawcę o sposobie i wysokości ww. potrącenia.</w:t>
      </w:r>
    </w:p>
    <w:p w14:paraId="34E6A245" w14:textId="2E921D88" w:rsidR="006B2857" w:rsidRPr="00F67A99" w:rsidRDefault="00D60C1D" w:rsidP="009A6D53">
      <w:pPr>
        <w:pStyle w:val="Akapitzlist"/>
        <w:numPr>
          <w:ilvl w:val="0"/>
          <w:numId w:val="21"/>
        </w:numPr>
        <w:tabs>
          <w:tab w:val="clear" w:pos="720"/>
          <w:tab w:val="num" w:pos="426"/>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Wykonawca zapłaci karę na podstawie wystawionej każdorazowo przez Zamawiającego noty obciążeniowej.</w:t>
      </w:r>
    </w:p>
    <w:p w14:paraId="15B03052" w14:textId="77777777" w:rsidR="009A6D53" w:rsidRPr="00F67A99" w:rsidRDefault="009A6D53" w:rsidP="00AC1378">
      <w:pPr>
        <w:autoSpaceDE w:val="0"/>
        <w:spacing w:before="120" w:after="120" w:line="276" w:lineRule="auto"/>
        <w:jc w:val="center"/>
        <w:rPr>
          <w:rFonts w:ascii="Calibri Light" w:hAnsi="Calibri Light" w:cs="Calibri Light"/>
          <w:b/>
          <w:bCs/>
        </w:rPr>
      </w:pPr>
    </w:p>
    <w:p w14:paraId="29C1F880" w14:textId="3A5EFA7C" w:rsidR="0072396F" w:rsidRPr="00F67A99" w:rsidRDefault="0072396F" w:rsidP="00AC1378">
      <w:pPr>
        <w:autoSpaceDE w:val="0"/>
        <w:spacing w:before="120" w:after="120" w:line="276" w:lineRule="auto"/>
        <w:jc w:val="center"/>
        <w:rPr>
          <w:rFonts w:ascii="Calibri Light" w:hAnsi="Calibri Light" w:cs="Calibri Light"/>
          <w:b/>
          <w:bCs/>
        </w:rPr>
      </w:pPr>
      <w:r w:rsidRPr="00F67A99">
        <w:rPr>
          <w:rFonts w:ascii="Calibri Light" w:hAnsi="Calibri Light" w:cs="Calibri Light"/>
          <w:b/>
          <w:bCs/>
        </w:rPr>
        <w:t>§</w:t>
      </w:r>
      <w:r w:rsidR="00297AAF" w:rsidRPr="00F67A99">
        <w:rPr>
          <w:rFonts w:ascii="Calibri Light" w:hAnsi="Calibri Light" w:cs="Calibri Light"/>
          <w:b/>
          <w:bCs/>
        </w:rPr>
        <w:t>1</w:t>
      </w:r>
      <w:r w:rsidR="00216472">
        <w:rPr>
          <w:rFonts w:ascii="Calibri Light" w:hAnsi="Calibri Light" w:cs="Calibri Light"/>
          <w:b/>
          <w:bCs/>
        </w:rPr>
        <w:t>0</w:t>
      </w:r>
    </w:p>
    <w:p w14:paraId="11670F09" w14:textId="1A2C2C73" w:rsidR="0072396F" w:rsidRDefault="0072396F"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Klauzula RODO.</w:t>
      </w:r>
    </w:p>
    <w:p w14:paraId="759B824D" w14:textId="3F78D630" w:rsidR="007C6812" w:rsidRPr="00224911" w:rsidRDefault="007C6812" w:rsidP="007C6812">
      <w:pPr>
        <w:pStyle w:val="Akapitzlist"/>
        <w:numPr>
          <w:ilvl w:val="0"/>
          <w:numId w:val="61"/>
        </w:numPr>
        <w:spacing w:before="120" w:after="160" w:line="276" w:lineRule="auto"/>
        <w:rPr>
          <w:rFonts w:ascii="Calibri Light" w:hAnsi="Calibri Light" w:cs="Calibri Light"/>
        </w:rPr>
      </w:pPr>
      <w:r w:rsidRPr="00224911">
        <w:rPr>
          <w:rFonts w:ascii="Calibri Light" w:hAnsi="Calibri Light" w:cs="Calibri Light"/>
          <w:bCs/>
          <w:lang w:eastAsia="pl-PL"/>
        </w:rPr>
        <w:t xml:space="preserve">Stosownie do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osobowych)(Dz. Urz. UE L 119, str. 1 ze zm.  dalej „RODO”) Zamawiający informuje, iż Administratorem danych osobowych jest </w:t>
      </w:r>
      <w:r w:rsidR="00065B8B">
        <w:rPr>
          <w:rFonts w:ascii="Calibri Light" w:hAnsi="Calibri Light" w:cs="Calibri Light"/>
          <w:iCs/>
        </w:rPr>
        <w:t xml:space="preserve">Nadleśnictwo </w:t>
      </w:r>
      <w:r w:rsidR="00D73503">
        <w:rPr>
          <w:rFonts w:ascii="Calibri Light" w:hAnsi="Calibri Light" w:cs="Calibri Light"/>
          <w:iCs/>
        </w:rPr>
        <w:t xml:space="preserve">Lubliniec </w:t>
      </w:r>
      <w:r w:rsidRPr="00224911">
        <w:rPr>
          <w:rFonts w:ascii="Calibri Light" w:hAnsi="Calibri Light" w:cs="Calibri Light"/>
          <w:iCs/>
        </w:rPr>
        <w:t xml:space="preserve">z siedzibą </w:t>
      </w:r>
      <w:r w:rsidR="00065B8B">
        <w:rPr>
          <w:rFonts w:ascii="Calibri Light" w:hAnsi="Calibri Light" w:cs="Calibri Light"/>
          <w:iCs/>
        </w:rPr>
        <w:t xml:space="preserve">w </w:t>
      </w:r>
      <w:r w:rsidR="00D73503">
        <w:rPr>
          <w:rFonts w:ascii="Calibri Light" w:hAnsi="Calibri Light" w:cs="Calibri Light"/>
          <w:iCs/>
        </w:rPr>
        <w:t>Lublińcu</w:t>
      </w:r>
      <w:r w:rsidR="00065B8B">
        <w:rPr>
          <w:rFonts w:ascii="Calibri Light" w:hAnsi="Calibri Light" w:cs="Calibri Light"/>
          <w:iCs/>
        </w:rPr>
        <w:t xml:space="preserve"> ul. </w:t>
      </w:r>
      <w:r w:rsidR="00D73503">
        <w:rPr>
          <w:rFonts w:ascii="Calibri Light" w:hAnsi="Calibri Light" w:cs="Calibri Light"/>
          <w:iCs/>
        </w:rPr>
        <w:t>Myśliwska 1</w:t>
      </w:r>
      <w:r w:rsidR="00065B8B">
        <w:rPr>
          <w:rFonts w:ascii="Calibri Light" w:hAnsi="Calibri Light" w:cs="Calibri Light"/>
          <w:iCs/>
        </w:rPr>
        <w:t xml:space="preserve">, </w:t>
      </w:r>
      <w:r w:rsidR="00D73503">
        <w:rPr>
          <w:rFonts w:ascii="Calibri Light" w:hAnsi="Calibri Light" w:cs="Calibri Light"/>
          <w:iCs/>
        </w:rPr>
        <w:t>42-700</w:t>
      </w:r>
      <w:r w:rsidR="00065B8B">
        <w:rPr>
          <w:rFonts w:ascii="Calibri Light" w:hAnsi="Calibri Light" w:cs="Calibri Light"/>
          <w:iCs/>
        </w:rPr>
        <w:t xml:space="preserve"> </w:t>
      </w:r>
      <w:r w:rsidR="00D73503">
        <w:rPr>
          <w:rFonts w:ascii="Calibri Light" w:hAnsi="Calibri Light" w:cs="Calibri Light"/>
          <w:iCs/>
        </w:rPr>
        <w:t>Lubliniec</w:t>
      </w:r>
      <w:r w:rsidRPr="00224911">
        <w:rPr>
          <w:rFonts w:ascii="Calibri Light" w:hAnsi="Calibri Light" w:cs="Calibri Light"/>
          <w:iCs/>
        </w:rPr>
        <w:t xml:space="preserve"> e-mail:</w:t>
      </w:r>
      <w:r w:rsidR="00065B8B">
        <w:rPr>
          <w:rFonts w:ascii="Calibri Light" w:hAnsi="Calibri Light" w:cs="Calibri Light"/>
        </w:rPr>
        <w:t xml:space="preserve"> </w:t>
      </w:r>
      <w:hyperlink r:id="rId12" w:history="1">
        <w:r w:rsidR="00D73503" w:rsidRPr="00901FC8">
          <w:rPr>
            <w:rStyle w:val="Hipercze"/>
            <w:rFonts w:ascii="Calibri Light" w:hAnsi="Calibri Light" w:cs="Calibri Light"/>
          </w:rPr>
          <w:t>lubliniec@katowice.lasy.gov.pl</w:t>
        </w:r>
      </w:hyperlink>
      <w:r w:rsidRPr="00224911">
        <w:rPr>
          <w:rFonts w:ascii="Calibri Light" w:hAnsi="Calibri Light" w:cs="Calibri Light"/>
          <w:iCs/>
        </w:rPr>
        <w:t>,</w:t>
      </w:r>
      <w:r w:rsidR="00D73503">
        <w:rPr>
          <w:rFonts w:ascii="Calibri Light" w:hAnsi="Calibri Light" w:cs="Calibri Light"/>
          <w:iCs/>
        </w:rPr>
        <w:t xml:space="preserve"> tel. +48 34 351 33 38</w:t>
      </w:r>
      <w:r w:rsidRPr="00224911">
        <w:rPr>
          <w:rFonts w:ascii="Calibri Light" w:hAnsi="Calibri Light" w:cs="Calibri Light"/>
        </w:rPr>
        <w:t xml:space="preserve"> .</w:t>
      </w:r>
      <w:r w:rsidRPr="00224911">
        <w:rPr>
          <w:rFonts w:ascii="Calibri Light" w:hAnsi="Calibri Light" w:cs="Calibri Light"/>
          <w:bCs/>
          <w:lang w:eastAsia="pl-PL"/>
        </w:rPr>
        <w:t xml:space="preserve"> </w:t>
      </w:r>
    </w:p>
    <w:p w14:paraId="69E2C419" w14:textId="424FE0E8" w:rsidR="007C6812" w:rsidRPr="00224911" w:rsidRDefault="007C6812" w:rsidP="0042220E">
      <w:pPr>
        <w:tabs>
          <w:tab w:val="num" w:pos="426"/>
        </w:tabs>
        <w:spacing w:before="120" w:line="276" w:lineRule="auto"/>
        <w:ind w:left="1069" w:hanging="709"/>
        <w:rPr>
          <w:rFonts w:ascii="Calibri Light" w:hAnsi="Calibri Light" w:cs="Calibri Light"/>
          <w:color w:val="000000"/>
        </w:rPr>
      </w:pPr>
      <w:r w:rsidRPr="00224911">
        <w:rPr>
          <w:rFonts w:ascii="Calibri Light" w:hAnsi="Calibri Light" w:cs="Calibri Light"/>
        </w:rPr>
        <w:t>Z Inspektorem Ochrony D</w:t>
      </w:r>
      <w:r w:rsidRPr="00224911">
        <w:rPr>
          <w:rFonts w:ascii="Calibri Light" w:hAnsi="Calibri Light" w:cs="Calibri Light"/>
          <w:color w:val="000000"/>
        </w:rPr>
        <w:t xml:space="preserve">anych można skontaktować się na adres e-mail: </w:t>
      </w:r>
      <w:hyperlink r:id="rId13" w:history="1">
        <w:r w:rsidR="0042220E" w:rsidRPr="00C910CE">
          <w:rPr>
            <w:rStyle w:val="Hipercze"/>
            <w:rFonts w:ascii="Calibri Light" w:hAnsi="Calibri Light" w:cs="Calibri Light"/>
          </w:rPr>
          <w:t>iod@comp-net.pl</w:t>
        </w:r>
      </w:hyperlink>
      <w:r w:rsidRPr="00224911">
        <w:rPr>
          <w:rFonts w:ascii="Calibri Light" w:hAnsi="Calibri Light" w:cs="Calibri Light"/>
        </w:rPr>
        <w:t>.</w:t>
      </w:r>
    </w:p>
    <w:p w14:paraId="3B89E44D" w14:textId="77777777" w:rsidR="007C6812" w:rsidRPr="00224911" w:rsidRDefault="007C6812" w:rsidP="007C6812">
      <w:pPr>
        <w:tabs>
          <w:tab w:val="num" w:pos="426"/>
        </w:tabs>
        <w:spacing w:before="120"/>
        <w:ind w:left="709" w:hanging="709"/>
        <w:rPr>
          <w:rFonts w:ascii="Calibri Light" w:hAnsi="Calibri Light" w:cs="Calibri Light"/>
          <w:iCs/>
        </w:rPr>
      </w:pPr>
      <w:r w:rsidRPr="0042220E">
        <w:rPr>
          <w:rFonts w:ascii="Calibri Light" w:hAnsi="Calibri Light" w:cs="Calibri Light"/>
          <w:bCs/>
        </w:rPr>
        <w:t>1.</w:t>
      </w:r>
      <w:r w:rsidRPr="0042220E">
        <w:rPr>
          <w:rFonts w:ascii="Calibri Light" w:hAnsi="Calibri Light" w:cs="Calibri Light"/>
          <w:bCs/>
          <w:color w:val="000000"/>
          <w:lang w:eastAsia="pl-PL"/>
        </w:rPr>
        <w:t>2.</w:t>
      </w:r>
      <w:r w:rsidRPr="0042220E">
        <w:rPr>
          <w:rFonts w:ascii="Calibri Light" w:hAnsi="Calibri Light" w:cs="Calibri Light"/>
          <w:bCs/>
          <w:color w:val="000000"/>
          <w:lang w:eastAsia="pl-PL"/>
        </w:rPr>
        <w:tab/>
      </w:r>
      <w:r w:rsidRPr="00224911">
        <w:rPr>
          <w:rFonts w:ascii="Calibri Light" w:hAnsi="Calibri Light" w:cs="Calibri Light"/>
          <w:b/>
          <w:bCs/>
          <w:color w:val="000000"/>
          <w:lang w:eastAsia="pl-PL"/>
        </w:rPr>
        <w:tab/>
      </w:r>
      <w:r w:rsidRPr="00224911">
        <w:rPr>
          <w:rFonts w:ascii="Calibri Light" w:hAnsi="Calibri Light" w:cs="Calibri Light"/>
          <w:iCs/>
        </w:rPr>
        <w:t xml:space="preserve">Zamawiający przetwarza dane osobowe zebrane w niniejszym postępowaniu o udzielenie zamówienia publicznego w sposób gwarantujący zabezpieczenie przed ich bezprawnym rozpowszechnianiem. </w:t>
      </w:r>
    </w:p>
    <w:p w14:paraId="1EAA349C" w14:textId="77777777" w:rsidR="00673A7C" w:rsidRPr="00224911" w:rsidRDefault="007C6812" w:rsidP="00673A7C">
      <w:pPr>
        <w:tabs>
          <w:tab w:val="num" w:pos="426"/>
        </w:tabs>
        <w:spacing w:before="120"/>
        <w:ind w:left="709" w:hanging="709"/>
        <w:rPr>
          <w:rFonts w:ascii="Calibri Light" w:hAnsi="Calibri Light" w:cs="Calibri Light"/>
          <w:lang w:eastAsia="pl-PL"/>
        </w:rPr>
      </w:pPr>
      <w:r w:rsidRPr="0042220E">
        <w:rPr>
          <w:rFonts w:ascii="Calibri Light" w:hAnsi="Calibri Light" w:cs="Calibri Light"/>
          <w:bCs/>
          <w:lang w:eastAsia="pl-PL"/>
        </w:rPr>
        <w:t>1.3.</w:t>
      </w:r>
      <w:r w:rsidRPr="0042220E">
        <w:rPr>
          <w:rFonts w:ascii="Calibri Light" w:hAnsi="Calibri Light" w:cs="Calibri Light"/>
          <w:bCs/>
          <w:lang w:eastAsia="pl-PL"/>
        </w:rPr>
        <w:tab/>
      </w:r>
      <w:r w:rsidRPr="00224911">
        <w:rPr>
          <w:rFonts w:ascii="Calibri Light" w:hAnsi="Calibri Light" w:cs="Calibri Light"/>
          <w:lang w:eastAsia="pl-PL"/>
        </w:rPr>
        <w:tab/>
      </w:r>
      <w:r w:rsidR="00673A7C" w:rsidRPr="00DE6515">
        <w:rPr>
          <w:rFonts w:ascii="Calibri Light" w:hAnsi="Calibri Light" w:cs="Calibri Light"/>
          <w:lang w:eastAsia="pl-PL"/>
        </w:rPr>
        <w:t xml:space="preserve">Dane osobowe przetwarzane będą na podstawie art. 6 ust. 1 lit. c RODO w związku z </w:t>
      </w:r>
      <w:r w:rsidR="00673A7C" w:rsidRPr="00DE6515">
        <w:rPr>
          <w:rFonts w:ascii="Calibri Light" w:hAnsi="Calibri Light" w:cs="Calibri Light"/>
        </w:rPr>
        <w:t>ustawą z dnia 10 kwietnia 1997 r.  – Prawo energetyczne (t.j. Dz. U. z 2022 r. poz.1385 z póź.zm)</w:t>
      </w:r>
      <w:r w:rsidR="00673A7C" w:rsidRPr="00DE6515">
        <w:rPr>
          <w:rFonts w:ascii="Calibri Light" w:hAnsi="Calibri Light" w:cs="Calibri Light"/>
          <w:lang w:eastAsia="pl-PL"/>
        </w:rPr>
        <w:t xml:space="preserve"> w celu </w:t>
      </w:r>
      <w:r w:rsidR="00673A7C" w:rsidRPr="00DE6515">
        <w:rPr>
          <w:rFonts w:ascii="Calibri Light" w:hAnsi="Calibri Light" w:cs="Calibri Light"/>
        </w:rPr>
        <w:t xml:space="preserve">związanym z realizacją umowy w postępowaniu o udzielenie zamówienia publicznego                        </w:t>
      </w:r>
      <w:r w:rsidR="00673A7C" w:rsidRPr="00DE6515">
        <w:rPr>
          <w:rFonts w:ascii="Calibri Light" w:hAnsi="Calibri Light" w:cs="Calibri Light"/>
          <w:iCs/>
        </w:rPr>
        <w:t xml:space="preserve">pn. </w:t>
      </w:r>
      <w:r w:rsidR="00673A7C" w:rsidRPr="00DE6515">
        <w:rPr>
          <w:rFonts w:ascii="Calibri Light" w:hAnsi="Calibri Light" w:cs="Calibri Light"/>
        </w:rPr>
        <w:t>”ZAKUP ENERGII ELEKTRYCZNEJ NA POTRZEBY OBIEKTÓW ZLOKALIZOWANYCH W NADLEŚNICTWIE BRZESKO"</w:t>
      </w:r>
      <w:r w:rsidR="00673A7C" w:rsidRPr="00DE6515">
        <w:rPr>
          <w:rFonts w:ascii="Calibri Light" w:hAnsi="Calibri Light" w:cs="Calibri Light"/>
          <w:lang w:eastAsia="pl-PL"/>
        </w:rPr>
        <w:t>, jak również, na podstawie art. 6 ust. 1 lit. b RODO w celu zawarcia umowy w sprawie zamówienia publicznego oraz jej realizacji, a także udokumentowania postępowania o udzielenie zamówienia i jego archiwizacji.</w:t>
      </w:r>
    </w:p>
    <w:p w14:paraId="3735BC0F" w14:textId="02B10736" w:rsidR="007C6812" w:rsidRPr="00224911" w:rsidRDefault="007C6812" w:rsidP="007C6812">
      <w:pPr>
        <w:tabs>
          <w:tab w:val="num" w:pos="426"/>
        </w:tabs>
        <w:spacing w:before="120"/>
        <w:ind w:left="709" w:hanging="709"/>
        <w:rPr>
          <w:rFonts w:ascii="Calibri Light" w:hAnsi="Calibri Light" w:cs="Calibri Light"/>
          <w:lang w:eastAsia="pl-PL"/>
        </w:rPr>
      </w:pPr>
      <w:r w:rsidRPr="0042220E">
        <w:rPr>
          <w:rFonts w:ascii="Calibri Light" w:hAnsi="Calibri Light" w:cs="Calibri Light"/>
          <w:bCs/>
          <w:lang w:eastAsia="pl-PL"/>
        </w:rPr>
        <w:t>1.4.</w:t>
      </w:r>
      <w:r w:rsidRPr="00224911">
        <w:rPr>
          <w:rFonts w:ascii="Calibri Light" w:hAnsi="Calibri Light" w:cs="Calibri Light"/>
          <w:lang w:eastAsia="pl-PL"/>
        </w:rPr>
        <w:tab/>
      </w:r>
      <w:r w:rsidRPr="00224911">
        <w:rPr>
          <w:rFonts w:ascii="Calibri Light" w:hAnsi="Calibri Light" w:cs="Calibri Light"/>
          <w:lang w:eastAsia="pl-PL"/>
        </w:rPr>
        <w:tab/>
        <w:t>Odbiorcami danych osobowych będą osoby lub podmioty, którym dokumentacja postępowania zostanie udostępniona w oparciu o art. 3 ustawy o dostępie do informacji publicznej.</w:t>
      </w:r>
    </w:p>
    <w:p w14:paraId="237C5B7A" w14:textId="77777777" w:rsidR="007C6812" w:rsidRPr="00224911" w:rsidRDefault="007C6812" w:rsidP="007C6812">
      <w:pPr>
        <w:tabs>
          <w:tab w:val="num" w:pos="426"/>
        </w:tabs>
        <w:spacing w:before="120"/>
        <w:ind w:left="709" w:hanging="709"/>
        <w:rPr>
          <w:rFonts w:ascii="Calibri Light" w:hAnsi="Calibri Light" w:cs="Calibri Light"/>
          <w:lang w:eastAsia="pl-PL"/>
        </w:rPr>
      </w:pPr>
      <w:r w:rsidRPr="0042220E">
        <w:rPr>
          <w:rFonts w:ascii="Calibri Light" w:hAnsi="Calibri Light" w:cs="Calibri Light"/>
          <w:bCs/>
          <w:lang w:eastAsia="pl-PL"/>
        </w:rPr>
        <w:t>1.5.</w:t>
      </w:r>
      <w:r w:rsidRPr="00224911">
        <w:rPr>
          <w:rFonts w:ascii="Calibri Light" w:hAnsi="Calibri Light" w:cs="Calibri Light"/>
          <w:lang w:eastAsia="pl-PL"/>
        </w:rPr>
        <w:tab/>
      </w:r>
      <w:r w:rsidRPr="00224911">
        <w:rPr>
          <w:rFonts w:ascii="Calibri Light" w:hAnsi="Calibri Light" w:cs="Calibri Light"/>
          <w:lang w:eastAsia="pl-PL"/>
        </w:rPr>
        <w:tab/>
        <w:t xml:space="preserve">Dane osobowe pozyskane w związku z prowadzeniem niniejszego postępowania </w:t>
      </w:r>
      <w:r w:rsidRPr="00224911">
        <w:rPr>
          <w:rFonts w:ascii="Calibri Light" w:hAnsi="Calibri Light" w:cs="Calibri Light"/>
          <w:lang w:eastAsia="pl-PL"/>
        </w:rPr>
        <w:br/>
        <w:t>o udzielenie zamówienia publicznego będą przechowywane zgodnie z Jednolitym Rzeczowym Wykazem Akt obowiązującym u Zamawiającego.</w:t>
      </w:r>
    </w:p>
    <w:p w14:paraId="74CE0A7E" w14:textId="77777777" w:rsidR="007C6812" w:rsidRPr="00224911" w:rsidRDefault="007C6812" w:rsidP="007C6812">
      <w:pPr>
        <w:tabs>
          <w:tab w:val="num" w:pos="426"/>
        </w:tabs>
        <w:spacing w:before="120"/>
        <w:ind w:left="709" w:hanging="709"/>
        <w:rPr>
          <w:rFonts w:ascii="Calibri Light" w:hAnsi="Calibri Light" w:cs="Calibri Light"/>
          <w:lang w:eastAsia="pl-PL"/>
        </w:rPr>
      </w:pPr>
      <w:r w:rsidRPr="0042220E">
        <w:rPr>
          <w:rFonts w:ascii="Calibri Light" w:hAnsi="Calibri Light" w:cs="Calibri Light"/>
          <w:bCs/>
          <w:lang w:eastAsia="pl-PL"/>
        </w:rPr>
        <w:t>1.6.</w:t>
      </w:r>
      <w:r w:rsidRPr="0042220E">
        <w:rPr>
          <w:rFonts w:ascii="Calibri Light" w:hAnsi="Calibri Light" w:cs="Calibri Light"/>
          <w:bCs/>
          <w:lang w:eastAsia="pl-PL"/>
        </w:rPr>
        <w:tab/>
      </w:r>
      <w:r w:rsidRPr="00224911">
        <w:rPr>
          <w:rFonts w:ascii="Calibri Light" w:hAnsi="Calibri Light" w:cs="Calibri Light"/>
          <w:b/>
          <w:lang w:eastAsia="pl-PL"/>
        </w:rPr>
        <w:tab/>
      </w:r>
      <w:r w:rsidRPr="00224911">
        <w:rPr>
          <w:rFonts w:ascii="Calibri Light" w:hAnsi="Calibri Light" w:cs="Calibri Light"/>
          <w:lang w:eastAsia="pl-PL"/>
        </w:rPr>
        <w:t xml:space="preserve">Niezależnie od postanowień pkt 1.5. powyżej, w przypadku zawarcia umowy w sprawie zamówienia publicznego, dane osobowe będą przetwarzane do upływu okresu przedawnienia roszczeń wynikających z umowy w sprawie zamówienia publicznego. </w:t>
      </w:r>
    </w:p>
    <w:p w14:paraId="1F75864D" w14:textId="0B3EAEFA" w:rsidR="007C6812" w:rsidRPr="00224911" w:rsidRDefault="007C6812" w:rsidP="007C6812">
      <w:pPr>
        <w:spacing w:before="120"/>
        <w:ind w:left="709" w:hanging="709"/>
        <w:rPr>
          <w:rFonts w:ascii="Calibri Light" w:hAnsi="Calibri Light" w:cs="Calibri Light"/>
          <w:lang w:eastAsia="pl-PL"/>
        </w:rPr>
      </w:pPr>
      <w:r w:rsidRPr="0042220E">
        <w:rPr>
          <w:rFonts w:ascii="Calibri Light" w:hAnsi="Calibri Light" w:cs="Calibri Light"/>
          <w:bCs/>
          <w:lang w:eastAsia="pl-PL"/>
        </w:rPr>
        <w:t>1.7.</w:t>
      </w:r>
      <w:r w:rsidRPr="00224911">
        <w:rPr>
          <w:rFonts w:ascii="Calibri Light" w:hAnsi="Calibri Light" w:cs="Calibri Light"/>
          <w:lang w:eastAsia="pl-PL"/>
        </w:rPr>
        <w:tab/>
        <w:t xml:space="preserve">Dane osobowe pozyskane w związku z prowadzeniem niniejszego postępowania </w:t>
      </w:r>
      <w:r w:rsidRPr="00224911">
        <w:rPr>
          <w:rFonts w:ascii="Calibri Light" w:hAnsi="Calibri Light" w:cs="Calibri Light"/>
          <w:lang w:eastAsia="pl-PL"/>
        </w:rPr>
        <w:br/>
        <w:t xml:space="preserve">o udzielenie zamówienia mogą zostać przekazane </w:t>
      </w:r>
      <w:r w:rsidRPr="00224911">
        <w:rPr>
          <w:rFonts w:ascii="Calibri Light" w:hAnsi="Calibri Light" w:cs="Calibri Light"/>
          <w:bCs/>
          <w:lang w:eastAsia="pl-PL"/>
        </w:rPr>
        <w:t xml:space="preserve">podmiotom przetwarzającym dane </w:t>
      </w:r>
      <w:r w:rsidRPr="00224911">
        <w:rPr>
          <w:rFonts w:ascii="Calibri Light" w:hAnsi="Calibri Light" w:cs="Calibri Light"/>
          <w:bCs/>
          <w:lang w:eastAsia="pl-PL"/>
        </w:rPr>
        <w:br/>
        <w:t>w imieniu administratora danych osobowych</w:t>
      </w:r>
      <w:r w:rsidRPr="00224911">
        <w:rPr>
          <w:rFonts w:ascii="Calibri Light" w:hAnsi="Calibri Light" w:cs="Calibri Light"/>
          <w:lang w:eastAsia="pl-PL"/>
        </w:rPr>
        <w:t xml:space="preserve"> np. podmiotom świadczącym usługi doradcze, w tym usługi prawne, i konsultingowe, firmom zapewniającym niszczenie materiałów. </w:t>
      </w:r>
    </w:p>
    <w:p w14:paraId="7AADFBA1" w14:textId="77777777" w:rsidR="007C6812" w:rsidRPr="00224911" w:rsidRDefault="007C6812" w:rsidP="007C6812">
      <w:pPr>
        <w:spacing w:before="120"/>
        <w:ind w:left="709" w:hanging="709"/>
        <w:rPr>
          <w:rFonts w:ascii="Calibri Light" w:hAnsi="Calibri Light" w:cs="Calibri Light"/>
          <w:lang w:eastAsia="pl-PL"/>
        </w:rPr>
      </w:pPr>
      <w:r w:rsidRPr="000F01F5">
        <w:rPr>
          <w:rFonts w:ascii="Calibri Light" w:hAnsi="Calibri Light" w:cs="Calibri Light"/>
          <w:bCs/>
          <w:lang w:eastAsia="pl-PL"/>
        </w:rPr>
        <w:lastRenderedPageBreak/>
        <w:t>1.8.</w:t>
      </w:r>
      <w:r w:rsidRPr="00224911">
        <w:rPr>
          <w:rFonts w:ascii="Calibri Light" w:hAnsi="Calibri Light" w:cs="Calibri Light"/>
          <w:lang w:eastAsia="pl-PL"/>
        </w:rPr>
        <w:tab/>
        <w:t>Stosownie do art. 22 RODO, decyzje dotyczące danych osobowych nie będą podejmowane w sposób zautomatyzowany, w tym również w formie profilowania.</w:t>
      </w:r>
    </w:p>
    <w:p w14:paraId="7F9B5083" w14:textId="77777777" w:rsidR="007C6812" w:rsidRPr="00224911" w:rsidRDefault="007C6812" w:rsidP="007C6812">
      <w:pPr>
        <w:spacing w:before="120"/>
        <w:ind w:left="709" w:hanging="709"/>
        <w:rPr>
          <w:rFonts w:ascii="Calibri Light" w:hAnsi="Calibri Light" w:cs="Calibri Light"/>
          <w:lang w:eastAsia="pl-PL"/>
        </w:rPr>
      </w:pPr>
      <w:r w:rsidRPr="000F01F5">
        <w:rPr>
          <w:rFonts w:ascii="Calibri Light" w:hAnsi="Calibri Light" w:cs="Calibri Light"/>
          <w:bCs/>
          <w:lang w:eastAsia="pl-PL"/>
        </w:rPr>
        <w:t>1.9.</w:t>
      </w:r>
      <w:r w:rsidRPr="00224911">
        <w:rPr>
          <w:rFonts w:ascii="Calibri Light" w:hAnsi="Calibri Light" w:cs="Calibri Light"/>
          <w:lang w:eastAsia="pl-PL"/>
        </w:rPr>
        <w:tab/>
        <w:t>Osoba, której dotyczą pozyskane w związku z prowadzeniem niniejszego postępowania dane osobowe, ma prawo:</w:t>
      </w:r>
    </w:p>
    <w:p w14:paraId="046CA9B4" w14:textId="77777777" w:rsidR="007C6812" w:rsidRPr="00224911" w:rsidRDefault="007C6812" w:rsidP="007C6812">
      <w:pPr>
        <w:numPr>
          <w:ilvl w:val="0"/>
          <w:numId w:val="56"/>
        </w:numPr>
        <w:spacing w:before="120" w:after="0" w:line="240" w:lineRule="auto"/>
        <w:ind w:left="1418" w:hanging="709"/>
        <w:rPr>
          <w:rFonts w:ascii="Calibri Light" w:hAnsi="Calibri Light" w:cs="Calibri Light"/>
          <w:lang w:eastAsia="pl-PL"/>
        </w:rPr>
      </w:pPr>
      <w:r w:rsidRPr="00224911">
        <w:rPr>
          <w:rFonts w:ascii="Calibri Light" w:hAnsi="Calibri Light" w:cs="Calibri Light"/>
          <w:lang w:eastAsia="pl-PL"/>
        </w:rPr>
        <w:t>dostępu do swoich danych osobowych – zgodnie z art. 15 RODO</w:t>
      </w:r>
      <w:r w:rsidRPr="00224911">
        <w:rPr>
          <w:rFonts w:ascii="Calibri Light" w:hAnsi="Calibri Light" w:cs="Calibri Light"/>
          <w:iCs/>
        </w:rPr>
        <w:t>;</w:t>
      </w:r>
    </w:p>
    <w:p w14:paraId="57B71875" w14:textId="77777777" w:rsidR="007C6812" w:rsidRPr="00224911" w:rsidRDefault="007C6812" w:rsidP="007C6812">
      <w:pPr>
        <w:numPr>
          <w:ilvl w:val="0"/>
          <w:numId w:val="56"/>
        </w:numPr>
        <w:spacing w:before="120" w:after="0" w:line="240" w:lineRule="auto"/>
        <w:ind w:left="1418" w:hanging="709"/>
        <w:rPr>
          <w:rFonts w:ascii="Calibri Light" w:hAnsi="Calibri Light" w:cs="Calibri Light"/>
          <w:lang w:eastAsia="pl-PL"/>
        </w:rPr>
      </w:pPr>
      <w:r w:rsidRPr="00224911">
        <w:rPr>
          <w:rFonts w:ascii="Calibri Light" w:hAnsi="Calibri Light" w:cs="Calibri Light"/>
          <w:lang w:eastAsia="pl-PL"/>
        </w:rPr>
        <w:t>do sprostowania swoich danych osobowych – zgodnie z art. 16 RODO</w:t>
      </w:r>
      <w:r w:rsidRPr="00224911">
        <w:rPr>
          <w:rFonts w:ascii="Calibri Light" w:hAnsi="Calibri Light" w:cs="Calibri Light"/>
          <w:iCs/>
        </w:rPr>
        <w:t>;</w:t>
      </w:r>
    </w:p>
    <w:p w14:paraId="263237F1" w14:textId="77777777" w:rsidR="007C6812" w:rsidRPr="00224911" w:rsidRDefault="007C6812" w:rsidP="007C6812">
      <w:pPr>
        <w:numPr>
          <w:ilvl w:val="0"/>
          <w:numId w:val="56"/>
        </w:numPr>
        <w:spacing w:before="120" w:after="0" w:line="240" w:lineRule="auto"/>
        <w:ind w:left="1418" w:hanging="709"/>
        <w:rPr>
          <w:rFonts w:ascii="Calibri Light" w:hAnsi="Calibri Light" w:cs="Calibri Light"/>
          <w:lang w:eastAsia="pl-PL"/>
        </w:rPr>
      </w:pPr>
      <w:r w:rsidRPr="00224911">
        <w:rPr>
          <w:rFonts w:ascii="Calibri Light" w:hAnsi="Calibri Light" w:cs="Calibri Light"/>
          <w:lang w:eastAsia="pl-PL"/>
        </w:rPr>
        <w:t xml:space="preserve">do żądania od Zamawiającego – jako administratora, ograniczenia przetwarzania danych osobowych z zastrzeżeniem przypadków, o których mowa w art. 18 ust. 2 RODO, </w:t>
      </w:r>
      <w:r w:rsidRPr="00224911">
        <w:rPr>
          <w:rFonts w:ascii="Calibri Light" w:hAnsi="Calibri Light" w:cs="Calibri Light"/>
          <w:iCs/>
        </w:rPr>
        <w:t xml:space="preserve">przy czym prawo do ograniczenia przetwarzania nie ma zastosowania </w:t>
      </w:r>
      <w:r w:rsidRPr="00224911">
        <w:rPr>
          <w:rFonts w:ascii="Calibri Light" w:hAnsi="Calibri Light" w:cs="Calibri Light"/>
          <w:iCs/>
        </w:rPr>
        <w:br/>
        <w:t xml:space="preserve">w odniesieniu do przechowywania, w celu zapewnienia korzystania ze środków ochrony prawnej lub w celu ochrony praw innej osoby fizycznej lub prawnej, lub </w:t>
      </w:r>
      <w:r w:rsidRPr="00224911">
        <w:rPr>
          <w:rFonts w:ascii="Calibri Light" w:hAnsi="Calibri Light" w:cs="Calibri Light"/>
          <w:iCs/>
        </w:rPr>
        <w:br/>
        <w:t>z uwagi na ważne względy interesu publicznego Unii Europejskiej lub państwa członkowskiego;</w:t>
      </w:r>
    </w:p>
    <w:p w14:paraId="6F98E08E" w14:textId="77777777" w:rsidR="007C6812" w:rsidRPr="00224911" w:rsidRDefault="007C6812" w:rsidP="007C6812">
      <w:pPr>
        <w:numPr>
          <w:ilvl w:val="0"/>
          <w:numId w:val="56"/>
        </w:numPr>
        <w:spacing w:before="120" w:after="0" w:line="240" w:lineRule="auto"/>
        <w:ind w:left="1418" w:hanging="709"/>
        <w:rPr>
          <w:rFonts w:ascii="Calibri Light" w:hAnsi="Calibri Light" w:cs="Calibri Light"/>
          <w:lang w:eastAsia="pl-PL"/>
        </w:rPr>
      </w:pPr>
      <w:r w:rsidRPr="00224911">
        <w:rPr>
          <w:rFonts w:ascii="Calibri Light" w:hAnsi="Calibri Light" w:cs="Calibri Light"/>
          <w:lang w:eastAsia="pl-PL"/>
        </w:rPr>
        <w:t xml:space="preserve">wniesienia </w:t>
      </w:r>
      <w:r w:rsidRPr="00224911">
        <w:rPr>
          <w:rFonts w:ascii="Calibri Light" w:hAnsi="Calibri Light" w:cs="Calibri Light"/>
          <w:bCs/>
          <w:lang w:eastAsia="pl-PL"/>
        </w:rPr>
        <w:t xml:space="preserve">skargi do Prezesa Urzędu Ochrony Danych Osobowych </w:t>
      </w:r>
      <w:r w:rsidRPr="00224911">
        <w:rPr>
          <w:rFonts w:ascii="Calibri Light" w:hAnsi="Calibri Light" w:cs="Calibri Light"/>
        </w:rPr>
        <w:t xml:space="preserve">(na adres Urzędu Ochrony Danych Osobowych, ul. Stawki 2, 00-193 Warszawa) </w:t>
      </w:r>
      <w:r w:rsidRPr="00224911">
        <w:rPr>
          <w:rFonts w:ascii="Calibri Light" w:hAnsi="Calibri Light" w:cs="Calibri Light"/>
        </w:rPr>
        <w:br/>
      </w:r>
      <w:r w:rsidRPr="00224911">
        <w:rPr>
          <w:rFonts w:ascii="Calibri Light" w:hAnsi="Calibri Light" w:cs="Calibri Light"/>
          <w:bCs/>
          <w:lang w:eastAsia="pl-PL"/>
        </w:rPr>
        <w:t xml:space="preserve">w przypadku uznania, iż przetwarzanie jej danych osobowych narusza przepisy </w:t>
      </w:r>
      <w:r w:rsidRPr="00224911">
        <w:rPr>
          <w:rFonts w:ascii="Calibri Light" w:hAnsi="Calibri Light" w:cs="Calibri Light"/>
          <w:bCs/>
          <w:lang w:eastAsia="pl-PL"/>
        </w:rPr>
        <w:br/>
        <w:t>o ochronie danych osobowych, w tym przepisy RODO.</w:t>
      </w:r>
    </w:p>
    <w:p w14:paraId="56EB96C7" w14:textId="77777777" w:rsidR="007C6812" w:rsidRPr="00224911" w:rsidRDefault="007C6812" w:rsidP="007C6812">
      <w:pPr>
        <w:spacing w:before="120"/>
        <w:ind w:left="709" w:hanging="709"/>
        <w:rPr>
          <w:rFonts w:ascii="Calibri Light" w:hAnsi="Calibri Light" w:cs="Calibri Light"/>
          <w:lang w:eastAsia="pl-PL"/>
        </w:rPr>
      </w:pPr>
      <w:r w:rsidRPr="000F01F5">
        <w:rPr>
          <w:rFonts w:ascii="Calibri Light" w:hAnsi="Calibri Light" w:cs="Calibri Light"/>
          <w:lang w:eastAsia="pl-PL"/>
        </w:rPr>
        <w:t>1.10.</w:t>
      </w:r>
      <w:r w:rsidRPr="00224911">
        <w:rPr>
          <w:rFonts w:ascii="Calibri Light" w:hAnsi="Calibri Light" w:cs="Calibri Light"/>
          <w:bCs/>
          <w:lang w:eastAsia="pl-PL"/>
        </w:rPr>
        <w:tab/>
        <w:t xml:space="preserve">Obowiązek podania danych osobowych jest wymogiem ustawowym oraz umownym; niepodanie określonych danych będzie skutkowało brakiem możliwości ubiegania się </w:t>
      </w:r>
      <w:r w:rsidRPr="00224911">
        <w:rPr>
          <w:rFonts w:ascii="Calibri Light" w:hAnsi="Calibri Light" w:cs="Calibri Light"/>
          <w:bCs/>
          <w:lang w:eastAsia="pl-PL"/>
        </w:rPr>
        <w:br/>
        <w:t>o udzielenie zamówienia publicznego oraz zawarcie umowy.</w:t>
      </w:r>
    </w:p>
    <w:p w14:paraId="27043F6A" w14:textId="77777777" w:rsidR="007C6812" w:rsidRPr="00224911" w:rsidRDefault="007C6812" w:rsidP="007C6812">
      <w:pPr>
        <w:spacing w:before="120"/>
        <w:ind w:left="709" w:hanging="709"/>
        <w:rPr>
          <w:rFonts w:ascii="Calibri Light" w:hAnsi="Calibri Light" w:cs="Calibri Light"/>
          <w:lang w:eastAsia="pl-PL"/>
        </w:rPr>
      </w:pPr>
      <w:r w:rsidRPr="000F01F5">
        <w:rPr>
          <w:rFonts w:ascii="Calibri Light" w:hAnsi="Calibri Light" w:cs="Calibri Light"/>
          <w:lang w:eastAsia="pl-PL"/>
        </w:rPr>
        <w:t>1.11.</w:t>
      </w:r>
      <w:r w:rsidRPr="00224911">
        <w:rPr>
          <w:rFonts w:ascii="Calibri Light" w:hAnsi="Calibri Light" w:cs="Calibri Light"/>
          <w:b/>
          <w:bCs/>
          <w:lang w:eastAsia="pl-PL"/>
        </w:rPr>
        <w:tab/>
      </w:r>
      <w:r w:rsidRPr="00224911">
        <w:rPr>
          <w:rFonts w:ascii="Calibri Light" w:hAnsi="Calibri Light" w:cs="Calibri Light"/>
          <w:bCs/>
          <w:lang w:eastAsia="pl-PL"/>
        </w:rPr>
        <w:t xml:space="preserve">Osobie, której dane osobowe zostały pozyskane przez Zamawiającego w związku </w:t>
      </w:r>
      <w:r w:rsidRPr="00224911">
        <w:rPr>
          <w:rFonts w:ascii="Calibri Light" w:hAnsi="Calibri Light" w:cs="Calibri Light"/>
          <w:bCs/>
          <w:lang w:eastAsia="pl-PL"/>
        </w:rPr>
        <w:br/>
        <w:t>z prowadzeniem niniejszego postępowania o udzielenie zamówienia publicznego nie przysługuje:</w:t>
      </w:r>
    </w:p>
    <w:p w14:paraId="6901874B" w14:textId="77777777" w:rsidR="007C6812" w:rsidRPr="00224911" w:rsidRDefault="007C6812" w:rsidP="007C6812">
      <w:pPr>
        <w:numPr>
          <w:ilvl w:val="0"/>
          <w:numId w:val="57"/>
        </w:numPr>
        <w:tabs>
          <w:tab w:val="left" w:pos="1418"/>
        </w:tabs>
        <w:spacing w:before="120" w:after="0" w:line="240" w:lineRule="auto"/>
        <w:ind w:left="1418" w:hanging="709"/>
        <w:rPr>
          <w:rFonts w:ascii="Calibri Light" w:hAnsi="Calibri Light" w:cs="Calibri Light"/>
          <w:lang w:eastAsia="pl-PL"/>
        </w:rPr>
      </w:pPr>
      <w:r w:rsidRPr="00224911">
        <w:rPr>
          <w:rFonts w:ascii="Calibri Light" w:hAnsi="Calibri Light" w:cs="Calibri Light"/>
          <w:bCs/>
          <w:lang w:eastAsia="pl-PL"/>
        </w:rPr>
        <w:t xml:space="preserve">prawo do usunięcia danych osobowych, o czym przesądza art. 17 ust. 3 lit. b, d </w:t>
      </w:r>
      <w:r w:rsidRPr="00224911">
        <w:rPr>
          <w:rFonts w:ascii="Calibri Light" w:hAnsi="Calibri Light" w:cs="Calibri Light"/>
          <w:bCs/>
          <w:lang w:eastAsia="pl-PL"/>
        </w:rPr>
        <w:br/>
        <w:t xml:space="preserve">lub e RODO, </w:t>
      </w:r>
    </w:p>
    <w:p w14:paraId="7AB03484" w14:textId="77777777" w:rsidR="007C6812" w:rsidRPr="00224911" w:rsidRDefault="007C6812" w:rsidP="007C6812">
      <w:pPr>
        <w:tabs>
          <w:tab w:val="left" w:pos="1418"/>
        </w:tabs>
        <w:spacing w:before="120"/>
        <w:ind w:left="1418" w:hanging="709"/>
        <w:rPr>
          <w:rFonts w:ascii="Calibri Light" w:hAnsi="Calibri Light" w:cs="Calibri Light"/>
          <w:bCs/>
          <w:lang w:eastAsia="pl-PL"/>
        </w:rPr>
      </w:pPr>
      <w:r w:rsidRPr="00224911">
        <w:rPr>
          <w:rFonts w:ascii="Calibri Light" w:hAnsi="Calibri Light" w:cs="Calibri Light"/>
          <w:bCs/>
          <w:lang w:eastAsia="pl-PL"/>
        </w:rPr>
        <w:t>2)</w:t>
      </w:r>
      <w:r w:rsidRPr="00224911">
        <w:rPr>
          <w:rFonts w:ascii="Calibri Light" w:hAnsi="Calibri Light" w:cs="Calibri Light"/>
          <w:bCs/>
          <w:lang w:eastAsia="pl-PL"/>
        </w:rPr>
        <w:tab/>
        <w:t>prawo do przenoszenia danych osobowych, o którym mowa w art. 20 RODO,</w:t>
      </w:r>
    </w:p>
    <w:p w14:paraId="54DB97D9" w14:textId="77777777" w:rsidR="007C6812" w:rsidRPr="00224911" w:rsidRDefault="007C6812" w:rsidP="007C6812">
      <w:pPr>
        <w:tabs>
          <w:tab w:val="left" w:pos="1418"/>
        </w:tabs>
        <w:spacing w:before="120"/>
        <w:ind w:left="1418" w:hanging="709"/>
        <w:rPr>
          <w:rFonts w:ascii="Calibri Light" w:hAnsi="Calibri Light" w:cs="Calibri Light"/>
          <w:bCs/>
          <w:lang w:eastAsia="pl-PL"/>
        </w:rPr>
      </w:pPr>
      <w:r w:rsidRPr="00224911">
        <w:rPr>
          <w:rFonts w:ascii="Calibri Light" w:hAnsi="Calibri Light" w:cs="Calibri Light"/>
          <w:bCs/>
          <w:lang w:eastAsia="pl-PL"/>
        </w:rPr>
        <w:t xml:space="preserve">3)      </w:t>
      </w:r>
      <w:r w:rsidRPr="00224911">
        <w:rPr>
          <w:rFonts w:ascii="Calibri Light" w:hAnsi="Calibri Light" w:cs="Calibri Light"/>
          <w:bCs/>
          <w:lang w:eastAsia="pl-PL"/>
        </w:rPr>
        <w:tab/>
        <w:t xml:space="preserve">określone w art. 21 RODO prawo sprzeciwu wobec przetwarzania danych osobowych, a to z uwagi na fakt, że podstawą prawną przetwarzania danych osobowych jest art. 6 ust. 1 lit. c RODO. </w:t>
      </w:r>
    </w:p>
    <w:p w14:paraId="075D4F41" w14:textId="77777777" w:rsidR="007C6812" w:rsidRPr="00224911" w:rsidRDefault="007C6812" w:rsidP="007C6812">
      <w:pPr>
        <w:spacing w:before="120"/>
        <w:ind w:left="709" w:hanging="709"/>
        <w:rPr>
          <w:rFonts w:ascii="Calibri Light" w:hAnsi="Calibri Light" w:cs="Calibri Light"/>
          <w:b/>
          <w:bCs/>
          <w:lang w:eastAsia="pl-PL"/>
        </w:rPr>
      </w:pPr>
      <w:r w:rsidRPr="000F01F5">
        <w:rPr>
          <w:rFonts w:ascii="Calibri Light" w:hAnsi="Calibri Light" w:cs="Calibri Light"/>
          <w:lang w:eastAsia="pl-PL"/>
        </w:rPr>
        <w:t>1.12.</w:t>
      </w:r>
      <w:r w:rsidRPr="000F01F5">
        <w:rPr>
          <w:rFonts w:ascii="Calibri Light" w:hAnsi="Calibri Light" w:cs="Calibri Light"/>
          <w:lang w:eastAsia="pl-PL"/>
        </w:rPr>
        <w:tab/>
      </w:r>
      <w:r w:rsidRPr="000F01F5">
        <w:rPr>
          <w:rStyle w:val="normaltextrun"/>
          <w:rFonts w:ascii="Calibri Light" w:hAnsi="Calibri Light" w:cs="Calibri Light"/>
        </w:rPr>
        <w:t xml:space="preserve">W niektórych sytuacjach, możemy pozyskiwać dane z innych </w:t>
      </w:r>
      <w:r w:rsidRPr="000F01F5">
        <w:rPr>
          <w:rStyle w:val="contextualspellingandgrammarerror"/>
          <w:rFonts w:ascii="Calibri Light" w:hAnsi="Calibri Light" w:cs="Calibri Light"/>
        </w:rPr>
        <w:t>źródeł,</w:t>
      </w:r>
      <w:r w:rsidRPr="000F01F5">
        <w:rPr>
          <w:rStyle w:val="normaltextrun"/>
          <w:rFonts w:ascii="Calibri Light" w:hAnsi="Calibri Light" w:cs="Calibri Light"/>
        </w:rPr>
        <w:t xml:space="preserve"> niż bezpośrednio od</w:t>
      </w:r>
      <w:r w:rsidRPr="00224911">
        <w:rPr>
          <w:rStyle w:val="normaltextrun"/>
          <w:rFonts w:ascii="Calibri Light" w:hAnsi="Calibri Light" w:cs="Calibri Light"/>
        </w:rPr>
        <w:t xml:space="preserve"> Państwa. W przypadku pozyskiwania danych osobowych w sposób inny niż od osób, których dane dotyczą, źródłem danych będą rejestry publiczne, m.in. CEIDG, REGON, KRS.</w:t>
      </w:r>
    </w:p>
    <w:p w14:paraId="21B627EA" w14:textId="77777777" w:rsidR="007C6812" w:rsidRPr="00224911" w:rsidRDefault="007C6812" w:rsidP="007C6812">
      <w:pPr>
        <w:spacing w:before="120"/>
        <w:ind w:left="709" w:hanging="709"/>
        <w:rPr>
          <w:rFonts w:ascii="Calibri Light" w:hAnsi="Calibri Light" w:cs="Calibri Light"/>
          <w:bCs/>
          <w:lang w:eastAsia="pl-PL"/>
        </w:rPr>
      </w:pPr>
      <w:r w:rsidRPr="000F01F5">
        <w:rPr>
          <w:rFonts w:ascii="Calibri Light" w:hAnsi="Calibri Light" w:cs="Calibri Light"/>
          <w:lang w:eastAsia="pl-PL"/>
        </w:rPr>
        <w:t>1.13.</w:t>
      </w:r>
      <w:r w:rsidRPr="00224911">
        <w:rPr>
          <w:rFonts w:ascii="Calibri Light" w:hAnsi="Calibri Light" w:cs="Calibri Light"/>
          <w:b/>
          <w:bCs/>
          <w:lang w:eastAsia="pl-PL"/>
        </w:rPr>
        <w:t xml:space="preserve">     </w:t>
      </w:r>
      <w:r w:rsidRPr="00224911">
        <w:rPr>
          <w:rFonts w:ascii="Calibri Light" w:hAnsi="Calibri Light" w:cs="Calibri Light"/>
          <w:bCs/>
          <w:lang w:eastAsia="pl-PL"/>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w:t>
      </w:r>
    </w:p>
    <w:p w14:paraId="58023023" w14:textId="2312D7F6" w:rsidR="001901C1" w:rsidRDefault="001901C1" w:rsidP="009A6D53">
      <w:pPr>
        <w:spacing w:before="120" w:after="120" w:line="276" w:lineRule="auto"/>
        <w:rPr>
          <w:rFonts w:ascii="Calibri Light" w:hAnsi="Calibri Light" w:cs="Calibri Light"/>
          <w:b/>
          <w:bCs/>
        </w:rPr>
      </w:pPr>
    </w:p>
    <w:p w14:paraId="24F3CB51" w14:textId="49D3D0BA" w:rsidR="00D73503" w:rsidRDefault="00D73503" w:rsidP="009A6D53">
      <w:pPr>
        <w:spacing w:before="120" w:after="120" w:line="276" w:lineRule="auto"/>
        <w:rPr>
          <w:rFonts w:ascii="Calibri Light" w:hAnsi="Calibri Light" w:cs="Calibri Light"/>
          <w:b/>
          <w:bCs/>
        </w:rPr>
      </w:pPr>
    </w:p>
    <w:p w14:paraId="5DFB3CBF" w14:textId="77777777" w:rsidR="00D73503" w:rsidRPr="00F67A99" w:rsidRDefault="00D73503" w:rsidP="009A6D53">
      <w:pPr>
        <w:spacing w:before="120" w:after="120" w:line="276" w:lineRule="auto"/>
        <w:rPr>
          <w:rFonts w:ascii="Calibri Light" w:hAnsi="Calibri Light" w:cs="Calibri Light"/>
          <w:b/>
          <w:bCs/>
        </w:rPr>
      </w:pPr>
    </w:p>
    <w:p w14:paraId="7D1B599F" w14:textId="68BC3E6A" w:rsidR="0072396F" w:rsidRPr="00F67A99" w:rsidRDefault="00BB6342"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lastRenderedPageBreak/>
        <w:t>§</w:t>
      </w:r>
      <w:r w:rsidR="00297AAF" w:rsidRPr="00F67A99">
        <w:rPr>
          <w:rFonts w:ascii="Calibri Light" w:hAnsi="Calibri Light" w:cs="Calibri Light"/>
          <w:b/>
          <w:bCs/>
        </w:rPr>
        <w:t>1</w:t>
      </w:r>
      <w:r w:rsidR="00216472">
        <w:rPr>
          <w:rFonts w:ascii="Calibri Light" w:hAnsi="Calibri Light" w:cs="Calibri Light"/>
          <w:b/>
          <w:bCs/>
        </w:rPr>
        <w:t>1</w:t>
      </w:r>
    </w:p>
    <w:p w14:paraId="1D4A25BF" w14:textId="77777777" w:rsidR="0072396F" w:rsidRPr="00F67A99" w:rsidRDefault="0072396F" w:rsidP="00AC1378">
      <w:pPr>
        <w:spacing w:before="120" w:after="120" w:line="276" w:lineRule="auto"/>
        <w:jc w:val="center"/>
        <w:rPr>
          <w:rFonts w:ascii="Calibri Light" w:hAnsi="Calibri Light" w:cs="Calibri Light"/>
          <w:b/>
          <w:bCs/>
          <w:iCs/>
        </w:rPr>
      </w:pPr>
      <w:r w:rsidRPr="00F67A99">
        <w:rPr>
          <w:rFonts w:ascii="Calibri Light" w:hAnsi="Calibri Light" w:cs="Calibri Light"/>
          <w:b/>
          <w:bCs/>
        </w:rPr>
        <w:t>Zmiana Umowy</w:t>
      </w:r>
    </w:p>
    <w:p w14:paraId="1F957DCD" w14:textId="72752622" w:rsidR="00D86282" w:rsidRPr="00F67A99" w:rsidRDefault="00D86282" w:rsidP="00AC1378">
      <w:pPr>
        <w:pStyle w:val="Akapitzlist"/>
        <w:numPr>
          <w:ilvl w:val="1"/>
          <w:numId w:val="11"/>
        </w:numPr>
        <w:spacing w:before="120" w:after="120" w:line="276" w:lineRule="auto"/>
        <w:ind w:left="426" w:hanging="426"/>
        <w:rPr>
          <w:rFonts w:ascii="Calibri Light" w:hAnsi="Calibri Light" w:cs="Calibri Light"/>
        </w:rPr>
      </w:pPr>
      <w:r w:rsidRPr="00F67A99">
        <w:rPr>
          <w:rFonts w:ascii="Calibri Light" w:hAnsi="Calibri Light" w:cs="Calibri Light"/>
        </w:rPr>
        <w:t xml:space="preserve">W przypadku zaistnienia zmian w prawie skutkujących nałożeniem na Wykonawcę dodatkowych obciążeń </w:t>
      </w:r>
      <w:r w:rsidR="00D9211D" w:rsidRPr="00F67A99">
        <w:rPr>
          <w:rFonts w:ascii="Calibri Light" w:hAnsi="Calibri Light" w:cs="Calibri Light"/>
        </w:rPr>
        <w:t xml:space="preserve">wynikających z przepisów </w:t>
      </w:r>
      <w:r w:rsidR="001901C1" w:rsidRPr="00F67A99">
        <w:rPr>
          <w:rFonts w:ascii="Calibri Light" w:hAnsi="Calibri Light" w:cs="Calibri Light"/>
        </w:rPr>
        <w:t xml:space="preserve">prawa </w:t>
      </w:r>
      <w:r w:rsidR="00D9211D" w:rsidRPr="00F67A99">
        <w:rPr>
          <w:rFonts w:ascii="Calibri Light" w:hAnsi="Calibri Light" w:cs="Calibri Light"/>
        </w:rPr>
        <w:t xml:space="preserve">ogólnie obowiązujących </w:t>
      </w:r>
      <w:r w:rsidRPr="00F67A99">
        <w:rPr>
          <w:rFonts w:ascii="Calibri Light" w:hAnsi="Calibri Light" w:cs="Calibri Light"/>
        </w:rPr>
        <w:t xml:space="preserve">(np. zmian w systemie certyfikatów), Wykonawca zwróci się do </w:t>
      </w:r>
      <w:r w:rsidR="00095DDF" w:rsidRPr="00F67A99">
        <w:rPr>
          <w:rFonts w:ascii="Calibri Light" w:hAnsi="Calibri Light" w:cs="Calibri Light"/>
        </w:rPr>
        <w:t xml:space="preserve">Nabywcy </w:t>
      </w:r>
      <w:r w:rsidRPr="00F67A99">
        <w:rPr>
          <w:rFonts w:ascii="Calibri Light" w:hAnsi="Calibri Light" w:cs="Calibri Light"/>
        </w:rPr>
        <w:t>z informacją o wprowadzonych zmianach prawnych określając jednocześnie wpływ tych zmian na zmianę ceny jednostkowej energii elektrycznej</w:t>
      </w:r>
      <w:r w:rsidR="00A35CBA" w:rsidRPr="00F67A99">
        <w:rPr>
          <w:rFonts w:ascii="Calibri Light" w:hAnsi="Calibri Light" w:cs="Calibri Light"/>
        </w:rPr>
        <w:t xml:space="preserve">, w szczególności poprzez </w:t>
      </w:r>
      <w:r w:rsidR="00175DBF" w:rsidRPr="00F67A99">
        <w:rPr>
          <w:rFonts w:ascii="Calibri Light" w:hAnsi="Calibri Light" w:cs="Calibri Light"/>
        </w:rPr>
        <w:t>przedstawienie</w:t>
      </w:r>
      <w:r w:rsidR="00A35CBA" w:rsidRPr="00F67A99">
        <w:rPr>
          <w:rFonts w:ascii="Calibri Light" w:hAnsi="Calibri Light" w:cs="Calibri Light"/>
        </w:rPr>
        <w:t xml:space="preserve"> kalkulacji ceny przed i po tych zmianach</w:t>
      </w:r>
      <w:r w:rsidRPr="00F67A99">
        <w:rPr>
          <w:rFonts w:ascii="Calibri Light" w:hAnsi="Calibri Light" w:cs="Calibri Light"/>
        </w:rPr>
        <w:t>. Wprowadzenie do rozliczeń zmienionej jednostkowej ceny energii elektrycznej jest możliwe po zawarciu stosownego aneksu.</w:t>
      </w:r>
    </w:p>
    <w:p w14:paraId="4507D7CC" w14:textId="491EEA95" w:rsidR="00D86282" w:rsidRPr="00F67A99" w:rsidRDefault="00D86282" w:rsidP="00AC1378">
      <w:pPr>
        <w:pStyle w:val="Akapitzlist"/>
        <w:numPr>
          <w:ilvl w:val="1"/>
          <w:numId w:val="11"/>
        </w:numPr>
        <w:spacing w:before="120" w:after="120" w:line="276" w:lineRule="auto"/>
        <w:ind w:left="426" w:hanging="426"/>
        <w:rPr>
          <w:rFonts w:ascii="Calibri Light" w:hAnsi="Calibri Light" w:cs="Calibri Light"/>
        </w:rPr>
      </w:pPr>
      <w:r w:rsidRPr="00F67A99">
        <w:rPr>
          <w:rFonts w:ascii="Calibri Light" w:hAnsi="Calibri Light" w:cs="Calibri Light"/>
        </w:rPr>
        <w:t xml:space="preserve">W przypadku zmian wynikających z Ustawy o podatku akcyzowym mających wpływ na konieczność wprowadzenia do rozliczeń stawek podatkowych lub dokonania zmiany wysokości naliczanych stawek akcyzowych Wykonawca będzie prowadził rozliczenia na podstawie nowych stawek akcyzowych począwszy od dnia zaistnienia nowych okoliczności wprowadzonych zmianami prawnymi. Wykonawca jest zobowiązany do poinformowania </w:t>
      </w:r>
      <w:r w:rsidR="00095DDF" w:rsidRPr="00F67A99">
        <w:rPr>
          <w:rFonts w:ascii="Calibri Light" w:hAnsi="Calibri Light" w:cs="Calibri Light"/>
        </w:rPr>
        <w:t xml:space="preserve">Nabywcy </w:t>
      </w:r>
      <w:r w:rsidRPr="00F67A99">
        <w:rPr>
          <w:rFonts w:ascii="Calibri Light" w:hAnsi="Calibri Light" w:cs="Calibri Light"/>
        </w:rPr>
        <w:t xml:space="preserve">o wprowadzonych zmianach w rozliczeniach wraz z pierwszą fakturą wystawioną na podstawie zmienionych stawek. Ponadto zmiany związane z rozpoczęciem naliczania akcyzy bądź zaprzestaniem jej naliczania będą realizowane po przesłaniu przez </w:t>
      </w:r>
      <w:r w:rsidR="00095DDF" w:rsidRPr="00F67A99">
        <w:rPr>
          <w:rFonts w:ascii="Calibri Light" w:hAnsi="Calibri Light" w:cs="Calibri Light"/>
        </w:rPr>
        <w:t xml:space="preserve">Nabywcy </w:t>
      </w:r>
      <w:r w:rsidRPr="00F67A99">
        <w:rPr>
          <w:rFonts w:ascii="Calibri Light" w:hAnsi="Calibri Light" w:cs="Calibri Light"/>
        </w:rPr>
        <w:t xml:space="preserve">zmienionego Oświadczenia o sposobie wykorzystania nabytej energii elektrycznej, z którego będzie wynikał zakres wprowadzanych zmian w zakresie płatności akcyzowych. </w:t>
      </w:r>
    </w:p>
    <w:p w14:paraId="58EE7B09" w14:textId="5DBF2B51" w:rsidR="00D86282" w:rsidRPr="00F67A99" w:rsidRDefault="00D86282" w:rsidP="00AC1378">
      <w:pPr>
        <w:pStyle w:val="Akapitzlist"/>
        <w:numPr>
          <w:ilvl w:val="1"/>
          <w:numId w:val="11"/>
        </w:numPr>
        <w:spacing w:before="120" w:after="120" w:line="276" w:lineRule="auto"/>
        <w:ind w:left="426" w:hanging="426"/>
        <w:rPr>
          <w:rFonts w:ascii="Calibri Light" w:hAnsi="Calibri Light" w:cs="Calibri Light"/>
        </w:rPr>
      </w:pPr>
      <w:r w:rsidRPr="00F67A99">
        <w:rPr>
          <w:rFonts w:ascii="Calibri Light" w:hAnsi="Calibri Light" w:cs="Calibri Light"/>
        </w:rPr>
        <w:t xml:space="preserve">W przypadku zmiany przepisów podatkowych w zakresie zmiany stawki podatku VAT Wykonawca będzie prowadził rozliczenia na podstawie nowych stawek podatku VAT począwszy od dnia wejścia przedmiotowych zmian w życie. Wykonawca jest zobowiązany do poinformowania </w:t>
      </w:r>
      <w:r w:rsidR="00095DDF" w:rsidRPr="00F67A99">
        <w:rPr>
          <w:rFonts w:ascii="Calibri Light" w:hAnsi="Calibri Light" w:cs="Calibri Light"/>
        </w:rPr>
        <w:t xml:space="preserve">Nabywcy </w:t>
      </w:r>
      <w:r w:rsidR="00CB0233" w:rsidRPr="00F67A99">
        <w:rPr>
          <w:rFonts w:ascii="Calibri Light" w:hAnsi="Calibri Light" w:cs="Calibri Light"/>
        </w:rPr>
        <w:br/>
      </w:r>
      <w:r w:rsidRPr="00F67A99">
        <w:rPr>
          <w:rFonts w:ascii="Calibri Light" w:hAnsi="Calibri Light" w:cs="Calibri Light"/>
        </w:rPr>
        <w:t>o wprowadzonych zmianach w rozliczeniach wraz z pierwszą fakturą wystawioną na podstawie zmienionych stawek.</w:t>
      </w:r>
      <w:r w:rsidR="00CD1ABD" w:rsidRPr="00F67A99">
        <w:rPr>
          <w:rFonts w:ascii="Calibri Light" w:hAnsi="Calibri Light" w:cs="Calibri Light"/>
        </w:rPr>
        <w:t xml:space="preserve"> </w:t>
      </w:r>
      <w:r w:rsidR="00C31478" w:rsidRPr="00F67A99">
        <w:rPr>
          <w:rFonts w:ascii="Calibri Light" w:hAnsi="Calibri Light" w:cs="Calibri Light"/>
        </w:rPr>
        <w:t xml:space="preserve">W takim przypadku cena netto pozostaje niezmienna. </w:t>
      </w:r>
    </w:p>
    <w:p w14:paraId="2B3B6F6C" w14:textId="22C72048" w:rsidR="00D86282" w:rsidRPr="00F67A99" w:rsidRDefault="00D86282" w:rsidP="00AC1378">
      <w:pPr>
        <w:pStyle w:val="Akapitzlist"/>
        <w:numPr>
          <w:ilvl w:val="1"/>
          <w:numId w:val="11"/>
        </w:numPr>
        <w:spacing w:before="120" w:after="120" w:line="276" w:lineRule="auto"/>
        <w:ind w:left="426" w:hanging="426"/>
        <w:rPr>
          <w:rFonts w:ascii="Calibri Light" w:hAnsi="Calibri Light" w:cs="Calibri Light"/>
        </w:rPr>
      </w:pPr>
      <w:r w:rsidRPr="00F67A99">
        <w:rPr>
          <w:rFonts w:ascii="Calibri Light" w:hAnsi="Calibri Light" w:cs="Calibri Light"/>
        </w:rPr>
        <w:t>Ponadto przewiduje się możliwość wprowadzenia zmian postanowień zawartej umowy w stosunku do treści przedłożonej w postępowaniu oferty, na podstawie której dokonano wyboru Wykonawcy, w następujących przypadkach:</w:t>
      </w:r>
    </w:p>
    <w:p w14:paraId="222E3C3B" w14:textId="77777777" w:rsidR="00D86282" w:rsidRPr="00F67A99" w:rsidRDefault="00D86282" w:rsidP="00AC1378">
      <w:pPr>
        <w:pStyle w:val="Akapitzlist"/>
        <w:numPr>
          <w:ilvl w:val="0"/>
          <w:numId w:val="10"/>
        </w:numPr>
        <w:spacing w:before="120" w:after="120" w:line="276" w:lineRule="auto"/>
        <w:rPr>
          <w:rFonts w:ascii="Calibri Light" w:hAnsi="Calibri Light" w:cs="Calibri Light"/>
        </w:rPr>
      </w:pPr>
      <w:r w:rsidRPr="00F67A99">
        <w:rPr>
          <w:rFonts w:ascii="Calibri Light" w:hAnsi="Calibri Light" w:cs="Calibri Light"/>
        </w:rPr>
        <w:t xml:space="preserve">jeżeli w wyniku prowadzenia procedury zmiany sprzedawcy, nie będzie możliwe dochowanie terminu rozpoczęcia dostaw określonych w przedłożonej ofercie, rozpoczęcie dostaw energii elektrycznej rozpocznie się po pozytywnie zakończonej procedurze zmiany sprzedawcy. </w:t>
      </w:r>
    </w:p>
    <w:p w14:paraId="62C96D89" w14:textId="2430139D" w:rsidR="00D86282" w:rsidRPr="00F67A99" w:rsidRDefault="00D86282" w:rsidP="00AC1378">
      <w:pPr>
        <w:pStyle w:val="Akapitzlist"/>
        <w:numPr>
          <w:ilvl w:val="0"/>
          <w:numId w:val="10"/>
        </w:numPr>
        <w:spacing w:before="120" w:after="120" w:line="276" w:lineRule="auto"/>
        <w:rPr>
          <w:rFonts w:ascii="Calibri Light" w:hAnsi="Calibri Light" w:cs="Calibri Light"/>
        </w:rPr>
      </w:pPr>
      <w:r w:rsidRPr="00F67A99">
        <w:rPr>
          <w:rFonts w:ascii="Calibri Light" w:hAnsi="Calibri Light" w:cs="Calibri Light"/>
        </w:rPr>
        <w:t>jeżeli w wyniku zmian organizacyjnych, przekształceń własnościowych, zmiany profili działania jednostki, modernizacji lub remontu, montażu instalacji wytwórczej, etc. nastąpi zmiana liczby punktów poboru energii elektrycznej, tj. zwiększenie liczby punktów poboru energii elektrycznej lub zmniejszenie liczby punktów poboru. W takim przypadku konieczne jest zawarcie stosownego aneksu do umowy (wprowadzenie nowego ppe, likwidacja ppe).</w:t>
      </w:r>
    </w:p>
    <w:p w14:paraId="647C1342" w14:textId="0E1EE6FE" w:rsidR="00D86282" w:rsidRPr="00F67A99" w:rsidRDefault="00D86282" w:rsidP="00AC1378">
      <w:pPr>
        <w:pStyle w:val="Akapitzlist"/>
        <w:numPr>
          <w:ilvl w:val="0"/>
          <w:numId w:val="10"/>
        </w:numPr>
        <w:tabs>
          <w:tab w:val="left" w:pos="4500"/>
        </w:tabs>
        <w:spacing w:before="120" w:after="120" w:line="276" w:lineRule="auto"/>
        <w:rPr>
          <w:rFonts w:ascii="Calibri Light" w:hAnsi="Calibri Light" w:cs="Calibri Light"/>
        </w:rPr>
      </w:pPr>
      <w:r w:rsidRPr="00F67A99">
        <w:rPr>
          <w:rFonts w:ascii="Calibri Light" w:hAnsi="Calibri Light" w:cs="Calibri Light"/>
        </w:rPr>
        <w:t xml:space="preserve">jeżeli w wyniku zmian organizacyjnych, przekształceń własnościowych, zmiany profili działania jednostki, modernizacji lub remontu, optymalizacji pracy urządzeń, etc. nastąpi zmiana mocy umowne lub grupy taryfowej. W takim przypadku </w:t>
      </w:r>
      <w:r w:rsidR="00095DDF" w:rsidRPr="00F67A99">
        <w:rPr>
          <w:rFonts w:ascii="Calibri Light" w:hAnsi="Calibri Light" w:cs="Calibri Light"/>
        </w:rPr>
        <w:t xml:space="preserve">Nabywca </w:t>
      </w:r>
      <w:r w:rsidRPr="00F67A99">
        <w:rPr>
          <w:rFonts w:ascii="Calibri Light" w:hAnsi="Calibri Light" w:cs="Calibri Light"/>
        </w:rPr>
        <w:t xml:space="preserve">będzie się zwracał do Wykonawcy o wystąpienie ze stosownym wnioskiem dla sporządzenia stosownego aneksu do umowy o świadczenie usług dystrybucji energii elektrycznej (wprowadzenie nowej mocy umownej, zmiana grupy taryfowej). Procedura zmiany mocy umownej lub grupy taryfowej przeprowadzona będzie na zasadach określonych w Taryfie OSD oraz IRiESD na mocy </w:t>
      </w:r>
      <w:r w:rsidRPr="00F67A99">
        <w:rPr>
          <w:rFonts w:ascii="Calibri Light" w:hAnsi="Calibri Light" w:cs="Calibri Light"/>
        </w:rPr>
        <w:lastRenderedPageBreak/>
        <w:t>udzielonego Wykonawcy pełnomocnictwa</w:t>
      </w:r>
      <w:r w:rsidR="00DB5D5A" w:rsidRPr="00F67A99">
        <w:rPr>
          <w:rFonts w:ascii="Calibri Light" w:hAnsi="Calibri Light" w:cs="Calibri Light"/>
        </w:rPr>
        <w:t xml:space="preserve"> i będzie realizowana w obrębie grup taryfowych ujętych w </w:t>
      </w:r>
      <w:r w:rsidR="00C51AE0" w:rsidRPr="00F67A99">
        <w:rPr>
          <w:rFonts w:ascii="Calibri Light" w:hAnsi="Calibri Light" w:cs="Calibri Light"/>
        </w:rPr>
        <w:t>SWZ</w:t>
      </w:r>
      <w:r w:rsidRPr="00F67A99">
        <w:rPr>
          <w:rFonts w:ascii="Calibri Light" w:hAnsi="Calibri Light" w:cs="Calibri Light"/>
        </w:rPr>
        <w:t xml:space="preserve">. </w:t>
      </w:r>
    </w:p>
    <w:p w14:paraId="06FBB9CD" w14:textId="03A74B08" w:rsidR="00D86282" w:rsidRPr="00F67A99" w:rsidRDefault="00D86282" w:rsidP="00AC1378">
      <w:pPr>
        <w:pStyle w:val="Akapitzlist"/>
        <w:numPr>
          <w:ilvl w:val="0"/>
          <w:numId w:val="10"/>
        </w:numPr>
        <w:shd w:val="clear" w:color="auto" w:fill="FFFFFF" w:themeFill="background1"/>
        <w:spacing w:before="120" w:after="120" w:line="276" w:lineRule="auto"/>
        <w:rPr>
          <w:rFonts w:ascii="Calibri Light" w:hAnsi="Calibri Light" w:cs="Calibri Light"/>
        </w:rPr>
      </w:pPr>
      <w:r w:rsidRPr="00F67A99">
        <w:rPr>
          <w:rFonts w:ascii="Calibri Light" w:hAnsi="Calibri Light" w:cs="Calibri Light"/>
        </w:rPr>
        <w:t>jeżeli zgodnie z zasadami określonymi w Taryfie OSD dokonana zostanie zmiana grupy taryfowej dla ppe Wykonawca rozpocznie prowadzenie rozliczeń dla tego ppe ze stawką zgodną z par. 6</w:t>
      </w:r>
      <w:r w:rsidR="00FC0D2B" w:rsidRPr="00F67A99">
        <w:rPr>
          <w:rFonts w:ascii="Calibri Light" w:hAnsi="Calibri Light" w:cs="Calibri Light"/>
        </w:rPr>
        <w:t> </w:t>
      </w:r>
      <w:r w:rsidRPr="00F67A99">
        <w:rPr>
          <w:rFonts w:ascii="Calibri Light" w:hAnsi="Calibri Light" w:cs="Calibri Light"/>
        </w:rPr>
        <w:t xml:space="preserve">ust. 1 niniejszej umowy. </w:t>
      </w:r>
    </w:p>
    <w:p w14:paraId="02139364" w14:textId="6D29078C" w:rsidR="00D86282" w:rsidRPr="00F67A99" w:rsidRDefault="00D86282" w:rsidP="00AC1378">
      <w:pPr>
        <w:pStyle w:val="Akapitzlist"/>
        <w:numPr>
          <w:ilvl w:val="1"/>
          <w:numId w:val="11"/>
        </w:numPr>
        <w:spacing w:before="120" w:after="120" w:line="276" w:lineRule="auto"/>
        <w:ind w:left="284" w:hanging="284"/>
        <w:rPr>
          <w:rFonts w:ascii="Calibri Light" w:hAnsi="Calibri Light" w:cs="Calibri Light"/>
        </w:rPr>
      </w:pPr>
      <w:r w:rsidRPr="00F67A99">
        <w:rPr>
          <w:rFonts w:ascii="Calibri Light" w:hAnsi="Calibri Light" w:cs="Calibri Light"/>
        </w:rPr>
        <w:t>Strony dopuszczają również wprowadzenie zmian w z</w:t>
      </w:r>
      <w:r w:rsidR="00C76382" w:rsidRPr="00F67A99">
        <w:rPr>
          <w:rFonts w:ascii="Calibri Light" w:hAnsi="Calibri Light" w:cs="Calibri Light"/>
        </w:rPr>
        <w:t>a</w:t>
      </w:r>
      <w:r w:rsidRPr="00F67A99">
        <w:rPr>
          <w:rFonts w:ascii="Calibri Light" w:hAnsi="Calibri Light" w:cs="Calibri Light"/>
        </w:rPr>
        <w:t>wartej umowie w przypadku:</w:t>
      </w:r>
    </w:p>
    <w:p w14:paraId="440A135B" w14:textId="77777777" w:rsidR="00D86282" w:rsidRPr="00F67A99" w:rsidRDefault="00D86282" w:rsidP="00AC1378">
      <w:pPr>
        <w:pStyle w:val="Akapitzlist"/>
        <w:numPr>
          <w:ilvl w:val="0"/>
          <w:numId w:val="13"/>
        </w:numPr>
        <w:tabs>
          <w:tab w:val="left" w:pos="284"/>
        </w:tabs>
        <w:overflowPunct w:val="0"/>
        <w:autoSpaceDE w:val="0"/>
        <w:autoSpaceDN w:val="0"/>
        <w:adjustRightInd w:val="0"/>
        <w:spacing w:before="120" w:after="120" w:line="276" w:lineRule="auto"/>
        <w:ind w:left="1134"/>
        <w:textAlignment w:val="baseline"/>
        <w:rPr>
          <w:rFonts w:ascii="Calibri Light" w:eastAsia="Times New Roman" w:hAnsi="Calibri Light" w:cs="Calibri Light"/>
          <w:lang w:eastAsia="pl-PL"/>
        </w:rPr>
      </w:pPr>
      <w:r w:rsidRPr="00F67A99">
        <w:rPr>
          <w:rFonts w:ascii="Calibri Light" w:eastAsia="Times New Roman" w:hAnsi="Calibri Light" w:cs="Calibri Light"/>
          <w:lang w:eastAsia="pl-PL"/>
        </w:rPr>
        <w:t xml:space="preserve">Konieczności poprawienia oczywistej omyłki pisarskiej; </w:t>
      </w:r>
    </w:p>
    <w:p w14:paraId="51957475" w14:textId="77777777" w:rsidR="00D86282" w:rsidRPr="00F67A99" w:rsidRDefault="00D86282" w:rsidP="00AC1378">
      <w:pPr>
        <w:pStyle w:val="Akapitzlist"/>
        <w:numPr>
          <w:ilvl w:val="0"/>
          <w:numId w:val="13"/>
        </w:numPr>
        <w:tabs>
          <w:tab w:val="left" w:pos="284"/>
        </w:tabs>
        <w:overflowPunct w:val="0"/>
        <w:autoSpaceDE w:val="0"/>
        <w:autoSpaceDN w:val="0"/>
        <w:adjustRightInd w:val="0"/>
        <w:spacing w:before="120" w:after="120" w:line="276" w:lineRule="auto"/>
        <w:ind w:left="1134"/>
        <w:textAlignment w:val="baseline"/>
        <w:rPr>
          <w:rFonts w:ascii="Calibri Light" w:eastAsia="Times New Roman" w:hAnsi="Calibri Light" w:cs="Calibri Light"/>
          <w:lang w:eastAsia="pl-PL"/>
        </w:rPr>
      </w:pPr>
      <w:r w:rsidRPr="00F67A99">
        <w:rPr>
          <w:rFonts w:ascii="Calibri Light" w:eastAsia="Times New Roman" w:hAnsi="Calibri Light" w:cs="Calibri Light"/>
          <w:lang w:eastAsia="pl-PL"/>
        </w:rPr>
        <w:t xml:space="preserve">Zmiany osób reprezentujących Wykonawcę; </w:t>
      </w:r>
    </w:p>
    <w:p w14:paraId="6DA19AA5" w14:textId="52905C17" w:rsidR="00D86282" w:rsidRPr="00F67A99" w:rsidRDefault="00D86282" w:rsidP="00AC1378">
      <w:pPr>
        <w:pStyle w:val="Akapitzlist"/>
        <w:numPr>
          <w:ilvl w:val="0"/>
          <w:numId w:val="13"/>
        </w:numPr>
        <w:tabs>
          <w:tab w:val="left" w:pos="284"/>
        </w:tabs>
        <w:overflowPunct w:val="0"/>
        <w:autoSpaceDE w:val="0"/>
        <w:autoSpaceDN w:val="0"/>
        <w:adjustRightInd w:val="0"/>
        <w:spacing w:before="120" w:after="120" w:line="276" w:lineRule="auto"/>
        <w:ind w:left="1134"/>
        <w:textAlignment w:val="baseline"/>
        <w:rPr>
          <w:rFonts w:ascii="Calibri Light" w:eastAsia="Times New Roman" w:hAnsi="Calibri Light" w:cs="Calibri Light"/>
          <w:lang w:eastAsia="pl-PL"/>
        </w:rPr>
      </w:pPr>
      <w:r w:rsidRPr="00F67A99">
        <w:rPr>
          <w:rFonts w:ascii="Calibri Light" w:eastAsia="Times New Roman" w:hAnsi="Calibri Light" w:cs="Calibri Light"/>
          <w:lang w:eastAsia="pl-PL"/>
        </w:rPr>
        <w:t xml:space="preserve">Zmiany danych podmiotowych Wykonawcy lub </w:t>
      </w:r>
      <w:r w:rsidR="00095DDF" w:rsidRPr="00F67A99">
        <w:rPr>
          <w:rFonts w:ascii="Calibri Light" w:eastAsia="Times New Roman" w:hAnsi="Calibri Light" w:cs="Calibri Light"/>
          <w:lang w:eastAsia="pl-PL"/>
        </w:rPr>
        <w:t>Nabywcy</w:t>
      </w:r>
      <w:r w:rsidRPr="00F67A99">
        <w:rPr>
          <w:rFonts w:ascii="Calibri Light" w:eastAsia="Times New Roman" w:hAnsi="Calibri Light" w:cs="Calibri Light"/>
          <w:lang w:eastAsia="pl-PL"/>
        </w:rPr>
        <w:t>;</w:t>
      </w:r>
    </w:p>
    <w:p w14:paraId="6BB6AC97" w14:textId="0F577B51" w:rsidR="00D86282" w:rsidRPr="00F67A99" w:rsidRDefault="00D86282" w:rsidP="00AC1378">
      <w:pPr>
        <w:pStyle w:val="Akapitzlist"/>
        <w:numPr>
          <w:ilvl w:val="0"/>
          <w:numId w:val="13"/>
        </w:numPr>
        <w:tabs>
          <w:tab w:val="left" w:pos="284"/>
        </w:tabs>
        <w:overflowPunct w:val="0"/>
        <w:autoSpaceDE w:val="0"/>
        <w:autoSpaceDN w:val="0"/>
        <w:adjustRightInd w:val="0"/>
        <w:spacing w:before="120" w:after="120" w:line="276" w:lineRule="auto"/>
        <w:ind w:left="1134"/>
        <w:textAlignment w:val="baseline"/>
        <w:rPr>
          <w:rFonts w:ascii="Calibri Light" w:eastAsia="Times New Roman" w:hAnsi="Calibri Light" w:cs="Calibri Light"/>
          <w:lang w:eastAsia="pl-PL"/>
        </w:rPr>
      </w:pPr>
      <w:r w:rsidRPr="00F67A99">
        <w:rPr>
          <w:rFonts w:ascii="Calibri Light" w:eastAsia="Times New Roman" w:hAnsi="Calibri Light" w:cs="Calibri Light"/>
          <w:lang w:eastAsia="pl-PL"/>
        </w:rPr>
        <w:t>W innych sytuacjach, których nie można było przewidzieć w chwi</w:t>
      </w:r>
      <w:r w:rsidR="006F0A74" w:rsidRPr="00F67A99">
        <w:rPr>
          <w:rFonts w:ascii="Calibri Light" w:eastAsia="Times New Roman" w:hAnsi="Calibri Light" w:cs="Calibri Light"/>
          <w:lang w:eastAsia="pl-PL"/>
        </w:rPr>
        <w:t>li zawarcia niniejszej Umowy, a </w:t>
      </w:r>
      <w:r w:rsidRPr="00F67A99">
        <w:rPr>
          <w:rFonts w:ascii="Calibri Light" w:eastAsia="Times New Roman" w:hAnsi="Calibri Light" w:cs="Calibri Light"/>
          <w:lang w:eastAsia="pl-PL"/>
        </w:rPr>
        <w:t>mających charakter zmian nieistotnych tzn. takich, o których wiedza na etapie postępowania o udzielenie zamówienia nie wpłynęłaby na krąg podmiotów ubiegających się o to zamówienie lub na wynik postępowania.</w:t>
      </w:r>
      <w:r w:rsidRPr="00F67A99">
        <w:rPr>
          <w:rFonts w:ascii="Calibri Light" w:hAnsi="Calibri Light" w:cs="Calibri Light"/>
        </w:rPr>
        <w:t xml:space="preserve"> </w:t>
      </w:r>
      <w:r w:rsidRPr="00F67A99">
        <w:rPr>
          <w:rFonts w:ascii="Calibri Light" w:eastAsia="Times New Roman" w:hAnsi="Calibri Light" w:cs="Calibri Light"/>
          <w:lang w:eastAsia="pl-PL"/>
        </w:rPr>
        <w:t>zaistnienia niemożliwej do przewidzenia w momencie zawarcia umowy okoliczności prawnej, ekonomicznej lub technicznej, za którą żadna ze stron nie ponosi odpowiedzialności, skutkującej brakiem możliwości należytego wykonania umowy,</w:t>
      </w:r>
    </w:p>
    <w:p w14:paraId="5A081869" w14:textId="791759D1" w:rsidR="00D86282" w:rsidRPr="00F67A99" w:rsidRDefault="00D86282" w:rsidP="00AC1378">
      <w:pPr>
        <w:pStyle w:val="Akapitzlist"/>
        <w:numPr>
          <w:ilvl w:val="0"/>
          <w:numId w:val="13"/>
        </w:numPr>
        <w:tabs>
          <w:tab w:val="left" w:pos="284"/>
        </w:tabs>
        <w:overflowPunct w:val="0"/>
        <w:autoSpaceDE w:val="0"/>
        <w:autoSpaceDN w:val="0"/>
        <w:adjustRightInd w:val="0"/>
        <w:spacing w:before="120" w:after="120" w:line="276" w:lineRule="auto"/>
        <w:ind w:left="1134"/>
        <w:textAlignment w:val="baseline"/>
        <w:rPr>
          <w:rFonts w:ascii="Calibri Light" w:eastAsia="Times New Roman" w:hAnsi="Calibri Light" w:cs="Calibri Light"/>
          <w:lang w:eastAsia="pl-PL"/>
        </w:rPr>
      </w:pPr>
      <w:r w:rsidRPr="00F67A99">
        <w:rPr>
          <w:rFonts w:ascii="Calibri Light" w:eastAsia="Times New Roman" w:hAnsi="Calibri Light" w:cs="Calibri Light"/>
          <w:lang w:eastAsia="pl-PL"/>
        </w:rPr>
        <w:t>wyniknięcia rozbieżności lub niejasności w rozumieniu pojęć użytych w umowie, których nie można usunąć w inny sposób a zmiana będzie umożliwiać usunięcie rozbieżności i</w:t>
      </w:r>
      <w:r w:rsidR="00FC0D2B" w:rsidRPr="00F67A99">
        <w:rPr>
          <w:rFonts w:ascii="Calibri Light" w:eastAsia="Times New Roman" w:hAnsi="Calibri Light" w:cs="Calibri Light"/>
          <w:lang w:eastAsia="pl-PL"/>
        </w:rPr>
        <w:t> </w:t>
      </w:r>
      <w:r w:rsidRPr="00F67A99">
        <w:rPr>
          <w:rFonts w:ascii="Calibri Light" w:eastAsia="Times New Roman" w:hAnsi="Calibri Light" w:cs="Calibri Light"/>
          <w:lang w:eastAsia="pl-PL"/>
        </w:rPr>
        <w:t>doprecyzowanie umowy w celu jednoznacznej interpretacji jej zapisów przez Strony,</w:t>
      </w:r>
    </w:p>
    <w:p w14:paraId="5F498D0C" w14:textId="77777777" w:rsidR="009A6D53" w:rsidRPr="00F67A99" w:rsidRDefault="009A6D53" w:rsidP="00AC1378">
      <w:pPr>
        <w:spacing w:before="120" w:after="120" w:line="276" w:lineRule="auto"/>
        <w:jc w:val="center"/>
        <w:rPr>
          <w:rFonts w:ascii="Calibri Light" w:hAnsi="Calibri Light" w:cs="Calibri Light"/>
          <w:b/>
          <w:bCs/>
        </w:rPr>
      </w:pPr>
    </w:p>
    <w:p w14:paraId="0B5711B6" w14:textId="5EA02142" w:rsidR="0072396F" w:rsidRPr="00F67A99" w:rsidRDefault="0072396F"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§1</w:t>
      </w:r>
      <w:r w:rsidR="00216472">
        <w:rPr>
          <w:rFonts w:ascii="Calibri Light" w:hAnsi="Calibri Light" w:cs="Calibri Light"/>
          <w:b/>
          <w:bCs/>
        </w:rPr>
        <w:t>2</w:t>
      </w:r>
    </w:p>
    <w:p w14:paraId="264F1942" w14:textId="77777777" w:rsidR="0072396F" w:rsidRPr="00F67A99" w:rsidRDefault="0072396F" w:rsidP="00AC1378">
      <w:pPr>
        <w:spacing w:before="120" w:after="120" w:line="276" w:lineRule="auto"/>
        <w:jc w:val="center"/>
        <w:rPr>
          <w:rFonts w:ascii="Calibri Light" w:hAnsi="Calibri Light" w:cs="Calibri Light"/>
          <w:b/>
          <w:bCs/>
        </w:rPr>
      </w:pPr>
      <w:r w:rsidRPr="00F67A99">
        <w:rPr>
          <w:rFonts w:ascii="Calibri Light" w:hAnsi="Calibri Light" w:cs="Calibri Light"/>
          <w:b/>
          <w:bCs/>
        </w:rPr>
        <w:t>Postanowienia końcowe</w:t>
      </w:r>
    </w:p>
    <w:p w14:paraId="4388BDE9" w14:textId="65B49189" w:rsidR="0072396F" w:rsidRPr="00F67A99" w:rsidRDefault="0072396F" w:rsidP="00AC1378">
      <w:pPr>
        <w:numPr>
          <w:ilvl w:val="0"/>
          <w:numId w:val="22"/>
        </w:numPr>
        <w:tabs>
          <w:tab w:val="clear" w:pos="720"/>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 xml:space="preserve">Wszelkie sprawy sporne wynikłe na tle realizacji Umowy, rozstrzygać będzie Sąd właściwy dla siedziby </w:t>
      </w:r>
      <w:r w:rsidR="00095DDF" w:rsidRPr="00F67A99">
        <w:rPr>
          <w:rFonts w:ascii="Calibri Light" w:hAnsi="Calibri Light" w:cs="Calibri Light"/>
        </w:rPr>
        <w:t>Nabywcy</w:t>
      </w:r>
      <w:r w:rsidRPr="00F67A99">
        <w:rPr>
          <w:rFonts w:ascii="Calibri Light" w:hAnsi="Calibri Light" w:cs="Calibri Light"/>
        </w:rPr>
        <w:t>.</w:t>
      </w:r>
    </w:p>
    <w:p w14:paraId="6FEA71AD" w14:textId="03751F7B" w:rsidR="0072396F" w:rsidRPr="00F67A99" w:rsidRDefault="0072396F" w:rsidP="00AC1378">
      <w:pPr>
        <w:numPr>
          <w:ilvl w:val="0"/>
          <w:numId w:val="22"/>
        </w:numPr>
        <w:tabs>
          <w:tab w:val="clear" w:pos="720"/>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Integralną częścią niniejszej umowy jest wykaz punktów poboru energii elektrycznej (załącznik nr 1 do Umowy).</w:t>
      </w:r>
    </w:p>
    <w:p w14:paraId="1017F87B" w14:textId="4028D86A" w:rsidR="0072396F" w:rsidRPr="00F67A99" w:rsidRDefault="0072396F" w:rsidP="00AC1378">
      <w:pPr>
        <w:numPr>
          <w:ilvl w:val="0"/>
          <w:numId w:val="22"/>
        </w:numPr>
        <w:tabs>
          <w:tab w:val="clear" w:pos="720"/>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 xml:space="preserve">W sprawach nieuregulowanych Umową zastosowanie znajdą przepisy </w:t>
      </w:r>
      <w:r w:rsidR="00216472">
        <w:rPr>
          <w:rFonts w:ascii="Calibri Light" w:hAnsi="Calibri Light" w:cs="Calibri Light"/>
        </w:rPr>
        <w:t>K</w:t>
      </w:r>
      <w:r w:rsidR="000D0A5A" w:rsidRPr="00F67A99">
        <w:rPr>
          <w:rFonts w:ascii="Calibri Light" w:hAnsi="Calibri Light" w:cs="Calibri Light"/>
        </w:rPr>
        <w:t xml:space="preserve">odeksu </w:t>
      </w:r>
      <w:r w:rsidRPr="00F67A99">
        <w:rPr>
          <w:rFonts w:ascii="Calibri Light" w:hAnsi="Calibri Light" w:cs="Calibri Light"/>
        </w:rPr>
        <w:t>c</w:t>
      </w:r>
      <w:r w:rsidR="000D0A5A" w:rsidRPr="00F67A99">
        <w:rPr>
          <w:rFonts w:ascii="Calibri Light" w:hAnsi="Calibri Light" w:cs="Calibri Light"/>
        </w:rPr>
        <w:t>ywilnego</w:t>
      </w:r>
      <w:r w:rsidRPr="00F67A99">
        <w:rPr>
          <w:rFonts w:ascii="Calibri Light" w:hAnsi="Calibri Light" w:cs="Calibri Light"/>
        </w:rPr>
        <w:t>, Prawa energetycznego.</w:t>
      </w:r>
    </w:p>
    <w:p w14:paraId="02A43944" w14:textId="6F6C5D11" w:rsidR="0072396F" w:rsidRPr="00F67A99" w:rsidRDefault="00095DDF" w:rsidP="00AC1378">
      <w:pPr>
        <w:numPr>
          <w:ilvl w:val="0"/>
          <w:numId w:val="22"/>
        </w:numPr>
        <w:tabs>
          <w:tab w:val="clear" w:pos="720"/>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 xml:space="preserve">Nabywca </w:t>
      </w:r>
      <w:r w:rsidR="0072396F" w:rsidRPr="00F67A99">
        <w:rPr>
          <w:rFonts w:ascii="Calibri Light" w:hAnsi="Calibri Light" w:cs="Calibri Light"/>
        </w:rPr>
        <w:t>dla realizacji umowy i dokonania czynności związanymi z wprowadzeniem jej do systemu OSD udziela Wykonawcy pełnomocnictwa o t</w:t>
      </w:r>
      <w:r w:rsidR="00265F98" w:rsidRPr="00F67A99">
        <w:rPr>
          <w:rFonts w:ascii="Calibri Light" w:hAnsi="Calibri Light" w:cs="Calibri Light"/>
        </w:rPr>
        <w:t xml:space="preserve">reści zawartej w załączniku nr </w:t>
      </w:r>
      <w:ins w:id="4" w:author="Marcin Lis" w:date="2023-04-04T12:21:00Z">
        <w:r w:rsidR="00113CF7">
          <w:rPr>
            <w:rFonts w:ascii="Calibri Light" w:hAnsi="Calibri Light" w:cs="Calibri Light"/>
          </w:rPr>
          <w:t>2</w:t>
        </w:r>
      </w:ins>
      <w:del w:id="5" w:author="Marcin Lis" w:date="2023-04-04T12:21:00Z">
        <w:r w:rsidR="00265F98" w:rsidRPr="00F67A99" w:rsidDel="00113CF7">
          <w:rPr>
            <w:rFonts w:ascii="Calibri Light" w:hAnsi="Calibri Light" w:cs="Calibri Light"/>
          </w:rPr>
          <w:delText>3</w:delText>
        </w:r>
      </w:del>
      <w:r w:rsidR="0072396F" w:rsidRPr="00F67A99">
        <w:rPr>
          <w:rFonts w:ascii="Calibri Light" w:hAnsi="Calibri Light" w:cs="Calibri Light"/>
        </w:rPr>
        <w:t xml:space="preserve"> do niniejszej umowy.</w:t>
      </w:r>
    </w:p>
    <w:p w14:paraId="71358A1E" w14:textId="4B7E70D3" w:rsidR="0072396F" w:rsidRPr="00F67A99" w:rsidRDefault="0072396F" w:rsidP="00AC1378">
      <w:pPr>
        <w:numPr>
          <w:ilvl w:val="0"/>
          <w:numId w:val="22"/>
        </w:numPr>
        <w:tabs>
          <w:tab w:val="clear" w:pos="720"/>
        </w:tabs>
        <w:autoSpaceDE w:val="0"/>
        <w:spacing w:before="120" w:after="120" w:line="276" w:lineRule="auto"/>
        <w:ind w:left="426" w:hanging="426"/>
        <w:rPr>
          <w:rFonts w:ascii="Calibri Light" w:hAnsi="Calibri Light" w:cs="Calibri Light"/>
        </w:rPr>
      </w:pPr>
      <w:r w:rsidRPr="00F67A99">
        <w:rPr>
          <w:rFonts w:ascii="Calibri Light" w:hAnsi="Calibri Light" w:cs="Calibri Light"/>
        </w:rPr>
        <w:t>Umowę sporządzono w 2</w:t>
      </w:r>
      <w:r w:rsidR="00CD1ABD" w:rsidRPr="00F67A99">
        <w:rPr>
          <w:rFonts w:ascii="Calibri Light" w:hAnsi="Calibri Light" w:cs="Calibri Light"/>
        </w:rPr>
        <w:t xml:space="preserve"> </w:t>
      </w:r>
      <w:r w:rsidRPr="00F67A99">
        <w:rPr>
          <w:rFonts w:ascii="Calibri Light" w:hAnsi="Calibri Light" w:cs="Calibri Light"/>
        </w:rPr>
        <w:t xml:space="preserve">jednobrzmiących egzemplarzach, z czego 1 egzemplarz dla </w:t>
      </w:r>
      <w:ins w:id="6" w:author="Marcin Lis" w:date="2023-04-04T12:22:00Z">
        <w:r w:rsidR="00113CF7">
          <w:rPr>
            <w:rFonts w:ascii="Calibri Light" w:hAnsi="Calibri Light" w:cs="Calibri Light"/>
          </w:rPr>
          <w:t>Zamawiającego</w:t>
        </w:r>
      </w:ins>
      <w:del w:id="7" w:author="Marcin Lis" w:date="2023-04-04T12:22:00Z">
        <w:r w:rsidR="00B6711B" w:rsidRPr="00F67A99" w:rsidDel="00113CF7">
          <w:rPr>
            <w:rFonts w:ascii="Calibri Light" w:hAnsi="Calibri Light" w:cs="Calibri Light"/>
          </w:rPr>
          <w:delText>CKPŚ</w:delText>
        </w:r>
      </w:del>
      <w:r w:rsidR="00B6711B" w:rsidRPr="00F67A99">
        <w:rPr>
          <w:rFonts w:ascii="Calibri Light" w:hAnsi="Calibri Light" w:cs="Calibri Light"/>
        </w:rPr>
        <w:t xml:space="preserve"> </w:t>
      </w:r>
      <w:r w:rsidRPr="00F67A99">
        <w:rPr>
          <w:rFonts w:ascii="Calibri Light" w:hAnsi="Calibri Light" w:cs="Calibri Light"/>
        </w:rPr>
        <w:t>i 1 egzemplarz dla Wykonawcy</w:t>
      </w:r>
      <w:r w:rsidR="003029E7" w:rsidRPr="00F67A99">
        <w:rPr>
          <w:rFonts w:ascii="Calibri Light" w:hAnsi="Calibri Light" w:cs="Calibri Light"/>
        </w:rPr>
        <w:t>/ w formie elektronicznej.</w:t>
      </w:r>
    </w:p>
    <w:p w14:paraId="5A1563A2" w14:textId="77777777" w:rsidR="000D0A5A" w:rsidRPr="00F67A99" w:rsidRDefault="000D0A5A" w:rsidP="000D0A5A">
      <w:pPr>
        <w:autoSpaceDE w:val="0"/>
        <w:spacing w:before="120" w:after="120" w:line="276" w:lineRule="auto"/>
        <w:ind w:left="426"/>
        <w:rPr>
          <w:rFonts w:ascii="Calibri Light" w:hAnsi="Calibri Light" w:cs="Calibri Light"/>
        </w:rPr>
      </w:pPr>
    </w:p>
    <w:p w14:paraId="4156A90A" w14:textId="4AA5426F" w:rsidR="0072396F" w:rsidRPr="00F67A99" w:rsidRDefault="000D0A5A" w:rsidP="000D0A5A">
      <w:pPr>
        <w:autoSpaceDE w:val="0"/>
        <w:spacing w:before="120" w:after="120" w:line="276" w:lineRule="auto"/>
        <w:rPr>
          <w:rFonts w:ascii="Calibri Light" w:hAnsi="Calibri Light" w:cs="Calibri Light"/>
          <w:b/>
        </w:rPr>
      </w:pPr>
      <w:r w:rsidRPr="00F67A99">
        <w:rPr>
          <w:rFonts w:ascii="Calibri Light" w:hAnsi="Calibri Light" w:cs="Calibri Light"/>
          <w:b/>
        </w:rPr>
        <w:t xml:space="preserve">                                      Zamawiający                                                             </w:t>
      </w:r>
      <w:r w:rsidR="0072396F" w:rsidRPr="00F67A99">
        <w:rPr>
          <w:rFonts w:ascii="Calibri Light" w:hAnsi="Calibri Light" w:cs="Calibri Light"/>
          <w:b/>
        </w:rPr>
        <w:t>Wykonawca</w:t>
      </w:r>
    </w:p>
    <w:p w14:paraId="4223CCBA" w14:textId="5962BD29" w:rsidR="000D0A5A" w:rsidRDefault="000D0A5A" w:rsidP="004A3C2B">
      <w:pPr>
        <w:spacing w:before="0" w:after="0" w:line="240" w:lineRule="auto"/>
        <w:rPr>
          <w:rFonts w:ascii="Calibri Light" w:hAnsi="Calibri Light" w:cs="Calibri Light"/>
          <w:bCs/>
        </w:rPr>
      </w:pPr>
    </w:p>
    <w:p w14:paraId="3BFFA2CA" w14:textId="77777777" w:rsidR="00216472" w:rsidRPr="00F67A99" w:rsidRDefault="00216472" w:rsidP="004A3C2B">
      <w:pPr>
        <w:spacing w:before="0" w:after="0" w:line="240" w:lineRule="auto"/>
        <w:rPr>
          <w:rFonts w:ascii="Calibri Light" w:hAnsi="Calibri Light" w:cs="Calibri Light"/>
          <w:bCs/>
        </w:rPr>
      </w:pPr>
    </w:p>
    <w:p w14:paraId="7041758C" w14:textId="19FAB5F9" w:rsidR="0072396F" w:rsidRPr="00F67A99" w:rsidRDefault="0072396F" w:rsidP="004A3C2B">
      <w:pPr>
        <w:spacing w:before="0" w:after="0" w:line="240" w:lineRule="auto"/>
        <w:rPr>
          <w:rFonts w:ascii="Calibri Light" w:hAnsi="Calibri Light" w:cs="Calibri Light"/>
          <w:bCs/>
        </w:rPr>
      </w:pPr>
      <w:r w:rsidRPr="00F67A99">
        <w:rPr>
          <w:rFonts w:ascii="Calibri Light" w:hAnsi="Calibri Light" w:cs="Calibri Light"/>
          <w:bCs/>
        </w:rPr>
        <w:t>Załączniki do umowy</w:t>
      </w:r>
    </w:p>
    <w:p w14:paraId="2CD41CE8" w14:textId="7966FD8C" w:rsidR="00B800A0" w:rsidRPr="00F67A99" w:rsidRDefault="00B800A0" w:rsidP="00D068A7">
      <w:pPr>
        <w:widowControl w:val="0"/>
        <w:numPr>
          <w:ilvl w:val="1"/>
          <w:numId w:val="23"/>
        </w:numPr>
        <w:shd w:val="clear" w:color="auto" w:fill="FFFFFF" w:themeFill="background1"/>
        <w:tabs>
          <w:tab w:val="clear" w:pos="1260"/>
          <w:tab w:val="num" w:pos="426"/>
        </w:tabs>
        <w:suppressAutoHyphens/>
        <w:spacing w:before="0" w:after="0" w:line="240" w:lineRule="auto"/>
        <w:ind w:hanging="1260"/>
        <w:jc w:val="left"/>
        <w:rPr>
          <w:rFonts w:ascii="Calibri Light" w:hAnsi="Calibri Light" w:cs="Calibri Light"/>
          <w:bCs/>
        </w:rPr>
      </w:pPr>
      <w:r w:rsidRPr="00F67A99">
        <w:rPr>
          <w:rFonts w:ascii="Calibri Light" w:hAnsi="Calibri Light" w:cs="Calibri Light"/>
          <w:bCs/>
        </w:rPr>
        <w:t>Załącznik nr 1 –Wykaz punktów poboru energii elektrycznej</w:t>
      </w:r>
    </w:p>
    <w:p w14:paraId="28FB027C" w14:textId="755DCEAB" w:rsidR="0072396F" w:rsidRPr="003E2AD7" w:rsidRDefault="00B800A0" w:rsidP="003E2AD7">
      <w:pPr>
        <w:widowControl w:val="0"/>
        <w:numPr>
          <w:ilvl w:val="1"/>
          <w:numId w:val="23"/>
        </w:numPr>
        <w:shd w:val="clear" w:color="auto" w:fill="FFFFFF" w:themeFill="background1"/>
        <w:tabs>
          <w:tab w:val="clear" w:pos="1260"/>
          <w:tab w:val="num" w:pos="426"/>
        </w:tabs>
        <w:suppressAutoHyphens/>
        <w:spacing w:before="0" w:after="0" w:line="240" w:lineRule="auto"/>
        <w:ind w:hanging="1260"/>
        <w:jc w:val="left"/>
        <w:rPr>
          <w:rFonts w:ascii="Calibri Light" w:hAnsi="Calibri Light" w:cs="Calibri Light"/>
          <w:b/>
          <w:bCs/>
        </w:rPr>
      </w:pPr>
      <w:r w:rsidRPr="00F67A99">
        <w:rPr>
          <w:rFonts w:ascii="Calibri Light" w:hAnsi="Calibri Light" w:cs="Calibri Light"/>
          <w:bCs/>
        </w:rPr>
        <w:t xml:space="preserve">Załącznik nr </w:t>
      </w:r>
      <w:r w:rsidR="00393EDF" w:rsidRPr="00F67A99">
        <w:rPr>
          <w:rFonts w:ascii="Calibri Light" w:hAnsi="Calibri Light" w:cs="Calibri Light"/>
          <w:bCs/>
        </w:rPr>
        <w:t>2</w:t>
      </w:r>
      <w:r w:rsidRPr="00F67A99">
        <w:rPr>
          <w:rFonts w:ascii="Calibri Light" w:hAnsi="Calibri Light" w:cs="Calibri Light"/>
          <w:bCs/>
        </w:rPr>
        <w:t xml:space="preserve"> </w:t>
      </w:r>
      <w:r w:rsidR="005C472D" w:rsidRPr="00F67A99">
        <w:rPr>
          <w:rFonts w:ascii="Calibri Light" w:hAnsi="Calibri Light" w:cs="Calibri Light"/>
          <w:bCs/>
        </w:rPr>
        <w:t>–</w:t>
      </w:r>
      <w:r w:rsidRPr="00F67A99">
        <w:rPr>
          <w:rFonts w:ascii="Calibri Light" w:hAnsi="Calibri Light" w:cs="Calibri Light"/>
          <w:bCs/>
        </w:rPr>
        <w:t xml:space="preserve"> </w:t>
      </w:r>
      <w:r w:rsidR="00E57BA2" w:rsidRPr="00F67A99">
        <w:rPr>
          <w:rFonts w:ascii="Calibri Light" w:hAnsi="Calibri Light" w:cs="Calibri Light"/>
          <w:bCs/>
        </w:rPr>
        <w:t>P</w:t>
      </w:r>
      <w:r w:rsidRPr="00F67A99">
        <w:rPr>
          <w:rFonts w:ascii="Calibri Light" w:hAnsi="Calibri Light" w:cs="Calibri Light"/>
          <w:bCs/>
        </w:rPr>
        <w:t>ełnomocnictwo.</w:t>
      </w:r>
    </w:p>
    <w:p w14:paraId="409B0CDD" w14:textId="77777777" w:rsidR="0072396F" w:rsidRPr="0000795A" w:rsidRDefault="0072396F" w:rsidP="00AC1378">
      <w:pPr>
        <w:pageBreakBefore/>
        <w:spacing w:before="120" w:after="120" w:line="276" w:lineRule="auto"/>
        <w:rPr>
          <w:rFonts w:ascii="Calibri Light" w:hAnsi="Calibri Light" w:cs="Calibri Light"/>
          <w:b/>
          <w:bCs/>
        </w:rPr>
        <w:sectPr w:rsidR="0072396F" w:rsidRPr="0000795A" w:rsidSect="00B800A0">
          <w:headerReference w:type="default" r:id="rId14"/>
          <w:footerReference w:type="default" r:id="rId15"/>
          <w:pgSz w:w="11906" w:h="16838"/>
          <w:pgMar w:top="1417" w:right="1417" w:bottom="1134" w:left="1417" w:header="708" w:footer="708" w:gutter="0"/>
          <w:cols w:space="708"/>
          <w:docGrid w:linePitch="360"/>
        </w:sectPr>
      </w:pPr>
    </w:p>
    <w:p w14:paraId="3672DEC7" w14:textId="77777777" w:rsidR="00265F98" w:rsidRPr="0000795A" w:rsidRDefault="0072396F" w:rsidP="00AC1378">
      <w:pPr>
        <w:pageBreakBefore/>
        <w:spacing w:before="120" w:after="120" w:line="276" w:lineRule="auto"/>
        <w:jc w:val="right"/>
        <w:rPr>
          <w:rFonts w:ascii="Calibri Light" w:hAnsi="Calibri Light" w:cs="Calibri Light"/>
          <w:b/>
          <w:bCs/>
        </w:rPr>
      </w:pPr>
      <w:r w:rsidRPr="0000795A">
        <w:rPr>
          <w:rFonts w:ascii="Calibri Light" w:hAnsi="Calibri Light" w:cs="Calibri Light"/>
          <w:b/>
          <w:bCs/>
        </w:rPr>
        <w:lastRenderedPageBreak/>
        <w:t>Załącznik nr 1 do umowy sprzedaży energii elektrycznej</w:t>
      </w:r>
      <w:r w:rsidR="00B800A0" w:rsidRPr="0000795A">
        <w:rPr>
          <w:rFonts w:ascii="Calibri Light" w:hAnsi="Calibri Light" w:cs="Calibri Light"/>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2"/>
        <w:gridCol w:w="3623"/>
        <w:gridCol w:w="766"/>
        <w:gridCol w:w="924"/>
        <w:gridCol w:w="1276"/>
        <w:gridCol w:w="1077"/>
        <w:gridCol w:w="1015"/>
        <w:gridCol w:w="2150"/>
        <w:gridCol w:w="1013"/>
        <w:gridCol w:w="1047"/>
        <w:gridCol w:w="983"/>
      </w:tblGrid>
      <w:tr w:rsidR="00D73503" w:rsidRPr="0000795A" w14:paraId="37E35CC9" w14:textId="77777777" w:rsidTr="00863708">
        <w:trPr>
          <w:trHeight w:val="630"/>
        </w:trPr>
        <w:tc>
          <w:tcPr>
            <w:tcW w:w="0" w:type="auto"/>
            <w:shd w:val="clear" w:color="auto" w:fill="auto"/>
            <w:noWrap/>
            <w:vAlign w:val="center"/>
            <w:hideMark/>
          </w:tcPr>
          <w:p w14:paraId="6FD9483D" w14:textId="77777777" w:rsidR="00265F98" w:rsidRPr="0000795A" w:rsidRDefault="00265F98" w:rsidP="00AC1378">
            <w:pPr>
              <w:spacing w:before="120" w:after="120" w:line="276" w:lineRule="auto"/>
              <w:jc w:val="left"/>
              <w:rPr>
                <w:rFonts w:ascii="Calibri Light" w:eastAsia="Times New Roman" w:hAnsi="Calibri Light" w:cs="Calibri Light"/>
                <w:b/>
                <w:bCs/>
                <w:lang w:eastAsia="pl-PL"/>
              </w:rPr>
            </w:pPr>
            <w:r w:rsidRPr="0000795A">
              <w:rPr>
                <w:rFonts w:ascii="Calibri Light" w:eastAsia="Times New Roman" w:hAnsi="Calibri Light" w:cs="Calibri Light"/>
                <w:b/>
                <w:bCs/>
                <w:lang w:eastAsia="pl-PL"/>
              </w:rPr>
              <w:t>Lp.</w:t>
            </w:r>
          </w:p>
        </w:tc>
        <w:tc>
          <w:tcPr>
            <w:tcW w:w="0" w:type="auto"/>
            <w:shd w:val="clear" w:color="auto" w:fill="auto"/>
            <w:noWrap/>
            <w:vAlign w:val="center"/>
            <w:hideMark/>
          </w:tcPr>
          <w:p w14:paraId="7DB54517" w14:textId="77777777" w:rsidR="00265F98" w:rsidRPr="0000795A" w:rsidRDefault="00265F98" w:rsidP="00AC1378">
            <w:pPr>
              <w:spacing w:before="120" w:after="120" w:line="276" w:lineRule="auto"/>
              <w:jc w:val="center"/>
              <w:rPr>
                <w:rFonts w:ascii="Calibri Light" w:eastAsia="Times New Roman" w:hAnsi="Calibri Light" w:cs="Calibri Light"/>
                <w:b/>
                <w:bCs/>
                <w:lang w:eastAsia="pl-PL"/>
              </w:rPr>
            </w:pPr>
            <w:r w:rsidRPr="0000795A">
              <w:rPr>
                <w:rFonts w:ascii="Calibri Light" w:eastAsia="Times New Roman" w:hAnsi="Calibri Light" w:cs="Calibri Light"/>
                <w:b/>
                <w:bCs/>
                <w:lang w:eastAsia="pl-PL"/>
              </w:rPr>
              <w:t>Nazwa obiektu</w:t>
            </w:r>
          </w:p>
        </w:tc>
        <w:tc>
          <w:tcPr>
            <w:tcW w:w="0" w:type="auto"/>
            <w:shd w:val="clear" w:color="auto" w:fill="auto"/>
            <w:noWrap/>
            <w:vAlign w:val="center"/>
            <w:hideMark/>
          </w:tcPr>
          <w:p w14:paraId="2E288A27" w14:textId="77777777" w:rsidR="00265F98" w:rsidRPr="0000795A" w:rsidRDefault="00265F98" w:rsidP="00AC1378">
            <w:pPr>
              <w:spacing w:before="120" w:after="120" w:line="276" w:lineRule="auto"/>
              <w:jc w:val="center"/>
              <w:rPr>
                <w:rFonts w:ascii="Calibri Light" w:eastAsia="Times New Roman" w:hAnsi="Calibri Light" w:cs="Calibri Light"/>
                <w:b/>
                <w:bCs/>
                <w:lang w:eastAsia="pl-PL"/>
              </w:rPr>
            </w:pPr>
            <w:r w:rsidRPr="0000795A">
              <w:rPr>
                <w:rFonts w:ascii="Calibri Light" w:eastAsia="Times New Roman" w:hAnsi="Calibri Light" w:cs="Calibri Light"/>
                <w:b/>
                <w:bCs/>
                <w:lang w:eastAsia="pl-PL"/>
              </w:rPr>
              <w:t>Kod</w:t>
            </w:r>
          </w:p>
        </w:tc>
        <w:tc>
          <w:tcPr>
            <w:tcW w:w="0" w:type="auto"/>
            <w:shd w:val="clear" w:color="auto" w:fill="auto"/>
            <w:noWrap/>
            <w:vAlign w:val="center"/>
            <w:hideMark/>
          </w:tcPr>
          <w:p w14:paraId="6448CB50" w14:textId="77777777" w:rsidR="00265F98" w:rsidRPr="0000795A" w:rsidRDefault="00265F98" w:rsidP="00AC1378">
            <w:pPr>
              <w:spacing w:before="120" w:after="120" w:line="276" w:lineRule="auto"/>
              <w:jc w:val="center"/>
              <w:rPr>
                <w:rFonts w:ascii="Calibri Light" w:eastAsia="Times New Roman" w:hAnsi="Calibri Light" w:cs="Calibri Light"/>
                <w:b/>
                <w:bCs/>
                <w:lang w:eastAsia="pl-PL"/>
              </w:rPr>
            </w:pPr>
            <w:r w:rsidRPr="0000795A">
              <w:rPr>
                <w:rFonts w:ascii="Calibri Light" w:eastAsia="Times New Roman" w:hAnsi="Calibri Light" w:cs="Calibri Light"/>
                <w:b/>
                <w:bCs/>
                <w:lang w:eastAsia="pl-PL"/>
              </w:rPr>
              <w:t>Poczta</w:t>
            </w:r>
          </w:p>
        </w:tc>
        <w:tc>
          <w:tcPr>
            <w:tcW w:w="0" w:type="auto"/>
            <w:shd w:val="clear" w:color="auto" w:fill="auto"/>
            <w:noWrap/>
            <w:vAlign w:val="center"/>
            <w:hideMark/>
          </w:tcPr>
          <w:p w14:paraId="57ACB166" w14:textId="77777777" w:rsidR="00265F98" w:rsidRPr="0000795A" w:rsidRDefault="00265F98" w:rsidP="00AC1378">
            <w:pPr>
              <w:spacing w:before="120" w:after="120" w:line="276" w:lineRule="auto"/>
              <w:jc w:val="center"/>
              <w:rPr>
                <w:rFonts w:ascii="Calibri Light" w:eastAsia="Times New Roman" w:hAnsi="Calibri Light" w:cs="Calibri Light"/>
                <w:b/>
                <w:bCs/>
                <w:lang w:eastAsia="pl-PL"/>
              </w:rPr>
            </w:pPr>
            <w:r w:rsidRPr="0000795A">
              <w:rPr>
                <w:rFonts w:ascii="Calibri Light" w:eastAsia="Times New Roman" w:hAnsi="Calibri Light" w:cs="Calibri Light"/>
                <w:b/>
                <w:bCs/>
                <w:lang w:eastAsia="pl-PL"/>
              </w:rPr>
              <w:t>Miejscowość</w:t>
            </w:r>
          </w:p>
        </w:tc>
        <w:tc>
          <w:tcPr>
            <w:tcW w:w="0" w:type="auto"/>
            <w:shd w:val="clear" w:color="auto" w:fill="auto"/>
            <w:noWrap/>
            <w:vAlign w:val="center"/>
            <w:hideMark/>
          </w:tcPr>
          <w:p w14:paraId="171E8121" w14:textId="77777777" w:rsidR="00265F98" w:rsidRPr="0000795A" w:rsidRDefault="00265F98" w:rsidP="00AC1378">
            <w:pPr>
              <w:spacing w:before="120" w:after="120" w:line="276" w:lineRule="auto"/>
              <w:jc w:val="center"/>
              <w:rPr>
                <w:rFonts w:ascii="Calibri Light" w:eastAsia="Times New Roman" w:hAnsi="Calibri Light" w:cs="Calibri Light"/>
                <w:b/>
                <w:bCs/>
                <w:lang w:eastAsia="pl-PL"/>
              </w:rPr>
            </w:pPr>
            <w:r w:rsidRPr="0000795A">
              <w:rPr>
                <w:rFonts w:ascii="Calibri Light" w:eastAsia="Times New Roman" w:hAnsi="Calibri Light" w:cs="Calibri Light"/>
                <w:b/>
                <w:bCs/>
                <w:lang w:eastAsia="pl-PL"/>
              </w:rPr>
              <w:t>Adres</w:t>
            </w:r>
          </w:p>
        </w:tc>
        <w:tc>
          <w:tcPr>
            <w:tcW w:w="0" w:type="auto"/>
            <w:shd w:val="clear" w:color="auto" w:fill="auto"/>
            <w:noWrap/>
            <w:vAlign w:val="center"/>
            <w:hideMark/>
          </w:tcPr>
          <w:p w14:paraId="084C981F" w14:textId="77777777" w:rsidR="00265F98" w:rsidRPr="0000795A" w:rsidRDefault="00265F98" w:rsidP="00AC1378">
            <w:pPr>
              <w:spacing w:before="120" w:after="120" w:line="276" w:lineRule="auto"/>
              <w:jc w:val="center"/>
              <w:rPr>
                <w:rFonts w:ascii="Calibri Light" w:eastAsia="Times New Roman" w:hAnsi="Calibri Light" w:cs="Calibri Light"/>
                <w:b/>
                <w:bCs/>
                <w:lang w:eastAsia="pl-PL"/>
              </w:rPr>
            </w:pPr>
            <w:r w:rsidRPr="0000795A">
              <w:rPr>
                <w:rFonts w:ascii="Calibri Light" w:eastAsia="Times New Roman" w:hAnsi="Calibri Light" w:cs="Calibri Light"/>
                <w:b/>
                <w:bCs/>
                <w:lang w:eastAsia="pl-PL"/>
              </w:rPr>
              <w:t>Nr posesji</w:t>
            </w:r>
          </w:p>
        </w:tc>
        <w:tc>
          <w:tcPr>
            <w:tcW w:w="0" w:type="auto"/>
            <w:shd w:val="clear" w:color="auto" w:fill="auto"/>
            <w:noWrap/>
            <w:vAlign w:val="center"/>
            <w:hideMark/>
          </w:tcPr>
          <w:p w14:paraId="7D749B86" w14:textId="77777777" w:rsidR="00265F98" w:rsidRPr="0000795A" w:rsidRDefault="00265F98" w:rsidP="00AC1378">
            <w:pPr>
              <w:spacing w:before="120" w:after="120" w:line="276" w:lineRule="auto"/>
              <w:jc w:val="center"/>
              <w:rPr>
                <w:rFonts w:ascii="Calibri Light" w:eastAsia="Times New Roman" w:hAnsi="Calibri Light" w:cs="Calibri Light"/>
                <w:b/>
                <w:bCs/>
                <w:lang w:eastAsia="pl-PL"/>
              </w:rPr>
            </w:pPr>
            <w:r w:rsidRPr="0000795A">
              <w:rPr>
                <w:rFonts w:ascii="Calibri Light" w:eastAsia="Times New Roman" w:hAnsi="Calibri Light" w:cs="Calibri Light"/>
                <w:b/>
                <w:bCs/>
                <w:lang w:eastAsia="pl-PL"/>
              </w:rPr>
              <w:t>Numer PPE</w:t>
            </w:r>
          </w:p>
        </w:tc>
        <w:tc>
          <w:tcPr>
            <w:tcW w:w="0" w:type="auto"/>
            <w:shd w:val="clear" w:color="auto" w:fill="auto"/>
            <w:vAlign w:val="center"/>
            <w:hideMark/>
          </w:tcPr>
          <w:p w14:paraId="7D7F61B5" w14:textId="77777777" w:rsidR="00265F98" w:rsidRPr="0000795A" w:rsidRDefault="00265F98" w:rsidP="00AC1378">
            <w:pPr>
              <w:spacing w:before="120" w:after="120" w:line="276" w:lineRule="auto"/>
              <w:jc w:val="center"/>
              <w:rPr>
                <w:rFonts w:ascii="Calibri Light" w:eastAsia="Times New Roman" w:hAnsi="Calibri Light" w:cs="Calibri Light"/>
                <w:b/>
                <w:bCs/>
                <w:lang w:eastAsia="pl-PL"/>
              </w:rPr>
            </w:pPr>
            <w:r w:rsidRPr="0000795A">
              <w:rPr>
                <w:rFonts w:ascii="Calibri Light" w:eastAsia="Times New Roman" w:hAnsi="Calibri Light" w:cs="Calibri Light"/>
                <w:b/>
                <w:bCs/>
                <w:lang w:eastAsia="pl-PL"/>
              </w:rPr>
              <w:t>Grupa taryfowa</w:t>
            </w:r>
          </w:p>
        </w:tc>
        <w:tc>
          <w:tcPr>
            <w:tcW w:w="0" w:type="auto"/>
            <w:shd w:val="clear" w:color="auto" w:fill="auto"/>
            <w:vAlign w:val="center"/>
            <w:hideMark/>
          </w:tcPr>
          <w:p w14:paraId="1AD44AAD" w14:textId="77777777" w:rsidR="00265F98" w:rsidRPr="0000795A" w:rsidRDefault="00265F98" w:rsidP="00AC1378">
            <w:pPr>
              <w:spacing w:before="120" w:after="120" w:line="276" w:lineRule="auto"/>
              <w:jc w:val="center"/>
              <w:rPr>
                <w:rFonts w:ascii="Calibri Light" w:eastAsia="Times New Roman" w:hAnsi="Calibri Light" w:cs="Calibri Light"/>
                <w:b/>
                <w:bCs/>
                <w:lang w:eastAsia="pl-PL"/>
              </w:rPr>
            </w:pPr>
            <w:r w:rsidRPr="0000795A">
              <w:rPr>
                <w:rFonts w:ascii="Calibri Light" w:eastAsia="Times New Roman" w:hAnsi="Calibri Light" w:cs="Calibri Light"/>
                <w:b/>
                <w:bCs/>
                <w:lang w:eastAsia="pl-PL"/>
              </w:rPr>
              <w:t>Moc umowna [kW]</w:t>
            </w:r>
          </w:p>
        </w:tc>
        <w:tc>
          <w:tcPr>
            <w:tcW w:w="0" w:type="auto"/>
            <w:shd w:val="clear" w:color="auto" w:fill="auto"/>
            <w:vAlign w:val="center"/>
            <w:hideMark/>
          </w:tcPr>
          <w:p w14:paraId="5D41944E" w14:textId="77777777" w:rsidR="00265F98" w:rsidRPr="0000795A" w:rsidRDefault="00265F98" w:rsidP="00AC1378">
            <w:pPr>
              <w:spacing w:before="120" w:after="120" w:line="276" w:lineRule="auto"/>
              <w:jc w:val="center"/>
              <w:rPr>
                <w:rFonts w:ascii="Calibri Light" w:eastAsia="Times New Roman" w:hAnsi="Calibri Light" w:cs="Calibri Light"/>
                <w:b/>
                <w:bCs/>
                <w:lang w:eastAsia="pl-PL"/>
              </w:rPr>
            </w:pPr>
            <w:r w:rsidRPr="0000795A">
              <w:rPr>
                <w:rFonts w:ascii="Calibri Light" w:eastAsia="Times New Roman" w:hAnsi="Calibri Light" w:cs="Calibri Light"/>
                <w:b/>
                <w:bCs/>
                <w:lang w:eastAsia="pl-PL"/>
              </w:rPr>
              <w:t>Zużycie energii [MWh]</w:t>
            </w:r>
          </w:p>
        </w:tc>
      </w:tr>
      <w:tr w:rsidR="00D73503" w:rsidRPr="0000795A" w14:paraId="3D6AA50E" w14:textId="77777777" w:rsidTr="00863708">
        <w:trPr>
          <w:trHeight w:val="630"/>
        </w:trPr>
        <w:tc>
          <w:tcPr>
            <w:tcW w:w="0" w:type="auto"/>
            <w:shd w:val="clear" w:color="auto" w:fill="auto"/>
            <w:noWrap/>
            <w:vAlign w:val="center"/>
          </w:tcPr>
          <w:p w14:paraId="5B5843CC" w14:textId="0A0D9A61" w:rsidR="00256475" w:rsidRPr="0000795A" w:rsidRDefault="00256475" w:rsidP="00AC1378">
            <w:pPr>
              <w:spacing w:before="120" w:after="120" w:line="276" w:lineRule="auto"/>
              <w:jc w:val="left"/>
              <w:rPr>
                <w:rFonts w:ascii="Calibri Light" w:eastAsia="Times New Roman" w:hAnsi="Calibri Light" w:cs="Calibri Light"/>
                <w:b/>
                <w:bCs/>
                <w:lang w:eastAsia="pl-PL"/>
              </w:rPr>
            </w:pPr>
            <w:r>
              <w:rPr>
                <w:rFonts w:ascii="Calibri Light" w:eastAsia="Times New Roman" w:hAnsi="Calibri Light" w:cs="Calibri Light"/>
                <w:b/>
                <w:bCs/>
                <w:lang w:eastAsia="pl-PL"/>
              </w:rPr>
              <w:t>1</w:t>
            </w:r>
          </w:p>
        </w:tc>
        <w:tc>
          <w:tcPr>
            <w:tcW w:w="0" w:type="auto"/>
            <w:shd w:val="clear" w:color="auto" w:fill="auto"/>
            <w:noWrap/>
            <w:vAlign w:val="center"/>
          </w:tcPr>
          <w:p w14:paraId="642DD215" w14:textId="02D1167B" w:rsidR="00256475" w:rsidRPr="0000795A" w:rsidRDefault="00D73503" w:rsidP="00AC1378">
            <w:pPr>
              <w:spacing w:before="120" w:after="120" w:line="276" w:lineRule="auto"/>
              <w:jc w:val="center"/>
              <w:rPr>
                <w:rFonts w:ascii="Calibri Light" w:eastAsia="Times New Roman" w:hAnsi="Calibri Light" w:cs="Calibri Light"/>
                <w:b/>
                <w:bCs/>
                <w:lang w:eastAsia="pl-PL"/>
              </w:rPr>
            </w:pPr>
            <w:r>
              <w:rPr>
                <w:rFonts w:ascii="Calibri Light" w:eastAsia="Times New Roman" w:hAnsi="Calibri Light" w:cs="Calibri Light"/>
                <w:b/>
                <w:bCs/>
                <w:lang w:eastAsia="pl-PL"/>
              </w:rPr>
              <w:t>Kancelaria Leśnictwa Lubliniec, Solarnia</w:t>
            </w:r>
          </w:p>
        </w:tc>
        <w:tc>
          <w:tcPr>
            <w:tcW w:w="0" w:type="auto"/>
            <w:shd w:val="clear" w:color="auto" w:fill="auto"/>
            <w:noWrap/>
            <w:vAlign w:val="center"/>
          </w:tcPr>
          <w:p w14:paraId="4CE15BD3" w14:textId="66674C7A" w:rsidR="00256475" w:rsidRPr="0000795A" w:rsidRDefault="00D73503" w:rsidP="00AC1378">
            <w:pPr>
              <w:spacing w:before="120" w:after="120" w:line="276" w:lineRule="auto"/>
              <w:jc w:val="center"/>
              <w:rPr>
                <w:rFonts w:ascii="Calibri Light" w:eastAsia="Times New Roman" w:hAnsi="Calibri Light" w:cs="Calibri Light"/>
                <w:b/>
                <w:bCs/>
                <w:lang w:eastAsia="pl-PL"/>
              </w:rPr>
            </w:pPr>
            <w:r>
              <w:rPr>
                <w:rFonts w:ascii="Calibri Light" w:eastAsia="Times New Roman" w:hAnsi="Calibri Light" w:cs="Calibri Light"/>
                <w:b/>
                <w:bCs/>
                <w:lang w:eastAsia="pl-PL"/>
              </w:rPr>
              <w:t>42-700</w:t>
            </w:r>
          </w:p>
        </w:tc>
        <w:tc>
          <w:tcPr>
            <w:tcW w:w="0" w:type="auto"/>
            <w:shd w:val="clear" w:color="auto" w:fill="auto"/>
            <w:noWrap/>
            <w:vAlign w:val="center"/>
          </w:tcPr>
          <w:p w14:paraId="7C8C9294" w14:textId="5D5BF536" w:rsidR="00256475" w:rsidRPr="0000795A" w:rsidRDefault="00D73503" w:rsidP="00AC1378">
            <w:pPr>
              <w:spacing w:before="120" w:after="120" w:line="276" w:lineRule="auto"/>
              <w:jc w:val="center"/>
              <w:rPr>
                <w:rFonts w:ascii="Calibri Light" w:eastAsia="Times New Roman" w:hAnsi="Calibri Light" w:cs="Calibri Light"/>
                <w:b/>
                <w:bCs/>
                <w:lang w:eastAsia="pl-PL"/>
              </w:rPr>
            </w:pPr>
            <w:r>
              <w:rPr>
                <w:rFonts w:ascii="Calibri Light" w:eastAsia="Times New Roman" w:hAnsi="Calibri Light" w:cs="Calibri Light"/>
                <w:b/>
                <w:bCs/>
                <w:lang w:eastAsia="pl-PL"/>
              </w:rPr>
              <w:t>Lubliniec</w:t>
            </w:r>
          </w:p>
        </w:tc>
        <w:tc>
          <w:tcPr>
            <w:tcW w:w="0" w:type="auto"/>
            <w:shd w:val="clear" w:color="auto" w:fill="auto"/>
            <w:noWrap/>
            <w:vAlign w:val="center"/>
          </w:tcPr>
          <w:p w14:paraId="37E02B4E" w14:textId="78747AAC" w:rsidR="00256475" w:rsidRPr="0000795A" w:rsidRDefault="00D73503" w:rsidP="00AC1378">
            <w:pPr>
              <w:spacing w:before="120" w:after="120" w:line="276" w:lineRule="auto"/>
              <w:jc w:val="center"/>
              <w:rPr>
                <w:rFonts w:ascii="Calibri Light" w:eastAsia="Times New Roman" w:hAnsi="Calibri Light" w:cs="Calibri Light"/>
                <w:b/>
                <w:bCs/>
                <w:lang w:eastAsia="pl-PL"/>
              </w:rPr>
            </w:pPr>
            <w:r>
              <w:rPr>
                <w:rFonts w:ascii="Calibri Light" w:eastAsia="Times New Roman" w:hAnsi="Calibri Light" w:cs="Calibri Light"/>
                <w:b/>
                <w:bCs/>
                <w:lang w:eastAsia="pl-PL"/>
              </w:rPr>
              <w:t>Lubliniec</w:t>
            </w:r>
          </w:p>
        </w:tc>
        <w:tc>
          <w:tcPr>
            <w:tcW w:w="0" w:type="auto"/>
            <w:shd w:val="clear" w:color="auto" w:fill="auto"/>
            <w:noWrap/>
            <w:vAlign w:val="center"/>
          </w:tcPr>
          <w:p w14:paraId="2DEA2CC6" w14:textId="39787450" w:rsidR="00256475" w:rsidRPr="0000795A" w:rsidRDefault="00D73503" w:rsidP="00AC1378">
            <w:pPr>
              <w:spacing w:before="120" w:after="120" w:line="276" w:lineRule="auto"/>
              <w:jc w:val="center"/>
              <w:rPr>
                <w:rFonts w:ascii="Calibri Light" w:eastAsia="Times New Roman" w:hAnsi="Calibri Light" w:cs="Calibri Light"/>
                <w:b/>
                <w:bCs/>
                <w:lang w:eastAsia="pl-PL"/>
              </w:rPr>
            </w:pPr>
            <w:r>
              <w:rPr>
                <w:rFonts w:ascii="Calibri Light" w:eastAsia="Times New Roman" w:hAnsi="Calibri Light" w:cs="Calibri Light"/>
                <w:b/>
                <w:bCs/>
                <w:lang w:eastAsia="pl-PL"/>
              </w:rPr>
              <w:t xml:space="preserve">Myśliwska </w:t>
            </w:r>
          </w:p>
        </w:tc>
        <w:tc>
          <w:tcPr>
            <w:tcW w:w="0" w:type="auto"/>
            <w:shd w:val="clear" w:color="auto" w:fill="auto"/>
            <w:noWrap/>
            <w:vAlign w:val="center"/>
          </w:tcPr>
          <w:p w14:paraId="0BC46ED1" w14:textId="3B36BE3C" w:rsidR="00256475" w:rsidRPr="0000795A" w:rsidRDefault="00D73503" w:rsidP="00AC1378">
            <w:pPr>
              <w:spacing w:before="120" w:after="120" w:line="276" w:lineRule="auto"/>
              <w:jc w:val="center"/>
              <w:rPr>
                <w:rFonts w:ascii="Calibri Light" w:eastAsia="Times New Roman" w:hAnsi="Calibri Light" w:cs="Calibri Light"/>
                <w:b/>
                <w:bCs/>
                <w:lang w:eastAsia="pl-PL"/>
              </w:rPr>
            </w:pPr>
            <w:r>
              <w:rPr>
                <w:rFonts w:ascii="Calibri Light" w:eastAsia="Times New Roman" w:hAnsi="Calibri Light" w:cs="Calibri Light"/>
                <w:b/>
                <w:bCs/>
                <w:lang w:eastAsia="pl-PL"/>
              </w:rPr>
              <w:t>1A</w:t>
            </w:r>
          </w:p>
        </w:tc>
        <w:tc>
          <w:tcPr>
            <w:tcW w:w="0" w:type="auto"/>
            <w:shd w:val="clear" w:color="auto" w:fill="auto"/>
            <w:noWrap/>
            <w:vAlign w:val="center"/>
          </w:tcPr>
          <w:p w14:paraId="09DBF4F6" w14:textId="605CE38F" w:rsidR="00256475" w:rsidRPr="0000795A" w:rsidRDefault="00256475" w:rsidP="00D73503">
            <w:pPr>
              <w:spacing w:before="120" w:after="120" w:line="276" w:lineRule="auto"/>
              <w:jc w:val="center"/>
              <w:rPr>
                <w:rFonts w:ascii="Calibri Light" w:eastAsia="Times New Roman" w:hAnsi="Calibri Light" w:cs="Calibri Light"/>
                <w:b/>
                <w:bCs/>
                <w:lang w:eastAsia="pl-PL"/>
              </w:rPr>
            </w:pPr>
            <w:r w:rsidRPr="00256475">
              <w:rPr>
                <w:rFonts w:ascii="Calibri Light" w:eastAsia="Times New Roman" w:hAnsi="Calibri Light" w:cs="Calibri Light"/>
                <w:b/>
                <w:bCs/>
                <w:lang w:eastAsia="pl-PL"/>
              </w:rPr>
              <w:t>5903224</w:t>
            </w:r>
            <w:r w:rsidR="00D73503">
              <w:rPr>
                <w:rFonts w:ascii="Calibri Light" w:eastAsia="Times New Roman" w:hAnsi="Calibri Light" w:cs="Calibri Light"/>
                <w:b/>
                <w:bCs/>
                <w:lang w:eastAsia="pl-PL"/>
              </w:rPr>
              <w:t>28300441364</w:t>
            </w:r>
          </w:p>
        </w:tc>
        <w:tc>
          <w:tcPr>
            <w:tcW w:w="0" w:type="auto"/>
            <w:shd w:val="clear" w:color="auto" w:fill="auto"/>
            <w:vAlign w:val="center"/>
          </w:tcPr>
          <w:p w14:paraId="56513B36" w14:textId="338222AF" w:rsidR="00256475" w:rsidRPr="0000795A" w:rsidRDefault="00D73503" w:rsidP="00AC1378">
            <w:pPr>
              <w:spacing w:before="120" w:after="120" w:line="276" w:lineRule="auto"/>
              <w:jc w:val="center"/>
              <w:rPr>
                <w:rFonts w:ascii="Calibri Light" w:eastAsia="Times New Roman" w:hAnsi="Calibri Light" w:cs="Calibri Light"/>
                <w:b/>
                <w:bCs/>
                <w:lang w:eastAsia="pl-PL"/>
              </w:rPr>
            </w:pPr>
            <w:r>
              <w:rPr>
                <w:rFonts w:ascii="Calibri Light" w:eastAsia="Times New Roman" w:hAnsi="Calibri Light" w:cs="Calibri Light"/>
                <w:b/>
                <w:bCs/>
                <w:lang w:eastAsia="pl-PL"/>
              </w:rPr>
              <w:t>C11</w:t>
            </w:r>
          </w:p>
        </w:tc>
        <w:tc>
          <w:tcPr>
            <w:tcW w:w="0" w:type="auto"/>
            <w:shd w:val="clear" w:color="auto" w:fill="auto"/>
            <w:vAlign w:val="center"/>
          </w:tcPr>
          <w:p w14:paraId="05596927" w14:textId="01DD9CBE" w:rsidR="00256475" w:rsidRPr="0000795A" w:rsidRDefault="00D73503" w:rsidP="00AC1378">
            <w:pPr>
              <w:spacing w:before="120" w:after="120" w:line="276" w:lineRule="auto"/>
              <w:jc w:val="center"/>
              <w:rPr>
                <w:rFonts w:ascii="Calibri Light" w:eastAsia="Times New Roman" w:hAnsi="Calibri Light" w:cs="Calibri Light"/>
                <w:b/>
                <w:bCs/>
                <w:lang w:eastAsia="pl-PL"/>
              </w:rPr>
            </w:pPr>
            <w:r>
              <w:rPr>
                <w:rFonts w:ascii="Calibri Light" w:eastAsia="Times New Roman" w:hAnsi="Calibri Light" w:cs="Calibri Light"/>
                <w:b/>
                <w:bCs/>
                <w:lang w:eastAsia="pl-PL"/>
              </w:rPr>
              <w:t>5</w:t>
            </w:r>
          </w:p>
        </w:tc>
        <w:tc>
          <w:tcPr>
            <w:tcW w:w="0" w:type="auto"/>
            <w:shd w:val="clear" w:color="auto" w:fill="auto"/>
            <w:vAlign w:val="center"/>
          </w:tcPr>
          <w:p w14:paraId="5223AB2C" w14:textId="5051FE61" w:rsidR="00256475" w:rsidRPr="0000795A" w:rsidRDefault="002C1E6D" w:rsidP="00AC1378">
            <w:pPr>
              <w:spacing w:before="120" w:after="120" w:line="276" w:lineRule="auto"/>
              <w:jc w:val="center"/>
              <w:rPr>
                <w:rFonts w:ascii="Calibri Light" w:eastAsia="Times New Roman" w:hAnsi="Calibri Light" w:cs="Calibri Light"/>
                <w:b/>
                <w:bCs/>
                <w:lang w:eastAsia="pl-PL"/>
              </w:rPr>
            </w:pPr>
            <w:r>
              <w:rPr>
                <w:rFonts w:ascii="Calibri Light" w:eastAsia="Times New Roman" w:hAnsi="Calibri Light" w:cs="Calibri Light"/>
                <w:b/>
                <w:bCs/>
                <w:lang w:eastAsia="pl-PL"/>
              </w:rPr>
              <w:t>2,024</w:t>
            </w:r>
          </w:p>
        </w:tc>
      </w:tr>
      <w:tr w:rsidR="00D73503" w:rsidRPr="0000795A" w14:paraId="34DD5FDB" w14:textId="77777777" w:rsidTr="00863708">
        <w:trPr>
          <w:trHeight w:val="630"/>
        </w:trPr>
        <w:tc>
          <w:tcPr>
            <w:tcW w:w="0" w:type="auto"/>
            <w:shd w:val="clear" w:color="auto" w:fill="auto"/>
            <w:noWrap/>
            <w:vAlign w:val="center"/>
          </w:tcPr>
          <w:p w14:paraId="6CB8D7BD" w14:textId="46E82B0B" w:rsidR="00256475" w:rsidRPr="0000795A" w:rsidRDefault="00256475" w:rsidP="00AC1378">
            <w:pPr>
              <w:spacing w:before="120" w:after="120" w:line="276" w:lineRule="auto"/>
              <w:jc w:val="left"/>
              <w:rPr>
                <w:rFonts w:ascii="Calibri Light" w:eastAsia="Times New Roman" w:hAnsi="Calibri Light" w:cs="Calibri Light"/>
                <w:b/>
                <w:bCs/>
                <w:lang w:eastAsia="pl-PL"/>
              </w:rPr>
            </w:pPr>
            <w:r>
              <w:rPr>
                <w:rFonts w:ascii="Calibri Light" w:eastAsia="Times New Roman" w:hAnsi="Calibri Light" w:cs="Calibri Light"/>
                <w:b/>
                <w:bCs/>
                <w:lang w:eastAsia="pl-PL"/>
              </w:rPr>
              <w:t>2</w:t>
            </w:r>
          </w:p>
        </w:tc>
        <w:tc>
          <w:tcPr>
            <w:tcW w:w="0" w:type="auto"/>
            <w:shd w:val="clear" w:color="auto" w:fill="auto"/>
            <w:noWrap/>
            <w:vAlign w:val="center"/>
          </w:tcPr>
          <w:p w14:paraId="0A395A9C" w14:textId="7057D9AA" w:rsidR="00256475" w:rsidRPr="0000795A" w:rsidRDefault="00D73503" w:rsidP="00AC1378">
            <w:pPr>
              <w:spacing w:before="120" w:after="120" w:line="276" w:lineRule="auto"/>
              <w:jc w:val="center"/>
              <w:rPr>
                <w:rFonts w:ascii="Calibri Light" w:eastAsia="Times New Roman" w:hAnsi="Calibri Light" w:cs="Calibri Light"/>
                <w:b/>
                <w:bCs/>
                <w:lang w:eastAsia="pl-PL"/>
              </w:rPr>
            </w:pPr>
            <w:r>
              <w:rPr>
                <w:rFonts w:ascii="Calibri Light" w:eastAsia="Times New Roman" w:hAnsi="Calibri Light" w:cs="Calibri Light"/>
                <w:b/>
                <w:bCs/>
                <w:lang w:eastAsia="pl-PL"/>
              </w:rPr>
              <w:t>Budynek edukacyjny</w:t>
            </w:r>
          </w:p>
        </w:tc>
        <w:tc>
          <w:tcPr>
            <w:tcW w:w="0" w:type="auto"/>
            <w:shd w:val="clear" w:color="auto" w:fill="auto"/>
            <w:noWrap/>
            <w:vAlign w:val="center"/>
          </w:tcPr>
          <w:p w14:paraId="5555CA58" w14:textId="2054B511" w:rsidR="00256475" w:rsidRPr="0000795A" w:rsidRDefault="00D73503" w:rsidP="00AC1378">
            <w:pPr>
              <w:spacing w:before="120" w:after="120" w:line="276" w:lineRule="auto"/>
              <w:jc w:val="center"/>
              <w:rPr>
                <w:rFonts w:ascii="Calibri Light" w:eastAsia="Times New Roman" w:hAnsi="Calibri Light" w:cs="Calibri Light"/>
                <w:b/>
                <w:bCs/>
                <w:lang w:eastAsia="pl-PL"/>
              </w:rPr>
            </w:pPr>
            <w:r>
              <w:rPr>
                <w:rFonts w:ascii="Calibri Light" w:eastAsia="Times New Roman" w:hAnsi="Calibri Light" w:cs="Calibri Light"/>
                <w:b/>
                <w:bCs/>
                <w:lang w:eastAsia="pl-PL"/>
              </w:rPr>
              <w:t>42-700</w:t>
            </w:r>
          </w:p>
        </w:tc>
        <w:tc>
          <w:tcPr>
            <w:tcW w:w="0" w:type="auto"/>
            <w:shd w:val="clear" w:color="auto" w:fill="auto"/>
            <w:noWrap/>
            <w:vAlign w:val="center"/>
          </w:tcPr>
          <w:p w14:paraId="57406A3C" w14:textId="3E5B80F5" w:rsidR="00256475" w:rsidRPr="0000795A" w:rsidRDefault="00D73503" w:rsidP="00AC1378">
            <w:pPr>
              <w:spacing w:before="120" w:after="120" w:line="276" w:lineRule="auto"/>
              <w:jc w:val="center"/>
              <w:rPr>
                <w:rFonts w:ascii="Calibri Light" w:eastAsia="Times New Roman" w:hAnsi="Calibri Light" w:cs="Calibri Light"/>
                <w:b/>
                <w:bCs/>
                <w:lang w:eastAsia="pl-PL"/>
              </w:rPr>
            </w:pPr>
            <w:r>
              <w:rPr>
                <w:rFonts w:ascii="Calibri Light" w:eastAsia="Times New Roman" w:hAnsi="Calibri Light" w:cs="Calibri Light"/>
                <w:b/>
                <w:bCs/>
                <w:lang w:eastAsia="pl-PL"/>
              </w:rPr>
              <w:t>Lubliniec</w:t>
            </w:r>
          </w:p>
        </w:tc>
        <w:tc>
          <w:tcPr>
            <w:tcW w:w="0" w:type="auto"/>
            <w:shd w:val="clear" w:color="auto" w:fill="auto"/>
            <w:noWrap/>
            <w:vAlign w:val="center"/>
          </w:tcPr>
          <w:p w14:paraId="5D385896" w14:textId="2B1452F7" w:rsidR="00256475" w:rsidRPr="0000795A" w:rsidRDefault="00D73503" w:rsidP="00AC1378">
            <w:pPr>
              <w:spacing w:before="120" w:after="120" w:line="276" w:lineRule="auto"/>
              <w:jc w:val="center"/>
              <w:rPr>
                <w:rFonts w:ascii="Calibri Light" w:eastAsia="Times New Roman" w:hAnsi="Calibri Light" w:cs="Calibri Light"/>
                <w:b/>
                <w:bCs/>
                <w:lang w:eastAsia="pl-PL"/>
              </w:rPr>
            </w:pPr>
            <w:r>
              <w:rPr>
                <w:rFonts w:ascii="Calibri Light" w:eastAsia="Times New Roman" w:hAnsi="Calibri Light" w:cs="Calibri Light"/>
                <w:b/>
                <w:bCs/>
                <w:lang w:eastAsia="pl-PL"/>
              </w:rPr>
              <w:t>Lubliniec</w:t>
            </w:r>
          </w:p>
        </w:tc>
        <w:tc>
          <w:tcPr>
            <w:tcW w:w="0" w:type="auto"/>
            <w:shd w:val="clear" w:color="auto" w:fill="auto"/>
            <w:noWrap/>
            <w:vAlign w:val="center"/>
          </w:tcPr>
          <w:p w14:paraId="55AB55B2" w14:textId="5C725A57" w:rsidR="00256475" w:rsidRPr="0000795A" w:rsidRDefault="00D73503" w:rsidP="00AC1378">
            <w:pPr>
              <w:spacing w:before="120" w:after="120" w:line="276" w:lineRule="auto"/>
              <w:jc w:val="center"/>
              <w:rPr>
                <w:rFonts w:ascii="Calibri Light" w:eastAsia="Times New Roman" w:hAnsi="Calibri Light" w:cs="Calibri Light"/>
                <w:b/>
                <w:bCs/>
                <w:lang w:eastAsia="pl-PL"/>
              </w:rPr>
            </w:pPr>
            <w:r>
              <w:rPr>
                <w:rFonts w:ascii="Calibri Light" w:eastAsia="Times New Roman" w:hAnsi="Calibri Light" w:cs="Calibri Light"/>
                <w:b/>
                <w:bCs/>
                <w:lang w:eastAsia="pl-PL"/>
              </w:rPr>
              <w:t xml:space="preserve">Park Leśny </w:t>
            </w:r>
          </w:p>
        </w:tc>
        <w:tc>
          <w:tcPr>
            <w:tcW w:w="0" w:type="auto"/>
            <w:shd w:val="clear" w:color="auto" w:fill="auto"/>
            <w:noWrap/>
            <w:vAlign w:val="center"/>
          </w:tcPr>
          <w:p w14:paraId="29037A63" w14:textId="44E8B6BE" w:rsidR="00256475" w:rsidRPr="0000795A" w:rsidRDefault="00D73503" w:rsidP="00AC1378">
            <w:pPr>
              <w:spacing w:before="120" w:after="120" w:line="276" w:lineRule="auto"/>
              <w:jc w:val="center"/>
              <w:rPr>
                <w:rFonts w:ascii="Calibri Light" w:eastAsia="Times New Roman" w:hAnsi="Calibri Light" w:cs="Calibri Light"/>
                <w:b/>
                <w:bCs/>
                <w:lang w:eastAsia="pl-PL"/>
              </w:rPr>
            </w:pPr>
            <w:r>
              <w:rPr>
                <w:rFonts w:ascii="Calibri Light" w:eastAsia="Times New Roman" w:hAnsi="Calibri Light" w:cs="Calibri Light"/>
                <w:b/>
                <w:bCs/>
                <w:lang w:eastAsia="pl-PL"/>
              </w:rPr>
              <w:t>4</w:t>
            </w:r>
          </w:p>
        </w:tc>
        <w:tc>
          <w:tcPr>
            <w:tcW w:w="0" w:type="auto"/>
            <w:shd w:val="clear" w:color="auto" w:fill="auto"/>
            <w:noWrap/>
            <w:vAlign w:val="center"/>
          </w:tcPr>
          <w:p w14:paraId="057AF0F3" w14:textId="3A383F87" w:rsidR="00256475" w:rsidRPr="0000795A" w:rsidRDefault="00256475" w:rsidP="00D73503">
            <w:pPr>
              <w:spacing w:before="120" w:after="120" w:line="276" w:lineRule="auto"/>
              <w:jc w:val="center"/>
              <w:rPr>
                <w:rFonts w:ascii="Calibri Light" w:eastAsia="Times New Roman" w:hAnsi="Calibri Light" w:cs="Calibri Light"/>
                <w:b/>
                <w:bCs/>
                <w:lang w:eastAsia="pl-PL"/>
              </w:rPr>
            </w:pPr>
            <w:r w:rsidRPr="00256475">
              <w:rPr>
                <w:rFonts w:ascii="Calibri Light" w:eastAsia="Times New Roman" w:hAnsi="Calibri Light" w:cs="Calibri Light"/>
                <w:b/>
                <w:bCs/>
                <w:lang w:eastAsia="pl-PL"/>
              </w:rPr>
              <w:t>5903224</w:t>
            </w:r>
            <w:r w:rsidR="00D73503">
              <w:rPr>
                <w:rFonts w:ascii="Calibri Light" w:eastAsia="Times New Roman" w:hAnsi="Calibri Light" w:cs="Calibri Light"/>
                <w:b/>
                <w:bCs/>
                <w:lang w:eastAsia="pl-PL"/>
              </w:rPr>
              <w:t>28300159511</w:t>
            </w:r>
          </w:p>
        </w:tc>
        <w:tc>
          <w:tcPr>
            <w:tcW w:w="0" w:type="auto"/>
            <w:shd w:val="clear" w:color="auto" w:fill="auto"/>
            <w:vAlign w:val="center"/>
          </w:tcPr>
          <w:p w14:paraId="587A4A9B" w14:textId="31B06794" w:rsidR="00256475" w:rsidRPr="0000795A" w:rsidRDefault="00D73503" w:rsidP="00AC1378">
            <w:pPr>
              <w:spacing w:before="120" w:after="120" w:line="276" w:lineRule="auto"/>
              <w:jc w:val="center"/>
              <w:rPr>
                <w:rFonts w:ascii="Calibri Light" w:eastAsia="Times New Roman" w:hAnsi="Calibri Light" w:cs="Calibri Light"/>
                <w:b/>
                <w:bCs/>
                <w:lang w:eastAsia="pl-PL"/>
              </w:rPr>
            </w:pPr>
            <w:r>
              <w:rPr>
                <w:rFonts w:ascii="Calibri Light" w:eastAsia="Times New Roman" w:hAnsi="Calibri Light" w:cs="Calibri Light"/>
                <w:b/>
                <w:bCs/>
                <w:lang w:eastAsia="pl-PL"/>
              </w:rPr>
              <w:t>C11</w:t>
            </w:r>
          </w:p>
        </w:tc>
        <w:tc>
          <w:tcPr>
            <w:tcW w:w="0" w:type="auto"/>
            <w:shd w:val="clear" w:color="auto" w:fill="auto"/>
            <w:vAlign w:val="center"/>
          </w:tcPr>
          <w:p w14:paraId="668CFC37" w14:textId="394E674D" w:rsidR="00256475" w:rsidRPr="0000795A" w:rsidRDefault="00D73503" w:rsidP="00AC1378">
            <w:pPr>
              <w:spacing w:before="120" w:after="120" w:line="276" w:lineRule="auto"/>
              <w:jc w:val="center"/>
              <w:rPr>
                <w:rFonts w:ascii="Calibri Light" w:eastAsia="Times New Roman" w:hAnsi="Calibri Light" w:cs="Calibri Light"/>
                <w:b/>
                <w:bCs/>
                <w:lang w:eastAsia="pl-PL"/>
              </w:rPr>
            </w:pPr>
            <w:r>
              <w:rPr>
                <w:rFonts w:ascii="Calibri Light" w:eastAsia="Times New Roman" w:hAnsi="Calibri Light" w:cs="Calibri Light"/>
                <w:b/>
                <w:bCs/>
                <w:lang w:eastAsia="pl-PL"/>
              </w:rPr>
              <w:t>16</w:t>
            </w:r>
          </w:p>
        </w:tc>
        <w:tc>
          <w:tcPr>
            <w:tcW w:w="0" w:type="auto"/>
            <w:shd w:val="clear" w:color="auto" w:fill="auto"/>
            <w:vAlign w:val="center"/>
          </w:tcPr>
          <w:p w14:paraId="49B4B700" w14:textId="39E38D89" w:rsidR="00256475" w:rsidRPr="0000795A" w:rsidRDefault="002C1E6D" w:rsidP="00AC1378">
            <w:pPr>
              <w:spacing w:before="120" w:after="120" w:line="276" w:lineRule="auto"/>
              <w:jc w:val="center"/>
              <w:rPr>
                <w:rFonts w:ascii="Calibri Light" w:eastAsia="Times New Roman" w:hAnsi="Calibri Light" w:cs="Calibri Light"/>
                <w:b/>
                <w:bCs/>
                <w:lang w:eastAsia="pl-PL"/>
              </w:rPr>
            </w:pPr>
            <w:r>
              <w:rPr>
                <w:rFonts w:ascii="Calibri Light" w:eastAsia="Times New Roman" w:hAnsi="Calibri Light" w:cs="Calibri Light"/>
                <w:b/>
                <w:bCs/>
                <w:lang w:eastAsia="pl-PL"/>
              </w:rPr>
              <w:t>0,374</w:t>
            </w:r>
          </w:p>
        </w:tc>
      </w:tr>
      <w:tr w:rsidR="00D73503" w:rsidRPr="0000795A" w14:paraId="69970182" w14:textId="77777777" w:rsidTr="00863708">
        <w:trPr>
          <w:trHeight w:val="630"/>
        </w:trPr>
        <w:tc>
          <w:tcPr>
            <w:tcW w:w="0" w:type="auto"/>
            <w:shd w:val="clear" w:color="auto" w:fill="auto"/>
            <w:noWrap/>
            <w:vAlign w:val="center"/>
          </w:tcPr>
          <w:p w14:paraId="3AF40B44" w14:textId="53C81A7D" w:rsidR="00256475" w:rsidRPr="0000795A" w:rsidRDefault="00256475" w:rsidP="00AC1378">
            <w:pPr>
              <w:spacing w:before="120" w:after="120" w:line="276" w:lineRule="auto"/>
              <w:jc w:val="left"/>
              <w:rPr>
                <w:rFonts w:ascii="Calibri Light" w:eastAsia="Times New Roman" w:hAnsi="Calibri Light" w:cs="Calibri Light"/>
                <w:b/>
                <w:bCs/>
                <w:lang w:eastAsia="pl-PL"/>
              </w:rPr>
            </w:pPr>
            <w:r>
              <w:rPr>
                <w:rFonts w:ascii="Calibri Light" w:eastAsia="Times New Roman" w:hAnsi="Calibri Light" w:cs="Calibri Light"/>
                <w:b/>
                <w:bCs/>
                <w:lang w:eastAsia="pl-PL"/>
              </w:rPr>
              <w:t>3</w:t>
            </w:r>
          </w:p>
        </w:tc>
        <w:tc>
          <w:tcPr>
            <w:tcW w:w="0" w:type="auto"/>
            <w:shd w:val="clear" w:color="auto" w:fill="auto"/>
            <w:noWrap/>
            <w:vAlign w:val="center"/>
          </w:tcPr>
          <w:p w14:paraId="3F6100ED" w14:textId="43249606" w:rsidR="00256475" w:rsidRPr="0000795A" w:rsidRDefault="00D73503" w:rsidP="00AC1378">
            <w:pPr>
              <w:spacing w:before="120" w:after="120" w:line="276" w:lineRule="auto"/>
              <w:jc w:val="center"/>
              <w:rPr>
                <w:rFonts w:ascii="Calibri Light" w:eastAsia="Times New Roman" w:hAnsi="Calibri Light" w:cs="Calibri Light"/>
                <w:b/>
                <w:bCs/>
                <w:lang w:eastAsia="pl-PL"/>
              </w:rPr>
            </w:pPr>
            <w:r>
              <w:rPr>
                <w:rFonts w:ascii="Calibri Light" w:eastAsia="Times New Roman" w:hAnsi="Calibri Light" w:cs="Calibri Light"/>
                <w:b/>
                <w:bCs/>
                <w:lang w:eastAsia="pl-PL"/>
              </w:rPr>
              <w:t>Biuro Nadleśnictwa</w:t>
            </w:r>
          </w:p>
        </w:tc>
        <w:tc>
          <w:tcPr>
            <w:tcW w:w="0" w:type="auto"/>
            <w:shd w:val="clear" w:color="auto" w:fill="auto"/>
            <w:noWrap/>
            <w:vAlign w:val="center"/>
          </w:tcPr>
          <w:p w14:paraId="076D5A0B" w14:textId="110FEF0F" w:rsidR="00256475" w:rsidRPr="0000795A" w:rsidRDefault="00D73503" w:rsidP="00AC1378">
            <w:pPr>
              <w:spacing w:before="120" w:after="120" w:line="276" w:lineRule="auto"/>
              <w:jc w:val="center"/>
              <w:rPr>
                <w:rFonts w:ascii="Calibri Light" w:eastAsia="Times New Roman" w:hAnsi="Calibri Light" w:cs="Calibri Light"/>
                <w:b/>
                <w:bCs/>
                <w:lang w:eastAsia="pl-PL"/>
              </w:rPr>
            </w:pPr>
            <w:r>
              <w:rPr>
                <w:rFonts w:ascii="Calibri Light" w:eastAsia="Times New Roman" w:hAnsi="Calibri Light" w:cs="Calibri Light"/>
                <w:b/>
                <w:bCs/>
                <w:lang w:eastAsia="pl-PL"/>
              </w:rPr>
              <w:t>42-700</w:t>
            </w:r>
          </w:p>
        </w:tc>
        <w:tc>
          <w:tcPr>
            <w:tcW w:w="0" w:type="auto"/>
            <w:shd w:val="clear" w:color="auto" w:fill="auto"/>
            <w:noWrap/>
            <w:vAlign w:val="center"/>
          </w:tcPr>
          <w:p w14:paraId="09241897" w14:textId="70125E3C" w:rsidR="00256475" w:rsidRPr="0000795A" w:rsidRDefault="00D73503" w:rsidP="00AC1378">
            <w:pPr>
              <w:spacing w:before="120" w:after="120" w:line="276" w:lineRule="auto"/>
              <w:jc w:val="center"/>
              <w:rPr>
                <w:rFonts w:ascii="Calibri Light" w:eastAsia="Times New Roman" w:hAnsi="Calibri Light" w:cs="Calibri Light"/>
                <w:b/>
                <w:bCs/>
                <w:lang w:eastAsia="pl-PL"/>
              </w:rPr>
            </w:pPr>
            <w:r>
              <w:rPr>
                <w:rFonts w:ascii="Calibri Light" w:eastAsia="Times New Roman" w:hAnsi="Calibri Light" w:cs="Calibri Light"/>
                <w:b/>
                <w:bCs/>
                <w:lang w:eastAsia="pl-PL"/>
              </w:rPr>
              <w:t>Lubliniec</w:t>
            </w:r>
          </w:p>
        </w:tc>
        <w:tc>
          <w:tcPr>
            <w:tcW w:w="0" w:type="auto"/>
            <w:shd w:val="clear" w:color="auto" w:fill="auto"/>
            <w:noWrap/>
            <w:vAlign w:val="center"/>
          </w:tcPr>
          <w:p w14:paraId="48CFFBFF" w14:textId="36498627" w:rsidR="00256475" w:rsidRPr="0000795A" w:rsidRDefault="00D73503" w:rsidP="00AC1378">
            <w:pPr>
              <w:spacing w:before="120" w:after="120" w:line="276" w:lineRule="auto"/>
              <w:jc w:val="center"/>
              <w:rPr>
                <w:rFonts w:ascii="Calibri Light" w:eastAsia="Times New Roman" w:hAnsi="Calibri Light" w:cs="Calibri Light"/>
                <w:b/>
                <w:bCs/>
                <w:lang w:eastAsia="pl-PL"/>
              </w:rPr>
            </w:pPr>
            <w:r>
              <w:rPr>
                <w:rFonts w:ascii="Calibri Light" w:eastAsia="Times New Roman" w:hAnsi="Calibri Light" w:cs="Calibri Light"/>
                <w:b/>
                <w:bCs/>
                <w:lang w:eastAsia="pl-PL"/>
              </w:rPr>
              <w:t>Lubliniec</w:t>
            </w:r>
          </w:p>
        </w:tc>
        <w:tc>
          <w:tcPr>
            <w:tcW w:w="0" w:type="auto"/>
            <w:shd w:val="clear" w:color="auto" w:fill="auto"/>
            <w:noWrap/>
            <w:vAlign w:val="center"/>
          </w:tcPr>
          <w:p w14:paraId="6E0346BE" w14:textId="79732CFF" w:rsidR="00256475" w:rsidRPr="0000795A" w:rsidRDefault="00D73503" w:rsidP="00AC1378">
            <w:pPr>
              <w:spacing w:before="120" w:after="120" w:line="276" w:lineRule="auto"/>
              <w:jc w:val="center"/>
              <w:rPr>
                <w:rFonts w:ascii="Calibri Light" w:eastAsia="Times New Roman" w:hAnsi="Calibri Light" w:cs="Calibri Light"/>
                <w:b/>
                <w:bCs/>
                <w:lang w:eastAsia="pl-PL"/>
              </w:rPr>
            </w:pPr>
            <w:r>
              <w:rPr>
                <w:rFonts w:ascii="Calibri Light" w:eastAsia="Times New Roman" w:hAnsi="Calibri Light" w:cs="Calibri Light"/>
                <w:b/>
                <w:bCs/>
                <w:lang w:eastAsia="pl-PL"/>
              </w:rPr>
              <w:t xml:space="preserve">Myśliwska </w:t>
            </w:r>
          </w:p>
        </w:tc>
        <w:tc>
          <w:tcPr>
            <w:tcW w:w="0" w:type="auto"/>
            <w:shd w:val="clear" w:color="auto" w:fill="auto"/>
            <w:noWrap/>
            <w:vAlign w:val="center"/>
          </w:tcPr>
          <w:p w14:paraId="0EBDD073" w14:textId="2E8092C3" w:rsidR="00256475" w:rsidRPr="0000795A" w:rsidRDefault="00D73503" w:rsidP="00AC1378">
            <w:pPr>
              <w:spacing w:before="120" w:after="120" w:line="276" w:lineRule="auto"/>
              <w:jc w:val="center"/>
              <w:rPr>
                <w:rFonts w:ascii="Calibri Light" w:eastAsia="Times New Roman" w:hAnsi="Calibri Light" w:cs="Calibri Light"/>
                <w:b/>
                <w:bCs/>
                <w:lang w:eastAsia="pl-PL"/>
              </w:rPr>
            </w:pPr>
            <w:r>
              <w:rPr>
                <w:rFonts w:ascii="Calibri Light" w:eastAsia="Times New Roman" w:hAnsi="Calibri Light" w:cs="Calibri Light"/>
                <w:b/>
                <w:bCs/>
                <w:lang w:eastAsia="pl-PL"/>
              </w:rPr>
              <w:t>1</w:t>
            </w:r>
          </w:p>
        </w:tc>
        <w:tc>
          <w:tcPr>
            <w:tcW w:w="0" w:type="auto"/>
            <w:shd w:val="clear" w:color="auto" w:fill="auto"/>
            <w:noWrap/>
            <w:vAlign w:val="center"/>
          </w:tcPr>
          <w:p w14:paraId="22F29522" w14:textId="342A651B" w:rsidR="00256475" w:rsidRPr="0000795A" w:rsidRDefault="00256475" w:rsidP="00D73503">
            <w:pPr>
              <w:spacing w:before="120" w:after="120" w:line="276" w:lineRule="auto"/>
              <w:jc w:val="center"/>
              <w:rPr>
                <w:rFonts w:ascii="Calibri Light" w:eastAsia="Times New Roman" w:hAnsi="Calibri Light" w:cs="Calibri Light"/>
                <w:b/>
                <w:bCs/>
                <w:lang w:eastAsia="pl-PL"/>
              </w:rPr>
            </w:pPr>
            <w:r w:rsidRPr="00256475">
              <w:rPr>
                <w:rFonts w:ascii="Calibri Light" w:eastAsia="Times New Roman" w:hAnsi="Calibri Light" w:cs="Calibri Light"/>
                <w:b/>
                <w:bCs/>
                <w:lang w:eastAsia="pl-PL"/>
              </w:rPr>
              <w:t>59032242</w:t>
            </w:r>
            <w:r w:rsidR="00D73503">
              <w:rPr>
                <w:rFonts w:ascii="Calibri Light" w:eastAsia="Times New Roman" w:hAnsi="Calibri Light" w:cs="Calibri Light"/>
                <w:b/>
                <w:bCs/>
                <w:lang w:eastAsia="pl-PL"/>
              </w:rPr>
              <w:t>8300652753</w:t>
            </w:r>
          </w:p>
        </w:tc>
        <w:tc>
          <w:tcPr>
            <w:tcW w:w="0" w:type="auto"/>
            <w:shd w:val="clear" w:color="auto" w:fill="auto"/>
            <w:vAlign w:val="center"/>
          </w:tcPr>
          <w:p w14:paraId="4F500C85" w14:textId="698842C0" w:rsidR="00256475" w:rsidRPr="0000795A" w:rsidRDefault="00D73503" w:rsidP="00AC1378">
            <w:pPr>
              <w:spacing w:before="120" w:after="120" w:line="276" w:lineRule="auto"/>
              <w:jc w:val="center"/>
              <w:rPr>
                <w:rFonts w:ascii="Calibri Light" w:eastAsia="Times New Roman" w:hAnsi="Calibri Light" w:cs="Calibri Light"/>
                <w:b/>
                <w:bCs/>
                <w:lang w:eastAsia="pl-PL"/>
              </w:rPr>
            </w:pPr>
            <w:r>
              <w:rPr>
                <w:rFonts w:ascii="Calibri Light" w:eastAsia="Times New Roman" w:hAnsi="Calibri Light" w:cs="Calibri Light"/>
                <w:b/>
                <w:bCs/>
                <w:lang w:eastAsia="pl-PL"/>
              </w:rPr>
              <w:t>C11</w:t>
            </w:r>
          </w:p>
        </w:tc>
        <w:tc>
          <w:tcPr>
            <w:tcW w:w="0" w:type="auto"/>
            <w:shd w:val="clear" w:color="auto" w:fill="auto"/>
            <w:vAlign w:val="center"/>
          </w:tcPr>
          <w:p w14:paraId="4CFD3BFB" w14:textId="6075927F" w:rsidR="00256475" w:rsidRPr="0000795A" w:rsidRDefault="00D73503" w:rsidP="00AC1378">
            <w:pPr>
              <w:spacing w:before="120" w:after="120" w:line="276" w:lineRule="auto"/>
              <w:jc w:val="center"/>
              <w:rPr>
                <w:rFonts w:ascii="Calibri Light" w:eastAsia="Times New Roman" w:hAnsi="Calibri Light" w:cs="Calibri Light"/>
                <w:b/>
                <w:bCs/>
                <w:lang w:eastAsia="pl-PL"/>
              </w:rPr>
            </w:pPr>
            <w:r>
              <w:rPr>
                <w:rFonts w:ascii="Calibri Light" w:eastAsia="Times New Roman" w:hAnsi="Calibri Light" w:cs="Calibri Light"/>
                <w:b/>
                <w:bCs/>
                <w:lang w:eastAsia="pl-PL"/>
              </w:rPr>
              <w:t>40</w:t>
            </w:r>
          </w:p>
        </w:tc>
        <w:tc>
          <w:tcPr>
            <w:tcW w:w="0" w:type="auto"/>
            <w:shd w:val="clear" w:color="auto" w:fill="auto"/>
            <w:vAlign w:val="center"/>
          </w:tcPr>
          <w:p w14:paraId="29F2FB14" w14:textId="031D321C" w:rsidR="00256475" w:rsidRPr="0000795A" w:rsidRDefault="002C1E6D" w:rsidP="00AC1378">
            <w:pPr>
              <w:spacing w:before="120" w:after="120" w:line="276" w:lineRule="auto"/>
              <w:jc w:val="center"/>
              <w:rPr>
                <w:rFonts w:ascii="Calibri Light" w:eastAsia="Times New Roman" w:hAnsi="Calibri Light" w:cs="Calibri Light"/>
                <w:b/>
                <w:bCs/>
                <w:lang w:eastAsia="pl-PL"/>
              </w:rPr>
            </w:pPr>
            <w:r>
              <w:rPr>
                <w:rFonts w:ascii="Calibri Light" w:eastAsia="Times New Roman" w:hAnsi="Calibri Light" w:cs="Calibri Light"/>
                <w:b/>
                <w:bCs/>
                <w:lang w:eastAsia="pl-PL"/>
              </w:rPr>
              <w:t>18,750</w:t>
            </w:r>
          </w:p>
        </w:tc>
      </w:tr>
    </w:tbl>
    <w:p w14:paraId="47CC88F8" w14:textId="77777777" w:rsidR="00CE2188" w:rsidRPr="0000795A" w:rsidRDefault="00CE2188" w:rsidP="00AC1378">
      <w:pPr>
        <w:spacing w:before="120" w:after="120" w:line="276" w:lineRule="auto"/>
        <w:jc w:val="right"/>
        <w:rPr>
          <w:rFonts w:ascii="Calibri Light" w:hAnsi="Calibri Light" w:cs="Calibri Light"/>
          <w:b/>
          <w:bCs/>
        </w:rPr>
      </w:pPr>
    </w:p>
    <w:p w14:paraId="40EEFFF2" w14:textId="77777777" w:rsidR="00CE2188" w:rsidRPr="0000795A" w:rsidRDefault="00CE2188" w:rsidP="00AC1378">
      <w:pPr>
        <w:spacing w:before="120" w:after="120" w:line="276" w:lineRule="auto"/>
        <w:jc w:val="right"/>
        <w:rPr>
          <w:rFonts w:ascii="Calibri Light" w:hAnsi="Calibri Light" w:cs="Calibri Light"/>
          <w:b/>
          <w:bCs/>
        </w:rPr>
      </w:pPr>
    </w:p>
    <w:p w14:paraId="078B4E05" w14:textId="775959D3" w:rsidR="0072396F" w:rsidRPr="0000795A" w:rsidRDefault="0072396F" w:rsidP="00AC1378">
      <w:pPr>
        <w:spacing w:before="120" w:after="120" w:line="276" w:lineRule="auto"/>
        <w:jc w:val="right"/>
        <w:rPr>
          <w:rFonts w:ascii="Calibri Light" w:hAnsi="Calibri Light" w:cs="Calibri Light"/>
          <w:b/>
          <w:bCs/>
        </w:rPr>
        <w:sectPr w:rsidR="0072396F" w:rsidRPr="0000795A" w:rsidSect="00B800A0">
          <w:pgSz w:w="16838" w:h="11906" w:orient="landscape"/>
          <w:pgMar w:top="1418" w:right="1418" w:bottom="1418" w:left="1134" w:header="709" w:footer="709" w:gutter="0"/>
          <w:cols w:space="708"/>
          <w:docGrid w:linePitch="360"/>
        </w:sectPr>
      </w:pPr>
    </w:p>
    <w:p w14:paraId="71685D4B" w14:textId="472539DA" w:rsidR="00442365" w:rsidRPr="0000795A" w:rsidRDefault="00442365" w:rsidP="00AC1378">
      <w:pPr>
        <w:suppressAutoHyphens/>
        <w:spacing w:before="120" w:after="120" w:line="276" w:lineRule="auto"/>
        <w:jc w:val="right"/>
        <w:rPr>
          <w:rFonts w:ascii="Calibri Light" w:hAnsi="Calibri Light" w:cs="Calibri Light"/>
          <w:b/>
          <w:lang w:eastAsia="zh-CN"/>
        </w:rPr>
      </w:pPr>
      <w:r w:rsidRPr="0000795A">
        <w:rPr>
          <w:rFonts w:ascii="Calibri Light" w:hAnsi="Calibri Light" w:cs="Calibri Light"/>
          <w:b/>
          <w:lang w:eastAsia="zh-CN"/>
        </w:rPr>
        <w:lastRenderedPageBreak/>
        <w:t xml:space="preserve">Załącznik nr </w:t>
      </w:r>
      <w:r w:rsidR="00393EDF">
        <w:rPr>
          <w:rFonts w:ascii="Calibri Light" w:hAnsi="Calibri Light" w:cs="Calibri Light"/>
          <w:b/>
          <w:lang w:eastAsia="zh-CN"/>
        </w:rPr>
        <w:t>2</w:t>
      </w:r>
      <w:r w:rsidRPr="0000795A">
        <w:rPr>
          <w:rFonts w:ascii="Calibri Light" w:hAnsi="Calibri Light" w:cs="Calibri Light"/>
          <w:b/>
          <w:lang w:eastAsia="zh-CN"/>
        </w:rPr>
        <w:t xml:space="preserve"> do umowy sprzedaży energii elektrycznej</w:t>
      </w:r>
    </w:p>
    <w:p w14:paraId="1ADF036B" w14:textId="4BCFF19E" w:rsidR="0072396F" w:rsidRPr="0000795A" w:rsidRDefault="00954C0F" w:rsidP="00AC1378">
      <w:pPr>
        <w:suppressAutoHyphens/>
        <w:spacing w:before="120" w:after="120" w:line="276" w:lineRule="auto"/>
        <w:jc w:val="right"/>
        <w:rPr>
          <w:rFonts w:ascii="Calibri Light" w:hAnsi="Calibri Light" w:cs="Calibri Light"/>
          <w:lang w:eastAsia="zh-CN"/>
        </w:rPr>
      </w:pPr>
      <w:r w:rsidRPr="0000795A">
        <w:rPr>
          <w:rFonts w:ascii="Calibri Light" w:hAnsi="Calibri Light" w:cs="Calibri Light"/>
          <w:lang w:eastAsia="zh-CN"/>
        </w:rPr>
        <w:t>_________________</w:t>
      </w:r>
      <w:r w:rsidR="0072396F" w:rsidRPr="0000795A">
        <w:rPr>
          <w:rFonts w:ascii="Calibri Light" w:hAnsi="Calibri Light" w:cs="Calibri Light"/>
          <w:lang w:eastAsia="zh-CN"/>
        </w:rPr>
        <w:t>, dnia ........................</w:t>
      </w:r>
    </w:p>
    <w:p w14:paraId="7892D3DE" w14:textId="77777777" w:rsidR="0072396F" w:rsidRPr="0000795A" w:rsidRDefault="0072396F" w:rsidP="00AC1378">
      <w:pPr>
        <w:suppressAutoHyphens/>
        <w:autoSpaceDE w:val="0"/>
        <w:spacing w:before="120" w:after="120" w:line="276" w:lineRule="auto"/>
        <w:rPr>
          <w:rFonts w:ascii="Calibri Light" w:hAnsi="Calibri Light" w:cs="Calibri Light"/>
          <w:lang w:val="de-DE" w:eastAsia="zh-CN"/>
        </w:rPr>
      </w:pPr>
    </w:p>
    <w:p w14:paraId="33D6EE1A" w14:textId="0CAB7A28" w:rsidR="0072396F" w:rsidRPr="0000795A" w:rsidRDefault="0072396F" w:rsidP="00AC1378">
      <w:pPr>
        <w:suppressAutoHyphens/>
        <w:autoSpaceDE w:val="0"/>
        <w:spacing w:before="120" w:after="120" w:line="276" w:lineRule="auto"/>
        <w:jc w:val="center"/>
        <w:rPr>
          <w:rFonts w:ascii="Calibri Light" w:hAnsi="Calibri Light" w:cs="Calibri Light"/>
          <w:b/>
          <w:bCs/>
          <w:lang w:eastAsia="zh-CN"/>
        </w:rPr>
      </w:pPr>
      <w:r w:rsidRPr="0000795A">
        <w:rPr>
          <w:rFonts w:ascii="Calibri Light" w:hAnsi="Calibri Light" w:cs="Calibri Light"/>
          <w:b/>
          <w:bCs/>
          <w:lang w:eastAsia="zh-CN"/>
        </w:rPr>
        <w:t>PEŁNOMOCNICTWO</w:t>
      </w:r>
    </w:p>
    <w:p w14:paraId="297A0AE7" w14:textId="77777777" w:rsidR="007530DE" w:rsidRPr="0000795A" w:rsidRDefault="007530DE" w:rsidP="00AC1378">
      <w:pPr>
        <w:suppressAutoHyphens/>
        <w:autoSpaceDE w:val="0"/>
        <w:spacing w:before="120" w:after="120" w:line="276" w:lineRule="auto"/>
        <w:jc w:val="center"/>
        <w:rPr>
          <w:rFonts w:ascii="Calibri Light" w:hAnsi="Calibri Light" w:cs="Calibri Light"/>
          <w:lang w:eastAsia="zh-CN"/>
        </w:rPr>
      </w:pPr>
    </w:p>
    <w:tbl>
      <w:tblPr>
        <w:tblW w:w="9251" w:type="dxa"/>
        <w:jc w:val="center"/>
        <w:tblCellMar>
          <w:left w:w="70" w:type="dxa"/>
          <w:right w:w="70" w:type="dxa"/>
        </w:tblCellMar>
        <w:tblLook w:val="00A0" w:firstRow="1" w:lastRow="0" w:firstColumn="1" w:lastColumn="0" w:noHBand="0" w:noVBand="0"/>
      </w:tblPr>
      <w:tblGrid>
        <w:gridCol w:w="1838"/>
        <w:gridCol w:w="850"/>
        <w:gridCol w:w="1470"/>
        <w:gridCol w:w="2783"/>
        <w:gridCol w:w="852"/>
        <w:gridCol w:w="1458"/>
      </w:tblGrid>
      <w:tr w:rsidR="00EF728F" w:rsidRPr="0000795A" w14:paraId="69F1A362" w14:textId="77777777" w:rsidTr="001456B3">
        <w:trPr>
          <w:trHeight w:val="340"/>
          <w:jc w:val="center"/>
        </w:trPr>
        <w:tc>
          <w:tcPr>
            <w:tcW w:w="1838" w:type="dxa"/>
            <w:tcBorders>
              <w:top w:val="single" w:sz="4" w:space="0" w:color="auto"/>
              <w:left w:val="single" w:sz="4" w:space="0" w:color="auto"/>
              <w:bottom w:val="single" w:sz="4" w:space="0" w:color="auto"/>
              <w:right w:val="single" w:sz="4" w:space="0" w:color="auto"/>
            </w:tcBorders>
            <w:shd w:val="clear" w:color="000000" w:fill="FFFF00"/>
            <w:noWrap/>
            <w:vAlign w:val="center"/>
          </w:tcPr>
          <w:p w14:paraId="57791810" w14:textId="77777777" w:rsidR="007E03F7" w:rsidRPr="0000795A" w:rsidRDefault="007E03F7" w:rsidP="00AC1378">
            <w:pPr>
              <w:spacing w:before="120" w:after="120" w:line="276" w:lineRule="auto"/>
              <w:jc w:val="center"/>
              <w:rPr>
                <w:rFonts w:ascii="Calibri Light" w:hAnsi="Calibri Light" w:cs="Calibri Light"/>
                <w:b/>
                <w:bCs/>
              </w:rPr>
            </w:pPr>
            <w:r w:rsidRPr="0000795A">
              <w:rPr>
                <w:rFonts w:ascii="Calibri Light" w:hAnsi="Calibri Light" w:cs="Calibri Light"/>
                <w:b/>
                <w:bCs/>
              </w:rPr>
              <w:t>Nazwa</w:t>
            </w:r>
          </w:p>
        </w:tc>
        <w:tc>
          <w:tcPr>
            <w:tcW w:w="850" w:type="dxa"/>
            <w:tcBorders>
              <w:top w:val="single" w:sz="4" w:space="0" w:color="auto"/>
              <w:left w:val="nil"/>
              <w:bottom w:val="single" w:sz="4" w:space="0" w:color="auto"/>
              <w:right w:val="single" w:sz="4" w:space="0" w:color="auto"/>
            </w:tcBorders>
            <w:shd w:val="clear" w:color="000000" w:fill="FFFF00"/>
            <w:noWrap/>
            <w:vAlign w:val="center"/>
          </w:tcPr>
          <w:p w14:paraId="5B9CF5A1" w14:textId="77777777" w:rsidR="007E03F7" w:rsidRPr="0000795A" w:rsidRDefault="007E03F7" w:rsidP="00AC1378">
            <w:pPr>
              <w:spacing w:before="120" w:after="120" w:line="276" w:lineRule="auto"/>
              <w:jc w:val="center"/>
              <w:rPr>
                <w:rFonts w:ascii="Calibri Light" w:hAnsi="Calibri Light" w:cs="Calibri Light"/>
                <w:b/>
                <w:bCs/>
              </w:rPr>
            </w:pPr>
            <w:r w:rsidRPr="0000795A">
              <w:rPr>
                <w:rFonts w:ascii="Calibri Light" w:hAnsi="Calibri Light" w:cs="Calibri Light"/>
                <w:b/>
                <w:bCs/>
              </w:rPr>
              <w:t>Kod</w:t>
            </w:r>
          </w:p>
        </w:tc>
        <w:tc>
          <w:tcPr>
            <w:tcW w:w="1470" w:type="dxa"/>
            <w:tcBorders>
              <w:top w:val="single" w:sz="4" w:space="0" w:color="auto"/>
              <w:left w:val="nil"/>
              <w:bottom w:val="single" w:sz="4" w:space="0" w:color="auto"/>
              <w:right w:val="single" w:sz="4" w:space="0" w:color="auto"/>
            </w:tcBorders>
            <w:shd w:val="clear" w:color="000000" w:fill="FFFF00"/>
            <w:noWrap/>
            <w:vAlign w:val="center"/>
          </w:tcPr>
          <w:p w14:paraId="0E151EF3" w14:textId="77777777" w:rsidR="007E03F7" w:rsidRPr="0000795A" w:rsidRDefault="007E03F7" w:rsidP="00AC1378">
            <w:pPr>
              <w:spacing w:before="120" w:after="120" w:line="276" w:lineRule="auto"/>
              <w:jc w:val="center"/>
              <w:rPr>
                <w:rFonts w:ascii="Calibri Light" w:hAnsi="Calibri Light" w:cs="Calibri Light"/>
                <w:b/>
                <w:bCs/>
              </w:rPr>
            </w:pPr>
            <w:r w:rsidRPr="0000795A">
              <w:rPr>
                <w:rFonts w:ascii="Calibri Light" w:hAnsi="Calibri Light" w:cs="Calibri Light"/>
                <w:b/>
                <w:bCs/>
              </w:rPr>
              <w:t>Miejscowość</w:t>
            </w:r>
          </w:p>
        </w:tc>
        <w:tc>
          <w:tcPr>
            <w:tcW w:w="2783" w:type="dxa"/>
            <w:tcBorders>
              <w:top w:val="single" w:sz="4" w:space="0" w:color="auto"/>
              <w:left w:val="nil"/>
              <w:bottom w:val="single" w:sz="4" w:space="0" w:color="auto"/>
              <w:right w:val="single" w:sz="4" w:space="0" w:color="auto"/>
            </w:tcBorders>
            <w:shd w:val="clear" w:color="000000" w:fill="FFFF00"/>
            <w:noWrap/>
            <w:vAlign w:val="center"/>
          </w:tcPr>
          <w:p w14:paraId="5B511463" w14:textId="77777777" w:rsidR="007E03F7" w:rsidRPr="0000795A" w:rsidRDefault="007E03F7" w:rsidP="00AC1378">
            <w:pPr>
              <w:spacing w:before="120" w:after="120" w:line="276" w:lineRule="auto"/>
              <w:jc w:val="center"/>
              <w:rPr>
                <w:rFonts w:ascii="Calibri Light" w:hAnsi="Calibri Light" w:cs="Calibri Light"/>
                <w:b/>
                <w:bCs/>
              </w:rPr>
            </w:pPr>
            <w:r w:rsidRPr="0000795A">
              <w:rPr>
                <w:rFonts w:ascii="Calibri Light" w:hAnsi="Calibri Light" w:cs="Calibri Light"/>
                <w:b/>
                <w:bCs/>
              </w:rPr>
              <w:t xml:space="preserve">Adres </w:t>
            </w:r>
          </w:p>
        </w:tc>
        <w:tc>
          <w:tcPr>
            <w:tcW w:w="852" w:type="dxa"/>
            <w:tcBorders>
              <w:top w:val="single" w:sz="4" w:space="0" w:color="auto"/>
              <w:left w:val="nil"/>
              <w:bottom w:val="single" w:sz="4" w:space="0" w:color="auto"/>
              <w:right w:val="single" w:sz="4" w:space="0" w:color="auto"/>
            </w:tcBorders>
            <w:shd w:val="clear" w:color="000000" w:fill="FFFF00"/>
            <w:vAlign w:val="center"/>
          </w:tcPr>
          <w:p w14:paraId="5087F813" w14:textId="77777777" w:rsidR="007E03F7" w:rsidRPr="0000795A" w:rsidRDefault="007E03F7" w:rsidP="00AC1378">
            <w:pPr>
              <w:spacing w:before="120" w:after="120" w:line="276" w:lineRule="auto"/>
              <w:jc w:val="center"/>
              <w:rPr>
                <w:rFonts w:ascii="Calibri Light" w:hAnsi="Calibri Light" w:cs="Calibri Light"/>
                <w:b/>
                <w:bCs/>
              </w:rPr>
            </w:pPr>
            <w:r w:rsidRPr="0000795A">
              <w:rPr>
                <w:rFonts w:ascii="Calibri Light" w:hAnsi="Calibri Light" w:cs="Calibri Light"/>
                <w:b/>
                <w:bCs/>
              </w:rPr>
              <w:t xml:space="preserve">Nr posesji </w:t>
            </w:r>
          </w:p>
        </w:tc>
        <w:tc>
          <w:tcPr>
            <w:tcW w:w="1458" w:type="dxa"/>
            <w:tcBorders>
              <w:top w:val="single" w:sz="4" w:space="0" w:color="auto"/>
              <w:left w:val="nil"/>
              <w:bottom w:val="single" w:sz="4" w:space="0" w:color="auto"/>
              <w:right w:val="single" w:sz="4" w:space="0" w:color="auto"/>
            </w:tcBorders>
            <w:shd w:val="clear" w:color="000000" w:fill="FFFF00"/>
            <w:noWrap/>
            <w:vAlign w:val="center"/>
          </w:tcPr>
          <w:p w14:paraId="0B44D024" w14:textId="77777777" w:rsidR="007E03F7" w:rsidRPr="0000795A" w:rsidRDefault="007E03F7" w:rsidP="00AC1378">
            <w:pPr>
              <w:spacing w:before="120" w:after="120" w:line="276" w:lineRule="auto"/>
              <w:jc w:val="center"/>
              <w:rPr>
                <w:rFonts w:ascii="Calibri Light" w:hAnsi="Calibri Light" w:cs="Calibri Light"/>
                <w:b/>
                <w:bCs/>
              </w:rPr>
            </w:pPr>
            <w:r w:rsidRPr="0000795A">
              <w:rPr>
                <w:rFonts w:ascii="Calibri Light" w:hAnsi="Calibri Light" w:cs="Calibri Light"/>
                <w:b/>
                <w:bCs/>
              </w:rPr>
              <w:t>NIP</w:t>
            </w:r>
          </w:p>
        </w:tc>
      </w:tr>
      <w:tr w:rsidR="00EF728F" w:rsidRPr="0000795A" w14:paraId="2F91A5AE" w14:textId="77777777" w:rsidTr="001456B3">
        <w:trPr>
          <w:trHeight w:val="270"/>
          <w:jc w:val="center"/>
        </w:trPr>
        <w:tc>
          <w:tcPr>
            <w:tcW w:w="1838" w:type="dxa"/>
            <w:tcBorders>
              <w:top w:val="nil"/>
              <w:left w:val="single" w:sz="4" w:space="0" w:color="auto"/>
              <w:bottom w:val="single" w:sz="4" w:space="0" w:color="auto"/>
              <w:right w:val="single" w:sz="4" w:space="0" w:color="auto"/>
            </w:tcBorders>
            <w:vAlign w:val="center"/>
          </w:tcPr>
          <w:p w14:paraId="7615CA2E" w14:textId="3F0C47CA" w:rsidR="007E03F7" w:rsidRPr="0000795A" w:rsidRDefault="00B868E4" w:rsidP="000B44D8">
            <w:pPr>
              <w:spacing w:before="120" w:after="120" w:line="276" w:lineRule="auto"/>
              <w:rPr>
                <w:rFonts w:ascii="Calibri Light" w:hAnsi="Calibri Light" w:cs="Calibri Light"/>
              </w:rPr>
            </w:pPr>
            <w:r>
              <w:rPr>
                <w:rFonts w:ascii="Calibri Light" w:hAnsi="Calibri Light" w:cs="Calibri Light"/>
              </w:rPr>
              <w:t xml:space="preserve">Nadleśnictwo </w:t>
            </w:r>
            <w:r w:rsidR="000B44D8">
              <w:rPr>
                <w:rFonts w:ascii="Calibri Light" w:hAnsi="Calibri Light" w:cs="Calibri Light"/>
              </w:rPr>
              <w:t>Lubliniec</w:t>
            </w:r>
          </w:p>
        </w:tc>
        <w:tc>
          <w:tcPr>
            <w:tcW w:w="850" w:type="dxa"/>
            <w:tcBorders>
              <w:top w:val="nil"/>
              <w:left w:val="nil"/>
              <w:bottom w:val="single" w:sz="4" w:space="0" w:color="auto"/>
              <w:right w:val="single" w:sz="4" w:space="0" w:color="auto"/>
            </w:tcBorders>
            <w:vAlign w:val="center"/>
          </w:tcPr>
          <w:p w14:paraId="3CFA2FE9" w14:textId="6CD186B5" w:rsidR="007E03F7" w:rsidRPr="0000795A" w:rsidRDefault="000B44D8" w:rsidP="00AC1378">
            <w:pPr>
              <w:spacing w:before="120" w:after="120" w:line="276" w:lineRule="auto"/>
              <w:jc w:val="center"/>
              <w:rPr>
                <w:rFonts w:ascii="Calibri Light" w:hAnsi="Calibri Light" w:cs="Calibri Light"/>
              </w:rPr>
            </w:pPr>
            <w:r>
              <w:rPr>
                <w:rFonts w:ascii="Calibri Light" w:hAnsi="Calibri Light" w:cs="Calibri Light"/>
              </w:rPr>
              <w:t>42-700</w:t>
            </w:r>
          </w:p>
        </w:tc>
        <w:tc>
          <w:tcPr>
            <w:tcW w:w="1470" w:type="dxa"/>
            <w:tcBorders>
              <w:top w:val="nil"/>
              <w:left w:val="nil"/>
              <w:bottom w:val="single" w:sz="4" w:space="0" w:color="auto"/>
              <w:right w:val="single" w:sz="4" w:space="0" w:color="auto"/>
            </w:tcBorders>
            <w:vAlign w:val="center"/>
          </w:tcPr>
          <w:p w14:paraId="38D6002B" w14:textId="2D56900E" w:rsidR="007E03F7" w:rsidRPr="0000795A" w:rsidRDefault="000B44D8" w:rsidP="00AC1378">
            <w:pPr>
              <w:spacing w:before="120" w:after="120" w:line="276" w:lineRule="auto"/>
              <w:jc w:val="center"/>
              <w:rPr>
                <w:rFonts w:ascii="Calibri Light" w:hAnsi="Calibri Light" w:cs="Calibri Light"/>
              </w:rPr>
            </w:pPr>
            <w:r>
              <w:rPr>
                <w:rFonts w:ascii="Calibri Light" w:hAnsi="Calibri Light" w:cs="Calibri Light"/>
              </w:rPr>
              <w:t>Lubliniec</w:t>
            </w:r>
          </w:p>
        </w:tc>
        <w:tc>
          <w:tcPr>
            <w:tcW w:w="2783" w:type="dxa"/>
            <w:tcBorders>
              <w:top w:val="nil"/>
              <w:left w:val="nil"/>
              <w:bottom w:val="single" w:sz="4" w:space="0" w:color="auto"/>
              <w:right w:val="single" w:sz="4" w:space="0" w:color="auto"/>
            </w:tcBorders>
            <w:vAlign w:val="center"/>
          </w:tcPr>
          <w:p w14:paraId="04D13FED" w14:textId="1A47172C" w:rsidR="007E03F7" w:rsidRPr="0000795A" w:rsidRDefault="000B44D8" w:rsidP="00AC1378">
            <w:pPr>
              <w:spacing w:before="120" w:after="120" w:line="276" w:lineRule="auto"/>
              <w:jc w:val="center"/>
              <w:rPr>
                <w:rFonts w:ascii="Calibri Light" w:hAnsi="Calibri Light" w:cs="Calibri Light"/>
              </w:rPr>
            </w:pPr>
            <w:r>
              <w:rPr>
                <w:rFonts w:ascii="Calibri Light" w:hAnsi="Calibri Light" w:cs="Calibri Light"/>
              </w:rPr>
              <w:t>Myśliwska</w:t>
            </w:r>
          </w:p>
        </w:tc>
        <w:tc>
          <w:tcPr>
            <w:tcW w:w="852" w:type="dxa"/>
            <w:tcBorders>
              <w:top w:val="nil"/>
              <w:left w:val="nil"/>
              <w:bottom w:val="single" w:sz="4" w:space="0" w:color="auto"/>
              <w:right w:val="single" w:sz="4" w:space="0" w:color="auto"/>
            </w:tcBorders>
            <w:vAlign w:val="center"/>
          </w:tcPr>
          <w:p w14:paraId="6A8E1374" w14:textId="115A0078" w:rsidR="007E03F7" w:rsidRPr="0000795A" w:rsidRDefault="000B44D8" w:rsidP="00AC1378">
            <w:pPr>
              <w:spacing w:before="120" w:after="120" w:line="276" w:lineRule="auto"/>
              <w:jc w:val="center"/>
              <w:rPr>
                <w:rFonts w:ascii="Calibri Light" w:hAnsi="Calibri Light" w:cs="Calibri Light"/>
              </w:rPr>
            </w:pPr>
            <w:r>
              <w:rPr>
                <w:rFonts w:ascii="Calibri Light" w:hAnsi="Calibri Light" w:cs="Calibri Light"/>
              </w:rPr>
              <w:t>1</w:t>
            </w:r>
          </w:p>
        </w:tc>
        <w:tc>
          <w:tcPr>
            <w:tcW w:w="1458" w:type="dxa"/>
            <w:tcBorders>
              <w:top w:val="nil"/>
              <w:left w:val="nil"/>
              <w:bottom w:val="single" w:sz="4" w:space="0" w:color="auto"/>
              <w:right w:val="single" w:sz="4" w:space="0" w:color="auto"/>
            </w:tcBorders>
            <w:vAlign w:val="center"/>
          </w:tcPr>
          <w:p w14:paraId="678D375C" w14:textId="3673CA8A" w:rsidR="007E03F7" w:rsidRPr="0000795A" w:rsidRDefault="000B44D8" w:rsidP="00AC1378">
            <w:pPr>
              <w:spacing w:before="120" w:after="120" w:line="276" w:lineRule="auto"/>
              <w:jc w:val="center"/>
              <w:rPr>
                <w:rFonts w:ascii="Calibri Light" w:hAnsi="Calibri Light" w:cs="Calibri Light"/>
              </w:rPr>
            </w:pPr>
            <w:r>
              <w:rPr>
                <w:rFonts w:ascii="Calibri Light" w:hAnsi="Calibri Light" w:cs="Calibri Light"/>
              </w:rPr>
              <w:t>575-000-88-82</w:t>
            </w:r>
          </w:p>
        </w:tc>
      </w:tr>
    </w:tbl>
    <w:p w14:paraId="6365AEFB" w14:textId="4E2EADBE" w:rsidR="0072396F" w:rsidRPr="0000795A" w:rsidRDefault="0072396F" w:rsidP="00AC1378">
      <w:pPr>
        <w:suppressAutoHyphens/>
        <w:spacing w:before="120" w:after="120" w:line="276" w:lineRule="auto"/>
        <w:rPr>
          <w:rFonts w:ascii="Calibri Light" w:hAnsi="Calibri Light" w:cs="Calibri Light"/>
          <w:lang w:eastAsia="zh-CN"/>
        </w:rPr>
      </w:pPr>
      <w:r w:rsidRPr="0000795A">
        <w:rPr>
          <w:rFonts w:ascii="Calibri Light" w:hAnsi="Calibri Light" w:cs="Calibri Light"/>
          <w:lang w:eastAsia="zh-CN"/>
        </w:rPr>
        <w:t xml:space="preserve">reprezentowany przez </w:t>
      </w:r>
      <w:r w:rsidR="00B868E4">
        <w:rPr>
          <w:rFonts w:ascii="Calibri Light" w:hAnsi="Calibri Light" w:cs="Calibri Light"/>
          <w:lang w:eastAsia="zh-CN"/>
        </w:rPr>
        <w:t xml:space="preserve">Nadleśniczego </w:t>
      </w:r>
      <w:r w:rsidR="000B44D8">
        <w:rPr>
          <w:rFonts w:ascii="Calibri Light" w:hAnsi="Calibri Light" w:cs="Calibri Light"/>
          <w:lang w:eastAsia="zh-CN"/>
        </w:rPr>
        <w:t>Zbigniewa Znojek</w:t>
      </w:r>
    </w:p>
    <w:p w14:paraId="4EF6CD64" w14:textId="77777777" w:rsidR="0072396F" w:rsidRPr="0000795A" w:rsidRDefault="0072396F" w:rsidP="00AC1378">
      <w:pPr>
        <w:spacing w:before="120" w:after="120" w:line="276" w:lineRule="auto"/>
        <w:rPr>
          <w:rFonts w:ascii="Calibri Light" w:hAnsi="Calibri Light" w:cs="Calibri Light"/>
        </w:rPr>
      </w:pPr>
      <w:r w:rsidRPr="0000795A">
        <w:rPr>
          <w:rFonts w:ascii="Calibri Light" w:hAnsi="Calibri Light" w:cs="Calibri Light"/>
        </w:rPr>
        <w:t xml:space="preserve">składa następujące oświadczenie: </w:t>
      </w:r>
    </w:p>
    <w:p w14:paraId="6D3258FB" w14:textId="77777777" w:rsidR="0072396F" w:rsidRPr="0000795A" w:rsidRDefault="0072396F" w:rsidP="00AC1378">
      <w:pPr>
        <w:spacing w:before="120" w:after="120" w:line="276" w:lineRule="auto"/>
        <w:rPr>
          <w:rFonts w:ascii="Calibri Light" w:hAnsi="Calibri Light" w:cs="Calibri Light"/>
        </w:rPr>
      </w:pPr>
    </w:p>
    <w:p w14:paraId="3F8C855A" w14:textId="77777777" w:rsidR="0072396F" w:rsidRPr="0000795A" w:rsidRDefault="0072396F" w:rsidP="00AC1378">
      <w:pPr>
        <w:spacing w:before="120" w:after="120" w:line="276" w:lineRule="auto"/>
        <w:ind w:firstLine="360"/>
        <w:rPr>
          <w:rFonts w:ascii="Calibri Light" w:hAnsi="Calibri Light" w:cs="Calibri Light"/>
        </w:rPr>
      </w:pPr>
      <w:r w:rsidRPr="0000795A">
        <w:rPr>
          <w:rFonts w:ascii="Calibri Light" w:hAnsi="Calibri Light" w:cs="Calibri Light"/>
        </w:rPr>
        <w:t>Ja, niżej podpisany, udzielam pełnomocnictwa na rzecz:</w:t>
      </w:r>
    </w:p>
    <w:p w14:paraId="0CE4A464" w14:textId="54FDC110" w:rsidR="0072396F" w:rsidRPr="0000795A" w:rsidRDefault="00130A15" w:rsidP="00AC1378">
      <w:pPr>
        <w:spacing w:before="120" w:after="120" w:line="276" w:lineRule="auto"/>
        <w:rPr>
          <w:rFonts w:ascii="Calibri Light" w:hAnsi="Calibri Light" w:cs="Calibri Light"/>
        </w:rPr>
      </w:pPr>
      <w:r>
        <w:rPr>
          <w:rFonts w:ascii="Calibri Light" w:hAnsi="Calibri Light" w:cs="Calibri Light"/>
        </w:rPr>
        <w:t>…………………………………, reprezentującego:</w:t>
      </w:r>
    </w:p>
    <w:p w14:paraId="3A8349E0" w14:textId="77777777" w:rsidR="0072396F" w:rsidRPr="0000795A" w:rsidRDefault="0072396F" w:rsidP="00AC1378">
      <w:pPr>
        <w:spacing w:before="120" w:after="120" w:line="276" w:lineRule="auto"/>
        <w:rPr>
          <w:rFonts w:ascii="Calibri Light" w:hAnsi="Calibri Light" w:cs="Calibri Light"/>
        </w:rPr>
      </w:pPr>
      <w:r w:rsidRPr="0000795A">
        <w:rPr>
          <w:rFonts w:ascii="Calibri Light" w:hAnsi="Calibri Light" w:cs="Calibri Light"/>
        </w:rPr>
        <w:t>Nazwa Sprzedawcy</w:t>
      </w:r>
    </w:p>
    <w:p w14:paraId="59B5DD08" w14:textId="77777777" w:rsidR="0072396F" w:rsidRPr="0000795A" w:rsidRDefault="0072396F" w:rsidP="00AC1378">
      <w:pPr>
        <w:spacing w:before="120" w:after="120" w:line="276" w:lineRule="auto"/>
        <w:rPr>
          <w:rFonts w:ascii="Calibri Light" w:hAnsi="Calibri Light" w:cs="Calibri Light"/>
        </w:rPr>
      </w:pPr>
      <w:r w:rsidRPr="0000795A">
        <w:rPr>
          <w:rFonts w:ascii="Calibri Light" w:hAnsi="Calibri Light" w:cs="Calibri Light"/>
        </w:rPr>
        <w:t>ul. ……….nr…………</w:t>
      </w:r>
    </w:p>
    <w:p w14:paraId="30ED60C3" w14:textId="77777777" w:rsidR="0072396F" w:rsidRPr="0000795A" w:rsidRDefault="0072396F" w:rsidP="00AC1378">
      <w:pPr>
        <w:spacing w:before="120" w:after="120" w:line="276" w:lineRule="auto"/>
        <w:rPr>
          <w:rFonts w:ascii="Calibri Light" w:hAnsi="Calibri Light" w:cs="Calibri Light"/>
        </w:rPr>
      </w:pPr>
      <w:r w:rsidRPr="0000795A">
        <w:rPr>
          <w:rFonts w:ascii="Calibri Light" w:hAnsi="Calibri Light" w:cs="Calibri Light"/>
        </w:rPr>
        <w:t>Kod pocztowy , miasto</w:t>
      </w:r>
    </w:p>
    <w:p w14:paraId="7F6AB0C3" w14:textId="79A575B0" w:rsidR="0072396F" w:rsidRDefault="0072396F" w:rsidP="00AC1378">
      <w:pPr>
        <w:spacing w:before="120" w:after="120" w:line="276" w:lineRule="auto"/>
        <w:rPr>
          <w:rFonts w:ascii="Calibri Light" w:hAnsi="Calibri Light" w:cs="Calibri Light"/>
        </w:rPr>
      </w:pPr>
      <w:r w:rsidRPr="0000795A">
        <w:rPr>
          <w:rFonts w:ascii="Calibri Light" w:hAnsi="Calibri Light" w:cs="Calibri Light"/>
        </w:rPr>
        <w:t>Nr NIP:.........................</w:t>
      </w:r>
    </w:p>
    <w:p w14:paraId="3FF757A6" w14:textId="771AD523" w:rsidR="00740926" w:rsidRPr="0000795A" w:rsidRDefault="00740926" w:rsidP="00AC1378">
      <w:pPr>
        <w:spacing w:before="120" w:after="120" w:line="276" w:lineRule="auto"/>
        <w:rPr>
          <w:rFonts w:ascii="Calibri Light" w:hAnsi="Calibri Light" w:cs="Calibri Light"/>
        </w:rPr>
      </w:pPr>
      <w:r w:rsidRPr="0000795A">
        <w:rPr>
          <w:rFonts w:ascii="Calibri Light" w:hAnsi="Calibri Light" w:cs="Calibri Light"/>
        </w:rPr>
        <w:t>Do:</w:t>
      </w:r>
    </w:p>
    <w:p w14:paraId="3B0C2E23" w14:textId="77777777" w:rsidR="0072396F" w:rsidRPr="0000795A" w:rsidRDefault="0072396F" w:rsidP="00AC1378">
      <w:pPr>
        <w:spacing w:before="120" w:after="120" w:line="276" w:lineRule="auto"/>
        <w:ind w:firstLine="357"/>
        <w:rPr>
          <w:rFonts w:ascii="Calibri Light" w:hAnsi="Calibri Light" w:cs="Calibri Light"/>
        </w:rPr>
      </w:pPr>
    </w:p>
    <w:p w14:paraId="04E8FF62" w14:textId="26368DEB" w:rsidR="00AE5859" w:rsidRPr="0000795A" w:rsidRDefault="00AE5859" w:rsidP="00AC1378">
      <w:pPr>
        <w:pStyle w:val="Akapitzlist"/>
        <w:numPr>
          <w:ilvl w:val="0"/>
          <w:numId w:val="24"/>
        </w:numPr>
        <w:tabs>
          <w:tab w:val="clear" w:pos="0"/>
        </w:tabs>
        <w:spacing w:before="120" w:after="120" w:line="276" w:lineRule="auto"/>
        <w:ind w:left="426" w:hanging="426"/>
        <w:rPr>
          <w:rStyle w:val="Teksttreci0"/>
          <w:rFonts w:ascii="Calibri Light" w:eastAsiaTheme="minorHAnsi" w:hAnsi="Calibri Light" w:cs="Calibri Light"/>
          <w:sz w:val="22"/>
          <w:szCs w:val="22"/>
          <w:lang w:eastAsia="pl-PL"/>
        </w:rPr>
      </w:pPr>
      <w:r w:rsidRPr="0000795A">
        <w:rPr>
          <w:rStyle w:val="Teksttreci0"/>
          <w:rFonts w:ascii="Calibri Light" w:eastAsiaTheme="minorHAnsi" w:hAnsi="Calibri Light" w:cs="Calibri Light"/>
          <w:sz w:val="22"/>
          <w:szCs w:val="22"/>
          <w:lang w:eastAsia="pl-PL"/>
        </w:rPr>
        <w:t xml:space="preserve">Powiadomienia właściwego Operatora Systemu Dystrybucyjnego o zawarciu umowy sprzedaży energii elektrycznej, o planowanym terminie rozpoczęcia sprzedaży energii elektrycznej </w:t>
      </w:r>
    </w:p>
    <w:p w14:paraId="4D99E5F2" w14:textId="77777777" w:rsidR="0072396F" w:rsidRPr="0000795A" w:rsidRDefault="0072396F" w:rsidP="00AC1378">
      <w:pPr>
        <w:widowControl w:val="0"/>
        <w:numPr>
          <w:ilvl w:val="0"/>
          <w:numId w:val="24"/>
        </w:numPr>
        <w:tabs>
          <w:tab w:val="clear" w:pos="0"/>
        </w:tabs>
        <w:spacing w:before="120" w:after="120" w:line="276" w:lineRule="auto"/>
        <w:ind w:left="426" w:right="20" w:hanging="426"/>
        <w:rPr>
          <w:rFonts w:ascii="Calibri Light" w:hAnsi="Calibri Light" w:cs="Calibri Light"/>
        </w:rPr>
      </w:pPr>
      <w:r w:rsidRPr="0000795A">
        <w:rPr>
          <w:rStyle w:val="Teksttreci0"/>
          <w:rFonts w:ascii="Calibri Light" w:eastAsiaTheme="minorHAnsi" w:hAnsi="Calibri Light" w:cs="Calibri Light"/>
          <w:sz w:val="22"/>
          <w:szCs w:val="22"/>
          <w:lang w:eastAsia="pl-PL"/>
        </w:rPr>
        <w:t>Złożenia oświadczenia o wypowiedzeniu dotychczas obowiązującej umowy sprzedaży energii elektrycznej i świadczenia usług dystrybucji (umowy kompleksowej) lub złożenia oświadczenia o rozwiązaniu umowy sprzedaży energii elektrycznej i świadczenia usług dystrybucji (umowy kompleksowej) w trybie zgodnego porozumienia stron dotychczasowemu sprzedawcy energii elektrycznej,</w:t>
      </w:r>
    </w:p>
    <w:p w14:paraId="2417587F" w14:textId="00184D2A" w:rsidR="0072396F" w:rsidRPr="0000795A" w:rsidRDefault="0072396F" w:rsidP="00AC1378">
      <w:pPr>
        <w:widowControl w:val="0"/>
        <w:numPr>
          <w:ilvl w:val="0"/>
          <w:numId w:val="24"/>
        </w:numPr>
        <w:tabs>
          <w:tab w:val="clear" w:pos="0"/>
        </w:tabs>
        <w:spacing w:before="120" w:after="120" w:line="276" w:lineRule="auto"/>
        <w:ind w:left="426" w:right="20" w:hanging="426"/>
        <w:rPr>
          <w:rFonts w:ascii="Calibri Light" w:hAnsi="Calibri Light" w:cs="Calibri Light"/>
        </w:rPr>
      </w:pPr>
      <w:r w:rsidRPr="0000795A">
        <w:rPr>
          <w:rStyle w:val="Teksttreci0"/>
          <w:rFonts w:ascii="Calibri Light" w:eastAsiaTheme="minorHAnsi" w:hAnsi="Calibri Light" w:cs="Calibri Light"/>
          <w:sz w:val="22"/>
          <w:szCs w:val="22"/>
          <w:lang w:eastAsia="pl-PL"/>
        </w:rPr>
        <w:t>W przypadku zawarcia umowy sprzedaży energii elektrycznej - zawarcia umowy o świadczenie usług dystrybucji ze wskazanym Operatorem Systemu Dystrybucyjnego w tym do upoważnienia wskazanego Operatora Systemu Dystrybucyjnego do zawarcia w imieniu Mocodawcy umowy rezerwowej sprzedaży energii elektrycznej na warunkach określonych we wzorze umowy o</w:t>
      </w:r>
      <w:r w:rsidR="00F71318" w:rsidRPr="0000795A">
        <w:rPr>
          <w:rStyle w:val="Teksttreci0"/>
          <w:rFonts w:ascii="Calibri Light" w:eastAsiaTheme="minorHAnsi" w:hAnsi="Calibri Light" w:cs="Calibri Light"/>
          <w:sz w:val="22"/>
          <w:szCs w:val="22"/>
          <w:lang w:eastAsia="pl-PL"/>
        </w:rPr>
        <w:t> </w:t>
      </w:r>
      <w:r w:rsidRPr="0000795A">
        <w:rPr>
          <w:rStyle w:val="Teksttreci0"/>
          <w:rFonts w:ascii="Calibri Light" w:eastAsiaTheme="minorHAnsi" w:hAnsi="Calibri Light" w:cs="Calibri Light"/>
          <w:sz w:val="22"/>
          <w:szCs w:val="22"/>
          <w:lang w:eastAsia="pl-PL"/>
        </w:rPr>
        <w:t xml:space="preserve">świadczenie usług dystrybucji zamieszczonym na stronie internetowej wskazanego Operatora Systemu Dystrybucyjnego na wypadek zaprzestania dostarczania tej energii przez sprzedawcę wybranego przez Mocodawcę (przy czym poprzez zawarcie umowy o świadczenie usług dystrybucji </w:t>
      </w:r>
      <w:r w:rsidRPr="0000795A">
        <w:rPr>
          <w:rStyle w:val="Teksttreci0"/>
          <w:rFonts w:ascii="Calibri Light" w:eastAsiaTheme="minorHAnsi" w:hAnsi="Calibri Light" w:cs="Calibri Light"/>
          <w:sz w:val="22"/>
          <w:szCs w:val="22"/>
          <w:lang w:eastAsia="pl-PL"/>
        </w:rPr>
        <w:lastRenderedPageBreak/>
        <w:t>rozumieć należy także złożenie oświadczenia o wyrażeniu zgody na zawarcie umowy o świadczenie usług dystrybucji ze wskazanym Operatorem Systemu Dystrybucyjnego) na warunkach wynikających z:</w:t>
      </w:r>
    </w:p>
    <w:p w14:paraId="2EAAC2F9" w14:textId="77777777" w:rsidR="0072396F" w:rsidRPr="0000795A" w:rsidRDefault="0072396F" w:rsidP="00AC1378">
      <w:pPr>
        <w:widowControl w:val="0"/>
        <w:numPr>
          <w:ilvl w:val="0"/>
          <w:numId w:val="25"/>
        </w:numPr>
        <w:spacing w:before="120" w:after="120" w:line="276" w:lineRule="auto"/>
        <w:ind w:left="851" w:right="20" w:hanging="425"/>
        <w:rPr>
          <w:rFonts w:ascii="Calibri Light" w:hAnsi="Calibri Light" w:cs="Calibri Light"/>
        </w:rPr>
      </w:pPr>
      <w:r w:rsidRPr="0000795A">
        <w:rPr>
          <w:rStyle w:val="Teksttreci0"/>
          <w:rFonts w:ascii="Calibri Light" w:eastAsiaTheme="minorHAnsi" w:hAnsi="Calibri Light" w:cs="Calibri Light"/>
          <w:sz w:val="22"/>
          <w:szCs w:val="22"/>
          <w:lang w:eastAsia="pl-PL"/>
        </w:rPr>
        <w:t>wzoru umowy o świadczenie usług dystrybucji zamieszczonego na stronie internetowej wskazanego Operatora Systemu Dystrybucyjnego;</w:t>
      </w:r>
    </w:p>
    <w:p w14:paraId="6806A531" w14:textId="77777777" w:rsidR="0072396F" w:rsidRPr="0000795A" w:rsidRDefault="0072396F" w:rsidP="00AC1378">
      <w:pPr>
        <w:widowControl w:val="0"/>
        <w:numPr>
          <w:ilvl w:val="0"/>
          <w:numId w:val="25"/>
        </w:numPr>
        <w:spacing w:before="120" w:after="120" w:line="276" w:lineRule="auto"/>
        <w:ind w:left="851" w:right="20" w:hanging="425"/>
        <w:rPr>
          <w:rFonts w:ascii="Calibri Light" w:hAnsi="Calibri Light" w:cs="Calibri Light"/>
        </w:rPr>
      </w:pPr>
      <w:r w:rsidRPr="0000795A">
        <w:rPr>
          <w:rStyle w:val="Teksttreci0"/>
          <w:rFonts w:ascii="Calibri Light" w:eastAsiaTheme="minorHAnsi" w:hAnsi="Calibri Light" w:cs="Calibri Light"/>
          <w:sz w:val="22"/>
          <w:szCs w:val="22"/>
          <w:lang w:eastAsia="pl-PL"/>
        </w:rPr>
        <w:t>obowiązującej taryfy wskazanego Operatora Systemu Dystrybucyjnego oraz Instrukcji Ruchu i Eksploatacji Sieci Dystrybucyjnej Operatora Systemu Dystrybucyjnego;</w:t>
      </w:r>
    </w:p>
    <w:p w14:paraId="61FC47BA" w14:textId="3A38FE3B" w:rsidR="0072396F" w:rsidRPr="0000795A" w:rsidRDefault="0072396F" w:rsidP="00AC1378">
      <w:pPr>
        <w:widowControl w:val="0"/>
        <w:numPr>
          <w:ilvl w:val="0"/>
          <w:numId w:val="25"/>
        </w:numPr>
        <w:spacing w:before="120" w:after="120" w:line="276" w:lineRule="auto"/>
        <w:ind w:left="851" w:right="20" w:hanging="425"/>
        <w:rPr>
          <w:rStyle w:val="Teksttreci0"/>
          <w:rFonts w:ascii="Calibri Light" w:eastAsiaTheme="minorHAnsi" w:hAnsi="Calibri Light" w:cs="Calibri Light"/>
          <w:sz w:val="22"/>
          <w:szCs w:val="22"/>
          <w:lang w:eastAsia="pl-PL"/>
        </w:rPr>
      </w:pPr>
      <w:r w:rsidRPr="0000795A">
        <w:rPr>
          <w:rStyle w:val="Teksttreci0"/>
          <w:rFonts w:ascii="Calibri Light" w:eastAsiaTheme="minorHAnsi" w:hAnsi="Calibri Light" w:cs="Calibri Light"/>
          <w:sz w:val="22"/>
          <w:szCs w:val="22"/>
          <w:lang w:eastAsia="pl-PL"/>
        </w:rPr>
        <w:t>dotychczasowej umowy kompleksowej lub umowy o świadczenie usług dystrybucji, w</w:t>
      </w:r>
      <w:r w:rsidR="007530DE" w:rsidRPr="0000795A">
        <w:rPr>
          <w:rStyle w:val="Teksttreci0"/>
          <w:rFonts w:ascii="Calibri Light" w:eastAsiaTheme="minorHAnsi" w:hAnsi="Calibri Light" w:cs="Calibri Light"/>
          <w:sz w:val="22"/>
          <w:szCs w:val="22"/>
          <w:lang w:eastAsia="pl-PL"/>
        </w:rPr>
        <w:t> </w:t>
      </w:r>
      <w:r w:rsidRPr="0000795A">
        <w:rPr>
          <w:rStyle w:val="Teksttreci0"/>
          <w:rFonts w:ascii="Calibri Light" w:eastAsiaTheme="minorHAnsi" w:hAnsi="Calibri Light" w:cs="Calibri Light"/>
          <w:sz w:val="22"/>
          <w:szCs w:val="22"/>
          <w:lang w:eastAsia="pl-PL"/>
        </w:rPr>
        <w:t>zakresie warunków technicznych świadczenia usług dystrybucji, grupy taryfowej, okresu rozliczeniowego - o ile postanowienia dotychczasowej umowy kompleksowej lub umowy o świadczenie usług dystrybucji w tym zakresie nie są sprzeczne z postanowienia taryfy Operatora Systemu Dystrybucyjnego oraz wzorem umowy, o którym mowa w pkt a) powyżej; z możliwością zmiany grupy taryfowej lub mocy umownej.</w:t>
      </w:r>
    </w:p>
    <w:p w14:paraId="26589F3C" w14:textId="77777777" w:rsidR="0072396F" w:rsidRPr="0000795A" w:rsidRDefault="0072396F" w:rsidP="00AC1378">
      <w:pPr>
        <w:widowControl w:val="0"/>
        <w:spacing w:before="120" w:after="120" w:line="276" w:lineRule="auto"/>
        <w:ind w:left="709" w:right="20"/>
        <w:rPr>
          <w:rFonts w:ascii="Calibri Light" w:hAnsi="Calibri Light" w:cs="Calibri Light"/>
        </w:rPr>
      </w:pPr>
      <w:r w:rsidRPr="0000795A">
        <w:rPr>
          <w:rStyle w:val="Teksttreci0"/>
          <w:rFonts w:ascii="Calibri Light" w:eastAsiaTheme="minorHAnsi" w:hAnsi="Calibri Light" w:cs="Calibri Light"/>
          <w:sz w:val="22"/>
          <w:szCs w:val="22"/>
          <w:lang w:eastAsia="pl-PL"/>
        </w:rPr>
        <w:t>Wskazany Operator Systemu Dystrybucyjnego będzie wówczas upoważniony do udzielania dalszego upoważnienia w tym zakresie swoim pracownikom i innym osobom, które łączy z nim stosunek prawny.</w:t>
      </w:r>
    </w:p>
    <w:p w14:paraId="30E19385" w14:textId="77777777" w:rsidR="0072396F" w:rsidRPr="0000795A" w:rsidRDefault="0072396F" w:rsidP="00AC1378">
      <w:pPr>
        <w:widowControl w:val="0"/>
        <w:numPr>
          <w:ilvl w:val="0"/>
          <w:numId w:val="24"/>
        </w:numPr>
        <w:spacing w:before="120" w:after="120" w:line="276" w:lineRule="auto"/>
        <w:ind w:left="425" w:right="23" w:hanging="425"/>
        <w:rPr>
          <w:rFonts w:ascii="Calibri Light" w:hAnsi="Calibri Light" w:cs="Calibri Light"/>
        </w:rPr>
      </w:pPr>
      <w:r w:rsidRPr="0000795A">
        <w:rPr>
          <w:rStyle w:val="Teksttreci0"/>
          <w:rFonts w:ascii="Calibri Light" w:eastAsiaTheme="minorHAnsi" w:hAnsi="Calibri Light" w:cs="Calibri Light"/>
          <w:sz w:val="22"/>
          <w:szCs w:val="22"/>
          <w:lang w:eastAsia="pl-PL"/>
        </w:rPr>
        <w:t>Uzyskania, w razie potrzeby, od dotychczasowego sprzedawcy informacji o numerze, dacie zawarcia, terminie obowiązywania i okresie wypowiedzenia dotychczas obowiązującej umowy sprzedaży energii elektrycznej i świadczenia usług dystrybucji bądź umowy sprzedaży energii elektrycznej.</w:t>
      </w:r>
    </w:p>
    <w:p w14:paraId="58E51D2C" w14:textId="77777777" w:rsidR="0072396F" w:rsidRPr="0000795A" w:rsidRDefault="0072396F" w:rsidP="00AC1378">
      <w:pPr>
        <w:autoSpaceDE w:val="0"/>
        <w:autoSpaceDN w:val="0"/>
        <w:adjustRightInd w:val="0"/>
        <w:spacing w:before="120" w:after="120" w:line="276" w:lineRule="auto"/>
        <w:ind w:left="851"/>
        <w:rPr>
          <w:rFonts w:ascii="Calibri Light" w:hAnsi="Calibri Light" w:cs="Calibri Light"/>
        </w:rPr>
      </w:pPr>
      <w:r w:rsidRPr="0000795A">
        <w:rPr>
          <w:rFonts w:ascii="Calibri Light" w:hAnsi="Calibri Light" w:cs="Calibri Light"/>
        </w:rPr>
        <w:t>Pełnomocnictwo niniejsze uprawnia Pełnomocnika do udzielania substytucji swoim pracownikom w zakresie spraw wynikających z niniejszego pełnomocnictwa.</w:t>
      </w:r>
    </w:p>
    <w:p w14:paraId="689D023D" w14:textId="37C9A97C" w:rsidR="0072396F" w:rsidRPr="0000795A" w:rsidRDefault="000C46B2" w:rsidP="00AC1378">
      <w:pPr>
        <w:tabs>
          <w:tab w:val="left" w:pos="360"/>
        </w:tabs>
        <w:autoSpaceDE w:val="0"/>
        <w:spacing w:before="120" w:after="120" w:line="276" w:lineRule="auto"/>
        <w:ind w:left="851"/>
        <w:rPr>
          <w:rFonts w:ascii="Calibri Light" w:hAnsi="Calibri Light" w:cs="Calibri Light"/>
        </w:rPr>
      </w:pPr>
      <w:r w:rsidRPr="0000795A">
        <w:rPr>
          <w:rFonts w:ascii="Calibri Light" w:hAnsi="Calibri Light" w:cs="Calibri Light"/>
        </w:rPr>
        <w:t>Upełnomocniony w ramach tego pełnomocnictwa ma obowiązek pisemnego informowania Mocodawcy o każdej sprawie realizowanej</w:t>
      </w:r>
      <w:r w:rsidR="00CD1ABD">
        <w:rPr>
          <w:rFonts w:ascii="Calibri Light" w:hAnsi="Calibri Light" w:cs="Calibri Light"/>
        </w:rPr>
        <w:t xml:space="preserve"> </w:t>
      </w:r>
      <w:r w:rsidRPr="0000795A">
        <w:rPr>
          <w:rFonts w:ascii="Calibri Light" w:hAnsi="Calibri Light" w:cs="Calibri Light"/>
        </w:rPr>
        <w:t>w ramach niniejszego pełnomocnictwa.</w:t>
      </w:r>
    </w:p>
    <w:p w14:paraId="6A6BD585" w14:textId="42195E74" w:rsidR="0072396F" w:rsidRDefault="0072396F" w:rsidP="00AC1378">
      <w:pPr>
        <w:tabs>
          <w:tab w:val="left" w:pos="360"/>
        </w:tabs>
        <w:autoSpaceDE w:val="0"/>
        <w:spacing w:before="120" w:after="120" w:line="276" w:lineRule="auto"/>
        <w:ind w:left="851"/>
        <w:rPr>
          <w:rFonts w:ascii="Calibri Light" w:hAnsi="Calibri Light" w:cs="Calibri Light"/>
        </w:rPr>
      </w:pPr>
      <w:r w:rsidRPr="0000795A">
        <w:rPr>
          <w:rFonts w:ascii="Calibri Light" w:hAnsi="Calibri Light" w:cs="Calibri Light"/>
        </w:rPr>
        <w:t>Pełnomocnictwo jest ważne w okresie trwania umowy sprzedaży energii elektrycznej.</w:t>
      </w:r>
    </w:p>
    <w:p w14:paraId="624970D0" w14:textId="0D213F75" w:rsidR="00875434" w:rsidRPr="0000795A" w:rsidRDefault="00875434" w:rsidP="00AC1378">
      <w:pPr>
        <w:tabs>
          <w:tab w:val="left" w:pos="360"/>
        </w:tabs>
        <w:autoSpaceDE w:val="0"/>
        <w:spacing w:before="120" w:after="120" w:line="276" w:lineRule="auto"/>
        <w:ind w:left="851"/>
        <w:rPr>
          <w:rFonts w:ascii="Calibri Light" w:hAnsi="Calibri Light" w:cs="Calibri Light"/>
        </w:rPr>
      </w:pPr>
      <w:r w:rsidRPr="00130A15">
        <w:rPr>
          <w:rFonts w:ascii="Calibri Light" w:hAnsi="Calibri Light" w:cs="Calibri Light"/>
        </w:rPr>
        <w:t>Pełnomocnictwo może być odwołane w każdej chwili</w:t>
      </w:r>
    </w:p>
    <w:p w14:paraId="612DA6D4" w14:textId="2C04C457" w:rsidR="007530DE" w:rsidRPr="0000795A" w:rsidRDefault="007530DE" w:rsidP="00875434">
      <w:pPr>
        <w:spacing w:before="120" w:after="120" w:line="276" w:lineRule="auto"/>
        <w:rPr>
          <w:rFonts w:ascii="Calibri Light" w:hAnsi="Calibri Light" w:cs="Calibri Light"/>
          <w:b/>
        </w:rPr>
      </w:pPr>
    </w:p>
    <w:p w14:paraId="6B9EFDCB" w14:textId="1720D23A" w:rsidR="0072396F" w:rsidRPr="0000795A" w:rsidRDefault="0072396F" w:rsidP="00AC1378">
      <w:pPr>
        <w:spacing w:before="120" w:after="120" w:line="276" w:lineRule="auto"/>
        <w:ind w:left="5672" w:firstLine="709"/>
        <w:rPr>
          <w:rFonts w:ascii="Calibri Light" w:hAnsi="Calibri Light" w:cs="Calibri Light"/>
          <w:b/>
        </w:rPr>
      </w:pPr>
      <w:r w:rsidRPr="0000795A">
        <w:rPr>
          <w:rFonts w:ascii="Calibri Light" w:hAnsi="Calibri Light" w:cs="Calibri Light"/>
          <w:b/>
        </w:rPr>
        <w:t>Mocodawca</w:t>
      </w:r>
    </w:p>
    <w:p w14:paraId="001C8433" w14:textId="7BBF9167" w:rsidR="008972BD" w:rsidRPr="0000795A" w:rsidRDefault="008972BD" w:rsidP="00AC1378">
      <w:pPr>
        <w:spacing w:before="120" w:after="120" w:line="276" w:lineRule="auto"/>
        <w:rPr>
          <w:rFonts w:ascii="Calibri Light" w:hAnsi="Calibri Light" w:cs="Calibri Light"/>
        </w:rPr>
      </w:pPr>
    </w:p>
    <w:sectPr w:rsidR="008972BD" w:rsidRPr="0000795A" w:rsidSect="007102A8">
      <w:pgSz w:w="11906" w:h="16838"/>
      <w:pgMar w:top="851" w:right="1133" w:bottom="1135"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A6287E" w14:textId="77777777" w:rsidR="001B2642" w:rsidRDefault="001B2642" w:rsidP="00517E85">
      <w:pPr>
        <w:spacing w:before="0" w:after="0" w:line="240" w:lineRule="auto"/>
      </w:pPr>
      <w:r>
        <w:separator/>
      </w:r>
    </w:p>
  </w:endnote>
  <w:endnote w:type="continuationSeparator" w:id="0">
    <w:p w14:paraId="3AD38722" w14:textId="77777777" w:rsidR="001B2642" w:rsidRDefault="001B2642" w:rsidP="00517E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Sans Serif">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ndalus">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B437D" w14:textId="247ADE1E" w:rsidR="00EB4B28" w:rsidRPr="00EA38E7" w:rsidRDefault="00EB4B28" w:rsidP="005C70A7">
    <w:pPr>
      <w:pStyle w:val="Stopka"/>
      <w:tabs>
        <w:tab w:val="left" w:pos="508"/>
      </w:tabs>
      <w:ind w:left="864"/>
      <w:jc w:val="left"/>
      <w:rPr>
        <w:rFonts w:ascii="Cambria" w:hAnsi="Cambria"/>
        <w:sz w:val="18"/>
        <w:szCs w:val="18"/>
      </w:rPr>
    </w:pPr>
    <w:r>
      <w:rPr>
        <w:rFonts w:ascii="Cambria" w:hAnsi="Cambria"/>
        <w:sz w:val="18"/>
        <w:szCs w:val="18"/>
      </w:rPr>
      <w:tab/>
    </w:r>
    <w:r>
      <w:rPr>
        <w:rFonts w:ascii="Cambria" w:hAnsi="Cambria"/>
        <w:sz w:val="18"/>
        <w:szCs w:val="18"/>
      </w:rPr>
      <w:tab/>
    </w:r>
    <w:r w:rsidRPr="00EA38E7">
      <w:rPr>
        <w:rFonts w:ascii="Cambria" w:hAnsi="Cambria"/>
        <w:sz w:val="18"/>
        <w:szCs w:val="18"/>
      </w:rPr>
      <w:t xml:space="preserve">str. </w:t>
    </w:r>
    <w:r w:rsidRPr="00EA38E7">
      <w:rPr>
        <w:rFonts w:ascii="Cambria" w:hAnsi="Cambria"/>
        <w:sz w:val="18"/>
        <w:szCs w:val="18"/>
      </w:rPr>
      <w:fldChar w:fldCharType="begin"/>
    </w:r>
    <w:r w:rsidRPr="00EA38E7">
      <w:rPr>
        <w:rFonts w:ascii="Cambria" w:hAnsi="Cambria"/>
        <w:sz w:val="18"/>
        <w:szCs w:val="18"/>
      </w:rPr>
      <w:instrText>PAGE    \* MERGEFORMAT</w:instrText>
    </w:r>
    <w:r w:rsidRPr="00EA38E7">
      <w:rPr>
        <w:rFonts w:ascii="Cambria" w:hAnsi="Cambria"/>
        <w:sz w:val="18"/>
        <w:szCs w:val="18"/>
      </w:rPr>
      <w:fldChar w:fldCharType="separate"/>
    </w:r>
    <w:r w:rsidR="00783DC2">
      <w:rPr>
        <w:rFonts w:ascii="Cambria" w:hAnsi="Cambria"/>
        <w:noProof/>
        <w:sz w:val="18"/>
        <w:szCs w:val="18"/>
      </w:rPr>
      <w:t>16</w:t>
    </w:r>
    <w:r w:rsidRPr="00EA38E7">
      <w:rPr>
        <w:rFonts w:ascii="Cambria" w:hAnsi="Cambria"/>
        <w:sz w:val="18"/>
        <w:szCs w:val="18"/>
      </w:rPr>
      <w:fldChar w:fldCharType="end"/>
    </w:r>
  </w:p>
  <w:p w14:paraId="0CD8FE3C" w14:textId="77777777" w:rsidR="00EB4B28" w:rsidRDefault="00EB4B2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0D99F3" w14:textId="77777777" w:rsidR="001B2642" w:rsidRDefault="001B2642" w:rsidP="00517E85">
      <w:pPr>
        <w:spacing w:before="0" w:after="0" w:line="240" w:lineRule="auto"/>
      </w:pPr>
      <w:r>
        <w:separator/>
      </w:r>
    </w:p>
  </w:footnote>
  <w:footnote w:type="continuationSeparator" w:id="0">
    <w:p w14:paraId="7B6BD1A7" w14:textId="77777777" w:rsidR="001B2642" w:rsidRDefault="001B2642" w:rsidP="00517E85">
      <w:pPr>
        <w:spacing w:before="0" w:after="0" w:line="240" w:lineRule="auto"/>
      </w:pPr>
      <w:r>
        <w:continuationSeparator/>
      </w:r>
    </w:p>
  </w:footnote>
  <w:footnote w:id="1">
    <w:p w14:paraId="5B7156F7" w14:textId="3909C543" w:rsidR="00C879CB" w:rsidRDefault="00C879CB" w:rsidP="00C879CB">
      <w:pPr>
        <w:pStyle w:val="Tekstprzypisudolnego"/>
      </w:pPr>
      <w:r>
        <w:rPr>
          <w:rStyle w:val="Odwoanieprzypisudolnego"/>
        </w:rPr>
        <w:footnoteRef/>
      </w:r>
      <w:r>
        <w:t xml:space="preserve"> Nie 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53E68" w14:textId="77777777" w:rsidR="00EB4B28" w:rsidRPr="007102A8" w:rsidRDefault="00EB4B28" w:rsidP="00963BF7">
    <w:pPr>
      <w:pBdr>
        <w:bottom w:val="thinThickSmallGap" w:sz="12" w:space="1" w:color="943634" w:themeColor="accent2" w:themeShade="BF"/>
      </w:pBdr>
      <w:spacing w:before="0" w:after="0" w:line="252" w:lineRule="auto"/>
      <w:jc w:val="center"/>
      <w:outlineLvl w:val="0"/>
      <w:rPr>
        <w:rFonts w:asciiTheme="majorHAnsi" w:eastAsiaTheme="majorEastAsia" w:hAnsiTheme="majorHAnsi" w:cs="Andalus"/>
        <w:b/>
        <w:caps/>
        <w:spacing w:val="20"/>
        <w:sz w:val="24"/>
        <w:szCs w:val="24"/>
      </w:rPr>
    </w:pPr>
  </w:p>
  <w:p w14:paraId="4BAD697C" w14:textId="160CCCE9" w:rsidR="00EB4B28" w:rsidRDefault="00EB4B28" w:rsidP="00393EDF">
    <w:pPr>
      <w:pBdr>
        <w:bottom w:val="thinThickSmallGap" w:sz="12" w:space="1" w:color="943634" w:themeColor="accent2" w:themeShade="BF"/>
      </w:pBdr>
      <w:spacing w:before="0" w:after="0" w:line="252" w:lineRule="auto"/>
      <w:jc w:val="center"/>
      <w:outlineLvl w:val="0"/>
      <w:rPr>
        <w:rFonts w:ascii="Calibri Light" w:eastAsiaTheme="majorEastAsia" w:hAnsi="Calibri Light" w:cs="Calibri Light"/>
        <w:caps/>
        <w:spacing w:val="20"/>
      </w:rPr>
    </w:pPr>
    <w:r w:rsidRPr="0000795A">
      <w:rPr>
        <w:rFonts w:ascii="Calibri Light" w:eastAsiaTheme="majorEastAsia" w:hAnsi="Calibri Light" w:cs="Calibri Light"/>
        <w:caps/>
        <w:spacing w:val="20"/>
      </w:rPr>
      <w:t>Załącznik nr 2 do</w:t>
    </w:r>
    <w:r w:rsidR="00F35D8E">
      <w:rPr>
        <w:rFonts w:ascii="Calibri Light" w:eastAsiaTheme="majorEastAsia" w:hAnsi="Calibri Light" w:cs="Calibri Light"/>
        <w:caps/>
        <w:spacing w:val="20"/>
      </w:rPr>
      <w:t xml:space="preserve"> zapytania ofertowego</w:t>
    </w:r>
  </w:p>
  <w:p w14:paraId="2C64C9BA" w14:textId="4CB0C411" w:rsidR="00EB4B28" w:rsidRPr="00B6711B" w:rsidRDefault="00EB4B28" w:rsidP="00963BF7">
    <w:pPr>
      <w:pBdr>
        <w:bottom w:val="thinThickSmallGap" w:sz="12" w:space="1" w:color="943634" w:themeColor="accent2" w:themeShade="BF"/>
      </w:pBdr>
      <w:spacing w:before="0" w:after="0" w:line="252" w:lineRule="auto"/>
      <w:jc w:val="center"/>
      <w:outlineLvl w:val="0"/>
      <w:rPr>
        <w:rFonts w:ascii="Calibri Light" w:eastAsiaTheme="majorEastAsia" w:hAnsi="Calibri Light" w:cs="Calibri Light"/>
        <w:caps/>
        <w:spacing w:val="20"/>
        <w:sz w:val="20"/>
        <w:szCs w:val="20"/>
      </w:rPr>
    </w:pPr>
    <w:r w:rsidRPr="00B6711B">
      <w:rPr>
        <w:rFonts w:ascii="Calibri Light" w:eastAsiaTheme="majorEastAsia" w:hAnsi="Calibri Light" w:cs="Calibri Light"/>
        <w:caps/>
        <w:color w:val="984806" w:themeColor="accent6" w:themeShade="80"/>
        <w:spacing w:val="20"/>
      </w:rPr>
      <w:t>Projektowane postanowienia umowy</w:t>
    </w:r>
  </w:p>
  <w:p w14:paraId="57BCAA0C" w14:textId="51A82415" w:rsidR="00EB4B28" w:rsidRPr="0000795A" w:rsidRDefault="00F35D8E" w:rsidP="00963BF7">
    <w:pPr>
      <w:pBdr>
        <w:bottom w:val="thinThickSmallGap" w:sz="12" w:space="1" w:color="943634" w:themeColor="accent2" w:themeShade="BF"/>
      </w:pBdr>
      <w:spacing w:before="0" w:after="0" w:line="252" w:lineRule="auto"/>
      <w:jc w:val="center"/>
      <w:outlineLvl w:val="0"/>
      <w:rPr>
        <w:rFonts w:ascii="Calibri Light" w:eastAsiaTheme="majorEastAsia" w:hAnsi="Calibri Light" w:cs="Calibri Light"/>
        <w:caps/>
        <w:spacing w:val="20"/>
        <w:sz w:val="18"/>
        <w:szCs w:val="18"/>
      </w:rPr>
    </w:pPr>
    <w:r>
      <w:rPr>
        <w:rFonts w:ascii="Calibri Light" w:eastAsiaTheme="majorEastAsia" w:hAnsi="Calibri Light" w:cs="Calibri Light"/>
        <w:caps/>
        <w:spacing w:val="20"/>
        <w:sz w:val="18"/>
        <w:szCs w:val="18"/>
      </w:rPr>
      <w:t>Nr sprawy sa.</w:t>
    </w:r>
    <w:r w:rsidR="00783DC2">
      <w:rPr>
        <w:rFonts w:ascii="Calibri Light" w:eastAsiaTheme="majorEastAsia" w:hAnsi="Calibri Light" w:cs="Calibri Light"/>
        <w:caps/>
        <w:spacing w:val="20"/>
        <w:sz w:val="18"/>
        <w:szCs w:val="18"/>
      </w:rPr>
      <w:t>2300.4.2023</w:t>
    </w:r>
  </w:p>
  <w:p w14:paraId="7ADCD3BF" w14:textId="77777777" w:rsidR="00EB4B28" w:rsidRDefault="00EB4B28" w:rsidP="00963BF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color w:val="auto"/>
      </w:rPr>
    </w:lvl>
  </w:abstractNum>
  <w:abstractNum w:abstractNumId="3" w15:restartNumberingAfterBreak="0">
    <w:nsid w:val="00000003"/>
    <w:multiLevelType w:val="singleLevel"/>
    <w:tmpl w:val="00000003"/>
    <w:name w:val="WW8Num3"/>
    <w:lvl w:ilvl="0">
      <w:start w:val="1"/>
      <w:numFmt w:val="lowerLetter"/>
      <w:lvlText w:val="%1)"/>
      <w:lvlJc w:val="left"/>
      <w:pPr>
        <w:tabs>
          <w:tab w:val="num" w:pos="1800"/>
        </w:tabs>
        <w:ind w:left="1800" w:hanging="360"/>
      </w:pPr>
      <w:rPr>
        <w:rFonts w:cs="Times New Roman"/>
      </w:rPr>
    </w:lvl>
  </w:abstractNum>
  <w:abstractNum w:abstractNumId="4" w15:restartNumberingAfterBreak="0">
    <w:nsid w:val="00000004"/>
    <w:multiLevelType w:val="multilevel"/>
    <w:tmpl w:val="F91C27F0"/>
    <w:lvl w:ilvl="0">
      <w:start w:val="1"/>
      <w:numFmt w:val="decimal"/>
      <w:lvlText w:val="%1."/>
      <w:lvlJc w:val="left"/>
      <w:pPr>
        <w:tabs>
          <w:tab w:val="num" w:pos="720"/>
        </w:tabs>
        <w:ind w:left="720" w:hanging="360"/>
      </w:pPr>
      <w:rPr>
        <w:rFonts w:cs="Times New Roman"/>
        <w:b w:val="0"/>
        <w:bCs/>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6" w15:restartNumberingAfterBreak="0">
    <w:nsid w:val="00000006"/>
    <w:multiLevelType w:val="multilevel"/>
    <w:tmpl w:val="7F72B78C"/>
    <w:name w:val="WW8Num8"/>
    <w:lvl w:ilvl="0">
      <w:start w:val="1"/>
      <w:numFmt w:val="decimal"/>
      <w:lvlText w:val="%1"/>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Cambria" w:eastAsia="Times New Roman" w:hAnsi="Cambria"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07"/>
    <w:multiLevelType w:val="singleLevel"/>
    <w:tmpl w:val="50F2BE5E"/>
    <w:lvl w:ilvl="0">
      <w:start w:val="1"/>
      <w:numFmt w:val="decimal"/>
      <w:lvlText w:val="%1."/>
      <w:lvlJc w:val="left"/>
      <w:pPr>
        <w:tabs>
          <w:tab w:val="num" w:pos="720"/>
        </w:tabs>
        <w:ind w:left="720" w:hanging="360"/>
      </w:pPr>
      <w:rPr>
        <w:rFonts w:cs="Times New Roman"/>
        <w:b w:val="0"/>
        <w:color w:val="000000"/>
      </w:rPr>
    </w:lvl>
  </w:abstractNum>
  <w:abstractNum w:abstractNumId="8"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9"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15:restartNumberingAfterBreak="0">
    <w:nsid w:val="0000000A"/>
    <w:multiLevelType w:val="singleLevel"/>
    <w:tmpl w:val="BF0849FA"/>
    <w:lvl w:ilvl="0">
      <w:start w:val="1"/>
      <w:numFmt w:val="decimal"/>
      <w:lvlText w:val="%1."/>
      <w:lvlJc w:val="left"/>
      <w:pPr>
        <w:tabs>
          <w:tab w:val="num" w:pos="720"/>
        </w:tabs>
        <w:ind w:left="720" w:hanging="360"/>
      </w:pPr>
      <w:rPr>
        <w:rFonts w:ascii="Cambria" w:hAnsi="Cambria" w:cs="Times New Roman" w:hint="default"/>
        <w:b w:val="0"/>
        <w:i w:val="0"/>
        <w:sz w:val="20"/>
        <w:szCs w:val="20"/>
      </w:rPr>
    </w:lvl>
  </w:abstractNum>
  <w:abstractNum w:abstractNumId="11"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12"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13" w15:restartNumberingAfterBreak="0">
    <w:nsid w:val="0000000F"/>
    <w:multiLevelType w:val="multilevel"/>
    <w:tmpl w:val="0FFA352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15"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16"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3364C53"/>
    <w:multiLevelType w:val="hybridMultilevel"/>
    <w:tmpl w:val="3C6ECE8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03522088"/>
    <w:multiLevelType w:val="hybridMultilevel"/>
    <w:tmpl w:val="3D241D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04DE78D3"/>
    <w:multiLevelType w:val="hybridMultilevel"/>
    <w:tmpl w:val="851041E4"/>
    <w:lvl w:ilvl="0" w:tplc="28D00636">
      <w:start w:val="1"/>
      <w:numFmt w:val="lowerLetter"/>
      <w:lvlText w:val="%1)"/>
      <w:lvlJc w:val="left"/>
      <w:pPr>
        <w:ind w:left="1440" w:hanging="360"/>
      </w:pPr>
      <w:rPr>
        <w:rFonts w:cs="Times New Roman"/>
        <w:color w:val="auto"/>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20" w15:restartNumberingAfterBreak="0">
    <w:nsid w:val="05AE11F9"/>
    <w:multiLevelType w:val="hybridMultilevel"/>
    <w:tmpl w:val="A4DE694C"/>
    <w:lvl w:ilvl="0" w:tplc="1130AF82">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1" w15:restartNumberingAfterBreak="0">
    <w:nsid w:val="060107C8"/>
    <w:multiLevelType w:val="multilevel"/>
    <w:tmpl w:val="927650E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07C845EB"/>
    <w:multiLevelType w:val="hybridMultilevel"/>
    <w:tmpl w:val="C2BC2A3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8F54903"/>
    <w:multiLevelType w:val="hybridMultilevel"/>
    <w:tmpl w:val="5C7211C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0ACE3C43"/>
    <w:multiLevelType w:val="hybridMultilevel"/>
    <w:tmpl w:val="DD9C2272"/>
    <w:lvl w:ilvl="0" w:tplc="BBE25088">
      <w:numFmt w:val="bullet"/>
      <w:lvlText w:val=""/>
      <w:lvlJc w:val="left"/>
      <w:pPr>
        <w:ind w:left="864" w:hanging="360"/>
      </w:pPr>
      <w:rPr>
        <w:rFonts w:ascii="Symbol" w:eastAsia="Times New Roman" w:hAnsi="Symbol" w:cs="Times New Roman" w:hint="default"/>
      </w:rPr>
    </w:lvl>
    <w:lvl w:ilvl="1" w:tplc="04150003" w:tentative="1">
      <w:start w:val="1"/>
      <w:numFmt w:val="bullet"/>
      <w:lvlText w:val="o"/>
      <w:lvlJc w:val="left"/>
      <w:pPr>
        <w:ind w:left="1584" w:hanging="360"/>
      </w:pPr>
      <w:rPr>
        <w:rFonts w:ascii="Courier New" w:hAnsi="Courier New" w:cs="Courier New" w:hint="default"/>
      </w:rPr>
    </w:lvl>
    <w:lvl w:ilvl="2" w:tplc="04150005" w:tentative="1">
      <w:start w:val="1"/>
      <w:numFmt w:val="bullet"/>
      <w:lvlText w:val=""/>
      <w:lvlJc w:val="left"/>
      <w:pPr>
        <w:ind w:left="2304" w:hanging="360"/>
      </w:pPr>
      <w:rPr>
        <w:rFonts w:ascii="Wingdings" w:hAnsi="Wingdings" w:hint="default"/>
      </w:rPr>
    </w:lvl>
    <w:lvl w:ilvl="3" w:tplc="04150001" w:tentative="1">
      <w:start w:val="1"/>
      <w:numFmt w:val="bullet"/>
      <w:lvlText w:val=""/>
      <w:lvlJc w:val="left"/>
      <w:pPr>
        <w:ind w:left="3024" w:hanging="360"/>
      </w:pPr>
      <w:rPr>
        <w:rFonts w:ascii="Symbol" w:hAnsi="Symbol" w:hint="default"/>
      </w:rPr>
    </w:lvl>
    <w:lvl w:ilvl="4" w:tplc="04150003" w:tentative="1">
      <w:start w:val="1"/>
      <w:numFmt w:val="bullet"/>
      <w:lvlText w:val="o"/>
      <w:lvlJc w:val="left"/>
      <w:pPr>
        <w:ind w:left="3744" w:hanging="360"/>
      </w:pPr>
      <w:rPr>
        <w:rFonts w:ascii="Courier New" w:hAnsi="Courier New" w:cs="Courier New" w:hint="default"/>
      </w:rPr>
    </w:lvl>
    <w:lvl w:ilvl="5" w:tplc="04150005" w:tentative="1">
      <w:start w:val="1"/>
      <w:numFmt w:val="bullet"/>
      <w:lvlText w:val=""/>
      <w:lvlJc w:val="left"/>
      <w:pPr>
        <w:ind w:left="4464" w:hanging="360"/>
      </w:pPr>
      <w:rPr>
        <w:rFonts w:ascii="Wingdings" w:hAnsi="Wingdings" w:hint="default"/>
      </w:rPr>
    </w:lvl>
    <w:lvl w:ilvl="6" w:tplc="04150001" w:tentative="1">
      <w:start w:val="1"/>
      <w:numFmt w:val="bullet"/>
      <w:lvlText w:val=""/>
      <w:lvlJc w:val="left"/>
      <w:pPr>
        <w:ind w:left="5184" w:hanging="360"/>
      </w:pPr>
      <w:rPr>
        <w:rFonts w:ascii="Symbol" w:hAnsi="Symbol" w:hint="default"/>
      </w:rPr>
    </w:lvl>
    <w:lvl w:ilvl="7" w:tplc="04150003" w:tentative="1">
      <w:start w:val="1"/>
      <w:numFmt w:val="bullet"/>
      <w:lvlText w:val="o"/>
      <w:lvlJc w:val="left"/>
      <w:pPr>
        <w:ind w:left="5904" w:hanging="360"/>
      </w:pPr>
      <w:rPr>
        <w:rFonts w:ascii="Courier New" w:hAnsi="Courier New" w:cs="Courier New" w:hint="default"/>
      </w:rPr>
    </w:lvl>
    <w:lvl w:ilvl="8" w:tplc="04150005" w:tentative="1">
      <w:start w:val="1"/>
      <w:numFmt w:val="bullet"/>
      <w:lvlText w:val=""/>
      <w:lvlJc w:val="left"/>
      <w:pPr>
        <w:ind w:left="6624" w:hanging="360"/>
      </w:pPr>
      <w:rPr>
        <w:rFonts w:ascii="Wingdings" w:hAnsi="Wingdings" w:hint="default"/>
      </w:rPr>
    </w:lvl>
  </w:abstractNum>
  <w:abstractNum w:abstractNumId="25" w15:restartNumberingAfterBreak="0">
    <w:nsid w:val="0D0B23DB"/>
    <w:multiLevelType w:val="hybridMultilevel"/>
    <w:tmpl w:val="1E20FD4E"/>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31707A9"/>
    <w:multiLevelType w:val="hybridMultilevel"/>
    <w:tmpl w:val="824C2E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28" w15:restartNumberingAfterBreak="0">
    <w:nsid w:val="1D865BBD"/>
    <w:multiLevelType w:val="hybridMultilevel"/>
    <w:tmpl w:val="08D2A68E"/>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1EB53FF2"/>
    <w:multiLevelType w:val="hybridMultilevel"/>
    <w:tmpl w:val="3D8A3346"/>
    <w:lvl w:ilvl="0" w:tplc="5A282C14">
      <w:start w:val="1"/>
      <w:numFmt w:val="lowerLetter"/>
      <w:lvlText w:val="%1)"/>
      <w:lvlJc w:val="left"/>
      <w:pPr>
        <w:ind w:left="1145" w:hanging="360"/>
      </w:pPr>
      <w:rPr>
        <w:rFonts w:hint="default"/>
        <w:color w:val="auto"/>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0" w15:restartNumberingAfterBreak="0">
    <w:nsid w:val="1FB50A4B"/>
    <w:multiLevelType w:val="hybridMultilevel"/>
    <w:tmpl w:val="1F9AAE84"/>
    <w:lvl w:ilvl="0" w:tplc="91CCDC0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41331BF"/>
    <w:multiLevelType w:val="hybridMultilevel"/>
    <w:tmpl w:val="86F882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26CF15A8"/>
    <w:multiLevelType w:val="multilevel"/>
    <w:tmpl w:val="2D7C5C2C"/>
    <w:lvl w:ilvl="0">
      <w:start w:val="1"/>
      <w:numFmt w:val="decimal"/>
      <w:lvlText w:val="%1."/>
      <w:lvlJc w:val="left"/>
      <w:pPr>
        <w:ind w:left="360" w:hanging="360"/>
      </w:pPr>
      <w:rPr>
        <w:rFonts w:hint="default"/>
        <w:b w:val="0"/>
        <w:bCs/>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b/>
      </w:rPr>
    </w:lvl>
    <w:lvl w:ilvl="4">
      <w:start w:val="1"/>
      <w:numFmt w:val="decimal"/>
      <w:lvlText w:val="%1.%2.%3.%4.%5."/>
      <w:lvlJc w:val="left"/>
      <w:pPr>
        <w:ind w:left="3912" w:hanging="1080"/>
      </w:pPr>
      <w:rPr>
        <w:rFonts w:hint="default"/>
        <w:b/>
      </w:rPr>
    </w:lvl>
    <w:lvl w:ilvl="5">
      <w:start w:val="1"/>
      <w:numFmt w:val="decimal"/>
      <w:lvlText w:val="%1.%2.%3.%4.%5.%6."/>
      <w:lvlJc w:val="left"/>
      <w:pPr>
        <w:ind w:left="4620" w:hanging="1080"/>
      </w:pPr>
      <w:rPr>
        <w:rFonts w:hint="default"/>
        <w:b/>
      </w:rPr>
    </w:lvl>
    <w:lvl w:ilvl="6">
      <w:start w:val="1"/>
      <w:numFmt w:val="decimal"/>
      <w:lvlText w:val="%1.%2.%3.%4.%5.%6.%7."/>
      <w:lvlJc w:val="left"/>
      <w:pPr>
        <w:ind w:left="5688" w:hanging="1440"/>
      </w:pPr>
      <w:rPr>
        <w:rFonts w:hint="default"/>
        <w:b/>
      </w:rPr>
    </w:lvl>
    <w:lvl w:ilvl="7">
      <w:start w:val="1"/>
      <w:numFmt w:val="decimal"/>
      <w:lvlText w:val="%1.%2.%3.%4.%5.%6.%7.%8."/>
      <w:lvlJc w:val="left"/>
      <w:pPr>
        <w:ind w:left="6396" w:hanging="1440"/>
      </w:pPr>
      <w:rPr>
        <w:rFonts w:hint="default"/>
        <w:b/>
      </w:rPr>
    </w:lvl>
    <w:lvl w:ilvl="8">
      <w:start w:val="1"/>
      <w:numFmt w:val="decimal"/>
      <w:lvlText w:val="%1.%2.%3.%4.%5.%6.%7.%8.%9."/>
      <w:lvlJc w:val="left"/>
      <w:pPr>
        <w:ind w:left="7464" w:hanging="1800"/>
      </w:pPr>
      <w:rPr>
        <w:rFonts w:hint="default"/>
        <w:b/>
      </w:rPr>
    </w:lvl>
  </w:abstractNum>
  <w:abstractNum w:abstractNumId="36"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329B2919"/>
    <w:multiLevelType w:val="hybridMultilevel"/>
    <w:tmpl w:val="0CA0D4C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30638AE"/>
    <w:multiLevelType w:val="hybridMultilevel"/>
    <w:tmpl w:val="A6221092"/>
    <w:lvl w:ilvl="0" w:tplc="FDAC3CDA">
      <w:start w:val="1"/>
      <w:numFmt w:val="lowerLetter"/>
      <w:lvlText w:val="%1)"/>
      <w:lvlJc w:val="left"/>
      <w:pPr>
        <w:ind w:left="1146" w:hanging="360"/>
      </w:pPr>
      <w:rPr>
        <w:rFonts w:ascii="Times New Roman" w:eastAsia="Times New Roman" w:hAnsi="Times New Roman" w:cs="Times New Roman"/>
        <w:b w:val="0"/>
        <w:i w:val="0"/>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40" w15:restartNumberingAfterBreak="0">
    <w:nsid w:val="3F294084"/>
    <w:multiLevelType w:val="hybridMultilevel"/>
    <w:tmpl w:val="54CA271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40AF4D66"/>
    <w:multiLevelType w:val="hybridMultilevel"/>
    <w:tmpl w:val="60309406"/>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4C4A72C6"/>
    <w:multiLevelType w:val="hybridMultilevel"/>
    <w:tmpl w:val="2AE63C1E"/>
    <w:lvl w:ilvl="0" w:tplc="D220CFCC">
      <w:start w:val="1"/>
      <w:numFmt w:val="lowerLetter"/>
      <w:lvlText w:val="%1)"/>
      <w:lvlJc w:val="left"/>
      <w:pPr>
        <w:ind w:left="1440" w:hanging="360"/>
      </w:pPr>
      <w:rPr>
        <w:rFonts w:ascii="Calibri" w:hAnsi="Calibri"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4DC70A9E"/>
    <w:multiLevelType w:val="hybridMultilevel"/>
    <w:tmpl w:val="F8D4948E"/>
    <w:lvl w:ilvl="0" w:tplc="6428EBE2">
      <w:start w:val="1"/>
      <w:numFmt w:val="decimal"/>
      <w:lvlText w:val="%1."/>
      <w:lvlJc w:val="left"/>
      <w:pPr>
        <w:ind w:left="765" w:hanging="4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4E956840"/>
    <w:multiLevelType w:val="hybridMultilevel"/>
    <w:tmpl w:val="1DB0546C"/>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4EDA5441"/>
    <w:multiLevelType w:val="hybridMultilevel"/>
    <w:tmpl w:val="F8D49C50"/>
    <w:lvl w:ilvl="0" w:tplc="460244E4">
      <w:start w:val="1"/>
      <w:numFmt w:val="decimal"/>
      <w:lvlText w:val="%1)"/>
      <w:lvlJc w:val="left"/>
      <w:pPr>
        <w:ind w:left="720" w:hanging="360"/>
      </w:pPr>
      <w:rPr>
        <w:rFonts w:ascii="Calibri" w:hAnsi="Calibri" w:cs="Times New Roman"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EE60E3B"/>
    <w:multiLevelType w:val="multilevel"/>
    <w:tmpl w:val="3C760EC2"/>
    <w:styleLink w:val="WW8Num8"/>
    <w:lvl w:ilvl="0">
      <w:start w:val="1"/>
      <w:numFmt w:val="decimal"/>
      <w:lvlText w:val="%1."/>
      <w:lvlJc w:val="left"/>
      <w:pPr>
        <w:ind w:left="780" w:hanging="420"/>
      </w:pPr>
      <w:rPr>
        <w:rFonts w:ascii="Times New Roman" w:hAnsi="Times New Roman" w:cs="Times New Roman"/>
        <w:bCs/>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7" w15:restartNumberingAfterBreak="0">
    <w:nsid w:val="506A2931"/>
    <w:multiLevelType w:val="hybridMultilevel"/>
    <w:tmpl w:val="65165636"/>
    <w:lvl w:ilvl="0" w:tplc="04150011">
      <w:start w:val="1"/>
      <w:numFmt w:val="decimal"/>
      <w:lvlText w:val="%1)"/>
      <w:lvlJc w:val="left"/>
      <w:pPr>
        <w:ind w:left="720" w:hanging="360"/>
      </w:pPr>
    </w:lvl>
    <w:lvl w:ilvl="1" w:tplc="87683B9A">
      <w:start w:val="1"/>
      <w:numFmt w:val="decimal"/>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11B3BC3"/>
    <w:multiLevelType w:val="multilevel"/>
    <w:tmpl w:val="511B3BC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55641E27"/>
    <w:multiLevelType w:val="hybridMultilevel"/>
    <w:tmpl w:val="EC12F48E"/>
    <w:lvl w:ilvl="0" w:tplc="A3126C16">
      <w:start w:val="1"/>
      <w:numFmt w:val="decimal"/>
      <w:lvlText w:val="%1."/>
      <w:lvlJc w:val="center"/>
      <w:pPr>
        <w:ind w:left="720" w:hanging="360"/>
      </w:pPr>
      <w:rPr>
        <w:rFonts w:ascii="Calibri Light" w:eastAsia="Times New Roman" w:hAnsi="Calibri Light" w:cs="Calibri Light"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B911836"/>
    <w:multiLevelType w:val="hybridMultilevel"/>
    <w:tmpl w:val="B6928FDE"/>
    <w:lvl w:ilvl="0" w:tplc="B7E42F46">
      <w:start w:val="1"/>
      <w:numFmt w:val="decimal"/>
      <w:lvlText w:val="%1)"/>
      <w:lvlJc w:val="left"/>
      <w:pPr>
        <w:tabs>
          <w:tab w:val="num" w:pos="584"/>
        </w:tabs>
        <w:ind w:left="720" w:hanging="360"/>
      </w:pPr>
      <w:rPr>
        <w:rFonts w:cs="Times New Roman" w:hint="default"/>
        <w:b w:val="0"/>
        <w:i w:val="0"/>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2" w15:restartNumberingAfterBreak="0">
    <w:nsid w:val="61AC3DB1"/>
    <w:multiLevelType w:val="multilevel"/>
    <w:tmpl w:val="7A1AB210"/>
    <w:lvl w:ilvl="0">
      <w:start w:val="10"/>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53" w15:restartNumberingAfterBreak="0">
    <w:nsid w:val="66BC0CF5"/>
    <w:multiLevelType w:val="hybridMultilevel"/>
    <w:tmpl w:val="A80E9B1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67F02956"/>
    <w:multiLevelType w:val="singleLevel"/>
    <w:tmpl w:val="50F2BE5E"/>
    <w:lvl w:ilvl="0">
      <w:start w:val="1"/>
      <w:numFmt w:val="decimal"/>
      <w:lvlText w:val="%1."/>
      <w:lvlJc w:val="left"/>
      <w:pPr>
        <w:tabs>
          <w:tab w:val="num" w:pos="502"/>
        </w:tabs>
        <w:ind w:left="502" w:hanging="360"/>
      </w:pPr>
      <w:rPr>
        <w:rFonts w:cs="Times New Roman"/>
        <w:b w:val="0"/>
        <w:color w:val="000000"/>
      </w:rPr>
    </w:lvl>
  </w:abstractNum>
  <w:abstractNum w:abstractNumId="55" w15:restartNumberingAfterBreak="0">
    <w:nsid w:val="69511478"/>
    <w:multiLevelType w:val="multilevel"/>
    <w:tmpl w:val="69511478"/>
    <w:lvl w:ilvl="0">
      <w:start w:val="1"/>
      <w:numFmt w:val="decimal"/>
      <w:lvlText w:val="%1)"/>
      <w:lvlJc w:val="left"/>
      <w:pPr>
        <w:ind w:left="928" w:hanging="360"/>
      </w:pPr>
      <w:rPr>
        <w:rFonts w:hint="default"/>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56" w15:restartNumberingAfterBreak="0">
    <w:nsid w:val="695938D8"/>
    <w:multiLevelType w:val="hybridMultilevel"/>
    <w:tmpl w:val="2F5C428E"/>
    <w:lvl w:ilvl="0" w:tplc="D12C2844">
      <w:start w:val="8"/>
      <w:numFmt w:val="bullet"/>
      <w:lvlText w:val=""/>
      <w:lvlJc w:val="left"/>
      <w:pPr>
        <w:ind w:left="1224" w:hanging="360"/>
      </w:pPr>
      <w:rPr>
        <w:rFonts w:ascii="Symbol" w:eastAsia="Times New Roman" w:hAnsi="Symbol" w:cs="Times New Roman" w:hint="default"/>
      </w:rPr>
    </w:lvl>
    <w:lvl w:ilvl="1" w:tplc="04150003" w:tentative="1">
      <w:start w:val="1"/>
      <w:numFmt w:val="bullet"/>
      <w:lvlText w:val="o"/>
      <w:lvlJc w:val="left"/>
      <w:pPr>
        <w:ind w:left="1944" w:hanging="360"/>
      </w:pPr>
      <w:rPr>
        <w:rFonts w:ascii="Courier New" w:hAnsi="Courier New" w:cs="Courier New" w:hint="default"/>
      </w:rPr>
    </w:lvl>
    <w:lvl w:ilvl="2" w:tplc="04150005" w:tentative="1">
      <w:start w:val="1"/>
      <w:numFmt w:val="bullet"/>
      <w:lvlText w:val=""/>
      <w:lvlJc w:val="left"/>
      <w:pPr>
        <w:ind w:left="2664" w:hanging="360"/>
      </w:pPr>
      <w:rPr>
        <w:rFonts w:ascii="Wingdings" w:hAnsi="Wingdings" w:hint="default"/>
      </w:rPr>
    </w:lvl>
    <w:lvl w:ilvl="3" w:tplc="04150001" w:tentative="1">
      <w:start w:val="1"/>
      <w:numFmt w:val="bullet"/>
      <w:lvlText w:val=""/>
      <w:lvlJc w:val="left"/>
      <w:pPr>
        <w:ind w:left="3384" w:hanging="360"/>
      </w:pPr>
      <w:rPr>
        <w:rFonts w:ascii="Symbol" w:hAnsi="Symbol" w:hint="default"/>
      </w:rPr>
    </w:lvl>
    <w:lvl w:ilvl="4" w:tplc="04150003" w:tentative="1">
      <w:start w:val="1"/>
      <w:numFmt w:val="bullet"/>
      <w:lvlText w:val="o"/>
      <w:lvlJc w:val="left"/>
      <w:pPr>
        <w:ind w:left="4104" w:hanging="360"/>
      </w:pPr>
      <w:rPr>
        <w:rFonts w:ascii="Courier New" w:hAnsi="Courier New" w:cs="Courier New" w:hint="default"/>
      </w:rPr>
    </w:lvl>
    <w:lvl w:ilvl="5" w:tplc="04150005" w:tentative="1">
      <w:start w:val="1"/>
      <w:numFmt w:val="bullet"/>
      <w:lvlText w:val=""/>
      <w:lvlJc w:val="left"/>
      <w:pPr>
        <w:ind w:left="4824" w:hanging="360"/>
      </w:pPr>
      <w:rPr>
        <w:rFonts w:ascii="Wingdings" w:hAnsi="Wingdings" w:hint="default"/>
      </w:rPr>
    </w:lvl>
    <w:lvl w:ilvl="6" w:tplc="04150001" w:tentative="1">
      <w:start w:val="1"/>
      <w:numFmt w:val="bullet"/>
      <w:lvlText w:val=""/>
      <w:lvlJc w:val="left"/>
      <w:pPr>
        <w:ind w:left="5544" w:hanging="360"/>
      </w:pPr>
      <w:rPr>
        <w:rFonts w:ascii="Symbol" w:hAnsi="Symbol" w:hint="default"/>
      </w:rPr>
    </w:lvl>
    <w:lvl w:ilvl="7" w:tplc="04150003" w:tentative="1">
      <w:start w:val="1"/>
      <w:numFmt w:val="bullet"/>
      <w:lvlText w:val="o"/>
      <w:lvlJc w:val="left"/>
      <w:pPr>
        <w:ind w:left="6264" w:hanging="360"/>
      </w:pPr>
      <w:rPr>
        <w:rFonts w:ascii="Courier New" w:hAnsi="Courier New" w:cs="Courier New" w:hint="default"/>
      </w:rPr>
    </w:lvl>
    <w:lvl w:ilvl="8" w:tplc="04150005" w:tentative="1">
      <w:start w:val="1"/>
      <w:numFmt w:val="bullet"/>
      <w:lvlText w:val=""/>
      <w:lvlJc w:val="left"/>
      <w:pPr>
        <w:ind w:left="6984" w:hanging="360"/>
      </w:pPr>
      <w:rPr>
        <w:rFonts w:ascii="Wingdings" w:hAnsi="Wingdings" w:hint="default"/>
      </w:rPr>
    </w:lvl>
  </w:abstractNum>
  <w:abstractNum w:abstractNumId="57" w15:restartNumberingAfterBreak="0">
    <w:nsid w:val="6C217F62"/>
    <w:multiLevelType w:val="multilevel"/>
    <w:tmpl w:val="0000000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8" w15:restartNumberingAfterBreak="0">
    <w:nsid w:val="6D6B7D23"/>
    <w:multiLevelType w:val="hybridMultilevel"/>
    <w:tmpl w:val="1BAAACCA"/>
    <w:lvl w:ilvl="0" w:tplc="E86E5EA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9"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705E03EE"/>
    <w:multiLevelType w:val="hybridMultilevel"/>
    <w:tmpl w:val="BD143A3C"/>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1" w15:restartNumberingAfterBreak="0">
    <w:nsid w:val="73280864"/>
    <w:multiLevelType w:val="multilevel"/>
    <w:tmpl w:val="1B74B94C"/>
    <w:lvl w:ilvl="0">
      <w:start w:val="1"/>
      <w:numFmt w:val="lowerLetter"/>
      <w:lvlText w:val="%1)"/>
      <w:lvlJc w:val="left"/>
      <w:rPr>
        <w:rFonts w:ascii="Cambria" w:eastAsia="Times New Roman" w:hAnsi="Cambria" w:cs="Arial Narrow" w:hint="default"/>
        <w:b w:val="0"/>
        <w:bCs w:val="0"/>
        <w:i w:val="0"/>
        <w:iCs w:val="0"/>
        <w:smallCaps w:val="0"/>
        <w:strike w:val="0"/>
        <w:dstrike w:val="0"/>
        <w:color w:val="000000"/>
        <w:spacing w:val="0"/>
        <w:w w:val="100"/>
        <w:position w:val="0"/>
        <w:sz w:val="20"/>
        <w:szCs w:val="20"/>
        <w:u w:val="none"/>
        <w:effect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2" w15:restartNumberingAfterBreak="0">
    <w:nsid w:val="764B63E4"/>
    <w:multiLevelType w:val="hybridMultilevel"/>
    <w:tmpl w:val="A7E45706"/>
    <w:lvl w:ilvl="0" w:tplc="E86E5E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B181D0A"/>
    <w:multiLevelType w:val="hybridMultilevel"/>
    <w:tmpl w:val="5BC875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D211BE9"/>
    <w:multiLevelType w:val="hybridMultilevel"/>
    <w:tmpl w:val="CA04A3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DEB005E"/>
    <w:multiLevelType w:val="multilevel"/>
    <w:tmpl w:val="EEFCED6C"/>
    <w:lvl w:ilvl="0">
      <w:start w:val="1"/>
      <w:numFmt w:val="decimal"/>
      <w:lvlText w:val="%1."/>
      <w:lvlJc w:val="left"/>
      <w:pPr>
        <w:tabs>
          <w:tab w:val="num" w:pos="0"/>
        </w:tabs>
        <w:ind w:left="0" w:firstLine="0"/>
      </w:pPr>
      <w:rPr>
        <w:rFonts w:ascii="Cambria" w:hAnsi="Cambria" w:cs="Arial Narrow" w:hint="default"/>
        <w:b w:val="0"/>
        <w:bCs w:val="0"/>
        <w:i w:val="0"/>
        <w:iCs w:val="0"/>
        <w:smallCaps w:val="0"/>
        <w:strike w:val="0"/>
        <w:dstrike w:val="0"/>
        <w:color w:val="000000"/>
        <w:spacing w:val="0"/>
        <w:w w:val="100"/>
        <w:position w:val="0"/>
        <w:sz w:val="20"/>
        <w:szCs w:val="20"/>
        <w:u w:val="none"/>
        <w:effect w:val="none"/>
      </w:rPr>
    </w:lvl>
    <w:lvl w:ilvl="1">
      <w:numFmt w:val="decimal"/>
      <w:lvlText w:val=""/>
      <w:lvlJc w:val="left"/>
      <w:pPr>
        <w:tabs>
          <w:tab w:val="num" w:pos="0"/>
        </w:tabs>
        <w:ind w:left="0" w:firstLine="0"/>
      </w:pPr>
      <w:rPr>
        <w:rFonts w:cs="Times New Roman" w:hint="default"/>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66" w15:restartNumberingAfterBreak="0">
    <w:nsid w:val="7E2F37DC"/>
    <w:multiLevelType w:val="hybridMultilevel"/>
    <w:tmpl w:val="4824E196"/>
    <w:name w:val="WW8Num112"/>
    <w:lvl w:ilvl="0" w:tplc="00000007">
      <w:start w:val="1"/>
      <w:numFmt w:val="decimal"/>
      <w:lvlText w:val="%1."/>
      <w:lvlJc w:val="left"/>
      <w:pPr>
        <w:tabs>
          <w:tab w:val="num" w:pos="720"/>
        </w:tabs>
        <w:ind w:left="720" w:hanging="360"/>
      </w:pPr>
      <w:rPr>
        <w:rFonts w:cs="Times New Roman"/>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7"/>
  </w:num>
  <w:num w:numId="2">
    <w:abstractNumId w:val="37"/>
  </w:num>
  <w:num w:numId="3">
    <w:abstractNumId w:val="59"/>
  </w:num>
  <w:num w:numId="4">
    <w:abstractNumId w:val="1"/>
  </w:num>
  <w:num w:numId="5">
    <w:abstractNumId w:val="0"/>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62"/>
  </w:num>
  <w:num w:numId="11">
    <w:abstractNumId w:val="47"/>
  </w:num>
  <w:num w:numId="12">
    <w:abstractNumId w:val="25"/>
  </w:num>
  <w:num w:numId="13">
    <w:abstractNumId w:val="58"/>
  </w:num>
  <w:num w:numId="14">
    <w:abstractNumId w:val="12"/>
    <w:lvlOverride w:ilvl="0">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5"/>
    <w:lvlOverride w:ilvl="0">
      <w:startOverride w:val="1"/>
    </w:lvlOverride>
  </w:num>
  <w:num w:numId="18">
    <w:abstractNumId w:val="10"/>
  </w:num>
  <w:num w:numId="19">
    <w:abstractNumId w:val="8"/>
    <w:lvlOverride w:ilvl="0">
      <w:startOverride w:val="1"/>
    </w:lvlOverride>
  </w:num>
  <w:num w:numId="20">
    <w:abstractNumId w:val="4"/>
  </w:num>
  <w:num w:numId="21">
    <w:abstractNumId w:val="7"/>
  </w:num>
  <w:num w:numId="22">
    <w:abstractNumId w:val="2"/>
    <w:lvlOverride w:ilvl="0">
      <w:startOverride w:val="1"/>
    </w:lvlOverride>
  </w:num>
  <w:num w:numId="23">
    <w:abstractNumId w:val="11"/>
  </w:num>
  <w:num w:numId="24">
    <w:abstractNumId w:val="65"/>
  </w:num>
  <w:num w:numId="25">
    <w:abstractNumId w:val="61"/>
    <w:lvlOverride w:ilvl="0">
      <w:startOverride w:val="1"/>
    </w:lvlOverride>
    <w:lvlOverride w:ilvl="1"/>
    <w:lvlOverride w:ilvl="2"/>
    <w:lvlOverride w:ilvl="3"/>
    <w:lvlOverride w:ilvl="4"/>
    <w:lvlOverride w:ilvl="5"/>
    <w:lvlOverride w:ilvl="6"/>
    <w:lvlOverride w:ilvl="7"/>
    <w:lvlOverride w:ilvl="8"/>
  </w:num>
  <w:num w:numId="26">
    <w:abstractNumId w:val="57"/>
  </w:num>
  <w:num w:numId="27">
    <w:abstractNumId w:val="17"/>
  </w:num>
  <w:num w:numId="28">
    <w:abstractNumId w:val="52"/>
  </w:num>
  <w:num w:numId="29">
    <w:abstractNumId w:val="39"/>
  </w:num>
  <w:num w:numId="30">
    <w:abstractNumId w:val="50"/>
  </w:num>
  <w:num w:numId="31">
    <w:abstractNumId w:val="19"/>
  </w:num>
  <w:num w:numId="32">
    <w:abstractNumId w:val="20"/>
  </w:num>
  <w:num w:numId="33">
    <w:abstractNumId w:val="64"/>
  </w:num>
  <w:num w:numId="34">
    <w:abstractNumId w:val="33"/>
  </w:num>
  <w:num w:numId="35">
    <w:abstractNumId w:val="26"/>
  </w:num>
  <w:num w:numId="36">
    <w:abstractNumId w:val="24"/>
  </w:num>
  <w:num w:numId="37">
    <w:abstractNumId w:val="56"/>
  </w:num>
  <w:num w:numId="38">
    <w:abstractNumId w:val="46"/>
  </w:num>
  <w:num w:numId="39">
    <w:abstractNumId w:val="29"/>
  </w:num>
  <w:num w:numId="40">
    <w:abstractNumId w:val="16"/>
  </w:num>
  <w:num w:numId="41">
    <w:abstractNumId w:val="21"/>
  </w:num>
  <w:num w:numId="4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0"/>
  </w:num>
  <w:num w:numId="44">
    <w:abstractNumId w:val="53"/>
  </w:num>
  <w:num w:numId="45">
    <w:abstractNumId w:val="40"/>
  </w:num>
  <w:num w:numId="46">
    <w:abstractNumId w:val="23"/>
  </w:num>
  <w:num w:numId="47">
    <w:abstractNumId w:val="45"/>
  </w:num>
  <w:num w:numId="48">
    <w:abstractNumId w:val="42"/>
  </w:num>
  <w:num w:numId="49">
    <w:abstractNumId w:val="22"/>
  </w:num>
  <w:num w:numId="50">
    <w:abstractNumId w:val="18"/>
  </w:num>
  <w:num w:numId="51">
    <w:abstractNumId w:val="38"/>
  </w:num>
  <w:num w:numId="5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3"/>
  </w:num>
  <w:num w:numId="54">
    <w:abstractNumId w:val="44"/>
  </w:num>
  <w:num w:numId="55">
    <w:abstractNumId w:val="49"/>
  </w:num>
  <w:num w:numId="56">
    <w:abstractNumId w:val="55"/>
  </w:num>
  <w:num w:numId="57">
    <w:abstractNumId w:val="48"/>
  </w:num>
  <w:num w:numId="58">
    <w:abstractNumId w:val="54"/>
  </w:num>
  <w:num w:numId="59">
    <w:abstractNumId w:val="41"/>
  </w:num>
  <w:num w:numId="60">
    <w:abstractNumId w:val="28"/>
  </w:num>
  <w:num w:numId="61">
    <w:abstractNumId w:val="35"/>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cin Lis">
    <w15:presenceInfo w15:providerId="Windows Live" w15:userId="6dbb0913ab7cb5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1C5"/>
    <w:rsid w:val="000011D4"/>
    <w:rsid w:val="0000187F"/>
    <w:rsid w:val="00002145"/>
    <w:rsid w:val="000022E6"/>
    <w:rsid w:val="00002EA9"/>
    <w:rsid w:val="00005E86"/>
    <w:rsid w:val="00005FCB"/>
    <w:rsid w:val="0000625E"/>
    <w:rsid w:val="0000696D"/>
    <w:rsid w:val="0000698B"/>
    <w:rsid w:val="000070C8"/>
    <w:rsid w:val="000077BA"/>
    <w:rsid w:val="0000795A"/>
    <w:rsid w:val="000100F9"/>
    <w:rsid w:val="00010683"/>
    <w:rsid w:val="00010905"/>
    <w:rsid w:val="00011B1C"/>
    <w:rsid w:val="00012019"/>
    <w:rsid w:val="00012A06"/>
    <w:rsid w:val="00012B26"/>
    <w:rsid w:val="0001388D"/>
    <w:rsid w:val="00015762"/>
    <w:rsid w:val="00016652"/>
    <w:rsid w:val="0001706E"/>
    <w:rsid w:val="00017A9E"/>
    <w:rsid w:val="00017E8A"/>
    <w:rsid w:val="00017F48"/>
    <w:rsid w:val="0002005B"/>
    <w:rsid w:val="0002076A"/>
    <w:rsid w:val="000213AF"/>
    <w:rsid w:val="00021E70"/>
    <w:rsid w:val="000222E8"/>
    <w:rsid w:val="000222F4"/>
    <w:rsid w:val="00023D81"/>
    <w:rsid w:val="000252F1"/>
    <w:rsid w:val="00025386"/>
    <w:rsid w:val="00025ED6"/>
    <w:rsid w:val="00027D26"/>
    <w:rsid w:val="0003277B"/>
    <w:rsid w:val="0003313D"/>
    <w:rsid w:val="00033725"/>
    <w:rsid w:val="00033770"/>
    <w:rsid w:val="00034643"/>
    <w:rsid w:val="00035193"/>
    <w:rsid w:val="00035842"/>
    <w:rsid w:val="00036212"/>
    <w:rsid w:val="000366DC"/>
    <w:rsid w:val="000366F0"/>
    <w:rsid w:val="00040577"/>
    <w:rsid w:val="00040B6C"/>
    <w:rsid w:val="000416E8"/>
    <w:rsid w:val="0004176A"/>
    <w:rsid w:val="00041983"/>
    <w:rsid w:val="00041AE4"/>
    <w:rsid w:val="00042933"/>
    <w:rsid w:val="00042A0F"/>
    <w:rsid w:val="00042C3D"/>
    <w:rsid w:val="00042CBC"/>
    <w:rsid w:val="00043A6C"/>
    <w:rsid w:val="000441A6"/>
    <w:rsid w:val="00044837"/>
    <w:rsid w:val="000451E2"/>
    <w:rsid w:val="00045417"/>
    <w:rsid w:val="00046664"/>
    <w:rsid w:val="00046DD5"/>
    <w:rsid w:val="00046EFF"/>
    <w:rsid w:val="00047733"/>
    <w:rsid w:val="00050A83"/>
    <w:rsid w:val="0005100D"/>
    <w:rsid w:val="000511E7"/>
    <w:rsid w:val="00051F99"/>
    <w:rsid w:val="00052727"/>
    <w:rsid w:val="00052869"/>
    <w:rsid w:val="00053B51"/>
    <w:rsid w:val="000542F1"/>
    <w:rsid w:val="000543A4"/>
    <w:rsid w:val="00054486"/>
    <w:rsid w:val="000551F8"/>
    <w:rsid w:val="0005553C"/>
    <w:rsid w:val="00055DA7"/>
    <w:rsid w:val="00055F99"/>
    <w:rsid w:val="000560ED"/>
    <w:rsid w:val="00056E14"/>
    <w:rsid w:val="0006031A"/>
    <w:rsid w:val="0006297F"/>
    <w:rsid w:val="000642BC"/>
    <w:rsid w:val="000651C2"/>
    <w:rsid w:val="00065B8B"/>
    <w:rsid w:val="00065E7E"/>
    <w:rsid w:val="00066188"/>
    <w:rsid w:val="00066C0B"/>
    <w:rsid w:val="00066F8C"/>
    <w:rsid w:val="00067775"/>
    <w:rsid w:val="00067AAC"/>
    <w:rsid w:val="000718FD"/>
    <w:rsid w:val="000719E7"/>
    <w:rsid w:val="00071A49"/>
    <w:rsid w:val="0007223B"/>
    <w:rsid w:val="00072308"/>
    <w:rsid w:val="0007469C"/>
    <w:rsid w:val="00075A51"/>
    <w:rsid w:val="00076115"/>
    <w:rsid w:val="0007706A"/>
    <w:rsid w:val="00077CA0"/>
    <w:rsid w:val="00077D8E"/>
    <w:rsid w:val="000807B8"/>
    <w:rsid w:val="00080B64"/>
    <w:rsid w:val="00080F45"/>
    <w:rsid w:val="00081F26"/>
    <w:rsid w:val="000836EE"/>
    <w:rsid w:val="00083DD3"/>
    <w:rsid w:val="0008414E"/>
    <w:rsid w:val="000842E6"/>
    <w:rsid w:val="00084E80"/>
    <w:rsid w:val="0008669E"/>
    <w:rsid w:val="000869A9"/>
    <w:rsid w:val="000875AC"/>
    <w:rsid w:val="0008782F"/>
    <w:rsid w:val="000903A2"/>
    <w:rsid w:val="00091AFF"/>
    <w:rsid w:val="00091C8A"/>
    <w:rsid w:val="00091F61"/>
    <w:rsid w:val="0009313E"/>
    <w:rsid w:val="000932B0"/>
    <w:rsid w:val="00093902"/>
    <w:rsid w:val="00093FC7"/>
    <w:rsid w:val="0009451A"/>
    <w:rsid w:val="00094B53"/>
    <w:rsid w:val="00095DDF"/>
    <w:rsid w:val="000960F5"/>
    <w:rsid w:val="00096659"/>
    <w:rsid w:val="0009784E"/>
    <w:rsid w:val="000A01E1"/>
    <w:rsid w:val="000A0295"/>
    <w:rsid w:val="000A0AF8"/>
    <w:rsid w:val="000A1622"/>
    <w:rsid w:val="000A1889"/>
    <w:rsid w:val="000A2C02"/>
    <w:rsid w:val="000A506A"/>
    <w:rsid w:val="000A5675"/>
    <w:rsid w:val="000A5685"/>
    <w:rsid w:val="000A5FC9"/>
    <w:rsid w:val="000A69E5"/>
    <w:rsid w:val="000A6A96"/>
    <w:rsid w:val="000B087D"/>
    <w:rsid w:val="000B0AB6"/>
    <w:rsid w:val="000B0DE2"/>
    <w:rsid w:val="000B2113"/>
    <w:rsid w:val="000B26B0"/>
    <w:rsid w:val="000B2ED5"/>
    <w:rsid w:val="000B30FD"/>
    <w:rsid w:val="000B3580"/>
    <w:rsid w:val="000B3BB0"/>
    <w:rsid w:val="000B41D3"/>
    <w:rsid w:val="000B4277"/>
    <w:rsid w:val="000B44D8"/>
    <w:rsid w:val="000B45B5"/>
    <w:rsid w:val="000B4973"/>
    <w:rsid w:val="000B4E1E"/>
    <w:rsid w:val="000B57E9"/>
    <w:rsid w:val="000B599C"/>
    <w:rsid w:val="000B5A08"/>
    <w:rsid w:val="000B5A6E"/>
    <w:rsid w:val="000B62F6"/>
    <w:rsid w:val="000B6A82"/>
    <w:rsid w:val="000C0DCF"/>
    <w:rsid w:val="000C18EF"/>
    <w:rsid w:val="000C2721"/>
    <w:rsid w:val="000C2F4D"/>
    <w:rsid w:val="000C313F"/>
    <w:rsid w:val="000C3349"/>
    <w:rsid w:val="000C3CC0"/>
    <w:rsid w:val="000C46B2"/>
    <w:rsid w:val="000C48E6"/>
    <w:rsid w:val="000C4D86"/>
    <w:rsid w:val="000C5913"/>
    <w:rsid w:val="000C5E71"/>
    <w:rsid w:val="000C6ECF"/>
    <w:rsid w:val="000D0077"/>
    <w:rsid w:val="000D0A5A"/>
    <w:rsid w:val="000D0AC5"/>
    <w:rsid w:val="000D111A"/>
    <w:rsid w:val="000D1BFF"/>
    <w:rsid w:val="000D33EA"/>
    <w:rsid w:val="000D3640"/>
    <w:rsid w:val="000D38D6"/>
    <w:rsid w:val="000D3A6E"/>
    <w:rsid w:val="000D3D71"/>
    <w:rsid w:val="000D43AD"/>
    <w:rsid w:val="000D4648"/>
    <w:rsid w:val="000D4CDB"/>
    <w:rsid w:val="000D5127"/>
    <w:rsid w:val="000D5FA1"/>
    <w:rsid w:val="000D65FB"/>
    <w:rsid w:val="000E03C8"/>
    <w:rsid w:val="000E03F3"/>
    <w:rsid w:val="000E077C"/>
    <w:rsid w:val="000E0F50"/>
    <w:rsid w:val="000E0F6B"/>
    <w:rsid w:val="000E1F09"/>
    <w:rsid w:val="000E415D"/>
    <w:rsid w:val="000E4403"/>
    <w:rsid w:val="000E46EC"/>
    <w:rsid w:val="000E58A5"/>
    <w:rsid w:val="000E59CE"/>
    <w:rsid w:val="000E5A71"/>
    <w:rsid w:val="000E5C04"/>
    <w:rsid w:val="000E6BA3"/>
    <w:rsid w:val="000E706F"/>
    <w:rsid w:val="000E76C2"/>
    <w:rsid w:val="000E7E65"/>
    <w:rsid w:val="000F01F5"/>
    <w:rsid w:val="000F16F6"/>
    <w:rsid w:val="000F1D7E"/>
    <w:rsid w:val="000F2080"/>
    <w:rsid w:val="000F20DB"/>
    <w:rsid w:val="000F28D5"/>
    <w:rsid w:val="000F2D69"/>
    <w:rsid w:val="000F2FFD"/>
    <w:rsid w:val="000F323C"/>
    <w:rsid w:val="000F362B"/>
    <w:rsid w:val="000F3E2A"/>
    <w:rsid w:val="000F4A5D"/>
    <w:rsid w:val="000F7A08"/>
    <w:rsid w:val="001006F9"/>
    <w:rsid w:val="00100A1B"/>
    <w:rsid w:val="00102378"/>
    <w:rsid w:val="00102A90"/>
    <w:rsid w:val="001037F8"/>
    <w:rsid w:val="00104DD6"/>
    <w:rsid w:val="00104F22"/>
    <w:rsid w:val="001062AB"/>
    <w:rsid w:val="0010718C"/>
    <w:rsid w:val="001105FA"/>
    <w:rsid w:val="00110FC0"/>
    <w:rsid w:val="00113CF7"/>
    <w:rsid w:val="00113D89"/>
    <w:rsid w:val="00113F3D"/>
    <w:rsid w:val="001158C4"/>
    <w:rsid w:val="00115C7B"/>
    <w:rsid w:val="0011617A"/>
    <w:rsid w:val="001164AF"/>
    <w:rsid w:val="00116B22"/>
    <w:rsid w:val="00116C11"/>
    <w:rsid w:val="0011755D"/>
    <w:rsid w:val="001176F5"/>
    <w:rsid w:val="001178C2"/>
    <w:rsid w:val="00120705"/>
    <w:rsid w:val="001209D5"/>
    <w:rsid w:val="001210CE"/>
    <w:rsid w:val="001212AB"/>
    <w:rsid w:val="001221F7"/>
    <w:rsid w:val="00123BF5"/>
    <w:rsid w:val="00125515"/>
    <w:rsid w:val="001256AD"/>
    <w:rsid w:val="00125B44"/>
    <w:rsid w:val="001260D6"/>
    <w:rsid w:val="00127326"/>
    <w:rsid w:val="0013096F"/>
    <w:rsid w:val="00130A15"/>
    <w:rsid w:val="00130BB0"/>
    <w:rsid w:val="00130CAC"/>
    <w:rsid w:val="00130CBE"/>
    <w:rsid w:val="00131244"/>
    <w:rsid w:val="00131460"/>
    <w:rsid w:val="00131B75"/>
    <w:rsid w:val="0013428D"/>
    <w:rsid w:val="0013475A"/>
    <w:rsid w:val="00134A37"/>
    <w:rsid w:val="00136472"/>
    <w:rsid w:val="00136B1B"/>
    <w:rsid w:val="00136ED2"/>
    <w:rsid w:val="00137434"/>
    <w:rsid w:val="00137B73"/>
    <w:rsid w:val="00137D19"/>
    <w:rsid w:val="001406CA"/>
    <w:rsid w:val="00140D28"/>
    <w:rsid w:val="00142932"/>
    <w:rsid w:val="00143AC6"/>
    <w:rsid w:val="0014449E"/>
    <w:rsid w:val="00144F16"/>
    <w:rsid w:val="00145251"/>
    <w:rsid w:val="001456B3"/>
    <w:rsid w:val="001459BE"/>
    <w:rsid w:val="00145ABB"/>
    <w:rsid w:val="00145C86"/>
    <w:rsid w:val="00147A91"/>
    <w:rsid w:val="00151573"/>
    <w:rsid w:val="00151D77"/>
    <w:rsid w:val="00152276"/>
    <w:rsid w:val="0015454D"/>
    <w:rsid w:val="00155760"/>
    <w:rsid w:val="0016022F"/>
    <w:rsid w:val="00160428"/>
    <w:rsid w:val="00161E20"/>
    <w:rsid w:val="001627EE"/>
    <w:rsid w:val="00163957"/>
    <w:rsid w:val="00164EDD"/>
    <w:rsid w:val="0016600B"/>
    <w:rsid w:val="00167B3C"/>
    <w:rsid w:val="00167C10"/>
    <w:rsid w:val="00170742"/>
    <w:rsid w:val="00170A59"/>
    <w:rsid w:val="00170D16"/>
    <w:rsid w:val="00171FB3"/>
    <w:rsid w:val="001730BF"/>
    <w:rsid w:val="00173277"/>
    <w:rsid w:val="001733D0"/>
    <w:rsid w:val="00173D0F"/>
    <w:rsid w:val="00174859"/>
    <w:rsid w:val="00174BC3"/>
    <w:rsid w:val="00174C6B"/>
    <w:rsid w:val="00174D45"/>
    <w:rsid w:val="00174DFD"/>
    <w:rsid w:val="00175AF7"/>
    <w:rsid w:val="00175DBF"/>
    <w:rsid w:val="00176387"/>
    <w:rsid w:val="0017705D"/>
    <w:rsid w:val="00181761"/>
    <w:rsid w:val="00181B53"/>
    <w:rsid w:val="001820C8"/>
    <w:rsid w:val="00183920"/>
    <w:rsid w:val="00184353"/>
    <w:rsid w:val="001848AD"/>
    <w:rsid w:val="00185162"/>
    <w:rsid w:val="00185D72"/>
    <w:rsid w:val="001860B4"/>
    <w:rsid w:val="00186919"/>
    <w:rsid w:val="00187079"/>
    <w:rsid w:val="00187699"/>
    <w:rsid w:val="001877E0"/>
    <w:rsid w:val="001901C1"/>
    <w:rsid w:val="00190403"/>
    <w:rsid w:val="001905F1"/>
    <w:rsid w:val="001907CF"/>
    <w:rsid w:val="00192D6D"/>
    <w:rsid w:val="00193867"/>
    <w:rsid w:val="001938F2"/>
    <w:rsid w:val="00193CFE"/>
    <w:rsid w:val="00193D28"/>
    <w:rsid w:val="00194F74"/>
    <w:rsid w:val="0019561C"/>
    <w:rsid w:val="001966BA"/>
    <w:rsid w:val="00197BCB"/>
    <w:rsid w:val="001A040A"/>
    <w:rsid w:val="001A06B7"/>
    <w:rsid w:val="001A2CBB"/>
    <w:rsid w:val="001A36C0"/>
    <w:rsid w:val="001A44D7"/>
    <w:rsid w:val="001A4BC6"/>
    <w:rsid w:val="001A4D1C"/>
    <w:rsid w:val="001A4F8F"/>
    <w:rsid w:val="001A6377"/>
    <w:rsid w:val="001A7E30"/>
    <w:rsid w:val="001B0410"/>
    <w:rsid w:val="001B0847"/>
    <w:rsid w:val="001B1854"/>
    <w:rsid w:val="001B1C3A"/>
    <w:rsid w:val="001B2120"/>
    <w:rsid w:val="001B22B7"/>
    <w:rsid w:val="001B2642"/>
    <w:rsid w:val="001B3438"/>
    <w:rsid w:val="001B4AE7"/>
    <w:rsid w:val="001B66A0"/>
    <w:rsid w:val="001B719A"/>
    <w:rsid w:val="001B796F"/>
    <w:rsid w:val="001B7F2B"/>
    <w:rsid w:val="001C0357"/>
    <w:rsid w:val="001C1530"/>
    <w:rsid w:val="001C1595"/>
    <w:rsid w:val="001C1D21"/>
    <w:rsid w:val="001C2A94"/>
    <w:rsid w:val="001C3100"/>
    <w:rsid w:val="001C3249"/>
    <w:rsid w:val="001C389A"/>
    <w:rsid w:val="001C55AB"/>
    <w:rsid w:val="001C58BD"/>
    <w:rsid w:val="001C5DAD"/>
    <w:rsid w:val="001C6699"/>
    <w:rsid w:val="001C703E"/>
    <w:rsid w:val="001D0138"/>
    <w:rsid w:val="001D0588"/>
    <w:rsid w:val="001D0673"/>
    <w:rsid w:val="001D0E04"/>
    <w:rsid w:val="001D1684"/>
    <w:rsid w:val="001D1AC3"/>
    <w:rsid w:val="001D2310"/>
    <w:rsid w:val="001D2BBB"/>
    <w:rsid w:val="001D2D9A"/>
    <w:rsid w:val="001D404D"/>
    <w:rsid w:val="001D53EF"/>
    <w:rsid w:val="001D576F"/>
    <w:rsid w:val="001D694B"/>
    <w:rsid w:val="001D6F4E"/>
    <w:rsid w:val="001D73DF"/>
    <w:rsid w:val="001D7751"/>
    <w:rsid w:val="001D7B65"/>
    <w:rsid w:val="001E138D"/>
    <w:rsid w:val="001E1881"/>
    <w:rsid w:val="001E2C52"/>
    <w:rsid w:val="001E314E"/>
    <w:rsid w:val="001E51F7"/>
    <w:rsid w:val="001E6981"/>
    <w:rsid w:val="001E6E0B"/>
    <w:rsid w:val="001E718C"/>
    <w:rsid w:val="001E7CF3"/>
    <w:rsid w:val="001F0273"/>
    <w:rsid w:val="001F0AFC"/>
    <w:rsid w:val="001F1D01"/>
    <w:rsid w:val="001F252A"/>
    <w:rsid w:val="001F28A9"/>
    <w:rsid w:val="001F331B"/>
    <w:rsid w:val="001F37C9"/>
    <w:rsid w:val="001F43D5"/>
    <w:rsid w:val="001F4B12"/>
    <w:rsid w:val="001F4F62"/>
    <w:rsid w:val="001F5406"/>
    <w:rsid w:val="001F6658"/>
    <w:rsid w:val="002007CE"/>
    <w:rsid w:val="002020CE"/>
    <w:rsid w:val="00202C02"/>
    <w:rsid w:val="0020311E"/>
    <w:rsid w:val="00203202"/>
    <w:rsid w:val="00203376"/>
    <w:rsid w:val="00204335"/>
    <w:rsid w:val="002069EB"/>
    <w:rsid w:val="00206F82"/>
    <w:rsid w:val="00206FBD"/>
    <w:rsid w:val="002075D6"/>
    <w:rsid w:val="00207BB5"/>
    <w:rsid w:val="00210863"/>
    <w:rsid w:val="00210A4B"/>
    <w:rsid w:val="0021288A"/>
    <w:rsid w:val="00213B80"/>
    <w:rsid w:val="00213F25"/>
    <w:rsid w:val="002144AA"/>
    <w:rsid w:val="00214947"/>
    <w:rsid w:val="00214CF9"/>
    <w:rsid w:val="002160DC"/>
    <w:rsid w:val="00216472"/>
    <w:rsid w:val="0021753C"/>
    <w:rsid w:val="00217F86"/>
    <w:rsid w:val="00220038"/>
    <w:rsid w:val="0022025D"/>
    <w:rsid w:val="00220333"/>
    <w:rsid w:val="00220900"/>
    <w:rsid w:val="00220EAB"/>
    <w:rsid w:val="002217C9"/>
    <w:rsid w:val="00221E2D"/>
    <w:rsid w:val="002241C4"/>
    <w:rsid w:val="0022466F"/>
    <w:rsid w:val="00224709"/>
    <w:rsid w:val="00224911"/>
    <w:rsid w:val="002253DA"/>
    <w:rsid w:val="002265BA"/>
    <w:rsid w:val="00226B07"/>
    <w:rsid w:val="00227B1A"/>
    <w:rsid w:val="00227EBF"/>
    <w:rsid w:val="00230159"/>
    <w:rsid w:val="00230BBA"/>
    <w:rsid w:val="00230F0B"/>
    <w:rsid w:val="00232D8A"/>
    <w:rsid w:val="0023445B"/>
    <w:rsid w:val="0023473A"/>
    <w:rsid w:val="00234799"/>
    <w:rsid w:val="002347F0"/>
    <w:rsid w:val="002354AD"/>
    <w:rsid w:val="00235C9D"/>
    <w:rsid w:val="00236867"/>
    <w:rsid w:val="002372FB"/>
    <w:rsid w:val="00240512"/>
    <w:rsid w:val="00241806"/>
    <w:rsid w:val="0024214D"/>
    <w:rsid w:val="0024236C"/>
    <w:rsid w:val="00242E22"/>
    <w:rsid w:val="002433E5"/>
    <w:rsid w:val="00243807"/>
    <w:rsid w:val="002439FF"/>
    <w:rsid w:val="00244471"/>
    <w:rsid w:val="00244674"/>
    <w:rsid w:val="002446D1"/>
    <w:rsid w:val="00244B6C"/>
    <w:rsid w:val="00245002"/>
    <w:rsid w:val="00245040"/>
    <w:rsid w:val="0024601C"/>
    <w:rsid w:val="0024626E"/>
    <w:rsid w:val="002469E5"/>
    <w:rsid w:val="0024746D"/>
    <w:rsid w:val="00247EFD"/>
    <w:rsid w:val="0025085C"/>
    <w:rsid w:val="00250A76"/>
    <w:rsid w:val="0025108B"/>
    <w:rsid w:val="00252512"/>
    <w:rsid w:val="00252EBC"/>
    <w:rsid w:val="00253928"/>
    <w:rsid w:val="00253E21"/>
    <w:rsid w:val="0025464F"/>
    <w:rsid w:val="00254FD5"/>
    <w:rsid w:val="00256104"/>
    <w:rsid w:val="00256475"/>
    <w:rsid w:val="0025742A"/>
    <w:rsid w:val="00257E43"/>
    <w:rsid w:val="00260624"/>
    <w:rsid w:val="00260C2B"/>
    <w:rsid w:val="00262627"/>
    <w:rsid w:val="00265591"/>
    <w:rsid w:val="00265B24"/>
    <w:rsid w:val="00265F98"/>
    <w:rsid w:val="00266468"/>
    <w:rsid w:val="00267F75"/>
    <w:rsid w:val="00270186"/>
    <w:rsid w:val="002714B4"/>
    <w:rsid w:val="00271620"/>
    <w:rsid w:val="00271F24"/>
    <w:rsid w:val="00273120"/>
    <w:rsid w:val="00273D0C"/>
    <w:rsid w:val="00273E74"/>
    <w:rsid w:val="00274EA7"/>
    <w:rsid w:val="00274EE7"/>
    <w:rsid w:val="0027576B"/>
    <w:rsid w:val="00275923"/>
    <w:rsid w:val="00277066"/>
    <w:rsid w:val="002776A8"/>
    <w:rsid w:val="002803C2"/>
    <w:rsid w:val="00280813"/>
    <w:rsid w:val="002809A5"/>
    <w:rsid w:val="00280C68"/>
    <w:rsid w:val="00281A50"/>
    <w:rsid w:val="00282684"/>
    <w:rsid w:val="00283684"/>
    <w:rsid w:val="002837D4"/>
    <w:rsid w:val="002842AA"/>
    <w:rsid w:val="00285A69"/>
    <w:rsid w:val="00285DC8"/>
    <w:rsid w:val="0028639B"/>
    <w:rsid w:val="002874AA"/>
    <w:rsid w:val="002874E7"/>
    <w:rsid w:val="002875CD"/>
    <w:rsid w:val="00290DF8"/>
    <w:rsid w:val="00291103"/>
    <w:rsid w:val="00292FD7"/>
    <w:rsid w:val="00293BED"/>
    <w:rsid w:val="00294333"/>
    <w:rsid w:val="0029503F"/>
    <w:rsid w:val="00295BFB"/>
    <w:rsid w:val="00296660"/>
    <w:rsid w:val="00296684"/>
    <w:rsid w:val="00296AD3"/>
    <w:rsid w:val="002975D1"/>
    <w:rsid w:val="00297AAF"/>
    <w:rsid w:val="002A0055"/>
    <w:rsid w:val="002A0636"/>
    <w:rsid w:val="002A1F6D"/>
    <w:rsid w:val="002A2A89"/>
    <w:rsid w:val="002A2BC0"/>
    <w:rsid w:val="002A2E88"/>
    <w:rsid w:val="002A2EFF"/>
    <w:rsid w:val="002A6D04"/>
    <w:rsid w:val="002A732C"/>
    <w:rsid w:val="002A7922"/>
    <w:rsid w:val="002B1436"/>
    <w:rsid w:val="002B1789"/>
    <w:rsid w:val="002B1ACB"/>
    <w:rsid w:val="002B25A5"/>
    <w:rsid w:val="002B3B53"/>
    <w:rsid w:val="002B3CA4"/>
    <w:rsid w:val="002B4DE2"/>
    <w:rsid w:val="002B5B9C"/>
    <w:rsid w:val="002B5BAC"/>
    <w:rsid w:val="002B5BC3"/>
    <w:rsid w:val="002B6000"/>
    <w:rsid w:val="002B6297"/>
    <w:rsid w:val="002B771C"/>
    <w:rsid w:val="002C010E"/>
    <w:rsid w:val="002C0B2F"/>
    <w:rsid w:val="002C1386"/>
    <w:rsid w:val="002C1E6D"/>
    <w:rsid w:val="002C2747"/>
    <w:rsid w:val="002C3519"/>
    <w:rsid w:val="002C585A"/>
    <w:rsid w:val="002C5BB9"/>
    <w:rsid w:val="002C73D9"/>
    <w:rsid w:val="002C7A32"/>
    <w:rsid w:val="002D16B1"/>
    <w:rsid w:val="002D194C"/>
    <w:rsid w:val="002D2DB2"/>
    <w:rsid w:val="002D3417"/>
    <w:rsid w:val="002D3AAE"/>
    <w:rsid w:val="002D3E5E"/>
    <w:rsid w:val="002D4720"/>
    <w:rsid w:val="002D5B4A"/>
    <w:rsid w:val="002D5C97"/>
    <w:rsid w:val="002D5C9A"/>
    <w:rsid w:val="002D6B0A"/>
    <w:rsid w:val="002E06CF"/>
    <w:rsid w:val="002E0DF8"/>
    <w:rsid w:val="002E1DB1"/>
    <w:rsid w:val="002E2585"/>
    <w:rsid w:val="002E276A"/>
    <w:rsid w:val="002E3A33"/>
    <w:rsid w:val="002E3A8D"/>
    <w:rsid w:val="002E414F"/>
    <w:rsid w:val="002E446F"/>
    <w:rsid w:val="002E4554"/>
    <w:rsid w:val="002E4985"/>
    <w:rsid w:val="002E5208"/>
    <w:rsid w:val="002E55BC"/>
    <w:rsid w:val="002E5D06"/>
    <w:rsid w:val="002E5D93"/>
    <w:rsid w:val="002E6748"/>
    <w:rsid w:val="002E6EAB"/>
    <w:rsid w:val="002E6FAB"/>
    <w:rsid w:val="002F005D"/>
    <w:rsid w:val="002F163F"/>
    <w:rsid w:val="002F42C3"/>
    <w:rsid w:val="002F4371"/>
    <w:rsid w:val="002F445D"/>
    <w:rsid w:val="002F466C"/>
    <w:rsid w:val="002F46CE"/>
    <w:rsid w:val="002F4CF8"/>
    <w:rsid w:val="002F5385"/>
    <w:rsid w:val="002F5F6D"/>
    <w:rsid w:val="002F64C0"/>
    <w:rsid w:val="002F75D7"/>
    <w:rsid w:val="0030061E"/>
    <w:rsid w:val="00300AF8"/>
    <w:rsid w:val="003029E7"/>
    <w:rsid w:val="00302BE5"/>
    <w:rsid w:val="00303683"/>
    <w:rsid w:val="00303E2C"/>
    <w:rsid w:val="00304160"/>
    <w:rsid w:val="003042F9"/>
    <w:rsid w:val="003057DC"/>
    <w:rsid w:val="00310AAC"/>
    <w:rsid w:val="003114E2"/>
    <w:rsid w:val="003118A1"/>
    <w:rsid w:val="003124BF"/>
    <w:rsid w:val="003126E9"/>
    <w:rsid w:val="00312AD7"/>
    <w:rsid w:val="00312D82"/>
    <w:rsid w:val="00313750"/>
    <w:rsid w:val="003141AA"/>
    <w:rsid w:val="00315EB1"/>
    <w:rsid w:val="00316301"/>
    <w:rsid w:val="0031652B"/>
    <w:rsid w:val="003206AD"/>
    <w:rsid w:val="00321031"/>
    <w:rsid w:val="003220B6"/>
    <w:rsid w:val="003224D7"/>
    <w:rsid w:val="00322A12"/>
    <w:rsid w:val="00322C76"/>
    <w:rsid w:val="00323AA1"/>
    <w:rsid w:val="003242FC"/>
    <w:rsid w:val="00324A09"/>
    <w:rsid w:val="003252B3"/>
    <w:rsid w:val="003266B7"/>
    <w:rsid w:val="0032747F"/>
    <w:rsid w:val="00327852"/>
    <w:rsid w:val="00327D5F"/>
    <w:rsid w:val="00332243"/>
    <w:rsid w:val="00332F66"/>
    <w:rsid w:val="00334156"/>
    <w:rsid w:val="00334683"/>
    <w:rsid w:val="00335003"/>
    <w:rsid w:val="0033575A"/>
    <w:rsid w:val="0034064D"/>
    <w:rsid w:val="00341146"/>
    <w:rsid w:val="00342328"/>
    <w:rsid w:val="00342413"/>
    <w:rsid w:val="003432AD"/>
    <w:rsid w:val="003441E3"/>
    <w:rsid w:val="0034579A"/>
    <w:rsid w:val="00345C94"/>
    <w:rsid w:val="0034726F"/>
    <w:rsid w:val="003479A0"/>
    <w:rsid w:val="00347ADC"/>
    <w:rsid w:val="00347F43"/>
    <w:rsid w:val="003512C0"/>
    <w:rsid w:val="00351985"/>
    <w:rsid w:val="00351FDB"/>
    <w:rsid w:val="00352672"/>
    <w:rsid w:val="00352B10"/>
    <w:rsid w:val="00353067"/>
    <w:rsid w:val="00353BBD"/>
    <w:rsid w:val="00353D7B"/>
    <w:rsid w:val="00355E84"/>
    <w:rsid w:val="0035602D"/>
    <w:rsid w:val="003563BC"/>
    <w:rsid w:val="003565FD"/>
    <w:rsid w:val="00356777"/>
    <w:rsid w:val="00356CFA"/>
    <w:rsid w:val="00356DEF"/>
    <w:rsid w:val="00356DF9"/>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1B0"/>
    <w:rsid w:val="00371AEC"/>
    <w:rsid w:val="00371E97"/>
    <w:rsid w:val="00372579"/>
    <w:rsid w:val="00372EB0"/>
    <w:rsid w:val="003731B7"/>
    <w:rsid w:val="003731FF"/>
    <w:rsid w:val="00373415"/>
    <w:rsid w:val="003740B9"/>
    <w:rsid w:val="00374291"/>
    <w:rsid w:val="00374328"/>
    <w:rsid w:val="0037447D"/>
    <w:rsid w:val="0037538C"/>
    <w:rsid w:val="00375938"/>
    <w:rsid w:val="0037613F"/>
    <w:rsid w:val="00376468"/>
    <w:rsid w:val="00376D43"/>
    <w:rsid w:val="00377379"/>
    <w:rsid w:val="00377CD5"/>
    <w:rsid w:val="00380C62"/>
    <w:rsid w:val="003811D7"/>
    <w:rsid w:val="0038136A"/>
    <w:rsid w:val="003818C5"/>
    <w:rsid w:val="00381A37"/>
    <w:rsid w:val="00382A86"/>
    <w:rsid w:val="00384884"/>
    <w:rsid w:val="003858FC"/>
    <w:rsid w:val="00386FB6"/>
    <w:rsid w:val="00387533"/>
    <w:rsid w:val="00390847"/>
    <w:rsid w:val="00390B2A"/>
    <w:rsid w:val="00391107"/>
    <w:rsid w:val="003935EF"/>
    <w:rsid w:val="00393866"/>
    <w:rsid w:val="00393EDF"/>
    <w:rsid w:val="00395F8C"/>
    <w:rsid w:val="003960B9"/>
    <w:rsid w:val="00397546"/>
    <w:rsid w:val="00397D21"/>
    <w:rsid w:val="003A1860"/>
    <w:rsid w:val="003A2C45"/>
    <w:rsid w:val="003A2D04"/>
    <w:rsid w:val="003A2F93"/>
    <w:rsid w:val="003A35EA"/>
    <w:rsid w:val="003A36C8"/>
    <w:rsid w:val="003A5718"/>
    <w:rsid w:val="003A5887"/>
    <w:rsid w:val="003B06FE"/>
    <w:rsid w:val="003B1C22"/>
    <w:rsid w:val="003B1C75"/>
    <w:rsid w:val="003B2C00"/>
    <w:rsid w:val="003B33D6"/>
    <w:rsid w:val="003B3D6D"/>
    <w:rsid w:val="003B4A36"/>
    <w:rsid w:val="003B4B3C"/>
    <w:rsid w:val="003B5790"/>
    <w:rsid w:val="003B6A37"/>
    <w:rsid w:val="003B6D4F"/>
    <w:rsid w:val="003B7590"/>
    <w:rsid w:val="003B7F35"/>
    <w:rsid w:val="003B7FE3"/>
    <w:rsid w:val="003C110D"/>
    <w:rsid w:val="003C1305"/>
    <w:rsid w:val="003C1573"/>
    <w:rsid w:val="003C1F92"/>
    <w:rsid w:val="003C2B2B"/>
    <w:rsid w:val="003C2FF6"/>
    <w:rsid w:val="003C3519"/>
    <w:rsid w:val="003C3A23"/>
    <w:rsid w:val="003C56DE"/>
    <w:rsid w:val="003C5941"/>
    <w:rsid w:val="003C77A6"/>
    <w:rsid w:val="003C7D63"/>
    <w:rsid w:val="003D06C4"/>
    <w:rsid w:val="003D08EF"/>
    <w:rsid w:val="003D10A8"/>
    <w:rsid w:val="003D10B1"/>
    <w:rsid w:val="003D12BE"/>
    <w:rsid w:val="003D1ADA"/>
    <w:rsid w:val="003D1AF1"/>
    <w:rsid w:val="003D21D1"/>
    <w:rsid w:val="003D30AA"/>
    <w:rsid w:val="003D3DC6"/>
    <w:rsid w:val="003D5197"/>
    <w:rsid w:val="003D58D2"/>
    <w:rsid w:val="003D5A68"/>
    <w:rsid w:val="003D6DE0"/>
    <w:rsid w:val="003D7D9F"/>
    <w:rsid w:val="003E00C4"/>
    <w:rsid w:val="003E08DC"/>
    <w:rsid w:val="003E0F91"/>
    <w:rsid w:val="003E14B2"/>
    <w:rsid w:val="003E1A24"/>
    <w:rsid w:val="003E2AD7"/>
    <w:rsid w:val="003E335A"/>
    <w:rsid w:val="003E5F74"/>
    <w:rsid w:val="003E609B"/>
    <w:rsid w:val="003E64CB"/>
    <w:rsid w:val="003E6934"/>
    <w:rsid w:val="003E73A1"/>
    <w:rsid w:val="003E7C58"/>
    <w:rsid w:val="003F0C98"/>
    <w:rsid w:val="003F16FA"/>
    <w:rsid w:val="003F437B"/>
    <w:rsid w:val="003F44A9"/>
    <w:rsid w:val="003F6366"/>
    <w:rsid w:val="003F650E"/>
    <w:rsid w:val="003F6A2A"/>
    <w:rsid w:val="003F6FD6"/>
    <w:rsid w:val="00401624"/>
    <w:rsid w:val="004025A8"/>
    <w:rsid w:val="004029EC"/>
    <w:rsid w:val="004032CA"/>
    <w:rsid w:val="00403365"/>
    <w:rsid w:val="00403390"/>
    <w:rsid w:val="004035B1"/>
    <w:rsid w:val="00403B29"/>
    <w:rsid w:val="00403CCB"/>
    <w:rsid w:val="004041D0"/>
    <w:rsid w:val="0040536C"/>
    <w:rsid w:val="00405BE8"/>
    <w:rsid w:val="00405E14"/>
    <w:rsid w:val="0040692A"/>
    <w:rsid w:val="00406D33"/>
    <w:rsid w:val="00407496"/>
    <w:rsid w:val="00407576"/>
    <w:rsid w:val="004079D3"/>
    <w:rsid w:val="00407E9D"/>
    <w:rsid w:val="004109D2"/>
    <w:rsid w:val="00410B8B"/>
    <w:rsid w:val="00410E97"/>
    <w:rsid w:val="00411461"/>
    <w:rsid w:val="0041269B"/>
    <w:rsid w:val="00413C19"/>
    <w:rsid w:val="00413F3F"/>
    <w:rsid w:val="004146A9"/>
    <w:rsid w:val="00415139"/>
    <w:rsid w:val="0041559B"/>
    <w:rsid w:val="00415D24"/>
    <w:rsid w:val="0042220E"/>
    <w:rsid w:val="004223B9"/>
    <w:rsid w:val="00423AE3"/>
    <w:rsid w:val="004242D9"/>
    <w:rsid w:val="00424506"/>
    <w:rsid w:val="004252B0"/>
    <w:rsid w:val="00425383"/>
    <w:rsid w:val="004257BD"/>
    <w:rsid w:val="00425A88"/>
    <w:rsid w:val="00426041"/>
    <w:rsid w:val="00426261"/>
    <w:rsid w:val="0042762E"/>
    <w:rsid w:val="00427BEF"/>
    <w:rsid w:val="004315E5"/>
    <w:rsid w:val="0043191C"/>
    <w:rsid w:val="0043337B"/>
    <w:rsid w:val="00434029"/>
    <w:rsid w:val="0043450F"/>
    <w:rsid w:val="00435136"/>
    <w:rsid w:val="00435766"/>
    <w:rsid w:val="00435841"/>
    <w:rsid w:val="004360B1"/>
    <w:rsid w:val="00437006"/>
    <w:rsid w:val="00437A6F"/>
    <w:rsid w:val="00440008"/>
    <w:rsid w:val="00440519"/>
    <w:rsid w:val="00440E45"/>
    <w:rsid w:val="00440F3E"/>
    <w:rsid w:val="0044144B"/>
    <w:rsid w:val="00441559"/>
    <w:rsid w:val="0044158A"/>
    <w:rsid w:val="00441D43"/>
    <w:rsid w:val="00441E9A"/>
    <w:rsid w:val="00442365"/>
    <w:rsid w:val="004439E2"/>
    <w:rsid w:val="00443E17"/>
    <w:rsid w:val="0044405A"/>
    <w:rsid w:val="00444963"/>
    <w:rsid w:val="004460A7"/>
    <w:rsid w:val="00446EB8"/>
    <w:rsid w:val="00446F3A"/>
    <w:rsid w:val="00446F74"/>
    <w:rsid w:val="004474DE"/>
    <w:rsid w:val="00447B5B"/>
    <w:rsid w:val="00447E3A"/>
    <w:rsid w:val="00450A19"/>
    <w:rsid w:val="00451360"/>
    <w:rsid w:val="00451D44"/>
    <w:rsid w:val="00452426"/>
    <w:rsid w:val="00452462"/>
    <w:rsid w:val="00452FE6"/>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448E"/>
    <w:rsid w:val="004659B3"/>
    <w:rsid w:val="00466B53"/>
    <w:rsid w:val="00467048"/>
    <w:rsid w:val="00467175"/>
    <w:rsid w:val="00467C06"/>
    <w:rsid w:val="00471668"/>
    <w:rsid w:val="00471AC2"/>
    <w:rsid w:val="00471DAC"/>
    <w:rsid w:val="00471E69"/>
    <w:rsid w:val="00472062"/>
    <w:rsid w:val="00472D03"/>
    <w:rsid w:val="00473B69"/>
    <w:rsid w:val="00474300"/>
    <w:rsid w:val="00474331"/>
    <w:rsid w:val="004745B3"/>
    <w:rsid w:val="004748EF"/>
    <w:rsid w:val="00474CDF"/>
    <w:rsid w:val="00474ECF"/>
    <w:rsid w:val="00474F98"/>
    <w:rsid w:val="0047606F"/>
    <w:rsid w:val="004802BD"/>
    <w:rsid w:val="00481823"/>
    <w:rsid w:val="0048183A"/>
    <w:rsid w:val="0048370D"/>
    <w:rsid w:val="00483B70"/>
    <w:rsid w:val="00484159"/>
    <w:rsid w:val="0048549C"/>
    <w:rsid w:val="004854FD"/>
    <w:rsid w:val="00485750"/>
    <w:rsid w:val="00486AD8"/>
    <w:rsid w:val="00486B94"/>
    <w:rsid w:val="00487025"/>
    <w:rsid w:val="00487A72"/>
    <w:rsid w:val="004901CE"/>
    <w:rsid w:val="004908B4"/>
    <w:rsid w:val="004914CE"/>
    <w:rsid w:val="00491C0B"/>
    <w:rsid w:val="00491EC6"/>
    <w:rsid w:val="004929F1"/>
    <w:rsid w:val="00494197"/>
    <w:rsid w:val="0049510B"/>
    <w:rsid w:val="0049540A"/>
    <w:rsid w:val="004972BE"/>
    <w:rsid w:val="00497306"/>
    <w:rsid w:val="0049757B"/>
    <w:rsid w:val="00497938"/>
    <w:rsid w:val="004A02DA"/>
    <w:rsid w:val="004A0CB1"/>
    <w:rsid w:val="004A1E9B"/>
    <w:rsid w:val="004A2F41"/>
    <w:rsid w:val="004A3C2B"/>
    <w:rsid w:val="004A3F55"/>
    <w:rsid w:val="004A5517"/>
    <w:rsid w:val="004A579E"/>
    <w:rsid w:val="004A6657"/>
    <w:rsid w:val="004A6D9A"/>
    <w:rsid w:val="004A705A"/>
    <w:rsid w:val="004B0E01"/>
    <w:rsid w:val="004B11CC"/>
    <w:rsid w:val="004B14F6"/>
    <w:rsid w:val="004B16CA"/>
    <w:rsid w:val="004B26DF"/>
    <w:rsid w:val="004B2FE0"/>
    <w:rsid w:val="004B4487"/>
    <w:rsid w:val="004B4B45"/>
    <w:rsid w:val="004B565A"/>
    <w:rsid w:val="004B582B"/>
    <w:rsid w:val="004B5FF3"/>
    <w:rsid w:val="004B71E5"/>
    <w:rsid w:val="004B7A1E"/>
    <w:rsid w:val="004C0BB3"/>
    <w:rsid w:val="004C0D93"/>
    <w:rsid w:val="004C16CD"/>
    <w:rsid w:val="004C2114"/>
    <w:rsid w:val="004C2372"/>
    <w:rsid w:val="004C2A57"/>
    <w:rsid w:val="004C4897"/>
    <w:rsid w:val="004C529D"/>
    <w:rsid w:val="004C5B49"/>
    <w:rsid w:val="004C6623"/>
    <w:rsid w:val="004D042D"/>
    <w:rsid w:val="004D0592"/>
    <w:rsid w:val="004D15AD"/>
    <w:rsid w:val="004D1C01"/>
    <w:rsid w:val="004D1E31"/>
    <w:rsid w:val="004D24F5"/>
    <w:rsid w:val="004D49F2"/>
    <w:rsid w:val="004D4A98"/>
    <w:rsid w:val="004D4D04"/>
    <w:rsid w:val="004D5C4E"/>
    <w:rsid w:val="004D5CB2"/>
    <w:rsid w:val="004D5FC6"/>
    <w:rsid w:val="004D5FEA"/>
    <w:rsid w:val="004D627A"/>
    <w:rsid w:val="004D6A42"/>
    <w:rsid w:val="004D7917"/>
    <w:rsid w:val="004E030C"/>
    <w:rsid w:val="004E086D"/>
    <w:rsid w:val="004E08BA"/>
    <w:rsid w:val="004E15BC"/>
    <w:rsid w:val="004E2AC1"/>
    <w:rsid w:val="004E2DBD"/>
    <w:rsid w:val="004E2FF5"/>
    <w:rsid w:val="004E30B6"/>
    <w:rsid w:val="004E39D9"/>
    <w:rsid w:val="004E40D7"/>
    <w:rsid w:val="004E4312"/>
    <w:rsid w:val="004F0104"/>
    <w:rsid w:val="004F199E"/>
    <w:rsid w:val="004F1F54"/>
    <w:rsid w:val="004F255B"/>
    <w:rsid w:val="004F3362"/>
    <w:rsid w:val="004F5094"/>
    <w:rsid w:val="004F565F"/>
    <w:rsid w:val="004F5AE2"/>
    <w:rsid w:val="004F6AB3"/>
    <w:rsid w:val="004F6E25"/>
    <w:rsid w:val="004F743C"/>
    <w:rsid w:val="004F7834"/>
    <w:rsid w:val="004F7A42"/>
    <w:rsid w:val="00500717"/>
    <w:rsid w:val="00500DA6"/>
    <w:rsid w:val="0050134C"/>
    <w:rsid w:val="0050192B"/>
    <w:rsid w:val="005027EA"/>
    <w:rsid w:val="00503481"/>
    <w:rsid w:val="00503E1A"/>
    <w:rsid w:val="005044E9"/>
    <w:rsid w:val="0050499C"/>
    <w:rsid w:val="005055BF"/>
    <w:rsid w:val="00505E58"/>
    <w:rsid w:val="0050684A"/>
    <w:rsid w:val="00506EE0"/>
    <w:rsid w:val="0050758F"/>
    <w:rsid w:val="00507BB4"/>
    <w:rsid w:val="005115CA"/>
    <w:rsid w:val="0051211B"/>
    <w:rsid w:val="005126F9"/>
    <w:rsid w:val="0051297D"/>
    <w:rsid w:val="0051579B"/>
    <w:rsid w:val="00515850"/>
    <w:rsid w:val="00515DC0"/>
    <w:rsid w:val="00515FDA"/>
    <w:rsid w:val="00516BC6"/>
    <w:rsid w:val="00517758"/>
    <w:rsid w:val="00517E85"/>
    <w:rsid w:val="0052172F"/>
    <w:rsid w:val="00521F62"/>
    <w:rsid w:val="00522205"/>
    <w:rsid w:val="00522AF8"/>
    <w:rsid w:val="0052310F"/>
    <w:rsid w:val="005245CA"/>
    <w:rsid w:val="00525ED1"/>
    <w:rsid w:val="0053024F"/>
    <w:rsid w:val="005309A1"/>
    <w:rsid w:val="00530ABC"/>
    <w:rsid w:val="00531949"/>
    <w:rsid w:val="0053198F"/>
    <w:rsid w:val="00531A7B"/>
    <w:rsid w:val="00531FB2"/>
    <w:rsid w:val="0053241E"/>
    <w:rsid w:val="00532A39"/>
    <w:rsid w:val="00533693"/>
    <w:rsid w:val="00534959"/>
    <w:rsid w:val="00534965"/>
    <w:rsid w:val="00534E1F"/>
    <w:rsid w:val="005363EF"/>
    <w:rsid w:val="005372EE"/>
    <w:rsid w:val="00537BCA"/>
    <w:rsid w:val="005405C5"/>
    <w:rsid w:val="00540982"/>
    <w:rsid w:val="0054179F"/>
    <w:rsid w:val="00541CDC"/>
    <w:rsid w:val="00541D43"/>
    <w:rsid w:val="005429C9"/>
    <w:rsid w:val="00542C0D"/>
    <w:rsid w:val="00542D6E"/>
    <w:rsid w:val="0054481D"/>
    <w:rsid w:val="00544B87"/>
    <w:rsid w:val="005457C5"/>
    <w:rsid w:val="00545802"/>
    <w:rsid w:val="0054580B"/>
    <w:rsid w:val="00546A37"/>
    <w:rsid w:val="005471A8"/>
    <w:rsid w:val="00547682"/>
    <w:rsid w:val="00547FE2"/>
    <w:rsid w:val="00550315"/>
    <w:rsid w:val="0055076C"/>
    <w:rsid w:val="00552544"/>
    <w:rsid w:val="0055414F"/>
    <w:rsid w:val="0055446C"/>
    <w:rsid w:val="005549D7"/>
    <w:rsid w:val="00554AFD"/>
    <w:rsid w:val="00554C30"/>
    <w:rsid w:val="00555627"/>
    <w:rsid w:val="00556C1E"/>
    <w:rsid w:val="00556D2F"/>
    <w:rsid w:val="00560E43"/>
    <w:rsid w:val="00561101"/>
    <w:rsid w:val="00561581"/>
    <w:rsid w:val="005625C9"/>
    <w:rsid w:val="00563216"/>
    <w:rsid w:val="005638F2"/>
    <w:rsid w:val="0056401E"/>
    <w:rsid w:val="00565335"/>
    <w:rsid w:val="00565A40"/>
    <w:rsid w:val="00565E48"/>
    <w:rsid w:val="00566AA8"/>
    <w:rsid w:val="00566E60"/>
    <w:rsid w:val="00567806"/>
    <w:rsid w:val="00567B0F"/>
    <w:rsid w:val="00570287"/>
    <w:rsid w:val="00570CB2"/>
    <w:rsid w:val="005713CC"/>
    <w:rsid w:val="00571B23"/>
    <w:rsid w:val="0057214D"/>
    <w:rsid w:val="00572B23"/>
    <w:rsid w:val="00573248"/>
    <w:rsid w:val="00573C48"/>
    <w:rsid w:val="00574108"/>
    <w:rsid w:val="00574348"/>
    <w:rsid w:val="005750B1"/>
    <w:rsid w:val="00576C9C"/>
    <w:rsid w:val="00580AEB"/>
    <w:rsid w:val="005816F2"/>
    <w:rsid w:val="0058336D"/>
    <w:rsid w:val="0058336E"/>
    <w:rsid w:val="005838A2"/>
    <w:rsid w:val="005844D0"/>
    <w:rsid w:val="00584914"/>
    <w:rsid w:val="00584BFC"/>
    <w:rsid w:val="00585415"/>
    <w:rsid w:val="0058684C"/>
    <w:rsid w:val="00587699"/>
    <w:rsid w:val="00590304"/>
    <w:rsid w:val="00591B76"/>
    <w:rsid w:val="00591BDA"/>
    <w:rsid w:val="005925B1"/>
    <w:rsid w:val="005928C7"/>
    <w:rsid w:val="00592ACA"/>
    <w:rsid w:val="00592FDA"/>
    <w:rsid w:val="005932F6"/>
    <w:rsid w:val="005937A8"/>
    <w:rsid w:val="00594212"/>
    <w:rsid w:val="005951BF"/>
    <w:rsid w:val="005962FE"/>
    <w:rsid w:val="00596CFF"/>
    <w:rsid w:val="00597ACF"/>
    <w:rsid w:val="005A0084"/>
    <w:rsid w:val="005A1060"/>
    <w:rsid w:val="005A1C40"/>
    <w:rsid w:val="005A4383"/>
    <w:rsid w:val="005A57F6"/>
    <w:rsid w:val="005A5966"/>
    <w:rsid w:val="005A630C"/>
    <w:rsid w:val="005A6EE2"/>
    <w:rsid w:val="005A77EC"/>
    <w:rsid w:val="005B2585"/>
    <w:rsid w:val="005B28FC"/>
    <w:rsid w:val="005B2A1E"/>
    <w:rsid w:val="005B2BC9"/>
    <w:rsid w:val="005B2D93"/>
    <w:rsid w:val="005B34A0"/>
    <w:rsid w:val="005B3682"/>
    <w:rsid w:val="005B37C9"/>
    <w:rsid w:val="005B432D"/>
    <w:rsid w:val="005B4880"/>
    <w:rsid w:val="005B4A64"/>
    <w:rsid w:val="005B4FD0"/>
    <w:rsid w:val="005B655D"/>
    <w:rsid w:val="005B6E37"/>
    <w:rsid w:val="005B7629"/>
    <w:rsid w:val="005B7782"/>
    <w:rsid w:val="005C0AB5"/>
    <w:rsid w:val="005C1677"/>
    <w:rsid w:val="005C2435"/>
    <w:rsid w:val="005C24EF"/>
    <w:rsid w:val="005C3801"/>
    <w:rsid w:val="005C3B11"/>
    <w:rsid w:val="005C3BEB"/>
    <w:rsid w:val="005C4670"/>
    <w:rsid w:val="005C472D"/>
    <w:rsid w:val="005C6A58"/>
    <w:rsid w:val="005C6F7B"/>
    <w:rsid w:val="005C70A7"/>
    <w:rsid w:val="005C71BE"/>
    <w:rsid w:val="005C72A0"/>
    <w:rsid w:val="005C78A9"/>
    <w:rsid w:val="005C78E2"/>
    <w:rsid w:val="005C7A46"/>
    <w:rsid w:val="005D122A"/>
    <w:rsid w:val="005D1323"/>
    <w:rsid w:val="005D17CA"/>
    <w:rsid w:val="005D2298"/>
    <w:rsid w:val="005D2700"/>
    <w:rsid w:val="005D2E59"/>
    <w:rsid w:val="005D3D9C"/>
    <w:rsid w:val="005D4B8B"/>
    <w:rsid w:val="005D4E47"/>
    <w:rsid w:val="005D5364"/>
    <w:rsid w:val="005D6A79"/>
    <w:rsid w:val="005E0E4B"/>
    <w:rsid w:val="005E0E6D"/>
    <w:rsid w:val="005E20D9"/>
    <w:rsid w:val="005E215E"/>
    <w:rsid w:val="005E2CBC"/>
    <w:rsid w:val="005E2E18"/>
    <w:rsid w:val="005E41AD"/>
    <w:rsid w:val="005E42C6"/>
    <w:rsid w:val="005E42CA"/>
    <w:rsid w:val="005E42D1"/>
    <w:rsid w:val="005E50B7"/>
    <w:rsid w:val="005E5EFA"/>
    <w:rsid w:val="005E5EFC"/>
    <w:rsid w:val="005E6EAC"/>
    <w:rsid w:val="005F03AA"/>
    <w:rsid w:val="005F03B1"/>
    <w:rsid w:val="005F0818"/>
    <w:rsid w:val="005F0EC8"/>
    <w:rsid w:val="005F109A"/>
    <w:rsid w:val="005F2ADF"/>
    <w:rsid w:val="005F36BB"/>
    <w:rsid w:val="005F3F7A"/>
    <w:rsid w:val="005F44A1"/>
    <w:rsid w:val="005F471F"/>
    <w:rsid w:val="005F5A9B"/>
    <w:rsid w:val="005F5B9B"/>
    <w:rsid w:val="005F63CE"/>
    <w:rsid w:val="005F703B"/>
    <w:rsid w:val="00600C3E"/>
    <w:rsid w:val="00601350"/>
    <w:rsid w:val="0060283E"/>
    <w:rsid w:val="00602E41"/>
    <w:rsid w:val="0060301E"/>
    <w:rsid w:val="00603362"/>
    <w:rsid w:val="006042EA"/>
    <w:rsid w:val="006060F7"/>
    <w:rsid w:val="00610016"/>
    <w:rsid w:val="0061087D"/>
    <w:rsid w:val="00611444"/>
    <w:rsid w:val="006124F0"/>
    <w:rsid w:val="00612BB4"/>
    <w:rsid w:val="006131B7"/>
    <w:rsid w:val="00614699"/>
    <w:rsid w:val="00614C6A"/>
    <w:rsid w:val="0061616A"/>
    <w:rsid w:val="00616996"/>
    <w:rsid w:val="0061795F"/>
    <w:rsid w:val="006179D7"/>
    <w:rsid w:val="00620519"/>
    <w:rsid w:val="00620C3F"/>
    <w:rsid w:val="00621339"/>
    <w:rsid w:val="0062236D"/>
    <w:rsid w:val="00622E7E"/>
    <w:rsid w:val="00623B05"/>
    <w:rsid w:val="00623F9C"/>
    <w:rsid w:val="006244A3"/>
    <w:rsid w:val="00624CD3"/>
    <w:rsid w:val="00625832"/>
    <w:rsid w:val="006276EF"/>
    <w:rsid w:val="00627A77"/>
    <w:rsid w:val="00630B21"/>
    <w:rsid w:val="00631400"/>
    <w:rsid w:val="00632B60"/>
    <w:rsid w:val="006332D5"/>
    <w:rsid w:val="006348BA"/>
    <w:rsid w:val="006348DD"/>
    <w:rsid w:val="00634C21"/>
    <w:rsid w:val="0063504D"/>
    <w:rsid w:val="00635578"/>
    <w:rsid w:val="0063662C"/>
    <w:rsid w:val="00636A1C"/>
    <w:rsid w:val="00640E7B"/>
    <w:rsid w:val="00642789"/>
    <w:rsid w:val="00642927"/>
    <w:rsid w:val="006443D3"/>
    <w:rsid w:val="006446AB"/>
    <w:rsid w:val="00644DB3"/>
    <w:rsid w:val="00645AE0"/>
    <w:rsid w:val="00646261"/>
    <w:rsid w:val="006467DF"/>
    <w:rsid w:val="006470CD"/>
    <w:rsid w:val="00647A4F"/>
    <w:rsid w:val="00647CC1"/>
    <w:rsid w:val="00647D98"/>
    <w:rsid w:val="00650018"/>
    <w:rsid w:val="0065012B"/>
    <w:rsid w:val="006513A1"/>
    <w:rsid w:val="006514F8"/>
    <w:rsid w:val="0065243B"/>
    <w:rsid w:val="006525C0"/>
    <w:rsid w:val="0065281E"/>
    <w:rsid w:val="00652955"/>
    <w:rsid w:val="00652D5F"/>
    <w:rsid w:val="00653F9F"/>
    <w:rsid w:val="00654097"/>
    <w:rsid w:val="006540F4"/>
    <w:rsid w:val="006544F5"/>
    <w:rsid w:val="00654A2E"/>
    <w:rsid w:val="00654F8E"/>
    <w:rsid w:val="006556EE"/>
    <w:rsid w:val="0065581D"/>
    <w:rsid w:val="00655992"/>
    <w:rsid w:val="006578EA"/>
    <w:rsid w:val="006613F8"/>
    <w:rsid w:val="006633FB"/>
    <w:rsid w:val="0066417C"/>
    <w:rsid w:val="006646F4"/>
    <w:rsid w:val="006650C2"/>
    <w:rsid w:val="006656BB"/>
    <w:rsid w:val="00665AC1"/>
    <w:rsid w:val="00667115"/>
    <w:rsid w:val="00667435"/>
    <w:rsid w:val="00667732"/>
    <w:rsid w:val="00667AEB"/>
    <w:rsid w:val="0067001A"/>
    <w:rsid w:val="006700D6"/>
    <w:rsid w:val="00671B9A"/>
    <w:rsid w:val="00673A7C"/>
    <w:rsid w:val="00673B51"/>
    <w:rsid w:val="0067486D"/>
    <w:rsid w:val="00675757"/>
    <w:rsid w:val="00676442"/>
    <w:rsid w:val="00676A3E"/>
    <w:rsid w:val="00676A85"/>
    <w:rsid w:val="00682F85"/>
    <w:rsid w:val="006844F1"/>
    <w:rsid w:val="006848F5"/>
    <w:rsid w:val="00684BA0"/>
    <w:rsid w:val="00685295"/>
    <w:rsid w:val="00685E32"/>
    <w:rsid w:val="0068631B"/>
    <w:rsid w:val="00686456"/>
    <w:rsid w:val="00687C12"/>
    <w:rsid w:val="00687CE0"/>
    <w:rsid w:val="00690076"/>
    <w:rsid w:val="00690895"/>
    <w:rsid w:val="006923C0"/>
    <w:rsid w:val="00692F32"/>
    <w:rsid w:val="006934DB"/>
    <w:rsid w:val="00693D69"/>
    <w:rsid w:val="00693EA8"/>
    <w:rsid w:val="006940BE"/>
    <w:rsid w:val="006948E1"/>
    <w:rsid w:val="00694C40"/>
    <w:rsid w:val="0069557B"/>
    <w:rsid w:val="006956D6"/>
    <w:rsid w:val="0069684B"/>
    <w:rsid w:val="006968E0"/>
    <w:rsid w:val="00697D53"/>
    <w:rsid w:val="006A1795"/>
    <w:rsid w:val="006A4806"/>
    <w:rsid w:val="006A4958"/>
    <w:rsid w:val="006A4E4A"/>
    <w:rsid w:val="006A63EF"/>
    <w:rsid w:val="006B0484"/>
    <w:rsid w:val="006B1370"/>
    <w:rsid w:val="006B1C88"/>
    <w:rsid w:val="006B2857"/>
    <w:rsid w:val="006B35D6"/>
    <w:rsid w:val="006B46E0"/>
    <w:rsid w:val="006B6B37"/>
    <w:rsid w:val="006B6EC7"/>
    <w:rsid w:val="006B6FD7"/>
    <w:rsid w:val="006C0CA9"/>
    <w:rsid w:val="006C0D49"/>
    <w:rsid w:val="006C1D2D"/>
    <w:rsid w:val="006C2684"/>
    <w:rsid w:val="006C31C5"/>
    <w:rsid w:val="006C45A8"/>
    <w:rsid w:val="006C47E9"/>
    <w:rsid w:val="006C50BB"/>
    <w:rsid w:val="006C53B1"/>
    <w:rsid w:val="006C66A0"/>
    <w:rsid w:val="006C680E"/>
    <w:rsid w:val="006C789E"/>
    <w:rsid w:val="006C7923"/>
    <w:rsid w:val="006D0159"/>
    <w:rsid w:val="006D1093"/>
    <w:rsid w:val="006D1828"/>
    <w:rsid w:val="006D1EC6"/>
    <w:rsid w:val="006D2B17"/>
    <w:rsid w:val="006D3029"/>
    <w:rsid w:val="006D30A3"/>
    <w:rsid w:val="006D349C"/>
    <w:rsid w:val="006D49B9"/>
    <w:rsid w:val="006D6AF6"/>
    <w:rsid w:val="006D6C44"/>
    <w:rsid w:val="006D723E"/>
    <w:rsid w:val="006D75B5"/>
    <w:rsid w:val="006D7E2A"/>
    <w:rsid w:val="006E2358"/>
    <w:rsid w:val="006E552F"/>
    <w:rsid w:val="006E5697"/>
    <w:rsid w:val="006E5707"/>
    <w:rsid w:val="006E5E4F"/>
    <w:rsid w:val="006E7851"/>
    <w:rsid w:val="006E7928"/>
    <w:rsid w:val="006E7ACA"/>
    <w:rsid w:val="006E7CEE"/>
    <w:rsid w:val="006F0A74"/>
    <w:rsid w:val="006F0B8F"/>
    <w:rsid w:val="006F1537"/>
    <w:rsid w:val="006F1F52"/>
    <w:rsid w:val="006F2692"/>
    <w:rsid w:val="006F2764"/>
    <w:rsid w:val="006F29F8"/>
    <w:rsid w:val="006F2EC9"/>
    <w:rsid w:val="006F5565"/>
    <w:rsid w:val="006F55A8"/>
    <w:rsid w:val="006F5CE9"/>
    <w:rsid w:val="006F613F"/>
    <w:rsid w:val="006F664C"/>
    <w:rsid w:val="00700F74"/>
    <w:rsid w:val="00701244"/>
    <w:rsid w:val="007018C6"/>
    <w:rsid w:val="00701F9B"/>
    <w:rsid w:val="00702795"/>
    <w:rsid w:val="00704164"/>
    <w:rsid w:val="007044C4"/>
    <w:rsid w:val="00705C04"/>
    <w:rsid w:val="00705C52"/>
    <w:rsid w:val="007102A8"/>
    <w:rsid w:val="007106E1"/>
    <w:rsid w:val="0071081C"/>
    <w:rsid w:val="00710FA5"/>
    <w:rsid w:val="00712D8C"/>
    <w:rsid w:val="00713843"/>
    <w:rsid w:val="007147AC"/>
    <w:rsid w:val="00714AB0"/>
    <w:rsid w:val="00714E59"/>
    <w:rsid w:val="00715374"/>
    <w:rsid w:val="00715759"/>
    <w:rsid w:val="007157B2"/>
    <w:rsid w:val="00716C53"/>
    <w:rsid w:val="00717E9F"/>
    <w:rsid w:val="00717F85"/>
    <w:rsid w:val="00717F9A"/>
    <w:rsid w:val="00720725"/>
    <w:rsid w:val="007208E9"/>
    <w:rsid w:val="00720ABE"/>
    <w:rsid w:val="00720D1B"/>
    <w:rsid w:val="00721704"/>
    <w:rsid w:val="00722891"/>
    <w:rsid w:val="0072290E"/>
    <w:rsid w:val="00722E02"/>
    <w:rsid w:val="0072396F"/>
    <w:rsid w:val="007249E1"/>
    <w:rsid w:val="00727BD3"/>
    <w:rsid w:val="00727F37"/>
    <w:rsid w:val="00731980"/>
    <w:rsid w:val="007331A4"/>
    <w:rsid w:val="007334CC"/>
    <w:rsid w:val="007341C7"/>
    <w:rsid w:val="00734A09"/>
    <w:rsid w:val="00734E91"/>
    <w:rsid w:val="00735062"/>
    <w:rsid w:val="007350F0"/>
    <w:rsid w:val="007352B0"/>
    <w:rsid w:val="00740926"/>
    <w:rsid w:val="007413B5"/>
    <w:rsid w:val="00741686"/>
    <w:rsid w:val="00741DF0"/>
    <w:rsid w:val="00742552"/>
    <w:rsid w:val="00743226"/>
    <w:rsid w:val="00743339"/>
    <w:rsid w:val="007439FF"/>
    <w:rsid w:val="00743CE9"/>
    <w:rsid w:val="00744206"/>
    <w:rsid w:val="00744385"/>
    <w:rsid w:val="00745026"/>
    <w:rsid w:val="0074547D"/>
    <w:rsid w:val="007461E4"/>
    <w:rsid w:val="00750365"/>
    <w:rsid w:val="00751650"/>
    <w:rsid w:val="007530DE"/>
    <w:rsid w:val="00753543"/>
    <w:rsid w:val="00753A6A"/>
    <w:rsid w:val="00754AF7"/>
    <w:rsid w:val="007556BF"/>
    <w:rsid w:val="00755A2C"/>
    <w:rsid w:val="00756C04"/>
    <w:rsid w:val="00756DB7"/>
    <w:rsid w:val="00757050"/>
    <w:rsid w:val="007575E8"/>
    <w:rsid w:val="00760642"/>
    <w:rsid w:val="00761486"/>
    <w:rsid w:val="007624A2"/>
    <w:rsid w:val="007625E3"/>
    <w:rsid w:val="00763524"/>
    <w:rsid w:val="00763B72"/>
    <w:rsid w:val="00763CA1"/>
    <w:rsid w:val="007653C8"/>
    <w:rsid w:val="00767280"/>
    <w:rsid w:val="00770AD3"/>
    <w:rsid w:val="00770C2D"/>
    <w:rsid w:val="00771984"/>
    <w:rsid w:val="00771F9A"/>
    <w:rsid w:val="00772762"/>
    <w:rsid w:val="00772875"/>
    <w:rsid w:val="007728C1"/>
    <w:rsid w:val="00772C68"/>
    <w:rsid w:val="00773E4D"/>
    <w:rsid w:val="00774E78"/>
    <w:rsid w:val="007751AD"/>
    <w:rsid w:val="00775274"/>
    <w:rsid w:val="00775CF9"/>
    <w:rsid w:val="007764C7"/>
    <w:rsid w:val="00776E9E"/>
    <w:rsid w:val="00777FA3"/>
    <w:rsid w:val="00780DA2"/>
    <w:rsid w:val="00781417"/>
    <w:rsid w:val="007819A8"/>
    <w:rsid w:val="00783DC2"/>
    <w:rsid w:val="0078402C"/>
    <w:rsid w:val="0078476F"/>
    <w:rsid w:val="007851D6"/>
    <w:rsid w:val="007873D4"/>
    <w:rsid w:val="00787C42"/>
    <w:rsid w:val="00787D08"/>
    <w:rsid w:val="00787D39"/>
    <w:rsid w:val="007909D7"/>
    <w:rsid w:val="00790B85"/>
    <w:rsid w:val="0079171F"/>
    <w:rsid w:val="00792F20"/>
    <w:rsid w:val="007933C1"/>
    <w:rsid w:val="00793631"/>
    <w:rsid w:val="00794022"/>
    <w:rsid w:val="00794792"/>
    <w:rsid w:val="00794BB5"/>
    <w:rsid w:val="00795061"/>
    <w:rsid w:val="007954A9"/>
    <w:rsid w:val="00795B61"/>
    <w:rsid w:val="00796FC7"/>
    <w:rsid w:val="007A07D5"/>
    <w:rsid w:val="007A14C8"/>
    <w:rsid w:val="007A15F3"/>
    <w:rsid w:val="007A1D7B"/>
    <w:rsid w:val="007A1FFC"/>
    <w:rsid w:val="007A23C9"/>
    <w:rsid w:val="007A31AA"/>
    <w:rsid w:val="007A45AC"/>
    <w:rsid w:val="007A5876"/>
    <w:rsid w:val="007A61FC"/>
    <w:rsid w:val="007A65F2"/>
    <w:rsid w:val="007A6B7B"/>
    <w:rsid w:val="007A735C"/>
    <w:rsid w:val="007A77E7"/>
    <w:rsid w:val="007A7855"/>
    <w:rsid w:val="007A78EE"/>
    <w:rsid w:val="007A7A30"/>
    <w:rsid w:val="007A7D76"/>
    <w:rsid w:val="007B038B"/>
    <w:rsid w:val="007B1744"/>
    <w:rsid w:val="007B1EB8"/>
    <w:rsid w:val="007B3D3B"/>
    <w:rsid w:val="007B409E"/>
    <w:rsid w:val="007B5328"/>
    <w:rsid w:val="007B55E2"/>
    <w:rsid w:val="007B6F0C"/>
    <w:rsid w:val="007B7A81"/>
    <w:rsid w:val="007C02CE"/>
    <w:rsid w:val="007C08C4"/>
    <w:rsid w:val="007C0D64"/>
    <w:rsid w:val="007C15F7"/>
    <w:rsid w:val="007C16D8"/>
    <w:rsid w:val="007C23E0"/>
    <w:rsid w:val="007C3C89"/>
    <w:rsid w:val="007C435A"/>
    <w:rsid w:val="007C4A0D"/>
    <w:rsid w:val="007C5805"/>
    <w:rsid w:val="007C6812"/>
    <w:rsid w:val="007C7359"/>
    <w:rsid w:val="007C7AEE"/>
    <w:rsid w:val="007D0993"/>
    <w:rsid w:val="007D1313"/>
    <w:rsid w:val="007D135A"/>
    <w:rsid w:val="007D14C4"/>
    <w:rsid w:val="007D3584"/>
    <w:rsid w:val="007D398A"/>
    <w:rsid w:val="007D4808"/>
    <w:rsid w:val="007D5C7B"/>
    <w:rsid w:val="007D638E"/>
    <w:rsid w:val="007D73E8"/>
    <w:rsid w:val="007E0182"/>
    <w:rsid w:val="007E03F7"/>
    <w:rsid w:val="007E127E"/>
    <w:rsid w:val="007E1609"/>
    <w:rsid w:val="007E22C1"/>
    <w:rsid w:val="007E2ADB"/>
    <w:rsid w:val="007E34B6"/>
    <w:rsid w:val="007E3E53"/>
    <w:rsid w:val="007E5580"/>
    <w:rsid w:val="007E56C7"/>
    <w:rsid w:val="007E5A0D"/>
    <w:rsid w:val="007E5A62"/>
    <w:rsid w:val="007E741D"/>
    <w:rsid w:val="007E7702"/>
    <w:rsid w:val="007F03C8"/>
    <w:rsid w:val="007F0DEA"/>
    <w:rsid w:val="007F15D6"/>
    <w:rsid w:val="007F20FD"/>
    <w:rsid w:val="007F232C"/>
    <w:rsid w:val="007F238A"/>
    <w:rsid w:val="007F278D"/>
    <w:rsid w:val="007F2A93"/>
    <w:rsid w:val="007F38AF"/>
    <w:rsid w:val="007F3F2E"/>
    <w:rsid w:val="007F4218"/>
    <w:rsid w:val="007F4F9E"/>
    <w:rsid w:val="007F7DD4"/>
    <w:rsid w:val="00800200"/>
    <w:rsid w:val="008008BB"/>
    <w:rsid w:val="00801CF6"/>
    <w:rsid w:val="00802B7E"/>
    <w:rsid w:val="00802F17"/>
    <w:rsid w:val="00803E84"/>
    <w:rsid w:val="008050C1"/>
    <w:rsid w:val="00806252"/>
    <w:rsid w:val="00806950"/>
    <w:rsid w:val="008072A3"/>
    <w:rsid w:val="008077A3"/>
    <w:rsid w:val="008105AA"/>
    <w:rsid w:val="00810FBA"/>
    <w:rsid w:val="008112CA"/>
    <w:rsid w:val="00811453"/>
    <w:rsid w:val="00812548"/>
    <w:rsid w:val="00812AC3"/>
    <w:rsid w:val="00814688"/>
    <w:rsid w:val="008151DF"/>
    <w:rsid w:val="0081553B"/>
    <w:rsid w:val="00815F5D"/>
    <w:rsid w:val="00816D1C"/>
    <w:rsid w:val="008172A8"/>
    <w:rsid w:val="008179E9"/>
    <w:rsid w:val="00817C73"/>
    <w:rsid w:val="00820058"/>
    <w:rsid w:val="00820871"/>
    <w:rsid w:val="00820C44"/>
    <w:rsid w:val="008215C2"/>
    <w:rsid w:val="008244CE"/>
    <w:rsid w:val="00824D1D"/>
    <w:rsid w:val="008254AA"/>
    <w:rsid w:val="008256AF"/>
    <w:rsid w:val="00825919"/>
    <w:rsid w:val="00826F00"/>
    <w:rsid w:val="00827863"/>
    <w:rsid w:val="0083005F"/>
    <w:rsid w:val="00830463"/>
    <w:rsid w:val="00831064"/>
    <w:rsid w:val="00831D08"/>
    <w:rsid w:val="00831DC9"/>
    <w:rsid w:val="00831F84"/>
    <w:rsid w:val="00832ACB"/>
    <w:rsid w:val="0083302F"/>
    <w:rsid w:val="00834078"/>
    <w:rsid w:val="0083459E"/>
    <w:rsid w:val="0083633D"/>
    <w:rsid w:val="00836B6C"/>
    <w:rsid w:val="008404D7"/>
    <w:rsid w:val="00840E0E"/>
    <w:rsid w:val="008411EC"/>
    <w:rsid w:val="00841218"/>
    <w:rsid w:val="008425DD"/>
    <w:rsid w:val="0084273F"/>
    <w:rsid w:val="00842FCC"/>
    <w:rsid w:val="0084327C"/>
    <w:rsid w:val="0084459D"/>
    <w:rsid w:val="008447B8"/>
    <w:rsid w:val="008447DF"/>
    <w:rsid w:val="008450E2"/>
    <w:rsid w:val="00845828"/>
    <w:rsid w:val="00845BC8"/>
    <w:rsid w:val="00845FFB"/>
    <w:rsid w:val="008460DE"/>
    <w:rsid w:val="008512C2"/>
    <w:rsid w:val="00852149"/>
    <w:rsid w:val="008524CF"/>
    <w:rsid w:val="008538F0"/>
    <w:rsid w:val="0085534C"/>
    <w:rsid w:val="008558EC"/>
    <w:rsid w:val="00856E38"/>
    <w:rsid w:val="0085782A"/>
    <w:rsid w:val="00861778"/>
    <w:rsid w:val="00861E48"/>
    <w:rsid w:val="008627A0"/>
    <w:rsid w:val="008631BB"/>
    <w:rsid w:val="00863708"/>
    <w:rsid w:val="00863C95"/>
    <w:rsid w:val="00863FDE"/>
    <w:rsid w:val="008642B5"/>
    <w:rsid w:val="008655F3"/>
    <w:rsid w:val="00866504"/>
    <w:rsid w:val="008673C9"/>
    <w:rsid w:val="00867771"/>
    <w:rsid w:val="00870E29"/>
    <w:rsid w:val="0087319E"/>
    <w:rsid w:val="00874C22"/>
    <w:rsid w:val="008751B0"/>
    <w:rsid w:val="00875434"/>
    <w:rsid w:val="0087592D"/>
    <w:rsid w:val="00876392"/>
    <w:rsid w:val="00877153"/>
    <w:rsid w:val="00877ECE"/>
    <w:rsid w:val="008802CE"/>
    <w:rsid w:val="00880CD7"/>
    <w:rsid w:val="00881AB1"/>
    <w:rsid w:val="00883EF7"/>
    <w:rsid w:val="00884A48"/>
    <w:rsid w:val="00884D7E"/>
    <w:rsid w:val="008853B4"/>
    <w:rsid w:val="0088564B"/>
    <w:rsid w:val="008858EC"/>
    <w:rsid w:val="00887039"/>
    <w:rsid w:val="0088759B"/>
    <w:rsid w:val="00887E5D"/>
    <w:rsid w:val="00890C34"/>
    <w:rsid w:val="00891DE3"/>
    <w:rsid w:val="00891F1B"/>
    <w:rsid w:val="00892A70"/>
    <w:rsid w:val="00893E30"/>
    <w:rsid w:val="0089444E"/>
    <w:rsid w:val="0089527B"/>
    <w:rsid w:val="008953E2"/>
    <w:rsid w:val="00897262"/>
    <w:rsid w:val="008972BD"/>
    <w:rsid w:val="0089784D"/>
    <w:rsid w:val="008A14C1"/>
    <w:rsid w:val="008A3785"/>
    <w:rsid w:val="008A3EA9"/>
    <w:rsid w:val="008A4AF5"/>
    <w:rsid w:val="008A7551"/>
    <w:rsid w:val="008B02F0"/>
    <w:rsid w:val="008B0E0A"/>
    <w:rsid w:val="008B177D"/>
    <w:rsid w:val="008B25DF"/>
    <w:rsid w:val="008B2AAB"/>
    <w:rsid w:val="008B3EE6"/>
    <w:rsid w:val="008B53F0"/>
    <w:rsid w:val="008B547C"/>
    <w:rsid w:val="008B7126"/>
    <w:rsid w:val="008B73F9"/>
    <w:rsid w:val="008B77E9"/>
    <w:rsid w:val="008C05AC"/>
    <w:rsid w:val="008C0C52"/>
    <w:rsid w:val="008C0FD7"/>
    <w:rsid w:val="008C2F19"/>
    <w:rsid w:val="008C32EC"/>
    <w:rsid w:val="008C383B"/>
    <w:rsid w:val="008C3A90"/>
    <w:rsid w:val="008C436C"/>
    <w:rsid w:val="008C5179"/>
    <w:rsid w:val="008C5AAA"/>
    <w:rsid w:val="008C5C59"/>
    <w:rsid w:val="008C5E54"/>
    <w:rsid w:val="008C67F3"/>
    <w:rsid w:val="008C712B"/>
    <w:rsid w:val="008D0462"/>
    <w:rsid w:val="008D289E"/>
    <w:rsid w:val="008D2D02"/>
    <w:rsid w:val="008D36AD"/>
    <w:rsid w:val="008D3BCC"/>
    <w:rsid w:val="008D3C7F"/>
    <w:rsid w:val="008D5853"/>
    <w:rsid w:val="008D7581"/>
    <w:rsid w:val="008D7879"/>
    <w:rsid w:val="008D7A12"/>
    <w:rsid w:val="008E02EC"/>
    <w:rsid w:val="008E0F21"/>
    <w:rsid w:val="008E1213"/>
    <w:rsid w:val="008E15F3"/>
    <w:rsid w:val="008E233B"/>
    <w:rsid w:val="008E3EF9"/>
    <w:rsid w:val="008E44F5"/>
    <w:rsid w:val="008E4522"/>
    <w:rsid w:val="008E4A88"/>
    <w:rsid w:val="008E4DFD"/>
    <w:rsid w:val="008E566A"/>
    <w:rsid w:val="008E58AA"/>
    <w:rsid w:val="008E5D58"/>
    <w:rsid w:val="008E6BE3"/>
    <w:rsid w:val="008E6D0A"/>
    <w:rsid w:val="008E72E3"/>
    <w:rsid w:val="008E75E5"/>
    <w:rsid w:val="008E7721"/>
    <w:rsid w:val="008F0F30"/>
    <w:rsid w:val="008F1122"/>
    <w:rsid w:val="008F26F0"/>
    <w:rsid w:val="008F3034"/>
    <w:rsid w:val="008F53B8"/>
    <w:rsid w:val="008F5A4B"/>
    <w:rsid w:val="008F61C2"/>
    <w:rsid w:val="008F7AF1"/>
    <w:rsid w:val="009019CF"/>
    <w:rsid w:val="00901F97"/>
    <w:rsid w:val="00903599"/>
    <w:rsid w:val="00903D8A"/>
    <w:rsid w:val="009058FC"/>
    <w:rsid w:val="00906095"/>
    <w:rsid w:val="0090681E"/>
    <w:rsid w:val="0090782C"/>
    <w:rsid w:val="00907A5D"/>
    <w:rsid w:val="00910451"/>
    <w:rsid w:val="00912266"/>
    <w:rsid w:val="00912602"/>
    <w:rsid w:val="00912B95"/>
    <w:rsid w:val="009135EE"/>
    <w:rsid w:val="00913749"/>
    <w:rsid w:val="00913D33"/>
    <w:rsid w:val="00914CE9"/>
    <w:rsid w:val="00916630"/>
    <w:rsid w:val="00916A71"/>
    <w:rsid w:val="00917FB1"/>
    <w:rsid w:val="009206CF"/>
    <w:rsid w:val="00920858"/>
    <w:rsid w:val="00921489"/>
    <w:rsid w:val="009217AB"/>
    <w:rsid w:val="0092229D"/>
    <w:rsid w:val="00922507"/>
    <w:rsid w:val="009230FE"/>
    <w:rsid w:val="0092365C"/>
    <w:rsid w:val="00924195"/>
    <w:rsid w:val="0092456A"/>
    <w:rsid w:val="00924743"/>
    <w:rsid w:val="009249B5"/>
    <w:rsid w:val="00925A60"/>
    <w:rsid w:val="00926634"/>
    <w:rsid w:val="00926D27"/>
    <w:rsid w:val="00926F9B"/>
    <w:rsid w:val="00927476"/>
    <w:rsid w:val="00927FD3"/>
    <w:rsid w:val="009305C9"/>
    <w:rsid w:val="009309A2"/>
    <w:rsid w:val="00931468"/>
    <w:rsid w:val="0093187D"/>
    <w:rsid w:val="0093204C"/>
    <w:rsid w:val="00932FC6"/>
    <w:rsid w:val="0093326F"/>
    <w:rsid w:val="00933A3E"/>
    <w:rsid w:val="00933E81"/>
    <w:rsid w:val="00934927"/>
    <w:rsid w:val="00934D8C"/>
    <w:rsid w:val="00935C2C"/>
    <w:rsid w:val="00935D9C"/>
    <w:rsid w:val="009366C2"/>
    <w:rsid w:val="009371DB"/>
    <w:rsid w:val="009379A9"/>
    <w:rsid w:val="0094118A"/>
    <w:rsid w:val="00941E17"/>
    <w:rsid w:val="00942297"/>
    <w:rsid w:val="0094298A"/>
    <w:rsid w:val="009436C9"/>
    <w:rsid w:val="00943999"/>
    <w:rsid w:val="0094584E"/>
    <w:rsid w:val="00946C1A"/>
    <w:rsid w:val="00946D3D"/>
    <w:rsid w:val="009511DE"/>
    <w:rsid w:val="0095154F"/>
    <w:rsid w:val="009547DD"/>
    <w:rsid w:val="00954C0F"/>
    <w:rsid w:val="00954C26"/>
    <w:rsid w:val="009557CB"/>
    <w:rsid w:val="0095634D"/>
    <w:rsid w:val="00956F8F"/>
    <w:rsid w:val="00962141"/>
    <w:rsid w:val="009629F5"/>
    <w:rsid w:val="0096371E"/>
    <w:rsid w:val="00963BF7"/>
    <w:rsid w:val="00964848"/>
    <w:rsid w:val="00964916"/>
    <w:rsid w:val="009652A4"/>
    <w:rsid w:val="009654EE"/>
    <w:rsid w:val="00966407"/>
    <w:rsid w:val="00966BE1"/>
    <w:rsid w:val="009673F8"/>
    <w:rsid w:val="0097052A"/>
    <w:rsid w:val="0097135B"/>
    <w:rsid w:val="009719C5"/>
    <w:rsid w:val="00971CC7"/>
    <w:rsid w:val="009723B5"/>
    <w:rsid w:val="00972C67"/>
    <w:rsid w:val="00972F4F"/>
    <w:rsid w:val="00973903"/>
    <w:rsid w:val="00973C46"/>
    <w:rsid w:val="009741D8"/>
    <w:rsid w:val="00974384"/>
    <w:rsid w:val="0097440B"/>
    <w:rsid w:val="009756B1"/>
    <w:rsid w:val="00975872"/>
    <w:rsid w:val="00976420"/>
    <w:rsid w:val="009767EC"/>
    <w:rsid w:val="009776C5"/>
    <w:rsid w:val="00980014"/>
    <w:rsid w:val="00980543"/>
    <w:rsid w:val="009808C1"/>
    <w:rsid w:val="00981C01"/>
    <w:rsid w:val="00981E8A"/>
    <w:rsid w:val="0098248C"/>
    <w:rsid w:val="00983003"/>
    <w:rsid w:val="0098352C"/>
    <w:rsid w:val="00983588"/>
    <w:rsid w:val="00984074"/>
    <w:rsid w:val="0098462C"/>
    <w:rsid w:val="00985B00"/>
    <w:rsid w:val="00985BEB"/>
    <w:rsid w:val="00985C6F"/>
    <w:rsid w:val="0098706A"/>
    <w:rsid w:val="0098765D"/>
    <w:rsid w:val="00991829"/>
    <w:rsid w:val="00992B0F"/>
    <w:rsid w:val="00992EC3"/>
    <w:rsid w:val="00993C5F"/>
    <w:rsid w:val="00993D0C"/>
    <w:rsid w:val="00993DEA"/>
    <w:rsid w:val="009941A1"/>
    <w:rsid w:val="009943DD"/>
    <w:rsid w:val="00994CE5"/>
    <w:rsid w:val="00995277"/>
    <w:rsid w:val="009961EC"/>
    <w:rsid w:val="009972D5"/>
    <w:rsid w:val="009A0019"/>
    <w:rsid w:val="009A12A3"/>
    <w:rsid w:val="009A1683"/>
    <w:rsid w:val="009A23BE"/>
    <w:rsid w:val="009A2796"/>
    <w:rsid w:val="009A384B"/>
    <w:rsid w:val="009A3DF7"/>
    <w:rsid w:val="009A4114"/>
    <w:rsid w:val="009A4676"/>
    <w:rsid w:val="009A48E8"/>
    <w:rsid w:val="009A4FD1"/>
    <w:rsid w:val="009A5AAB"/>
    <w:rsid w:val="009A612F"/>
    <w:rsid w:val="009A6B5A"/>
    <w:rsid w:val="009A6D53"/>
    <w:rsid w:val="009A7ED9"/>
    <w:rsid w:val="009B0376"/>
    <w:rsid w:val="009B0389"/>
    <w:rsid w:val="009B0696"/>
    <w:rsid w:val="009B0A01"/>
    <w:rsid w:val="009B0C8F"/>
    <w:rsid w:val="009B16AB"/>
    <w:rsid w:val="009B1C50"/>
    <w:rsid w:val="009B1D0F"/>
    <w:rsid w:val="009B1F62"/>
    <w:rsid w:val="009B410F"/>
    <w:rsid w:val="009B4CD6"/>
    <w:rsid w:val="009B6205"/>
    <w:rsid w:val="009B63BE"/>
    <w:rsid w:val="009B69EB"/>
    <w:rsid w:val="009B6C0E"/>
    <w:rsid w:val="009B79FC"/>
    <w:rsid w:val="009B7E0F"/>
    <w:rsid w:val="009C035B"/>
    <w:rsid w:val="009C10D4"/>
    <w:rsid w:val="009C1ECC"/>
    <w:rsid w:val="009C1FE0"/>
    <w:rsid w:val="009C211A"/>
    <w:rsid w:val="009C2993"/>
    <w:rsid w:val="009C2CC8"/>
    <w:rsid w:val="009C3F5D"/>
    <w:rsid w:val="009C4C32"/>
    <w:rsid w:val="009C64FE"/>
    <w:rsid w:val="009C6B26"/>
    <w:rsid w:val="009C7752"/>
    <w:rsid w:val="009C7D98"/>
    <w:rsid w:val="009D0F0A"/>
    <w:rsid w:val="009D15F5"/>
    <w:rsid w:val="009D2679"/>
    <w:rsid w:val="009D2DB2"/>
    <w:rsid w:val="009D43CE"/>
    <w:rsid w:val="009D44A0"/>
    <w:rsid w:val="009D48BC"/>
    <w:rsid w:val="009D4B11"/>
    <w:rsid w:val="009D6451"/>
    <w:rsid w:val="009D6794"/>
    <w:rsid w:val="009D7DDB"/>
    <w:rsid w:val="009D7ED8"/>
    <w:rsid w:val="009E0938"/>
    <w:rsid w:val="009E1B09"/>
    <w:rsid w:val="009E1ECC"/>
    <w:rsid w:val="009E234D"/>
    <w:rsid w:val="009E2A2E"/>
    <w:rsid w:val="009E2E67"/>
    <w:rsid w:val="009E360C"/>
    <w:rsid w:val="009E3833"/>
    <w:rsid w:val="009E4AEB"/>
    <w:rsid w:val="009E4BDD"/>
    <w:rsid w:val="009E5FB8"/>
    <w:rsid w:val="009E7E16"/>
    <w:rsid w:val="009F046C"/>
    <w:rsid w:val="009F0659"/>
    <w:rsid w:val="009F2A56"/>
    <w:rsid w:val="009F3B61"/>
    <w:rsid w:val="009F4573"/>
    <w:rsid w:val="009F495A"/>
    <w:rsid w:val="009F5511"/>
    <w:rsid w:val="009F5B3C"/>
    <w:rsid w:val="009F68E4"/>
    <w:rsid w:val="00A0019A"/>
    <w:rsid w:val="00A0057E"/>
    <w:rsid w:val="00A01A96"/>
    <w:rsid w:val="00A0225B"/>
    <w:rsid w:val="00A027BC"/>
    <w:rsid w:val="00A028CC"/>
    <w:rsid w:val="00A02A2A"/>
    <w:rsid w:val="00A02D03"/>
    <w:rsid w:val="00A038EC"/>
    <w:rsid w:val="00A03FEA"/>
    <w:rsid w:val="00A0449F"/>
    <w:rsid w:val="00A0474C"/>
    <w:rsid w:val="00A04D11"/>
    <w:rsid w:val="00A07FA2"/>
    <w:rsid w:val="00A11C0D"/>
    <w:rsid w:val="00A12AB8"/>
    <w:rsid w:val="00A12EB6"/>
    <w:rsid w:val="00A139C7"/>
    <w:rsid w:val="00A143EA"/>
    <w:rsid w:val="00A14472"/>
    <w:rsid w:val="00A15880"/>
    <w:rsid w:val="00A15CA5"/>
    <w:rsid w:val="00A15E26"/>
    <w:rsid w:val="00A16C2D"/>
    <w:rsid w:val="00A171BD"/>
    <w:rsid w:val="00A17680"/>
    <w:rsid w:val="00A17FEB"/>
    <w:rsid w:val="00A2047B"/>
    <w:rsid w:val="00A20735"/>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E00"/>
    <w:rsid w:val="00A3130B"/>
    <w:rsid w:val="00A3172A"/>
    <w:rsid w:val="00A319E6"/>
    <w:rsid w:val="00A31FF1"/>
    <w:rsid w:val="00A325C8"/>
    <w:rsid w:val="00A326AF"/>
    <w:rsid w:val="00A3277F"/>
    <w:rsid w:val="00A3397C"/>
    <w:rsid w:val="00A353C7"/>
    <w:rsid w:val="00A3547C"/>
    <w:rsid w:val="00A35C03"/>
    <w:rsid w:val="00A35CBA"/>
    <w:rsid w:val="00A36C7F"/>
    <w:rsid w:val="00A40282"/>
    <w:rsid w:val="00A4097D"/>
    <w:rsid w:val="00A4100E"/>
    <w:rsid w:val="00A412E8"/>
    <w:rsid w:val="00A41584"/>
    <w:rsid w:val="00A42DCE"/>
    <w:rsid w:val="00A432ED"/>
    <w:rsid w:val="00A43DCD"/>
    <w:rsid w:val="00A457D4"/>
    <w:rsid w:val="00A45ADE"/>
    <w:rsid w:val="00A45D34"/>
    <w:rsid w:val="00A465B8"/>
    <w:rsid w:val="00A472CE"/>
    <w:rsid w:val="00A505B3"/>
    <w:rsid w:val="00A50776"/>
    <w:rsid w:val="00A51724"/>
    <w:rsid w:val="00A51D45"/>
    <w:rsid w:val="00A51E19"/>
    <w:rsid w:val="00A51E1F"/>
    <w:rsid w:val="00A522E4"/>
    <w:rsid w:val="00A5248E"/>
    <w:rsid w:val="00A534D3"/>
    <w:rsid w:val="00A53754"/>
    <w:rsid w:val="00A54227"/>
    <w:rsid w:val="00A54C7D"/>
    <w:rsid w:val="00A561D9"/>
    <w:rsid w:val="00A56871"/>
    <w:rsid w:val="00A56AB9"/>
    <w:rsid w:val="00A571A4"/>
    <w:rsid w:val="00A575F1"/>
    <w:rsid w:val="00A57A05"/>
    <w:rsid w:val="00A600B9"/>
    <w:rsid w:val="00A610B8"/>
    <w:rsid w:val="00A61F01"/>
    <w:rsid w:val="00A627E5"/>
    <w:rsid w:val="00A62842"/>
    <w:rsid w:val="00A62A16"/>
    <w:rsid w:val="00A63316"/>
    <w:rsid w:val="00A63BF0"/>
    <w:rsid w:val="00A66470"/>
    <w:rsid w:val="00A671E9"/>
    <w:rsid w:val="00A67D8D"/>
    <w:rsid w:val="00A7002C"/>
    <w:rsid w:val="00A705A6"/>
    <w:rsid w:val="00A705B1"/>
    <w:rsid w:val="00A70904"/>
    <w:rsid w:val="00A709EE"/>
    <w:rsid w:val="00A7107C"/>
    <w:rsid w:val="00A710C0"/>
    <w:rsid w:val="00A71136"/>
    <w:rsid w:val="00A71493"/>
    <w:rsid w:val="00A715BB"/>
    <w:rsid w:val="00A715C6"/>
    <w:rsid w:val="00A72DE1"/>
    <w:rsid w:val="00A73441"/>
    <w:rsid w:val="00A74DEB"/>
    <w:rsid w:val="00A7538C"/>
    <w:rsid w:val="00A756C8"/>
    <w:rsid w:val="00A758C8"/>
    <w:rsid w:val="00A75ADA"/>
    <w:rsid w:val="00A76D06"/>
    <w:rsid w:val="00A77039"/>
    <w:rsid w:val="00A7796A"/>
    <w:rsid w:val="00A80A77"/>
    <w:rsid w:val="00A813A8"/>
    <w:rsid w:val="00A827A4"/>
    <w:rsid w:val="00A836AE"/>
    <w:rsid w:val="00A8382B"/>
    <w:rsid w:val="00A845A0"/>
    <w:rsid w:val="00A8469E"/>
    <w:rsid w:val="00A8679F"/>
    <w:rsid w:val="00A9076B"/>
    <w:rsid w:val="00A90CCF"/>
    <w:rsid w:val="00A91218"/>
    <w:rsid w:val="00A92921"/>
    <w:rsid w:val="00A92B82"/>
    <w:rsid w:val="00A93288"/>
    <w:rsid w:val="00A9430E"/>
    <w:rsid w:val="00A94745"/>
    <w:rsid w:val="00A95293"/>
    <w:rsid w:val="00A95AD5"/>
    <w:rsid w:val="00A96C91"/>
    <w:rsid w:val="00A9710F"/>
    <w:rsid w:val="00A97870"/>
    <w:rsid w:val="00AA00D1"/>
    <w:rsid w:val="00AA050F"/>
    <w:rsid w:val="00AA1509"/>
    <w:rsid w:val="00AA1DFC"/>
    <w:rsid w:val="00AA299C"/>
    <w:rsid w:val="00AA3DFA"/>
    <w:rsid w:val="00AA4C51"/>
    <w:rsid w:val="00AA606F"/>
    <w:rsid w:val="00AA6F61"/>
    <w:rsid w:val="00AA752E"/>
    <w:rsid w:val="00AA777D"/>
    <w:rsid w:val="00AA779D"/>
    <w:rsid w:val="00AB0022"/>
    <w:rsid w:val="00AB018E"/>
    <w:rsid w:val="00AB05A4"/>
    <w:rsid w:val="00AB16D1"/>
    <w:rsid w:val="00AB2BBF"/>
    <w:rsid w:val="00AB33AA"/>
    <w:rsid w:val="00AB3E34"/>
    <w:rsid w:val="00AB52AF"/>
    <w:rsid w:val="00AB6810"/>
    <w:rsid w:val="00AB68EF"/>
    <w:rsid w:val="00AC0B84"/>
    <w:rsid w:val="00AC1378"/>
    <w:rsid w:val="00AC158C"/>
    <w:rsid w:val="00AC20CC"/>
    <w:rsid w:val="00AC2170"/>
    <w:rsid w:val="00AC244E"/>
    <w:rsid w:val="00AC2CD1"/>
    <w:rsid w:val="00AC39A4"/>
    <w:rsid w:val="00AC40C4"/>
    <w:rsid w:val="00AC54F6"/>
    <w:rsid w:val="00AC68AF"/>
    <w:rsid w:val="00AC74AF"/>
    <w:rsid w:val="00AC7BDC"/>
    <w:rsid w:val="00AD03A9"/>
    <w:rsid w:val="00AD07AA"/>
    <w:rsid w:val="00AD0C5E"/>
    <w:rsid w:val="00AD1BA5"/>
    <w:rsid w:val="00AD1C05"/>
    <w:rsid w:val="00AD1F84"/>
    <w:rsid w:val="00AD26D8"/>
    <w:rsid w:val="00AD30D9"/>
    <w:rsid w:val="00AD549F"/>
    <w:rsid w:val="00AD57D2"/>
    <w:rsid w:val="00AD65AE"/>
    <w:rsid w:val="00AD73DF"/>
    <w:rsid w:val="00AD774C"/>
    <w:rsid w:val="00AE050F"/>
    <w:rsid w:val="00AE0B50"/>
    <w:rsid w:val="00AE11C5"/>
    <w:rsid w:val="00AE2B00"/>
    <w:rsid w:val="00AE34E2"/>
    <w:rsid w:val="00AE48C9"/>
    <w:rsid w:val="00AE4DB6"/>
    <w:rsid w:val="00AE5859"/>
    <w:rsid w:val="00AE5948"/>
    <w:rsid w:val="00AE5AC3"/>
    <w:rsid w:val="00AE5E95"/>
    <w:rsid w:val="00AE5F55"/>
    <w:rsid w:val="00AE65BC"/>
    <w:rsid w:val="00AE7418"/>
    <w:rsid w:val="00AF0257"/>
    <w:rsid w:val="00AF09E8"/>
    <w:rsid w:val="00AF1078"/>
    <w:rsid w:val="00AF1C4D"/>
    <w:rsid w:val="00AF2521"/>
    <w:rsid w:val="00AF34EE"/>
    <w:rsid w:val="00AF3906"/>
    <w:rsid w:val="00AF3EC7"/>
    <w:rsid w:val="00AF57E9"/>
    <w:rsid w:val="00AF62A9"/>
    <w:rsid w:val="00AF685C"/>
    <w:rsid w:val="00B0066F"/>
    <w:rsid w:val="00B006F9"/>
    <w:rsid w:val="00B0095B"/>
    <w:rsid w:val="00B00F19"/>
    <w:rsid w:val="00B02E90"/>
    <w:rsid w:val="00B03578"/>
    <w:rsid w:val="00B03C43"/>
    <w:rsid w:val="00B04048"/>
    <w:rsid w:val="00B04324"/>
    <w:rsid w:val="00B045D9"/>
    <w:rsid w:val="00B0637C"/>
    <w:rsid w:val="00B0661F"/>
    <w:rsid w:val="00B10C21"/>
    <w:rsid w:val="00B11D67"/>
    <w:rsid w:val="00B11DC6"/>
    <w:rsid w:val="00B132AA"/>
    <w:rsid w:val="00B135B0"/>
    <w:rsid w:val="00B13D4D"/>
    <w:rsid w:val="00B145DC"/>
    <w:rsid w:val="00B15C6E"/>
    <w:rsid w:val="00B15EB5"/>
    <w:rsid w:val="00B165B1"/>
    <w:rsid w:val="00B16CDC"/>
    <w:rsid w:val="00B16D08"/>
    <w:rsid w:val="00B17CEF"/>
    <w:rsid w:val="00B201E7"/>
    <w:rsid w:val="00B20337"/>
    <w:rsid w:val="00B205EA"/>
    <w:rsid w:val="00B20E5C"/>
    <w:rsid w:val="00B22FF8"/>
    <w:rsid w:val="00B23834"/>
    <w:rsid w:val="00B2442E"/>
    <w:rsid w:val="00B2475F"/>
    <w:rsid w:val="00B24781"/>
    <w:rsid w:val="00B24B1E"/>
    <w:rsid w:val="00B2512E"/>
    <w:rsid w:val="00B26BB4"/>
    <w:rsid w:val="00B26EB4"/>
    <w:rsid w:val="00B26FE6"/>
    <w:rsid w:val="00B27E9F"/>
    <w:rsid w:val="00B300B4"/>
    <w:rsid w:val="00B308E7"/>
    <w:rsid w:val="00B31578"/>
    <w:rsid w:val="00B32FCC"/>
    <w:rsid w:val="00B33320"/>
    <w:rsid w:val="00B33BEB"/>
    <w:rsid w:val="00B34590"/>
    <w:rsid w:val="00B345CE"/>
    <w:rsid w:val="00B355E2"/>
    <w:rsid w:val="00B35DB9"/>
    <w:rsid w:val="00B36051"/>
    <w:rsid w:val="00B365CC"/>
    <w:rsid w:val="00B3709F"/>
    <w:rsid w:val="00B37777"/>
    <w:rsid w:val="00B37E43"/>
    <w:rsid w:val="00B40F15"/>
    <w:rsid w:val="00B41508"/>
    <w:rsid w:val="00B42062"/>
    <w:rsid w:val="00B42A06"/>
    <w:rsid w:val="00B4676E"/>
    <w:rsid w:val="00B47092"/>
    <w:rsid w:val="00B5024F"/>
    <w:rsid w:val="00B52103"/>
    <w:rsid w:val="00B522AC"/>
    <w:rsid w:val="00B52F2F"/>
    <w:rsid w:val="00B53495"/>
    <w:rsid w:val="00B54A65"/>
    <w:rsid w:val="00B55581"/>
    <w:rsid w:val="00B55D0A"/>
    <w:rsid w:val="00B56740"/>
    <w:rsid w:val="00B5691D"/>
    <w:rsid w:val="00B573E4"/>
    <w:rsid w:val="00B60D62"/>
    <w:rsid w:val="00B610BD"/>
    <w:rsid w:val="00B61E63"/>
    <w:rsid w:val="00B61E83"/>
    <w:rsid w:val="00B62265"/>
    <w:rsid w:val="00B6251E"/>
    <w:rsid w:val="00B637FB"/>
    <w:rsid w:val="00B64321"/>
    <w:rsid w:val="00B64922"/>
    <w:rsid w:val="00B64A06"/>
    <w:rsid w:val="00B64B62"/>
    <w:rsid w:val="00B64BEA"/>
    <w:rsid w:val="00B64EFD"/>
    <w:rsid w:val="00B65862"/>
    <w:rsid w:val="00B664B1"/>
    <w:rsid w:val="00B6711B"/>
    <w:rsid w:val="00B67983"/>
    <w:rsid w:val="00B703F7"/>
    <w:rsid w:val="00B707E5"/>
    <w:rsid w:val="00B729AF"/>
    <w:rsid w:val="00B73D33"/>
    <w:rsid w:val="00B73FE0"/>
    <w:rsid w:val="00B74679"/>
    <w:rsid w:val="00B74923"/>
    <w:rsid w:val="00B74BE1"/>
    <w:rsid w:val="00B7508B"/>
    <w:rsid w:val="00B773F9"/>
    <w:rsid w:val="00B774F5"/>
    <w:rsid w:val="00B800A0"/>
    <w:rsid w:val="00B8026F"/>
    <w:rsid w:val="00B807BA"/>
    <w:rsid w:val="00B80FEB"/>
    <w:rsid w:val="00B812AA"/>
    <w:rsid w:val="00B8152D"/>
    <w:rsid w:val="00B81C7A"/>
    <w:rsid w:val="00B81D95"/>
    <w:rsid w:val="00B82056"/>
    <w:rsid w:val="00B83F21"/>
    <w:rsid w:val="00B84E3E"/>
    <w:rsid w:val="00B85C72"/>
    <w:rsid w:val="00B868E4"/>
    <w:rsid w:val="00B90656"/>
    <w:rsid w:val="00B90DF7"/>
    <w:rsid w:val="00B91791"/>
    <w:rsid w:val="00B91A79"/>
    <w:rsid w:val="00B925C0"/>
    <w:rsid w:val="00B92FC1"/>
    <w:rsid w:val="00B94172"/>
    <w:rsid w:val="00B947B6"/>
    <w:rsid w:val="00B95D33"/>
    <w:rsid w:val="00B95FA5"/>
    <w:rsid w:val="00B96626"/>
    <w:rsid w:val="00B97040"/>
    <w:rsid w:val="00B974DA"/>
    <w:rsid w:val="00BA0249"/>
    <w:rsid w:val="00BA06B5"/>
    <w:rsid w:val="00BA1055"/>
    <w:rsid w:val="00BA17F5"/>
    <w:rsid w:val="00BA1D31"/>
    <w:rsid w:val="00BA1DC7"/>
    <w:rsid w:val="00BA23C7"/>
    <w:rsid w:val="00BA23D4"/>
    <w:rsid w:val="00BA41DC"/>
    <w:rsid w:val="00BA4460"/>
    <w:rsid w:val="00BA4898"/>
    <w:rsid w:val="00BA4937"/>
    <w:rsid w:val="00BA4C1A"/>
    <w:rsid w:val="00BA4FB3"/>
    <w:rsid w:val="00BA5635"/>
    <w:rsid w:val="00BA5791"/>
    <w:rsid w:val="00BA689A"/>
    <w:rsid w:val="00BA7B81"/>
    <w:rsid w:val="00BB01F6"/>
    <w:rsid w:val="00BB0E11"/>
    <w:rsid w:val="00BB457F"/>
    <w:rsid w:val="00BB5D42"/>
    <w:rsid w:val="00BB6342"/>
    <w:rsid w:val="00BB66A4"/>
    <w:rsid w:val="00BB7101"/>
    <w:rsid w:val="00BC0649"/>
    <w:rsid w:val="00BC1B6F"/>
    <w:rsid w:val="00BC2018"/>
    <w:rsid w:val="00BC2D43"/>
    <w:rsid w:val="00BC32C0"/>
    <w:rsid w:val="00BC3BAA"/>
    <w:rsid w:val="00BC504A"/>
    <w:rsid w:val="00BC5B9B"/>
    <w:rsid w:val="00BC6032"/>
    <w:rsid w:val="00BC60C3"/>
    <w:rsid w:val="00BC6855"/>
    <w:rsid w:val="00BC7A6E"/>
    <w:rsid w:val="00BC7B66"/>
    <w:rsid w:val="00BD0283"/>
    <w:rsid w:val="00BD1802"/>
    <w:rsid w:val="00BD1849"/>
    <w:rsid w:val="00BD18B2"/>
    <w:rsid w:val="00BD19E8"/>
    <w:rsid w:val="00BD2E85"/>
    <w:rsid w:val="00BD3501"/>
    <w:rsid w:val="00BD41D6"/>
    <w:rsid w:val="00BD50FD"/>
    <w:rsid w:val="00BD5B9A"/>
    <w:rsid w:val="00BD5CF9"/>
    <w:rsid w:val="00BE008D"/>
    <w:rsid w:val="00BE0488"/>
    <w:rsid w:val="00BE1B65"/>
    <w:rsid w:val="00BE1CE7"/>
    <w:rsid w:val="00BE2304"/>
    <w:rsid w:val="00BE25FC"/>
    <w:rsid w:val="00BE323B"/>
    <w:rsid w:val="00BE3636"/>
    <w:rsid w:val="00BE37CA"/>
    <w:rsid w:val="00BE4371"/>
    <w:rsid w:val="00BE478F"/>
    <w:rsid w:val="00BE5889"/>
    <w:rsid w:val="00BE7291"/>
    <w:rsid w:val="00BE793A"/>
    <w:rsid w:val="00BF0BE8"/>
    <w:rsid w:val="00BF1E4F"/>
    <w:rsid w:val="00BF1F3B"/>
    <w:rsid w:val="00BF383C"/>
    <w:rsid w:val="00BF4099"/>
    <w:rsid w:val="00BF4481"/>
    <w:rsid w:val="00BF6954"/>
    <w:rsid w:val="00C006D1"/>
    <w:rsid w:val="00C01145"/>
    <w:rsid w:val="00C014BD"/>
    <w:rsid w:val="00C01F7D"/>
    <w:rsid w:val="00C0201B"/>
    <w:rsid w:val="00C0338B"/>
    <w:rsid w:val="00C047D1"/>
    <w:rsid w:val="00C0523A"/>
    <w:rsid w:val="00C0664A"/>
    <w:rsid w:val="00C06CCC"/>
    <w:rsid w:val="00C070AA"/>
    <w:rsid w:val="00C07B9E"/>
    <w:rsid w:val="00C07CE7"/>
    <w:rsid w:val="00C111A2"/>
    <w:rsid w:val="00C11670"/>
    <w:rsid w:val="00C11FCC"/>
    <w:rsid w:val="00C120C2"/>
    <w:rsid w:val="00C1225E"/>
    <w:rsid w:val="00C12DB6"/>
    <w:rsid w:val="00C13717"/>
    <w:rsid w:val="00C149A7"/>
    <w:rsid w:val="00C1681F"/>
    <w:rsid w:val="00C178CF"/>
    <w:rsid w:val="00C178F9"/>
    <w:rsid w:val="00C17DAA"/>
    <w:rsid w:val="00C20020"/>
    <w:rsid w:val="00C2022C"/>
    <w:rsid w:val="00C21386"/>
    <w:rsid w:val="00C2288F"/>
    <w:rsid w:val="00C23B37"/>
    <w:rsid w:val="00C24C78"/>
    <w:rsid w:val="00C261DD"/>
    <w:rsid w:val="00C2634E"/>
    <w:rsid w:val="00C26401"/>
    <w:rsid w:val="00C272D9"/>
    <w:rsid w:val="00C27B51"/>
    <w:rsid w:val="00C3088E"/>
    <w:rsid w:val="00C3146A"/>
    <w:rsid w:val="00C31478"/>
    <w:rsid w:val="00C31998"/>
    <w:rsid w:val="00C32EB9"/>
    <w:rsid w:val="00C33BDE"/>
    <w:rsid w:val="00C34A9D"/>
    <w:rsid w:val="00C34C22"/>
    <w:rsid w:val="00C3517D"/>
    <w:rsid w:val="00C35187"/>
    <w:rsid w:val="00C35499"/>
    <w:rsid w:val="00C35E76"/>
    <w:rsid w:val="00C35E96"/>
    <w:rsid w:val="00C36FDB"/>
    <w:rsid w:val="00C37BA4"/>
    <w:rsid w:val="00C40191"/>
    <w:rsid w:val="00C40829"/>
    <w:rsid w:val="00C409BA"/>
    <w:rsid w:val="00C40A1B"/>
    <w:rsid w:val="00C40E5F"/>
    <w:rsid w:val="00C42704"/>
    <w:rsid w:val="00C42A97"/>
    <w:rsid w:val="00C4329A"/>
    <w:rsid w:val="00C43302"/>
    <w:rsid w:val="00C43A56"/>
    <w:rsid w:val="00C43A62"/>
    <w:rsid w:val="00C45B1D"/>
    <w:rsid w:val="00C45DDF"/>
    <w:rsid w:val="00C461D4"/>
    <w:rsid w:val="00C466BC"/>
    <w:rsid w:val="00C4725D"/>
    <w:rsid w:val="00C47E55"/>
    <w:rsid w:val="00C502B3"/>
    <w:rsid w:val="00C50A30"/>
    <w:rsid w:val="00C50B57"/>
    <w:rsid w:val="00C51770"/>
    <w:rsid w:val="00C51AE0"/>
    <w:rsid w:val="00C51DFC"/>
    <w:rsid w:val="00C52153"/>
    <w:rsid w:val="00C52485"/>
    <w:rsid w:val="00C53F83"/>
    <w:rsid w:val="00C5562A"/>
    <w:rsid w:val="00C57575"/>
    <w:rsid w:val="00C57CFA"/>
    <w:rsid w:val="00C601E2"/>
    <w:rsid w:val="00C60E62"/>
    <w:rsid w:val="00C6221B"/>
    <w:rsid w:val="00C6480D"/>
    <w:rsid w:val="00C64AA2"/>
    <w:rsid w:val="00C64D87"/>
    <w:rsid w:val="00C65186"/>
    <w:rsid w:val="00C652F8"/>
    <w:rsid w:val="00C6638D"/>
    <w:rsid w:val="00C66672"/>
    <w:rsid w:val="00C66D15"/>
    <w:rsid w:val="00C6706B"/>
    <w:rsid w:val="00C70AE6"/>
    <w:rsid w:val="00C71317"/>
    <w:rsid w:val="00C7171C"/>
    <w:rsid w:val="00C72134"/>
    <w:rsid w:val="00C724B6"/>
    <w:rsid w:val="00C7371A"/>
    <w:rsid w:val="00C73A27"/>
    <w:rsid w:val="00C74775"/>
    <w:rsid w:val="00C7481A"/>
    <w:rsid w:val="00C74A21"/>
    <w:rsid w:val="00C74B9F"/>
    <w:rsid w:val="00C74BBE"/>
    <w:rsid w:val="00C7568E"/>
    <w:rsid w:val="00C75910"/>
    <w:rsid w:val="00C76382"/>
    <w:rsid w:val="00C7647D"/>
    <w:rsid w:val="00C76A57"/>
    <w:rsid w:val="00C77793"/>
    <w:rsid w:val="00C77D2F"/>
    <w:rsid w:val="00C80657"/>
    <w:rsid w:val="00C80F9D"/>
    <w:rsid w:val="00C8156D"/>
    <w:rsid w:val="00C82162"/>
    <w:rsid w:val="00C8344C"/>
    <w:rsid w:val="00C83C97"/>
    <w:rsid w:val="00C84808"/>
    <w:rsid w:val="00C84BEC"/>
    <w:rsid w:val="00C8565A"/>
    <w:rsid w:val="00C8595C"/>
    <w:rsid w:val="00C86ED1"/>
    <w:rsid w:val="00C86EEE"/>
    <w:rsid w:val="00C879CB"/>
    <w:rsid w:val="00C87DD2"/>
    <w:rsid w:val="00C918F3"/>
    <w:rsid w:val="00C92447"/>
    <w:rsid w:val="00C92486"/>
    <w:rsid w:val="00C929EF"/>
    <w:rsid w:val="00C92F4B"/>
    <w:rsid w:val="00C94242"/>
    <w:rsid w:val="00C96938"/>
    <w:rsid w:val="00C970E1"/>
    <w:rsid w:val="00C97D96"/>
    <w:rsid w:val="00CA067F"/>
    <w:rsid w:val="00CA06E4"/>
    <w:rsid w:val="00CA0E54"/>
    <w:rsid w:val="00CA1928"/>
    <w:rsid w:val="00CA1B0B"/>
    <w:rsid w:val="00CA1E34"/>
    <w:rsid w:val="00CA2881"/>
    <w:rsid w:val="00CA2D1C"/>
    <w:rsid w:val="00CA2DFC"/>
    <w:rsid w:val="00CA309F"/>
    <w:rsid w:val="00CA3D1E"/>
    <w:rsid w:val="00CA4799"/>
    <w:rsid w:val="00CA49DB"/>
    <w:rsid w:val="00CA4D32"/>
    <w:rsid w:val="00CA573A"/>
    <w:rsid w:val="00CA6C15"/>
    <w:rsid w:val="00CA7233"/>
    <w:rsid w:val="00CB0233"/>
    <w:rsid w:val="00CB0613"/>
    <w:rsid w:val="00CB0A50"/>
    <w:rsid w:val="00CB0A8B"/>
    <w:rsid w:val="00CB172F"/>
    <w:rsid w:val="00CB27E9"/>
    <w:rsid w:val="00CB2BCD"/>
    <w:rsid w:val="00CB345A"/>
    <w:rsid w:val="00CB4081"/>
    <w:rsid w:val="00CB4555"/>
    <w:rsid w:val="00CB46B5"/>
    <w:rsid w:val="00CB5106"/>
    <w:rsid w:val="00CB6D60"/>
    <w:rsid w:val="00CB7F27"/>
    <w:rsid w:val="00CC2018"/>
    <w:rsid w:val="00CC286F"/>
    <w:rsid w:val="00CC2D49"/>
    <w:rsid w:val="00CC5C31"/>
    <w:rsid w:val="00CC5FBA"/>
    <w:rsid w:val="00CC64A0"/>
    <w:rsid w:val="00CC78BB"/>
    <w:rsid w:val="00CC78E4"/>
    <w:rsid w:val="00CD0D28"/>
    <w:rsid w:val="00CD1ABD"/>
    <w:rsid w:val="00CD1EA3"/>
    <w:rsid w:val="00CD2178"/>
    <w:rsid w:val="00CD3E5B"/>
    <w:rsid w:val="00CD3FA7"/>
    <w:rsid w:val="00CD4490"/>
    <w:rsid w:val="00CD49B9"/>
    <w:rsid w:val="00CD4B2E"/>
    <w:rsid w:val="00CD6168"/>
    <w:rsid w:val="00CD6949"/>
    <w:rsid w:val="00CD79E5"/>
    <w:rsid w:val="00CE0051"/>
    <w:rsid w:val="00CE0FB3"/>
    <w:rsid w:val="00CE131A"/>
    <w:rsid w:val="00CE1B7E"/>
    <w:rsid w:val="00CE2188"/>
    <w:rsid w:val="00CE2497"/>
    <w:rsid w:val="00CE29BC"/>
    <w:rsid w:val="00CE4059"/>
    <w:rsid w:val="00CE4109"/>
    <w:rsid w:val="00CE431C"/>
    <w:rsid w:val="00CE4BD6"/>
    <w:rsid w:val="00CE6163"/>
    <w:rsid w:val="00CE650A"/>
    <w:rsid w:val="00CE6B53"/>
    <w:rsid w:val="00CE6D99"/>
    <w:rsid w:val="00CE7AA2"/>
    <w:rsid w:val="00CF0089"/>
    <w:rsid w:val="00CF11AA"/>
    <w:rsid w:val="00CF296C"/>
    <w:rsid w:val="00CF29F2"/>
    <w:rsid w:val="00CF2F70"/>
    <w:rsid w:val="00D0139C"/>
    <w:rsid w:val="00D0393E"/>
    <w:rsid w:val="00D03B93"/>
    <w:rsid w:val="00D04810"/>
    <w:rsid w:val="00D048E4"/>
    <w:rsid w:val="00D05DD1"/>
    <w:rsid w:val="00D05DF9"/>
    <w:rsid w:val="00D0619F"/>
    <w:rsid w:val="00D0666F"/>
    <w:rsid w:val="00D06737"/>
    <w:rsid w:val="00D068A7"/>
    <w:rsid w:val="00D069BF"/>
    <w:rsid w:val="00D1072B"/>
    <w:rsid w:val="00D12761"/>
    <w:rsid w:val="00D13FDA"/>
    <w:rsid w:val="00D1584D"/>
    <w:rsid w:val="00D16724"/>
    <w:rsid w:val="00D1693F"/>
    <w:rsid w:val="00D16B55"/>
    <w:rsid w:val="00D16F08"/>
    <w:rsid w:val="00D20828"/>
    <w:rsid w:val="00D2164E"/>
    <w:rsid w:val="00D216F7"/>
    <w:rsid w:val="00D227C0"/>
    <w:rsid w:val="00D22B14"/>
    <w:rsid w:val="00D2323A"/>
    <w:rsid w:val="00D234C3"/>
    <w:rsid w:val="00D235C6"/>
    <w:rsid w:val="00D240AC"/>
    <w:rsid w:val="00D24265"/>
    <w:rsid w:val="00D24492"/>
    <w:rsid w:val="00D25FB4"/>
    <w:rsid w:val="00D260C0"/>
    <w:rsid w:val="00D26C53"/>
    <w:rsid w:val="00D3028B"/>
    <w:rsid w:val="00D305B7"/>
    <w:rsid w:val="00D30A8B"/>
    <w:rsid w:val="00D31F86"/>
    <w:rsid w:val="00D32F5E"/>
    <w:rsid w:val="00D3403C"/>
    <w:rsid w:val="00D34A55"/>
    <w:rsid w:val="00D34ED4"/>
    <w:rsid w:val="00D359F5"/>
    <w:rsid w:val="00D42155"/>
    <w:rsid w:val="00D426B7"/>
    <w:rsid w:val="00D42BAB"/>
    <w:rsid w:val="00D43A61"/>
    <w:rsid w:val="00D45517"/>
    <w:rsid w:val="00D45A23"/>
    <w:rsid w:val="00D46FA2"/>
    <w:rsid w:val="00D4705D"/>
    <w:rsid w:val="00D474A6"/>
    <w:rsid w:val="00D50870"/>
    <w:rsid w:val="00D51F33"/>
    <w:rsid w:val="00D523DE"/>
    <w:rsid w:val="00D5290D"/>
    <w:rsid w:val="00D5378D"/>
    <w:rsid w:val="00D53C14"/>
    <w:rsid w:val="00D540D4"/>
    <w:rsid w:val="00D54793"/>
    <w:rsid w:val="00D55705"/>
    <w:rsid w:val="00D56612"/>
    <w:rsid w:val="00D57464"/>
    <w:rsid w:val="00D578E2"/>
    <w:rsid w:val="00D57E06"/>
    <w:rsid w:val="00D60C1D"/>
    <w:rsid w:val="00D6151C"/>
    <w:rsid w:val="00D62394"/>
    <w:rsid w:val="00D62436"/>
    <w:rsid w:val="00D62442"/>
    <w:rsid w:val="00D62903"/>
    <w:rsid w:val="00D63157"/>
    <w:rsid w:val="00D6315C"/>
    <w:rsid w:val="00D63392"/>
    <w:rsid w:val="00D6356D"/>
    <w:rsid w:val="00D63C6E"/>
    <w:rsid w:val="00D6403F"/>
    <w:rsid w:val="00D64165"/>
    <w:rsid w:val="00D64418"/>
    <w:rsid w:val="00D645A0"/>
    <w:rsid w:val="00D65572"/>
    <w:rsid w:val="00D6615E"/>
    <w:rsid w:val="00D667FC"/>
    <w:rsid w:val="00D6690F"/>
    <w:rsid w:val="00D67304"/>
    <w:rsid w:val="00D6784E"/>
    <w:rsid w:val="00D67B70"/>
    <w:rsid w:val="00D67D5A"/>
    <w:rsid w:val="00D7022A"/>
    <w:rsid w:val="00D71969"/>
    <w:rsid w:val="00D71D0B"/>
    <w:rsid w:val="00D72E06"/>
    <w:rsid w:val="00D72F5A"/>
    <w:rsid w:val="00D73503"/>
    <w:rsid w:val="00D7400D"/>
    <w:rsid w:val="00D742FB"/>
    <w:rsid w:val="00D750D5"/>
    <w:rsid w:val="00D769C2"/>
    <w:rsid w:val="00D77052"/>
    <w:rsid w:val="00D81796"/>
    <w:rsid w:val="00D83649"/>
    <w:rsid w:val="00D83A23"/>
    <w:rsid w:val="00D8610D"/>
    <w:rsid w:val="00D86154"/>
    <w:rsid w:val="00D86282"/>
    <w:rsid w:val="00D86804"/>
    <w:rsid w:val="00D901CF"/>
    <w:rsid w:val="00D902A3"/>
    <w:rsid w:val="00D91242"/>
    <w:rsid w:val="00D91B02"/>
    <w:rsid w:val="00D9211D"/>
    <w:rsid w:val="00D92DF3"/>
    <w:rsid w:val="00D93988"/>
    <w:rsid w:val="00D9501B"/>
    <w:rsid w:val="00D950B6"/>
    <w:rsid w:val="00D95E61"/>
    <w:rsid w:val="00D96371"/>
    <w:rsid w:val="00D9732B"/>
    <w:rsid w:val="00D97E6C"/>
    <w:rsid w:val="00DA0C3E"/>
    <w:rsid w:val="00DA10A9"/>
    <w:rsid w:val="00DA5163"/>
    <w:rsid w:val="00DA5C69"/>
    <w:rsid w:val="00DA66F9"/>
    <w:rsid w:val="00DA6EC3"/>
    <w:rsid w:val="00DA737D"/>
    <w:rsid w:val="00DB01CF"/>
    <w:rsid w:val="00DB026C"/>
    <w:rsid w:val="00DB0D2D"/>
    <w:rsid w:val="00DB10C0"/>
    <w:rsid w:val="00DB1203"/>
    <w:rsid w:val="00DB1486"/>
    <w:rsid w:val="00DB21CA"/>
    <w:rsid w:val="00DB2895"/>
    <w:rsid w:val="00DB29D4"/>
    <w:rsid w:val="00DB2DE2"/>
    <w:rsid w:val="00DB3C89"/>
    <w:rsid w:val="00DB42C4"/>
    <w:rsid w:val="00DB4556"/>
    <w:rsid w:val="00DB5D5A"/>
    <w:rsid w:val="00DB61CB"/>
    <w:rsid w:val="00DB67C8"/>
    <w:rsid w:val="00DB6B57"/>
    <w:rsid w:val="00DB7CD7"/>
    <w:rsid w:val="00DC0EBE"/>
    <w:rsid w:val="00DC1391"/>
    <w:rsid w:val="00DC16FC"/>
    <w:rsid w:val="00DC1A12"/>
    <w:rsid w:val="00DC24FF"/>
    <w:rsid w:val="00DC2C6E"/>
    <w:rsid w:val="00DC313B"/>
    <w:rsid w:val="00DC32A3"/>
    <w:rsid w:val="00DC356B"/>
    <w:rsid w:val="00DC3D2D"/>
    <w:rsid w:val="00DC3E70"/>
    <w:rsid w:val="00DC58CC"/>
    <w:rsid w:val="00DC5B39"/>
    <w:rsid w:val="00DC6501"/>
    <w:rsid w:val="00DD420E"/>
    <w:rsid w:val="00DD5547"/>
    <w:rsid w:val="00DD72A0"/>
    <w:rsid w:val="00DE09AA"/>
    <w:rsid w:val="00DE0C9D"/>
    <w:rsid w:val="00DE0F21"/>
    <w:rsid w:val="00DE173B"/>
    <w:rsid w:val="00DE17EA"/>
    <w:rsid w:val="00DE1D58"/>
    <w:rsid w:val="00DE200B"/>
    <w:rsid w:val="00DE213F"/>
    <w:rsid w:val="00DE2657"/>
    <w:rsid w:val="00DE2BA9"/>
    <w:rsid w:val="00DE3AF6"/>
    <w:rsid w:val="00DE47B9"/>
    <w:rsid w:val="00DE529C"/>
    <w:rsid w:val="00DE5740"/>
    <w:rsid w:val="00DE5D36"/>
    <w:rsid w:val="00DE6E7D"/>
    <w:rsid w:val="00DE7736"/>
    <w:rsid w:val="00DF01F6"/>
    <w:rsid w:val="00DF157D"/>
    <w:rsid w:val="00DF2830"/>
    <w:rsid w:val="00DF2ABE"/>
    <w:rsid w:val="00DF35D6"/>
    <w:rsid w:val="00DF425C"/>
    <w:rsid w:val="00DF4C80"/>
    <w:rsid w:val="00DF5EBB"/>
    <w:rsid w:val="00DF6783"/>
    <w:rsid w:val="00DF7327"/>
    <w:rsid w:val="00DF7A2C"/>
    <w:rsid w:val="00E000F5"/>
    <w:rsid w:val="00E00741"/>
    <w:rsid w:val="00E00BA2"/>
    <w:rsid w:val="00E0109F"/>
    <w:rsid w:val="00E01191"/>
    <w:rsid w:val="00E01672"/>
    <w:rsid w:val="00E02BA6"/>
    <w:rsid w:val="00E0387A"/>
    <w:rsid w:val="00E042C4"/>
    <w:rsid w:val="00E04978"/>
    <w:rsid w:val="00E0566E"/>
    <w:rsid w:val="00E065E4"/>
    <w:rsid w:val="00E066F7"/>
    <w:rsid w:val="00E06AED"/>
    <w:rsid w:val="00E079CB"/>
    <w:rsid w:val="00E07B8E"/>
    <w:rsid w:val="00E10075"/>
    <w:rsid w:val="00E110F8"/>
    <w:rsid w:val="00E1191F"/>
    <w:rsid w:val="00E11A21"/>
    <w:rsid w:val="00E11D1F"/>
    <w:rsid w:val="00E121C2"/>
    <w:rsid w:val="00E12CC3"/>
    <w:rsid w:val="00E12E55"/>
    <w:rsid w:val="00E13FC7"/>
    <w:rsid w:val="00E14BD6"/>
    <w:rsid w:val="00E150E7"/>
    <w:rsid w:val="00E15C48"/>
    <w:rsid w:val="00E15F82"/>
    <w:rsid w:val="00E16754"/>
    <w:rsid w:val="00E17274"/>
    <w:rsid w:val="00E17677"/>
    <w:rsid w:val="00E217D8"/>
    <w:rsid w:val="00E21919"/>
    <w:rsid w:val="00E21932"/>
    <w:rsid w:val="00E21F7A"/>
    <w:rsid w:val="00E221BD"/>
    <w:rsid w:val="00E22485"/>
    <w:rsid w:val="00E23059"/>
    <w:rsid w:val="00E249E9"/>
    <w:rsid w:val="00E25E3A"/>
    <w:rsid w:val="00E27644"/>
    <w:rsid w:val="00E27879"/>
    <w:rsid w:val="00E30341"/>
    <w:rsid w:val="00E30BB6"/>
    <w:rsid w:val="00E30E98"/>
    <w:rsid w:val="00E30F77"/>
    <w:rsid w:val="00E32A16"/>
    <w:rsid w:val="00E32E0D"/>
    <w:rsid w:val="00E32E1F"/>
    <w:rsid w:val="00E3343F"/>
    <w:rsid w:val="00E349E1"/>
    <w:rsid w:val="00E353B1"/>
    <w:rsid w:val="00E355EE"/>
    <w:rsid w:val="00E35A39"/>
    <w:rsid w:val="00E3640E"/>
    <w:rsid w:val="00E40041"/>
    <w:rsid w:val="00E40282"/>
    <w:rsid w:val="00E4058E"/>
    <w:rsid w:val="00E41C2A"/>
    <w:rsid w:val="00E4216E"/>
    <w:rsid w:val="00E42B0F"/>
    <w:rsid w:val="00E432A5"/>
    <w:rsid w:val="00E433C0"/>
    <w:rsid w:val="00E43607"/>
    <w:rsid w:val="00E4397D"/>
    <w:rsid w:val="00E439EF"/>
    <w:rsid w:val="00E4454A"/>
    <w:rsid w:val="00E4530E"/>
    <w:rsid w:val="00E4578A"/>
    <w:rsid w:val="00E465AC"/>
    <w:rsid w:val="00E468C8"/>
    <w:rsid w:val="00E478D3"/>
    <w:rsid w:val="00E47E31"/>
    <w:rsid w:val="00E47F14"/>
    <w:rsid w:val="00E47F5F"/>
    <w:rsid w:val="00E5029B"/>
    <w:rsid w:val="00E52493"/>
    <w:rsid w:val="00E52FDF"/>
    <w:rsid w:val="00E530EE"/>
    <w:rsid w:val="00E530FC"/>
    <w:rsid w:val="00E53CA5"/>
    <w:rsid w:val="00E54417"/>
    <w:rsid w:val="00E567B4"/>
    <w:rsid w:val="00E572BB"/>
    <w:rsid w:val="00E57BA2"/>
    <w:rsid w:val="00E57E12"/>
    <w:rsid w:val="00E60071"/>
    <w:rsid w:val="00E60E77"/>
    <w:rsid w:val="00E62335"/>
    <w:rsid w:val="00E626F2"/>
    <w:rsid w:val="00E651A5"/>
    <w:rsid w:val="00E6552A"/>
    <w:rsid w:val="00E65B77"/>
    <w:rsid w:val="00E66478"/>
    <w:rsid w:val="00E670A5"/>
    <w:rsid w:val="00E674F5"/>
    <w:rsid w:val="00E700FB"/>
    <w:rsid w:val="00E70431"/>
    <w:rsid w:val="00E71891"/>
    <w:rsid w:val="00E719A0"/>
    <w:rsid w:val="00E7260B"/>
    <w:rsid w:val="00E7297C"/>
    <w:rsid w:val="00E73073"/>
    <w:rsid w:val="00E74AF9"/>
    <w:rsid w:val="00E75E51"/>
    <w:rsid w:val="00E80458"/>
    <w:rsid w:val="00E80683"/>
    <w:rsid w:val="00E80BE8"/>
    <w:rsid w:val="00E81F81"/>
    <w:rsid w:val="00E81F96"/>
    <w:rsid w:val="00E82170"/>
    <w:rsid w:val="00E82DA7"/>
    <w:rsid w:val="00E83095"/>
    <w:rsid w:val="00E830CA"/>
    <w:rsid w:val="00E84D32"/>
    <w:rsid w:val="00E865EF"/>
    <w:rsid w:val="00E879D3"/>
    <w:rsid w:val="00E917B0"/>
    <w:rsid w:val="00E93676"/>
    <w:rsid w:val="00E93FD3"/>
    <w:rsid w:val="00E940BB"/>
    <w:rsid w:val="00EA0B54"/>
    <w:rsid w:val="00EA14E7"/>
    <w:rsid w:val="00EA1851"/>
    <w:rsid w:val="00EA2E3E"/>
    <w:rsid w:val="00EA4ABA"/>
    <w:rsid w:val="00EA5873"/>
    <w:rsid w:val="00EA5A68"/>
    <w:rsid w:val="00EA5E1D"/>
    <w:rsid w:val="00EA62D1"/>
    <w:rsid w:val="00EA6A04"/>
    <w:rsid w:val="00EB09B7"/>
    <w:rsid w:val="00EB0A9C"/>
    <w:rsid w:val="00EB13E9"/>
    <w:rsid w:val="00EB173B"/>
    <w:rsid w:val="00EB2280"/>
    <w:rsid w:val="00EB488C"/>
    <w:rsid w:val="00EB4B28"/>
    <w:rsid w:val="00EB505C"/>
    <w:rsid w:val="00EB6A07"/>
    <w:rsid w:val="00EB76BB"/>
    <w:rsid w:val="00EB7B65"/>
    <w:rsid w:val="00EC024B"/>
    <w:rsid w:val="00EC0B76"/>
    <w:rsid w:val="00EC0B8D"/>
    <w:rsid w:val="00EC1164"/>
    <w:rsid w:val="00EC1EF6"/>
    <w:rsid w:val="00EC2049"/>
    <w:rsid w:val="00EC28F8"/>
    <w:rsid w:val="00EC2C72"/>
    <w:rsid w:val="00EC3453"/>
    <w:rsid w:val="00EC3B49"/>
    <w:rsid w:val="00EC3BC9"/>
    <w:rsid w:val="00EC51BC"/>
    <w:rsid w:val="00EC542C"/>
    <w:rsid w:val="00EC552C"/>
    <w:rsid w:val="00EC5649"/>
    <w:rsid w:val="00EC5ACE"/>
    <w:rsid w:val="00EC5CB4"/>
    <w:rsid w:val="00EC5CB6"/>
    <w:rsid w:val="00EC6AB4"/>
    <w:rsid w:val="00EC6FE3"/>
    <w:rsid w:val="00EC7826"/>
    <w:rsid w:val="00EC7A64"/>
    <w:rsid w:val="00EC7ABD"/>
    <w:rsid w:val="00EC7EC9"/>
    <w:rsid w:val="00ED08ED"/>
    <w:rsid w:val="00ED09F1"/>
    <w:rsid w:val="00ED17A7"/>
    <w:rsid w:val="00ED2F6C"/>
    <w:rsid w:val="00ED31B3"/>
    <w:rsid w:val="00ED3217"/>
    <w:rsid w:val="00ED3253"/>
    <w:rsid w:val="00ED357D"/>
    <w:rsid w:val="00ED380A"/>
    <w:rsid w:val="00ED398E"/>
    <w:rsid w:val="00ED671C"/>
    <w:rsid w:val="00ED6E93"/>
    <w:rsid w:val="00ED7AAC"/>
    <w:rsid w:val="00EE0605"/>
    <w:rsid w:val="00EE0B6F"/>
    <w:rsid w:val="00EE1391"/>
    <w:rsid w:val="00EE19E0"/>
    <w:rsid w:val="00EE1A9F"/>
    <w:rsid w:val="00EE1D3F"/>
    <w:rsid w:val="00EE1E6D"/>
    <w:rsid w:val="00EE2E39"/>
    <w:rsid w:val="00EE39E1"/>
    <w:rsid w:val="00EE3AAA"/>
    <w:rsid w:val="00EE4A66"/>
    <w:rsid w:val="00EE57E7"/>
    <w:rsid w:val="00EE59AC"/>
    <w:rsid w:val="00EE5B1F"/>
    <w:rsid w:val="00EE6230"/>
    <w:rsid w:val="00EE762A"/>
    <w:rsid w:val="00EF0C81"/>
    <w:rsid w:val="00EF0E35"/>
    <w:rsid w:val="00EF1B4B"/>
    <w:rsid w:val="00EF2283"/>
    <w:rsid w:val="00EF2AB0"/>
    <w:rsid w:val="00EF4B80"/>
    <w:rsid w:val="00EF5539"/>
    <w:rsid w:val="00EF55D1"/>
    <w:rsid w:val="00EF5B24"/>
    <w:rsid w:val="00EF62C7"/>
    <w:rsid w:val="00EF728F"/>
    <w:rsid w:val="00EF7E4C"/>
    <w:rsid w:val="00F0070F"/>
    <w:rsid w:val="00F00AA1"/>
    <w:rsid w:val="00F01A99"/>
    <w:rsid w:val="00F025CE"/>
    <w:rsid w:val="00F02AD0"/>
    <w:rsid w:val="00F02E90"/>
    <w:rsid w:val="00F02FD6"/>
    <w:rsid w:val="00F03AFD"/>
    <w:rsid w:val="00F03F16"/>
    <w:rsid w:val="00F06879"/>
    <w:rsid w:val="00F071F7"/>
    <w:rsid w:val="00F07746"/>
    <w:rsid w:val="00F079D9"/>
    <w:rsid w:val="00F1042D"/>
    <w:rsid w:val="00F111E9"/>
    <w:rsid w:val="00F117F9"/>
    <w:rsid w:val="00F1216B"/>
    <w:rsid w:val="00F123FC"/>
    <w:rsid w:val="00F13523"/>
    <w:rsid w:val="00F139EA"/>
    <w:rsid w:val="00F14526"/>
    <w:rsid w:val="00F148FF"/>
    <w:rsid w:val="00F14A6E"/>
    <w:rsid w:val="00F14DFE"/>
    <w:rsid w:val="00F15C2A"/>
    <w:rsid w:val="00F17C5A"/>
    <w:rsid w:val="00F20642"/>
    <w:rsid w:val="00F207EA"/>
    <w:rsid w:val="00F2100B"/>
    <w:rsid w:val="00F22029"/>
    <w:rsid w:val="00F22308"/>
    <w:rsid w:val="00F224B2"/>
    <w:rsid w:val="00F256B4"/>
    <w:rsid w:val="00F26BB3"/>
    <w:rsid w:val="00F308C6"/>
    <w:rsid w:val="00F312BA"/>
    <w:rsid w:val="00F313E5"/>
    <w:rsid w:val="00F32284"/>
    <w:rsid w:val="00F33D63"/>
    <w:rsid w:val="00F340FE"/>
    <w:rsid w:val="00F3434D"/>
    <w:rsid w:val="00F347BB"/>
    <w:rsid w:val="00F35301"/>
    <w:rsid w:val="00F35587"/>
    <w:rsid w:val="00F35C4E"/>
    <w:rsid w:val="00F35D8E"/>
    <w:rsid w:val="00F373C5"/>
    <w:rsid w:val="00F37759"/>
    <w:rsid w:val="00F40437"/>
    <w:rsid w:val="00F40EE7"/>
    <w:rsid w:val="00F41F7C"/>
    <w:rsid w:val="00F42208"/>
    <w:rsid w:val="00F42D94"/>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7517"/>
    <w:rsid w:val="00F57967"/>
    <w:rsid w:val="00F57A87"/>
    <w:rsid w:val="00F607D8"/>
    <w:rsid w:val="00F6119E"/>
    <w:rsid w:val="00F611E1"/>
    <w:rsid w:val="00F61307"/>
    <w:rsid w:val="00F618F6"/>
    <w:rsid w:val="00F63FFB"/>
    <w:rsid w:val="00F65999"/>
    <w:rsid w:val="00F67A99"/>
    <w:rsid w:val="00F70241"/>
    <w:rsid w:val="00F70651"/>
    <w:rsid w:val="00F7123E"/>
    <w:rsid w:val="00F71318"/>
    <w:rsid w:val="00F71A4C"/>
    <w:rsid w:val="00F71F9D"/>
    <w:rsid w:val="00F7201C"/>
    <w:rsid w:val="00F7244D"/>
    <w:rsid w:val="00F729C9"/>
    <w:rsid w:val="00F72DC9"/>
    <w:rsid w:val="00F7361A"/>
    <w:rsid w:val="00F745AF"/>
    <w:rsid w:val="00F75B5C"/>
    <w:rsid w:val="00F75B8E"/>
    <w:rsid w:val="00F764E8"/>
    <w:rsid w:val="00F76949"/>
    <w:rsid w:val="00F77D42"/>
    <w:rsid w:val="00F80146"/>
    <w:rsid w:val="00F814BB"/>
    <w:rsid w:val="00F82378"/>
    <w:rsid w:val="00F82B59"/>
    <w:rsid w:val="00F832BF"/>
    <w:rsid w:val="00F838DB"/>
    <w:rsid w:val="00F8395B"/>
    <w:rsid w:val="00F839E0"/>
    <w:rsid w:val="00F84027"/>
    <w:rsid w:val="00F84AB5"/>
    <w:rsid w:val="00F84DC7"/>
    <w:rsid w:val="00F85F29"/>
    <w:rsid w:val="00F860F0"/>
    <w:rsid w:val="00F86664"/>
    <w:rsid w:val="00F87110"/>
    <w:rsid w:val="00F871AC"/>
    <w:rsid w:val="00F87FE7"/>
    <w:rsid w:val="00F90BA7"/>
    <w:rsid w:val="00F91767"/>
    <w:rsid w:val="00F9359E"/>
    <w:rsid w:val="00F93784"/>
    <w:rsid w:val="00F93F12"/>
    <w:rsid w:val="00F95F07"/>
    <w:rsid w:val="00FA00E9"/>
    <w:rsid w:val="00FA136B"/>
    <w:rsid w:val="00FA26F7"/>
    <w:rsid w:val="00FA3481"/>
    <w:rsid w:val="00FA41C3"/>
    <w:rsid w:val="00FA46DC"/>
    <w:rsid w:val="00FA61DE"/>
    <w:rsid w:val="00FA7542"/>
    <w:rsid w:val="00FB097E"/>
    <w:rsid w:val="00FB0F51"/>
    <w:rsid w:val="00FB1091"/>
    <w:rsid w:val="00FB19AF"/>
    <w:rsid w:val="00FB22E1"/>
    <w:rsid w:val="00FB37F2"/>
    <w:rsid w:val="00FB3AA5"/>
    <w:rsid w:val="00FB3C9D"/>
    <w:rsid w:val="00FB3D81"/>
    <w:rsid w:val="00FB4313"/>
    <w:rsid w:val="00FB4529"/>
    <w:rsid w:val="00FB4616"/>
    <w:rsid w:val="00FB5505"/>
    <w:rsid w:val="00FB6172"/>
    <w:rsid w:val="00FB729E"/>
    <w:rsid w:val="00FB7744"/>
    <w:rsid w:val="00FC0941"/>
    <w:rsid w:val="00FC0D2B"/>
    <w:rsid w:val="00FC1EEB"/>
    <w:rsid w:val="00FC21BD"/>
    <w:rsid w:val="00FC33C6"/>
    <w:rsid w:val="00FC3E4A"/>
    <w:rsid w:val="00FC484C"/>
    <w:rsid w:val="00FC4D32"/>
    <w:rsid w:val="00FC5BDF"/>
    <w:rsid w:val="00FC5EAD"/>
    <w:rsid w:val="00FC6B1F"/>
    <w:rsid w:val="00FD0165"/>
    <w:rsid w:val="00FD034F"/>
    <w:rsid w:val="00FD0A6B"/>
    <w:rsid w:val="00FD1750"/>
    <w:rsid w:val="00FD3831"/>
    <w:rsid w:val="00FD535E"/>
    <w:rsid w:val="00FE1B15"/>
    <w:rsid w:val="00FE1DC4"/>
    <w:rsid w:val="00FE20F4"/>
    <w:rsid w:val="00FE2B48"/>
    <w:rsid w:val="00FE2EE0"/>
    <w:rsid w:val="00FE66A7"/>
    <w:rsid w:val="00FE6BDF"/>
    <w:rsid w:val="00FE7BAF"/>
    <w:rsid w:val="00FF0442"/>
    <w:rsid w:val="00FF202A"/>
    <w:rsid w:val="00FF29E9"/>
    <w:rsid w:val="00FF2A61"/>
    <w:rsid w:val="00FF3530"/>
    <w:rsid w:val="00FF4469"/>
    <w:rsid w:val="00FF4663"/>
    <w:rsid w:val="00FF5448"/>
    <w:rsid w:val="00FF5DF6"/>
    <w:rsid w:val="00FF6B8B"/>
    <w:rsid w:val="00FF7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08B564"/>
  <w15:docId w15:val="{D01AF81F-4C8F-4133-85FA-CA5BCC9D1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B2857"/>
  </w:style>
  <w:style w:type="paragraph" w:styleId="Nagwek1">
    <w:name w:val="heading 1"/>
    <w:basedOn w:val="Normalny"/>
    <w:next w:val="Normalny"/>
    <w:link w:val="Nagwek1Znak"/>
    <w:uiPriority w:val="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C54F6"/>
    <w:pPr>
      <w:keepNext/>
      <w:spacing w:after="0" w:line="240" w:lineRule="auto"/>
      <w:outlineLvl w:val="1"/>
    </w:pPr>
    <w:rPr>
      <w:rFonts w:ascii="Times New Roman" w:eastAsia="Times New Roman" w:hAnsi="Times New Roman" w:cs="Times New Roman"/>
      <w:b/>
      <w:bCs/>
      <w:sz w:val="26"/>
      <w:szCs w:val="24"/>
      <w:lang w:eastAsia="pl-PL"/>
    </w:rPr>
  </w:style>
  <w:style w:type="paragraph" w:styleId="Nagwek3">
    <w:name w:val="heading 3"/>
    <w:basedOn w:val="Normalny"/>
    <w:next w:val="Normalny"/>
    <w:link w:val="Nagwek3Znak"/>
    <w:qFormat/>
    <w:rsid w:val="00AC54F6"/>
    <w:pPr>
      <w:keepNext/>
      <w:spacing w:after="0" w:line="240" w:lineRule="auto"/>
      <w:outlineLvl w:val="2"/>
    </w:pPr>
    <w:rPr>
      <w:rFonts w:ascii="Times New Roman" w:eastAsia="Times New Roman" w:hAnsi="Times New Roman" w:cs="Times New Roman"/>
      <w:b/>
      <w:bCs/>
      <w:sz w:val="26"/>
      <w:szCs w:val="24"/>
      <w:u w:val="single"/>
      <w:lang w:eastAsia="pl-PL"/>
    </w:rPr>
  </w:style>
  <w:style w:type="paragraph" w:styleId="Nagwek4">
    <w:name w:val="heading 4"/>
    <w:basedOn w:val="Normalny"/>
    <w:next w:val="Normalny"/>
    <w:link w:val="Nagwek4Znak"/>
    <w:qFormat/>
    <w:rsid w:val="00AC54F6"/>
    <w:pPr>
      <w:keepNext/>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AC54F6"/>
    <w:pPr>
      <w:keepNext/>
      <w:tabs>
        <w:tab w:val="num" w:pos="4608"/>
      </w:tabs>
      <w:spacing w:after="0" w:line="240" w:lineRule="auto"/>
      <w:ind w:left="4608" w:hanging="432"/>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AC54F6"/>
    <w:pPr>
      <w:keepNext/>
      <w:tabs>
        <w:tab w:val="num" w:pos="4752"/>
      </w:tabs>
      <w:spacing w:after="0" w:line="240" w:lineRule="auto"/>
      <w:ind w:left="4752" w:hanging="432"/>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AC54F6"/>
    <w:pPr>
      <w:tabs>
        <w:tab w:val="num" w:pos="4896"/>
      </w:tabs>
      <w:spacing w:before="240" w:after="60" w:line="240" w:lineRule="auto"/>
      <w:ind w:left="4896" w:hanging="288"/>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C54F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C54F6"/>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pPr>
      <w:spacing w:after="0" w:line="240" w:lineRule="auto"/>
    </w:pPr>
    <w:rPr>
      <w:rFonts w:ascii="Times New Roman" w:eastAsia="Times New Roman" w:hAnsi="Times New Roman" w:cs="Times New Roman"/>
      <w:sz w:val="26"/>
      <w:szCs w:val="24"/>
      <w:lang w:eastAsia="pl-PL"/>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pPr>
      <w:spacing w:after="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spacing w:after="0" w:line="240" w:lineRule="auto"/>
      <w:ind w:left="360"/>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line="240" w:lineRule="auto"/>
      <w:ind w:left="851" w:hanging="295"/>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rsid w:val="00AC54F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after="0" w:line="360" w:lineRule="auto"/>
      <w:jc w:val="right"/>
    </w:pPr>
    <w:rPr>
      <w:rFonts w:ascii="Times New Roman" w:eastAsia="Times New Roman" w:hAnsi="Times New Roman" w:cs="Times New Roman"/>
      <w:bCs/>
      <w:sz w:val="24"/>
      <w:szCs w:val="24"/>
      <w:lang w:eastAsia="pl-PL"/>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pPr>
      <w:spacing w:after="0" w:line="240" w:lineRule="auto"/>
    </w:pPr>
    <w:rPr>
      <w:rFonts w:ascii="Arial" w:eastAsia="Times New Roman" w:hAnsi="Arial" w:cs="Arial"/>
      <w:sz w:val="24"/>
      <w:szCs w:val="24"/>
      <w:lang w:eastAsia="pl-P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after="0" w:line="100" w:lineRule="atLeast"/>
      <w:ind w:left="2127"/>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after="0" w:line="100" w:lineRule="atLeast"/>
      <w:ind w:left="2268"/>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AC54F6"/>
    <w:pPr>
      <w:widowControl w:val="0"/>
      <w:suppressAutoHyphens/>
      <w:spacing w:after="0" w:line="240" w:lineRule="auto"/>
    </w:pPr>
    <w:rPr>
      <w:rFonts w:ascii="Times New Roman" w:eastAsia="Lucida Sans Unicode" w:hAnsi="Times New Roman" w:cs="Times New Roman"/>
      <w:sz w:val="24"/>
      <w:szCs w:val="24"/>
      <w:lang w:eastAsia="ar-SA"/>
    </w:rPr>
  </w:style>
  <w:style w:type="paragraph" w:styleId="Listanumerowana">
    <w:name w:val="List Number"/>
    <w:basedOn w:val="Normalny"/>
    <w:rsid w:val="00AC54F6"/>
    <w:pPr>
      <w:numPr>
        <w:numId w:val="4"/>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line="240" w:lineRule="auto"/>
    </w:pPr>
    <w:rPr>
      <w:rFonts w:ascii="Verdana" w:eastAsia="Times New Roman" w:hAnsi="Verdana" w:cs="Times New Roman"/>
      <w:color w:val="000000"/>
      <w:sz w:val="17"/>
      <w:szCs w:val="17"/>
      <w:lang w:eastAsia="pl-PL"/>
    </w:rPr>
  </w:style>
  <w:style w:type="paragraph" w:styleId="Podtytu">
    <w:name w:val="Subtitle"/>
    <w:basedOn w:val="Normalny"/>
    <w:link w:val="PodtytuZnak1"/>
    <w:qFormat/>
    <w:rsid w:val="00AC54F6"/>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1"/>
      </w:numPr>
      <w:spacing w:after="0" w:line="240" w:lineRule="auto"/>
      <w:jc w:val="center"/>
    </w:pPr>
    <w:rPr>
      <w:rFonts w:ascii="Arial" w:eastAsia="Times New Roman" w:hAnsi="Arial" w:cs="Arial"/>
      <w:b/>
      <w:bCs/>
      <w:sz w:val="20"/>
      <w:szCs w:val="20"/>
      <w:lang w:eastAsia="pl-PL"/>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line="240" w:lineRule="auto"/>
      <w:ind w:left="425"/>
      <w:jc w:val="center"/>
    </w:pPr>
    <w:rPr>
      <w:rFonts w:ascii="Times New Roman" w:eastAsia="Times New Roman" w:hAnsi="Times New Roman" w:cs="Times New Roman"/>
      <w:b/>
      <w:sz w:val="24"/>
      <w:szCs w:val="20"/>
      <w:lang w:eastAsia="pl-PL"/>
    </w:rPr>
  </w:style>
  <w:style w:type="paragraph" w:styleId="Mapadokumentu">
    <w:name w:val="Document Map"/>
    <w:basedOn w:val="Normalny"/>
    <w:link w:val="MapadokumentuZnak"/>
    <w:rsid w:val="00AC54F6"/>
    <w:pPr>
      <w:spacing w:after="0" w:line="240" w:lineRule="auto"/>
    </w:pPr>
    <w:rPr>
      <w:rFonts w:ascii="Tahoma" w:eastAsia="Times New Roman" w:hAnsi="Tahoma" w:cs="Times New Roman"/>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spacing w:after="0" w:line="240" w:lineRule="auto"/>
      <w:ind w:left="360"/>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after="0" w:line="480" w:lineRule="atLeast"/>
      <w:ind w:left="284"/>
    </w:pPr>
    <w:rPr>
      <w:rFonts w:ascii="Arial" w:eastAsia="Times New Roman" w:hAnsi="Arial" w:cs="Times New Roman"/>
      <w:sz w:val="28"/>
      <w:szCs w:val="20"/>
      <w:lang w:eastAsia="pl-PL"/>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5"/>
      </w:numPr>
      <w:spacing w:after="0" w:line="240" w:lineRule="auto"/>
      <w:contextualSpacing/>
    </w:pPr>
    <w:rPr>
      <w:rFonts w:ascii="Times New Roman" w:eastAsia="Times New Roman" w:hAnsi="Times New Roman" w:cs="Times New Roman"/>
      <w:sz w:val="24"/>
      <w:szCs w:val="24"/>
      <w:lang w:eastAsia="pl-PL"/>
    </w:rPr>
  </w:style>
  <w:style w:type="paragraph" w:customStyle="1" w:styleId="Znak">
    <w:name w:val="Znak"/>
    <w:basedOn w:val="Normalny"/>
    <w:rsid w:val="00AC54F6"/>
    <w:pPr>
      <w:spacing w:after="160" w:line="240" w:lineRule="exact"/>
    </w:pPr>
    <w:rPr>
      <w:rFonts w:ascii="Tahoma" w:eastAsia="Times New Roman" w:hAnsi="Tahoma" w:cs="Times New Roman"/>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CW_Lista"/>
    <w:basedOn w:val="Normalny"/>
    <w:link w:val="AkapitzlistZnak"/>
    <w:uiPriority w:val="34"/>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b/>
    </w:rPr>
  </w:style>
  <w:style w:type="paragraph" w:customStyle="1" w:styleId="jmtyt1">
    <w:name w:val="jm.tyt.1"/>
    <w:basedOn w:val="Normalny"/>
    <w:link w:val="jmtyt1Znak"/>
    <w:qFormat/>
    <w:rsid w:val="008E4522"/>
    <w:pPr>
      <w:numPr>
        <w:numId w:val="6"/>
      </w:numPr>
      <w:spacing w:before="120" w:after="120" w:line="240" w:lineRule="auto"/>
      <w:jc w:val="left"/>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line="240" w:lineRule="auto"/>
      <w:jc w:val="left"/>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line="240" w:lineRule="auto"/>
      <w:jc w:val="left"/>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rsid w:val="008E4522"/>
    <w:pPr>
      <w:tabs>
        <w:tab w:val="right" w:leader="dot" w:pos="9060"/>
      </w:tabs>
      <w:spacing w:before="0" w:after="0" w:line="240" w:lineRule="auto"/>
      <w:ind w:left="238"/>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8E4522"/>
    <w:pPr>
      <w:spacing w:before="0" w:after="0" w:line="240" w:lineRule="auto"/>
      <w:ind w:left="480"/>
      <w:jc w:val="left"/>
    </w:pPr>
    <w:rPr>
      <w:rFonts w:ascii="Times New Roman" w:eastAsia="Times New Roman" w:hAnsi="Times New Roman" w:cs="Times New Roman"/>
      <w:sz w:val="24"/>
      <w:szCs w:val="24"/>
      <w:lang w:eastAsia="pl-PL"/>
    </w:rPr>
  </w:style>
  <w:style w:type="paragraph" w:styleId="Lista">
    <w:name w:val="List"/>
    <w:basedOn w:val="Normalny"/>
    <w:semiHidden/>
    <w:unhideWhenUsed/>
    <w:rsid w:val="008E4522"/>
    <w:pPr>
      <w:spacing w:before="120" w:after="120" w:line="240" w:lineRule="auto"/>
      <w:ind w:left="283" w:right="-170" w:hanging="283"/>
    </w:pPr>
    <w:rPr>
      <w:rFonts w:ascii="Arial" w:eastAsia="Times New Roman" w:hAnsi="Arial" w:cs="Times New Roman"/>
      <w:sz w:val="24"/>
      <w:szCs w:val="20"/>
      <w:lang w:eastAsia="pl-PL"/>
    </w:rPr>
  </w:style>
  <w:style w:type="paragraph" w:styleId="Lista2">
    <w:name w:val="List 2"/>
    <w:basedOn w:val="Normalny"/>
    <w:semiHidden/>
    <w:unhideWhenUsed/>
    <w:rsid w:val="008E4522"/>
    <w:pPr>
      <w:spacing w:before="120" w:after="120" w:line="240" w:lineRule="auto"/>
      <w:ind w:left="566" w:right="-170"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E4522"/>
    <w:pPr>
      <w:overflowPunct w:val="0"/>
      <w:autoSpaceDE w:val="0"/>
      <w:autoSpaceDN w:val="0"/>
      <w:adjustRightInd w:val="0"/>
      <w:spacing w:before="120" w:after="120" w:line="240" w:lineRule="auto"/>
      <w:ind w:left="849" w:right="-170" w:hanging="283"/>
    </w:pPr>
    <w:rPr>
      <w:rFonts w:ascii="Arial" w:eastAsia="Times New Roman" w:hAnsi="Arial" w:cs="Times New Roman"/>
      <w:sz w:val="24"/>
      <w:szCs w:val="20"/>
      <w:lang w:eastAsia="pl-PL"/>
    </w:rPr>
  </w:style>
  <w:style w:type="paragraph" w:styleId="Listapunktowana2">
    <w:name w:val="List Bullet 2"/>
    <w:basedOn w:val="Normalny"/>
    <w:semiHidden/>
    <w:unhideWhenUsed/>
    <w:rsid w:val="008E4522"/>
    <w:pPr>
      <w:overflowPunct w:val="0"/>
      <w:autoSpaceDE w:val="0"/>
      <w:autoSpaceDN w:val="0"/>
      <w:adjustRightInd w:val="0"/>
      <w:spacing w:before="120" w:after="120" w:line="240" w:lineRule="auto"/>
      <w:ind w:left="566" w:right="-170" w:hanging="283"/>
    </w:pPr>
    <w:rPr>
      <w:rFonts w:ascii="Arial" w:eastAsia="Times New Roman" w:hAnsi="Arial" w:cs="Times New Roman"/>
      <w:sz w:val="24"/>
      <w:szCs w:val="20"/>
      <w:lang w:eastAsia="pl-PL"/>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before="0" w:after="120" w:line="240" w:lineRule="auto"/>
      <w:ind w:left="566"/>
      <w:jc w:val="left"/>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1"/>
      </w:numPr>
      <w:jc w:val="both"/>
    </w:pPr>
    <w:rPr>
      <w:b w:val="0"/>
      <w:smallCaps w:val="0"/>
      <w:sz w:val="24"/>
      <w:szCs w:val="24"/>
    </w:rPr>
  </w:style>
  <w:style w:type="paragraph" w:customStyle="1" w:styleId="Styl10ptDolewej">
    <w:name w:val="Styl 10 pt Do lewej"/>
    <w:basedOn w:val="Normalny"/>
    <w:rsid w:val="008E4522"/>
    <w:pPr>
      <w:spacing w:before="60" w:after="60" w:line="240" w:lineRule="auto"/>
      <w:jc w:val="left"/>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4522"/>
    <w:pPr>
      <w:suppressAutoHyphens/>
      <w:spacing w:before="0" w:after="0" w:line="240" w:lineRule="auto"/>
      <w:jc w:val="left"/>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8E4522"/>
    <w:pPr>
      <w:numPr>
        <w:ilvl w:val="1"/>
        <w:numId w:val="7"/>
      </w:numPr>
      <w:spacing w:before="0" w:after="0" w:line="240" w:lineRule="auto"/>
      <w:jc w:val="left"/>
    </w:pPr>
    <w:rPr>
      <w:rFonts w:ascii="Times New Roman" w:eastAsia="Times New Roman" w:hAnsi="Times New Roman" w:cs="Times New Roman"/>
      <w:sz w:val="24"/>
      <w:szCs w:val="24"/>
      <w:lang w:eastAsia="pl-PL"/>
    </w:r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8E4522"/>
    <w:pPr>
      <w:keepNext/>
      <w:spacing w:before="240" w:after="120" w:line="240" w:lineRule="auto"/>
      <w:outlineLvl w:val="1"/>
    </w:pPr>
    <w:rPr>
      <w:rFonts w:ascii="Arial" w:eastAsia="Times New Roman" w:hAnsi="Arial" w:cs="Times New Roman"/>
      <w:b/>
      <w:bCs/>
      <w:smallCaps/>
      <w:sz w:val="24"/>
      <w:szCs w:val="20"/>
      <w:lang w:eastAsia="pl-PL"/>
    </w:rPr>
  </w:style>
  <w:style w:type="paragraph" w:customStyle="1" w:styleId="Tekstpodstawowy22">
    <w:name w:val="Tekst podstawowy 22"/>
    <w:basedOn w:val="Normalny"/>
    <w:rsid w:val="008E4522"/>
    <w:pPr>
      <w:overflowPunct w:val="0"/>
      <w:autoSpaceDE w:val="0"/>
      <w:autoSpaceDN w:val="0"/>
      <w:adjustRightInd w:val="0"/>
      <w:spacing w:before="60" w:after="60" w:line="240" w:lineRule="auto"/>
      <w:ind w:left="284"/>
    </w:pPr>
    <w:rPr>
      <w:rFonts w:ascii="Times New Roman" w:eastAsia="Times New Roman" w:hAnsi="Times New Roman" w:cs="Times New Roman"/>
      <w:sz w:val="24"/>
      <w:szCs w:val="20"/>
      <w:lang w:eastAsia="pl-PL"/>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8E4522"/>
    <w:pPr>
      <w:spacing w:before="0" w:after="0"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2"/>
      </w:numPr>
      <w:spacing w:before="60" w:after="60" w:line="240" w:lineRule="auto"/>
      <w:ind w:left="840" w:hanging="283"/>
    </w:pPr>
    <w:rPr>
      <w:rFonts w:ascii="Times New Roman" w:eastAsia="Times New Roman" w:hAnsi="Times New Roman" w:cs="Times New Roman"/>
      <w:u w:val="single"/>
      <w:lang w:eastAsia="pl-PL"/>
    </w:rPr>
  </w:style>
  <w:style w:type="paragraph" w:customStyle="1" w:styleId="A">
    <w:name w:val="A"/>
    <w:basedOn w:val="Normalny"/>
    <w:rsid w:val="008E4522"/>
    <w:pPr>
      <w:spacing w:before="240" w:after="240" w:line="240" w:lineRule="auto"/>
      <w:jc w:val="center"/>
    </w:pPr>
    <w:rPr>
      <w:rFonts w:ascii="Times New Roman" w:eastAsia="Times New Roman" w:hAnsi="Times New Roman" w:cs="Times New Roman"/>
      <w:b/>
      <w:szCs w:val="24"/>
      <w:lang w:eastAsia="pl-PL"/>
    </w:rPr>
  </w:style>
  <w:style w:type="paragraph" w:customStyle="1" w:styleId="25">
    <w:name w:val="25"/>
    <w:basedOn w:val="Normalny"/>
    <w:autoRedefine/>
    <w:rsid w:val="008E4522"/>
    <w:pPr>
      <w:numPr>
        <w:numId w:val="3"/>
      </w:numPr>
      <w:autoSpaceDE w:val="0"/>
      <w:autoSpaceDN w:val="0"/>
      <w:adjustRightInd w:val="0"/>
      <w:spacing w:before="120" w:after="120" w:line="240" w:lineRule="auto"/>
      <w:ind w:left="357" w:right="-170" w:hanging="357"/>
    </w:pPr>
    <w:rPr>
      <w:rFonts w:ascii="Times New Roman" w:eastAsia="Times New Roman" w:hAnsi="Times New Roman" w:cs="Times New Roman"/>
    </w:rPr>
  </w:style>
  <w:style w:type="paragraph" w:customStyle="1" w:styleId="ZnakZnak1">
    <w:name w:val="Znak Znak1"/>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rFonts w:ascii="Times New Roman" w:eastAsia="Times New Roman" w:hAnsi="Times New Roman" w:cs="Times New Roman"/>
      <w:b/>
      <w:bCs/>
      <w:color w:val="FF0000"/>
      <w:sz w:val="24"/>
      <w:szCs w:val="24"/>
      <w:lang w:eastAsia="pl-PL"/>
    </w:rPr>
  </w:style>
  <w:style w:type="paragraph" w:customStyle="1" w:styleId="tekstdokumentu">
    <w:name w:val="tekst dokumentu"/>
    <w:basedOn w:val="Normalny"/>
    <w:autoRedefine/>
    <w:rsid w:val="008E4522"/>
    <w:pPr>
      <w:spacing w:before="360" w:after="120" w:line="360" w:lineRule="auto"/>
      <w:ind w:left="5670" w:right="-170" w:hanging="5670"/>
    </w:pPr>
    <w:rPr>
      <w:rFonts w:ascii="Times New Roman" w:eastAsia="Times New Roman" w:hAnsi="Times New Roman" w:cs="Times New Roman"/>
      <w:b/>
      <w:iCs/>
      <w:sz w:val="24"/>
      <w:szCs w:val="20"/>
      <w:lang w:eastAsia="pl-PL"/>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line="240" w:lineRule="auto"/>
      <w:ind w:left="849" w:right="-170" w:hanging="5670"/>
    </w:pPr>
    <w:rPr>
      <w:rFonts w:ascii="Arial" w:eastAsia="Times New Roman" w:hAnsi="Arial" w:cs="Times New Roman"/>
      <w:sz w:val="24"/>
      <w:szCs w:val="20"/>
      <w:lang w:eastAsia="pl-PL"/>
    </w:rPr>
  </w:style>
  <w:style w:type="paragraph" w:customStyle="1" w:styleId="Listakontynuowana2">
    <w:name w:val="Lista kontynuowana 2"/>
    <w:basedOn w:val="Normalny"/>
    <w:rsid w:val="008E4522"/>
    <w:pPr>
      <w:overflowPunct w:val="0"/>
      <w:autoSpaceDE w:val="0"/>
      <w:autoSpaceDN w:val="0"/>
      <w:adjustRightInd w:val="0"/>
      <w:spacing w:before="120" w:after="120" w:line="240" w:lineRule="auto"/>
      <w:ind w:left="566" w:right="-170" w:hanging="5670"/>
    </w:pPr>
    <w:rPr>
      <w:rFonts w:ascii="Arial" w:eastAsia="Times New Roman" w:hAnsi="Arial" w:cs="Times New Roman"/>
      <w:sz w:val="24"/>
      <w:szCs w:val="20"/>
      <w:lang w:eastAsia="pl-PL"/>
    </w:rPr>
  </w:style>
  <w:style w:type="paragraph" w:customStyle="1" w:styleId="Listakontynuowana">
    <w:name w:val="Lista kontynuowana"/>
    <w:basedOn w:val="Normalny"/>
    <w:rsid w:val="008E4522"/>
    <w:pPr>
      <w:overflowPunct w:val="0"/>
      <w:autoSpaceDE w:val="0"/>
      <w:autoSpaceDN w:val="0"/>
      <w:adjustRightInd w:val="0"/>
      <w:spacing w:before="120" w:after="120" w:line="240" w:lineRule="auto"/>
      <w:ind w:left="283" w:right="-170" w:hanging="5670"/>
    </w:pPr>
    <w:rPr>
      <w:rFonts w:ascii="Arial" w:eastAsia="Times New Roman" w:hAnsi="Arial" w:cs="Times New Roman"/>
      <w:sz w:val="24"/>
      <w:szCs w:val="20"/>
      <w:lang w:eastAsia="pl-PL"/>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rsid w:val="008E4522"/>
    <w:pPr>
      <w:autoSpaceDE w:val="0"/>
      <w:autoSpaceDN w:val="0"/>
      <w:adjustRightInd w:val="0"/>
      <w:spacing w:before="120" w:after="120" w:line="240" w:lineRule="auto"/>
      <w:ind w:left="5670" w:right="-170" w:firstLine="3360"/>
    </w:pPr>
    <w:rPr>
      <w:rFonts w:ascii="Times New Roman" w:eastAsia="Times New Roman" w:hAnsi="Times New Roman" w:cs="Times New Roman"/>
      <w:lang w:eastAsia="pl-PL"/>
    </w:rPr>
  </w:style>
  <w:style w:type="paragraph" w:customStyle="1" w:styleId="bodytext2">
    <w:name w:val="bodytext2"/>
    <w:basedOn w:val="Normalny"/>
    <w:rsid w:val="008E4522"/>
    <w:pPr>
      <w:spacing w:before="100" w:beforeAutospacing="1" w:after="100" w:afterAutospacing="1" w:line="240" w:lineRule="auto"/>
      <w:ind w:left="5670" w:right="-170" w:hanging="5670"/>
    </w:pPr>
    <w:rPr>
      <w:rFonts w:ascii="Times New Roman" w:eastAsia="Times New Roman" w:hAnsi="Times New Roman" w:cs="Times New Roman"/>
      <w:sz w:val="24"/>
      <w:szCs w:val="24"/>
      <w:lang w:eastAsia="pl-PL"/>
    </w:rPr>
  </w:style>
  <w:style w:type="paragraph" w:customStyle="1" w:styleId="content1">
    <w:name w:val="content1"/>
    <w:basedOn w:val="Normalny"/>
    <w:rsid w:val="008E4522"/>
    <w:pPr>
      <w:spacing w:before="120" w:after="120" w:line="240" w:lineRule="auto"/>
      <w:ind w:left="5670" w:right="300" w:hanging="5670"/>
    </w:pPr>
    <w:rPr>
      <w:rFonts w:ascii="Times New Roman" w:eastAsia="Times New Roman" w:hAnsi="Times New Roman" w:cs="Times New Roman"/>
      <w:sz w:val="24"/>
      <w:szCs w:val="24"/>
      <w:lang w:eastAsia="pl-PL"/>
    </w:rPr>
  </w:style>
  <w:style w:type="paragraph" w:customStyle="1" w:styleId="SIWZ-punkty">
    <w:name w:val="SIWZ - punkty"/>
    <w:basedOn w:val="Normalny"/>
    <w:rsid w:val="008E4522"/>
    <w:pPr>
      <w:numPr>
        <w:ilvl w:val="1"/>
        <w:numId w:val="8"/>
      </w:numPr>
      <w:spacing w:before="120" w:after="0" w:line="240" w:lineRule="auto"/>
      <w:jc w:val="left"/>
    </w:pPr>
    <w:rPr>
      <w:rFonts w:ascii="Tahoma" w:eastAsia="Times New Roman" w:hAnsi="Tahoma" w:cs="Times New Roman"/>
      <w:sz w:val="20"/>
      <w:szCs w:val="20"/>
      <w:lang w:eastAsia="pl-PL"/>
    </w:rPr>
  </w:style>
  <w:style w:type="paragraph" w:customStyle="1" w:styleId="SIWZ-nagwekrozdziau">
    <w:name w:val="SIWZ - nagłówek rozdziału"/>
    <w:basedOn w:val="Nagwek2"/>
    <w:rsid w:val="008E4522"/>
    <w:pPr>
      <w:numPr>
        <w:numId w:val="8"/>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8"/>
      </w:numPr>
      <w:spacing w:before="60" w:after="0" w:line="240" w:lineRule="auto"/>
      <w:jc w:val="left"/>
    </w:pPr>
    <w:rPr>
      <w:rFonts w:ascii="Tahoma" w:eastAsia="Times New Roman" w:hAnsi="Tahoma" w:cs="Times New Roman"/>
      <w:sz w:val="20"/>
      <w:lang w:eastAsia="pl-PL"/>
    </w:rPr>
  </w:style>
  <w:style w:type="paragraph" w:customStyle="1" w:styleId="SIWZ-podpuntypodpunktw">
    <w:name w:val="SIWZ - podpunty podpunktów"/>
    <w:basedOn w:val="Normalny"/>
    <w:qFormat/>
    <w:rsid w:val="008E4522"/>
    <w:pPr>
      <w:numPr>
        <w:ilvl w:val="3"/>
        <w:numId w:val="8"/>
      </w:numPr>
      <w:spacing w:before="60" w:after="0" w:line="240" w:lineRule="auto"/>
      <w:jc w:val="left"/>
    </w:pPr>
    <w:rPr>
      <w:rFonts w:ascii="Tahoma" w:eastAsia="Times New Roman" w:hAnsi="Tahoma" w:cs="Times New Roman"/>
      <w:sz w:val="20"/>
      <w:szCs w:val="20"/>
      <w:lang w:eastAsia="pl-PL"/>
    </w:rPr>
  </w:style>
  <w:style w:type="paragraph" w:customStyle="1" w:styleId="SIWZ-punktorwopisiepunktwwtabelce">
    <w:name w:val="SIWZ - punktor w opisie punktów w tabelce"/>
    <w:basedOn w:val="Normalny"/>
    <w:qFormat/>
    <w:rsid w:val="008E4522"/>
    <w:pPr>
      <w:keepLines/>
      <w:numPr>
        <w:numId w:val="9"/>
      </w:numPr>
      <w:tabs>
        <w:tab w:val="left" w:pos="284"/>
      </w:tabs>
      <w:spacing w:before="0" w:after="0" w:line="240" w:lineRule="auto"/>
      <w:ind w:left="284" w:hanging="284"/>
      <w:jc w:val="left"/>
    </w:pPr>
    <w:rPr>
      <w:rFonts w:ascii="Tahoma" w:eastAsia="Times New Roman" w:hAnsi="Tahoma" w:cs="Times New Roman"/>
      <w:color w:val="000000"/>
      <w:sz w:val="20"/>
      <w:szCs w:val="20"/>
      <w:lang w:eastAsia="pl-PL"/>
    </w:rPr>
  </w:style>
  <w:style w:type="paragraph" w:customStyle="1" w:styleId="SIWZ-zwykyakapit">
    <w:name w:val="SIWZ - zwykły akapit"/>
    <w:basedOn w:val="Normalny"/>
    <w:rsid w:val="008E4522"/>
    <w:pPr>
      <w:spacing w:before="240" w:after="0" w:line="240" w:lineRule="auto"/>
      <w:jc w:val="left"/>
    </w:pPr>
    <w:rPr>
      <w:rFonts w:ascii="Tahoma" w:eastAsia="Times New Roman" w:hAnsi="Tahoma" w:cs="Times New Roman"/>
      <w:sz w:val="20"/>
      <w:szCs w:val="20"/>
      <w:lang w:eastAsia="pl-PL"/>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line="240" w:lineRule="auto"/>
      <w:ind w:left="4111" w:hanging="4111"/>
      <w:jc w:val="left"/>
    </w:pPr>
    <w:rPr>
      <w:rFonts w:ascii="Times New Roman" w:eastAsia="Times New Roman" w:hAnsi="Times New Roman" w:cs="Times New Roman"/>
    </w:rPr>
  </w:style>
  <w:style w:type="paragraph" w:customStyle="1" w:styleId="ZnakZnak12">
    <w:name w:val="Znak Znak12"/>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CW_Lista Znak"/>
    <w:link w:val="Akapitzlist"/>
    <w:uiPriority w:val="34"/>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paragraph" w:customStyle="1" w:styleId="Textbody">
    <w:name w:val="Text body"/>
    <w:basedOn w:val="Standard"/>
    <w:rsid w:val="007E03F7"/>
    <w:pPr>
      <w:suppressAutoHyphens/>
      <w:autoSpaceDE/>
      <w:adjustRightInd/>
      <w:spacing w:before="0"/>
      <w:jc w:val="left"/>
      <w:textAlignment w:val="baseline"/>
    </w:pPr>
    <w:rPr>
      <w:rFonts w:eastAsia="Arial"/>
      <w:b/>
      <w:bCs/>
      <w:kern w:val="3"/>
      <w:sz w:val="24"/>
      <w:szCs w:val="24"/>
      <w:lang w:eastAsia="ar-SA"/>
    </w:rPr>
  </w:style>
  <w:style w:type="paragraph" w:customStyle="1" w:styleId="xl74">
    <w:name w:val="xl74"/>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75">
    <w:name w:val="xl75"/>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76">
    <w:name w:val="xl76"/>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textAlignment w:val="center"/>
    </w:pPr>
    <w:rPr>
      <w:rFonts w:ascii="Cambria" w:eastAsia="Times New Roman" w:hAnsi="Cambria" w:cs="Times New Roman"/>
      <w:b/>
      <w:bCs/>
      <w:color w:val="000000"/>
      <w:sz w:val="16"/>
      <w:szCs w:val="16"/>
      <w:lang w:eastAsia="pl-PL"/>
    </w:rPr>
  </w:style>
  <w:style w:type="paragraph" w:customStyle="1" w:styleId="xl77">
    <w:name w:val="xl77"/>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cs="Times New Roman"/>
      <w:b/>
      <w:bCs/>
      <w:color w:val="000000"/>
      <w:sz w:val="16"/>
      <w:szCs w:val="16"/>
      <w:lang w:eastAsia="pl-PL"/>
    </w:rPr>
  </w:style>
  <w:style w:type="paragraph" w:customStyle="1" w:styleId="xl78">
    <w:name w:val="xl78"/>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mbria" w:eastAsia="Times New Roman" w:hAnsi="Cambria" w:cs="Times New Roman"/>
      <w:b/>
      <w:bCs/>
      <w:color w:val="000000"/>
      <w:sz w:val="16"/>
      <w:szCs w:val="16"/>
      <w:lang w:eastAsia="pl-PL"/>
    </w:rPr>
  </w:style>
  <w:style w:type="paragraph" w:customStyle="1" w:styleId="xl79">
    <w:name w:val="xl79"/>
    <w:basedOn w:val="Normalny"/>
    <w:rsid w:val="00265F98"/>
    <w:pP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80">
    <w:name w:val="xl80"/>
    <w:basedOn w:val="Normalny"/>
    <w:rsid w:val="00265F98"/>
    <w:pPr>
      <w:spacing w:before="100" w:beforeAutospacing="1" w:after="100" w:afterAutospacing="1" w:line="240" w:lineRule="auto"/>
      <w:jc w:val="left"/>
    </w:pPr>
    <w:rPr>
      <w:rFonts w:ascii="Cambria" w:eastAsia="Times New Roman" w:hAnsi="Cambria" w:cs="Times New Roman"/>
      <w:color w:val="000000"/>
      <w:sz w:val="16"/>
      <w:szCs w:val="16"/>
      <w:lang w:eastAsia="pl-PL"/>
    </w:rPr>
  </w:style>
  <w:style w:type="paragraph" w:customStyle="1" w:styleId="xl81">
    <w:name w:val="xl81"/>
    <w:basedOn w:val="Normalny"/>
    <w:rsid w:val="00265F9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Cambria" w:eastAsia="Times New Roman" w:hAnsi="Cambria" w:cs="Times New Roman"/>
      <w:color w:val="000000"/>
      <w:sz w:val="16"/>
      <w:szCs w:val="16"/>
      <w:lang w:eastAsia="pl-PL"/>
    </w:rPr>
  </w:style>
  <w:style w:type="numbering" w:customStyle="1" w:styleId="WW8Num8">
    <w:name w:val="WW8Num8"/>
    <w:basedOn w:val="Bezlisty"/>
    <w:rsid w:val="00C33BDE"/>
    <w:pPr>
      <w:numPr>
        <w:numId w:val="38"/>
      </w:numPr>
    </w:pPr>
  </w:style>
  <w:style w:type="character" w:customStyle="1" w:styleId="Nierozpoznanawzmianka4">
    <w:name w:val="Nierozpoznana wzmianka4"/>
    <w:basedOn w:val="Domylnaczcionkaakapitu"/>
    <w:uiPriority w:val="99"/>
    <w:semiHidden/>
    <w:unhideWhenUsed/>
    <w:rsid w:val="007018C6"/>
    <w:rPr>
      <w:color w:val="605E5C"/>
      <w:shd w:val="clear" w:color="auto" w:fill="E1DFDD"/>
    </w:rPr>
  </w:style>
  <w:style w:type="character" w:customStyle="1" w:styleId="normaltextrun">
    <w:name w:val="normaltextrun"/>
    <w:basedOn w:val="Domylnaczcionkaakapitu"/>
    <w:rsid w:val="007C6812"/>
  </w:style>
  <w:style w:type="character" w:customStyle="1" w:styleId="contextualspellingandgrammarerror">
    <w:name w:val="contextualspellingandgrammarerror"/>
    <w:basedOn w:val="Domylnaczcionkaakapitu"/>
    <w:rsid w:val="007C6812"/>
  </w:style>
  <w:style w:type="character" w:customStyle="1" w:styleId="Nierozpoznanawzmianka5">
    <w:name w:val="Nierozpoznana wzmianka5"/>
    <w:basedOn w:val="Domylnaczcionkaakapitu"/>
    <w:uiPriority w:val="99"/>
    <w:semiHidden/>
    <w:unhideWhenUsed/>
    <w:rsid w:val="004222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49952097">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41918122">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37776490">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1582598">
      <w:bodyDiv w:val="1"/>
      <w:marLeft w:val="0"/>
      <w:marRight w:val="0"/>
      <w:marTop w:val="0"/>
      <w:marBottom w:val="0"/>
      <w:divBdr>
        <w:top w:val="none" w:sz="0" w:space="0" w:color="auto"/>
        <w:left w:val="none" w:sz="0" w:space="0" w:color="auto"/>
        <w:bottom w:val="none" w:sz="0" w:space="0" w:color="auto"/>
        <w:right w:val="none" w:sz="0" w:space="0" w:color="auto"/>
      </w:divBdr>
      <w:divsChild>
        <w:div w:id="110827879">
          <w:marLeft w:val="360"/>
          <w:marRight w:val="0"/>
          <w:marTop w:val="72"/>
          <w:marBottom w:val="72"/>
          <w:divBdr>
            <w:top w:val="none" w:sz="0" w:space="0" w:color="auto"/>
            <w:left w:val="none" w:sz="0" w:space="0" w:color="auto"/>
            <w:bottom w:val="none" w:sz="0" w:space="0" w:color="auto"/>
            <w:right w:val="none" w:sz="0" w:space="0" w:color="auto"/>
          </w:divBdr>
          <w:divsChild>
            <w:div w:id="182570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21240477">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693923078">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861895792">
      <w:bodyDiv w:val="1"/>
      <w:marLeft w:val="0"/>
      <w:marRight w:val="0"/>
      <w:marTop w:val="0"/>
      <w:marBottom w:val="0"/>
      <w:divBdr>
        <w:top w:val="none" w:sz="0" w:space="0" w:color="auto"/>
        <w:left w:val="none" w:sz="0" w:space="0" w:color="auto"/>
        <w:bottom w:val="none" w:sz="0" w:space="0" w:color="auto"/>
        <w:right w:val="none" w:sz="0" w:space="0" w:color="auto"/>
      </w:divBdr>
    </w:div>
    <w:div w:id="884562293">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1124542397">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51981488">
      <w:bodyDiv w:val="1"/>
      <w:marLeft w:val="0"/>
      <w:marRight w:val="0"/>
      <w:marTop w:val="0"/>
      <w:marBottom w:val="0"/>
      <w:divBdr>
        <w:top w:val="none" w:sz="0" w:space="0" w:color="auto"/>
        <w:left w:val="none" w:sz="0" w:space="0" w:color="auto"/>
        <w:bottom w:val="none" w:sz="0" w:space="0" w:color="auto"/>
        <w:right w:val="none" w:sz="0" w:space="0" w:color="auto"/>
      </w:divBdr>
      <w:divsChild>
        <w:div w:id="1826192619">
          <w:marLeft w:val="360"/>
          <w:marRight w:val="0"/>
          <w:marTop w:val="72"/>
          <w:marBottom w:val="72"/>
          <w:divBdr>
            <w:top w:val="none" w:sz="0" w:space="0" w:color="auto"/>
            <w:left w:val="none" w:sz="0" w:space="0" w:color="auto"/>
            <w:bottom w:val="none" w:sz="0" w:space="0" w:color="auto"/>
            <w:right w:val="none" w:sz="0" w:space="0" w:color="auto"/>
          </w:divBdr>
          <w:divsChild>
            <w:div w:id="82039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671835490">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1908566331">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bliniec@katowice.lasy.gov.pl" TargetMode="External"/><Relationship Id="rId13" Type="http://schemas.openxmlformats.org/officeDocument/2006/relationships/hyperlink" Target="mailto:iod@comp-net.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ubliniec@katowice.lasy.gov.pl"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arzena.wator@katowice.lasy.gov.pl" TargetMode="External"/><Relationship Id="rId4" Type="http://schemas.openxmlformats.org/officeDocument/2006/relationships/settings" Target="settings.xml"/><Relationship Id="rId9" Type="http://schemas.openxmlformats.org/officeDocument/2006/relationships/hyperlink" Target="mailto:lubliniec@katowice.lasy.gov.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CB892-C02C-4576-950E-B0CF41646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16</Pages>
  <Words>5582</Words>
  <Characters>33498</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PPU</vt:lpstr>
    </vt:vector>
  </TitlesOfParts>
  <Company/>
  <LinksUpToDate>false</LinksUpToDate>
  <CharactersWithSpaces>39002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dc:title>
  <dc:creator>Jacek Walski</dc:creator>
  <cp:lastModifiedBy>Marzena Wątor-Znojek</cp:lastModifiedBy>
  <cp:revision>5</cp:revision>
  <cp:lastPrinted>2023-04-13T07:50:00Z</cp:lastPrinted>
  <dcterms:created xsi:type="dcterms:W3CDTF">2023-04-12T11:53:00Z</dcterms:created>
  <dcterms:modified xsi:type="dcterms:W3CDTF">2023-04-13T07:52:00Z</dcterms:modified>
</cp:coreProperties>
</file>