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26611" w14:textId="63899A12" w:rsidR="0023121D" w:rsidRDefault="0023121D"/>
    <w:p w14:paraId="63800FC0" w14:textId="2E54990F" w:rsidR="008D7A0B" w:rsidRPr="00393424" w:rsidRDefault="00393424" w:rsidP="008D7A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sz w:val="28"/>
          <w:szCs w:val="28"/>
          <w:u w:val="single"/>
          <w:lang w:eastAsia="pl-PL"/>
        </w:rPr>
      </w:pPr>
      <w:bookmarkStart w:id="0" w:name="_Hlk24561211"/>
      <w:r w:rsidRPr="00393424">
        <w:rPr>
          <w:rFonts w:eastAsia="Times New Roman" w:cs="Arial"/>
          <w:sz w:val="28"/>
          <w:szCs w:val="28"/>
          <w:u w:val="single"/>
          <w:lang w:eastAsia="pl-PL"/>
        </w:rPr>
        <w:t>Uzasadnienie</w:t>
      </w:r>
    </w:p>
    <w:p w14:paraId="42E916C9" w14:textId="12CC563D" w:rsidR="008D7A0B" w:rsidRPr="0024793C" w:rsidRDefault="00A3155C" w:rsidP="008D7A0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b/>
          <w:bCs/>
          <w:szCs w:val="20"/>
          <w:lang w:eastAsia="pl-PL"/>
        </w:rPr>
      </w:pPr>
      <w:r>
        <w:rPr>
          <w:rFonts w:eastAsia="Times New Roman" w:cs="Arial"/>
          <w:b/>
          <w:bCs/>
          <w:szCs w:val="20"/>
          <w:lang w:eastAsia="pl-PL"/>
        </w:rPr>
        <w:t xml:space="preserve"> </w:t>
      </w:r>
    </w:p>
    <w:p w14:paraId="3CA2B811" w14:textId="23CB0125" w:rsidR="00C200C2" w:rsidRDefault="008D7A0B" w:rsidP="00393424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 w:rsidRPr="005A24DE">
        <w:rPr>
          <w:rFonts w:eastAsia="Times New Roman" w:cs="Arial"/>
          <w:szCs w:val="20"/>
          <w:lang w:eastAsia="pl-PL"/>
        </w:rPr>
        <w:t xml:space="preserve">Konieczność nowelizacji </w:t>
      </w:r>
      <w:r>
        <w:rPr>
          <w:rFonts w:eastAsia="Times New Roman" w:cs="Arial"/>
          <w:szCs w:val="20"/>
          <w:lang w:eastAsia="pl-PL"/>
        </w:rPr>
        <w:t xml:space="preserve">rozporządzenia </w:t>
      </w:r>
      <w:r w:rsidRPr="00F5215C">
        <w:rPr>
          <w:rFonts w:eastAsia="Times New Roman" w:cs="Arial"/>
          <w:szCs w:val="20"/>
          <w:lang w:eastAsia="pl-PL"/>
        </w:rPr>
        <w:t xml:space="preserve">Ministra Sprawiedliwości z dnia 17 </w:t>
      </w:r>
      <w:r>
        <w:rPr>
          <w:rFonts w:eastAsia="Times New Roman" w:cs="Arial"/>
          <w:szCs w:val="20"/>
          <w:lang w:eastAsia="pl-PL"/>
        </w:rPr>
        <w:t xml:space="preserve">listopada </w:t>
      </w:r>
      <w:r w:rsidRPr="00F5215C">
        <w:rPr>
          <w:rFonts w:eastAsia="Times New Roman" w:cs="Arial"/>
          <w:szCs w:val="20"/>
          <w:lang w:eastAsia="pl-PL"/>
        </w:rPr>
        <w:t xml:space="preserve">2014 r. </w:t>
      </w:r>
      <w:r w:rsidRPr="0024793C">
        <w:rPr>
          <w:rFonts w:eastAsia="Times New Roman" w:cs="Arial"/>
          <w:i/>
          <w:iCs/>
          <w:szCs w:val="20"/>
          <w:lang w:eastAsia="pl-PL"/>
        </w:rPr>
        <w:t>w sprawie szczegółowego sposobu prowadzenia rejestrów wchodzących w skład Krajowego Rejestru Sądowego i szczegółowej treści wpisów w tych rejestrach</w:t>
      </w:r>
      <w:r w:rsidRPr="00F5215C">
        <w:rPr>
          <w:rFonts w:eastAsia="Times New Roman" w:cs="Arial"/>
          <w:szCs w:val="20"/>
          <w:lang w:eastAsia="pl-PL"/>
        </w:rPr>
        <w:t xml:space="preserve"> (Dz. U. poz. 1667, z </w:t>
      </w:r>
      <w:proofErr w:type="spellStart"/>
      <w:r w:rsidRPr="00F5215C">
        <w:rPr>
          <w:rFonts w:eastAsia="Times New Roman" w:cs="Arial"/>
          <w:szCs w:val="20"/>
          <w:lang w:eastAsia="pl-PL"/>
        </w:rPr>
        <w:t>późn</w:t>
      </w:r>
      <w:proofErr w:type="spellEnd"/>
      <w:r w:rsidRPr="00F5215C">
        <w:rPr>
          <w:rFonts w:eastAsia="Times New Roman" w:cs="Arial"/>
          <w:szCs w:val="20"/>
          <w:lang w:eastAsia="pl-PL"/>
        </w:rPr>
        <w:t>. zm.</w:t>
      </w:r>
      <w:r w:rsidR="00420D57">
        <w:rPr>
          <w:rFonts w:eastAsia="Times New Roman" w:cs="Arial"/>
          <w:szCs w:val="20"/>
          <w:lang w:eastAsia="pl-PL"/>
        </w:rPr>
        <w:t>; dalej:</w:t>
      </w:r>
      <w:r>
        <w:rPr>
          <w:rFonts w:eastAsia="Times New Roman" w:cs="Arial"/>
          <w:szCs w:val="20"/>
          <w:lang w:eastAsia="pl-PL"/>
        </w:rPr>
        <w:t xml:space="preserve"> rozporządzenie o szczegółowej treści wpisów</w:t>
      </w:r>
      <w:r w:rsidR="00420D57">
        <w:rPr>
          <w:rFonts w:eastAsia="Times New Roman" w:cs="Arial"/>
          <w:szCs w:val="20"/>
          <w:lang w:eastAsia="pl-PL"/>
        </w:rPr>
        <w:t>)</w:t>
      </w:r>
      <w:r>
        <w:rPr>
          <w:rFonts w:eastAsia="Times New Roman" w:cs="Arial"/>
          <w:szCs w:val="20"/>
          <w:lang w:eastAsia="pl-PL"/>
        </w:rPr>
        <w:t>, wynika z</w:t>
      </w:r>
      <w:r w:rsidR="00622ADC">
        <w:rPr>
          <w:rFonts w:eastAsia="Times New Roman" w:cs="Arial"/>
          <w:szCs w:val="20"/>
          <w:lang w:eastAsia="pl-PL"/>
        </w:rPr>
        <w:t xml:space="preserve"> ustawy z</w:t>
      </w:r>
      <w:r w:rsidR="00A639A1">
        <w:rPr>
          <w:rFonts w:eastAsia="Times New Roman" w:cs="Arial"/>
          <w:szCs w:val="20"/>
          <w:lang w:eastAsia="pl-PL"/>
        </w:rPr>
        <w:t> </w:t>
      </w:r>
      <w:r w:rsidR="00622ADC">
        <w:rPr>
          <w:rFonts w:eastAsia="Times New Roman" w:cs="Arial"/>
          <w:szCs w:val="20"/>
          <w:lang w:eastAsia="pl-PL"/>
        </w:rPr>
        <w:t>dnia 8 lipca 2021 r. o zmianie ustawy o Bankowym Funduszu Gwarancyjnym, systemie gwarantowania depozytów oraz przymusowej restrukturyzacji oraz niektórych innych ustaw (Dz. U. poz. 1598), która wprowadza instytucję zastępcy administratora, przewidując w</w:t>
      </w:r>
      <w:r w:rsidR="00A639A1">
        <w:rPr>
          <w:rFonts w:eastAsia="Times New Roman" w:cs="Arial"/>
          <w:szCs w:val="20"/>
          <w:lang w:eastAsia="pl-PL"/>
        </w:rPr>
        <w:t> </w:t>
      </w:r>
      <w:r w:rsidR="00622ADC">
        <w:rPr>
          <w:rFonts w:eastAsia="Times New Roman" w:cs="Arial"/>
          <w:szCs w:val="20"/>
          <w:lang w:eastAsia="pl-PL"/>
        </w:rPr>
        <w:t xml:space="preserve">projekcie zmiany art. 114 ust. 5 tej ustawy, że ustanowienie </w:t>
      </w:r>
      <w:r w:rsidR="00E84771">
        <w:rPr>
          <w:rFonts w:eastAsia="Times New Roman" w:cs="Arial"/>
          <w:szCs w:val="20"/>
          <w:lang w:eastAsia="pl-PL"/>
        </w:rPr>
        <w:t xml:space="preserve">w przypadku przymusowej restrukturyzacji </w:t>
      </w:r>
      <w:r w:rsidR="00622ADC">
        <w:rPr>
          <w:rFonts w:eastAsia="Times New Roman" w:cs="Arial"/>
          <w:szCs w:val="20"/>
          <w:lang w:eastAsia="pl-PL"/>
        </w:rPr>
        <w:t xml:space="preserve">administratora, jak i zastępcy administratora, podlega </w:t>
      </w:r>
      <w:r w:rsidR="00AD0DE2">
        <w:rPr>
          <w:rFonts w:eastAsia="Times New Roman" w:cs="Arial"/>
          <w:szCs w:val="20"/>
          <w:lang w:eastAsia="pl-PL"/>
        </w:rPr>
        <w:t xml:space="preserve">obowiązkowi </w:t>
      </w:r>
      <w:r w:rsidR="00622ADC">
        <w:rPr>
          <w:rFonts w:eastAsia="Times New Roman" w:cs="Arial"/>
          <w:szCs w:val="20"/>
          <w:lang w:eastAsia="pl-PL"/>
        </w:rPr>
        <w:t>zgłoszeni</w:t>
      </w:r>
      <w:r w:rsidR="00AD0DE2">
        <w:rPr>
          <w:rFonts w:eastAsia="Times New Roman" w:cs="Arial"/>
          <w:szCs w:val="20"/>
          <w:lang w:eastAsia="pl-PL"/>
        </w:rPr>
        <w:t>a</w:t>
      </w:r>
      <w:r w:rsidR="00622ADC">
        <w:rPr>
          <w:rFonts w:eastAsia="Times New Roman" w:cs="Arial"/>
          <w:szCs w:val="20"/>
          <w:lang w:eastAsia="pl-PL"/>
        </w:rPr>
        <w:t xml:space="preserve"> do Krajowego Rejestru Sądowego.</w:t>
      </w:r>
      <w:r w:rsidR="00E84771">
        <w:rPr>
          <w:rFonts w:eastAsia="Times New Roman" w:cs="Arial"/>
          <w:szCs w:val="20"/>
          <w:lang w:eastAsia="pl-PL"/>
        </w:rPr>
        <w:t xml:space="preserve"> Jednocześnie art. 3 tej ustawy dokonuje stosownych zmian w ustawie z dnia 20 sierpnia 1997 r. o Krajowym Rejestrze Sądowym (Dz. U. z 2021 r. poz. 112, z </w:t>
      </w:r>
      <w:proofErr w:type="spellStart"/>
      <w:r w:rsidR="00E84771">
        <w:rPr>
          <w:rFonts w:eastAsia="Times New Roman" w:cs="Arial"/>
          <w:szCs w:val="20"/>
          <w:lang w:eastAsia="pl-PL"/>
        </w:rPr>
        <w:t>późn</w:t>
      </w:r>
      <w:proofErr w:type="spellEnd"/>
      <w:r w:rsidR="00E84771">
        <w:rPr>
          <w:rFonts w:eastAsia="Times New Roman" w:cs="Arial"/>
          <w:szCs w:val="20"/>
          <w:lang w:eastAsia="pl-PL"/>
        </w:rPr>
        <w:t>. zm.).</w:t>
      </w:r>
      <w:r w:rsidR="00AD0DE2">
        <w:rPr>
          <w:rFonts w:eastAsia="Times New Roman" w:cs="Arial"/>
          <w:szCs w:val="20"/>
          <w:lang w:eastAsia="pl-PL"/>
        </w:rPr>
        <w:t xml:space="preserve"> Zmiany </w:t>
      </w:r>
      <w:r w:rsidR="00E84771">
        <w:rPr>
          <w:rFonts w:eastAsia="Times New Roman" w:cs="Arial"/>
          <w:szCs w:val="20"/>
          <w:lang w:eastAsia="pl-PL"/>
        </w:rPr>
        <w:t xml:space="preserve">ustawowe </w:t>
      </w:r>
      <w:r w:rsidR="00AD0DE2">
        <w:rPr>
          <w:rFonts w:eastAsia="Times New Roman" w:cs="Arial"/>
          <w:szCs w:val="20"/>
          <w:lang w:eastAsia="pl-PL"/>
        </w:rPr>
        <w:t xml:space="preserve">w tym zakresie mają wejść w życie </w:t>
      </w:r>
      <w:r w:rsidR="00AD0DE2" w:rsidRPr="00611146">
        <w:rPr>
          <w:rFonts w:eastAsia="Times New Roman" w:cs="Arial"/>
          <w:b/>
          <w:bCs/>
          <w:szCs w:val="20"/>
          <w:lang w:eastAsia="pl-PL"/>
        </w:rPr>
        <w:t>z dniem 1 czerwca 2022 r.</w:t>
      </w:r>
      <w:r w:rsidR="00AD0DE2">
        <w:rPr>
          <w:rFonts w:eastAsia="Times New Roman" w:cs="Arial"/>
          <w:szCs w:val="20"/>
          <w:lang w:eastAsia="pl-PL"/>
        </w:rPr>
        <w:t xml:space="preserve">, a zatem do tego czasu należy dokonać istotnych modyfikacji w systemie teleinformatycznym obsługującym Krajowy Rejestr Sądowy, w tym </w:t>
      </w:r>
      <w:r w:rsidR="00393424">
        <w:rPr>
          <w:rFonts w:eastAsia="Times New Roman" w:cs="Arial"/>
          <w:szCs w:val="20"/>
          <w:lang w:eastAsia="pl-PL"/>
        </w:rPr>
        <w:t xml:space="preserve">w </w:t>
      </w:r>
      <w:r w:rsidR="00AD0DE2">
        <w:rPr>
          <w:rFonts w:eastAsia="Times New Roman" w:cs="Arial"/>
          <w:szCs w:val="20"/>
          <w:lang w:eastAsia="pl-PL"/>
        </w:rPr>
        <w:t>system</w:t>
      </w:r>
      <w:r w:rsidR="00393424">
        <w:rPr>
          <w:rFonts w:eastAsia="Times New Roman" w:cs="Arial"/>
          <w:szCs w:val="20"/>
          <w:lang w:eastAsia="pl-PL"/>
        </w:rPr>
        <w:t>ie</w:t>
      </w:r>
      <w:r w:rsidR="00AD0DE2">
        <w:rPr>
          <w:rFonts w:eastAsia="Times New Roman" w:cs="Arial"/>
          <w:szCs w:val="20"/>
          <w:lang w:eastAsia="pl-PL"/>
        </w:rPr>
        <w:t xml:space="preserve"> wpisów </w:t>
      </w:r>
      <w:r w:rsidR="00C200C2">
        <w:rPr>
          <w:rFonts w:eastAsia="Times New Roman" w:cs="Arial"/>
          <w:szCs w:val="20"/>
          <w:lang w:eastAsia="pl-PL"/>
        </w:rPr>
        <w:t xml:space="preserve">w tym rejestrze, </w:t>
      </w:r>
      <w:r w:rsidR="00393424">
        <w:rPr>
          <w:rFonts w:eastAsia="Times New Roman" w:cs="Arial"/>
          <w:szCs w:val="20"/>
          <w:lang w:eastAsia="pl-PL"/>
        </w:rPr>
        <w:t xml:space="preserve">którego struktura i zakres wpisywanych danych </w:t>
      </w:r>
      <w:r w:rsidR="00C200C2">
        <w:rPr>
          <w:rFonts w:eastAsia="Times New Roman" w:cs="Arial"/>
          <w:szCs w:val="20"/>
          <w:lang w:eastAsia="pl-PL"/>
        </w:rPr>
        <w:t>określon</w:t>
      </w:r>
      <w:r w:rsidR="00393424">
        <w:rPr>
          <w:rFonts w:eastAsia="Times New Roman" w:cs="Arial"/>
          <w:szCs w:val="20"/>
          <w:lang w:eastAsia="pl-PL"/>
        </w:rPr>
        <w:t>e są</w:t>
      </w:r>
      <w:r w:rsidR="00C200C2">
        <w:rPr>
          <w:rFonts w:eastAsia="Times New Roman" w:cs="Arial"/>
          <w:szCs w:val="20"/>
          <w:lang w:eastAsia="pl-PL"/>
        </w:rPr>
        <w:t xml:space="preserve"> ww. rozporządzeniem o</w:t>
      </w:r>
      <w:r w:rsidR="00A639A1">
        <w:rPr>
          <w:rFonts w:eastAsia="Times New Roman" w:cs="Arial"/>
          <w:szCs w:val="20"/>
          <w:lang w:eastAsia="pl-PL"/>
        </w:rPr>
        <w:t> </w:t>
      </w:r>
      <w:r w:rsidR="00C200C2">
        <w:rPr>
          <w:rFonts w:eastAsia="Times New Roman" w:cs="Arial"/>
          <w:szCs w:val="20"/>
          <w:lang w:eastAsia="pl-PL"/>
        </w:rPr>
        <w:t>szczegółowej treści wpisów.</w:t>
      </w:r>
    </w:p>
    <w:p w14:paraId="50B8A31E" w14:textId="099419C2" w:rsidR="00622ADC" w:rsidRDefault="00C200C2" w:rsidP="00393424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Struktura systemu teleinformatycznego obsługującego Krajowy Rejestr Sądowy nie przewiduje możliwości wpisania zastępcy administratora, dla które</w:t>
      </w:r>
      <w:r w:rsidR="00E00D0B">
        <w:rPr>
          <w:rFonts w:eastAsia="Times New Roman" w:cs="Arial"/>
          <w:szCs w:val="20"/>
          <w:lang w:eastAsia="pl-PL"/>
        </w:rPr>
        <w:t>go</w:t>
      </w:r>
      <w:r>
        <w:rPr>
          <w:rFonts w:eastAsia="Times New Roman" w:cs="Arial"/>
          <w:szCs w:val="20"/>
          <w:lang w:eastAsia="pl-PL"/>
        </w:rPr>
        <w:t xml:space="preserve"> konieczne jest stworzenie </w:t>
      </w:r>
      <w:r w:rsidR="00A639A1">
        <w:rPr>
          <w:rFonts w:eastAsia="Times New Roman" w:cs="Arial"/>
          <w:szCs w:val="20"/>
          <w:lang w:eastAsia="pl-PL"/>
        </w:rPr>
        <w:t>osobnych (nowych) pó</w:t>
      </w:r>
      <w:r w:rsidR="00F8474B">
        <w:rPr>
          <w:rFonts w:eastAsia="Times New Roman" w:cs="Arial"/>
          <w:szCs w:val="20"/>
          <w:lang w:eastAsia="pl-PL"/>
        </w:rPr>
        <w:t>l</w:t>
      </w:r>
      <w:r>
        <w:rPr>
          <w:rFonts w:eastAsia="Times New Roman" w:cs="Arial"/>
          <w:szCs w:val="20"/>
          <w:lang w:eastAsia="pl-PL"/>
        </w:rPr>
        <w:t xml:space="preserve">, </w:t>
      </w:r>
      <w:r w:rsidR="00A639A1">
        <w:rPr>
          <w:rFonts w:eastAsia="Times New Roman" w:cs="Arial"/>
          <w:szCs w:val="20"/>
          <w:lang w:eastAsia="pl-PL"/>
        </w:rPr>
        <w:t>co</w:t>
      </w:r>
      <w:r>
        <w:rPr>
          <w:rFonts w:eastAsia="Times New Roman" w:cs="Arial"/>
          <w:szCs w:val="20"/>
          <w:lang w:eastAsia="pl-PL"/>
        </w:rPr>
        <w:t xml:space="preserve"> musi być uwzględnion</w:t>
      </w:r>
      <w:r w:rsidR="00A639A1">
        <w:rPr>
          <w:rFonts w:eastAsia="Times New Roman" w:cs="Arial"/>
          <w:szCs w:val="20"/>
          <w:lang w:eastAsia="pl-PL"/>
        </w:rPr>
        <w:t>e</w:t>
      </w:r>
      <w:r>
        <w:rPr>
          <w:rFonts w:eastAsia="Times New Roman" w:cs="Arial"/>
          <w:szCs w:val="20"/>
          <w:lang w:eastAsia="pl-PL"/>
        </w:rPr>
        <w:t xml:space="preserve"> w sześciu miejscach</w:t>
      </w:r>
      <w:r w:rsidR="00393424">
        <w:rPr>
          <w:rFonts w:eastAsia="Times New Roman" w:cs="Arial"/>
          <w:szCs w:val="20"/>
          <w:lang w:eastAsia="pl-PL"/>
        </w:rPr>
        <w:t xml:space="preserve"> określonych we </w:t>
      </w:r>
      <w:r>
        <w:rPr>
          <w:rFonts w:eastAsia="Times New Roman" w:cs="Arial"/>
          <w:szCs w:val="20"/>
          <w:lang w:eastAsia="pl-PL"/>
        </w:rPr>
        <w:t xml:space="preserve">wprowadzeniu do wyliczenia w § 28 pkt 6 lit. d, § 58 pkt 7 lit. d, § 71 pkt 6 lit. d, § 82 pkt 6 lit d, § 94 pkt 6 lit. d oraz </w:t>
      </w:r>
      <w:r w:rsidR="00E00D0B">
        <w:rPr>
          <w:rFonts w:eastAsia="Times New Roman" w:cs="Arial"/>
          <w:szCs w:val="20"/>
          <w:lang w:eastAsia="pl-PL"/>
        </w:rPr>
        <w:t>§ 143 pkt 7 lit. d rozporządzenia o szczegółowej treści wpisów.</w:t>
      </w:r>
      <w:r w:rsidR="00A639A1">
        <w:rPr>
          <w:rFonts w:eastAsia="Times New Roman" w:cs="Arial"/>
          <w:szCs w:val="20"/>
          <w:lang w:eastAsia="pl-PL"/>
        </w:rPr>
        <w:t xml:space="preserve"> Zmiana tej struktury w systemie teleinformatycznym wymaga uprzedniej zmiany rozporządzenia o szczegółowej treści wpisów.</w:t>
      </w:r>
    </w:p>
    <w:p w14:paraId="722077C4" w14:textId="11ACDCC1" w:rsidR="00393424" w:rsidRDefault="00393424" w:rsidP="00393424">
      <w:pPr>
        <w:spacing w:before="120"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</w:t>
      </w:r>
      <w:r w:rsidRPr="005650D5">
        <w:rPr>
          <w:rFonts w:cs="Times New Roman"/>
          <w:szCs w:val="24"/>
        </w:rPr>
        <w:t xml:space="preserve"> związku z </w:t>
      </w:r>
      <w:r>
        <w:rPr>
          <w:rFonts w:cs="Times New Roman"/>
          <w:szCs w:val="24"/>
        </w:rPr>
        <w:t>t</w:t>
      </w:r>
      <w:r w:rsidRPr="005650D5">
        <w:rPr>
          <w:rFonts w:cs="Times New Roman"/>
          <w:szCs w:val="24"/>
        </w:rPr>
        <w:t>ym</w:t>
      </w:r>
      <w:r w:rsidR="00A639A1">
        <w:rPr>
          <w:rFonts w:cs="Times New Roman"/>
          <w:szCs w:val="24"/>
        </w:rPr>
        <w:t>, że zmiany ustawowe przewidujące obowiązek zgłoszenia do Krajowego Rejestru Sądowego faktu ustanowienia również zastępcy administratora</w:t>
      </w:r>
      <w:r w:rsidR="00FC01A2">
        <w:rPr>
          <w:rFonts w:cs="Times New Roman"/>
          <w:szCs w:val="24"/>
        </w:rPr>
        <w:t>,</w:t>
      </w:r>
      <w:r w:rsidRPr="005650D5">
        <w:rPr>
          <w:rFonts w:cs="Times New Roman"/>
          <w:szCs w:val="24"/>
        </w:rPr>
        <w:t xml:space="preserve"> </w:t>
      </w:r>
      <w:r w:rsidR="00A639A1">
        <w:rPr>
          <w:rFonts w:cs="Times New Roman"/>
          <w:szCs w:val="24"/>
        </w:rPr>
        <w:t xml:space="preserve">wejdą w życie </w:t>
      </w:r>
      <w:r w:rsidR="00A639A1" w:rsidRPr="00611146">
        <w:rPr>
          <w:rFonts w:cs="Times New Roman"/>
          <w:b/>
          <w:bCs/>
          <w:szCs w:val="24"/>
        </w:rPr>
        <w:t>z dniem 1 czerwca</w:t>
      </w:r>
      <w:r w:rsidRPr="00611146">
        <w:rPr>
          <w:rFonts w:cs="Times New Roman"/>
          <w:b/>
          <w:bCs/>
          <w:szCs w:val="24"/>
        </w:rPr>
        <w:t xml:space="preserve"> 2022 r.</w:t>
      </w:r>
      <w:r>
        <w:rPr>
          <w:rFonts w:cs="Times New Roman"/>
          <w:szCs w:val="24"/>
        </w:rPr>
        <w:t>,</w:t>
      </w:r>
      <w:r w:rsidRPr="005650D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przedmiotowe </w:t>
      </w:r>
      <w:r w:rsidRPr="005650D5">
        <w:rPr>
          <w:rFonts w:cs="Times New Roman"/>
          <w:szCs w:val="24"/>
        </w:rPr>
        <w:t>rozporządzenie</w:t>
      </w:r>
      <w:r>
        <w:rPr>
          <w:rFonts w:cs="Times New Roman"/>
          <w:szCs w:val="24"/>
        </w:rPr>
        <w:t xml:space="preserve"> zmieniające rozporządzenie </w:t>
      </w:r>
      <w:r w:rsidR="00A639A1">
        <w:rPr>
          <w:rFonts w:cs="Times New Roman"/>
          <w:szCs w:val="24"/>
        </w:rPr>
        <w:t>o szczegółowej treści wpisów</w:t>
      </w:r>
      <w:r w:rsidRPr="005650D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musi</w:t>
      </w:r>
      <w:r w:rsidRPr="005650D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również </w:t>
      </w:r>
      <w:r w:rsidRPr="005650D5">
        <w:rPr>
          <w:rFonts w:cs="Times New Roman"/>
          <w:szCs w:val="24"/>
        </w:rPr>
        <w:t>wejść w życie</w:t>
      </w:r>
      <w:r>
        <w:rPr>
          <w:rFonts w:cs="Times New Roman"/>
          <w:szCs w:val="24"/>
        </w:rPr>
        <w:t xml:space="preserve"> w tym samym dniu</w:t>
      </w:r>
      <w:r w:rsidRPr="005650D5">
        <w:rPr>
          <w:rFonts w:cs="Times New Roman"/>
          <w:szCs w:val="24"/>
        </w:rPr>
        <w:t>.</w:t>
      </w:r>
    </w:p>
    <w:p w14:paraId="629F910A" w14:textId="77777777" w:rsidR="00393424" w:rsidRPr="005650D5" w:rsidRDefault="00393424" w:rsidP="00393424">
      <w:pPr>
        <w:pStyle w:val="NIEARTTEKSTtekstnieartykuowanynppodstprawnarozplubpreambua"/>
        <w:ind w:firstLine="709"/>
        <w:rPr>
          <w:rFonts w:ascii="Times New Roman" w:hAnsi="Times New Roman" w:cs="Times New Roman"/>
          <w:szCs w:val="24"/>
        </w:rPr>
      </w:pPr>
      <w:r w:rsidRPr="005650D5">
        <w:rPr>
          <w:rFonts w:ascii="Times New Roman" w:hAnsi="Times New Roman" w:cs="Times New Roman"/>
          <w:szCs w:val="24"/>
        </w:rPr>
        <w:t>Przedmiot projektowanej regulacji nie jest sprzeczny z prawem Unii Europejskiej.</w:t>
      </w:r>
    </w:p>
    <w:p w14:paraId="1E8C09C5" w14:textId="74D040E2" w:rsidR="00393424" w:rsidRPr="005B1FE8" w:rsidRDefault="00393424" w:rsidP="00393424">
      <w:pPr>
        <w:pStyle w:val="ARTartustawynprozporzdzenia"/>
        <w:ind w:firstLine="708"/>
        <w:rPr>
          <w:rFonts w:ascii="Times New Roman" w:hAnsi="Times New Roman" w:cs="Times New Roman"/>
          <w:spacing w:val="-2"/>
          <w:szCs w:val="24"/>
        </w:rPr>
      </w:pPr>
      <w:r w:rsidRPr="005650D5">
        <w:rPr>
          <w:rFonts w:ascii="Times New Roman" w:hAnsi="Times New Roman" w:cs="Times New Roman"/>
          <w:szCs w:val="24"/>
        </w:rPr>
        <w:lastRenderedPageBreak/>
        <w:t>Zgodnie z art.</w:t>
      </w:r>
      <w:r w:rsidRPr="005650D5">
        <w:rPr>
          <w:rFonts w:ascii="Times New Roman" w:hAnsi="Times New Roman" w:cs="Times New Roman"/>
          <w:spacing w:val="-2"/>
          <w:szCs w:val="24"/>
        </w:rPr>
        <w:t xml:space="preserve"> 4 ustawy z dnia 7 lipca 2005 r. o działalności lobbingowej w procesie</w:t>
      </w:r>
      <w:r w:rsidRPr="005B1FE8">
        <w:rPr>
          <w:rFonts w:ascii="Times New Roman" w:hAnsi="Times New Roman" w:cs="Times New Roman"/>
          <w:spacing w:val="-2"/>
          <w:szCs w:val="24"/>
        </w:rPr>
        <w:t xml:space="preserve"> stanowienia prawa (Dz. U. z 2017 r. poz. 248) projekt zosta</w:t>
      </w:r>
      <w:r w:rsidR="005F728D">
        <w:rPr>
          <w:rFonts w:ascii="Times New Roman" w:hAnsi="Times New Roman" w:cs="Times New Roman"/>
          <w:spacing w:val="-2"/>
          <w:szCs w:val="24"/>
        </w:rPr>
        <w:t>ł</w:t>
      </w:r>
      <w:r w:rsidRPr="005B1FE8">
        <w:rPr>
          <w:rFonts w:ascii="Times New Roman" w:hAnsi="Times New Roman" w:cs="Times New Roman"/>
          <w:spacing w:val="-2"/>
          <w:szCs w:val="24"/>
        </w:rPr>
        <w:t xml:space="preserve"> zamieszczony w wykazie prac legislacyjnych Ministra Sprawiedliwości.</w:t>
      </w:r>
    </w:p>
    <w:p w14:paraId="7D5F9BEF" w14:textId="4236605A" w:rsidR="00393424" w:rsidRDefault="00393424" w:rsidP="00393424">
      <w:pPr>
        <w:pStyle w:val="ARTartustawynprozporzdzenia"/>
        <w:ind w:firstLine="708"/>
        <w:rPr>
          <w:rFonts w:ascii="Times New Roman" w:hAnsi="Times New Roman" w:cs="Times New Roman"/>
          <w:spacing w:val="-2"/>
          <w:szCs w:val="24"/>
        </w:rPr>
      </w:pPr>
      <w:r w:rsidRPr="005B1FE8">
        <w:rPr>
          <w:rFonts w:ascii="Times New Roman" w:hAnsi="Times New Roman" w:cs="Times New Roman"/>
          <w:spacing w:val="-2"/>
          <w:szCs w:val="24"/>
        </w:rPr>
        <w:t>Zgodnie z wymogiem art. 5 ww. ustawy oraz § 52 uchwały nr 190 Rady Ministrów z dnia 29 października 2013 r. - Regulamin pracy Rady Ministrów (M.P. z 2016 r. poz. 1006</w:t>
      </w:r>
      <w:r>
        <w:rPr>
          <w:rFonts w:ascii="Times New Roman" w:hAnsi="Times New Roman" w:cs="Times New Roman"/>
          <w:spacing w:val="-2"/>
          <w:szCs w:val="24"/>
        </w:rPr>
        <w:t xml:space="preserve">, z </w:t>
      </w:r>
      <w:proofErr w:type="spellStart"/>
      <w:r>
        <w:rPr>
          <w:rFonts w:ascii="Times New Roman" w:hAnsi="Times New Roman" w:cs="Times New Roman"/>
          <w:spacing w:val="-2"/>
          <w:szCs w:val="24"/>
        </w:rPr>
        <w:t>późn</w:t>
      </w:r>
      <w:proofErr w:type="spellEnd"/>
      <w:r>
        <w:rPr>
          <w:rFonts w:ascii="Times New Roman" w:hAnsi="Times New Roman" w:cs="Times New Roman"/>
          <w:spacing w:val="-2"/>
          <w:szCs w:val="24"/>
        </w:rPr>
        <w:t>. zm.</w:t>
      </w:r>
      <w:r w:rsidRPr="005B1FE8">
        <w:rPr>
          <w:rFonts w:ascii="Times New Roman" w:hAnsi="Times New Roman" w:cs="Times New Roman"/>
          <w:spacing w:val="-2"/>
          <w:szCs w:val="24"/>
        </w:rPr>
        <w:t>) z chwilą skierowania projektu do uzgodnień</w:t>
      </w:r>
      <w:r w:rsidR="00F8474B">
        <w:rPr>
          <w:rFonts w:ascii="Times New Roman" w:hAnsi="Times New Roman" w:cs="Times New Roman"/>
          <w:spacing w:val="-2"/>
          <w:szCs w:val="24"/>
        </w:rPr>
        <w:t xml:space="preserve"> międzyresortowych </w:t>
      </w:r>
      <w:r w:rsidRPr="005B1FE8">
        <w:rPr>
          <w:rFonts w:ascii="Times New Roman" w:hAnsi="Times New Roman" w:cs="Times New Roman"/>
          <w:spacing w:val="-2"/>
          <w:szCs w:val="24"/>
        </w:rPr>
        <w:t>projekt zosta</w:t>
      </w:r>
      <w:r w:rsidR="005F728D">
        <w:rPr>
          <w:rFonts w:ascii="Times New Roman" w:hAnsi="Times New Roman" w:cs="Times New Roman"/>
          <w:spacing w:val="-2"/>
          <w:szCs w:val="24"/>
        </w:rPr>
        <w:t>ł</w:t>
      </w:r>
      <w:r w:rsidRPr="005B1FE8">
        <w:rPr>
          <w:rFonts w:ascii="Times New Roman" w:hAnsi="Times New Roman" w:cs="Times New Roman"/>
          <w:spacing w:val="-2"/>
          <w:szCs w:val="24"/>
        </w:rPr>
        <w:t xml:space="preserve"> udostępniony w Biuletynie Informacji Publicznej na stronie podmiotowej Rządowego Centrum Legislacji, w serwisie Rządowy</w:t>
      </w:r>
      <w:r>
        <w:rPr>
          <w:rFonts w:ascii="Times New Roman" w:hAnsi="Times New Roman" w:cs="Times New Roman"/>
          <w:spacing w:val="-2"/>
          <w:szCs w:val="24"/>
        </w:rPr>
        <w:t>m</w:t>
      </w:r>
      <w:r w:rsidRPr="005B1FE8">
        <w:rPr>
          <w:rFonts w:ascii="Times New Roman" w:hAnsi="Times New Roman" w:cs="Times New Roman"/>
          <w:spacing w:val="-2"/>
          <w:szCs w:val="24"/>
        </w:rPr>
        <w:t xml:space="preserve"> Proces Legislacyjny.</w:t>
      </w:r>
    </w:p>
    <w:p w14:paraId="57EE2A11" w14:textId="77777777" w:rsidR="00393424" w:rsidRDefault="00393424" w:rsidP="00393424">
      <w:pPr>
        <w:pStyle w:val="ARTartustawynprozporzdzenia"/>
        <w:ind w:firstLine="708"/>
        <w:rPr>
          <w:rFonts w:ascii="Times New Roman" w:hAnsi="Times New Roman" w:cs="Times New Roman"/>
          <w:spacing w:val="-2"/>
          <w:szCs w:val="24"/>
        </w:rPr>
      </w:pPr>
      <w:r>
        <w:rPr>
          <w:rFonts w:ascii="Times New Roman" w:hAnsi="Times New Roman" w:cs="Times New Roman"/>
          <w:spacing w:val="-2"/>
          <w:szCs w:val="24"/>
        </w:rPr>
        <w:t>Projekt z uwagi na regulowaną materię nie podlega obowiązkowi przedstawienia właściwym organom i instytucjom Unii Europejskiej, w tym Europejskiemu Bankowi Centralnemu (§ 27 ust. 4 Regulaminu pracy Rady Ministrów).</w:t>
      </w:r>
    </w:p>
    <w:p w14:paraId="66D0ACF5" w14:textId="77777777" w:rsidR="00393424" w:rsidRPr="005B1FE8" w:rsidRDefault="00393424" w:rsidP="00393424">
      <w:pPr>
        <w:pStyle w:val="ARTartustawynprozporzdzenia"/>
        <w:ind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pacing w:val="-2"/>
          <w:szCs w:val="24"/>
        </w:rPr>
        <w:t>Koordynator OSR nie przedstawiał stanowiska dotyczącego OSR w trybie § 32 Regulaminu pracy Rady Ministrów.</w:t>
      </w:r>
    </w:p>
    <w:p w14:paraId="6E882A96" w14:textId="77777777" w:rsidR="00393424" w:rsidRPr="006A768D" w:rsidRDefault="00393424" w:rsidP="00393424">
      <w:pPr>
        <w:pStyle w:val="NIEARTTEKSTtekstnieartykuowanynppodstprawnarozplubpreambua"/>
        <w:ind w:firstLine="708"/>
        <w:rPr>
          <w:rFonts w:ascii="Times New Roman" w:hAnsi="Times New Roman" w:cs="Times New Roman"/>
          <w:szCs w:val="24"/>
        </w:rPr>
      </w:pPr>
      <w:r w:rsidRPr="005B1FE8">
        <w:rPr>
          <w:rFonts w:ascii="Times New Roman" w:hAnsi="Times New Roman" w:cs="Times New Roman"/>
          <w:szCs w:val="24"/>
        </w:rPr>
        <w:t>Projekt nie zawiera nowych przepisów technicznych, a zatem nie podlega notyfikacji zgodnie z trybem przewidzianym w rozporządzeniu Rady Ministrów z dnia 23 grudnia 2002 r. w sprawie sposobu funkcjonowania krajowego systemu notyfikacji norm i aktów prawnych (Dz. U. z 2002 r. poz. 2039 oraz z 2004 r. poz. 597).</w:t>
      </w:r>
    </w:p>
    <w:p w14:paraId="3C66F1F6" w14:textId="77777777" w:rsidR="00393424" w:rsidRDefault="00393424" w:rsidP="00622AD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</w:p>
    <w:bookmarkEnd w:id="0"/>
    <w:sectPr w:rsidR="00393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479A0" w14:textId="77777777" w:rsidR="002F35E7" w:rsidRDefault="002F35E7" w:rsidP="002F35E7">
      <w:pPr>
        <w:spacing w:after="0" w:line="240" w:lineRule="auto"/>
      </w:pPr>
      <w:r>
        <w:separator/>
      </w:r>
    </w:p>
  </w:endnote>
  <w:endnote w:type="continuationSeparator" w:id="0">
    <w:p w14:paraId="0A7BA60D" w14:textId="77777777" w:rsidR="002F35E7" w:rsidRDefault="002F35E7" w:rsidP="002F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6058E" w14:textId="77777777" w:rsidR="002F35E7" w:rsidRDefault="002F35E7" w:rsidP="002F35E7">
      <w:pPr>
        <w:spacing w:after="0" w:line="240" w:lineRule="auto"/>
      </w:pPr>
      <w:r>
        <w:separator/>
      </w:r>
    </w:p>
  </w:footnote>
  <w:footnote w:type="continuationSeparator" w:id="0">
    <w:p w14:paraId="13680C8F" w14:textId="77777777" w:rsidR="002F35E7" w:rsidRDefault="002F35E7" w:rsidP="002F35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FB"/>
    <w:rsid w:val="00007018"/>
    <w:rsid w:val="000171A2"/>
    <w:rsid w:val="00027C89"/>
    <w:rsid w:val="00034C71"/>
    <w:rsid w:val="00035C60"/>
    <w:rsid w:val="00050F7C"/>
    <w:rsid w:val="00054322"/>
    <w:rsid w:val="00084141"/>
    <w:rsid w:val="00092CEA"/>
    <w:rsid w:val="000C40D6"/>
    <w:rsid w:val="00101BA8"/>
    <w:rsid w:val="001025A8"/>
    <w:rsid w:val="00160CC4"/>
    <w:rsid w:val="001A7FE4"/>
    <w:rsid w:val="001B253E"/>
    <w:rsid w:val="001C2154"/>
    <w:rsid w:val="001C4B03"/>
    <w:rsid w:val="001D0A9C"/>
    <w:rsid w:val="001E1E6C"/>
    <w:rsid w:val="001F414B"/>
    <w:rsid w:val="00211786"/>
    <w:rsid w:val="002153E5"/>
    <w:rsid w:val="0022514C"/>
    <w:rsid w:val="0023121D"/>
    <w:rsid w:val="00252D08"/>
    <w:rsid w:val="00266A88"/>
    <w:rsid w:val="00276F65"/>
    <w:rsid w:val="00296F28"/>
    <w:rsid w:val="00297A73"/>
    <w:rsid w:val="002A0833"/>
    <w:rsid w:val="002E0AD9"/>
    <w:rsid w:val="002E74C3"/>
    <w:rsid w:val="002F1BED"/>
    <w:rsid w:val="002F35E7"/>
    <w:rsid w:val="0031383D"/>
    <w:rsid w:val="00322EFB"/>
    <w:rsid w:val="00326236"/>
    <w:rsid w:val="00326BDD"/>
    <w:rsid w:val="00347221"/>
    <w:rsid w:val="003578BB"/>
    <w:rsid w:val="00357AF8"/>
    <w:rsid w:val="00387AE4"/>
    <w:rsid w:val="00393424"/>
    <w:rsid w:val="003B611B"/>
    <w:rsid w:val="003F1CC1"/>
    <w:rsid w:val="00404185"/>
    <w:rsid w:val="00416500"/>
    <w:rsid w:val="00420D57"/>
    <w:rsid w:val="00424220"/>
    <w:rsid w:val="004357DC"/>
    <w:rsid w:val="00437862"/>
    <w:rsid w:val="004503B3"/>
    <w:rsid w:val="00492249"/>
    <w:rsid w:val="00493DA3"/>
    <w:rsid w:val="004A2A61"/>
    <w:rsid w:val="004C27AF"/>
    <w:rsid w:val="004D4593"/>
    <w:rsid w:val="004D66AE"/>
    <w:rsid w:val="004E0E37"/>
    <w:rsid w:val="004F4291"/>
    <w:rsid w:val="004F699E"/>
    <w:rsid w:val="00546C17"/>
    <w:rsid w:val="00570470"/>
    <w:rsid w:val="0058483D"/>
    <w:rsid w:val="0059251A"/>
    <w:rsid w:val="005A54A4"/>
    <w:rsid w:val="005C038E"/>
    <w:rsid w:val="005C6224"/>
    <w:rsid w:val="005D266B"/>
    <w:rsid w:val="005E0DCC"/>
    <w:rsid w:val="005F728D"/>
    <w:rsid w:val="00606D68"/>
    <w:rsid w:val="00611146"/>
    <w:rsid w:val="0061354C"/>
    <w:rsid w:val="00621478"/>
    <w:rsid w:val="00622ADC"/>
    <w:rsid w:val="00627FB2"/>
    <w:rsid w:val="00666A9D"/>
    <w:rsid w:val="006718D0"/>
    <w:rsid w:val="00681D77"/>
    <w:rsid w:val="00690AAE"/>
    <w:rsid w:val="00693B56"/>
    <w:rsid w:val="006A1BB0"/>
    <w:rsid w:val="006C0174"/>
    <w:rsid w:val="00750721"/>
    <w:rsid w:val="00772A6F"/>
    <w:rsid w:val="00775604"/>
    <w:rsid w:val="00780010"/>
    <w:rsid w:val="007811C8"/>
    <w:rsid w:val="007922A9"/>
    <w:rsid w:val="007B3C54"/>
    <w:rsid w:val="007B5D20"/>
    <w:rsid w:val="007B61D4"/>
    <w:rsid w:val="007E373F"/>
    <w:rsid w:val="007E6D2F"/>
    <w:rsid w:val="007F7EF3"/>
    <w:rsid w:val="00800FE4"/>
    <w:rsid w:val="008257A1"/>
    <w:rsid w:val="00833EEA"/>
    <w:rsid w:val="00841365"/>
    <w:rsid w:val="00852753"/>
    <w:rsid w:val="00867198"/>
    <w:rsid w:val="0087149D"/>
    <w:rsid w:val="00874C43"/>
    <w:rsid w:val="008C5500"/>
    <w:rsid w:val="008D34F3"/>
    <w:rsid w:val="008D7A0B"/>
    <w:rsid w:val="008F1ECB"/>
    <w:rsid w:val="009155A0"/>
    <w:rsid w:val="00933739"/>
    <w:rsid w:val="009352F4"/>
    <w:rsid w:val="009463D4"/>
    <w:rsid w:val="00953643"/>
    <w:rsid w:val="00960672"/>
    <w:rsid w:val="00971330"/>
    <w:rsid w:val="00973DC6"/>
    <w:rsid w:val="00977CA9"/>
    <w:rsid w:val="00985E08"/>
    <w:rsid w:val="00996F0C"/>
    <w:rsid w:val="009D28CE"/>
    <w:rsid w:val="009E5486"/>
    <w:rsid w:val="009E79E4"/>
    <w:rsid w:val="009F1DC5"/>
    <w:rsid w:val="009F4191"/>
    <w:rsid w:val="009F444C"/>
    <w:rsid w:val="00A23B60"/>
    <w:rsid w:val="00A3155C"/>
    <w:rsid w:val="00A34620"/>
    <w:rsid w:val="00A46B34"/>
    <w:rsid w:val="00A610C3"/>
    <w:rsid w:val="00A63889"/>
    <w:rsid w:val="00A639A1"/>
    <w:rsid w:val="00A65B5E"/>
    <w:rsid w:val="00A81285"/>
    <w:rsid w:val="00A91BD6"/>
    <w:rsid w:val="00AD0DE2"/>
    <w:rsid w:val="00AD0EFC"/>
    <w:rsid w:val="00AE2E10"/>
    <w:rsid w:val="00AE7004"/>
    <w:rsid w:val="00AF36F1"/>
    <w:rsid w:val="00AF591B"/>
    <w:rsid w:val="00B01F7D"/>
    <w:rsid w:val="00B24F26"/>
    <w:rsid w:val="00B53A06"/>
    <w:rsid w:val="00B56D51"/>
    <w:rsid w:val="00B6090D"/>
    <w:rsid w:val="00B90340"/>
    <w:rsid w:val="00BB2851"/>
    <w:rsid w:val="00BB4034"/>
    <w:rsid w:val="00BB603D"/>
    <w:rsid w:val="00BD1CE7"/>
    <w:rsid w:val="00BE13FD"/>
    <w:rsid w:val="00C200C2"/>
    <w:rsid w:val="00C24358"/>
    <w:rsid w:val="00C433A7"/>
    <w:rsid w:val="00C53597"/>
    <w:rsid w:val="00C55F56"/>
    <w:rsid w:val="00C803BE"/>
    <w:rsid w:val="00C97359"/>
    <w:rsid w:val="00CA1D42"/>
    <w:rsid w:val="00CC083D"/>
    <w:rsid w:val="00CC3B51"/>
    <w:rsid w:val="00CE3893"/>
    <w:rsid w:val="00CF2954"/>
    <w:rsid w:val="00D00A26"/>
    <w:rsid w:val="00D0125F"/>
    <w:rsid w:val="00D116C4"/>
    <w:rsid w:val="00D2118D"/>
    <w:rsid w:val="00D63417"/>
    <w:rsid w:val="00D65324"/>
    <w:rsid w:val="00D76FE2"/>
    <w:rsid w:val="00D77A9A"/>
    <w:rsid w:val="00D82DE8"/>
    <w:rsid w:val="00D87ED7"/>
    <w:rsid w:val="00DA1080"/>
    <w:rsid w:val="00DB7FA9"/>
    <w:rsid w:val="00DD45AB"/>
    <w:rsid w:val="00DD5DB8"/>
    <w:rsid w:val="00DE3F84"/>
    <w:rsid w:val="00E00D0B"/>
    <w:rsid w:val="00E07B94"/>
    <w:rsid w:val="00E11A36"/>
    <w:rsid w:val="00E304C1"/>
    <w:rsid w:val="00E4401E"/>
    <w:rsid w:val="00E50129"/>
    <w:rsid w:val="00E66586"/>
    <w:rsid w:val="00E75B6D"/>
    <w:rsid w:val="00E84252"/>
    <w:rsid w:val="00E84771"/>
    <w:rsid w:val="00EB2C15"/>
    <w:rsid w:val="00EF0EF7"/>
    <w:rsid w:val="00F04696"/>
    <w:rsid w:val="00F16BAF"/>
    <w:rsid w:val="00F24DCB"/>
    <w:rsid w:val="00F61580"/>
    <w:rsid w:val="00F71DBB"/>
    <w:rsid w:val="00F8474B"/>
    <w:rsid w:val="00FA133F"/>
    <w:rsid w:val="00FA187C"/>
    <w:rsid w:val="00FA70DE"/>
    <w:rsid w:val="00FB0E75"/>
    <w:rsid w:val="00FC01A2"/>
    <w:rsid w:val="00FD4578"/>
    <w:rsid w:val="00FE5878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FD77"/>
  <w15:chartTrackingRefBased/>
  <w15:docId w15:val="{3E8F37CC-F80A-4AFB-9AA0-9BC34F97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A0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8D7A0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5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5E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5E7"/>
    <w:rPr>
      <w:vertAlign w:val="superscript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39342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Szymański Michał  (DLPC)</dc:creator>
  <cp:keywords/>
  <dc:description/>
  <cp:lastModifiedBy>Szymański Michał  (DLPC)</cp:lastModifiedBy>
  <cp:revision>4</cp:revision>
  <dcterms:created xsi:type="dcterms:W3CDTF">2022-01-27T14:00:00Z</dcterms:created>
  <dcterms:modified xsi:type="dcterms:W3CDTF">2022-03-10T09:23:00Z</dcterms:modified>
</cp:coreProperties>
</file>