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AA8" w:rsidRPr="007574FF" w:rsidRDefault="00610AA8" w:rsidP="00610AA8">
      <w:pPr>
        <w:pStyle w:val="ZUSTzmustartykuempunktem"/>
      </w:pPr>
      <w:bookmarkStart w:id="0" w:name="_GoBack"/>
      <w:bookmarkEnd w:id="0"/>
      <w:r w:rsidRPr="003B0F5D">
        <w:rPr>
          <w:rStyle w:val="Ppogrubienie"/>
        </w:rPr>
        <w:t>Art. </w:t>
      </w:r>
      <w:r>
        <w:rPr>
          <w:rStyle w:val="Ppogrubienie"/>
        </w:rPr>
        <w:t>4</w:t>
      </w:r>
      <w:r w:rsidRPr="003B0F5D">
        <w:rPr>
          <w:rStyle w:val="Ppogrubienie"/>
        </w:rPr>
        <w:t>.</w:t>
      </w:r>
      <w:r>
        <w:tab/>
        <w:t xml:space="preserve"> </w:t>
      </w:r>
      <w:bookmarkStart w:id="1" w:name="_Hlk126659798"/>
      <w:r>
        <w:t xml:space="preserve">W ustawie </w:t>
      </w:r>
      <w:r w:rsidRPr="007574FF">
        <w:t>z dnia 13 października 1995 r. o zasadach ewidencji i identyfikacji podatników i płatników (Dz.</w:t>
      </w:r>
      <w:r>
        <w:t xml:space="preserve"> </w:t>
      </w:r>
      <w:r w:rsidRPr="007574FF">
        <w:t xml:space="preserve">U. </w:t>
      </w:r>
      <w:proofErr w:type="gramStart"/>
      <w:r>
        <w:t>z</w:t>
      </w:r>
      <w:proofErr w:type="gramEnd"/>
      <w:r>
        <w:t xml:space="preserve"> </w:t>
      </w:r>
      <w:r w:rsidRPr="007574FF">
        <w:t>2022</w:t>
      </w:r>
      <w:r>
        <w:t xml:space="preserve"> r. </w:t>
      </w:r>
      <w:r w:rsidRPr="007574FF">
        <w:t xml:space="preserve">poz. </w:t>
      </w:r>
      <w:r>
        <w:t>2500 oraz z 2023 r. poz. 614</w:t>
      </w:r>
      <w:r w:rsidRPr="007574FF">
        <w:t xml:space="preserve">) </w:t>
      </w:r>
      <w:bookmarkEnd w:id="1"/>
      <w:r w:rsidRPr="007574FF">
        <w:t>wprowadza się następujące zmiany:</w:t>
      </w:r>
    </w:p>
    <w:p w:rsidR="00610AA8" w:rsidRPr="00034FB0" w:rsidRDefault="00610AA8" w:rsidP="00610AA8">
      <w:pPr>
        <w:pStyle w:val="PKTpunkt"/>
      </w:pPr>
      <w:proofErr w:type="gramStart"/>
      <w:r w:rsidRPr="007574FF">
        <w:t>1)</w:t>
      </w:r>
      <w:r w:rsidRPr="007574FF">
        <w:tab/>
        <w:t>w</w:t>
      </w:r>
      <w:proofErr w:type="gramEnd"/>
      <w:r w:rsidRPr="007574FF">
        <w:t xml:space="preserve"> art. 5</w:t>
      </w:r>
      <w:r w:rsidRPr="00034FB0">
        <w:t>:</w:t>
      </w:r>
    </w:p>
    <w:p w:rsidR="00610AA8" w:rsidRPr="007574FF" w:rsidRDefault="00610AA8" w:rsidP="00610AA8">
      <w:pPr>
        <w:pStyle w:val="LITlitera"/>
      </w:pPr>
      <w:r>
        <w:t>a</w:t>
      </w:r>
      <w:proofErr w:type="gramStart"/>
      <w:r>
        <w:t>)</w:t>
      </w:r>
      <w:r>
        <w:tab/>
        <w:t>w</w:t>
      </w:r>
      <w:proofErr w:type="gramEnd"/>
      <w:r>
        <w:t xml:space="preserve"> </w:t>
      </w:r>
      <w:r w:rsidRPr="007574FF">
        <w:t>ust. 3 pkt 2 otrzymuje brzmienie:</w:t>
      </w:r>
    </w:p>
    <w:p w:rsidR="00610AA8" w:rsidRPr="007574FF" w:rsidRDefault="00610AA8" w:rsidP="00610AA8">
      <w:pPr>
        <w:pStyle w:val="ZLITPKTzmpktliter"/>
      </w:pPr>
      <w:proofErr w:type="gramStart"/>
      <w:r>
        <w:t>„</w:t>
      </w:r>
      <w:r w:rsidRPr="007574FF">
        <w:t>2)</w:t>
      </w:r>
      <w:r>
        <w:tab/>
      </w:r>
      <w:r w:rsidRPr="007574FF">
        <w:t>w</w:t>
      </w:r>
      <w:proofErr w:type="gramEnd"/>
      <w:r w:rsidRPr="007574FF">
        <w:t xml:space="preserve"> przypadku spółek cywilnych z wyjątkiem spółek</w:t>
      </w:r>
      <w:r>
        <w:t>,</w:t>
      </w:r>
      <w:r w:rsidRPr="007574FF">
        <w:t xml:space="preserve"> o który</w:t>
      </w:r>
      <w:r>
        <w:t>ch</w:t>
      </w:r>
      <w:r w:rsidRPr="007574FF">
        <w:t xml:space="preserve"> </w:t>
      </w:r>
      <w:r>
        <w:t xml:space="preserve">informacje nie podlegają publikacji w </w:t>
      </w:r>
      <w:r w:rsidRPr="000E1D43">
        <w:t>Centralnej Ewidencji i Informacji o Działalności Gospodarczej</w:t>
      </w:r>
      <w:r>
        <w:t>,</w:t>
      </w:r>
      <w:r w:rsidRPr="007574FF">
        <w:t xml:space="preserve"> osobowych spółek handlowych i podmiotów podlegających wpisowi do rejestru przedsiębiorców na zasadach określonych dla spółek osobowych </w:t>
      </w:r>
      <w:r w:rsidRPr="00346ABE">
        <w:t>–</w:t>
      </w:r>
      <w:r w:rsidRPr="007574FF">
        <w:t xml:space="preserve"> dane dotyczące wspólników, w tym również identyfikator podatkowy poszczególnych wspólników;</w:t>
      </w:r>
      <w:r>
        <w:t>”,</w:t>
      </w:r>
    </w:p>
    <w:p w:rsidR="00610AA8" w:rsidRPr="007574FF" w:rsidRDefault="00610AA8" w:rsidP="00610AA8">
      <w:pPr>
        <w:pStyle w:val="LITlitera"/>
      </w:pPr>
      <w:r>
        <w:t>b</w:t>
      </w:r>
      <w:proofErr w:type="gramStart"/>
      <w:r>
        <w:t>)</w:t>
      </w:r>
      <w:r>
        <w:tab/>
      </w:r>
      <w:r w:rsidRPr="007574FF">
        <w:t>po</w:t>
      </w:r>
      <w:proofErr w:type="gramEnd"/>
      <w:r w:rsidRPr="007574FF">
        <w:t xml:space="preserve"> ust</w:t>
      </w:r>
      <w:r>
        <w:t>.</w:t>
      </w:r>
      <w:r w:rsidRPr="007574FF">
        <w:t xml:space="preserve"> 4b dodaje się ust</w:t>
      </w:r>
      <w:r>
        <w:t>.</w:t>
      </w:r>
      <w:r w:rsidRPr="007574FF">
        <w:t xml:space="preserve"> 4c w brzmieniu:</w:t>
      </w:r>
    </w:p>
    <w:p w:rsidR="00610AA8" w:rsidRPr="007574FF" w:rsidRDefault="00610AA8" w:rsidP="00610AA8">
      <w:pPr>
        <w:pStyle w:val="ZLITUSTzmustliter"/>
      </w:pPr>
      <w:r>
        <w:t>„</w:t>
      </w:r>
      <w:r w:rsidRPr="007574FF">
        <w:t>4c</w:t>
      </w:r>
      <w:r>
        <w:t xml:space="preserve">. </w:t>
      </w:r>
      <w:r w:rsidRPr="007574FF">
        <w:t>Zgłoszenie identyfikacyjne podatników będących spółkami cywilnymi</w:t>
      </w:r>
      <w:r>
        <w:t xml:space="preserve">, o których informacje podlegają publikacji w </w:t>
      </w:r>
      <w:r w:rsidRPr="000E1D43">
        <w:t>Centralnej Ewidencji i Informacji o Działalności Gospodarczej</w:t>
      </w:r>
      <w:r w:rsidRPr="007574FF">
        <w:t xml:space="preserve"> zawiera</w:t>
      </w:r>
      <w:r>
        <w:t xml:space="preserve"> </w:t>
      </w:r>
      <w:r>
        <w:tab/>
      </w:r>
      <w:r w:rsidRPr="007574FF">
        <w:t>pełną i skróconą nazwę (firmę)</w:t>
      </w:r>
      <w:r>
        <w:t>, f</w:t>
      </w:r>
      <w:r w:rsidRPr="007574FF">
        <w:t>ormę organizacyjno-prawną</w:t>
      </w:r>
      <w:r>
        <w:t>, adres</w:t>
      </w:r>
      <w:r w:rsidRPr="007574FF">
        <w:t xml:space="preserve"> siedziby</w:t>
      </w:r>
      <w:r>
        <w:t xml:space="preserve">, </w:t>
      </w:r>
      <w:r w:rsidRPr="007574FF">
        <w:t xml:space="preserve">numer identyfikacyjny REGON, o ile został </w:t>
      </w:r>
      <w:proofErr w:type="gramStart"/>
      <w:r w:rsidRPr="007574FF">
        <w:t>nadany</w:t>
      </w:r>
      <w:proofErr w:type="gramEnd"/>
      <w:r>
        <w:t xml:space="preserve">, </w:t>
      </w:r>
      <w:r w:rsidRPr="007574FF">
        <w:t>wykaz rachunków bankowych lub imiennych rachunków w spółdzielczej kasie oszczędnościowo-kredytowej, z wyjątkiem rachunku VAT w rozumieniu art. 2 pkt 37 ustawy z dnia 11 marca 2004 r. o podatku od towarów i usług</w:t>
      </w:r>
      <w:r>
        <w:t xml:space="preserve"> </w:t>
      </w:r>
      <w:del w:id="2" w:author="Witkowski Marcin" w:date="2023-06-30T07:49:00Z">
        <w:r w:rsidRPr="00494733" w:rsidDel="008945F4">
          <w:delText>(Dz.</w:delText>
        </w:r>
        <w:r w:rsidDel="008945F4">
          <w:delText xml:space="preserve"> </w:delText>
        </w:r>
        <w:r w:rsidRPr="00494733" w:rsidDel="008945F4">
          <w:delText xml:space="preserve">U. </w:delText>
        </w:r>
        <w:r w:rsidDel="008945F4">
          <w:delText xml:space="preserve">z </w:delText>
        </w:r>
        <w:r w:rsidRPr="00494733" w:rsidDel="008945F4">
          <w:delText xml:space="preserve">2022 </w:delText>
        </w:r>
        <w:r w:rsidDel="008945F4">
          <w:delText>r.</w:delText>
        </w:r>
        <w:r w:rsidRPr="00494733" w:rsidDel="008945F4">
          <w:delText xml:space="preserve"> poz. </w:delText>
        </w:r>
        <w:r w:rsidDel="008945F4">
          <w:delText>931, z późn. zm.</w:delText>
        </w:r>
        <w:r w:rsidDel="008945F4">
          <w:rPr>
            <w:rStyle w:val="Odwoanieprzypisudolnego"/>
          </w:rPr>
          <w:footnoteReference w:id="1"/>
        </w:r>
        <w:r w:rsidRPr="005E6BC6" w:rsidDel="008945F4">
          <w:rPr>
            <w:rStyle w:val="IGindeksgrny"/>
          </w:rPr>
          <w:delText>)</w:delText>
        </w:r>
        <w:r w:rsidRPr="00494733" w:rsidDel="008945F4">
          <w:delText>)</w:delText>
        </w:r>
      </w:del>
      <w:r>
        <w:t xml:space="preserve">, </w:t>
      </w:r>
      <w:r w:rsidRPr="007574FF">
        <w:t>adresy miejsc prowadzenia działalności</w:t>
      </w:r>
      <w:r>
        <w:t xml:space="preserve">, </w:t>
      </w:r>
      <w:r w:rsidRPr="007574FF">
        <w:t>dane prowadzącego dokumentację rachunkową, w tym jego NIP, adres miejsca przechowywania dokumentacji rachunkowej</w:t>
      </w:r>
      <w:r>
        <w:t xml:space="preserve">, </w:t>
      </w:r>
      <w:r>
        <w:tab/>
      </w:r>
      <w:r w:rsidRPr="007574FF">
        <w:t>przedmiot</w:t>
      </w:r>
      <w:r w:rsidR="008945F4">
        <w:t xml:space="preserve"> </w:t>
      </w:r>
      <w:r w:rsidRPr="007574FF">
        <w:t>wykonywanej działalności określony według obowiązujących standardów klasyfikacyjnych</w:t>
      </w:r>
      <w:r>
        <w:t xml:space="preserve">, </w:t>
      </w:r>
      <w:r w:rsidRPr="007574FF">
        <w:t>dane dotyczące wspólników, w tym również identyfikator podatkowy poszczególnych wspólników</w:t>
      </w:r>
      <w:r>
        <w:t>”,</w:t>
      </w:r>
    </w:p>
    <w:p w:rsidR="00610AA8" w:rsidRPr="007574FF" w:rsidRDefault="00610AA8" w:rsidP="00610AA8">
      <w:pPr>
        <w:pStyle w:val="LITlitera"/>
      </w:pPr>
      <w:r>
        <w:t>c</w:t>
      </w:r>
      <w:proofErr w:type="gramStart"/>
      <w:r>
        <w:t>)</w:t>
      </w:r>
      <w:r>
        <w:tab/>
      </w:r>
      <w:r w:rsidRPr="007574FF">
        <w:t>ust</w:t>
      </w:r>
      <w:proofErr w:type="gramEnd"/>
      <w:r w:rsidRPr="007574FF">
        <w:t>. 5 otrzymuje brzmienie:</w:t>
      </w:r>
    </w:p>
    <w:p w:rsidR="00610AA8" w:rsidRPr="007574FF" w:rsidRDefault="00610AA8" w:rsidP="00610AA8">
      <w:pPr>
        <w:pStyle w:val="ZLITUSTzmustliter"/>
      </w:pPr>
      <w:r>
        <w:t>„</w:t>
      </w:r>
      <w:r w:rsidRPr="007574FF">
        <w:t>5.</w:t>
      </w:r>
      <w:r>
        <w:t xml:space="preserve"> </w:t>
      </w:r>
      <w:r w:rsidRPr="007574FF">
        <w:t>Minister właściwy do spraw finansów publicznych określi, w drodze rozporządzenia, wzory formularzy zgłoszeń identyfikacyjnych i formularzy zgłoszeń aktualizacyjnych oraz zgłoszeń w zakresie danych uzupełniających, o których mowa w ust. 2b pkt 2, w art. 42 ust. 3a pkt 2 ustawy z dnia 29 czerwca 1995 r. o statystyce publicznej (</w:t>
      </w:r>
      <w:r w:rsidRPr="007829CD">
        <w:t>Dz.</w:t>
      </w:r>
      <w:r>
        <w:t xml:space="preserve"> </w:t>
      </w:r>
      <w:r w:rsidRPr="007829CD">
        <w:t xml:space="preserve">U. </w:t>
      </w:r>
      <w:proofErr w:type="gramStart"/>
      <w:r>
        <w:t>z</w:t>
      </w:r>
      <w:proofErr w:type="gramEnd"/>
      <w:r>
        <w:t xml:space="preserve"> </w:t>
      </w:r>
      <w:r w:rsidRPr="007829CD">
        <w:t xml:space="preserve">2022 </w:t>
      </w:r>
      <w:r>
        <w:t xml:space="preserve">r. </w:t>
      </w:r>
      <w:r w:rsidRPr="007829CD">
        <w:t>poz. 459 i 830</w:t>
      </w:r>
      <w:r w:rsidRPr="007574FF">
        <w:t>) i w art. 43 ust. 5b pkt 2 ustawy z dnia 13 października 1998 r. o systemie ubezpieczeń społecznych (</w:t>
      </w:r>
      <w:r w:rsidRPr="00500A1D">
        <w:t>Dz.</w:t>
      </w:r>
      <w:r>
        <w:t xml:space="preserve"> </w:t>
      </w:r>
      <w:r w:rsidRPr="00500A1D">
        <w:t xml:space="preserve">U. </w:t>
      </w:r>
      <w:proofErr w:type="gramStart"/>
      <w:r>
        <w:t>z</w:t>
      </w:r>
      <w:proofErr w:type="gramEnd"/>
      <w:r>
        <w:t xml:space="preserve"> </w:t>
      </w:r>
      <w:r w:rsidRPr="00500A1D">
        <w:t xml:space="preserve">2022 </w:t>
      </w:r>
      <w:r>
        <w:t xml:space="preserve">r. </w:t>
      </w:r>
      <w:r w:rsidRPr="00500A1D">
        <w:t xml:space="preserve">poz. </w:t>
      </w:r>
      <w:r w:rsidRPr="00500A1D">
        <w:lastRenderedPageBreak/>
        <w:t>1009</w:t>
      </w:r>
      <w:r>
        <w:t>, z późn zm.</w:t>
      </w:r>
      <w:r>
        <w:rPr>
          <w:rStyle w:val="Odwoanieprzypisudolnego"/>
        </w:rPr>
        <w:footnoteReference w:id="2"/>
      </w:r>
      <w:r w:rsidRPr="005A5338">
        <w:rPr>
          <w:rStyle w:val="IGindeksgrny"/>
        </w:rPr>
        <w:t>)</w:t>
      </w:r>
      <w:r w:rsidRPr="007574FF">
        <w:t>), z wyjątkiem zgłoszeń osób fizycznych będących przedsiębiorcami oraz spółek cywilnych</w:t>
      </w:r>
      <w:r>
        <w:t xml:space="preserve">, o których informacje podlegają publikacji w </w:t>
      </w:r>
      <w:r w:rsidRPr="001A3621">
        <w:t>Centralnej Ewidencji i Informacji o Działalności Gospodarczej</w:t>
      </w:r>
      <w:r>
        <w:t>,</w:t>
      </w:r>
      <w:r w:rsidRPr="007574FF">
        <w:t xml:space="preserve"> biorąc pod uwagę kompletność przekazywanych danych niezbędnych do ewidencji i identyfikacji podatników i płatników oraz konieczność przekazywania danych uzupełniających do krajowego rejestru urzędowego podmiotów gospodarki narodowej oraz Centralnego Rejestru Płatników Składek.</w:t>
      </w:r>
      <w:r>
        <w:t>”,</w:t>
      </w:r>
    </w:p>
    <w:p w:rsidR="00610AA8" w:rsidRPr="007574FF" w:rsidRDefault="00610AA8" w:rsidP="00610AA8">
      <w:pPr>
        <w:pStyle w:val="LITlitera"/>
      </w:pPr>
      <w:r>
        <w:t>d</w:t>
      </w:r>
      <w:proofErr w:type="gramStart"/>
      <w:r>
        <w:t>)</w:t>
      </w:r>
      <w:r>
        <w:tab/>
      </w:r>
      <w:r w:rsidRPr="007574FF">
        <w:t>po</w:t>
      </w:r>
      <w:proofErr w:type="gramEnd"/>
      <w:r w:rsidRPr="007574FF">
        <w:t xml:space="preserve"> ust</w:t>
      </w:r>
      <w:r>
        <w:t>.</w:t>
      </w:r>
      <w:r w:rsidRPr="007574FF">
        <w:t xml:space="preserve"> 5a dodaje się ust</w:t>
      </w:r>
      <w:r>
        <w:t xml:space="preserve">. </w:t>
      </w:r>
      <w:r w:rsidRPr="007574FF">
        <w:t>5b w brzmieniu:</w:t>
      </w:r>
    </w:p>
    <w:p w:rsidR="00610AA8" w:rsidRPr="007574FF" w:rsidRDefault="00610AA8" w:rsidP="00610AA8">
      <w:pPr>
        <w:pStyle w:val="ZLITUSTzmustliter"/>
      </w:pPr>
      <w:r>
        <w:t>„</w:t>
      </w:r>
      <w:r w:rsidRPr="007574FF">
        <w:t>5b</w:t>
      </w:r>
      <w:r>
        <w:t xml:space="preserve">. </w:t>
      </w:r>
      <w:r w:rsidRPr="007574FF">
        <w:t>Do zgłoszeń identyfikacyjnych oraz zgłoszeń aktualizacyjnych podatników będących spółkami cywilnymi</w:t>
      </w:r>
      <w:r>
        <w:t xml:space="preserve">, o których informacje podlegają publikacji w </w:t>
      </w:r>
      <w:r w:rsidRPr="001A3621">
        <w:t>Centralnej Ewidencji i Informacji o Działalności Gospodarczej</w:t>
      </w:r>
      <w:r>
        <w:t xml:space="preserve"> </w:t>
      </w:r>
      <w:r w:rsidRPr="007574FF">
        <w:t>stosuje się formularz wniosku, o którym mowa w art 42b ust. 1 ustawy z dnia 6 marca 2018 r. o Centralnej Ewidencji i Informacji o Działalności Gospodarczej i Punkcie Informacji dla Przedsiębiorcy (Dz.</w:t>
      </w:r>
      <w:r>
        <w:t xml:space="preserve"> </w:t>
      </w:r>
      <w:r w:rsidRPr="007574FF">
        <w:t xml:space="preserve">U. </w:t>
      </w:r>
      <w:proofErr w:type="gramStart"/>
      <w:r w:rsidRPr="007574FF">
        <w:t>z</w:t>
      </w:r>
      <w:proofErr w:type="gramEnd"/>
      <w:r w:rsidRPr="007574FF">
        <w:t xml:space="preserve"> 202</w:t>
      </w:r>
      <w:r>
        <w:t>2</w:t>
      </w:r>
      <w:r w:rsidRPr="007574FF">
        <w:t xml:space="preserve"> r. poz. </w:t>
      </w:r>
      <w:r>
        <w:t>541 i…</w:t>
      </w:r>
      <w:r w:rsidRPr="007574FF">
        <w:t>).</w:t>
      </w:r>
      <w:r>
        <w:t>”;</w:t>
      </w:r>
    </w:p>
    <w:p w:rsidR="00610AA8" w:rsidRPr="00034FB0" w:rsidRDefault="00610AA8" w:rsidP="00610AA8">
      <w:pPr>
        <w:pStyle w:val="PKTpunkt"/>
      </w:pPr>
      <w:proofErr w:type="gramStart"/>
      <w:r>
        <w:t>2</w:t>
      </w:r>
      <w:r w:rsidRPr="00034FB0">
        <w:t>)</w:t>
      </w:r>
      <w:r w:rsidRPr="00034FB0">
        <w:tab/>
        <w:t>w</w:t>
      </w:r>
      <w:proofErr w:type="gramEnd"/>
      <w:r w:rsidRPr="00034FB0">
        <w:t xml:space="preserve"> art. 5a:</w:t>
      </w:r>
    </w:p>
    <w:p w:rsidR="00610AA8" w:rsidRPr="007574FF" w:rsidRDefault="00610AA8" w:rsidP="00610AA8">
      <w:pPr>
        <w:pStyle w:val="LITlitera"/>
      </w:pPr>
      <w:r>
        <w:t>a</w:t>
      </w:r>
      <w:proofErr w:type="gramStart"/>
      <w:r>
        <w:t>)</w:t>
      </w:r>
      <w:r>
        <w:tab/>
      </w:r>
      <w:del w:id="5" w:author="Witkowski Marcin" w:date="2023-06-30T07:54:00Z">
        <w:r w:rsidRPr="007574FF" w:rsidDel="008945F4">
          <w:delText>po ust</w:delText>
        </w:r>
        <w:r w:rsidDel="008945F4">
          <w:delText xml:space="preserve">. </w:delText>
        </w:r>
        <w:r w:rsidRPr="007574FF" w:rsidDel="008945F4">
          <w:delText>1 dodaje się ust.</w:delText>
        </w:r>
        <w:r w:rsidDel="008945F4">
          <w:delText xml:space="preserve"> 1</w:delText>
        </w:r>
        <w:r w:rsidRPr="007574FF" w:rsidDel="008945F4">
          <w:delText>a w brzmieniu:</w:delText>
        </w:r>
      </w:del>
      <w:ins w:id="6" w:author="Witkowski Marcin" w:date="2023-06-30T07:54:00Z">
        <w:r w:rsidR="008945F4">
          <w:t xml:space="preserve"> ust</w:t>
        </w:r>
        <w:proofErr w:type="gramEnd"/>
        <w:r w:rsidR="008945F4">
          <w:t>. 1 otrzymuje brzmienie</w:t>
        </w:r>
      </w:ins>
      <w:ins w:id="7" w:author="Witkowski Marcin" w:date="2023-06-30T07:56:00Z">
        <w:r w:rsidR="00CD6FF6">
          <w:t>:</w:t>
        </w:r>
      </w:ins>
    </w:p>
    <w:p w:rsidR="00610AA8" w:rsidRPr="007574FF" w:rsidRDefault="00610AA8" w:rsidP="00610AA8">
      <w:pPr>
        <w:pStyle w:val="ZLITUSTzmustliter"/>
      </w:pPr>
      <w:r>
        <w:t>„</w:t>
      </w:r>
      <w:r w:rsidRPr="007574FF">
        <w:t>1</w:t>
      </w:r>
      <w:del w:id="8" w:author="Witkowski Marcin" w:date="2023-06-30T07:54:00Z">
        <w:r w:rsidRPr="007574FF" w:rsidDel="008945F4">
          <w:delText>a</w:delText>
        </w:r>
      </w:del>
      <w:r w:rsidRPr="007574FF">
        <w:t>.</w:t>
      </w:r>
      <w:r>
        <w:t xml:space="preserve">  </w:t>
      </w:r>
      <w:ins w:id="9" w:author="Witkowski Marcin" w:date="2023-06-30T07:54:00Z">
        <w:r w:rsidR="008945F4">
          <w:t>Podatnicy będą</w:t>
        </w:r>
      </w:ins>
      <w:ins w:id="10" w:author="Witkowski Marcin" w:date="2023-06-30T07:55:00Z">
        <w:r w:rsidR="008945F4">
          <w:t xml:space="preserve">cy osobami fizycznymi rozpoczynającymi działalność gospodarczą w ramach wniosku o wpis do Centralnej Ewidencji i Informacji o Działalności Gospodarczej oraz </w:t>
        </w:r>
      </w:ins>
      <w:del w:id="11" w:author="Witkowski Marcin" w:date="2023-06-30T07:55:00Z">
        <w:r w:rsidDel="008945F4">
          <w:delText>S</w:delText>
        </w:r>
      </w:del>
      <w:ins w:id="12" w:author="Witkowski Marcin" w:date="2023-06-30T07:55:00Z">
        <w:r w:rsidR="008945F4">
          <w:t>s</w:t>
        </w:r>
      </w:ins>
      <w:r>
        <w:t xml:space="preserve">półki cywilne, o których informacje podlegają publikacji w </w:t>
      </w:r>
      <w:r w:rsidRPr="001A3621">
        <w:t>Centralnej Ewidencji i Informacji o Działalności Gospodarczej</w:t>
      </w:r>
      <w:r w:rsidRPr="007574FF">
        <w:t xml:space="preserve"> w ramach wniosku, o którym mowa w art 42b ust. 1 ustawy z dnia 6 marca 2018 r. o Centralnej Ewidencji i Informacji o Działalności Gospodarczej i Punkcie Informacji dla Przedsiębiorcy</w:t>
      </w:r>
      <w:r>
        <w:t xml:space="preserve">, </w:t>
      </w:r>
      <w:r w:rsidRPr="007574FF">
        <w:t>składają zgłoszenie identyfikacyjne albo aktualizacyjne.</w:t>
      </w:r>
      <w:r>
        <w:t>”,</w:t>
      </w:r>
    </w:p>
    <w:p w:rsidR="00610AA8" w:rsidRPr="007574FF" w:rsidRDefault="00610AA8" w:rsidP="00610AA8">
      <w:pPr>
        <w:pStyle w:val="LITlitera"/>
      </w:pPr>
      <w:r>
        <w:t>b</w:t>
      </w:r>
      <w:proofErr w:type="gramStart"/>
      <w:r>
        <w:t>)</w:t>
      </w:r>
      <w:r>
        <w:tab/>
      </w:r>
      <w:r w:rsidRPr="007574FF">
        <w:t>dodaje</w:t>
      </w:r>
      <w:proofErr w:type="gramEnd"/>
      <w:r w:rsidRPr="007574FF">
        <w:t xml:space="preserve"> się ust. </w:t>
      </w:r>
      <w:r>
        <w:t>4</w:t>
      </w:r>
      <w:r w:rsidRPr="007574FF">
        <w:t xml:space="preserve"> w brzmieniu:</w:t>
      </w:r>
    </w:p>
    <w:p w:rsidR="00610AA8" w:rsidRPr="007574FF" w:rsidRDefault="00610AA8" w:rsidP="00610AA8">
      <w:pPr>
        <w:pStyle w:val="ZLITUSTzmustliter"/>
      </w:pPr>
      <w:r>
        <w:t>„4</w:t>
      </w:r>
      <w:r w:rsidRPr="007574FF">
        <w:t>.</w:t>
      </w:r>
      <w:r>
        <w:t xml:space="preserve"> N</w:t>
      </w:r>
      <w:r w:rsidRPr="007574FF">
        <w:t>aczelnik</w:t>
      </w:r>
      <w:r>
        <w:t xml:space="preserve"> urzędu skarbowego</w:t>
      </w:r>
      <w:r w:rsidRPr="007574FF">
        <w:t xml:space="preserve"> jest obowiązany przekazać informację zwrotną o NIP</w:t>
      </w:r>
      <w:ins w:id="13" w:author="Witkowski Marcin" w:date="2023-06-30T07:57:00Z">
        <w:r w:rsidR="00CD6FF6">
          <w:t xml:space="preserve"> nadanym</w:t>
        </w:r>
      </w:ins>
      <w:r w:rsidRPr="007574FF">
        <w:t xml:space="preserve"> </w:t>
      </w:r>
      <w:r>
        <w:t>spół</w:t>
      </w:r>
      <w:ins w:id="14" w:author="Witkowski Marcin" w:date="2023-06-30T07:57:00Z">
        <w:r w:rsidR="00CD6FF6">
          <w:t>ce</w:t>
        </w:r>
      </w:ins>
      <w:del w:id="15" w:author="Witkowski Marcin" w:date="2023-06-30T07:57:00Z">
        <w:r w:rsidDel="00CD6FF6">
          <w:delText>ki</w:delText>
        </w:r>
      </w:del>
      <w:r w:rsidRPr="007574FF">
        <w:t xml:space="preserve"> cywilnej organowi prowadzącemu ewidencję działalności gospodarczej.</w:t>
      </w:r>
      <w:r>
        <w:t>”;</w:t>
      </w:r>
    </w:p>
    <w:p w:rsidR="00610AA8" w:rsidRDefault="00610AA8" w:rsidP="00610AA8">
      <w:pPr>
        <w:pStyle w:val="PKTpunkt"/>
        <w:rPr>
          <w:ins w:id="16" w:author="Witkowski Marcin" w:date="2023-06-30T07:59:00Z"/>
        </w:rPr>
      </w:pPr>
      <w:proofErr w:type="gramStart"/>
      <w:r>
        <w:t>3</w:t>
      </w:r>
      <w:r w:rsidRPr="00034FB0">
        <w:t>)</w:t>
      </w:r>
      <w:r w:rsidRPr="00034FB0">
        <w:tab/>
        <w:t>w</w:t>
      </w:r>
      <w:proofErr w:type="gramEnd"/>
      <w:r w:rsidRPr="00034FB0">
        <w:t xml:space="preserve"> art. 8b</w:t>
      </w:r>
      <w:del w:id="17" w:author="Witkowski Marcin" w:date="2023-06-30T07:58:00Z">
        <w:r w:rsidRPr="00034FB0" w:rsidDel="00CD6FF6">
          <w:delText xml:space="preserve"> dodaje się ust. 4 w brzmieniu:</w:delText>
        </w:r>
      </w:del>
      <w:ins w:id="18" w:author="Witkowski Marcin" w:date="2023-06-30T07:58:00Z">
        <w:r w:rsidR="00CD6FF6">
          <w:t xml:space="preserve"> ust. 3 otrzymuje brzmienie</w:t>
        </w:r>
      </w:ins>
      <w:ins w:id="19" w:author="Witkowski Marcin" w:date="2023-06-30T07:59:00Z">
        <w:r w:rsidR="00CD6FF6">
          <w:t>:</w:t>
        </w:r>
      </w:ins>
    </w:p>
    <w:p w:rsidR="00CD6FF6" w:rsidRPr="00034FB0" w:rsidRDefault="00CD6FF6" w:rsidP="00610AA8">
      <w:pPr>
        <w:pStyle w:val="PKTpunkt"/>
      </w:pPr>
      <w:ins w:id="20" w:author="Witkowski Marcin" w:date="2023-06-30T07:59:00Z">
        <w:r>
          <w:tab/>
        </w:r>
        <w:r>
          <w:tab/>
        </w:r>
        <w:r>
          <w:tab/>
          <w:t>3. Potwierdzeniem nadania NIP dla podmiotów wpisanych do Krajowego Rejestru Sądowego lub Centralnej Ewidencji i Informacji o Działalności Gospodarczej oraz sp</w:t>
        </w:r>
      </w:ins>
      <w:ins w:id="21" w:author="Witkowski Marcin" w:date="2023-06-30T08:00:00Z">
        <w:r>
          <w:t xml:space="preserve">ółek cywilnych, o których informacje podlegają publikacji w </w:t>
        </w:r>
      </w:ins>
      <w:ins w:id="22" w:author="Witkowski Marcin" w:date="2023-06-30T08:01:00Z">
        <w:r>
          <w:t>Centralnej Ewidencji i Informacji o Działalności Gospodarczej jest ujawnienie tego numeru w Krajowym Rejestrze Sądowym lub Centralnej Ewidencji i Informacji o Działalności Gospodarczej.</w:t>
        </w:r>
      </w:ins>
    </w:p>
    <w:p w:rsidR="00610AA8" w:rsidRPr="007574FF" w:rsidDel="00CD6FF6" w:rsidRDefault="00610AA8" w:rsidP="00610AA8">
      <w:pPr>
        <w:pStyle w:val="ZUSTzmustartykuempunktem"/>
        <w:rPr>
          <w:del w:id="23" w:author="Witkowski Marcin" w:date="2023-06-30T07:59:00Z"/>
        </w:rPr>
      </w:pPr>
      <w:del w:id="24" w:author="Witkowski Marcin" w:date="2023-06-30T07:59:00Z">
        <w:r w:rsidDel="00CD6FF6">
          <w:delText>„4</w:delText>
        </w:r>
        <w:r w:rsidRPr="007574FF" w:rsidDel="00CD6FF6">
          <w:delText>.</w:delText>
        </w:r>
        <w:r w:rsidDel="00CD6FF6">
          <w:delText xml:space="preserve"> </w:delText>
        </w:r>
        <w:r w:rsidRPr="007574FF" w:rsidDel="00CD6FF6">
          <w:delText>Potwierdzeniem nadania NIP dla spółki cywilnej</w:delText>
        </w:r>
        <w:r w:rsidDel="00CD6FF6">
          <w:delText>, o której informacje podlegają publikacji</w:delText>
        </w:r>
        <w:r w:rsidRPr="007574FF" w:rsidDel="00CD6FF6">
          <w:delText xml:space="preserve"> w Centralnej Ewidencji i Informacji o Działalności Gospodarczej jest ujawnienie tego numeru w Centralnej Ewidencji i Informacji o Działalności Gospodarczej.</w:delText>
        </w:r>
        <w:r w:rsidDel="00CD6FF6">
          <w:delText>”;</w:delText>
        </w:r>
      </w:del>
    </w:p>
    <w:p w:rsidR="00610AA8" w:rsidRPr="00034FB0" w:rsidRDefault="00610AA8" w:rsidP="00610AA8">
      <w:pPr>
        <w:pStyle w:val="PKTpunkt"/>
      </w:pPr>
      <w:proofErr w:type="gramStart"/>
      <w:r>
        <w:t>4</w:t>
      </w:r>
      <w:r w:rsidRPr="00034FB0">
        <w:t>)</w:t>
      </w:r>
      <w:r w:rsidRPr="00034FB0">
        <w:tab/>
        <w:t>w</w:t>
      </w:r>
      <w:proofErr w:type="gramEnd"/>
      <w:r w:rsidRPr="00034FB0">
        <w:t xml:space="preserve"> art. 9 w ust. 6 pkt 2 otrzymuje brzmienie:</w:t>
      </w:r>
    </w:p>
    <w:p w:rsidR="00610AA8" w:rsidRPr="007574FF" w:rsidRDefault="00610AA8" w:rsidP="00610AA8">
      <w:pPr>
        <w:pStyle w:val="ZPKTzmpktartykuempunktem"/>
      </w:pPr>
      <w:proofErr w:type="gramStart"/>
      <w:r>
        <w:t>„</w:t>
      </w:r>
      <w:r w:rsidRPr="007574FF">
        <w:t>2)</w:t>
      </w:r>
      <w:r>
        <w:tab/>
      </w:r>
      <w:r w:rsidRPr="007574FF">
        <w:t>wzory</w:t>
      </w:r>
      <w:proofErr w:type="gramEnd"/>
      <w:r w:rsidRPr="007574FF">
        <w:t xml:space="preserve"> formularzy zgłoszeń aktualizacyjnych określone w rozporządzeniu wydanym na podstawie art. 5 ust. 5, formularz wniosku o wpis do Centralnej Ewidencji i Informacji o Działalności Gospodarczej albo wniosek, o którym mowa w art. 42b ust. 1 ustawy z dnia 6 marca 2018 r. o Centralnej Ewidencji i Informacji o Działalności Gospodarczej i Punkcie Informacji dla Przedsiębiorcy.</w:t>
      </w:r>
      <w:r>
        <w:t>”;</w:t>
      </w:r>
    </w:p>
    <w:p w:rsidR="00610AA8" w:rsidRPr="00034FB0" w:rsidRDefault="00610AA8" w:rsidP="00610AA8">
      <w:pPr>
        <w:pStyle w:val="PKTpunkt"/>
      </w:pPr>
      <w:proofErr w:type="gramStart"/>
      <w:r>
        <w:t>5</w:t>
      </w:r>
      <w:r w:rsidRPr="007574FF">
        <w:t>)</w:t>
      </w:r>
      <w:r w:rsidRPr="00034FB0">
        <w:tab/>
        <w:t>w</w:t>
      </w:r>
      <w:proofErr w:type="gramEnd"/>
      <w:r w:rsidRPr="00034FB0">
        <w:t xml:space="preserve"> art. 15 w:</w:t>
      </w:r>
    </w:p>
    <w:p w:rsidR="00610AA8" w:rsidRDefault="00610AA8" w:rsidP="00610AA8">
      <w:pPr>
        <w:pStyle w:val="LITlitera"/>
      </w:pPr>
      <w:r>
        <w:t xml:space="preserve"> a</w:t>
      </w:r>
      <w:proofErr w:type="gramStart"/>
      <w:r>
        <w:t>)</w:t>
      </w:r>
      <w:r>
        <w:tab/>
      </w:r>
      <w:r w:rsidRPr="007574FF">
        <w:t>ust</w:t>
      </w:r>
      <w:proofErr w:type="gramEnd"/>
      <w:r w:rsidRPr="007574FF">
        <w:t>. 1b</w:t>
      </w:r>
      <w:r>
        <w:t xml:space="preserve"> otrzymuje brzmienie:</w:t>
      </w:r>
    </w:p>
    <w:p w:rsidR="00D43CFB" w:rsidRDefault="00610AA8" w:rsidP="00D43CFB">
      <w:pPr>
        <w:pStyle w:val="ZLITUSTzmustliter"/>
        <w:rPr>
          <w:ins w:id="25" w:author="Taborski Grzegorz" w:date="2023-07-03T11:48:00Z"/>
        </w:rPr>
      </w:pPr>
      <w:r>
        <w:t>„</w:t>
      </w:r>
      <w:r w:rsidRPr="00832354">
        <w:t>1b.</w:t>
      </w:r>
      <w:r>
        <w:t xml:space="preserve"> </w:t>
      </w:r>
      <w:bookmarkStart w:id="26" w:name="_Hlk132710613"/>
      <w:r w:rsidRPr="00832354">
        <w:t>Tajemnicą skarbową nie są objęte</w:t>
      </w:r>
      <w:bookmarkEnd w:id="26"/>
      <w:r w:rsidRPr="00832354">
        <w:t xml:space="preserve"> dane z Krajowego Rejestru Sądowego, NIP, numer identyfikacyjny REGON, numer rachunku bankowego lub imiennego rachunku w spółdzielczej kasie oszczędnościowo-kredytowej, dane przekazane na podstawie art. 14 ust. 3a i 3b przez CRP KEP za pośrednictwem systemu teleinformatycznego do krajowego rejestru urzędowego podmiotów gospodarki narodowej i do Centralnego Rejestru Płatników Składek</w:t>
      </w:r>
      <w:del w:id="27" w:author="Taborski Grzegorz" w:date="2023-07-03T11:57:00Z">
        <w:r w:rsidDel="005C18F5">
          <w:delText>,</w:delText>
        </w:r>
      </w:del>
      <w:r>
        <w:t xml:space="preserve"> </w:t>
      </w:r>
      <w:ins w:id="28" w:author="Taborski Grzegorz" w:date="2023-07-03T11:47:00Z">
        <w:r w:rsidR="00D43CFB">
          <w:t>oraz dodatkowo</w:t>
        </w:r>
      </w:ins>
      <w:ins w:id="29" w:author="Taborski Grzegorz" w:date="2023-07-03T11:48:00Z">
        <w:r w:rsidR="00D43CFB">
          <w:t>:</w:t>
        </w:r>
      </w:ins>
    </w:p>
    <w:p w:rsidR="00B9073A" w:rsidRDefault="00D43CFB" w:rsidP="00421881">
      <w:pPr>
        <w:pStyle w:val="ZLITPKTzmpktliter"/>
        <w:rPr>
          <w:ins w:id="30" w:author="Taborski Grzegorz" w:date="2023-07-03T11:44:00Z"/>
        </w:rPr>
      </w:pPr>
      <w:proofErr w:type="gramStart"/>
      <w:ins w:id="31" w:author="Taborski Grzegorz" w:date="2023-07-03T11:48:00Z">
        <w:r>
          <w:t>1)</w:t>
        </w:r>
        <w:r>
          <w:tab/>
        </w:r>
      </w:ins>
      <w:del w:id="32" w:author="Taborski Grzegorz" w:date="2023-07-03T11:50:00Z">
        <w:r w:rsidR="00610AA8" w:rsidDel="00046DAE">
          <w:delText>a w</w:delText>
        </w:r>
        <w:r w:rsidR="00610AA8" w:rsidRPr="00735393" w:rsidDel="00046DAE">
          <w:delText xml:space="preserve"> przypadku osób fizycznych wpisanych do Centralnej Ewidencji i Informacji o Działalności Gospodarczej i wykonujących</w:delText>
        </w:r>
        <w:proofErr w:type="gramEnd"/>
        <w:r w:rsidR="00610AA8" w:rsidRPr="00735393" w:rsidDel="00046DAE">
          <w:delText xml:space="preserve"> działalność gospodarczą </w:delText>
        </w:r>
        <w:r w:rsidR="00610AA8" w:rsidRPr="003932B3" w:rsidDel="00046DAE">
          <w:delText>–</w:delText>
        </w:r>
        <w:r w:rsidR="00610AA8" w:rsidRPr="001114E1" w:rsidDel="00046DAE">
          <w:delText xml:space="preserve"> również </w:delText>
        </w:r>
      </w:del>
      <w:r w:rsidR="00610AA8" w:rsidRPr="00735393">
        <w:t xml:space="preserve">nazwa (firma), adresy, pod którymi jest wykonywana działalność gospodarcza, w tym adres stałego miejsca wykonywania działalności, a w przypadku nieposiadania stałego miejsca wykonywania działalności </w:t>
      </w:r>
      <w:r w:rsidR="00610AA8" w:rsidRPr="00C71ACC">
        <w:t>–</w:t>
      </w:r>
      <w:r w:rsidR="00610AA8" w:rsidRPr="00735393">
        <w:t xml:space="preserve"> adres miejsca zamieszkania, oraz przedmiot wykonywanej działalności określony według obowiązujących standardów klasyfikacyjnych</w:t>
      </w:r>
      <w:ins w:id="33" w:author="Taborski Grzegorz" w:date="2023-07-03T11:50:00Z">
        <w:r w:rsidR="00046DAE">
          <w:t xml:space="preserve"> –</w:t>
        </w:r>
        <w:r w:rsidR="00046DAE" w:rsidRPr="00046DAE">
          <w:t xml:space="preserve"> </w:t>
        </w:r>
        <w:r w:rsidR="00046DAE">
          <w:t>w</w:t>
        </w:r>
        <w:r w:rsidR="00046DAE" w:rsidRPr="00735393">
          <w:t xml:space="preserve"> przypadku osób fizycznych wpisanych do Centralnej Ewidencji i Informacji o Działalności Gospodarczej i wykonujących działalność gospodarczą</w:t>
        </w:r>
      </w:ins>
      <w:ins w:id="34" w:author="Taborski Grzegorz" w:date="2023-07-03T11:44:00Z">
        <w:r w:rsidR="00B9073A">
          <w:t>;</w:t>
        </w:r>
      </w:ins>
    </w:p>
    <w:p w:rsidR="00610AA8" w:rsidRDefault="00B9073A" w:rsidP="00421881">
      <w:pPr>
        <w:pStyle w:val="ZLITPKTzmpktliter"/>
      </w:pPr>
      <w:proofErr w:type="gramStart"/>
      <w:ins w:id="35" w:author="Taborski Grzegorz" w:date="2023-07-03T11:44:00Z">
        <w:r>
          <w:t>2)</w:t>
        </w:r>
        <w:r>
          <w:tab/>
        </w:r>
      </w:ins>
      <w:del w:id="36" w:author="Taborski Grzegorz" w:date="2023-07-03T11:44:00Z">
        <w:r w:rsidR="00610AA8" w:rsidRPr="00735393" w:rsidDel="00B9073A">
          <w:delText>.</w:delText>
        </w:r>
      </w:del>
      <w:del w:id="37" w:author="Taborski Grzegorz" w:date="2023-07-03T11:45:00Z">
        <w:r w:rsidR="00610AA8" w:rsidDel="00B9073A">
          <w:delText xml:space="preserve"> W</w:delText>
        </w:r>
        <w:r w:rsidR="00610AA8" w:rsidRPr="00735393" w:rsidDel="00B9073A">
          <w:delText xml:space="preserve"> przypadku spółek cywilnych, o których informacje </w:delText>
        </w:r>
        <w:r w:rsidR="00610AA8" w:rsidDel="00B9073A">
          <w:delText>podlegają publikacji</w:delText>
        </w:r>
        <w:r w:rsidR="00610AA8" w:rsidRPr="00735393" w:rsidDel="00B9073A">
          <w:delText xml:space="preserve"> w Centralnej Ewidencji i Informacji o Działal</w:delText>
        </w:r>
        <w:proofErr w:type="gramEnd"/>
        <w:r w:rsidR="00610AA8" w:rsidRPr="00735393" w:rsidDel="00B9073A">
          <w:delText>ności Gospodarczej i wykonujących działalność gospodarczą</w:delText>
        </w:r>
        <w:r w:rsidR="00610AA8" w:rsidDel="00B9073A">
          <w:delText>,</w:delText>
        </w:r>
        <w:r w:rsidR="00610AA8" w:rsidRPr="00735393" w:rsidDel="00B9073A">
          <w:delText xml:space="preserve"> </w:delText>
        </w:r>
      </w:del>
      <w:del w:id="38" w:author="Taborski Grzegorz" w:date="2023-07-03T11:56:00Z">
        <w:r w:rsidR="00610AA8" w:rsidDel="004964B7">
          <w:delText>t</w:delText>
        </w:r>
        <w:r w:rsidR="00610AA8" w:rsidRPr="003932B3" w:rsidDel="004964B7">
          <w:delText xml:space="preserve">ajemnicą skarbową nie są objęte </w:delText>
        </w:r>
        <w:r w:rsidR="00610AA8" w:rsidDel="004964B7">
          <w:delText xml:space="preserve">dane, o których mowa w zdaniu pierwszym, oraz </w:delText>
        </w:r>
      </w:del>
      <w:r w:rsidR="00610AA8" w:rsidRPr="00735393">
        <w:t>pełna i skrócona nazwa (firma), adres siedziby, adres do doręczeń oraz adresy miejsc prowadzenia działalności, przedmiot wykonywanej działalności określony według obowiązujących standardów klasyfikacyjnych</w:t>
      </w:r>
      <w:ins w:id="39" w:author="Taborski Grzegorz" w:date="2023-07-03T11:59:00Z">
        <w:r w:rsidR="005C18F5">
          <w:t>,</w:t>
        </w:r>
      </w:ins>
      <w:del w:id="40" w:author="Taborski Grzegorz" w:date="2023-07-03T11:59:00Z">
        <w:r w:rsidR="00610AA8" w:rsidRPr="00735393" w:rsidDel="005C18F5">
          <w:delText>;</w:delText>
        </w:r>
      </w:del>
      <w:r w:rsidR="00610AA8" w:rsidRPr="00735393">
        <w:t xml:space="preserve"> dane dotyczące wspólników, w tym identyfikator podatkowy poszczególnych wspólników, sposób reprezentacji spółki oraz dane wspólników uprawnionych do reprezentacji</w:t>
      </w:r>
      <w:ins w:id="41" w:author="Taborski Grzegorz" w:date="2023-07-03T11:48:00Z">
        <w:r w:rsidR="00D43CFB" w:rsidRPr="00D43CFB">
          <w:t xml:space="preserve"> </w:t>
        </w:r>
        <w:r w:rsidR="00D43CFB">
          <w:t>–</w:t>
        </w:r>
      </w:ins>
      <w:ins w:id="42" w:author="Witkowski Marcin" w:date="2023-07-03T12:41:00Z">
        <w:r w:rsidR="00421881">
          <w:t xml:space="preserve"> w</w:t>
        </w:r>
      </w:ins>
      <w:ins w:id="43" w:author="Taborski Grzegorz" w:date="2023-07-03T11:48:00Z">
        <w:r w:rsidR="00D43CFB">
          <w:t xml:space="preserve"> </w:t>
        </w:r>
        <w:r w:rsidR="00D43CFB" w:rsidRPr="00D43CFB">
          <w:t>przypadku spółek cywilnych, o których informacje podlegają publikacji w Centralnej Ewidencji i Informacji o Działalności Gospodarczej</w:t>
        </w:r>
      </w:ins>
      <w:ins w:id="44" w:author="Taborski Grzegorz" w:date="2023-07-03T12:32:00Z">
        <w:r w:rsidR="00C41CD2">
          <w:t>,</w:t>
        </w:r>
      </w:ins>
      <w:ins w:id="45" w:author="Taborski Grzegorz" w:date="2023-07-03T11:48:00Z">
        <w:r w:rsidR="00D43CFB" w:rsidRPr="00D43CFB">
          <w:t xml:space="preserve"> i </w:t>
        </w:r>
        <w:r w:rsidR="00D43CFB" w:rsidRPr="00C41CD2">
          <w:t>wykonujących</w:t>
        </w:r>
        <w:r w:rsidR="00D43CFB" w:rsidRPr="00D43CFB">
          <w:t xml:space="preserve"> działalność gospodarczą</w:t>
        </w:r>
      </w:ins>
      <w:r w:rsidR="00610AA8" w:rsidRPr="00735393">
        <w:t>.</w:t>
      </w:r>
      <w:r w:rsidR="00610AA8">
        <w:t>”,</w:t>
      </w:r>
    </w:p>
    <w:p w:rsidR="00610AA8" w:rsidRDefault="00610AA8" w:rsidP="00610AA8">
      <w:pPr>
        <w:pStyle w:val="LITlitera"/>
      </w:pPr>
      <w:r>
        <w:t>b</w:t>
      </w:r>
      <w:proofErr w:type="gramStart"/>
      <w:r>
        <w:t>)</w:t>
      </w:r>
      <w:r>
        <w:tab/>
      </w:r>
      <w:r w:rsidRPr="007574FF">
        <w:t>ust</w:t>
      </w:r>
      <w:proofErr w:type="gramEnd"/>
      <w:r w:rsidRPr="007574FF">
        <w:t>. 5</w:t>
      </w:r>
      <w:r>
        <w:t xml:space="preserve"> otrzymuje brzmienie:</w:t>
      </w:r>
    </w:p>
    <w:p w:rsidR="009C645B" w:rsidRDefault="00610AA8" w:rsidP="00421881">
      <w:pPr>
        <w:pStyle w:val="ZLITUSTzmustliter"/>
        <w:rPr>
          <w:ins w:id="46" w:author="Taborski Grzegorz" w:date="2023-07-03T12:17:00Z"/>
        </w:rPr>
      </w:pPr>
      <w:r>
        <w:t xml:space="preserve">„5. </w:t>
      </w:r>
      <w:r w:rsidRPr="009132CA">
        <w:t>CRP KEP przekazuje automatycznie do STIR w rozumieniu art. 119zg pkt 6 ustawy z dnia 29 sierpnia 1997 r. –</w:t>
      </w:r>
      <w:r>
        <w:t xml:space="preserve"> </w:t>
      </w:r>
      <w:r w:rsidRPr="009132CA">
        <w:t>Ordynacja podatkowa dane z Krajowego Rejestru Sądowego, NIP, numer identyfikacyjny REGON</w:t>
      </w:r>
      <w:del w:id="47" w:author="Taborski Grzegorz" w:date="2023-07-03T12:17:00Z">
        <w:r w:rsidRPr="009132CA" w:rsidDel="009C645B">
          <w:delText xml:space="preserve"> oraz</w:delText>
        </w:r>
      </w:del>
      <w:ins w:id="48" w:author="Taborski Grzegorz" w:date="2023-07-03T12:17:00Z">
        <w:r w:rsidR="009C645B">
          <w:t>,</w:t>
        </w:r>
      </w:ins>
      <w:r w:rsidRPr="009132CA">
        <w:t xml:space="preserve"> dane z wykazu,</w:t>
      </w:r>
      <w:r>
        <w:t xml:space="preserve"> </w:t>
      </w:r>
      <w:r w:rsidRPr="009132CA">
        <w:t>o którym mowa w art. 96b ust. 1 ustawy z dnia 11 marca 2004 r. o podatku od towarów i usług</w:t>
      </w:r>
      <w:ins w:id="49" w:author="Taborski Grzegorz" w:date="2023-07-03T12:17:00Z">
        <w:r w:rsidR="009C645B">
          <w:t>, oraz dodatkowo:</w:t>
        </w:r>
      </w:ins>
    </w:p>
    <w:p w:rsidR="009C645B" w:rsidRDefault="009C645B" w:rsidP="00421881">
      <w:pPr>
        <w:pStyle w:val="ZLITPKTzmpktliter"/>
        <w:rPr>
          <w:ins w:id="50" w:author="Taborski Grzegorz" w:date="2023-07-03T12:18:00Z"/>
        </w:rPr>
      </w:pPr>
      <w:proofErr w:type="gramStart"/>
      <w:ins w:id="51" w:author="Taborski Grzegorz" w:date="2023-07-03T12:17:00Z">
        <w:r>
          <w:t>1)</w:t>
        </w:r>
        <w:r>
          <w:tab/>
        </w:r>
      </w:ins>
      <w:del w:id="52" w:author="Taborski Grzegorz" w:date="2023-07-03T12:17:00Z">
        <w:r w:rsidR="00610AA8" w:rsidRPr="009132CA" w:rsidDel="009C645B">
          <w:delText>. W przypadku osób fizycznych</w:delText>
        </w:r>
        <w:r w:rsidR="00610AA8" w:rsidDel="009C645B">
          <w:delText xml:space="preserve"> </w:delText>
        </w:r>
        <w:r w:rsidR="00610AA8" w:rsidRPr="009132CA" w:rsidDel="009C645B">
          <w:delText>wpisanych do Centralnej Ewidencji i Informacji o Działalności Gospodarczej i wykonujących</w:delText>
        </w:r>
        <w:proofErr w:type="gramEnd"/>
        <w:r w:rsidR="00610AA8" w:rsidRPr="009132CA" w:rsidDel="009C645B">
          <w:delText xml:space="preserve"> działalność gospodarczą CRP KEP</w:delText>
        </w:r>
        <w:r w:rsidR="00610AA8" w:rsidDel="009C645B">
          <w:delText xml:space="preserve"> </w:delText>
        </w:r>
        <w:r w:rsidR="00610AA8" w:rsidRPr="009132CA" w:rsidDel="009C645B">
          <w:delText xml:space="preserve">przekazuje również </w:delText>
        </w:r>
      </w:del>
      <w:r w:rsidR="00610AA8" w:rsidRPr="009132CA">
        <w:t>firmę, adres stałego miejsca wykonywania działalności, adresy dodatkowych miejsc wykonywania</w:t>
      </w:r>
      <w:r w:rsidR="00610AA8">
        <w:t xml:space="preserve"> </w:t>
      </w:r>
      <w:r w:rsidR="00610AA8" w:rsidRPr="009132CA">
        <w:t>działalności, a w przypadku nieposiadania stałego miejsca wykonywania działalności – adres miejsca zamieszkania oraz</w:t>
      </w:r>
      <w:r w:rsidR="00610AA8">
        <w:t xml:space="preserve"> </w:t>
      </w:r>
      <w:r w:rsidR="00610AA8" w:rsidRPr="009132CA">
        <w:t>przedmiot wykonywanej działalności określony według obowiązujących standardów klasyfikacyjnych</w:t>
      </w:r>
      <w:ins w:id="53" w:author="Taborski Grzegorz" w:date="2023-07-03T12:17:00Z">
        <w:r>
          <w:t xml:space="preserve"> –</w:t>
        </w:r>
        <w:r w:rsidRPr="009C645B">
          <w:t xml:space="preserve"> </w:t>
        </w:r>
        <w:r>
          <w:t>w</w:t>
        </w:r>
        <w:r w:rsidRPr="009C645B">
          <w:t xml:space="preserve"> przypadku osób fizycznych wpisanych do Centralnej Ewidencji i Informacji o Działalności Gospodarczej i wykonujących działalność gospodarczą</w:t>
        </w:r>
      </w:ins>
      <w:ins w:id="54" w:author="Taborski Grzegorz" w:date="2023-07-03T12:18:00Z">
        <w:r>
          <w:t>,</w:t>
        </w:r>
      </w:ins>
    </w:p>
    <w:p w:rsidR="009C645B" w:rsidRDefault="009C645B" w:rsidP="00421881">
      <w:pPr>
        <w:pStyle w:val="ZLITPKTzmpktliter"/>
        <w:rPr>
          <w:ins w:id="55" w:author="Taborski Grzegorz" w:date="2023-07-03T12:19:00Z"/>
        </w:rPr>
      </w:pPr>
      <w:proofErr w:type="gramStart"/>
      <w:ins w:id="56" w:author="Taborski Grzegorz" w:date="2023-07-03T12:18:00Z">
        <w:r>
          <w:t>2)</w:t>
        </w:r>
        <w:r>
          <w:tab/>
        </w:r>
      </w:ins>
      <w:del w:id="57" w:author="Taborski Grzegorz" w:date="2023-07-03T12:18:00Z">
        <w:r w:rsidR="00610AA8" w:rsidRPr="009132CA" w:rsidDel="009C645B">
          <w:delText xml:space="preserve">. </w:delText>
        </w:r>
      </w:del>
      <w:del w:id="58" w:author="Taborski Grzegorz" w:date="2023-07-03T12:19:00Z">
        <w:r w:rsidR="00610AA8" w:rsidRPr="009132CA" w:rsidDel="009C645B">
          <w:delText xml:space="preserve">W przypadku spółek cywilnych, o których informacje </w:delText>
        </w:r>
        <w:r w:rsidR="00610AA8" w:rsidDel="009C645B">
          <w:delText>podlegają publikacji</w:delText>
        </w:r>
        <w:r w:rsidR="00610AA8" w:rsidRPr="009132CA" w:rsidDel="009C645B">
          <w:delText xml:space="preserve"> w Centralnej Ewidencji i Informacji o Działal</w:delText>
        </w:r>
        <w:proofErr w:type="gramEnd"/>
        <w:r w:rsidR="00610AA8" w:rsidRPr="009132CA" w:rsidDel="009C645B">
          <w:delText xml:space="preserve">ności Gospodarczej i wykonujących działalność gospodarczą przekazuje również </w:delText>
        </w:r>
      </w:del>
      <w:r w:rsidR="00610AA8" w:rsidRPr="009132CA">
        <w:t>pełną i skróconą nazwę (firmę), adres siedziby, adres do doręczeń oraz adresy miejsc prowadzenia działalności, przedmiot wykonywanej działalności określony według obowiązujących standardów klasyfikacyjnych</w:t>
      </w:r>
      <w:ins w:id="59" w:author="Taborski Grzegorz" w:date="2023-07-03T12:19:00Z">
        <w:r>
          <w:t>,</w:t>
        </w:r>
      </w:ins>
      <w:del w:id="60" w:author="Taborski Grzegorz" w:date="2023-07-03T12:19:00Z">
        <w:r w:rsidR="00610AA8" w:rsidRPr="009132CA" w:rsidDel="009C645B">
          <w:delText>;</w:delText>
        </w:r>
      </w:del>
      <w:r w:rsidR="00610AA8" w:rsidRPr="009132CA">
        <w:t xml:space="preserve"> dane dotyczące wspólników, w tym identyfikator podatkowy poszczególnych wspólników, sposób reprezentacji spółki oraz dane wspólników uprawnionych do reprezentacji</w:t>
      </w:r>
      <w:ins w:id="61" w:author="Taborski Grzegorz" w:date="2023-07-03T12:19:00Z">
        <w:r>
          <w:t xml:space="preserve"> – w</w:t>
        </w:r>
        <w:r w:rsidRPr="009C645B">
          <w:t xml:space="preserve"> przypadku spółek cywilnych, o których informacje podlegają publikacji w Centralnej Ewidencji i Informacji o Działalności Gospodarczej i wykonujących działalność gospodarczą</w:t>
        </w:r>
      </w:ins>
    </w:p>
    <w:p w:rsidR="00610AA8" w:rsidRDefault="009C645B" w:rsidP="00610AA8">
      <w:pPr>
        <w:pStyle w:val="ZLITFRAGzmlitfragmentunpzdanialiter"/>
      </w:pPr>
      <w:proofErr w:type="gramStart"/>
      <w:ins w:id="62" w:author="Taborski Grzegorz" w:date="2023-07-03T12:19:00Z">
        <w:r>
          <w:t>– przy czym</w:t>
        </w:r>
        <w:proofErr w:type="gramEnd"/>
        <w:r>
          <w:t xml:space="preserve"> </w:t>
        </w:r>
      </w:ins>
      <w:del w:id="63" w:author="Taborski Grzegorz" w:date="2023-07-03T12:19:00Z">
        <w:r w:rsidR="00610AA8" w:rsidRPr="009132CA" w:rsidDel="009C645B">
          <w:delText>. P</w:delText>
        </w:r>
      </w:del>
      <w:ins w:id="64" w:author="Taborski Grzegorz" w:date="2023-07-03T12:19:00Z">
        <w:r>
          <w:t>p</w:t>
        </w:r>
      </w:ins>
      <w:r w:rsidR="00610AA8" w:rsidRPr="009132CA">
        <w:t>rzepisu ust. 2b</w:t>
      </w:r>
      <w:r w:rsidR="00610AA8">
        <w:t xml:space="preserve"> </w:t>
      </w:r>
      <w:r w:rsidR="00610AA8" w:rsidRPr="009132CA">
        <w:t>w zakresie danych objętych treścią wpisu w Krajowym Rejestrze Sądowym nie stosuje się.</w:t>
      </w:r>
      <w:r w:rsidR="00610AA8">
        <w:t>”.</w:t>
      </w:r>
    </w:p>
    <w:p w:rsidR="0054640A" w:rsidRDefault="0054640A"/>
    <w:sectPr w:rsidR="005464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68B" w:rsidRDefault="00CC168B" w:rsidP="00610AA8">
      <w:pPr>
        <w:spacing w:after="0" w:line="240" w:lineRule="auto"/>
      </w:pPr>
      <w:r>
        <w:separator/>
      </w:r>
    </w:p>
  </w:endnote>
  <w:endnote w:type="continuationSeparator" w:id="0">
    <w:p w:rsidR="00CC168B" w:rsidRDefault="00CC168B" w:rsidP="00610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68B" w:rsidRDefault="00CC168B" w:rsidP="00610AA8">
      <w:pPr>
        <w:spacing w:after="0" w:line="240" w:lineRule="auto"/>
      </w:pPr>
      <w:r>
        <w:separator/>
      </w:r>
    </w:p>
  </w:footnote>
  <w:footnote w:type="continuationSeparator" w:id="0">
    <w:p w:rsidR="00CC168B" w:rsidRDefault="00CC168B" w:rsidP="00610AA8">
      <w:pPr>
        <w:spacing w:after="0" w:line="240" w:lineRule="auto"/>
      </w:pPr>
      <w:r>
        <w:continuationSeparator/>
      </w:r>
    </w:p>
  </w:footnote>
  <w:footnote w:id="1">
    <w:p w:rsidR="00610AA8" w:rsidDel="008945F4" w:rsidRDefault="00610AA8" w:rsidP="00610AA8">
      <w:pPr>
        <w:pStyle w:val="ODNONIKtreodnonika"/>
        <w:rPr>
          <w:del w:id="3" w:author="Witkowski Marcin" w:date="2023-06-30T07:49:00Z"/>
        </w:rPr>
      </w:pPr>
      <w:del w:id="4" w:author="Witkowski Marcin" w:date="2023-06-30T07:49:00Z">
        <w:r w:rsidRPr="005A5338" w:rsidDel="008945F4">
          <w:rPr>
            <w:rStyle w:val="IGindeksgrny"/>
          </w:rPr>
          <w:footnoteRef/>
        </w:r>
        <w:r w:rsidRPr="005A5338" w:rsidDel="008945F4">
          <w:rPr>
            <w:rStyle w:val="IGindeksgrny"/>
          </w:rPr>
          <w:delText>)</w:delText>
        </w:r>
        <w:r w:rsidDel="008945F4">
          <w:rPr>
            <w:rStyle w:val="IGindeksgrny"/>
          </w:rPr>
          <w:tab/>
        </w:r>
        <w:r w:rsidRPr="00346ABE" w:rsidDel="008945F4">
          <w:delText>Zmiany tekstu jednolitego wymienionej ustawy zostały ogłoszone w Dz. U. z 2022 r. poz. 974, 1137, 1301, 1488, 1561</w:delText>
        </w:r>
        <w:r w:rsidDel="008945F4">
          <w:delText xml:space="preserve">, </w:delText>
        </w:r>
        <w:r w:rsidRPr="00346ABE" w:rsidDel="008945F4">
          <w:delText>2180</w:delText>
        </w:r>
        <w:r w:rsidDel="008945F4">
          <w:delText xml:space="preserve"> i 2707 oraz 2023 r. poz. 535 i 556.</w:delText>
        </w:r>
      </w:del>
    </w:p>
  </w:footnote>
  <w:footnote w:id="2">
    <w:p w:rsidR="00610AA8" w:rsidRDefault="00610AA8" w:rsidP="00610AA8">
      <w:pPr>
        <w:pStyle w:val="ODNONIKtreodnonika"/>
      </w:pPr>
      <w:r>
        <w:rPr>
          <w:rStyle w:val="Odwoanieprzypisudolnego"/>
        </w:rPr>
        <w:footnoteRef/>
      </w:r>
      <w:proofErr w:type="gramStart"/>
      <w:r w:rsidRPr="005A5338">
        <w:rPr>
          <w:rStyle w:val="IGindeksgrny"/>
        </w:rPr>
        <w:t>)</w:t>
      </w:r>
      <w:r>
        <w:tab/>
      </w:r>
      <w:r w:rsidRPr="00346ABE">
        <w:t>Zmiany</w:t>
      </w:r>
      <w:proofErr w:type="gramEnd"/>
      <w:r w:rsidRPr="00346ABE">
        <w:t xml:space="preserve"> tekstu jednolitego wymienionej ustawy zostały ogłoszone w Dz. U. </w:t>
      </w:r>
      <w:proofErr w:type="gramStart"/>
      <w:r w:rsidRPr="00346ABE">
        <w:t>z</w:t>
      </w:r>
      <w:proofErr w:type="gramEnd"/>
      <w:r w:rsidRPr="00346ABE">
        <w:t xml:space="preserve"> 2022 r. poz. 1079, 1115, 1265, 1933, 2185, 2476 i 2707</w:t>
      </w:r>
      <w:r>
        <w:t xml:space="preserve"> oraz 2023 r. 326, 547 i 614.</w:t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itkowski Marcin">
    <w15:presenceInfo w15:providerId="AD" w15:userId="S-1-5-21-1525952054-1005573771-2909822258-35225"/>
  </w15:person>
  <w15:person w15:author="Taborski Grzegorz">
    <w15:presenceInfo w15:providerId="AD" w15:userId="S-1-5-21-1525952054-1005573771-2909822258-92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oNotDisplayPageBoundaries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AA8"/>
    <w:rsid w:val="00046DAE"/>
    <w:rsid w:val="00164C6D"/>
    <w:rsid w:val="00421881"/>
    <w:rsid w:val="004964B7"/>
    <w:rsid w:val="0054640A"/>
    <w:rsid w:val="005C18F5"/>
    <w:rsid w:val="00610AA8"/>
    <w:rsid w:val="008945F4"/>
    <w:rsid w:val="009C645B"/>
    <w:rsid w:val="00A20961"/>
    <w:rsid w:val="00B9073A"/>
    <w:rsid w:val="00C41CD2"/>
    <w:rsid w:val="00CC168B"/>
    <w:rsid w:val="00CD6FF6"/>
    <w:rsid w:val="00D43CFB"/>
    <w:rsid w:val="00D53B80"/>
    <w:rsid w:val="00E05DE5"/>
    <w:rsid w:val="00E7259D"/>
    <w:rsid w:val="00E957F0"/>
    <w:rsid w:val="00F3587A"/>
    <w:rsid w:val="00F862B9"/>
    <w:rsid w:val="00FF2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A49D8DDF-8AAB-4847-8405-E5B13A24B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rsid w:val="00610AA8"/>
    <w:rPr>
      <w:rFonts w:cs="Times New Roman"/>
      <w:vertAlign w:val="superscript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10AA8"/>
    <w:pPr>
      <w:ind w:left="1020"/>
    </w:pPr>
  </w:style>
  <w:style w:type="paragraph" w:customStyle="1" w:styleId="PKTpunkt">
    <w:name w:val="PKT – punkt"/>
    <w:uiPriority w:val="13"/>
    <w:qFormat/>
    <w:rsid w:val="00610AA8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610AA8"/>
    <w:pPr>
      <w:ind w:left="986" w:hanging="476"/>
    </w:pPr>
  </w:style>
  <w:style w:type="paragraph" w:customStyle="1" w:styleId="ZLITUSTzmustliter">
    <w:name w:val="Z_LIT/UST(§) – zm. ust. (§) literą"/>
    <w:basedOn w:val="Normalny"/>
    <w:uiPriority w:val="46"/>
    <w:qFormat/>
    <w:rsid w:val="00610AA8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LITPKTzmpktliter">
    <w:name w:val="Z_LIT/PKT – zm. pkt literą"/>
    <w:basedOn w:val="PKTpunkt"/>
    <w:uiPriority w:val="47"/>
    <w:qFormat/>
    <w:rsid w:val="00610AA8"/>
    <w:pPr>
      <w:ind w:left="1497"/>
    </w:pPr>
  </w:style>
  <w:style w:type="paragraph" w:customStyle="1" w:styleId="ODNONIKtreodnonika">
    <w:name w:val="ODNOŚNIK – treść odnośnika"/>
    <w:uiPriority w:val="19"/>
    <w:qFormat/>
    <w:rsid w:val="00610AA8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10AA8"/>
    <w:pPr>
      <w:ind w:firstLine="0"/>
    </w:pPr>
    <w:rPr>
      <w:rFonts w:ascii="Times New Roman" w:hAnsi="Times New Roman"/>
    </w:rPr>
  </w:style>
  <w:style w:type="paragraph" w:customStyle="1" w:styleId="ZUSTzmustartykuempunktem">
    <w:name w:val="Z/UST(§) – zm. ust. (§) artykułem (punktem)"/>
    <w:basedOn w:val="Normalny"/>
    <w:uiPriority w:val="30"/>
    <w:qFormat/>
    <w:rsid w:val="00610AA8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610AA8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qFormat/>
    <w:rsid w:val="00610AA8"/>
    <w:rPr>
      <w:b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45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45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45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5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45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45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45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1269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Finansów</Company>
  <LinksUpToDate>false</LinksUpToDate>
  <CharactersWithSpaces>8868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Witkowski Marcin</dc:creator>
  <cp:keywords/>
  <dc:description/>
  <cp:lastModifiedBy>Wróbel Krzysztof</cp:lastModifiedBy>
  <cp:revision>2</cp:revision>
  <dcterms:created xsi:type="dcterms:W3CDTF">2023-07-04T13:08:00Z</dcterms:created>
  <dcterms:modified xsi:type="dcterms:W3CDTF">2023-07-04T13:08:00Z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UxC4dwLulzfINJ8nQH+xvX5LNGipWa4BRSZhPgxsCvn6iDlmryORcqqBHYeb3JLEQS45WV/WBAfaNBI0ufw63g==</vt:lpwstr>
  </property>
  <property fmtid="{D5CDD505-2E9C-101B-9397-08002B2CF9AE}" pid="4" name="MFClassificationDate">
    <vt:lpwstr>2023-06-30T07:46:09.6052737+02:00</vt:lpwstr>
  </property>
  <property fmtid="{D5CDD505-2E9C-101B-9397-08002B2CF9AE}" pid="5" name="MFClassifiedBySID">
    <vt:lpwstr>UxC4dwLulzfINJ8nQH+xvX5LNGipWa4BRSZhPgxsCvm42mrIC/DSDv0ggS+FjUN/2v1BBotkLlY5aAiEhoi6ueCFd2PslONkXLQ8K9vP+J0d1MlOsFXykRSXX6YIRBLf</vt:lpwstr>
  </property>
  <property fmtid="{D5CDD505-2E9C-101B-9397-08002B2CF9AE}" pid="6" name="MFGRNItemId">
    <vt:lpwstr>GRN-1bfada6e-0732-4b04-a727-85c81b751e22</vt:lpwstr>
  </property>
  <property fmtid="{D5CDD505-2E9C-101B-9397-08002B2CF9AE}" pid="7" name="MFHash">
    <vt:lpwstr>yoCsVM/qnPjmxzDOUIt/HRuCoLx0wtv8Y7lhK+183HY=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