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95" w:rsidRPr="0060392D" w:rsidRDefault="00944A95" w:rsidP="009143B1">
      <w:pPr>
        <w:pStyle w:val="Annexetitre"/>
      </w:pPr>
      <w:r w:rsidRPr="0060392D">
        <w:t>ZAŁĄCZNIK V</w:t>
      </w:r>
    </w:p>
    <w:p w:rsidR="00944A95" w:rsidRPr="0060392D" w:rsidRDefault="00944A95" w:rsidP="00944A95">
      <w:pPr>
        <w:pStyle w:val="NormalCentered"/>
      </w:pPr>
      <w:r w:rsidRPr="0060392D">
        <w:t>Wzór dla programów wspieranych</w:t>
      </w:r>
      <w:r w:rsidR="00076C1E" w:rsidRPr="0060392D">
        <w:t xml:space="preserve"> z </w:t>
      </w:r>
      <w:r w:rsidRPr="0060392D">
        <w:t>EFRR (cel „Inwestycje na rzecz zatrudnienia</w:t>
      </w:r>
      <w:r w:rsidR="00076C1E" w:rsidRPr="0060392D">
        <w:t xml:space="preserve"> i </w:t>
      </w:r>
      <w:r w:rsidRPr="0060392D">
        <w:t>wzrostu”), EFS+, Funduszu Spójności, FST,</w:t>
      </w:r>
      <w:r w:rsidR="00076C1E" w:rsidRPr="0060392D">
        <w:t xml:space="preserve"> i </w:t>
      </w:r>
      <w:r w:rsidRPr="0060392D">
        <w:t>EFMRA – art. 21 ust.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3"/>
        <w:gridCol w:w="3852"/>
      </w:tblGrid>
      <w:tr w:rsidR="00944A95" w:rsidRPr="0060392D" w:rsidTr="00251472">
        <w:trPr>
          <w:trHeight w:val="222"/>
          <w:jc w:val="center"/>
        </w:trPr>
        <w:tc>
          <w:tcPr>
            <w:tcW w:w="0" w:type="auto"/>
            <w:shd w:val="clear" w:color="auto" w:fill="auto"/>
          </w:tcPr>
          <w:p w:rsidR="00944A95" w:rsidRPr="0060392D" w:rsidRDefault="00944A95" w:rsidP="00251472">
            <w:pPr>
              <w:spacing w:before="60" w:after="60" w:line="240" w:lineRule="auto"/>
            </w:pPr>
            <w:r w:rsidRPr="0060392D">
              <w:t>Kod CCI</w:t>
            </w:r>
          </w:p>
        </w:tc>
        <w:tc>
          <w:tcPr>
            <w:tcW w:w="0" w:type="auto"/>
            <w:shd w:val="clear" w:color="auto" w:fill="auto"/>
          </w:tcPr>
          <w:p w:rsidR="00944A95" w:rsidRPr="0060392D" w:rsidRDefault="00944A95" w:rsidP="00251472">
            <w:pPr>
              <w:spacing w:before="60" w:after="60" w:line="240" w:lineRule="auto"/>
            </w:pPr>
          </w:p>
        </w:tc>
      </w:tr>
      <w:tr w:rsidR="00944A95" w:rsidRPr="00302A95" w:rsidTr="00251472">
        <w:trPr>
          <w:trHeight w:val="269"/>
          <w:jc w:val="center"/>
        </w:trPr>
        <w:tc>
          <w:tcPr>
            <w:tcW w:w="0" w:type="auto"/>
            <w:shd w:val="clear" w:color="auto" w:fill="auto"/>
          </w:tcPr>
          <w:p w:rsidR="00944A95" w:rsidRPr="0060392D" w:rsidRDefault="00944A95" w:rsidP="00251472">
            <w:pPr>
              <w:spacing w:before="60" w:after="60" w:line="240" w:lineRule="auto"/>
            </w:pPr>
            <w:r w:rsidRPr="0060392D">
              <w:t>Tytuł</w:t>
            </w:r>
            <w:r w:rsidR="00076C1E" w:rsidRPr="0060392D">
              <w:t xml:space="preserve"> w </w:t>
            </w:r>
            <w:r w:rsidRPr="0060392D">
              <w:t>języku angielskim</w:t>
            </w:r>
          </w:p>
        </w:tc>
        <w:tc>
          <w:tcPr>
            <w:tcW w:w="0" w:type="auto"/>
            <w:shd w:val="clear" w:color="auto" w:fill="auto"/>
          </w:tcPr>
          <w:p w:rsidR="00944A95" w:rsidRPr="00AB57F5" w:rsidRDefault="00944A95" w:rsidP="00251472">
            <w:pPr>
              <w:spacing w:before="60" w:after="60" w:line="240" w:lineRule="auto"/>
              <w:rPr>
                <w:lang w:val="en-US"/>
              </w:rPr>
            </w:pPr>
            <w:r w:rsidRPr="00AB57F5">
              <w:rPr>
                <w:lang w:val="en-US"/>
              </w:rPr>
              <w:t>[255</w:t>
            </w:r>
            <w:r w:rsidRPr="0060392D">
              <w:rPr>
                <w:rStyle w:val="Odwoanieprzypisudolnego"/>
              </w:rPr>
              <w:footnoteReference w:id="1"/>
            </w:r>
            <w:r w:rsidRPr="00AB57F5">
              <w:rPr>
                <w:lang w:val="en-US"/>
              </w:rPr>
              <w:t>]</w:t>
            </w:r>
          </w:p>
          <w:p w:rsidR="00382CF8" w:rsidRPr="00382CF8" w:rsidRDefault="00382CF8" w:rsidP="00251472">
            <w:pPr>
              <w:spacing w:before="60" w:after="60" w:line="240" w:lineRule="auto"/>
              <w:rPr>
                <w:lang w:val="en-US"/>
              </w:rPr>
            </w:pPr>
            <w:r w:rsidRPr="00382CF8">
              <w:rPr>
                <w:b/>
                <w:lang w:val="en-GB"/>
              </w:rPr>
              <w:t>EU Funds for Smart Economy</w:t>
            </w:r>
          </w:p>
        </w:tc>
      </w:tr>
      <w:tr w:rsidR="00944A95" w:rsidRPr="0060392D" w:rsidTr="00251472">
        <w:trPr>
          <w:trHeight w:val="138"/>
          <w:jc w:val="center"/>
        </w:trPr>
        <w:tc>
          <w:tcPr>
            <w:tcW w:w="0" w:type="auto"/>
            <w:shd w:val="clear" w:color="auto" w:fill="auto"/>
          </w:tcPr>
          <w:p w:rsidR="00944A95" w:rsidRPr="0060392D" w:rsidRDefault="00944A95" w:rsidP="00251472">
            <w:pPr>
              <w:spacing w:before="60" w:after="60" w:line="240" w:lineRule="auto"/>
            </w:pPr>
            <w:r w:rsidRPr="0060392D">
              <w:t>Tytuł</w:t>
            </w:r>
            <w:r w:rsidR="00076C1E" w:rsidRPr="0060392D">
              <w:t xml:space="preserve"> w </w:t>
            </w:r>
            <w:r w:rsidRPr="0060392D">
              <w:t>języku (językach) narodowym (narodowych)</w:t>
            </w:r>
          </w:p>
        </w:tc>
        <w:tc>
          <w:tcPr>
            <w:tcW w:w="0" w:type="auto"/>
            <w:shd w:val="clear" w:color="auto" w:fill="auto"/>
          </w:tcPr>
          <w:p w:rsidR="00944A95" w:rsidRDefault="00944A95" w:rsidP="00251472">
            <w:pPr>
              <w:spacing w:before="60" w:after="60" w:line="240" w:lineRule="auto"/>
            </w:pPr>
            <w:r w:rsidRPr="0060392D">
              <w:t>[255]</w:t>
            </w:r>
          </w:p>
          <w:p w:rsidR="00382CF8" w:rsidRPr="0060392D" w:rsidRDefault="00382CF8" w:rsidP="00251472">
            <w:pPr>
              <w:spacing w:before="60" w:after="60" w:line="240" w:lineRule="auto"/>
            </w:pPr>
            <w:r w:rsidRPr="00382CF8">
              <w:rPr>
                <w:b/>
              </w:rPr>
              <w:t>Fundusze Europejskie dla Nowoczesnej Gospodarki</w:t>
            </w:r>
          </w:p>
        </w:tc>
      </w:tr>
      <w:tr w:rsidR="00944A95" w:rsidRPr="0060392D" w:rsidTr="00251472">
        <w:trPr>
          <w:trHeight w:val="138"/>
          <w:jc w:val="center"/>
        </w:trPr>
        <w:tc>
          <w:tcPr>
            <w:tcW w:w="0" w:type="auto"/>
            <w:shd w:val="clear" w:color="auto" w:fill="auto"/>
          </w:tcPr>
          <w:p w:rsidR="00944A95" w:rsidRPr="0060392D" w:rsidRDefault="00944A95" w:rsidP="00251472">
            <w:pPr>
              <w:spacing w:before="60" w:after="60" w:line="240" w:lineRule="auto"/>
            </w:pPr>
            <w:r w:rsidRPr="0060392D">
              <w:t>Wersja</w:t>
            </w:r>
          </w:p>
        </w:tc>
        <w:tc>
          <w:tcPr>
            <w:tcW w:w="0" w:type="auto"/>
            <w:shd w:val="clear" w:color="auto" w:fill="auto"/>
          </w:tcPr>
          <w:p w:rsidR="00944A95" w:rsidRPr="0060392D" w:rsidRDefault="005F1A84" w:rsidP="00251472">
            <w:pPr>
              <w:spacing w:before="60" w:after="60" w:line="240" w:lineRule="auto"/>
            </w:pPr>
            <w:r>
              <w:t>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Pierwszy rok</w:t>
            </w:r>
          </w:p>
        </w:tc>
        <w:tc>
          <w:tcPr>
            <w:tcW w:w="0" w:type="auto"/>
            <w:shd w:val="clear" w:color="auto" w:fill="auto"/>
          </w:tcPr>
          <w:p w:rsidR="00944A95" w:rsidRPr="0060392D" w:rsidRDefault="00616B5D" w:rsidP="00251472">
            <w:pPr>
              <w:spacing w:before="60" w:after="60" w:line="240" w:lineRule="auto"/>
            </w:pPr>
            <w:r>
              <w:t>2021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Ostatni rok</w:t>
            </w:r>
          </w:p>
        </w:tc>
        <w:tc>
          <w:tcPr>
            <w:tcW w:w="0" w:type="auto"/>
            <w:shd w:val="clear" w:color="auto" w:fill="auto"/>
          </w:tcPr>
          <w:p w:rsidR="00944A95" w:rsidRPr="0060392D" w:rsidRDefault="00616B5D" w:rsidP="00251472">
            <w:pPr>
              <w:spacing w:before="60" w:after="60" w:line="240" w:lineRule="auto"/>
            </w:pPr>
            <w:r>
              <w:t>2027</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Kwalifikowalny od</w:t>
            </w:r>
          </w:p>
        </w:tc>
        <w:tc>
          <w:tcPr>
            <w:tcW w:w="0" w:type="auto"/>
            <w:shd w:val="clear" w:color="auto" w:fill="auto"/>
          </w:tcPr>
          <w:p w:rsidR="00944A95" w:rsidRPr="0060392D" w:rsidRDefault="00382CF8" w:rsidP="00251472">
            <w:pPr>
              <w:spacing w:before="60" w:after="60" w:line="240" w:lineRule="auto"/>
            </w:pPr>
            <w:r>
              <w:t>2021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Kwalifikowalny do</w:t>
            </w:r>
          </w:p>
        </w:tc>
        <w:tc>
          <w:tcPr>
            <w:tcW w:w="0" w:type="auto"/>
            <w:shd w:val="clear" w:color="auto" w:fill="auto"/>
          </w:tcPr>
          <w:p w:rsidR="00944A95" w:rsidRPr="0060392D" w:rsidRDefault="00382CF8" w:rsidP="00251472">
            <w:pPr>
              <w:spacing w:before="60" w:after="60" w:line="240" w:lineRule="auto"/>
            </w:pPr>
            <w:r>
              <w:t>2029</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Nr decyzji Komisji</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Data decyzji Komisji</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Nr decyzji zmieniającej państwa członkowskiego</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Data wejścia</w:t>
            </w:r>
            <w:r w:rsidR="00076C1E" w:rsidRPr="0060392D">
              <w:t xml:space="preserve"> w </w:t>
            </w:r>
            <w:r w:rsidRPr="0060392D">
              <w:t>życie decyzji zmieniającej państwa członkowskiego</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Przesunięcie inne niż istotne (art. 24 ust. 5</w:t>
            </w:r>
            <w:r w:rsidR="004629F6" w:rsidRPr="0060392D">
              <w:t xml:space="preserve"> </w:t>
            </w:r>
            <w:r w:rsidR="00EF72C8" w:rsidRPr="0060392D">
              <w:t>rozporządzenia w sprawie wspólnych przepisów</w:t>
            </w:r>
            <w:r w:rsidRPr="0060392D">
              <w:t>)</w:t>
            </w:r>
          </w:p>
        </w:tc>
        <w:tc>
          <w:tcPr>
            <w:tcW w:w="0" w:type="auto"/>
            <w:shd w:val="clear" w:color="auto" w:fill="auto"/>
          </w:tcPr>
          <w:p w:rsidR="00944A95" w:rsidRPr="0060392D" w:rsidRDefault="00944A95" w:rsidP="00251472">
            <w:pPr>
              <w:spacing w:before="60" w:after="60" w:line="240" w:lineRule="auto"/>
            </w:pPr>
            <w:r w:rsidRPr="00382CF8">
              <w:rPr>
                <w:strike/>
              </w:rPr>
              <w:t>Tak</w:t>
            </w:r>
            <w:r w:rsidRPr="0060392D">
              <w:t>/Nie</w:t>
            </w: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Regiony NUTS objęte programem (</w:t>
            </w:r>
            <w:r w:rsidR="00A97E0E" w:rsidRPr="0060392D">
              <w:t>nie dotyczy</w:t>
            </w:r>
            <w:r w:rsidRPr="0060392D">
              <w:t xml:space="preserve"> EFMRA)</w:t>
            </w:r>
          </w:p>
        </w:tc>
        <w:tc>
          <w:tcPr>
            <w:tcW w:w="0" w:type="auto"/>
            <w:shd w:val="clear" w:color="auto" w:fill="auto"/>
          </w:tcPr>
          <w:p w:rsidR="00944A95" w:rsidRPr="0060392D" w:rsidRDefault="00944A95" w:rsidP="00251472">
            <w:pPr>
              <w:spacing w:before="60" w:after="60" w:line="240" w:lineRule="auto"/>
            </w:pPr>
          </w:p>
        </w:tc>
      </w:tr>
      <w:tr w:rsidR="00382CF8" w:rsidRPr="0060392D" w:rsidTr="00382CF8">
        <w:trPr>
          <w:trHeight w:val="2020"/>
          <w:jc w:val="center"/>
        </w:trPr>
        <w:tc>
          <w:tcPr>
            <w:tcW w:w="0" w:type="auto"/>
            <w:shd w:val="clear" w:color="auto" w:fill="auto"/>
          </w:tcPr>
          <w:p w:rsidR="00382CF8" w:rsidRPr="0060392D" w:rsidRDefault="00382CF8" w:rsidP="00251472">
            <w:pPr>
              <w:spacing w:before="60" w:after="60" w:line="240" w:lineRule="auto"/>
            </w:pPr>
            <w:r w:rsidRPr="0060392D">
              <w:t xml:space="preserve">Dany fundusz(e) </w:t>
            </w:r>
          </w:p>
        </w:tc>
        <w:tc>
          <w:tcPr>
            <w:tcW w:w="0" w:type="auto"/>
            <w:shd w:val="clear" w:color="auto" w:fill="auto"/>
          </w:tcPr>
          <w:p w:rsidR="00382CF8" w:rsidRPr="0060392D" w:rsidRDefault="00382CF8" w:rsidP="00382CF8">
            <w:pPr>
              <w:spacing w:before="60" w:after="60" w:line="240" w:lineRule="auto"/>
            </w:pPr>
            <w:r w:rsidRPr="00382CF8">
              <w:rPr>
                <w:b/>
              </w:rPr>
              <w:t>X</w:t>
            </w:r>
            <w:r>
              <w:t xml:space="preserve"> </w:t>
            </w:r>
            <w:r w:rsidRPr="0060392D">
              <w:t>EFRR</w:t>
            </w:r>
          </w:p>
        </w:tc>
      </w:tr>
    </w:tbl>
    <w:p w:rsidR="00DC49B7" w:rsidRPr="0060392D" w:rsidRDefault="00DC49B7" w:rsidP="00DC49B7">
      <w:pPr>
        <w:pStyle w:val="Point0"/>
        <w:sectPr w:rsidR="00DC49B7" w:rsidRPr="0060392D" w:rsidSect="00B93CB1">
          <w:footnotePr>
            <w:numRestart w:val="eachPage"/>
          </w:footnotePr>
          <w:pgSz w:w="11907" w:h="16839"/>
          <w:pgMar w:top="1134" w:right="1134" w:bottom="1134" w:left="1134" w:header="567" w:footer="567" w:gutter="0"/>
          <w:pgNumType w:start="1"/>
          <w:cols w:space="720"/>
          <w:docGrid w:linePitch="360"/>
        </w:sectPr>
      </w:pPr>
    </w:p>
    <w:p w:rsidR="00944A95" w:rsidRPr="0060392D" w:rsidRDefault="00944A95" w:rsidP="00DC49B7">
      <w:pPr>
        <w:pStyle w:val="Point0"/>
      </w:pPr>
      <w:r w:rsidRPr="0060392D">
        <w:lastRenderedPageBreak/>
        <w:t>1.</w:t>
      </w:r>
      <w:r w:rsidRPr="0060392D">
        <w:tab/>
        <w:t>Strategia programu: główne wyzwania</w:t>
      </w:r>
      <w:r w:rsidR="00076C1E" w:rsidRPr="0060392D">
        <w:t xml:space="preserve"> w </w:t>
      </w:r>
      <w:r w:rsidRPr="0060392D">
        <w:t>zakresie rozwoju oraz działania podejmowane</w:t>
      </w:r>
      <w:r w:rsidR="00076C1E" w:rsidRPr="0060392D">
        <w:t xml:space="preserve"> w </w:t>
      </w:r>
      <w:r w:rsidRPr="0060392D">
        <w:t>ramach polityki</w:t>
      </w:r>
      <w:r w:rsidRPr="0060392D">
        <w:rPr>
          <w:rStyle w:val="Odwoanieprzypisudolnego"/>
        </w:rPr>
        <w:footnoteReference w:id="2"/>
      </w:r>
    </w:p>
    <w:p w:rsidR="00944A95" w:rsidRPr="0060392D" w:rsidRDefault="00944A95" w:rsidP="00EF72C8">
      <w:pPr>
        <w:pStyle w:val="Text1"/>
      </w:pPr>
      <w:r w:rsidRPr="0060392D">
        <w:t xml:space="preserve">Podstawa prawna: art. 22 ust. 3 lit. a) </w:t>
      </w:r>
      <w:proofErr w:type="spellStart"/>
      <w:r w:rsidRPr="0060392D">
        <w:t>ppkt</w:t>
      </w:r>
      <w:proofErr w:type="spellEnd"/>
      <w:r w:rsidRPr="0060392D">
        <w:t xml:space="preserve"> (i)–(viii)</w:t>
      </w:r>
      <w:r w:rsidR="00076C1E" w:rsidRPr="0060392D">
        <w:t xml:space="preserve"> i </w:t>
      </w:r>
      <w:r w:rsidRPr="0060392D">
        <w:t>(x) oraz art. 22 ust. 3 lit. b)</w:t>
      </w:r>
      <w:r w:rsidR="004629F6" w:rsidRPr="0060392D">
        <w:t xml:space="preserve"> rozporządzenia (UE) </w:t>
      </w:r>
      <w:r w:rsidR="008A2D09">
        <w:t>2021/1060</w:t>
      </w:r>
      <w:r w:rsidR="004629F6" w:rsidRPr="0060392D">
        <w:t xml:space="preserve"> (</w:t>
      </w:r>
      <w:r w:rsidR="00CE6FD2">
        <w:t>zwane dalej „</w:t>
      </w:r>
      <w:r w:rsidR="00EF72C8" w:rsidRPr="0060392D">
        <w:t>rozporządzenie</w:t>
      </w:r>
      <w:r w:rsidR="00CE6FD2">
        <w:t>m</w:t>
      </w:r>
      <w:r w:rsidR="00EF72C8" w:rsidRPr="0060392D">
        <w:t xml:space="preserve"> w sprawie wspólnych przepisów</w:t>
      </w:r>
      <w:r w:rsidR="00CE6FD2">
        <w:t>”</w:t>
      </w:r>
      <w:r w:rsidR="004629F6" w:rsidRPr="0060392D">
        <w:t>)</w:t>
      </w:r>
    </w:p>
    <w:tbl>
      <w:tblPr>
        <w:tblStyle w:val="Tabela-Siatka"/>
        <w:tblW w:w="9640" w:type="dxa"/>
        <w:tblInd w:w="-34" w:type="dxa"/>
        <w:tblLook w:val="04A0" w:firstRow="1" w:lastRow="0" w:firstColumn="1" w:lastColumn="0" w:noHBand="0" w:noVBand="1"/>
      </w:tblPr>
      <w:tblGrid>
        <w:gridCol w:w="9640"/>
      </w:tblGrid>
      <w:tr w:rsidR="00944A95" w:rsidRPr="0060392D" w:rsidTr="00382CF8">
        <w:tc>
          <w:tcPr>
            <w:tcW w:w="9640" w:type="dxa"/>
          </w:tcPr>
          <w:p w:rsidR="00944A95" w:rsidRDefault="00944A95" w:rsidP="00251472">
            <w:pPr>
              <w:spacing w:before="60" w:after="60" w:line="240" w:lineRule="auto"/>
            </w:pPr>
            <w:r w:rsidRPr="0060392D">
              <w:t>Pole tekstowe [30</w:t>
            </w:r>
            <w:r w:rsidR="00466ED9">
              <w:t> </w:t>
            </w:r>
            <w:r w:rsidRPr="0060392D">
              <w:t>000]</w:t>
            </w:r>
          </w:p>
          <w:p w:rsidR="00466ED9" w:rsidRDefault="00466ED9" w:rsidP="00466ED9">
            <w:pPr>
              <w:spacing w:after="100" w:afterAutospacing="1" w:line="240" w:lineRule="auto"/>
              <w:jc w:val="both"/>
              <w:rPr>
                <w:rFonts w:eastAsia="Times New Roman"/>
                <w:b/>
                <w:bCs/>
                <w:color w:val="0070C0"/>
                <w:szCs w:val="24"/>
                <w:lang w:eastAsia="pl-PL"/>
              </w:rPr>
            </w:pPr>
            <w:r>
              <w:rPr>
                <w:rFonts w:eastAsia="Times New Roman"/>
                <w:b/>
                <w:bCs/>
                <w:color w:val="0070C0"/>
                <w:szCs w:val="24"/>
                <w:lang w:eastAsia="pl-PL"/>
              </w:rPr>
              <w:t>Wyzwania związane z rozwojem gospodarczym i innowacyjnością</w:t>
            </w:r>
          </w:p>
          <w:p w:rsidR="00466ED9" w:rsidRDefault="00466ED9" w:rsidP="00466ED9">
            <w:pPr>
              <w:spacing w:after="100" w:afterAutospacing="1" w:line="240" w:lineRule="auto"/>
              <w:jc w:val="both"/>
              <w:rPr>
                <w:rFonts w:eastAsia="Times New Roman"/>
                <w:bCs/>
                <w:szCs w:val="24"/>
                <w:lang w:eastAsia="pl-PL"/>
              </w:rPr>
            </w:pPr>
            <w:r>
              <w:rPr>
                <w:rFonts w:eastAsia="Times New Roman"/>
                <w:bCs/>
                <w:szCs w:val="24"/>
                <w:lang w:eastAsia="pl-PL"/>
              </w:rPr>
              <w:t xml:space="preserve">W marcu 2020 r. Komisja Europejska przedstawiła </w:t>
            </w:r>
            <w:r w:rsidRPr="00FE6C11">
              <w:rPr>
                <w:rFonts w:eastAsia="Times New Roman"/>
                <w:b/>
                <w:bCs/>
                <w:szCs w:val="24"/>
                <w:lang w:eastAsia="pl-PL"/>
              </w:rPr>
              <w:t>nową Strategię Przemysłową</w:t>
            </w:r>
            <w:r>
              <w:rPr>
                <w:rFonts w:eastAsia="Times New Roman"/>
                <w:bCs/>
                <w:szCs w:val="24"/>
                <w:lang w:eastAsia="pl-PL"/>
              </w:rPr>
              <w:t xml:space="preserve">, która ma pomóc europejskiemu przemysłowi w przeprowadzeniu podwójnej transformacji w kierunku neutralności klimatycznej i przywództwa cyfrowego. Strategia ma na celu stymulowanie konkurencyjności Europy i jej strategicznej autonomii w czasach poważnych zmian geopolitycznego układu sił oraz rosnącej globalnej konkurencji. Strategii Przemysłowej towarzyszy </w:t>
            </w:r>
            <w:r w:rsidRPr="00FE6C11">
              <w:rPr>
                <w:rFonts w:eastAsia="Times New Roman"/>
                <w:b/>
                <w:bCs/>
                <w:szCs w:val="24"/>
                <w:lang w:eastAsia="pl-PL"/>
              </w:rPr>
              <w:t>Strategia dla MŚP</w:t>
            </w:r>
            <w:r>
              <w:rPr>
                <w:rFonts w:eastAsia="Times New Roman"/>
                <w:bCs/>
                <w:szCs w:val="24"/>
                <w:lang w:eastAsia="pl-PL"/>
              </w:rPr>
              <w:t xml:space="preserve">, której celem jest ograniczenie biurokracji i pomoc europejskim MŚP w prowadzeniu działalności gospodarczej na jednolitym rynku i poza nim, dostęp do finansowania oraz pomoc w wyznaczaniu kierunku cyfrowej i zielonej transformacji. Pandemia </w:t>
            </w:r>
            <w:r w:rsidR="00C6699D">
              <w:rPr>
                <w:rFonts w:eastAsia="Times New Roman"/>
                <w:bCs/>
                <w:szCs w:val="24"/>
                <w:lang w:eastAsia="pl-PL"/>
              </w:rPr>
              <w:br/>
            </w:r>
            <w:r>
              <w:rPr>
                <w:rFonts w:eastAsia="Times New Roman"/>
                <w:bCs/>
                <w:szCs w:val="24"/>
                <w:lang w:eastAsia="pl-PL"/>
              </w:rPr>
              <w:t>i jej skutki dla Unii Europejskiej i jednolitego rynku spowodowały konieczność dokonania aktualizacji Strategii Przemysłowej, która została opublikowana w maju 2021</w:t>
            </w:r>
            <w:ins w:id="0" w:author="Lukasz Malecki" w:date="2021-10-07T13:24:00Z">
              <w:r w:rsidR="00815D2E">
                <w:rPr>
                  <w:rFonts w:eastAsia="Times New Roman"/>
                  <w:bCs/>
                  <w:szCs w:val="24"/>
                  <w:lang w:eastAsia="pl-PL"/>
                </w:rPr>
                <w:t xml:space="preserve"> r</w:t>
              </w:r>
            </w:ins>
            <w:r>
              <w:rPr>
                <w:rFonts w:eastAsia="Times New Roman"/>
                <w:bCs/>
                <w:szCs w:val="24"/>
                <w:lang w:eastAsia="pl-PL"/>
              </w:rPr>
              <w:t>.  Aktualizacja potwierdza priorytety określone w marcu 2020</w:t>
            </w:r>
            <w:ins w:id="1" w:author="Lukasz Malecki" w:date="2021-10-07T13:24:00Z">
              <w:r w:rsidR="00815D2E">
                <w:rPr>
                  <w:rFonts w:eastAsia="Times New Roman"/>
                  <w:bCs/>
                  <w:szCs w:val="24"/>
                  <w:lang w:eastAsia="pl-PL"/>
                </w:rPr>
                <w:t xml:space="preserve"> r.</w:t>
              </w:r>
            </w:ins>
            <w:r>
              <w:rPr>
                <w:rFonts w:eastAsia="Times New Roman"/>
                <w:bCs/>
                <w:szCs w:val="24"/>
                <w:lang w:eastAsia="pl-PL"/>
              </w:rPr>
              <w:t>, uzupełniając je o działania mające na celu wzmocnienie odporności jednolitego rynku na ewentualne kryzysy.</w:t>
            </w:r>
          </w:p>
          <w:p w:rsidR="00466ED9" w:rsidRDefault="00466ED9" w:rsidP="00466ED9">
            <w:pPr>
              <w:spacing w:after="100" w:afterAutospacing="1" w:line="240" w:lineRule="auto"/>
              <w:jc w:val="both"/>
              <w:rPr>
                <w:rFonts w:eastAsia="Calibri"/>
                <w:lang w:eastAsia="pl-PL"/>
              </w:rPr>
            </w:pPr>
            <w:r>
              <w:rPr>
                <w:rFonts w:eastAsia="Times New Roman"/>
                <w:bCs/>
                <w:szCs w:val="24"/>
                <w:lang w:eastAsia="pl-PL"/>
              </w:rPr>
              <w:t>Polską odpowiedzią na globalne i europejskie wyzwania zidentyfikowane w pracach nad unijna Strategią Przemysłową jest</w:t>
            </w:r>
            <w:r>
              <w:rPr>
                <w:rFonts w:eastAsia="Times New Roman"/>
                <w:b/>
                <w:szCs w:val="24"/>
                <w:lang w:eastAsia="pl-PL"/>
              </w:rPr>
              <w:t xml:space="preserve"> Strategia na rzecz Odpowiedzialnego Rozwoju</w:t>
            </w:r>
            <w:r>
              <w:rPr>
                <w:rFonts w:eastAsia="Times New Roman"/>
                <w:szCs w:val="24"/>
                <w:lang w:eastAsia="pl-PL"/>
              </w:rPr>
              <w:t xml:space="preserve"> do roku 2020 </w:t>
            </w:r>
            <w:r w:rsidR="00C6699D">
              <w:rPr>
                <w:rFonts w:eastAsia="Times New Roman"/>
                <w:szCs w:val="24"/>
                <w:lang w:eastAsia="pl-PL"/>
              </w:rPr>
              <w:t xml:space="preserve">        </w:t>
            </w:r>
            <w:r>
              <w:rPr>
                <w:rFonts w:eastAsia="Times New Roman"/>
                <w:szCs w:val="24"/>
                <w:lang w:eastAsia="pl-PL"/>
              </w:rPr>
              <w:t>(z perspektywą do roku 2030) (dalej: SOR)</w:t>
            </w:r>
            <w:ins w:id="2" w:author="Lukasz Malecki" w:date="2021-10-07T13:24:00Z">
              <w:r w:rsidR="00815D2E">
                <w:rPr>
                  <w:rFonts w:eastAsia="Times New Roman"/>
                  <w:szCs w:val="24"/>
                  <w:lang w:eastAsia="pl-PL"/>
                </w:rPr>
                <w:t>, która</w:t>
              </w:r>
            </w:ins>
            <w:r>
              <w:rPr>
                <w:rFonts w:eastAsia="Times New Roman"/>
                <w:szCs w:val="24"/>
                <w:lang w:eastAsia="pl-PL"/>
              </w:rPr>
              <w:t xml:space="preserve"> </w:t>
            </w:r>
            <w:r>
              <w:rPr>
                <w:lang w:eastAsia="pl-PL"/>
              </w:rPr>
              <w:t xml:space="preserve">określa podstawowe uwarunkowania, cele i kierunki rozwoju kraju w wymiarze społecznym, gospodarczym, regionalnym i przestrzennym </w:t>
            </w:r>
            <w:r w:rsidR="00C6699D">
              <w:rPr>
                <w:lang w:eastAsia="pl-PL"/>
              </w:rPr>
              <w:t xml:space="preserve">                      </w:t>
            </w:r>
            <w:r>
              <w:rPr>
                <w:lang w:eastAsia="pl-PL"/>
              </w:rPr>
              <w:t xml:space="preserve">w perspektywie roku 2020 i 2030. Strategia przedstawia również </w:t>
            </w:r>
            <w:r>
              <w:rPr>
                <w:bCs/>
                <w:lang w:eastAsia="pl-PL"/>
              </w:rPr>
              <w:t>nowy model rozwoju – rozwój odpowiedzialny oraz społecznie i terytorialnie</w:t>
            </w:r>
            <w:r>
              <w:rPr>
                <w:b/>
                <w:bCs/>
                <w:lang w:eastAsia="pl-PL"/>
              </w:rPr>
              <w:t xml:space="preserve"> </w:t>
            </w:r>
            <w:r>
              <w:rPr>
                <w:bCs/>
                <w:lang w:eastAsia="pl-PL"/>
              </w:rPr>
              <w:t>zrównoważony.</w:t>
            </w:r>
            <w:r>
              <w:rPr>
                <w:lang w:eastAsia="pl-PL"/>
              </w:rPr>
              <w:t> Jest on oparty w szczególności o inwestycje, innowacje, rozwój, eksport oraz wysoko przetworzone produkty. Nowy model rozwoju zakłada odchodzenie od dotychczasowego wspierania wszystkich sektorów/branż na rzecz wspierania sektorów strategicznych, mogących stać się motorami polskiej gospodarki. Jego fundamentalnym wyzwaniem jest </w:t>
            </w:r>
            <w:r>
              <w:rPr>
                <w:bCs/>
                <w:lang w:eastAsia="pl-PL"/>
              </w:rPr>
              <w:t>przebudowanie modelu gospodarczego tak, żeby służył on całemu społeczeństwu.</w:t>
            </w:r>
          </w:p>
          <w:p w:rsidR="00466ED9" w:rsidRDefault="00466ED9" w:rsidP="00466ED9">
            <w:pPr>
              <w:spacing w:after="100" w:afterAutospacing="1" w:line="240" w:lineRule="auto"/>
              <w:jc w:val="both"/>
              <w:rPr>
                <w:rFonts w:eastAsia="Times New Roman"/>
                <w:bCs/>
                <w:szCs w:val="24"/>
                <w:lang w:eastAsia="pl-PL"/>
              </w:rPr>
            </w:pPr>
            <w:r>
              <w:rPr>
                <w:rFonts w:eastAsia="Times New Roman"/>
                <w:szCs w:val="24"/>
                <w:lang w:eastAsia="pl-PL"/>
              </w:rPr>
              <w:t>Strategia zmierza do </w:t>
            </w:r>
            <w:r>
              <w:rPr>
                <w:rFonts w:eastAsia="Times New Roman"/>
                <w:bCs/>
                <w:szCs w:val="24"/>
                <w:lang w:eastAsia="pl-PL"/>
              </w:rPr>
              <w:t>zmiany struktury gospodarki na rzecz uczynienia jej bardziej innowacyjną</w:t>
            </w:r>
            <w:r>
              <w:rPr>
                <w:rFonts w:eastAsia="Times New Roman"/>
                <w:b/>
                <w:szCs w:val="24"/>
                <w:lang w:eastAsia="pl-PL"/>
              </w:rPr>
              <w:t>,</w:t>
            </w:r>
            <w:r>
              <w:rPr>
                <w:rFonts w:eastAsia="Times New Roman"/>
                <w:szCs w:val="24"/>
                <w:lang w:eastAsia="pl-PL"/>
              </w:rPr>
              <w:t xml:space="preserve"> efektywnie wykorzystującą zasoby kapitału rzeczowego i ludzkiego. Na podkreślenie zasługuje dążenie do </w:t>
            </w:r>
            <w:r>
              <w:rPr>
                <w:rFonts w:eastAsia="Times New Roman"/>
                <w:bCs/>
                <w:szCs w:val="24"/>
                <w:lang w:eastAsia="pl-PL"/>
              </w:rPr>
              <w:t xml:space="preserve">zwiększenia odpowiedzialności instytucji państwa za kształtowanie procesów gospodarczych, społecznych i terytorialnych. </w:t>
            </w:r>
          </w:p>
          <w:p w:rsidR="00466ED9" w:rsidRDefault="00466ED9" w:rsidP="00824B6D">
            <w:pPr>
              <w:spacing w:line="240" w:lineRule="auto"/>
              <w:jc w:val="both"/>
            </w:pPr>
            <w:r>
              <w:t xml:space="preserve">W SOR wpisuje się </w:t>
            </w:r>
            <w:r w:rsidR="00566658">
              <w:t xml:space="preserve">9 </w:t>
            </w:r>
            <w:r>
              <w:t xml:space="preserve">strategii, w tym </w:t>
            </w:r>
            <w:r>
              <w:rPr>
                <w:b/>
              </w:rPr>
              <w:t>Strategia Produktywności</w:t>
            </w:r>
            <w:r w:rsidR="00566658">
              <w:rPr>
                <w:b/>
              </w:rPr>
              <w:t xml:space="preserve"> 2030</w:t>
            </w:r>
            <w:r>
              <w:t xml:space="preserve">, która wskazuje następujące problemy i wyzwania związane z prawidłowym funkcjonowaniem dyfuzji innowacji w polskiej gospodarce: deficyt wiedzy i umiejętności, brak umiejętności zarządzania innowacją, </w:t>
            </w:r>
            <w:r>
              <w:lastRenderedPageBreak/>
              <w:t xml:space="preserve">niską wiedzę z zakresu zasad </w:t>
            </w:r>
            <w:proofErr w:type="spellStart"/>
            <w:r>
              <w:t>ekoprojektowania</w:t>
            </w:r>
            <w:proofErr w:type="spellEnd"/>
            <w:r>
              <w:t xml:space="preserve"> oraz niski poziom interdyscyplinarności. Jednocześnie Strategia Produktywności </w:t>
            </w:r>
            <w:r w:rsidR="007D29A5">
              <w:t xml:space="preserve">2030 </w:t>
            </w:r>
            <w:r>
              <w:t xml:space="preserve">wskazuje zewnętrzne trendy, które mogą </w:t>
            </w:r>
            <w:r w:rsidR="00C6699D">
              <w:t xml:space="preserve">                     </w:t>
            </w:r>
            <w:r>
              <w:t>w przyszłości determinować wdrażanie innowacji czy rozwój cyfrowy polskiego społeczeństwa. Narzędziami interwencji są planowane zmiany regulacji oraz udzielanie wsparcia finansowego</w:t>
            </w:r>
            <w:r w:rsidR="00C6699D">
              <w:t xml:space="preserve">          </w:t>
            </w:r>
            <w:r>
              <w:t xml:space="preserve"> i niefinansowego. Kluczowymi obszarami, na które ukierunkowane powinno zostać wsparcie, </w:t>
            </w:r>
            <w:r w:rsidR="00C6699D">
              <w:t xml:space="preserve">        </w:t>
            </w:r>
            <w:r>
              <w:t>są: B+R, dane, własność intelektualna; wiedza i umiejętności; zarządzanie i modele organizacji; współpraca, poszukiwanie synergii; inwestycje. W Strategii Produktywności</w:t>
            </w:r>
            <w:r w:rsidR="007D29A5">
              <w:t xml:space="preserve"> 2030</w:t>
            </w:r>
            <w:r>
              <w:t xml:space="preserve"> znajdują się ogólne ramy strategiczne dla krajowych inteligentnych specjalizacji, a dokument Krajowa Inteligentna Specjalizacja stanowi załącznik do ww. Strategii. </w:t>
            </w:r>
          </w:p>
          <w:p w:rsidR="002A7BD7" w:rsidRDefault="007D29A5" w:rsidP="007D29A5">
            <w:pPr>
              <w:spacing w:line="240" w:lineRule="auto"/>
              <w:jc w:val="both"/>
              <w:rPr>
                <w:rFonts w:eastAsia="Calibri"/>
              </w:rPr>
            </w:pPr>
            <w:r w:rsidRPr="007D29A5">
              <w:rPr>
                <w:rFonts w:eastAsia="Calibri"/>
              </w:rPr>
              <w:t>Drugą strategią, której jednym z celów jest wzmocnienie rozwoju</w:t>
            </w:r>
            <w:r>
              <w:rPr>
                <w:rFonts w:eastAsia="Calibri"/>
              </w:rPr>
              <w:t xml:space="preserve"> </w:t>
            </w:r>
            <w:r w:rsidRPr="007D29A5">
              <w:rPr>
                <w:rFonts w:eastAsia="Calibri"/>
              </w:rPr>
              <w:t>społeczno-gospodarczego kraju oraz potencjału przedsiębiorstw na rzecz</w:t>
            </w:r>
            <w:r>
              <w:rPr>
                <w:rFonts w:eastAsia="Calibri"/>
              </w:rPr>
              <w:t xml:space="preserve"> </w:t>
            </w:r>
            <w:r w:rsidRPr="007D29A5">
              <w:rPr>
                <w:rFonts w:eastAsia="Calibri"/>
              </w:rPr>
              <w:t>nowoczesnej gospodarki jest Strategia Rozwoju Kapitału Społecznego</w:t>
            </w:r>
            <w:r>
              <w:rPr>
                <w:rFonts w:eastAsia="Calibri"/>
              </w:rPr>
              <w:t xml:space="preserve"> </w:t>
            </w:r>
            <w:r w:rsidRPr="007D29A5">
              <w:rPr>
                <w:rFonts w:eastAsia="Calibri"/>
              </w:rPr>
              <w:t>(współdziałanie, kultura, kreatywność) 2030 (dalej SRKS). Planowane</w:t>
            </w:r>
            <w:r w:rsidR="00C6699D">
              <w:rPr>
                <w:rFonts w:eastAsia="Calibri"/>
              </w:rPr>
              <w:t xml:space="preserve">            </w:t>
            </w:r>
            <w:r w:rsidRPr="007D29A5">
              <w:rPr>
                <w:rFonts w:eastAsia="Calibri"/>
              </w:rPr>
              <w:t xml:space="preserve"> w</w:t>
            </w:r>
            <w:r>
              <w:rPr>
                <w:rFonts w:eastAsia="Calibri"/>
              </w:rPr>
              <w:t xml:space="preserve"> </w:t>
            </w:r>
            <w:r w:rsidRPr="007D29A5">
              <w:rPr>
                <w:rFonts w:eastAsia="Calibri"/>
              </w:rPr>
              <w:t>ramach SRKS instrumenty mają dwojaki charakter. Z jednej strony są to</w:t>
            </w:r>
            <w:r>
              <w:rPr>
                <w:rFonts w:eastAsia="Calibri"/>
              </w:rPr>
              <w:t xml:space="preserve"> </w:t>
            </w:r>
            <w:r w:rsidRPr="007D29A5">
              <w:rPr>
                <w:rFonts w:eastAsia="Calibri"/>
              </w:rPr>
              <w:t>działania ukierunkowane na redukowanie deficytów i wykorzystanie</w:t>
            </w:r>
            <w:r>
              <w:rPr>
                <w:rFonts w:eastAsia="Calibri"/>
              </w:rPr>
              <w:t xml:space="preserve"> </w:t>
            </w:r>
            <w:r w:rsidRPr="007D29A5">
              <w:rPr>
                <w:rFonts w:eastAsia="Calibri"/>
              </w:rPr>
              <w:t>potencjałów w obszarach społeczeństwa obywatelskiego oraz</w:t>
            </w:r>
            <w:r>
              <w:rPr>
                <w:rFonts w:eastAsia="Calibri"/>
              </w:rPr>
              <w:t xml:space="preserve"> </w:t>
            </w:r>
            <w:r w:rsidRPr="007D29A5">
              <w:rPr>
                <w:rFonts w:eastAsia="Calibri"/>
              </w:rPr>
              <w:t>uczestnictwa w kulturze, z drugiej zaś polegają na stymulowaniu rozwoju</w:t>
            </w:r>
            <w:r>
              <w:rPr>
                <w:rFonts w:eastAsia="Calibri"/>
              </w:rPr>
              <w:t xml:space="preserve"> </w:t>
            </w:r>
            <w:r w:rsidRPr="007D29A5">
              <w:rPr>
                <w:rFonts w:eastAsia="Calibri"/>
              </w:rPr>
              <w:t>gospodarczo-kulturalnego przez wzrost efektywności funkcjonowania</w:t>
            </w:r>
            <w:r>
              <w:rPr>
                <w:rFonts w:eastAsia="Calibri"/>
              </w:rPr>
              <w:t xml:space="preserve"> </w:t>
            </w:r>
            <w:r w:rsidR="001049B7">
              <w:rPr>
                <w:rFonts w:eastAsia="Calibri"/>
              </w:rPr>
              <w:t>polskich branż kreatywnych.</w:t>
            </w:r>
          </w:p>
          <w:p w:rsidR="00466ED9" w:rsidRDefault="00466ED9" w:rsidP="00824B6D">
            <w:pPr>
              <w:spacing w:after="240" w:line="240" w:lineRule="auto"/>
              <w:jc w:val="both"/>
              <w:rPr>
                <w:rFonts w:eastAsia="Times New Roman"/>
                <w:b/>
                <w:bCs/>
                <w:color w:val="0070C0"/>
                <w:szCs w:val="24"/>
                <w:lang w:eastAsia="pl-PL"/>
              </w:rPr>
            </w:pPr>
            <w:r>
              <w:rPr>
                <w:rFonts w:eastAsia="Times New Roman"/>
                <w:b/>
                <w:bCs/>
                <w:color w:val="0070C0"/>
                <w:szCs w:val="24"/>
                <w:lang w:eastAsia="pl-PL"/>
              </w:rPr>
              <w:t>Wyzwania związane z Europejskim Zielonym Ładem</w:t>
            </w:r>
          </w:p>
          <w:p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W odniesieniu do przedsiębiorstw, do największych wyzwań w najbliższym czasie KE zalicza transformację w kierunku niskoemisyjnej gospodarki o obiegu zamkniętym</w:t>
            </w:r>
            <w:ins w:id="3" w:author="Lukasz Malecki" w:date="2021-10-07T13:33:00Z">
              <w:r w:rsidR="00815D2E">
                <w:rPr>
                  <w:rFonts w:eastAsia="Times New Roman"/>
                  <w:b/>
                  <w:bCs/>
                  <w:szCs w:val="24"/>
                  <w:lang w:eastAsia="pl-PL"/>
                </w:rPr>
                <w:t xml:space="preserve"> (GOZ)</w:t>
              </w:r>
            </w:ins>
            <w:r>
              <w:rPr>
                <w:rFonts w:eastAsia="Times New Roman"/>
                <w:szCs w:val="24"/>
                <w:lang w:eastAsia="pl-PL"/>
              </w:rPr>
              <w:t>. Niskoemisyjna gospodarka oznacza gospodarkę opierającą się na</w:t>
            </w:r>
            <w:r w:rsidR="00B4391D">
              <w:rPr>
                <w:rFonts w:eastAsia="Times New Roman"/>
                <w:szCs w:val="24"/>
                <w:lang w:eastAsia="pl-PL"/>
              </w:rPr>
              <w:t xml:space="preserve"> niskoemisyjnych źródłach energii, procesach przemysłowych</w:t>
            </w:r>
            <w:r w:rsidR="00B4391D" w:rsidDel="00F627C0">
              <w:rPr>
                <w:rFonts w:eastAsia="Times New Roman"/>
                <w:szCs w:val="24"/>
                <w:lang w:eastAsia="pl-PL"/>
              </w:rPr>
              <w:t xml:space="preserve"> </w:t>
            </w:r>
            <w:r w:rsidR="00B4391D">
              <w:rPr>
                <w:rFonts w:eastAsia="Times New Roman"/>
                <w:szCs w:val="24"/>
                <w:lang w:eastAsia="pl-PL"/>
              </w:rPr>
              <w:t>oraz niskoemisyjnym transporcie</w:t>
            </w:r>
            <w:r>
              <w:rPr>
                <w:rFonts w:eastAsia="Times New Roman"/>
                <w:szCs w:val="24"/>
                <w:lang w:eastAsia="pl-PL"/>
              </w:rPr>
              <w:t xml:space="preserve">. Wdrożenie rozwiązań </w:t>
            </w:r>
            <w:r w:rsidR="00C6699D">
              <w:rPr>
                <w:rFonts w:eastAsia="Times New Roman"/>
                <w:szCs w:val="24"/>
                <w:lang w:eastAsia="pl-PL"/>
              </w:rPr>
              <w:t xml:space="preserve">              </w:t>
            </w:r>
            <w:r>
              <w:rPr>
                <w:rFonts w:eastAsia="Times New Roman"/>
                <w:szCs w:val="24"/>
                <w:lang w:eastAsia="pl-PL"/>
              </w:rPr>
              <w:t xml:space="preserve">z zakresu </w:t>
            </w:r>
            <w:del w:id="4" w:author="Lukasz Malecki" w:date="2021-10-07T13:33:00Z">
              <w:r w:rsidDel="00815D2E">
                <w:rPr>
                  <w:rFonts w:eastAsia="Times New Roman"/>
                  <w:szCs w:val="24"/>
                  <w:lang w:eastAsia="pl-PL"/>
                </w:rPr>
                <w:delText xml:space="preserve">gospodarki o obiegu zamkniętym </w:delText>
              </w:r>
            </w:del>
            <w:del w:id="5" w:author="Lukasz Malecki" w:date="2021-10-07T13:34:00Z">
              <w:r w:rsidDel="00815D2E">
                <w:rPr>
                  <w:rFonts w:eastAsia="Times New Roman"/>
                  <w:szCs w:val="24"/>
                  <w:lang w:eastAsia="pl-PL"/>
                </w:rPr>
                <w:delText>(</w:delText>
              </w:r>
            </w:del>
            <w:r>
              <w:rPr>
                <w:rFonts w:eastAsia="Times New Roman"/>
                <w:szCs w:val="24"/>
                <w:lang w:eastAsia="pl-PL"/>
              </w:rPr>
              <w:t>GOZ</w:t>
            </w:r>
            <w:del w:id="6" w:author="Lukasz Malecki" w:date="2021-10-07T13:34:00Z">
              <w:r w:rsidDel="00815D2E">
                <w:rPr>
                  <w:rFonts w:eastAsia="Times New Roman"/>
                  <w:szCs w:val="24"/>
                  <w:lang w:eastAsia="pl-PL"/>
                </w:rPr>
                <w:delText>)</w:delText>
              </w:r>
            </w:del>
            <w:r>
              <w:rPr>
                <w:rFonts w:eastAsia="Times New Roman"/>
                <w:szCs w:val="24"/>
                <w:lang w:eastAsia="pl-PL"/>
              </w:rPr>
              <w:t xml:space="preserve"> również stanowi niezbędny element osiągnięcia neutralności klimatycznej. Istotne są w tym kontekście również wyzwania związane </w:t>
            </w:r>
            <w:r w:rsidR="00C6699D">
              <w:rPr>
                <w:rFonts w:eastAsia="Times New Roman"/>
                <w:szCs w:val="24"/>
                <w:lang w:eastAsia="pl-PL"/>
              </w:rPr>
              <w:t xml:space="preserve">      </w:t>
            </w:r>
            <w:r>
              <w:rPr>
                <w:rFonts w:eastAsia="Times New Roman"/>
                <w:szCs w:val="24"/>
                <w:lang w:eastAsia="pl-PL"/>
              </w:rPr>
              <w:t xml:space="preserve">z  ograniczonym dostępem do surowców nieodnawialnych przy rosnącym zapotrzebowaniu na nie, a także przy uwzględnieniu, iż tzw. surowce krytyczne/ kluczowe nie występują powszechnie w UE oraz w Polsce i konieczny jest ich import. </w:t>
            </w:r>
          </w:p>
          <w:p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t xml:space="preserve">KE uaktualniła w 2020 r. </w:t>
            </w:r>
            <w:r w:rsidRPr="00FE6C11">
              <w:rPr>
                <w:rFonts w:eastAsia="Times New Roman"/>
                <w:b/>
                <w:szCs w:val="24"/>
                <w:lang w:eastAsia="pl-PL"/>
              </w:rPr>
              <w:t>Plan działania UE dotyczący GOZ</w:t>
            </w:r>
            <w:r>
              <w:rPr>
                <w:rFonts w:eastAsia="Times New Roman"/>
                <w:szCs w:val="24"/>
                <w:lang w:eastAsia="pl-PL"/>
              </w:rPr>
              <w:t xml:space="preserve">. Ma on na celu realizację idei GOZ, a więc budowę gospodarki, w której zasoby są wykorzystywane w sposób efektywny, obejmującej obniżenie </w:t>
            </w:r>
            <w:proofErr w:type="spellStart"/>
            <w:r>
              <w:rPr>
                <w:rFonts w:eastAsia="Times New Roman"/>
                <w:szCs w:val="24"/>
                <w:lang w:eastAsia="pl-PL"/>
              </w:rPr>
              <w:t>zasobochłonności</w:t>
            </w:r>
            <w:proofErr w:type="spellEnd"/>
            <w:r>
              <w:rPr>
                <w:rFonts w:eastAsia="Times New Roman"/>
                <w:szCs w:val="24"/>
                <w:lang w:eastAsia="pl-PL"/>
              </w:rPr>
              <w:t xml:space="preserve"> procesów produkcyjnych, a także minimalizację powstawania odpadów, w tym rozwój odzysku surowców wtórnych. KE uznała za konieczne działania odnoszące się m.in. do: </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poprawy trwałości produktów, możliwości ich ponownego użycia, rozbudowy i naprawy;</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minimalizacji niebezpiecznych substancji chemicznych w produktach;</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ich efektywności energetycznej i </w:t>
            </w:r>
            <w:proofErr w:type="spellStart"/>
            <w:r>
              <w:rPr>
                <w:rFonts w:eastAsia="Times New Roman"/>
                <w:szCs w:val="24"/>
                <w:lang w:eastAsia="pl-PL"/>
              </w:rPr>
              <w:t>zasobooszczędności</w:t>
            </w:r>
            <w:proofErr w:type="spellEnd"/>
            <w:r>
              <w:rPr>
                <w:rFonts w:eastAsia="Times New Roman"/>
                <w:szCs w:val="24"/>
                <w:lang w:eastAsia="pl-PL"/>
              </w:rPr>
              <w:t>;</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zawartości materiałów pochodzących z recyklingu w produktach przy jednoczesnym zapewnieniu ich wydajności i bezpieczeństwa;</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umożliwienia regeneracji produktów i wysokiej jakości recyklingu;</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zmniejszenia śladu węglowego i środowiskowego;</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ograniczenia jednorazowego stosowania i przeciwdziałania przedwczesnemu postarzaniu produktów;</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stosowania modelu „produkt jako usługa” i innych modeli, w których producenci pozostają właścicielami produktów lub są odpowiedzialni za ich działanie przez cały cykl życia;</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zamykania obiegu w procesach przemysłowych.</w:t>
            </w:r>
          </w:p>
          <w:p w:rsidR="00C6699D" w:rsidRDefault="00C6699D" w:rsidP="00C6699D">
            <w:pPr>
              <w:autoSpaceDN w:val="0"/>
              <w:spacing w:before="0" w:after="0" w:line="240" w:lineRule="auto"/>
              <w:ind w:left="720"/>
              <w:jc w:val="both"/>
              <w:rPr>
                <w:rFonts w:eastAsia="Times New Roman"/>
                <w:szCs w:val="24"/>
                <w:lang w:eastAsia="pl-PL"/>
              </w:rPr>
            </w:pPr>
          </w:p>
          <w:p w:rsidR="00C6699D" w:rsidRDefault="00C6699D" w:rsidP="00C6699D">
            <w:pPr>
              <w:autoSpaceDN w:val="0"/>
              <w:spacing w:before="0" w:after="0" w:line="240" w:lineRule="auto"/>
              <w:ind w:left="720"/>
              <w:jc w:val="both"/>
              <w:rPr>
                <w:rFonts w:eastAsia="Times New Roman"/>
                <w:szCs w:val="24"/>
                <w:lang w:eastAsia="pl-PL"/>
              </w:rPr>
            </w:pPr>
          </w:p>
          <w:p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lastRenderedPageBreak/>
              <w:t xml:space="preserve">Dodatkowo w 2020 r. opublikowano </w:t>
            </w:r>
            <w:r w:rsidRPr="00FE6C11">
              <w:rPr>
                <w:rFonts w:eastAsia="Times New Roman"/>
                <w:b/>
                <w:szCs w:val="24"/>
                <w:lang w:eastAsia="pl-PL"/>
              </w:rPr>
              <w:t>rozporządzenie Parlamentu Europejskiego i Rady 2020/852 w sprawie ustanowienia ram ułatwiających zrównoważone inwestycje</w:t>
            </w:r>
            <w:r>
              <w:rPr>
                <w:rFonts w:eastAsia="Times New Roman"/>
                <w:sz w:val="20"/>
                <w:szCs w:val="20"/>
                <w:vertAlign w:val="superscript"/>
                <w:lang w:eastAsia="pl-PL"/>
              </w:rPr>
              <w:footnoteReference w:id="3"/>
            </w:r>
            <w:r>
              <w:rPr>
                <w:rFonts w:eastAsia="Times New Roman"/>
                <w:b/>
                <w:sz w:val="20"/>
                <w:szCs w:val="20"/>
                <w:lang w:eastAsia="pl-PL"/>
              </w:rPr>
              <w:t>,</w:t>
            </w:r>
            <w:r>
              <w:rPr>
                <w:rFonts w:eastAsia="Times New Roman"/>
                <w:szCs w:val="24"/>
                <w:lang w:eastAsia="pl-PL"/>
              </w:rPr>
              <w:t xml:space="preserve"> które wprowadza konieczność identyfikacji inwestycji i aktywów sektora finansowego pod kątem ich wpływu na środowisko. Wyodrębniono 6 celów środowiskowych, w tym przejście na GOZ. Wdrożenie rozporządzenia oznaczać będzie konieczność raportowania przez instytucje finansowe (zgodnie z odpowiednią metodologią)</w:t>
            </w:r>
            <w:ins w:id="7" w:author="Lukasz Malecki" w:date="2021-10-07T13:43:00Z">
              <w:r w:rsidR="00BF63F6">
                <w:rPr>
                  <w:rFonts w:eastAsia="Times New Roman"/>
                  <w:szCs w:val="24"/>
                  <w:lang w:eastAsia="pl-PL"/>
                </w:rPr>
                <w:t>,</w:t>
              </w:r>
            </w:ins>
            <w:r>
              <w:rPr>
                <w:rFonts w:eastAsia="Times New Roman"/>
                <w:szCs w:val="24"/>
                <w:lang w:eastAsia="pl-PL"/>
              </w:rPr>
              <w:t xml:space="preserve"> które z aktywów spełniają kryteria zrównoważonych inwestycji, co w praktyce (w długim okresie) dla przedsiębiorstw może oznaczać ograniczony dostęp do finansowania</w:t>
            </w:r>
            <w:ins w:id="8" w:author="Lukasz Malecki" w:date="2021-10-07T13:43:00Z">
              <w:r w:rsidR="00BF63F6">
                <w:rPr>
                  <w:rFonts w:eastAsia="Times New Roman"/>
                  <w:szCs w:val="24"/>
                  <w:lang w:eastAsia="pl-PL"/>
                </w:rPr>
                <w:t>,</w:t>
              </w:r>
            </w:ins>
            <w:r>
              <w:rPr>
                <w:rFonts w:eastAsia="Times New Roman"/>
                <w:szCs w:val="24"/>
                <w:lang w:eastAsia="pl-PL"/>
              </w:rPr>
              <w:t xml:space="preserve"> jeśli projekty będą szkodliwe dla środowiska. Rozporządzenie to wprowadza również </w:t>
            </w:r>
            <w:r w:rsidR="008D1531" w:rsidRPr="00A1023A">
              <w:rPr>
                <w:rFonts w:eastAsia="Times New Roman"/>
                <w:szCs w:val="24"/>
                <w:lang w:eastAsia="pl-PL"/>
              </w:rPr>
              <w:t>w odniesieniu do sześciu celów środowiskowych kryterium</w:t>
            </w:r>
            <w:r w:rsidR="008D1531" w:rsidRPr="00A1023A" w:rsidDel="00A1023A">
              <w:rPr>
                <w:rFonts w:eastAsia="Times New Roman"/>
                <w:szCs w:val="24"/>
                <w:lang w:eastAsia="pl-PL"/>
              </w:rPr>
              <w:t xml:space="preserve"> </w:t>
            </w:r>
            <w:r>
              <w:rPr>
                <w:rFonts w:eastAsia="Times New Roman"/>
                <w:szCs w:val="24"/>
                <w:lang w:eastAsia="pl-PL"/>
              </w:rPr>
              <w:t xml:space="preserve">DNSH </w:t>
            </w:r>
            <w:r w:rsidR="00C6699D">
              <w:rPr>
                <w:rFonts w:eastAsia="Times New Roman"/>
                <w:szCs w:val="24"/>
                <w:lang w:eastAsia="pl-PL"/>
              </w:rPr>
              <w:t xml:space="preserve">                </w:t>
            </w:r>
            <w:r>
              <w:rPr>
                <w:rFonts w:eastAsia="Times New Roman"/>
                <w:szCs w:val="24"/>
                <w:lang w:eastAsia="pl-PL"/>
              </w:rPr>
              <w:t xml:space="preserve">(Do No </w:t>
            </w:r>
            <w:proofErr w:type="spellStart"/>
            <w:r>
              <w:rPr>
                <w:rFonts w:eastAsia="Times New Roman"/>
                <w:szCs w:val="24"/>
                <w:lang w:eastAsia="pl-PL"/>
              </w:rPr>
              <w:t>Significant</w:t>
            </w:r>
            <w:proofErr w:type="spellEnd"/>
            <w:r>
              <w:rPr>
                <w:rFonts w:eastAsia="Times New Roman"/>
                <w:szCs w:val="24"/>
                <w:lang w:eastAsia="pl-PL"/>
              </w:rPr>
              <w:t xml:space="preserve"> </w:t>
            </w:r>
            <w:proofErr w:type="spellStart"/>
            <w:r>
              <w:rPr>
                <w:rFonts w:eastAsia="Times New Roman"/>
                <w:szCs w:val="24"/>
                <w:lang w:eastAsia="pl-PL"/>
              </w:rPr>
              <w:t>Harm</w:t>
            </w:r>
            <w:proofErr w:type="spellEnd"/>
            <w:r>
              <w:rPr>
                <w:rFonts w:eastAsia="Times New Roman"/>
                <w:szCs w:val="24"/>
                <w:lang w:eastAsia="pl-PL"/>
              </w:rPr>
              <w:t>), czyli „</w:t>
            </w:r>
            <w:r>
              <w:rPr>
                <w:rFonts w:eastAsia="Times New Roman"/>
                <w:i/>
                <w:szCs w:val="24"/>
                <w:lang w:eastAsia="pl-PL"/>
              </w:rPr>
              <w:t xml:space="preserve">Nie czyń poważnej szkody”. </w:t>
            </w:r>
            <w:r>
              <w:rPr>
                <w:rFonts w:eastAsia="Times New Roman"/>
                <w:szCs w:val="24"/>
                <w:lang w:eastAsia="pl-PL"/>
              </w:rPr>
              <w:t>Wymóg stosowania</w:t>
            </w:r>
            <w:r w:rsidR="008D1531">
              <w:rPr>
                <w:rFonts w:eastAsia="Times New Roman"/>
                <w:szCs w:val="24"/>
                <w:lang w:eastAsia="pl-PL"/>
              </w:rPr>
              <w:t xml:space="preserve"> </w:t>
            </w:r>
            <w:r w:rsidR="008D1531" w:rsidRPr="00A1023A">
              <w:rPr>
                <w:rFonts w:eastAsia="Times New Roman"/>
                <w:szCs w:val="24"/>
                <w:lang w:eastAsia="pl-PL"/>
              </w:rPr>
              <w:t xml:space="preserve">kryterium DNSH w rozumieniu rozporządzenia 2020/852 (jednak bez odniesienia do aktów delegowanych </w:t>
            </w:r>
            <w:r w:rsidR="00C6699D">
              <w:rPr>
                <w:rFonts w:eastAsia="Times New Roman"/>
                <w:szCs w:val="24"/>
                <w:lang w:eastAsia="pl-PL"/>
              </w:rPr>
              <w:t xml:space="preserve">     </w:t>
            </w:r>
            <w:r w:rsidR="008D1531" w:rsidRPr="00A1023A">
              <w:rPr>
                <w:rFonts w:eastAsia="Times New Roman"/>
                <w:szCs w:val="24"/>
                <w:lang w:eastAsia="pl-PL"/>
              </w:rPr>
              <w:t>i zawartych w nich kryteriów technicznych)</w:t>
            </w:r>
            <w:r>
              <w:rPr>
                <w:rFonts w:eastAsia="Times New Roman"/>
                <w:szCs w:val="24"/>
                <w:lang w:eastAsia="pl-PL"/>
              </w:rPr>
              <w:t xml:space="preserve"> przy wdrażaniu funduszy europejskich wynika </w:t>
            </w:r>
            <w:r w:rsidR="00C6699D">
              <w:rPr>
                <w:rFonts w:eastAsia="Times New Roman"/>
                <w:szCs w:val="24"/>
                <w:lang w:eastAsia="pl-PL"/>
              </w:rPr>
              <w:t xml:space="preserve">           </w:t>
            </w:r>
            <w:r>
              <w:rPr>
                <w:rFonts w:eastAsia="Times New Roman"/>
                <w:szCs w:val="24"/>
                <w:lang w:eastAsia="pl-PL"/>
              </w:rPr>
              <w:t>z rozporządzenia CPR.</w:t>
            </w:r>
          </w:p>
          <w:p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Na poziomie krajowym wyzwania związane z Europejskim Zielonym Ładem podejmują m.in. Strategia Produktywności</w:t>
            </w:r>
            <w:r w:rsidR="007D29A5">
              <w:rPr>
                <w:rFonts w:eastAsia="Times New Roman"/>
                <w:b/>
                <w:bCs/>
                <w:szCs w:val="24"/>
                <w:lang w:eastAsia="pl-PL"/>
              </w:rPr>
              <w:t xml:space="preserve"> 2030</w:t>
            </w:r>
            <w:r>
              <w:rPr>
                <w:rFonts w:eastAsia="Times New Roman"/>
                <w:b/>
                <w:bCs/>
                <w:szCs w:val="24"/>
                <w:lang w:eastAsia="pl-PL"/>
              </w:rPr>
              <w:t xml:space="preserve">, Mapa drogowa </w:t>
            </w:r>
            <w:ins w:id="9" w:author="Lukasz Malecki" w:date="2021-10-12T09:50:00Z">
              <w:r w:rsidR="00B80C09">
                <w:rPr>
                  <w:rFonts w:eastAsia="Times New Roman"/>
                  <w:b/>
                  <w:bCs/>
                  <w:szCs w:val="24"/>
                  <w:lang w:eastAsia="pl-PL"/>
                </w:rPr>
                <w:t xml:space="preserve">w kierunku </w:t>
              </w:r>
            </w:ins>
            <w:r>
              <w:rPr>
                <w:rFonts w:eastAsia="Times New Roman"/>
                <w:b/>
                <w:bCs/>
                <w:szCs w:val="24"/>
                <w:lang w:eastAsia="pl-PL"/>
              </w:rPr>
              <w:t>GOZ</w:t>
            </w:r>
            <w:r w:rsidR="00840E53">
              <w:rPr>
                <w:rFonts w:eastAsia="Times New Roman"/>
                <w:b/>
                <w:bCs/>
                <w:szCs w:val="24"/>
                <w:lang w:eastAsia="pl-PL"/>
              </w:rPr>
              <w:t>, Polityka Energetyczna Polski</w:t>
            </w:r>
            <w:r w:rsidR="00AF3CCD">
              <w:rPr>
                <w:rFonts w:eastAsia="Times New Roman"/>
                <w:b/>
                <w:bCs/>
                <w:szCs w:val="24"/>
                <w:lang w:eastAsia="pl-PL"/>
              </w:rPr>
              <w:t xml:space="preserve"> do 2040 r.</w:t>
            </w:r>
            <w:r>
              <w:rPr>
                <w:rFonts w:eastAsia="Times New Roman"/>
                <w:b/>
                <w:bCs/>
                <w:szCs w:val="24"/>
                <w:lang w:eastAsia="pl-PL"/>
              </w:rPr>
              <w:t xml:space="preserve"> oraz P</w:t>
            </w:r>
            <w:r w:rsidR="00F24FBF">
              <w:rPr>
                <w:rFonts w:eastAsia="Times New Roman"/>
                <w:b/>
                <w:bCs/>
                <w:szCs w:val="24"/>
                <w:lang w:eastAsia="pl-PL"/>
              </w:rPr>
              <w:t xml:space="preserve">olityka </w:t>
            </w:r>
            <w:r>
              <w:rPr>
                <w:rFonts w:eastAsia="Times New Roman"/>
                <w:b/>
                <w:bCs/>
                <w:szCs w:val="24"/>
                <w:lang w:eastAsia="pl-PL"/>
              </w:rPr>
              <w:t>E</w:t>
            </w:r>
            <w:r w:rsidR="00F24FBF">
              <w:rPr>
                <w:rFonts w:eastAsia="Times New Roman"/>
                <w:b/>
                <w:bCs/>
                <w:szCs w:val="24"/>
                <w:lang w:eastAsia="pl-PL"/>
              </w:rPr>
              <w:t xml:space="preserve">kologiczna </w:t>
            </w:r>
            <w:r>
              <w:rPr>
                <w:rFonts w:eastAsia="Times New Roman"/>
                <w:b/>
                <w:bCs/>
                <w:szCs w:val="24"/>
                <w:lang w:eastAsia="pl-PL"/>
              </w:rPr>
              <w:t>P</w:t>
            </w:r>
            <w:r w:rsidR="00F24FBF">
              <w:rPr>
                <w:rFonts w:eastAsia="Times New Roman"/>
                <w:b/>
                <w:bCs/>
                <w:szCs w:val="24"/>
                <w:lang w:eastAsia="pl-PL"/>
              </w:rPr>
              <w:t>aństwa 2030</w:t>
            </w:r>
            <w:r>
              <w:rPr>
                <w:rFonts w:eastAsia="Times New Roman"/>
                <w:szCs w:val="24"/>
                <w:lang w:eastAsia="pl-PL"/>
              </w:rPr>
              <w:t xml:space="preserve">. Projekt Strategii </w:t>
            </w:r>
            <w:del w:id="10" w:author="Lukasz Malecki" w:date="2021-10-07T14:35:00Z">
              <w:r w:rsidDel="000D3B77">
                <w:rPr>
                  <w:rFonts w:eastAsia="Times New Roman"/>
                  <w:szCs w:val="24"/>
                  <w:lang w:eastAsia="pl-PL"/>
                </w:rPr>
                <w:delText xml:space="preserve">produktywności </w:delText>
              </w:r>
              <w:r w:rsidR="00C6699D" w:rsidDel="000D3B77">
                <w:rPr>
                  <w:rFonts w:eastAsia="Times New Roman"/>
                  <w:szCs w:val="24"/>
                  <w:lang w:eastAsia="pl-PL"/>
                </w:rPr>
                <w:delText xml:space="preserve">               </w:delText>
              </w:r>
            </w:del>
            <w:ins w:id="11" w:author="Lukasz Malecki" w:date="2021-10-07T14:35:00Z">
              <w:r w:rsidR="000D3B77">
                <w:rPr>
                  <w:rFonts w:eastAsia="Times New Roman"/>
                  <w:szCs w:val="24"/>
                  <w:lang w:eastAsia="pl-PL"/>
                </w:rPr>
                <w:t>P</w:t>
              </w:r>
              <w:r w:rsidR="006A5B6D">
                <w:rPr>
                  <w:rFonts w:eastAsia="Times New Roman"/>
                  <w:szCs w:val="24"/>
                  <w:lang w:eastAsia="pl-PL"/>
                </w:rPr>
                <w:t>roduktywności</w:t>
              </w:r>
            </w:ins>
            <w:ins w:id="12" w:author="Lukasz Malecki" w:date="2021-10-07T14:48:00Z">
              <w:r w:rsidR="006A5B6D">
                <w:rPr>
                  <w:rFonts w:eastAsia="Times New Roman"/>
                  <w:szCs w:val="24"/>
                  <w:lang w:eastAsia="pl-PL"/>
                </w:rPr>
                <w:t xml:space="preserve"> </w:t>
              </w:r>
            </w:ins>
            <w:ins w:id="13" w:author="Lukasz Malecki" w:date="2021-10-07T14:36:00Z">
              <w:r w:rsidR="000D3B77">
                <w:rPr>
                  <w:rFonts w:eastAsia="Times New Roman"/>
                  <w:szCs w:val="24"/>
                  <w:lang w:eastAsia="pl-PL"/>
                </w:rPr>
                <w:t>2030</w:t>
              </w:r>
            </w:ins>
            <w:ins w:id="14" w:author="Lukasz Malecki" w:date="2021-10-07T14:35:00Z">
              <w:r w:rsidR="000D3B77">
                <w:rPr>
                  <w:rFonts w:eastAsia="Times New Roman"/>
                  <w:szCs w:val="24"/>
                  <w:lang w:eastAsia="pl-PL"/>
                </w:rPr>
                <w:t xml:space="preserve"> </w:t>
              </w:r>
            </w:ins>
            <w:r>
              <w:rPr>
                <w:rFonts w:eastAsia="Times New Roman"/>
                <w:szCs w:val="24"/>
                <w:lang w:eastAsia="pl-PL"/>
              </w:rPr>
              <w:t xml:space="preserve">w obszarze </w:t>
            </w:r>
            <w:r>
              <w:rPr>
                <w:rFonts w:eastAsia="Times New Roman"/>
                <w:i/>
                <w:szCs w:val="24"/>
                <w:lang w:eastAsia="pl-PL"/>
              </w:rPr>
              <w:t>Zasoby naturalne</w:t>
            </w:r>
            <w:r>
              <w:rPr>
                <w:rFonts w:eastAsia="Times New Roman"/>
                <w:szCs w:val="24"/>
                <w:lang w:eastAsia="pl-PL"/>
              </w:rPr>
              <w:t xml:space="preserve"> wskazuje następujące kierunki interwencji, które zostały zaadresowane m.in. w </w:t>
            </w:r>
            <w:ins w:id="15" w:author="Lukasz Malecki" w:date="2021-10-07T14:36:00Z">
              <w:r w:rsidR="000D3B77">
                <w:rPr>
                  <w:rFonts w:eastAsia="Times New Roman"/>
                  <w:szCs w:val="24"/>
                  <w:lang w:eastAsia="pl-PL"/>
                </w:rPr>
                <w:t>P</w:t>
              </w:r>
              <w:r w:rsidR="006A5B6D">
                <w:rPr>
                  <w:rFonts w:eastAsia="Times New Roman"/>
                  <w:szCs w:val="24"/>
                  <w:lang w:eastAsia="pl-PL"/>
                </w:rPr>
                <w:t>rogramie Fundusze Europejskie</w:t>
              </w:r>
              <w:r w:rsidR="000D3B77">
                <w:rPr>
                  <w:rFonts w:eastAsia="Times New Roman"/>
                  <w:szCs w:val="24"/>
                  <w:lang w:eastAsia="pl-PL"/>
                </w:rPr>
                <w:t xml:space="preserve"> dla Nowoczesnej </w:t>
              </w:r>
              <w:proofErr w:type="spellStart"/>
              <w:r w:rsidR="000D3B77">
                <w:rPr>
                  <w:rFonts w:eastAsia="Times New Roman"/>
                  <w:szCs w:val="24"/>
                  <w:lang w:eastAsia="pl-PL"/>
                </w:rPr>
                <w:t>Gospodarkia</w:t>
              </w:r>
              <w:proofErr w:type="spellEnd"/>
              <w:r w:rsidR="000D3B77">
                <w:rPr>
                  <w:rFonts w:eastAsia="Times New Roman"/>
                  <w:szCs w:val="24"/>
                  <w:lang w:eastAsia="pl-PL"/>
                </w:rPr>
                <w:t xml:space="preserve"> (</w:t>
              </w:r>
            </w:ins>
            <w:r>
              <w:rPr>
                <w:rFonts w:eastAsia="Times New Roman"/>
                <w:szCs w:val="24"/>
                <w:lang w:eastAsia="pl-PL"/>
              </w:rPr>
              <w:t>FENG</w:t>
            </w:r>
            <w:ins w:id="16" w:author="Lukasz Malecki" w:date="2021-10-07T14:37:00Z">
              <w:r w:rsidR="000D3B77">
                <w:rPr>
                  <w:rFonts w:eastAsia="Times New Roman"/>
                  <w:szCs w:val="24"/>
                  <w:lang w:eastAsia="pl-PL"/>
                </w:rPr>
                <w:t>)</w:t>
              </w:r>
            </w:ins>
            <w:r>
              <w:rPr>
                <w:rFonts w:eastAsia="Times New Roman"/>
                <w:szCs w:val="24"/>
                <w:lang w:eastAsia="pl-PL"/>
              </w:rPr>
              <w:t>:</w:t>
            </w:r>
            <w:bookmarkStart w:id="17" w:name="_Toc69385567"/>
          </w:p>
          <w:p w:rsidR="00466ED9" w:rsidRDefault="00466ED9" w:rsidP="00466ED9">
            <w:pPr>
              <w:numPr>
                <w:ilvl w:val="0"/>
                <w:numId w:val="64"/>
              </w:numPr>
              <w:autoSpaceDN w:val="0"/>
              <w:spacing w:before="0" w:after="90" w:line="240" w:lineRule="auto"/>
              <w:jc w:val="both"/>
              <w:rPr>
                <w:rFonts w:eastAsia="Times New Roman"/>
                <w:b/>
                <w:szCs w:val="24"/>
                <w:lang w:eastAsia="pl-PL"/>
              </w:rPr>
            </w:pPr>
            <w:r>
              <w:rPr>
                <w:b/>
                <w:bCs/>
                <w:szCs w:val="24"/>
              </w:rPr>
              <w:t>Optymalizacja gospodarowania surowcami, w szczególności nieodnawialnymi z uwzględnieniem ich jakości, wartości i możliwości wielokrotnego użycia.</w:t>
            </w:r>
            <w:bookmarkEnd w:id="17"/>
            <w:r>
              <w:rPr>
                <w:b/>
                <w:bCs/>
                <w:szCs w:val="24"/>
              </w:rPr>
              <w:t xml:space="preserve"> </w:t>
            </w:r>
            <w:r>
              <w:rPr>
                <w:bCs/>
                <w:szCs w:val="24"/>
              </w:rPr>
              <w:t>Obszar ten obejmuje:</w:t>
            </w:r>
          </w:p>
          <w:p w:rsidR="00466ED9" w:rsidRDefault="00466ED9" w:rsidP="00466ED9">
            <w:pPr>
              <w:numPr>
                <w:ilvl w:val="0"/>
                <w:numId w:val="65"/>
              </w:numPr>
              <w:autoSpaceDN w:val="0"/>
              <w:spacing w:before="0" w:after="0" w:line="240" w:lineRule="auto"/>
              <w:ind w:left="360"/>
              <w:contextualSpacing/>
              <w:jc w:val="both"/>
              <w:rPr>
                <w:rFonts w:eastAsia="Calibri"/>
                <w:szCs w:val="24"/>
              </w:rPr>
            </w:pPr>
            <w:r>
              <w:rPr>
                <w:szCs w:val="24"/>
              </w:rPr>
              <w:t>Surowce wtórne z przemysłu, w tym: prace w obszarze B+R w zakresie możliwości wykorzystania materiałów, które utraciły status odpadów w procesach produkcyjnych oraz w zakresie zastąpienia nimi surowców pierwotnych wykorzystywanych do produkcji dóbr; a także rozwój klastrów typu „moje odpady twoim surowcem” i symbioz gospodarczych/przemysłowych;</w:t>
            </w:r>
          </w:p>
          <w:p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Nowe modele biznesowe w gospodarce o obiegu zamkniętym, w tym </w:t>
            </w:r>
            <w:r>
              <w:rPr>
                <w:bCs/>
                <w:szCs w:val="24"/>
              </w:rPr>
              <w:t>wprowadzanie innowacji w ramach tradycyjnych elementów modeli biznesowych</w:t>
            </w:r>
            <w:r>
              <w:rPr>
                <w:szCs w:val="24"/>
              </w:rPr>
              <w:t xml:space="preserve"> (kluczowi partnerzy, kanały dystrybucji, klienci etc.), jak i  dodanie nowych elementów (np. logistyka zwrotna);</w:t>
            </w:r>
          </w:p>
          <w:p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Zwiększanie wydajności gospodarowania surowcami w całym cyklu życia: upowszechnienie narzędzia pomiaru śladu środowiskowego, w tym:</w:t>
            </w:r>
            <w:r>
              <w:rPr>
                <w:b/>
                <w:bCs/>
                <w:szCs w:val="24"/>
              </w:rPr>
              <w:t xml:space="preserve"> </w:t>
            </w:r>
          </w:p>
          <w:p w:rsidR="00466ED9" w:rsidRDefault="00466ED9" w:rsidP="00466ED9">
            <w:pPr>
              <w:numPr>
                <w:ilvl w:val="0"/>
                <w:numId w:val="66"/>
              </w:numPr>
              <w:suppressAutoHyphens/>
              <w:autoSpaceDN w:val="0"/>
              <w:spacing w:before="0" w:after="0" w:line="240" w:lineRule="auto"/>
              <w:ind w:left="720"/>
              <w:jc w:val="both"/>
              <w:rPr>
                <w:szCs w:val="24"/>
              </w:rPr>
            </w:pPr>
            <w:r>
              <w:rPr>
                <w:bCs/>
                <w:szCs w:val="24"/>
              </w:rPr>
              <w:t>rozpowszechnienie narzędzia LCA</w:t>
            </w:r>
            <w:r>
              <w:rPr>
                <w:szCs w:val="24"/>
                <w:vertAlign w:val="superscript"/>
              </w:rPr>
              <w:footnoteReference w:id="4"/>
            </w:r>
            <w:r>
              <w:rPr>
                <w:szCs w:val="24"/>
              </w:rPr>
              <w:t xml:space="preserve"> wśród przedsiębiorców, jako narzędzia optymalizującego zasoby wykorzystywane do produkcji oraz zwiększającego konkurencyjność na rynku;</w:t>
            </w:r>
          </w:p>
          <w:p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 </w:t>
            </w:r>
            <w:r>
              <w:rPr>
                <w:bCs/>
                <w:szCs w:val="24"/>
              </w:rPr>
              <w:t xml:space="preserve">finansowanie procesu </w:t>
            </w:r>
            <w:proofErr w:type="spellStart"/>
            <w:r>
              <w:rPr>
                <w:bCs/>
                <w:szCs w:val="24"/>
              </w:rPr>
              <w:t>ekoprojektowania</w:t>
            </w:r>
            <w:proofErr w:type="spellEnd"/>
            <w:r>
              <w:rPr>
                <w:szCs w:val="24"/>
              </w:rPr>
              <w:t xml:space="preserve"> w firmach;</w:t>
            </w:r>
          </w:p>
          <w:p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zwiększanie </w:t>
            </w:r>
            <w:r>
              <w:rPr>
                <w:bCs/>
                <w:szCs w:val="24"/>
              </w:rPr>
              <w:t>świadomości ekologicznej</w:t>
            </w:r>
            <w:r>
              <w:rPr>
                <w:szCs w:val="24"/>
              </w:rPr>
              <w:t xml:space="preserve"> konsumentów oraz producentów;</w:t>
            </w:r>
          </w:p>
          <w:p w:rsidR="00466ED9" w:rsidRPr="00824B6D" w:rsidRDefault="00466ED9" w:rsidP="00824B6D">
            <w:pPr>
              <w:numPr>
                <w:ilvl w:val="0"/>
                <w:numId w:val="66"/>
              </w:numPr>
              <w:suppressAutoHyphens/>
              <w:autoSpaceDN w:val="0"/>
              <w:spacing w:before="0" w:after="240" w:line="240" w:lineRule="auto"/>
              <w:ind w:left="714" w:hanging="357"/>
              <w:jc w:val="both"/>
              <w:rPr>
                <w:rFonts w:eastAsia="Times New Roman"/>
                <w:color w:val="0070C0"/>
                <w:szCs w:val="24"/>
                <w:lang w:eastAsia="pl-PL"/>
              </w:rPr>
            </w:pPr>
            <w:r w:rsidRPr="00824B6D">
              <w:rPr>
                <w:szCs w:val="24"/>
              </w:rPr>
              <w:t xml:space="preserve">tworzenie </w:t>
            </w:r>
            <w:r w:rsidRPr="00824B6D">
              <w:rPr>
                <w:bCs/>
                <w:szCs w:val="24"/>
              </w:rPr>
              <w:t>strategii zarządzania środowiskowego</w:t>
            </w:r>
            <w:r w:rsidRPr="00824B6D">
              <w:rPr>
                <w:szCs w:val="24"/>
              </w:rPr>
              <w:t xml:space="preserve"> przedsiębiorstw.</w:t>
            </w:r>
          </w:p>
          <w:p w:rsidR="00466ED9" w:rsidRDefault="00466ED9" w:rsidP="00466ED9">
            <w:pPr>
              <w:spacing w:before="0" w:after="90" w:line="240" w:lineRule="auto"/>
              <w:jc w:val="both"/>
              <w:rPr>
                <w:rFonts w:eastAsia="Times New Roman"/>
                <w:b/>
                <w:bCs/>
                <w:color w:val="0070C0"/>
                <w:szCs w:val="24"/>
                <w:lang w:eastAsia="pl-PL"/>
              </w:rPr>
            </w:pPr>
            <w:r>
              <w:rPr>
                <w:rFonts w:eastAsia="Times New Roman"/>
                <w:b/>
                <w:bCs/>
                <w:color w:val="0070C0"/>
                <w:szCs w:val="24"/>
                <w:lang w:eastAsia="pl-PL"/>
              </w:rPr>
              <w:t xml:space="preserve">Wyzwania związane z cyfryzacją, </w:t>
            </w:r>
            <w:r w:rsidR="00B4391D">
              <w:rPr>
                <w:rFonts w:eastAsia="Times New Roman"/>
                <w:b/>
                <w:bCs/>
                <w:color w:val="0070C0"/>
                <w:szCs w:val="24"/>
                <w:lang w:eastAsia="pl-PL"/>
              </w:rPr>
              <w:t xml:space="preserve">gospodarką </w:t>
            </w:r>
            <w:r>
              <w:rPr>
                <w:rFonts w:eastAsia="Times New Roman"/>
                <w:b/>
                <w:bCs/>
                <w:color w:val="0070C0"/>
                <w:szCs w:val="24"/>
                <w:lang w:eastAsia="pl-PL"/>
              </w:rPr>
              <w:t>4.0</w:t>
            </w:r>
          </w:p>
          <w:p w:rsidR="00466ED9" w:rsidRDefault="00466ED9" w:rsidP="00466ED9">
            <w:pPr>
              <w:tabs>
                <w:tab w:val="num" w:pos="720"/>
              </w:tabs>
              <w:spacing w:line="240" w:lineRule="auto"/>
              <w:jc w:val="both"/>
              <w:rPr>
                <w:rFonts w:eastAsia="Calibri"/>
                <w:szCs w:val="24"/>
              </w:rPr>
            </w:pPr>
            <w:r>
              <w:rPr>
                <w:szCs w:val="24"/>
              </w:rPr>
              <w:t xml:space="preserve">Strategia cyfrowa UE wskazuje, że </w:t>
            </w:r>
            <w:r>
              <w:rPr>
                <w:b/>
                <w:bCs/>
                <w:szCs w:val="24"/>
              </w:rPr>
              <w:t>najważniejsze obszary w transformacji cyfrowej to</w:t>
            </w:r>
            <w:r>
              <w:rPr>
                <w:szCs w:val="24"/>
              </w:rPr>
              <w:t xml:space="preserve">: inwestowanie w umiejętności cyfrowe wszystkich Europejczyków, ochrona ludzi przed </w:t>
            </w:r>
            <w:proofErr w:type="spellStart"/>
            <w:r>
              <w:rPr>
                <w:szCs w:val="24"/>
              </w:rPr>
              <w:t>cyberzagrożeniami</w:t>
            </w:r>
            <w:proofErr w:type="spellEnd"/>
            <w:r>
              <w:rPr>
                <w:szCs w:val="24"/>
              </w:rPr>
              <w:t xml:space="preserve">, zapewnienie rozwoju sztucznej inteligencji w sposób gwarantujący poszanowanie praw człowieka i zdobycie zaufania ludzi, przyspieszenie wprowadzenia ultraszybkich sieci szerokopasmowych w domach, szkołach i szpitalach w całej UE oraz </w:t>
            </w:r>
            <w:r>
              <w:rPr>
                <w:szCs w:val="24"/>
              </w:rPr>
              <w:lastRenderedPageBreak/>
              <w:t>zwiększenie zdolności Europy w zakresie superkomputerów w celu opracowywania innowacyjnych rozwiązań w obszarze medycyny, transportu i środowisk</w:t>
            </w:r>
            <w:r>
              <w:rPr>
                <w:sz w:val="20"/>
                <w:szCs w:val="20"/>
              </w:rPr>
              <w:t>a</w:t>
            </w:r>
            <w:r>
              <w:rPr>
                <w:b/>
                <w:sz w:val="20"/>
                <w:szCs w:val="20"/>
                <w:vertAlign w:val="superscript"/>
              </w:rPr>
              <w:footnoteReference w:id="5"/>
            </w:r>
            <w:r>
              <w:rPr>
                <w:szCs w:val="24"/>
              </w:rPr>
              <w:t>.</w:t>
            </w:r>
          </w:p>
          <w:p w:rsidR="00466ED9" w:rsidRDefault="00466ED9" w:rsidP="00466ED9">
            <w:pPr>
              <w:spacing w:line="240" w:lineRule="auto"/>
              <w:jc w:val="both"/>
              <w:rPr>
                <w:szCs w:val="24"/>
              </w:rPr>
            </w:pPr>
            <w:r>
              <w:rPr>
                <w:szCs w:val="24"/>
              </w:rPr>
              <w:t xml:space="preserve">Zgodnie z raportem poświęconym wykorzystaniu technologii teleinformatycznych w Unii Europejskiej – monitorującym postępy państw członkowskich w zakresie cyfryzacji – DESI 2020 (Digital </w:t>
            </w:r>
            <w:proofErr w:type="spellStart"/>
            <w:r>
              <w:rPr>
                <w:szCs w:val="24"/>
              </w:rPr>
              <w:t>Economy</w:t>
            </w:r>
            <w:proofErr w:type="spellEnd"/>
            <w:r>
              <w:rPr>
                <w:szCs w:val="24"/>
              </w:rPr>
              <w:t xml:space="preserve"> and </w:t>
            </w:r>
            <w:proofErr w:type="spellStart"/>
            <w:r>
              <w:rPr>
                <w:szCs w:val="24"/>
              </w:rPr>
              <w:t>Society</w:t>
            </w:r>
            <w:proofErr w:type="spellEnd"/>
            <w:r>
              <w:rPr>
                <w:szCs w:val="24"/>
              </w:rPr>
              <w:t xml:space="preserve"> Index - Indeks gospodarki cyfrowej i społeczeństwa cyfrowego)</w:t>
            </w:r>
            <w:r>
              <w:rPr>
                <w:b/>
                <w:szCs w:val="24"/>
                <w:vertAlign w:val="superscript"/>
              </w:rPr>
              <w:footnoteReference w:id="6"/>
            </w:r>
            <w:r>
              <w:rPr>
                <w:szCs w:val="24"/>
              </w:rPr>
              <w:t>,  Polska (w porównaniu z raportem z poprzedniego roku) zrobiła postęp: zajmuje już 23, a nie 25 miejsce, ale nadal jest w gronie 10 państw o najsłabszych wynikach.</w:t>
            </w:r>
          </w:p>
          <w:p w:rsidR="00466ED9" w:rsidRDefault="00466ED9" w:rsidP="00466ED9">
            <w:pPr>
              <w:spacing w:line="240" w:lineRule="auto"/>
              <w:jc w:val="both"/>
              <w:rPr>
                <w:szCs w:val="24"/>
              </w:rPr>
            </w:pPr>
            <w:r>
              <w:rPr>
                <w:szCs w:val="24"/>
              </w:rPr>
              <w:t xml:space="preserve">Projekt Strategii Produktywności </w:t>
            </w:r>
            <w:r w:rsidR="007D29A5">
              <w:rPr>
                <w:szCs w:val="24"/>
              </w:rPr>
              <w:t xml:space="preserve">2030 </w:t>
            </w:r>
            <w:r>
              <w:rPr>
                <w:szCs w:val="24"/>
              </w:rPr>
              <w:t xml:space="preserve">wskazuje, iż </w:t>
            </w:r>
            <w:r>
              <w:rPr>
                <w:b/>
                <w:bCs/>
                <w:szCs w:val="24"/>
              </w:rPr>
              <w:t>podstawową barierą dla transformacji cyfrowej polskiego sektora przedsiębiorstw jest nieznajomość trendów technologicznych występujących globalnie i w konsekwencji poczucie pozornego bezpieczeństwa w ramach prowadzonej działalności gospodarczej</w:t>
            </w:r>
            <w:r>
              <w:rPr>
                <w:szCs w:val="24"/>
              </w:rPr>
              <w:t>. Dlatego koniecznym działaniem umożliwiającym polskim przedsiębiorstwom zrozumienie potrzeby oraz koncepcji transformacji jest działalność uświadamiająca</w:t>
            </w:r>
            <w:r w:rsidR="001252A4">
              <w:rPr>
                <w:szCs w:val="24"/>
              </w:rPr>
              <w:t>,</w:t>
            </w:r>
            <w:r>
              <w:rPr>
                <w:szCs w:val="24"/>
              </w:rPr>
              <w:t xml:space="preserve"> przyjmująca formy różnych działań informacyjnych i edukacyjnych. Ponadto niezbędne jest także stworzenie systemu doradztwa, w ramach którego odpowiednio wykwalifikowani specjaliści </w:t>
            </w:r>
            <w:ins w:id="18" w:author="Lukasz Malecki" w:date="2021-10-07T15:17:00Z">
              <w:r w:rsidR="004A37CE">
                <w:rPr>
                  <w:szCs w:val="24"/>
                </w:rPr>
                <w:t xml:space="preserve">będą </w:t>
              </w:r>
            </w:ins>
            <w:r>
              <w:rPr>
                <w:szCs w:val="24"/>
              </w:rPr>
              <w:t>mog</w:t>
            </w:r>
            <w:ins w:id="19" w:author="Lukasz Malecki" w:date="2021-10-07T15:17:00Z">
              <w:r w:rsidR="004A37CE">
                <w:rPr>
                  <w:szCs w:val="24"/>
                </w:rPr>
                <w:t>li</w:t>
              </w:r>
            </w:ins>
            <w:del w:id="20" w:author="Lukasz Malecki" w:date="2021-10-07T15:17:00Z">
              <w:r w:rsidDel="004A37CE">
                <w:rPr>
                  <w:szCs w:val="24"/>
                </w:rPr>
                <w:delText>ą</w:delText>
              </w:r>
            </w:del>
            <w:r>
              <w:rPr>
                <w:szCs w:val="24"/>
              </w:rPr>
              <w:t xml:space="preserve"> zaprezentować firmie wymierne korzyści związane z wejściem na ścieżkę transformacji cyfrowej oraz zagrożenia wynikające ze zignorowania przemian globalnych. Kolejną barierą dla cyfryzacji jest brak wiedzy wśród przedsiębiorstw dotyczącej praktycznego zastosowania rozwiązań cyfrowych. Działaniem państwa w tym wymiarze będzie zapewnienie dostępnych cenowo dla MŚP usług doradztwa technologicznego, biznesowego oraz dostępu do infrastruktury demonstracyjnej wspierających przedsiębiorstwa w transformacji cyfrowej. Ważnym elementem będzie również upowszechnienie rozwiązań cyfrowych oraz wzmocnienie popytu na kompetencje cyfrowe wśród </w:t>
            </w:r>
            <w:r w:rsidRPr="00816C2B">
              <w:rPr>
                <w:szCs w:val="24"/>
              </w:rPr>
              <w:t>przedsiębiorców.</w:t>
            </w:r>
            <w:ins w:id="21" w:author="Natalia Zaluzna" w:date="2021-09-22T16:22:00Z">
              <w:r w:rsidR="00816C2B" w:rsidRPr="00816C2B">
                <w:rPr>
                  <w:szCs w:val="24"/>
                </w:rPr>
                <w:t xml:space="preserve"> Także „Zintegrowana Strategia Umiejętności 2030” wskazuje cyfryzację jako jedno z kluczowych wyzwań i zawiera wiele działań odnoszących się do powyższego obszaru</w:t>
              </w:r>
            </w:ins>
            <w:ins w:id="22" w:author="Natalia Zaluzna" w:date="2021-09-22T16:23:00Z">
              <w:r w:rsidR="00816C2B" w:rsidRPr="00816C2B">
                <w:rPr>
                  <w:szCs w:val="24"/>
                </w:rPr>
                <w:t>.</w:t>
              </w:r>
            </w:ins>
            <w:r w:rsidR="002F288C" w:rsidRPr="00816C2B">
              <w:rPr>
                <w:szCs w:val="24"/>
              </w:rPr>
              <w:t xml:space="preserve"> </w:t>
            </w:r>
            <w:r w:rsidR="002F288C" w:rsidRPr="003305F4">
              <w:rPr>
                <w:szCs w:val="24"/>
                <w:lang w:eastAsia="pl-PL"/>
              </w:rPr>
              <w:t>Z uwagi na obecne niedopasowanie rosnącego popytu na najnowsze</w:t>
            </w:r>
            <w:r w:rsidR="002F288C">
              <w:rPr>
                <w:szCs w:val="24"/>
                <w:lang w:eastAsia="pl-PL"/>
              </w:rPr>
              <w:t xml:space="preserve"> </w:t>
            </w:r>
            <w:r w:rsidR="002F288C" w:rsidRPr="003305F4">
              <w:rPr>
                <w:szCs w:val="24"/>
                <w:lang w:eastAsia="pl-PL"/>
              </w:rPr>
              <w:t xml:space="preserve">technologie cyfrowe i ich podaży, </w:t>
            </w:r>
            <w:r w:rsidR="002F288C">
              <w:rPr>
                <w:szCs w:val="24"/>
                <w:lang w:eastAsia="pl-PL"/>
              </w:rPr>
              <w:t>istotne jest</w:t>
            </w:r>
            <w:r w:rsidR="002F288C" w:rsidRPr="003305F4">
              <w:rPr>
                <w:szCs w:val="24"/>
                <w:lang w:eastAsia="pl-PL"/>
              </w:rPr>
              <w:t xml:space="preserve">, </w:t>
            </w:r>
            <w:r w:rsidR="002F288C">
              <w:rPr>
                <w:szCs w:val="24"/>
                <w:lang w:eastAsia="pl-PL"/>
              </w:rPr>
              <w:t>aby poza</w:t>
            </w:r>
            <w:r w:rsidR="002F288C" w:rsidRPr="003305F4">
              <w:rPr>
                <w:szCs w:val="24"/>
                <w:lang w:eastAsia="pl-PL"/>
              </w:rPr>
              <w:t xml:space="preserve"> wsparciem doradczym</w:t>
            </w:r>
            <w:r w:rsidR="002F288C">
              <w:rPr>
                <w:szCs w:val="24"/>
                <w:lang w:eastAsia="pl-PL"/>
              </w:rPr>
              <w:t xml:space="preserve"> zapewnić również wsparcie</w:t>
            </w:r>
            <w:r w:rsidR="002F288C" w:rsidRPr="003305F4">
              <w:rPr>
                <w:szCs w:val="24"/>
                <w:lang w:eastAsia="pl-PL"/>
              </w:rPr>
              <w:t xml:space="preserve"> inwestycyjne dla </w:t>
            </w:r>
            <w:r w:rsidR="002F288C">
              <w:rPr>
                <w:szCs w:val="24"/>
                <w:lang w:eastAsia="pl-PL"/>
              </w:rPr>
              <w:t>p</w:t>
            </w:r>
            <w:r w:rsidR="002F288C" w:rsidRPr="003305F4">
              <w:rPr>
                <w:szCs w:val="24"/>
                <w:lang w:eastAsia="pl-PL"/>
              </w:rPr>
              <w:t>rzedsiębiorstw wdrażających zaawansowane rozwiązania cyfrowe.</w:t>
            </w:r>
          </w:p>
          <w:p w:rsidR="00466ED9" w:rsidRPr="009143B1" w:rsidRDefault="00466ED9" w:rsidP="00466ED9">
            <w:pPr>
              <w:spacing w:line="240" w:lineRule="auto"/>
              <w:jc w:val="both"/>
              <w:rPr>
                <w:rFonts w:eastAsia="Arial Unicode MS" w:cs="Arial Unicode MS"/>
                <w:b/>
                <w:noProof/>
                <w:color w:val="0070C0"/>
                <w:szCs w:val="24"/>
                <w:bdr w:val="none" w:sz="0" w:space="0" w:color="auto" w:frame="1"/>
              </w:rPr>
            </w:pPr>
            <w:r>
              <w:rPr>
                <w:b/>
                <w:bCs/>
                <w:szCs w:val="24"/>
              </w:rPr>
              <w:t>Dokument „Polityka dla rozwoju sztucznej inteligencji w Polsce od roku 2020”</w:t>
            </w:r>
            <w:r>
              <w:rPr>
                <w:bCs/>
                <w:sz w:val="20"/>
                <w:szCs w:val="20"/>
                <w:vertAlign w:val="superscript"/>
              </w:rPr>
              <w:footnoteReference w:id="7"/>
            </w:r>
            <w:r>
              <w:rPr>
                <w:b/>
                <w:bCs/>
                <w:szCs w:val="24"/>
              </w:rPr>
              <w:t xml:space="preserve"> wskazuje, iż gospodarka oparta na danych zmienia dotychczasowe zasady rozwoju</w:t>
            </w:r>
            <w:r>
              <w:rPr>
                <w:szCs w:val="24"/>
              </w:rPr>
              <w:t>. Jest to wielka szansa dla polskich firm i polskiej gospodarki, ponieważ nowe rozwiązania i usługi są opracowywane i wdrażane od niedawna. Jest to również okazja na kolejny skok rozwojowy i przesunięcie Polski z grupy krajów o średnich dochodach do tych o najwyższych.</w:t>
            </w:r>
            <w:ins w:id="23" w:author="Natalia Zaluzna" w:date="2021-09-22T15:53:00Z">
              <w:r w:rsidR="00E85F9E">
                <w:rPr>
                  <w:szCs w:val="24"/>
                </w:rPr>
                <w:t xml:space="preserve"> </w:t>
              </w:r>
              <w:r w:rsidR="00E85F9E" w:rsidRPr="009143B1">
                <w:rPr>
                  <w:szCs w:val="24"/>
                </w:rPr>
                <w:t>„Polityka…” zwraca również uwagę na potrzebę przyciągania i zatrzymywania talentów w kraju, co jest warunkiem efektywnego rozwoju gospodarki opartej na danych</w:t>
              </w:r>
            </w:ins>
            <w:ins w:id="24" w:author="Natalia Zaluzna" w:date="2021-09-22T15:54:00Z">
              <w:r w:rsidR="00E85F9E" w:rsidRPr="009143B1">
                <w:rPr>
                  <w:szCs w:val="24"/>
                </w:rPr>
                <w:t>.</w:t>
              </w:r>
            </w:ins>
          </w:p>
          <w:p w:rsidR="00466ED9" w:rsidRDefault="00466ED9" w:rsidP="00466ED9">
            <w:pPr>
              <w:tabs>
                <w:tab w:val="left" w:pos="1843"/>
              </w:tabs>
              <w:spacing w:before="0" w:after="0" w:line="240" w:lineRule="auto"/>
              <w:jc w:val="both"/>
              <w:rPr>
                <w:rFonts w:eastAsia="Calibri"/>
                <w:b/>
                <w:bCs/>
                <w:color w:val="0070C0"/>
                <w:lang w:eastAsia="pl-PL"/>
              </w:rPr>
            </w:pPr>
            <w:r>
              <w:rPr>
                <w:b/>
                <w:bCs/>
                <w:color w:val="0070C0"/>
                <w:lang w:eastAsia="pl-PL"/>
              </w:rPr>
              <w:t>Wyzwania związane z pandemią COVID-19</w:t>
            </w:r>
          </w:p>
          <w:p w:rsidR="00466ED9" w:rsidRDefault="00466ED9" w:rsidP="00466ED9">
            <w:pPr>
              <w:tabs>
                <w:tab w:val="left" w:pos="1843"/>
              </w:tabs>
              <w:spacing w:after="0" w:line="240" w:lineRule="auto"/>
              <w:jc w:val="both"/>
              <w:rPr>
                <w:noProof/>
              </w:rPr>
            </w:pPr>
            <w:r>
              <w:rPr>
                <w:lang w:eastAsia="pl-PL"/>
              </w:rPr>
              <w:t xml:space="preserve">Pandemia COVID-19 wpłynęła na sytuację społeczno-gospodarczą UE. </w:t>
            </w:r>
            <w:r>
              <w:rPr>
                <w:noProof/>
              </w:rPr>
              <w:t xml:space="preserve">Skutki pandemii są jednak bardzo różne w poszczególnych państwach członkowskich UE, podobnie jak zdolność państw do amortyzacji wstrząsów i reagowania na nie. Pandemia COVID-19 stanowi bezprecedensowe i bardzo poważne wyzwanie sytuacji społeczno-gospodarczej oraz finansowej państwa. O skali wyzwań związanych z pandmią COVID-19 świadczą dane dotyczące zmiany </w:t>
            </w:r>
            <w:r>
              <w:rPr>
                <w:noProof/>
              </w:rPr>
              <w:lastRenderedPageBreak/>
              <w:t>wartości produktu krajowego brutto (PKB) (2019 r. PKB Polski wzrósł o 4,7% w porównaniu do roku poprzedniego, natomiast w 2020 r. PKB obniżył się o 2,7%</w:t>
            </w:r>
            <w:r>
              <w:rPr>
                <w:b/>
                <w:noProof/>
                <w:vertAlign w:val="superscript"/>
              </w:rPr>
              <w:footnoteReference w:id="8"/>
            </w:r>
            <w:r>
              <w:rPr>
                <w:noProof/>
              </w:rPr>
              <w:t>), stopy bezrobocia (stopa bezrobocia rejestrowanegona koniec 2019 r. wynosiła 5,2%, a rok później 6,2%</w:t>
            </w:r>
            <w:r>
              <w:rPr>
                <w:b/>
                <w:noProof/>
                <w:vertAlign w:val="superscript"/>
              </w:rPr>
              <w:footnoteReference w:id="9"/>
            </w:r>
            <w:r>
              <w:rPr>
                <w:noProof/>
              </w:rPr>
              <w:t>) oraz deficytu sektora instytucji rządowych i samorządowych (w 2019 r. deficyt sektora instytucji rządowych i samorządowych wyniósł 0,7% PKB, natomiast w 2020 r. osiągnął on poziom 7,0% PKB). Wsparcie przedsiębiorstw w ramach działań mających na celu m.in. ochronę miejsc pracy spowodowało również istotny wzrost długu publicznego – z poziomu 45,6% PKB w 2019 r. do poziomu 57,5% PKB w 2020 r.</w:t>
            </w:r>
            <w:r>
              <w:rPr>
                <w:b/>
                <w:noProof/>
                <w:vertAlign w:val="superscript"/>
              </w:rPr>
              <w:footnoteReference w:id="10"/>
            </w:r>
            <w:r>
              <w:rPr>
                <w:noProof/>
              </w:rPr>
              <w:t xml:space="preserve"> </w:t>
            </w:r>
          </w:p>
          <w:p w:rsidR="00466ED9" w:rsidRDefault="00466ED9" w:rsidP="00466ED9">
            <w:pPr>
              <w:tabs>
                <w:tab w:val="left" w:pos="1843"/>
              </w:tabs>
              <w:spacing w:after="0" w:line="240" w:lineRule="auto"/>
              <w:jc w:val="both"/>
              <w:rPr>
                <w:noProof/>
              </w:rPr>
            </w:pPr>
            <w:r>
              <w:rPr>
                <w:noProof/>
              </w:rPr>
              <w:t xml:space="preserve">Odpowiedzią Unii Europejskiej na pandemię COVID-19 jest między innymi </w:t>
            </w:r>
            <w:r>
              <w:rPr>
                <w:rFonts w:cs="Calibri Light"/>
              </w:rPr>
              <w:t>ustanowienie Instrumentu na rzecz Odbudowy i Zwiększania Odporności</w:t>
            </w:r>
            <w:r>
              <w:rPr>
                <w:rFonts w:cs="Calibri Light"/>
                <w:b/>
                <w:vertAlign w:val="superscript"/>
              </w:rPr>
              <w:footnoteReference w:id="11"/>
            </w:r>
            <w:r>
              <w:rPr>
                <w:rFonts w:cs="Calibri Light"/>
              </w:rPr>
              <w:t xml:space="preserve"> </w:t>
            </w:r>
            <w:r>
              <w:rPr>
                <w:noProof/>
              </w:rPr>
              <w:t>(Recovery and Resilience Facility – RRF)</w:t>
            </w:r>
            <w:ins w:id="25" w:author="Lukasz Malecki" w:date="2021-10-07T15:22:00Z">
              <w:r w:rsidR="00F45670">
                <w:rPr>
                  <w:noProof/>
                </w:rPr>
                <w:t>,</w:t>
              </w:r>
            </w:ins>
            <w:r>
              <w:rPr>
                <w:rFonts w:cs="Calibri Light"/>
              </w:rPr>
              <w:t xml:space="preserve"> dla wykorzystania którego stworzony został </w:t>
            </w:r>
            <w:r>
              <w:rPr>
                <w:b/>
                <w:bCs/>
                <w:noProof/>
              </w:rPr>
              <w:t>Krajowy Plan Odbudowy i Zwiększania Odporności</w:t>
            </w:r>
            <w:r>
              <w:rPr>
                <w:noProof/>
              </w:rPr>
              <w:t xml:space="preserve"> (KPO)</w:t>
            </w:r>
            <w:r>
              <w:rPr>
                <w:b/>
                <w:noProof/>
                <w:vertAlign w:val="superscript"/>
              </w:rPr>
              <w:footnoteReference w:id="12"/>
            </w:r>
            <w:r>
              <w:rPr>
                <w:noProof/>
              </w:rPr>
              <w:t>, będący dokumentem programowym określającym cele związane z odbudową i tworzeniem odporności społeczno-gospodarczej Polski po kryzysie wywołanym pandemią COVID-19 oraz służące ich realizacji reformy strukturalne i inwestycje. W takim kontekście, ce</w:t>
            </w:r>
            <w:proofErr w:type="spellStart"/>
            <w:r>
              <w:t>lem</w:t>
            </w:r>
            <w:proofErr w:type="spellEnd"/>
            <w:r>
              <w:t xml:space="preserve"> interwencji polityki spójności w Polsce powinno być zatem  zmniejszenie negatywnego oddziaływania pandemii na sytuację gospodarczą oraz wsparcie odbudowy gospodarki po pandemii, w oparciu o jej ekologiczną oraz cyfrową transformację.</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 xml:space="preserve">W KPO </w:t>
            </w:r>
            <w:r>
              <w:rPr>
                <w:b/>
                <w:bCs/>
                <w:noProof/>
              </w:rPr>
              <w:t>zostało zidentyfikowanych dziewięć kluczowych wyzwań strategicznych, przed którymi stoi Polska</w:t>
            </w:r>
            <w:r>
              <w:rPr>
                <w:noProof/>
              </w:rPr>
              <w:t xml:space="preserve">: </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1. Poziom produktywności gospodarki – zdolność do tworzenia wysokiej jakości miejsc pracy w warunkach transformującej się gospodarki</w:t>
            </w:r>
            <w:del w:id="26" w:author="Lukasz Malecki" w:date="2021-10-07T15:24:00Z">
              <w:r w:rsidDel="00F45670">
                <w:rPr>
                  <w:noProof/>
                </w:rPr>
                <w:delText>.</w:delText>
              </w:r>
            </w:del>
            <w:ins w:id="27"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2. Niekorzystne trendy demograficzne i podaż zasobów pracy</w:t>
            </w:r>
            <w:del w:id="28" w:author="Lukasz Malecki" w:date="2021-10-07T15:24:00Z">
              <w:r w:rsidDel="00F45670">
                <w:rPr>
                  <w:noProof/>
                </w:rPr>
                <w:delText>.</w:delText>
              </w:r>
            </w:del>
            <w:ins w:id="29"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3. Klimat inwestycyjny i poziom inwestycji prywatnych</w:t>
            </w:r>
            <w:del w:id="30" w:author="Lukasz Malecki" w:date="2021-10-07T15:24:00Z">
              <w:r w:rsidDel="00F45670">
                <w:rPr>
                  <w:noProof/>
                </w:rPr>
                <w:delText>.</w:delText>
              </w:r>
            </w:del>
            <w:ins w:id="31"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4. Uniezależnienie od węgla  i transformacja kluczowych sektorów gospodarki do modelu niskoemisyjnego</w:t>
            </w:r>
            <w:del w:id="32" w:author="Lukasz Malecki" w:date="2021-10-07T15:24:00Z">
              <w:r w:rsidDel="00F45670">
                <w:rPr>
                  <w:noProof/>
                </w:rPr>
                <w:delText>.</w:delText>
              </w:r>
            </w:del>
            <w:ins w:id="33"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5. Transformacja cyfrowa gospodarki</w:t>
            </w:r>
            <w:ins w:id="34"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6. Niewystarczająca jakość i ograniczony dostęp do usług zdrowotnych oraz zdolność do szybkiego reagowania systemu ochrony zdrowia na zagrożenia epidemiczne</w:t>
            </w:r>
            <w:ins w:id="35"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7. Stan infrastruktury, struktura i bezpieczeństwo transportu służącego konkurencyjnej, zielonej gospodarce i inteligentnej mobilności</w:t>
            </w:r>
            <w:ins w:id="36"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8. Koncentracja problemów rozwojowych i klimatycznych, utrata potencjału wzrostu oraz niska odporność na zjawiska kryzysowe w układzie terytorialnym</w:t>
            </w:r>
            <w:ins w:id="37"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r>
              <w:rPr>
                <w:noProof/>
              </w:rPr>
              <w:t>9. Zapewnienie stabilnych finansów publicznych</w:t>
            </w:r>
            <w:ins w:id="38" w:author="Lukasz Malecki" w:date="2021-10-07T15:24:00Z">
              <w:r w:rsidR="00F45670">
                <w:rPr>
                  <w:noProof/>
                </w:rPr>
                <w:t>.</w:t>
              </w:r>
            </w:ins>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Należy jednak pamiętać, że odpowiedź na te wyzwania będzie odbywała się przy wykorzystaniu różnych instrumentów prawnych i finansowych, w tym pochodzących z UE (polityka spójności, W</w:t>
            </w:r>
            <w:ins w:id="39" w:author="Lukasz Malecki" w:date="2021-10-07T15:33:00Z">
              <w:r w:rsidR="00373F03">
                <w:rPr>
                  <w:noProof/>
                </w:rPr>
                <w:t xml:space="preserve">spólna </w:t>
              </w:r>
            </w:ins>
            <w:r>
              <w:rPr>
                <w:noProof/>
              </w:rPr>
              <w:t>P</w:t>
            </w:r>
            <w:ins w:id="40" w:author="Lukasz Malecki" w:date="2021-10-07T15:33:00Z">
              <w:r w:rsidR="00373F03">
                <w:rPr>
                  <w:noProof/>
                </w:rPr>
                <w:t xml:space="preserve">olityka </w:t>
              </w:r>
            </w:ins>
            <w:r>
              <w:rPr>
                <w:noProof/>
              </w:rPr>
              <w:t>R</w:t>
            </w:r>
            <w:ins w:id="41" w:author="Lukasz Malecki" w:date="2021-10-07T15:33:00Z">
              <w:r w:rsidR="00373F03">
                <w:rPr>
                  <w:noProof/>
                </w:rPr>
                <w:t>olna</w:t>
              </w:r>
            </w:ins>
            <w:r>
              <w:rPr>
                <w:noProof/>
              </w:rPr>
              <w:t>, Fundusz Sprawiedliwej Transformacji, R</w:t>
            </w:r>
            <w:ins w:id="42" w:author="Lukasz Malecki" w:date="2021-10-07T15:33:00Z">
              <w:r w:rsidR="00373F03">
                <w:rPr>
                  <w:noProof/>
                </w:rPr>
                <w:t>EACT</w:t>
              </w:r>
            </w:ins>
            <w:del w:id="43" w:author="Lukasz Malecki" w:date="2021-10-07T15:33:00Z">
              <w:r w:rsidDel="00373F03">
                <w:rPr>
                  <w:noProof/>
                </w:rPr>
                <w:delText>e</w:delText>
              </w:r>
            </w:del>
            <w:del w:id="44" w:author="Lukasz Malecki" w:date="2021-10-07T15:32:00Z">
              <w:r w:rsidDel="00373F03">
                <w:rPr>
                  <w:noProof/>
                </w:rPr>
                <w:delText>act</w:delText>
              </w:r>
            </w:del>
            <w:del w:id="45" w:author="Lukasz Malecki" w:date="2021-10-07T15:33:00Z">
              <w:r w:rsidDel="00373F03">
                <w:rPr>
                  <w:noProof/>
                </w:rPr>
                <w:delText xml:space="preserve"> </w:delText>
              </w:r>
            </w:del>
            <w:ins w:id="46" w:author="Lukasz Malecki" w:date="2021-10-07T15:33:00Z">
              <w:r w:rsidR="00373F03">
                <w:rPr>
                  <w:noProof/>
                </w:rPr>
                <w:t>-</w:t>
              </w:r>
            </w:ins>
            <w:r>
              <w:rPr>
                <w:noProof/>
              </w:rPr>
              <w:t>EU i inne).</w:t>
            </w:r>
          </w:p>
          <w:p w:rsidR="00466ED9" w:rsidRDefault="00466ED9" w:rsidP="00466ED9">
            <w:pPr>
              <w:tabs>
                <w:tab w:val="left" w:pos="1843"/>
              </w:tabs>
              <w:spacing w:before="0" w:after="0" w:line="240" w:lineRule="auto"/>
              <w:jc w:val="both"/>
              <w:rPr>
                <w:noProof/>
              </w:rPr>
            </w:pPr>
          </w:p>
          <w:p w:rsidR="00466ED9" w:rsidRDefault="00466ED9" w:rsidP="00466ED9">
            <w:pPr>
              <w:spacing w:after="100" w:afterAutospacing="1" w:line="240" w:lineRule="auto"/>
              <w:jc w:val="both"/>
              <w:rPr>
                <w:rFonts w:eastAsia="Arial Unicode MS" w:cs="Arial Unicode MS"/>
                <w:b/>
                <w:noProof/>
                <w:color w:val="0070C0"/>
                <w:szCs w:val="24"/>
                <w:bdr w:val="none" w:sz="0" w:space="0" w:color="auto" w:frame="1"/>
                <w:lang w:val="en-US"/>
              </w:rPr>
            </w:pPr>
            <w:r>
              <w:rPr>
                <w:rFonts w:eastAsia="Arial Unicode MS" w:cs="Arial Unicode MS"/>
                <w:b/>
                <w:noProof/>
                <w:color w:val="0070C0"/>
                <w:szCs w:val="24"/>
                <w:bdr w:val="none" w:sz="0" w:space="0" w:color="auto" w:frame="1"/>
                <w:lang w:val="en-US"/>
              </w:rPr>
              <w:lastRenderedPageBreak/>
              <w:t>Wyzwania wskazane w Country Specific Recommendations</w:t>
            </w:r>
          </w:p>
          <w:p w:rsidR="00466ED9" w:rsidRDefault="00466ED9" w:rsidP="00466ED9">
            <w:pPr>
              <w:spacing w:after="100" w:afterAutospacing="1" w:line="240" w:lineRule="auto"/>
              <w:jc w:val="both"/>
              <w:rPr>
                <w:rFonts w:eastAsia="Calibri"/>
              </w:rPr>
            </w:pPr>
            <w:r>
              <w:rPr>
                <w:b/>
                <w:bCs/>
              </w:rPr>
              <w:t xml:space="preserve">Country </w:t>
            </w:r>
            <w:proofErr w:type="spellStart"/>
            <w:r>
              <w:rPr>
                <w:b/>
                <w:bCs/>
              </w:rPr>
              <w:t>Specific</w:t>
            </w:r>
            <w:proofErr w:type="spellEnd"/>
            <w:r>
              <w:rPr>
                <w:b/>
                <w:bCs/>
              </w:rPr>
              <w:t xml:space="preserve"> </w:t>
            </w:r>
            <w:proofErr w:type="spellStart"/>
            <w:r>
              <w:rPr>
                <w:b/>
                <w:bCs/>
              </w:rPr>
              <w:t>Recommendations</w:t>
            </w:r>
            <w:proofErr w:type="spellEnd"/>
            <w:r>
              <w:rPr>
                <w:b/>
                <w:bCs/>
              </w:rPr>
              <w:t xml:space="preserve"> za lata 2019 i 2020 (dalej: </w:t>
            </w:r>
            <w:proofErr w:type="spellStart"/>
            <w:r>
              <w:rPr>
                <w:b/>
                <w:bCs/>
              </w:rPr>
              <w:t>CSRs</w:t>
            </w:r>
            <w:proofErr w:type="spellEnd"/>
            <w:r>
              <w:rPr>
                <w:b/>
                <w:bCs/>
              </w:rPr>
              <w:t>)</w:t>
            </w:r>
            <w:r>
              <w:rPr>
                <w:bCs/>
                <w:sz w:val="20"/>
                <w:szCs w:val="20"/>
                <w:vertAlign w:val="superscript"/>
              </w:rPr>
              <w:footnoteReference w:id="13"/>
            </w:r>
            <w:r>
              <w:rPr>
                <w:b/>
                <w:bCs/>
              </w:rPr>
              <w:t>, identyfikują szereg wyzwań z obszarów planowanych do interwencji w ramach Programu FENG.</w:t>
            </w:r>
            <w:r>
              <w:t xml:space="preserve"> </w:t>
            </w:r>
          </w:p>
          <w:p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b/>
                <w:bCs/>
              </w:rPr>
              <w:t>W obszarze innowacji,</w:t>
            </w:r>
            <w:r>
              <w:t xml:space="preserve"> </w:t>
            </w:r>
            <w:r>
              <w:rPr>
                <w:rFonts w:eastAsia="Arial Unicode MS" w:cs="Arial Unicode MS"/>
                <w:bCs/>
                <w:noProof/>
                <w:szCs w:val="24"/>
                <w:bdr w:val="none" w:sz="0" w:space="0" w:color="auto" w:frame="1"/>
              </w:rPr>
              <w:t>CSR 2019 koncentruje się na obserwacjach, że Polska nadal zajmuje niskie pozycje w rankingach innowacyjności, sektory mniej zaawansowane technologicznie wciąż mają duży udział w strukturze gospodarczej kraju, a w wymiarze regionalnym występują znaczące różnice pod względem innowacyjności. Chociaż podjęto szereg działań w celu poprawy współpracy między środowiskiem nauki a biznesem, utrzymują się pewne bariery finansowe i pozafinansowe, które ją utrudniają. W dalszym ciągu do głównych barier zaliczyć można skomplikowane procedury administracyjne i ograniczone umiejętności pracowników naukowych w zakresie zarządzania publiczno-prywatnymi projektami badawczymi. Wpływ klastrów oraz stowarzyszeń przedsiębiorstw, zwłaszcza skupiających małe i średnie przedsiębiorstwa oraz duże firmy, na upowszechnianie się innowacji jest ograniczony. Reforma szkolnictwa wyższego z 2018 r. poprawiła niektóre z warunków działania polskiej nauki, ale tylko częściowo rozwiązuje tak ważne problemy, jak rozdrobnienie sektora badań naukowych, wysokość wynagrodzeń naukowców czy umiędzynarodowienie nauki. W efekcie sformułowane zostało zalecenie aby wzmocnić innowacyjności gospodarki, w tym poprzez wspieranie instytucji badawczych i ich ściślejszej współpracy z przedsiębiorstwami.</w:t>
            </w:r>
          </w:p>
          <w:p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rFonts w:eastAsia="Arial Unicode MS" w:cs="Arial Unicode MS"/>
                <w:bCs/>
                <w:noProof/>
                <w:szCs w:val="24"/>
                <w:bdr w:val="none" w:sz="0" w:space="0" w:color="auto" w:frame="1"/>
              </w:rPr>
              <w:t xml:space="preserve"> W CSR 2020 zwrócono uwagę, że aby zapewnić długoterminowy trwały wzrost gospodarczy i konkurencyjność, Polska będzie musiała w coraz większym stopniu opierać się na nauce i innowacjach. Ogólne wydatki na badania naukowe i rozwój w stosunku do PKB utrzymują się na poziomie niższym od średniej unijnej, a pomimo widocznego postępu w wielu elementach kombinacji strategii politycznych składających się na ekosystem innowacji w Polsce współpraca między środowiskiem nauki a biznesem jest nadal główną przeszkodą na drodze Polski do zwiększenia innowacyjności. W CSR 2020 nie zostały sformułowane zalecenia wprost odnoszące się do innowacyjności, ale w różnych aspektach cyfryzacja wskazywana jest jako kierunek inwestycji.</w:t>
            </w:r>
          </w:p>
          <w:p w:rsidR="00466ED9" w:rsidRDefault="00466ED9" w:rsidP="00466ED9">
            <w:pPr>
              <w:spacing w:before="0" w:after="0" w:line="240" w:lineRule="auto"/>
              <w:jc w:val="both"/>
              <w:rPr>
                <w:rFonts w:eastAsia="Calibri" w:cs="Calibri"/>
                <w:lang w:eastAsia="pl-PL"/>
              </w:rPr>
            </w:pPr>
            <w:r>
              <w:rPr>
                <w:rFonts w:cs="Calibri"/>
                <w:b/>
                <w:bCs/>
                <w:lang w:eastAsia="pl-PL"/>
              </w:rPr>
              <w:t>W obszarze cyfryzacji, w CSR 2019</w:t>
            </w:r>
            <w:r>
              <w:rPr>
                <w:rFonts w:cs="Calibri"/>
                <w:lang w:eastAsia="pl-PL"/>
              </w:rPr>
              <w:t xml:space="preserve"> </w:t>
            </w:r>
            <w:r>
              <w:rPr>
                <w:rFonts w:cs="Calibri"/>
                <w:bCs/>
                <w:lang w:eastAsia="pl-PL"/>
              </w:rPr>
              <w:t>rekomendacje wskazują na</w:t>
            </w:r>
            <w:r>
              <w:rPr>
                <w:rFonts w:cs="Calibri"/>
                <w:lang w:eastAsia="pl-PL"/>
              </w:rPr>
              <w:t xml:space="preserve"> priorytetową potrzebę inwestycyjną dotyczącą umożliwienia obywatelom, przedsiębiorstwom i organom publicznym korzystania z możliwości płynących z cyfryzacji. </w:t>
            </w:r>
            <w:ins w:id="47" w:author="Natalia Zaluzna" w:date="2021-09-22T15:55:00Z">
              <w:r w:rsidR="00E85F9E">
                <w:rPr>
                  <w:rFonts w:cs="Calibri"/>
                  <w:lang w:eastAsia="pl-PL"/>
                </w:rPr>
                <w:t xml:space="preserve">Może  się  to odbywać </w:t>
              </w:r>
            </w:ins>
            <w:r>
              <w:rPr>
                <w:rFonts w:cs="Calibri"/>
                <w:lang w:eastAsia="pl-PL"/>
              </w:rPr>
              <w:t>m.in. poprzez wspieranie wdrażania technologii cyfrowych przez małe i średnie przedsiębiorstwa w celu zwiększenia ich wydajności i efektywności</w:t>
            </w:r>
            <w:ins w:id="48" w:author="Natalia Zaluzna" w:date="2021-09-22T15:55:00Z">
              <w:r w:rsidR="00E85F9E">
                <w:rPr>
                  <w:rFonts w:cs="Calibri"/>
                  <w:lang w:eastAsia="pl-PL"/>
                </w:rPr>
                <w:t>. Innym przykładem jest</w:t>
              </w:r>
            </w:ins>
            <w:del w:id="49" w:author="Natalia Zaluzna" w:date="2021-09-22T15:56:00Z">
              <w:r w:rsidDel="00E85F9E">
                <w:rPr>
                  <w:rFonts w:cs="Calibri"/>
                  <w:lang w:eastAsia="pl-PL"/>
                </w:rPr>
                <w:delText xml:space="preserve"> oraz</w:delText>
              </w:r>
            </w:del>
            <w:r>
              <w:rPr>
                <w:rFonts w:cs="Calibri"/>
                <w:lang w:eastAsia="pl-PL"/>
              </w:rPr>
              <w:t xml:space="preserve"> promowanie umiejętności cyfrowych</w:t>
            </w:r>
            <w:ins w:id="50" w:author="Natalia Zaluzna" w:date="2021-09-22T15:56:00Z">
              <w:r w:rsidR="00E85F9E">
                <w:rPr>
                  <w:rFonts w:cs="Calibri"/>
                  <w:lang w:eastAsia="pl-PL"/>
                </w:rPr>
                <w:t xml:space="preserve"> </w:t>
              </w:r>
              <w:proofErr w:type="spellStart"/>
              <w:r w:rsidR="00E85F9E">
                <w:rPr>
                  <w:rFonts w:cs="Calibri"/>
                  <w:lang w:eastAsia="pl-PL"/>
                </w:rPr>
                <w:t>oraz</w:t>
              </w:r>
            </w:ins>
            <w:del w:id="51" w:author="Natalia Zaluzna" w:date="2021-09-22T15:56:00Z">
              <w:r w:rsidDel="00E85F9E">
                <w:rPr>
                  <w:rFonts w:cs="Calibri"/>
                  <w:lang w:eastAsia="pl-PL"/>
                </w:rPr>
                <w:delText xml:space="preserve">, w tym </w:delText>
              </w:r>
            </w:del>
            <w:r>
              <w:rPr>
                <w:rFonts w:cs="Calibri"/>
                <w:lang w:eastAsia="pl-PL"/>
              </w:rPr>
              <w:t>podnoszenia</w:t>
            </w:r>
            <w:proofErr w:type="spellEnd"/>
            <w:r>
              <w:rPr>
                <w:rFonts w:cs="Calibri"/>
                <w:lang w:eastAsia="pl-PL"/>
              </w:rPr>
              <w:t xml:space="preserve"> </w:t>
            </w:r>
            <w:ins w:id="52" w:author="Natalia Zaluzna" w:date="2021-09-22T16:25:00Z">
              <w:r w:rsidR="00816C2B">
                <w:rPr>
                  <w:rFonts w:cs="Calibri"/>
                  <w:lang w:eastAsia="pl-PL"/>
                </w:rPr>
                <w:t>kompetencji oraz nabywania nowych kwalifikacji</w:t>
              </w:r>
            </w:ins>
            <w:del w:id="53" w:author="Natalia Zaluzna" w:date="2021-09-22T16:25:00Z">
              <w:r w:rsidDel="00816C2B">
                <w:rPr>
                  <w:rFonts w:cs="Calibri"/>
                  <w:lang w:eastAsia="pl-PL"/>
                </w:rPr>
                <w:delText>kwalifikacji</w:delText>
              </w:r>
            </w:del>
            <w:r>
              <w:rPr>
                <w:rFonts w:cs="Calibri"/>
                <w:lang w:eastAsia="pl-PL"/>
              </w:rPr>
              <w:t xml:space="preserve"> i przekwalifikowywania, aby wypełnić lukę pomiędzy zapotrzebowaniem na </w:t>
            </w:r>
            <w:del w:id="54" w:author="Natalia Zaluzna" w:date="2021-09-22T15:57:00Z">
              <w:r w:rsidDel="00E85F9E">
                <w:rPr>
                  <w:rFonts w:cs="Calibri"/>
                  <w:lang w:eastAsia="pl-PL"/>
                </w:rPr>
                <w:delText xml:space="preserve">wykwalifikowanych </w:delText>
              </w:r>
            </w:del>
            <w:r>
              <w:rPr>
                <w:rFonts w:cs="Calibri"/>
                <w:lang w:eastAsia="pl-PL"/>
              </w:rPr>
              <w:t>pracowników</w:t>
            </w:r>
            <w:ins w:id="55" w:author="Natalia Zaluzna" w:date="2021-09-22T15:57:00Z">
              <w:r w:rsidR="00E85F9E">
                <w:rPr>
                  <w:rFonts w:cs="Calibri"/>
                  <w:lang w:eastAsia="pl-PL"/>
                </w:rPr>
                <w:t xml:space="preserve"> </w:t>
              </w:r>
              <w:proofErr w:type="spellStart"/>
              <w:r w:rsidR="00E85F9E">
                <w:rPr>
                  <w:rFonts w:cs="Calibri"/>
                  <w:lang w:eastAsia="pl-PL"/>
                </w:rPr>
                <w:t>dysponujących</w:t>
              </w:r>
            </w:ins>
            <w:del w:id="56" w:author="Natalia Zaluzna" w:date="2021-09-22T15:57:00Z">
              <w:r w:rsidDel="00E85F9E">
                <w:rPr>
                  <w:rFonts w:cs="Calibri"/>
                  <w:lang w:eastAsia="pl-PL"/>
                </w:rPr>
                <w:delText xml:space="preserve"> z </w:delText>
              </w:r>
            </w:del>
            <w:r>
              <w:rPr>
                <w:rFonts w:cs="Calibri"/>
                <w:lang w:eastAsia="pl-PL"/>
              </w:rPr>
              <w:t>odpowiednimi</w:t>
            </w:r>
            <w:proofErr w:type="spellEnd"/>
            <w:r>
              <w:rPr>
                <w:rFonts w:cs="Calibri"/>
                <w:lang w:eastAsia="pl-PL"/>
              </w:rPr>
              <w:t xml:space="preserve"> umiejętnościami cyfrowymi a ich dostępnością.</w:t>
            </w:r>
          </w:p>
          <w:p w:rsidR="00466ED9" w:rsidRDefault="00466ED9" w:rsidP="00466ED9">
            <w:pPr>
              <w:spacing w:before="0" w:after="0" w:line="240" w:lineRule="auto"/>
              <w:jc w:val="both"/>
              <w:rPr>
                <w:rFonts w:cs="Calibri"/>
                <w:lang w:eastAsia="pl-PL"/>
              </w:rPr>
            </w:pPr>
          </w:p>
          <w:p w:rsidR="00466ED9" w:rsidRDefault="00466ED9" w:rsidP="00466ED9">
            <w:pPr>
              <w:spacing w:before="0" w:after="0" w:line="240" w:lineRule="auto"/>
              <w:jc w:val="both"/>
            </w:pPr>
            <w:r>
              <w:rPr>
                <w:b/>
                <w:bCs/>
              </w:rPr>
              <w:t>W obszarze rozwoju kompetencji CSR 2019 oraz 2020</w:t>
            </w:r>
            <w:del w:id="57" w:author="Lukasz Malecki" w:date="2021-10-07T15:34:00Z">
              <w:r w:rsidDel="00373F03">
                <w:delText>,</w:delText>
              </w:r>
            </w:del>
            <w:r>
              <w:t xml:space="preserve"> zauważa</w:t>
            </w:r>
            <w:ins w:id="58" w:author="Lukasz Malecki" w:date="2021-10-07T15:34:00Z">
              <w:r w:rsidR="00373F03">
                <w:t>,</w:t>
              </w:r>
            </w:ins>
            <w:r>
              <w:t xml:space="preserve"> iż niedobór siły roboczej przekłada się na coraz większe niedopasowanie umiejętności do potrzeb rynku pracy, co hamuje rozwój innowacyjnych i szybko rozwijających się sektorów. </w:t>
            </w:r>
          </w:p>
          <w:p w:rsidR="00466ED9" w:rsidRDefault="00466ED9" w:rsidP="00466ED9">
            <w:pPr>
              <w:spacing w:before="0" w:after="0" w:line="240" w:lineRule="auto"/>
              <w:jc w:val="both"/>
              <w:rPr>
                <w:rFonts w:cs="Calibri"/>
                <w:lang w:eastAsia="pl-PL"/>
              </w:rPr>
            </w:pPr>
          </w:p>
          <w:p w:rsidR="00466ED9" w:rsidRDefault="00466ED9" w:rsidP="00466ED9">
            <w:pPr>
              <w:spacing w:after="100" w:afterAutospacing="1" w:line="240" w:lineRule="auto"/>
              <w:jc w:val="both"/>
            </w:pPr>
            <w:r>
              <w:rPr>
                <w:b/>
                <w:bCs/>
              </w:rPr>
              <w:t>Dodatkowo, w CSR 2020</w:t>
            </w:r>
            <w:r>
              <w:t xml:space="preserve"> wskazano, że państwa członkowskie muszą skupić się zarówno na natychmiastowych działaniach podejmowanych w celu zniwelowania i złagodzenia społeczno-gospodarczego wpływu pandemii, jak i na środkach służących bezpiecznemu wznowieniu działalności gospodarczej. </w:t>
            </w:r>
          </w:p>
          <w:p w:rsidR="00466ED9" w:rsidRDefault="00466ED9" w:rsidP="00466ED9">
            <w:pPr>
              <w:spacing w:after="100" w:afterAutospacing="1" w:line="240" w:lineRule="auto"/>
              <w:jc w:val="both"/>
              <w:rPr>
                <w:b/>
                <w:color w:val="0070C0"/>
              </w:rPr>
            </w:pPr>
            <w:r>
              <w:rPr>
                <w:b/>
                <w:color w:val="0070C0"/>
              </w:rPr>
              <w:lastRenderedPageBreak/>
              <w:t>Wyzwania związane z rozwojem regionalnym</w:t>
            </w:r>
          </w:p>
          <w:p w:rsidR="00466ED9" w:rsidRDefault="00466ED9" w:rsidP="00466ED9">
            <w:pPr>
              <w:spacing w:after="100" w:afterAutospacing="1" w:line="240" w:lineRule="auto"/>
              <w:jc w:val="both"/>
              <w:rPr>
                <w:rFonts w:eastAsia="Times New Roman"/>
                <w:szCs w:val="24"/>
                <w:lang w:eastAsia="pl-PL"/>
              </w:rPr>
            </w:pPr>
            <w:r>
              <w:rPr>
                <w:rFonts w:eastAsia="Times New Roman"/>
                <w:b/>
                <w:szCs w:val="24"/>
                <w:lang w:eastAsia="pl-PL"/>
              </w:rPr>
              <w:t>Krajowa Strategia Rozwoju Regionalnego</w:t>
            </w:r>
            <w:ins w:id="59" w:author="Lukasz Malecki" w:date="2021-10-07T15:43:00Z">
              <w:r w:rsidR="0052015E">
                <w:rPr>
                  <w:rFonts w:eastAsia="Times New Roman"/>
                  <w:b/>
                  <w:szCs w:val="24"/>
                  <w:lang w:eastAsia="pl-PL"/>
                </w:rPr>
                <w:t xml:space="preserve"> (KSRR)</w:t>
              </w:r>
            </w:ins>
            <w:r>
              <w:rPr>
                <w:rFonts w:eastAsia="Times New Roman"/>
                <w:szCs w:val="24"/>
                <w:lang w:eastAsia="pl-PL"/>
              </w:rPr>
              <w:t xml:space="preserve"> wskazuje na konieczność wsparcia konkurencyjności regionów oraz prowadzenie działań zmierzających do rozwoju przedsiębiorczości i innowacyjności. W ramach celu 2 </w:t>
            </w:r>
            <w:ins w:id="60" w:author="Lukasz Malecki" w:date="2021-10-07T15:43:00Z">
              <w:r w:rsidR="0052015E">
                <w:rPr>
                  <w:rFonts w:eastAsia="Times New Roman"/>
                  <w:szCs w:val="24"/>
                  <w:lang w:eastAsia="pl-PL"/>
                </w:rPr>
                <w:t xml:space="preserve">KSRR: </w:t>
              </w:r>
            </w:ins>
            <w:r w:rsidRPr="0052015E">
              <w:rPr>
                <w:rFonts w:eastAsia="Times New Roman"/>
                <w:i/>
                <w:szCs w:val="24"/>
                <w:lang w:eastAsia="pl-PL"/>
              </w:rPr>
              <w:t>Wzmacnianie regionalnych przewag konkurencyjnych</w:t>
            </w:r>
            <w:r>
              <w:rPr>
                <w:rFonts w:eastAsia="Times New Roman"/>
                <w:szCs w:val="24"/>
                <w:lang w:eastAsia="pl-PL"/>
              </w:rPr>
              <w:t xml:space="preserve"> będą rozwijane i wykorzystywane instrumenty wsparcia ukierunkowane na tworzenie warunków do wzrostu konkurencyjności, innowacyjności i inwestycji w wybranych sektorach. </w:t>
            </w:r>
          </w:p>
          <w:p w:rsidR="00C6699D" w:rsidRDefault="00C6699D" w:rsidP="00466ED9">
            <w:pPr>
              <w:spacing w:after="100" w:afterAutospacing="1" w:line="240" w:lineRule="auto"/>
              <w:jc w:val="both"/>
            </w:pPr>
          </w:p>
          <w:p w:rsidR="00466ED9" w:rsidRPr="00824B6D" w:rsidRDefault="00466ED9" w:rsidP="00466ED9">
            <w:pPr>
              <w:spacing w:after="100" w:afterAutospacing="1" w:line="240" w:lineRule="auto"/>
              <w:jc w:val="both"/>
              <w:rPr>
                <w:color w:val="0070C0"/>
                <w:sz w:val="28"/>
                <w:szCs w:val="28"/>
              </w:rPr>
            </w:pPr>
            <w:r w:rsidRPr="00824B6D">
              <w:rPr>
                <w:b/>
                <w:color w:val="0070C0"/>
                <w:sz w:val="28"/>
                <w:szCs w:val="28"/>
              </w:rPr>
              <w:t>Doświadczenia realizacji Programu Operacyjnego Inteligentny Rozwój, 2014-2020</w:t>
            </w:r>
            <w:ins w:id="61" w:author="Lukasz Malecki" w:date="2021-10-07T15:50:00Z">
              <w:r w:rsidR="0052015E">
                <w:rPr>
                  <w:b/>
                  <w:color w:val="0070C0"/>
                  <w:sz w:val="28"/>
                  <w:szCs w:val="28"/>
                </w:rPr>
                <w:t xml:space="preserve"> (POIR)</w:t>
              </w:r>
            </w:ins>
          </w:p>
          <w:p w:rsidR="00466ED9" w:rsidRPr="00824B6D" w:rsidRDefault="00466ED9" w:rsidP="00466ED9">
            <w:pPr>
              <w:spacing w:after="100" w:afterAutospacing="1" w:line="240" w:lineRule="auto"/>
              <w:jc w:val="both"/>
              <w:rPr>
                <w:b/>
                <w:color w:val="0070C0"/>
              </w:rPr>
            </w:pPr>
            <w:r w:rsidRPr="00824B6D">
              <w:rPr>
                <w:b/>
                <w:color w:val="0070C0"/>
              </w:rPr>
              <w:t>W zakresie B+R+I</w:t>
            </w:r>
            <w:r w:rsidRPr="00824B6D">
              <w:rPr>
                <w:color w:val="0070C0"/>
                <w:sz w:val="20"/>
                <w:szCs w:val="20"/>
                <w:vertAlign w:val="superscript"/>
              </w:rPr>
              <w:footnoteReference w:id="14"/>
            </w:r>
            <w:r w:rsidRPr="00824B6D">
              <w:rPr>
                <w:b/>
                <w:color w:val="0070C0"/>
              </w:rPr>
              <w:t>:</w:t>
            </w:r>
          </w:p>
          <w:p w:rsidR="00466ED9" w:rsidRDefault="00466ED9" w:rsidP="00466ED9">
            <w:pPr>
              <w:spacing w:after="100" w:afterAutospacing="1" w:line="240" w:lineRule="auto"/>
              <w:jc w:val="both"/>
            </w:pPr>
            <w:r>
              <w:rPr>
                <w:b/>
                <w:bCs/>
              </w:rPr>
              <w:t xml:space="preserve">Szeroka oferta POIR umożliwiała wspieranie wszystkich etapów procesu innowacyjnego </w:t>
            </w:r>
            <w:r>
              <w:rPr>
                <w:bCs/>
              </w:rPr>
              <w:t xml:space="preserve">- </w:t>
            </w:r>
            <w:r>
              <w:t xml:space="preserve">realizacji prac badawczo – rozwojowych od drugiego do dziewiątego poziomu gotowości technologicznej </w:t>
            </w:r>
            <w:ins w:id="62" w:author="Lukasz Malecki" w:date="2021-10-07T16:15:00Z">
              <w:r w:rsidR="00201915">
                <w:t xml:space="preserve">(ang. TRL - </w:t>
              </w:r>
              <w:r w:rsidR="00201915" w:rsidRPr="00201915">
                <w:t>Technology Readiness Level</w:t>
              </w:r>
            </w:ins>
            <w:ins w:id="63" w:author="Lukasz Malecki" w:date="2021-10-07T16:16:00Z">
              <w:r w:rsidR="00201915">
                <w:t>)</w:t>
              </w:r>
            </w:ins>
            <w:ins w:id="64" w:author="Lukasz Malecki" w:date="2021-10-07T16:15:00Z">
              <w:r w:rsidR="00201915">
                <w:t xml:space="preserve"> </w:t>
              </w:r>
            </w:ins>
            <w:r>
              <w:t>oraz wdrożenia ich wyników. Niewątpliwym atutem oferty była możliwość pokrycia w ramach jednego projektu zarówno kosztów badań przemysłowych, eksperymentalnych prac rozwojowych jak i prac przedwdrożeniowych. Do zalet oferowanego wsparcia należało zaliczyć również to, że stymul</w:t>
            </w:r>
            <w:ins w:id="65" w:author="Lukasz Malecki" w:date="2021-10-07T15:51:00Z">
              <w:r w:rsidR="0052015E">
                <w:t>owało</w:t>
              </w:r>
            </w:ins>
            <w:del w:id="66" w:author="Lukasz Malecki" w:date="2021-10-07T15:51:00Z">
              <w:r w:rsidDel="0052015E">
                <w:delText>uje</w:delText>
              </w:r>
            </w:del>
            <w:r>
              <w:t xml:space="preserve"> aktywność badawczą firm nie tylko w sposób bezpośredni – poprzez finansowanie realizacji projektu B+R (głównie w instrumencie Szybka ścieżka), ale również w sposób pośredni, np. w drodze wsparcia inwestycji w infrastrukturę B+R, czy zachęt do korzystania z usług jednostek naukowych.</w:t>
            </w:r>
          </w:p>
          <w:p w:rsidR="00FE1D1D" w:rsidRDefault="00FE1D1D" w:rsidP="00466ED9">
            <w:pPr>
              <w:spacing w:after="100" w:afterAutospacing="1" w:line="240" w:lineRule="auto"/>
              <w:jc w:val="both"/>
            </w:pPr>
            <w:r>
              <w:t>Dobry</w:t>
            </w:r>
            <w:r w:rsidR="002A7BD7">
              <w:t>m</w:t>
            </w:r>
            <w:r>
              <w:t xml:space="preserve"> przykładem wsparcia projektów badawczo-rozwojowych </w:t>
            </w:r>
            <w:r w:rsidR="00C04F9D">
              <w:t xml:space="preserve">w POIR </w:t>
            </w:r>
            <w:r>
              <w:t>było działanie „Szybka Ścieżka”</w:t>
            </w:r>
            <w:r w:rsidR="00C04F9D">
              <w:t>.</w:t>
            </w:r>
            <w:r>
              <w:t xml:space="preserve"> </w:t>
            </w:r>
            <w:r w:rsidR="00C04F9D" w:rsidRPr="00C04F9D">
              <w:t>Doświadczenia</w:t>
            </w:r>
            <w:r w:rsidR="00C04F9D">
              <w:t xml:space="preserve"> te</w:t>
            </w:r>
            <w:r w:rsidR="00C04F9D" w:rsidRPr="00C04F9D">
              <w:t xml:space="preserve"> </w:t>
            </w:r>
            <w:del w:id="67" w:author="Lukasz Malecki" w:date="2021-10-07T15:53:00Z">
              <w:r w:rsidR="00C04F9D" w:rsidRPr="00C04F9D" w:rsidDel="00EC7441">
                <w:delText xml:space="preserve">będą </w:delText>
              </w:r>
            </w:del>
            <w:ins w:id="68" w:author="Lukasz Malecki" w:date="2021-10-07T15:53:00Z">
              <w:r w:rsidR="00EC7441">
                <w:t>s</w:t>
              </w:r>
              <w:r w:rsidR="00EC7441" w:rsidRPr="00C04F9D">
                <w:t xml:space="preserve">ą </w:t>
              </w:r>
            </w:ins>
            <w:r w:rsidR="00C04F9D" w:rsidRPr="00C04F9D">
              <w:t xml:space="preserve">bazą do budowy projektów w </w:t>
            </w:r>
            <w:ins w:id="69" w:author="Lukasz Malecki" w:date="2021-10-12T10:20:00Z">
              <w:r w:rsidR="00153551">
                <w:t>P</w:t>
              </w:r>
            </w:ins>
            <w:del w:id="70" w:author="Lukasz Malecki" w:date="2021-10-12T10:20:00Z">
              <w:r w:rsidR="00C04F9D" w:rsidRPr="00C04F9D" w:rsidDel="00153551">
                <w:delText>p</w:delText>
              </w:r>
            </w:del>
            <w:r w:rsidR="00C04F9D" w:rsidRPr="00C04F9D">
              <w:t>riorytecie 1</w:t>
            </w:r>
            <w:ins w:id="71" w:author="Lukasz Malecki" w:date="2021-10-12T09:53:00Z">
              <w:r w:rsidR="00B80C09">
                <w:t>.</w:t>
              </w:r>
            </w:ins>
            <w:r w:rsidR="00C04F9D" w:rsidRPr="00C04F9D">
              <w:t xml:space="preserve"> FENG, </w:t>
            </w:r>
            <w:r w:rsidR="00043C82">
              <w:t xml:space="preserve"> </w:t>
            </w:r>
            <w:r w:rsidR="00C6699D">
              <w:t xml:space="preserve">        </w:t>
            </w:r>
            <w:r w:rsidR="00043C82" w:rsidRPr="00043C82">
              <w:t>w którym moduł badawczo-rozwojowy stanowi obligatoryjny element projektu. Projekty będą mogły uwzględniać rozszerzenie o kolejne etapy procesu innowacyjnego, jak wdrożenia wyników prac B+R oraz inwestycje związane z zieloną i cyfrową transformacją.</w:t>
            </w:r>
            <w:del w:id="72" w:author="Lukasz Malecki" w:date="2021-10-07T15:54:00Z">
              <w:r w:rsidR="00043C82" w:rsidRPr="00043C82" w:rsidDel="00EC7441">
                <w:delText>”</w:delText>
              </w:r>
            </w:del>
          </w:p>
          <w:p w:rsidR="00466ED9" w:rsidRDefault="00466ED9" w:rsidP="00466ED9">
            <w:pPr>
              <w:spacing w:after="100" w:afterAutospacing="1" w:line="240" w:lineRule="auto"/>
              <w:jc w:val="both"/>
            </w:pPr>
            <w:r>
              <w:rPr>
                <w:b/>
                <w:bCs/>
              </w:rPr>
              <w:t xml:space="preserve">Fragmentacja oferty POIR -  kilka instytucji/opiekunów obsługujących proces B+R+I </w:t>
            </w:r>
            <w:r w:rsidR="005879F6">
              <w:rPr>
                <w:b/>
                <w:bCs/>
              </w:rPr>
              <w:t xml:space="preserve">            </w:t>
            </w:r>
            <w:r>
              <w:rPr>
                <w:b/>
                <w:bCs/>
              </w:rPr>
              <w:t xml:space="preserve">w przedsiębiorstwie. </w:t>
            </w:r>
            <w:r>
              <w:t>Poszczególne instrumenty wsparcia POIR pozwalały na sfinansowanie tylko konkretnych etapów procesu B+R+I. Firma nie miała możliwości zrealizowania w jednym projekcie nadzorowanym przez jedną instytucję np. inwestycji w infrastrukturę badawczą, projektu B+R oraz wdrożenia jego rezultatów. Nie jest to sytuacja korzystna, bowiem generuje po stronie przedsiębiorstwa dodatkowe obciążenia administracyjne oraz utrudnia zachowanie ciągłości procesu innowacyjnego. FENG korzysta z doświadczeń dwóch instytucji które dotychczas były najbardziej zaangażowane we wsparcie tego procesu (PARP</w:t>
            </w:r>
            <w:del w:id="73" w:author="Lukasz Malecki" w:date="2021-10-12T10:33:00Z">
              <w:r w:rsidDel="003C21F6">
                <w:delText xml:space="preserve">. </w:delText>
              </w:r>
            </w:del>
            <w:ins w:id="74" w:author="Lukasz Malecki" w:date="2021-10-12T10:33:00Z">
              <w:r w:rsidR="003C21F6">
                <w:t xml:space="preserve">, </w:t>
              </w:r>
            </w:ins>
            <w:r>
              <w:t>NCBR), aby zbudować spójną i kompleksową ofertę dla mniejszych i większych firm.</w:t>
            </w:r>
          </w:p>
          <w:p w:rsidR="00466ED9" w:rsidRDefault="00466ED9" w:rsidP="00466ED9">
            <w:pPr>
              <w:spacing w:after="100" w:afterAutospacing="1" w:line="240" w:lineRule="auto"/>
              <w:jc w:val="both"/>
            </w:pPr>
            <w:r>
              <w:rPr>
                <w:bCs/>
              </w:rPr>
              <w:t>Ponadto w POIR,</w:t>
            </w:r>
            <w:r>
              <w:t xml:space="preserve"> </w:t>
            </w:r>
            <w:r>
              <w:rPr>
                <w:b/>
              </w:rPr>
              <w:t>w jednym projekcie</w:t>
            </w:r>
            <w:r>
              <w:t xml:space="preserve"> realizowanym przez organizację badawczą nie było możliwe uwzględnienie zadań z zakresu modernizacji </w:t>
            </w:r>
            <w:r>
              <w:rPr>
                <w:b/>
              </w:rPr>
              <w:t>infrastruktury i rozwoju kadr B+R. Utrudniało to organizacjom badawczym</w:t>
            </w:r>
            <w:r>
              <w:t xml:space="preserve"> realizację wspólnych projektów z przedsiębiorstwami. Taka sytuacja ograniczała możliwości rozwojowe organizacji badawczych w zakresie komercjalizacji wyników ich badań. Z perspektywy przedsiębiorstw powodowało to  trudności ze znalezieniem partnerów dysponujących odpowiednim zapleczem infrastrukturalnym i kadrowym </w:t>
            </w:r>
            <w:r>
              <w:lastRenderedPageBreak/>
              <w:t>do realizacji wspólnych przedsięwzięć.</w:t>
            </w:r>
          </w:p>
          <w:p w:rsidR="00466ED9" w:rsidRDefault="00466ED9" w:rsidP="00466ED9">
            <w:pPr>
              <w:spacing w:after="100" w:afterAutospacing="1" w:line="240" w:lineRule="auto"/>
              <w:jc w:val="both"/>
            </w:pPr>
            <w:r>
              <w:rPr>
                <w:b/>
                <w:bCs/>
              </w:rPr>
              <w:t>Wykorzystanie synergii wsparcia poziomów europejskiego i krajowego</w:t>
            </w:r>
            <w:r>
              <w:t xml:space="preserve"> - w POIR wprowadzone zostały rozwiązania na rzecz zwiększenia synergii między działaniami współfinansowanymi z poziomu europejskiego (Horyzont 2020) i poziomu krajowego. Niemniej jednak liczba tych rozwiązań i wielkość finansowania z nim związanego były relatywnie niskie, zaś świadomość możliwości uzyskania dopiero się kształtowała. W FENG planowane jest kontynuowanie wykorzystania różnych typów synergii (w szczególności </w:t>
            </w:r>
            <w:proofErr w:type="spellStart"/>
            <w:r>
              <w:rPr>
                <w:i/>
              </w:rPr>
              <w:t>alternative</w:t>
            </w:r>
            <w:proofErr w:type="spellEnd"/>
            <w:r>
              <w:rPr>
                <w:i/>
              </w:rPr>
              <w:t xml:space="preserve"> i </w:t>
            </w:r>
            <w:proofErr w:type="spellStart"/>
            <w:r>
              <w:rPr>
                <w:i/>
              </w:rPr>
              <w:t>parallel</w:t>
            </w:r>
            <w:proofErr w:type="spellEnd"/>
            <w:r>
              <w:rPr>
                <w:i/>
              </w:rPr>
              <w:t xml:space="preserve"> </w:t>
            </w:r>
            <w:proofErr w:type="spellStart"/>
            <w:r>
              <w:rPr>
                <w:i/>
              </w:rPr>
              <w:t>funding</w:t>
            </w:r>
            <w:proofErr w:type="spellEnd"/>
            <w:r>
              <w:t xml:space="preserve">, ale również </w:t>
            </w:r>
            <w:proofErr w:type="spellStart"/>
            <w:r>
              <w:rPr>
                <w:i/>
              </w:rPr>
              <w:t>upstream</w:t>
            </w:r>
            <w:proofErr w:type="spellEnd"/>
            <w:r>
              <w:t xml:space="preserve"> i </w:t>
            </w:r>
            <w:proofErr w:type="spellStart"/>
            <w:r>
              <w:rPr>
                <w:i/>
              </w:rPr>
              <w:t>downstream</w:t>
            </w:r>
            <w:proofErr w:type="spellEnd"/>
            <w:r>
              <w:t>) z wykorzystaniem nowych regulacji prawnych na poziomie UE.</w:t>
            </w:r>
          </w:p>
          <w:p w:rsidR="00466ED9" w:rsidRPr="00824B6D" w:rsidRDefault="00466ED9" w:rsidP="00466ED9">
            <w:pPr>
              <w:spacing w:after="100" w:afterAutospacing="1" w:line="240" w:lineRule="auto"/>
              <w:jc w:val="both"/>
              <w:rPr>
                <w:b/>
                <w:bCs/>
                <w:color w:val="0070C0"/>
              </w:rPr>
            </w:pPr>
            <w:r w:rsidRPr="00824B6D">
              <w:rPr>
                <w:b/>
                <w:bCs/>
                <w:color w:val="0070C0"/>
              </w:rPr>
              <w:t>W zakresie rozwoju kompetencji B+R</w:t>
            </w:r>
            <w:r w:rsidRPr="00824B6D">
              <w:rPr>
                <w:bCs/>
                <w:color w:val="0070C0"/>
                <w:sz w:val="20"/>
                <w:szCs w:val="20"/>
                <w:vertAlign w:val="superscript"/>
              </w:rPr>
              <w:footnoteReference w:id="15"/>
            </w:r>
            <w:r w:rsidRPr="00824B6D">
              <w:rPr>
                <w:b/>
                <w:bCs/>
                <w:color w:val="0070C0"/>
              </w:rPr>
              <w:t>:</w:t>
            </w:r>
          </w:p>
          <w:p w:rsidR="00466ED9" w:rsidRDefault="00466ED9" w:rsidP="00466ED9">
            <w:pPr>
              <w:spacing w:after="100" w:afterAutospacing="1" w:line="240" w:lineRule="auto"/>
              <w:jc w:val="both"/>
              <w:rPr>
                <w:bCs/>
              </w:rPr>
            </w:pPr>
            <w:r>
              <w:rPr>
                <w:b/>
                <w:bCs/>
              </w:rPr>
              <w:t xml:space="preserve">Ograniczone możliwości wsparcia rozwoju kadr sektora B+R w przedsiębiorstwach </w:t>
            </w:r>
            <w:r>
              <w:rPr>
                <w:b/>
                <w:bCs/>
              </w:rPr>
              <w:br/>
              <w:t xml:space="preserve">i organizacjach badawczych - </w:t>
            </w:r>
            <w:r>
              <w:rPr>
                <w:bCs/>
              </w:rPr>
              <w:t>w perspektywie finansowej 2014-2020 możliwości wsparcia rozwoju kadr sektora B+R w przedsiębiorstwach i organizacjach badawczych</w:t>
            </w:r>
            <w:r>
              <w:rPr>
                <w:b/>
                <w:bCs/>
              </w:rPr>
              <w:t xml:space="preserve"> </w:t>
            </w:r>
            <w:r>
              <w:rPr>
                <w:bCs/>
              </w:rPr>
              <w:t>były mocno ograniczone. W projektach B+R finansowanych w pierwszej osi nie przewidziano stosowania cross-</w:t>
            </w:r>
            <w:proofErr w:type="spellStart"/>
            <w:r>
              <w:rPr>
                <w:bCs/>
              </w:rPr>
              <w:t>financingu</w:t>
            </w:r>
            <w:proofErr w:type="spellEnd"/>
            <w:r>
              <w:rPr>
                <w:bCs/>
              </w:rPr>
              <w:t xml:space="preserve">. Tymczasem to kadry, obok potencjału infrastrukturalnego, determinują potencjał firm oraz sektora nauki do prowadzenia prac badawczych. </w:t>
            </w:r>
          </w:p>
          <w:p w:rsidR="00466ED9" w:rsidRPr="00824B6D" w:rsidRDefault="00466ED9" w:rsidP="00466ED9">
            <w:pPr>
              <w:spacing w:after="100" w:afterAutospacing="1" w:line="240" w:lineRule="auto"/>
              <w:jc w:val="both"/>
              <w:rPr>
                <w:b/>
                <w:bCs/>
                <w:color w:val="0070C0"/>
              </w:rPr>
            </w:pPr>
            <w:r w:rsidRPr="00824B6D">
              <w:rPr>
                <w:b/>
                <w:bCs/>
                <w:color w:val="0070C0"/>
              </w:rPr>
              <w:t>W zakresie instrumentów finansowych</w:t>
            </w:r>
            <w:r w:rsidRPr="00824B6D">
              <w:rPr>
                <w:bCs/>
                <w:color w:val="0070C0"/>
                <w:sz w:val="20"/>
                <w:szCs w:val="20"/>
                <w:vertAlign w:val="superscript"/>
              </w:rPr>
              <w:footnoteReference w:id="16"/>
            </w:r>
            <w:r w:rsidRPr="00824B6D">
              <w:rPr>
                <w:b/>
                <w:bCs/>
                <w:color w:val="0070C0"/>
              </w:rPr>
              <w:t>:</w:t>
            </w:r>
          </w:p>
          <w:p w:rsidR="00466ED9" w:rsidRDefault="00466ED9" w:rsidP="00466ED9">
            <w:pPr>
              <w:spacing w:after="100" w:afterAutospacing="1" w:line="240" w:lineRule="auto"/>
              <w:jc w:val="both"/>
              <w:rPr>
                <w:bCs/>
                <w:iCs/>
              </w:rPr>
            </w:pPr>
            <w:r>
              <w:rPr>
                <w:bCs/>
              </w:rPr>
              <w:t xml:space="preserve">W perspektywie finansowej 2014-2020 zidentyfikowano ograniczoną liczbę start-upów o dużym potencjale innowacyjnym (w szczególności start-upów powstających na bazie rozwiązań wypracowanych na uczelniach i w instytutach badawczych) i ograniczoną liczbę profesjonalnych zespołów zarządzających funduszami VC. </w:t>
            </w:r>
            <w:r>
              <w:rPr>
                <w:bCs/>
                <w:iCs/>
              </w:rPr>
              <w:t xml:space="preserve">W przypadku instrumentu gwarancyjnego, bardzo pozytywnie zostało ocenione przez odbiorców ostatecznych wprowadzenie do instrumentu dopłaty do oprocentowania kredytu objętego gwarancją. </w:t>
            </w:r>
          </w:p>
          <w:p w:rsidR="00466ED9" w:rsidRDefault="00466ED9" w:rsidP="00466ED9">
            <w:pPr>
              <w:spacing w:after="100" w:afterAutospacing="1" w:line="240" w:lineRule="auto"/>
              <w:jc w:val="both"/>
              <w:rPr>
                <w:bCs/>
              </w:rPr>
            </w:pPr>
            <w:r w:rsidRPr="00824B6D">
              <w:rPr>
                <w:b/>
                <w:bCs/>
                <w:color w:val="0070C0"/>
              </w:rPr>
              <w:t>Ponadto,</w:t>
            </w:r>
            <w:r w:rsidRPr="00824B6D">
              <w:rPr>
                <w:bCs/>
                <w:color w:val="0070C0"/>
              </w:rPr>
              <w:t xml:space="preserve"> </w:t>
            </w:r>
            <w:r w:rsidRPr="00824B6D">
              <w:rPr>
                <w:b/>
                <w:bCs/>
                <w:color w:val="0070C0"/>
              </w:rPr>
              <w:t>w ramach innych obszarów</w:t>
            </w:r>
            <w:r w:rsidRPr="00824B6D">
              <w:rPr>
                <w:bCs/>
                <w:color w:val="0070C0"/>
              </w:rPr>
              <w:t xml:space="preserve"> </w:t>
            </w:r>
            <w:r>
              <w:rPr>
                <w:bCs/>
              </w:rPr>
              <w:t xml:space="preserve">zidentyfikowano następujące doświadczenia </w:t>
            </w:r>
            <w:r>
              <w:rPr>
                <w:bCs/>
              </w:rPr>
              <w:br/>
              <w:t xml:space="preserve">z realizacji POIR: niski udział w projektach zarządzanych centralnie przez np. KE, niski poziom usług świadczonych przez Ośrodki Innowacji, konieczność wzmocnienia roli Centrów Transferu Technologii jako partnera biznesowego w procesie transferu technologii, konieczność wsparcia beneficjentów w związku z pandemią COVID-19. </w:t>
            </w:r>
          </w:p>
          <w:p w:rsidR="00466ED9" w:rsidRDefault="00466ED9" w:rsidP="00824B6D">
            <w:pPr>
              <w:spacing w:after="240" w:line="240" w:lineRule="auto"/>
              <w:jc w:val="both"/>
              <w:rPr>
                <w:bCs/>
              </w:rPr>
            </w:pPr>
            <w:r>
              <w:t xml:space="preserve">Jednocześnie z dostępnych badań ewaluacyjnych wynika </w:t>
            </w:r>
            <w:r>
              <w:rPr>
                <w:b/>
              </w:rPr>
              <w:t>konieczność wzmocnienia procesu komunikacji możliwości aplikowania o środki</w:t>
            </w:r>
            <w:r>
              <w:t xml:space="preserve"> w celu zwiększenia podaży projektów oraz podniesienia ich jakości. Kluczowe staje się zatem aktywne poszukiwanie nowych projektów</w:t>
            </w:r>
            <w:r>
              <w:rPr>
                <w:b/>
                <w:sz w:val="20"/>
                <w:szCs w:val="20"/>
                <w:vertAlign w:val="superscript"/>
              </w:rPr>
              <w:footnoteReference w:id="17"/>
            </w:r>
            <w:r>
              <w:rPr>
                <w:sz w:val="20"/>
                <w:szCs w:val="20"/>
              </w:rPr>
              <w:t>.</w:t>
            </w:r>
          </w:p>
          <w:p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Główne założenia Programu</w:t>
            </w:r>
          </w:p>
          <w:p w:rsidR="00466ED9" w:rsidRPr="00824B6D" w:rsidRDefault="00466ED9" w:rsidP="00824B6D">
            <w:pPr>
              <w:spacing w:before="0" w:line="240" w:lineRule="auto"/>
              <w:jc w:val="both"/>
              <w:rPr>
                <w:rFonts w:eastAsia="Arial Unicode MS" w:cs="Arial Unicode MS"/>
                <w:b/>
                <w:iCs/>
                <w:noProof/>
                <w:color w:val="0070C0"/>
                <w:sz w:val="28"/>
                <w:szCs w:val="28"/>
                <w:bdr w:val="none" w:sz="0" w:space="0" w:color="auto" w:frame="1"/>
              </w:rPr>
            </w:pPr>
            <w:r w:rsidRPr="00824B6D">
              <w:rPr>
                <w:b/>
                <w:iCs/>
                <w:color w:val="0070C0"/>
                <w:sz w:val="28"/>
                <w:szCs w:val="28"/>
              </w:rPr>
              <w:t>Fundusze Europejskie dla Nowoczesnej Gospodarki</w:t>
            </w:r>
          </w:p>
          <w:p w:rsidR="00466ED9" w:rsidRDefault="00466ED9" w:rsidP="002A7BD7">
            <w:pPr>
              <w:spacing w:after="100" w:afterAutospacing="1" w:line="240" w:lineRule="auto"/>
              <w:jc w:val="both"/>
              <w:rPr>
                <w:rFonts w:eastAsia="Calibri"/>
                <w:b/>
              </w:rPr>
            </w:pPr>
            <w:r>
              <w:rPr>
                <w:b/>
              </w:rPr>
              <w:t>Alokacja</w:t>
            </w:r>
            <w:r>
              <w:t xml:space="preserve"> Programu wynosi </w:t>
            </w:r>
            <w:r w:rsidR="004306C4" w:rsidRPr="004306C4">
              <w:rPr>
                <w:b/>
              </w:rPr>
              <w:t>7 973 242</w:t>
            </w:r>
            <w:r w:rsidR="00A12D04">
              <w:rPr>
                <w:b/>
              </w:rPr>
              <w:t> </w:t>
            </w:r>
            <w:r w:rsidR="004306C4" w:rsidRPr="004306C4">
              <w:rPr>
                <w:b/>
              </w:rPr>
              <w:t>153</w:t>
            </w:r>
            <w:r w:rsidR="00A12D04">
              <w:rPr>
                <w:b/>
              </w:rPr>
              <w:t xml:space="preserve"> </w:t>
            </w:r>
            <w:r>
              <w:rPr>
                <w:b/>
              </w:rPr>
              <w:t>euro.</w:t>
            </w:r>
          </w:p>
          <w:p w:rsidR="00466ED9" w:rsidRDefault="00466ED9" w:rsidP="002A7BD7">
            <w:pPr>
              <w:spacing w:after="100" w:afterAutospacing="1" w:line="240" w:lineRule="auto"/>
              <w:jc w:val="both"/>
              <w:rPr>
                <w:szCs w:val="20"/>
              </w:rPr>
            </w:pPr>
            <w:r>
              <w:rPr>
                <w:szCs w:val="20"/>
              </w:rPr>
              <w:t xml:space="preserve">Podstawowym dokumentem określającym strategię interwencji funduszy europejskich w ramach </w:t>
            </w:r>
            <w:r>
              <w:rPr>
                <w:szCs w:val="20"/>
              </w:rPr>
              <w:lastRenderedPageBreak/>
              <w:t>polityk unijnych: polityki spójności i wspólnej polityki rybołówstwa w Polsce w latach 2021-2027 jest Umowa Partnerstwa (UP).</w:t>
            </w:r>
            <w:r>
              <w:rPr>
                <w:rFonts w:eastAsia="Arial Unicode MS" w:cs="Arial Unicode MS"/>
                <w:b/>
                <w:noProof/>
                <w:color w:val="000000"/>
                <w:szCs w:val="24"/>
                <w:bdr w:val="none" w:sz="0" w:space="0" w:color="auto" w:frame="1"/>
              </w:rPr>
              <w:t xml:space="preserve"> </w:t>
            </w:r>
            <w:r>
              <w:rPr>
                <w:szCs w:val="20"/>
              </w:rPr>
              <w:t>Instrumentami realizacji UP są krajowe i regionalne programy, które wraz z UP tworzą spójny system dokumentów strategicznych i programowych, stanowiący podstawę do realizacji perspektywy 2021-2027 w Polsce.</w:t>
            </w:r>
          </w:p>
          <w:p w:rsidR="00466ED9" w:rsidRDefault="00466ED9" w:rsidP="002A7BD7">
            <w:pPr>
              <w:spacing w:after="100" w:afterAutospacing="1" w:line="240" w:lineRule="auto"/>
              <w:jc w:val="both"/>
              <w:rPr>
                <w:szCs w:val="20"/>
              </w:rPr>
            </w:pPr>
            <w:r>
              <w:rPr>
                <w:szCs w:val="20"/>
              </w:rPr>
              <w:t xml:space="preserve">Głównym celem interwencji w obszarze Celu Polityki 1 </w:t>
            </w:r>
            <w:r>
              <w:t>„</w:t>
            </w:r>
            <w:r>
              <w:rPr>
                <w:i/>
              </w:rPr>
              <w:t>Bardziej konkurencyjna i inteligentna Europa dzięki wspieraniu innowacyjnej i inteligentnej transformacji gospodarczej oraz regionalnej łączności cyfrowej</w:t>
            </w:r>
            <w:r>
              <w:t xml:space="preserve">” </w:t>
            </w:r>
            <w:r>
              <w:rPr>
                <w:szCs w:val="20"/>
              </w:rPr>
              <w:t xml:space="preserve">(CP 1), zgodnie z UP, będzie </w:t>
            </w:r>
            <w:r>
              <w:rPr>
                <w:b/>
                <w:szCs w:val="20"/>
              </w:rPr>
              <w:t>wzrost produktywności polskiej gospodarki</w:t>
            </w:r>
            <w:r>
              <w:rPr>
                <w:szCs w:val="20"/>
              </w:rPr>
              <w:t xml:space="preserve">. Proces ten wymaga podjęcia </w:t>
            </w:r>
            <w:r>
              <w:rPr>
                <w:b/>
                <w:bCs/>
                <w:szCs w:val="20"/>
              </w:rPr>
              <w:t>równoległego działania na czterech uzupełniających się płaszczyznach:</w:t>
            </w:r>
            <w:r>
              <w:rPr>
                <w:szCs w:val="20"/>
              </w:rPr>
              <w:t xml:space="preserve"> </w:t>
            </w:r>
          </w:p>
          <w:p w:rsidR="00466ED9" w:rsidRDefault="00466ED9" w:rsidP="00466ED9">
            <w:pPr>
              <w:spacing w:before="0" w:line="240" w:lineRule="auto"/>
              <w:jc w:val="both"/>
              <w:rPr>
                <w:szCs w:val="20"/>
              </w:rPr>
            </w:pPr>
            <w:r>
              <w:rPr>
                <w:b/>
                <w:bCs/>
                <w:szCs w:val="20"/>
              </w:rPr>
              <w:t>Pierwszą</w:t>
            </w:r>
            <w:r>
              <w:rPr>
                <w:szCs w:val="20"/>
              </w:rPr>
              <w:t xml:space="preserve"> z nich jest </w:t>
            </w:r>
            <w:r>
              <w:rPr>
                <w:b/>
                <w:szCs w:val="20"/>
              </w:rPr>
              <w:t>wzrost podaży i wykorzystania nowoczesnych rozwiązań technologicznych</w:t>
            </w:r>
            <w:r>
              <w:rPr>
                <w:szCs w:val="20"/>
              </w:rPr>
              <w:t xml:space="preserve"> we wszystkich sektorach gospodarki, ze szczególnym uwzględnieniem opracowania i zastosowania rozwiązań cyfrowych i związanych z zieloną gospodarką. </w:t>
            </w:r>
          </w:p>
          <w:p w:rsidR="00466ED9" w:rsidRDefault="00466ED9" w:rsidP="00466ED9">
            <w:pPr>
              <w:spacing w:before="0" w:line="240" w:lineRule="auto"/>
              <w:jc w:val="both"/>
              <w:rPr>
                <w:szCs w:val="20"/>
              </w:rPr>
            </w:pPr>
            <w:r>
              <w:rPr>
                <w:b/>
                <w:bCs/>
                <w:szCs w:val="20"/>
              </w:rPr>
              <w:t xml:space="preserve">Drugą </w:t>
            </w:r>
            <w:r>
              <w:rPr>
                <w:szCs w:val="20"/>
              </w:rPr>
              <w:t xml:space="preserve">płaszczyznę stanowi </w:t>
            </w:r>
            <w:r>
              <w:rPr>
                <w:b/>
                <w:szCs w:val="20"/>
              </w:rPr>
              <w:t>nowoczesna organizacja działalności przedsiębiorstw</w:t>
            </w:r>
            <w:r>
              <w:rPr>
                <w:szCs w:val="20"/>
              </w:rPr>
              <w:t xml:space="preserve">. </w:t>
            </w:r>
          </w:p>
          <w:p w:rsidR="00466ED9" w:rsidRDefault="00466ED9" w:rsidP="00466ED9">
            <w:pPr>
              <w:spacing w:before="0" w:line="240" w:lineRule="auto"/>
              <w:jc w:val="both"/>
              <w:rPr>
                <w:szCs w:val="20"/>
              </w:rPr>
            </w:pPr>
            <w:r>
              <w:rPr>
                <w:b/>
                <w:bCs/>
                <w:szCs w:val="20"/>
              </w:rPr>
              <w:t>Trzecią</w:t>
            </w:r>
            <w:r>
              <w:rPr>
                <w:szCs w:val="20"/>
              </w:rPr>
              <w:t xml:space="preserve"> płaszczyzną jest </w:t>
            </w:r>
            <w:r>
              <w:rPr>
                <w:b/>
                <w:szCs w:val="20"/>
              </w:rPr>
              <w:t>rozwój kompetencji</w:t>
            </w:r>
            <w:r>
              <w:rPr>
                <w:szCs w:val="20"/>
              </w:rPr>
              <w:t xml:space="preserve"> pracowników, kadry zarządzającej i użytkowników, dzięki którym kapitał rzeczowy będzie odpowiednio wykorzystywany.</w:t>
            </w:r>
          </w:p>
          <w:p w:rsidR="00466ED9" w:rsidRDefault="00466ED9" w:rsidP="00466ED9">
            <w:pPr>
              <w:spacing w:before="0" w:line="240" w:lineRule="auto"/>
              <w:jc w:val="both"/>
              <w:rPr>
                <w:szCs w:val="20"/>
              </w:rPr>
            </w:pPr>
            <w:r>
              <w:rPr>
                <w:b/>
                <w:bCs/>
                <w:szCs w:val="20"/>
              </w:rPr>
              <w:t>Czwartą</w:t>
            </w:r>
            <w:r>
              <w:rPr>
                <w:szCs w:val="20"/>
              </w:rPr>
              <w:t xml:space="preserve"> płaszczyzną jest budowa i modernizacja infrastruktury szerokopasmowej, umożliwiającej transformację cyfrową gospodarki. Postęp technologiczny, innowacyjność procesowa, organizacyjna i nowe modele biznesowe, wzrost i aktualizacja kompetencji oraz powszechny dostęp do szerokopasmowego Internetu powinny być ze sobą powiązane.</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Zwiększanie produktywności polskiej gospodarki wymaga całościowej interwencji zorientowanej na rozwój ekosystemu innowacji.</w:t>
            </w:r>
            <w:r>
              <w:rPr>
                <w:rFonts w:eastAsia="Arial Unicode MS" w:cs="Arial Unicode MS"/>
                <w:noProof/>
                <w:color w:val="000000"/>
                <w:szCs w:val="24"/>
                <w:bdr w:val="none" w:sz="0" w:space="0" w:color="auto" w:frame="1"/>
              </w:rPr>
              <w:t xml:space="preserve"> Wsparcie z CP 1 obejmie zarówno stronę podażową, tzn. wytwarzanie innowacji w organizacjach badawczych i w przedsiębiorstwach, jak również transfer technologii oraz wsparcie popytu, tzn. dyfuzję i wykorzystanie innowacji w przedsiębiorstwach.</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Zgodnie z Umową Partnerstwa osiągnięcie głównego celu dotyczącego wzrostu produktywności polskiej gospodarki umożliwią działania skoncentrowane na następujących obszarach:</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wzrost znaczenia badań i innowacji w strukturze gospodarczej kraju oraz wykorzystywanie zaawansowanych technologii;</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potencjału przedsiębiorstw i administracji publicznej na rzecz nowoczesnej gospodarki;</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łączności cyfrowej.</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 xml:space="preserve">Program Fundusze Europejskie dla Nowoczesnej Gospodarki (FENG) będzie realizował </w:t>
            </w:r>
            <w:r w:rsidR="005879F6">
              <w:rPr>
                <w:rFonts w:eastAsia="Arial Unicode MS" w:cs="Arial Unicode MS"/>
                <w:b/>
                <w:bCs/>
                <w:noProof/>
                <w:color w:val="000000"/>
                <w:szCs w:val="24"/>
                <w:bdr w:val="none" w:sz="0" w:space="0" w:color="auto" w:frame="1"/>
              </w:rPr>
              <w:t xml:space="preserve">         </w:t>
            </w:r>
            <w:r w:rsidR="001906F6">
              <w:rPr>
                <w:rFonts w:eastAsia="Arial Unicode MS" w:cs="Arial Unicode MS"/>
                <w:b/>
                <w:bCs/>
                <w:noProof/>
                <w:color w:val="000000"/>
                <w:szCs w:val="24"/>
                <w:bdr w:val="none" w:sz="0" w:space="0" w:color="auto" w:frame="1"/>
              </w:rPr>
              <w:t xml:space="preserve">w zakresie CP1 </w:t>
            </w:r>
            <w:r>
              <w:rPr>
                <w:rFonts w:eastAsia="Arial Unicode MS" w:cs="Arial Unicode MS"/>
                <w:b/>
                <w:bCs/>
                <w:noProof/>
                <w:color w:val="000000"/>
                <w:szCs w:val="24"/>
                <w:bdr w:val="none" w:sz="0" w:space="0" w:color="auto" w:frame="1"/>
              </w:rPr>
              <w:t>działania wskazane w obszarze nr 1 oraz 2.</w:t>
            </w:r>
            <w:r>
              <w:rPr>
                <w:rFonts w:eastAsia="Arial Unicode MS" w:cs="Arial Unicode MS"/>
                <w:noProof/>
                <w:color w:val="000000"/>
                <w:szCs w:val="24"/>
                <w:bdr w:val="none" w:sz="0" w:space="0" w:color="auto" w:frame="1"/>
              </w:rPr>
              <w:t xml:space="preserve"> Program, poprzez wsparcie podnoszenia innowacyjności przedsiębiorstw (w szczególnosci MŚP), będzie przyczyniał się do poprawy produktywności oraz uzyskania pozytywnej zmiany strukturalnej w gospodarce. </w:t>
            </w:r>
          </w:p>
          <w:p w:rsidR="00466ED9" w:rsidRDefault="00FE1D1D"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FENG będzie pozytywnie wpływał na osiągnięcie przez Polskę celu, określonego w Strategii na rzecz Odpowiedzialnego Rozwoju</w:t>
            </w:r>
            <w:ins w:id="76" w:author="Lukasz Malecki" w:date="2021-10-07T16:04:00Z">
              <w:r w:rsidR="00660872">
                <w:rPr>
                  <w:rFonts w:eastAsia="Arial Unicode MS" w:cs="Arial Unicode MS"/>
                  <w:noProof/>
                  <w:color w:val="000000"/>
                  <w:szCs w:val="24"/>
                  <w:bdr w:val="none" w:sz="0" w:space="0" w:color="auto" w:frame="1"/>
                </w:rPr>
                <w:t>,</w:t>
              </w:r>
            </w:ins>
            <w:r>
              <w:rPr>
                <w:rFonts w:eastAsia="Arial Unicode MS" w:cs="Arial Unicode MS"/>
                <w:noProof/>
                <w:color w:val="000000"/>
                <w:szCs w:val="24"/>
                <w:bdr w:val="none" w:sz="0" w:space="0" w:color="auto" w:frame="1"/>
              </w:rPr>
              <w:t xml:space="preserve"> w zakresie zwiększenia nakładów na B+R do poziomu 2,5% PKB w 2030 r. Efektem wdrażania programu będzie zwiększenie  liczby przedsiębiorstw aktywnych innowacyjnie.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Wsparcie w ramach </w:t>
            </w:r>
            <w:r w:rsidR="00466ED9">
              <w:rPr>
                <w:rFonts w:eastAsia="Arial Unicode MS" w:cs="Arial Unicode MS"/>
                <w:b/>
                <w:bCs/>
                <w:noProof/>
                <w:color w:val="000000"/>
                <w:szCs w:val="24"/>
                <w:bdr w:val="none" w:sz="0" w:space="0" w:color="auto" w:frame="1"/>
              </w:rPr>
              <w:t>FENG</w:t>
            </w:r>
            <w:r>
              <w:rPr>
                <w:rFonts w:eastAsia="Arial Unicode MS" w:cs="Arial Unicode MS"/>
                <w:b/>
                <w:bCs/>
                <w:noProof/>
                <w:color w:val="000000"/>
                <w:szCs w:val="24"/>
                <w:bdr w:val="none" w:sz="0" w:space="0" w:color="auto" w:frame="1"/>
              </w:rPr>
              <w:t xml:space="preserv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będzie </w:t>
            </w:r>
            <w:r w:rsidR="00466ED9">
              <w:rPr>
                <w:rFonts w:eastAsia="Arial Unicode MS" w:cs="Arial Unicode MS"/>
                <w:b/>
                <w:bCs/>
                <w:noProof/>
                <w:color w:val="000000"/>
                <w:szCs w:val="24"/>
                <w:bdr w:val="none" w:sz="0" w:space="0" w:color="auto" w:frame="1"/>
              </w:rPr>
              <w:t xml:space="preserve"> zachęca</w:t>
            </w:r>
            <w:r>
              <w:rPr>
                <w:rFonts w:eastAsia="Arial Unicode MS" w:cs="Arial Unicode MS"/>
                <w:b/>
                <w:bCs/>
                <w:noProof/>
                <w:color w:val="000000"/>
                <w:szCs w:val="24"/>
                <w:bdr w:val="none" w:sz="0" w:space="0" w:color="auto" w:frame="1"/>
              </w:rPr>
              <w:t>ło</w:t>
            </w:r>
            <w:r w:rsidR="00466ED9">
              <w:rPr>
                <w:rFonts w:eastAsia="Arial Unicode MS" w:cs="Arial Unicode MS"/>
                <w:b/>
                <w:bCs/>
                <w:noProof/>
                <w:color w:val="000000"/>
                <w:szCs w:val="24"/>
                <w:bdr w:val="none" w:sz="0" w:space="0" w:color="auto" w:frame="1"/>
              </w:rPr>
              <w:t xml:space="preserve"> firm</w:t>
            </w:r>
            <w:r>
              <w:rPr>
                <w:rFonts w:eastAsia="Arial Unicode MS" w:cs="Arial Unicode MS"/>
                <w:b/>
                <w:bCs/>
                <w:noProof/>
                <w:color w:val="000000"/>
                <w:szCs w:val="24"/>
                <w:bdr w:val="none" w:sz="0" w:space="0" w:color="auto" w:frame="1"/>
              </w:rPr>
              <w:t>y</w:t>
            </w:r>
            <w:r w:rsidR="00466ED9">
              <w:rPr>
                <w:rFonts w:eastAsia="Arial Unicode MS" w:cs="Arial Unicode MS"/>
                <w:b/>
                <w:bCs/>
                <w:noProof/>
                <w:color w:val="000000"/>
                <w:szCs w:val="24"/>
                <w:bdr w:val="none" w:sz="0" w:space="0" w:color="auto" w:frame="1"/>
              </w:rPr>
              <w:t xml:space="preserve"> do realizacji innowacyjnych inwestycji, w tym prowadzenia działalności B+R.</w:t>
            </w:r>
            <w:r w:rsidR="00466ED9">
              <w:rPr>
                <w:rFonts w:eastAsia="Arial Unicode MS" w:cs="Arial Unicode MS"/>
                <w:noProof/>
                <w:color w:val="000000"/>
                <w:szCs w:val="24"/>
                <w:bdr w:val="none" w:sz="0" w:space="0" w:color="auto" w:frame="1"/>
              </w:rPr>
              <w:t xml:space="preserve"> </w:t>
            </w:r>
          </w:p>
          <w:p w:rsidR="00466ED9" w:rsidRDefault="00466ED9" w:rsidP="00466ED9">
            <w:pPr>
              <w:spacing w:after="0" w:line="240" w:lineRule="auto"/>
              <w:jc w:val="both"/>
              <w:rPr>
                <w:rFonts w:eastAsia="Calibri"/>
              </w:rPr>
            </w:pPr>
            <w:r>
              <w:t xml:space="preserve">Program obejmuje następujące cele szczegółowe polityki określone w art. </w:t>
            </w:r>
            <w:r w:rsidR="001906F6">
              <w:t>3</w:t>
            </w:r>
            <w:r>
              <w:t xml:space="preserve"> ust. 1 </w:t>
            </w:r>
            <w:r w:rsidR="001906F6">
              <w:t xml:space="preserve">lit. a) </w:t>
            </w:r>
            <w:r>
              <w:t>rozporządzenia (UE) dotyczącego EFRR w ramach CP1:</w:t>
            </w:r>
          </w:p>
          <w:p w:rsidR="00466ED9" w:rsidRDefault="00466ED9" w:rsidP="00466ED9">
            <w:pPr>
              <w:numPr>
                <w:ilvl w:val="0"/>
                <w:numId w:val="68"/>
              </w:numPr>
              <w:suppressAutoHyphens/>
              <w:autoSpaceDN w:val="0"/>
              <w:spacing w:before="0" w:after="0" w:line="240" w:lineRule="auto"/>
              <w:ind w:left="567"/>
              <w:jc w:val="both"/>
            </w:pPr>
            <w:r>
              <w:t xml:space="preserve">rozwijanie i wzmacnianie zdolności badawczych i innowacyjnych oraz wykorzystywanie </w:t>
            </w:r>
            <w:r>
              <w:lastRenderedPageBreak/>
              <w:t>zaawansowanych technologii (cel szczegółowy 1, SO1),</w:t>
            </w:r>
          </w:p>
          <w:p w:rsidR="00466ED9" w:rsidRDefault="00466ED9" w:rsidP="00466ED9">
            <w:pPr>
              <w:numPr>
                <w:ilvl w:val="0"/>
                <w:numId w:val="68"/>
              </w:numPr>
              <w:suppressAutoHyphens/>
              <w:autoSpaceDN w:val="0"/>
              <w:spacing w:before="0" w:after="0" w:line="240" w:lineRule="auto"/>
              <w:ind w:left="567"/>
              <w:jc w:val="both"/>
            </w:pPr>
            <w:r>
              <w:t xml:space="preserve">wzmacnianie </w:t>
            </w:r>
            <w:r w:rsidR="00A1588C">
              <w:t xml:space="preserve">trwałego </w:t>
            </w:r>
            <w:r>
              <w:t>wzrostu i konkurencyjności MŚP oraz tworzenie miejsc pracy w MŚP, w tym poprzez inwestycje produkcyjne (cel szczegółowy 3, SO3),</w:t>
            </w:r>
          </w:p>
          <w:p w:rsidR="00466ED9" w:rsidRDefault="00466ED9" w:rsidP="00466ED9">
            <w:pPr>
              <w:numPr>
                <w:ilvl w:val="0"/>
                <w:numId w:val="68"/>
              </w:numPr>
              <w:suppressAutoHyphens/>
              <w:autoSpaceDN w:val="0"/>
              <w:spacing w:before="0" w:after="0" w:line="240" w:lineRule="auto"/>
              <w:ind w:left="567"/>
              <w:jc w:val="both"/>
            </w:pPr>
            <w:r>
              <w:t>rozwijanie umiejętności w zakresie inteligentnej specjalizacji, transformacji przemysłowej i przedsiębiorczości (cel szczegółowy 4, SO4).</w:t>
            </w:r>
          </w:p>
          <w:p w:rsidR="00C61EAD" w:rsidRDefault="00C61EAD" w:rsidP="005879F6">
            <w:pPr>
              <w:spacing w:after="0" w:line="240" w:lineRule="auto"/>
              <w:jc w:val="both"/>
            </w:pPr>
            <w:r>
              <w:t xml:space="preserve">Ponadto, FENG realizuje interwencję w zakresie </w:t>
            </w:r>
            <w:r>
              <w:rPr>
                <w:rFonts w:eastAsia="Arial Unicode MS" w:cs="Arial Unicode MS"/>
                <w:noProof/>
                <w:color w:val="000000"/>
                <w:szCs w:val="24"/>
                <w:bdr w:val="none" w:sz="0" w:space="0" w:color="auto" w:frame="1"/>
              </w:rPr>
              <w:t>Celu Polityki 2 „</w:t>
            </w:r>
            <w:r w:rsidRPr="001906F6">
              <w:rPr>
                <w:rFonts w:eastAsia="Arial Unicode MS" w:cs="Arial Unicode MS"/>
                <w:noProof/>
                <w:color w:val="000000"/>
                <w:szCs w:val="24"/>
                <w:bdr w:val="none" w:sz="0" w:space="0" w:color="auto" w:frame="1"/>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r>
              <w:rPr>
                <w:rFonts w:eastAsia="Arial Unicode MS" w:cs="Arial Unicode MS"/>
                <w:noProof/>
                <w:color w:val="000000"/>
                <w:szCs w:val="24"/>
                <w:bdr w:val="none" w:sz="0" w:space="0" w:color="auto" w:frame="1"/>
              </w:rPr>
              <w:t>”.</w:t>
            </w:r>
            <w:r w:rsidR="005879F6">
              <w:rPr>
                <w:rFonts w:eastAsia="Arial Unicode MS" w:cs="Arial Unicode MS"/>
                <w:noProof/>
                <w:color w:val="000000"/>
                <w:szCs w:val="24"/>
                <w:bdr w:val="none" w:sz="0" w:space="0" w:color="auto" w:frame="1"/>
              </w:rPr>
              <w:t xml:space="preserve"> </w:t>
            </w:r>
            <w:r>
              <w:t>Program obejmuje następujące cele szczegółowe polityki określone w art. 3 ust. 2 lit. b) rozporządzenia (UE) dotyczącego EFRR w ramach CP2:</w:t>
            </w:r>
          </w:p>
          <w:p w:rsidR="00C61EAD" w:rsidRDefault="00C61EAD" w:rsidP="00E239CC">
            <w:pPr>
              <w:pStyle w:val="Akapitzlist"/>
              <w:numPr>
                <w:ilvl w:val="0"/>
                <w:numId w:val="83"/>
              </w:numPr>
            </w:pPr>
            <w:r>
              <w:t xml:space="preserve">wspieranie efektywności energetycznej i redukcji emisji gazów cieplarnianych </w:t>
            </w:r>
            <w:r w:rsidR="005879F6">
              <w:br/>
            </w:r>
            <w:r>
              <w:t>(cel szczegółowy 1, SO1),</w:t>
            </w:r>
          </w:p>
          <w:p w:rsidR="00C61EAD" w:rsidRDefault="00C61EAD" w:rsidP="00E239CC">
            <w:pPr>
              <w:pStyle w:val="Akapitzlist"/>
              <w:numPr>
                <w:ilvl w:val="0"/>
                <w:numId w:val="83"/>
              </w:numPr>
            </w:pPr>
            <w:r>
              <w:t>wspieranie energii odnawialnej zgodnie z dyrektywą (UE) 2018/2001, w tym określonymi w niej kryteriami zrównoważonego rozwoju (cel szczegółowy 2, SO2),</w:t>
            </w:r>
          </w:p>
          <w:p w:rsidR="00C61EAD" w:rsidRDefault="00C61EAD" w:rsidP="00E239CC">
            <w:pPr>
              <w:pStyle w:val="Akapitzlist"/>
              <w:numPr>
                <w:ilvl w:val="0"/>
                <w:numId w:val="83"/>
              </w:numPr>
            </w:pPr>
            <w:r>
              <w:t>rozwój inteligentnych systemów i sieci energetycznych oraz systemów magazynowania energii poza transeuropejską siecią energetyczną (TEN-E) (cel szczegółowy 3, SO3),</w:t>
            </w:r>
          </w:p>
          <w:p w:rsidR="00C61EAD" w:rsidRDefault="003609D0" w:rsidP="00E239CC">
            <w:pPr>
              <w:pStyle w:val="Akapitzlist"/>
              <w:numPr>
                <w:ilvl w:val="0"/>
                <w:numId w:val="83"/>
              </w:numPr>
            </w:pPr>
            <w:r w:rsidRPr="003609D0">
              <w:rPr>
                <w:rFonts w:eastAsia="Calibri"/>
              </w:rPr>
              <w:t>wspieranie przystosowania si</w:t>
            </w:r>
            <w:r w:rsidRPr="003609D0">
              <w:rPr>
                <w:rFonts w:eastAsia="Calibri" w:hint="eastAsia"/>
              </w:rPr>
              <w:t>ę</w:t>
            </w:r>
            <w:r w:rsidRPr="003609D0">
              <w:rPr>
                <w:rFonts w:eastAsia="Calibri"/>
              </w:rPr>
              <w:t xml:space="preserve"> do zmian klimatu i zapobiegania ryzyku zwi</w:t>
            </w:r>
            <w:r w:rsidRPr="003609D0">
              <w:rPr>
                <w:rFonts w:eastAsia="Calibri" w:hint="eastAsia"/>
              </w:rPr>
              <w:t>ą</w:t>
            </w:r>
            <w:r w:rsidRPr="003609D0">
              <w:rPr>
                <w:rFonts w:eastAsia="Calibri"/>
              </w:rPr>
              <w:t xml:space="preserve">zanemu </w:t>
            </w:r>
            <w:r w:rsidR="005879F6">
              <w:rPr>
                <w:rFonts w:eastAsia="Calibri"/>
              </w:rPr>
              <w:br/>
            </w:r>
            <w:r w:rsidRPr="003609D0">
              <w:rPr>
                <w:rFonts w:eastAsia="Calibri"/>
              </w:rPr>
              <w:t>z kl</w:t>
            </w:r>
            <w:r w:rsidRPr="003609D0">
              <w:rPr>
                <w:rFonts w:eastAsia="Calibri" w:hint="eastAsia"/>
              </w:rPr>
              <w:t>ę</w:t>
            </w:r>
            <w:r w:rsidRPr="003609D0">
              <w:rPr>
                <w:rFonts w:eastAsia="Calibri"/>
              </w:rPr>
              <w:t xml:space="preserve">skami </w:t>
            </w:r>
            <w:r w:rsidRPr="003609D0">
              <w:rPr>
                <w:rFonts w:eastAsia="Calibri" w:hint="eastAsia"/>
              </w:rPr>
              <w:t>ż</w:t>
            </w:r>
            <w:r w:rsidRPr="003609D0">
              <w:rPr>
                <w:rFonts w:eastAsia="Calibri"/>
              </w:rPr>
              <w:t>ywio</w:t>
            </w:r>
            <w:r w:rsidRPr="003609D0">
              <w:rPr>
                <w:rFonts w:eastAsia="Calibri" w:hint="eastAsia"/>
              </w:rPr>
              <w:t>ł</w:t>
            </w:r>
            <w:r w:rsidRPr="003609D0">
              <w:rPr>
                <w:rFonts w:eastAsia="Calibri"/>
              </w:rPr>
              <w:t>owymi i katastrofami, a tak</w:t>
            </w:r>
            <w:r w:rsidRPr="003609D0">
              <w:rPr>
                <w:rFonts w:eastAsia="Calibri" w:hint="eastAsia"/>
              </w:rPr>
              <w:t>ż</w:t>
            </w:r>
            <w:r w:rsidRPr="003609D0">
              <w:rPr>
                <w:rFonts w:eastAsia="Calibri"/>
              </w:rPr>
              <w:t>e odporno</w:t>
            </w:r>
            <w:r w:rsidRPr="003609D0">
              <w:rPr>
                <w:rFonts w:eastAsia="Calibri" w:hint="eastAsia"/>
              </w:rPr>
              <w:t>ś</w:t>
            </w:r>
            <w:r w:rsidRPr="003609D0">
              <w:rPr>
                <w:rFonts w:eastAsia="Calibri"/>
              </w:rPr>
              <w:t>ci, z uwzgl</w:t>
            </w:r>
            <w:r w:rsidRPr="003609D0">
              <w:rPr>
                <w:rFonts w:eastAsia="Calibri" w:hint="eastAsia"/>
              </w:rPr>
              <w:t>ę</w:t>
            </w:r>
            <w:r w:rsidRPr="003609D0">
              <w:rPr>
                <w:rFonts w:eastAsia="Calibri"/>
              </w:rPr>
              <w:t>dnieniem podej</w:t>
            </w:r>
            <w:r w:rsidRPr="003609D0">
              <w:rPr>
                <w:rFonts w:eastAsia="Calibri" w:hint="eastAsia"/>
              </w:rPr>
              <w:t>ś</w:t>
            </w:r>
            <w:r w:rsidRPr="003609D0">
              <w:rPr>
                <w:rFonts w:eastAsia="Calibri"/>
              </w:rPr>
              <w:t>cia ekosystemowego</w:t>
            </w:r>
            <w:r w:rsidRPr="003609D0" w:rsidDel="00A1588C">
              <w:rPr>
                <w:rFonts w:eastAsia="Calibri"/>
              </w:rPr>
              <w:t xml:space="preserve"> </w:t>
            </w:r>
            <w:r w:rsidR="00C61EAD">
              <w:t>(cel szczegółowy 4, SO4),</w:t>
            </w:r>
          </w:p>
          <w:p w:rsidR="00C61EAD" w:rsidRDefault="00C61EAD" w:rsidP="00E239CC">
            <w:pPr>
              <w:pStyle w:val="Akapitzlist"/>
              <w:numPr>
                <w:ilvl w:val="0"/>
                <w:numId w:val="83"/>
              </w:numPr>
            </w:pPr>
            <w:r w:rsidRPr="00C61EAD">
              <w:rPr>
                <w:rFonts w:eastAsia="Calibri"/>
              </w:rPr>
              <w:t xml:space="preserve">wspieranie dostępu do wody oraz </w:t>
            </w:r>
            <w:r>
              <w:rPr>
                <w:rFonts w:eastAsia="Calibri"/>
              </w:rPr>
              <w:t xml:space="preserve">zrównoważonej gospodarki wodnej </w:t>
            </w:r>
            <w:r>
              <w:t>(cel szczegółowy 5, SO5),</w:t>
            </w:r>
          </w:p>
          <w:p w:rsidR="00C61EAD" w:rsidRDefault="00C61EAD" w:rsidP="00E239CC">
            <w:pPr>
              <w:pStyle w:val="Akapitzlist"/>
              <w:numPr>
                <w:ilvl w:val="0"/>
                <w:numId w:val="83"/>
              </w:numPr>
            </w:pPr>
            <w:r w:rsidRPr="00C61EAD">
              <w:rPr>
                <w:rFonts w:eastAsia="Calibri"/>
              </w:rPr>
              <w:t>wspieranie transformacji w kierunku gospodarki o obiegu zamknięty</w:t>
            </w:r>
            <w:r>
              <w:rPr>
                <w:rFonts w:eastAsia="Calibri"/>
              </w:rPr>
              <w:t xml:space="preserve">m i gospodarki </w:t>
            </w:r>
            <w:proofErr w:type="spellStart"/>
            <w:r>
              <w:rPr>
                <w:rFonts w:eastAsia="Calibri"/>
              </w:rPr>
              <w:t>zasobooszczędnej</w:t>
            </w:r>
            <w:proofErr w:type="spellEnd"/>
            <w:r>
              <w:rPr>
                <w:rFonts w:eastAsia="Calibri"/>
              </w:rPr>
              <w:t xml:space="preserve"> </w:t>
            </w:r>
            <w:r>
              <w:t>(cel szczegółowy 6, SO6),</w:t>
            </w:r>
          </w:p>
          <w:p w:rsidR="00C61EAD" w:rsidRPr="00C61EAD" w:rsidRDefault="00C61EAD" w:rsidP="00E239CC">
            <w:pPr>
              <w:pStyle w:val="Akapitzlist"/>
              <w:numPr>
                <w:ilvl w:val="0"/>
                <w:numId w:val="83"/>
              </w:numPr>
            </w:pPr>
            <w:r w:rsidRPr="00C61EAD">
              <w:rPr>
                <w:rFonts w:eastAsia="Calibri"/>
              </w:rPr>
              <w:t>wzmacnianie ochrony i zachowania przyrody, różnorodności biologicznej oraz zielonej infrastruktury, w tym na obszarach miejskich, oraz ograniczanie wszelkich rodzajów zanieczyszczenia</w:t>
            </w:r>
            <w:r>
              <w:rPr>
                <w:rFonts w:eastAsia="Calibri"/>
              </w:rPr>
              <w:t xml:space="preserve"> </w:t>
            </w:r>
            <w:r w:rsidR="005879F6">
              <w:t>(cel szczegółowy 7, SO7</w:t>
            </w:r>
            <w:r>
              <w:t>),</w:t>
            </w:r>
          </w:p>
          <w:p w:rsidR="00C61EAD" w:rsidRPr="00C61EAD" w:rsidRDefault="00C61EAD" w:rsidP="00E239CC">
            <w:pPr>
              <w:pStyle w:val="Akapitzlist"/>
              <w:numPr>
                <w:ilvl w:val="0"/>
                <w:numId w:val="83"/>
              </w:numPr>
            </w:pPr>
            <w:r w:rsidRPr="00C61EAD">
              <w:rPr>
                <w:rFonts w:eastAsia="Calibri"/>
              </w:rPr>
              <w:t>wspieranie zrównoważonej multimodalnej mobilności miejskiej jako elementu transformacji w ki</w:t>
            </w:r>
            <w:r>
              <w:rPr>
                <w:rFonts w:eastAsia="Calibri"/>
              </w:rPr>
              <w:t xml:space="preserve">erunku gospodarki zeroemisyjnej </w:t>
            </w:r>
            <w:r w:rsidR="005879F6">
              <w:t>(cel szczegółowy 8, SO8</w:t>
            </w:r>
            <w:r>
              <w:t>).</w:t>
            </w:r>
          </w:p>
          <w:p w:rsidR="00466ED9" w:rsidRDefault="00466ED9" w:rsidP="00466ED9">
            <w:pPr>
              <w:spacing w:after="100" w:afterAutospacing="1" w:line="240" w:lineRule="auto"/>
              <w:jc w:val="both"/>
            </w:pPr>
            <w:r>
              <w:rPr>
                <w:b/>
                <w:bCs/>
              </w:rPr>
              <w:t>W Programie</w:t>
            </w:r>
            <w:r w:rsidR="00FE1D1D">
              <w:rPr>
                <w:b/>
                <w:bCs/>
              </w:rPr>
              <w:t xml:space="preserve"> w ramach CP 1</w:t>
            </w:r>
            <w:r>
              <w:rPr>
                <w:b/>
                <w:bCs/>
              </w:rPr>
              <w:t xml:space="preserve"> </w:t>
            </w:r>
            <w:r>
              <w:rPr>
                <w:b/>
                <w:bCs/>
                <w:szCs w:val="24"/>
              </w:rPr>
              <w:t>zachowany</w:t>
            </w:r>
            <w:r>
              <w:rPr>
                <w:b/>
                <w:bCs/>
              </w:rPr>
              <w:t xml:space="preserve"> jest nacisk na </w:t>
            </w:r>
            <w:r>
              <w:rPr>
                <w:b/>
                <w:bCs/>
                <w:szCs w:val="24"/>
              </w:rPr>
              <w:t>powiązanie tematyczne projektów</w:t>
            </w:r>
            <w:r>
              <w:rPr>
                <w:b/>
                <w:bCs/>
              </w:rPr>
              <w:t xml:space="preserve"> </w:t>
            </w:r>
            <w:r w:rsidR="005879F6">
              <w:rPr>
                <w:b/>
                <w:bCs/>
              </w:rPr>
              <w:br/>
            </w:r>
            <w:r>
              <w:rPr>
                <w:b/>
                <w:bCs/>
              </w:rPr>
              <w:t>z krajowymi inteligentnymi specjalizacjami.</w:t>
            </w:r>
            <w:r>
              <w:t xml:space="preserve"> Wymóg ten nie dotyczy jednak instrumentów finansowych i partnerstw międzynarodowych oraz innych instrumentów będących narzędziami procesu przedsiębiorczego odkrywania </w:t>
            </w:r>
            <w:r>
              <w:rPr>
                <w:szCs w:val="24"/>
              </w:rPr>
              <w:t>umożliwiającego finansowanie</w:t>
            </w:r>
            <w:r>
              <w:t xml:space="preserve"> obszarów, które mogą się stać potencjalnymi specjalizacjami.</w:t>
            </w:r>
          </w:p>
          <w:p w:rsidR="002F288C" w:rsidRDefault="002F288C" w:rsidP="00466ED9">
            <w:pPr>
              <w:spacing w:after="100" w:afterAutospacing="1" w:line="240" w:lineRule="auto"/>
              <w:jc w:val="both"/>
              <w:rPr>
                <w:ins w:id="77" w:author="Lukasz Malecki" w:date="2021-09-20T15:54:00Z"/>
                <w:color w:val="000000"/>
              </w:rPr>
            </w:pPr>
            <w:r w:rsidRPr="00061979">
              <w:t xml:space="preserve">Głównymi odbiorcami wsparcia w ramach Programu są przedsiębiorcy oraz organizacje badawcze, w rozumieniu przepisów dotyczących pomocy państwa. Za przedsiębiorstwo uważa się podmiot prowadzący działalność gospodarczą, oferujący towary lub usługi na rynku za opłatą, bez względu na jego formę prawną. Za organizację badawczą uważa się </w:t>
            </w:r>
            <w:r w:rsidRPr="00061979">
              <w:rPr>
                <w:color w:val="000000"/>
              </w:rPr>
              <w:t>podmiot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p w:rsidR="00DD5F24" w:rsidRPr="00DD5F24" w:rsidRDefault="00DD5F24" w:rsidP="00466ED9">
            <w:pPr>
              <w:spacing w:after="100" w:afterAutospacing="1" w:line="240" w:lineRule="auto"/>
              <w:jc w:val="both"/>
              <w:rPr>
                <w:b/>
              </w:rPr>
            </w:pPr>
            <w:ins w:id="78" w:author="Lukasz Malecki" w:date="2021-09-20T16:00:00Z">
              <w:r w:rsidRPr="00DD5F24">
                <w:rPr>
                  <w:b/>
                </w:rPr>
                <w:t>Wkład FENG w rozwój obszarów wiejskich</w:t>
              </w:r>
            </w:ins>
          </w:p>
          <w:p w:rsidR="00973C93" w:rsidRDefault="00973C93" w:rsidP="00466ED9">
            <w:pPr>
              <w:spacing w:after="100" w:afterAutospacing="1" w:line="240" w:lineRule="auto"/>
              <w:jc w:val="both"/>
            </w:pPr>
            <w:ins w:id="79" w:author="Lukasz Malecki" w:date="2021-09-20T15:54:00Z">
              <w:r w:rsidRPr="00973C93">
                <w:t xml:space="preserve">Szacuje się, że w ramach budżetu Programu ok. </w:t>
              </w:r>
            </w:ins>
            <w:ins w:id="80" w:author="Lukasz Malecki" w:date="2021-09-20T16:00:00Z">
              <w:r w:rsidR="005A233B">
                <w:t>900</w:t>
              </w:r>
            </w:ins>
            <w:ins w:id="81" w:author="Lukasz Malecki" w:date="2021-09-20T15:54:00Z">
              <w:r w:rsidRPr="00973C93">
                <w:t xml:space="preserve"> ml</w:t>
              </w:r>
            </w:ins>
            <w:ins w:id="82" w:author="Lukasz Malecki" w:date="2021-09-20T16:00:00Z">
              <w:r w:rsidR="005A233B">
                <w:t>n</w:t>
              </w:r>
            </w:ins>
            <w:ins w:id="83" w:author="Lukasz Malecki" w:date="2021-09-20T15:54:00Z">
              <w:r w:rsidRPr="00973C93">
                <w:t xml:space="preserve"> EUR zostanie przeznaczon</w:t>
              </w:r>
            </w:ins>
            <w:ins w:id="84" w:author="Lukasz Malecki" w:date="2021-09-20T16:03:00Z">
              <w:r w:rsidR="005A233B">
                <w:t>ych</w:t>
              </w:r>
            </w:ins>
            <w:ins w:id="85" w:author="Lukasz Malecki" w:date="2021-09-20T15:54:00Z">
              <w:r w:rsidRPr="00973C93">
                <w:t xml:space="preserve"> </w:t>
              </w:r>
            </w:ins>
            <w:ins w:id="86" w:author="Lukasz Malecki" w:date="2021-09-20T16:01:00Z">
              <w:r w:rsidR="005A233B" w:rsidRPr="005A233B">
                <w:t>na rzecz rozwoju obszarów wiejskich lub sektora rolno-spożywczego</w:t>
              </w:r>
              <w:r w:rsidR="005A233B">
                <w:t xml:space="preserve">. </w:t>
              </w:r>
            </w:ins>
            <w:ins w:id="87" w:author="Lukasz Malecki" w:date="2021-09-20T16:02:00Z">
              <w:r w:rsidR="005A233B">
                <w:t>Szczegółowy zakres, f</w:t>
              </w:r>
            </w:ins>
            <w:ins w:id="88" w:author="Lukasz Malecki" w:date="2021-09-20T15:54:00Z">
              <w:r w:rsidR="005A233B">
                <w:t>orm</w:t>
              </w:r>
            </w:ins>
            <w:ins w:id="89" w:author="Lukasz Malecki" w:date="2021-09-20T16:01:00Z">
              <w:r w:rsidR="005A233B">
                <w:t xml:space="preserve">a </w:t>
              </w:r>
            </w:ins>
            <w:ins w:id="90" w:author="Lukasz Malecki" w:date="2021-09-20T16:02:00Z">
              <w:r w:rsidR="005A233B">
                <w:t xml:space="preserve">oraz kwota wsparcia przeznaczonego na te cele zostanie określona </w:t>
              </w:r>
            </w:ins>
            <w:ins w:id="91" w:author="Lukasz Malecki" w:date="2021-09-20T16:03:00Z">
              <w:r w:rsidR="005A233B">
                <w:t>na et</w:t>
              </w:r>
            </w:ins>
            <w:ins w:id="92" w:author="Lukasz Malecki" w:date="2021-09-20T16:55:00Z">
              <w:r w:rsidR="006A27D8">
                <w:t>a</w:t>
              </w:r>
            </w:ins>
            <w:ins w:id="93" w:author="Lukasz Malecki" w:date="2021-09-20T16:03:00Z">
              <w:r w:rsidR="005A233B">
                <w:t xml:space="preserve">pie przygotowania </w:t>
              </w:r>
              <w:r w:rsidR="005A233B">
                <w:lastRenderedPageBreak/>
                <w:t>Szczegółowego opis</w:t>
              </w:r>
            </w:ins>
            <w:ins w:id="94" w:author="Lukasz Malecki" w:date="2021-09-23T11:54:00Z">
              <w:r w:rsidR="004E7A99">
                <w:t>u</w:t>
              </w:r>
            </w:ins>
            <w:ins w:id="95" w:author="Lukasz Malecki" w:date="2021-09-20T16:03:00Z">
              <w:r w:rsidR="005A233B">
                <w:t xml:space="preserve"> priorytetów FENG.</w:t>
              </w:r>
            </w:ins>
          </w:p>
          <w:p w:rsidR="002123FC" w:rsidRDefault="002123FC" w:rsidP="002123FC">
            <w:pPr>
              <w:spacing w:before="0" w:after="100" w:afterAutospacing="1" w:line="240" w:lineRule="auto"/>
              <w:jc w:val="both"/>
            </w:pPr>
          </w:p>
          <w:p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FENG jako odpowiedź na wyzwania na poziomie UE i krajowym</w:t>
            </w:r>
          </w:p>
          <w:p w:rsidR="00466ED9" w:rsidRPr="00824B6D" w:rsidRDefault="00302A95" w:rsidP="00466ED9">
            <w:pPr>
              <w:spacing w:after="100" w:afterAutospacing="1" w:line="240" w:lineRule="auto"/>
              <w:jc w:val="both"/>
              <w:rPr>
                <w:rFonts w:eastAsia="Calibri"/>
                <w:b/>
                <w:color w:val="0070C0"/>
              </w:rPr>
            </w:pPr>
            <w:ins w:id="96" w:author="Lukasz Malecki" w:date="2021-10-12T14:01:00Z">
              <w:r w:rsidRPr="00302A95">
                <w:rPr>
                  <w:b/>
                  <w:color w:val="0070C0"/>
                </w:rPr>
                <w:t xml:space="preserve">Działania przewidziane w obszarze wyzwań związanych </w:t>
              </w:r>
            </w:ins>
            <w:del w:id="97" w:author="Lukasz Malecki" w:date="2021-10-12T14:01:00Z">
              <w:r w:rsidR="00466ED9" w:rsidRPr="00824B6D" w:rsidDel="00302A95">
                <w:rPr>
                  <w:b/>
                  <w:color w:val="0070C0"/>
                </w:rPr>
                <w:delText xml:space="preserve">Wyzwania związane </w:delText>
              </w:r>
            </w:del>
            <w:r w:rsidR="00466ED9" w:rsidRPr="00824B6D">
              <w:rPr>
                <w:b/>
                <w:color w:val="0070C0"/>
              </w:rPr>
              <w:t>z rozwojem gospodarczym i innowacyjnością</w:t>
            </w:r>
          </w:p>
          <w:p w:rsidR="00466ED9" w:rsidRDefault="00466ED9" w:rsidP="00466ED9">
            <w:pPr>
              <w:spacing w:after="100" w:afterAutospacing="1" w:line="240" w:lineRule="auto"/>
              <w:jc w:val="both"/>
            </w:pPr>
            <w:r>
              <w:t xml:space="preserve">Zakres interwencji w CP1, wpisuje się w SOR, której podstawowym celem gospodarczym jest zmiana struktury PKB Polski, m.in. poprzez zwiększenie roli innowacji w jego tworzeniu. FENG odpowiada bezpośrednio na potrzebę podnoszenia produktywności gospodarki poprzez zwiększanie zaangażowania w prace badawczo-rozwojowe oraz wykorzystanie technologii </w:t>
            </w:r>
            <w:r w:rsidR="005879F6">
              <w:t xml:space="preserve">              </w:t>
            </w:r>
            <w:r>
              <w:t xml:space="preserve">w gospodarce. Tym samym działania FENG powinny przyczyniać się do wzrostu skłonności firm działających w Polsce do podejmowania lub rozwijania działalności innowacyjnej. </w:t>
            </w:r>
          </w:p>
          <w:p w:rsidR="00466ED9" w:rsidRDefault="00C04F9D" w:rsidP="00466ED9">
            <w:pPr>
              <w:spacing w:after="100" w:afterAutospacing="1" w:line="240" w:lineRule="auto"/>
              <w:jc w:val="both"/>
            </w:pPr>
            <w:r>
              <w:t xml:space="preserve">W FENG w celu </w:t>
            </w:r>
            <w:r w:rsidR="00466ED9">
              <w:t xml:space="preserve"> wprowadz</w:t>
            </w:r>
            <w:r>
              <w:t xml:space="preserve">enia </w:t>
            </w:r>
            <w:r w:rsidR="00466ED9">
              <w:t xml:space="preserve"> siln</w:t>
            </w:r>
            <w:r>
              <w:t>ej</w:t>
            </w:r>
            <w:r w:rsidR="00466ED9">
              <w:t xml:space="preserve"> zachę</w:t>
            </w:r>
            <w:r w:rsidR="00DD5F24">
              <w:t>t</w:t>
            </w:r>
            <w:r>
              <w:t>y</w:t>
            </w:r>
            <w:r w:rsidR="00466ED9">
              <w:t xml:space="preserve"> dla przedsiębiorstw do angażowania </w:t>
            </w:r>
            <w:r w:rsidR="005879F6">
              <w:t xml:space="preserve">                        </w:t>
            </w:r>
            <w:r w:rsidR="00466ED9">
              <w:t>w działalność badawczo-rozwojową oraz ogranicz</w:t>
            </w:r>
            <w:r>
              <w:t>enia</w:t>
            </w:r>
            <w:r w:rsidR="00466ED9">
              <w:t xml:space="preserve"> </w:t>
            </w:r>
            <w:proofErr w:type="spellStart"/>
            <w:r w:rsidR="00466ED9">
              <w:t>ryzyk</w:t>
            </w:r>
            <w:proofErr w:type="spellEnd"/>
            <w:r w:rsidR="00466ED9">
              <w:t xml:space="preserve"> z nią związan</w:t>
            </w:r>
            <w:r>
              <w:t>ych</w:t>
            </w:r>
            <w:r w:rsidR="00466ED9">
              <w:t>, w ramach</w:t>
            </w:r>
            <w:r w:rsidR="005879F6">
              <w:t xml:space="preserve">               </w:t>
            </w:r>
            <w:r w:rsidR="00466ED9">
              <w:t xml:space="preserve"> 1. </w:t>
            </w:r>
            <w:del w:id="98" w:author="Lukasz Malecki" w:date="2021-10-12T10:20:00Z">
              <w:r w:rsidR="00466ED9" w:rsidDel="00153551">
                <w:delText>p</w:delText>
              </w:r>
            </w:del>
            <w:ins w:id="99" w:author="Lukasz Malecki" w:date="2021-10-12T10:20:00Z">
              <w:r w:rsidR="00153551">
                <w:t>P</w:t>
              </w:r>
            </w:ins>
            <w:r w:rsidR="00466ED9">
              <w:t xml:space="preserve">riorytetu FENG będą wspierane projekty obligatoryjnie obejmujące prowadzenie prac B+R lub inwestycje w zakresie rozbudowy potencjału do prowadzenia badań (infrastruktura B+R). Elementy obligatoryjne projektu będą mogły być uzupełniane o moduły dodatkowe, związane </w:t>
            </w:r>
            <w:r w:rsidR="005879F6">
              <w:t xml:space="preserve">          </w:t>
            </w:r>
            <w:r w:rsidR="00466ED9">
              <w:t>z realizacją wdrożeń wyników prac B+R i wprowadzaniem innowacji, internacjonalizacji, wsparcia kompetencji kadr, zieloną lub cyfrową transformacją przedsiębiorstwa.</w:t>
            </w:r>
          </w:p>
          <w:p w:rsidR="00466ED9" w:rsidRDefault="00466ED9" w:rsidP="00466ED9">
            <w:pPr>
              <w:spacing w:after="100" w:afterAutospacing="1" w:line="240" w:lineRule="auto"/>
              <w:jc w:val="both"/>
            </w:pPr>
            <w:r>
              <w:t>Wsparcie będzie skierowane zarówno do podmiotów już aktywnych innowacyjnie, jak i firm nowych lub nieaktywnych w obszarze B+R+I.</w:t>
            </w:r>
            <w:r>
              <w:rPr>
                <w:szCs w:val="24"/>
              </w:rPr>
              <w:t xml:space="preserve"> </w:t>
            </w:r>
            <w:r>
              <w:t xml:space="preserve">Jednocześnie identyfikuje się potrzeby wzmocnienia potencjału </w:t>
            </w:r>
            <w:r>
              <w:rPr>
                <w:szCs w:val="24"/>
              </w:rPr>
              <w:t xml:space="preserve">proinnowacyjnego </w:t>
            </w:r>
            <w:r>
              <w:t xml:space="preserve">otoczenia biznesu, w tym zarówno klastrów, </w:t>
            </w:r>
            <w:r>
              <w:rPr>
                <w:szCs w:val="24"/>
              </w:rPr>
              <w:t xml:space="preserve">organizacji badawczych </w:t>
            </w:r>
            <w:r>
              <w:t>jak i ośrodków innowacji. Ponadto istotne jest kontynuowanie wsparcia w zakresie rozwoju potencjału sektora nauki, w szczególności w zakresie umożliwiającym współpracę z firmami, wsparcie transferu technologii oraz zwiększanie potencjału polskiego rynku start-</w:t>
            </w:r>
            <w:proofErr w:type="spellStart"/>
            <w:r>
              <w:t>upowego</w:t>
            </w:r>
            <w:proofErr w:type="spellEnd"/>
            <w:r>
              <w:t xml:space="preserve">. Wsparcie w tym zakresie będzie prowadzone w ramach 2. </w:t>
            </w:r>
            <w:del w:id="100" w:author="Lukasz Malecki" w:date="2021-10-12T09:58:00Z">
              <w:r w:rsidDel="00AF6BB5">
                <w:delText xml:space="preserve">priorytetu </w:delText>
              </w:r>
            </w:del>
            <w:ins w:id="101" w:author="Lukasz Malecki" w:date="2021-10-12T09:58:00Z">
              <w:r w:rsidR="00AF6BB5">
                <w:t xml:space="preserve">Priorytetu </w:t>
              </w:r>
            </w:ins>
            <w:r>
              <w:t xml:space="preserve">FENG. </w:t>
            </w:r>
          </w:p>
          <w:p w:rsidR="00466ED9" w:rsidRDefault="00466ED9" w:rsidP="00466ED9">
            <w:pPr>
              <w:spacing w:before="0" w:after="0" w:line="240" w:lineRule="auto"/>
              <w:jc w:val="both"/>
            </w:pPr>
            <w:r>
              <w:t xml:space="preserve">Jako niezbędne uzupełnienie inwestycji w innowacje, bazując na doświadczeniach z POIR, przewidziano </w:t>
            </w:r>
            <w:r>
              <w:rPr>
                <w:b/>
              </w:rPr>
              <w:t xml:space="preserve">zwiększanie umiejętności w przedsiębiorstwach oraz organizacjach badawczych w zakresie obszarów inteligentnej specjalizacji, transformacji przemysłowej </w:t>
            </w:r>
            <w:r w:rsidR="005879F6">
              <w:rPr>
                <w:b/>
              </w:rPr>
              <w:t xml:space="preserve">          </w:t>
            </w:r>
            <w:r>
              <w:rPr>
                <w:b/>
              </w:rPr>
              <w:t>i przedsiębiorczości</w:t>
            </w:r>
            <w:r>
              <w:t xml:space="preserve"> poprzez:</w:t>
            </w:r>
          </w:p>
          <w:p w:rsidR="00466ED9" w:rsidRDefault="00466ED9" w:rsidP="00466ED9">
            <w:pPr>
              <w:numPr>
                <w:ilvl w:val="0"/>
                <w:numId w:val="69"/>
              </w:numPr>
              <w:suppressAutoHyphens/>
              <w:autoSpaceDN w:val="0"/>
              <w:spacing w:before="0" w:after="100" w:afterAutospacing="1" w:line="240" w:lineRule="auto"/>
              <w:jc w:val="both"/>
            </w:pPr>
            <w:r>
              <w:t>rozwijanie umiejętności w obszarach inteligentnej specjalizacji, innowacyjnych modeli biznesowych, transferu technologii i zarządzania innowacjami, również jako integralna część innych inwestycji w ramach CP1;</w:t>
            </w:r>
          </w:p>
          <w:p w:rsidR="00466ED9" w:rsidRDefault="00466ED9" w:rsidP="00466ED9">
            <w:pPr>
              <w:numPr>
                <w:ilvl w:val="0"/>
                <w:numId w:val="69"/>
              </w:numPr>
              <w:suppressAutoHyphens/>
              <w:autoSpaceDN w:val="0"/>
              <w:spacing w:before="0" w:after="100" w:afterAutospacing="1" w:line="240" w:lineRule="auto"/>
              <w:jc w:val="both"/>
            </w:pPr>
            <w:r>
              <w:t>wzmocnienie uczenia się w miejscu pracy w obszarach inteligentnej specjalizacji.</w:t>
            </w:r>
          </w:p>
          <w:p w:rsidR="00466ED9" w:rsidRPr="00824B6D" w:rsidRDefault="00302A95" w:rsidP="00466ED9">
            <w:pPr>
              <w:spacing w:after="100" w:afterAutospacing="1" w:line="240" w:lineRule="auto"/>
              <w:jc w:val="both"/>
              <w:rPr>
                <w:b/>
                <w:color w:val="0070C0"/>
              </w:rPr>
            </w:pPr>
            <w:ins w:id="102" w:author="Lukasz Malecki" w:date="2021-10-12T14:01:00Z">
              <w:r w:rsidRPr="00302A95">
                <w:rPr>
                  <w:b/>
                  <w:color w:val="0070C0"/>
                </w:rPr>
                <w:t xml:space="preserve">Działania przewidziane w obszarze wyzwań związanych </w:t>
              </w:r>
            </w:ins>
            <w:del w:id="103" w:author="Lukasz Malecki" w:date="2021-10-12T14:01:00Z">
              <w:r w:rsidR="00466ED9" w:rsidRPr="00824B6D" w:rsidDel="00302A95">
                <w:rPr>
                  <w:b/>
                  <w:color w:val="0070C0"/>
                </w:rPr>
                <w:delText xml:space="preserve">Wyzwania związane </w:delText>
              </w:r>
            </w:del>
            <w:r w:rsidR="00466ED9" w:rsidRPr="00824B6D">
              <w:rPr>
                <w:b/>
                <w:color w:val="0070C0"/>
              </w:rPr>
              <w:t>z Europejskim Zielonym Ładem</w:t>
            </w:r>
          </w:p>
          <w:p w:rsidR="007F45B2" w:rsidRDefault="00466ED9" w:rsidP="00466ED9">
            <w:pPr>
              <w:spacing w:after="100" w:afterAutospacing="1" w:line="240" w:lineRule="auto"/>
              <w:jc w:val="both"/>
              <w:rPr>
                <w:szCs w:val="24"/>
              </w:rPr>
            </w:pPr>
            <w:r>
              <w:t xml:space="preserve">Zgodnie z dokumentem Europejski Zielony Ład, UE ma stać się neutralna dla klimatu do 2050 r. </w:t>
            </w:r>
            <w:r w:rsidR="007F45B2">
              <w:t xml:space="preserve">Realizacja </w:t>
            </w:r>
            <w:r>
              <w:t>Program</w:t>
            </w:r>
            <w:r w:rsidR="007F45B2">
              <w:t>u</w:t>
            </w:r>
            <w:r>
              <w:t xml:space="preserve"> </w:t>
            </w:r>
            <w:r w:rsidR="007F45B2">
              <w:t xml:space="preserve">wpłynie na poprawę pozycji Polski w procesie osiągania neutralności klimatycznej oraz </w:t>
            </w:r>
            <w:r>
              <w:t xml:space="preserve">przyczyni się do osiągnięcia celów zrównoważonego rozwoju. </w:t>
            </w:r>
            <w:r>
              <w:rPr>
                <w:szCs w:val="24"/>
              </w:rPr>
              <w:t xml:space="preserve">Cele te będą osiągane poprzez </w:t>
            </w:r>
            <w:r w:rsidR="007F45B2">
              <w:rPr>
                <w:szCs w:val="24"/>
              </w:rPr>
              <w:t xml:space="preserve">wspieranie </w:t>
            </w:r>
            <w:r>
              <w:rPr>
                <w:szCs w:val="24"/>
              </w:rPr>
              <w:t>wybran</w:t>
            </w:r>
            <w:r w:rsidR="007F45B2">
              <w:rPr>
                <w:szCs w:val="24"/>
              </w:rPr>
              <w:t>ych</w:t>
            </w:r>
            <w:r>
              <w:rPr>
                <w:szCs w:val="24"/>
              </w:rPr>
              <w:t xml:space="preserve"> instrument</w:t>
            </w:r>
            <w:r w:rsidR="007F45B2">
              <w:rPr>
                <w:szCs w:val="24"/>
              </w:rPr>
              <w:t>ów</w:t>
            </w:r>
            <w:r>
              <w:rPr>
                <w:szCs w:val="24"/>
              </w:rPr>
              <w:t xml:space="preserve"> oraz działa</w:t>
            </w:r>
            <w:r w:rsidR="007F45B2">
              <w:rPr>
                <w:szCs w:val="24"/>
              </w:rPr>
              <w:t>ń</w:t>
            </w:r>
            <w:r>
              <w:rPr>
                <w:szCs w:val="24"/>
              </w:rPr>
              <w:t xml:space="preserve"> horyzontaln</w:t>
            </w:r>
            <w:r w:rsidR="007F45B2">
              <w:rPr>
                <w:szCs w:val="24"/>
              </w:rPr>
              <w:t>ych</w:t>
            </w:r>
            <w:r>
              <w:rPr>
                <w:szCs w:val="24"/>
              </w:rPr>
              <w:t xml:space="preserve"> podejmowan</w:t>
            </w:r>
            <w:r w:rsidR="007F45B2">
              <w:rPr>
                <w:szCs w:val="24"/>
              </w:rPr>
              <w:t>ych</w:t>
            </w:r>
            <w:r>
              <w:rPr>
                <w:szCs w:val="24"/>
              </w:rPr>
              <w:t xml:space="preserve"> w całym Programie. </w:t>
            </w:r>
            <w:r w:rsidR="007F45B2">
              <w:rPr>
                <w:szCs w:val="24"/>
              </w:rPr>
              <w:t>W 1</w:t>
            </w:r>
            <w:ins w:id="104" w:author="Lukasz Malecki" w:date="2021-10-12T09:59:00Z">
              <w:r w:rsidR="00AF6BB5">
                <w:rPr>
                  <w:szCs w:val="24"/>
                </w:rPr>
                <w:t>.</w:t>
              </w:r>
            </w:ins>
            <w:r w:rsidR="007F45B2">
              <w:rPr>
                <w:szCs w:val="24"/>
              </w:rPr>
              <w:t xml:space="preserve"> Priorytecie w ramach </w:t>
            </w:r>
            <w:r>
              <w:rPr>
                <w:szCs w:val="24"/>
              </w:rPr>
              <w:t>moduł</w:t>
            </w:r>
            <w:r w:rsidR="007F45B2">
              <w:rPr>
                <w:szCs w:val="24"/>
              </w:rPr>
              <w:t>u</w:t>
            </w:r>
            <w:r>
              <w:rPr>
                <w:szCs w:val="24"/>
              </w:rPr>
              <w:t xml:space="preserve"> „zazielenienie</w:t>
            </w:r>
            <w:r w:rsidR="007F45B2">
              <w:rPr>
                <w:szCs w:val="24"/>
              </w:rPr>
              <w:t xml:space="preserve"> przedsiębiorstw</w:t>
            </w:r>
            <w:r>
              <w:rPr>
                <w:szCs w:val="24"/>
              </w:rPr>
              <w:t xml:space="preserve">” </w:t>
            </w:r>
            <w:r w:rsidR="007F45B2">
              <w:rPr>
                <w:szCs w:val="24"/>
              </w:rPr>
              <w:t xml:space="preserve">wspierane </w:t>
            </w:r>
            <w:r>
              <w:rPr>
                <w:szCs w:val="24"/>
              </w:rPr>
              <w:t>będ</w:t>
            </w:r>
            <w:r w:rsidR="007F45B2">
              <w:rPr>
                <w:szCs w:val="24"/>
              </w:rPr>
              <w:t>ą</w:t>
            </w:r>
            <w:r>
              <w:rPr>
                <w:szCs w:val="24"/>
              </w:rPr>
              <w:t xml:space="preserve"> działa</w:t>
            </w:r>
            <w:r w:rsidR="007F45B2">
              <w:rPr>
                <w:szCs w:val="24"/>
              </w:rPr>
              <w:t>nia</w:t>
            </w:r>
            <w:r>
              <w:rPr>
                <w:szCs w:val="24"/>
              </w:rPr>
              <w:t xml:space="preserve"> doradcz</w:t>
            </w:r>
            <w:r w:rsidR="007F45B2">
              <w:rPr>
                <w:szCs w:val="24"/>
              </w:rPr>
              <w:t>e</w:t>
            </w:r>
            <w:r>
              <w:rPr>
                <w:szCs w:val="24"/>
              </w:rPr>
              <w:t xml:space="preserve"> (w tym audyt</w:t>
            </w:r>
            <w:r w:rsidR="007F45B2">
              <w:rPr>
                <w:szCs w:val="24"/>
              </w:rPr>
              <w:t>y</w:t>
            </w:r>
            <w:r>
              <w:rPr>
                <w:szCs w:val="24"/>
              </w:rPr>
              <w:t xml:space="preserve"> i certyfika</w:t>
            </w:r>
            <w:r w:rsidR="007F45B2">
              <w:rPr>
                <w:szCs w:val="24"/>
              </w:rPr>
              <w:t>ty środowiskowych</w:t>
            </w:r>
            <w:r>
              <w:rPr>
                <w:szCs w:val="24"/>
              </w:rPr>
              <w:t xml:space="preserve">), </w:t>
            </w:r>
            <w:r w:rsidR="007F45B2">
              <w:rPr>
                <w:szCs w:val="24"/>
              </w:rPr>
              <w:t xml:space="preserve">oraz </w:t>
            </w:r>
            <w:r>
              <w:rPr>
                <w:szCs w:val="24"/>
              </w:rPr>
              <w:t>inwestycyjn</w:t>
            </w:r>
            <w:r w:rsidR="007F45B2">
              <w:rPr>
                <w:szCs w:val="24"/>
              </w:rPr>
              <w:t>e</w:t>
            </w:r>
            <w:r>
              <w:rPr>
                <w:szCs w:val="24"/>
              </w:rPr>
              <w:t xml:space="preserve"> dotycząc</w:t>
            </w:r>
            <w:r w:rsidR="007F45B2">
              <w:rPr>
                <w:szCs w:val="24"/>
              </w:rPr>
              <w:t>e</w:t>
            </w:r>
            <w:r>
              <w:rPr>
                <w:szCs w:val="24"/>
              </w:rPr>
              <w:t xml:space="preserve"> gospodarki</w:t>
            </w:r>
            <w:r w:rsidR="007F45B2">
              <w:rPr>
                <w:szCs w:val="24"/>
              </w:rPr>
              <w:t xml:space="preserve"> o</w:t>
            </w:r>
            <w:r>
              <w:rPr>
                <w:szCs w:val="24"/>
              </w:rPr>
              <w:t xml:space="preserve"> obiegu zamknięt</w:t>
            </w:r>
            <w:r w:rsidR="007F45B2">
              <w:rPr>
                <w:szCs w:val="24"/>
              </w:rPr>
              <w:t>ym</w:t>
            </w:r>
            <w:r>
              <w:rPr>
                <w:szCs w:val="24"/>
              </w:rPr>
              <w:t xml:space="preserve">, zmniejszania poziomu emisji, efektywnego wykorzystania surowców czy </w:t>
            </w:r>
            <w:proofErr w:type="spellStart"/>
            <w:r>
              <w:rPr>
                <w:szCs w:val="24"/>
              </w:rPr>
              <w:t>ekoprojektowania</w:t>
            </w:r>
            <w:proofErr w:type="spellEnd"/>
            <w:r>
              <w:rPr>
                <w:szCs w:val="24"/>
              </w:rPr>
              <w:t>.</w:t>
            </w:r>
          </w:p>
          <w:p w:rsidR="00C61EAD" w:rsidRDefault="007F45B2" w:rsidP="00466ED9">
            <w:pPr>
              <w:spacing w:after="100" w:afterAutospacing="1" w:line="240" w:lineRule="auto"/>
              <w:jc w:val="both"/>
              <w:rPr>
                <w:szCs w:val="24"/>
              </w:rPr>
            </w:pPr>
            <w:r>
              <w:rPr>
                <w:szCs w:val="24"/>
              </w:rPr>
              <w:lastRenderedPageBreak/>
              <w:t>Natomiast w 3</w:t>
            </w:r>
            <w:ins w:id="105" w:author="Lukasz Malecki" w:date="2021-10-12T09:59:00Z">
              <w:r w:rsidR="00AF6BB5">
                <w:rPr>
                  <w:szCs w:val="24"/>
                </w:rPr>
                <w:t>.</w:t>
              </w:r>
            </w:ins>
            <w:r>
              <w:rPr>
                <w:szCs w:val="24"/>
              </w:rPr>
              <w:t xml:space="preserve"> Prior</w:t>
            </w:r>
            <w:ins w:id="106" w:author="Lukasz Malecki" w:date="2021-10-07T16:12:00Z">
              <w:r w:rsidR="00660872">
                <w:rPr>
                  <w:szCs w:val="24"/>
                </w:rPr>
                <w:t>y</w:t>
              </w:r>
            </w:ins>
            <w:r>
              <w:rPr>
                <w:szCs w:val="24"/>
              </w:rPr>
              <w:t xml:space="preserve">tecie wspierane będą tzw. </w:t>
            </w:r>
            <w:r w:rsidR="00466ED9">
              <w:rPr>
                <w:szCs w:val="24"/>
              </w:rPr>
              <w:t>ścieżki „zielone” w instrumentach finansowych</w:t>
            </w:r>
            <w:ins w:id="107" w:author="Lukasz Malecki" w:date="2021-10-07T16:12:00Z">
              <w:r w:rsidR="00660872">
                <w:rPr>
                  <w:szCs w:val="24"/>
                </w:rPr>
                <w:t>,</w:t>
              </w:r>
            </w:ins>
            <w:r w:rsidR="00466ED9">
              <w:rPr>
                <w:szCs w:val="24"/>
              </w:rPr>
              <w:t xml:space="preserve"> czy mieszanych, a także projekty, w których państwo występuje jako inteligentny zamawiający, określający zapotrzebowanie na technologie o parametrach pożądanych m. in. z punktu widzenia zrównoważonego rozwoju</w:t>
            </w:r>
            <w:r w:rsidR="002A7BD7">
              <w:rPr>
                <w:szCs w:val="24"/>
              </w:rPr>
              <w:t xml:space="preserve"> jak również w określonym zakresie projekty IPCEI</w:t>
            </w:r>
            <w:r w:rsidR="00466ED9">
              <w:rPr>
                <w:szCs w:val="24"/>
              </w:rPr>
              <w:t xml:space="preserve">. </w:t>
            </w:r>
          </w:p>
          <w:p w:rsidR="00466ED9" w:rsidRDefault="00466ED9" w:rsidP="00466ED9">
            <w:pPr>
              <w:spacing w:after="100" w:afterAutospacing="1" w:line="240" w:lineRule="auto"/>
              <w:jc w:val="both"/>
              <w:rPr>
                <w:szCs w:val="24"/>
              </w:rPr>
            </w:pPr>
            <w:r>
              <w:rPr>
                <w:szCs w:val="24"/>
              </w:rPr>
              <w:t xml:space="preserve">Z kolei działaniem horyzontalnym będzie zastosowanie w ocenie wszystkich projektów w Programie zasady </w:t>
            </w:r>
            <w:r>
              <w:rPr>
                <w:i/>
                <w:szCs w:val="24"/>
              </w:rPr>
              <w:t xml:space="preserve">do no </w:t>
            </w:r>
            <w:proofErr w:type="spellStart"/>
            <w:r>
              <w:rPr>
                <w:i/>
                <w:szCs w:val="24"/>
              </w:rPr>
              <w:t>significant</w:t>
            </w:r>
            <w:proofErr w:type="spellEnd"/>
            <w:r>
              <w:rPr>
                <w:i/>
                <w:szCs w:val="24"/>
              </w:rPr>
              <w:t xml:space="preserve"> </w:t>
            </w:r>
            <w:proofErr w:type="spellStart"/>
            <w:r>
              <w:rPr>
                <w:i/>
                <w:szCs w:val="24"/>
              </w:rPr>
              <w:t>harm</w:t>
            </w:r>
            <w:proofErr w:type="spellEnd"/>
            <w:r>
              <w:rPr>
                <w:szCs w:val="24"/>
              </w:rPr>
              <w:t>. Takie podejście sprzyjać będzie zarówno wprowadzeniu na rynek wielu nowych rozwiązań korzystnych dla środowiska, ale także zwiększeniu świadomości przedsiębiorców na temat możliwości ograniczania wpływu ich działalności na środowisko i klimat.</w:t>
            </w:r>
          </w:p>
          <w:p w:rsidR="007F45B2" w:rsidRDefault="007F45B2" w:rsidP="00466ED9">
            <w:pPr>
              <w:spacing w:after="100" w:afterAutospacing="1" w:line="240" w:lineRule="auto"/>
              <w:jc w:val="both"/>
              <w:rPr>
                <w:szCs w:val="24"/>
              </w:rPr>
            </w:pPr>
            <w:r>
              <w:rPr>
                <w:szCs w:val="24"/>
              </w:rPr>
              <w:t xml:space="preserve">Ponadto, wspierając zazielenienie przedsiębiorstw, Program </w:t>
            </w:r>
            <w:r w:rsidR="001C2F5C">
              <w:rPr>
                <w:szCs w:val="24"/>
              </w:rPr>
              <w:t>będzie realizował</w:t>
            </w:r>
            <w:r>
              <w:rPr>
                <w:szCs w:val="24"/>
              </w:rPr>
              <w:t xml:space="preserve"> założenia</w:t>
            </w:r>
            <w:r w:rsidR="001C2F5C">
              <w:rPr>
                <w:szCs w:val="24"/>
              </w:rPr>
              <w:t xml:space="preserve"> określone w</w:t>
            </w:r>
            <w:r w:rsidR="005B0173">
              <w:t xml:space="preserve"> </w:t>
            </w:r>
            <w:r>
              <w:rPr>
                <w:szCs w:val="24"/>
              </w:rPr>
              <w:t>Polit</w:t>
            </w:r>
            <w:r w:rsidR="001C2F5C">
              <w:rPr>
                <w:szCs w:val="24"/>
              </w:rPr>
              <w:t>yce</w:t>
            </w:r>
            <w:r>
              <w:rPr>
                <w:szCs w:val="24"/>
              </w:rPr>
              <w:t xml:space="preserve"> ekologicznej państwa 2030</w:t>
            </w:r>
            <w:r w:rsidR="005B0173">
              <w:t xml:space="preserve"> oraz </w:t>
            </w:r>
            <w:r w:rsidR="005B0173" w:rsidRPr="005B0173">
              <w:rPr>
                <w:szCs w:val="24"/>
              </w:rPr>
              <w:t>w Polityce energetycznej Polski do 2040 r</w:t>
            </w:r>
            <w:r w:rsidR="00973C93">
              <w:rPr>
                <w:szCs w:val="24"/>
              </w:rPr>
              <w:t>.</w:t>
            </w:r>
            <w:r w:rsidRPr="005879F6">
              <w:rPr>
                <w:sz w:val="20"/>
                <w:szCs w:val="20"/>
                <w:vertAlign w:val="superscript"/>
              </w:rPr>
              <w:footnoteReference w:id="18"/>
            </w:r>
          </w:p>
          <w:p w:rsidR="00466ED9" w:rsidRPr="00824B6D" w:rsidRDefault="00302A95" w:rsidP="00466ED9">
            <w:pPr>
              <w:spacing w:after="100" w:afterAutospacing="1" w:line="240" w:lineRule="auto"/>
              <w:jc w:val="both"/>
              <w:rPr>
                <w:b/>
                <w:color w:val="0070C0"/>
              </w:rPr>
            </w:pPr>
            <w:ins w:id="108" w:author="Lukasz Malecki" w:date="2021-10-12T14:01:00Z">
              <w:r w:rsidRPr="00302A95">
                <w:rPr>
                  <w:b/>
                  <w:color w:val="0070C0"/>
                </w:rPr>
                <w:t xml:space="preserve">Działania przewidziane w obszarze wyzwań związanych </w:t>
              </w:r>
            </w:ins>
            <w:del w:id="109" w:author="Lukasz Malecki" w:date="2021-10-12T14:01:00Z">
              <w:r w:rsidR="00466ED9" w:rsidRPr="00824B6D" w:rsidDel="00302A95">
                <w:rPr>
                  <w:b/>
                  <w:color w:val="0070C0"/>
                </w:rPr>
                <w:delText xml:space="preserve">Wyzwania związane </w:delText>
              </w:r>
            </w:del>
            <w:r w:rsidR="00466ED9" w:rsidRPr="00824B6D">
              <w:rPr>
                <w:b/>
                <w:color w:val="0070C0"/>
              </w:rPr>
              <w:t xml:space="preserve">z cyfryzacją, </w:t>
            </w:r>
            <w:r w:rsidR="00B4391D">
              <w:rPr>
                <w:b/>
                <w:color w:val="0070C0"/>
              </w:rPr>
              <w:t>gospodarką</w:t>
            </w:r>
            <w:r w:rsidR="00466ED9" w:rsidRPr="00824B6D">
              <w:rPr>
                <w:b/>
                <w:color w:val="0070C0"/>
              </w:rPr>
              <w:t xml:space="preserve"> 4.0</w:t>
            </w:r>
          </w:p>
          <w:p w:rsidR="00466ED9" w:rsidRDefault="00466ED9" w:rsidP="00466ED9">
            <w:pPr>
              <w:spacing w:after="100" w:afterAutospacing="1" w:line="240" w:lineRule="auto"/>
              <w:jc w:val="both"/>
            </w:pPr>
            <w:r>
              <w:t>Zgodnie z polityką UE, w szczególności Europejskim Zielonym Ładem oraz CSR 2019 i 2020 dla Polski, a także zgodnie z priorytetami wskazanymi w Strategii Produktywności</w:t>
            </w:r>
            <w:r w:rsidR="007D29A5">
              <w:t xml:space="preserve"> 2030</w:t>
            </w:r>
            <w:r>
              <w:t xml:space="preserve">, </w:t>
            </w:r>
            <w:r w:rsidR="005879F6">
              <w:t xml:space="preserve">                 </w:t>
            </w:r>
            <w:r>
              <w:t>w Programie położony jest również nacisk na transformację cyfrową.</w:t>
            </w:r>
          </w:p>
          <w:p w:rsidR="00466ED9" w:rsidRDefault="00466ED9" w:rsidP="00466ED9">
            <w:pPr>
              <w:spacing w:line="240" w:lineRule="auto"/>
              <w:jc w:val="both"/>
              <w:rPr>
                <w:rFonts w:cs="Calibri"/>
                <w:lang w:eastAsia="pl-PL"/>
              </w:rPr>
            </w:pPr>
            <w:r>
              <w:rPr>
                <w:rFonts w:cs="Calibri"/>
                <w:lang w:eastAsia="pl-PL"/>
              </w:rPr>
              <w:t xml:space="preserve">Program skupia się zarówno na tworzeniu najbardziej zaawansowanych rozwiązań cyfrowych, jak i na zapewnieniu ich upowszechnienia i optymalnego wykorzystania w działalności gospodarczej przedsiębiorstw oraz nabyciu umiejętności niezbędnych do ich rozwijania </w:t>
            </w:r>
            <w:r w:rsidR="005879F6">
              <w:rPr>
                <w:rFonts w:cs="Calibri"/>
                <w:lang w:eastAsia="pl-PL"/>
              </w:rPr>
              <w:t xml:space="preserve">                    </w:t>
            </w:r>
            <w:r>
              <w:rPr>
                <w:rFonts w:cs="Calibri"/>
                <w:lang w:eastAsia="pl-PL"/>
              </w:rPr>
              <w:t>i korzystania z nich, by zapewniły niezbędny impuls do transformacji cyfrowej.</w:t>
            </w:r>
          </w:p>
          <w:p w:rsidR="00466ED9" w:rsidRDefault="00466ED9" w:rsidP="00466ED9">
            <w:pPr>
              <w:spacing w:line="240" w:lineRule="auto"/>
              <w:jc w:val="both"/>
              <w:rPr>
                <w:rFonts w:cs="Calibri"/>
                <w:lang w:eastAsia="pl-PL"/>
              </w:rPr>
            </w:pPr>
            <w:r>
              <w:rPr>
                <w:rFonts w:cs="Calibri"/>
                <w:lang w:eastAsia="pl-PL"/>
              </w:rPr>
              <w:t>Wykorzystany zostanie potencjał rosnącej liczby specjalistów ICT</w:t>
            </w:r>
            <w:ins w:id="110" w:author="Natalia Zaluzna" w:date="2021-09-22T16:01:00Z">
              <w:r w:rsidR="00E85F9E">
                <w:rPr>
                  <w:rStyle w:val="Odwoanieprzypisudolnego"/>
                  <w:rFonts w:cs="Calibri"/>
                  <w:lang w:eastAsia="pl-PL"/>
                </w:rPr>
                <w:footnoteReference w:id="19"/>
              </w:r>
            </w:ins>
            <w:r>
              <w:rPr>
                <w:rFonts w:cs="Calibri"/>
                <w:lang w:eastAsia="pl-PL"/>
              </w:rPr>
              <w:t xml:space="preserve"> w</w:t>
            </w:r>
            <w:r w:rsidR="002123FC">
              <w:rPr>
                <w:rFonts w:cs="Calibri"/>
                <w:lang w:eastAsia="pl-PL"/>
              </w:rPr>
              <w:t xml:space="preserve"> celu opracowywania </w:t>
            </w:r>
            <w:r w:rsidR="005879F6">
              <w:rPr>
                <w:rFonts w:cs="Calibri"/>
                <w:lang w:eastAsia="pl-PL"/>
              </w:rPr>
              <w:t xml:space="preserve">                 </w:t>
            </w:r>
            <w:r w:rsidR="002123FC">
              <w:rPr>
                <w:rFonts w:cs="Calibri"/>
                <w:lang w:eastAsia="pl-PL"/>
              </w:rPr>
              <w:t>i tworzenia</w:t>
            </w:r>
            <w:r>
              <w:rPr>
                <w:rFonts w:cs="Calibri"/>
                <w:lang w:eastAsia="pl-PL"/>
              </w:rPr>
              <w:t xml:space="preserve"> rozwiązań cyfrowych przez przedsiębiorstwa w module prac badawczo-rozwojowych i module cyfrowym w 1. Priorytecie. </w:t>
            </w:r>
            <w:ins w:id="113" w:author="Lukasz Malecki" w:date="2021-10-12T14:03:00Z">
              <w:r w:rsidR="00302A95" w:rsidRPr="00302A95">
                <w:rPr>
                  <w:rFonts w:cs="Calibri"/>
                  <w:lang w:eastAsia="pl-PL"/>
                </w:rPr>
                <w:t>Jednocześnie należy zwrócić uwagę, iż rosnąca liczba specjalistów ICT nie jest jednoznaczna z ich wystarczającą ilością. Potrzeby nadal przewyższają dostępność specjalistów pomimo ich rosnącej liczby.</w:t>
              </w:r>
              <w:r w:rsidR="00302A95">
                <w:rPr>
                  <w:rFonts w:cs="Calibri"/>
                  <w:lang w:eastAsia="pl-PL"/>
                </w:rPr>
                <w:t xml:space="preserve"> </w:t>
              </w:r>
            </w:ins>
            <w:r>
              <w:rPr>
                <w:rFonts w:cs="Calibri"/>
                <w:lang w:eastAsia="pl-PL"/>
              </w:rPr>
              <w:t>Mając na uwadze, iż zapotrzebowanie na cyfryzację wykracza poza potrzeby definiowane przez przedsiębiorców</w:t>
            </w:r>
            <w:ins w:id="114" w:author="Lukasz Malecki" w:date="2021-10-12T14:03:00Z">
              <w:r w:rsidR="00302A95">
                <w:rPr>
                  <w:rFonts w:cs="Calibri"/>
                  <w:lang w:eastAsia="pl-PL"/>
                </w:rPr>
                <w:t>,</w:t>
              </w:r>
            </w:ins>
            <w:bookmarkStart w:id="115" w:name="_GoBack"/>
            <w:bookmarkEnd w:id="115"/>
            <w:r>
              <w:rPr>
                <w:rFonts w:cs="Calibri"/>
                <w:lang w:eastAsia="pl-PL"/>
              </w:rPr>
              <w:t xml:space="preserve"> innowacyjne rozwiązania ICT będą opracowywane w ramach </w:t>
            </w:r>
            <w:proofErr w:type="spellStart"/>
            <w:r>
              <w:rPr>
                <w:rFonts w:cs="Calibri"/>
                <w:lang w:eastAsia="pl-PL"/>
              </w:rPr>
              <w:t>przedkomercyjnych</w:t>
            </w:r>
            <w:proofErr w:type="spellEnd"/>
            <w:r>
              <w:rPr>
                <w:rFonts w:cs="Calibri"/>
                <w:lang w:eastAsia="pl-PL"/>
              </w:rPr>
              <w:t xml:space="preserve"> zamówień publicznych oraz badań strategicznych kierowanych przez sektor nauki w ramach 2. Priorytetu.</w:t>
            </w:r>
          </w:p>
          <w:p w:rsidR="00466ED9" w:rsidRDefault="00466ED9" w:rsidP="00466ED9">
            <w:pPr>
              <w:spacing w:after="100" w:afterAutospacing="1" w:line="240" w:lineRule="auto"/>
              <w:jc w:val="both"/>
              <w:rPr>
                <w:rFonts w:cs="Calibri"/>
                <w:lang w:eastAsia="pl-PL"/>
              </w:rPr>
            </w:pPr>
            <w:r>
              <w:rPr>
                <w:rFonts w:cs="Calibri"/>
                <w:lang w:eastAsia="pl-PL"/>
              </w:rPr>
              <w:t>Z uwagi na obecne niedopasowanie rosnącego popytu na najnowsze technologie cyfrowe i ich podaży, Program zapewni wsparcie doradcze i inwestycyjne dla przedsiębiorstw wdrażających zaawansowane rozwiązania cyfrowe. Wsparcie doradcze oraz (w ograniczonym zakresie) inwestycyjne obejmie również przedsiębiorstwa, w szczególności M</w:t>
            </w:r>
            <w:ins w:id="116" w:author="Natalia Zaluzna" w:date="2021-09-22T16:11:00Z">
              <w:r w:rsidR="00752BCB">
                <w:rPr>
                  <w:rFonts w:cs="Calibri"/>
                  <w:lang w:eastAsia="pl-PL"/>
                </w:rPr>
                <w:t>Ś</w:t>
              </w:r>
            </w:ins>
            <w:del w:id="117" w:author="Natalia Zaluzna" w:date="2021-09-22T16:10:00Z">
              <w:r w:rsidDel="00752BCB">
                <w:rPr>
                  <w:rFonts w:cs="Calibri"/>
                  <w:lang w:eastAsia="pl-PL"/>
                </w:rPr>
                <w:delText>S</w:delText>
              </w:r>
            </w:del>
            <w:r>
              <w:rPr>
                <w:rFonts w:cs="Calibri"/>
                <w:lang w:eastAsia="pl-PL"/>
              </w:rPr>
              <w:t xml:space="preserve">P, które mają stosunkowo niską świadomość dotyczącą możliwości wykorzystania rozwiązań cyfrowych i korzyści z nich płynących. Uruchomiony zostanie system doradztwa </w:t>
            </w:r>
            <w:proofErr w:type="spellStart"/>
            <w:r>
              <w:rPr>
                <w:rFonts w:cs="Calibri"/>
                <w:lang w:eastAsia="pl-PL"/>
              </w:rPr>
              <w:t>Hubów</w:t>
            </w:r>
            <w:proofErr w:type="spellEnd"/>
            <w:r>
              <w:rPr>
                <w:rFonts w:cs="Calibri"/>
                <w:lang w:eastAsia="pl-PL"/>
              </w:rPr>
              <w:t xml:space="preserve"> Innowacji Cyfrowych (ang. </w:t>
            </w:r>
            <w:del w:id="118" w:author="Natalia Zaluzna" w:date="2021-09-22T16:13:00Z">
              <w:r w:rsidDel="00752BCB">
                <w:rPr>
                  <w:rFonts w:cs="Calibri"/>
                  <w:i/>
                  <w:lang w:eastAsia="pl-PL"/>
                </w:rPr>
                <w:delText>d</w:delText>
              </w:r>
            </w:del>
            <w:ins w:id="119" w:author="Natalia Zaluzna" w:date="2021-09-22T16:13:00Z">
              <w:r w:rsidR="00752BCB">
                <w:rPr>
                  <w:rFonts w:cs="Calibri"/>
                  <w:i/>
                  <w:lang w:eastAsia="pl-PL"/>
                </w:rPr>
                <w:t>D</w:t>
              </w:r>
            </w:ins>
            <w:r>
              <w:rPr>
                <w:rFonts w:cs="Calibri"/>
                <w:i/>
                <w:lang w:eastAsia="pl-PL"/>
              </w:rPr>
              <w:t xml:space="preserve">igital </w:t>
            </w:r>
            <w:ins w:id="120" w:author="Natalia Zaluzna" w:date="2021-09-22T16:13:00Z">
              <w:r w:rsidR="00752BCB">
                <w:rPr>
                  <w:rFonts w:cs="Calibri"/>
                  <w:i/>
                  <w:lang w:eastAsia="pl-PL"/>
                </w:rPr>
                <w:t>I</w:t>
              </w:r>
            </w:ins>
            <w:del w:id="121" w:author="Natalia Zaluzna" w:date="2021-09-22T16:13:00Z">
              <w:r w:rsidDel="00752BCB">
                <w:rPr>
                  <w:rFonts w:cs="Calibri"/>
                  <w:i/>
                  <w:lang w:eastAsia="pl-PL"/>
                </w:rPr>
                <w:delText>i</w:delText>
              </w:r>
            </w:del>
            <w:r>
              <w:rPr>
                <w:rFonts w:cs="Calibri"/>
                <w:i/>
                <w:lang w:eastAsia="pl-PL"/>
              </w:rPr>
              <w:t xml:space="preserve">nnovation </w:t>
            </w:r>
            <w:ins w:id="122" w:author="Natalia Zaluzna" w:date="2021-09-22T16:13:00Z">
              <w:r w:rsidR="00752BCB">
                <w:rPr>
                  <w:rFonts w:cs="Calibri"/>
                  <w:i/>
                  <w:lang w:eastAsia="pl-PL"/>
                </w:rPr>
                <w:t>H</w:t>
              </w:r>
            </w:ins>
            <w:del w:id="123" w:author="Natalia Zaluzna" w:date="2021-09-22T16:13:00Z">
              <w:r w:rsidDel="00752BCB">
                <w:rPr>
                  <w:rFonts w:cs="Calibri"/>
                  <w:i/>
                  <w:lang w:eastAsia="pl-PL"/>
                </w:rPr>
                <w:delText>h</w:delText>
              </w:r>
            </w:del>
            <w:r>
              <w:rPr>
                <w:rFonts w:cs="Calibri"/>
                <w:i/>
                <w:lang w:eastAsia="pl-PL"/>
              </w:rPr>
              <w:t>ub</w:t>
            </w:r>
            <w:r>
              <w:rPr>
                <w:rFonts w:cs="Calibri"/>
                <w:lang w:eastAsia="pl-PL"/>
              </w:rPr>
              <w:t>, dalej: DIH), w ramach którego odpowiednio wykwalifikowani specjaliści prezentować będą wymierne korzyści związane z transformacją oraz zagrożenia wynikające z</w:t>
            </w:r>
            <w:ins w:id="124" w:author="Natalia Zaluzna" w:date="2021-09-22T16:13:00Z">
              <w:r w:rsidR="00752BCB">
                <w:rPr>
                  <w:rFonts w:cs="Calibri"/>
                  <w:lang w:eastAsia="pl-PL"/>
                </w:rPr>
                <w:t>e</w:t>
              </w:r>
            </w:ins>
            <w:r>
              <w:rPr>
                <w:rFonts w:cs="Calibri"/>
                <w:lang w:eastAsia="pl-PL"/>
              </w:rPr>
              <w:t> zignorowania przemian globalnych</w:t>
            </w:r>
            <w:del w:id="125" w:author="Natalia Zaluzna" w:date="2021-09-22T16:13:00Z">
              <w:r w:rsidDel="00752BCB">
                <w:rPr>
                  <w:rFonts w:cs="Calibri"/>
                  <w:lang w:eastAsia="pl-PL"/>
                </w:rPr>
                <w:delText>,</w:delText>
              </w:r>
            </w:del>
            <w:ins w:id="126" w:author="Natalia Zaluzna" w:date="2021-09-22T16:13:00Z">
              <w:r w:rsidR="00752BCB">
                <w:rPr>
                  <w:rFonts w:cs="Calibri"/>
                  <w:lang w:eastAsia="pl-PL"/>
                </w:rPr>
                <w:t>. DIH</w:t>
              </w:r>
            </w:ins>
            <w:r>
              <w:rPr>
                <w:rFonts w:cs="Calibri"/>
                <w:lang w:eastAsia="pl-PL"/>
              </w:rPr>
              <w:t xml:space="preserve"> udostępnią </w:t>
            </w:r>
            <w:ins w:id="127" w:author="Natalia Zaluzna" w:date="2021-09-22T16:14:00Z">
              <w:r w:rsidR="00752BCB">
                <w:rPr>
                  <w:rFonts w:cs="Calibri"/>
                  <w:lang w:eastAsia="pl-PL"/>
                </w:rPr>
                <w:t xml:space="preserve">również </w:t>
              </w:r>
            </w:ins>
            <w:r>
              <w:rPr>
                <w:rFonts w:cs="Calibri"/>
                <w:lang w:eastAsia="pl-PL"/>
              </w:rPr>
              <w:t xml:space="preserve">infrastrukturę demonstracyjną obniżającą ryzyko inwestycyjne związane z wdrażaniem nowych technologii. Skłonność instytucji finansowych do finansowania inwestycji w tym obszarze jest niska. Szczególnie w aktywa niematerialne tj. wiedza czy zasoby danych, które dotychczasowe metody księgowe nie </w:t>
            </w:r>
            <w:r>
              <w:rPr>
                <w:rFonts w:cs="Calibri"/>
                <w:lang w:eastAsia="pl-PL"/>
              </w:rPr>
              <w:lastRenderedPageBreak/>
              <w:t xml:space="preserve">pozwalają odpowiednio wycenić, oraz których przyszła rentowność obarczona jest wysokim ryzykiem. Z tego względu wsparcie kierowane będzie na zastosowanie rozwiązań zaawansowanych technologii cyfrowych w przedsiębiorstwach zarówno w module Wdrożenia innowacji, jak i module Cyfryzacja. W przypadku rozwiązań cyfrowych, dla których sektor finansowy jest w stanie określić oraz zaakceptować ryzyko inwestycyjne, przedsiębiorcy będą mogli ubiegać się o gwarancję kredytową. Każda inwestycja będzie mogła zostać uzupełniona </w:t>
            </w:r>
            <w:r w:rsidR="005879F6">
              <w:rPr>
                <w:rFonts w:cs="Calibri"/>
                <w:lang w:eastAsia="pl-PL"/>
              </w:rPr>
              <w:t xml:space="preserve">          </w:t>
            </w:r>
            <w:r>
              <w:rPr>
                <w:rFonts w:cs="Calibri"/>
                <w:lang w:eastAsia="pl-PL"/>
              </w:rPr>
              <w:t>o rozwój zaawansowanych umiejętności cyfrowych.</w:t>
            </w:r>
          </w:p>
          <w:p w:rsidR="00466ED9" w:rsidRPr="00824B6D" w:rsidRDefault="00302A95" w:rsidP="00466ED9">
            <w:pPr>
              <w:spacing w:after="100" w:afterAutospacing="1" w:line="240" w:lineRule="auto"/>
              <w:jc w:val="both"/>
              <w:rPr>
                <w:rFonts w:cs="Calibri"/>
                <w:b/>
                <w:color w:val="0070C0"/>
                <w:lang w:eastAsia="pl-PL"/>
              </w:rPr>
            </w:pPr>
            <w:ins w:id="128" w:author="Lukasz Malecki" w:date="2021-10-12T14:01:00Z">
              <w:r w:rsidRPr="00302A95">
                <w:rPr>
                  <w:rFonts w:cs="Calibri"/>
                  <w:b/>
                  <w:color w:val="0070C0"/>
                  <w:lang w:eastAsia="pl-PL"/>
                </w:rPr>
                <w:t xml:space="preserve">Działania przewidziane w obszarze wyzwań związanych </w:t>
              </w:r>
            </w:ins>
            <w:del w:id="129" w:author="Lukasz Malecki" w:date="2021-10-12T14:01:00Z">
              <w:r w:rsidR="00466ED9" w:rsidRPr="00824B6D" w:rsidDel="00302A95">
                <w:rPr>
                  <w:rFonts w:cs="Calibri"/>
                  <w:b/>
                  <w:color w:val="0070C0"/>
                  <w:lang w:eastAsia="pl-PL"/>
                </w:rPr>
                <w:delText xml:space="preserve">Wyzwania związane </w:delText>
              </w:r>
            </w:del>
            <w:r w:rsidR="00466ED9" w:rsidRPr="00824B6D">
              <w:rPr>
                <w:rFonts w:cs="Calibri"/>
                <w:b/>
                <w:color w:val="0070C0"/>
                <w:lang w:eastAsia="pl-PL"/>
              </w:rPr>
              <w:t>z pandemią COVID-19</w:t>
            </w:r>
          </w:p>
          <w:p w:rsidR="00466ED9" w:rsidRDefault="00466ED9" w:rsidP="00466ED9">
            <w:pPr>
              <w:spacing w:after="100" w:afterAutospacing="1" w:line="240" w:lineRule="auto"/>
              <w:jc w:val="both"/>
              <w:rPr>
                <w:rFonts w:cs="Calibri"/>
                <w:lang w:eastAsia="pl-PL"/>
              </w:rPr>
            </w:pPr>
            <w:r>
              <w:rPr>
                <w:rFonts w:cs="Calibri"/>
                <w:lang w:eastAsia="pl-PL"/>
              </w:rPr>
              <w:t xml:space="preserve">Odpowiedzią na wyzwania wynikające z konieczności odbudowy gospodarki po pandemii oraz zwiększania jej odporności są przede wszystkim działania wspierające transformację zieloną </w:t>
            </w:r>
            <w:r w:rsidR="005879F6">
              <w:rPr>
                <w:rFonts w:cs="Calibri"/>
                <w:lang w:eastAsia="pl-PL"/>
              </w:rPr>
              <w:t xml:space="preserve">             </w:t>
            </w:r>
            <w:r>
              <w:rPr>
                <w:rFonts w:cs="Calibri"/>
                <w:lang w:eastAsia="pl-PL"/>
              </w:rPr>
              <w:t xml:space="preserve">i cyfrową, opisane powyżej. Zwiększaniu odporności sprzyjać będzie także wykorzystanie nowych rozwiązań w gospodarce (wsparcie dla całości procesu innowacyjnego przewidziane </w:t>
            </w:r>
            <w:r w:rsidR="005879F6">
              <w:rPr>
                <w:rFonts w:cs="Calibri"/>
                <w:lang w:eastAsia="pl-PL"/>
              </w:rPr>
              <w:t xml:space="preserve">          </w:t>
            </w:r>
            <w:r>
              <w:rPr>
                <w:rFonts w:cs="Calibri"/>
                <w:lang w:eastAsia="pl-PL"/>
              </w:rPr>
              <w:t>w 1. Priorytecie FENG), dzięki którym przedsiębiorstwa będą potrafiły szybciej zmieniać swoją działalność, wprowadzając nowe technologie, produkty i usługi. Dodatkowo, program przewiduje opcjonalne wsparcie bieżącej działalności dla przedsiębiorstw w przypadku nasilenia kryzysu związanego z pandemią.</w:t>
            </w:r>
          </w:p>
          <w:p w:rsidR="005879F6" w:rsidRDefault="005879F6" w:rsidP="00466ED9">
            <w:pPr>
              <w:spacing w:after="100" w:afterAutospacing="1" w:line="240" w:lineRule="auto"/>
              <w:jc w:val="both"/>
              <w:rPr>
                <w:rFonts w:cs="Calibri"/>
                <w:lang w:eastAsia="pl-PL"/>
              </w:rPr>
            </w:pPr>
          </w:p>
          <w:p w:rsidR="00466ED9" w:rsidRPr="00824B6D" w:rsidRDefault="00302A95" w:rsidP="00466ED9">
            <w:pPr>
              <w:spacing w:after="100" w:afterAutospacing="1" w:line="240" w:lineRule="auto"/>
              <w:jc w:val="both"/>
              <w:rPr>
                <w:rFonts w:cs="Calibri"/>
                <w:b/>
                <w:color w:val="0070C0"/>
                <w:lang w:eastAsia="pl-PL"/>
              </w:rPr>
            </w:pPr>
            <w:ins w:id="130" w:author="Lukasz Malecki" w:date="2021-10-12T14:01:00Z">
              <w:r w:rsidRPr="00302A95">
                <w:rPr>
                  <w:rFonts w:cs="Calibri"/>
                  <w:b/>
                  <w:color w:val="0070C0"/>
                  <w:lang w:eastAsia="pl-PL"/>
                </w:rPr>
                <w:t xml:space="preserve">Działania przewidziane w obszarze wyzwań związanych </w:t>
              </w:r>
            </w:ins>
            <w:del w:id="131" w:author="Lukasz Malecki" w:date="2021-10-12T14:01:00Z">
              <w:r w:rsidR="00466ED9" w:rsidRPr="00824B6D" w:rsidDel="00302A95">
                <w:rPr>
                  <w:rFonts w:cs="Calibri"/>
                  <w:b/>
                  <w:color w:val="0070C0"/>
                  <w:lang w:eastAsia="pl-PL"/>
                </w:rPr>
                <w:delText xml:space="preserve">Wyzwania związane </w:delText>
              </w:r>
            </w:del>
            <w:r w:rsidR="00466ED9" w:rsidRPr="00824B6D">
              <w:rPr>
                <w:rFonts w:cs="Calibri"/>
                <w:b/>
                <w:color w:val="0070C0"/>
                <w:lang w:eastAsia="pl-PL"/>
              </w:rPr>
              <w:t>z rozwojem regionalnym</w:t>
            </w:r>
          </w:p>
          <w:p w:rsidR="00466ED9" w:rsidRDefault="00466ED9" w:rsidP="00466ED9">
            <w:pPr>
              <w:spacing w:after="100" w:afterAutospacing="1" w:line="240" w:lineRule="auto"/>
              <w:jc w:val="both"/>
            </w:pPr>
            <w:r>
              <w:rPr>
                <w:b/>
                <w:bCs/>
              </w:rPr>
              <w:t>Program realizowany będzie na obszarze całej Polski, dlatego jego efekty należy rozpatrywać przez pryzmat wszystkich typów Obszarów Strategicznej Interwencji (dalej: OSI),</w:t>
            </w:r>
            <w:r>
              <w:t xml:space="preserve"> niemniej OSI mogą być w wybranych konkursach dedykowane szczególne preferencje, w tym miastom średnim tracącym funkcje społeczno-gospodarcze oraz obszarom zagrożonym trwałą marginalizacją. Ponadto, w Programie przewidziano instrumenty, których rolą jest zmniejszanie różnic w innowacyjności pomiędzy polskimi regionami, przekazywanie doświadczeń dotyczących wsparcia B+R+I między instytucjami krajowymi i regionalnymi oraz wspólne uczenie się, w jaki sposób doskonalić ekosystemy innowacji.</w:t>
            </w:r>
          </w:p>
          <w:p w:rsidR="00466ED9" w:rsidRPr="00824B6D" w:rsidRDefault="00466ED9" w:rsidP="00466ED9">
            <w:pPr>
              <w:spacing w:after="100" w:afterAutospacing="1" w:line="240" w:lineRule="auto"/>
              <w:jc w:val="both"/>
              <w:rPr>
                <w:b/>
                <w:color w:val="0070C0"/>
              </w:rPr>
            </w:pPr>
            <w:r w:rsidRPr="00824B6D">
              <w:rPr>
                <w:rFonts w:cs="Calibri"/>
                <w:b/>
                <w:color w:val="0070C0"/>
                <w:lang w:eastAsia="pl-PL"/>
              </w:rPr>
              <w:t>Podejście do wyboru formy wsparcia w FENG</w:t>
            </w:r>
          </w:p>
          <w:p w:rsidR="00466ED9" w:rsidRDefault="00466ED9" w:rsidP="00466ED9">
            <w:pPr>
              <w:spacing w:after="100" w:afterAutospacing="1" w:line="240" w:lineRule="auto"/>
              <w:jc w:val="both"/>
              <w:rPr>
                <w:szCs w:val="24"/>
              </w:rPr>
            </w:pPr>
            <w:r>
              <w:rPr>
                <w:szCs w:val="24"/>
              </w:rPr>
              <w:t xml:space="preserve">Dla projektów, których jedynym lub zasadniczym elementem jest B+R, w Programie przewidziano wsparcie dotacyjne. Instrumenty finansowe (niezależnie od ich formy) nie są adekwatnym sposobem finansowania przedsięwzięć, które wymagają dopracowania technologii na tyle, aby mogła ona osiągnąć gotowość rynkową (co do zasady </w:t>
            </w:r>
            <w:r w:rsidRPr="00AF6BB5">
              <w:rPr>
                <w:szCs w:val="24"/>
              </w:rPr>
              <w:t>TRL 9</w:t>
            </w:r>
            <w:r>
              <w:rPr>
                <w:szCs w:val="24"/>
              </w:rPr>
              <w:t>). Takie projekty należą do najtrudniejszych i obarczonych najwyższym poziomem ryzyka, dla których często, w związku z tym, brakuje finansowania rynkowego. Powinny być one zatem wspierane z wykorzystaniem finansowania bezzwrotnego. Dotyczy to w szczególności projektów B+R, które mogą w przyszłości być źródłem dochodów dla przedsiębiorcy, jeśli proces badawczy zostanie zakończony powodzeniem, a jego efekty skutecznie wdrożone, jednak poziom ryzyka identyfikowanego na etapie podejmowania decyzji o rozpoczęciu badań w wielu przypadkach powstrzymuje przedsiębiorców przed aktywnością w tym obszarze. W konsekwencji, zamiast działań B+R, firmy wybierają bezpieczniejsze, mniej ryzykowne sposoby na poprawę swojej konkurencyjności. Zaletą wsparcia dotacyjnego w szeroko rozumianym obszarze B+R jest wywieranie efektu zachęty znacznie silniejszego niż w przypadku zastosowania instrumentów zwrotnych,</w:t>
            </w:r>
            <w:r>
              <w:t xml:space="preserve"> </w:t>
            </w:r>
            <w:r>
              <w:rPr>
                <w:szCs w:val="24"/>
              </w:rPr>
              <w:t xml:space="preserve">co przełoży się na silny impuls rozwojowy dla gospodarki.     </w:t>
            </w:r>
          </w:p>
          <w:p w:rsidR="00466ED9" w:rsidRDefault="00466ED9" w:rsidP="00466ED9">
            <w:pPr>
              <w:spacing w:after="100" w:afterAutospacing="1" w:line="240" w:lineRule="auto"/>
              <w:jc w:val="both"/>
            </w:pPr>
            <w:r>
              <w:rPr>
                <w:b/>
              </w:rPr>
              <w:t>Instrumenty finansowe</w:t>
            </w:r>
            <w:r>
              <w:t xml:space="preserve"> zaprojektowane w Programie odpowiadają na niedoskonałość rynku </w:t>
            </w:r>
            <w:r>
              <w:lastRenderedPageBreak/>
              <w:t>zapewniając finansowanie przedsiębiorstwom, które mają trudności z uzyskaniem środków ze źródeł prywatnych, jednak w przedsięwzięciach, w których poziom ryzyka jest możliwy do oszacowania z użyciem narzędzi stosowanych na rynku. Należy wskazać, że do realizacji instrumentów finansowych angażowany jest potencjał podmiotów prywatnych (finansowy oraz kompetencje do wyboru i monitorowania inwestycji), zatem zastosowanie takich instrumentów możliwe jest tylko w przypadkach, w których rynek jest w stanie ocenić inwestycję, w tym oszacować prawdopodobieństwo jej powodzenia.</w:t>
            </w:r>
          </w:p>
          <w:p w:rsidR="00466ED9" w:rsidRDefault="00466ED9" w:rsidP="00466ED9">
            <w:pPr>
              <w:spacing w:after="100" w:afterAutospacing="1" w:line="240" w:lineRule="auto"/>
              <w:jc w:val="both"/>
            </w:pPr>
            <w:r>
              <w:t xml:space="preserve">W Programie wykorzystane będzie również łączenie i rozliczanie w ramach jednej operacji wsparcia w formie instrumentu finansowego oraz dotacji, zgodnie z możliwościami, jakie stwarza rozporządzenie ogólne. Takie łączenie pozwoli na zmniejszenie poziomu ryzyka dla przedsiębiorców, a tym samym ma zwiększyć ich skłonność do realizacji innowacyjnych projektów. Finansowanie części wydatków w projekcie w formie bezzwrotnej ma również wpłynąć na zwiększenie wkładu finansowego ze strony inwestorów prywatnych (projekty finansowane częściowo w formie dotacji, ze zmniejszonym poziomem ryzyka, dla inwestorów oznaczają szansę na uzyskanie wyższego zwrotu z zaangażowanych środków).  </w:t>
            </w:r>
          </w:p>
          <w:p w:rsidR="00466ED9" w:rsidRDefault="00466ED9" w:rsidP="00466ED9">
            <w:pPr>
              <w:spacing w:after="100" w:afterAutospacing="1" w:line="240" w:lineRule="auto"/>
              <w:jc w:val="both"/>
            </w:pPr>
            <w:r>
              <w:t>Działania na rzecz młodych innowacyjnych spółek, zgodnie z diagnozą i rekomendacjami wynikającymi z analizy ex-</w:t>
            </w:r>
            <w:proofErr w:type="spellStart"/>
            <w:r>
              <w:t>ante</w:t>
            </w:r>
            <w:proofErr w:type="spellEnd"/>
            <w:r>
              <w:t xml:space="preserve"> instrumentów finansowych Programu, mają być realizowane </w:t>
            </w:r>
            <w:r w:rsidR="005879F6">
              <w:t xml:space="preserve">           </w:t>
            </w:r>
            <w:r>
              <w:t xml:space="preserve">w dużym stopniu przez wykorzystanie zwrotnych form finansowania. Analiza ta wykazała, że jest w Polsce grupa przedsiębiorstw, która znajduje się w tzw. luce finansowej, tj. nie mają dostępu do finansowania zewnętrznego na rynku (ze względu na zbyt wczesny etap rozwoju i/lub zbyt duże ryzyko związane z finansowaniem tego typu podmiotów). Poziom dostępności zewnętrznych źródeł finansowania regulowany jest siłami rynkowymi, przy czym specyfika rynków finansowych powoduje, że procesy dostosowywania się popytu na kapitał do jego podaży okazują się w dużej mierze niedoskonałe. Powodowane jest to różnymi procesami będącymi efektem powszechnie występującego zjawiska tzw. asymetrii informacji pomiędzy dawcą </w:t>
            </w:r>
            <w:r w:rsidR="005879F6">
              <w:t xml:space="preserve">            </w:t>
            </w:r>
            <w:r>
              <w:t xml:space="preserve">a biorcą finansowania. </w:t>
            </w:r>
          </w:p>
          <w:p w:rsidR="00466ED9" w:rsidRPr="00F23641" w:rsidRDefault="00466ED9" w:rsidP="003C21F6">
            <w:pPr>
              <w:spacing w:before="0" w:after="0" w:line="240" w:lineRule="auto"/>
              <w:jc w:val="both"/>
              <w:rPr>
                <w:szCs w:val="24"/>
                <w:lang w:eastAsia="pl-PL"/>
              </w:rPr>
            </w:pPr>
            <w:r>
              <w:t xml:space="preserve">Instrumenty finansowe, choć pełnią istotną rolę w finansowaniu innowacji, mają także swoje ograniczenia. Finansowanie kapitałowe zapewniane przez fundusze venture </w:t>
            </w:r>
            <w:proofErr w:type="spellStart"/>
            <w:r>
              <w:t>capital</w:t>
            </w:r>
            <w:proofErr w:type="spellEnd"/>
            <w:r>
              <w:t>/</w:t>
            </w:r>
            <w:proofErr w:type="spellStart"/>
            <w:r>
              <w:t>corporate</w:t>
            </w:r>
            <w:proofErr w:type="spellEnd"/>
            <w:r>
              <w:t xml:space="preserve"> venture </w:t>
            </w:r>
            <w:proofErr w:type="spellStart"/>
            <w:r>
              <w:t>capital</w:t>
            </w:r>
            <w:proofErr w:type="spellEnd"/>
            <w:r>
              <w:t xml:space="preserve"> lub aniołów biznesu jest drogim rodzajem finansowania z punktu widzenia przedsiębiorcy (w szczególności w sytuacji, gdy spółka odniesie znaczący sukces i okaże się, </w:t>
            </w:r>
            <w:r w:rsidR="005879F6">
              <w:t xml:space="preserve">         </w:t>
            </w:r>
            <w:r>
              <w:t xml:space="preserve">że wartość udziałów objętych przez inwestora kapitałowego jest wielokrotnie większa niż </w:t>
            </w:r>
            <w:r w:rsidR="005879F6">
              <w:t xml:space="preserve">               </w:t>
            </w:r>
            <w:r>
              <w:t>w momencie ich objęcia). Ponadto, ze względu na duże oczekiwana inwestorów co do zysków</w:t>
            </w:r>
            <w:r w:rsidR="005879F6">
              <w:t xml:space="preserve">         </w:t>
            </w:r>
            <w:r>
              <w:t xml:space="preserve"> z inwestycji, jest ono dostępne tylko dla relatywnie wąskiej grupy innowacyjnych przedsiębiorstw, które w ocenie inwestorów mają szansę na co najmniej kilkukrotne zwiększenie swojej wartości w krótkiej/średniej perspektywie czasowej. Finansowanie dłużne z kolei jest możliwe do wykorzystania innowacji przez firmy, które w ocenie podmiotów sektora finansowego mają zdolność do zaciągnięcia długu oraz gotowe są przyjąć dodatkowe ryzyko związane z zwiększeniem zadłużenia firmy.</w:t>
            </w:r>
          </w:p>
        </w:tc>
      </w:tr>
    </w:tbl>
    <w:p w:rsidR="00944A95" w:rsidRPr="0060392D" w:rsidRDefault="00944A95" w:rsidP="00944A95">
      <w:pPr>
        <w:pStyle w:val="Text1"/>
      </w:pPr>
      <w:r w:rsidRPr="0060392D">
        <w:lastRenderedPageBreak/>
        <w:t>W odniesieniu</w:t>
      </w:r>
      <w:r w:rsidR="00076C1E" w:rsidRPr="0060392D">
        <w:t xml:space="preserve"> do </w:t>
      </w:r>
      <w:r w:rsidRPr="0060392D">
        <w:t>celu „Inwestycje na rzecz zatrudnienia</w:t>
      </w:r>
      <w:r w:rsidR="00076C1E" w:rsidRPr="0060392D">
        <w:t xml:space="preserve"> i </w:t>
      </w:r>
      <w:r w:rsidRPr="0060392D">
        <w:t>wzrostu”:</w:t>
      </w:r>
    </w:p>
    <w:p w:rsidR="00944A95" w:rsidRPr="0060392D" w:rsidRDefault="00944A95" w:rsidP="00DC49B7">
      <w:r w:rsidRPr="0060392D">
        <w:t>Tabela 1</w:t>
      </w:r>
    </w:p>
    <w:tbl>
      <w:tblPr>
        <w:tblStyle w:val="Tabela-Siatka"/>
        <w:tblW w:w="0" w:type="auto"/>
        <w:tblLook w:val="04A0" w:firstRow="1" w:lastRow="0" w:firstColumn="1" w:lastColumn="0" w:noHBand="0" w:noVBand="1"/>
      </w:tblPr>
      <w:tblGrid>
        <w:gridCol w:w="2217"/>
        <w:gridCol w:w="2299"/>
        <w:gridCol w:w="5338"/>
      </w:tblGrid>
      <w:tr w:rsidR="00944A95" w:rsidRPr="0060392D" w:rsidTr="00654A5F">
        <w:tc>
          <w:tcPr>
            <w:tcW w:w="2217" w:type="dxa"/>
            <w:vAlign w:val="center"/>
          </w:tcPr>
          <w:p w:rsidR="00944A95" w:rsidRPr="0060392D" w:rsidRDefault="00944A95" w:rsidP="00251472">
            <w:pPr>
              <w:spacing w:before="60" w:after="60" w:line="240" w:lineRule="auto"/>
              <w:jc w:val="center"/>
            </w:pPr>
            <w:r w:rsidRPr="0060392D">
              <w:t>Cel polityki lub cel szczegółowy FST</w:t>
            </w:r>
          </w:p>
        </w:tc>
        <w:tc>
          <w:tcPr>
            <w:tcW w:w="2299" w:type="dxa"/>
            <w:vAlign w:val="center"/>
          </w:tcPr>
          <w:p w:rsidR="00944A95" w:rsidRPr="0060392D" w:rsidRDefault="00944A95" w:rsidP="00251472">
            <w:pPr>
              <w:spacing w:before="60" w:after="60" w:line="240" w:lineRule="auto"/>
              <w:jc w:val="center"/>
            </w:pPr>
            <w:r w:rsidRPr="0060392D">
              <w:t>Cel szczegółowy lub odrębny priorytet</w:t>
            </w:r>
            <w:r w:rsidRPr="0060392D">
              <w:rPr>
                <w:b/>
                <w:bCs/>
                <w:vertAlign w:val="superscript"/>
              </w:rPr>
              <w:t>*</w:t>
            </w:r>
          </w:p>
        </w:tc>
        <w:tc>
          <w:tcPr>
            <w:tcW w:w="5338" w:type="dxa"/>
            <w:vAlign w:val="center"/>
          </w:tcPr>
          <w:p w:rsidR="00944A95" w:rsidRPr="0060392D" w:rsidRDefault="00944A95" w:rsidP="00251472">
            <w:pPr>
              <w:spacing w:before="60" w:after="60" w:line="240" w:lineRule="auto"/>
              <w:jc w:val="center"/>
            </w:pPr>
            <w:r w:rsidRPr="0060392D">
              <w:t>Uzasadnienie (podsumowanie)</w:t>
            </w:r>
          </w:p>
        </w:tc>
      </w:tr>
      <w:tr w:rsidR="00944A95" w:rsidRPr="0060392D" w:rsidTr="00654A5F">
        <w:tc>
          <w:tcPr>
            <w:tcW w:w="2217" w:type="dxa"/>
          </w:tcPr>
          <w:p w:rsidR="00944A95" w:rsidRPr="0060392D" w:rsidRDefault="00F23641" w:rsidP="00F23641">
            <w:pPr>
              <w:spacing w:before="60" w:after="60" w:line="240" w:lineRule="auto"/>
              <w:jc w:val="center"/>
            </w:pPr>
            <w:r>
              <w:rPr>
                <w:rFonts w:eastAsia="Times New Roman"/>
                <w:b/>
                <w:bCs/>
                <w:iCs/>
                <w:szCs w:val="24"/>
              </w:rPr>
              <w:t>CP1</w:t>
            </w:r>
          </w:p>
        </w:tc>
        <w:tc>
          <w:tcPr>
            <w:tcW w:w="2299" w:type="dxa"/>
          </w:tcPr>
          <w:p w:rsidR="00F23641" w:rsidRDefault="00F23641" w:rsidP="00F23641">
            <w:pPr>
              <w:jc w:val="center"/>
              <w:rPr>
                <w:rFonts w:eastAsia="Times New Roman"/>
                <w:b/>
                <w:bCs/>
                <w:szCs w:val="24"/>
              </w:rPr>
            </w:pPr>
            <w:r>
              <w:rPr>
                <w:rFonts w:eastAsia="Times New Roman"/>
                <w:b/>
                <w:bCs/>
                <w:szCs w:val="24"/>
              </w:rPr>
              <w:t>SO1</w:t>
            </w:r>
          </w:p>
          <w:p w:rsidR="00F23641" w:rsidRDefault="00F23641" w:rsidP="00F23641">
            <w:pPr>
              <w:jc w:val="center"/>
              <w:rPr>
                <w:rFonts w:eastAsia="Times New Roman"/>
                <w:bCs/>
                <w:i/>
                <w:szCs w:val="24"/>
                <w:shd w:val="clear" w:color="auto" w:fill="FFFF00"/>
              </w:rPr>
            </w:pPr>
            <w:r>
              <w:rPr>
                <w:rFonts w:eastAsia="Times New Roman"/>
                <w:bCs/>
                <w:i/>
                <w:szCs w:val="24"/>
              </w:rPr>
              <w:lastRenderedPageBreak/>
              <w:t>(cel szczegółowy 1)</w:t>
            </w:r>
          </w:p>
          <w:p w:rsidR="00944A95" w:rsidRPr="0060392D" w:rsidRDefault="00944A95" w:rsidP="00251472">
            <w:pPr>
              <w:spacing w:before="60" w:after="60" w:line="240" w:lineRule="auto"/>
            </w:pPr>
          </w:p>
        </w:tc>
        <w:tc>
          <w:tcPr>
            <w:tcW w:w="5338" w:type="dxa"/>
          </w:tcPr>
          <w:p w:rsidR="00944A95" w:rsidRDefault="00944A95" w:rsidP="00ED2686">
            <w:pPr>
              <w:spacing w:before="60" w:after="60" w:line="240" w:lineRule="auto"/>
              <w:jc w:val="both"/>
            </w:pPr>
            <w:r w:rsidRPr="0060392D">
              <w:lastRenderedPageBreak/>
              <w:t>[2 000 na każdy cel szczegółowy lub odrębny priorytet EFS+ lub cel szczegółowy FST]</w:t>
            </w:r>
          </w:p>
          <w:p w:rsidR="00F23641" w:rsidRPr="00337974" w:rsidRDefault="00F23641" w:rsidP="00ED2686">
            <w:pPr>
              <w:spacing w:before="0" w:line="240" w:lineRule="auto"/>
              <w:jc w:val="both"/>
              <w:rPr>
                <w:color w:val="0070C0"/>
              </w:rPr>
            </w:pPr>
            <w:r w:rsidRPr="00337974">
              <w:rPr>
                <w:b/>
                <w:color w:val="0070C0"/>
              </w:rPr>
              <w:t>Uszczegółowienie dla SO1:</w:t>
            </w:r>
            <w:r w:rsidRPr="00337974">
              <w:rPr>
                <w:color w:val="0070C0"/>
              </w:rPr>
              <w:t xml:space="preserve"> </w:t>
            </w:r>
          </w:p>
          <w:p w:rsidR="00F23641" w:rsidRPr="00337974" w:rsidRDefault="00F23641" w:rsidP="00ED2686">
            <w:pPr>
              <w:spacing w:before="0" w:line="240" w:lineRule="auto"/>
              <w:jc w:val="both"/>
              <w:rPr>
                <w:i/>
                <w:color w:val="0070C0"/>
              </w:rPr>
            </w:pPr>
            <w:r w:rsidRPr="00337974">
              <w:rPr>
                <w:i/>
                <w:color w:val="0070C0"/>
              </w:rPr>
              <w:lastRenderedPageBreak/>
              <w:t>rozwijanie i wzmacnianie zdolności badawczych i innowacyjnych oraz wykorzystywanie zaawansowanych technologii</w:t>
            </w:r>
          </w:p>
          <w:p w:rsidR="00236596" w:rsidRPr="00236596" w:rsidRDefault="00236596" w:rsidP="00236596">
            <w:pPr>
              <w:spacing w:before="0" w:line="240" w:lineRule="auto"/>
              <w:jc w:val="both"/>
              <w:rPr>
                <w:iCs/>
              </w:rPr>
            </w:pPr>
            <w:r w:rsidRPr="00236596">
              <w:t xml:space="preserve">W celu poprawy sytuacji w obszarze innowacyjności polskiej gospodarki, niezbędne jest zwiększenie aktywności badawczej oraz innowacyjnej przedsiębiorstw oraz zaaktywizowanie współpracy pomiędzy sektorem przedsiębiorstw oraz nauki. Polskie przedsiębiorstwa powinny również zwiększyć wykorzystanie nowoczesnych rozwiązań technologicznych, głównie </w:t>
            </w:r>
            <w:r w:rsidRPr="00236596">
              <w:rPr>
                <w:iCs/>
              </w:rPr>
              <w:t xml:space="preserve">zielonych i cyfrowych technologii, co pozwoli lepiej przygotować się na globalne wyzwania. </w:t>
            </w:r>
            <w:r w:rsidRPr="00236596">
              <w:t>Ponadto niezbędny jest rozwój kompetencji wspomagających przedsiębiorstwa oraz organizacje badawcze w ww. obszarach</w:t>
            </w:r>
            <w:r w:rsidRPr="00236596">
              <w:rPr>
                <w:iCs/>
              </w:rPr>
              <w:t>.</w:t>
            </w:r>
          </w:p>
          <w:p w:rsidR="00236596" w:rsidRPr="00236596" w:rsidRDefault="00236596" w:rsidP="00236596">
            <w:pPr>
              <w:spacing w:before="0" w:line="240" w:lineRule="auto"/>
              <w:jc w:val="both"/>
            </w:pPr>
            <w:r w:rsidRPr="00236596">
              <w:rPr>
                <w:b/>
              </w:rPr>
              <w:t>Wsparcie w ramach SO1 w 1</w:t>
            </w:r>
            <w:ins w:id="132" w:author="Lukasz Malecki" w:date="2021-10-12T09:59:00Z">
              <w:r w:rsidR="00AF6BB5">
                <w:rPr>
                  <w:b/>
                </w:rPr>
                <w:t>.</w:t>
              </w:r>
            </w:ins>
            <w:r w:rsidRPr="00236596">
              <w:rPr>
                <w:b/>
              </w:rPr>
              <w:t xml:space="preserve"> Priorytecie skoncentrowane jest na obszarze B+R przedsięb</w:t>
            </w:r>
            <w:r>
              <w:rPr>
                <w:b/>
              </w:rPr>
              <w:t xml:space="preserve">iorstw i ich konsorcjów, w tym </w:t>
            </w:r>
            <w:r w:rsidRPr="00236596">
              <w:rPr>
                <w:b/>
              </w:rPr>
              <w:t>z udziałem organizacji badawczych</w:t>
            </w:r>
            <w:r w:rsidRPr="00236596">
              <w:t xml:space="preserve">. Uzupełnieniem tych działań jest wsparcie infrastruktury badawczej, wdrożeń wyników prac B+R, wprowadzanie innowacji, umiędzynarodowienia działalności przedsiębiorstw, ochrony własności intelektualnej, </w:t>
            </w:r>
            <w:r w:rsidR="005879F6">
              <w:br/>
            </w:r>
            <w:r w:rsidRPr="00236596">
              <w:t xml:space="preserve">w tym własności przemysłowej. </w:t>
            </w:r>
          </w:p>
          <w:p w:rsidR="00236596" w:rsidRPr="00236596" w:rsidRDefault="00236596" w:rsidP="00236596">
            <w:pPr>
              <w:spacing w:before="0" w:line="240" w:lineRule="auto"/>
              <w:jc w:val="both"/>
            </w:pPr>
            <w:r w:rsidRPr="00236596">
              <w:rPr>
                <w:b/>
              </w:rPr>
              <w:t>Realizacja instrumentów w ramach SO1 w 2</w:t>
            </w:r>
            <w:ins w:id="133" w:author="Lukasz Malecki" w:date="2021-10-12T09:59:00Z">
              <w:r w:rsidR="00AF6BB5">
                <w:rPr>
                  <w:b/>
                </w:rPr>
                <w:t>.</w:t>
              </w:r>
            </w:ins>
            <w:r w:rsidRPr="00236596">
              <w:rPr>
                <w:b/>
              </w:rPr>
              <w:t xml:space="preserve"> Priorytecie koncentruje się na budowaniu otoczenia sprzyjającego wzrostowi innowacji.</w:t>
            </w:r>
            <w:r w:rsidRPr="00236596">
              <w:t xml:space="preserve"> Wsparcie w tym obszarze skupia się na ułatwianiu wdrażania inicjatyw i projektów opartych </w:t>
            </w:r>
            <w:r w:rsidR="005879F6">
              <w:t xml:space="preserve">                         </w:t>
            </w:r>
            <w:r w:rsidRPr="00236596">
              <w:t>o współpracę nauki i biznesu w celu umożliwienia szerszej komercjalizacji wyników badań naukowych.</w:t>
            </w:r>
          </w:p>
          <w:p w:rsidR="00236596" w:rsidRPr="00236596" w:rsidRDefault="00236596" w:rsidP="00236596">
            <w:pPr>
              <w:spacing w:before="0" w:line="240" w:lineRule="auto"/>
              <w:jc w:val="both"/>
            </w:pPr>
            <w:r w:rsidRPr="00236596">
              <w:t>Wsparcie skierowane zostanie przede wszystkim do przedsiębiorstw z sektora MŚP.</w:t>
            </w:r>
            <w:r w:rsidRPr="00236596">
              <w:rPr>
                <w:b/>
                <w:bCs/>
              </w:rPr>
              <w:t xml:space="preserve"> </w:t>
            </w:r>
            <w:r w:rsidRPr="00236596">
              <w:t xml:space="preserve">Pomimo większych możliwości finansowych przedsiębiorstw dużych, konieczne jest jednak wsparcie publiczne także tego sektora, tak by ukierunkować jego rozwój na działalność badawczo-rozwojową i innowacyjną. Wynika to z </w:t>
            </w:r>
            <w:r w:rsidRPr="00236596">
              <w:rPr>
                <w:bCs/>
              </w:rPr>
              <w:t>niskiej aktywności dużych przedsiębiorstw w Polsce, na tle pozostałych państw UE, w realizacji projektów B+R i innowacyjnych</w:t>
            </w:r>
            <w:del w:id="134" w:author="Lukasz Malecki" w:date="2021-10-12T09:57:00Z">
              <w:r w:rsidRPr="00236596" w:rsidDel="00AF6BB5">
                <w:rPr>
                  <w:vertAlign w:val="superscript"/>
                </w:rPr>
                <w:footnoteRef/>
              </w:r>
            </w:del>
            <w:r w:rsidRPr="00236596">
              <w:rPr>
                <w:bCs/>
              </w:rPr>
              <w:t xml:space="preserve">. </w:t>
            </w:r>
          </w:p>
          <w:p w:rsidR="00F23641" w:rsidRPr="0060392D" w:rsidRDefault="00236596" w:rsidP="00ED2686">
            <w:pPr>
              <w:spacing w:before="60" w:after="60" w:line="240" w:lineRule="auto"/>
              <w:jc w:val="both"/>
            </w:pPr>
            <w:r w:rsidRPr="00236596">
              <w:t>Intensywność wsparcia udzielanego przedsiębior</w:t>
            </w:r>
            <w:r>
              <w:t xml:space="preserve">stwom będzie malała wraz z jego </w:t>
            </w:r>
            <w:r w:rsidRPr="00236596">
              <w:t xml:space="preserve">wielkością, w celu stworzenia jak najbardziej sprzyjających warunków dla MŚP. </w:t>
            </w:r>
          </w:p>
        </w:tc>
      </w:tr>
      <w:tr w:rsidR="00F23641" w:rsidRPr="0060392D" w:rsidTr="00654A5F">
        <w:tc>
          <w:tcPr>
            <w:tcW w:w="2217" w:type="dxa"/>
          </w:tcPr>
          <w:p w:rsidR="00F23641" w:rsidRDefault="00F23641" w:rsidP="00F23641">
            <w:pPr>
              <w:spacing w:before="60" w:after="60" w:line="240" w:lineRule="auto"/>
              <w:jc w:val="center"/>
              <w:rPr>
                <w:rFonts w:eastAsia="Times New Roman"/>
                <w:b/>
                <w:bCs/>
                <w:iCs/>
                <w:szCs w:val="24"/>
              </w:rPr>
            </w:pPr>
          </w:p>
        </w:tc>
        <w:tc>
          <w:tcPr>
            <w:tcW w:w="2299" w:type="dxa"/>
          </w:tcPr>
          <w:p w:rsidR="00F23641" w:rsidRDefault="00F23641" w:rsidP="00F23641">
            <w:pPr>
              <w:jc w:val="center"/>
              <w:rPr>
                <w:rFonts w:eastAsia="Times New Roman"/>
                <w:b/>
                <w:bCs/>
                <w:szCs w:val="24"/>
              </w:rPr>
            </w:pPr>
            <w:r>
              <w:rPr>
                <w:rFonts w:eastAsia="Times New Roman"/>
                <w:b/>
                <w:bCs/>
                <w:szCs w:val="24"/>
              </w:rPr>
              <w:t>SO3</w:t>
            </w:r>
          </w:p>
          <w:p w:rsidR="00F23641" w:rsidRDefault="00F23641" w:rsidP="00F23641">
            <w:pPr>
              <w:jc w:val="center"/>
              <w:rPr>
                <w:rFonts w:eastAsia="Times New Roman"/>
                <w:bCs/>
                <w:i/>
                <w:szCs w:val="24"/>
              </w:rPr>
            </w:pPr>
            <w:r>
              <w:rPr>
                <w:rFonts w:eastAsia="Times New Roman"/>
                <w:bCs/>
                <w:i/>
                <w:szCs w:val="24"/>
              </w:rPr>
              <w:t>(cel szczegółowy 3)</w:t>
            </w:r>
          </w:p>
          <w:p w:rsidR="006E1C2C" w:rsidRDefault="006E1C2C" w:rsidP="00F23641">
            <w:pPr>
              <w:jc w:val="center"/>
              <w:rPr>
                <w:rFonts w:eastAsia="Times New Roman"/>
                <w:bCs/>
                <w:i/>
                <w:szCs w:val="24"/>
                <w:shd w:val="clear" w:color="auto" w:fill="FFFF00"/>
              </w:rPr>
            </w:pPr>
          </w:p>
          <w:p w:rsidR="00F23641" w:rsidRDefault="00F23641" w:rsidP="00F23641">
            <w:pPr>
              <w:jc w:val="center"/>
              <w:rPr>
                <w:rFonts w:eastAsia="Times New Roman"/>
                <w:b/>
                <w:bCs/>
                <w:szCs w:val="24"/>
              </w:rPr>
            </w:pPr>
          </w:p>
        </w:tc>
        <w:tc>
          <w:tcPr>
            <w:tcW w:w="5338" w:type="dxa"/>
          </w:tcPr>
          <w:p w:rsidR="00F23641" w:rsidRPr="00337974" w:rsidRDefault="00F23641" w:rsidP="00ED2686">
            <w:pPr>
              <w:spacing w:before="0" w:line="240" w:lineRule="auto"/>
              <w:jc w:val="both"/>
              <w:rPr>
                <w:color w:val="0070C0"/>
              </w:rPr>
            </w:pPr>
            <w:r w:rsidRPr="00337974">
              <w:rPr>
                <w:b/>
                <w:color w:val="0070C0"/>
              </w:rPr>
              <w:lastRenderedPageBreak/>
              <w:t>Uszczegółowienie dla SO 3</w:t>
            </w:r>
            <w:r w:rsidRPr="00337974">
              <w:rPr>
                <w:color w:val="0070C0"/>
              </w:rPr>
              <w:t xml:space="preserve">: </w:t>
            </w:r>
          </w:p>
          <w:p w:rsidR="00F23641" w:rsidRPr="00337974" w:rsidRDefault="00F23641" w:rsidP="00ED2686">
            <w:pPr>
              <w:spacing w:before="0" w:line="240" w:lineRule="auto"/>
              <w:jc w:val="both"/>
              <w:rPr>
                <w:i/>
                <w:color w:val="0070C0"/>
              </w:rPr>
            </w:pPr>
            <w:r w:rsidRPr="00337974">
              <w:rPr>
                <w:i/>
                <w:color w:val="0070C0"/>
              </w:rPr>
              <w:t xml:space="preserve">wzmacnianie </w:t>
            </w:r>
            <w:r w:rsidR="00CE4F33">
              <w:rPr>
                <w:i/>
                <w:color w:val="0070C0"/>
              </w:rPr>
              <w:t>trwałego</w:t>
            </w:r>
            <w:r w:rsidR="00CE4F33" w:rsidRPr="00337974">
              <w:rPr>
                <w:i/>
                <w:color w:val="0070C0"/>
              </w:rPr>
              <w:t xml:space="preserve"> </w:t>
            </w:r>
            <w:r w:rsidRPr="00337974">
              <w:rPr>
                <w:i/>
                <w:color w:val="0070C0"/>
              </w:rPr>
              <w:t xml:space="preserve">wzrostu i konkurencyjności MŚP oraz tworzenie miejsc pracy w MŚP, w tym poprzez inwestycje </w:t>
            </w:r>
            <w:r w:rsidRPr="00337974">
              <w:rPr>
                <w:i/>
                <w:color w:val="0070C0"/>
              </w:rPr>
              <w:br/>
            </w:r>
            <w:r w:rsidRPr="00337974">
              <w:rPr>
                <w:i/>
                <w:color w:val="0070C0"/>
              </w:rPr>
              <w:lastRenderedPageBreak/>
              <w:t>produkcyjne</w:t>
            </w:r>
          </w:p>
          <w:p w:rsidR="00F23641" w:rsidRDefault="00F23641" w:rsidP="00ED2686">
            <w:pPr>
              <w:spacing w:before="0" w:line="240" w:lineRule="auto"/>
              <w:jc w:val="both"/>
            </w:pPr>
            <w:r>
              <w:t>Realizacja celu szczegółowe</w:t>
            </w:r>
            <w:r w:rsidR="00337974">
              <w:t>go 3 (SO</w:t>
            </w:r>
            <w:r>
              <w:t>3) została zaplanowana w ramach 2</w:t>
            </w:r>
            <w:ins w:id="135" w:author="Lukasz Malecki" w:date="2021-10-12T09:59:00Z">
              <w:r w:rsidR="00AF6BB5">
                <w:t>.</w:t>
              </w:r>
            </w:ins>
            <w:r>
              <w:t xml:space="preserve"> Priorytetu, koncentruje się na wspieraniu rozwoju</w:t>
            </w:r>
            <w:r w:rsidR="006E1C2C">
              <w:t xml:space="preserve"> i</w:t>
            </w:r>
            <w:r>
              <w:t xml:space="preserve"> konkurencyjności </w:t>
            </w:r>
            <w:del w:id="136" w:author="Lukasz Malecki" w:date="2021-10-12T10:00:00Z">
              <w:r w:rsidDel="00AF6BB5">
                <w:delText>MSP</w:delText>
              </w:r>
            </w:del>
            <w:ins w:id="137" w:author="Lukasz Malecki" w:date="2021-10-12T10:00:00Z">
              <w:r w:rsidR="00AF6BB5">
                <w:t>MŚP</w:t>
              </w:r>
            </w:ins>
            <w:r>
              <w:t xml:space="preserve">. Instrumenty zaplanowane w ramach tego celu szczegółowego łączą finansowanie projektu ze wsparciem uzupełniającym – doradczym, promocyjnym - są więc w dużej mierze </w:t>
            </w:r>
            <w:r>
              <w:rPr>
                <w:b/>
              </w:rPr>
              <w:t xml:space="preserve">skierowane do firm, które nie są jeszcze gotowe samodzielnie realizować projektów badawczo-rozwojowych </w:t>
            </w:r>
            <w:r>
              <w:t xml:space="preserve">lub widzą swój potencjał rozwojowy w innych obszarach. Realizowane są także </w:t>
            </w:r>
            <w:r>
              <w:rPr>
                <w:b/>
              </w:rPr>
              <w:t>działania wspierające rozwój innowacyjnych przedsiębiorstw</w:t>
            </w:r>
            <w:r>
              <w:t xml:space="preserve"> poprzez wyspecjalizowane programy dopasowane do etapu rozwoju innowacyjnych </w:t>
            </w:r>
            <w:del w:id="138" w:author="Lukasz Malecki" w:date="2021-10-07T16:18:00Z">
              <w:r w:rsidDel="00201915">
                <w:delText>MSP</w:delText>
              </w:r>
            </w:del>
            <w:ins w:id="139" w:author="Lukasz Malecki" w:date="2021-10-07T16:18:00Z">
              <w:r w:rsidR="00201915">
                <w:t>MŚP</w:t>
              </w:r>
            </w:ins>
            <w:r>
              <w:t xml:space="preserve">, umożliwiające przyspieszony rozwój i ekspansję zagraniczną, a także </w:t>
            </w:r>
            <w:r>
              <w:rPr>
                <w:b/>
              </w:rPr>
              <w:t xml:space="preserve">sprostanie wyzwaniom związanym z </w:t>
            </w:r>
            <w:r w:rsidR="00DE680B">
              <w:rPr>
                <w:b/>
              </w:rPr>
              <w:t>transformacją cyfrową</w:t>
            </w:r>
            <w:r>
              <w:t>.</w:t>
            </w:r>
          </w:p>
          <w:p w:rsidR="00F23641" w:rsidRDefault="00F23641" w:rsidP="00ED2686">
            <w:pPr>
              <w:spacing w:before="0" w:line="240" w:lineRule="auto"/>
              <w:jc w:val="both"/>
            </w:pPr>
            <w:r>
              <w:t xml:space="preserve">Ponadto zaplanowane są </w:t>
            </w:r>
            <w:r>
              <w:rPr>
                <w:b/>
              </w:rPr>
              <w:t xml:space="preserve">działania mające na celu wzrost umiędzynarodowienia przedsiębiorstw z sektora </w:t>
            </w:r>
            <w:del w:id="140" w:author="Lukasz Malecki" w:date="2021-10-07T16:18:00Z">
              <w:r w:rsidDel="00201915">
                <w:rPr>
                  <w:b/>
                </w:rPr>
                <w:delText>MSP</w:delText>
              </w:r>
            </w:del>
            <w:ins w:id="141" w:author="Lukasz Malecki" w:date="2021-10-07T16:18:00Z">
              <w:r w:rsidR="00201915">
                <w:rPr>
                  <w:b/>
                </w:rPr>
                <w:t>MŚP</w:t>
              </w:r>
            </w:ins>
            <w:r>
              <w:t>, które mają problem z utrzymaniem przewag konkurencyjnych oraz prowadzeniem działalności na rynkach krajowych i zagranicznych.</w:t>
            </w:r>
          </w:p>
          <w:p w:rsidR="00F23641" w:rsidRPr="0060392D" w:rsidRDefault="00F23641" w:rsidP="00201915">
            <w:pPr>
              <w:spacing w:before="0" w:line="240" w:lineRule="auto"/>
              <w:jc w:val="both"/>
            </w:pPr>
            <w:r>
              <w:t xml:space="preserve">Wsparcie kierowane jest przede wszystkim do sektora </w:t>
            </w:r>
            <w:del w:id="142" w:author="Lukasz Malecki" w:date="2021-10-07T16:17:00Z">
              <w:r w:rsidDel="00201915">
                <w:delText>MSP</w:delText>
              </w:r>
            </w:del>
            <w:ins w:id="143" w:author="Lukasz Malecki" w:date="2021-10-07T16:17:00Z">
              <w:r w:rsidR="00201915">
                <w:t>MŚP</w:t>
              </w:r>
            </w:ins>
            <w:r>
              <w:t xml:space="preserve">. Przedsiębiorcy inni niż </w:t>
            </w:r>
            <w:del w:id="144" w:author="Lukasz Malecki" w:date="2021-10-07T16:17:00Z">
              <w:r w:rsidDel="00201915">
                <w:delText xml:space="preserve">MSP </w:delText>
              </w:r>
            </w:del>
            <w:ins w:id="145" w:author="Lukasz Malecki" w:date="2021-10-07T16:17:00Z">
              <w:r w:rsidR="00201915">
                <w:t xml:space="preserve">MŚP </w:t>
              </w:r>
            </w:ins>
            <w:r>
              <w:t xml:space="preserve">(small </w:t>
            </w:r>
            <w:proofErr w:type="spellStart"/>
            <w:r>
              <w:t>mid-caps</w:t>
            </w:r>
            <w:proofErr w:type="spellEnd"/>
            <w:r>
              <w:t xml:space="preserve"> oraz </w:t>
            </w:r>
            <w:proofErr w:type="spellStart"/>
            <w:r>
              <w:t>mid-caps</w:t>
            </w:r>
            <w:proofErr w:type="spellEnd"/>
            <w:r>
              <w:rPr>
                <w:rStyle w:val="Odwoanieprzypisudolnego"/>
                <w:b w:val="0"/>
                <w:sz w:val="20"/>
                <w:szCs w:val="20"/>
              </w:rPr>
              <w:footnoteReference w:id="20"/>
            </w:r>
            <w:r>
              <w:t xml:space="preserve">) będą mogli uzyskać wsparcie  w instrumencie gwarancyjnym oraz  mieszanym - łączącym finansowanie dłużne </w:t>
            </w:r>
            <w:r w:rsidR="005879F6">
              <w:t xml:space="preserve">                      </w:t>
            </w:r>
            <w:r>
              <w:t>z dotacyjnym (kredyt na innowacje technologiczne). Dostęp do finansowania stanowi bowiem istotną barierę również dla tej grupy przedsiębiorstw, ponadto poprzez instrumenty wsparcia należy zachęcać te grupy firm do inwestycji mających pozytywne efekty ekonomiczne i społeczne wykraczające poza jedno przedsiębiorstwo. Dzięki oferowanemu wsparciu</w:t>
            </w:r>
            <w:r w:rsidR="00726929">
              <w:t xml:space="preserve"> </w:t>
            </w:r>
            <w:r>
              <w:t xml:space="preserve">przedsiębiorcy zyskają dostęp do nowych źródeł finansowania komercyjnego inwestycji prorozwojowych, </w:t>
            </w:r>
            <w:r w:rsidR="005879F6">
              <w:t xml:space="preserve">                      </w:t>
            </w:r>
            <w:r>
              <w:t xml:space="preserve">w szczególności obejmujących transformację cyfrową oraz niskoemisyjną.   </w:t>
            </w:r>
          </w:p>
        </w:tc>
      </w:tr>
      <w:tr w:rsidR="00F23641" w:rsidRPr="0060392D" w:rsidTr="00654A5F">
        <w:tc>
          <w:tcPr>
            <w:tcW w:w="2217" w:type="dxa"/>
          </w:tcPr>
          <w:p w:rsidR="00F23641" w:rsidRDefault="00F23641" w:rsidP="00F23641">
            <w:pPr>
              <w:spacing w:before="60" w:after="60" w:line="240" w:lineRule="auto"/>
              <w:jc w:val="center"/>
              <w:rPr>
                <w:rFonts w:eastAsia="Times New Roman"/>
                <w:b/>
                <w:bCs/>
                <w:iCs/>
                <w:szCs w:val="24"/>
              </w:rPr>
            </w:pPr>
          </w:p>
        </w:tc>
        <w:tc>
          <w:tcPr>
            <w:tcW w:w="2299" w:type="dxa"/>
          </w:tcPr>
          <w:p w:rsidR="00F23641" w:rsidRDefault="00F23641" w:rsidP="00F23641">
            <w:pPr>
              <w:jc w:val="center"/>
              <w:rPr>
                <w:rFonts w:eastAsia="Times New Roman"/>
                <w:b/>
                <w:bCs/>
                <w:szCs w:val="24"/>
              </w:rPr>
            </w:pPr>
            <w:r>
              <w:rPr>
                <w:rFonts w:eastAsia="Times New Roman"/>
                <w:b/>
                <w:bCs/>
                <w:szCs w:val="24"/>
              </w:rPr>
              <w:t>SO4</w:t>
            </w:r>
          </w:p>
          <w:p w:rsidR="00F23641" w:rsidRDefault="00F23641" w:rsidP="00F23641">
            <w:pPr>
              <w:jc w:val="center"/>
              <w:rPr>
                <w:rFonts w:eastAsia="Times New Roman"/>
                <w:bCs/>
                <w:i/>
                <w:szCs w:val="24"/>
                <w:shd w:val="clear" w:color="auto" w:fill="FFFF00"/>
              </w:rPr>
            </w:pPr>
            <w:r>
              <w:rPr>
                <w:rFonts w:eastAsia="Times New Roman"/>
                <w:bCs/>
                <w:i/>
                <w:szCs w:val="24"/>
              </w:rPr>
              <w:lastRenderedPageBreak/>
              <w:t>(cel szczegółowy 4)</w:t>
            </w:r>
          </w:p>
          <w:p w:rsidR="00F23641" w:rsidRDefault="00F23641" w:rsidP="00F23641">
            <w:pPr>
              <w:jc w:val="center"/>
              <w:rPr>
                <w:rFonts w:eastAsia="Times New Roman"/>
                <w:b/>
                <w:bCs/>
                <w:szCs w:val="24"/>
              </w:rPr>
            </w:pPr>
          </w:p>
        </w:tc>
        <w:tc>
          <w:tcPr>
            <w:tcW w:w="5338" w:type="dxa"/>
          </w:tcPr>
          <w:p w:rsidR="00F23641" w:rsidRPr="00337974" w:rsidRDefault="00F23641" w:rsidP="00ED2686">
            <w:pPr>
              <w:spacing w:before="0" w:line="240" w:lineRule="auto"/>
              <w:jc w:val="both"/>
              <w:rPr>
                <w:color w:val="0070C0"/>
              </w:rPr>
            </w:pPr>
            <w:r w:rsidRPr="00337974">
              <w:rPr>
                <w:b/>
                <w:color w:val="0070C0"/>
              </w:rPr>
              <w:lastRenderedPageBreak/>
              <w:t>Uszczegółowienie dla SO 4:</w:t>
            </w:r>
            <w:r w:rsidRPr="00337974">
              <w:rPr>
                <w:color w:val="0070C0"/>
              </w:rPr>
              <w:t xml:space="preserve"> </w:t>
            </w:r>
          </w:p>
          <w:p w:rsidR="00F23641" w:rsidRPr="00337974" w:rsidRDefault="00F23641" w:rsidP="00ED2686">
            <w:pPr>
              <w:spacing w:before="0" w:line="240" w:lineRule="auto"/>
              <w:jc w:val="both"/>
              <w:rPr>
                <w:color w:val="0070C0"/>
              </w:rPr>
            </w:pPr>
            <w:r w:rsidRPr="00337974">
              <w:rPr>
                <w:i/>
                <w:color w:val="0070C0"/>
              </w:rPr>
              <w:t xml:space="preserve">rozwijanie umiejętności w zakresie  inteligentnej specjalizacji, transformacji przemysłowej i </w:t>
            </w:r>
            <w:r w:rsidRPr="00337974">
              <w:rPr>
                <w:i/>
                <w:color w:val="0070C0"/>
              </w:rPr>
              <w:lastRenderedPageBreak/>
              <w:t>przedsiębiorczości</w:t>
            </w:r>
          </w:p>
          <w:p w:rsidR="00F23641" w:rsidRDefault="00F23641" w:rsidP="00ED2686">
            <w:pPr>
              <w:spacing w:before="0" w:line="240" w:lineRule="auto"/>
              <w:jc w:val="both"/>
              <w:rPr>
                <w:b/>
              </w:rPr>
            </w:pPr>
            <w:r>
              <w:t xml:space="preserve">Realizacja Programu w ramach celu szczegółowego 4 (SO4) jest skoncentrowana na </w:t>
            </w:r>
            <w:r>
              <w:rPr>
                <w:b/>
              </w:rPr>
              <w:t>rozwijaniu ekosystemu innowacji</w:t>
            </w:r>
            <w:r>
              <w:t xml:space="preserve"> przez zapewnienie przedsiębiorcom i organizacjom badawczym wsparcia instytucjonalnego wspierającego </w:t>
            </w:r>
            <w:r>
              <w:rPr>
                <w:b/>
              </w:rPr>
              <w:t xml:space="preserve">rozwój inteligentnych specjalizacji, opracowanie </w:t>
            </w:r>
            <w:r w:rsidR="005879F6">
              <w:rPr>
                <w:b/>
              </w:rPr>
              <w:t xml:space="preserve">                       </w:t>
            </w:r>
            <w:r>
              <w:rPr>
                <w:b/>
              </w:rPr>
              <w:t xml:space="preserve">i prowadzenie projektów badawczo-rozwojowych i innowacyjnych. </w:t>
            </w:r>
          </w:p>
          <w:p w:rsidR="00F23641" w:rsidRDefault="00F23641" w:rsidP="00ED2686">
            <w:pPr>
              <w:spacing w:before="0" w:line="240" w:lineRule="auto"/>
              <w:jc w:val="both"/>
            </w:pPr>
            <w:r>
              <w:t>Jest również odpowiedzią na niedobór odpowiednio wykwalifikowanych pracowników</w:t>
            </w:r>
            <w:r w:rsidR="00DE680B">
              <w:t xml:space="preserve"> oraz </w:t>
            </w:r>
            <w:r>
              <w:t xml:space="preserve">niedopasowanie umiejętności </w:t>
            </w:r>
            <w:r w:rsidR="00DE680B">
              <w:t xml:space="preserve">pracowników </w:t>
            </w:r>
            <w:r>
              <w:t xml:space="preserve">do potrzeb rynku pracy, </w:t>
            </w:r>
            <w:r w:rsidR="00DE680B">
              <w:t xml:space="preserve">co </w:t>
            </w:r>
            <w:r>
              <w:t xml:space="preserve">hamuje rozwój </w:t>
            </w:r>
            <w:r w:rsidR="00DE680B">
              <w:t xml:space="preserve">przedsiębiorstw i </w:t>
            </w:r>
            <w:proofErr w:type="spellStart"/>
            <w:r w:rsidR="00DE680B">
              <w:t>i</w:t>
            </w:r>
            <w:proofErr w:type="spellEnd"/>
            <w:r w:rsidR="00DE680B">
              <w:t xml:space="preserve"> ich innowacyjność</w:t>
            </w:r>
            <w:r>
              <w:t xml:space="preserve">. </w:t>
            </w:r>
          </w:p>
          <w:p w:rsidR="00F23641" w:rsidRDefault="00F23641" w:rsidP="00ED2686">
            <w:pPr>
              <w:spacing w:before="0" w:line="240" w:lineRule="auto"/>
              <w:jc w:val="both"/>
              <w:rPr>
                <w:rFonts w:eastAsia="Times New Roman"/>
                <w:iCs/>
                <w:szCs w:val="24"/>
              </w:rPr>
            </w:pPr>
            <w:r>
              <w:t xml:space="preserve">W związku z powyższym, działania realizowane </w:t>
            </w:r>
            <w:r w:rsidR="005879F6">
              <w:t xml:space="preserve">                </w:t>
            </w:r>
            <w:r>
              <w:t xml:space="preserve">w ramach SO4 </w:t>
            </w:r>
            <w:r>
              <w:rPr>
                <w:b/>
              </w:rPr>
              <w:t>koncentrują się na wsparciu budowy zdolności (</w:t>
            </w:r>
            <w:proofErr w:type="spellStart"/>
            <w:r>
              <w:rPr>
                <w:b/>
              </w:rPr>
              <w:t>capacity</w:t>
            </w:r>
            <w:proofErr w:type="spellEnd"/>
            <w:r>
              <w:rPr>
                <w:b/>
              </w:rPr>
              <w:t xml:space="preserve">) </w:t>
            </w:r>
            <w:r>
              <w:t xml:space="preserve">w obszarach </w:t>
            </w:r>
            <w:r>
              <w:rPr>
                <w:rFonts w:eastAsia="Times New Roman"/>
                <w:bCs/>
                <w:iCs/>
                <w:szCs w:val="24"/>
              </w:rPr>
              <w:t>inteligentnych</w:t>
            </w:r>
            <w:r>
              <w:t xml:space="preserve"> specjalizacji, </w:t>
            </w:r>
            <w:r>
              <w:rPr>
                <w:rFonts w:eastAsia="Times New Roman"/>
                <w:bCs/>
                <w:iCs/>
                <w:szCs w:val="24"/>
              </w:rPr>
              <w:t xml:space="preserve">cyfrowej </w:t>
            </w:r>
            <w:r w:rsidR="005879F6">
              <w:rPr>
                <w:rFonts w:eastAsia="Times New Roman"/>
                <w:bCs/>
                <w:iCs/>
                <w:szCs w:val="24"/>
              </w:rPr>
              <w:t xml:space="preserve">                                 </w:t>
            </w:r>
            <w:r>
              <w:rPr>
                <w:rFonts w:eastAsia="Times New Roman"/>
                <w:bCs/>
                <w:iCs/>
                <w:szCs w:val="24"/>
              </w:rPr>
              <w:t xml:space="preserve">i niskoemisyjnej </w:t>
            </w:r>
            <w:r>
              <w:t xml:space="preserve">transformacji </w:t>
            </w:r>
            <w:r>
              <w:rPr>
                <w:rFonts w:eastAsia="Times New Roman"/>
                <w:bCs/>
                <w:iCs/>
                <w:szCs w:val="24"/>
              </w:rPr>
              <w:t xml:space="preserve">przemysłu </w:t>
            </w:r>
            <w:r w:rsidR="005879F6">
              <w:rPr>
                <w:rFonts w:eastAsia="Times New Roman"/>
                <w:bCs/>
                <w:iCs/>
                <w:szCs w:val="24"/>
              </w:rPr>
              <w:t xml:space="preserve">                           </w:t>
            </w:r>
            <w:r>
              <w:t>i przedsiębiorczości, innowacyjnych modeli biznesowych, transferu technologii i zarządzania innowacjami. Przewidziano również wzmocnienie kompetencji i potencjału klastrów i Ośrodków Innowacji do świadczenia wysokich jakościowo proinnowacyjnych usług na rzecz firm</w:t>
            </w:r>
            <w:r w:rsidR="00DE680B">
              <w:t xml:space="preserve"> oraz transferu technologii</w:t>
            </w:r>
            <w:r>
              <w:rPr>
                <w:rFonts w:eastAsia="Times New Roman"/>
                <w:iCs/>
                <w:szCs w:val="24"/>
              </w:rPr>
              <w:t xml:space="preserve">. </w:t>
            </w:r>
          </w:p>
          <w:p w:rsidR="00F23641" w:rsidRDefault="00F23641" w:rsidP="00ED2686">
            <w:pPr>
              <w:spacing w:before="0" w:line="240" w:lineRule="auto"/>
              <w:jc w:val="both"/>
              <w:rPr>
                <w:rFonts w:eastAsia="Times New Roman"/>
                <w:iCs/>
                <w:szCs w:val="24"/>
              </w:rPr>
            </w:pPr>
            <w:r>
              <w:rPr>
                <w:rFonts w:eastAsia="Times New Roman"/>
                <w:iCs/>
                <w:szCs w:val="24"/>
              </w:rPr>
              <w:t>Konieczna jest koordynacja oraz inicjowanie działań systemowych wspierających zielone technologie, stymulowanie popytu na nie, rozwój sieci ekspertów i oferowanie ich wsparcia przedsiębiorcom oraz korzystanie z ich potencjału we wdrażaniu programów publicznych.</w:t>
            </w:r>
          </w:p>
          <w:p w:rsidR="00F23641" w:rsidRDefault="00F23641" w:rsidP="00ED2686">
            <w:pPr>
              <w:spacing w:before="0" w:line="240" w:lineRule="auto"/>
              <w:jc w:val="both"/>
              <w:rPr>
                <w:rFonts w:eastAsia="Times New Roman"/>
                <w:iCs/>
                <w:szCs w:val="24"/>
              </w:rPr>
            </w:pPr>
            <w:r>
              <w:rPr>
                <w:rFonts w:eastAsia="Times New Roman"/>
                <w:iCs/>
                <w:szCs w:val="24"/>
              </w:rPr>
              <w:t xml:space="preserve">Ponadto, prowadzone będą działania podnoszące kompetencje regionów we wspieraniu projektów B+R. Będą to działania w ramach instrumentu </w:t>
            </w:r>
            <w:proofErr w:type="spellStart"/>
            <w:r>
              <w:rPr>
                <w:rFonts w:eastAsia="Times New Roman"/>
                <w:iCs/>
                <w:szCs w:val="24"/>
              </w:rPr>
              <w:t>Inno_Regio_lab</w:t>
            </w:r>
            <w:proofErr w:type="spellEnd"/>
            <w:r>
              <w:rPr>
                <w:rFonts w:eastAsia="Times New Roman"/>
                <w:iCs/>
                <w:szCs w:val="24"/>
              </w:rPr>
              <w:t xml:space="preserve">, w tym wsparcie </w:t>
            </w:r>
            <w:proofErr w:type="spellStart"/>
            <w:r>
              <w:rPr>
                <w:rFonts w:eastAsia="Times New Roman"/>
                <w:iCs/>
                <w:szCs w:val="24"/>
              </w:rPr>
              <w:t>coachingowe</w:t>
            </w:r>
            <w:proofErr w:type="spellEnd"/>
            <w:r>
              <w:rPr>
                <w:rFonts w:eastAsia="Times New Roman"/>
                <w:iCs/>
                <w:szCs w:val="24"/>
              </w:rPr>
              <w:t xml:space="preserve">, </w:t>
            </w:r>
            <w:proofErr w:type="spellStart"/>
            <w:r>
              <w:rPr>
                <w:rFonts w:eastAsia="Times New Roman"/>
                <w:iCs/>
                <w:szCs w:val="24"/>
              </w:rPr>
              <w:t>mentoringowe</w:t>
            </w:r>
            <w:proofErr w:type="spellEnd"/>
            <w:r>
              <w:rPr>
                <w:rFonts w:eastAsia="Times New Roman"/>
                <w:iCs/>
                <w:szCs w:val="24"/>
              </w:rPr>
              <w:t xml:space="preserve"> oraz wymianę wiedzy i doświadczeń między instytucjami rządowymi i samorządowymi. </w:t>
            </w:r>
          </w:p>
          <w:p w:rsidR="00F23641" w:rsidRDefault="00F23641" w:rsidP="00ED2686">
            <w:pPr>
              <w:spacing w:before="0" w:line="240" w:lineRule="auto"/>
              <w:jc w:val="both"/>
              <w:rPr>
                <w:b/>
                <w:color w:val="365F91"/>
              </w:rPr>
            </w:pPr>
            <w:r>
              <w:rPr>
                <w:rFonts w:eastAsia="Times New Roman"/>
                <w:iCs/>
                <w:szCs w:val="24"/>
              </w:rPr>
              <w:t>Wsparcie kierowane jest do przedsiębiorstw, w tym MŚP, w sposób pośredni. Z uwagi na konieczność zwiększenia tempa zmian związanych z transformacją cyfrową i niskoemisyjną, usługi wsparcia innowacyjności i transformacji cyfrowej oraz niskoemisyjnej będą oferowane również dużym przedsiębiorcom.</w:t>
            </w:r>
          </w:p>
        </w:tc>
      </w:tr>
      <w:tr w:rsidR="000F7D83" w:rsidRPr="0060392D" w:rsidTr="00654A5F">
        <w:tc>
          <w:tcPr>
            <w:tcW w:w="2217" w:type="dxa"/>
          </w:tcPr>
          <w:p w:rsidR="000F7D83" w:rsidRDefault="000F7D83" w:rsidP="00F23641">
            <w:pPr>
              <w:spacing w:before="60" w:after="60" w:line="240" w:lineRule="auto"/>
              <w:jc w:val="center"/>
              <w:rPr>
                <w:rFonts w:eastAsia="Times New Roman"/>
                <w:b/>
                <w:bCs/>
                <w:iCs/>
                <w:szCs w:val="24"/>
              </w:rPr>
            </w:pPr>
            <w:r>
              <w:rPr>
                <w:rFonts w:eastAsia="Times New Roman"/>
                <w:b/>
                <w:bCs/>
                <w:iCs/>
                <w:szCs w:val="24"/>
              </w:rPr>
              <w:lastRenderedPageBreak/>
              <w:t>CP 2</w:t>
            </w:r>
          </w:p>
        </w:tc>
        <w:tc>
          <w:tcPr>
            <w:tcW w:w="2299" w:type="dxa"/>
          </w:tcPr>
          <w:p w:rsidR="00654A5F" w:rsidRDefault="00654A5F" w:rsidP="00F23641">
            <w:pPr>
              <w:jc w:val="center"/>
              <w:rPr>
                <w:rFonts w:eastAsia="Times New Roman"/>
                <w:bCs/>
                <w:i/>
                <w:szCs w:val="24"/>
              </w:rPr>
            </w:pPr>
            <w:r>
              <w:rPr>
                <w:rFonts w:eastAsia="Times New Roman"/>
                <w:b/>
                <w:bCs/>
                <w:szCs w:val="24"/>
              </w:rPr>
              <w:t>SO1</w:t>
            </w:r>
            <w:r w:rsidRPr="00654A5F">
              <w:rPr>
                <w:rFonts w:eastAsia="Times New Roman"/>
                <w:bCs/>
                <w:i/>
                <w:szCs w:val="24"/>
              </w:rPr>
              <w:t xml:space="preserve"> </w:t>
            </w:r>
          </w:p>
          <w:p w:rsidR="000F7D83" w:rsidRDefault="00654A5F" w:rsidP="00F23641">
            <w:pPr>
              <w:jc w:val="center"/>
              <w:rPr>
                <w:rFonts w:eastAsia="Times New Roman"/>
                <w:b/>
                <w:bCs/>
                <w:szCs w:val="24"/>
              </w:rPr>
            </w:pPr>
            <w:r w:rsidRPr="00654A5F">
              <w:rPr>
                <w:rFonts w:eastAsia="Times New Roman"/>
                <w:bCs/>
                <w:i/>
                <w:szCs w:val="24"/>
              </w:rPr>
              <w:lastRenderedPageBreak/>
              <w:t>(cel szczegółowy 1)</w:t>
            </w:r>
          </w:p>
        </w:tc>
        <w:tc>
          <w:tcPr>
            <w:tcW w:w="5338" w:type="dxa"/>
          </w:tcPr>
          <w:p w:rsidR="00654A5F" w:rsidRDefault="00654A5F" w:rsidP="00ED2686">
            <w:pPr>
              <w:spacing w:before="0" w:line="240" w:lineRule="auto"/>
              <w:jc w:val="both"/>
              <w:rPr>
                <w:b/>
                <w:color w:val="0070C0"/>
              </w:rPr>
            </w:pPr>
            <w:r>
              <w:rPr>
                <w:b/>
                <w:color w:val="0070C0"/>
              </w:rPr>
              <w:lastRenderedPageBreak/>
              <w:t xml:space="preserve">Uszczegółowienie dla SO 1: </w:t>
            </w:r>
          </w:p>
          <w:p w:rsidR="000F7D83" w:rsidRDefault="00654A5F" w:rsidP="00ED2686">
            <w:pPr>
              <w:spacing w:before="0" w:line="240" w:lineRule="auto"/>
              <w:jc w:val="both"/>
              <w:rPr>
                <w:i/>
                <w:color w:val="0070C0"/>
              </w:rPr>
            </w:pPr>
            <w:r w:rsidRPr="00654A5F">
              <w:rPr>
                <w:i/>
                <w:color w:val="0070C0"/>
              </w:rPr>
              <w:t xml:space="preserve">Wspieranie efektywności energetycznej i redukcji </w:t>
            </w:r>
            <w:r w:rsidRPr="00654A5F">
              <w:rPr>
                <w:i/>
                <w:color w:val="0070C0"/>
              </w:rPr>
              <w:lastRenderedPageBreak/>
              <w:t>emisji gazów cieplarnianych</w:t>
            </w:r>
          </w:p>
          <w:p w:rsidR="00DE680B" w:rsidRPr="005879F6" w:rsidRDefault="00DE680B" w:rsidP="00DE680B">
            <w:pPr>
              <w:spacing w:before="0" w:line="240" w:lineRule="auto"/>
              <w:jc w:val="both"/>
            </w:pPr>
            <w:r w:rsidRPr="005879F6">
              <w:t xml:space="preserve">Wsparcie dla </w:t>
            </w:r>
            <w:r w:rsidR="001A30E3" w:rsidRPr="005879F6">
              <w:t xml:space="preserve">zwiększenia </w:t>
            </w:r>
            <w:r w:rsidRPr="005879F6">
              <w:t xml:space="preserve">efektywności energetycznej w przedsiębiorstwach stanowi bardzo istotny element zielonej transformacji polskiej gospodarki. W ramach tego celu szczegółowego przewidziane jest finansowanie przedsięwzięć </w:t>
            </w:r>
            <w:r w:rsidR="001A30E3" w:rsidRPr="005879F6">
              <w:t xml:space="preserve">zwiększających efektywność energetyczną </w:t>
            </w:r>
            <w:ins w:id="146" w:author="Lukasz Małecki" w:date="2021-10-04T11:48:00Z">
              <w:r w:rsidR="00C97CC6">
                <w:t xml:space="preserve">przedsiębiorstw </w:t>
              </w:r>
            </w:ins>
            <w:ins w:id="147" w:author="Lukasz Małecki" w:date="2021-10-04T11:49:00Z">
              <w:r w:rsidR="00C97CC6" w:rsidRPr="00C97CC6">
                <w:t xml:space="preserve">w zakresie wynikającym z konkluzji przeprowadzonych audytów energetycznych bądź wykazujących efektywność energetyczną na podstawie analizy opcji realizacji inwestycji </w:t>
              </w:r>
            </w:ins>
            <w:r w:rsidRPr="005879F6">
              <w:t xml:space="preserve">poprzez </w:t>
            </w:r>
            <w:r w:rsidR="001A30E3" w:rsidRPr="005879F6">
              <w:t>instrument finansowy uzupełniony dotacją</w:t>
            </w:r>
            <w:r w:rsidR="00626148" w:rsidRPr="005879F6">
              <w:t xml:space="preserve"> oraz instrument mieszany</w:t>
            </w:r>
            <w:r w:rsidR="001A30E3" w:rsidRPr="005879F6">
              <w:t>. Planuje się udzielanie gwarancji dla kredytów</w:t>
            </w:r>
            <w:r w:rsidRPr="005879F6">
              <w:t xml:space="preserve"> </w:t>
            </w:r>
            <w:r w:rsidR="007C2F01" w:rsidRPr="005879F6">
              <w:t>inwestycyjnych i obrotowych zwiększających efektywność energetyczną</w:t>
            </w:r>
            <w:ins w:id="148" w:author="Lukasz Małecki" w:date="2021-10-04T11:50:00Z">
              <w:r w:rsidR="00C97CC6">
                <w:t xml:space="preserve"> przedsiębiorstw</w:t>
              </w:r>
            </w:ins>
            <w:del w:id="149" w:author="Lukasz Małecki" w:date="2021-10-04T11:50:00Z">
              <w:r w:rsidR="007C2F01" w:rsidRPr="005879F6" w:rsidDel="00C97CC6">
                <w:delText>,</w:delText>
              </w:r>
            </w:del>
            <w:r w:rsidR="007C2F01" w:rsidRPr="005879F6">
              <w:t xml:space="preserve"> oraz uzupełnienie gwarancji niewielkim komponentem dotacyjnym, który zachęci przedsiębiorstwa do realizacji </w:t>
            </w:r>
            <w:del w:id="150" w:author="Lukasz Małecki" w:date="2021-10-04T11:50:00Z">
              <w:r w:rsidR="007C2F01" w:rsidRPr="005879F6" w:rsidDel="00C97CC6">
                <w:delText xml:space="preserve">tego typu </w:delText>
              </w:r>
            </w:del>
            <w:r w:rsidR="007C2F01" w:rsidRPr="005879F6">
              <w:t>projektów.</w:t>
            </w:r>
            <w:r w:rsidR="00626148" w:rsidRPr="005879F6">
              <w:t xml:space="preserve"> Planowane jest także finansowanie dopłat do kredytów, łączące finansowanie prywatne z publicznym (tzw. </w:t>
            </w:r>
            <w:proofErr w:type="spellStart"/>
            <w:r w:rsidR="00626148" w:rsidRPr="005879F6">
              <w:t>blended</w:t>
            </w:r>
            <w:proofErr w:type="spellEnd"/>
            <w:r w:rsidR="00626148" w:rsidRPr="005879F6">
              <w:t xml:space="preserve"> </w:t>
            </w:r>
            <w:proofErr w:type="spellStart"/>
            <w:r w:rsidR="00626148" w:rsidRPr="005879F6">
              <w:t>financing</w:t>
            </w:r>
            <w:proofErr w:type="spellEnd"/>
            <w:r w:rsidR="00626148" w:rsidRPr="005879F6">
              <w:t xml:space="preserve">). </w:t>
            </w:r>
            <w:r w:rsidR="007C2F01" w:rsidRPr="005879F6">
              <w:t xml:space="preserve"> </w:t>
            </w:r>
            <w:r w:rsidR="00626148" w:rsidRPr="005879F6">
              <w:t xml:space="preserve">Wsparciem </w:t>
            </w:r>
            <w:r w:rsidR="007C2F01" w:rsidRPr="005879F6">
              <w:t xml:space="preserve">objęte będą zarówno </w:t>
            </w:r>
            <w:del w:id="151" w:author="Lukasz Malecki" w:date="2021-10-07T16:19:00Z">
              <w:r w:rsidR="007C2F01" w:rsidRPr="005879F6" w:rsidDel="00201915">
                <w:delText>MSP</w:delText>
              </w:r>
            </w:del>
            <w:ins w:id="152" w:author="Lukasz Malecki" w:date="2021-10-07T16:19:00Z">
              <w:r w:rsidR="00201915" w:rsidRPr="005879F6">
                <w:t>M</w:t>
              </w:r>
              <w:r w:rsidR="00201915">
                <w:t>Ś</w:t>
              </w:r>
              <w:r w:rsidR="00201915" w:rsidRPr="005879F6">
                <w:t>P</w:t>
              </w:r>
            </w:ins>
            <w:r w:rsidR="007C2F01" w:rsidRPr="005879F6">
              <w:t xml:space="preserve">, jak i większe firmy (small </w:t>
            </w:r>
            <w:proofErr w:type="spellStart"/>
            <w:r w:rsidR="007C2F01" w:rsidRPr="005879F6">
              <w:t>mid</w:t>
            </w:r>
            <w:ins w:id="153" w:author="Lukasz Malecki" w:date="2021-10-07T16:19:00Z">
              <w:r w:rsidR="00201915">
                <w:t>-</w:t>
              </w:r>
            </w:ins>
            <w:del w:id="154" w:author="Lukasz Malecki" w:date="2021-10-07T16:19:00Z">
              <w:r w:rsidR="007C2F01" w:rsidRPr="005879F6" w:rsidDel="00201915">
                <w:delText xml:space="preserve"> </w:delText>
              </w:r>
            </w:del>
            <w:r w:rsidR="007C2F01" w:rsidRPr="005879F6">
              <w:t>caps</w:t>
            </w:r>
            <w:proofErr w:type="spellEnd"/>
            <w:r w:rsidR="007C2F01" w:rsidRPr="005879F6">
              <w:t xml:space="preserve">, </w:t>
            </w:r>
            <w:proofErr w:type="spellStart"/>
            <w:r w:rsidR="007C2F01" w:rsidRPr="005879F6">
              <w:t>mid</w:t>
            </w:r>
            <w:ins w:id="155" w:author="Lukasz Malecki" w:date="2021-10-07T16:19:00Z">
              <w:r w:rsidR="00201915">
                <w:t>-</w:t>
              </w:r>
            </w:ins>
            <w:del w:id="156" w:author="Lukasz Malecki" w:date="2021-10-07T16:19:00Z">
              <w:r w:rsidR="007C2F01" w:rsidRPr="005879F6" w:rsidDel="00201915">
                <w:delText xml:space="preserve"> </w:delText>
              </w:r>
            </w:del>
            <w:r w:rsidR="007C2F01" w:rsidRPr="005879F6">
              <w:t>caps</w:t>
            </w:r>
            <w:proofErr w:type="spellEnd"/>
            <w:r w:rsidR="007C2F01" w:rsidRPr="005879F6">
              <w:t xml:space="preserve">), ponieważ potrzeby związane z transformacją energetyczną występują niezależnie od wielkości firmy, a potencjalne pozytywne zewnętrzne efekty </w:t>
            </w:r>
            <w:proofErr w:type="spellStart"/>
            <w:r w:rsidR="007C2F01" w:rsidRPr="005879F6">
              <w:t>środkowiskowe</w:t>
            </w:r>
            <w:proofErr w:type="spellEnd"/>
            <w:r w:rsidR="007C2F01" w:rsidRPr="005879F6">
              <w:t xml:space="preserve"> wynikające z realizacji takich przedsięwzięć przez firmy średnie</w:t>
            </w:r>
            <w:ins w:id="157" w:author="Lukasz Malecki" w:date="2021-10-07T16:19:00Z">
              <w:r w:rsidR="00201915">
                <w:t>,</w:t>
              </w:r>
            </w:ins>
            <w:r w:rsidR="007C2F01" w:rsidRPr="005879F6">
              <w:t xml:space="preserve"> czy </w:t>
            </w:r>
            <w:proofErr w:type="spellStart"/>
            <w:r w:rsidR="007C2F01" w:rsidRPr="005879F6">
              <w:t>mid-caps</w:t>
            </w:r>
            <w:proofErr w:type="spellEnd"/>
            <w:r w:rsidR="007C2F01" w:rsidRPr="005879F6">
              <w:t xml:space="preserve"> mogą być szczególnie duże.</w:t>
            </w:r>
          </w:p>
          <w:p w:rsidR="00DE680B" w:rsidRPr="00DE680B" w:rsidRDefault="007C2F01" w:rsidP="007C2F01">
            <w:pPr>
              <w:spacing w:before="0" w:line="240" w:lineRule="auto"/>
              <w:jc w:val="both"/>
              <w:rPr>
                <w:color w:val="0070C0"/>
              </w:rPr>
            </w:pPr>
            <w:r w:rsidRPr="005879F6">
              <w:t xml:space="preserve">W ramach </w:t>
            </w:r>
            <w:r w:rsidR="00DE680B" w:rsidRPr="005879F6">
              <w:t xml:space="preserve">celu szczegółowego 1 </w:t>
            </w:r>
            <w:r w:rsidRPr="005879F6">
              <w:t>planuje się także zapewnianie podaży nowych technologii zwiększających efektywność energetyczną gospodarki poprzez innowacyjne zamówienia publiczne</w:t>
            </w:r>
            <w:r w:rsidR="00DE680B" w:rsidRPr="005879F6">
              <w:t xml:space="preserve">. Przedmiotem takiego zamówienia będą technologie rozwiązujące określone problemy/wyzwania w obszarze </w:t>
            </w:r>
            <w:r w:rsidR="00DE680B" w:rsidRPr="005879F6" w:rsidDel="004D6368">
              <w:t xml:space="preserve"> </w:t>
            </w:r>
            <w:r w:rsidR="00DE680B" w:rsidRPr="005879F6">
              <w:t>efektywności energetycznej i redukcji emisji gazów cieplarnianych.</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SO2</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2: </w:t>
            </w:r>
          </w:p>
          <w:p w:rsidR="00654A5F" w:rsidRPr="005879F6" w:rsidRDefault="00654A5F" w:rsidP="00ED2686">
            <w:pPr>
              <w:spacing w:before="0" w:line="240" w:lineRule="auto"/>
              <w:jc w:val="both"/>
              <w:rPr>
                <w:i/>
              </w:rPr>
            </w:pPr>
            <w:r w:rsidRPr="005879F6">
              <w:rPr>
                <w:i/>
              </w:rPr>
              <w:t>Wspieranie energii odnawialnej zgodnie z dyrektywą  (UE) 2018/200, w tym określonymi w niej kryteriami zrównoważonego rozwoju</w:t>
            </w:r>
          </w:p>
          <w:p w:rsidR="007C2F01" w:rsidRPr="007C2F01" w:rsidRDefault="007C2F01" w:rsidP="007C2F01">
            <w:pPr>
              <w:spacing w:before="0" w:line="240" w:lineRule="auto"/>
              <w:jc w:val="both"/>
              <w:rPr>
                <w:b/>
                <w:color w:val="0070C0"/>
              </w:rPr>
            </w:pPr>
            <w:r w:rsidRPr="005879F6">
              <w:t xml:space="preserve">W ramach celu szczegółowego 2 planuje się zapewnianie podaży nowych technologii zwiększających wykorzystanie odnawialnych źródeł energii poprzez innowacyjne zamówienia publiczne. Przedmiotem takiego zamówienia będą technologie rozwiązujące określone problemy/wyzwania w </w:t>
            </w:r>
            <w:r w:rsidRPr="005879F6">
              <w:lastRenderedPageBreak/>
              <w:t xml:space="preserve">obszarze </w:t>
            </w:r>
            <w:r w:rsidRPr="005879F6" w:rsidDel="004D6368">
              <w:t xml:space="preserve"> </w:t>
            </w:r>
            <w:r w:rsidRPr="005879F6">
              <w:t>odnawialnych źródeł energii.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SO3</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3: </w:t>
            </w:r>
          </w:p>
          <w:p w:rsidR="00654A5F" w:rsidRDefault="00654A5F" w:rsidP="00ED2686">
            <w:pPr>
              <w:spacing w:before="0" w:line="240" w:lineRule="auto"/>
              <w:jc w:val="both"/>
              <w:rPr>
                <w:color w:val="0070C0"/>
              </w:rPr>
            </w:pPr>
            <w:r w:rsidRPr="00654A5F">
              <w:rPr>
                <w:i/>
                <w:color w:val="0070C0"/>
              </w:rPr>
              <w:t>Rozwój inteligentnych systemów i sieci energetycznych oraz systemów magazynowania energii poza transeuropejską siecią energetyczną (TEN-E)</w:t>
            </w:r>
          </w:p>
          <w:p w:rsidR="006A26A2" w:rsidRPr="00935F92" w:rsidRDefault="006A26A2" w:rsidP="006A26A2">
            <w:pPr>
              <w:spacing w:before="0" w:line="240" w:lineRule="auto"/>
              <w:jc w:val="both"/>
            </w:pPr>
            <w:r w:rsidRPr="00935F92">
              <w:t xml:space="preserve">Przewidziane wsparcie obejmie element badawczy i pierwsze przemysłowe wdrożenie </w:t>
            </w:r>
            <w:r w:rsidR="00626148" w:rsidRPr="00935F92">
              <w:t xml:space="preserve">w projektach </w:t>
            </w:r>
            <w:r w:rsidRPr="00935F92">
              <w:t xml:space="preserve">objętych pomocą publiczną w ramach inicjatywy </w:t>
            </w:r>
            <w:proofErr w:type="spellStart"/>
            <w:r w:rsidRPr="00935F92">
              <w:t>Important</w:t>
            </w:r>
            <w:proofErr w:type="spellEnd"/>
            <w:r w:rsidRPr="00935F92">
              <w:t xml:space="preserve"> </w:t>
            </w:r>
            <w:proofErr w:type="spellStart"/>
            <w:r w:rsidRPr="00935F92">
              <w:t>Projects</w:t>
            </w:r>
            <w:proofErr w:type="spellEnd"/>
            <w:r w:rsidRPr="00935F92">
              <w:t xml:space="preserve"> of </w:t>
            </w:r>
            <w:proofErr w:type="spellStart"/>
            <w:r w:rsidRPr="00935F92">
              <w:t>Common</w:t>
            </w:r>
            <w:proofErr w:type="spellEnd"/>
            <w:r w:rsidRPr="00935F92">
              <w:t xml:space="preserve"> </w:t>
            </w:r>
            <w:proofErr w:type="spellStart"/>
            <w:r w:rsidRPr="00935F92">
              <w:t>European</w:t>
            </w:r>
            <w:proofErr w:type="spellEnd"/>
            <w:r w:rsidRPr="00935F92">
              <w:t xml:space="preserve"> </w:t>
            </w:r>
            <w:proofErr w:type="spellStart"/>
            <w:r w:rsidRPr="00935F92">
              <w:t>I</w:t>
            </w:r>
            <w:r w:rsidR="00626148" w:rsidRPr="00935F92">
              <w:t>nterest</w:t>
            </w:r>
            <w:proofErr w:type="spellEnd"/>
            <w:r w:rsidR="00626148" w:rsidRPr="00935F92">
              <w:t>, w szczególności w obszarze technologii i systemów wodorowych. Finansowane projekty będą wpisywać się w łańcuchy wartości na poziomie całej UE, zwiększając poziom wykorzystania nowoczesnych technologii energetycznych, w szczególności bazujących na zastosowaniu wodoru.</w:t>
            </w:r>
          </w:p>
          <w:p w:rsidR="007C2F01" w:rsidRPr="007C2F01" w:rsidRDefault="007C2F01" w:rsidP="006A26A2">
            <w:pPr>
              <w:spacing w:before="0" w:line="240" w:lineRule="auto"/>
              <w:jc w:val="both"/>
              <w:rPr>
                <w:b/>
                <w:color w:val="0070C0"/>
              </w:rPr>
            </w:pPr>
            <w:r w:rsidRPr="00935F92">
              <w:t xml:space="preserve">W ramach celu szczegółowego 3 planuje się także zapewnianie podaży nowych technologii inteligentnych systemów i sieci energetycznych, a także systemów magazynowania energii poprzez innowacyjne zamówienia publiczne. Przedmiotem takiego zamówienia będą technologie rozwiązujące określone problemy/wyzwania w obszarze </w:t>
            </w:r>
            <w:r w:rsidRPr="00935F92" w:rsidDel="004D6368">
              <w:t xml:space="preserve"> </w:t>
            </w:r>
            <w:r w:rsidR="006A26A2" w:rsidRPr="00935F92">
              <w:t>m. in. zarządzania systemami i sieciami, magazynowania energii wytwarzanej z różnych źródeł</w:t>
            </w:r>
            <w:r w:rsidRPr="00935F92">
              <w:t>.</w:t>
            </w:r>
            <w:r w:rsidR="006A26A2" w:rsidRPr="00935F92">
              <w:t xml:space="preserve"> Opracowane rozwiązania będą mogły być zastosowane przez podmioty zarządzające sieciami, wytwórców energii w różnej skali oraz inne podmioty, w szczególności działające na rynku wytwarzania i </w:t>
            </w:r>
            <w:proofErr w:type="spellStart"/>
            <w:r w:rsidR="006A26A2" w:rsidRPr="00935F92">
              <w:t>przesyłu</w:t>
            </w:r>
            <w:proofErr w:type="spellEnd"/>
            <w:r w:rsidR="006A26A2" w:rsidRPr="00935F92">
              <w:t xml:space="preserve"> energii.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SO4</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4</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4: </w:t>
            </w:r>
          </w:p>
          <w:p w:rsidR="00935F92" w:rsidRDefault="000B08A9" w:rsidP="00ED2686">
            <w:pPr>
              <w:spacing w:before="0" w:line="240" w:lineRule="auto"/>
              <w:jc w:val="both"/>
              <w:rPr>
                <w:color w:val="0070C0"/>
              </w:rPr>
            </w:pPr>
            <w:r>
              <w:rPr>
                <w:i/>
                <w:color w:val="0070C0"/>
              </w:rPr>
              <w:t>W</w:t>
            </w:r>
            <w:r w:rsidRPr="000B08A9">
              <w:rPr>
                <w:i/>
                <w:color w:val="0070C0"/>
              </w:rPr>
              <w:t>spieranie przystosowania si</w:t>
            </w:r>
            <w:r w:rsidRPr="000B08A9">
              <w:rPr>
                <w:rFonts w:hint="eastAsia"/>
                <w:i/>
                <w:color w:val="0070C0"/>
              </w:rPr>
              <w:t>ę</w:t>
            </w:r>
            <w:r w:rsidRPr="000B08A9">
              <w:rPr>
                <w:i/>
                <w:color w:val="0070C0"/>
              </w:rPr>
              <w:t xml:space="preserve"> do zmian klimatu i zapobiegania ryzyku zwi</w:t>
            </w:r>
            <w:r w:rsidRPr="000B08A9">
              <w:rPr>
                <w:rFonts w:hint="eastAsia"/>
                <w:i/>
                <w:color w:val="0070C0"/>
              </w:rPr>
              <w:t>ą</w:t>
            </w:r>
            <w:r w:rsidRPr="000B08A9">
              <w:rPr>
                <w:i/>
                <w:color w:val="0070C0"/>
              </w:rPr>
              <w:t>zanemu z kl</w:t>
            </w:r>
            <w:r w:rsidRPr="000B08A9">
              <w:rPr>
                <w:rFonts w:hint="eastAsia"/>
                <w:i/>
                <w:color w:val="0070C0"/>
              </w:rPr>
              <w:t>ę</w:t>
            </w:r>
            <w:r w:rsidRPr="000B08A9">
              <w:rPr>
                <w:i/>
                <w:color w:val="0070C0"/>
              </w:rPr>
              <w:t xml:space="preserve">skami </w:t>
            </w:r>
            <w:r w:rsidRPr="000B08A9">
              <w:rPr>
                <w:rFonts w:hint="eastAsia"/>
                <w:i/>
                <w:color w:val="0070C0"/>
              </w:rPr>
              <w:t>ż</w:t>
            </w:r>
            <w:r w:rsidRPr="000B08A9">
              <w:rPr>
                <w:i/>
                <w:color w:val="0070C0"/>
              </w:rPr>
              <w:t>ywio</w:t>
            </w:r>
            <w:r w:rsidRPr="000B08A9">
              <w:rPr>
                <w:rFonts w:hint="eastAsia"/>
                <w:i/>
                <w:color w:val="0070C0"/>
              </w:rPr>
              <w:t>ł</w:t>
            </w:r>
            <w:r w:rsidRPr="000B08A9">
              <w:rPr>
                <w:i/>
                <w:color w:val="0070C0"/>
              </w:rPr>
              <w:t>owymi i katastrofami, a tak</w:t>
            </w:r>
            <w:r w:rsidRPr="000B08A9">
              <w:rPr>
                <w:rFonts w:hint="eastAsia"/>
                <w:i/>
                <w:color w:val="0070C0"/>
              </w:rPr>
              <w:t>ż</w:t>
            </w:r>
            <w:r w:rsidRPr="000B08A9">
              <w:rPr>
                <w:i/>
                <w:color w:val="0070C0"/>
              </w:rPr>
              <w:t>e odporno</w:t>
            </w:r>
            <w:r w:rsidRPr="000B08A9">
              <w:rPr>
                <w:rFonts w:hint="eastAsia"/>
                <w:i/>
                <w:color w:val="0070C0"/>
              </w:rPr>
              <w:t>ś</w:t>
            </w:r>
            <w:r w:rsidRPr="000B08A9">
              <w:rPr>
                <w:i/>
                <w:color w:val="0070C0"/>
              </w:rPr>
              <w:t>ci, z uwzgl</w:t>
            </w:r>
            <w:r w:rsidRPr="000B08A9">
              <w:rPr>
                <w:rFonts w:hint="eastAsia"/>
                <w:i/>
                <w:color w:val="0070C0"/>
              </w:rPr>
              <w:t>ę</w:t>
            </w:r>
            <w:r w:rsidRPr="000B08A9">
              <w:rPr>
                <w:i/>
                <w:color w:val="0070C0"/>
              </w:rPr>
              <w:t>dnieniem podej</w:t>
            </w:r>
            <w:r w:rsidRPr="000B08A9">
              <w:rPr>
                <w:rFonts w:hint="eastAsia"/>
                <w:i/>
                <w:color w:val="0070C0"/>
              </w:rPr>
              <w:t>ś</w:t>
            </w:r>
            <w:r w:rsidRPr="000B08A9">
              <w:rPr>
                <w:i/>
                <w:color w:val="0070C0"/>
              </w:rPr>
              <w:t>cia ekosystemowego</w:t>
            </w:r>
          </w:p>
          <w:p w:rsidR="00626148" w:rsidRPr="00626148" w:rsidRDefault="00626148" w:rsidP="00626148">
            <w:pPr>
              <w:spacing w:before="0" w:line="240" w:lineRule="auto"/>
              <w:jc w:val="both"/>
              <w:rPr>
                <w:b/>
                <w:color w:val="0070C0"/>
              </w:rPr>
            </w:pPr>
            <w:r w:rsidRPr="00935F92">
              <w:t xml:space="preserve">W ramach celu szczegółowego 4 planuje się zapewnianie podaży nowych technologii ograniczających presję gospodarki na klimat oraz zapobiegających ryzykom związanych z ewentualnymi klęskami żywiołowymi poprzez innowacyjne zamówienia publiczne. Przedmiotem takiego zamówienia będą technologie rozwiązujące określone problemy/wyzwania i spełniające wyznaczone parametry; w efekcie zamówienia na rynku dostępne będą nowe technologie, odpowiadające na zmiany klimatyczne oraz ułatwiające zapobieganie katastrofom związanym ze </w:t>
            </w:r>
            <w:proofErr w:type="spellStart"/>
            <w:r w:rsidRPr="00935F92">
              <w:t>zianami</w:t>
            </w:r>
            <w:proofErr w:type="spellEnd"/>
            <w:r w:rsidRPr="00935F92">
              <w:t xml:space="preserve"> w środowisku naturalnym.</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SO5</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5</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5: </w:t>
            </w:r>
          </w:p>
          <w:p w:rsidR="00654A5F" w:rsidRDefault="00654A5F" w:rsidP="00ED2686">
            <w:pPr>
              <w:spacing w:before="0" w:line="240" w:lineRule="auto"/>
              <w:jc w:val="both"/>
              <w:rPr>
                <w:color w:val="0070C0"/>
              </w:rPr>
            </w:pPr>
            <w:r w:rsidRPr="00654A5F">
              <w:rPr>
                <w:i/>
                <w:color w:val="0070C0"/>
              </w:rPr>
              <w:t>Wspieranie dostępu do wody oraz zrównoważonej gospodarki wodne</w:t>
            </w:r>
            <w:r>
              <w:rPr>
                <w:i/>
                <w:color w:val="0070C0"/>
              </w:rPr>
              <w:t>j</w:t>
            </w:r>
          </w:p>
          <w:p w:rsidR="00626148" w:rsidRPr="00626148" w:rsidRDefault="00626148" w:rsidP="005E64EC">
            <w:pPr>
              <w:spacing w:before="0" w:line="240" w:lineRule="auto"/>
              <w:jc w:val="both"/>
              <w:rPr>
                <w:b/>
                <w:color w:val="0070C0"/>
              </w:rPr>
            </w:pPr>
            <w:r w:rsidRPr="00935F92">
              <w:t xml:space="preserve">W ramach celu szczegółowego 5 planuje się zapewnianie podaży nowych technologii </w:t>
            </w:r>
            <w:r w:rsidR="005E64EC" w:rsidRPr="00935F92">
              <w:t xml:space="preserve">ułatwiających dostęp do wody i prowadzenie gospodarki wodnej </w:t>
            </w:r>
            <w:r w:rsidRPr="00935F92">
              <w:t>poprzez innowacyjne zamówienia publiczne. Przedmiotem takiego zamówienia będą technologie rozwiązujące określone problemy/wyzwania i spełniające wyznaczone parametry; w efekcie zamówienia na rynku dostępne będą nowe technologie</w:t>
            </w:r>
            <w:r w:rsidR="005E64EC" w:rsidRPr="00935F92">
              <w:t>, których wykorzystanie przyczyni się do prowadzenia zrównoważonej gospodarki wodnej</w:t>
            </w:r>
            <w:r w:rsidRPr="00935F92">
              <w:t>.</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SO6</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6</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6: </w:t>
            </w:r>
          </w:p>
          <w:p w:rsidR="00654A5F" w:rsidRDefault="00654A5F" w:rsidP="00ED2686">
            <w:pPr>
              <w:spacing w:before="0" w:line="240" w:lineRule="auto"/>
              <w:jc w:val="both"/>
              <w:rPr>
                <w:i/>
                <w:color w:val="0070C0"/>
              </w:rPr>
            </w:pPr>
            <w:r w:rsidRPr="00654A5F">
              <w:rPr>
                <w:i/>
                <w:color w:val="0070C0"/>
              </w:rPr>
              <w:t xml:space="preserve">wspieranie </w:t>
            </w:r>
            <w:proofErr w:type="spellStart"/>
            <w:r w:rsidRPr="00654A5F">
              <w:rPr>
                <w:i/>
                <w:color w:val="0070C0"/>
              </w:rPr>
              <w:t>tranformacji</w:t>
            </w:r>
            <w:proofErr w:type="spellEnd"/>
            <w:r w:rsidRPr="00654A5F">
              <w:rPr>
                <w:i/>
                <w:color w:val="0070C0"/>
              </w:rPr>
              <w:t xml:space="preserve"> w kierunku gospodarki </w:t>
            </w:r>
            <w:r w:rsidR="00A8754C">
              <w:rPr>
                <w:i/>
                <w:color w:val="0070C0"/>
              </w:rPr>
              <w:t>o</w:t>
            </w:r>
            <w:r w:rsidRPr="00654A5F">
              <w:rPr>
                <w:i/>
                <w:color w:val="0070C0"/>
              </w:rPr>
              <w:t xml:space="preserve"> obiegu zamkniętym i gospodarki </w:t>
            </w:r>
            <w:proofErr w:type="spellStart"/>
            <w:r w:rsidRPr="00654A5F">
              <w:rPr>
                <w:i/>
                <w:color w:val="0070C0"/>
              </w:rPr>
              <w:t>zasobooszczędnej</w:t>
            </w:r>
            <w:proofErr w:type="spellEnd"/>
          </w:p>
          <w:p w:rsidR="005E64EC" w:rsidRPr="00337974" w:rsidRDefault="005E64EC" w:rsidP="005E64EC">
            <w:pPr>
              <w:spacing w:before="0" w:line="240" w:lineRule="auto"/>
              <w:jc w:val="both"/>
              <w:rPr>
                <w:b/>
                <w:color w:val="0070C0"/>
              </w:rPr>
            </w:pPr>
            <w:r w:rsidRPr="00935F92">
              <w:t>W ramach celu szczegółowego 6 planuje się zapewnianie podaży nowych technologii przyczyniających się do bardziej efektywnego wykorzystania zasobów poprzez innowacyjne zamówienia publiczne. Przedmiotem takiego zamówienia będą technologie rozwiązujące określone problemy/wyzwania i spełniające wyznaczone parametry; w efekcie zamówienia na rynku dostępne będą nowe technologie, ułatwiające transformację w kierunku gospodarki obiegu zamkniętego i efektywnego gospodarowania zasobami.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SO7</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7</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7: </w:t>
            </w:r>
          </w:p>
          <w:p w:rsidR="00654A5F" w:rsidRPr="005E64EC" w:rsidRDefault="00654A5F" w:rsidP="005E64EC">
            <w:pPr>
              <w:spacing w:before="0" w:line="240" w:lineRule="auto"/>
              <w:jc w:val="both"/>
              <w:rPr>
                <w:b/>
                <w:color w:val="0070C0"/>
              </w:rPr>
            </w:pPr>
            <w:r w:rsidRPr="00654A5F">
              <w:rPr>
                <w:i/>
                <w:color w:val="0070C0"/>
              </w:rPr>
              <w:t>Wzmacnianie ochrony i zachowania przyrody, różnorodności biologicznej oraz zielonej infrastruktury, w tym na obszarach miejskich, oraz ograniczanie wszelkich rodzajów zanieczyszczenia</w:t>
            </w:r>
            <w:r w:rsidR="005E64EC">
              <w:rPr>
                <w:color w:val="0070C0"/>
              </w:rPr>
              <w:br/>
            </w:r>
            <w:r w:rsidR="005E64EC" w:rsidRPr="00935F92">
              <w:t>W ramach celu szczegółowego 7 planuje się zapewnianie podaży nowych technologii przyczyniających się do działań chroniących środowisko naturalne i ograniczające zanieczyszczenia. Przedmiotem takiego zamówienia będą technologie rozwiązujące określone problemy/wyzwania i spełniające wyznaczone parametry; w efekcie zamówienia na rynku dostępne będą nowe technologie, ułatwiające ochronę przyrody i różnorodności biologicznej oraz zmniejszające poziom zanieczyszczeń w środowisku.</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SO8</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8</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8: </w:t>
            </w:r>
          </w:p>
          <w:p w:rsidR="00654A5F" w:rsidRDefault="00654A5F" w:rsidP="00ED2686">
            <w:pPr>
              <w:spacing w:before="0" w:line="240" w:lineRule="auto"/>
              <w:jc w:val="both"/>
              <w:rPr>
                <w:color w:val="0070C0"/>
              </w:rPr>
            </w:pPr>
            <w:r w:rsidRPr="00654A5F">
              <w:rPr>
                <w:i/>
                <w:color w:val="0070C0"/>
              </w:rPr>
              <w:t>Wspieranie zrównoważonej multimodalnej mobilności miejskiej jako elementu transformacji w kierunku gospodarki zeroemisyjnej</w:t>
            </w:r>
          </w:p>
          <w:p w:rsidR="005E64EC" w:rsidRPr="005E64EC" w:rsidRDefault="005E64EC" w:rsidP="005E64EC">
            <w:pPr>
              <w:spacing w:before="0" w:line="240" w:lineRule="auto"/>
              <w:jc w:val="both"/>
              <w:rPr>
                <w:b/>
                <w:color w:val="0070C0"/>
              </w:rPr>
            </w:pPr>
            <w:r w:rsidRPr="00935F92">
              <w:t>W ramach celu szczegółowego 8 planuje się zapewnianie podaży nowych technologii w zakresie zrównoważonej mobilności w miastach. Przedmiotem takiego zamówienia będą technologie rozwiązujące określone problemy/wyzwania i spełniające wyznaczone parametry; w efekcie zamówienia na rynku dostępne będą nowe technologie, zmniejszające poziom emisji związanych z transportem i zwiększające wykorzystanie transportu multimodalnego w miastach.</w:t>
            </w:r>
          </w:p>
        </w:tc>
      </w:tr>
    </w:tbl>
    <w:p w:rsidR="00944A95" w:rsidRPr="0060392D" w:rsidRDefault="00944A95" w:rsidP="00F23641">
      <w:pPr>
        <w:pStyle w:val="Point0"/>
        <w:ind w:left="0" w:firstLine="0"/>
      </w:pPr>
      <w:r w:rsidRPr="0060392D">
        <w:rPr>
          <w:b/>
          <w:bCs/>
          <w:vertAlign w:val="superscript"/>
        </w:rPr>
        <w:t>*</w:t>
      </w:r>
      <w:r w:rsidRPr="0060392D">
        <w:rPr>
          <w:b/>
          <w:bCs/>
          <w:vertAlign w:val="superscript"/>
        </w:rPr>
        <w:tab/>
      </w:r>
      <w:r w:rsidRPr="0060392D">
        <w:t>Odrębne priorytety zgodnie</w:t>
      </w:r>
      <w:r w:rsidR="00076C1E" w:rsidRPr="0060392D">
        <w:t xml:space="preserve"> z </w:t>
      </w:r>
      <w:r w:rsidRPr="0060392D">
        <w:t>rozporządzeniem</w:t>
      </w:r>
      <w:r w:rsidR="00076C1E" w:rsidRPr="0060392D">
        <w:t xml:space="preserve"> w </w:t>
      </w:r>
      <w:r w:rsidRPr="0060392D">
        <w:t>sprawie EFS+.</w:t>
      </w:r>
    </w:p>
    <w:p w:rsidR="00944A95" w:rsidRPr="0060392D" w:rsidRDefault="00616B5D" w:rsidP="009C4D32">
      <w:pPr>
        <w:pStyle w:val="Text1"/>
        <w:ind w:left="0"/>
      </w:pPr>
      <w:r w:rsidRPr="0060392D" w:rsidDel="00616B5D">
        <w:t xml:space="preserve"> </w:t>
      </w:r>
      <w:r w:rsidR="00944A95" w:rsidRPr="0060392D">
        <w:t>2.</w:t>
      </w:r>
      <w:r w:rsidR="00944A95" w:rsidRPr="0060392D">
        <w:tab/>
        <w:t>Priorytety</w:t>
      </w:r>
    </w:p>
    <w:p w:rsidR="00944A95" w:rsidRPr="0060392D" w:rsidRDefault="00944A95" w:rsidP="00EF72C8">
      <w:pPr>
        <w:pStyle w:val="Text1"/>
      </w:pPr>
      <w:r w:rsidRPr="0060392D">
        <w:t>Podstawa prawna: art. 22 ust. 2</w:t>
      </w:r>
      <w:r w:rsidR="00076C1E" w:rsidRPr="0060392D">
        <w:t xml:space="preserve"> i </w:t>
      </w:r>
      <w:r w:rsidRPr="0060392D">
        <w:t>art. 22 ust. 3 lit. c)</w:t>
      </w:r>
      <w:r w:rsidR="002031F6" w:rsidRPr="0060392D">
        <w:t xml:space="preserve"> </w:t>
      </w:r>
      <w:r w:rsidR="00EF72C8" w:rsidRPr="0060392D">
        <w:t>rozporządzenia w sprawie wspólnych przepisów</w:t>
      </w:r>
      <w:r w:rsidRPr="0060392D">
        <w:t>.</w:t>
      </w:r>
    </w:p>
    <w:p w:rsidR="00944A95" w:rsidRPr="0060392D" w:rsidRDefault="00944A95" w:rsidP="00944A95">
      <w:pPr>
        <w:pStyle w:val="Point0"/>
      </w:pPr>
      <w:r w:rsidRPr="0060392D">
        <w:t>2.1.</w:t>
      </w:r>
      <w:r w:rsidRPr="0060392D">
        <w:tab/>
        <w:t>Priorytety inne niż pomoc techniczna</w:t>
      </w:r>
    </w:p>
    <w:p w:rsidR="00ED2686" w:rsidRDefault="00944A95" w:rsidP="00ED2686">
      <w:pPr>
        <w:pStyle w:val="Point0"/>
      </w:pPr>
      <w:r w:rsidRPr="0060392D">
        <w:t>2.1.1.</w:t>
      </w:r>
      <w:r w:rsidRPr="0060392D">
        <w:tab/>
        <w:t>Tytuł priorytetu [300] (należy powtórzyć dla każdego priorytetu)</w:t>
      </w:r>
    </w:p>
    <w:p w:rsidR="00D96E27" w:rsidRPr="00173E77" w:rsidRDefault="00D96E27" w:rsidP="00D96E27">
      <w:pPr>
        <w:spacing w:before="240" w:after="240"/>
        <w:rPr>
          <w:b/>
          <w:color w:val="0070C0"/>
        </w:rPr>
      </w:pPr>
      <w:r w:rsidRPr="00173E77">
        <w:rPr>
          <w:rFonts w:eastAsia="Times New Roman"/>
          <w:b/>
          <w:color w:val="0070C0"/>
          <w:szCs w:val="24"/>
        </w:rPr>
        <w:t>1</w:t>
      </w:r>
      <w:ins w:id="158" w:author="Lukasz Malecki" w:date="2021-10-08T09:36:00Z">
        <w:r w:rsidR="002C41DB">
          <w:rPr>
            <w:rFonts w:eastAsia="Times New Roman"/>
            <w:b/>
            <w:color w:val="0070C0"/>
            <w:szCs w:val="24"/>
          </w:rPr>
          <w:t>.</w:t>
        </w:r>
      </w:ins>
      <w:r w:rsidRPr="00173E77">
        <w:rPr>
          <w:rFonts w:eastAsia="Times New Roman"/>
          <w:b/>
          <w:color w:val="0070C0"/>
          <w:szCs w:val="24"/>
        </w:rPr>
        <w:t xml:space="preserve"> Priorytet “Wsparcie dla przedsiębiorców”</w:t>
      </w:r>
    </w:p>
    <w:p w:rsidR="005D3D2B" w:rsidRPr="005D3D2B" w:rsidRDefault="005D3D2B" w:rsidP="005D3D2B">
      <w:pPr>
        <w:ind w:left="850" w:hanging="850"/>
      </w:pPr>
      <w:r w:rsidRPr="005D3D2B">
        <w:t>2.1.1.</w:t>
      </w:r>
      <w:r w:rsidRPr="005D3D2B">
        <w:tab/>
        <w:t>Tytuł priorytetu [300] (należy powtórzyć dla każdego priorytetu)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D3D2B" w:rsidRPr="005D3D2B" w:rsidTr="00B10DE9">
        <w:tc>
          <w:tcPr>
            <w:tcW w:w="0" w:type="auto"/>
          </w:tcPr>
          <w:p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302A95">
              <w:fldChar w:fldCharType="separate"/>
            </w:r>
            <w:r w:rsidRPr="005D3D2B">
              <w:fldChar w:fldCharType="end"/>
            </w:r>
            <w:r w:rsidRPr="005D3D2B">
              <w:t xml:space="preserve"> Ten priorytet dotyczy zatrudnienia ludzi młodych</w:t>
            </w:r>
          </w:p>
        </w:tc>
      </w:tr>
      <w:tr w:rsidR="005D3D2B" w:rsidRPr="005D3D2B" w:rsidTr="00B10DE9">
        <w:tc>
          <w:tcPr>
            <w:tcW w:w="0" w:type="auto"/>
          </w:tcPr>
          <w:p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302A95">
              <w:fldChar w:fldCharType="separate"/>
            </w:r>
            <w:r w:rsidRPr="005D3D2B">
              <w:fldChar w:fldCharType="end"/>
            </w:r>
            <w:r w:rsidRPr="005D3D2B">
              <w:t xml:space="preserve"> Ten priorytet dotyczy innowacyjnych działań społecznych</w:t>
            </w:r>
          </w:p>
        </w:tc>
      </w:tr>
      <w:tr w:rsidR="005D3D2B" w:rsidRPr="005D3D2B" w:rsidTr="00B10DE9">
        <w:tc>
          <w:tcPr>
            <w:tcW w:w="0" w:type="auto"/>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302A95">
              <w:fldChar w:fldCharType="separate"/>
            </w:r>
            <w:r w:rsidRPr="005D3D2B">
              <w:fldChar w:fldCharType="end"/>
            </w:r>
            <w:r w:rsidRPr="005D3D2B">
              <w:t>Ten priorytet dotyczy wsparcia dla osób najbardziej potrzebujących w ramach celu szczegółowego określonego w art. 4 ust. 1 lit. m) rozporządzenia w sprawie EFS+</w:t>
            </w:r>
            <w:r w:rsidRPr="005D3D2B">
              <w:rPr>
                <w:b/>
                <w:bCs/>
                <w:vertAlign w:val="superscript"/>
              </w:rPr>
              <w:t>*</w:t>
            </w:r>
          </w:p>
        </w:tc>
      </w:tr>
      <w:tr w:rsidR="005D3D2B" w:rsidRPr="005D3D2B" w:rsidTr="00B10DE9">
        <w:tc>
          <w:tcPr>
            <w:tcW w:w="0" w:type="auto"/>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302A95">
              <w:fldChar w:fldCharType="separate"/>
            </w:r>
            <w:r w:rsidRPr="005D3D2B">
              <w:fldChar w:fldCharType="end"/>
            </w:r>
            <w:r w:rsidRPr="005D3D2B">
              <w:t xml:space="preserve"> Ten priorytet dotyczy wsparcia dla osób najbardziej potrzebujących w ramach celu szczegółowego określonego w art. 4 ust. 1 lit. l) rozporządzenia w sprawie EFS+</w:t>
            </w:r>
            <w:r w:rsidRPr="005D3D2B">
              <w:rPr>
                <w:b/>
                <w:vertAlign w:val="superscript"/>
              </w:rPr>
              <w:footnoteReference w:id="21"/>
            </w:r>
          </w:p>
        </w:tc>
      </w:tr>
      <w:tr w:rsidR="005D3D2B" w:rsidRPr="005D3D2B" w:rsidTr="00B10DE9">
        <w:tc>
          <w:tcPr>
            <w:tcW w:w="0" w:type="auto"/>
            <w:tcBorders>
              <w:top w:val="single" w:sz="4" w:space="0" w:color="auto"/>
              <w:left w:val="single" w:sz="4" w:space="0" w:color="auto"/>
              <w:bottom w:val="single" w:sz="4" w:space="0" w:color="auto"/>
              <w:right w:val="single" w:sz="4" w:space="0" w:color="auto"/>
            </w:tcBorders>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302A95">
              <w:fldChar w:fldCharType="separate"/>
            </w:r>
            <w:r w:rsidRPr="005D3D2B">
              <w:fldChar w:fldCharType="end"/>
            </w:r>
            <w:r w:rsidRPr="005D3D2B">
              <w:t xml:space="preserve"> Ten priorytet dotyczy celu szczegółowego w zakresie mobilności miejskiej określonego w art. 3 ust. 1 lit. b) </w:t>
            </w:r>
            <w:proofErr w:type="spellStart"/>
            <w:r w:rsidRPr="005D3D2B">
              <w:t>ppkt</w:t>
            </w:r>
            <w:proofErr w:type="spellEnd"/>
            <w:r w:rsidRPr="005D3D2B">
              <w:t xml:space="preserve"> (viii) rozporządzenia w sprawie EFRR i Funduszu Spójności</w:t>
            </w:r>
          </w:p>
        </w:tc>
      </w:tr>
      <w:tr w:rsidR="005D3D2B" w:rsidRPr="005D3D2B" w:rsidTr="00B10DE9">
        <w:tc>
          <w:tcPr>
            <w:tcW w:w="0" w:type="auto"/>
            <w:tcBorders>
              <w:top w:val="single" w:sz="4" w:space="0" w:color="auto"/>
              <w:left w:val="single" w:sz="4" w:space="0" w:color="auto"/>
              <w:bottom w:val="single" w:sz="4" w:space="0" w:color="auto"/>
              <w:right w:val="single" w:sz="4" w:space="0" w:color="auto"/>
            </w:tcBorders>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302A95">
              <w:fldChar w:fldCharType="separate"/>
            </w:r>
            <w:r w:rsidRPr="005D3D2B">
              <w:fldChar w:fldCharType="end"/>
            </w:r>
            <w:r w:rsidRPr="005D3D2B">
              <w:t xml:space="preserve"> Ten priorytet dotyczy celu szczegółowego w zakresie łączności cyfrowej określonej w art. 3 ust. </w:t>
            </w:r>
            <w:r w:rsidRPr="005D3D2B">
              <w:lastRenderedPageBreak/>
              <w:t xml:space="preserve">1 lit. a) </w:t>
            </w:r>
            <w:proofErr w:type="spellStart"/>
            <w:r w:rsidRPr="005D3D2B">
              <w:t>ppkt</w:t>
            </w:r>
            <w:proofErr w:type="spellEnd"/>
            <w:r w:rsidRPr="005D3D2B">
              <w:t xml:space="preserve"> (v) rozporządzenia w sprawie EFRR i Funduszu Spójności</w:t>
            </w:r>
          </w:p>
        </w:tc>
      </w:tr>
    </w:tbl>
    <w:p w:rsidR="005D3D2B" w:rsidRPr="005D3D2B" w:rsidRDefault="005D3D2B" w:rsidP="005D3D2B">
      <w:pPr>
        <w:ind w:left="850" w:hanging="850"/>
      </w:pPr>
      <w:r w:rsidRPr="005D3D2B">
        <w:rPr>
          <w:b/>
          <w:bCs/>
          <w:vertAlign w:val="superscript"/>
        </w:rPr>
        <w:lastRenderedPageBreak/>
        <w:t>*</w:t>
      </w:r>
      <w:r w:rsidRPr="005D3D2B">
        <w:tab/>
        <w:t>Jeżeli zaznaczone, przejść do sekcji 2.1.1.2.</w:t>
      </w:r>
    </w:p>
    <w:p w:rsidR="00944A95" w:rsidRDefault="00944A95" w:rsidP="00944A95">
      <w:pPr>
        <w:pStyle w:val="Point0"/>
      </w:pPr>
      <w:r w:rsidRPr="0060392D">
        <w:t>2.1.1.1.</w:t>
      </w:r>
      <w:r w:rsidRPr="0060392D">
        <w:tab/>
        <w:t>Cel szczegółowy</w:t>
      </w:r>
      <w:r w:rsidRPr="0060392D">
        <w:rPr>
          <w:rStyle w:val="Odwoanieprzypisudolnego"/>
        </w:rPr>
        <w:footnoteReference w:id="22"/>
      </w:r>
      <w:r w:rsidRPr="0060392D">
        <w:t xml:space="preserve"> (należy powtórzyć dla każdego wybranego celu szczegółowego,</w:t>
      </w:r>
      <w:r w:rsidR="00076C1E" w:rsidRPr="0060392D">
        <w:t xml:space="preserve"> w </w:t>
      </w:r>
      <w:r w:rsidRPr="0060392D">
        <w:t>przypadku priorytetów innych niż pomoc techniczna)</w:t>
      </w:r>
    </w:p>
    <w:p w:rsidR="005D3D2B" w:rsidRPr="00840FFE" w:rsidRDefault="005D3D2B" w:rsidP="005D3D2B">
      <w:pPr>
        <w:pStyle w:val="Point0"/>
        <w:rPr>
          <w:b/>
          <w:i/>
        </w:rPr>
      </w:pPr>
      <w:r w:rsidRPr="00840FFE">
        <w:rPr>
          <w:b/>
        </w:rPr>
        <w:t xml:space="preserve">SO1 </w:t>
      </w:r>
      <w:r w:rsidRPr="00840FFE">
        <w:rPr>
          <w:b/>
          <w:i/>
        </w:rPr>
        <w:t>„rozwijanie i wzmacnianie zdolności badawczych i innowacyjnych oraz wykorzystywanie zaawansowanych technologii”</w:t>
      </w:r>
    </w:p>
    <w:p w:rsidR="00ED2686" w:rsidRDefault="00ED2686" w:rsidP="00ED2686">
      <w:pPr>
        <w:pStyle w:val="Point0"/>
        <w:spacing w:before="0" w:after="0"/>
        <w:ind w:left="851" w:hanging="851"/>
      </w:pPr>
    </w:p>
    <w:p w:rsidR="00944A95" w:rsidRPr="0060392D" w:rsidRDefault="00944A95" w:rsidP="00ED2686">
      <w:pPr>
        <w:pStyle w:val="Point0"/>
        <w:spacing w:before="0" w:after="0"/>
        <w:ind w:left="851" w:hanging="851"/>
      </w:pPr>
      <w:r w:rsidRPr="0060392D">
        <w:t>2.1.1.1.1.</w:t>
      </w:r>
      <w:r w:rsidRPr="0060392D">
        <w:tab/>
        <w:t>Interwencje</w:t>
      </w:r>
      <w:r w:rsidR="00076C1E" w:rsidRPr="0060392D">
        <w:t xml:space="preserve"> w </w:t>
      </w:r>
      <w:r w:rsidRPr="0060392D">
        <w:t>ramach Funduszy</w:t>
      </w:r>
    </w:p>
    <w:p w:rsidR="00944A95" w:rsidRPr="0060392D" w:rsidRDefault="00944A95" w:rsidP="00EF72C8">
      <w:pPr>
        <w:pStyle w:val="Text1"/>
      </w:pPr>
      <w:r w:rsidRPr="0060392D">
        <w:t xml:space="preserve">Podstawa prawna: art. 22 ust. 3 lit. d) </w:t>
      </w:r>
      <w:proofErr w:type="spellStart"/>
      <w:r w:rsidRPr="0060392D">
        <w:t>ppkt</w:t>
      </w:r>
      <w:proofErr w:type="spellEnd"/>
      <w:r w:rsidRPr="0060392D">
        <w:t xml:space="preserve"> (i), (iii), (iv), (v), (vi)</w:t>
      </w:r>
      <w:r w:rsidR="00076C1E" w:rsidRPr="0060392D">
        <w:t xml:space="preserve"> i </w:t>
      </w:r>
      <w:r w:rsidRPr="0060392D">
        <w:t>(vii)</w:t>
      </w:r>
      <w:r w:rsidR="002031F6" w:rsidRPr="0060392D">
        <w:t xml:space="preserve"> </w:t>
      </w:r>
      <w:r w:rsidR="00EF72C8" w:rsidRPr="0060392D">
        <w:t>rozporządzenia w sprawie wspólnych przepisów</w:t>
      </w:r>
      <w:r w:rsidRPr="0060392D">
        <w:t>.</w:t>
      </w:r>
    </w:p>
    <w:p w:rsidR="00944A95" w:rsidRPr="0060392D" w:rsidRDefault="00944A95" w:rsidP="00CE6FD2">
      <w:pPr>
        <w:pStyle w:val="Text1"/>
      </w:pPr>
      <w:r w:rsidRPr="0060392D">
        <w:t xml:space="preserve">Powiązane rodzaje działań – art. 22 ust. 3 lit. d) </w:t>
      </w:r>
      <w:proofErr w:type="spellStart"/>
      <w:r w:rsidRPr="0060392D">
        <w:t>ppkt</w:t>
      </w:r>
      <w:proofErr w:type="spellEnd"/>
      <w:r w:rsidRPr="0060392D">
        <w:t xml:space="preserve"> (i) </w:t>
      </w:r>
      <w:r w:rsidR="00EF72C8" w:rsidRPr="0060392D">
        <w:t>rozporządzenia w sprawie wspólnych przepisów</w:t>
      </w:r>
      <w:r w:rsidR="00CE6FD2">
        <w:t xml:space="preserve"> oraz </w:t>
      </w:r>
      <w:r w:rsidRPr="0060392D">
        <w:t>art. 6 rozporządzenia</w:t>
      </w:r>
      <w:r w:rsidR="00076C1E" w:rsidRPr="0060392D">
        <w:t xml:space="preserve"> w </w:t>
      </w:r>
      <w:r w:rsidRPr="0060392D">
        <w:t>sprawie EFS+:</w:t>
      </w:r>
    </w:p>
    <w:tbl>
      <w:tblPr>
        <w:tblStyle w:val="Tabela-Siatka"/>
        <w:tblW w:w="9781" w:type="dxa"/>
        <w:tblInd w:w="-34" w:type="dxa"/>
        <w:tblLook w:val="04A0" w:firstRow="1" w:lastRow="0" w:firstColumn="1" w:lastColumn="0" w:noHBand="0" w:noVBand="1"/>
      </w:tblPr>
      <w:tblGrid>
        <w:gridCol w:w="9781"/>
      </w:tblGrid>
      <w:tr w:rsidR="00944A95" w:rsidRPr="0060392D" w:rsidTr="00763FD6">
        <w:tc>
          <w:tcPr>
            <w:tcW w:w="9781" w:type="dxa"/>
          </w:tcPr>
          <w:p w:rsidR="00290291" w:rsidRDefault="00944A95" w:rsidP="00290291">
            <w:pPr>
              <w:spacing w:before="60" w:after="60" w:line="240" w:lineRule="auto"/>
            </w:pPr>
            <w:r w:rsidRPr="0060392D">
              <w:t>Pole tekstowe [8</w:t>
            </w:r>
            <w:r w:rsidR="00290291">
              <w:t> </w:t>
            </w:r>
            <w:r w:rsidRPr="0060392D">
              <w:t>000]</w:t>
            </w:r>
          </w:p>
          <w:p w:rsidR="00290291" w:rsidRDefault="00290291" w:rsidP="00290291">
            <w:pPr>
              <w:spacing w:before="0" w:after="0" w:line="240" w:lineRule="auto"/>
              <w:jc w:val="both"/>
            </w:pPr>
            <w:r>
              <w:t>Sposób zaprojektowania 1</w:t>
            </w:r>
            <w:ins w:id="159" w:author="Lukasz Malecki" w:date="2021-10-08T09:36:00Z">
              <w:r w:rsidR="002C41DB">
                <w:t>.</w:t>
              </w:r>
            </w:ins>
            <w:r>
              <w:t xml:space="preserve"> Priorytetu wynika z potrzeb zgłaszanych przez przedsiębiorców, dotyczących wsparcia udzielanego bezpośrednio przedsiębiorcom (tzw. </w:t>
            </w:r>
            <w:proofErr w:type="spellStart"/>
            <w:r>
              <w:t>tailor-made</w:t>
            </w:r>
            <w:proofErr w:type="spellEnd"/>
            <w:r>
              <w:t xml:space="preserve"> </w:t>
            </w:r>
            <w:proofErr w:type="spellStart"/>
            <w:r>
              <w:t>support</w:t>
            </w:r>
            <w:proofErr w:type="spellEnd"/>
            <w:r>
              <w:t xml:space="preserve">) </w:t>
            </w:r>
            <w:r w:rsidR="00935F92">
              <w:t xml:space="preserve">                  </w:t>
            </w:r>
            <w:r>
              <w:t>w ramach możliwości realizowania kompleksowych projektów składających się z modułów.</w:t>
            </w:r>
          </w:p>
          <w:p w:rsidR="00290291" w:rsidRDefault="00290291" w:rsidP="00290291">
            <w:pPr>
              <w:spacing w:before="0" w:after="0" w:line="240" w:lineRule="auto"/>
              <w:jc w:val="both"/>
            </w:pPr>
            <w:r>
              <w:t xml:space="preserve">Kompleksowe projekty odpowiadają potrzebom przedsiębiorców z zakresu: </w:t>
            </w:r>
          </w:p>
          <w:p w:rsidR="00290291" w:rsidRDefault="00290291" w:rsidP="00290291">
            <w:pPr>
              <w:numPr>
                <w:ilvl w:val="0"/>
                <w:numId w:val="62"/>
              </w:numPr>
              <w:suppressAutoHyphens/>
              <w:autoSpaceDN w:val="0"/>
              <w:spacing w:before="0" w:after="0" w:line="240" w:lineRule="auto"/>
              <w:ind w:left="360"/>
              <w:jc w:val="both"/>
            </w:pPr>
            <w:r>
              <w:t>prac B+R,</w:t>
            </w:r>
          </w:p>
          <w:p w:rsidR="00290291" w:rsidRDefault="00290291" w:rsidP="00290291">
            <w:pPr>
              <w:numPr>
                <w:ilvl w:val="0"/>
                <w:numId w:val="62"/>
              </w:numPr>
              <w:suppressAutoHyphens/>
              <w:autoSpaceDN w:val="0"/>
              <w:spacing w:before="0" w:after="0" w:line="240" w:lineRule="auto"/>
              <w:ind w:left="360"/>
              <w:jc w:val="both"/>
            </w:pPr>
            <w:r>
              <w:t>rozwoju infrastruktury B+R,</w:t>
            </w:r>
          </w:p>
          <w:p w:rsidR="00290291" w:rsidRDefault="00290291" w:rsidP="00290291">
            <w:pPr>
              <w:numPr>
                <w:ilvl w:val="0"/>
                <w:numId w:val="62"/>
              </w:numPr>
              <w:suppressAutoHyphens/>
              <w:autoSpaceDN w:val="0"/>
              <w:spacing w:before="0" w:after="0" w:line="240" w:lineRule="auto"/>
              <w:ind w:left="360"/>
              <w:jc w:val="both"/>
            </w:pPr>
            <w:r>
              <w:t xml:space="preserve">wdrożeń wyników badań, </w:t>
            </w:r>
          </w:p>
          <w:p w:rsidR="00290291" w:rsidRDefault="00290291" w:rsidP="00290291">
            <w:pPr>
              <w:numPr>
                <w:ilvl w:val="0"/>
                <w:numId w:val="62"/>
              </w:numPr>
              <w:suppressAutoHyphens/>
              <w:autoSpaceDN w:val="0"/>
              <w:spacing w:before="0" w:after="0" w:line="240" w:lineRule="auto"/>
              <w:ind w:left="360"/>
              <w:jc w:val="both"/>
            </w:pPr>
            <w:r>
              <w:t xml:space="preserve">internacjonalizacji </w:t>
            </w:r>
            <w:r w:rsidR="00E12C6F">
              <w:t xml:space="preserve">i współpracy międzynarodowej </w:t>
            </w:r>
          </w:p>
          <w:p w:rsidR="00290291" w:rsidRDefault="00290291" w:rsidP="00290291">
            <w:pPr>
              <w:numPr>
                <w:ilvl w:val="0"/>
                <w:numId w:val="62"/>
              </w:numPr>
              <w:suppressAutoHyphens/>
              <w:autoSpaceDN w:val="0"/>
              <w:spacing w:before="0" w:after="0" w:line="240" w:lineRule="auto"/>
              <w:ind w:left="360"/>
              <w:jc w:val="both"/>
            </w:pPr>
            <w:r>
              <w:rPr>
                <w:iCs/>
                <w:szCs w:val="24"/>
              </w:rPr>
              <w:t xml:space="preserve">rozwoju </w:t>
            </w:r>
            <w:r>
              <w:t>kompetencji pracowników i osób zarządzających przedsiębiorstwem</w:t>
            </w:r>
            <w:r>
              <w:rPr>
                <w:iCs/>
                <w:szCs w:val="24"/>
              </w:rPr>
              <w:t>,</w:t>
            </w:r>
          </w:p>
          <w:p w:rsidR="00290291" w:rsidRDefault="00290291" w:rsidP="00290291">
            <w:pPr>
              <w:numPr>
                <w:ilvl w:val="0"/>
                <w:numId w:val="62"/>
              </w:numPr>
              <w:suppressAutoHyphens/>
              <w:autoSpaceDN w:val="0"/>
              <w:spacing w:before="0" w:after="0" w:line="240" w:lineRule="auto"/>
              <w:ind w:left="360"/>
              <w:jc w:val="both"/>
            </w:pPr>
            <w:r>
              <w:t>cyfryzacji</w:t>
            </w:r>
            <w:r>
              <w:rPr>
                <w:iCs/>
                <w:szCs w:val="24"/>
              </w:rPr>
              <w:t xml:space="preserve"> przedsiębiorstw, </w:t>
            </w:r>
          </w:p>
          <w:p w:rsidR="00290291" w:rsidRDefault="00290291" w:rsidP="00290291">
            <w:pPr>
              <w:numPr>
                <w:ilvl w:val="0"/>
                <w:numId w:val="62"/>
              </w:numPr>
              <w:suppressAutoHyphens/>
              <w:autoSpaceDN w:val="0"/>
              <w:spacing w:before="0" w:after="0" w:line="240" w:lineRule="auto"/>
              <w:ind w:left="426" w:hanging="426"/>
              <w:jc w:val="both"/>
              <w:rPr>
                <w:iCs/>
                <w:szCs w:val="24"/>
              </w:rPr>
            </w:pPr>
            <w:r>
              <w:rPr>
                <w:iCs/>
                <w:szCs w:val="24"/>
              </w:rPr>
              <w:t>„zazieleniania” przedsiębiorstw.</w:t>
            </w:r>
          </w:p>
          <w:p w:rsidR="00290291" w:rsidRDefault="00290291" w:rsidP="00290291">
            <w:pPr>
              <w:spacing w:before="0" w:after="0" w:line="240" w:lineRule="auto"/>
              <w:jc w:val="both"/>
            </w:pPr>
            <w:r>
              <w:t>Zakres projektu określa Wnioskodawca w zależności od zidentyfikowanych potrzeb.</w:t>
            </w:r>
          </w:p>
          <w:p w:rsidR="00290291" w:rsidRDefault="00290291" w:rsidP="00290291">
            <w:pPr>
              <w:spacing w:before="0" w:after="0" w:line="240" w:lineRule="auto"/>
              <w:jc w:val="both"/>
            </w:pPr>
          </w:p>
          <w:p w:rsidR="00290291" w:rsidRDefault="00290291" w:rsidP="00290291">
            <w:pPr>
              <w:spacing w:before="0" w:after="0" w:line="240" w:lineRule="auto"/>
              <w:jc w:val="both"/>
            </w:pPr>
            <w:r>
              <w:t xml:space="preserve">Wsparcie kierowane jest na obszary określone jako krajowe inteligentne specjalizacje oraz </w:t>
            </w:r>
            <w:r>
              <w:rPr>
                <w:iCs/>
                <w:szCs w:val="24"/>
              </w:rPr>
              <w:t>uzupełniająco na wyłaniające się</w:t>
            </w:r>
            <w:r>
              <w:t xml:space="preserve"> specjalizacje wynikające z procesu przedsiębiorczego  odkrywania, będącego częścią </w:t>
            </w:r>
            <w:r>
              <w:rPr>
                <w:iCs/>
                <w:szCs w:val="24"/>
              </w:rPr>
              <w:t xml:space="preserve">procesu </w:t>
            </w:r>
            <w:r>
              <w:t xml:space="preserve">monitorowania Krajowej Inteligentnej Specjalizacji  (KIS). Uwzględnienie </w:t>
            </w:r>
            <w:r>
              <w:rPr>
                <w:iCs/>
                <w:szCs w:val="24"/>
              </w:rPr>
              <w:t>wyłaniających się</w:t>
            </w:r>
            <w:r>
              <w:t xml:space="preserve"> specjalizacji ma na celu m.in. weryfikację ich potencjału, jako inteligentnych specjalizacji, co w przypadku pozytywnych rezultatów może prowadzić do dalszych aktualizacji KIS.</w:t>
            </w:r>
          </w:p>
          <w:p w:rsidR="00290291" w:rsidRDefault="00290291" w:rsidP="00290291">
            <w:pPr>
              <w:spacing w:before="0" w:after="0" w:line="240" w:lineRule="auto"/>
              <w:jc w:val="both"/>
              <w:rPr>
                <w:iCs/>
                <w:szCs w:val="24"/>
              </w:rPr>
            </w:pPr>
          </w:p>
          <w:p w:rsidR="00290291" w:rsidRDefault="00290291" w:rsidP="00290291">
            <w:pPr>
              <w:spacing w:before="0" w:after="0" w:line="240" w:lineRule="auto"/>
              <w:jc w:val="both"/>
            </w:pPr>
            <w:r>
              <w:t xml:space="preserve">Możliwe jest wsparcie ukierunkowane na branże lub sektory, które mają istotny wpływ na rozwój gospodarki i które zostały zidentyfikowane w dokumentach strategicznych. Konkursy organizowane w 1. </w:t>
            </w:r>
            <w:del w:id="160" w:author="Lukasz Malecki" w:date="2021-10-08T09:28:00Z">
              <w:r w:rsidDel="002C41DB">
                <w:delText xml:space="preserve">priorytecie </w:delText>
              </w:r>
            </w:del>
            <w:ins w:id="161" w:author="Lukasz Malecki" w:date="2021-10-08T09:28:00Z">
              <w:r w:rsidR="002C41DB">
                <w:t xml:space="preserve">Priorytecie </w:t>
              </w:r>
            </w:ins>
            <w:r>
              <w:t>mogą mieć charakter ogólny lub mieć określony zakres tematyczny bądź być kierowane do określonej grupy podmiotów.</w:t>
            </w:r>
          </w:p>
          <w:p w:rsidR="00290291" w:rsidRDefault="00290291" w:rsidP="00290291">
            <w:pPr>
              <w:spacing w:before="0" w:after="0" w:line="240" w:lineRule="auto"/>
              <w:jc w:val="both"/>
              <w:rPr>
                <w:iCs/>
                <w:szCs w:val="24"/>
              </w:rPr>
            </w:pPr>
          </w:p>
          <w:p w:rsidR="00290291" w:rsidRDefault="00290291" w:rsidP="00290291">
            <w:pPr>
              <w:spacing w:before="0" w:after="0" w:line="240" w:lineRule="auto"/>
              <w:jc w:val="both"/>
            </w:pPr>
            <w:del w:id="162" w:author="Lukasz Malecki" w:date="2021-10-08T09:29:00Z">
              <w:r w:rsidDel="002C41DB">
                <w:delText xml:space="preserve"> </w:delText>
              </w:r>
            </w:del>
            <w:r>
              <w:t>W przypadku realizacji projektów przez konsorcja (również z organizacją badawczą czy organizacją pozarządową), obligatoryjnym warunkiem jest, aby w jego skład wchodziło przedsiębiorstwo,</w:t>
            </w:r>
            <w:r>
              <w:rPr>
                <w:bCs/>
                <w:iCs/>
                <w:szCs w:val="24"/>
              </w:rPr>
              <w:t xml:space="preserve"> jako lider konsorcjum.  </w:t>
            </w:r>
            <w:r>
              <w:t xml:space="preserve"> </w:t>
            </w:r>
          </w:p>
          <w:p w:rsidR="00290291" w:rsidRDefault="00290291" w:rsidP="00290291">
            <w:pPr>
              <w:spacing w:before="0" w:after="0" w:line="240" w:lineRule="auto"/>
              <w:jc w:val="both"/>
            </w:pPr>
          </w:p>
          <w:p w:rsidR="00290291" w:rsidRDefault="00290291" w:rsidP="00290291">
            <w:pPr>
              <w:spacing w:before="0" w:after="0" w:line="240" w:lineRule="auto"/>
              <w:jc w:val="both"/>
            </w:pPr>
            <w:r>
              <w:t>Wsparcie w ramach 1</w:t>
            </w:r>
            <w:ins w:id="163" w:author="Lukasz Malecki" w:date="2021-10-12T10:00:00Z">
              <w:r w:rsidR="00AF6BB5">
                <w:t>.</w:t>
              </w:r>
            </w:ins>
            <w:r>
              <w:t xml:space="preserve"> Priorytetu udzielane jest w trybie konkursowym. W 1</w:t>
            </w:r>
            <w:ins w:id="164" w:author="Lukasz Malecki" w:date="2021-10-08T09:36:00Z">
              <w:r w:rsidR="002C41DB">
                <w:t>.</w:t>
              </w:r>
            </w:ins>
            <w:r>
              <w:t xml:space="preserve"> Priorytecie nie występuje podział na działania. Jedyny zakres wsparcia w ramach tego Priorytetu stanowią moduły umożliwiające realizację kompleksowych projektów (</w:t>
            </w:r>
            <w:proofErr w:type="spellStart"/>
            <w:r>
              <w:t>tailor-made-measure</w:t>
            </w:r>
            <w:proofErr w:type="spellEnd"/>
            <w:r>
              <w:t xml:space="preserve">). Wnioskodawca wybiera z poniższego katalogu te moduły, które wynikają z jego potrzeb – przy czym jeden </w:t>
            </w:r>
            <w:r w:rsidR="00935F92">
              <w:t xml:space="preserve">                   </w:t>
            </w:r>
            <w:r>
              <w:t>z modułów: prace B+R lub infrastruktura B+R jest obligatoryjny. Pozostałe moduły są fakultatywne.</w:t>
            </w:r>
            <w:r>
              <w:rPr>
                <w:iCs/>
                <w:szCs w:val="24"/>
              </w:rPr>
              <w:t xml:space="preserve"> Możliwe jest wsparcie projektów linearnych, które umożliwiają przeprowadzenie innowacyjnego przedsięwzięcia przez kolejne etapy jego rozwoju, jak również projektów nielinearnych, w których poszczególne moduły odpowiadają na zidentyfikowane potrzeby przedsiębiorcy z obszaru B+R+I, lecz ich realizacja nie jest od siebie uzależniona. </w:t>
            </w:r>
          </w:p>
          <w:p w:rsidR="00290291" w:rsidRDefault="00290291" w:rsidP="00290291">
            <w:pPr>
              <w:spacing w:before="0" w:after="0" w:line="240" w:lineRule="auto"/>
              <w:jc w:val="both"/>
            </w:pPr>
          </w:p>
          <w:p w:rsidR="00290291" w:rsidRDefault="00290291" w:rsidP="00173E77">
            <w:pPr>
              <w:spacing w:before="0" w:after="240" w:line="240" w:lineRule="auto"/>
              <w:jc w:val="both"/>
              <w:rPr>
                <w:szCs w:val="24"/>
              </w:rPr>
            </w:pPr>
            <w:r>
              <w:t>Poniżej szczegółowy opis wsparcia w ramach poszczególnych modułów w 1</w:t>
            </w:r>
            <w:ins w:id="165" w:author="Lukasz Malecki" w:date="2021-10-08T09:36:00Z">
              <w:r w:rsidR="002C41DB">
                <w:t>.</w:t>
              </w:r>
            </w:ins>
            <w:r>
              <w:t xml:space="preserve"> Priorytecie</w:t>
            </w:r>
            <w:r>
              <w:rPr>
                <w:iCs/>
                <w:szCs w:val="24"/>
              </w:rPr>
              <w:t xml:space="preserve">. </w:t>
            </w:r>
          </w:p>
          <w:p w:rsidR="00290291" w:rsidRDefault="00290291" w:rsidP="00173E77">
            <w:pPr>
              <w:spacing w:before="100" w:beforeAutospacing="1" w:after="240" w:line="240" w:lineRule="auto"/>
              <w:jc w:val="both"/>
              <w:rPr>
                <w:b/>
              </w:rPr>
            </w:pPr>
            <w:r>
              <w:rPr>
                <w:b/>
              </w:rPr>
              <w:t>Moduł - B+R</w:t>
            </w:r>
          </w:p>
          <w:p w:rsidR="00290291" w:rsidRDefault="00290291" w:rsidP="00173E77">
            <w:pPr>
              <w:spacing w:before="0" w:after="240" w:line="240" w:lineRule="auto"/>
              <w:jc w:val="both"/>
            </w:pPr>
            <w:r>
              <w:t xml:space="preserve">W ramach tego modułu, Wnioskodawca może uzyskać finansowanie na wszystkie lub wybrane elementy procesu badawczego – od badań przemysłowych, przez prace rozwojowe, w tym tworzenie demonstratora/prototypu, testowanie go (również z zaangażowaniem odbiorców ostatecznych). W ramach projektu dopuszczalna jest wielokrotna realizacja niektórych etapów badań i prac rozwojowych, jeśli będzie to niezbędne dla uzyskania efektów możliwych do komercjalizacji. </w:t>
            </w:r>
            <w:r>
              <w:rPr>
                <w:szCs w:val="24"/>
              </w:rPr>
              <w:t xml:space="preserve">Efektem </w:t>
            </w:r>
            <w:r>
              <w:t xml:space="preserve">modułu B+R powinno być opracowanie innowacyjnego rozwiązania możliwego do wdrożenia w działalności gospodarczej. Wdrożenie może być dofinansowane </w:t>
            </w:r>
            <w:r w:rsidR="00935F92">
              <w:t xml:space="preserve">                   </w:t>
            </w:r>
            <w:r>
              <w:t>w ramach tego samego projektu, w module „Wdrożenie</w:t>
            </w:r>
            <w:ins w:id="166" w:author="Lukasz Malecki" w:date="2021-10-12T10:40:00Z">
              <w:r w:rsidR="003C21F6">
                <w:t xml:space="preserve"> innowacji</w:t>
              </w:r>
            </w:ins>
            <w:r>
              <w:t>” lub w całości z innych środków.</w:t>
            </w:r>
          </w:p>
          <w:p w:rsidR="00290291" w:rsidRDefault="00290291" w:rsidP="00173E77">
            <w:pPr>
              <w:spacing w:before="100" w:beforeAutospacing="1" w:after="240" w:line="240" w:lineRule="auto"/>
              <w:jc w:val="both"/>
              <w:rPr>
                <w:b/>
                <w:highlight w:val="magenta"/>
              </w:rPr>
            </w:pPr>
            <w:r>
              <w:rPr>
                <w:b/>
              </w:rPr>
              <w:t>Moduł – Infrastruktura B+R</w:t>
            </w:r>
          </w:p>
          <w:p w:rsidR="00290291" w:rsidRDefault="00290291" w:rsidP="00290291">
            <w:pPr>
              <w:spacing w:before="100" w:beforeAutospacing="1" w:after="100" w:afterAutospacing="1" w:line="240" w:lineRule="auto"/>
              <w:jc w:val="both"/>
            </w:pPr>
            <w:r>
              <w:t>W ramach tego modułu Wnioskodawca może uzyskać finansowanie inwestycji w infrastrukturę niezbędną do realizacji  agendy badawczej na rzecz tworzenia innowacyjnych produktów lub usług spójnych, w szczególności z obszarami krajowych inteligentnych specjalizacji.  Agenda badawcza może być dofinansowana w ramach modułu „B+R” lub zrealizowana w całości z innych środków.</w:t>
            </w:r>
          </w:p>
          <w:p w:rsidR="00290291" w:rsidRDefault="00290291" w:rsidP="00290291">
            <w:pPr>
              <w:spacing w:before="100" w:beforeAutospacing="1" w:after="100" w:afterAutospacing="1" w:line="240" w:lineRule="auto"/>
              <w:jc w:val="both"/>
            </w:pPr>
            <w:r>
              <w:rPr>
                <w:b/>
              </w:rPr>
              <w:t>Moduł – Wdrożenie innowacji</w:t>
            </w:r>
          </w:p>
          <w:p w:rsidR="00290291" w:rsidRDefault="00290291" w:rsidP="00290291">
            <w:pPr>
              <w:spacing w:before="100" w:beforeAutospacing="1" w:after="100" w:afterAutospacing="1" w:line="240" w:lineRule="auto"/>
              <w:jc w:val="both"/>
            </w:pPr>
            <w:r>
              <w:t xml:space="preserve">W ramach tego modułu możliwe jest finansowanie wdrożenia w działalności przedsiębiorstwa wyników prac B+R, w formie  innowacyjnych rozwiązań, spójnych w szczególności z obszarami krajowych inteligentnych specjalizacji, a także innych kosztów bezpośrednio związanych z tymi wdrożeniami. Prace B+R mogą być dofinansowane w ramach modułu „B+R”, sfinansowane z innych środków lub zakupione przez Wnioskodawcę. </w:t>
            </w:r>
          </w:p>
          <w:p w:rsidR="00290291" w:rsidRDefault="00290291" w:rsidP="00173E77">
            <w:pPr>
              <w:spacing w:before="100" w:beforeAutospacing="1" w:after="240" w:line="240" w:lineRule="auto"/>
            </w:pPr>
            <w:r>
              <w:rPr>
                <w:b/>
              </w:rPr>
              <w:t>Moduł – Kompetencje</w:t>
            </w:r>
          </w:p>
          <w:p w:rsidR="00290291" w:rsidRDefault="00290291" w:rsidP="00173E77">
            <w:pPr>
              <w:spacing w:before="0" w:after="240" w:line="240" w:lineRule="auto"/>
              <w:jc w:val="both"/>
              <w:rPr>
                <w:szCs w:val="24"/>
              </w:rPr>
            </w:pPr>
            <w:r>
              <w:t xml:space="preserve">Realizacja prac B+R, wdrażanie ich wyników oraz wprowadzanie innowacji jest możliwe, gdy pracownicy oraz kadra zarządzająca przedsiębiorstwa posiadają odpowiednią wiedzę oraz umiejętności. Wsparcie udzielane w tym module umożliwia doskonalenie kompetencji </w:t>
            </w:r>
            <w:r>
              <w:rPr>
                <w:szCs w:val="24"/>
              </w:rPr>
              <w:t>pracowników i osób zarządzających (związanych z pracami B+R), zdobywanie przez nich nowych umiejętności oraz wiedzy, a także nabywania kwalifikacji</w:t>
            </w:r>
            <w:ins w:id="167" w:author="Natalia Zaluzna" w:date="2021-09-22T16:29:00Z">
              <w:r w:rsidR="009F3F97">
                <w:rPr>
                  <w:szCs w:val="24"/>
                </w:rPr>
                <w:t xml:space="preserve">, w  tym kwalifikacji </w:t>
              </w:r>
              <w:proofErr w:type="spellStart"/>
              <w:r w:rsidR="009F3F97">
                <w:rPr>
                  <w:szCs w:val="24"/>
                </w:rPr>
                <w:t>włącznych</w:t>
              </w:r>
              <w:proofErr w:type="spellEnd"/>
              <w:r w:rsidR="009F3F97">
                <w:rPr>
                  <w:szCs w:val="24"/>
                </w:rPr>
                <w:t xml:space="preserve"> do</w:t>
              </w:r>
            </w:ins>
            <w:ins w:id="168" w:author="Lukasz Malecki" w:date="2021-10-08T09:37:00Z">
              <w:r w:rsidR="002C41DB">
                <w:rPr>
                  <w:szCs w:val="24"/>
                </w:rPr>
                <w:t xml:space="preserve"> Zin</w:t>
              </w:r>
            </w:ins>
            <w:ins w:id="169" w:author="Lukasz Malecki" w:date="2021-10-08T09:38:00Z">
              <w:r w:rsidR="002C41DB">
                <w:rPr>
                  <w:szCs w:val="24"/>
                </w:rPr>
                <w:t>tegrowanego Systemu Kwalifikacji</w:t>
              </w:r>
            </w:ins>
            <w:ins w:id="170" w:author="Natalia Zaluzna" w:date="2021-09-22T16:29:00Z">
              <w:r w:rsidR="009F3F97">
                <w:rPr>
                  <w:szCs w:val="24"/>
                </w:rPr>
                <w:t xml:space="preserve"> </w:t>
              </w:r>
            </w:ins>
            <w:ins w:id="171" w:author="Lukasz Malecki" w:date="2021-10-08T09:38:00Z">
              <w:r w:rsidR="002C41DB">
                <w:rPr>
                  <w:szCs w:val="24"/>
                </w:rPr>
                <w:t>(</w:t>
              </w:r>
            </w:ins>
            <w:ins w:id="172" w:author="Natalia Zaluzna" w:date="2021-09-22T16:29:00Z">
              <w:r w:rsidR="009F3F97">
                <w:rPr>
                  <w:szCs w:val="24"/>
                </w:rPr>
                <w:t>ZSK</w:t>
              </w:r>
            </w:ins>
            <w:ins w:id="173" w:author="Lukasz Malecki" w:date="2021-10-08T09:38:00Z">
              <w:r w:rsidR="002C41DB">
                <w:rPr>
                  <w:szCs w:val="24"/>
                </w:rPr>
                <w:t>)</w:t>
              </w:r>
            </w:ins>
            <w:ins w:id="174" w:author="Natalia Zaluzna" w:date="2021-09-22T16:29:00Z">
              <w:r w:rsidR="009F3F97">
                <w:rPr>
                  <w:szCs w:val="24"/>
                </w:rPr>
                <w:t>,</w:t>
              </w:r>
            </w:ins>
            <w:r>
              <w:rPr>
                <w:szCs w:val="24"/>
              </w:rPr>
              <w:t xml:space="preserve"> rozumiane jako formalne potwierdzanie </w:t>
            </w:r>
            <w:r>
              <w:rPr>
                <w:szCs w:val="24"/>
              </w:rPr>
              <w:lastRenderedPageBreak/>
              <w:t>posiadanych kompetencji</w:t>
            </w:r>
            <w:ins w:id="175" w:author="Natalia Zaluzna" w:date="2021-09-22T16:29:00Z">
              <w:r w:rsidR="009F3F97">
                <w:rPr>
                  <w:szCs w:val="24"/>
                </w:rPr>
                <w:t xml:space="preserve"> przez upr</w:t>
              </w:r>
            </w:ins>
            <w:ins w:id="176" w:author="Marta Mioduszewska" w:date="2021-09-22T17:33:00Z">
              <w:r w:rsidR="0012372E">
                <w:rPr>
                  <w:szCs w:val="24"/>
                </w:rPr>
                <w:t>a</w:t>
              </w:r>
            </w:ins>
            <w:ins w:id="177" w:author="Natalia Zaluzna" w:date="2021-09-22T16:29:00Z">
              <w:r w:rsidR="009F3F97">
                <w:rPr>
                  <w:szCs w:val="24"/>
                </w:rPr>
                <w:t>wni</w:t>
              </w:r>
            </w:ins>
            <w:ins w:id="178" w:author="Marta Mioduszewska" w:date="2021-09-22T17:33:00Z">
              <w:r w:rsidR="0012372E">
                <w:rPr>
                  <w:szCs w:val="24"/>
                </w:rPr>
                <w:t>o</w:t>
              </w:r>
            </w:ins>
            <w:ins w:id="179" w:author="Natalia Zaluzna" w:date="2021-09-22T16:29:00Z">
              <w:r w:rsidR="009F3F97">
                <w:rPr>
                  <w:szCs w:val="24"/>
                </w:rPr>
                <w:t>ny do tego podmiot</w:t>
              </w:r>
            </w:ins>
            <w:del w:id="180" w:author="Natalia Zaluzna" w:date="2021-09-22T16:29:00Z">
              <w:r w:rsidDel="009F3F97">
                <w:rPr>
                  <w:szCs w:val="24"/>
                </w:rPr>
                <w:delText xml:space="preserve"> </w:delText>
              </w:r>
            </w:del>
            <w:ins w:id="181" w:author="Natalia Zaluzna" w:date="2021-09-22T16:27:00Z">
              <w:r w:rsidR="00816C2B">
                <w:rPr>
                  <w:szCs w:val="24"/>
                </w:rPr>
                <w:t xml:space="preserve">, </w:t>
              </w:r>
            </w:ins>
            <w:r>
              <w:rPr>
                <w:szCs w:val="24"/>
              </w:rPr>
              <w:t xml:space="preserve">w szczególności z zakresu obszarów:  prac B+R, inteligentnych specjalizacji, transformacji przemysłu w kierunku </w:t>
            </w:r>
            <w:del w:id="182" w:author="Lukasz Malecki" w:date="2021-10-08T09:39:00Z">
              <w:r w:rsidR="00874AA1" w:rsidDel="002C41DB">
                <w:rPr>
                  <w:szCs w:val="24"/>
                </w:rPr>
                <w:delText xml:space="preserve">Gospodarki </w:delText>
              </w:r>
            </w:del>
            <w:ins w:id="183" w:author="Lukasz Malecki" w:date="2021-10-08T09:39:00Z">
              <w:r w:rsidR="002C41DB">
                <w:rPr>
                  <w:szCs w:val="24"/>
                </w:rPr>
                <w:t xml:space="preserve">gospodarki </w:t>
              </w:r>
            </w:ins>
            <w:r>
              <w:rPr>
                <w:szCs w:val="24"/>
              </w:rPr>
              <w:t xml:space="preserve">4.0, </w:t>
            </w:r>
            <w:del w:id="184" w:author="Lukasz Malecki" w:date="2021-10-08T09:39:00Z">
              <w:r w:rsidDel="002C41DB">
                <w:rPr>
                  <w:szCs w:val="24"/>
                </w:rPr>
                <w:delText xml:space="preserve"> </w:delText>
              </w:r>
            </w:del>
            <w:r>
              <w:rPr>
                <w:szCs w:val="24"/>
              </w:rPr>
              <w:t xml:space="preserve">transferu technologii, zarządzania innowacjami, komercjalizacji wyników prac B+R, kompetencji z zakresu internacjonalizacji, ochrony własności przemysłowej, cyfryzacji,  polityki klimatycznej, </w:t>
            </w:r>
            <w:proofErr w:type="spellStart"/>
            <w:r>
              <w:rPr>
                <w:szCs w:val="24"/>
              </w:rPr>
              <w:t>ekoprojektowania</w:t>
            </w:r>
            <w:proofErr w:type="spellEnd"/>
            <w:r>
              <w:rPr>
                <w:szCs w:val="24"/>
              </w:rPr>
              <w:t xml:space="preserve">, gospodarki o obiegu zamkniętym, gospodarki niskoemisyjnej, a także kompetencji niezbędnych do obsługi infrastruktury badawczej sfinansowanej w ramach kompleksowego projektu. </w:t>
            </w:r>
          </w:p>
          <w:p w:rsidR="00290291" w:rsidRDefault="00290291" w:rsidP="00173E77">
            <w:pPr>
              <w:spacing w:before="100" w:beforeAutospacing="1" w:after="240" w:line="240" w:lineRule="auto"/>
              <w:jc w:val="both"/>
              <w:rPr>
                <w:iCs/>
                <w:szCs w:val="24"/>
              </w:rPr>
            </w:pPr>
            <w:r>
              <w:rPr>
                <w:b/>
                <w:szCs w:val="24"/>
              </w:rPr>
              <w:t>Moduł – Zazielenienie przedsiębiorstw</w:t>
            </w:r>
          </w:p>
          <w:p w:rsidR="00290291" w:rsidRDefault="00290291" w:rsidP="00935F92">
            <w:pPr>
              <w:spacing w:before="0" w:after="0" w:line="240" w:lineRule="auto"/>
              <w:jc w:val="both"/>
              <w:rPr>
                <w:iCs/>
                <w:szCs w:val="24"/>
              </w:rPr>
            </w:pPr>
            <w:r>
              <w:rPr>
                <w:iCs/>
                <w:szCs w:val="24"/>
              </w:rPr>
              <w:t xml:space="preserve">Celem wsparcia oferowanego w ramach modułu jest transformacja przedsiębiorstw w kierunku zrównoważonego rozwoju oraz gospodarki o obiegu zamkniętym, w tym rozwój nowych modeli biznesowych. Realizacja modułu ma wpływać na zmianę myślenia przedsiębiorstw o całości prowadzonej działalności gospodarczej, uwzględnienia jej aspektów środowiskowych </w:t>
            </w:r>
            <w:r w:rsidR="00935F92">
              <w:rPr>
                <w:iCs/>
                <w:szCs w:val="24"/>
              </w:rPr>
              <w:t xml:space="preserve">                          </w:t>
            </w:r>
            <w:r>
              <w:rPr>
                <w:iCs/>
                <w:szCs w:val="24"/>
              </w:rPr>
              <w:t>i przestawieniu jej na model cyrkularny: od  wyboru kontrahentów i zasobów, przez projektowanie produktów i usług, aż po zrównoważoną produkcję i zarządzanie odpadami oraz cyklem życia produktów.</w:t>
            </w:r>
            <w:r w:rsidR="00935F92">
              <w:rPr>
                <w:iCs/>
                <w:szCs w:val="24"/>
              </w:rPr>
              <w:t xml:space="preserve"> </w:t>
            </w:r>
            <w:r>
              <w:rPr>
                <w:iCs/>
                <w:szCs w:val="24"/>
              </w:rPr>
              <w:t xml:space="preserve">Moduł obejmuje wsparcie </w:t>
            </w:r>
            <w:proofErr w:type="spellStart"/>
            <w:r>
              <w:rPr>
                <w:iCs/>
                <w:szCs w:val="24"/>
              </w:rPr>
              <w:t>ekoprojektowania</w:t>
            </w:r>
            <w:proofErr w:type="spellEnd"/>
            <w:r>
              <w:rPr>
                <w:iCs/>
                <w:szCs w:val="24"/>
              </w:rPr>
              <w:t xml:space="preserve">, przeprowadzania ocen środowiskowych </w:t>
            </w:r>
            <w:r>
              <w:rPr>
                <w:iCs/>
                <w:szCs w:val="24"/>
              </w:rPr>
              <w:br/>
              <w:t>i dotyczących cyklu życia produktu (</w:t>
            </w:r>
            <w:ins w:id="185" w:author="Lukasz Malecki" w:date="2021-10-12T10:44:00Z">
              <w:r w:rsidR="003C21F6">
                <w:rPr>
                  <w:iCs/>
                  <w:szCs w:val="24"/>
                </w:rPr>
                <w:t>P</w:t>
              </w:r>
              <w:r w:rsidR="003C21F6" w:rsidRPr="003C21F6">
                <w:rPr>
                  <w:iCs/>
                  <w:szCs w:val="24"/>
                </w:rPr>
                <w:t xml:space="preserve">roduct </w:t>
              </w:r>
              <w:proofErr w:type="spellStart"/>
              <w:r w:rsidR="003C21F6">
                <w:rPr>
                  <w:iCs/>
                  <w:szCs w:val="24"/>
                </w:rPr>
                <w:t>E</w:t>
              </w:r>
              <w:r w:rsidR="003C21F6" w:rsidRPr="003C21F6">
                <w:rPr>
                  <w:iCs/>
                  <w:szCs w:val="24"/>
                </w:rPr>
                <w:t>nvironmental</w:t>
              </w:r>
              <w:proofErr w:type="spellEnd"/>
              <w:r w:rsidR="003C21F6" w:rsidRPr="003C21F6">
                <w:rPr>
                  <w:iCs/>
                  <w:szCs w:val="24"/>
                </w:rPr>
                <w:t xml:space="preserve"> </w:t>
              </w:r>
              <w:proofErr w:type="spellStart"/>
              <w:r w:rsidR="003C21F6">
                <w:rPr>
                  <w:iCs/>
                  <w:szCs w:val="24"/>
                </w:rPr>
                <w:t>F</w:t>
              </w:r>
              <w:r w:rsidR="003C21F6" w:rsidRPr="003C21F6">
                <w:rPr>
                  <w:iCs/>
                  <w:szCs w:val="24"/>
                </w:rPr>
                <w:t>ootprint</w:t>
              </w:r>
              <w:proofErr w:type="spellEnd"/>
              <w:r w:rsidR="003C21F6">
                <w:rPr>
                  <w:iCs/>
                  <w:szCs w:val="24"/>
                </w:rPr>
                <w:t xml:space="preserve"> (</w:t>
              </w:r>
            </w:ins>
            <w:r>
              <w:rPr>
                <w:iCs/>
                <w:szCs w:val="24"/>
              </w:rPr>
              <w:t>PEF</w:t>
            </w:r>
            <w:ins w:id="186" w:author="Lukasz Malecki" w:date="2021-10-12T10:44:00Z">
              <w:r w:rsidR="003C21F6">
                <w:rPr>
                  <w:iCs/>
                  <w:szCs w:val="24"/>
                </w:rPr>
                <w:t>)</w:t>
              </w:r>
            </w:ins>
            <w:r w:rsidR="0024389D">
              <w:rPr>
                <w:iCs/>
                <w:szCs w:val="24"/>
              </w:rPr>
              <w:t>,</w:t>
            </w:r>
            <w:r>
              <w:rPr>
                <w:iCs/>
                <w:szCs w:val="24"/>
              </w:rPr>
              <w:t xml:space="preserve"> </w:t>
            </w:r>
            <w:ins w:id="187" w:author="Lukasz Malecki" w:date="2021-10-12T10:42:00Z">
              <w:r w:rsidR="003C21F6" w:rsidRPr="003C21F6">
                <w:rPr>
                  <w:bCs/>
                  <w:iCs/>
                  <w:szCs w:val="24"/>
                </w:rPr>
                <w:t>Life-</w:t>
              </w:r>
              <w:proofErr w:type="spellStart"/>
              <w:r w:rsidR="003C21F6" w:rsidRPr="003C21F6">
                <w:rPr>
                  <w:bCs/>
                  <w:iCs/>
                  <w:szCs w:val="24"/>
                </w:rPr>
                <w:t>Cycle</w:t>
              </w:r>
              <w:proofErr w:type="spellEnd"/>
              <w:r w:rsidR="003C21F6" w:rsidRPr="003C21F6">
                <w:rPr>
                  <w:bCs/>
                  <w:iCs/>
                  <w:szCs w:val="24"/>
                </w:rPr>
                <w:t xml:space="preserve"> </w:t>
              </w:r>
              <w:proofErr w:type="spellStart"/>
              <w:r w:rsidR="003C21F6" w:rsidRPr="003C21F6">
                <w:rPr>
                  <w:bCs/>
                  <w:iCs/>
                  <w:szCs w:val="24"/>
                </w:rPr>
                <w:t>Assessment</w:t>
              </w:r>
              <w:proofErr w:type="spellEnd"/>
              <w:r w:rsidR="003C21F6">
                <w:rPr>
                  <w:b/>
                  <w:bCs/>
                  <w:iCs/>
                  <w:szCs w:val="24"/>
                </w:rPr>
                <w:t xml:space="preserve"> </w:t>
              </w:r>
            </w:ins>
            <w:ins w:id="188" w:author="Lukasz Malecki" w:date="2021-10-12T10:43:00Z">
              <w:r w:rsidR="003C21F6" w:rsidRPr="003C21F6">
                <w:rPr>
                  <w:bCs/>
                  <w:iCs/>
                  <w:szCs w:val="24"/>
                </w:rPr>
                <w:t>(</w:t>
              </w:r>
            </w:ins>
            <w:r>
              <w:rPr>
                <w:iCs/>
                <w:szCs w:val="24"/>
              </w:rPr>
              <w:t>LCA)</w:t>
            </w:r>
            <w:r w:rsidR="0024389D">
              <w:rPr>
                <w:iCs/>
                <w:szCs w:val="24"/>
              </w:rPr>
              <w:t>,</w:t>
            </w:r>
            <w:r w:rsidR="00141DD3">
              <w:rPr>
                <w:iCs/>
                <w:szCs w:val="24"/>
              </w:rPr>
              <w:t xml:space="preserve"> </w:t>
            </w:r>
            <w:r w:rsidR="0024389D" w:rsidRPr="0024389D">
              <w:rPr>
                <w:iCs/>
                <w:szCs w:val="24"/>
              </w:rPr>
              <w:t>weryfikacji technologii środowiskowych (</w:t>
            </w:r>
            <w:proofErr w:type="spellStart"/>
            <w:ins w:id="189" w:author="Lukasz Malecki" w:date="2021-10-12T10:45:00Z">
              <w:r w:rsidR="003B24A3" w:rsidRPr="003B24A3">
                <w:rPr>
                  <w:iCs/>
                  <w:szCs w:val="24"/>
                </w:rPr>
                <w:t>Environmental</w:t>
              </w:r>
              <w:proofErr w:type="spellEnd"/>
              <w:r w:rsidR="003B24A3" w:rsidRPr="003B24A3">
                <w:rPr>
                  <w:iCs/>
                  <w:szCs w:val="24"/>
                </w:rPr>
                <w:t xml:space="preserve"> Technology </w:t>
              </w:r>
              <w:proofErr w:type="spellStart"/>
              <w:r w:rsidR="003B24A3" w:rsidRPr="003B24A3">
                <w:rPr>
                  <w:iCs/>
                  <w:szCs w:val="24"/>
                </w:rPr>
                <w:t>Verification</w:t>
              </w:r>
              <w:proofErr w:type="spellEnd"/>
              <w:r w:rsidR="003B24A3">
                <w:rPr>
                  <w:iCs/>
                  <w:szCs w:val="24"/>
                </w:rPr>
                <w:t xml:space="preserve"> (</w:t>
              </w:r>
            </w:ins>
            <w:r w:rsidR="0024389D" w:rsidRPr="0024389D">
              <w:rPr>
                <w:iCs/>
                <w:szCs w:val="24"/>
              </w:rPr>
              <w:t xml:space="preserve">ETV) </w:t>
            </w:r>
            <w:r>
              <w:rPr>
                <w:iCs/>
                <w:szCs w:val="24"/>
              </w:rPr>
              <w:t xml:space="preserve"> oraz wdrożenie płynących z nich rekomendacji i wsparcie inwestycji w ramach zazieleniania przedsiębiorstw, w tym wdrożenie wyników B+R.</w:t>
            </w:r>
          </w:p>
          <w:p w:rsidR="00290291" w:rsidRDefault="00290291" w:rsidP="00173E77">
            <w:pPr>
              <w:spacing w:before="100" w:beforeAutospacing="1" w:line="240" w:lineRule="auto"/>
              <w:jc w:val="both"/>
            </w:pPr>
            <w:r>
              <w:rPr>
                <w:b/>
              </w:rPr>
              <w:t>Moduł - Cyfryzacja</w:t>
            </w:r>
          </w:p>
          <w:p w:rsidR="00290291" w:rsidRDefault="00752BCB" w:rsidP="00290291">
            <w:pPr>
              <w:spacing w:before="100" w:beforeAutospacing="1" w:after="100" w:afterAutospacing="1" w:line="240" w:lineRule="auto"/>
              <w:jc w:val="both"/>
            </w:pPr>
            <w:ins w:id="190" w:author="Natalia Zaluzna" w:date="2021-09-22T16:15:00Z">
              <w:r w:rsidRPr="00752BCB">
                <w:rPr>
                  <w:szCs w:val="24"/>
                </w:rPr>
                <w:t xml:space="preserve">Wsparcie przeznaczone jest na finansowanie inwestycji związanych z zastosowaniem w przedsiębiorstwie rozwiązań zmierzających do cyfryzacji: produkcji, procesów, produktów, usług oraz modelu biznesowego. Wsparcie przeznaczone będzie również na podniesienie poziomu </w:t>
              </w:r>
              <w:proofErr w:type="spellStart"/>
              <w:r w:rsidRPr="00752BCB">
                <w:rPr>
                  <w:szCs w:val="24"/>
                </w:rPr>
                <w:t>cyberbezpieczeństwa</w:t>
              </w:r>
              <w:proofErr w:type="spellEnd"/>
              <w:r w:rsidRPr="00752BCB">
                <w:rPr>
                  <w:szCs w:val="24"/>
                </w:rPr>
                <w:t xml:space="preserve"> w przedsiębiorstwach.</w:t>
              </w:r>
            </w:ins>
            <w:del w:id="191" w:author="Natalia Zaluzna" w:date="2021-09-22T16:15:00Z">
              <w:r w:rsidR="00290291" w:rsidDel="00752BCB">
                <w:rPr>
                  <w:rFonts w:ascii="Calibri" w:hAnsi="Calibri"/>
                  <w:sz w:val="28"/>
                  <w:szCs w:val="28"/>
                </w:rPr>
                <w:delText xml:space="preserve"> </w:delText>
              </w:r>
              <w:r w:rsidR="00290291" w:rsidDel="00752BCB">
                <w:delText>Wsparcie przeznaczone jest na finansowanie inwestycji związanych z zastosowaniem rozwiązań w przedsiębiorstwie zmierzających do cyfryzacji produkcji, procesów w przedsiębiorstwie, jaki również do cyfryzacji produktów, usług, modelu biznesowego. Wsparcie przeznaczone będzie również na podniesienie poziomu cyberbezpieczeństwa w przedsiębiorstwach</w:delText>
              </w:r>
            </w:del>
            <w:r w:rsidR="00290291">
              <w:t>.</w:t>
            </w:r>
          </w:p>
          <w:p w:rsidR="00290291" w:rsidRDefault="00290291" w:rsidP="00290291">
            <w:pPr>
              <w:spacing w:before="100" w:beforeAutospacing="1" w:after="100" w:afterAutospacing="1" w:line="240" w:lineRule="auto"/>
            </w:pPr>
            <w:r>
              <w:rPr>
                <w:b/>
              </w:rPr>
              <w:t xml:space="preserve">Moduł - Internacjonalizacja </w:t>
            </w:r>
            <w:r>
              <w:rPr>
                <w:b/>
                <w:bCs/>
                <w:szCs w:val="24"/>
              </w:rPr>
              <w:t xml:space="preserve">i współpraca międzynarodowa </w:t>
            </w:r>
          </w:p>
          <w:p w:rsidR="00290291" w:rsidRDefault="00290291" w:rsidP="00002974">
            <w:pPr>
              <w:spacing w:before="60" w:after="60" w:line="240" w:lineRule="auto"/>
              <w:jc w:val="both"/>
              <w:rPr>
                <w:szCs w:val="24"/>
              </w:rPr>
            </w:pPr>
            <w:r>
              <w:t>Celem wsparcia oferowanego w ramach modułu jest promocja zagraniczna produktów lub usług przedsiębiorstwa. Wsparcie w tym zakresie może dotyczyć m.in. komercjalizacji wyników prac B+R za granicą, udziału w międzynarodowych łańcuchach dostaw, promocji produktów lub usług na rynkach zagranicznych, uzyskania ochrony praw własności przemysłowej poza Polską  lub ich obrona</w:t>
            </w:r>
            <w:r>
              <w:rPr>
                <w:szCs w:val="24"/>
              </w:rPr>
              <w:t>.</w:t>
            </w:r>
          </w:p>
          <w:p w:rsidR="00EF1B4A" w:rsidRPr="0060392D" w:rsidRDefault="00ED6D61" w:rsidP="00BE4A2B">
            <w:pPr>
              <w:spacing w:before="60" w:after="60" w:line="240" w:lineRule="auto"/>
              <w:jc w:val="both"/>
            </w:pPr>
            <w:r w:rsidRPr="00236596">
              <w:rPr>
                <w:szCs w:val="24"/>
              </w:rPr>
              <w:t>Na realizację 1</w:t>
            </w:r>
            <w:ins w:id="192" w:author="Lukasz Malecki" w:date="2021-10-08T09:41:00Z">
              <w:r w:rsidR="00BE4A2B">
                <w:rPr>
                  <w:szCs w:val="24"/>
                </w:rPr>
                <w:t>.</w:t>
              </w:r>
            </w:ins>
            <w:r w:rsidRPr="00236596">
              <w:rPr>
                <w:szCs w:val="24"/>
              </w:rPr>
              <w:t xml:space="preserve"> Priorytetu Programu zostanie przeznaczonych 4 358 mln euro, co stanowi 55% alokacji Programu.</w:t>
            </w:r>
          </w:p>
        </w:tc>
      </w:tr>
    </w:tbl>
    <w:p w:rsidR="00944A95" w:rsidRPr="0060392D" w:rsidRDefault="00944A95" w:rsidP="00173E77">
      <w:pPr>
        <w:pStyle w:val="Text1"/>
        <w:ind w:left="0"/>
      </w:pPr>
      <w:r w:rsidRPr="0060392D">
        <w:lastRenderedPageBreak/>
        <w:t xml:space="preserve">Główne grupy docelowe – art. 22 ust. 3 lit. d) </w:t>
      </w:r>
      <w:proofErr w:type="spellStart"/>
      <w:r w:rsidRPr="0060392D">
        <w:t>ppkt</w:t>
      </w:r>
      <w:proofErr w:type="spellEnd"/>
      <w:r w:rsidRPr="0060392D">
        <w:t xml:space="preserve"> (iii)</w:t>
      </w:r>
      <w:r w:rsidR="002031F6" w:rsidRPr="0060392D">
        <w:t xml:space="preserve"> </w:t>
      </w:r>
      <w:r w:rsidR="00EF72C8" w:rsidRPr="0060392D">
        <w:t>rozporządzenia w sprawie wspólnych przepisów</w:t>
      </w:r>
      <w:r w:rsidRPr="0060392D">
        <w:t>:</w:t>
      </w:r>
    </w:p>
    <w:tbl>
      <w:tblPr>
        <w:tblStyle w:val="Tabela-Siatka"/>
        <w:tblW w:w="0" w:type="auto"/>
        <w:tblInd w:w="-34" w:type="dxa"/>
        <w:tblLook w:val="04A0" w:firstRow="1" w:lastRow="0" w:firstColumn="1" w:lastColumn="0" w:noHBand="0" w:noVBand="1"/>
      </w:tblPr>
      <w:tblGrid>
        <w:gridCol w:w="9746"/>
      </w:tblGrid>
      <w:tr w:rsidR="00944A95" w:rsidRPr="0060392D" w:rsidTr="00A078FB">
        <w:trPr>
          <w:trHeight w:val="5629"/>
        </w:trPr>
        <w:tc>
          <w:tcPr>
            <w:tcW w:w="9746" w:type="dxa"/>
          </w:tcPr>
          <w:p w:rsidR="00EE0B5C" w:rsidRDefault="00944A95" w:rsidP="003B24A3">
            <w:pPr>
              <w:pStyle w:val="Text1"/>
              <w:spacing w:before="0" w:after="240" w:line="240" w:lineRule="auto"/>
              <w:ind w:left="0"/>
            </w:pPr>
            <w:r w:rsidRPr="0060392D">
              <w:lastRenderedPageBreak/>
              <w:t>Pole tekstowe [1</w:t>
            </w:r>
            <w:r w:rsidR="00EE0B5C">
              <w:t> </w:t>
            </w:r>
            <w:r w:rsidRPr="0060392D">
              <w:t>000]</w:t>
            </w:r>
          </w:p>
          <w:p w:rsidR="00EE0B5C" w:rsidRDefault="00EE0B5C" w:rsidP="003B24A3">
            <w:pPr>
              <w:spacing w:before="0" w:after="0" w:line="240" w:lineRule="auto"/>
              <w:ind w:left="34" w:right="-2"/>
              <w:jc w:val="both"/>
            </w:pPr>
            <w:r>
              <w:t>Głównymi odbiorcami wsparcia w ramach 1</w:t>
            </w:r>
            <w:ins w:id="193" w:author="Lukasz Malecki" w:date="2021-10-08T09:41:00Z">
              <w:r w:rsidR="00BE4A2B">
                <w:t>.</w:t>
              </w:r>
            </w:ins>
            <w:r>
              <w:t xml:space="preserve"> Priorytetu są przedsiębiorcy (MŚP oraz duże przedsiębiorstwa, w tym  small </w:t>
            </w:r>
            <w:proofErr w:type="spellStart"/>
            <w:r>
              <w:t>mid-caps</w:t>
            </w:r>
            <w:proofErr w:type="spellEnd"/>
            <w:r>
              <w:t xml:space="preserve"> i </w:t>
            </w:r>
            <w:proofErr w:type="spellStart"/>
            <w:r>
              <w:t>mid</w:t>
            </w:r>
            <w:ins w:id="194" w:author="Lukasz Malecki" w:date="2021-10-08T09:42:00Z">
              <w:r w:rsidR="00BE4A2B">
                <w:t>-</w:t>
              </w:r>
            </w:ins>
            <w:del w:id="195" w:author="Lukasz Malecki" w:date="2021-10-08T09:42:00Z">
              <w:r w:rsidDel="00BE4A2B">
                <w:delText xml:space="preserve"> </w:delText>
              </w:r>
            </w:del>
            <w:r>
              <w:t>caps</w:t>
            </w:r>
            <w:proofErr w:type="spellEnd"/>
            <w:r>
              <w:rPr>
                <w:rStyle w:val="Odwoanieprzypisudolnego"/>
                <w:b w:val="0"/>
                <w:sz w:val="20"/>
              </w:rPr>
              <w:footnoteReference w:id="23"/>
            </w:r>
            <w:r>
              <w:t>) oraz konsorcja z udziałem przedsiębiorstw oraz organizacji pozarządowych oraz innych podmiotów, np. organizacji badawczych</w:t>
            </w:r>
            <w:r w:rsidR="00EF1B4A">
              <w:t>.</w:t>
            </w:r>
            <w:r>
              <w:t xml:space="preserve"> </w:t>
            </w:r>
          </w:p>
          <w:p w:rsidR="00EE0B5C" w:rsidRDefault="00EE0B5C" w:rsidP="003B24A3">
            <w:pPr>
              <w:spacing w:before="0" w:after="0" w:line="240" w:lineRule="auto"/>
              <w:ind w:left="34" w:right="-2"/>
              <w:jc w:val="both"/>
            </w:pPr>
          </w:p>
          <w:p w:rsidR="00EE0B5C" w:rsidRDefault="00EE0B5C" w:rsidP="003B24A3">
            <w:pPr>
              <w:spacing w:before="0" w:after="0" w:line="240" w:lineRule="auto"/>
              <w:ind w:left="34" w:right="-2"/>
              <w:jc w:val="both"/>
            </w:pPr>
            <w:r>
              <w:t xml:space="preserve">Wsparcie kierowane jest przede wszystkim do przedsiębiorstw z sektora MŚP, których </w:t>
            </w:r>
            <w:r w:rsidR="00002974">
              <w:t xml:space="preserve">                          </w:t>
            </w:r>
            <w:r>
              <w:t>w największym stopniu dotykają bariery działalności B+R i innowacyjnej.</w:t>
            </w:r>
            <w:r w:rsidR="00ED6D61">
              <w:t xml:space="preserve"> </w:t>
            </w:r>
            <w:r>
              <w:t>Z uwagi na niski poziom aktywności badawczo-rozwojowej oraz innowacyjnej przedsiębiorstw dużych</w:t>
            </w:r>
            <w:r>
              <w:rPr>
                <w:rStyle w:val="Odwoanieprzypisudolnego"/>
                <w:b w:val="0"/>
                <w:sz w:val="20"/>
                <w:szCs w:val="20"/>
              </w:rPr>
              <w:footnoteReference w:id="24"/>
            </w:r>
            <w:r>
              <w:rPr>
                <w:b/>
                <w:sz w:val="20"/>
                <w:szCs w:val="20"/>
              </w:rPr>
              <w:t xml:space="preserve"> </w:t>
            </w:r>
            <w:r>
              <w:t>na tle innych państw UE, a także zgodnie z założeniami rozporządzenia ogólnego (</w:t>
            </w:r>
            <w:proofErr w:type="spellStart"/>
            <w:r>
              <w:t>Common</w:t>
            </w:r>
            <w:proofErr w:type="spellEnd"/>
            <w:r>
              <w:t xml:space="preserve"> </w:t>
            </w:r>
            <w:proofErr w:type="spellStart"/>
            <w:r>
              <w:t>Provisions</w:t>
            </w:r>
            <w:proofErr w:type="spellEnd"/>
            <w:r>
              <w:t xml:space="preserve"> </w:t>
            </w:r>
            <w:proofErr w:type="spellStart"/>
            <w:r>
              <w:t>Regulation</w:t>
            </w:r>
            <w:proofErr w:type="spellEnd"/>
            <w:r>
              <w:t xml:space="preserve">), wsparcie obejmować będzie również przedsiębiorstwa typu small </w:t>
            </w:r>
            <w:proofErr w:type="spellStart"/>
            <w:r>
              <w:t>mid-caps</w:t>
            </w:r>
            <w:proofErr w:type="spellEnd"/>
            <w:r>
              <w:t xml:space="preserve">, </w:t>
            </w:r>
            <w:proofErr w:type="spellStart"/>
            <w:r>
              <w:t>mid-caps</w:t>
            </w:r>
            <w:proofErr w:type="spellEnd"/>
            <w:r>
              <w:t xml:space="preserve"> oraz pozostałe duże przedsiębiorstwa. Warunkiem wsparcia inwestycji produkcyjnych przedsiębiorstw innych niż MŚP i small </w:t>
            </w:r>
            <w:proofErr w:type="spellStart"/>
            <w:r>
              <w:t>mid-caps</w:t>
            </w:r>
            <w:proofErr w:type="spellEnd"/>
            <w:r>
              <w:t xml:space="preserve"> będzie konieczność współpracy </w:t>
            </w:r>
            <w:r w:rsidR="00002974">
              <w:t xml:space="preserve">                                   </w:t>
            </w:r>
            <w:r>
              <w:t>z przedsiębiorstwami sektora MŚP.</w:t>
            </w:r>
          </w:p>
          <w:p w:rsidR="00EE0B5C" w:rsidRDefault="00ED6D61" w:rsidP="003B24A3">
            <w:pPr>
              <w:tabs>
                <w:tab w:val="left" w:pos="825"/>
              </w:tabs>
              <w:spacing w:before="0" w:after="0" w:line="240" w:lineRule="auto"/>
              <w:ind w:left="34" w:right="-2"/>
              <w:jc w:val="both"/>
            </w:pPr>
            <w:r>
              <w:tab/>
            </w:r>
          </w:p>
          <w:p w:rsidR="00236596" w:rsidRDefault="00236596" w:rsidP="003B24A3">
            <w:pPr>
              <w:spacing w:before="0" w:after="0" w:line="240" w:lineRule="auto"/>
              <w:ind w:left="34" w:right="-2"/>
              <w:jc w:val="both"/>
            </w:pPr>
            <w:r>
              <w:t>Wsparcie udzielane jest przez 2 Instytucje Pośredniczące (IP), do których projekty przypisywane są zależnie od typu Wnioskodawcy</w:t>
            </w:r>
            <w:r>
              <w:rPr>
                <w:rFonts w:eastAsia="Times New Roman"/>
              </w:rPr>
              <w:t>:</w:t>
            </w:r>
          </w:p>
          <w:p w:rsidR="00236596" w:rsidRDefault="00236596" w:rsidP="003B24A3">
            <w:pPr>
              <w:spacing w:before="0" w:after="0" w:line="240" w:lineRule="auto"/>
              <w:ind w:left="34" w:right="-2"/>
              <w:jc w:val="both"/>
              <w:rPr>
                <w:rFonts w:eastAsia="Times New Roman"/>
              </w:rPr>
            </w:pPr>
            <w:r>
              <w:t>- Polską Agencję Rozwoju Przedsiębiorczości (PARP) – wyłącznie M</w:t>
            </w:r>
            <w:ins w:id="203" w:author="Natalia Zaluzna" w:date="2021-09-22T16:16:00Z">
              <w:r w:rsidR="00752BCB">
                <w:t>Ś</w:t>
              </w:r>
            </w:ins>
            <w:del w:id="204" w:author="Natalia Zaluzna" w:date="2021-09-22T16:16:00Z">
              <w:r w:rsidDel="00752BCB">
                <w:delText>S</w:delText>
              </w:r>
            </w:del>
            <w:r>
              <w:t>P i ich konsorcja</w:t>
            </w:r>
            <w:r>
              <w:rPr>
                <w:rFonts w:eastAsia="Times New Roman"/>
              </w:rPr>
              <w:t>;</w:t>
            </w:r>
          </w:p>
          <w:p w:rsidR="00236596" w:rsidRDefault="00236596" w:rsidP="003B24A3">
            <w:pPr>
              <w:spacing w:before="0" w:after="0" w:line="240" w:lineRule="auto"/>
              <w:ind w:left="34" w:right="-2"/>
              <w:jc w:val="both"/>
            </w:pPr>
            <w:r>
              <w:t xml:space="preserve">- Narodowe Centrum Badań i Rozwoju (NCBR) – duże przedsiębiorstwa oraz konsorcja z </w:t>
            </w:r>
            <w:r w:rsidR="00002974">
              <w:rPr>
                <w:rFonts w:eastAsia="Times New Roman"/>
              </w:rPr>
              <w:t>M</w:t>
            </w:r>
            <w:ins w:id="205" w:author="Natalia Zaluzna" w:date="2021-09-22T16:16:00Z">
              <w:r w:rsidR="00752BCB">
                <w:rPr>
                  <w:rFonts w:eastAsia="Times New Roman"/>
                </w:rPr>
                <w:t>Ś</w:t>
              </w:r>
            </w:ins>
            <w:del w:id="206" w:author="Natalia Zaluzna" w:date="2021-09-22T16:16:00Z">
              <w:r w:rsidR="00002974" w:rsidDel="00752BCB">
                <w:rPr>
                  <w:rFonts w:eastAsia="Times New Roman"/>
                </w:rPr>
                <w:delText>S</w:delText>
              </w:r>
            </w:del>
            <w:r w:rsidR="00002974">
              <w:rPr>
                <w:rFonts w:eastAsia="Times New Roman"/>
              </w:rPr>
              <w:t xml:space="preserve">P                 </w:t>
            </w:r>
            <w:r>
              <w:rPr>
                <w:rFonts w:eastAsia="Times New Roman"/>
              </w:rPr>
              <w:t xml:space="preserve">i </w:t>
            </w:r>
            <w:r>
              <w:t>organizacjami badawczymi oraz organizacjami pozarz</w:t>
            </w:r>
            <w:r w:rsidR="00002974">
              <w:t>ądowymi, a także konsorcja M</w:t>
            </w:r>
            <w:ins w:id="207" w:author="Natalia Zaluzna" w:date="2021-09-22T16:17:00Z">
              <w:r w:rsidR="00752BCB">
                <w:t>Ś</w:t>
              </w:r>
            </w:ins>
            <w:del w:id="208" w:author="Natalia Zaluzna" w:date="2021-09-22T16:17:00Z">
              <w:r w:rsidR="00002974" w:rsidDel="00752BCB">
                <w:delText>S</w:delText>
              </w:r>
            </w:del>
            <w:r w:rsidR="00002974">
              <w:t xml:space="preserve">P                    </w:t>
            </w:r>
            <w:r>
              <w:t xml:space="preserve">z organizacjami badawczymi oraz organizacjami pozarządowymi. </w:t>
            </w:r>
          </w:p>
          <w:p w:rsidR="00290291" w:rsidRPr="0060392D" w:rsidRDefault="00290291" w:rsidP="00A078FB">
            <w:pPr>
              <w:pStyle w:val="Text1"/>
              <w:spacing w:before="60" w:after="60" w:line="240" w:lineRule="auto"/>
              <w:ind w:left="0"/>
            </w:pPr>
          </w:p>
        </w:tc>
      </w:tr>
    </w:tbl>
    <w:p w:rsidR="00944A95" w:rsidRPr="0060392D" w:rsidRDefault="00944A95" w:rsidP="00173E77">
      <w:pPr>
        <w:pStyle w:val="Text1"/>
        <w:ind w:left="0"/>
      </w:pPr>
      <w:r w:rsidRPr="0060392D">
        <w:t>Działania na rzecz zapewnienia równości, włączenia społecznego</w:t>
      </w:r>
      <w:r w:rsidR="00076C1E" w:rsidRPr="0060392D">
        <w:t xml:space="preserve"> i </w:t>
      </w:r>
      <w:r w:rsidRPr="0060392D">
        <w:t xml:space="preserve">niedyskryminacji – art. 22 ust. 3 lit. d) </w:t>
      </w:r>
      <w:proofErr w:type="spellStart"/>
      <w:r w:rsidRPr="0060392D">
        <w:t>ppkt</w:t>
      </w:r>
      <w:proofErr w:type="spellEnd"/>
      <w:r w:rsidRPr="0060392D">
        <w:t xml:space="preserve"> (iv)</w:t>
      </w:r>
      <w:r w:rsidR="002031F6" w:rsidRPr="0060392D">
        <w:t xml:space="preserve"> </w:t>
      </w:r>
      <w:r w:rsidR="00EF72C8" w:rsidRPr="0060392D">
        <w:t>rozporządzenia w sprawie wspólnych przepisów</w:t>
      </w:r>
      <w:r w:rsidR="002031F6" w:rsidRPr="0060392D">
        <w:t xml:space="preserve"> i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EE0B5C" w:rsidRDefault="00944A95" w:rsidP="00173E77">
            <w:pPr>
              <w:pStyle w:val="Text1"/>
              <w:spacing w:before="0" w:after="240" w:line="240" w:lineRule="auto"/>
              <w:ind w:left="0"/>
            </w:pPr>
            <w:r w:rsidRPr="0060392D">
              <w:t>Pole tekstowe [2</w:t>
            </w:r>
            <w:r w:rsidR="00173E77">
              <w:t> </w:t>
            </w:r>
            <w:r w:rsidRPr="0060392D">
              <w:t>000]</w:t>
            </w:r>
          </w:p>
          <w:p w:rsidR="00BB767A" w:rsidRPr="000376A8" w:rsidRDefault="00BB767A" w:rsidP="00ED6D6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 xml:space="preserve">Zasada równości szans i niedyskryminacji, w tym dostępności dla osób z niepełnosprawnościami będzie realizowana  z </w:t>
            </w:r>
            <w:r w:rsidRPr="000376A8">
              <w:rPr>
                <w:bCs/>
                <w:szCs w:val="24"/>
                <w:lang w:eastAsia="pl-PL"/>
              </w:rPr>
              <w:lastRenderedPageBreak/>
              <w:t>uwzględnieniem uniwersalnego projektowania oraz mechanizmu racjonalnych usprawnień, opisanych w art. 2 Konwencji ONZ o prawach osób niepełnosprawnych</w:t>
            </w:r>
            <w:r w:rsidRPr="000376A8">
              <w:rPr>
                <w:szCs w:val="24"/>
                <w:lang w:eastAsia="pl-PL"/>
              </w:rPr>
              <w:t>. 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42A76" w:rsidRPr="0060392D" w:rsidRDefault="00BB767A" w:rsidP="00ED6D61">
            <w:pPr>
              <w:pStyle w:val="Standard"/>
              <w:jc w:val="both"/>
            </w:pPr>
            <w:r>
              <w:rPr>
                <w:rFonts w:ascii="Times New Roman" w:hAnsi="Times New Roman"/>
                <w:sz w:val="24"/>
                <w:szCs w:val="24"/>
                <w:lang w:eastAsia="pl-PL"/>
              </w:rPr>
              <w:t xml:space="preserve">Docelową grupą wsparcia </w:t>
            </w:r>
            <w:r w:rsidRPr="000376A8">
              <w:rPr>
                <w:rFonts w:ascii="Times New Roman" w:hAnsi="Times New Roman" w:cs="Times New Roman"/>
                <w:sz w:val="24"/>
                <w:szCs w:val="24"/>
                <w:lang w:eastAsia="pl-PL"/>
              </w:rPr>
              <w:t>FENG są przede wszystkim przedsiębiorcy współpracujący z sektorem B+R</w:t>
            </w:r>
            <w:r>
              <w:rPr>
                <w:rFonts w:ascii="Times New Roman" w:hAnsi="Times New Roman"/>
                <w:sz w:val="24"/>
                <w:szCs w:val="24"/>
                <w:lang w:eastAsia="pl-PL"/>
              </w:rPr>
              <w:t>, których</w:t>
            </w:r>
            <w:r w:rsidRPr="000376A8">
              <w:rPr>
                <w:rFonts w:ascii="Times New Roman" w:hAnsi="Times New Roman" w:cs="Times New Roman"/>
                <w:sz w:val="24"/>
                <w:szCs w:val="24"/>
                <w:lang w:eastAsia="pl-PL"/>
              </w:rPr>
              <w:t xml:space="preserve"> projekty </w:t>
            </w:r>
            <w:r>
              <w:rPr>
                <w:rFonts w:ascii="Times New Roman" w:hAnsi="Times New Roman"/>
                <w:sz w:val="24"/>
                <w:szCs w:val="24"/>
                <w:lang w:eastAsia="pl-PL"/>
              </w:rPr>
              <w:t>wspierane w</w:t>
            </w:r>
            <w:r w:rsidRPr="000376A8">
              <w:rPr>
                <w:rFonts w:ascii="Times New Roman" w:hAnsi="Times New Roman" w:cs="Times New Roman"/>
                <w:sz w:val="24"/>
                <w:szCs w:val="24"/>
                <w:lang w:eastAsia="pl-PL"/>
              </w:rPr>
              <w:t xml:space="preserve"> FENG będą </w:t>
            </w:r>
            <w:r>
              <w:rPr>
                <w:rFonts w:ascii="Times New Roman" w:hAnsi="Times New Roman"/>
                <w:sz w:val="24"/>
                <w:szCs w:val="24"/>
                <w:lang w:eastAsia="pl-PL"/>
              </w:rPr>
              <w:t>wypełniały</w:t>
            </w:r>
            <w:r w:rsidRPr="000376A8">
              <w:rPr>
                <w:rFonts w:ascii="Times New Roman" w:hAnsi="Times New Roman" w:cs="Times New Roman"/>
                <w:sz w:val="24"/>
                <w:szCs w:val="24"/>
                <w:lang w:eastAsia="pl-PL"/>
              </w:rPr>
              <w:t xml:space="preserve"> wymaga</w:t>
            </w:r>
            <w:r>
              <w:rPr>
                <w:rFonts w:ascii="Times New Roman" w:hAnsi="Times New Roman"/>
                <w:sz w:val="24"/>
                <w:szCs w:val="24"/>
                <w:lang w:eastAsia="pl-PL"/>
              </w:rPr>
              <w:t xml:space="preserve">nia </w:t>
            </w:r>
            <w:r w:rsidRPr="000376A8">
              <w:rPr>
                <w:rFonts w:ascii="Times New Roman" w:hAnsi="Times New Roman" w:cs="Times New Roman"/>
                <w:sz w:val="24"/>
                <w:szCs w:val="24"/>
                <w:lang w:eastAsia="pl-PL"/>
              </w:rPr>
              <w:t>wynikając</w:t>
            </w:r>
            <w:r>
              <w:rPr>
                <w:rFonts w:ascii="Times New Roman" w:hAnsi="Times New Roman"/>
                <w:sz w:val="24"/>
                <w:szCs w:val="24"/>
                <w:lang w:eastAsia="pl-PL"/>
              </w:rPr>
              <w:t>e</w:t>
            </w:r>
            <w:r w:rsidRPr="000376A8">
              <w:rPr>
                <w:rFonts w:ascii="Times New Roman" w:hAnsi="Times New Roman" w:cs="Times New Roman"/>
                <w:sz w:val="24"/>
                <w:szCs w:val="24"/>
                <w:lang w:eastAsia="pl-PL"/>
              </w:rPr>
              <w:t xml:space="preserve"> z postanowień dokumentów określających s</w:t>
            </w:r>
            <w:r>
              <w:rPr>
                <w:rFonts w:ascii="Times New Roman" w:hAnsi="Times New Roman"/>
                <w:sz w:val="24"/>
                <w:szCs w:val="24"/>
                <w:lang w:eastAsia="pl-PL"/>
              </w:rPr>
              <w:t xml:space="preserve">tosowanie zasad horyzontalnych. Zasady będą </w:t>
            </w:r>
            <w:r w:rsidRPr="000376A8">
              <w:rPr>
                <w:rFonts w:ascii="Times New Roman" w:hAnsi="Times New Roman" w:cs="Times New Roman"/>
                <w:sz w:val="24"/>
                <w:szCs w:val="24"/>
                <w:lang w:eastAsia="pl-PL"/>
              </w:rPr>
              <w:t>spełnione przez wszystkich uczestników procesu na każdym etapie wdrażania</w:t>
            </w:r>
            <w:r>
              <w:rPr>
                <w:rFonts w:ascii="Times New Roman" w:hAnsi="Times New Roman"/>
                <w:sz w:val="24"/>
                <w:szCs w:val="24"/>
                <w:lang w:eastAsia="pl-PL"/>
              </w:rPr>
              <w:t xml:space="preserve">: </w:t>
            </w:r>
            <w:r w:rsidRPr="000376A8">
              <w:rPr>
                <w:rFonts w:ascii="Times New Roman" w:hAnsi="Times New Roman" w:cs="Times New Roman"/>
                <w:sz w:val="24"/>
                <w:szCs w:val="24"/>
                <w:lang w:eastAsia="pl-PL"/>
              </w:rPr>
              <w:t xml:space="preserve">wniosków o dofinansowanie i realizacji umów oraz również podczas procesu oceny, monitorowania i ewaluacji, a także rozliczania i kontroli. </w:t>
            </w:r>
            <w:r>
              <w:rPr>
                <w:rFonts w:ascii="Times New Roman" w:hAnsi="Times New Roman"/>
                <w:sz w:val="24"/>
                <w:szCs w:val="24"/>
                <w:lang w:eastAsia="pl-PL"/>
              </w:rPr>
              <w:t xml:space="preserve">Takie </w:t>
            </w:r>
            <w:r w:rsidRPr="000376A8">
              <w:rPr>
                <w:rFonts w:ascii="Times New Roman" w:hAnsi="Times New Roman" w:cs="Times New Roman"/>
                <w:sz w:val="24"/>
                <w:szCs w:val="24"/>
                <w:lang w:eastAsia="pl-PL"/>
              </w:rPr>
              <w:t>podejści</w:t>
            </w:r>
            <w:r>
              <w:rPr>
                <w:rFonts w:ascii="Times New Roman" w:hAnsi="Times New Roman"/>
                <w:sz w:val="24"/>
                <w:szCs w:val="24"/>
                <w:lang w:eastAsia="pl-PL"/>
              </w:rPr>
              <w:t xml:space="preserve">e </w:t>
            </w:r>
            <w:r w:rsidRPr="000376A8">
              <w:rPr>
                <w:rFonts w:ascii="Times New Roman" w:hAnsi="Times New Roman" w:cs="Times New Roman"/>
                <w:sz w:val="24"/>
                <w:szCs w:val="24"/>
                <w:lang w:eastAsia="pl-PL"/>
              </w:rPr>
              <w:t>zapewni uniknięcie dyskryminacji oraz przestrzeganie równości szans kobiet i mężczyzn, a realizowane projekty przyczynią się do promowania zasad i dostępności produktów i usług będących wynikiem ich wdrażania.</w:t>
            </w:r>
            <w:r w:rsidDel="00576201">
              <w:rPr>
                <w:rFonts w:ascii="Times New Roman" w:eastAsia="Times New Roman" w:hAnsi="Times New Roman"/>
                <w:sz w:val="24"/>
                <w:szCs w:val="24"/>
              </w:rPr>
              <w:t xml:space="preserve"> </w:t>
            </w:r>
          </w:p>
        </w:tc>
      </w:tr>
    </w:tbl>
    <w:p w:rsidR="00944A95" w:rsidRPr="0060392D" w:rsidRDefault="00944A95" w:rsidP="00944A95">
      <w:pPr>
        <w:pStyle w:val="Text1"/>
      </w:pPr>
    </w:p>
    <w:p w:rsidR="00944A95" w:rsidRPr="0060392D" w:rsidRDefault="00944A95" w:rsidP="00542A76">
      <w:pPr>
        <w:pStyle w:val="Text1"/>
        <w:ind w:left="-142"/>
      </w:pPr>
      <w:r w:rsidRPr="0060392D">
        <w:t xml:space="preserve">Wskazanie konkretnych terytoriów </w:t>
      </w:r>
      <w:r w:rsidR="00D01EBD" w:rsidRPr="0060392D">
        <w:t>objętych wsparciem</w:t>
      </w:r>
      <w:r w:rsidRPr="0060392D">
        <w:t>,</w:t>
      </w:r>
      <w:r w:rsidR="00076C1E" w:rsidRPr="0060392D">
        <w:t xml:space="preserve"> z </w:t>
      </w:r>
      <w:r w:rsidRPr="0060392D">
        <w:t xml:space="preserve">uwzględnieniem planowanego wykorzystania narzędzi terytorialnych – art. 22 ust. 3 lit. d) </w:t>
      </w:r>
      <w:proofErr w:type="spellStart"/>
      <w:r w:rsidRPr="0060392D">
        <w:t>ppkt</w:t>
      </w:r>
      <w:proofErr w:type="spellEnd"/>
      <w:r w:rsidRPr="0060392D">
        <w:t xml:space="preserve"> (v)</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[2</w:t>
            </w:r>
            <w:r w:rsidR="008B498D">
              <w:t> </w:t>
            </w:r>
            <w:r w:rsidRPr="0060392D">
              <w:t>000]</w:t>
            </w:r>
          </w:p>
          <w:p w:rsidR="008B498D" w:rsidRDefault="008B498D" w:rsidP="008B498D">
            <w:pPr>
              <w:spacing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8B498D" w:rsidRDefault="008B498D" w:rsidP="008B498D">
            <w:pPr>
              <w:spacing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8B498D" w:rsidRDefault="008B498D" w:rsidP="008B498D">
            <w:pPr>
              <w:spacing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8B498D" w:rsidRPr="0060392D" w:rsidRDefault="008B498D" w:rsidP="00542A76">
            <w:pPr>
              <w:spacing w:line="240" w:lineRule="auto"/>
              <w:jc w:val="both"/>
            </w:pPr>
            <w:del w:id="209" w:author="Lukasz Malecki" w:date="2021-10-08T10:00:00Z">
              <w:r w:rsidDel="00E96302">
                <w:delText xml:space="preserve"> </w:delText>
              </w:r>
            </w:del>
            <w:r>
              <w:t xml:space="preserve">Biorąc pod uwagę powyższe, w 1. Priorytecie dopuszczone będą konkursy tematyczne, np. dedykowane projektom realizowanym na terenie miast średnich tracących funkcje społeczno-gospodarcze lub obszarów zagrożonych trwałą marginalizacją. </w:t>
            </w:r>
          </w:p>
        </w:tc>
      </w:tr>
    </w:tbl>
    <w:p w:rsidR="00A078FB" w:rsidRDefault="00A078FB" w:rsidP="00542A76">
      <w:pPr>
        <w:pStyle w:val="Text1"/>
        <w:ind w:left="0"/>
      </w:pPr>
    </w:p>
    <w:p w:rsidR="00944A95" w:rsidRPr="0060392D" w:rsidRDefault="00944A95" w:rsidP="00542A76">
      <w:pPr>
        <w:pStyle w:val="Text1"/>
        <w:ind w:left="0"/>
      </w:pPr>
      <w:r w:rsidRPr="0060392D">
        <w:t>Działania międzyregionalne, transgraniczne</w:t>
      </w:r>
      <w:r w:rsidR="00076C1E" w:rsidRPr="0060392D">
        <w:t xml:space="preserve"> i </w:t>
      </w:r>
      <w:r w:rsidRPr="0060392D">
        <w:t xml:space="preserve">transnarodowe – art. 22 ust. 3 lit. d) </w:t>
      </w:r>
      <w:proofErr w:type="spellStart"/>
      <w:r w:rsidRPr="0060392D">
        <w:t>ppkt</w:t>
      </w:r>
      <w:proofErr w:type="spellEnd"/>
      <w:r w:rsidRPr="0060392D">
        <w:t xml:space="preserve"> (vi)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[2</w:t>
            </w:r>
            <w:r w:rsidR="008B498D">
              <w:t> </w:t>
            </w:r>
            <w:r w:rsidRPr="0060392D">
              <w:t>000]</w:t>
            </w:r>
          </w:p>
          <w:p w:rsidR="008B498D" w:rsidRDefault="00316632" w:rsidP="00C779B1">
            <w:pPr>
              <w:pStyle w:val="Text1"/>
              <w:spacing w:before="60" w:after="60" w:line="240" w:lineRule="auto"/>
              <w:ind w:left="0"/>
              <w:jc w:val="both"/>
            </w:pPr>
            <w:r>
              <w:t xml:space="preserve">Nie jest wykluczone finansowanie w ramach 1. Priorytetu projektów realizowanych we współpracy podmiotów z różnych regionów i krajów. Niemniej jednak, ze względu na potencjalnie złożony charakter projektów oraz trudność w realizacji przedsięwzięć badawczych i innowacyjnych przez </w:t>
            </w:r>
            <w:r>
              <w:lastRenderedPageBreak/>
              <w:t>podmioty zlokalizowane w dużej odległości, nie przewiduje się wymogu uwzględnienia tego rodzaju współpracy w projektach.</w:t>
            </w:r>
          </w:p>
          <w:p w:rsidR="008B498D" w:rsidRPr="0060392D" w:rsidRDefault="008B498D" w:rsidP="00C779B1">
            <w:pPr>
              <w:spacing w:before="0" w:after="0" w:line="240" w:lineRule="auto"/>
              <w:jc w:val="both"/>
            </w:pPr>
          </w:p>
        </w:tc>
      </w:tr>
    </w:tbl>
    <w:p w:rsidR="00944A95" w:rsidRPr="0060392D" w:rsidRDefault="00944A95" w:rsidP="00542A76">
      <w:pPr>
        <w:pStyle w:val="Text1"/>
        <w:ind w:left="0"/>
      </w:pPr>
      <w:r w:rsidRPr="0060392D">
        <w:lastRenderedPageBreak/>
        <w:t xml:space="preserve">Planowane wykorzystanie instrumentów finansowych – art. 22 ust. 3 lit. d) </w:t>
      </w:r>
      <w:proofErr w:type="spellStart"/>
      <w:r w:rsidRPr="0060392D">
        <w:t>ppkt</w:t>
      </w:r>
      <w:proofErr w:type="spellEnd"/>
      <w:r w:rsidRPr="0060392D">
        <w:t xml:space="preserve"> (vii)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[1</w:t>
            </w:r>
            <w:r w:rsidR="008B498D">
              <w:t> </w:t>
            </w:r>
            <w:r w:rsidRPr="0060392D">
              <w:t>000]</w:t>
            </w:r>
          </w:p>
          <w:p w:rsidR="008B498D" w:rsidRPr="0060392D" w:rsidRDefault="008B498D" w:rsidP="008B498D">
            <w:pPr>
              <w:pStyle w:val="Text1"/>
              <w:spacing w:before="60" w:after="60" w:line="240" w:lineRule="auto"/>
              <w:ind w:left="0"/>
              <w:jc w:val="both"/>
            </w:pPr>
            <w:r>
              <w:t>Wsparcie w ramach 1</w:t>
            </w:r>
            <w:ins w:id="210" w:author="Lukasz Malecki" w:date="2021-10-12T10:00:00Z">
              <w:r w:rsidR="00AF6BB5">
                <w:t>.</w:t>
              </w:r>
            </w:ins>
            <w:r>
              <w:t xml:space="preserve"> Priorytetu jest realizowane wyłącznie w formie dotacji. Ze względu na bardzo wysoki poziom ryzyka w projektach badawczo-rozwojowych nie planuje się wykorzystania instrumentów finansowych. Finansowane projekty mają charakter kompleksowy, obejmując swoim zakresem główne etapy powstawania i wdrażania innowacji. Ich zasadniczym i obligatoryjnym elementem jest moduł B+R (prace B+R lub infrastruktura B+R). Zapewnienie wsparcia o charakterze bezzwrotnym na sfinansowanie prac i/lub infrastruktury B+R, a także na inne moduły (w tym wdrożenia wyników prac B+R) ma działanie silnie motywujące z punktu widzenia przedsiębiorców do inicjowania działalności badawczo-rozwojowej. Ponadto finansowanie bezzwrotne jest uzasadnione wysokim poziomem ryzyka oraz trudnością w oszacowaniu potencjalnych przychodów z projektu w sytuacji, gdy projekty w związku z ich nowością i nieprzewidywalnością są trudne do porównania z analogicznymi inwestycjami.</w:t>
            </w:r>
          </w:p>
        </w:tc>
      </w:tr>
    </w:tbl>
    <w:p w:rsidR="00EB74A8" w:rsidRDefault="00EB74A8" w:rsidP="00EB74A8">
      <w:pPr>
        <w:sectPr w:rsidR="00EB74A8" w:rsidSect="002123F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sectPr>
      </w:pPr>
    </w:p>
    <w:p w:rsidR="00944A95" w:rsidRPr="0060392D" w:rsidRDefault="00944A95" w:rsidP="00EB74A8">
      <w:r w:rsidRPr="0060392D">
        <w:lastRenderedPageBreak/>
        <w:t>2.1.1.1.2.</w:t>
      </w:r>
      <w:r w:rsidRPr="0060392D">
        <w:tab/>
        <w:t>Wskaźniki</w:t>
      </w:r>
    </w:p>
    <w:p w:rsidR="00944A95" w:rsidRPr="0060392D" w:rsidRDefault="00944A95" w:rsidP="00542A76">
      <w:pPr>
        <w:pStyle w:val="Text1"/>
        <w:tabs>
          <w:tab w:val="left" w:pos="142"/>
        </w:tabs>
        <w:ind w:left="0"/>
      </w:pPr>
      <w:r w:rsidRPr="0060392D">
        <w:t xml:space="preserve">Podstawa prawna: art. 22 ust. 3 lit. d) </w:t>
      </w:r>
      <w:proofErr w:type="spellStart"/>
      <w:r w:rsidRPr="0060392D">
        <w:t>ppkt</w:t>
      </w:r>
      <w:proofErr w:type="spellEnd"/>
      <w:r w:rsidRPr="0060392D">
        <w:t xml:space="preserve"> (ii) </w:t>
      </w:r>
      <w:r w:rsidR="00EF72C8" w:rsidRPr="0060392D">
        <w:t>rozporządzenia w sprawie wspólnych przepisów</w:t>
      </w:r>
      <w:r w:rsidR="00CE6FD2">
        <w:t xml:space="preserve"> oraz</w:t>
      </w:r>
      <w:r w:rsidRPr="0060392D">
        <w:t xml:space="preserve"> art. 8 rozporządzenia</w:t>
      </w:r>
      <w:r w:rsidR="00076C1E" w:rsidRPr="0060392D">
        <w:t xml:space="preserve"> w </w:t>
      </w:r>
      <w:r w:rsidRPr="0060392D">
        <w:t>sprawie EFRR</w:t>
      </w:r>
      <w:r w:rsidR="00076C1E" w:rsidRPr="0060392D">
        <w:t xml:space="preserve"> i </w:t>
      </w:r>
      <w:r w:rsidRPr="0060392D">
        <w:t>Funduszu Sp</w:t>
      </w:r>
      <w:r w:rsidR="001B64A8">
        <w:t>ójności</w:t>
      </w:r>
    </w:p>
    <w:p w:rsidR="00944A95" w:rsidRPr="0060392D" w:rsidRDefault="00944A95" w:rsidP="00DC49B7">
      <w:r w:rsidRPr="0060392D">
        <w:t>Tabela 2: Wskaźniki produktu</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875"/>
        <w:gridCol w:w="1343"/>
        <w:gridCol w:w="1558"/>
        <w:gridCol w:w="2209"/>
        <w:gridCol w:w="1842"/>
        <w:gridCol w:w="1659"/>
        <w:gridCol w:w="1502"/>
        <w:gridCol w:w="1422"/>
      </w:tblGrid>
      <w:tr w:rsidR="00944A95" w:rsidRPr="00763FD6" w:rsidTr="00EB74A8">
        <w:trPr>
          <w:trHeight w:val="227"/>
        </w:trPr>
        <w:tc>
          <w:tcPr>
            <w:tcW w:w="465" w:type="pct"/>
            <w:vAlign w:val="center"/>
          </w:tcPr>
          <w:p w:rsidR="00944A95" w:rsidRPr="00763FD6" w:rsidRDefault="00944A95" w:rsidP="00251472">
            <w:pPr>
              <w:spacing w:before="60" w:after="60" w:line="240" w:lineRule="auto"/>
              <w:jc w:val="center"/>
              <w:rPr>
                <w:sz w:val="20"/>
                <w:szCs w:val="20"/>
              </w:rPr>
            </w:pPr>
            <w:r w:rsidRPr="00763FD6">
              <w:rPr>
                <w:sz w:val="20"/>
                <w:szCs w:val="20"/>
              </w:rPr>
              <w:t>Priorytet</w:t>
            </w:r>
          </w:p>
        </w:tc>
        <w:tc>
          <w:tcPr>
            <w:tcW w:w="634" w:type="pct"/>
            <w:vAlign w:val="center"/>
          </w:tcPr>
          <w:p w:rsidR="00944A95" w:rsidRPr="00763FD6" w:rsidRDefault="00944A95" w:rsidP="00251472">
            <w:pPr>
              <w:spacing w:before="60" w:after="60" w:line="240" w:lineRule="auto"/>
              <w:jc w:val="center"/>
              <w:rPr>
                <w:sz w:val="20"/>
                <w:szCs w:val="20"/>
              </w:rPr>
            </w:pPr>
            <w:r w:rsidRPr="00763FD6">
              <w:rPr>
                <w:sz w:val="20"/>
                <w:szCs w:val="20"/>
              </w:rPr>
              <w:t>Cel szczegółowy</w:t>
            </w:r>
          </w:p>
        </w:tc>
        <w:tc>
          <w:tcPr>
            <w:tcW w:w="454" w:type="pct"/>
            <w:vAlign w:val="center"/>
          </w:tcPr>
          <w:p w:rsidR="00944A95" w:rsidRPr="00763FD6" w:rsidRDefault="00944A95" w:rsidP="00251472">
            <w:pPr>
              <w:spacing w:before="60" w:after="60" w:line="240" w:lineRule="auto"/>
              <w:jc w:val="center"/>
              <w:rPr>
                <w:sz w:val="20"/>
                <w:szCs w:val="20"/>
              </w:rPr>
            </w:pPr>
            <w:r w:rsidRPr="00763FD6">
              <w:rPr>
                <w:sz w:val="20"/>
                <w:szCs w:val="20"/>
              </w:rPr>
              <w:t>Fundusz</w:t>
            </w:r>
          </w:p>
        </w:tc>
        <w:tc>
          <w:tcPr>
            <w:tcW w:w="527" w:type="pct"/>
            <w:vAlign w:val="center"/>
          </w:tcPr>
          <w:p w:rsidR="00944A95" w:rsidRPr="00763FD6" w:rsidRDefault="00944A95" w:rsidP="00251472">
            <w:pPr>
              <w:spacing w:before="60" w:after="60" w:line="240" w:lineRule="auto"/>
              <w:jc w:val="center"/>
              <w:rPr>
                <w:sz w:val="20"/>
                <w:szCs w:val="20"/>
              </w:rPr>
            </w:pPr>
            <w:r w:rsidRPr="00763FD6">
              <w:rPr>
                <w:sz w:val="20"/>
                <w:szCs w:val="20"/>
              </w:rPr>
              <w:t>Kategoria regionu</w:t>
            </w:r>
          </w:p>
        </w:tc>
        <w:tc>
          <w:tcPr>
            <w:tcW w:w="747" w:type="pct"/>
            <w:vAlign w:val="center"/>
          </w:tcPr>
          <w:p w:rsidR="00944A95" w:rsidRPr="00763FD6" w:rsidRDefault="00944A95" w:rsidP="00251472">
            <w:pPr>
              <w:spacing w:before="60" w:after="60" w:line="240" w:lineRule="auto"/>
              <w:jc w:val="center"/>
              <w:rPr>
                <w:sz w:val="20"/>
                <w:szCs w:val="20"/>
              </w:rPr>
            </w:pPr>
            <w:r w:rsidRPr="00763FD6">
              <w:rPr>
                <w:sz w:val="20"/>
                <w:szCs w:val="20"/>
              </w:rPr>
              <w:t>Nr identyfikacyjny [5]</w:t>
            </w:r>
          </w:p>
        </w:tc>
        <w:tc>
          <w:tcPr>
            <w:tcW w:w="623"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Wskaźnik [255]</w:t>
            </w:r>
          </w:p>
        </w:tc>
        <w:tc>
          <w:tcPr>
            <w:tcW w:w="561" w:type="pct"/>
            <w:vAlign w:val="center"/>
          </w:tcPr>
          <w:p w:rsidR="00944A95" w:rsidRPr="00763FD6" w:rsidRDefault="00944A95" w:rsidP="00251472">
            <w:pPr>
              <w:spacing w:before="60" w:after="60" w:line="240" w:lineRule="auto"/>
              <w:jc w:val="center"/>
              <w:rPr>
                <w:sz w:val="20"/>
                <w:szCs w:val="20"/>
              </w:rPr>
            </w:pPr>
            <w:r w:rsidRPr="00763FD6">
              <w:rPr>
                <w:sz w:val="20"/>
                <w:szCs w:val="20"/>
              </w:rPr>
              <w:t>Jednostka miary</w:t>
            </w:r>
          </w:p>
        </w:tc>
        <w:tc>
          <w:tcPr>
            <w:tcW w:w="508"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Cel pośredni (2024)</w:t>
            </w:r>
          </w:p>
        </w:tc>
        <w:tc>
          <w:tcPr>
            <w:tcW w:w="481"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Cel końcowy (2029)</w:t>
            </w:r>
          </w:p>
        </w:tc>
      </w:tr>
      <w:tr w:rsidR="00944A95" w:rsidRPr="00763FD6" w:rsidTr="00EB74A8">
        <w:trPr>
          <w:trHeight w:val="227"/>
        </w:trPr>
        <w:tc>
          <w:tcPr>
            <w:tcW w:w="465" w:type="pct"/>
          </w:tcPr>
          <w:p w:rsidR="00944A95" w:rsidRPr="00763FD6" w:rsidRDefault="00AF1B7E" w:rsidP="00AF1B7E">
            <w:pPr>
              <w:spacing w:before="60" w:after="60" w:line="240" w:lineRule="auto"/>
              <w:rPr>
                <w:sz w:val="20"/>
                <w:szCs w:val="20"/>
              </w:rPr>
            </w:pPr>
            <w:r w:rsidRPr="00763FD6">
              <w:rPr>
                <w:sz w:val="20"/>
                <w:szCs w:val="20"/>
              </w:rPr>
              <w:t>1</w:t>
            </w:r>
          </w:p>
        </w:tc>
        <w:tc>
          <w:tcPr>
            <w:tcW w:w="634" w:type="pct"/>
          </w:tcPr>
          <w:p w:rsidR="00944A95" w:rsidRPr="00B02CC3" w:rsidRDefault="00086913" w:rsidP="00AF1B7E">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44A95" w:rsidRPr="00763FD6" w:rsidRDefault="00BF0F34" w:rsidP="00251472">
            <w:pPr>
              <w:spacing w:before="60" w:after="60" w:line="240" w:lineRule="auto"/>
              <w:rPr>
                <w:sz w:val="20"/>
                <w:szCs w:val="20"/>
              </w:rPr>
            </w:pPr>
            <w:r>
              <w:rPr>
                <w:sz w:val="20"/>
                <w:szCs w:val="20"/>
              </w:rPr>
              <w:t>EFRR</w:t>
            </w:r>
          </w:p>
        </w:tc>
        <w:tc>
          <w:tcPr>
            <w:tcW w:w="527" w:type="pct"/>
          </w:tcPr>
          <w:p w:rsidR="00944A95" w:rsidRDefault="00BF0F34" w:rsidP="00AF1B7E">
            <w:pPr>
              <w:spacing w:before="60" w:after="60" w:line="240" w:lineRule="auto"/>
              <w:rPr>
                <w:sz w:val="20"/>
                <w:szCs w:val="20"/>
              </w:rPr>
            </w:pPr>
            <w:r>
              <w:rPr>
                <w:sz w:val="20"/>
                <w:szCs w:val="20"/>
              </w:rPr>
              <w:t xml:space="preserve">Słabiej / </w:t>
            </w:r>
          </w:p>
          <w:p w:rsidR="00BF0F34" w:rsidRDefault="00BF0F34" w:rsidP="00AF1B7E">
            <w:pPr>
              <w:spacing w:before="60" w:after="60" w:line="240" w:lineRule="auto"/>
              <w:rPr>
                <w:sz w:val="20"/>
                <w:szCs w:val="20"/>
              </w:rPr>
            </w:pPr>
            <w:r>
              <w:rPr>
                <w:sz w:val="20"/>
                <w:szCs w:val="20"/>
              </w:rPr>
              <w:t xml:space="preserve">Lepiej / </w:t>
            </w:r>
          </w:p>
          <w:p w:rsidR="00BF0F34" w:rsidRPr="00763FD6" w:rsidRDefault="00BF0F34" w:rsidP="00AF1B7E">
            <w:pPr>
              <w:spacing w:before="60" w:after="60" w:line="240" w:lineRule="auto"/>
              <w:rPr>
                <w:sz w:val="20"/>
                <w:szCs w:val="20"/>
              </w:rPr>
            </w:pPr>
            <w:r>
              <w:rPr>
                <w:sz w:val="20"/>
                <w:szCs w:val="20"/>
              </w:rPr>
              <w:t>Przejściowe</w:t>
            </w:r>
          </w:p>
        </w:tc>
        <w:tc>
          <w:tcPr>
            <w:tcW w:w="747" w:type="pct"/>
          </w:tcPr>
          <w:p w:rsidR="00944A95" w:rsidRPr="00763FD6" w:rsidRDefault="00AF1B7E" w:rsidP="00251472">
            <w:pPr>
              <w:spacing w:before="60" w:after="60" w:line="240" w:lineRule="auto"/>
              <w:rPr>
                <w:sz w:val="20"/>
                <w:szCs w:val="20"/>
              </w:rPr>
            </w:pPr>
            <w:r w:rsidRPr="00763FD6">
              <w:rPr>
                <w:sz w:val="20"/>
                <w:szCs w:val="20"/>
              </w:rPr>
              <w:t>RCO 01</w:t>
            </w:r>
          </w:p>
        </w:tc>
        <w:tc>
          <w:tcPr>
            <w:tcW w:w="623" w:type="pct"/>
            <w:shd w:val="clear" w:color="auto" w:fill="auto"/>
          </w:tcPr>
          <w:p w:rsidR="00944A95" w:rsidRPr="00B02CC3" w:rsidRDefault="0000115F" w:rsidP="00251472">
            <w:pPr>
              <w:spacing w:before="60" w:after="60" w:line="240" w:lineRule="auto"/>
              <w:rPr>
                <w:sz w:val="20"/>
                <w:szCs w:val="20"/>
              </w:rPr>
            </w:pPr>
            <w:r w:rsidRPr="00B02CC3">
              <w:rPr>
                <w:sz w:val="20"/>
                <w:szCs w:val="20"/>
              </w:rPr>
              <w:t>Przedsiębiorstwa objęte wsparciem (w tym: mikro, małe, średnie, duże)</w:t>
            </w:r>
          </w:p>
        </w:tc>
        <w:tc>
          <w:tcPr>
            <w:tcW w:w="561" w:type="pct"/>
          </w:tcPr>
          <w:p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AF1B7E" w:rsidRPr="00763FD6" w:rsidRDefault="00AF1B7E" w:rsidP="00AF1B7E">
            <w:pPr>
              <w:spacing w:before="60" w:after="60" w:line="240" w:lineRule="auto"/>
              <w:rPr>
                <w:sz w:val="20"/>
                <w:szCs w:val="20"/>
              </w:rPr>
            </w:pPr>
            <w:r w:rsidRPr="00763FD6">
              <w:rPr>
                <w:sz w:val="20"/>
                <w:szCs w:val="20"/>
              </w:rPr>
              <w:t>63/</w:t>
            </w:r>
          </w:p>
          <w:p w:rsidR="00AF1B7E" w:rsidRPr="00763FD6" w:rsidRDefault="00AF1B7E" w:rsidP="00AF1B7E">
            <w:pPr>
              <w:spacing w:before="60" w:after="60" w:line="240" w:lineRule="auto"/>
              <w:rPr>
                <w:sz w:val="20"/>
                <w:szCs w:val="20"/>
              </w:rPr>
            </w:pPr>
            <w:r w:rsidRPr="00763FD6">
              <w:rPr>
                <w:sz w:val="20"/>
                <w:szCs w:val="20"/>
              </w:rPr>
              <w:t>5/</w:t>
            </w:r>
          </w:p>
          <w:p w:rsidR="00944A95" w:rsidRPr="00763FD6" w:rsidRDefault="00AF1B7E" w:rsidP="00AF1B7E">
            <w:pPr>
              <w:spacing w:before="60" w:after="60" w:line="240" w:lineRule="auto"/>
              <w:rPr>
                <w:sz w:val="20"/>
                <w:szCs w:val="20"/>
              </w:rPr>
            </w:pPr>
            <w:r w:rsidRPr="00763FD6">
              <w:rPr>
                <w:sz w:val="20"/>
                <w:szCs w:val="20"/>
              </w:rPr>
              <w:t>8</w:t>
            </w:r>
          </w:p>
        </w:tc>
        <w:tc>
          <w:tcPr>
            <w:tcW w:w="481" w:type="pct"/>
            <w:shd w:val="clear" w:color="auto" w:fill="auto"/>
          </w:tcPr>
          <w:p w:rsidR="00AF1B7E" w:rsidRPr="00763FD6" w:rsidRDefault="00AF1B7E" w:rsidP="00AF1B7E">
            <w:pPr>
              <w:spacing w:before="60" w:after="60" w:line="240" w:lineRule="auto"/>
              <w:rPr>
                <w:sz w:val="20"/>
                <w:szCs w:val="20"/>
              </w:rPr>
            </w:pPr>
            <w:r w:rsidRPr="00763FD6">
              <w:rPr>
                <w:sz w:val="20"/>
                <w:szCs w:val="20"/>
              </w:rPr>
              <w:t>1157/</w:t>
            </w:r>
          </w:p>
          <w:p w:rsidR="00AF1B7E" w:rsidRPr="00763FD6" w:rsidRDefault="00AF1B7E" w:rsidP="00AF1B7E">
            <w:pPr>
              <w:spacing w:before="60" w:after="60" w:line="240" w:lineRule="auto"/>
              <w:rPr>
                <w:sz w:val="20"/>
                <w:szCs w:val="20"/>
              </w:rPr>
            </w:pPr>
            <w:r w:rsidRPr="00763FD6">
              <w:rPr>
                <w:sz w:val="20"/>
                <w:szCs w:val="20"/>
              </w:rPr>
              <w:t>83/</w:t>
            </w:r>
          </w:p>
          <w:p w:rsidR="00944A95" w:rsidRPr="00763FD6" w:rsidRDefault="00AF1B7E" w:rsidP="00AF1B7E">
            <w:pPr>
              <w:spacing w:before="60" w:after="60" w:line="240" w:lineRule="auto"/>
              <w:rPr>
                <w:sz w:val="20"/>
                <w:szCs w:val="20"/>
              </w:rPr>
            </w:pPr>
            <w:r w:rsidRPr="00763FD6">
              <w:rPr>
                <w:sz w:val="20"/>
                <w:szCs w:val="20"/>
              </w:rPr>
              <w:t>166</w:t>
            </w:r>
          </w:p>
        </w:tc>
      </w:tr>
      <w:tr w:rsidR="00944A95" w:rsidRPr="00763FD6" w:rsidTr="00EB74A8">
        <w:trPr>
          <w:trHeight w:val="227"/>
        </w:trPr>
        <w:tc>
          <w:tcPr>
            <w:tcW w:w="465" w:type="pct"/>
          </w:tcPr>
          <w:p w:rsidR="00944A95" w:rsidRPr="00763FD6" w:rsidRDefault="00921930" w:rsidP="00251472">
            <w:pPr>
              <w:spacing w:before="60" w:after="60" w:line="240" w:lineRule="auto"/>
              <w:rPr>
                <w:sz w:val="20"/>
                <w:szCs w:val="20"/>
              </w:rPr>
            </w:pPr>
            <w:r w:rsidRPr="00763FD6">
              <w:rPr>
                <w:sz w:val="20"/>
                <w:szCs w:val="20"/>
              </w:rPr>
              <w:t>1</w:t>
            </w:r>
          </w:p>
        </w:tc>
        <w:tc>
          <w:tcPr>
            <w:tcW w:w="634" w:type="pct"/>
          </w:tcPr>
          <w:p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44A95"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921930">
            <w:pPr>
              <w:spacing w:before="60" w:after="60" w:line="240" w:lineRule="auto"/>
              <w:rPr>
                <w:sz w:val="20"/>
                <w:szCs w:val="20"/>
              </w:rPr>
            </w:pPr>
            <w:r>
              <w:rPr>
                <w:sz w:val="20"/>
                <w:szCs w:val="20"/>
              </w:rPr>
              <w:t>Przejściowe</w:t>
            </w:r>
          </w:p>
        </w:tc>
        <w:tc>
          <w:tcPr>
            <w:tcW w:w="747" w:type="pct"/>
          </w:tcPr>
          <w:p w:rsidR="00944A95" w:rsidRPr="00763FD6" w:rsidRDefault="00921930" w:rsidP="00251472">
            <w:pPr>
              <w:spacing w:before="60" w:after="60" w:line="240" w:lineRule="auto"/>
              <w:rPr>
                <w:sz w:val="20"/>
                <w:szCs w:val="20"/>
              </w:rPr>
            </w:pPr>
            <w:r w:rsidRPr="00763FD6">
              <w:rPr>
                <w:sz w:val="20"/>
                <w:szCs w:val="20"/>
              </w:rPr>
              <w:t>RCO 02</w:t>
            </w:r>
          </w:p>
        </w:tc>
        <w:tc>
          <w:tcPr>
            <w:tcW w:w="623" w:type="pct"/>
            <w:shd w:val="clear" w:color="auto" w:fill="auto"/>
          </w:tcPr>
          <w:p w:rsidR="00944A95" w:rsidRPr="00763FD6" w:rsidRDefault="0000115F" w:rsidP="00251472">
            <w:pPr>
              <w:spacing w:before="60" w:after="60" w:line="240" w:lineRule="auto"/>
              <w:rPr>
                <w:sz w:val="20"/>
                <w:szCs w:val="20"/>
              </w:rPr>
            </w:pPr>
            <w:r w:rsidRPr="0000115F">
              <w:rPr>
                <w:sz w:val="20"/>
                <w:szCs w:val="20"/>
              </w:rPr>
              <w:t>Przedsiębiorstwa ob</w:t>
            </w:r>
            <w:r>
              <w:rPr>
                <w:sz w:val="20"/>
                <w:szCs w:val="20"/>
              </w:rPr>
              <w:t>jęte wsparciem w formie dotacji</w:t>
            </w:r>
          </w:p>
        </w:tc>
        <w:tc>
          <w:tcPr>
            <w:tcW w:w="561" w:type="pct"/>
          </w:tcPr>
          <w:p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921930" w:rsidRPr="00763FD6" w:rsidRDefault="00921930" w:rsidP="00921930">
            <w:pPr>
              <w:spacing w:before="60" w:after="60" w:line="240" w:lineRule="auto"/>
              <w:rPr>
                <w:sz w:val="20"/>
                <w:szCs w:val="20"/>
              </w:rPr>
            </w:pPr>
            <w:r w:rsidRPr="00763FD6">
              <w:rPr>
                <w:sz w:val="20"/>
                <w:szCs w:val="20"/>
              </w:rPr>
              <w:t>63/</w:t>
            </w:r>
          </w:p>
          <w:p w:rsidR="00921930" w:rsidRPr="00763FD6" w:rsidRDefault="00921930" w:rsidP="00921930">
            <w:pPr>
              <w:spacing w:before="60" w:after="60" w:line="240" w:lineRule="auto"/>
              <w:rPr>
                <w:sz w:val="20"/>
                <w:szCs w:val="20"/>
              </w:rPr>
            </w:pPr>
            <w:r w:rsidRPr="00763FD6">
              <w:rPr>
                <w:sz w:val="20"/>
                <w:szCs w:val="20"/>
              </w:rPr>
              <w:t>5/</w:t>
            </w:r>
          </w:p>
          <w:p w:rsidR="00944A95" w:rsidRPr="00763FD6" w:rsidRDefault="00921930" w:rsidP="00921930">
            <w:pPr>
              <w:spacing w:before="60" w:after="60" w:line="240" w:lineRule="auto"/>
              <w:rPr>
                <w:sz w:val="20"/>
                <w:szCs w:val="20"/>
              </w:rPr>
            </w:pPr>
            <w:r w:rsidRPr="00763FD6">
              <w:rPr>
                <w:sz w:val="20"/>
                <w:szCs w:val="20"/>
              </w:rPr>
              <w:t>8</w:t>
            </w:r>
          </w:p>
        </w:tc>
        <w:tc>
          <w:tcPr>
            <w:tcW w:w="481" w:type="pct"/>
            <w:shd w:val="clear" w:color="auto" w:fill="auto"/>
          </w:tcPr>
          <w:p w:rsidR="00921930" w:rsidRPr="00763FD6" w:rsidRDefault="00921930" w:rsidP="00921930">
            <w:pPr>
              <w:spacing w:before="60" w:after="60" w:line="240" w:lineRule="auto"/>
              <w:rPr>
                <w:sz w:val="20"/>
                <w:szCs w:val="20"/>
              </w:rPr>
            </w:pPr>
            <w:r w:rsidRPr="00763FD6">
              <w:rPr>
                <w:sz w:val="20"/>
                <w:szCs w:val="20"/>
              </w:rPr>
              <w:t>1157/</w:t>
            </w:r>
          </w:p>
          <w:p w:rsidR="00921930" w:rsidRPr="00763FD6" w:rsidRDefault="00921930" w:rsidP="00921930">
            <w:pPr>
              <w:spacing w:before="60" w:after="60" w:line="240" w:lineRule="auto"/>
              <w:rPr>
                <w:sz w:val="20"/>
                <w:szCs w:val="20"/>
              </w:rPr>
            </w:pPr>
            <w:r w:rsidRPr="00763FD6">
              <w:rPr>
                <w:sz w:val="20"/>
                <w:szCs w:val="20"/>
              </w:rPr>
              <w:t>83/</w:t>
            </w:r>
          </w:p>
          <w:p w:rsidR="00944A95" w:rsidRPr="00763FD6" w:rsidRDefault="00921930" w:rsidP="00921930">
            <w:pPr>
              <w:spacing w:before="60" w:after="60" w:line="240" w:lineRule="auto"/>
              <w:rPr>
                <w:sz w:val="20"/>
                <w:szCs w:val="20"/>
              </w:rPr>
            </w:pPr>
            <w:r w:rsidRPr="00763FD6">
              <w:rPr>
                <w:sz w:val="20"/>
                <w:szCs w:val="20"/>
              </w:rPr>
              <w:t>166</w:t>
            </w:r>
          </w:p>
        </w:tc>
      </w:tr>
      <w:tr w:rsidR="00921930" w:rsidRPr="00763FD6" w:rsidTr="00EB74A8">
        <w:trPr>
          <w:trHeight w:val="227"/>
        </w:trPr>
        <w:tc>
          <w:tcPr>
            <w:tcW w:w="465" w:type="pct"/>
          </w:tcPr>
          <w:p w:rsidR="00921930" w:rsidRPr="00763FD6" w:rsidRDefault="00921930" w:rsidP="00251472">
            <w:pPr>
              <w:spacing w:before="60" w:after="60" w:line="240" w:lineRule="auto"/>
              <w:rPr>
                <w:sz w:val="20"/>
                <w:szCs w:val="20"/>
              </w:rPr>
            </w:pPr>
            <w:r w:rsidRPr="00763FD6">
              <w:rPr>
                <w:sz w:val="20"/>
                <w:szCs w:val="20"/>
              </w:rPr>
              <w:t>1</w:t>
            </w:r>
          </w:p>
        </w:tc>
        <w:tc>
          <w:tcPr>
            <w:tcW w:w="634" w:type="pct"/>
          </w:tcPr>
          <w:p w:rsidR="00921930"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21930"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21930" w:rsidRPr="00763FD6" w:rsidRDefault="00BF0F34" w:rsidP="00921930">
            <w:pPr>
              <w:spacing w:before="60" w:after="60" w:line="240" w:lineRule="auto"/>
              <w:rPr>
                <w:sz w:val="20"/>
                <w:szCs w:val="20"/>
              </w:rPr>
            </w:pPr>
            <w:r>
              <w:rPr>
                <w:sz w:val="20"/>
                <w:szCs w:val="20"/>
              </w:rPr>
              <w:t>Przejściowe</w:t>
            </w:r>
          </w:p>
        </w:tc>
        <w:tc>
          <w:tcPr>
            <w:tcW w:w="747" w:type="pct"/>
          </w:tcPr>
          <w:p w:rsidR="00921930" w:rsidRPr="00763FD6" w:rsidRDefault="00921930" w:rsidP="00251472">
            <w:pPr>
              <w:spacing w:before="60" w:after="60" w:line="240" w:lineRule="auto"/>
              <w:rPr>
                <w:sz w:val="20"/>
                <w:szCs w:val="20"/>
              </w:rPr>
            </w:pPr>
            <w:r w:rsidRPr="00763FD6">
              <w:rPr>
                <w:sz w:val="20"/>
                <w:szCs w:val="20"/>
              </w:rPr>
              <w:t>RCO 05</w:t>
            </w:r>
          </w:p>
        </w:tc>
        <w:tc>
          <w:tcPr>
            <w:tcW w:w="623" w:type="pct"/>
            <w:shd w:val="clear" w:color="auto" w:fill="auto"/>
          </w:tcPr>
          <w:p w:rsidR="00921930" w:rsidRPr="00763FD6" w:rsidRDefault="0000115F" w:rsidP="00251472">
            <w:pPr>
              <w:spacing w:before="60" w:after="60" w:line="240" w:lineRule="auto"/>
              <w:rPr>
                <w:sz w:val="20"/>
                <w:szCs w:val="20"/>
              </w:rPr>
            </w:pPr>
            <w:r w:rsidRPr="0000115F">
              <w:rPr>
                <w:sz w:val="20"/>
                <w:szCs w:val="20"/>
              </w:rPr>
              <w:t>Nowe przedsiębiorstwa objęte wsparciem</w:t>
            </w:r>
          </w:p>
        </w:tc>
        <w:tc>
          <w:tcPr>
            <w:tcW w:w="561" w:type="pct"/>
          </w:tcPr>
          <w:p w:rsidR="00921930"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921930" w:rsidRPr="00763FD6" w:rsidRDefault="00921930" w:rsidP="00921930">
            <w:pPr>
              <w:spacing w:before="60" w:after="60" w:line="240" w:lineRule="auto"/>
              <w:rPr>
                <w:sz w:val="20"/>
                <w:szCs w:val="20"/>
              </w:rPr>
            </w:pPr>
            <w:r w:rsidRPr="00763FD6">
              <w:rPr>
                <w:sz w:val="20"/>
                <w:szCs w:val="20"/>
              </w:rPr>
              <w:t>9/</w:t>
            </w:r>
          </w:p>
          <w:p w:rsidR="00921930" w:rsidRPr="00763FD6" w:rsidRDefault="00921930" w:rsidP="00921930">
            <w:pPr>
              <w:spacing w:before="60" w:after="60" w:line="240" w:lineRule="auto"/>
              <w:rPr>
                <w:sz w:val="20"/>
                <w:szCs w:val="20"/>
              </w:rPr>
            </w:pPr>
            <w:r w:rsidRPr="00763FD6">
              <w:rPr>
                <w:sz w:val="20"/>
                <w:szCs w:val="20"/>
              </w:rPr>
              <w:t>1/</w:t>
            </w:r>
          </w:p>
          <w:p w:rsidR="00921930" w:rsidRPr="00763FD6" w:rsidRDefault="00921930" w:rsidP="00921930">
            <w:pPr>
              <w:spacing w:before="60" w:after="60" w:line="240" w:lineRule="auto"/>
              <w:rPr>
                <w:sz w:val="20"/>
                <w:szCs w:val="20"/>
              </w:rPr>
            </w:pPr>
            <w:r w:rsidRPr="00763FD6">
              <w:rPr>
                <w:sz w:val="20"/>
                <w:szCs w:val="20"/>
              </w:rPr>
              <w:t>1</w:t>
            </w:r>
          </w:p>
        </w:tc>
        <w:tc>
          <w:tcPr>
            <w:tcW w:w="481" w:type="pct"/>
            <w:shd w:val="clear" w:color="auto" w:fill="auto"/>
          </w:tcPr>
          <w:p w:rsidR="00921930" w:rsidRPr="00763FD6" w:rsidRDefault="00921930" w:rsidP="00921930">
            <w:pPr>
              <w:spacing w:before="60" w:after="60" w:line="240" w:lineRule="auto"/>
              <w:rPr>
                <w:sz w:val="20"/>
                <w:szCs w:val="20"/>
              </w:rPr>
            </w:pPr>
            <w:r w:rsidRPr="00763FD6">
              <w:rPr>
                <w:sz w:val="20"/>
                <w:szCs w:val="20"/>
              </w:rPr>
              <w:t>170/</w:t>
            </w:r>
          </w:p>
          <w:p w:rsidR="00921930" w:rsidRPr="00763FD6" w:rsidRDefault="00921930" w:rsidP="00921930">
            <w:pPr>
              <w:spacing w:before="60" w:after="60" w:line="240" w:lineRule="auto"/>
              <w:rPr>
                <w:sz w:val="20"/>
                <w:szCs w:val="20"/>
              </w:rPr>
            </w:pPr>
            <w:r w:rsidRPr="00763FD6">
              <w:rPr>
                <w:sz w:val="20"/>
                <w:szCs w:val="20"/>
              </w:rPr>
              <w:t>13/</w:t>
            </w:r>
          </w:p>
          <w:p w:rsidR="00921930" w:rsidRPr="00763FD6" w:rsidRDefault="00921930" w:rsidP="00921930">
            <w:pPr>
              <w:spacing w:before="60" w:after="60" w:line="240" w:lineRule="auto"/>
              <w:rPr>
                <w:sz w:val="20"/>
                <w:szCs w:val="20"/>
              </w:rPr>
            </w:pPr>
            <w:r w:rsidRPr="00763FD6">
              <w:rPr>
                <w:sz w:val="20"/>
                <w:szCs w:val="20"/>
              </w:rPr>
              <w:t>24</w:t>
            </w:r>
          </w:p>
        </w:tc>
      </w:tr>
      <w:tr w:rsidR="00921930" w:rsidRPr="00763FD6" w:rsidTr="00EB74A8">
        <w:trPr>
          <w:trHeight w:val="227"/>
        </w:trPr>
        <w:tc>
          <w:tcPr>
            <w:tcW w:w="465" w:type="pct"/>
          </w:tcPr>
          <w:p w:rsidR="00921930" w:rsidRPr="00763FD6" w:rsidRDefault="00921930" w:rsidP="00251472">
            <w:pPr>
              <w:spacing w:before="60" w:after="60" w:line="240" w:lineRule="auto"/>
              <w:rPr>
                <w:sz w:val="20"/>
                <w:szCs w:val="20"/>
              </w:rPr>
            </w:pPr>
            <w:r w:rsidRPr="00763FD6">
              <w:rPr>
                <w:sz w:val="20"/>
                <w:szCs w:val="20"/>
              </w:rPr>
              <w:t>1</w:t>
            </w:r>
          </w:p>
        </w:tc>
        <w:tc>
          <w:tcPr>
            <w:tcW w:w="634" w:type="pct"/>
          </w:tcPr>
          <w:p w:rsidR="00921930" w:rsidRPr="00B02CC3" w:rsidRDefault="00086913" w:rsidP="00251472">
            <w:pPr>
              <w:spacing w:before="60" w:after="60" w:line="240" w:lineRule="auto"/>
              <w:rPr>
                <w:sz w:val="20"/>
                <w:szCs w:val="20"/>
              </w:rPr>
            </w:pPr>
            <w:r w:rsidRPr="00B02CC3">
              <w:rPr>
                <w:sz w:val="20"/>
                <w:szCs w:val="20"/>
              </w:rPr>
              <w:t xml:space="preserve">Rozwijanie i </w:t>
            </w:r>
            <w:r w:rsidRPr="00B02CC3">
              <w:rPr>
                <w:sz w:val="20"/>
                <w:szCs w:val="20"/>
              </w:rPr>
              <w:lastRenderedPageBreak/>
              <w:t>wzmacnianie zdolności badawczych i innowacyjnych oraz wykorzystywanie zaawansowanych technologii</w:t>
            </w:r>
          </w:p>
        </w:tc>
        <w:tc>
          <w:tcPr>
            <w:tcW w:w="454" w:type="pct"/>
          </w:tcPr>
          <w:p w:rsidR="00921930" w:rsidRPr="00763FD6" w:rsidRDefault="00BF0F34" w:rsidP="00251472">
            <w:pPr>
              <w:spacing w:before="60" w:after="60" w:line="240" w:lineRule="auto"/>
              <w:rPr>
                <w:sz w:val="20"/>
                <w:szCs w:val="20"/>
              </w:rPr>
            </w:pPr>
            <w:r>
              <w:rPr>
                <w:sz w:val="20"/>
                <w:szCs w:val="20"/>
              </w:rPr>
              <w:lastRenderedPageBreak/>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lastRenderedPageBreak/>
              <w:t xml:space="preserve">Lepiej / </w:t>
            </w:r>
          </w:p>
          <w:p w:rsidR="00921930" w:rsidRPr="00763FD6" w:rsidRDefault="00BF0F34" w:rsidP="00E2325A">
            <w:pPr>
              <w:spacing w:before="60" w:after="60" w:line="240" w:lineRule="auto"/>
              <w:rPr>
                <w:sz w:val="20"/>
                <w:szCs w:val="20"/>
              </w:rPr>
            </w:pPr>
            <w:r>
              <w:rPr>
                <w:sz w:val="20"/>
                <w:szCs w:val="20"/>
              </w:rPr>
              <w:t>Przejściowe</w:t>
            </w:r>
          </w:p>
        </w:tc>
        <w:tc>
          <w:tcPr>
            <w:tcW w:w="747" w:type="pct"/>
          </w:tcPr>
          <w:p w:rsidR="00921930" w:rsidRPr="00763FD6" w:rsidRDefault="00E2325A" w:rsidP="00251472">
            <w:pPr>
              <w:spacing w:before="60" w:after="60" w:line="240" w:lineRule="auto"/>
              <w:rPr>
                <w:sz w:val="20"/>
                <w:szCs w:val="20"/>
              </w:rPr>
            </w:pPr>
            <w:r w:rsidRPr="00763FD6">
              <w:rPr>
                <w:sz w:val="20"/>
                <w:szCs w:val="20"/>
              </w:rPr>
              <w:lastRenderedPageBreak/>
              <w:t>RCO 06</w:t>
            </w:r>
          </w:p>
        </w:tc>
        <w:tc>
          <w:tcPr>
            <w:tcW w:w="623" w:type="pct"/>
            <w:shd w:val="clear" w:color="auto" w:fill="auto"/>
          </w:tcPr>
          <w:p w:rsidR="00921930" w:rsidRPr="00B02CC3" w:rsidRDefault="0000115F" w:rsidP="00251472">
            <w:pPr>
              <w:spacing w:before="60" w:after="60" w:line="240" w:lineRule="auto"/>
              <w:rPr>
                <w:sz w:val="20"/>
                <w:szCs w:val="20"/>
              </w:rPr>
            </w:pPr>
            <w:r w:rsidRPr="00B02CC3">
              <w:rPr>
                <w:sz w:val="20"/>
                <w:szCs w:val="20"/>
              </w:rPr>
              <w:t xml:space="preserve">Naukowcy </w:t>
            </w:r>
            <w:r w:rsidRPr="00B02CC3">
              <w:rPr>
                <w:sz w:val="20"/>
                <w:szCs w:val="20"/>
              </w:rPr>
              <w:lastRenderedPageBreak/>
              <w:t>pracujący we wspieranych obiektach badawczych</w:t>
            </w:r>
          </w:p>
        </w:tc>
        <w:tc>
          <w:tcPr>
            <w:tcW w:w="561" w:type="pct"/>
          </w:tcPr>
          <w:p w:rsidR="00921930" w:rsidRPr="00763FD6" w:rsidRDefault="00F838D9" w:rsidP="00251472">
            <w:pPr>
              <w:spacing w:before="60" w:after="60" w:line="240" w:lineRule="auto"/>
              <w:rPr>
                <w:sz w:val="20"/>
                <w:szCs w:val="20"/>
              </w:rPr>
            </w:pPr>
            <w:r>
              <w:rPr>
                <w:sz w:val="20"/>
                <w:szCs w:val="20"/>
              </w:rPr>
              <w:lastRenderedPageBreak/>
              <w:t>EPC</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66/</w:t>
            </w:r>
          </w:p>
          <w:p w:rsidR="00E2325A" w:rsidRPr="00763FD6" w:rsidRDefault="00E2325A" w:rsidP="00E2325A">
            <w:pPr>
              <w:spacing w:before="60" w:after="60" w:line="240" w:lineRule="auto"/>
              <w:rPr>
                <w:sz w:val="20"/>
                <w:szCs w:val="20"/>
              </w:rPr>
            </w:pPr>
            <w:r w:rsidRPr="00763FD6">
              <w:rPr>
                <w:sz w:val="20"/>
                <w:szCs w:val="20"/>
              </w:rPr>
              <w:lastRenderedPageBreak/>
              <w:t>5/</w:t>
            </w:r>
          </w:p>
          <w:p w:rsidR="00921930" w:rsidRPr="00763FD6" w:rsidRDefault="00E2325A" w:rsidP="00E2325A">
            <w:pPr>
              <w:spacing w:before="60" w:after="60" w:line="240" w:lineRule="auto"/>
              <w:rPr>
                <w:sz w:val="20"/>
                <w:szCs w:val="20"/>
              </w:rPr>
            </w:pPr>
            <w:r w:rsidRPr="00763FD6">
              <w:rPr>
                <w:sz w:val="20"/>
                <w:szCs w:val="20"/>
              </w:rPr>
              <w:t>9</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lastRenderedPageBreak/>
              <w:t>959/</w:t>
            </w:r>
          </w:p>
          <w:p w:rsidR="00E2325A" w:rsidRPr="00763FD6" w:rsidRDefault="00E2325A" w:rsidP="00E2325A">
            <w:pPr>
              <w:spacing w:before="60" w:after="60" w:line="240" w:lineRule="auto"/>
              <w:rPr>
                <w:sz w:val="20"/>
                <w:szCs w:val="20"/>
              </w:rPr>
            </w:pPr>
            <w:r w:rsidRPr="00763FD6">
              <w:rPr>
                <w:sz w:val="20"/>
                <w:szCs w:val="20"/>
              </w:rPr>
              <w:lastRenderedPageBreak/>
              <w:t>68/</w:t>
            </w:r>
          </w:p>
          <w:p w:rsidR="00921930" w:rsidRPr="00763FD6" w:rsidRDefault="00E2325A" w:rsidP="00E2325A">
            <w:pPr>
              <w:spacing w:before="60" w:after="60" w:line="240" w:lineRule="auto"/>
              <w:rPr>
                <w:sz w:val="20"/>
                <w:szCs w:val="20"/>
              </w:rPr>
            </w:pPr>
            <w:r w:rsidRPr="00763FD6">
              <w:rPr>
                <w:sz w:val="20"/>
                <w:szCs w:val="20"/>
              </w:rPr>
              <w:t>137</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lastRenderedPageBreak/>
              <w:t>1</w:t>
            </w: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07</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Organizacje badawcze uczestniczące we wspólnych projektach badawczych</w:t>
            </w:r>
          </w:p>
        </w:tc>
        <w:tc>
          <w:tcPr>
            <w:tcW w:w="561" w:type="pct"/>
          </w:tcPr>
          <w:p w:rsidR="00E2325A" w:rsidRPr="00763FD6" w:rsidRDefault="00F838D9" w:rsidP="00251472">
            <w:pPr>
              <w:spacing w:before="60" w:after="60" w:line="240" w:lineRule="auto"/>
              <w:rPr>
                <w:sz w:val="20"/>
                <w:szCs w:val="20"/>
              </w:rPr>
            </w:pPr>
            <w:r>
              <w:rPr>
                <w:sz w:val="20"/>
                <w:szCs w:val="20"/>
              </w:rPr>
              <w:t>organizacje badawcze</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3/</w:t>
            </w:r>
          </w:p>
          <w:p w:rsidR="00E2325A" w:rsidRPr="00763FD6" w:rsidRDefault="00E2325A" w:rsidP="00E2325A">
            <w:pPr>
              <w:spacing w:before="60" w:after="60" w:line="240" w:lineRule="auto"/>
              <w:rPr>
                <w:sz w:val="20"/>
                <w:szCs w:val="20"/>
              </w:rPr>
            </w:pPr>
            <w:r w:rsidRPr="00763FD6">
              <w:rPr>
                <w:sz w:val="20"/>
                <w:szCs w:val="20"/>
              </w:rPr>
              <w:t>1/</w:t>
            </w:r>
          </w:p>
          <w:p w:rsidR="00E2325A" w:rsidRPr="00763FD6" w:rsidRDefault="00E2325A" w:rsidP="00E2325A">
            <w:pPr>
              <w:spacing w:before="60" w:after="60" w:line="240" w:lineRule="auto"/>
              <w:rPr>
                <w:sz w:val="20"/>
                <w:szCs w:val="20"/>
              </w:rPr>
            </w:pPr>
            <w:r w:rsidRPr="00763FD6">
              <w:rPr>
                <w:sz w:val="20"/>
                <w:szCs w:val="20"/>
              </w:rPr>
              <w:t>0</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t>59/</w:t>
            </w:r>
          </w:p>
          <w:p w:rsidR="00E2325A" w:rsidRPr="00763FD6" w:rsidRDefault="00E2325A" w:rsidP="00E2325A">
            <w:pPr>
              <w:spacing w:before="60" w:after="60" w:line="240" w:lineRule="auto"/>
              <w:rPr>
                <w:sz w:val="20"/>
                <w:szCs w:val="20"/>
              </w:rPr>
            </w:pPr>
            <w:r w:rsidRPr="00763FD6">
              <w:rPr>
                <w:sz w:val="20"/>
                <w:szCs w:val="20"/>
              </w:rPr>
              <w:t>5/</w:t>
            </w:r>
          </w:p>
          <w:p w:rsidR="00E2325A" w:rsidRPr="00763FD6" w:rsidRDefault="00E2325A" w:rsidP="00E2325A">
            <w:pPr>
              <w:spacing w:before="60" w:after="60" w:line="240" w:lineRule="auto"/>
              <w:rPr>
                <w:sz w:val="20"/>
                <w:szCs w:val="20"/>
              </w:rPr>
            </w:pPr>
            <w:r w:rsidRPr="00763FD6">
              <w:rPr>
                <w:sz w:val="20"/>
                <w:szCs w:val="20"/>
              </w:rPr>
              <w:t>8</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t>1</w:t>
            </w: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08</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Nominalna wartość sprzętu na potrzeby badań naukowych i innowacji</w:t>
            </w:r>
          </w:p>
        </w:tc>
        <w:tc>
          <w:tcPr>
            <w:tcW w:w="561" w:type="pct"/>
          </w:tcPr>
          <w:p w:rsidR="00E2325A" w:rsidRPr="00763FD6" w:rsidRDefault="00420178" w:rsidP="00251472">
            <w:pPr>
              <w:spacing w:before="60" w:after="60" w:line="240" w:lineRule="auto"/>
              <w:rPr>
                <w:sz w:val="20"/>
                <w:szCs w:val="20"/>
              </w:rPr>
            </w:pPr>
            <w:r>
              <w:rPr>
                <w:sz w:val="20"/>
                <w:szCs w:val="20"/>
              </w:rPr>
              <w:t>EUR</w:t>
            </w:r>
          </w:p>
        </w:tc>
        <w:tc>
          <w:tcPr>
            <w:tcW w:w="508" w:type="pct"/>
            <w:shd w:val="clear" w:color="auto" w:fill="auto"/>
          </w:tcPr>
          <w:p w:rsidR="00E2325A" w:rsidRPr="00763FD6" w:rsidRDefault="001B4681" w:rsidP="00E2325A">
            <w:pPr>
              <w:spacing w:before="60" w:after="60" w:line="240" w:lineRule="auto"/>
              <w:rPr>
                <w:sz w:val="20"/>
                <w:szCs w:val="20"/>
              </w:rPr>
            </w:pPr>
            <w:r>
              <w:rPr>
                <w:sz w:val="20"/>
                <w:szCs w:val="20"/>
              </w:rPr>
              <w:t>24 512 384</w:t>
            </w:r>
            <w:r w:rsidR="00E2325A" w:rsidRPr="00763FD6">
              <w:rPr>
                <w:sz w:val="20"/>
                <w:szCs w:val="20"/>
              </w:rPr>
              <w:t>/</w:t>
            </w:r>
          </w:p>
          <w:p w:rsidR="00E2325A" w:rsidRPr="00763FD6" w:rsidRDefault="001B4681" w:rsidP="00E2325A">
            <w:pPr>
              <w:spacing w:before="60" w:after="60" w:line="240" w:lineRule="auto"/>
              <w:rPr>
                <w:sz w:val="20"/>
                <w:szCs w:val="20"/>
              </w:rPr>
            </w:pPr>
            <w:r>
              <w:rPr>
                <w:sz w:val="20"/>
                <w:szCs w:val="20"/>
              </w:rPr>
              <w:t>1 750 884</w:t>
            </w:r>
            <w:r w:rsidR="00E2325A" w:rsidRPr="00763FD6">
              <w:rPr>
                <w:sz w:val="20"/>
                <w:szCs w:val="20"/>
              </w:rPr>
              <w:t>/</w:t>
            </w:r>
          </w:p>
          <w:p w:rsidR="00E2325A" w:rsidRPr="00763FD6" w:rsidRDefault="001B4681" w:rsidP="00E2325A">
            <w:pPr>
              <w:spacing w:before="60" w:after="60" w:line="240" w:lineRule="auto"/>
              <w:rPr>
                <w:sz w:val="20"/>
                <w:szCs w:val="20"/>
              </w:rPr>
            </w:pPr>
            <w:r>
              <w:rPr>
                <w:sz w:val="20"/>
                <w:szCs w:val="20"/>
              </w:rPr>
              <w:t>3 501 769</w:t>
            </w:r>
          </w:p>
        </w:tc>
        <w:tc>
          <w:tcPr>
            <w:tcW w:w="481" w:type="pct"/>
            <w:shd w:val="clear" w:color="auto" w:fill="auto"/>
          </w:tcPr>
          <w:p w:rsidR="00E2325A" w:rsidRPr="00763FD6" w:rsidRDefault="00420178" w:rsidP="00E2325A">
            <w:pPr>
              <w:spacing w:before="60" w:after="60" w:line="240" w:lineRule="auto"/>
              <w:rPr>
                <w:sz w:val="20"/>
                <w:szCs w:val="20"/>
              </w:rPr>
            </w:pPr>
            <w:r>
              <w:rPr>
                <w:sz w:val="20"/>
                <w:szCs w:val="20"/>
              </w:rPr>
              <w:t>359 514 952</w:t>
            </w:r>
            <w:r w:rsidR="00E2325A" w:rsidRPr="00763FD6">
              <w:rPr>
                <w:sz w:val="20"/>
                <w:szCs w:val="20"/>
              </w:rPr>
              <w:t>/</w:t>
            </w:r>
          </w:p>
          <w:p w:rsidR="00E2325A" w:rsidRPr="00763FD6" w:rsidRDefault="00420178" w:rsidP="00E2325A">
            <w:pPr>
              <w:spacing w:before="60" w:after="60" w:line="240" w:lineRule="auto"/>
              <w:rPr>
                <w:sz w:val="20"/>
                <w:szCs w:val="20"/>
              </w:rPr>
            </w:pPr>
            <w:r>
              <w:rPr>
                <w:sz w:val="20"/>
                <w:szCs w:val="20"/>
              </w:rPr>
              <w:t>25 679 640</w:t>
            </w:r>
            <w:r w:rsidR="00E2325A" w:rsidRPr="00763FD6">
              <w:rPr>
                <w:sz w:val="20"/>
                <w:szCs w:val="20"/>
              </w:rPr>
              <w:t>/</w:t>
            </w:r>
          </w:p>
          <w:p w:rsidR="00E2325A" w:rsidRPr="00763FD6" w:rsidRDefault="00420178" w:rsidP="00E2325A">
            <w:pPr>
              <w:spacing w:before="60" w:after="60" w:line="240" w:lineRule="auto"/>
              <w:rPr>
                <w:sz w:val="20"/>
                <w:szCs w:val="20"/>
              </w:rPr>
            </w:pPr>
            <w:r>
              <w:rPr>
                <w:sz w:val="20"/>
                <w:szCs w:val="20"/>
              </w:rPr>
              <w:t>51 359 279</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t>1</w:t>
            </w:r>
          </w:p>
          <w:p w:rsidR="00E2325A" w:rsidRPr="00763FD6" w:rsidRDefault="00E2325A" w:rsidP="00251472">
            <w:pPr>
              <w:spacing w:before="60" w:after="60" w:line="240" w:lineRule="auto"/>
              <w:rPr>
                <w:sz w:val="20"/>
                <w:szCs w:val="20"/>
              </w:rPr>
            </w:pP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10</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Przedsiębiorstwa współpracujące z organizacjami badawczymi</w:t>
            </w:r>
          </w:p>
        </w:tc>
        <w:tc>
          <w:tcPr>
            <w:tcW w:w="561" w:type="pct"/>
          </w:tcPr>
          <w:p w:rsidR="00E2325A"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9/</w:t>
            </w:r>
          </w:p>
          <w:p w:rsidR="00E2325A" w:rsidRPr="00763FD6" w:rsidRDefault="00E2325A" w:rsidP="00E2325A">
            <w:pPr>
              <w:spacing w:before="60" w:after="60" w:line="240" w:lineRule="auto"/>
              <w:rPr>
                <w:sz w:val="20"/>
                <w:szCs w:val="20"/>
              </w:rPr>
            </w:pPr>
            <w:r w:rsidRPr="00763FD6">
              <w:rPr>
                <w:sz w:val="20"/>
                <w:szCs w:val="20"/>
              </w:rPr>
              <w:t>1/</w:t>
            </w:r>
          </w:p>
          <w:p w:rsidR="00E2325A" w:rsidRPr="00763FD6" w:rsidRDefault="00E2325A" w:rsidP="00E2325A">
            <w:pPr>
              <w:spacing w:before="60" w:after="60" w:line="240" w:lineRule="auto"/>
              <w:rPr>
                <w:sz w:val="20"/>
                <w:szCs w:val="20"/>
              </w:rPr>
            </w:pPr>
            <w:r w:rsidRPr="00763FD6">
              <w:rPr>
                <w:sz w:val="20"/>
                <w:szCs w:val="20"/>
              </w:rPr>
              <w:t>1</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t>166/</w:t>
            </w:r>
          </w:p>
          <w:p w:rsidR="00E2325A" w:rsidRPr="00763FD6" w:rsidRDefault="00E2325A" w:rsidP="00E2325A">
            <w:pPr>
              <w:spacing w:before="60" w:after="60" w:line="240" w:lineRule="auto"/>
              <w:rPr>
                <w:sz w:val="20"/>
                <w:szCs w:val="20"/>
              </w:rPr>
            </w:pPr>
            <w:r w:rsidRPr="00763FD6">
              <w:rPr>
                <w:sz w:val="20"/>
                <w:szCs w:val="20"/>
              </w:rPr>
              <w:t>11/</w:t>
            </w:r>
          </w:p>
          <w:p w:rsidR="00E2325A" w:rsidRPr="00763FD6" w:rsidRDefault="00E2325A" w:rsidP="00E2325A">
            <w:pPr>
              <w:spacing w:before="60" w:after="60" w:line="240" w:lineRule="auto"/>
              <w:rPr>
                <w:sz w:val="20"/>
                <w:szCs w:val="20"/>
              </w:rPr>
            </w:pPr>
            <w:r w:rsidRPr="00763FD6">
              <w:rPr>
                <w:sz w:val="20"/>
                <w:szCs w:val="20"/>
              </w:rPr>
              <w:t>24</w:t>
            </w:r>
          </w:p>
        </w:tc>
      </w:tr>
    </w:tbl>
    <w:p w:rsidR="00944A95" w:rsidRPr="0060392D" w:rsidRDefault="00944A95" w:rsidP="00944A95">
      <w:pPr>
        <w:pStyle w:val="Text1"/>
      </w:pPr>
    </w:p>
    <w:p w:rsidR="00944A95" w:rsidRPr="0060392D" w:rsidRDefault="00944A95" w:rsidP="00542A76">
      <w:pPr>
        <w:pStyle w:val="Text1"/>
        <w:ind w:left="0"/>
      </w:pPr>
      <w:r w:rsidRPr="0060392D">
        <w:t xml:space="preserve">Podstawa prawna: art. 22 ust. 3 lit. d) </w:t>
      </w:r>
      <w:proofErr w:type="spellStart"/>
      <w:r w:rsidRPr="0060392D">
        <w:t>ppkt</w:t>
      </w:r>
      <w:proofErr w:type="spellEnd"/>
      <w:r w:rsidRPr="0060392D">
        <w:t xml:space="preserve"> (ii) </w:t>
      </w:r>
      <w:r w:rsidR="00EF72C8" w:rsidRPr="0060392D">
        <w:t>rozporządzenia w sprawie wspólnych przepisów</w:t>
      </w:r>
    </w:p>
    <w:p w:rsidR="00944A95" w:rsidRPr="0060392D" w:rsidRDefault="00944A95" w:rsidP="00DC49B7">
      <w:r w:rsidRPr="0060392D">
        <w:t>Tabela 3: Wskaźniki rezultatu</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627"/>
        <w:gridCol w:w="894"/>
        <w:gridCol w:w="1183"/>
        <w:gridCol w:w="1472"/>
        <w:gridCol w:w="1572"/>
        <w:gridCol w:w="1572"/>
        <w:gridCol w:w="1127"/>
        <w:gridCol w:w="1127"/>
        <w:gridCol w:w="950"/>
        <w:gridCol w:w="1037"/>
        <w:gridCol w:w="1266"/>
      </w:tblGrid>
      <w:tr w:rsidR="0000115F" w:rsidRPr="00763FD6" w:rsidTr="00EB74A8">
        <w:trPr>
          <w:trHeight w:val="227"/>
        </w:trPr>
        <w:tc>
          <w:tcPr>
            <w:tcW w:w="916" w:type="dxa"/>
          </w:tcPr>
          <w:p w:rsidR="00944A95" w:rsidRPr="00763FD6" w:rsidRDefault="00944A95" w:rsidP="00251472">
            <w:pPr>
              <w:spacing w:before="60" w:after="60" w:line="240" w:lineRule="auto"/>
              <w:rPr>
                <w:sz w:val="20"/>
                <w:szCs w:val="20"/>
              </w:rPr>
            </w:pPr>
            <w:r w:rsidRPr="00763FD6">
              <w:rPr>
                <w:sz w:val="20"/>
                <w:szCs w:val="20"/>
              </w:rPr>
              <w:lastRenderedPageBreak/>
              <w:t xml:space="preserve">Priorytet </w:t>
            </w:r>
          </w:p>
        </w:tc>
        <w:tc>
          <w:tcPr>
            <w:tcW w:w="0" w:type="auto"/>
          </w:tcPr>
          <w:p w:rsidR="00944A95" w:rsidRPr="00763FD6" w:rsidRDefault="00944A95" w:rsidP="00251472">
            <w:pPr>
              <w:spacing w:before="60" w:after="60" w:line="240" w:lineRule="auto"/>
              <w:rPr>
                <w:sz w:val="20"/>
                <w:szCs w:val="20"/>
              </w:rPr>
            </w:pPr>
            <w:r w:rsidRPr="00763FD6">
              <w:rPr>
                <w:sz w:val="20"/>
                <w:szCs w:val="20"/>
              </w:rPr>
              <w:t xml:space="preserve">Cel szczegółowy </w:t>
            </w:r>
          </w:p>
        </w:tc>
        <w:tc>
          <w:tcPr>
            <w:tcW w:w="0" w:type="auto"/>
          </w:tcPr>
          <w:p w:rsidR="00944A95" w:rsidRPr="00763FD6" w:rsidRDefault="00944A95" w:rsidP="00251472">
            <w:pPr>
              <w:spacing w:before="60" w:after="60" w:line="240" w:lineRule="auto"/>
              <w:rPr>
                <w:sz w:val="20"/>
                <w:szCs w:val="20"/>
              </w:rPr>
            </w:pPr>
            <w:r w:rsidRPr="00763FD6">
              <w:rPr>
                <w:sz w:val="20"/>
                <w:szCs w:val="20"/>
              </w:rPr>
              <w:t>Fundusz</w:t>
            </w:r>
          </w:p>
        </w:tc>
        <w:tc>
          <w:tcPr>
            <w:tcW w:w="0" w:type="auto"/>
          </w:tcPr>
          <w:p w:rsidR="00944A95" w:rsidRPr="00763FD6" w:rsidRDefault="00944A95" w:rsidP="00251472">
            <w:pPr>
              <w:spacing w:before="60" w:after="60" w:line="240" w:lineRule="auto"/>
              <w:rPr>
                <w:sz w:val="20"/>
                <w:szCs w:val="20"/>
              </w:rPr>
            </w:pPr>
            <w:r w:rsidRPr="00763FD6">
              <w:rPr>
                <w:sz w:val="20"/>
                <w:szCs w:val="20"/>
              </w:rPr>
              <w:t>Kategoria regionu</w:t>
            </w:r>
          </w:p>
        </w:tc>
        <w:tc>
          <w:tcPr>
            <w:tcW w:w="0" w:type="auto"/>
          </w:tcPr>
          <w:p w:rsidR="00944A95" w:rsidRPr="00763FD6" w:rsidRDefault="00944A95" w:rsidP="00251472">
            <w:pPr>
              <w:spacing w:before="60" w:after="60" w:line="240" w:lineRule="auto"/>
              <w:rPr>
                <w:sz w:val="20"/>
                <w:szCs w:val="20"/>
              </w:rPr>
            </w:pPr>
            <w:r w:rsidRPr="00763FD6">
              <w:rPr>
                <w:sz w:val="20"/>
                <w:szCs w:val="20"/>
              </w:rPr>
              <w:t>Nr identyfikacyjny [5]</w:t>
            </w:r>
          </w:p>
        </w:tc>
        <w:tc>
          <w:tcPr>
            <w:tcW w:w="1350" w:type="dxa"/>
            <w:shd w:val="clear" w:color="auto" w:fill="auto"/>
          </w:tcPr>
          <w:p w:rsidR="00944A95" w:rsidRPr="00763FD6" w:rsidRDefault="00944A95" w:rsidP="00251472">
            <w:pPr>
              <w:spacing w:before="60" w:after="60" w:line="240" w:lineRule="auto"/>
              <w:rPr>
                <w:sz w:val="20"/>
                <w:szCs w:val="20"/>
              </w:rPr>
            </w:pPr>
            <w:r w:rsidRPr="00763FD6">
              <w:rPr>
                <w:sz w:val="20"/>
                <w:szCs w:val="20"/>
              </w:rPr>
              <w:t>Wskaźnik [255]</w:t>
            </w:r>
          </w:p>
        </w:tc>
        <w:tc>
          <w:tcPr>
            <w:tcW w:w="1183" w:type="dxa"/>
          </w:tcPr>
          <w:p w:rsidR="00944A95" w:rsidRPr="00763FD6" w:rsidRDefault="00944A95" w:rsidP="00251472">
            <w:pPr>
              <w:spacing w:before="60" w:after="60" w:line="240" w:lineRule="auto"/>
              <w:rPr>
                <w:sz w:val="20"/>
                <w:szCs w:val="20"/>
              </w:rPr>
            </w:pPr>
            <w:r w:rsidRPr="00763FD6">
              <w:rPr>
                <w:sz w:val="20"/>
                <w:szCs w:val="20"/>
              </w:rPr>
              <w:t xml:space="preserve">Jednostka miary </w:t>
            </w:r>
          </w:p>
        </w:tc>
        <w:tc>
          <w:tcPr>
            <w:tcW w:w="0" w:type="auto"/>
          </w:tcPr>
          <w:p w:rsidR="00944A95" w:rsidRPr="00763FD6" w:rsidRDefault="00944A95" w:rsidP="00251472">
            <w:pPr>
              <w:spacing w:before="60" w:after="60" w:line="240" w:lineRule="auto"/>
              <w:rPr>
                <w:sz w:val="20"/>
                <w:szCs w:val="20"/>
              </w:rPr>
            </w:pPr>
            <w:r w:rsidRPr="00763FD6">
              <w:rPr>
                <w:sz w:val="20"/>
                <w:szCs w:val="20"/>
              </w:rPr>
              <w:t>Wartość bazowa lub wartość odniesienia</w:t>
            </w:r>
          </w:p>
        </w:tc>
        <w:tc>
          <w:tcPr>
            <w:tcW w:w="0" w:type="auto"/>
          </w:tcPr>
          <w:p w:rsidR="00944A95" w:rsidRPr="00763FD6" w:rsidRDefault="00944A95" w:rsidP="00251472">
            <w:pPr>
              <w:spacing w:before="60" w:after="60" w:line="240" w:lineRule="auto"/>
              <w:rPr>
                <w:sz w:val="20"/>
                <w:szCs w:val="20"/>
              </w:rPr>
            </w:pPr>
            <w:r w:rsidRPr="00763FD6">
              <w:rPr>
                <w:sz w:val="20"/>
                <w:szCs w:val="20"/>
              </w:rPr>
              <w:t>Rok odniesienia</w:t>
            </w:r>
          </w:p>
        </w:tc>
        <w:tc>
          <w:tcPr>
            <w:tcW w:w="0" w:type="auto"/>
            <w:shd w:val="clear" w:color="auto" w:fill="auto"/>
          </w:tcPr>
          <w:p w:rsidR="00944A95" w:rsidRPr="00763FD6" w:rsidRDefault="00944A95" w:rsidP="00251472">
            <w:pPr>
              <w:spacing w:before="60" w:after="60" w:line="240" w:lineRule="auto"/>
              <w:rPr>
                <w:sz w:val="20"/>
                <w:szCs w:val="20"/>
              </w:rPr>
            </w:pPr>
            <w:r w:rsidRPr="00763FD6">
              <w:rPr>
                <w:sz w:val="20"/>
                <w:szCs w:val="20"/>
              </w:rPr>
              <w:t>Cel końcowy (2029)</w:t>
            </w:r>
          </w:p>
        </w:tc>
        <w:tc>
          <w:tcPr>
            <w:tcW w:w="1108" w:type="dxa"/>
            <w:shd w:val="clear" w:color="auto" w:fill="auto"/>
          </w:tcPr>
          <w:p w:rsidR="00944A95" w:rsidRPr="00763FD6" w:rsidRDefault="00944A95" w:rsidP="00251472">
            <w:pPr>
              <w:spacing w:before="60" w:after="60" w:line="240" w:lineRule="auto"/>
              <w:rPr>
                <w:sz w:val="20"/>
                <w:szCs w:val="20"/>
              </w:rPr>
            </w:pPr>
            <w:r w:rsidRPr="00763FD6">
              <w:rPr>
                <w:sz w:val="20"/>
                <w:szCs w:val="20"/>
              </w:rPr>
              <w:t>Źródło danych [200]</w:t>
            </w:r>
          </w:p>
        </w:tc>
        <w:tc>
          <w:tcPr>
            <w:tcW w:w="1417" w:type="dxa"/>
          </w:tcPr>
          <w:p w:rsidR="00944A95" w:rsidRPr="00763FD6" w:rsidRDefault="00944A95" w:rsidP="00251472">
            <w:pPr>
              <w:spacing w:before="60" w:after="60" w:line="240" w:lineRule="auto"/>
              <w:rPr>
                <w:sz w:val="20"/>
                <w:szCs w:val="20"/>
              </w:rPr>
            </w:pPr>
            <w:r w:rsidRPr="00763FD6">
              <w:rPr>
                <w:sz w:val="20"/>
                <w:szCs w:val="20"/>
              </w:rPr>
              <w:t>Uwagi [200]</w:t>
            </w:r>
          </w:p>
        </w:tc>
      </w:tr>
      <w:tr w:rsidR="0000115F" w:rsidRPr="00763FD6" w:rsidTr="00EB74A8">
        <w:trPr>
          <w:trHeight w:val="227"/>
        </w:trPr>
        <w:tc>
          <w:tcPr>
            <w:tcW w:w="916" w:type="dxa"/>
          </w:tcPr>
          <w:p w:rsidR="00944A95" w:rsidRPr="00763FD6" w:rsidRDefault="00E64E28" w:rsidP="00251472">
            <w:pPr>
              <w:spacing w:before="60" w:after="60" w:line="240" w:lineRule="auto"/>
              <w:rPr>
                <w:sz w:val="20"/>
                <w:szCs w:val="20"/>
              </w:rPr>
            </w:pPr>
            <w:r w:rsidRPr="00763FD6">
              <w:rPr>
                <w:sz w:val="20"/>
                <w:szCs w:val="20"/>
              </w:rPr>
              <w:t>1</w:t>
            </w:r>
          </w:p>
        </w:tc>
        <w:tc>
          <w:tcPr>
            <w:tcW w:w="0" w:type="auto"/>
          </w:tcPr>
          <w:p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rsidR="00944A95"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BF0F34">
            <w:pPr>
              <w:spacing w:before="60" w:after="60" w:line="240" w:lineRule="auto"/>
              <w:rPr>
                <w:sz w:val="20"/>
                <w:szCs w:val="20"/>
              </w:rPr>
            </w:pPr>
            <w:r>
              <w:rPr>
                <w:sz w:val="20"/>
                <w:szCs w:val="20"/>
              </w:rPr>
              <w:t>Przejściowe</w:t>
            </w:r>
          </w:p>
        </w:tc>
        <w:tc>
          <w:tcPr>
            <w:tcW w:w="0" w:type="auto"/>
          </w:tcPr>
          <w:p w:rsidR="00944A95" w:rsidRPr="00763FD6" w:rsidRDefault="00E64E28" w:rsidP="00251472">
            <w:pPr>
              <w:spacing w:before="60" w:after="60" w:line="240" w:lineRule="auto"/>
              <w:rPr>
                <w:sz w:val="20"/>
                <w:szCs w:val="20"/>
              </w:rPr>
            </w:pPr>
            <w:r w:rsidRPr="00763FD6">
              <w:rPr>
                <w:sz w:val="20"/>
                <w:szCs w:val="20"/>
              </w:rPr>
              <w:t>RCR 01</w:t>
            </w:r>
          </w:p>
        </w:tc>
        <w:tc>
          <w:tcPr>
            <w:tcW w:w="1350" w:type="dxa"/>
            <w:shd w:val="clear" w:color="auto" w:fill="auto"/>
          </w:tcPr>
          <w:p w:rsidR="00944A95" w:rsidRPr="00B02CC3" w:rsidRDefault="0000115F" w:rsidP="00251472">
            <w:pPr>
              <w:spacing w:before="60" w:after="60" w:line="240" w:lineRule="auto"/>
              <w:rPr>
                <w:sz w:val="20"/>
                <w:szCs w:val="20"/>
              </w:rPr>
            </w:pPr>
            <w:r w:rsidRPr="00B02CC3">
              <w:rPr>
                <w:sz w:val="20"/>
                <w:szCs w:val="20"/>
              </w:rPr>
              <w:t>Miejsca pracy utworzone we wspieranych jednostkach</w:t>
            </w:r>
          </w:p>
        </w:tc>
        <w:tc>
          <w:tcPr>
            <w:tcW w:w="1183" w:type="dxa"/>
          </w:tcPr>
          <w:p w:rsidR="00944A95" w:rsidRPr="00763FD6" w:rsidRDefault="0000115F" w:rsidP="00251472">
            <w:pPr>
              <w:spacing w:before="60" w:after="60" w:line="240" w:lineRule="auto"/>
              <w:rPr>
                <w:sz w:val="20"/>
                <w:szCs w:val="20"/>
              </w:rPr>
            </w:pPr>
            <w:r>
              <w:rPr>
                <w:sz w:val="20"/>
                <w:szCs w:val="20"/>
              </w:rPr>
              <w:t>EPC</w:t>
            </w:r>
          </w:p>
        </w:tc>
        <w:tc>
          <w:tcPr>
            <w:tcW w:w="0" w:type="auto"/>
          </w:tcPr>
          <w:p w:rsidR="00944A95" w:rsidRPr="00763FD6" w:rsidRDefault="00F80A7D" w:rsidP="00251472">
            <w:pPr>
              <w:spacing w:before="60" w:after="60" w:line="240" w:lineRule="auto"/>
              <w:rPr>
                <w:sz w:val="20"/>
                <w:szCs w:val="20"/>
              </w:rPr>
            </w:pPr>
            <w:r w:rsidRPr="00763FD6">
              <w:rPr>
                <w:sz w:val="20"/>
                <w:szCs w:val="20"/>
              </w:rPr>
              <w:t>0/0/0</w:t>
            </w:r>
          </w:p>
        </w:tc>
        <w:tc>
          <w:tcPr>
            <w:tcW w:w="0" w:type="auto"/>
          </w:tcPr>
          <w:p w:rsidR="00944A95" w:rsidRPr="00763FD6" w:rsidRDefault="00F80A7D" w:rsidP="00251472">
            <w:pPr>
              <w:spacing w:before="60" w:after="60" w:line="240" w:lineRule="auto"/>
              <w:rPr>
                <w:sz w:val="20"/>
                <w:szCs w:val="20"/>
              </w:rPr>
            </w:pPr>
            <w:r w:rsidRPr="00763FD6">
              <w:rPr>
                <w:sz w:val="20"/>
                <w:szCs w:val="20"/>
              </w:rPr>
              <w:t>2021</w:t>
            </w:r>
          </w:p>
        </w:tc>
        <w:tc>
          <w:tcPr>
            <w:tcW w:w="0" w:type="auto"/>
            <w:shd w:val="clear" w:color="auto" w:fill="auto"/>
          </w:tcPr>
          <w:p w:rsidR="00F80A7D" w:rsidRPr="00763FD6" w:rsidRDefault="00F80A7D" w:rsidP="00F80A7D">
            <w:pPr>
              <w:spacing w:before="60" w:after="60" w:line="240" w:lineRule="auto"/>
              <w:rPr>
                <w:sz w:val="20"/>
                <w:szCs w:val="20"/>
              </w:rPr>
            </w:pPr>
            <w:r w:rsidRPr="00763FD6">
              <w:rPr>
                <w:sz w:val="20"/>
                <w:szCs w:val="20"/>
              </w:rPr>
              <w:t>6 168/</w:t>
            </w:r>
          </w:p>
          <w:p w:rsidR="00F80A7D" w:rsidRPr="00763FD6" w:rsidRDefault="00F80A7D" w:rsidP="00F80A7D">
            <w:pPr>
              <w:spacing w:before="60" w:after="60" w:line="240" w:lineRule="auto"/>
              <w:rPr>
                <w:sz w:val="20"/>
                <w:szCs w:val="20"/>
              </w:rPr>
            </w:pPr>
            <w:r w:rsidRPr="00763FD6">
              <w:rPr>
                <w:sz w:val="20"/>
                <w:szCs w:val="20"/>
              </w:rPr>
              <w:t>441/</w:t>
            </w:r>
          </w:p>
          <w:p w:rsidR="00944A95" w:rsidRPr="00763FD6" w:rsidRDefault="00F80A7D" w:rsidP="00F80A7D">
            <w:pPr>
              <w:spacing w:before="60" w:after="60" w:line="240" w:lineRule="auto"/>
              <w:rPr>
                <w:sz w:val="20"/>
                <w:szCs w:val="20"/>
              </w:rPr>
            </w:pPr>
            <w:r w:rsidRPr="00763FD6">
              <w:rPr>
                <w:sz w:val="20"/>
                <w:szCs w:val="20"/>
              </w:rPr>
              <w:t>881</w:t>
            </w:r>
          </w:p>
        </w:tc>
        <w:tc>
          <w:tcPr>
            <w:tcW w:w="1108" w:type="dxa"/>
            <w:shd w:val="clear" w:color="auto" w:fill="auto"/>
          </w:tcPr>
          <w:p w:rsidR="00944A95" w:rsidRPr="00763FD6" w:rsidRDefault="00F80A7D" w:rsidP="00251472">
            <w:pPr>
              <w:spacing w:before="60" w:after="60" w:line="240" w:lineRule="auto"/>
              <w:rPr>
                <w:sz w:val="20"/>
                <w:szCs w:val="20"/>
              </w:rPr>
            </w:pPr>
            <w:r w:rsidRPr="00763FD6">
              <w:rPr>
                <w:sz w:val="20"/>
                <w:szCs w:val="20"/>
              </w:rPr>
              <w:t>CST 2021</w:t>
            </w:r>
          </w:p>
        </w:tc>
        <w:tc>
          <w:tcPr>
            <w:tcW w:w="1417" w:type="dxa"/>
          </w:tcPr>
          <w:p w:rsidR="00944A95" w:rsidRPr="00763FD6" w:rsidRDefault="00944A95" w:rsidP="00251472">
            <w:pPr>
              <w:spacing w:before="60" w:after="60" w:line="240" w:lineRule="auto"/>
              <w:rPr>
                <w:sz w:val="20"/>
                <w:szCs w:val="20"/>
              </w:rPr>
            </w:pPr>
          </w:p>
        </w:tc>
      </w:tr>
      <w:tr w:rsidR="0000115F" w:rsidRPr="00763FD6" w:rsidTr="00EB74A8">
        <w:trPr>
          <w:trHeight w:val="227"/>
        </w:trPr>
        <w:tc>
          <w:tcPr>
            <w:tcW w:w="916" w:type="dxa"/>
          </w:tcPr>
          <w:p w:rsidR="009D0FAF" w:rsidRPr="00763FD6" w:rsidRDefault="009D0FAF" w:rsidP="00251472">
            <w:pPr>
              <w:spacing w:before="60" w:after="60" w:line="240" w:lineRule="auto"/>
              <w:rPr>
                <w:sz w:val="20"/>
                <w:szCs w:val="20"/>
              </w:rPr>
            </w:pPr>
            <w:r>
              <w:rPr>
                <w:sz w:val="20"/>
                <w:szCs w:val="20"/>
              </w:rPr>
              <w:t>1</w:t>
            </w:r>
          </w:p>
        </w:tc>
        <w:tc>
          <w:tcPr>
            <w:tcW w:w="0" w:type="auto"/>
          </w:tcPr>
          <w:p w:rsidR="009D0FAF"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rsidR="009D0FAF"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D0FAF" w:rsidRPr="00763FD6" w:rsidRDefault="00BF0F34" w:rsidP="00BF0F34">
            <w:pPr>
              <w:spacing w:before="60" w:after="60" w:line="240" w:lineRule="auto"/>
              <w:rPr>
                <w:sz w:val="20"/>
                <w:szCs w:val="20"/>
              </w:rPr>
            </w:pPr>
            <w:r>
              <w:rPr>
                <w:sz w:val="20"/>
                <w:szCs w:val="20"/>
              </w:rPr>
              <w:t>Przejściowe</w:t>
            </w:r>
          </w:p>
        </w:tc>
        <w:tc>
          <w:tcPr>
            <w:tcW w:w="0" w:type="auto"/>
          </w:tcPr>
          <w:p w:rsidR="009D0FAF" w:rsidRPr="00763FD6" w:rsidRDefault="009D0FAF" w:rsidP="00251472">
            <w:pPr>
              <w:spacing w:before="60" w:after="60" w:line="240" w:lineRule="auto"/>
              <w:rPr>
                <w:sz w:val="20"/>
                <w:szCs w:val="20"/>
              </w:rPr>
            </w:pPr>
            <w:r>
              <w:rPr>
                <w:sz w:val="20"/>
                <w:szCs w:val="20"/>
              </w:rPr>
              <w:t>RCR 102</w:t>
            </w:r>
          </w:p>
        </w:tc>
        <w:tc>
          <w:tcPr>
            <w:tcW w:w="1350" w:type="dxa"/>
            <w:shd w:val="clear" w:color="auto" w:fill="auto"/>
          </w:tcPr>
          <w:p w:rsidR="009D0FAF" w:rsidRPr="00B02CC3" w:rsidRDefault="0000115F" w:rsidP="00251472">
            <w:pPr>
              <w:spacing w:before="60" w:after="60" w:line="240" w:lineRule="auto"/>
              <w:rPr>
                <w:sz w:val="20"/>
                <w:szCs w:val="20"/>
              </w:rPr>
            </w:pPr>
            <w:r w:rsidRPr="00B02CC3">
              <w:rPr>
                <w:sz w:val="20"/>
                <w:szCs w:val="20"/>
              </w:rPr>
              <w:t>Miejsca pracy dla naukowców utworzone we wspieranych jednostkach</w:t>
            </w:r>
          </w:p>
        </w:tc>
        <w:tc>
          <w:tcPr>
            <w:tcW w:w="1183" w:type="dxa"/>
          </w:tcPr>
          <w:p w:rsidR="009D0FAF" w:rsidRPr="00763FD6" w:rsidRDefault="0000115F" w:rsidP="00251472">
            <w:pPr>
              <w:spacing w:before="60" w:after="60" w:line="240" w:lineRule="auto"/>
              <w:rPr>
                <w:sz w:val="20"/>
                <w:szCs w:val="20"/>
              </w:rPr>
            </w:pPr>
            <w:r>
              <w:rPr>
                <w:sz w:val="20"/>
                <w:szCs w:val="20"/>
              </w:rPr>
              <w:t>EPC</w:t>
            </w:r>
          </w:p>
        </w:tc>
        <w:tc>
          <w:tcPr>
            <w:tcW w:w="0" w:type="auto"/>
          </w:tcPr>
          <w:p w:rsidR="009D0FAF" w:rsidRPr="00763FD6" w:rsidRDefault="009D0FAF" w:rsidP="00251472">
            <w:pPr>
              <w:spacing w:before="60" w:after="60" w:line="240" w:lineRule="auto"/>
              <w:rPr>
                <w:sz w:val="20"/>
                <w:szCs w:val="20"/>
              </w:rPr>
            </w:pPr>
            <w:r w:rsidRPr="009D0FAF">
              <w:rPr>
                <w:sz w:val="20"/>
                <w:szCs w:val="20"/>
              </w:rPr>
              <w:t>0/0/0</w:t>
            </w:r>
          </w:p>
        </w:tc>
        <w:tc>
          <w:tcPr>
            <w:tcW w:w="0" w:type="auto"/>
          </w:tcPr>
          <w:p w:rsidR="009D0FAF" w:rsidRPr="00763FD6" w:rsidRDefault="009D0FAF" w:rsidP="00251472">
            <w:pPr>
              <w:spacing w:before="60" w:after="60" w:line="240" w:lineRule="auto"/>
              <w:rPr>
                <w:sz w:val="20"/>
                <w:szCs w:val="20"/>
              </w:rPr>
            </w:pPr>
            <w:r>
              <w:rPr>
                <w:sz w:val="20"/>
                <w:szCs w:val="20"/>
              </w:rPr>
              <w:t>2021</w:t>
            </w:r>
          </w:p>
        </w:tc>
        <w:tc>
          <w:tcPr>
            <w:tcW w:w="0" w:type="auto"/>
            <w:shd w:val="clear" w:color="auto" w:fill="auto"/>
          </w:tcPr>
          <w:p w:rsidR="007A2CEB" w:rsidRPr="007A2CEB" w:rsidRDefault="007A2CEB" w:rsidP="007A2CEB">
            <w:pPr>
              <w:spacing w:before="60" w:after="60" w:line="240" w:lineRule="auto"/>
              <w:rPr>
                <w:sz w:val="20"/>
                <w:szCs w:val="20"/>
              </w:rPr>
            </w:pPr>
            <w:r w:rsidRPr="007A2CEB">
              <w:rPr>
                <w:sz w:val="20"/>
                <w:szCs w:val="20"/>
              </w:rPr>
              <w:t>38/</w:t>
            </w:r>
          </w:p>
          <w:p w:rsidR="007A2CEB" w:rsidRPr="007A2CEB" w:rsidRDefault="007A2CEB" w:rsidP="007A2CEB">
            <w:pPr>
              <w:spacing w:before="60" w:after="60" w:line="240" w:lineRule="auto"/>
              <w:rPr>
                <w:sz w:val="20"/>
                <w:szCs w:val="20"/>
              </w:rPr>
            </w:pPr>
            <w:r w:rsidRPr="007A2CEB">
              <w:rPr>
                <w:sz w:val="20"/>
                <w:szCs w:val="20"/>
              </w:rPr>
              <w:t>3/</w:t>
            </w:r>
          </w:p>
          <w:p w:rsidR="009D0FAF" w:rsidRPr="00763FD6" w:rsidRDefault="007A2CEB" w:rsidP="007A2CEB">
            <w:pPr>
              <w:spacing w:before="60" w:after="60" w:line="240" w:lineRule="auto"/>
              <w:rPr>
                <w:sz w:val="20"/>
                <w:szCs w:val="20"/>
              </w:rPr>
            </w:pPr>
            <w:r w:rsidRPr="007A2CEB">
              <w:rPr>
                <w:sz w:val="20"/>
                <w:szCs w:val="20"/>
              </w:rPr>
              <w:t>5</w:t>
            </w:r>
          </w:p>
        </w:tc>
        <w:tc>
          <w:tcPr>
            <w:tcW w:w="1108" w:type="dxa"/>
            <w:shd w:val="clear" w:color="auto" w:fill="auto"/>
          </w:tcPr>
          <w:p w:rsidR="009D0FAF" w:rsidRPr="00763FD6" w:rsidRDefault="007A2CEB" w:rsidP="00251472">
            <w:pPr>
              <w:spacing w:before="60" w:after="60" w:line="240" w:lineRule="auto"/>
              <w:rPr>
                <w:sz w:val="20"/>
                <w:szCs w:val="20"/>
              </w:rPr>
            </w:pPr>
            <w:r w:rsidRPr="007A2CEB">
              <w:rPr>
                <w:sz w:val="20"/>
                <w:szCs w:val="20"/>
              </w:rPr>
              <w:t>CST 2021</w:t>
            </w:r>
          </w:p>
        </w:tc>
        <w:tc>
          <w:tcPr>
            <w:tcW w:w="1417" w:type="dxa"/>
          </w:tcPr>
          <w:p w:rsidR="009D0FAF" w:rsidRPr="00763FD6" w:rsidRDefault="009D0FAF" w:rsidP="00251472">
            <w:pPr>
              <w:spacing w:before="60" w:after="60" w:line="240" w:lineRule="auto"/>
              <w:rPr>
                <w:sz w:val="20"/>
                <w:szCs w:val="20"/>
              </w:rPr>
            </w:pPr>
          </w:p>
        </w:tc>
      </w:tr>
      <w:tr w:rsidR="0000115F" w:rsidRPr="00763FD6" w:rsidTr="00EB74A8">
        <w:trPr>
          <w:trHeight w:val="227"/>
        </w:trPr>
        <w:tc>
          <w:tcPr>
            <w:tcW w:w="916" w:type="dxa"/>
          </w:tcPr>
          <w:p w:rsidR="00944A95" w:rsidRPr="00763FD6" w:rsidRDefault="00F80A7D" w:rsidP="00251472">
            <w:pPr>
              <w:spacing w:before="60" w:after="60" w:line="240" w:lineRule="auto"/>
              <w:rPr>
                <w:sz w:val="20"/>
                <w:szCs w:val="20"/>
              </w:rPr>
            </w:pPr>
            <w:r w:rsidRPr="00763FD6">
              <w:rPr>
                <w:sz w:val="20"/>
                <w:szCs w:val="20"/>
              </w:rPr>
              <w:t>1</w:t>
            </w:r>
          </w:p>
        </w:tc>
        <w:tc>
          <w:tcPr>
            <w:tcW w:w="0" w:type="auto"/>
          </w:tcPr>
          <w:p w:rsidR="00A078FB"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p w:rsidR="00944A95" w:rsidRPr="00B02CC3" w:rsidRDefault="00944A95" w:rsidP="00251472">
            <w:pPr>
              <w:spacing w:before="60" w:after="60" w:line="240" w:lineRule="auto"/>
              <w:rPr>
                <w:sz w:val="20"/>
                <w:szCs w:val="20"/>
              </w:rPr>
            </w:pPr>
          </w:p>
        </w:tc>
        <w:tc>
          <w:tcPr>
            <w:tcW w:w="0" w:type="auto"/>
          </w:tcPr>
          <w:p w:rsidR="00944A95"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BF0F34">
            <w:pPr>
              <w:spacing w:before="60" w:after="60" w:line="240" w:lineRule="auto"/>
              <w:rPr>
                <w:sz w:val="20"/>
                <w:szCs w:val="20"/>
              </w:rPr>
            </w:pPr>
            <w:r>
              <w:rPr>
                <w:sz w:val="20"/>
                <w:szCs w:val="20"/>
              </w:rPr>
              <w:t>Przejściowe</w:t>
            </w:r>
          </w:p>
        </w:tc>
        <w:tc>
          <w:tcPr>
            <w:tcW w:w="0" w:type="auto"/>
          </w:tcPr>
          <w:p w:rsidR="00944A95" w:rsidRPr="00763FD6" w:rsidRDefault="00F80A7D" w:rsidP="00251472">
            <w:pPr>
              <w:spacing w:before="60" w:after="60" w:line="240" w:lineRule="auto"/>
              <w:rPr>
                <w:sz w:val="20"/>
                <w:szCs w:val="20"/>
              </w:rPr>
            </w:pPr>
            <w:r w:rsidRPr="00763FD6">
              <w:rPr>
                <w:sz w:val="20"/>
                <w:szCs w:val="20"/>
              </w:rPr>
              <w:t>RCR 02</w:t>
            </w:r>
          </w:p>
        </w:tc>
        <w:tc>
          <w:tcPr>
            <w:tcW w:w="1350" w:type="dxa"/>
            <w:shd w:val="clear" w:color="auto" w:fill="auto"/>
          </w:tcPr>
          <w:p w:rsidR="00944A95" w:rsidRPr="00B02CC3" w:rsidRDefault="00F838D9" w:rsidP="00251472">
            <w:pPr>
              <w:spacing w:before="60" w:after="60" w:line="240" w:lineRule="auto"/>
              <w:rPr>
                <w:sz w:val="20"/>
                <w:szCs w:val="20"/>
              </w:rPr>
            </w:pPr>
            <w:r w:rsidRPr="00B02CC3">
              <w:rPr>
                <w:sz w:val="20"/>
                <w:szCs w:val="20"/>
              </w:rPr>
              <w:t>Inwestycje prywatne uzupełniające wsparcie publiczne (w tym: dotacje, instrumenty finansowe)</w:t>
            </w:r>
          </w:p>
        </w:tc>
        <w:tc>
          <w:tcPr>
            <w:tcW w:w="1183" w:type="dxa"/>
          </w:tcPr>
          <w:p w:rsidR="00944A95" w:rsidRPr="00763FD6" w:rsidRDefault="00420178" w:rsidP="00251472">
            <w:pPr>
              <w:spacing w:before="60" w:after="60" w:line="240" w:lineRule="auto"/>
              <w:rPr>
                <w:sz w:val="20"/>
                <w:szCs w:val="20"/>
              </w:rPr>
            </w:pPr>
            <w:r>
              <w:rPr>
                <w:sz w:val="20"/>
                <w:szCs w:val="20"/>
              </w:rPr>
              <w:t>EUR</w:t>
            </w:r>
          </w:p>
        </w:tc>
        <w:tc>
          <w:tcPr>
            <w:tcW w:w="0" w:type="auto"/>
          </w:tcPr>
          <w:p w:rsidR="00944A95" w:rsidRPr="00763FD6" w:rsidRDefault="007F1C0C" w:rsidP="00251472">
            <w:pPr>
              <w:spacing w:before="60" w:after="60" w:line="240" w:lineRule="auto"/>
              <w:rPr>
                <w:sz w:val="20"/>
                <w:szCs w:val="20"/>
              </w:rPr>
            </w:pPr>
            <w:r w:rsidRPr="00763FD6">
              <w:rPr>
                <w:sz w:val="20"/>
                <w:szCs w:val="20"/>
              </w:rPr>
              <w:t>0/0/0</w:t>
            </w:r>
          </w:p>
        </w:tc>
        <w:tc>
          <w:tcPr>
            <w:tcW w:w="0" w:type="auto"/>
          </w:tcPr>
          <w:p w:rsidR="00944A95"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420178" w:rsidP="007F1C0C">
            <w:pPr>
              <w:spacing w:before="60" w:after="60" w:line="240" w:lineRule="auto"/>
              <w:rPr>
                <w:sz w:val="20"/>
                <w:szCs w:val="20"/>
              </w:rPr>
            </w:pPr>
            <w:r>
              <w:rPr>
                <w:sz w:val="20"/>
                <w:szCs w:val="20"/>
              </w:rPr>
              <w:t>3 234 087 469</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231 006 248</w:t>
            </w:r>
            <w:r w:rsidR="007F1C0C" w:rsidRPr="00763FD6">
              <w:rPr>
                <w:sz w:val="20"/>
                <w:szCs w:val="20"/>
              </w:rPr>
              <w:t>/</w:t>
            </w:r>
          </w:p>
          <w:p w:rsidR="00944A95" w:rsidRPr="00763FD6" w:rsidRDefault="00420178" w:rsidP="007F1C0C">
            <w:pPr>
              <w:spacing w:before="60" w:after="60" w:line="240" w:lineRule="auto"/>
              <w:rPr>
                <w:sz w:val="20"/>
                <w:szCs w:val="20"/>
              </w:rPr>
            </w:pPr>
            <w:r>
              <w:rPr>
                <w:sz w:val="20"/>
                <w:szCs w:val="20"/>
              </w:rPr>
              <w:t>462 012 496</w:t>
            </w:r>
          </w:p>
        </w:tc>
        <w:tc>
          <w:tcPr>
            <w:tcW w:w="1108" w:type="dxa"/>
            <w:shd w:val="clear" w:color="auto" w:fill="auto"/>
          </w:tcPr>
          <w:p w:rsidR="00944A95" w:rsidRPr="00763FD6" w:rsidRDefault="007F1C0C" w:rsidP="00251472">
            <w:pPr>
              <w:spacing w:before="60" w:after="60" w:line="240" w:lineRule="auto"/>
              <w:rPr>
                <w:sz w:val="20"/>
                <w:szCs w:val="20"/>
              </w:rPr>
            </w:pPr>
            <w:r w:rsidRPr="00763FD6">
              <w:rPr>
                <w:sz w:val="20"/>
                <w:szCs w:val="20"/>
              </w:rPr>
              <w:t>CST 2021</w:t>
            </w:r>
          </w:p>
        </w:tc>
        <w:tc>
          <w:tcPr>
            <w:tcW w:w="1417" w:type="dxa"/>
          </w:tcPr>
          <w:p w:rsidR="00944A95" w:rsidRPr="00763FD6" w:rsidRDefault="00944A95"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t>1</w:t>
            </w:r>
          </w:p>
          <w:p w:rsidR="007F1C0C" w:rsidRPr="00763FD6" w:rsidRDefault="007F1C0C" w:rsidP="00251472">
            <w:pPr>
              <w:spacing w:before="60" w:after="60" w:line="240" w:lineRule="auto"/>
              <w:rPr>
                <w:sz w:val="20"/>
                <w:szCs w:val="20"/>
              </w:rPr>
            </w:pP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 xml:space="preserve">Rozwijanie i wzmacnianie zdolności badawczych i </w:t>
            </w:r>
            <w:r w:rsidRPr="00B02CC3">
              <w:rPr>
                <w:bCs/>
                <w:iCs/>
                <w:sz w:val="20"/>
                <w:szCs w:val="20"/>
              </w:rPr>
              <w:lastRenderedPageBreak/>
              <w:t>innowacyjnych oraz wykorzystywanie zaawansowanych technologii</w:t>
            </w:r>
          </w:p>
          <w:p w:rsidR="007F1C0C" w:rsidRPr="00B02CC3" w:rsidRDefault="007F1C0C" w:rsidP="007F1C0C">
            <w:pPr>
              <w:spacing w:before="60" w:after="60" w:line="240" w:lineRule="auto"/>
              <w:rPr>
                <w:sz w:val="20"/>
                <w:szCs w:val="20"/>
              </w:rPr>
            </w:pPr>
          </w:p>
        </w:tc>
        <w:tc>
          <w:tcPr>
            <w:tcW w:w="0" w:type="auto"/>
          </w:tcPr>
          <w:p w:rsidR="007F1C0C" w:rsidRPr="00763FD6" w:rsidRDefault="00BF0F34" w:rsidP="00251472">
            <w:pPr>
              <w:spacing w:before="60" w:after="60" w:line="240" w:lineRule="auto"/>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7F1C0C" w:rsidP="00251472">
            <w:pPr>
              <w:spacing w:before="60" w:after="60" w:line="240" w:lineRule="auto"/>
              <w:rPr>
                <w:sz w:val="20"/>
                <w:szCs w:val="20"/>
              </w:rPr>
            </w:pPr>
            <w:r w:rsidRPr="00763FD6">
              <w:rPr>
                <w:sz w:val="20"/>
                <w:szCs w:val="20"/>
              </w:rPr>
              <w:t>RCR 03</w:t>
            </w:r>
          </w:p>
        </w:tc>
        <w:tc>
          <w:tcPr>
            <w:tcW w:w="1350" w:type="dxa"/>
            <w:shd w:val="clear" w:color="auto" w:fill="auto"/>
          </w:tcPr>
          <w:p w:rsidR="007F1C0C" w:rsidRPr="00B02CC3" w:rsidRDefault="00F838D9" w:rsidP="00251472">
            <w:pPr>
              <w:spacing w:before="60" w:after="60" w:line="240" w:lineRule="auto"/>
              <w:rPr>
                <w:sz w:val="20"/>
                <w:szCs w:val="20"/>
              </w:rPr>
            </w:pPr>
            <w:r w:rsidRPr="00B02CC3">
              <w:rPr>
                <w:sz w:val="20"/>
                <w:szCs w:val="20"/>
              </w:rPr>
              <w:t xml:space="preserve">Małe i średnie przedsiębiorstwa (MŚP) wprowadzające </w:t>
            </w:r>
            <w:r w:rsidRPr="00B02CC3">
              <w:rPr>
                <w:sz w:val="20"/>
                <w:szCs w:val="20"/>
              </w:rPr>
              <w:lastRenderedPageBreak/>
              <w:t>innowacje produktowe lub procesowe</w:t>
            </w:r>
          </w:p>
        </w:tc>
        <w:tc>
          <w:tcPr>
            <w:tcW w:w="1183" w:type="dxa"/>
          </w:tcPr>
          <w:p w:rsidR="007F1C0C" w:rsidRPr="00763FD6" w:rsidRDefault="0000115F" w:rsidP="00251472">
            <w:pPr>
              <w:spacing w:before="60" w:after="60" w:line="240" w:lineRule="auto"/>
              <w:rPr>
                <w:sz w:val="20"/>
                <w:szCs w:val="20"/>
              </w:rPr>
            </w:pPr>
            <w:r>
              <w:rPr>
                <w:sz w:val="20"/>
                <w:szCs w:val="20"/>
              </w:rPr>
              <w:lastRenderedPageBreak/>
              <w:t>przedsiębiorstwa</w:t>
            </w:r>
          </w:p>
        </w:tc>
        <w:tc>
          <w:tcPr>
            <w:tcW w:w="0" w:type="auto"/>
          </w:tcPr>
          <w:p w:rsidR="007F1C0C" w:rsidRPr="00763FD6" w:rsidRDefault="007F1C0C" w:rsidP="00251472">
            <w:pPr>
              <w:spacing w:before="60" w:after="60" w:line="240" w:lineRule="auto"/>
              <w:rPr>
                <w:sz w:val="20"/>
                <w:szCs w:val="20"/>
              </w:rPr>
            </w:pPr>
            <w:r w:rsidRPr="00763FD6">
              <w:rPr>
                <w:sz w:val="20"/>
                <w:szCs w:val="20"/>
              </w:rPr>
              <w:t>0/0/0</w:t>
            </w:r>
          </w:p>
        </w:tc>
        <w:tc>
          <w:tcPr>
            <w:tcW w:w="0" w:type="auto"/>
          </w:tcPr>
          <w:p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7F1C0C" w:rsidP="007F1C0C">
            <w:pPr>
              <w:spacing w:before="60" w:after="60" w:line="240" w:lineRule="auto"/>
              <w:rPr>
                <w:sz w:val="20"/>
                <w:szCs w:val="20"/>
              </w:rPr>
            </w:pPr>
            <w:r w:rsidRPr="00763FD6">
              <w:rPr>
                <w:sz w:val="20"/>
                <w:szCs w:val="20"/>
              </w:rPr>
              <w:t>316/</w:t>
            </w:r>
          </w:p>
          <w:p w:rsidR="007F1C0C" w:rsidRPr="00763FD6" w:rsidRDefault="007F1C0C" w:rsidP="007F1C0C">
            <w:pPr>
              <w:spacing w:before="60" w:after="60" w:line="240" w:lineRule="auto"/>
              <w:rPr>
                <w:sz w:val="20"/>
                <w:szCs w:val="20"/>
              </w:rPr>
            </w:pPr>
            <w:r w:rsidRPr="00763FD6">
              <w:rPr>
                <w:sz w:val="20"/>
                <w:szCs w:val="20"/>
              </w:rPr>
              <w:t>23 /</w:t>
            </w:r>
          </w:p>
          <w:p w:rsidR="007F1C0C" w:rsidRPr="00763FD6" w:rsidRDefault="007F1C0C" w:rsidP="007F1C0C">
            <w:pPr>
              <w:spacing w:before="60" w:after="60" w:line="240" w:lineRule="auto"/>
              <w:rPr>
                <w:sz w:val="20"/>
                <w:szCs w:val="20"/>
              </w:rPr>
            </w:pPr>
            <w:r w:rsidRPr="00763FD6">
              <w:rPr>
                <w:sz w:val="20"/>
                <w:szCs w:val="20"/>
              </w:rPr>
              <w:t>45</w:t>
            </w:r>
          </w:p>
        </w:tc>
        <w:tc>
          <w:tcPr>
            <w:tcW w:w="1108" w:type="dxa"/>
            <w:shd w:val="clear" w:color="auto" w:fill="auto"/>
          </w:tcPr>
          <w:p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lastRenderedPageBreak/>
              <w:t>1</w:t>
            </w: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7F1C0C"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7F1C0C" w:rsidP="00251472">
            <w:pPr>
              <w:spacing w:before="60" w:after="60" w:line="240" w:lineRule="auto"/>
              <w:rPr>
                <w:sz w:val="20"/>
                <w:szCs w:val="20"/>
              </w:rPr>
            </w:pPr>
            <w:r w:rsidRPr="00763FD6">
              <w:rPr>
                <w:sz w:val="20"/>
                <w:szCs w:val="20"/>
              </w:rPr>
              <w:t>RCR 04</w:t>
            </w:r>
          </w:p>
        </w:tc>
        <w:tc>
          <w:tcPr>
            <w:tcW w:w="1350" w:type="dxa"/>
            <w:shd w:val="clear" w:color="auto" w:fill="auto"/>
          </w:tcPr>
          <w:p w:rsidR="007F1C0C" w:rsidRPr="00B02CC3" w:rsidRDefault="00F838D9" w:rsidP="00251472">
            <w:pPr>
              <w:spacing w:before="60" w:after="60" w:line="240" w:lineRule="auto"/>
              <w:rPr>
                <w:sz w:val="20"/>
                <w:szCs w:val="20"/>
              </w:rPr>
            </w:pPr>
            <w:r w:rsidRPr="00B02CC3">
              <w:rPr>
                <w:sz w:val="20"/>
                <w:szCs w:val="20"/>
              </w:rPr>
              <w:t>MŚP wprowadzające innowacje marketingowe lub organizacyjne</w:t>
            </w:r>
          </w:p>
        </w:tc>
        <w:tc>
          <w:tcPr>
            <w:tcW w:w="1183" w:type="dxa"/>
          </w:tcPr>
          <w:p w:rsidR="007F1C0C" w:rsidRPr="00763FD6" w:rsidRDefault="0000115F" w:rsidP="00251472">
            <w:pPr>
              <w:spacing w:before="60" w:after="60" w:line="240" w:lineRule="auto"/>
              <w:rPr>
                <w:sz w:val="20"/>
                <w:szCs w:val="20"/>
              </w:rPr>
            </w:pPr>
            <w:r>
              <w:rPr>
                <w:sz w:val="20"/>
                <w:szCs w:val="20"/>
              </w:rPr>
              <w:t>przedsiębiorstwa</w:t>
            </w:r>
          </w:p>
        </w:tc>
        <w:tc>
          <w:tcPr>
            <w:tcW w:w="0" w:type="auto"/>
          </w:tcPr>
          <w:p w:rsidR="007F1C0C" w:rsidRPr="00763FD6" w:rsidRDefault="007F1C0C" w:rsidP="00251472">
            <w:pPr>
              <w:spacing w:before="60" w:after="60" w:line="240" w:lineRule="auto"/>
              <w:rPr>
                <w:sz w:val="20"/>
                <w:szCs w:val="20"/>
              </w:rPr>
            </w:pPr>
            <w:r w:rsidRPr="00763FD6">
              <w:rPr>
                <w:sz w:val="20"/>
                <w:szCs w:val="20"/>
              </w:rPr>
              <w:t>0/0/0</w:t>
            </w:r>
          </w:p>
        </w:tc>
        <w:tc>
          <w:tcPr>
            <w:tcW w:w="0" w:type="auto"/>
          </w:tcPr>
          <w:p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420178" w:rsidP="007F1C0C">
            <w:pPr>
              <w:spacing w:before="60" w:after="60" w:line="240" w:lineRule="auto"/>
              <w:rPr>
                <w:sz w:val="20"/>
                <w:szCs w:val="20"/>
              </w:rPr>
            </w:pPr>
            <w:r>
              <w:rPr>
                <w:sz w:val="20"/>
                <w:szCs w:val="20"/>
              </w:rPr>
              <w:t>64</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5</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9</w:t>
            </w:r>
          </w:p>
        </w:tc>
        <w:tc>
          <w:tcPr>
            <w:tcW w:w="1108" w:type="dxa"/>
            <w:shd w:val="clear" w:color="auto" w:fill="auto"/>
          </w:tcPr>
          <w:p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t>1</w:t>
            </w: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7F1C0C"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874349" w:rsidP="00251472">
            <w:pPr>
              <w:spacing w:before="60" w:after="60" w:line="240" w:lineRule="auto"/>
              <w:rPr>
                <w:sz w:val="20"/>
                <w:szCs w:val="20"/>
              </w:rPr>
            </w:pPr>
            <w:r w:rsidRPr="00763FD6">
              <w:rPr>
                <w:sz w:val="20"/>
                <w:szCs w:val="20"/>
              </w:rPr>
              <w:t>RCR 05</w:t>
            </w:r>
          </w:p>
        </w:tc>
        <w:tc>
          <w:tcPr>
            <w:tcW w:w="1350" w:type="dxa"/>
            <w:shd w:val="clear" w:color="auto" w:fill="auto"/>
          </w:tcPr>
          <w:p w:rsidR="007F1C0C" w:rsidRPr="00763FD6" w:rsidRDefault="0000115F" w:rsidP="00251472">
            <w:pPr>
              <w:spacing w:before="60" w:after="60" w:line="240" w:lineRule="auto"/>
              <w:rPr>
                <w:sz w:val="20"/>
                <w:szCs w:val="20"/>
              </w:rPr>
            </w:pPr>
            <w:r w:rsidRPr="0000115F">
              <w:rPr>
                <w:sz w:val="20"/>
                <w:szCs w:val="20"/>
              </w:rPr>
              <w:t>MŚP wprowadzające innowacje wewnątrz przedsiębiorstwa</w:t>
            </w:r>
          </w:p>
        </w:tc>
        <w:tc>
          <w:tcPr>
            <w:tcW w:w="1183" w:type="dxa"/>
          </w:tcPr>
          <w:p w:rsidR="007F1C0C" w:rsidRPr="00763FD6" w:rsidRDefault="0000115F" w:rsidP="00251472">
            <w:pPr>
              <w:spacing w:before="60" w:after="60" w:line="240" w:lineRule="auto"/>
              <w:rPr>
                <w:sz w:val="20"/>
                <w:szCs w:val="20"/>
              </w:rPr>
            </w:pPr>
            <w:r>
              <w:rPr>
                <w:sz w:val="20"/>
                <w:szCs w:val="20"/>
              </w:rPr>
              <w:t>przedsiębiorstwa</w:t>
            </w:r>
          </w:p>
        </w:tc>
        <w:tc>
          <w:tcPr>
            <w:tcW w:w="0" w:type="auto"/>
          </w:tcPr>
          <w:p w:rsidR="007F1C0C" w:rsidRPr="00763FD6" w:rsidRDefault="00874349" w:rsidP="00251472">
            <w:pPr>
              <w:spacing w:before="60" w:after="60" w:line="240" w:lineRule="auto"/>
              <w:rPr>
                <w:sz w:val="20"/>
                <w:szCs w:val="20"/>
              </w:rPr>
            </w:pPr>
            <w:r w:rsidRPr="00763FD6">
              <w:rPr>
                <w:sz w:val="20"/>
                <w:szCs w:val="20"/>
              </w:rPr>
              <w:t>0/0/0</w:t>
            </w:r>
          </w:p>
        </w:tc>
        <w:tc>
          <w:tcPr>
            <w:tcW w:w="0" w:type="auto"/>
          </w:tcPr>
          <w:p w:rsidR="007F1C0C"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259/</w:t>
            </w:r>
          </w:p>
          <w:p w:rsidR="00874349" w:rsidRPr="00763FD6" w:rsidRDefault="00874349" w:rsidP="00874349">
            <w:pPr>
              <w:spacing w:before="60" w:after="60" w:line="240" w:lineRule="auto"/>
              <w:rPr>
                <w:sz w:val="20"/>
                <w:szCs w:val="20"/>
              </w:rPr>
            </w:pPr>
            <w:r w:rsidRPr="00763FD6">
              <w:rPr>
                <w:sz w:val="20"/>
                <w:szCs w:val="20"/>
              </w:rPr>
              <w:t>19 /</w:t>
            </w:r>
          </w:p>
          <w:p w:rsidR="007F1C0C" w:rsidRPr="00763FD6" w:rsidRDefault="00874349" w:rsidP="00874349">
            <w:pPr>
              <w:spacing w:before="60" w:after="60" w:line="240" w:lineRule="auto"/>
              <w:rPr>
                <w:sz w:val="20"/>
                <w:szCs w:val="20"/>
              </w:rPr>
            </w:pPr>
            <w:r w:rsidRPr="00763FD6">
              <w:rPr>
                <w:sz w:val="20"/>
                <w:szCs w:val="20"/>
              </w:rPr>
              <w:t>37</w:t>
            </w:r>
          </w:p>
        </w:tc>
        <w:tc>
          <w:tcPr>
            <w:tcW w:w="1108" w:type="dxa"/>
            <w:shd w:val="clear" w:color="auto" w:fill="auto"/>
          </w:tcPr>
          <w:p w:rsidR="007F1C0C" w:rsidRPr="00763FD6" w:rsidRDefault="00874349"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874349" w:rsidRPr="00763FD6" w:rsidRDefault="00874349" w:rsidP="00251472">
            <w:pPr>
              <w:spacing w:before="60" w:after="60" w:line="240" w:lineRule="auto"/>
              <w:rPr>
                <w:sz w:val="20"/>
                <w:szCs w:val="20"/>
              </w:rPr>
            </w:pPr>
            <w:r w:rsidRPr="00763FD6">
              <w:rPr>
                <w:sz w:val="20"/>
                <w:szCs w:val="20"/>
              </w:rPr>
              <w:t>1</w:t>
            </w:r>
          </w:p>
        </w:tc>
        <w:tc>
          <w:tcPr>
            <w:tcW w:w="0" w:type="auto"/>
          </w:tcPr>
          <w:p w:rsidR="00874349"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874349"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74349" w:rsidRPr="00763FD6" w:rsidRDefault="00BF0F34" w:rsidP="00BF0F34">
            <w:pPr>
              <w:spacing w:before="60" w:after="60" w:line="240" w:lineRule="auto"/>
              <w:rPr>
                <w:sz w:val="20"/>
                <w:szCs w:val="20"/>
              </w:rPr>
            </w:pPr>
            <w:r>
              <w:rPr>
                <w:sz w:val="20"/>
                <w:szCs w:val="20"/>
              </w:rPr>
              <w:t>Przejściowe</w:t>
            </w:r>
          </w:p>
        </w:tc>
        <w:tc>
          <w:tcPr>
            <w:tcW w:w="0" w:type="auto"/>
          </w:tcPr>
          <w:p w:rsidR="00874349" w:rsidRPr="00763FD6" w:rsidRDefault="00874349" w:rsidP="00251472">
            <w:pPr>
              <w:spacing w:before="60" w:after="60" w:line="240" w:lineRule="auto"/>
              <w:rPr>
                <w:sz w:val="20"/>
                <w:szCs w:val="20"/>
              </w:rPr>
            </w:pPr>
            <w:r w:rsidRPr="00763FD6">
              <w:rPr>
                <w:sz w:val="20"/>
                <w:szCs w:val="20"/>
              </w:rPr>
              <w:t>RCR 06</w:t>
            </w:r>
          </w:p>
        </w:tc>
        <w:tc>
          <w:tcPr>
            <w:tcW w:w="1350" w:type="dxa"/>
            <w:shd w:val="clear" w:color="auto" w:fill="auto"/>
          </w:tcPr>
          <w:p w:rsidR="00874349" w:rsidRPr="00763FD6" w:rsidRDefault="0000115F" w:rsidP="00251472">
            <w:pPr>
              <w:spacing w:before="60" w:after="60" w:line="240" w:lineRule="auto"/>
              <w:rPr>
                <w:sz w:val="20"/>
                <w:szCs w:val="20"/>
              </w:rPr>
            </w:pPr>
            <w:r w:rsidRPr="0000115F">
              <w:rPr>
                <w:sz w:val="20"/>
                <w:szCs w:val="20"/>
              </w:rPr>
              <w:t>Złożone wnioski patentowe</w:t>
            </w:r>
          </w:p>
        </w:tc>
        <w:tc>
          <w:tcPr>
            <w:tcW w:w="1183" w:type="dxa"/>
          </w:tcPr>
          <w:p w:rsidR="00874349" w:rsidRPr="00763FD6" w:rsidRDefault="0000115F" w:rsidP="00251472">
            <w:pPr>
              <w:spacing w:before="60" w:after="60" w:line="240" w:lineRule="auto"/>
              <w:rPr>
                <w:sz w:val="20"/>
                <w:szCs w:val="20"/>
              </w:rPr>
            </w:pPr>
            <w:r>
              <w:rPr>
                <w:sz w:val="20"/>
                <w:szCs w:val="20"/>
              </w:rPr>
              <w:t>wnioski patentowe</w:t>
            </w:r>
            <w:r w:rsidR="00F55ACA">
              <w:rPr>
                <w:sz w:val="20"/>
                <w:szCs w:val="20"/>
              </w:rPr>
              <w:t xml:space="preserve"> [szt.]</w:t>
            </w:r>
          </w:p>
        </w:tc>
        <w:tc>
          <w:tcPr>
            <w:tcW w:w="0" w:type="auto"/>
          </w:tcPr>
          <w:p w:rsidR="00874349" w:rsidRPr="00763FD6" w:rsidRDefault="00874349" w:rsidP="00251472">
            <w:pPr>
              <w:spacing w:before="60" w:after="60" w:line="240" w:lineRule="auto"/>
              <w:rPr>
                <w:sz w:val="20"/>
                <w:szCs w:val="20"/>
              </w:rPr>
            </w:pPr>
            <w:r w:rsidRPr="00763FD6">
              <w:rPr>
                <w:sz w:val="20"/>
                <w:szCs w:val="20"/>
              </w:rPr>
              <w:t>0/0/0</w:t>
            </w:r>
          </w:p>
        </w:tc>
        <w:tc>
          <w:tcPr>
            <w:tcW w:w="0" w:type="auto"/>
          </w:tcPr>
          <w:p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447/</w:t>
            </w:r>
          </w:p>
          <w:p w:rsidR="00874349" w:rsidRPr="00763FD6" w:rsidRDefault="00874349" w:rsidP="00874349">
            <w:pPr>
              <w:spacing w:before="60" w:after="60" w:line="240" w:lineRule="auto"/>
              <w:rPr>
                <w:sz w:val="20"/>
                <w:szCs w:val="20"/>
              </w:rPr>
            </w:pPr>
            <w:r w:rsidRPr="00763FD6">
              <w:rPr>
                <w:sz w:val="20"/>
                <w:szCs w:val="20"/>
              </w:rPr>
              <w:t>32/</w:t>
            </w:r>
          </w:p>
          <w:p w:rsidR="00874349" w:rsidRPr="00763FD6" w:rsidRDefault="00874349" w:rsidP="00874349">
            <w:pPr>
              <w:spacing w:before="60" w:after="60" w:line="240" w:lineRule="auto"/>
              <w:rPr>
                <w:sz w:val="20"/>
                <w:szCs w:val="20"/>
              </w:rPr>
            </w:pPr>
            <w:r w:rsidRPr="00763FD6">
              <w:rPr>
                <w:sz w:val="20"/>
                <w:szCs w:val="20"/>
              </w:rPr>
              <w:t>64</w:t>
            </w:r>
          </w:p>
        </w:tc>
        <w:tc>
          <w:tcPr>
            <w:tcW w:w="1108" w:type="dxa"/>
            <w:shd w:val="clear" w:color="auto" w:fill="auto"/>
          </w:tcPr>
          <w:p w:rsidR="00874349" w:rsidRPr="00763FD6" w:rsidRDefault="00874349" w:rsidP="00251472">
            <w:pPr>
              <w:spacing w:before="60" w:after="60" w:line="240" w:lineRule="auto"/>
              <w:rPr>
                <w:sz w:val="20"/>
                <w:szCs w:val="20"/>
              </w:rPr>
            </w:pPr>
            <w:r w:rsidRPr="00763FD6">
              <w:rPr>
                <w:sz w:val="20"/>
                <w:szCs w:val="20"/>
              </w:rPr>
              <w:t>CST 2021</w:t>
            </w:r>
          </w:p>
        </w:tc>
        <w:tc>
          <w:tcPr>
            <w:tcW w:w="1417" w:type="dxa"/>
          </w:tcPr>
          <w:p w:rsidR="00874349" w:rsidRPr="00763FD6" w:rsidRDefault="00874349" w:rsidP="00251472">
            <w:pPr>
              <w:spacing w:before="60" w:after="60" w:line="240" w:lineRule="auto"/>
              <w:rPr>
                <w:sz w:val="20"/>
                <w:szCs w:val="20"/>
              </w:rPr>
            </w:pPr>
          </w:p>
        </w:tc>
      </w:tr>
      <w:tr w:rsidR="0000115F" w:rsidRPr="00763FD6" w:rsidTr="00EB74A8">
        <w:trPr>
          <w:trHeight w:val="227"/>
        </w:trPr>
        <w:tc>
          <w:tcPr>
            <w:tcW w:w="916" w:type="dxa"/>
          </w:tcPr>
          <w:p w:rsidR="00874349" w:rsidRPr="00763FD6" w:rsidRDefault="00874349" w:rsidP="00251472">
            <w:pPr>
              <w:spacing w:before="60" w:after="60" w:line="240" w:lineRule="auto"/>
              <w:rPr>
                <w:sz w:val="20"/>
                <w:szCs w:val="20"/>
              </w:rPr>
            </w:pPr>
            <w:r w:rsidRPr="00763FD6">
              <w:rPr>
                <w:sz w:val="20"/>
                <w:szCs w:val="20"/>
              </w:rPr>
              <w:t>1</w:t>
            </w:r>
          </w:p>
        </w:tc>
        <w:tc>
          <w:tcPr>
            <w:tcW w:w="0" w:type="auto"/>
          </w:tcPr>
          <w:p w:rsidR="00874349" w:rsidRPr="00B02CC3" w:rsidRDefault="00086913" w:rsidP="007F1C0C">
            <w:pPr>
              <w:pStyle w:val="Text1"/>
              <w:spacing w:line="240" w:lineRule="auto"/>
              <w:ind w:left="0"/>
              <w:rPr>
                <w:bCs/>
                <w:iCs/>
                <w:sz w:val="20"/>
                <w:szCs w:val="20"/>
              </w:rPr>
            </w:pPr>
            <w:r w:rsidRPr="00B02CC3">
              <w:rPr>
                <w:bCs/>
                <w:iCs/>
                <w:sz w:val="20"/>
                <w:szCs w:val="20"/>
              </w:rPr>
              <w:t xml:space="preserve">Rozwijanie i wzmacnianie </w:t>
            </w:r>
            <w:r w:rsidRPr="00B02CC3">
              <w:rPr>
                <w:bCs/>
                <w:iCs/>
                <w:sz w:val="20"/>
                <w:szCs w:val="20"/>
              </w:rPr>
              <w:lastRenderedPageBreak/>
              <w:t xml:space="preserve">zdolności badawczych i innowacyjnych oraz wykorzystywanie zaawansowanych technologii </w:t>
            </w:r>
          </w:p>
        </w:tc>
        <w:tc>
          <w:tcPr>
            <w:tcW w:w="0" w:type="auto"/>
          </w:tcPr>
          <w:p w:rsidR="00874349" w:rsidRPr="00763FD6" w:rsidRDefault="00BF0F34" w:rsidP="00251472">
            <w:pPr>
              <w:spacing w:before="60" w:after="60" w:line="240" w:lineRule="auto"/>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74349" w:rsidRPr="00763FD6" w:rsidRDefault="00BF0F34" w:rsidP="00BF0F34">
            <w:pPr>
              <w:spacing w:before="60" w:after="60" w:line="240" w:lineRule="auto"/>
              <w:rPr>
                <w:sz w:val="20"/>
                <w:szCs w:val="20"/>
              </w:rPr>
            </w:pPr>
            <w:r>
              <w:rPr>
                <w:sz w:val="20"/>
                <w:szCs w:val="20"/>
              </w:rPr>
              <w:lastRenderedPageBreak/>
              <w:t>Przejściowe</w:t>
            </w:r>
          </w:p>
        </w:tc>
        <w:tc>
          <w:tcPr>
            <w:tcW w:w="0" w:type="auto"/>
          </w:tcPr>
          <w:p w:rsidR="00874349" w:rsidRPr="00763FD6" w:rsidRDefault="00874349" w:rsidP="00251472">
            <w:pPr>
              <w:spacing w:before="60" w:after="60" w:line="240" w:lineRule="auto"/>
              <w:rPr>
                <w:sz w:val="20"/>
                <w:szCs w:val="20"/>
              </w:rPr>
            </w:pPr>
            <w:r w:rsidRPr="00763FD6">
              <w:rPr>
                <w:sz w:val="20"/>
                <w:szCs w:val="20"/>
              </w:rPr>
              <w:lastRenderedPageBreak/>
              <w:t>RCR 07</w:t>
            </w:r>
          </w:p>
        </w:tc>
        <w:tc>
          <w:tcPr>
            <w:tcW w:w="1350" w:type="dxa"/>
            <w:shd w:val="clear" w:color="auto" w:fill="auto"/>
          </w:tcPr>
          <w:p w:rsidR="00874349" w:rsidRPr="00763FD6" w:rsidRDefault="0000115F" w:rsidP="00251472">
            <w:pPr>
              <w:spacing w:before="60" w:after="60" w:line="240" w:lineRule="auto"/>
              <w:rPr>
                <w:sz w:val="20"/>
                <w:szCs w:val="20"/>
              </w:rPr>
            </w:pPr>
            <w:r w:rsidRPr="0000115F">
              <w:rPr>
                <w:sz w:val="20"/>
                <w:szCs w:val="20"/>
              </w:rPr>
              <w:t>Wnioski w zakresi</w:t>
            </w:r>
            <w:r>
              <w:rPr>
                <w:sz w:val="20"/>
                <w:szCs w:val="20"/>
              </w:rPr>
              <w:t xml:space="preserve">e znaków </w:t>
            </w:r>
            <w:r>
              <w:rPr>
                <w:sz w:val="20"/>
                <w:szCs w:val="20"/>
              </w:rPr>
              <w:lastRenderedPageBreak/>
              <w:t>towarowych oraz wzorów</w:t>
            </w:r>
          </w:p>
        </w:tc>
        <w:tc>
          <w:tcPr>
            <w:tcW w:w="1183" w:type="dxa"/>
          </w:tcPr>
          <w:p w:rsidR="00874349" w:rsidRPr="00763FD6" w:rsidRDefault="0000115F" w:rsidP="0000115F">
            <w:pPr>
              <w:spacing w:before="60" w:after="60" w:line="240" w:lineRule="auto"/>
              <w:rPr>
                <w:sz w:val="20"/>
                <w:szCs w:val="20"/>
              </w:rPr>
            </w:pPr>
            <w:r>
              <w:rPr>
                <w:sz w:val="20"/>
                <w:szCs w:val="20"/>
              </w:rPr>
              <w:lastRenderedPageBreak/>
              <w:t>w</w:t>
            </w:r>
            <w:r w:rsidRPr="0000115F">
              <w:rPr>
                <w:sz w:val="20"/>
                <w:szCs w:val="20"/>
              </w:rPr>
              <w:t>nioski w zakresi</w:t>
            </w:r>
            <w:r>
              <w:rPr>
                <w:sz w:val="20"/>
                <w:szCs w:val="20"/>
              </w:rPr>
              <w:t xml:space="preserve">e znaków </w:t>
            </w:r>
            <w:r>
              <w:rPr>
                <w:sz w:val="20"/>
                <w:szCs w:val="20"/>
              </w:rPr>
              <w:lastRenderedPageBreak/>
              <w:t>towarowych oraz wzorów</w:t>
            </w:r>
            <w:r w:rsidR="00F55ACA">
              <w:rPr>
                <w:sz w:val="20"/>
                <w:szCs w:val="20"/>
              </w:rPr>
              <w:t xml:space="preserve"> [szt.]</w:t>
            </w:r>
          </w:p>
        </w:tc>
        <w:tc>
          <w:tcPr>
            <w:tcW w:w="0" w:type="auto"/>
          </w:tcPr>
          <w:p w:rsidR="00874349" w:rsidRPr="00763FD6" w:rsidRDefault="00874349" w:rsidP="00251472">
            <w:pPr>
              <w:spacing w:before="60" w:after="60" w:line="240" w:lineRule="auto"/>
              <w:rPr>
                <w:sz w:val="20"/>
                <w:szCs w:val="20"/>
              </w:rPr>
            </w:pPr>
            <w:r w:rsidRPr="00763FD6">
              <w:rPr>
                <w:sz w:val="20"/>
                <w:szCs w:val="20"/>
              </w:rPr>
              <w:lastRenderedPageBreak/>
              <w:t>0/0/0</w:t>
            </w:r>
          </w:p>
        </w:tc>
        <w:tc>
          <w:tcPr>
            <w:tcW w:w="0" w:type="auto"/>
          </w:tcPr>
          <w:p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86/</w:t>
            </w:r>
          </w:p>
          <w:p w:rsidR="00874349" w:rsidRPr="00763FD6" w:rsidRDefault="00874349" w:rsidP="00874349">
            <w:pPr>
              <w:spacing w:before="60" w:after="60" w:line="240" w:lineRule="auto"/>
              <w:rPr>
                <w:sz w:val="20"/>
                <w:szCs w:val="20"/>
              </w:rPr>
            </w:pPr>
            <w:r w:rsidRPr="00763FD6">
              <w:rPr>
                <w:sz w:val="20"/>
                <w:szCs w:val="20"/>
              </w:rPr>
              <w:t>6/</w:t>
            </w:r>
          </w:p>
          <w:p w:rsidR="00874349" w:rsidRPr="00763FD6" w:rsidRDefault="00874349" w:rsidP="00874349">
            <w:pPr>
              <w:spacing w:before="60" w:after="60" w:line="240" w:lineRule="auto"/>
              <w:rPr>
                <w:sz w:val="20"/>
                <w:szCs w:val="20"/>
              </w:rPr>
            </w:pPr>
            <w:r w:rsidRPr="00763FD6">
              <w:rPr>
                <w:sz w:val="20"/>
                <w:szCs w:val="20"/>
              </w:rPr>
              <w:lastRenderedPageBreak/>
              <w:t>12</w:t>
            </w:r>
          </w:p>
        </w:tc>
        <w:tc>
          <w:tcPr>
            <w:tcW w:w="1108" w:type="dxa"/>
            <w:shd w:val="clear" w:color="auto" w:fill="auto"/>
          </w:tcPr>
          <w:p w:rsidR="00874349" w:rsidRPr="00763FD6" w:rsidRDefault="00874349" w:rsidP="00251472">
            <w:pPr>
              <w:spacing w:before="60" w:after="60" w:line="240" w:lineRule="auto"/>
              <w:rPr>
                <w:sz w:val="20"/>
                <w:szCs w:val="20"/>
              </w:rPr>
            </w:pPr>
            <w:r w:rsidRPr="00763FD6">
              <w:rPr>
                <w:sz w:val="20"/>
                <w:szCs w:val="20"/>
              </w:rPr>
              <w:lastRenderedPageBreak/>
              <w:t>CST 2021</w:t>
            </w:r>
          </w:p>
        </w:tc>
        <w:tc>
          <w:tcPr>
            <w:tcW w:w="1417" w:type="dxa"/>
          </w:tcPr>
          <w:p w:rsidR="00874349" w:rsidRPr="00763FD6" w:rsidRDefault="00874349" w:rsidP="00251472">
            <w:pPr>
              <w:spacing w:before="60" w:after="60" w:line="240" w:lineRule="auto"/>
              <w:rPr>
                <w:sz w:val="20"/>
                <w:szCs w:val="20"/>
              </w:rPr>
            </w:pPr>
          </w:p>
        </w:tc>
      </w:tr>
    </w:tbl>
    <w:p w:rsidR="00944A95" w:rsidRPr="0060392D" w:rsidRDefault="00944A95" w:rsidP="00944A95"/>
    <w:p w:rsidR="00944A95" w:rsidRPr="0060392D" w:rsidRDefault="00944A95" w:rsidP="008C1AD3">
      <w:r w:rsidRPr="0060392D">
        <w:br w:type="page"/>
      </w:r>
      <w:r w:rsidRPr="0060392D">
        <w:lastRenderedPageBreak/>
        <w:t>2.1.1.1.3.</w:t>
      </w:r>
      <w:r w:rsidRPr="0060392D">
        <w:tab/>
        <w:t xml:space="preserve">Indykatywny podział zaprogramowanych zasobów (UE) </w:t>
      </w:r>
      <w:r w:rsidR="008C1AD3">
        <w:t>według rodzaju</w:t>
      </w:r>
      <w:r w:rsidRPr="0060392D">
        <w:t xml:space="preserve"> interwencji (nie dotyczy EFMRA)</w:t>
      </w:r>
    </w:p>
    <w:p w:rsidR="00944A95" w:rsidRPr="0060392D" w:rsidRDefault="00944A95" w:rsidP="00E96BD3">
      <w:pPr>
        <w:pStyle w:val="Text1"/>
        <w:ind w:left="0"/>
      </w:pPr>
      <w:r w:rsidRPr="0060392D">
        <w:t xml:space="preserve">Podstawa prawna: art. 22 ust. 3 lit. d) </w:t>
      </w:r>
      <w:proofErr w:type="spellStart"/>
      <w:r w:rsidRPr="0060392D">
        <w:t>ppkt</w:t>
      </w:r>
      <w:proofErr w:type="spellEnd"/>
      <w:r w:rsidRPr="0060392D">
        <w:t xml:space="preserve"> (viii)</w:t>
      </w:r>
      <w:r w:rsidR="00E609FD" w:rsidRPr="0060392D">
        <w:t xml:space="preserve"> </w:t>
      </w:r>
      <w:r w:rsidR="00EF72C8" w:rsidRPr="0060392D">
        <w:t>rozporządzenia w sprawie wspólnych przepisów</w:t>
      </w:r>
    </w:p>
    <w:p w:rsidR="00944A95" w:rsidRPr="0060392D" w:rsidRDefault="00944A95" w:rsidP="00DC49B7">
      <w:r w:rsidRPr="0060392D">
        <w:t>Tabela 4: Wymiar 1 – zakres interwencji</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306C4" w:rsidRPr="0060392D" w:rsidTr="00251472">
        <w:tc>
          <w:tcPr>
            <w:tcW w:w="775" w:type="pct"/>
          </w:tcPr>
          <w:p w:rsidR="004306C4" w:rsidRPr="0060392D" w:rsidRDefault="004306C4" w:rsidP="00251472">
            <w:pPr>
              <w:spacing w:before="60" w:after="60" w:line="240" w:lineRule="auto"/>
            </w:pPr>
            <w:r>
              <w:t>1</w:t>
            </w:r>
          </w:p>
        </w:tc>
        <w:tc>
          <w:tcPr>
            <w:tcW w:w="422" w:type="pct"/>
          </w:tcPr>
          <w:p w:rsidR="004306C4" w:rsidRPr="0060392D" w:rsidRDefault="004306C4" w:rsidP="00251472">
            <w:pPr>
              <w:spacing w:before="60" w:after="60" w:line="240" w:lineRule="auto"/>
            </w:pPr>
            <w:r>
              <w:t>EFRR</w:t>
            </w:r>
          </w:p>
        </w:tc>
        <w:tc>
          <w:tcPr>
            <w:tcW w:w="1206" w:type="pct"/>
          </w:tcPr>
          <w:p w:rsidR="004306C4" w:rsidRPr="0060392D" w:rsidRDefault="004306C4" w:rsidP="00251472">
            <w:pPr>
              <w:spacing w:before="60" w:after="60" w:line="240" w:lineRule="auto"/>
            </w:pPr>
            <w:r>
              <w:t>Lepiej rozwinięte</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11 876 471,00</w:t>
            </w:r>
          </w:p>
        </w:tc>
      </w:tr>
      <w:tr w:rsidR="004306C4" w:rsidRPr="0060392D" w:rsidTr="00251472">
        <w:tc>
          <w:tcPr>
            <w:tcW w:w="775" w:type="pct"/>
          </w:tcPr>
          <w:p w:rsidR="004306C4" w:rsidRDefault="004306C4" w:rsidP="00251472">
            <w:pPr>
              <w:spacing w:before="60" w:after="60" w:line="240" w:lineRule="auto"/>
            </w:pPr>
            <w:r>
              <w:t>1</w:t>
            </w:r>
          </w:p>
        </w:tc>
        <w:tc>
          <w:tcPr>
            <w:tcW w:w="422" w:type="pct"/>
          </w:tcPr>
          <w:p w:rsidR="004306C4" w:rsidRDefault="004306C4" w:rsidP="00251472">
            <w:pPr>
              <w:spacing w:before="60" w:after="60" w:line="240" w:lineRule="auto"/>
            </w:pPr>
            <w:r>
              <w:t>EFRR</w:t>
            </w:r>
          </w:p>
        </w:tc>
        <w:tc>
          <w:tcPr>
            <w:tcW w:w="1206" w:type="pct"/>
          </w:tcPr>
          <w:p w:rsidR="004306C4" w:rsidRDefault="004306C4" w:rsidP="00251472">
            <w:pPr>
              <w:spacing w:before="60" w:after="60" w:line="240" w:lineRule="auto"/>
            </w:pPr>
            <w:r>
              <w:t>W okresie przejściowym</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23 752 941,00</w:t>
            </w:r>
          </w:p>
        </w:tc>
      </w:tr>
      <w:tr w:rsidR="004306C4" w:rsidRPr="0060392D" w:rsidTr="00251472">
        <w:tc>
          <w:tcPr>
            <w:tcW w:w="775" w:type="pct"/>
          </w:tcPr>
          <w:p w:rsidR="004306C4" w:rsidRDefault="004306C4" w:rsidP="00251472">
            <w:pPr>
              <w:spacing w:before="60" w:after="60" w:line="240" w:lineRule="auto"/>
            </w:pPr>
            <w:r>
              <w:t>1</w:t>
            </w:r>
          </w:p>
        </w:tc>
        <w:tc>
          <w:tcPr>
            <w:tcW w:w="422" w:type="pct"/>
          </w:tcPr>
          <w:p w:rsidR="004306C4" w:rsidRDefault="004306C4" w:rsidP="00251472">
            <w:pPr>
              <w:spacing w:before="60" w:after="60" w:line="240" w:lineRule="auto"/>
            </w:pPr>
            <w:r>
              <w:t>EFRR</w:t>
            </w:r>
          </w:p>
        </w:tc>
        <w:tc>
          <w:tcPr>
            <w:tcW w:w="1206" w:type="pct"/>
          </w:tcPr>
          <w:p w:rsidR="004306C4" w:rsidRDefault="004306C4" w:rsidP="00251472">
            <w:pPr>
              <w:spacing w:before="60" w:after="60" w:line="240" w:lineRule="auto"/>
            </w:pPr>
            <w:r>
              <w:t>Słabiej rozwinięte</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166 270 588,00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125 882 353,00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251 764 706,00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1 762 352 941,00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112 711 764,00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225 423 530,00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1 577 964 706,00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4 117 647,00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8 235 294,00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57 647 059,00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1 764 706,00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3 529 412,00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24 705 882,00</w:t>
            </w:r>
          </w:p>
        </w:tc>
      </w:tr>
    </w:tbl>
    <w:p w:rsidR="00944A95" w:rsidRPr="0060392D" w:rsidRDefault="00944A95" w:rsidP="00DC49B7">
      <w:r w:rsidRPr="0060392D">
        <w:t>Tabela 5: Wymiar 2 – forma finansowania</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lastRenderedPageBreak/>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C6D2D" w:rsidRPr="0060392D" w:rsidTr="00141DD3">
        <w:tc>
          <w:tcPr>
            <w:tcW w:w="775" w:type="pct"/>
          </w:tcPr>
          <w:p w:rsidR="004C6D2D" w:rsidRPr="0060392D" w:rsidRDefault="004C6D2D" w:rsidP="00141DD3">
            <w:pPr>
              <w:spacing w:before="60" w:after="60" w:line="240" w:lineRule="auto"/>
            </w:pPr>
            <w:r>
              <w:t>1</w:t>
            </w:r>
          </w:p>
        </w:tc>
        <w:tc>
          <w:tcPr>
            <w:tcW w:w="422" w:type="pct"/>
          </w:tcPr>
          <w:p w:rsidR="004C6D2D" w:rsidRPr="0060392D" w:rsidRDefault="004C6D2D" w:rsidP="00141DD3">
            <w:pPr>
              <w:spacing w:before="60" w:after="60" w:line="240" w:lineRule="auto"/>
            </w:pPr>
            <w:r>
              <w:t>EFRR</w:t>
            </w:r>
          </w:p>
        </w:tc>
        <w:tc>
          <w:tcPr>
            <w:tcW w:w="1206" w:type="pct"/>
          </w:tcPr>
          <w:p w:rsidR="004C6D2D" w:rsidRPr="0060392D" w:rsidRDefault="004C6D2D" w:rsidP="00141DD3">
            <w:pPr>
              <w:spacing w:before="60" w:after="60" w:line="240" w:lineRule="auto"/>
            </w:pPr>
            <w:r>
              <w:t>Lepiej rozwinięte</w:t>
            </w:r>
          </w:p>
        </w:tc>
        <w:tc>
          <w:tcPr>
            <w:tcW w:w="1155" w:type="pct"/>
          </w:tcPr>
          <w:p w:rsidR="004C6D2D" w:rsidRPr="0060392D" w:rsidRDefault="004C6D2D" w:rsidP="00141DD3">
            <w:pPr>
              <w:spacing w:before="60" w:after="60" w:line="240" w:lineRule="auto"/>
            </w:pPr>
            <w:r>
              <w:t>1</w:t>
            </w:r>
          </w:p>
        </w:tc>
        <w:tc>
          <w:tcPr>
            <w:tcW w:w="430" w:type="pct"/>
          </w:tcPr>
          <w:p w:rsidR="004C6D2D" w:rsidRPr="0060392D" w:rsidRDefault="004C6D2D" w:rsidP="00141DD3">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256 352 941,00</w:t>
            </w:r>
          </w:p>
        </w:tc>
      </w:tr>
      <w:tr w:rsidR="004C6D2D" w:rsidRPr="0060392D" w:rsidTr="00141DD3">
        <w:tc>
          <w:tcPr>
            <w:tcW w:w="775" w:type="pct"/>
          </w:tcPr>
          <w:p w:rsidR="004C6D2D" w:rsidRDefault="004C6D2D" w:rsidP="00141DD3">
            <w:pPr>
              <w:spacing w:before="60" w:after="60" w:line="240" w:lineRule="auto"/>
            </w:pPr>
            <w:r>
              <w:t>1</w:t>
            </w:r>
          </w:p>
        </w:tc>
        <w:tc>
          <w:tcPr>
            <w:tcW w:w="422" w:type="pct"/>
          </w:tcPr>
          <w:p w:rsidR="004C6D2D" w:rsidRDefault="004C6D2D" w:rsidP="00141DD3">
            <w:pPr>
              <w:spacing w:before="60" w:after="60" w:line="240" w:lineRule="auto"/>
            </w:pPr>
            <w:r>
              <w:t>EFRR</w:t>
            </w:r>
          </w:p>
        </w:tc>
        <w:tc>
          <w:tcPr>
            <w:tcW w:w="1206" w:type="pct"/>
          </w:tcPr>
          <w:p w:rsidR="004C6D2D" w:rsidRDefault="004C6D2D" w:rsidP="00141DD3">
            <w:pPr>
              <w:spacing w:before="60" w:after="60" w:line="240" w:lineRule="auto"/>
            </w:pPr>
            <w:r>
              <w:t>W okresie przejściowym</w:t>
            </w:r>
          </w:p>
        </w:tc>
        <w:tc>
          <w:tcPr>
            <w:tcW w:w="1155" w:type="pct"/>
          </w:tcPr>
          <w:p w:rsidR="004C6D2D" w:rsidRPr="0060392D" w:rsidRDefault="004C6D2D" w:rsidP="00141DD3">
            <w:pPr>
              <w:spacing w:before="60" w:after="60" w:line="240" w:lineRule="auto"/>
            </w:pPr>
            <w:r>
              <w:t>1</w:t>
            </w:r>
          </w:p>
        </w:tc>
        <w:tc>
          <w:tcPr>
            <w:tcW w:w="430" w:type="pct"/>
          </w:tcPr>
          <w:p w:rsidR="004C6D2D" w:rsidRPr="0060392D" w:rsidRDefault="004C6D2D" w:rsidP="00141DD3">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512 705 883,00</w:t>
            </w:r>
          </w:p>
        </w:tc>
      </w:tr>
      <w:tr w:rsidR="004C6D2D" w:rsidRPr="0060392D" w:rsidTr="00251472">
        <w:tc>
          <w:tcPr>
            <w:tcW w:w="775" w:type="pct"/>
          </w:tcPr>
          <w:p w:rsidR="004C6D2D" w:rsidRPr="0060392D" w:rsidRDefault="004C6D2D" w:rsidP="00251472">
            <w:pPr>
              <w:spacing w:before="60" w:after="60" w:line="240" w:lineRule="auto"/>
            </w:pPr>
            <w:r>
              <w:t>1</w:t>
            </w:r>
          </w:p>
        </w:tc>
        <w:tc>
          <w:tcPr>
            <w:tcW w:w="422" w:type="pct"/>
          </w:tcPr>
          <w:p w:rsidR="004C6D2D" w:rsidRPr="0060392D" w:rsidRDefault="004C6D2D" w:rsidP="00251472">
            <w:pPr>
              <w:spacing w:before="60" w:after="60" w:line="240" w:lineRule="auto"/>
            </w:pPr>
            <w:r>
              <w:t>EFF1</w:t>
            </w:r>
          </w:p>
        </w:tc>
        <w:tc>
          <w:tcPr>
            <w:tcW w:w="1206" w:type="pct"/>
          </w:tcPr>
          <w:p w:rsidR="004C6D2D" w:rsidRPr="0060392D" w:rsidRDefault="004C6D2D" w:rsidP="00251472">
            <w:pPr>
              <w:spacing w:before="60" w:after="60" w:line="240" w:lineRule="auto"/>
            </w:pPr>
            <w:r w:rsidRPr="00141DD3">
              <w:t>Słabiej rozwinięte</w:t>
            </w:r>
          </w:p>
        </w:tc>
        <w:tc>
          <w:tcPr>
            <w:tcW w:w="1155" w:type="pct"/>
          </w:tcPr>
          <w:p w:rsidR="004C6D2D" w:rsidRPr="0060392D" w:rsidRDefault="004C6D2D" w:rsidP="00251472">
            <w:pPr>
              <w:spacing w:before="60" w:after="60" w:line="240" w:lineRule="auto"/>
            </w:pPr>
            <w:r>
              <w:t>1</w:t>
            </w:r>
          </w:p>
        </w:tc>
        <w:tc>
          <w:tcPr>
            <w:tcW w:w="430" w:type="pct"/>
          </w:tcPr>
          <w:p w:rsidR="004C6D2D" w:rsidRPr="0060392D" w:rsidRDefault="004C6D2D" w:rsidP="00251472">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3 588 941 176,00</w:t>
            </w:r>
          </w:p>
        </w:tc>
      </w:tr>
    </w:tbl>
    <w:p w:rsidR="00944A95" w:rsidRPr="0060392D" w:rsidRDefault="00944A95" w:rsidP="00944A95"/>
    <w:p w:rsidR="00944A95" w:rsidRPr="0060392D" w:rsidRDefault="00944A95" w:rsidP="00D05811">
      <w:r w:rsidRPr="0060392D">
        <w:t>Tabela 3: Wymiar 6 – terytorialny mechanizm realizacji</w:t>
      </w:r>
      <w:r w:rsidR="00076C1E" w:rsidRPr="0060392D">
        <w:t xml:space="preserve"> i </w:t>
      </w:r>
      <w:r w:rsidRPr="0060392D">
        <w:t>ukierunkowanie terytorialne</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C6D2D" w:rsidRPr="0060392D" w:rsidTr="002E2967">
        <w:tc>
          <w:tcPr>
            <w:tcW w:w="775" w:type="pct"/>
          </w:tcPr>
          <w:p w:rsidR="004C6D2D" w:rsidRPr="0060392D" w:rsidRDefault="004C6D2D" w:rsidP="006C5D68">
            <w:pPr>
              <w:spacing w:before="60" w:after="60" w:line="240" w:lineRule="auto"/>
            </w:pPr>
            <w:r>
              <w:t>1</w:t>
            </w:r>
          </w:p>
        </w:tc>
        <w:tc>
          <w:tcPr>
            <w:tcW w:w="422" w:type="pct"/>
          </w:tcPr>
          <w:p w:rsidR="004C6D2D" w:rsidRPr="0060392D" w:rsidRDefault="004C6D2D" w:rsidP="006C5D68">
            <w:pPr>
              <w:spacing w:before="60" w:after="60" w:line="240" w:lineRule="auto"/>
            </w:pPr>
            <w:r>
              <w:t>EFRR</w:t>
            </w:r>
          </w:p>
        </w:tc>
        <w:tc>
          <w:tcPr>
            <w:tcW w:w="1206" w:type="pct"/>
          </w:tcPr>
          <w:p w:rsidR="004C6D2D" w:rsidRPr="0060392D" w:rsidRDefault="004C6D2D" w:rsidP="006C5D68">
            <w:pPr>
              <w:spacing w:before="60" w:after="60" w:line="240" w:lineRule="auto"/>
            </w:pPr>
            <w:r w:rsidRPr="000700D0">
              <w:t>Lepiej rozwinięte</w:t>
            </w:r>
          </w:p>
        </w:tc>
        <w:tc>
          <w:tcPr>
            <w:tcW w:w="1155" w:type="pct"/>
          </w:tcPr>
          <w:p w:rsidR="004C6D2D" w:rsidRPr="0060392D" w:rsidRDefault="004C6D2D" w:rsidP="006C5D68">
            <w:pPr>
              <w:spacing w:before="60" w:after="60" w:line="240" w:lineRule="auto"/>
            </w:pPr>
            <w:r>
              <w:t>1</w:t>
            </w:r>
          </w:p>
        </w:tc>
        <w:tc>
          <w:tcPr>
            <w:tcW w:w="430" w:type="pct"/>
          </w:tcPr>
          <w:p w:rsidR="004C6D2D" w:rsidRPr="0060392D" w:rsidRDefault="004C6D2D" w:rsidP="006C5D68">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256 352 941,00</w:t>
            </w:r>
          </w:p>
        </w:tc>
      </w:tr>
      <w:tr w:rsidR="004C6D2D" w:rsidRPr="0060392D" w:rsidTr="002E2967">
        <w:tc>
          <w:tcPr>
            <w:tcW w:w="775" w:type="pct"/>
          </w:tcPr>
          <w:p w:rsidR="004C6D2D" w:rsidRPr="0060392D" w:rsidRDefault="004C6D2D" w:rsidP="006C5D68">
            <w:pPr>
              <w:spacing w:before="60" w:after="60" w:line="240" w:lineRule="auto"/>
            </w:pPr>
            <w:r>
              <w:t>1</w:t>
            </w:r>
          </w:p>
        </w:tc>
        <w:tc>
          <w:tcPr>
            <w:tcW w:w="422" w:type="pct"/>
          </w:tcPr>
          <w:p w:rsidR="004C6D2D" w:rsidRPr="0060392D" w:rsidRDefault="004C6D2D" w:rsidP="006C5D68">
            <w:pPr>
              <w:spacing w:before="60" w:after="60" w:line="240" w:lineRule="auto"/>
            </w:pPr>
            <w:r>
              <w:t>EFRR</w:t>
            </w:r>
          </w:p>
        </w:tc>
        <w:tc>
          <w:tcPr>
            <w:tcW w:w="1206" w:type="pct"/>
          </w:tcPr>
          <w:p w:rsidR="004C6D2D" w:rsidRPr="0060392D" w:rsidRDefault="004C6D2D" w:rsidP="006C5D68">
            <w:pPr>
              <w:spacing w:before="60" w:after="60" w:line="240" w:lineRule="auto"/>
            </w:pPr>
            <w:r w:rsidRPr="000700D0">
              <w:t>W okresie przejściowym</w:t>
            </w:r>
          </w:p>
        </w:tc>
        <w:tc>
          <w:tcPr>
            <w:tcW w:w="1155" w:type="pct"/>
          </w:tcPr>
          <w:p w:rsidR="004C6D2D" w:rsidRPr="0060392D" w:rsidRDefault="004C6D2D" w:rsidP="006C5D68">
            <w:pPr>
              <w:spacing w:before="60" w:after="60" w:line="240" w:lineRule="auto"/>
            </w:pPr>
            <w:r>
              <w:t>1</w:t>
            </w:r>
          </w:p>
        </w:tc>
        <w:tc>
          <w:tcPr>
            <w:tcW w:w="430" w:type="pct"/>
          </w:tcPr>
          <w:p w:rsidR="004C6D2D" w:rsidRPr="0060392D" w:rsidRDefault="004C6D2D" w:rsidP="006C5D68">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512 705 883,00</w:t>
            </w:r>
          </w:p>
        </w:tc>
      </w:tr>
      <w:tr w:rsidR="004C6D2D" w:rsidRPr="0060392D" w:rsidTr="00251472">
        <w:tc>
          <w:tcPr>
            <w:tcW w:w="775" w:type="pct"/>
          </w:tcPr>
          <w:p w:rsidR="004C6D2D" w:rsidRPr="0060392D" w:rsidRDefault="004C6D2D" w:rsidP="00251472">
            <w:pPr>
              <w:spacing w:before="60" w:after="60" w:line="240" w:lineRule="auto"/>
            </w:pPr>
            <w:r>
              <w:t>1</w:t>
            </w:r>
          </w:p>
        </w:tc>
        <w:tc>
          <w:tcPr>
            <w:tcW w:w="422" w:type="pct"/>
          </w:tcPr>
          <w:p w:rsidR="004C6D2D" w:rsidRPr="0060392D" w:rsidRDefault="004C6D2D" w:rsidP="00251472">
            <w:pPr>
              <w:spacing w:before="60" w:after="60" w:line="240" w:lineRule="auto"/>
            </w:pPr>
            <w:r>
              <w:t>EFRR</w:t>
            </w:r>
          </w:p>
        </w:tc>
        <w:tc>
          <w:tcPr>
            <w:tcW w:w="1206" w:type="pct"/>
          </w:tcPr>
          <w:p w:rsidR="004C6D2D" w:rsidRPr="0060392D" w:rsidRDefault="004C6D2D" w:rsidP="00251472">
            <w:pPr>
              <w:spacing w:before="60" w:after="60" w:line="240" w:lineRule="auto"/>
            </w:pPr>
            <w:r w:rsidRPr="000700D0">
              <w:t>Słabiej rozwinięte</w:t>
            </w:r>
          </w:p>
        </w:tc>
        <w:tc>
          <w:tcPr>
            <w:tcW w:w="1155" w:type="pct"/>
          </w:tcPr>
          <w:p w:rsidR="004C6D2D" w:rsidRPr="0060392D" w:rsidRDefault="004C6D2D" w:rsidP="00251472">
            <w:pPr>
              <w:spacing w:before="60" w:after="60" w:line="240" w:lineRule="auto"/>
            </w:pPr>
            <w:r>
              <w:t>1</w:t>
            </w:r>
          </w:p>
        </w:tc>
        <w:tc>
          <w:tcPr>
            <w:tcW w:w="430" w:type="pct"/>
          </w:tcPr>
          <w:p w:rsidR="004C6D2D" w:rsidRPr="0060392D" w:rsidRDefault="004C6D2D" w:rsidP="00251472">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3 588 941 176,00</w:t>
            </w:r>
          </w:p>
        </w:tc>
      </w:tr>
    </w:tbl>
    <w:p w:rsidR="00944A95" w:rsidRPr="0060392D" w:rsidRDefault="00944A95" w:rsidP="00944A95"/>
    <w:p w:rsidR="00944A95" w:rsidRPr="0060392D" w:rsidRDefault="00944A95" w:rsidP="00DC49B7">
      <w:r w:rsidRPr="0060392D">
        <w:t>Tabela 7: Wymiar 6 – uzupełniające obszary tematyczne EFS+</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944A95" w:rsidRPr="0060392D" w:rsidTr="00251472">
        <w:tc>
          <w:tcPr>
            <w:tcW w:w="775" w:type="pct"/>
          </w:tcPr>
          <w:p w:rsidR="00944A95" w:rsidRPr="0060392D" w:rsidRDefault="00944A95" w:rsidP="00251472">
            <w:pPr>
              <w:spacing w:before="60" w:after="60" w:line="240" w:lineRule="auto"/>
            </w:pPr>
          </w:p>
        </w:tc>
        <w:tc>
          <w:tcPr>
            <w:tcW w:w="422" w:type="pct"/>
          </w:tcPr>
          <w:p w:rsidR="00944A95" w:rsidRPr="0060392D" w:rsidRDefault="00944A95" w:rsidP="00251472">
            <w:pPr>
              <w:spacing w:before="60" w:after="60" w:line="240" w:lineRule="auto"/>
            </w:pPr>
          </w:p>
        </w:tc>
        <w:tc>
          <w:tcPr>
            <w:tcW w:w="1206" w:type="pct"/>
          </w:tcPr>
          <w:p w:rsidR="00944A95" w:rsidRPr="0060392D" w:rsidRDefault="00944A95" w:rsidP="00251472">
            <w:pPr>
              <w:spacing w:before="60" w:after="60" w:line="240" w:lineRule="auto"/>
            </w:pPr>
          </w:p>
        </w:tc>
        <w:tc>
          <w:tcPr>
            <w:tcW w:w="1155" w:type="pct"/>
          </w:tcPr>
          <w:p w:rsidR="00944A95" w:rsidRPr="0060392D" w:rsidRDefault="00944A95" w:rsidP="00251472">
            <w:pPr>
              <w:spacing w:before="60" w:after="60" w:line="240" w:lineRule="auto"/>
            </w:pPr>
          </w:p>
        </w:tc>
        <w:tc>
          <w:tcPr>
            <w:tcW w:w="430" w:type="pct"/>
          </w:tcPr>
          <w:p w:rsidR="00944A95" w:rsidRPr="0060392D" w:rsidRDefault="00944A95" w:rsidP="00251472">
            <w:pPr>
              <w:spacing w:before="60" w:after="60" w:line="240" w:lineRule="auto"/>
            </w:pPr>
          </w:p>
        </w:tc>
        <w:tc>
          <w:tcPr>
            <w:tcW w:w="1012" w:type="pct"/>
          </w:tcPr>
          <w:p w:rsidR="00944A95" w:rsidRPr="0060392D" w:rsidRDefault="00944A95" w:rsidP="00251472">
            <w:pPr>
              <w:spacing w:before="60" w:after="60" w:line="240" w:lineRule="auto"/>
            </w:pPr>
          </w:p>
        </w:tc>
      </w:tr>
    </w:tbl>
    <w:p w:rsidR="00944A95" w:rsidRPr="0060392D" w:rsidRDefault="00944A95" w:rsidP="00DC49B7">
      <w:r w:rsidRPr="0060392D">
        <w:t>Tabela 8: Wymiar 7 – wymiar „Równouprawnienie płci”</w:t>
      </w:r>
      <w:r w:rsidR="00076C1E" w:rsidRPr="0060392D">
        <w:t xml:space="preserve"> w </w:t>
      </w:r>
      <w:r w:rsidRPr="0060392D">
        <w:t>ramach EFS+</w:t>
      </w:r>
      <w:r w:rsidRPr="0060392D">
        <w:rPr>
          <w:b/>
          <w:vertAlign w:val="superscript"/>
        </w:rPr>
        <w:t>*</w:t>
      </w:r>
      <w:r w:rsidRPr="0060392D">
        <w:t>, EFRR, Funduszu Spójności</w:t>
      </w:r>
      <w:r w:rsidR="00076C1E" w:rsidRPr="0060392D">
        <w:t xml:space="preserve"> i </w:t>
      </w:r>
      <w:r w:rsidRPr="0060392D">
        <w:t>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E029B" w:rsidRPr="0060392D" w:rsidTr="0027741F">
        <w:tc>
          <w:tcPr>
            <w:tcW w:w="775" w:type="pct"/>
            <w:vAlign w:val="center"/>
          </w:tcPr>
          <w:p w:rsidR="00CE029B" w:rsidRPr="0060392D" w:rsidRDefault="00CE029B" w:rsidP="0027741F">
            <w:pPr>
              <w:spacing w:before="60" w:after="60" w:line="240" w:lineRule="auto"/>
              <w:jc w:val="center"/>
            </w:pPr>
            <w:r w:rsidRPr="0060392D">
              <w:t>Nr priorytetu</w:t>
            </w:r>
          </w:p>
        </w:tc>
        <w:tc>
          <w:tcPr>
            <w:tcW w:w="422" w:type="pct"/>
            <w:vAlign w:val="center"/>
          </w:tcPr>
          <w:p w:rsidR="00CE029B" w:rsidRPr="0060392D" w:rsidRDefault="00CE029B" w:rsidP="0027741F">
            <w:pPr>
              <w:spacing w:before="60" w:after="60" w:line="240" w:lineRule="auto"/>
              <w:jc w:val="center"/>
            </w:pPr>
            <w:r w:rsidRPr="0060392D">
              <w:t>Fundusz</w:t>
            </w:r>
          </w:p>
        </w:tc>
        <w:tc>
          <w:tcPr>
            <w:tcW w:w="1206" w:type="pct"/>
            <w:vAlign w:val="center"/>
          </w:tcPr>
          <w:p w:rsidR="00CE029B" w:rsidRPr="0060392D" w:rsidRDefault="00CE029B" w:rsidP="0027741F">
            <w:pPr>
              <w:spacing w:before="60" w:after="60" w:line="240" w:lineRule="auto"/>
              <w:jc w:val="center"/>
            </w:pPr>
            <w:r w:rsidRPr="0060392D">
              <w:t>Kategoria regionu</w:t>
            </w:r>
          </w:p>
        </w:tc>
        <w:tc>
          <w:tcPr>
            <w:tcW w:w="1155" w:type="pct"/>
            <w:vAlign w:val="center"/>
          </w:tcPr>
          <w:p w:rsidR="00CE029B" w:rsidRPr="0060392D" w:rsidRDefault="00CE029B" w:rsidP="0027741F">
            <w:pPr>
              <w:spacing w:before="60" w:after="60" w:line="240" w:lineRule="auto"/>
              <w:jc w:val="center"/>
            </w:pPr>
            <w:r w:rsidRPr="0060392D">
              <w:t>Cel szczegółowy</w:t>
            </w:r>
          </w:p>
        </w:tc>
        <w:tc>
          <w:tcPr>
            <w:tcW w:w="430" w:type="pct"/>
            <w:vAlign w:val="center"/>
          </w:tcPr>
          <w:p w:rsidR="00CE029B" w:rsidRPr="0060392D" w:rsidRDefault="00CE029B" w:rsidP="0027741F">
            <w:pPr>
              <w:spacing w:before="60" w:after="60" w:line="240" w:lineRule="auto"/>
              <w:jc w:val="center"/>
            </w:pPr>
            <w:r w:rsidRPr="0060392D">
              <w:t>Kod</w:t>
            </w:r>
          </w:p>
        </w:tc>
        <w:tc>
          <w:tcPr>
            <w:tcW w:w="1012" w:type="pct"/>
            <w:vAlign w:val="center"/>
          </w:tcPr>
          <w:p w:rsidR="00CE029B" w:rsidRPr="0060392D" w:rsidRDefault="00CE029B" w:rsidP="0027741F">
            <w:pPr>
              <w:spacing w:before="60" w:after="60" w:line="240" w:lineRule="auto"/>
              <w:jc w:val="center"/>
            </w:pPr>
            <w:r w:rsidRPr="0060392D">
              <w:t>Kwota (w EUR)</w:t>
            </w:r>
          </w:p>
        </w:tc>
      </w:tr>
      <w:tr w:rsidR="00CE029B" w:rsidRPr="0060392D" w:rsidTr="0027741F">
        <w:trPr>
          <w:trHeight w:val="521"/>
        </w:trPr>
        <w:tc>
          <w:tcPr>
            <w:tcW w:w="775" w:type="pct"/>
            <w:vMerge w:val="restart"/>
          </w:tcPr>
          <w:p w:rsidR="00CE029B" w:rsidRPr="0060392D" w:rsidRDefault="004306C4" w:rsidP="0027741F">
            <w:pPr>
              <w:spacing w:before="60" w:after="60" w:line="240" w:lineRule="auto"/>
              <w:jc w:val="center"/>
            </w:pPr>
            <w:r>
              <w:t>1</w:t>
            </w:r>
          </w:p>
        </w:tc>
        <w:tc>
          <w:tcPr>
            <w:tcW w:w="422" w:type="pct"/>
            <w:vMerge w:val="restart"/>
          </w:tcPr>
          <w:p w:rsidR="00CE029B" w:rsidRPr="0060392D" w:rsidRDefault="00CE029B" w:rsidP="0027741F">
            <w:pPr>
              <w:spacing w:before="60" w:after="60" w:line="240" w:lineRule="auto"/>
            </w:pPr>
            <w:r>
              <w:t>EFRR</w:t>
            </w:r>
          </w:p>
        </w:tc>
        <w:tc>
          <w:tcPr>
            <w:tcW w:w="1206" w:type="pct"/>
          </w:tcPr>
          <w:p w:rsidR="00CE029B" w:rsidRPr="0060392D" w:rsidRDefault="00141DD3" w:rsidP="0027741F">
            <w:pPr>
              <w:spacing w:before="60" w:after="60" w:line="240" w:lineRule="auto"/>
            </w:pPr>
            <w:r>
              <w:t>Lepiej</w:t>
            </w:r>
            <w:r w:rsidR="00CE029B">
              <w:t xml:space="preserve"> rozwinięte</w:t>
            </w:r>
          </w:p>
        </w:tc>
        <w:tc>
          <w:tcPr>
            <w:tcW w:w="1155" w:type="pct"/>
            <w:vMerge w:val="restart"/>
          </w:tcPr>
          <w:p w:rsidR="00CE029B" w:rsidRPr="0060392D" w:rsidRDefault="00CE029B" w:rsidP="0027741F">
            <w:pPr>
              <w:spacing w:before="60" w:after="60" w:line="240" w:lineRule="auto"/>
            </w:pPr>
            <w:r w:rsidRPr="00B06844">
              <w:t xml:space="preserve">Rozwijanie i wzmacnianie zdolności badawczych i innowacyjnych oraz </w:t>
            </w:r>
            <w:r w:rsidRPr="00B06844">
              <w:lastRenderedPageBreak/>
              <w:t>wykorzystywanie zaawansowanych technologii</w:t>
            </w:r>
            <w:r>
              <w:t xml:space="preserve"> (SO 1)</w:t>
            </w:r>
          </w:p>
        </w:tc>
        <w:tc>
          <w:tcPr>
            <w:tcW w:w="430" w:type="pct"/>
            <w:vMerge w:val="restart"/>
          </w:tcPr>
          <w:p w:rsidR="00CE029B" w:rsidRPr="0060392D" w:rsidRDefault="00CE029B" w:rsidP="0027741F">
            <w:pPr>
              <w:spacing w:before="60" w:after="60" w:line="240" w:lineRule="auto"/>
            </w:pPr>
            <w:r>
              <w:lastRenderedPageBreak/>
              <w:t>02</w:t>
            </w:r>
          </w:p>
        </w:tc>
        <w:tc>
          <w:tcPr>
            <w:tcW w:w="1012" w:type="pct"/>
          </w:tcPr>
          <w:p w:rsidR="00CE029B" w:rsidRPr="0060392D" w:rsidRDefault="00141DD3" w:rsidP="006B4693">
            <w:pPr>
              <w:spacing w:before="60" w:after="60" w:line="240" w:lineRule="auto"/>
              <w:jc w:val="right"/>
            </w:pPr>
            <w:r w:rsidRPr="00141DD3">
              <w:t>102 541 176,</w:t>
            </w:r>
            <w:r w:rsidR="006B4693">
              <w:t>0</w:t>
            </w:r>
            <w:r w:rsidRPr="00141DD3">
              <w:t>0</w:t>
            </w:r>
          </w:p>
        </w:tc>
      </w:tr>
      <w:tr w:rsidR="00CE029B" w:rsidRPr="0060392D" w:rsidTr="0027741F">
        <w:trPr>
          <w:trHeight w:val="530"/>
        </w:trPr>
        <w:tc>
          <w:tcPr>
            <w:tcW w:w="775" w:type="pct"/>
            <w:vMerge/>
          </w:tcPr>
          <w:p w:rsidR="00CE029B" w:rsidRDefault="00CE029B" w:rsidP="0027741F">
            <w:pPr>
              <w:spacing w:before="60" w:after="60" w:line="240" w:lineRule="auto"/>
              <w:jc w:val="center"/>
            </w:pPr>
          </w:p>
        </w:tc>
        <w:tc>
          <w:tcPr>
            <w:tcW w:w="422" w:type="pct"/>
            <w:vMerge/>
          </w:tcPr>
          <w:p w:rsidR="00CE029B" w:rsidRDefault="00CE029B" w:rsidP="0027741F">
            <w:pPr>
              <w:spacing w:before="60" w:after="60" w:line="240" w:lineRule="auto"/>
            </w:pPr>
          </w:p>
        </w:tc>
        <w:tc>
          <w:tcPr>
            <w:tcW w:w="1206" w:type="pct"/>
          </w:tcPr>
          <w:p w:rsidR="00CE029B" w:rsidRPr="0060392D" w:rsidRDefault="00141DD3" w:rsidP="0027741F">
            <w:pPr>
              <w:spacing w:before="60" w:after="60" w:line="240" w:lineRule="auto"/>
            </w:pPr>
            <w:r w:rsidRPr="00141DD3">
              <w:t>W okresie przejściowym</w:t>
            </w:r>
            <w:r>
              <w:t xml:space="preserve"> </w:t>
            </w:r>
          </w:p>
        </w:tc>
        <w:tc>
          <w:tcPr>
            <w:tcW w:w="1155" w:type="pct"/>
            <w:vMerge/>
          </w:tcPr>
          <w:p w:rsidR="00CE029B" w:rsidRPr="0060392D" w:rsidRDefault="00CE029B" w:rsidP="0027741F">
            <w:pPr>
              <w:spacing w:before="60" w:after="60" w:line="240" w:lineRule="auto"/>
            </w:pPr>
          </w:p>
        </w:tc>
        <w:tc>
          <w:tcPr>
            <w:tcW w:w="430" w:type="pct"/>
            <w:vMerge/>
          </w:tcPr>
          <w:p w:rsidR="00CE029B" w:rsidRPr="0060392D" w:rsidRDefault="00CE029B" w:rsidP="0027741F">
            <w:pPr>
              <w:spacing w:before="60" w:after="60" w:line="240" w:lineRule="auto"/>
            </w:pPr>
          </w:p>
        </w:tc>
        <w:tc>
          <w:tcPr>
            <w:tcW w:w="1012" w:type="pct"/>
          </w:tcPr>
          <w:p w:rsidR="00CE029B" w:rsidRPr="0060392D" w:rsidRDefault="00141DD3" w:rsidP="006B4693">
            <w:pPr>
              <w:spacing w:before="60" w:after="60" w:line="240" w:lineRule="auto"/>
              <w:jc w:val="right"/>
            </w:pPr>
            <w:r w:rsidRPr="00141DD3">
              <w:t>205 082 35</w:t>
            </w:r>
            <w:r w:rsidR="006B4693">
              <w:t>3</w:t>
            </w:r>
            <w:r w:rsidRPr="00141DD3">
              <w:t>,</w:t>
            </w:r>
            <w:r w:rsidR="006B4693">
              <w:t>00</w:t>
            </w:r>
          </w:p>
        </w:tc>
      </w:tr>
      <w:tr w:rsidR="00CE029B" w:rsidRPr="0060392D" w:rsidTr="0027741F">
        <w:trPr>
          <w:trHeight w:val="585"/>
        </w:trPr>
        <w:tc>
          <w:tcPr>
            <w:tcW w:w="775" w:type="pct"/>
            <w:vMerge/>
          </w:tcPr>
          <w:p w:rsidR="00CE029B" w:rsidRDefault="00CE029B" w:rsidP="0027741F">
            <w:pPr>
              <w:spacing w:before="60" w:after="60" w:line="240" w:lineRule="auto"/>
              <w:jc w:val="center"/>
            </w:pPr>
          </w:p>
        </w:tc>
        <w:tc>
          <w:tcPr>
            <w:tcW w:w="422" w:type="pct"/>
            <w:vMerge/>
          </w:tcPr>
          <w:p w:rsidR="00CE029B" w:rsidRDefault="00CE029B" w:rsidP="0027741F">
            <w:pPr>
              <w:spacing w:before="60" w:after="60" w:line="240" w:lineRule="auto"/>
            </w:pPr>
          </w:p>
        </w:tc>
        <w:tc>
          <w:tcPr>
            <w:tcW w:w="1206" w:type="pct"/>
          </w:tcPr>
          <w:p w:rsidR="00CE029B" w:rsidRPr="0060392D" w:rsidRDefault="00141DD3" w:rsidP="0027741F">
            <w:pPr>
              <w:spacing w:before="60" w:after="60" w:line="240" w:lineRule="auto"/>
            </w:pPr>
            <w:r w:rsidRPr="00141DD3">
              <w:t>Słabiej rozwinięte</w:t>
            </w:r>
            <w:r>
              <w:t xml:space="preserve"> </w:t>
            </w:r>
          </w:p>
        </w:tc>
        <w:tc>
          <w:tcPr>
            <w:tcW w:w="1155" w:type="pct"/>
            <w:vMerge/>
          </w:tcPr>
          <w:p w:rsidR="00CE029B" w:rsidRPr="0060392D" w:rsidRDefault="00CE029B" w:rsidP="0027741F">
            <w:pPr>
              <w:spacing w:before="60" w:after="60" w:line="240" w:lineRule="auto"/>
            </w:pPr>
          </w:p>
        </w:tc>
        <w:tc>
          <w:tcPr>
            <w:tcW w:w="430" w:type="pct"/>
            <w:vMerge/>
          </w:tcPr>
          <w:p w:rsidR="00CE029B" w:rsidRPr="0060392D" w:rsidRDefault="00CE029B" w:rsidP="0027741F">
            <w:pPr>
              <w:spacing w:before="60" w:after="60" w:line="240" w:lineRule="auto"/>
            </w:pPr>
          </w:p>
        </w:tc>
        <w:tc>
          <w:tcPr>
            <w:tcW w:w="1012" w:type="pct"/>
          </w:tcPr>
          <w:p w:rsidR="00CE029B" w:rsidRPr="0060392D" w:rsidRDefault="006B4693" w:rsidP="006B4693">
            <w:pPr>
              <w:spacing w:before="60" w:after="60" w:line="240" w:lineRule="auto"/>
              <w:jc w:val="right"/>
            </w:pPr>
            <w:r>
              <w:t>1 435 576 471,0</w:t>
            </w:r>
            <w:r w:rsidR="00141DD3" w:rsidRPr="00141DD3">
              <w:t>0</w:t>
            </w:r>
          </w:p>
        </w:tc>
      </w:tr>
    </w:tbl>
    <w:p w:rsidR="00944A95" w:rsidRDefault="00DC49B7" w:rsidP="00944A95">
      <w:pPr>
        <w:pStyle w:val="Point0"/>
        <w:spacing w:line="240" w:lineRule="auto"/>
        <w:ind w:left="851" w:hanging="851"/>
      </w:pPr>
      <w:r w:rsidRPr="0060392D">
        <w:rPr>
          <w:b/>
          <w:bCs/>
          <w:vertAlign w:val="superscript"/>
        </w:rPr>
        <w:lastRenderedPageBreak/>
        <w:t>*</w:t>
      </w:r>
      <w:r w:rsidR="00944A95" w:rsidRPr="0060392D">
        <w:rPr>
          <w:b/>
          <w:bCs/>
          <w:vertAlign w:val="superscript"/>
        </w:rPr>
        <w:tab/>
      </w:r>
      <w:r w:rsidR="00944A95" w:rsidRPr="0060392D">
        <w:t>W przypadku wkładu</w:t>
      </w:r>
      <w:r w:rsidR="00076C1E" w:rsidRPr="0060392D">
        <w:t xml:space="preserve"> z </w:t>
      </w:r>
      <w:r w:rsidR="00944A95" w:rsidRPr="0060392D">
        <w:t>EFS+ na rzecz monitorowania kwestii równouprawnienia płci zastosowanie ma co</w:t>
      </w:r>
      <w:r w:rsidR="00076C1E" w:rsidRPr="0060392D">
        <w:t xml:space="preserve"> do </w:t>
      </w:r>
      <w:r w:rsidR="00944A95" w:rsidRPr="0060392D">
        <w:t>zasady współczynnik</w:t>
      </w:r>
      <w:r w:rsidR="00076C1E" w:rsidRPr="0060392D">
        <w:t xml:space="preserve"> w </w:t>
      </w:r>
      <w:r w:rsidR="00944A95" w:rsidRPr="0060392D">
        <w:t>wysokości 40 %. Współczynnik</w:t>
      </w:r>
      <w:r w:rsidR="00076C1E" w:rsidRPr="0060392D">
        <w:t xml:space="preserve"> w </w:t>
      </w:r>
      <w:r w:rsidR="00944A95" w:rsidRPr="0060392D">
        <w:t>wysokości 100 % ma zastosowanie</w:t>
      </w:r>
      <w:r w:rsidR="00076C1E" w:rsidRPr="0060392D">
        <w:t xml:space="preserve"> w </w:t>
      </w:r>
      <w:r w:rsidR="00944A95" w:rsidRPr="0060392D">
        <w:t>przypadku gdy państwo członkowskie zdecyduje się skorzystać</w:t>
      </w:r>
      <w:r w:rsidR="00076C1E" w:rsidRPr="0060392D">
        <w:t xml:space="preserve"> z </w:t>
      </w:r>
      <w:r w:rsidR="00944A95" w:rsidRPr="0060392D">
        <w:t>art. 6 rozporządzenia EFS+,</w:t>
      </w:r>
      <w:r w:rsidR="00E91FCE" w:rsidRPr="0060392D">
        <w:t xml:space="preserve"> a </w:t>
      </w:r>
      <w:r w:rsidR="00944A95" w:rsidRPr="0060392D">
        <w:t>także</w:t>
      </w:r>
      <w:r w:rsidR="00076C1E" w:rsidRPr="0060392D">
        <w:t xml:space="preserve"> w </w:t>
      </w:r>
      <w:r w:rsidR="00944A95" w:rsidRPr="0060392D">
        <w:t>przypadku działań dotyczących równouprawnienia płci</w:t>
      </w:r>
      <w:r w:rsidR="00076C1E" w:rsidRPr="0060392D">
        <w:t xml:space="preserve"> w </w:t>
      </w:r>
      <w:r w:rsidR="00944A95" w:rsidRPr="0060392D">
        <w:t>ramach poszczególnych programów.</w:t>
      </w:r>
    </w:p>
    <w:p w:rsidR="00E944B7" w:rsidRDefault="00E944B7" w:rsidP="007F1F82">
      <w:pPr>
        <w:pStyle w:val="Point0"/>
        <w:spacing w:line="240" w:lineRule="auto"/>
        <w:ind w:left="851" w:firstLine="0"/>
      </w:pPr>
    </w:p>
    <w:p w:rsidR="00EB74A8" w:rsidRDefault="00EB74A8" w:rsidP="00E944B7">
      <w:pPr>
        <w:sectPr w:rsidR="00EB74A8" w:rsidSect="00EB74A8">
          <w:pgSz w:w="16838" w:h="11906" w:orient="landscape"/>
          <w:pgMar w:top="1134" w:right="1134" w:bottom="1134" w:left="1134" w:header="567" w:footer="567" w:gutter="0"/>
          <w:cols w:space="708"/>
          <w:docGrid w:linePitch="326"/>
        </w:sectPr>
      </w:pPr>
    </w:p>
    <w:p w:rsidR="00E944B7" w:rsidRPr="00E944B7" w:rsidRDefault="00E944B7" w:rsidP="00E944B7">
      <w:r w:rsidRPr="00E944B7">
        <w:lastRenderedPageBreak/>
        <w:t>2.</w:t>
      </w:r>
      <w:r w:rsidRPr="00E944B7">
        <w:tab/>
        <w:t>Priorytety</w:t>
      </w:r>
    </w:p>
    <w:p w:rsidR="00E944B7" w:rsidRPr="00E944B7" w:rsidRDefault="00E944B7" w:rsidP="00E944B7">
      <w:r w:rsidRPr="00E944B7">
        <w:t>Podstawa prawna: art. 22 ust. 2 i art. 22 ust. 3 lit. c) rozporządzenia w sprawie wspólnych przepisów.</w:t>
      </w:r>
    </w:p>
    <w:p w:rsidR="00E944B7" w:rsidRPr="00E944B7" w:rsidRDefault="00E944B7" w:rsidP="00E944B7">
      <w:r w:rsidRPr="00E944B7">
        <w:t>2.1.</w:t>
      </w:r>
      <w:r w:rsidRPr="00E944B7">
        <w:tab/>
        <w:t>Priorytety inne niż pomoc techniczna</w:t>
      </w:r>
    </w:p>
    <w:p w:rsidR="00E944B7" w:rsidRDefault="00E944B7" w:rsidP="00E944B7">
      <w:r w:rsidRPr="00E944B7">
        <w:t>2.1.1.</w:t>
      </w:r>
      <w:r w:rsidRPr="00E944B7">
        <w:tab/>
        <w:t>Tytuł priorytetu [300] (należy powtórzyć dla każdego priorytetu)</w:t>
      </w:r>
    </w:p>
    <w:p w:rsidR="00E944B7" w:rsidRPr="00E944B7" w:rsidRDefault="00E944B7" w:rsidP="00521C57">
      <w:pPr>
        <w:pStyle w:val="Point0"/>
        <w:spacing w:line="240" w:lineRule="auto"/>
        <w:ind w:left="0" w:firstLine="0"/>
        <w:rPr>
          <w:b/>
        </w:rPr>
      </w:pPr>
      <w:r w:rsidRPr="00E944B7">
        <w:rPr>
          <w:b/>
        </w:rPr>
        <w:t>2</w:t>
      </w:r>
      <w:ins w:id="211" w:author="Lukasz Malecki" w:date="2021-10-08T10:01:00Z">
        <w:r w:rsidR="00E96302">
          <w:rPr>
            <w:b/>
          </w:rPr>
          <w:t>.</w:t>
        </w:r>
      </w:ins>
      <w:r w:rsidRPr="00E944B7">
        <w:rPr>
          <w:b/>
        </w:rPr>
        <w:t xml:space="preserve"> Priorytet “Środowisko sprzyjające innowacjom”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302A95">
              <w:fldChar w:fldCharType="separate"/>
            </w:r>
            <w:r w:rsidRPr="00E944B7">
              <w:fldChar w:fldCharType="end"/>
            </w:r>
            <w:r w:rsidRPr="00E944B7">
              <w:t xml:space="preserve"> Ten priorytet dotyczy zatrudnienia ludzi młodych</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302A95">
              <w:fldChar w:fldCharType="separate"/>
            </w:r>
            <w:r w:rsidRPr="00E944B7">
              <w:fldChar w:fldCharType="end"/>
            </w:r>
            <w:r w:rsidRPr="00E944B7">
              <w:t xml:space="preserve"> Ten priorytet dotyczy innowacyjnych działań społecznych</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302A95">
              <w:fldChar w:fldCharType="separate"/>
            </w:r>
            <w:r w:rsidRPr="00E944B7">
              <w:fldChar w:fldCharType="end"/>
            </w:r>
            <w:r w:rsidRPr="00E944B7">
              <w:t>Ten priorytet dotyczy wsparcia dla osób najbardziej potrzebujących w ramach celu szczegółowego określonego w art. 4 ust. 1 lit. m) rozporządzenia w sprawie EFS+</w:t>
            </w:r>
            <w:r w:rsidRPr="00E944B7">
              <w:rPr>
                <w:b/>
                <w:bCs/>
                <w:vertAlign w:val="superscript"/>
              </w:rPr>
              <w:t>*</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302A95">
              <w:fldChar w:fldCharType="separate"/>
            </w:r>
            <w:r w:rsidRPr="00E944B7">
              <w:fldChar w:fldCharType="end"/>
            </w:r>
            <w:r w:rsidRPr="00E944B7">
              <w:t xml:space="preserve"> Ten priorytet dotyczy wsparcia dla osób najbardziej potrzebujących w ramach celu szczegółowego określonego w art. 4 ust. 1 lit. l) rozporządzenia w sprawie EFS+</w:t>
            </w:r>
            <w:r w:rsidRPr="00E944B7">
              <w:rPr>
                <w:b/>
                <w:vertAlign w:val="superscript"/>
              </w:rPr>
              <w:footnoteReference w:id="25"/>
            </w:r>
          </w:p>
        </w:tc>
      </w:tr>
      <w:tr w:rsidR="00E944B7" w:rsidRPr="00E944B7" w:rsidTr="000F28D6">
        <w:tc>
          <w:tcPr>
            <w:tcW w:w="0" w:type="auto"/>
            <w:tcBorders>
              <w:top w:val="single" w:sz="4" w:space="0" w:color="auto"/>
              <w:left w:val="single" w:sz="4" w:space="0" w:color="auto"/>
              <w:bottom w:val="single" w:sz="4" w:space="0" w:color="auto"/>
              <w:right w:val="single" w:sz="4" w:space="0" w:color="auto"/>
            </w:tcBorders>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302A95">
              <w:fldChar w:fldCharType="separate"/>
            </w:r>
            <w:r w:rsidRPr="00E944B7">
              <w:fldChar w:fldCharType="end"/>
            </w:r>
            <w:r w:rsidRPr="00E944B7">
              <w:t xml:space="preserve"> Ten priorytet dotyczy celu szczegółowego w zakresie mobilności miejskiej określonego w art. 3 ust. 1 lit. b) </w:t>
            </w:r>
            <w:proofErr w:type="spellStart"/>
            <w:r w:rsidRPr="00E944B7">
              <w:t>ppkt</w:t>
            </w:r>
            <w:proofErr w:type="spellEnd"/>
            <w:r w:rsidRPr="00E944B7">
              <w:t xml:space="preserve"> (viii) rozporządzenia w sprawie EFRR i Funduszu Spójności</w:t>
            </w:r>
          </w:p>
        </w:tc>
      </w:tr>
      <w:tr w:rsidR="00E944B7" w:rsidRPr="00E944B7" w:rsidTr="000F28D6">
        <w:tc>
          <w:tcPr>
            <w:tcW w:w="0" w:type="auto"/>
            <w:tcBorders>
              <w:top w:val="single" w:sz="4" w:space="0" w:color="auto"/>
              <w:left w:val="single" w:sz="4" w:space="0" w:color="auto"/>
              <w:bottom w:val="single" w:sz="4" w:space="0" w:color="auto"/>
              <w:right w:val="single" w:sz="4" w:space="0" w:color="auto"/>
            </w:tcBorders>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302A95">
              <w:fldChar w:fldCharType="separate"/>
            </w:r>
            <w:r w:rsidRPr="00E944B7">
              <w:fldChar w:fldCharType="end"/>
            </w:r>
            <w:r w:rsidRPr="00E944B7">
              <w:t xml:space="preserve"> Ten priorytet dotyczy celu szczegółowego w zakresie łączności cyfrowej określonej w art. 3 ust. 1 lit. a) </w:t>
            </w:r>
            <w:proofErr w:type="spellStart"/>
            <w:r w:rsidRPr="00E944B7">
              <w:t>ppkt</w:t>
            </w:r>
            <w:proofErr w:type="spellEnd"/>
            <w:r w:rsidRPr="00E944B7">
              <w:t xml:space="preserve"> (v) rozporządzenia w sprawie EFRR i Funduszu Spójności</w:t>
            </w:r>
          </w:p>
        </w:tc>
      </w:tr>
    </w:tbl>
    <w:p w:rsidR="00E944B7" w:rsidRPr="00E944B7" w:rsidRDefault="00E944B7" w:rsidP="00E944B7">
      <w:r w:rsidRPr="00E944B7">
        <w:rPr>
          <w:b/>
          <w:bCs/>
          <w:vertAlign w:val="superscript"/>
        </w:rPr>
        <w:t>*</w:t>
      </w:r>
      <w:r w:rsidRPr="00E944B7">
        <w:tab/>
        <w:t>Jeżeli zaznaczone, przejść do sekcji 2.1.1.2.</w:t>
      </w:r>
    </w:p>
    <w:p w:rsidR="00E96BD3" w:rsidRDefault="007F1F82" w:rsidP="002B2CFA">
      <w:pPr>
        <w:pStyle w:val="Point0"/>
        <w:spacing w:line="240" w:lineRule="auto"/>
        <w:ind w:left="0" w:firstLine="0"/>
      </w:pPr>
      <w:r w:rsidRPr="007F1F82">
        <w:t>2.1.1.1.</w:t>
      </w:r>
      <w:r w:rsidRPr="007F1F82">
        <w:tab/>
        <w:t>Cel szczegółowy  (należy powtórzyć dla każdego wybranego celu szczegółowego, w przypadku priorytetów innych niż pomoc techniczna)</w:t>
      </w:r>
    </w:p>
    <w:p w:rsidR="00EB74A8" w:rsidRPr="00840FFE" w:rsidRDefault="00EB74A8" w:rsidP="002B2CFA">
      <w:pPr>
        <w:pStyle w:val="Point0"/>
        <w:spacing w:line="240" w:lineRule="auto"/>
        <w:ind w:left="0" w:firstLine="0"/>
        <w:rPr>
          <w:b/>
        </w:rPr>
      </w:pPr>
      <w:r w:rsidRPr="00840FFE">
        <w:rPr>
          <w:b/>
        </w:rPr>
        <w:t xml:space="preserve">Cel szczegółowy 1 (SO 1): </w:t>
      </w:r>
      <w:r w:rsidRPr="00840FFE">
        <w:rPr>
          <w:b/>
          <w:i/>
        </w:rPr>
        <w:t>rozwijanie i wzmacnianie zdolności badawczych i innowacyjnych oraz wykorzystywanie zaawansowanych technologii</w:t>
      </w:r>
      <w:r w:rsidRPr="00840FFE">
        <w:rPr>
          <w:b/>
        </w:rPr>
        <w:t>;</w:t>
      </w:r>
    </w:p>
    <w:p w:rsidR="008D2051" w:rsidRPr="00E944B7" w:rsidRDefault="008D2051" w:rsidP="008D2051">
      <w:pPr>
        <w:pStyle w:val="Text1"/>
        <w:ind w:left="0"/>
      </w:pPr>
      <w:r w:rsidRPr="00E944B7">
        <w:t>2.1.1.1.1.</w:t>
      </w:r>
      <w:r w:rsidRPr="00E944B7">
        <w:tab/>
        <w:t>Interwencje w ramach Funduszy</w:t>
      </w:r>
    </w:p>
    <w:p w:rsidR="008D2051" w:rsidRPr="00E944B7" w:rsidRDefault="008D2051" w:rsidP="008D2051">
      <w:pPr>
        <w:pStyle w:val="Text1"/>
        <w:ind w:left="851"/>
      </w:pPr>
      <w:r w:rsidRPr="00E944B7">
        <w:t xml:space="preserve">Podstawa prawna: art. 22 ust. 3 lit. d) </w:t>
      </w:r>
      <w:proofErr w:type="spellStart"/>
      <w:r w:rsidRPr="00E944B7">
        <w:t>ppkt</w:t>
      </w:r>
      <w:proofErr w:type="spellEnd"/>
      <w:r w:rsidRPr="00E944B7">
        <w:t xml:space="preserve"> (i), (iii), (iv), (v), (vi) i (vii) rozporządzenia w sprawie wspólnych przepisów.</w:t>
      </w:r>
    </w:p>
    <w:p w:rsidR="008D2051" w:rsidRPr="00E944B7" w:rsidRDefault="008D2051" w:rsidP="008D2051">
      <w:pPr>
        <w:pStyle w:val="Text1"/>
        <w:ind w:left="851"/>
      </w:pPr>
      <w:r w:rsidRPr="00E944B7">
        <w:lastRenderedPageBreak/>
        <w:t xml:space="preserve">Powiązane rodzaje działań – art. 22 ust. 3 lit. d) </w:t>
      </w:r>
      <w:proofErr w:type="spellStart"/>
      <w:r w:rsidRPr="00E944B7">
        <w:t>ppkt</w:t>
      </w:r>
      <w:proofErr w:type="spellEnd"/>
      <w:r w:rsidRPr="00E944B7">
        <w:t xml:space="preserve"> (i) rozporządzenia w sprawie wspólnych przepisów oraz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w:t>
            </w:r>
            <w:r w:rsidR="00E944B7">
              <w:t>8</w:t>
            </w:r>
            <w:r w:rsidR="002E2116">
              <w:t> </w:t>
            </w:r>
            <w:r w:rsidRPr="0060392D">
              <w:t>000]</w:t>
            </w:r>
          </w:p>
          <w:p w:rsidR="00A078FB" w:rsidRDefault="002E2116" w:rsidP="002E2116">
            <w:pPr>
              <w:tabs>
                <w:tab w:val="left" w:pos="3930"/>
              </w:tabs>
              <w:spacing w:line="240" w:lineRule="auto"/>
              <w:jc w:val="both"/>
            </w:pPr>
            <w:r>
              <w:t>Priorytet 2</w:t>
            </w:r>
            <w:ins w:id="212" w:author="Lukasz Malecki" w:date="2021-10-08T10:01:00Z">
              <w:r w:rsidR="00E96302">
                <w:t>.</w:t>
              </w:r>
            </w:ins>
            <w:r>
              <w:t xml:space="preserve"> w ramach SO 1 przyczynia się do realizacji zalecenia KE dotyczącego zwiększenia potencjału w zakresie badań i innowacji oraz wykorzystania zaawansowanych technologii, </w:t>
            </w:r>
            <w:r w:rsidR="00A078FB">
              <w:t xml:space="preserve">                      </w:t>
            </w:r>
            <w:r>
              <w:t xml:space="preserve">w synergii z innymi programami i inicjatywami UE, </w:t>
            </w:r>
            <w:r w:rsidR="00316632">
              <w:t xml:space="preserve">wskazanego </w:t>
            </w:r>
            <w:r>
              <w:t>w Aneksie D do Country Report Poland 2019.</w:t>
            </w:r>
            <w:r w:rsidR="00A078FB">
              <w:t xml:space="preserve"> </w:t>
            </w:r>
          </w:p>
          <w:p w:rsidR="002E2116" w:rsidRDefault="00316632" w:rsidP="00135639">
            <w:pPr>
              <w:tabs>
                <w:tab w:val="left" w:pos="3930"/>
              </w:tabs>
              <w:spacing w:after="240" w:line="240" w:lineRule="auto"/>
              <w:jc w:val="both"/>
            </w:pPr>
            <w:r>
              <w:t>Obszary wsparcia przewidziane w Priorytecie 2</w:t>
            </w:r>
            <w:ins w:id="213" w:author="Lukasz Malecki" w:date="2021-10-08T10:01:00Z">
              <w:r w:rsidR="00E96302">
                <w:t>.</w:t>
              </w:r>
            </w:ins>
            <w:r>
              <w:t xml:space="preserve"> w ramach CS1:</w:t>
            </w:r>
          </w:p>
          <w:p w:rsidR="002E2116" w:rsidRPr="00135639" w:rsidRDefault="002E2116" w:rsidP="00135639">
            <w:pPr>
              <w:pStyle w:val="Akapitzlist"/>
              <w:spacing w:after="240"/>
              <w:ind w:left="0"/>
              <w:contextualSpacing w:val="0"/>
              <w:rPr>
                <w:color w:val="0070C0"/>
              </w:rPr>
            </w:pPr>
            <w:r w:rsidRPr="00135639">
              <w:rPr>
                <w:b/>
                <w:color w:val="0070C0"/>
              </w:rPr>
              <w:t>Zwiększenie zdolności sektora nauki do współpracy</w:t>
            </w:r>
          </w:p>
          <w:p w:rsidR="002E2116" w:rsidRDefault="002E2116" w:rsidP="00135639">
            <w:pPr>
              <w:pStyle w:val="Akapitzlist"/>
              <w:spacing w:after="240"/>
              <w:ind w:left="0"/>
            </w:pPr>
            <w:del w:id="214" w:author="Natalia Zaluzna" w:date="2021-09-22T16:18:00Z">
              <w:r w:rsidDel="00816C2B">
                <w:delText xml:space="preserve">Wsparcie w tym obszarze ma na celu mobilizację osób i instytucji działających w sektorze nauki do współpracy – pomiędzy sektorami biznesu i nauki, pomiędzy instytucjami, a także z osobami </w:delText>
              </w:r>
              <w:r w:rsidR="00A078FB" w:rsidDel="00816C2B">
                <w:delText xml:space="preserve">                        </w:delText>
              </w:r>
              <w:r w:rsidDel="00816C2B">
                <w:delText>i instytucjami z różnych krajów</w:delText>
              </w:r>
            </w:del>
            <w:ins w:id="215" w:author="Natalia Zaluzna" w:date="2021-09-22T16:18:00Z">
              <w:r w:rsidR="00816C2B" w:rsidRPr="004E0927">
                <w:rPr>
                  <w:rFonts w:asciiTheme="minorHAnsi" w:hAnsiTheme="minorHAnsi" w:cstheme="minorHAnsi"/>
                  <w:sz w:val="20"/>
                  <w:szCs w:val="20"/>
                </w:rPr>
                <w:t xml:space="preserve"> </w:t>
              </w:r>
              <w:r w:rsidR="00816C2B" w:rsidRPr="00816C2B">
                <w:t>Wsparcie w tym obszarze ma na celu mobilizację osób i instytucji działających w sektorze nauki do współpracy z sektorem biznesu, a także z osobami i instytucjami z różnych krajów.</w:t>
              </w:r>
            </w:ins>
            <w:del w:id="216" w:author="Natalia Zaluzna" w:date="2021-09-22T16:18:00Z">
              <w:r w:rsidRPr="00816C2B" w:rsidDel="00816C2B">
                <w:delText>.</w:delText>
              </w:r>
            </w:del>
            <w:r>
              <w:t xml:space="preserve"> Przyczyni się ono tym samym do zwiększenia liczby komercjalizowanych wyników badań prowadzonych przez organizacje badawcze, a także do podnoszenia kompetencji zespołów naukowych w zakresie  transferu technologii i zarządzania innowacjami oraz mobilności kadr B+R. Cele te są realizowane w ramach następujących obszarów wsparcia:</w:t>
            </w:r>
          </w:p>
          <w:p w:rsidR="002E2116" w:rsidRDefault="002E2116" w:rsidP="002E2116">
            <w:pPr>
              <w:numPr>
                <w:ilvl w:val="0"/>
                <w:numId w:val="70"/>
              </w:numPr>
              <w:suppressAutoHyphens/>
              <w:autoSpaceDN w:val="0"/>
              <w:spacing w:before="0" w:after="200" w:line="240" w:lineRule="auto"/>
              <w:jc w:val="both"/>
              <w:rPr>
                <w:szCs w:val="24"/>
              </w:rPr>
            </w:pPr>
            <w:r>
              <w:rPr>
                <w:b/>
              </w:rPr>
              <w:t>Międzynarodowe Agendy Badawcze</w:t>
            </w:r>
            <w:r>
              <w:rPr>
                <w:szCs w:val="24"/>
              </w:rPr>
              <w:t xml:space="preserve"> </w:t>
            </w:r>
            <w:r>
              <w:t xml:space="preserve">– wsparcie w tym zakresie ma umożliwić powstanie </w:t>
            </w:r>
            <w:r w:rsidR="00A078FB">
              <w:t xml:space="preserve">                    </w:t>
            </w:r>
            <w:r>
              <w:rPr>
                <w:szCs w:val="24"/>
              </w:rPr>
              <w:t xml:space="preserve">i rozwój </w:t>
            </w:r>
            <w:r>
              <w:t xml:space="preserve">w Polsce wyspecjalizowanych, wiodących w skali światowej organizacji </w:t>
            </w:r>
            <w:r>
              <w:rPr>
                <w:szCs w:val="24"/>
              </w:rPr>
              <w:t xml:space="preserve">i zespołów (grup) </w:t>
            </w:r>
            <w:r>
              <w:t>badawczych</w:t>
            </w:r>
            <w:r>
              <w:rPr>
                <w:szCs w:val="24"/>
              </w:rPr>
              <w:t>, dysponujących odpowiednią masą krytyczną, współpracujących z partnerem zagranicznym specjalizującym się w ich dziedzinie, w oparciu o zidentyfikowany potencjał naukowy i kadrowy ośrodka w Polsce,</w:t>
            </w:r>
            <w:r>
              <w:t xml:space="preserve"> stosujących najlepsze światowe praktyki w zakresie: identyfikowania programów i tematów badawczych, polityki personalnej oraz zarządzania pracami B+R, a także komercjalizacji wyników prac B+R.</w:t>
            </w:r>
            <w:r>
              <w:rPr>
                <w:szCs w:val="24"/>
              </w:rPr>
              <w:t xml:space="preserve"> Wsparcie będzie systemowym instrumentem stabilizacji wspierania Centrów Doskonałości Naukowej w Polsce </w:t>
            </w:r>
            <w:r w:rsidR="00A078FB">
              <w:rPr>
                <w:szCs w:val="24"/>
              </w:rPr>
              <w:t xml:space="preserve">                               </w:t>
            </w:r>
            <w:r>
              <w:rPr>
                <w:szCs w:val="24"/>
              </w:rPr>
              <w:t xml:space="preserve">i kontynuowanym w kolejnych latach ze środków krajowych. Środki w ramach instrumentu będą </w:t>
            </w:r>
            <w:r w:rsidR="00F96281">
              <w:rPr>
                <w:szCs w:val="24"/>
              </w:rPr>
              <w:t xml:space="preserve">mogły stanowić </w:t>
            </w:r>
            <w:r>
              <w:rPr>
                <w:szCs w:val="24"/>
              </w:rPr>
              <w:t>krajow</w:t>
            </w:r>
            <w:r w:rsidR="00F96281">
              <w:rPr>
                <w:szCs w:val="24"/>
              </w:rPr>
              <w:t>e</w:t>
            </w:r>
            <w:r>
              <w:rPr>
                <w:szCs w:val="24"/>
              </w:rPr>
              <w:t xml:space="preserve"> współfinansowani</w:t>
            </w:r>
            <w:r w:rsidR="00F96281">
              <w:rPr>
                <w:szCs w:val="24"/>
              </w:rPr>
              <w:t>e</w:t>
            </w:r>
            <w:r>
              <w:rPr>
                <w:szCs w:val="24"/>
              </w:rPr>
              <w:t xml:space="preserve"> dla projektów wyłonionych w ramach konkursów Horyzontu Europa w obszarze „</w:t>
            </w:r>
            <w:proofErr w:type="spellStart"/>
            <w:r>
              <w:rPr>
                <w:szCs w:val="24"/>
              </w:rPr>
              <w:t>Widenning</w:t>
            </w:r>
            <w:proofErr w:type="spellEnd"/>
            <w:r>
              <w:rPr>
                <w:szCs w:val="24"/>
              </w:rPr>
              <w:t xml:space="preserve"> </w:t>
            </w:r>
            <w:proofErr w:type="spellStart"/>
            <w:r>
              <w:rPr>
                <w:szCs w:val="24"/>
              </w:rPr>
              <w:t>participation</w:t>
            </w:r>
            <w:proofErr w:type="spellEnd"/>
            <w:r>
              <w:rPr>
                <w:szCs w:val="24"/>
              </w:rPr>
              <w:t xml:space="preserve"> – </w:t>
            </w:r>
            <w:proofErr w:type="spellStart"/>
            <w:r>
              <w:rPr>
                <w:szCs w:val="24"/>
              </w:rPr>
              <w:t>Teaming</w:t>
            </w:r>
            <w:proofErr w:type="spellEnd"/>
            <w:r>
              <w:rPr>
                <w:szCs w:val="24"/>
              </w:rPr>
              <w:t xml:space="preserve"> for excellence (</w:t>
            </w:r>
            <w:proofErr w:type="spellStart"/>
            <w:r>
              <w:rPr>
                <w:szCs w:val="24"/>
              </w:rPr>
              <w:t>ToE</w:t>
            </w:r>
            <w:proofErr w:type="spellEnd"/>
            <w:r>
              <w:rPr>
                <w:szCs w:val="24"/>
              </w:rPr>
              <w:t xml:space="preserve">)” oraz </w:t>
            </w:r>
            <w:r w:rsidR="00F96281">
              <w:rPr>
                <w:szCs w:val="24"/>
              </w:rPr>
              <w:t xml:space="preserve">finansować </w:t>
            </w:r>
            <w:r w:rsidR="008307BE" w:rsidRPr="008307BE">
              <w:rPr>
                <w:szCs w:val="24"/>
              </w:rPr>
              <w:t>ewentualnie wybrane</w:t>
            </w:r>
            <w:r w:rsidR="008307BE" w:rsidRPr="006E4DD1">
              <w:rPr>
                <w:rFonts w:ascii="Arial" w:hAnsi="Arial" w:cs="Arial"/>
                <w:sz w:val="18"/>
                <w:szCs w:val="18"/>
              </w:rPr>
              <w:t xml:space="preserve"> </w:t>
            </w:r>
            <w:r>
              <w:rPr>
                <w:szCs w:val="24"/>
              </w:rPr>
              <w:t>projekt</w:t>
            </w:r>
            <w:r w:rsidR="00F96281">
              <w:rPr>
                <w:szCs w:val="24"/>
              </w:rPr>
              <w:t>y</w:t>
            </w:r>
            <w:r>
              <w:rPr>
                <w:szCs w:val="24"/>
              </w:rPr>
              <w:t xml:space="preserve"> otrzymując</w:t>
            </w:r>
            <w:r w:rsidR="00F96281">
              <w:rPr>
                <w:szCs w:val="24"/>
              </w:rPr>
              <w:t>e</w:t>
            </w:r>
            <w:r>
              <w:rPr>
                <w:szCs w:val="24"/>
              </w:rPr>
              <w:t xml:space="preserve"> certyfikat </w:t>
            </w:r>
            <w:proofErr w:type="spellStart"/>
            <w:r>
              <w:rPr>
                <w:szCs w:val="24"/>
              </w:rPr>
              <w:t>Seal</w:t>
            </w:r>
            <w:proofErr w:type="spellEnd"/>
            <w:r>
              <w:rPr>
                <w:szCs w:val="24"/>
              </w:rPr>
              <w:t xml:space="preserve"> of excellence </w:t>
            </w:r>
            <w:r w:rsidR="00A078FB">
              <w:rPr>
                <w:szCs w:val="24"/>
              </w:rPr>
              <w:t xml:space="preserve">                            </w:t>
            </w:r>
            <w:r>
              <w:rPr>
                <w:szCs w:val="24"/>
              </w:rPr>
              <w:t xml:space="preserve">w programie </w:t>
            </w:r>
            <w:proofErr w:type="spellStart"/>
            <w:r>
              <w:rPr>
                <w:szCs w:val="24"/>
              </w:rPr>
              <w:t>ToE</w:t>
            </w:r>
            <w:proofErr w:type="spellEnd"/>
            <w:r>
              <w:rPr>
                <w:szCs w:val="24"/>
              </w:rPr>
              <w:t>.</w:t>
            </w:r>
          </w:p>
          <w:p w:rsidR="002E2116" w:rsidRDefault="002E2116" w:rsidP="002E2116">
            <w:pPr>
              <w:numPr>
                <w:ilvl w:val="0"/>
                <w:numId w:val="70"/>
              </w:numPr>
              <w:suppressAutoHyphens/>
              <w:autoSpaceDN w:val="0"/>
              <w:spacing w:before="0" w:after="200" w:line="240" w:lineRule="auto"/>
              <w:jc w:val="both"/>
              <w:rPr>
                <w:szCs w:val="24"/>
              </w:rPr>
            </w:pPr>
            <w:r>
              <w:rPr>
                <w:b/>
              </w:rPr>
              <w:t xml:space="preserve">Projekty </w:t>
            </w:r>
            <w:proofErr w:type="spellStart"/>
            <w:r>
              <w:rPr>
                <w:b/>
              </w:rPr>
              <w:t>teamowe</w:t>
            </w:r>
            <w:proofErr w:type="spellEnd"/>
            <w:r>
              <w:t xml:space="preserve"> - </w:t>
            </w:r>
            <w:r>
              <w:rPr>
                <w:szCs w:val="24"/>
              </w:rPr>
              <w:t>wsparcie</w:t>
            </w:r>
            <w:r>
              <w:t xml:space="preserve"> zespołów badawczych </w:t>
            </w:r>
            <w:r>
              <w:rPr>
                <w:szCs w:val="24"/>
              </w:rPr>
              <w:t xml:space="preserve">prowadzonych przez naukowców z całego świata w Polsce, realizowanych </w:t>
            </w:r>
            <w:r>
              <w:t xml:space="preserve">w partnerstwie z laboratorium zagranicznym </w:t>
            </w:r>
            <w:r>
              <w:rPr>
                <w:szCs w:val="24"/>
              </w:rPr>
              <w:t xml:space="preserve">(powadzonym przez jednostki akademickie lub firmy) </w:t>
            </w:r>
            <w:r>
              <w:t>oraz przedsiębiorcą z Polski</w:t>
            </w:r>
            <w:r>
              <w:rPr>
                <w:szCs w:val="24"/>
              </w:rPr>
              <w:t>, polegające na dofinansowaniu badań naukowych oraz rozwoju zespołów badawczych. Celem instrumentu jest wzmocnienie poziomu doskonałości nauki uprawianej w Polsce oraz zwiększenie poziomu komercjalizacji wyników uzyskanych przez dofinansowane zespoły.</w:t>
            </w:r>
            <w:r>
              <w:t xml:space="preserve"> </w:t>
            </w:r>
            <w:r>
              <w:rPr>
                <w:szCs w:val="24"/>
              </w:rPr>
              <w:t xml:space="preserve">W projektach konsorcjalnych możliwy jest udział zespołu pracującego za granicą w zakresie niezbędnym do zrealizowania projektu. </w:t>
            </w:r>
          </w:p>
          <w:p w:rsidR="002E2116" w:rsidRDefault="002E2116" w:rsidP="002E2116">
            <w:pPr>
              <w:numPr>
                <w:ilvl w:val="0"/>
                <w:numId w:val="70"/>
              </w:numPr>
              <w:suppressAutoHyphens/>
              <w:autoSpaceDN w:val="0"/>
              <w:spacing w:before="0" w:after="200" w:line="240" w:lineRule="auto"/>
              <w:jc w:val="both"/>
              <w:rPr>
                <w:szCs w:val="24"/>
              </w:rPr>
            </w:pPr>
            <w:r>
              <w:rPr>
                <w:b/>
              </w:rPr>
              <w:t xml:space="preserve">Współpraca najlepszych zespołów badawczych w </w:t>
            </w:r>
            <w:r>
              <w:rPr>
                <w:b/>
                <w:szCs w:val="24"/>
              </w:rPr>
              <w:t xml:space="preserve">formie konsorcjów w </w:t>
            </w:r>
            <w:r>
              <w:rPr>
                <w:b/>
              </w:rPr>
              <w:t>wybranych obszarach strategicznych</w:t>
            </w:r>
            <w:r>
              <w:t xml:space="preserve"> </w:t>
            </w:r>
            <w:r>
              <w:rPr>
                <w:szCs w:val="24"/>
              </w:rPr>
              <w:t xml:space="preserve">– wsparcie udzielane będzie na realizację agend badawczych oraz rozwój zespołów naukowych we wskazanych na podstawie wyzwań społecznych </w:t>
            </w:r>
            <w:r w:rsidR="00A078FB">
              <w:rPr>
                <w:szCs w:val="24"/>
              </w:rPr>
              <w:t xml:space="preserve">                                  </w:t>
            </w:r>
            <w:r>
              <w:rPr>
                <w:szCs w:val="24"/>
              </w:rPr>
              <w:t>i gospodarczych</w:t>
            </w:r>
            <w:r>
              <w:t xml:space="preserve"> obszarach</w:t>
            </w:r>
            <w:r>
              <w:rPr>
                <w:szCs w:val="24"/>
              </w:rPr>
              <w:t xml:space="preserve"> strategicznych. </w:t>
            </w:r>
            <w:r w:rsidR="00F96281">
              <w:rPr>
                <w:szCs w:val="24"/>
              </w:rPr>
              <w:t xml:space="preserve">Przewidziany jest także </w:t>
            </w:r>
            <w:r>
              <w:rPr>
                <w:szCs w:val="24"/>
              </w:rPr>
              <w:t>mentoring</w:t>
            </w:r>
            <w:r w:rsidR="008307BE">
              <w:rPr>
                <w:szCs w:val="24"/>
              </w:rPr>
              <w:t xml:space="preserve"> i wsparcie szkoleniowe</w:t>
            </w:r>
            <w:r>
              <w:rPr>
                <w:szCs w:val="24"/>
              </w:rPr>
              <w:t xml:space="preserve"> związan</w:t>
            </w:r>
            <w:r w:rsidR="008307BE">
              <w:rPr>
                <w:szCs w:val="24"/>
              </w:rPr>
              <w:t>e</w:t>
            </w:r>
            <w:r>
              <w:rPr>
                <w:szCs w:val="24"/>
              </w:rPr>
              <w:t xml:space="preserve"> z kwestiami zarz</w:t>
            </w:r>
            <w:r w:rsidR="008307BE">
              <w:rPr>
                <w:szCs w:val="24"/>
              </w:rPr>
              <w:t>ą</w:t>
            </w:r>
            <w:r>
              <w:rPr>
                <w:szCs w:val="24"/>
              </w:rPr>
              <w:t xml:space="preserve">dzania własnością intelektualną, komercjalizacją wyników prac B+R oraz budowania relacji z partnerami biznesowymi, w tym potencjalnymi </w:t>
            </w:r>
            <w:r>
              <w:rPr>
                <w:szCs w:val="24"/>
              </w:rPr>
              <w:lastRenderedPageBreak/>
              <w:t>inwestorami.</w:t>
            </w:r>
          </w:p>
          <w:p w:rsidR="002E2116" w:rsidRDefault="002E2116" w:rsidP="002E2116">
            <w:pPr>
              <w:spacing w:before="0" w:after="200" w:line="240" w:lineRule="auto"/>
              <w:ind w:left="360"/>
              <w:jc w:val="both"/>
              <w:rPr>
                <w:szCs w:val="24"/>
              </w:rPr>
            </w:pPr>
            <w:r>
              <w:t>Możliwym komponentem powyższych działań jest wsparcie</w:t>
            </w:r>
            <w:r>
              <w:rPr>
                <w:b/>
              </w:rPr>
              <w:t xml:space="preserve"> międzynarodowych projektów doktoranckich o znaczeniu aplikacyjnym, </w:t>
            </w:r>
            <w:r>
              <w:t>tj.</w:t>
            </w:r>
            <w:r>
              <w:rPr>
                <w:b/>
              </w:rPr>
              <w:t xml:space="preserve"> </w:t>
            </w:r>
            <w:r>
              <w:t>wspieranie</w:t>
            </w:r>
            <w:r>
              <w:rPr>
                <w:b/>
              </w:rPr>
              <w:t xml:space="preserve"> </w:t>
            </w:r>
            <w:r>
              <w:t>internacjonalizacji studiów doktoranckich i podnoszenie poziomu szkół doktorskich w Polsce poprzez współpracę ze szkołami doktorskimi za granicą oraz z biznesem.</w:t>
            </w:r>
          </w:p>
          <w:p w:rsidR="002E2116" w:rsidRDefault="002E2116" w:rsidP="002E2116">
            <w:pPr>
              <w:numPr>
                <w:ilvl w:val="0"/>
                <w:numId w:val="71"/>
              </w:numPr>
              <w:autoSpaceDE w:val="0"/>
              <w:autoSpaceDN w:val="0"/>
              <w:spacing w:before="0" w:after="0" w:line="240" w:lineRule="auto"/>
              <w:jc w:val="both"/>
              <w:rPr>
                <w:rFonts w:eastAsia="Times New Roman"/>
                <w:iCs/>
                <w:szCs w:val="24"/>
              </w:rPr>
            </w:pPr>
            <w:r>
              <w:rPr>
                <w:b/>
              </w:rPr>
              <w:t>Wsparcie infrastruktury organizacji badawczych, przeznaczonej do realizacji prac badawczych</w:t>
            </w:r>
            <w:r>
              <w:t xml:space="preserve"> </w:t>
            </w:r>
            <w:r>
              <w:rPr>
                <w:b/>
              </w:rPr>
              <w:t>na rzecz gospodarki</w:t>
            </w:r>
            <w:r>
              <w:t xml:space="preserve"> - finansowanie kosztów zakupu lub wytworzenia infrastruktury wykorzystywanej do realizacji agendy badawczej wpisującej się w KIS. Wsparcie będzie dotyczyło infrastruktury badawczej projektów znajdujących się na Polskiej Mapie Infrastruktury Badawczej oraz infrastruktury technologicznej Centrów Kompetencji, które będą tworzone </w:t>
            </w:r>
            <w:r w:rsidR="00D33523">
              <w:t xml:space="preserve">w szczególności </w:t>
            </w:r>
            <w:r>
              <w:t>przez Instytuty Sieci Badawczej Łukasiewicz lub Centrum Łukasiewicz, przy udziale organizacji badawczych spoza Sieci Badawczej Łukasiewicz oraz przedsiębiorców jako konsorcjantów w projekcie.  Oba instrumenty wsparcia infrastruktury publicznej są do siebie komplementarne</w:t>
            </w:r>
            <w:r w:rsidR="00400E20">
              <w:t xml:space="preserve">. </w:t>
            </w:r>
            <w:r>
              <w:t xml:space="preserve">Obowiązkowy element projektów w obu instrumentach  stanowi rozwój kompetencji kadry naukowo-badawczej w zakresie m.in. komercjalizacji wyników prac B+R, transferu technologii i zarządzania innowacjami.  </w:t>
            </w:r>
          </w:p>
          <w:p w:rsidR="002E2116" w:rsidRDefault="002E2116" w:rsidP="002E2116">
            <w:pPr>
              <w:autoSpaceDE w:val="0"/>
              <w:spacing w:before="0" w:after="0" w:line="240" w:lineRule="auto"/>
              <w:ind w:left="360"/>
              <w:jc w:val="both"/>
              <w:rPr>
                <w:rFonts w:eastAsia="Times New Roman"/>
                <w:iCs/>
                <w:szCs w:val="24"/>
              </w:rPr>
            </w:pPr>
            <w:r>
              <w:t xml:space="preserve">Możliwą  formą działań w ramach Centrum Kompetencji jest również </w:t>
            </w:r>
            <w:r>
              <w:rPr>
                <w:rFonts w:eastAsia="Times New Roman"/>
                <w:iCs/>
                <w:szCs w:val="24"/>
              </w:rPr>
              <w:t xml:space="preserve">tworzenie </w:t>
            </w:r>
            <w:r>
              <w:rPr>
                <w:rFonts w:eastAsia="Times New Roman"/>
                <w:b/>
                <w:iCs/>
                <w:szCs w:val="24"/>
              </w:rPr>
              <w:t xml:space="preserve">sieci „fabryk uczących” (learning </w:t>
            </w:r>
            <w:proofErr w:type="spellStart"/>
            <w:r>
              <w:rPr>
                <w:rFonts w:eastAsia="Times New Roman"/>
                <w:b/>
                <w:iCs/>
                <w:szCs w:val="24"/>
              </w:rPr>
              <w:t>factory</w:t>
            </w:r>
            <w:proofErr w:type="spellEnd"/>
            <w:r>
              <w:rPr>
                <w:rFonts w:eastAsia="Times New Roman"/>
                <w:b/>
                <w:iCs/>
                <w:szCs w:val="24"/>
              </w:rPr>
              <w:t>),</w:t>
            </w:r>
            <w:r>
              <w:rPr>
                <w:rFonts w:eastAsia="Times New Roman"/>
                <w:iCs/>
                <w:szCs w:val="24"/>
              </w:rPr>
              <w:t xml:space="preserve"> które umożliwiają szkolenie w realistycznych środowiskach produkcyjnych, modyfikując proces uczenia się i przybliżając go do praktyki przemysłowej oraz wykorzystują praktykę przemysłową poprzez przyjęcie nowych umiejętności produkcyjnych, wiedzy i technologii. </w:t>
            </w:r>
          </w:p>
          <w:p w:rsidR="002E2116" w:rsidRDefault="002E2116" w:rsidP="002E2116">
            <w:pPr>
              <w:autoSpaceDE w:val="0"/>
              <w:spacing w:before="0" w:after="0" w:line="240" w:lineRule="auto"/>
              <w:ind w:left="360"/>
              <w:jc w:val="both"/>
              <w:rPr>
                <w:rFonts w:eastAsia="Times New Roman"/>
                <w:iCs/>
                <w:szCs w:val="24"/>
              </w:rPr>
            </w:pPr>
          </w:p>
          <w:p w:rsidR="002E2116" w:rsidRPr="00135639" w:rsidRDefault="002E2116" w:rsidP="00135639">
            <w:pPr>
              <w:pStyle w:val="Akapitzlist"/>
              <w:spacing w:after="240"/>
              <w:ind w:left="0"/>
              <w:contextualSpacing w:val="0"/>
              <w:rPr>
                <w:rFonts w:eastAsia="Calibri"/>
                <w:b/>
                <w:color w:val="0070C0"/>
                <w:szCs w:val="22"/>
              </w:rPr>
            </w:pPr>
            <w:r w:rsidRPr="00135639">
              <w:rPr>
                <w:b/>
                <w:color w:val="0070C0"/>
              </w:rPr>
              <w:t>Wsparcie inicjatyw wyselekcjonowanych na poziomie Unii Europejskiej</w:t>
            </w:r>
          </w:p>
          <w:p w:rsidR="002E2116" w:rsidRDefault="002E2116" w:rsidP="002E2116">
            <w:pPr>
              <w:pStyle w:val="Akapitzlist"/>
              <w:ind w:left="0"/>
              <w:rPr>
                <w:rFonts w:ascii="Calibri" w:hAnsi="Calibri"/>
                <w:sz w:val="22"/>
              </w:rPr>
            </w:pPr>
            <w:r>
              <w:t xml:space="preserve">Wsparcie w tym obszarze będzie miało na celu sfinansowanie najlepszych projektów </w:t>
            </w:r>
            <w:r w:rsidR="00A078FB">
              <w:t xml:space="preserve">                                 </w:t>
            </w:r>
            <w:r>
              <w:t>z komponentem B+R, które zostały pozytywnie zweryfikowane w ramach naborów przeprowadzonych z poziomu UE, dzięki czemu projekty mające potencjał w tworzeniu innowacji będą mieć szansę wdrożenia na rynku. W tym celu możliwe będzie:</w:t>
            </w:r>
          </w:p>
          <w:p w:rsidR="002E2116" w:rsidRDefault="002E2116" w:rsidP="002E2116">
            <w:pPr>
              <w:numPr>
                <w:ilvl w:val="0"/>
                <w:numId w:val="70"/>
              </w:numPr>
              <w:suppressAutoHyphens/>
              <w:autoSpaceDN w:val="0"/>
              <w:spacing w:line="240" w:lineRule="auto"/>
              <w:jc w:val="both"/>
            </w:pPr>
            <w:r>
              <w:rPr>
                <w:b/>
              </w:rPr>
              <w:t>Finansowanie projektów przedsiębiorstw, które otrzymały</w:t>
            </w:r>
            <w:r>
              <w:t xml:space="preserve"> </w:t>
            </w:r>
            <w:r>
              <w:rPr>
                <w:b/>
              </w:rPr>
              <w:t xml:space="preserve">certyfikat </w:t>
            </w:r>
            <w:proofErr w:type="spellStart"/>
            <w:r>
              <w:rPr>
                <w:b/>
              </w:rPr>
              <w:t>Seal</w:t>
            </w:r>
            <w:proofErr w:type="spellEnd"/>
            <w:r>
              <w:rPr>
                <w:b/>
              </w:rPr>
              <w:t xml:space="preserve"> of Excellence</w:t>
            </w:r>
            <w:r>
              <w:t xml:space="preserve"> </w:t>
            </w:r>
            <w:r w:rsidR="00A078FB">
              <w:t xml:space="preserve">                    </w:t>
            </w:r>
            <w:r>
              <w:t xml:space="preserve">z Programu Horyzont Europa </w:t>
            </w:r>
            <w:r>
              <w:rPr>
                <w:szCs w:val="24"/>
              </w:rPr>
              <w:t>lub innych programów Unii Europejskiej</w:t>
            </w:r>
            <w:r>
              <w:t xml:space="preserve">. Projekty takie, zgodnie </w:t>
            </w:r>
            <w:r w:rsidR="00A078FB">
              <w:t xml:space="preserve">              </w:t>
            </w:r>
            <w:r>
              <w:t>z art. 7</w:t>
            </w:r>
            <w:r w:rsidR="005852FC">
              <w:t xml:space="preserve">3 </w:t>
            </w:r>
            <w:r>
              <w:t>(</w:t>
            </w:r>
            <w:r w:rsidR="005852FC">
              <w:t>4</w:t>
            </w:r>
            <w:r>
              <w:t xml:space="preserve">)  CPR mogą otrzymać dofinansowanie bezpośrednio, bez konieczności weryfikacji spełnienia warunków, które zostały już ocenione przez KE. </w:t>
            </w:r>
          </w:p>
          <w:p w:rsidR="002E2116" w:rsidRDefault="002E2116" w:rsidP="002E2116">
            <w:pPr>
              <w:pStyle w:val="Akapitzlist"/>
              <w:numPr>
                <w:ilvl w:val="0"/>
                <w:numId w:val="70"/>
              </w:numPr>
              <w:autoSpaceDN w:val="0"/>
              <w:spacing w:after="200"/>
              <w:contextualSpacing w:val="0"/>
            </w:pPr>
            <w:r>
              <w:rPr>
                <w:b/>
              </w:rPr>
              <w:t xml:space="preserve">Wsparcie projektów IPCEI - </w:t>
            </w:r>
            <w:r>
              <w:t xml:space="preserve">finansowanie projektów polskich przedsiębiorstw uczestniczących w realizacji Ważnych Projektów Stanowiących Przedmiot Wspólnego Europejskiego Zainteresowania (tzw. projektów IPCEI) </w:t>
            </w:r>
            <w:r>
              <w:rPr>
                <w:b/>
              </w:rPr>
              <w:t>zgodnie z art. 107 ust. 3 lit. (b) Traktatu o Funkcjonowaniu Unii Europejskiej (TFUE),</w:t>
            </w:r>
            <w:r>
              <w:t xml:space="preserve"> projekty IPCEI posiadają wyraźnie innowacyjny charakter w świetle najnowszych osiągnieć w danym sektorze.</w:t>
            </w:r>
          </w:p>
          <w:p w:rsidR="002E2116" w:rsidRPr="00556A04" w:rsidRDefault="002E2116" w:rsidP="002E2116">
            <w:pPr>
              <w:numPr>
                <w:ilvl w:val="0"/>
                <w:numId w:val="70"/>
              </w:numPr>
              <w:autoSpaceDE w:val="0"/>
              <w:autoSpaceDN w:val="0"/>
              <w:spacing w:before="0" w:after="200" w:line="240" w:lineRule="auto"/>
              <w:jc w:val="both"/>
              <w:rPr>
                <w:ins w:id="217" w:author="Marta Mioduszewska" w:date="2021-09-22T20:07:00Z"/>
              </w:rPr>
            </w:pPr>
            <w:r>
              <w:rPr>
                <w:b/>
              </w:rPr>
              <w:t>Finansowanie wkładu krajowego</w:t>
            </w:r>
            <w:r>
              <w:rPr>
                <w:szCs w:val="24"/>
              </w:rPr>
              <w:t xml:space="preserve"> </w:t>
            </w:r>
            <w:r>
              <w:rPr>
                <w:iCs/>
                <w:szCs w:val="24"/>
              </w:rPr>
              <w:t xml:space="preserve">w konkursach na projekty badawczo-rozwojowe realizowane przez organizacje badawcze i przedsiębiorców </w:t>
            </w:r>
            <w:r>
              <w:t xml:space="preserve">w partnerstwach międzynarodowych </w:t>
            </w:r>
            <w:r w:rsidR="00A078FB">
              <w:t xml:space="preserve">                          </w:t>
            </w:r>
            <w:r>
              <w:t xml:space="preserve">np. w programie Horyzont Europa, gdzie wkład z EFRR stanowiłby wkład krajowy, zgodnie z art. </w:t>
            </w:r>
            <w:r w:rsidR="00C23F6D">
              <w:t>10</w:t>
            </w:r>
            <w:r>
              <w:t xml:space="preserve"> (</w:t>
            </w:r>
            <w:proofErr w:type="spellStart"/>
            <w:r>
              <w:t>rozp</w:t>
            </w:r>
            <w:proofErr w:type="spellEnd"/>
            <w:r>
              <w:t>. ustanawiającego Horyzont Europa) oraz art. 7</w:t>
            </w:r>
            <w:r w:rsidR="005852FC">
              <w:t>3</w:t>
            </w:r>
            <w:r>
              <w:t xml:space="preserve"> (</w:t>
            </w:r>
            <w:r w:rsidR="005852FC">
              <w:t>4</w:t>
            </w:r>
            <w:r>
              <w:t>)  CPR</w:t>
            </w:r>
            <w:r>
              <w:rPr>
                <w:szCs w:val="24"/>
              </w:rPr>
              <w:t xml:space="preserve">.  </w:t>
            </w:r>
            <w:r>
              <w:t>Projekty takie, zgodnie z art. 7</w:t>
            </w:r>
            <w:r w:rsidR="005852FC">
              <w:t>3</w:t>
            </w:r>
            <w:r>
              <w:t>(</w:t>
            </w:r>
            <w:r w:rsidR="005852FC">
              <w:t>4</w:t>
            </w:r>
            <w:r>
              <w:t xml:space="preserve">) CPR mogą otrzymać dofinansowanie bezpośrednio, bez konieczności weryfikacji spełnienia warunków, które zostały już ocenione przez KE w ramach Programu HE. </w:t>
            </w:r>
            <w:r>
              <w:rPr>
                <w:rFonts w:eastAsia="Times New Roman"/>
                <w:i/>
                <w:iCs/>
                <w:szCs w:val="24"/>
              </w:rPr>
              <w:t>(</w:t>
            </w:r>
            <w:r w:rsidR="00A078FB">
              <w:rPr>
                <w:rFonts w:eastAsia="Times New Roman"/>
                <w:i/>
                <w:iCs/>
                <w:szCs w:val="24"/>
              </w:rPr>
              <w:t>R</w:t>
            </w:r>
            <w:r>
              <w:rPr>
                <w:rFonts w:eastAsia="Times New Roman"/>
                <w:i/>
                <w:iCs/>
                <w:szCs w:val="24"/>
              </w:rPr>
              <w:t>ealizacja uzależniona od możliwości finasowania na zasadach maksymalnie uproszczonych jak w HE).</w:t>
            </w:r>
          </w:p>
          <w:p w:rsidR="00556A04" w:rsidRDefault="00556A04" w:rsidP="00556A04">
            <w:pPr>
              <w:autoSpaceDE w:val="0"/>
              <w:autoSpaceDN w:val="0"/>
              <w:spacing w:before="0" w:after="200" w:line="240" w:lineRule="auto"/>
              <w:jc w:val="both"/>
              <w:rPr>
                <w:ins w:id="218" w:author="Marta Mioduszewska" w:date="2021-09-22T20:07:00Z"/>
              </w:rPr>
            </w:pPr>
          </w:p>
          <w:p w:rsidR="00556A04" w:rsidRPr="00556A04" w:rsidRDefault="00556A04" w:rsidP="00556A04">
            <w:pPr>
              <w:autoSpaceDE w:val="0"/>
              <w:autoSpaceDN w:val="0"/>
              <w:spacing w:before="0" w:after="200" w:line="240" w:lineRule="auto"/>
              <w:jc w:val="both"/>
              <w:rPr>
                <w:ins w:id="219" w:author="Marta Mioduszewska" w:date="2021-09-22T20:07:00Z"/>
              </w:rPr>
            </w:pPr>
          </w:p>
          <w:p w:rsidR="00556A04" w:rsidRDefault="00556A04" w:rsidP="00556A04">
            <w:pPr>
              <w:numPr>
                <w:ilvl w:val="0"/>
                <w:numId w:val="70"/>
              </w:numPr>
              <w:autoSpaceDE w:val="0"/>
              <w:autoSpaceDN w:val="0"/>
              <w:spacing w:before="0" w:after="200" w:line="240" w:lineRule="auto"/>
              <w:jc w:val="both"/>
            </w:pPr>
            <w:ins w:id="220" w:author="Marta Mioduszewska" w:date="2021-09-22T20:07:00Z">
              <w:r w:rsidRPr="00556A04">
                <w:lastRenderedPageBreak/>
                <w:t>Finansowanie wkładu krajowego w konkursach na centra testów i eksperymentowania sztucznej inteligencji (TEF AI) tworzone przez sieci organizacji badawczych i przedsiębiorców w możliwych partnerstwach międzynarodowych.</w:t>
              </w:r>
            </w:ins>
          </w:p>
          <w:p w:rsidR="002E2116" w:rsidRDefault="002E2116" w:rsidP="002E2116">
            <w:pPr>
              <w:numPr>
                <w:ilvl w:val="0"/>
                <w:numId w:val="70"/>
              </w:numPr>
              <w:autoSpaceDE w:val="0"/>
              <w:autoSpaceDN w:val="0"/>
              <w:spacing w:before="0" w:after="200" w:line="240" w:lineRule="auto"/>
              <w:jc w:val="both"/>
            </w:pPr>
            <w:r>
              <w:rPr>
                <w:b/>
              </w:rPr>
              <w:t xml:space="preserve">Finansowanie projektów realizowanych przez polskich partnerów w  obszarach krajowych inteligentnych specjalizacji m.in. w ramach partnerstw ponadnarodowych S3 z regionami i krajami UE i spoza UE  lub w </w:t>
            </w:r>
            <w:r w:rsidR="00D33523">
              <w:rPr>
                <w:b/>
              </w:rPr>
              <w:t xml:space="preserve">ramach współpracy w grupie V4+ </w:t>
            </w:r>
            <w:r>
              <w:t xml:space="preserve">np. projektów pilotażowych, demonstracyjnych uzgodnionych w ramach partnerstw i wpisujących się europejskie/globalne łańcuchy wartości. </w:t>
            </w:r>
          </w:p>
          <w:p w:rsidR="002E2116" w:rsidRPr="00135639" w:rsidRDefault="002E2116" w:rsidP="002E2116">
            <w:pPr>
              <w:spacing w:line="240" w:lineRule="auto"/>
              <w:jc w:val="both"/>
              <w:rPr>
                <w:b/>
                <w:color w:val="0070C0"/>
              </w:rPr>
            </w:pPr>
            <w:r w:rsidRPr="00135639">
              <w:rPr>
                <w:b/>
                <w:color w:val="0070C0"/>
              </w:rPr>
              <w:t>Alternatywne metody finansowania i reali</w:t>
            </w:r>
            <w:r w:rsidR="00135639">
              <w:rPr>
                <w:b/>
                <w:color w:val="0070C0"/>
              </w:rPr>
              <w:t>zacji prac badawczo-rozwojowych</w:t>
            </w:r>
          </w:p>
          <w:p w:rsidR="002E2116" w:rsidRDefault="002E2116" w:rsidP="002E2116">
            <w:pPr>
              <w:spacing w:line="240" w:lineRule="auto"/>
              <w:jc w:val="both"/>
            </w:pPr>
            <w:r>
              <w:t xml:space="preserve">W Programie przewidziano </w:t>
            </w:r>
            <w:r w:rsidR="00F96281">
              <w:t xml:space="preserve">następujące możliwości </w:t>
            </w:r>
            <w:r>
              <w:t>testowania i realizacji metod finansowania prac badawczo-rozwojowych stanowiących alternatywę w st</w:t>
            </w:r>
            <w:r w:rsidR="00D33523">
              <w:t xml:space="preserve">osunku do podstawowego sposobu </w:t>
            </w:r>
            <w:r>
              <w:t>finansowania – dotacji dla przedsiębiorców na realizację własnych projektów</w:t>
            </w:r>
            <w:r w:rsidR="00F96281">
              <w:t>:</w:t>
            </w:r>
            <w:r>
              <w:t xml:space="preserve"> </w:t>
            </w:r>
          </w:p>
          <w:p w:rsidR="002E2116" w:rsidRDefault="002E2116" w:rsidP="002E2116">
            <w:pPr>
              <w:numPr>
                <w:ilvl w:val="0"/>
                <w:numId w:val="70"/>
              </w:numPr>
              <w:autoSpaceDN w:val="0"/>
              <w:spacing w:before="0" w:after="200" w:line="240" w:lineRule="auto"/>
              <w:jc w:val="both"/>
            </w:pPr>
            <w:r>
              <w:rPr>
                <w:b/>
              </w:rPr>
              <w:t>Wspólne przedsięwzięcia</w:t>
            </w:r>
            <w:r>
              <w:t xml:space="preserve"> </w:t>
            </w:r>
            <w:r>
              <w:rPr>
                <w:b/>
              </w:rPr>
              <w:t>badawcze</w:t>
            </w:r>
            <w:r>
              <w:t xml:space="preserve"> </w:t>
            </w:r>
            <w:r w:rsidR="00FC62AC">
              <w:t>–</w:t>
            </w:r>
            <w:r>
              <w:t xml:space="preserve"> </w:t>
            </w:r>
            <w:r w:rsidR="00FC62AC">
              <w:t xml:space="preserve">finansowanie projektów B+R w ramach </w:t>
            </w:r>
            <w:r>
              <w:t>agend badawcz</w:t>
            </w:r>
            <w:r w:rsidR="00FC62AC">
              <w:t>ych</w:t>
            </w:r>
            <w:r>
              <w:t xml:space="preserve"> przygotowan</w:t>
            </w:r>
            <w:r w:rsidR="00FC62AC">
              <w:t>ych</w:t>
            </w:r>
            <w:r>
              <w:t xml:space="preserve"> i finansowan</w:t>
            </w:r>
            <w:r w:rsidR="00FC62AC">
              <w:t>ych</w:t>
            </w:r>
            <w:r>
              <w:t xml:space="preserve"> wspólnie z partnerami (podmioty publiczne, prywatne, samorządy itp.). W przypadku samorządów województw, możliwe jest wcześniejsze skorzystanie przez chętne regiony z coachingu w ramach projektu </w:t>
            </w:r>
            <w:proofErr w:type="spellStart"/>
            <w:r>
              <w:t>Innoregiolab</w:t>
            </w:r>
            <w:proofErr w:type="spellEnd"/>
            <w:r>
              <w:t xml:space="preserve"> (wspieranego w SO4 w 2</w:t>
            </w:r>
            <w:ins w:id="221" w:author="Lukasz Malecki" w:date="2021-10-08T10:50:00Z">
              <w:r w:rsidR="001E0860">
                <w:t>.</w:t>
              </w:r>
            </w:ins>
            <w:r>
              <w:t xml:space="preserve"> </w:t>
            </w:r>
            <w:ins w:id="222" w:author="Lukasz Malecki" w:date="2021-10-12T10:01:00Z">
              <w:r w:rsidR="00AF6BB5">
                <w:t>P</w:t>
              </w:r>
            </w:ins>
            <w:del w:id="223" w:author="Lukasz Malecki" w:date="2021-10-12T10:01:00Z">
              <w:r w:rsidDel="00AF6BB5">
                <w:delText>p</w:delText>
              </w:r>
            </w:del>
            <w:r>
              <w:t xml:space="preserve">riorytecie FENG). Możliwa jest również realizacja wspólnych przedsięwzięć badawczych w ramach współpracy międzynarodowej z instytucjami partnerskimi, w tym w celu umożliwienia przedsiębiorstwom dostępu do europejskich i globalnych łańcuchów wartości. </w:t>
            </w:r>
          </w:p>
          <w:p w:rsidR="002E2116" w:rsidRDefault="002E2116" w:rsidP="002E2116">
            <w:pPr>
              <w:numPr>
                <w:ilvl w:val="0"/>
                <w:numId w:val="70"/>
              </w:numPr>
              <w:autoSpaceDN w:val="0"/>
              <w:spacing w:before="0" w:after="200" w:line="240" w:lineRule="auto"/>
              <w:jc w:val="both"/>
            </w:pPr>
            <w:r>
              <w:rPr>
                <w:b/>
              </w:rPr>
              <w:t xml:space="preserve">Transfer technologii pochodzących z organizacji badawczych </w:t>
            </w:r>
            <w:r>
              <w:t>– wspieranie:</w:t>
            </w:r>
          </w:p>
          <w:p w:rsidR="002E2116" w:rsidRDefault="002E2116" w:rsidP="002E2116">
            <w:pPr>
              <w:spacing w:before="0" w:after="200" w:line="240" w:lineRule="auto"/>
              <w:ind w:left="360"/>
              <w:jc w:val="both"/>
            </w:pPr>
            <w:r>
              <w:t>a) komercjalizacji wyników badań naukowych i prac rozwojowych, w szczególności powstających w środowisku naukowym</w:t>
            </w:r>
            <w:r w:rsidR="00A078FB">
              <w:t>,</w:t>
            </w:r>
            <w:r>
              <w:t xml:space="preserve"> </w:t>
            </w:r>
          </w:p>
          <w:p w:rsidR="002E2116" w:rsidRDefault="002E2116" w:rsidP="002E2116">
            <w:pPr>
              <w:spacing w:before="0" w:after="200" w:line="240" w:lineRule="auto"/>
              <w:ind w:left="360"/>
              <w:jc w:val="both"/>
            </w:pPr>
            <w:r>
              <w:t>b) inkubacji, akceleracji i wzrostu spółek odpryskowych tworzonych przez naukowców, z wykorzystaniem infrastruktury i zasobów ludzkich centrów transferów technologii i innych podmiotów zajmujących się komercjalizacją wyników badań realizowanych w środowisku naukowym. Realizowane działania mają zwiększyć liczbę innowacyjnych spółek zakładanych przez naukowców oraz zwiększać podaż spółek, które mogą być atrakcyjnym przedmiotem inwestycji ze strony funduszy VC.</w:t>
            </w:r>
          </w:p>
          <w:p w:rsidR="002E2116" w:rsidRDefault="002E2116" w:rsidP="002E2116">
            <w:pPr>
              <w:numPr>
                <w:ilvl w:val="0"/>
                <w:numId w:val="70"/>
              </w:numPr>
              <w:autoSpaceDE w:val="0"/>
              <w:autoSpaceDN w:val="0"/>
              <w:spacing w:before="0" w:after="200" w:line="240" w:lineRule="auto"/>
              <w:jc w:val="both"/>
            </w:pPr>
            <w:r>
              <w:rPr>
                <w:b/>
              </w:rPr>
              <w:t xml:space="preserve">Granty na </w:t>
            </w:r>
            <w:proofErr w:type="spellStart"/>
            <w:r>
              <w:rPr>
                <w:b/>
              </w:rPr>
              <w:t>Eurogranty</w:t>
            </w:r>
            <w:proofErr w:type="spellEnd"/>
            <w:r>
              <w:t xml:space="preserve"> dla organizacji badawczych oraz przedsiębiorców – wspieranie aplikowania do programów </w:t>
            </w:r>
            <w:r w:rsidR="00FC62AC">
              <w:t xml:space="preserve">UE </w:t>
            </w:r>
            <w:r>
              <w:t xml:space="preserve">zarządzanych centralnie typu Horyzont Europa, w tym koszty opracowania wniosku oraz poszukiwania partnerów </w:t>
            </w:r>
            <w:r w:rsidR="00FC62AC">
              <w:t>do realizacji projektu</w:t>
            </w:r>
            <w:r>
              <w:t>. Działanie to ma się przyczynić do wzrostu liczby podmiotów z Polski, skutecznie konkurujących o finansowanie na poziomie Unii Europejskiej.</w:t>
            </w:r>
          </w:p>
          <w:p w:rsidR="002E2116" w:rsidRDefault="002E2116" w:rsidP="002E2116">
            <w:pPr>
              <w:numPr>
                <w:ilvl w:val="0"/>
                <w:numId w:val="70"/>
              </w:numPr>
              <w:autoSpaceDE w:val="0"/>
              <w:autoSpaceDN w:val="0"/>
              <w:spacing w:before="0" w:after="200" w:line="240" w:lineRule="auto"/>
              <w:jc w:val="both"/>
              <w:rPr>
                <w:b/>
              </w:rPr>
            </w:pPr>
            <w:r>
              <w:rPr>
                <w:b/>
              </w:rPr>
              <w:t xml:space="preserve">Innowacyjne zamówienia publiczne - </w:t>
            </w: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w:t>
            </w:r>
            <w:r>
              <w:rPr>
                <w:szCs w:val="24"/>
              </w:rPr>
              <w:lastRenderedPageBreak/>
              <w:t>uczniów etc.), dotyczące opracowania nowych rozwiązań. Rolą tych konkursów, oprócz zebrania najlepszych pomysłów technologicznych, jest popularyzacja innowacji.</w:t>
            </w:r>
            <w:r w:rsidR="00FC62AC" w:rsidDel="00FC62AC">
              <w:rPr>
                <w:rFonts w:cs="Calibri"/>
                <w:bCs/>
              </w:rPr>
              <w:t xml:space="preserve"> </w:t>
            </w:r>
          </w:p>
          <w:p w:rsidR="002E2116" w:rsidRPr="0060392D" w:rsidRDefault="00C23F6D" w:rsidP="00A078FB">
            <w:pPr>
              <w:pStyle w:val="Akapitzlist"/>
              <w:autoSpaceDE w:val="0"/>
              <w:autoSpaceDN w:val="0"/>
              <w:spacing w:after="200"/>
              <w:ind w:left="360"/>
              <w:jc w:val="left"/>
            </w:pPr>
            <w:r w:rsidRPr="00C23F6D">
              <w:rPr>
                <w:rFonts w:cs="Calibri"/>
                <w:bCs/>
                <w:szCs w:val="22"/>
              </w:rPr>
              <w:t>Na realizację 2</w:t>
            </w:r>
            <w:ins w:id="224" w:author="Lukasz Malecki" w:date="2021-10-12T10:01:00Z">
              <w:r w:rsidR="00AF6BB5">
                <w:rPr>
                  <w:rFonts w:cs="Calibri"/>
                  <w:bCs/>
                  <w:szCs w:val="22"/>
                </w:rPr>
                <w:t>.</w:t>
              </w:r>
            </w:ins>
            <w:r w:rsidRPr="00C23F6D">
              <w:rPr>
                <w:rFonts w:cs="Calibri"/>
                <w:bCs/>
                <w:szCs w:val="22"/>
              </w:rPr>
              <w:t xml:space="preserve"> Priorytetu Programu</w:t>
            </w:r>
            <w:r w:rsidR="00E84A5E">
              <w:rPr>
                <w:rFonts w:cs="Calibri"/>
                <w:bCs/>
                <w:szCs w:val="22"/>
              </w:rPr>
              <w:t xml:space="preserve"> zostanie przeznaczonych ok. 2 656 mln euro, co stanowi </w:t>
            </w:r>
            <w:r w:rsidR="00A078FB">
              <w:rPr>
                <w:rFonts w:cs="Calibri"/>
                <w:bCs/>
                <w:szCs w:val="22"/>
              </w:rPr>
              <w:t xml:space="preserve">         </w:t>
            </w:r>
            <w:r w:rsidR="00E84A5E">
              <w:rPr>
                <w:rFonts w:cs="Calibri"/>
                <w:bCs/>
                <w:szCs w:val="22"/>
              </w:rPr>
              <w:t>ok. 33</w:t>
            </w:r>
            <w:r w:rsidRPr="00C23F6D">
              <w:rPr>
                <w:rFonts w:cs="Calibri"/>
                <w:bCs/>
                <w:szCs w:val="22"/>
              </w:rPr>
              <w:t xml:space="preserve">% alokacji Programu. </w:t>
            </w:r>
          </w:p>
        </w:tc>
      </w:tr>
    </w:tbl>
    <w:p w:rsidR="003658B7" w:rsidRPr="003658B7" w:rsidRDefault="003658B7" w:rsidP="003658B7">
      <w:r w:rsidRPr="003658B7">
        <w:lastRenderedPageBreak/>
        <w:t xml:space="preserve">Główne grupy docelowe – art. 22 ust. 3 lit. d) </w:t>
      </w:r>
      <w:proofErr w:type="spellStart"/>
      <w:r w:rsidRPr="003658B7">
        <w:t>ppkt</w:t>
      </w:r>
      <w:proofErr w:type="spellEnd"/>
      <w:r w:rsidRPr="003658B7">
        <w:t xml:space="preserve"> (iii) 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w:t>
            </w:r>
            <w:r w:rsidR="008D2051">
              <w:t xml:space="preserve">1 </w:t>
            </w:r>
            <w:r w:rsidRPr="0060392D">
              <w:t>000]</w:t>
            </w:r>
          </w:p>
          <w:p w:rsidR="002E2116" w:rsidRDefault="002E2116" w:rsidP="002E2116">
            <w:pPr>
              <w:spacing w:before="0" w:after="0" w:line="240" w:lineRule="auto"/>
              <w:jc w:val="both"/>
            </w:pPr>
            <w:r>
              <w:t>Wsparcie w ramach SO1 w 2</w:t>
            </w:r>
            <w:ins w:id="225" w:author="Lukasz Malecki" w:date="2021-10-12T10:01:00Z">
              <w:r w:rsidR="00AF6BB5">
                <w:t>.</w:t>
              </w:r>
            </w:ins>
            <w:r>
              <w:t xml:space="preserve"> Priorytecie jest skierowane głównie do następujących grup:</w:t>
            </w:r>
          </w:p>
          <w:p w:rsidR="002E2116" w:rsidRDefault="002E2116" w:rsidP="002E2116">
            <w:pPr>
              <w:numPr>
                <w:ilvl w:val="0"/>
                <w:numId w:val="72"/>
              </w:numPr>
              <w:suppressAutoHyphens/>
              <w:autoSpaceDN w:val="0"/>
              <w:spacing w:before="0" w:after="0" w:line="240" w:lineRule="auto"/>
              <w:jc w:val="both"/>
            </w:pPr>
            <w:r>
              <w:t>Organizacje badawcze</w:t>
            </w:r>
            <w:r>
              <w:rPr>
                <w:sz w:val="23"/>
                <w:szCs w:val="23"/>
              </w:rPr>
              <w:t>,</w:t>
            </w:r>
          </w:p>
          <w:p w:rsidR="00A078FB" w:rsidRDefault="002E2116" w:rsidP="002E2116">
            <w:pPr>
              <w:numPr>
                <w:ilvl w:val="0"/>
                <w:numId w:val="72"/>
              </w:numPr>
              <w:suppressAutoHyphens/>
              <w:autoSpaceDN w:val="0"/>
              <w:spacing w:before="0" w:after="0" w:line="240" w:lineRule="auto"/>
              <w:jc w:val="both"/>
            </w:pPr>
            <w:r>
              <w:t xml:space="preserve">Podmioty zajmujące się transferem technologii, </w:t>
            </w:r>
          </w:p>
          <w:p w:rsidR="002E2116" w:rsidRDefault="002E2116" w:rsidP="002E2116">
            <w:pPr>
              <w:numPr>
                <w:ilvl w:val="0"/>
                <w:numId w:val="72"/>
              </w:numPr>
              <w:suppressAutoHyphens/>
              <w:autoSpaceDN w:val="0"/>
              <w:spacing w:before="0" w:after="0" w:line="240" w:lineRule="auto"/>
              <w:jc w:val="both"/>
            </w:pPr>
            <w:r>
              <w:t>Zespoły badawcze,</w:t>
            </w:r>
          </w:p>
          <w:p w:rsidR="002E2116" w:rsidRDefault="002E2116" w:rsidP="002E2116">
            <w:pPr>
              <w:numPr>
                <w:ilvl w:val="0"/>
                <w:numId w:val="72"/>
              </w:numPr>
              <w:suppressAutoHyphens/>
              <w:autoSpaceDN w:val="0"/>
              <w:spacing w:before="0" w:after="0" w:line="240" w:lineRule="auto"/>
              <w:jc w:val="both"/>
            </w:pPr>
            <w:r>
              <w:t>Indywidualni naukowcy,</w:t>
            </w:r>
          </w:p>
          <w:p w:rsidR="002E2116" w:rsidRDefault="002E2116" w:rsidP="002E2116">
            <w:pPr>
              <w:numPr>
                <w:ilvl w:val="0"/>
                <w:numId w:val="72"/>
              </w:numPr>
              <w:suppressAutoHyphens/>
              <w:autoSpaceDN w:val="0"/>
              <w:spacing w:before="0" w:after="0" w:line="240" w:lineRule="auto"/>
              <w:jc w:val="both"/>
            </w:pPr>
            <w:r>
              <w:t xml:space="preserve">Przedsiębiorcy. </w:t>
            </w:r>
            <w:r>
              <w:br/>
            </w:r>
          </w:p>
          <w:p w:rsidR="002E2116" w:rsidRDefault="002E2116" w:rsidP="002E2116">
            <w:pPr>
              <w:spacing w:before="0" w:after="0" w:line="240" w:lineRule="auto"/>
              <w:jc w:val="both"/>
            </w:pPr>
            <w:r>
              <w:t xml:space="preserve">Możliwa jest realizacja przez instytucje publiczne, jako beneficjentów projektów grantowych skierowanych do w/w grup docelowych. </w:t>
            </w:r>
          </w:p>
          <w:p w:rsidR="002E2116" w:rsidRDefault="002E2116" w:rsidP="002E2116">
            <w:pPr>
              <w:spacing w:before="0" w:after="0" w:line="240" w:lineRule="auto"/>
              <w:jc w:val="both"/>
            </w:pPr>
          </w:p>
          <w:p w:rsidR="002E2116" w:rsidRDefault="002E2116" w:rsidP="002E2116">
            <w:pPr>
              <w:spacing w:before="0" w:after="0" w:line="240" w:lineRule="auto"/>
              <w:jc w:val="both"/>
            </w:pPr>
            <w:r>
              <w:t>W Priorytecie 2</w:t>
            </w:r>
            <w:ins w:id="226" w:author="Lukasz Malecki" w:date="2021-10-12T10:01:00Z">
              <w:r w:rsidR="00AF6BB5">
                <w:t>.</w:t>
              </w:r>
            </w:ins>
            <w:r>
              <w:t xml:space="preserve"> ramach SO1 funkcję Instytucji Pośredniczących pełnią:</w:t>
            </w:r>
          </w:p>
          <w:p w:rsidR="002E2116" w:rsidRDefault="002E2116" w:rsidP="002E2116">
            <w:pPr>
              <w:spacing w:before="0" w:after="0" w:line="240" w:lineRule="auto"/>
              <w:jc w:val="both"/>
            </w:pPr>
            <w:r>
              <w:t>- Narodowe Centrum Badań i Rozwoju (NCBR),</w:t>
            </w:r>
          </w:p>
          <w:p w:rsidR="002E2116" w:rsidRDefault="002E2116" w:rsidP="002E2116">
            <w:pPr>
              <w:spacing w:before="0" w:after="0" w:line="240" w:lineRule="auto"/>
              <w:jc w:val="both"/>
            </w:pPr>
            <w:r>
              <w:t>- Polska Agencja Rozwoju Przedsiębiorczości (PARP),</w:t>
            </w:r>
          </w:p>
          <w:p w:rsidR="002E2116" w:rsidRDefault="002E2116" w:rsidP="002E2116">
            <w:pPr>
              <w:spacing w:before="0" w:after="0" w:line="240" w:lineRule="auto"/>
              <w:jc w:val="both"/>
            </w:pPr>
            <w:r>
              <w:t>- Fundacja na rzecz Nauki Polskiej (FNP),</w:t>
            </w:r>
          </w:p>
          <w:p w:rsidR="002E2116" w:rsidRDefault="002E2116" w:rsidP="003658B7">
            <w:pPr>
              <w:spacing w:before="0" w:after="0" w:line="240" w:lineRule="auto"/>
              <w:jc w:val="both"/>
            </w:pPr>
            <w:r w:rsidRPr="00135639">
              <w:t xml:space="preserve">- </w:t>
            </w:r>
            <w:r w:rsidRPr="00135639">
              <w:rPr>
                <w:rStyle w:val="Uwydatnienie"/>
                <w:rFonts w:ascii="Times New Roman" w:hAnsi="Times New Roman"/>
                <w:b w:val="0"/>
                <w:i w:val="0"/>
              </w:rPr>
              <w:t>Ośrodek Przetwarzania Informacji</w:t>
            </w:r>
            <w:r w:rsidRPr="00135639">
              <w:rPr>
                <w:rStyle w:val="acopre"/>
              </w:rPr>
              <w:t xml:space="preserve"> - Państwowy Instytut Badawczy</w:t>
            </w:r>
            <w:r w:rsidRPr="00135639">
              <w:t xml:space="preserve"> (OPI</w:t>
            </w:r>
            <w:ins w:id="227" w:author="Lukasz Malecki" w:date="2021-10-08T11:07:00Z">
              <w:r w:rsidR="00B20F0D">
                <w:t>-</w:t>
              </w:r>
            </w:ins>
            <w:del w:id="228" w:author="Lukasz Malecki" w:date="2021-10-08T11:07:00Z">
              <w:r w:rsidRPr="00135639" w:rsidDel="00B20F0D">
                <w:delText xml:space="preserve"> </w:delText>
              </w:r>
            </w:del>
            <w:r w:rsidRPr="00135639">
              <w:t>PIB).</w:t>
            </w:r>
          </w:p>
          <w:p w:rsidR="00A078FB" w:rsidRPr="0060392D" w:rsidRDefault="00A078FB" w:rsidP="003658B7">
            <w:pPr>
              <w:spacing w:before="0" w:after="0" w:line="240" w:lineRule="auto"/>
              <w:jc w:val="both"/>
            </w:pPr>
          </w:p>
        </w:tc>
      </w:tr>
    </w:tbl>
    <w:p w:rsidR="008D2051" w:rsidRPr="008D2051" w:rsidRDefault="008D2051" w:rsidP="008D2051">
      <w:pPr>
        <w:pStyle w:val="Text1"/>
        <w:ind w:left="-142"/>
      </w:pPr>
      <w:r w:rsidRPr="008D2051">
        <w:t xml:space="preserve">Działania na rzecz zapewnienia równości, włączenia społecznego i niedyskryminacji – art. 22 ust. 3 lit. d) </w:t>
      </w:r>
      <w:proofErr w:type="spellStart"/>
      <w:r w:rsidRPr="008D2051">
        <w:t>ppkt</w:t>
      </w:r>
      <w:proofErr w:type="spellEnd"/>
      <w:r w:rsidRPr="008D2051">
        <w:t xml:space="preserve"> (iv) rozporządzenia w sprawie wspólnych przepisów i art. 6 rozporządzenia w sprawie EFS+</w:t>
      </w:r>
    </w:p>
    <w:tbl>
      <w:tblPr>
        <w:tblStyle w:val="Tabela-Siatka"/>
        <w:tblW w:w="0" w:type="auto"/>
        <w:tblInd w:w="-34" w:type="dxa"/>
        <w:tblLook w:val="04A0" w:firstRow="1" w:lastRow="0" w:firstColumn="1" w:lastColumn="0" w:noHBand="0" w:noVBand="1"/>
      </w:tblPr>
      <w:tblGrid>
        <w:gridCol w:w="9888"/>
      </w:tblGrid>
      <w:tr w:rsidR="008D2051" w:rsidRPr="008D2051" w:rsidTr="008D2051">
        <w:tc>
          <w:tcPr>
            <w:tcW w:w="9888" w:type="dxa"/>
          </w:tcPr>
          <w:p w:rsidR="008D2051" w:rsidRDefault="008D2051" w:rsidP="00B10DE9">
            <w:pPr>
              <w:pStyle w:val="Text1"/>
              <w:ind w:left="34"/>
            </w:pPr>
            <w:r w:rsidRPr="008D2051">
              <w:t>Pole tekstowe [2 000]</w:t>
            </w:r>
          </w:p>
          <w:p w:rsidR="001355C1" w:rsidRPr="000376A8" w:rsidRDefault="001355C1" w:rsidP="00C779B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sidRPr="000376A8">
              <w:rPr>
                <w:szCs w:val="24"/>
                <w:lang w:eastAsia="pl-PL"/>
              </w:rPr>
              <w:t xml:space="preserve">. Wdrażanie zasad będzie </w:t>
            </w:r>
            <w:r w:rsidRPr="000376A8">
              <w:rPr>
                <w:szCs w:val="24"/>
                <w:lang w:eastAsia="pl-PL"/>
              </w:rPr>
              <w:lastRenderedPageBreak/>
              <w:t>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B10DE9" w:rsidRPr="008D2051" w:rsidRDefault="001355C1" w:rsidP="00C779B1">
            <w:pPr>
              <w:pStyle w:val="Text1"/>
              <w:spacing w:before="0" w:after="200" w:line="240" w:lineRule="auto"/>
              <w:ind w:left="34"/>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8D2051" w:rsidRPr="008D2051" w:rsidRDefault="008D2051" w:rsidP="008D2051">
      <w:r w:rsidRPr="008D2051">
        <w:lastRenderedPageBreak/>
        <w:t xml:space="preserve">Wskazanie konkretnych terytoriów objętych wsparciem, z uwzględnieniem planowanego wykorzystania narzędzi terytorialnych – art. 22 ust. 3 lit. d) </w:t>
      </w:r>
      <w:proofErr w:type="spellStart"/>
      <w:r w:rsidRPr="008D2051">
        <w:t>ppkt</w:t>
      </w:r>
      <w:proofErr w:type="spellEnd"/>
      <w:r w:rsidRPr="008D2051">
        <w:t xml:space="preserve"> (v)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[2</w:t>
            </w:r>
            <w:r w:rsidR="00B10DE9">
              <w:t> </w:t>
            </w:r>
            <w:r w:rsidRPr="008D2051">
              <w:t>000]</w:t>
            </w:r>
          </w:p>
          <w:p w:rsidR="00B10DE9" w:rsidRPr="00B10DE9" w:rsidRDefault="00B10DE9" w:rsidP="00C779B1">
            <w:pPr>
              <w:spacing w:before="60" w:after="60" w:line="240" w:lineRule="auto"/>
              <w:jc w:val="both"/>
            </w:pPr>
            <w:r w:rsidRPr="00B10DE9">
              <w:t xml:space="preserve">Ważnym i aktualnym wyzwaniem terytorialnym w skali UE i PL pozostaje zwiększające się zróżnicowanie rozwoju regionów (mierzone w PKB per capita). Różnice widoczne są najbardziej na poziomie </w:t>
            </w:r>
            <w:proofErr w:type="spellStart"/>
            <w:r w:rsidRPr="00B10DE9">
              <w:t>subregionalnym</w:t>
            </w:r>
            <w:proofErr w:type="spellEnd"/>
            <w:r w:rsidRPr="00B10DE9">
              <w:t xml:space="preserve"> i lokalnym – obszary o niezadawalających parametrach makroekonomicznych występują zarówno w słabiej rozwijających się regionach, jak i tych bardziej rozwiniętych. </w:t>
            </w:r>
          </w:p>
          <w:p w:rsidR="00B10DE9" w:rsidRPr="00B10DE9" w:rsidRDefault="00B10DE9" w:rsidP="00C779B1">
            <w:pPr>
              <w:spacing w:before="60" w:after="60" w:line="240" w:lineRule="auto"/>
              <w:jc w:val="both"/>
            </w:pPr>
            <w:r w:rsidRPr="00B10DE9">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B10DE9" w:rsidRPr="00B10DE9" w:rsidRDefault="00B10DE9" w:rsidP="00C779B1">
            <w:pPr>
              <w:spacing w:before="60" w:after="60" w:line="240" w:lineRule="auto"/>
              <w:jc w:val="both"/>
            </w:pPr>
            <w:r w:rsidRPr="00B10DE9">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B10DE9" w:rsidRPr="008D2051" w:rsidRDefault="00B10DE9" w:rsidP="00C779B1">
            <w:pPr>
              <w:spacing w:before="60" w:after="60" w:line="240" w:lineRule="auto"/>
              <w:jc w:val="both"/>
            </w:pPr>
            <w:r w:rsidRPr="00B10DE9">
              <w:t>Jednakże mając na uwadze nieterytorialny charakter innowacyjności i specyfikę projektów B+R+I, które będą realizowane w tym Programie, nie przewiduje się w SO1 w ramach 2</w:t>
            </w:r>
            <w:ins w:id="229" w:author="Lukasz Malecki" w:date="2021-10-12T10:01:00Z">
              <w:r w:rsidR="00AF6BB5">
                <w:t>.</w:t>
              </w:r>
            </w:ins>
            <w:r w:rsidRPr="00B10DE9">
              <w:t xml:space="preserve"> Priorytetu Programu ukierunkowania interwencji na OSI.</w:t>
            </w:r>
          </w:p>
        </w:tc>
      </w:tr>
    </w:tbl>
    <w:p w:rsidR="008D2051" w:rsidRPr="008D2051" w:rsidRDefault="008D2051" w:rsidP="008D2051">
      <w:r w:rsidRPr="008D2051">
        <w:t xml:space="preserve">Działania międzyregionalne, transgraniczne i transnarodowe – art. 22 ust. 3 lit. d) </w:t>
      </w:r>
      <w:proofErr w:type="spellStart"/>
      <w:r w:rsidRPr="008D2051">
        <w:t>ppkt</w:t>
      </w:r>
      <w:proofErr w:type="spellEnd"/>
      <w:r w:rsidRPr="008D2051">
        <w:t xml:space="preserve"> (vi)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[2</w:t>
            </w:r>
            <w:r w:rsidR="00B10DE9">
              <w:t> </w:t>
            </w:r>
            <w:r w:rsidRPr="008D2051">
              <w:t>000]</w:t>
            </w:r>
          </w:p>
          <w:p w:rsidR="00B10DE9" w:rsidRPr="00B10DE9" w:rsidRDefault="00B10DE9" w:rsidP="00C779B1">
            <w:pPr>
              <w:spacing w:before="60" w:after="60" w:line="240" w:lineRule="auto"/>
              <w:jc w:val="both"/>
            </w:pPr>
            <w:r w:rsidRPr="00B10DE9">
              <w:t xml:space="preserve">Przewidziano możliwość wsparcia przedsięwzięć dot. partnerstw międzyregionalnych, transgranicznych i transnarodowych z udziałem podmiotów </w:t>
            </w:r>
            <w:r w:rsidR="001B1257">
              <w:t>z innych państw członkowskich UE lub spoza UE</w:t>
            </w:r>
            <w:r w:rsidRPr="00B10DE9">
              <w:t xml:space="preserve">. Dla osiągnięcia celu </w:t>
            </w:r>
            <w:r w:rsidR="001B1257">
              <w:t xml:space="preserve">priorytetu </w:t>
            </w:r>
            <w:r w:rsidRPr="00B10DE9">
              <w:t xml:space="preserve">istotne będzie rozwijanie sieci kontaktów i współpracy w zakresie badań i rozwoju na szczeblu międzynarodowym, zwłaszcza w ramach inteligentnej specjalizacji i w celu wspierania innowacyjnych projektów oraz zapewnienia lepszej integracji z regionalnymi i globalnymi sieciami innowacyjnymi. </w:t>
            </w:r>
          </w:p>
          <w:p w:rsidR="00B10DE9" w:rsidRPr="00B10DE9" w:rsidRDefault="00B10DE9" w:rsidP="00C779B1">
            <w:pPr>
              <w:spacing w:before="60" w:after="60" w:line="240" w:lineRule="auto"/>
              <w:jc w:val="both"/>
            </w:pPr>
            <w:r w:rsidRPr="00B10DE9">
              <w:t xml:space="preserve">Partnerstwa mogą polegać na wspieraniu projektów badawczo-rozwojowych (z potencjalnym komponentem wdrożeniowym) konsorcjów międzynarodowych (także w formule IPCEI oraz w ramach międzynarodowych projektów doktoranckich o znaczeniu aplikacyjnym), realizacji  projektów przez międzynarodowe zespoły badawcze, prowadzenie międzyinstytucjonalnej </w:t>
            </w:r>
            <w:r w:rsidRPr="00B10DE9">
              <w:lastRenderedPageBreak/>
              <w:t xml:space="preserve">wymiany wiedzy i doświadczeń w budowaniu ekosystemu innowacji, współorganizacja konkursów, poszukiwanie międzynarodowych inwestorów, wspieranie udziału polskich podmiotów w przedsięwzięciach międzynarodowych w ramach Horyzontu Europa i innych programach Unii Europejskiej. </w:t>
            </w:r>
          </w:p>
          <w:p w:rsidR="00B10DE9" w:rsidRPr="00B10DE9" w:rsidRDefault="00B10DE9" w:rsidP="00C779B1">
            <w:pPr>
              <w:spacing w:before="60" w:after="60" w:line="240" w:lineRule="auto"/>
              <w:jc w:val="both"/>
            </w:pPr>
            <w:r w:rsidRPr="00B10DE9">
              <w:t>Partnerstwa mogą być skupione m.in. na obszarach tematycznych związanych z KIS oraz obszarach stanowiących najistotniejsze wyzwania naukowe, gospodarcze, środowiskowe i społeczne dla całej Europy</w:t>
            </w:r>
            <w:r w:rsidR="001B1257">
              <w:t xml:space="preserve">, </w:t>
            </w:r>
            <w:r w:rsidRPr="00B10DE9">
              <w:t xml:space="preserve">takie jak: zielona gospodarka, w tym gospodarka o obiegu zamkniętym, nowe technologie w zakresie ochrony środowiska, łagodzenie zmian klimatu i adaptacja do nich mobilność, niskoemisyjność, smart </w:t>
            </w:r>
            <w:proofErr w:type="spellStart"/>
            <w:r w:rsidRPr="00B10DE9">
              <w:t>cities</w:t>
            </w:r>
            <w:proofErr w:type="spellEnd"/>
            <w:r w:rsidRPr="00B10DE9">
              <w:t>, sztuczna inteligencja</w:t>
            </w:r>
            <w:r w:rsidR="00412A01">
              <w:t>, sektory kreatywne</w:t>
            </w:r>
            <w:r w:rsidRPr="00B10DE9">
              <w:t xml:space="preserve"> i cyfryzacja, nowe źródła i metody magazynowania energii, biotechnologia szczególnie z zakresu nauk medycznych i rolniczych, </w:t>
            </w:r>
            <w:proofErr w:type="spellStart"/>
            <w:r w:rsidRPr="00B10DE9">
              <w:t>biogospodarka</w:t>
            </w:r>
            <w:proofErr w:type="spellEnd"/>
            <w:r w:rsidRPr="00B10DE9">
              <w:t>, inżynieria materiałowa, obszar zdrowia.</w:t>
            </w:r>
          </w:p>
          <w:p w:rsidR="00B10DE9" w:rsidRPr="008D2051" w:rsidRDefault="00B10DE9" w:rsidP="00C779B1">
            <w:pPr>
              <w:spacing w:before="60" w:after="60" w:line="240" w:lineRule="auto"/>
              <w:jc w:val="both"/>
            </w:pPr>
            <w:r w:rsidRPr="00B10DE9">
              <w:t xml:space="preserve">Dopuszcza się także wykorzystanie możliwości bezpośredniego wsparcia projektów wybranych </w:t>
            </w:r>
            <w:r w:rsidRPr="00B10DE9">
              <w:br/>
              <w:t>w ramach co-</w:t>
            </w:r>
            <w:proofErr w:type="spellStart"/>
            <w:r w:rsidRPr="00B10DE9">
              <w:t>fundów</w:t>
            </w:r>
            <w:proofErr w:type="spellEnd"/>
            <w:r w:rsidRPr="00B10DE9">
              <w:t xml:space="preserve"> (europejskich partnerstw współfinansowanych) Horyzontu Europa zgodnie </w:t>
            </w:r>
            <w:r w:rsidRPr="00B10DE9">
              <w:br/>
              <w:t xml:space="preserve">z mechanizmem wskazanym w art. </w:t>
            </w:r>
            <w:r w:rsidR="00A51C47">
              <w:t xml:space="preserve">73 </w:t>
            </w:r>
            <w:r w:rsidRPr="00B10DE9">
              <w:t xml:space="preserve">ust. </w:t>
            </w:r>
            <w:r w:rsidR="00A51C47">
              <w:t xml:space="preserve">4 </w:t>
            </w:r>
            <w:r w:rsidRPr="00B10DE9">
              <w:t>rozporządzenia CPR.</w:t>
            </w:r>
          </w:p>
        </w:tc>
      </w:tr>
    </w:tbl>
    <w:p w:rsidR="008D2051" w:rsidRPr="008D2051" w:rsidRDefault="008D2051" w:rsidP="008D2051">
      <w:r w:rsidRPr="008D2051">
        <w:lastRenderedPageBreak/>
        <w:t xml:space="preserve">Planowane wykorzystanie instrumentów finansowych – art. 22 ust. 3 lit. d) </w:t>
      </w:r>
      <w:proofErr w:type="spellStart"/>
      <w:r w:rsidRPr="008D2051">
        <w:t>ppkt</w:t>
      </w:r>
      <w:proofErr w:type="spellEnd"/>
      <w:r w:rsidRPr="008D2051">
        <w:t xml:space="preserve"> (vii)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[1</w:t>
            </w:r>
            <w:r w:rsidR="00B10DE9">
              <w:t> </w:t>
            </w:r>
            <w:r w:rsidRPr="008D2051">
              <w:t>000]</w:t>
            </w:r>
          </w:p>
          <w:p w:rsidR="00B10DE9" w:rsidRPr="008D2051" w:rsidRDefault="00B10DE9" w:rsidP="00C779B1">
            <w:pPr>
              <w:spacing w:before="60" w:after="60" w:line="240" w:lineRule="auto"/>
              <w:jc w:val="both"/>
            </w:pPr>
            <w:r w:rsidRPr="00B10DE9">
              <w:t>Instrumenty w ramach SO 1 w ramach 2</w:t>
            </w:r>
            <w:ins w:id="230" w:author="Lukasz Malecki" w:date="2021-10-12T10:01:00Z">
              <w:r w:rsidR="00AF6BB5">
                <w:t>.</w:t>
              </w:r>
            </w:ins>
            <w:r w:rsidRPr="00B10DE9">
              <w:t xml:space="preserve"> Priorytetu realizowane są przy wykorzystaniu dotacji </w:t>
            </w:r>
            <w:r w:rsidR="00A078FB">
              <w:t xml:space="preserve">              </w:t>
            </w:r>
            <w:r w:rsidRPr="00B10DE9">
              <w:t>w formie konkursowej i pozakonkursowej. Projekty przewidziane do finansowania polegają na prowadzeniu prac B+R, będą realizowane w konsorcjach międzynarodowych lub stanowią finansowanie komplementarne do dotacyjnego wsparcia z instrumentów centralnych. Z tego względu są to projekty bardzo ryzykowne, dla których nie jest możliwe ani zasadne stosowanie instrumentów zwrotnych. W przypadku większości instrumentów projekty nie mają bezpośredniego potencjału komercyjnego, nie generują bezpośrednio zysków ani oszczędności.</w:t>
            </w:r>
          </w:p>
        </w:tc>
      </w:tr>
    </w:tbl>
    <w:p w:rsidR="00B10DE9" w:rsidRDefault="00B10DE9" w:rsidP="008D2051">
      <w:pPr>
        <w:sectPr w:rsidR="00B10DE9" w:rsidSect="00EB74A8">
          <w:pgSz w:w="11906" w:h="16838"/>
          <w:pgMar w:top="1134" w:right="1134" w:bottom="1134" w:left="1134" w:header="567" w:footer="567" w:gutter="0"/>
          <w:cols w:space="708"/>
          <w:docGrid w:linePitch="326"/>
        </w:sectPr>
      </w:pPr>
    </w:p>
    <w:p w:rsidR="002F2517" w:rsidRPr="002F2517" w:rsidRDefault="002F2517" w:rsidP="002F2517">
      <w:pPr>
        <w:ind w:left="850" w:hanging="850"/>
      </w:pPr>
      <w:r w:rsidRPr="002F2517">
        <w:lastRenderedPageBreak/>
        <w:t>2.1.1.1.2.</w:t>
      </w:r>
      <w:r w:rsidRPr="002F2517">
        <w:tab/>
        <w:t>Wskaźniki</w:t>
      </w:r>
    </w:p>
    <w:p w:rsidR="002F2517" w:rsidRPr="002F2517" w:rsidRDefault="002F2517" w:rsidP="002F2517">
      <w:pPr>
        <w:ind w:left="850"/>
      </w:pPr>
      <w:r w:rsidRPr="002F2517">
        <w:t xml:space="preserve">Podstawa prawna: art. 22 ust. 3 lit. d) </w:t>
      </w:r>
      <w:proofErr w:type="spellStart"/>
      <w:r w:rsidRPr="002F2517">
        <w:t>ppkt</w:t>
      </w:r>
      <w:proofErr w:type="spellEnd"/>
      <w:r w:rsidRPr="002F2517">
        <w:t xml:space="preserve"> (ii) rozporządzenia w sprawie wspólnych przepisów oraz art. 8 rozporządzenia w sprawie EFRR i Funduszu Spójności</w:t>
      </w:r>
    </w:p>
    <w:p w:rsidR="00DC49B7" w:rsidRPr="0060392D" w:rsidRDefault="004629F6" w:rsidP="00DC49B7">
      <w:r w:rsidRPr="0060392D">
        <w:t>Tabela 2: Wskaźniki produktu</w:t>
      </w:r>
      <w:r w:rsidR="006375CB">
        <w:t xml:space="preserve"> </w:t>
      </w:r>
      <w:r w:rsidR="00840FFE">
        <w:t xml:space="preserve"> </w:t>
      </w:r>
    </w:p>
    <w:tbl>
      <w:tblPr>
        <w:tblStyle w:val="Tabela-Siatka"/>
        <w:tblW w:w="13150" w:type="dxa"/>
        <w:tblLayout w:type="fixed"/>
        <w:tblLook w:val="04A0" w:firstRow="1" w:lastRow="0" w:firstColumn="1" w:lastColumn="0" w:noHBand="0" w:noVBand="1"/>
      </w:tblPr>
      <w:tblGrid>
        <w:gridCol w:w="959"/>
        <w:gridCol w:w="1701"/>
        <w:gridCol w:w="1030"/>
        <w:gridCol w:w="1946"/>
        <w:gridCol w:w="1985"/>
        <w:gridCol w:w="1701"/>
        <w:gridCol w:w="1276"/>
        <w:gridCol w:w="1276"/>
        <w:gridCol w:w="1276"/>
      </w:tblGrid>
      <w:tr w:rsidR="002F2517" w:rsidRPr="00763FD6" w:rsidTr="002F2517">
        <w:tc>
          <w:tcPr>
            <w:tcW w:w="959"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Priorytet</w:t>
            </w:r>
          </w:p>
        </w:tc>
        <w:tc>
          <w:tcPr>
            <w:tcW w:w="1701"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Cel szczegółowy</w:t>
            </w:r>
          </w:p>
        </w:tc>
        <w:tc>
          <w:tcPr>
            <w:tcW w:w="1030"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Fundusz</w:t>
            </w:r>
          </w:p>
        </w:tc>
        <w:tc>
          <w:tcPr>
            <w:tcW w:w="1946"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Kategoria regionu</w:t>
            </w:r>
          </w:p>
        </w:tc>
        <w:tc>
          <w:tcPr>
            <w:tcW w:w="1985"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Nr identyfikacyjny [5]</w:t>
            </w:r>
          </w:p>
        </w:tc>
        <w:tc>
          <w:tcPr>
            <w:tcW w:w="1701"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Wskaźnik [255]</w:t>
            </w:r>
          </w:p>
        </w:tc>
        <w:tc>
          <w:tcPr>
            <w:tcW w:w="1276"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Jednostka miary</w:t>
            </w:r>
          </w:p>
        </w:tc>
        <w:tc>
          <w:tcPr>
            <w:tcW w:w="1276" w:type="dxa"/>
          </w:tcPr>
          <w:p w:rsidR="002F2517" w:rsidRPr="00086913" w:rsidRDefault="002F2517" w:rsidP="005D168C">
            <w:pPr>
              <w:spacing w:before="0" w:after="0" w:line="276" w:lineRule="auto"/>
              <w:rPr>
                <w:bCs/>
                <w:noProof/>
                <w:sz w:val="20"/>
                <w:szCs w:val="20"/>
              </w:rPr>
            </w:pPr>
            <w:r w:rsidRPr="00086913">
              <w:rPr>
                <w:bCs/>
                <w:noProof/>
                <w:sz w:val="20"/>
                <w:szCs w:val="20"/>
              </w:rPr>
              <w:t>Cel pośredni</w:t>
            </w:r>
          </w:p>
        </w:tc>
        <w:tc>
          <w:tcPr>
            <w:tcW w:w="1276" w:type="dxa"/>
          </w:tcPr>
          <w:p w:rsidR="002F2517" w:rsidRPr="00086913" w:rsidRDefault="002F2517" w:rsidP="005D168C">
            <w:pPr>
              <w:spacing w:before="0" w:after="0" w:line="276" w:lineRule="auto"/>
              <w:rPr>
                <w:bCs/>
                <w:noProof/>
                <w:sz w:val="20"/>
                <w:szCs w:val="20"/>
              </w:rPr>
            </w:pPr>
            <w:r w:rsidRPr="00086913">
              <w:rPr>
                <w:bCs/>
                <w:noProof/>
                <w:sz w:val="20"/>
                <w:szCs w:val="20"/>
              </w:rPr>
              <w:t>Cel końcowy</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086913">
            <w:pPr>
              <w:pStyle w:val="Text1"/>
              <w:ind w:left="-250" w:hanging="142"/>
              <w:rPr>
                <w:sz w:val="20"/>
                <w:szCs w:val="20"/>
              </w:rPr>
            </w:pPr>
            <w:r w:rsidRPr="00086913">
              <w:rPr>
                <w:sz w:val="20"/>
                <w:szCs w:val="20"/>
              </w:rPr>
              <w:t xml:space="preserve">Rozwijanie i wzmacnianie zdolności badawczych i innowacyjnych oraz wykorzystywanie zaawansowanych technologii </w:t>
            </w:r>
          </w:p>
          <w:p w:rsidR="00840FFE" w:rsidRPr="00086913" w:rsidRDefault="00840FFE" w:rsidP="005D168C">
            <w:pPr>
              <w:spacing w:before="0" w:after="0" w:line="276" w:lineRule="auto"/>
              <w:rPr>
                <w:rFonts w:eastAsia="Times New Roman"/>
                <w:bCs/>
                <w:iCs/>
                <w:noProof/>
                <w:sz w:val="20"/>
                <w:szCs w:val="20"/>
              </w:rPr>
            </w:pP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01</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objęte wsparciem (w tym: mikro, małe, średnie, duże)</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27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5D168C">
            <w:pPr>
              <w:spacing w:before="0" w:after="0" w:line="276" w:lineRule="auto"/>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02</w:t>
            </w:r>
          </w:p>
        </w:tc>
        <w:tc>
          <w:tcPr>
            <w:tcW w:w="1701" w:type="dxa"/>
          </w:tcPr>
          <w:p w:rsidR="00840FFE" w:rsidRPr="00086913" w:rsidRDefault="001D3B12" w:rsidP="005D168C">
            <w:pPr>
              <w:spacing w:before="0" w:after="0" w:line="276" w:lineRule="auto"/>
              <w:rPr>
                <w:rFonts w:eastAsia="Times New Roman"/>
                <w:bCs/>
                <w:iCs/>
                <w:noProof/>
                <w:sz w:val="20"/>
                <w:szCs w:val="20"/>
              </w:rPr>
            </w:pPr>
            <w:r w:rsidRPr="001D3B12">
              <w:rPr>
                <w:sz w:val="20"/>
                <w:szCs w:val="20"/>
              </w:rPr>
              <w:t>Przedsiębiorstwa objęte wsparciem w formie dotacji</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27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t>
            </w:r>
            <w:r w:rsidRPr="00086913">
              <w:rPr>
                <w:sz w:val="20"/>
                <w:szCs w:val="20"/>
              </w:rPr>
              <w:lastRenderedPageBreak/>
              <w:t xml:space="preserve">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lastRenderedPageBreak/>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lastRenderedPageBreak/>
              <w:t>RCO 06</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 xml:space="preserve">Naukowcy pracujący we </w:t>
            </w:r>
            <w:r w:rsidRPr="00B02CC3">
              <w:rPr>
                <w:sz w:val="20"/>
                <w:szCs w:val="20"/>
              </w:rPr>
              <w:lastRenderedPageBreak/>
              <w:t>wspieranych obiektach badawczych</w:t>
            </w:r>
          </w:p>
        </w:tc>
        <w:tc>
          <w:tcPr>
            <w:tcW w:w="1276" w:type="dxa"/>
          </w:tcPr>
          <w:p w:rsidR="00840FFE" w:rsidRPr="00086913" w:rsidRDefault="001D3B12" w:rsidP="005D168C">
            <w:pPr>
              <w:spacing w:before="0" w:after="0" w:line="276" w:lineRule="auto"/>
              <w:rPr>
                <w:rFonts w:eastAsia="Times New Roman"/>
                <w:bCs/>
                <w:iCs/>
                <w:noProof/>
                <w:sz w:val="20"/>
                <w:szCs w:val="20"/>
              </w:rPr>
            </w:pPr>
            <w:r>
              <w:rPr>
                <w:sz w:val="20"/>
                <w:szCs w:val="20"/>
              </w:rPr>
              <w:lastRenderedPageBreak/>
              <w:t>EPC</w:t>
            </w:r>
          </w:p>
        </w:tc>
        <w:tc>
          <w:tcPr>
            <w:tcW w:w="1276" w:type="dxa"/>
          </w:tcPr>
          <w:p w:rsidR="00840FFE" w:rsidRPr="00086913" w:rsidRDefault="00840FFE" w:rsidP="00FE6C11">
            <w:pPr>
              <w:pStyle w:val="Text1"/>
              <w:ind w:left="0"/>
              <w:rPr>
                <w:sz w:val="20"/>
                <w:szCs w:val="20"/>
              </w:rPr>
            </w:pPr>
            <w:r w:rsidRPr="00086913">
              <w:rPr>
                <w:sz w:val="20"/>
                <w:szCs w:val="20"/>
              </w:rPr>
              <w:t>247 /</w:t>
            </w:r>
          </w:p>
          <w:p w:rsidR="00840FFE" w:rsidRPr="00086913" w:rsidRDefault="00840FFE" w:rsidP="00FE6C11">
            <w:pPr>
              <w:pStyle w:val="Text1"/>
              <w:ind w:left="0"/>
              <w:rPr>
                <w:sz w:val="20"/>
                <w:szCs w:val="20"/>
              </w:rPr>
            </w:pPr>
            <w:r w:rsidRPr="00086913">
              <w:rPr>
                <w:sz w:val="20"/>
                <w:szCs w:val="20"/>
              </w:rPr>
              <w:lastRenderedPageBreak/>
              <w:t xml:space="preserve"> 18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35</w:t>
            </w:r>
          </w:p>
        </w:tc>
        <w:tc>
          <w:tcPr>
            <w:tcW w:w="1276" w:type="dxa"/>
          </w:tcPr>
          <w:p w:rsidR="00840FFE" w:rsidRPr="00086913" w:rsidRDefault="00840FFE" w:rsidP="00FE6C11">
            <w:pPr>
              <w:pStyle w:val="Text1"/>
              <w:ind w:left="0"/>
              <w:rPr>
                <w:sz w:val="20"/>
                <w:szCs w:val="20"/>
              </w:rPr>
            </w:pPr>
            <w:r w:rsidRPr="00086913">
              <w:rPr>
                <w:sz w:val="20"/>
                <w:szCs w:val="20"/>
              </w:rPr>
              <w:lastRenderedPageBreak/>
              <w:t xml:space="preserve">963 / </w:t>
            </w:r>
          </w:p>
          <w:p w:rsidR="00840FFE" w:rsidRPr="00086913" w:rsidRDefault="00840FFE" w:rsidP="00FE6C11">
            <w:pPr>
              <w:pStyle w:val="Text1"/>
              <w:ind w:left="0"/>
              <w:rPr>
                <w:sz w:val="20"/>
                <w:szCs w:val="20"/>
              </w:rPr>
            </w:pPr>
            <w:r w:rsidRPr="00086913">
              <w:rPr>
                <w:sz w:val="20"/>
                <w:szCs w:val="20"/>
              </w:rPr>
              <w:lastRenderedPageBreak/>
              <w:t>69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138</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07</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Organizacje badawcze uczestniczące we wspólnych projektach badawczych</w:t>
            </w:r>
          </w:p>
        </w:tc>
        <w:tc>
          <w:tcPr>
            <w:tcW w:w="1276" w:type="dxa"/>
          </w:tcPr>
          <w:p w:rsidR="00840FFE" w:rsidRPr="00086913" w:rsidRDefault="00F838D9" w:rsidP="00F838D9">
            <w:pPr>
              <w:spacing w:before="0" w:after="0" w:line="276" w:lineRule="auto"/>
              <w:rPr>
                <w:rFonts w:eastAsia="Times New Roman"/>
                <w:bCs/>
                <w:iCs/>
                <w:noProof/>
                <w:sz w:val="20"/>
                <w:szCs w:val="20"/>
              </w:rPr>
            </w:pPr>
            <w:r>
              <w:rPr>
                <w:sz w:val="20"/>
                <w:szCs w:val="20"/>
              </w:rPr>
              <w:t>o</w:t>
            </w:r>
            <w:r w:rsidR="001D3B12">
              <w:rPr>
                <w:sz w:val="20"/>
                <w:szCs w:val="20"/>
              </w:rPr>
              <w:t>rganizacje badawcze</w:t>
            </w:r>
          </w:p>
        </w:tc>
        <w:tc>
          <w:tcPr>
            <w:tcW w:w="1276" w:type="dxa"/>
          </w:tcPr>
          <w:p w:rsidR="00840FFE" w:rsidRPr="00086913" w:rsidRDefault="00840FFE" w:rsidP="00FE6C11">
            <w:pPr>
              <w:pStyle w:val="Text1"/>
              <w:ind w:left="0"/>
              <w:rPr>
                <w:sz w:val="20"/>
                <w:szCs w:val="20"/>
              </w:rPr>
            </w:pPr>
            <w:r w:rsidRPr="00086913">
              <w:rPr>
                <w:sz w:val="20"/>
                <w:szCs w:val="20"/>
              </w:rPr>
              <w:t>69 /</w:t>
            </w:r>
          </w:p>
          <w:p w:rsidR="00840FFE" w:rsidRPr="00086913" w:rsidRDefault="00840FFE" w:rsidP="00FE6C11">
            <w:pPr>
              <w:pStyle w:val="Text1"/>
              <w:ind w:left="0"/>
              <w:rPr>
                <w:sz w:val="20"/>
                <w:szCs w:val="20"/>
              </w:rPr>
            </w:pPr>
            <w:r w:rsidRPr="00086913">
              <w:rPr>
                <w:sz w:val="20"/>
                <w:szCs w:val="20"/>
              </w:rPr>
              <w:t>5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10</w:t>
            </w:r>
          </w:p>
        </w:tc>
        <w:tc>
          <w:tcPr>
            <w:tcW w:w="1276" w:type="dxa"/>
          </w:tcPr>
          <w:p w:rsidR="00840FFE" w:rsidRPr="00086913" w:rsidRDefault="00B02CC3" w:rsidP="00FE6C11">
            <w:pPr>
              <w:pStyle w:val="Text1"/>
              <w:ind w:left="0"/>
              <w:rPr>
                <w:sz w:val="20"/>
                <w:szCs w:val="20"/>
              </w:rPr>
            </w:pPr>
            <w:r w:rsidRPr="00086913">
              <w:rPr>
                <w:sz w:val="20"/>
                <w:szCs w:val="20"/>
              </w:rPr>
              <w:t>2</w:t>
            </w:r>
            <w:r>
              <w:rPr>
                <w:sz w:val="20"/>
                <w:szCs w:val="20"/>
              </w:rPr>
              <w:t>14</w:t>
            </w:r>
            <w:r w:rsidRPr="00086913">
              <w:rPr>
                <w:sz w:val="20"/>
                <w:szCs w:val="20"/>
              </w:rPr>
              <w:t xml:space="preserve"> </w:t>
            </w:r>
            <w:r w:rsidR="00840FFE" w:rsidRPr="00086913">
              <w:rPr>
                <w:sz w:val="20"/>
                <w:szCs w:val="20"/>
              </w:rPr>
              <w:t>/</w:t>
            </w:r>
          </w:p>
          <w:p w:rsidR="00840FFE" w:rsidRPr="00086913" w:rsidRDefault="00B02CC3" w:rsidP="00FE6C11">
            <w:pPr>
              <w:pStyle w:val="Text1"/>
              <w:ind w:left="0"/>
              <w:rPr>
                <w:sz w:val="20"/>
                <w:szCs w:val="20"/>
              </w:rPr>
            </w:pPr>
            <w:r w:rsidRPr="00086913">
              <w:rPr>
                <w:sz w:val="20"/>
                <w:szCs w:val="20"/>
              </w:rPr>
              <w:t>1</w:t>
            </w:r>
            <w:r>
              <w:rPr>
                <w:sz w:val="20"/>
                <w:szCs w:val="20"/>
              </w:rPr>
              <w:t>5</w:t>
            </w:r>
            <w:r w:rsidRPr="00086913">
              <w:rPr>
                <w:sz w:val="20"/>
                <w:szCs w:val="20"/>
              </w:rPr>
              <w:t xml:space="preserve"> </w:t>
            </w:r>
            <w:r w:rsidR="00840FFE" w:rsidRPr="00086913">
              <w:rPr>
                <w:sz w:val="20"/>
                <w:szCs w:val="20"/>
              </w:rPr>
              <w:t>/</w:t>
            </w:r>
          </w:p>
          <w:p w:rsidR="00840FFE" w:rsidRPr="00086913" w:rsidRDefault="00B02CC3" w:rsidP="00B02CC3">
            <w:pPr>
              <w:spacing w:before="0" w:after="0" w:line="276" w:lineRule="auto"/>
              <w:rPr>
                <w:rFonts w:eastAsia="Times New Roman"/>
                <w:bCs/>
                <w:iCs/>
                <w:noProof/>
                <w:sz w:val="20"/>
                <w:szCs w:val="20"/>
              </w:rPr>
            </w:pPr>
            <w:r w:rsidRPr="00086913">
              <w:rPr>
                <w:sz w:val="20"/>
                <w:szCs w:val="20"/>
              </w:rPr>
              <w:t>3</w:t>
            </w:r>
            <w:r>
              <w:rPr>
                <w:sz w:val="20"/>
                <w:szCs w:val="20"/>
              </w:rPr>
              <w:t>1</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w:t>
            </w:r>
            <w:r w:rsidRPr="00086913">
              <w:rPr>
                <w:sz w:val="20"/>
                <w:szCs w:val="20"/>
              </w:rPr>
              <w:lastRenderedPageBreak/>
              <w:t xml:space="preserve">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08</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Nominalna wartość sprzętu na potrzeby badań naukowych i innowacji</w:t>
            </w:r>
          </w:p>
        </w:tc>
        <w:tc>
          <w:tcPr>
            <w:tcW w:w="1276" w:type="dxa"/>
          </w:tcPr>
          <w:p w:rsidR="00840FFE" w:rsidRPr="00086913" w:rsidRDefault="00D807FF" w:rsidP="005D168C">
            <w:pPr>
              <w:spacing w:before="0" w:after="0" w:line="276" w:lineRule="auto"/>
              <w:rPr>
                <w:rFonts w:eastAsia="Times New Roman"/>
                <w:bCs/>
                <w:iCs/>
                <w:noProof/>
                <w:sz w:val="20"/>
                <w:szCs w:val="20"/>
              </w:rPr>
            </w:pPr>
            <w:r>
              <w:rPr>
                <w:sz w:val="20"/>
                <w:szCs w:val="20"/>
              </w:rPr>
              <w:t>EUR</w:t>
            </w:r>
          </w:p>
        </w:tc>
        <w:tc>
          <w:tcPr>
            <w:tcW w:w="1276" w:type="dxa"/>
          </w:tcPr>
          <w:p w:rsidR="00840FFE" w:rsidRPr="00086913" w:rsidRDefault="00D807FF" w:rsidP="00FE6C11">
            <w:pPr>
              <w:pStyle w:val="Text1"/>
              <w:ind w:left="0"/>
              <w:rPr>
                <w:sz w:val="20"/>
                <w:szCs w:val="20"/>
              </w:rPr>
            </w:pPr>
            <w:r w:rsidRPr="00D807FF">
              <w:rPr>
                <w:sz w:val="20"/>
                <w:szCs w:val="20"/>
              </w:rPr>
              <w:t xml:space="preserve">1 256 576    </w:t>
            </w:r>
            <w:r w:rsidR="00840FFE" w:rsidRPr="00086913">
              <w:rPr>
                <w:sz w:val="20"/>
                <w:szCs w:val="20"/>
              </w:rPr>
              <w:t xml:space="preserve">/ </w:t>
            </w:r>
          </w:p>
          <w:p w:rsidR="00840FFE" w:rsidRPr="00086913" w:rsidRDefault="00D807FF" w:rsidP="00FE6C11">
            <w:pPr>
              <w:pStyle w:val="Text1"/>
              <w:ind w:left="0"/>
              <w:rPr>
                <w:sz w:val="20"/>
                <w:szCs w:val="20"/>
              </w:rPr>
            </w:pPr>
            <w:r w:rsidRPr="00D807FF">
              <w:rPr>
                <w:sz w:val="20"/>
                <w:szCs w:val="20"/>
              </w:rPr>
              <w:t xml:space="preserve">89 756    </w:t>
            </w:r>
            <w:r w:rsidR="00840FFE" w:rsidRPr="00086913">
              <w:rPr>
                <w:sz w:val="20"/>
                <w:szCs w:val="20"/>
              </w:rPr>
              <w:t xml:space="preserve">/ </w:t>
            </w:r>
          </w:p>
          <w:p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179 511    </w:t>
            </w:r>
          </w:p>
        </w:tc>
        <w:tc>
          <w:tcPr>
            <w:tcW w:w="1276" w:type="dxa"/>
          </w:tcPr>
          <w:p w:rsidR="00840FFE" w:rsidRPr="00086913" w:rsidRDefault="00D807FF" w:rsidP="00FE6C11">
            <w:pPr>
              <w:pStyle w:val="Text1"/>
              <w:ind w:left="0"/>
              <w:rPr>
                <w:sz w:val="20"/>
                <w:szCs w:val="20"/>
              </w:rPr>
            </w:pPr>
            <w:r w:rsidRPr="00D807FF">
              <w:rPr>
                <w:sz w:val="20"/>
                <w:szCs w:val="20"/>
              </w:rPr>
              <w:t xml:space="preserve">282 348 120    </w:t>
            </w:r>
            <w:r w:rsidR="00840FFE" w:rsidRPr="00086913">
              <w:rPr>
                <w:sz w:val="20"/>
                <w:szCs w:val="20"/>
              </w:rPr>
              <w:t xml:space="preserve"> /</w:t>
            </w:r>
          </w:p>
          <w:p w:rsidR="00840FFE" w:rsidRPr="00086913" w:rsidRDefault="00D807FF" w:rsidP="00FE6C11">
            <w:pPr>
              <w:pStyle w:val="Text1"/>
              <w:ind w:left="0"/>
              <w:rPr>
                <w:sz w:val="20"/>
                <w:szCs w:val="20"/>
              </w:rPr>
            </w:pPr>
            <w:r w:rsidRPr="00D807FF">
              <w:rPr>
                <w:sz w:val="20"/>
                <w:szCs w:val="20"/>
              </w:rPr>
              <w:t xml:space="preserve">20 167 723    </w:t>
            </w:r>
            <w:r w:rsidR="00840FFE" w:rsidRPr="00086913">
              <w:rPr>
                <w:sz w:val="20"/>
                <w:szCs w:val="20"/>
              </w:rPr>
              <w:t xml:space="preserve"> /</w:t>
            </w:r>
          </w:p>
          <w:p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40 335 446    </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RCO 10</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współpracujące z organizacjami badawczymi</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8</w:t>
            </w:r>
            <w:r w:rsidR="00840FFE" w:rsidRPr="00086913">
              <w:rPr>
                <w:sz w:val="20"/>
                <w:szCs w:val="20"/>
              </w:rPr>
              <w:t xml:space="preserve"> /</w:t>
            </w:r>
          </w:p>
          <w:p w:rsidR="00840FFE" w:rsidRPr="00086913" w:rsidRDefault="00840FFE" w:rsidP="00FE6C11">
            <w:pPr>
              <w:pStyle w:val="Text1"/>
              <w:ind w:left="0"/>
              <w:rPr>
                <w:sz w:val="20"/>
                <w:szCs w:val="20"/>
              </w:rPr>
            </w:pPr>
            <w:r w:rsidRPr="00086913">
              <w:rPr>
                <w:sz w:val="20"/>
                <w:szCs w:val="20"/>
              </w:rPr>
              <w:t>1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p>
        </w:tc>
        <w:tc>
          <w:tcPr>
            <w:tcW w:w="1276" w:type="dxa"/>
          </w:tcPr>
          <w:p w:rsidR="00840FFE" w:rsidRPr="00086913" w:rsidRDefault="00B02CC3" w:rsidP="00FE6C11">
            <w:pPr>
              <w:pStyle w:val="Text1"/>
              <w:ind w:left="0"/>
              <w:rPr>
                <w:sz w:val="20"/>
                <w:szCs w:val="20"/>
              </w:rPr>
            </w:pPr>
            <w:r>
              <w:rPr>
                <w:sz w:val="20"/>
                <w:szCs w:val="20"/>
              </w:rPr>
              <w:t>58</w:t>
            </w:r>
            <w:r w:rsidRPr="00086913">
              <w:rPr>
                <w:sz w:val="20"/>
                <w:szCs w:val="20"/>
              </w:rPr>
              <w:t xml:space="preserve"> </w:t>
            </w:r>
            <w:r w:rsidR="00840FFE" w:rsidRPr="00086913">
              <w:rPr>
                <w:sz w:val="20"/>
                <w:szCs w:val="20"/>
              </w:rPr>
              <w:t>/</w:t>
            </w:r>
          </w:p>
          <w:p w:rsidR="00840FFE" w:rsidRPr="00086913" w:rsidRDefault="00B02CC3" w:rsidP="00FE6C11">
            <w:pPr>
              <w:pStyle w:val="Text1"/>
              <w:ind w:left="0"/>
              <w:rPr>
                <w:sz w:val="20"/>
                <w:szCs w:val="20"/>
              </w:rPr>
            </w:pPr>
            <w:r>
              <w:rPr>
                <w:sz w:val="20"/>
                <w:szCs w:val="20"/>
              </w:rPr>
              <w:t>4</w:t>
            </w:r>
            <w:r w:rsidR="00840FFE" w:rsidRPr="00086913">
              <w:rPr>
                <w:sz w:val="20"/>
                <w:szCs w:val="20"/>
              </w:rPr>
              <w:t xml:space="preserve"> /</w:t>
            </w:r>
          </w:p>
          <w:p w:rsidR="00840FFE" w:rsidRPr="00086913" w:rsidRDefault="00B02CC3" w:rsidP="005D168C">
            <w:pPr>
              <w:spacing w:before="0" w:after="0" w:line="276" w:lineRule="auto"/>
              <w:rPr>
                <w:rFonts w:eastAsia="Times New Roman"/>
                <w:bCs/>
                <w:iCs/>
                <w:noProof/>
                <w:sz w:val="20"/>
                <w:szCs w:val="20"/>
              </w:rPr>
            </w:pPr>
            <w:r>
              <w:rPr>
                <w:sz w:val="20"/>
                <w:szCs w:val="20"/>
              </w:rPr>
              <w:t>8</w:t>
            </w:r>
          </w:p>
        </w:tc>
      </w:tr>
    </w:tbl>
    <w:p w:rsidR="00763FD6" w:rsidRDefault="00763FD6" w:rsidP="00944A95">
      <w:pPr>
        <w:pStyle w:val="Text1"/>
      </w:pPr>
    </w:p>
    <w:p w:rsidR="00763FD6" w:rsidRPr="00763FD6" w:rsidRDefault="00763FD6" w:rsidP="00763FD6">
      <w:pPr>
        <w:suppressAutoHyphens/>
        <w:autoSpaceDN w:val="0"/>
        <w:textAlignment w:val="baseline"/>
        <w:rPr>
          <w:rFonts w:eastAsia="Calibri"/>
        </w:rPr>
        <w:sectPr w:rsidR="00763FD6" w:rsidRPr="00763FD6" w:rsidSect="00B10DE9">
          <w:pgSz w:w="16838" w:h="11906" w:orient="landscape"/>
          <w:pgMar w:top="1134" w:right="1134" w:bottom="1134" w:left="1134" w:header="567" w:footer="567" w:gutter="0"/>
          <w:cols w:space="708"/>
          <w:docGrid w:linePitch="326"/>
        </w:sectPr>
      </w:pPr>
    </w:p>
    <w:p w:rsidR="00DC49B7" w:rsidRPr="0060392D" w:rsidRDefault="004629F6" w:rsidP="004629F6">
      <w:r w:rsidRPr="0060392D">
        <w:rPr>
          <w:noProof/>
          <w:lang w:eastAsia="en-GB"/>
        </w:rPr>
        <w:lastRenderedPageBreak/>
        <w:t>Tabela 3: Wskaźniki rezultatu</w:t>
      </w:r>
      <w:r w:rsidR="007834DD">
        <w:rPr>
          <w:noProof/>
          <w:lang w:eastAsia="en-GB"/>
        </w:rPr>
        <w:t xml:space="preserve"> </w:t>
      </w:r>
      <w:r w:rsidR="007834DD" w:rsidRPr="007834DD">
        <w:rPr>
          <w:noProof/>
          <w:lang w:eastAsia="en-GB"/>
        </w:rPr>
        <w:t xml:space="preserve">SO1: </w:t>
      </w:r>
      <w:r w:rsidR="00634BA1" w:rsidRPr="00634BA1">
        <w:rPr>
          <w:noProof/>
          <w:lang w:eastAsia="en-GB"/>
        </w:rPr>
        <w:t>Rozwijanie i wzmacnianie zdolności badawczych i innowacyjnych oraz wykorzystywanie zaawansowanych technologii</w:t>
      </w:r>
    </w:p>
    <w:tbl>
      <w:tblPr>
        <w:tblStyle w:val="Tabela-Siatka"/>
        <w:tblW w:w="14884" w:type="dxa"/>
        <w:tblInd w:w="-34" w:type="dxa"/>
        <w:tblLayout w:type="fixed"/>
        <w:tblLook w:val="04A0" w:firstRow="1" w:lastRow="0" w:firstColumn="1" w:lastColumn="0" w:noHBand="0" w:noVBand="1"/>
      </w:tblPr>
      <w:tblGrid>
        <w:gridCol w:w="993"/>
        <w:gridCol w:w="1417"/>
        <w:gridCol w:w="992"/>
        <w:gridCol w:w="1134"/>
        <w:gridCol w:w="1560"/>
        <w:gridCol w:w="1701"/>
        <w:gridCol w:w="850"/>
        <w:gridCol w:w="1418"/>
        <w:gridCol w:w="1134"/>
        <w:gridCol w:w="1559"/>
        <w:gridCol w:w="1134"/>
        <w:gridCol w:w="992"/>
      </w:tblGrid>
      <w:tr w:rsidR="002F2517" w:rsidRPr="00763FD6" w:rsidTr="00F248CF">
        <w:tc>
          <w:tcPr>
            <w:tcW w:w="993"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Priorytet</w:t>
            </w:r>
          </w:p>
        </w:tc>
        <w:tc>
          <w:tcPr>
            <w:tcW w:w="1417"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Cel szczegółowy</w:t>
            </w:r>
          </w:p>
        </w:tc>
        <w:tc>
          <w:tcPr>
            <w:tcW w:w="992"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Fundusz</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Kategoria regionu</w:t>
            </w:r>
          </w:p>
        </w:tc>
        <w:tc>
          <w:tcPr>
            <w:tcW w:w="1560"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Nr identyfikacyjny [5]</w:t>
            </w:r>
          </w:p>
        </w:tc>
        <w:tc>
          <w:tcPr>
            <w:tcW w:w="1701"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Wskaźnik [255]</w:t>
            </w:r>
          </w:p>
        </w:tc>
        <w:tc>
          <w:tcPr>
            <w:tcW w:w="850"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Jednostka miary</w:t>
            </w:r>
          </w:p>
        </w:tc>
        <w:tc>
          <w:tcPr>
            <w:tcW w:w="1418" w:type="dxa"/>
          </w:tcPr>
          <w:p w:rsidR="002F2517" w:rsidRPr="00763FD6" w:rsidRDefault="002F2517" w:rsidP="005D168C">
            <w:pPr>
              <w:spacing w:before="0" w:after="0" w:line="276" w:lineRule="auto"/>
              <w:ind w:left="-57"/>
              <w:rPr>
                <w:rFonts w:eastAsia="Times New Roman"/>
                <w:bCs/>
                <w:iCs/>
                <w:noProof/>
                <w:sz w:val="20"/>
                <w:szCs w:val="20"/>
              </w:rPr>
            </w:pPr>
            <w:r w:rsidRPr="002F2517">
              <w:rPr>
                <w:bCs/>
                <w:noProof/>
                <w:sz w:val="20"/>
                <w:szCs w:val="20"/>
              </w:rPr>
              <w:t>Wartość bazowa lub wartość odniesienia</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Rok odniesienia</w:t>
            </w:r>
          </w:p>
        </w:tc>
        <w:tc>
          <w:tcPr>
            <w:tcW w:w="1559" w:type="dxa"/>
          </w:tcPr>
          <w:p w:rsidR="002F2517" w:rsidRPr="00763FD6" w:rsidRDefault="002F2517" w:rsidP="005D168C">
            <w:pPr>
              <w:spacing w:before="0" w:after="0" w:line="276" w:lineRule="auto"/>
              <w:ind w:left="-57"/>
              <w:rPr>
                <w:bCs/>
                <w:noProof/>
                <w:sz w:val="20"/>
                <w:szCs w:val="20"/>
              </w:rPr>
            </w:pPr>
            <w:r>
              <w:rPr>
                <w:bCs/>
                <w:noProof/>
                <w:sz w:val="20"/>
                <w:szCs w:val="20"/>
              </w:rPr>
              <w:t>Cel końcowy (2029)</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Źródło danych [200]</w:t>
            </w:r>
          </w:p>
        </w:tc>
        <w:tc>
          <w:tcPr>
            <w:tcW w:w="992"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Uwagi [200]</w:t>
            </w: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01</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utworzone we wspieranych jednostkach</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162A83" w:rsidP="00840FFE">
            <w:pPr>
              <w:pStyle w:val="Text1"/>
              <w:ind w:left="0"/>
              <w:jc w:val="center"/>
              <w:rPr>
                <w:sz w:val="20"/>
                <w:szCs w:val="20"/>
              </w:rPr>
            </w:pPr>
            <w:r>
              <w:rPr>
                <w:sz w:val="20"/>
                <w:szCs w:val="20"/>
              </w:rPr>
              <w:t>207</w:t>
            </w:r>
            <w:r w:rsidR="00B02CC3" w:rsidRPr="00086913">
              <w:rPr>
                <w:sz w:val="20"/>
                <w:szCs w:val="20"/>
              </w:rPr>
              <w:t xml:space="preserve"> </w:t>
            </w:r>
            <w:r w:rsidR="00840FFE" w:rsidRPr="00086913">
              <w:rPr>
                <w:sz w:val="20"/>
                <w:szCs w:val="20"/>
              </w:rPr>
              <w:t>/</w:t>
            </w:r>
          </w:p>
          <w:p w:rsidR="00840FFE" w:rsidRPr="00086913" w:rsidRDefault="00D807FF" w:rsidP="00840FFE">
            <w:pPr>
              <w:pStyle w:val="Text1"/>
              <w:ind w:left="0"/>
              <w:jc w:val="center"/>
              <w:rPr>
                <w:sz w:val="20"/>
                <w:szCs w:val="20"/>
              </w:rPr>
            </w:pPr>
            <w:r>
              <w:rPr>
                <w:sz w:val="20"/>
                <w:szCs w:val="20"/>
              </w:rPr>
              <w:t>15</w:t>
            </w:r>
            <w:r w:rsidR="00840FFE" w:rsidRPr="00086913">
              <w:rPr>
                <w:sz w:val="20"/>
                <w:szCs w:val="20"/>
              </w:rPr>
              <w:t xml:space="preserve"> /</w:t>
            </w:r>
          </w:p>
          <w:p w:rsidR="00840FFE" w:rsidRPr="00086913" w:rsidRDefault="00D807FF" w:rsidP="00840FFE">
            <w:pPr>
              <w:spacing w:before="0" w:after="0" w:line="276" w:lineRule="auto"/>
              <w:ind w:left="-57"/>
              <w:jc w:val="center"/>
              <w:rPr>
                <w:rFonts w:eastAsia="Times New Roman"/>
                <w:bCs/>
                <w:iCs/>
                <w:noProof/>
                <w:sz w:val="20"/>
                <w:szCs w:val="20"/>
              </w:rPr>
            </w:pPr>
            <w:r>
              <w:rPr>
                <w:sz w:val="20"/>
                <w:szCs w:val="20"/>
              </w:rPr>
              <w:t>30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RCR102</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dla naukowców utworzone we wspieranych jednostkach</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B02CC3" w:rsidP="00840FFE">
            <w:pPr>
              <w:pStyle w:val="Text1"/>
              <w:ind w:left="0"/>
              <w:jc w:val="center"/>
              <w:rPr>
                <w:sz w:val="20"/>
                <w:szCs w:val="20"/>
              </w:rPr>
            </w:pPr>
            <w:r w:rsidRPr="00086913">
              <w:rPr>
                <w:sz w:val="20"/>
                <w:szCs w:val="20"/>
              </w:rPr>
              <w:t>25</w:t>
            </w:r>
            <w:r>
              <w:rPr>
                <w:sz w:val="20"/>
                <w:szCs w:val="20"/>
              </w:rPr>
              <w:t>6</w:t>
            </w:r>
            <w:r w:rsidRPr="00086913">
              <w:rPr>
                <w:sz w:val="20"/>
                <w:szCs w:val="20"/>
              </w:rPr>
              <w:t xml:space="preserve"> </w:t>
            </w:r>
            <w:r w:rsidR="00840FFE" w:rsidRPr="00086913">
              <w:rPr>
                <w:sz w:val="20"/>
                <w:szCs w:val="20"/>
              </w:rPr>
              <w:t>/</w:t>
            </w:r>
          </w:p>
          <w:p w:rsidR="00840FFE" w:rsidRPr="00086913" w:rsidRDefault="00840FFE" w:rsidP="00840FFE">
            <w:pPr>
              <w:pStyle w:val="Text1"/>
              <w:ind w:left="0"/>
              <w:jc w:val="center"/>
              <w:rPr>
                <w:sz w:val="20"/>
                <w:szCs w:val="20"/>
              </w:rPr>
            </w:pPr>
            <w:r w:rsidRPr="00086913">
              <w:rPr>
                <w:sz w:val="20"/>
                <w:szCs w:val="20"/>
              </w:rPr>
              <w:t>18 /</w:t>
            </w:r>
          </w:p>
          <w:p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36</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w:t>
            </w:r>
            <w:r w:rsidRPr="00086913">
              <w:rPr>
                <w:sz w:val="20"/>
                <w:szCs w:val="20"/>
              </w:rPr>
              <w:lastRenderedPageBreak/>
              <w:t xml:space="preserve">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lastRenderedPageBreak/>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02</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Inwestycje prywatne uzupełniające wsparcie publiczne (w tym: dotacje, instrumenty finansowe)</w:t>
            </w:r>
          </w:p>
        </w:tc>
        <w:tc>
          <w:tcPr>
            <w:tcW w:w="850" w:type="dxa"/>
          </w:tcPr>
          <w:p w:rsidR="00840FFE" w:rsidRPr="00086913" w:rsidRDefault="00D807FF" w:rsidP="005D168C">
            <w:pPr>
              <w:spacing w:before="0" w:after="0" w:line="276" w:lineRule="auto"/>
              <w:ind w:left="-57"/>
              <w:rPr>
                <w:rFonts w:eastAsia="Times New Roman"/>
                <w:bCs/>
                <w:iCs/>
                <w:noProof/>
                <w:sz w:val="20"/>
                <w:szCs w:val="20"/>
              </w:rPr>
            </w:pPr>
            <w:r>
              <w:rPr>
                <w:sz w:val="20"/>
                <w:szCs w:val="20"/>
              </w:rPr>
              <w:t>EUR</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D807FF" w:rsidP="00840FFE">
            <w:pPr>
              <w:pStyle w:val="Text1"/>
              <w:ind w:left="0"/>
              <w:jc w:val="center"/>
              <w:rPr>
                <w:sz w:val="20"/>
                <w:szCs w:val="20"/>
              </w:rPr>
            </w:pPr>
            <w:r w:rsidRPr="00D807FF">
              <w:rPr>
                <w:sz w:val="20"/>
                <w:szCs w:val="20"/>
              </w:rPr>
              <w:t xml:space="preserve"> 41 639 128    </w:t>
            </w:r>
            <w:r w:rsidR="00840FFE" w:rsidRPr="00086913">
              <w:rPr>
                <w:sz w:val="20"/>
                <w:szCs w:val="20"/>
              </w:rPr>
              <w:t>/</w:t>
            </w:r>
          </w:p>
          <w:p w:rsidR="00840FFE" w:rsidRPr="00086913" w:rsidRDefault="00D807FF" w:rsidP="00840FFE">
            <w:pPr>
              <w:pStyle w:val="Text1"/>
              <w:ind w:left="0"/>
              <w:jc w:val="center"/>
              <w:rPr>
                <w:sz w:val="20"/>
                <w:szCs w:val="20"/>
              </w:rPr>
            </w:pPr>
            <w:r w:rsidRPr="00D807FF">
              <w:rPr>
                <w:sz w:val="20"/>
                <w:szCs w:val="20"/>
              </w:rPr>
              <w:t xml:space="preserve"> 2 974 223    </w:t>
            </w:r>
            <w:r w:rsidR="00840FFE" w:rsidRPr="00086913">
              <w:rPr>
                <w:sz w:val="20"/>
                <w:szCs w:val="20"/>
              </w:rPr>
              <w:t>/</w:t>
            </w:r>
          </w:p>
          <w:p w:rsidR="00840FFE" w:rsidRPr="00086913" w:rsidRDefault="00D807FF" w:rsidP="00840FFE">
            <w:pPr>
              <w:spacing w:before="0" w:after="0" w:line="276" w:lineRule="auto"/>
              <w:ind w:left="-57"/>
              <w:jc w:val="center"/>
              <w:rPr>
                <w:rFonts w:eastAsia="Times New Roman"/>
                <w:bCs/>
                <w:iCs/>
                <w:noProof/>
                <w:sz w:val="20"/>
                <w:szCs w:val="20"/>
              </w:rPr>
            </w:pPr>
            <w:r w:rsidRPr="00D807FF">
              <w:rPr>
                <w:sz w:val="20"/>
                <w:szCs w:val="20"/>
              </w:rPr>
              <w:t xml:space="preserve"> 5 948 447    </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lastRenderedPageBreak/>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06</w:t>
            </w:r>
          </w:p>
        </w:tc>
        <w:tc>
          <w:tcPr>
            <w:tcW w:w="1701" w:type="dxa"/>
          </w:tcPr>
          <w:p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Złożone wnioski patentowe</w:t>
            </w:r>
          </w:p>
        </w:tc>
        <w:tc>
          <w:tcPr>
            <w:tcW w:w="850" w:type="dxa"/>
          </w:tcPr>
          <w:p w:rsidR="00840FFE" w:rsidRPr="00086913" w:rsidRDefault="0000115F" w:rsidP="0000115F">
            <w:pPr>
              <w:spacing w:before="0" w:after="0" w:line="276" w:lineRule="auto"/>
              <w:ind w:left="-57"/>
              <w:rPr>
                <w:rFonts w:eastAsia="Times New Roman"/>
                <w:bCs/>
                <w:iCs/>
                <w:noProof/>
                <w:sz w:val="20"/>
                <w:szCs w:val="20"/>
              </w:rPr>
            </w:pPr>
            <w:r>
              <w:rPr>
                <w:sz w:val="20"/>
                <w:szCs w:val="20"/>
              </w:rPr>
              <w:t>wnioski</w:t>
            </w:r>
            <w:r w:rsidR="001D3B12">
              <w:rPr>
                <w:sz w:val="20"/>
                <w:szCs w:val="20"/>
              </w:rPr>
              <w:t xml:space="preserve"> patentowe</w:t>
            </w:r>
            <w:r w:rsidR="0007618E">
              <w:rPr>
                <w:sz w:val="20"/>
                <w:szCs w:val="20"/>
              </w:rPr>
              <w:t xml:space="preserve"> [szt.]</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B02CC3" w:rsidP="00840FFE">
            <w:pPr>
              <w:pStyle w:val="Text1"/>
              <w:ind w:left="0"/>
              <w:jc w:val="center"/>
              <w:rPr>
                <w:sz w:val="20"/>
                <w:szCs w:val="20"/>
              </w:rPr>
            </w:pPr>
            <w:r w:rsidRPr="00086913">
              <w:rPr>
                <w:sz w:val="20"/>
                <w:szCs w:val="20"/>
              </w:rPr>
              <w:t>26</w:t>
            </w:r>
            <w:r>
              <w:rPr>
                <w:sz w:val="20"/>
                <w:szCs w:val="20"/>
              </w:rPr>
              <w:t>2</w:t>
            </w:r>
            <w:r w:rsidRPr="00086913">
              <w:rPr>
                <w:sz w:val="20"/>
                <w:szCs w:val="20"/>
              </w:rPr>
              <w:t xml:space="preserve"> </w:t>
            </w:r>
            <w:r w:rsidR="00840FFE" w:rsidRPr="00086913">
              <w:rPr>
                <w:sz w:val="20"/>
                <w:szCs w:val="20"/>
              </w:rPr>
              <w:t>/</w:t>
            </w:r>
          </w:p>
          <w:p w:rsidR="00840FFE" w:rsidRPr="00086913" w:rsidRDefault="00840FFE" w:rsidP="00840FFE">
            <w:pPr>
              <w:pStyle w:val="Text1"/>
              <w:ind w:left="0"/>
              <w:jc w:val="center"/>
              <w:rPr>
                <w:sz w:val="20"/>
                <w:szCs w:val="20"/>
              </w:rPr>
            </w:pPr>
            <w:r w:rsidRPr="00086913">
              <w:rPr>
                <w:sz w:val="20"/>
                <w:szCs w:val="20"/>
              </w:rPr>
              <w:t>19 /</w:t>
            </w:r>
          </w:p>
          <w:p w:rsidR="00840FFE" w:rsidRPr="00086913" w:rsidRDefault="00B02CC3" w:rsidP="00B02CC3">
            <w:pPr>
              <w:spacing w:before="0" w:after="0" w:line="276" w:lineRule="auto"/>
              <w:ind w:left="-57"/>
              <w:jc w:val="center"/>
              <w:rPr>
                <w:rFonts w:eastAsia="Times New Roman"/>
                <w:bCs/>
                <w:iCs/>
                <w:noProof/>
                <w:sz w:val="20"/>
                <w:szCs w:val="20"/>
              </w:rPr>
            </w:pPr>
            <w:r w:rsidRPr="00086913">
              <w:rPr>
                <w:sz w:val="20"/>
                <w:szCs w:val="20"/>
              </w:rPr>
              <w:t>3</w:t>
            </w:r>
            <w:r>
              <w:rPr>
                <w:sz w:val="20"/>
                <w:szCs w:val="20"/>
              </w:rPr>
              <w:t>7</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wykorzystywanie zaawansowanych technologii</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RCR08</w:t>
            </w:r>
          </w:p>
        </w:tc>
        <w:tc>
          <w:tcPr>
            <w:tcW w:w="1701" w:type="dxa"/>
          </w:tcPr>
          <w:p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Publikacje w ramach wspieranych projektów</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publikacje</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840FFE" w:rsidP="00840FFE">
            <w:pPr>
              <w:pStyle w:val="Text1"/>
              <w:ind w:left="0"/>
              <w:jc w:val="center"/>
              <w:rPr>
                <w:sz w:val="20"/>
                <w:szCs w:val="20"/>
              </w:rPr>
            </w:pPr>
            <w:r w:rsidRPr="00086913">
              <w:rPr>
                <w:sz w:val="20"/>
                <w:szCs w:val="20"/>
              </w:rPr>
              <w:t>272 /</w:t>
            </w:r>
          </w:p>
          <w:p w:rsidR="00840FFE" w:rsidRPr="00086913" w:rsidRDefault="00840FFE" w:rsidP="00840FFE">
            <w:pPr>
              <w:pStyle w:val="Text1"/>
              <w:ind w:left="0"/>
              <w:jc w:val="center"/>
              <w:rPr>
                <w:sz w:val="20"/>
                <w:szCs w:val="20"/>
              </w:rPr>
            </w:pPr>
            <w:r w:rsidRPr="00086913">
              <w:rPr>
                <w:sz w:val="20"/>
                <w:szCs w:val="20"/>
              </w:rPr>
              <w:t>19 /</w:t>
            </w:r>
          </w:p>
          <w:p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39</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bl>
    <w:p w:rsidR="008B7051" w:rsidRPr="008B7051" w:rsidRDefault="008B7051" w:rsidP="008B7051">
      <w:r w:rsidRPr="008B7051">
        <w:t>2.1.1.1.3.</w:t>
      </w:r>
      <w:r w:rsidRPr="008B7051">
        <w:tab/>
        <w:t>Indykatywny podział zaprogramowanych zasobów (UE) według rodzaju interwencji (nie dotyczy EFMRA)</w:t>
      </w:r>
    </w:p>
    <w:p w:rsidR="008B7051" w:rsidRPr="008B7051" w:rsidRDefault="008B7051" w:rsidP="008B7051">
      <w:pPr>
        <w:ind w:left="850"/>
      </w:pPr>
      <w:r w:rsidRPr="008B7051">
        <w:t xml:space="preserve">Podstawa prawna: art. 22 ust. 3 lit. d) </w:t>
      </w:r>
      <w:proofErr w:type="spellStart"/>
      <w:r w:rsidRPr="008B7051">
        <w:t>ppkt</w:t>
      </w:r>
      <w:proofErr w:type="spellEnd"/>
      <w:r w:rsidRPr="008B7051">
        <w:t xml:space="preserve"> (viii) rozporządzenia w sprawie wspólnych przepisów</w:t>
      </w:r>
    </w:p>
    <w:p w:rsidR="008B7051" w:rsidRPr="008B7051" w:rsidRDefault="008B7051" w:rsidP="008B7051">
      <w:r w:rsidRPr="008B7051">
        <w:t>Tabela 4: Wymiar 1 – zakres interwencji</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30 588 236,00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61 176 470,00</w:t>
            </w:r>
          </w:p>
        </w:tc>
      </w:tr>
      <w:tr w:rsidR="00CB3112" w:rsidRPr="008B7051" w:rsidTr="001A0B48">
        <w:tc>
          <w:tcPr>
            <w:tcW w:w="775" w:type="pct"/>
          </w:tcPr>
          <w:p w:rsidR="00CB3112" w:rsidRPr="008B7051" w:rsidRDefault="00CB3112" w:rsidP="001A0B48">
            <w:pPr>
              <w:spacing w:before="60" w:after="60" w:line="240" w:lineRule="auto"/>
            </w:pPr>
            <w:r>
              <w:lastRenderedPageBreak/>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428 235 294,00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4 352 941,00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8 705 883,00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60 941 176,00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5 254 706,00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10 509 411,00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73 565 883,00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16 323 529,00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32 647 059,00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228 529 412,00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1 764 706,00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3 529 412,00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24 705 882,00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Lepiej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1 941 176,00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W okresie przejściowym</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3 882 353,00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27 176 471,00</w:t>
            </w:r>
          </w:p>
        </w:tc>
      </w:tr>
    </w:tbl>
    <w:p w:rsidR="008B7051" w:rsidRPr="008B7051" w:rsidRDefault="008B7051" w:rsidP="008B7051">
      <w:r w:rsidRPr="008B7051">
        <w:t>Tabela 5: Wymiar 2 – forma finansowania</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B96C85">
              <w:t>EFRR</w:t>
            </w:r>
          </w:p>
        </w:tc>
        <w:tc>
          <w:tcPr>
            <w:tcW w:w="1206" w:type="pct"/>
          </w:tcPr>
          <w:p w:rsidR="00CB3112" w:rsidRPr="008B7051" w:rsidRDefault="00CB3112" w:rsidP="001A0B48">
            <w:pPr>
              <w:spacing w:before="60" w:after="60" w:line="240" w:lineRule="auto"/>
            </w:pPr>
            <w:r w:rsidRPr="00641AA7">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60 225 294,00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B96C85">
              <w:t>EFRR</w:t>
            </w:r>
          </w:p>
        </w:tc>
        <w:tc>
          <w:tcPr>
            <w:tcW w:w="1206" w:type="pct"/>
          </w:tcPr>
          <w:p w:rsidR="00CB3112" w:rsidRPr="008B7051" w:rsidRDefault="00CB3112" w:rsidP="001A0B48">
            <w:pPr>
              <w:spacing w:before="60" w:after="60" w:line="240" w:lineRule="auto"/>
            </w:pPr>
            <w:r w:rsidRPr="00641AA7">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120 450 588,00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B96C85">
              <w:t>EFRR</w:t>
            </w:r>
          </w:p>
        </w:tc>
        <w:tc>
          <w:tcPr>
            <w:tcW w:w="1206" w:type="pct"/>
          </w:tcPr>
          <w:p w:rsidR="00CB3112" w:rsidRPr="008B7051" w:rsidRDefault="00CB3112" w:rsidP="008B7051">
            <w:pPr>
              <w:spacing w:before="60" w:after="60" w:line="240" w:lineRule="auto"/>
            </w:pPr>
            <w:r w:rsidRPr="00641AA7">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843 154 118,00</w:t>
            </w:r>
          </w:p>
        </w:tc>
      </w:tr>
    </w:tbl>
    <w:p w:rsidR="008B7051" w:rsidRPr="008B7051" w:rsidRDefault="008B7051" w:rsidP="008B7051"/>
    <w:p w:rsidR="008B7051" w:rsidRPr="008B7051" w:rsidRDefault="008B7051" w:rsidP="008B7051">
      <w:r w:rsidRPr="008B7051">
        <w:lastRenderedPageBreak/>
        <w:t>Tabela 3: Wymiar 6 – terytorialny mechanizm realizacji i ukierunkowanie terytorialne</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rsidRPr="001F15E7">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60 225 294,00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rsidRPr="001F15E7">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120 450 588,00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t>EFRR</w:t>
            </w:r>
          </w:p>
        </w:tc>
        <w:tc>
          <w:tcPr>
            <w:tcW w:w="1206" w:type="pct"/>
          </w:tcPr>
          <w:p w:rsidR="00CB3112" w:rsidRPr="008B7051" w:rsidRDefault="00CB3112" w:rsidP="008B7051">
            <w:pPr>
              <w:spacing w:before="60" w:after="60" w:line="240" w:lineRule="auto"/>
            </w:pPr>
            <w:r w:rsidRPr="001F15E7">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843 154 118,00</w:t>
            </w:r>
          </w:p>
        </w:tc>
      </w:tr>
    </w:tbl>
    <w:p w:rsidR="008B7051" w:rsidRPr="008B7051" w:rsidRDefault="008B7051" w:rsidP="008B7051">
      <w:r w:rsidRPr="008B7051">
        <w:t>Tabela 7: Wymiar 6 – uzupełniające obszary tematyczne EFS+</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8B7051" w:rsidRPr="008B7051" w:rsidTr="000F28D6">
        <w:tc>
          <w:tcPr>
            <w:tcW w:w="775" w:type="pct"/>
          </w:tcPr>
          <w:p w:rsidR="008B7051" w:rsidRPr="008B7051" w:rsidRDefault="008B7051" w:rsidP="008B7051">
            <w:pPr>
              <w:spacing w:before="60" w:after="60" w:line="240" w:lineRule="auto"/>
            </w:pPr>
          </w:p>
        </w:tc>
        <w:tc>
          <w:tcPr>
            <w:tcW w:w="422" w:type="pct"/>
          </w:tcPr>
          <w:p w:rsidR="008B7051" w:rsidRPr="008B7051" w:rsidRDefault="008B7051" w:rsidP="008B7051">
            <w:pPr>
              <w:spacing w:before="60" w:after="60" w:line="240" w:lineRule="auto"/>
            </w:pPr>
          </w:p>
        </w:tc>
        <w:tc>
          <w:tcPr>
            <w:tcW w:w="1206" w:type="pct"/>
          </w:tcPr>
          <w:p w:rsidR="008B7051" w:rsidRPr="008B7051" w:rsidRDefault="008B7051" w:rsidP="008B7051">
            <w:pPr>
              <w:spacing w:before="60" w:after="60" w:line="240" w:lineRule="auto"/>
            </w:pPr>
          </w:p>
        </w:tc>
        <w:tc>
          <w:tcPr>
            <w:tcW w:w="1155" w:type="pct"/>
          </w:tcPr>
          <w:p w:rsidR="008B7051" w:rsidRPr="008B7051" w:rsidRDefault="008B7051" w:rsidP="008B7051">
            <w:pPr>
              <w:spacing w:before="60" w:after="60" w:line="240" w:lineRule="auto"/>
            </w:pPr>
          </w:p>
        </w:tc>
        <w:tc>
          <w:tcPr>
            <w:tcW w:w="430" w:type="pct"/>
          </w:tcPr>
          <w:p w:rsidR="008B7051" w:rsidRPr="008B7051" w:rsidRDefault="008B7051" w:rsidP="008B7051">
            <w:pPr>
              <w:spacing w:before="60" w:after="60" w:line="240" w:lineRule="auto"/>
            </w:pPr>
          </w:p>
        </w:tc>
        <w:tc>
          <w:tcPr>
            <w:tcW w:w="1012" w:type="pct"/>
          </w:tcPr>
          <w:p w:rsidR="008B7051" w:rsidRPr="008B7051" w:rsidRDefault="008B7051" w:rsidP="008B7051">
            <w:pPr>
              <w:spacing w:before="60" w:after="60" w:line="240" w:lineRule="auto"/>
            </w:pPr>
          </w:p>
        </w:tc>
      </w:tr>
    </w:tbl>
    <w:p w:rsidR="008B7051" w:rsidRPr="008B7051" w:rsidRDefault="008B7051" w:rsidP="008B7051">
      <w:r w:rsidRPr="008B7051">
        <w:t>Tabela 8: Wymiar 7 – wymiar „Równouprawnienie płci” w ramach EFS+</w:t>
      </w:r>
      <w:r w:rsidRPr="008B7051">
        <w:rPr>
          <w:b/>
          <w:vertAlign w:val="superscript"/>
        </w:rPr>
        <w:t>*</w:t>
      </w:r>
      <w:r w:rsidRPr="008B7051">
        <w:t>, EFRR, Funduszu Spójności i 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A255A" w:rsidRPr="0060392D" w:rsidTr="0027741F">
        <w:tc>
          <w:tcPr>
            <w:tcW w:w="775" w:type="pct"/>
            <w:vAlign w:val="center"/>
          </w:tcPr>
          <w:p w:rsidR="00CA255A" w:rsidRPr="0060392D" w:rsidRDefault="00CA255A" w:rsidP="0027741F">
            <w:pPr>
              <w:spacing w:before="60" w:after="60" w:line="240" w:lineRule="auto"/>
              <w:jc w:val="center"/>
            </w:pPr>
            <w:r w:rsidRPr="0060392D">
              <w:t>Nr priorytetu</w:t>
            </w:r>
          </w:p>
        </w:tc>
        <w:tc>
          <w:tcPr>
            <w:tcW w:w="422" w:type="pct"/>
            <w:vAlign w:val="center"/>
          </w:tcPr>
          <w:p w:rsidR="00CA255A" w:rsidRPr="0060392D" w:rsidRDefault="00CA255A" w:rsidP="0027741F">
            <w:pPr>
              <w:spacing w:before="60" w:after="60" w:line="240" w:lineRule="auto"/>
              <w:jc w:val="center"/>
            </w:pPr>
            <w:r w:rsidRPr="0060392D">
              <w:t>Fundusz</w:t>
            </w:r>
          </w:p>
        </w:tc>
        <w:tc>
          <w:tcPr>
            <w:tcW w:w="1206" w:type="pct"/>
            <w:vAlign w:val="center"/>
          </w:tcPr>
          <w:p w:rsidR="00CA255A" w:rsidRPr="0060392D" w:rsidRDefault="00CA255A" w:rsidP="0027741F">
            <w:pPr>
              <w:spacing w:before="60" w:after="60" w:line="240" w:lineRule="auto"/>
              <w:jc w:val="center"/>
            </w:pPr>
            <w:r w:rsidRPr="0060392D">
              <w:t>Kategoria regionu</w:t>
            </w:r>
          </w:p>
        </w:tc>
        <w:tc>
          <w:tcPr>
            <w:tcW w:w="1155" w:type="pct"/>
            <w:vAlign w:val="center"/>
          </w:tcPr>
          <w:p w:rsidR="00CA255A" w:rsidRPr="0060392D" w:rsidRDefault="00CA255A" w:rsidP="0027741F">
            <w:pPr>
              <w:spacing w:before="60" w:after="60" w:line="240" w:lineRule="auto"/>
              <w:jc w:val="center"/>
            </w:pPr>
            <w:r w:rsidRPr="0060392D">
              <w:t>Cel szczegółowy</w:t>
            </w:r>
          </w:p>
        </w:tc>
        <w:tc>
          <w:tcPr>
            <w:tcW w:w="430" w:type="pct"/>
            <w:vAlign w:val="center"/>
          </w:tcPr>
          <w:p w:rsidR="00CA255A" w:rsidRPr="0060392D" w:rsidRDefault="00CA255A" w:rsidP="0027741F">
            <w:pPr>
              <w:spacing w:before="60" w:after="60" w:line="240" w:lineRule="auto"/>
              <w:jc w:val="center"/>
            </w:pPr>
            <w:r w:rsidRPr="0060392D">
              <w:t>Kod</w:t>
            </w:r>
          </w:p>
        </w:tc>
        <w:tc>
          <w:tcPr>
            <w:tcW w:w="1012" w:type="pct"/>
            <w:vAlign w:val="center"/>
          </w:tcPr>
          <w:p w:rsidR="00CA255A" w:rsidRPr="0060392D" w:rsidRDefault="00CA255A" w:rsidP="0027741F">
            <w:pPr>
              <w:spacing w:before="60" w:after="60" w:line="240" w:lineRule="auto"/>
              <w:jc w:val="center"/>
            </w:pPr>
            <w:r w:rsidRPr="0060392D">
              <w:t>Kwota (w EUR)</w:t>
            </w:r>
          </w:p>
        </w:tc>
      </w:tr>
      <w:tr w:rsidR="00206FBD" w:rsidRPr="0060392D" w:rsidTr="0027741F">
        <w:trPr>
          <w:trHeight w:val="521"/>
        </w:trPr>
        <w:tc>
          <w:tcPr>
            <w:tcW w:w="775" w:type="pct"/>
            <w:vMerge w:val="restart"/>
          </w:tcPr>
          <w:p w:rsidR="00206FBD" w:rsidRPr="0060392D" w:rsidRDefault="00206FBD" w:rsidP="0027741F">
            <w:pPr>
              <w:spacing w:before="60" w:after="60" w:line="240" w:lineRule="auto"/>
              <w:jc w:val="center"/>
            </w:pPr>
            <w:r>
              <w:t>2</w:t>
            </w:r>
          </w:p>
        </w:tc>
        <w:tc>
          <w:tcPr>
            <w:tcW w:w="422" w:type="pct"/>
            <w:vMerge w:val="restart"/>
          </w:tcPr>
          <w:p w:rsidR="00206FBD" w:rsidRPr="0060392D" w:rsidRDefault="00206FBD" w:rsidP="0027741F">
            <w:pPr>
              <w:spacing w:before="60" w:after="60" w:line="240" w:lineRule="auto"/>
            </w:pPr>
            <w:r>
              <w:t>EFRR</w:t>
            </w:r>
          </w:p>
        </w:tc>
        <w:tc>
          <w:tcPr>
            <w:tcW w:w="1206" w:type="pct"/>
          </w:tcPr>
          <w:p w:rsidR="00206FBD" w:rsidRPr="0060392D" w:rsidRDefault="00206FBD" w:rsidP="00206FBD">
            <w:pPr>
              <w:spacing w:before="60" w:after="60" w:line="240" w:lineRule="auto"/>
            </w:pPr>
            <w:r w:rsidRPr="00BA0E0B">
              <w:t>Lepiej rozwinięte</w:t>
            </w:r>
          </w:p>
        </w:tc>
        <w:tc>
          <w:tcPr>
            <w:tcW w:w="1155" w:type="pct"/>
            <w:vMerge w:val="restart"/>
          </w:tcPr>
          <w:p w:rsidR="00206FBD" w:rsidRPr="0060392D" w:rsidRDefault="00206FBD" w:rsidP="0027741F">
            <w:pPr>
              <w:spacing w:before="60" w:after="60" w:line="240" w:lineRule="auto"/>
            </w:pPr>
            <w:r w:rsidRPr="00B06844">
              <w:t>Rozwijanie i wzmacnianie zdolności badawczych i innowacyjnych oraz wykorzystywanie zaawansowanych technologii</w:t>
            </w:r>
            <w:r>
              <w:t xml:space="preserve"> (SO 1)</w:t>
            </w:r>
          </w:p>
        </w:tc>
        <w:tc>
          <w:tcPr>
            <w:tcW w:w="430" w:type="pct"/>
            <w:vMerge w:val="restart"/>
          </w:tcPr>
          <w:p w:rsidR="00206FBD" w:rsidRPr="0060392D" w:rsidRDefault="00206FBD" w:rsidP="0027741F">
            <w:pPr>
              <w:spacing w:before="60" w:after="60" w:line="240" w:lineRule="auto"/>
            </w:pPr>
            <w:r>
              <w:t>02</w:t>
            </w:r>
          </w:p>
        </w:tc>
        <w:tc>
          <w:tcPr>
            <w:tcW w:w="1012" w:type="pct"/>
          </w:tcPr>
          <w:p w:rsidR="00206FBD" w:rsidRPr="0060392D" w:rsidRDefault="00206FBD" w:rsidP="002C32E1">
            <w:pPr>
              <w:spacing w:before="60" w:after="60" w:line="240" w:lineRule="auto"/>
              <w:jc w:val="right"/>
            </w:pPr>
            <w:r>
              <w:t>24 090 118,0</w:t>
            </w:r>
            <w:r w:rsidRPr="00206FBD">
              <w:t>0</w:t>
            </w:r>
          </w:p>
        </w:tc>
      </w:tr>
      <w:tr w:rsidR="00206FBD" w:rsidRPr="0060392D" w:rsidTr="0027741F">
        <w:trPr>
          <w:trHeight w:val="530"/>
        </w:trPr>
        <w:tc>
          <w:tcPr>
            <w:tcW w:w="775" w:type="pct"/>
            <w:vMerge/>
          </w:tcPr>
          <w:p w:rsidR="00206FBD" w:rsidRDefault="00206FBD" w:rsidP="0027741F">
            <w:pPr>
              <w:spacing w:before="60" w:after="60" w:line="240" w:lineRule="auto"/>
              <w:jc w:val="center"/>
            </w:pPr>
          </w:p>
        </w:tc>
        <w:tc>
          <w:tcPr>
            <w:tcW w:w="422" w:type="pct"/>
            <w:vMerge/>
          </w:tcPr>
          <w:p w:rsidR="00206FBD" w:rsidRDefault="00206FBD" w:rsidP="0027741F">
            <w:pPr>
              <w:spacing w:before="60" w:after="60" w:line="240" w:lineRule="auto"/>
            </w:pPr>
          </w:p>
        </w:tc>
        <w:tc>
          <w:tcPr>
            <w:tcW w:w="1206" w:type="pct"/>
          </w:tcPr>
          <w:p w:rsidR="00206FBD" w:rsidRPr="0060392D" w:rsidRDefault="00206FBD" w:rsidP="0027741F">
            <w:pPr>
              <w:spacing w:before="60" w:after="60" w:line="240" w:lineRule="auto"/>
            </w:pPr>
            <w:r w:rsidRPr="00BA0E0B">
              <w:t>W okresie przejściowy</w:t>
            </w:r>
            <w:r>
              <w:t>m</w:t>
            </w:r>
          </w:p>
        </w:tc>
        <w:tc>
          <w:tcPr>
            <w:tcW w:w="1155" w:type="pct"/>
            <w:vMerge/>
          </w:tcPr>
          <w:p w:rsidR="00206FBD" w:rsidRPr="0060392D" w:rsidRDefault="00206FBD" w:rsidP="0027741F">
            <w:pPr>
              <w:spacing w:before="60" w:after="60" w:line="240" w:lineRule="auto"/>
            </w:pPr>
          </w:p>
        </w:tc>
        <w:tc>
          <w:tcPr>
            <w:tcW w:w="430" w:type="pct"/>
            <w:vMerge/>
          </w:tcPr>
          <w:p w:rsidR="00206FBD" w:rsidRPr="0060392D" w:rsidRDefault="00206FBD" w:rsidP="0027741F">
            <w:pPr>
              <w:spacing w:before="60" w:after="60" w:line="240" w:lineRule="auto"/>
            </w:pPr>
          </w:p>
        </w:tc>
        <w:tc>
          <w:tcPr>
            <w:tcW w:w="1012" w:type="pct"/>
          </w:tcPr>
          <w:p w:rsidR="00206FBD" w:rsidRPr="0060392D" w:rsidRDefault="00206FBD" w:rsidP="002C32E1">
            <w:pPr>
              <w:spacing w:before="60" w:after="60" w:line="240" w:lineRule="auto"/>
              <w:jc w:val="right"/>
            </w:pPr>
            <w:r w:rsidRPr="00206FBD">
              <w:t>48 180 235,</w:t>
            </w:r>
            <w:r>
              <w:t>0</w:t>
            </w:r>
            <w:r w:rsidRPr="00206FBD">
              <w:t>0</w:t>
            </w:r>
          </w:p>
        </w:tc>
      </w:tr>
      <w:tr w:rsidR="00206FBD" w:rsidRPr="0060392D" w:rsidTr="0027741F">
        <w:trPr>
          <w:trHeight w:val="585"/>
        </w:trPr>
        <w:tc>
          <w:tcPr>
            <w:tcW w:w="775" w:type="pct"/>
            <w:vMerge/>
          </w:tcPr>
          <w:p w:rsidR="00206FBD" w:rsidRDefault="00206FBD" w:rsidP="0027741F">
            <w:pPr>
              <w:spacing w:before="60" w:after="60" w:line="240" w:lineRule="auto"/>
              <w:jc w:val="center"/>
            </w:pPr>
          </w:p>
        </w:tc>
        <w:tc>
          <w:tcPr>
            <w:tcW w:w="422" w:type="pct"/>
            <w:vMerge/>
          </w:tcPr>
          <w:p w:rsidR="00206FBD" w:rsidRDefault="00206FBD" w:rsidP="0027741F">
            <w:pPr>
              <w:spacing w:before="60" w:after="60" w:line="240" w:lineRule="auto"/>
            </w:pPr>
          </w:p>
        </w:tc>
        <w:tc>
          <w:tcPr>
            <w:tcW w:w="1206" w:type="pct"/>
          </w:tcPr>
          <w:p w:rsidR="00206FBD" w:rsidRPr="0060392D" w:rsidRDefault="00206FBD" w:rsidP="00206FBD">
            <w:pPr>
              <w:spacing w:before="60" w:after="60" w:line="240" w:lineRule="auto"/>
            </w:pPr>
            <w:r w:rsidRPr="00BA0E0B">
              <w:t>Słabiej rozwinięte</w:t>
            </w:r>
            <w:r>
              <w:t xml:space="preserve"> </w:t>
            </w:r>
          </w:p>
        </w:tc>
        <w:tc>
          <w:tcPr>
            <w:tcW w:w="1155" w:type="pct"/>
            <w:vMerge/>
          </w:tcPr>
          <w:p w:rsidR="00206FBD" w:rsidRPr="0060392D" w:rsidRDefault="00206FBD" w:rsidP="0027741F">
            <w:pPr>
              <w:spacing w:before="60" w:after="60" w:line="240" w:lineRule="auto"/>
            </w:pPr>
          </w:p>
        </w:tc>
        <w:tc>
          <w:tcPr>
            <w:tcW w:w="430" w:type="pct"/>
            <w:vMerge/>
          </w:tcPr>
          <w:p w:rsidR="00206FBD" w:rsidRPr="0060392D" w:rsidRDefault="00206FBD" w:rsidP="0027741F">
            <w:pPr>
              <w:spacing w:before="60" w:after="60" w:line="240" w:lineRule="auto"/>
            </w:pPr>
          </w:p>
        </w:tc>
        <w:tc>
          <w:tcPr>
            <w:tcW w:w="1012" w:type="pct"/>
          </w:tcPr>
          <w:p w:rsidR="00206FBD" w:rsidRPr="0060392D" w:rsidRDefault="00206FBD" w:rsidP="002C32E1">
            <w:pPr>
              <w:spacing w:before="60" w:after="60" w:line="240" w:lineRule="auto"/>
              <w:jc w:val="right"/>
            </w:pPr>
            <w:r>
              <w:t>337 261 647,0</w:t>
            </w:r>
            <w:r w:rsidRPr="00206FBD">
              <w:t>0</w:t>
            </w:r>
          </w:p>
        </w:tc>
      </w:tr>
    </w:tbl>
    <w:p w:rsidR="008B7051" w:rsidRPr="008B7051" w:rsidRDefault="008B7051" w:rsidP="008B7051">
      <w:pPr>
        <w:spacing w:line="240" w:lineRule="auto"/>
        <w:ind w:left="851" w:hanging="851"/>
      </w:pPr>
      <w:r w:rsidRPr="008B7051">
        <w:rPr>
          <w:b/>
          <w:bCs/>
          <w:vertAlign w:val="superscript"/>
        </w:rPr>
        <w:t>*</w:t>
      </w:r>
      <w:r w:rsidRPr="008B7051">
        <w:rPr>
          <w:b/>
          <w:bCs/>
          <w:vertAlign w:val="superscript"/>
        </w:rPr>
        <w:tab/>
      </w:r>
      <w:r w:rsidRPr="008B7051">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B10DE9" w:rsidRDefault="00B10DE9" w:rsidP="008B7051">
      <w:pPr>
        <w:pStyle w:val="Text1"/>
        <w:sectPr w:rsidR="00B10DE9" w:rsidSect="00B10DE9">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134" w:bottom="1134" w:left="1134" w:header="567" w:footer="567" w:gutter="0"/>
          <w:cols w:space="708"/>
          <w:docGrid w:linePitch="326"/>
        </w:sectPr>
      </w:pPr>
    </w:p>
    <w:p w:rsidR="002F2517" w:rsidRDefault="002F2517" w:rsidP="002F2517">
      <w:pPr>
        <w:pStyle w:val="Point0"/>
        <w:ind w:left="0" w:firstLine="1"/>
      </w:pPr>
      <w:r w:rsidRPr="00CF0D7F">
        <w:lastRenderedPageBreak/>
        <w:t>2.1.1.1.</w:t>
      </w:r>
      <w:r w:rsidRPr="00CF0D7F">
        <w:tab/>
        <w:t>Cel szczegółowy</w:t>
      </w:r>
      <w:r w:rsidRPr="00CF0D7F">
        <w:rPr>
          <w:b/>
          <w:vertAlign w:val="superscript"/>
        </w:rPr>
        <w:footnoteReference w:id="26"/>
      </w:r>
      <w:r w:rsidRPr="00CF0D7F">
        <w:t xml:space="preserve"> (należy powtórzyć dla każdego wybranego celu szczegółowego, w przypadku priorytetów innych niż pomoc techniczna)</w:t>
      </w:r>
    </w:p>
    <w:p w:rsidR="00CF0D7F" w:rsidRPr="00840FFE" w:rsidRDefault="00CF0D7F" w:rsidP="002F2517">
      <w:pPr>
        <w:pStyle w:val="Point0"/>
        <w:ind w:left="0" w:firstLine="1"/>
        <w:rPr>
          <w:b/>
        </w:rPr>
      </w:pPr>
      <w:r w:rsidRPr="00840FFE">
        <w:rPr>
          <w:b/>
        </w:rPr>
        <w:t xml:space="preserve">Cel szczegółowy 3 (SO 3): Wzmacnianie </w:t>
      </w:r>
      <w:r w:rsidR="00B02AC4">
        <w:rPr>
          <w:b/>
        </w:rPr>
        <w:t>trwałego</w:t>
      </w:r>
      <w:r w:rsidR="00B02AC4" w:rsidRPr="00840FFE">
        <w:rPr>
          <w:b/>
        </w:rPr>
        <w:t xml:space="preserve"> </w:t>
      </w:r>
      <w:r w:rsidRPr="00840FFE">
        <w:rPr>
          <w:b/>
        </w:rPr>
        <w:t>wzrostu i konkurencyjności MŚP oraz tworzenie miejsc pracy w MŚP, w tym poprzez inwestycje produkcyjne</w:t>
      </w:r>
    </w:p>
    <w:p w:rsidR="002F2517" w:rsidRPr="002F2517" w:rsidRDefault="002F2517" w:rsidP="002F2517">
      <w:pPr>
        <w:ind w:left="850" w:hanging="850"/>
      </w:pPr>
      <w:r w:rsidRPr="002F2517">
        <w:t>2.1.1.1.1.</w:t>
      </w:r>
      <w:r w:rsidRPr="002F2517">
        <w:tab/>
        <w:t>Interwencje w ramach Funduszy</w:t>
      </w:r>
    </w:p>
    <w:p w:rsidR="002F2517" w:rsidRPr="002F2517" w:rsidRDefault="002F2517" w:rsidP="00732922">
      <w:r w:rsidRPr="002F2517">
        <w:t xml:space="preserve">Podstawa prawna: art. 22 ust. 3 lit. d) </w:t>
      </w:r>
      <w:proofErr w:type="spellStart"/>
      <w:r w:rsidRPr="002F2517">
        <w:t>ppkt</w:t>
      </w:r>
      <w:proofErr w:type="spellEnd"/>
      <w:r w:rsidRPr="002F2517">
        <w:t xml:space="preserve"> (i), (iii), (iv), (v), (vi) i (vii) rozporządzenia w sprawie wspólnych przepisów.</w:t>
      </w:r>
    </w:p>
    <w:p w:rsidR="002F2517" w:rsidRPr="002F2517" w:rsidRDefault="002F2517" w:rsidP="00732922">
      <w:r w:rsidRPr="002F2517">
        <w:t xml:space="preserve">Powiązane rodzaje działań – art. 22 ust. 3 lit. d) </w:t>
      </w:r>
      <w:proofErr w:type="spellStart"/>
      <w:r w:rsidRPr="002F2517">
        <w:t>ppkt</w:t>
      </w:r>
      <w:proofErr w:type="spellEnd"/>
      <w:r w:rsidRPr="002F2517">
        <w:t xml:space="preserve"> (i) rozporządzenia w sprawie wspólnych przepisów oraz art. 6 rozporządzenia w sprawie EFS+: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rsidTr="00763FD6">
        <w:tc>
          <w:tcPr>
            <w:tcW w:w="9781" w:type="dxa"/>
            <w:shd w:val="clear" w:color="auto" w:fill="auto"/>
          </w:tcPr>
          <w:p w:rsidR="00944A95" w:rsidRDefault="00944A95" w:rsidP="00251472">
            <w:pPr>
              <w:spacing w:before="60" w:after="60" w:line="240" w:lineRule="auto"/>
            </w:pPr>
            <w:r w:rsidRPr="0060392D">
              <w:t>Pole tekstowe [8</w:t>
            </w:r>
            <w:r w:rsidR="005A4C9E">
              <w:t> </w:t>
            </w:r>
            <w:r w:rsidRPr="0060392D">
              <w:t>000]</w:t>
            </w:r>
          </w:p>
          <w:p w:rsidR="005A4C9E" w:rsidRDefault="005A4C9E" w:rsidP="005A4C9E">
            <w:pPr>
              <w:tabs>
                <w:tab w:val="left" w:pos="3930"/>
              </w:tabs>
              <w:spacing w:line="240" w:lineRule="auto"/>
              <w:jc w:val="both"/>
              <w:rPr>
                <w:highlight w:val="darkGray"/>
              </w:rPr>
            </w:pPr>
            <w:r>
              <w:t>Działania realizowane w ramach SO3 w 2</w:t>
            </w:r>
            <w:ins w:id="231" w:author="Lukasz Malecki" w:date="2021-10-08T11:15:00Z">
              <w:r w:rsidR="00B20F0D">
                <w:t>.</w:t>
              </w:r>
            </w:ins>
            <w:r>
              <w:t xml:space="preserve"> Priorytecie adresują potrzebę wsparcia M</w:t>
            </w:r>
            <w:ins w:id="232" w:author="Lukasz Malecki" w:date="2021-10-08T11:15:00Z">
              <w:r w:rsidR="00B20F0D">
                <w:t>Ś</w:t>
              </w:r>
            </w:ins>
            <w:del w:id="233" w:author="Lukasz Malecki" w:date="2021-10-08T11:15:00Z">
              <w:r w:rsidDel="00B20F0D">
                <w:delText>S</w:delText>
              </w:r>
            </w:del>
            <w:r>
              <w:t xml:space="preserve">P w zakresie umiędzynarodowienia ich działalności oraz pogłębienie współpracy w zakresie transferu technologii. Jednocześnie istotną częścią wsparcia dostępnego w ramach SO3 są instrumenty wspierające rozwój innowacyjnych spółek typu </w:t>
            </w:r>
            <w:r>
              <w:rPr>
                <w:i/>
              </w:rPr>
              <w:t>start-</w:t>
            </w:r>
            <w:proofErr w:type="spellStart"/>
            <w:r>
              <w:rPr>
                <w:i/>
              </w:rPr>
              <w:t>up</w:t>
            </w:r>
            <w:proofErr w:type="spellEnd"/>
            <w:r>
              <w:rPr>
                <w:i/>
              </w:rPr>
              <w:t>/</w:t>
            </w:r>
            <w:proofErr w:type="spellStart"/>
            <w:r>
              <w:rPr>
                <w:i/>
              </w:rPr>
              <w:t>scale</w:t>
            </w:r>
            <w:proofErr w:type="spellEnd"/>
            <w:r>
              <w:rPr>
                <w:i/>
              </w:rPr>
              <w:t>-up</w:t>
            </w:r>
            <w:r>
              <w:t>. Wspieranie tego rodzaju przedsiębiorstw wymaga zastosowania różnych działań – od instrumentów wspierających powstawanie startupów (popularyzacja i przygotowanie do prowadzenia własnego przedsiębiorstwa, finansowanie zalążkowe</w:t>
            </w:r>
            <w:r w:rsidR="001B1257">
              <w:t>)</w:t>
            </w:r>
            <w:r>
              <w:t>, przez specjalistyczne wsparcie rozwoju i skalowania wyselekcjonowanej grupy startupów</w:t>
            </w:r>
            <w:r>
              <w:rPr>
                <w:i/>
              </w:rPr>
              <w:t xml:space="preserve"> </w:t>
            </w:r>
            <w:r>
              <w:t xml:space="preserve">(programy rozwojowe o charakterze akceleracyjnym) po finansowanie kapitałowe innowacyjnych spółek.  </w:t>
            </w:r>
          </w:p>
          <w:p w:rsidR="005A4C9E" w:rsidRDefault="005A4C9E" w:rsidP="005A4C9E">
            <w:pPr>
              <w:tabs>
                <w:tab w:val="left" w:pos="3930"/>
              </w:tabs>
              <w:spacing w:before="0" w:after="200" w:line="240" w:lineRule="auto"/>
              <w:jc w:val="both"/>
            </w:pPr>
            <w:r>
              <w:t xml:space="preserve">Realizacja instrumentów w ramach SO3 przyczynia się tym samym do realizacji wyzwania KE określonego w </w:t>
            </w:r>
            <w:proofErr w:type="spellStart"/>
            <w:r>
              <w:t>CSRs</w:t>
            </w:r>
            <w:proofErr w:type="spellEnd"/>
            <w:r>
              <w:t xml:space="preserve"> dla Polski 2019 i 2020, dotyczącego zwiększania konkurencyjności i umiędzynarodowienia małych i średnich przedsiębiorstw </w:t>
            </w:r>
          </w:p>
          <w:p w:rsidR="00840FFE" w:rsidRDefault="005A4C9E" w:rsidP="005A4C9E">
            <w:pPr>
              <w:tabs>
                <w:tab w:val="left" w:pos="3930"/>
              </w:tabs>
              <w:spacing w:before="0" w:after="200" w:line="240" w:lineRule="auto"/>
              <w:jc w:val="both"/>
            </w:pPr>
            <w:r>
              <w:t xml:space="preserve">Zastosowane instrumenty zostały podzielone na następujące grupy: </w:t>
            </w:r>
          </w:p>
          <w:p w:rsidR="005A4C9E" w:rsidRPr="000E6E2D" w:rsidRDefault="005A4C9E" w:rsidP="000E6E2D">
            <w:pPr>
              <w:tabs>
                <w:tab w:val="left" w:pos="3930"/>
              </w:tabs>
              <w:spacing w:before="0" w:after="0" w:line="240" w:lineRule="auto"/>
              <w:jc w:val="both"/>
              <w:rPr>
                <w:b/>
                <w:color w:val="0070C0"/>
              </w:rPr>
            </w:pPr>
            <w:r w:rsidRPr="000E6E2D">
              <w:rPr>
                <w:b/>
                <w:color w:val="0070C0"/>
              </w:rPr>
              <w:t xml:space="preserve">Wsparcie w zakresie internacjonalizacji </w:t>
            </w:r>
          </w:p>
          <w:p w:rsidR="005A4C9E" w:rsidRDefault="005A4C9E" w:rsidP="005A4C9E">
            <w:pPr>
              <w:numPr>
                <w:ilvl w:val="0"/>
                <w:numId w:val="73"/>
              </w:numPr>
              <w:suppressAutoHyphens/>
              <w:autoSpaceDN w:val="0"/>
              <w:spacing w:line="240" w:lineRule="auto"/>
              <w:jc w:val="both"/>
              <w:rPr>
                <w:szCs w:val="24"/>
              </w:rPr>
            </w:pPr>
            <w:r>
              <w:rPr>
                <w:b/>
                <w:szCs w:val="24"/>
              </w:rPr>
              <w:t>Wsparcie promocji oraz internacjonalizacji innowacyjnych MŚP</w:t>
            </w:r>
            <w:r>
              <w:rPr>
                <w:szCs w:val="24"/>
              </w:rPr>
              <w:t xml:space="preserve"> - budowanie kompetencji i strategii ekspansji zagranicznej oraz dopasowania produktów i usług do konkretnych rynków docelowych, segmentów klientów i kanałów sprzedaży.</w:t>
            </w:r>
          </w:p>
          <w:p w:rsidR="005A4C9E" w:rsidRDefault="005A4C9E" w:rsidP="000E6E2D">
            <w:pPr>
              <w:numPr>
                <w:ilvl w:val="0"/>
                <w:numId w:val="73"/>
              </w:numPr>
              <w:suppressAutoHyphens/>
              <w:autoSpaceDN w:val="0"/>
              <w:spacing w:before="0" w:line="240" w:lineRule="auto"/>
              <w:ind w:left="357" w:hanging="357"/>
              <w:jc w:val="both"/>
              <w:rPr>
                <w:szCs w:val="24"/>
              </w:rPr>
            </w:pPr>
            <w:r>
              <w:rPr>
                <w:b/>
              </w:rPr>
              <w:t>Promocja</w:t>
            </w:r>
            <w:r>
              <w:t xml:space="preserve"> </w:t>
            </w:r>
            <w:r>
              <w:rPr>
                <w:b/>
              </w:rPr>
              <w:t>marki polskiej gospodarki</w:t>
            </w:r>
            <w:r>
              <w:t xml:space="preserve"> skoncentrowana na wybranych, najbardziej prestiżowych imprezach, wspierająca promocję pojedynczych firm oraz branż istotnych dla polskiej gospodarki</w:t>
            </w:r>
            <w:r w:rsidR="00F36BE3">
              <w:rPr>
                <w:szCs w:val="24"/>
              </w:rPr>
              <w:t xml:space="preserve">, </w:t>
            </w:r>
            <w:r>
              <w:rPr>
                <w:szCs w:val="24"/>
              </w:rPr>
              <w:t>w szczególności krajowych inteligentnych specjalizacji</w:t>
            </w:r>
            <w:r>
              <w:t xml:space="preserve">. Uzupełniająco przewidziane jest </w:t>
            </w:r>
            <w:r>
              <w:rPr>
                <w:szCs w:val="24"/>
              </w:rPr>
              <w:t>wsparcie projektów służących umiędzynarodowieniu działalności przedsiębiorstw i włączanie ich w promocję polskiej gospodarki na wyselekcjonowanych, prestiżowych imprezach.</w:t>
            </w:r>
          </w:p>
          <w:p w:rsidR="00732922" w:rsidRDefault="00732922" w:rsidP="00732922">
            <w:pPr>
              <w:suppressAutoHyphens/>
              <w:autoSpaceDN w:val="0"/>
              <w:spacing w:before="0" w:line="240" w:lineRule="auto"/>
              <w:jc w:val="both"/>
              <w:rPr>
                <w:szCs w:val="24"/>
              </w:rPr>
            </w:pPr>
          </w:p>
          <w:p w:rsidR="00732922" w:rsidRDefault="00732922" w:rsidP="00732922">
            <w:pPr>
              <w:suppressAutoHyphens/>
              <w:autoSpaceDN w:val="0"/>
              <w:spacing w:before="0" w:line="240" w:lineRule="auto"/>
              <w:jc w:val="both"/>
              <w:rPr>
                <w:szCs w:val="24"/>
              </w:rPr>
            </w:pPr>
          </w:p>
          <w:p w:rsidR="005A4C9E" w:rsidRPr="000E6E2D" w:rsidRDefault="005A4C9E" w:rsidP="000E6E2D">
            <w:pPr>
              <w:pStyle w:val="Akapitzlist"/>
              <w:spacing w:after="120"/>
              <w:ind w:left="0"/>
              <w:contextualSpacing w:val="0"/>
              <w:rPr>
                <w:b/>
                <w:color w:val="0070C0"/>
              </w:rPr>
            </w:pPr>
            <w:r w:rsidRPr="000E6E2D">
              <w:rPr>
                <w:b/>
                <w:color w:val="0070C0"/>
              </w:rPr>
              <w:lastRenderedPageBreak/>
              <w:t>Wsparcie w zakresie transferu technologii</w:t>
            </w:r>
          </w:p>
          <w:p w:rsidR="005A4C9E" w:rsidRDefault="005A4C9E" w:rsidP="005A4C9E">
            <w:pPr>
              <w:pStyle w:val="Akapitzlist"/>
              <w:numPr>
                <w:ilvl w:val="0"/>
                <w:numId w:val="73"/>
              </w:numPr>
              <w:suppressAutoHyphens/>
              <w:autoSpaceDN w:val="0"/>
              <w:spacing w:after="200"/>
              <w:contextualSpacing w:val="0"/>
              <w:rPr>
                <w:rFonts w:cs="Arial"/>
                <w:szCs w:val="22"/>
              </w:rPr>
            </w:pPr>
            <w:r>
              <w:rPr>
                <w:b/>
              </w:rPr>
              <w:t>Wsparcie transformacji cyfrowej polskich MŚP</w:t>
            </w:r>
            <w:r>
              <w:t xml:space="preserve"> poprzez doradztwo dotyczące zastosowania technologii cyfrowych w przedsiębiorstwie oraz granty na zakup i wdrożenie technologii wspierających prowadzenie działalności gospodarczej.</w:t>
            </w:r>
            <w:r>
              <w:rPr>
                <w:b/>
              </w:rPr>
              <w:t xml:space="preserve"> </w:t>
            </w:r>
            <w:r>
              <w:t>Wsparcie dla pozyskania technologii z zewnętrznego źródła, np. w postaci wartości niematerialnych i prawnych do rozwiązań IT służących transformacji cyfrowej w przedsiębiorstwie ma na celu poszerzenie dostępu do wiedzy, obniżenie kosztów technologii i innych nowych rozwiązań polskich M</w:t>
            </w:r>
            <w:ins w:id="234" w:author="Natalia Zaluzna" w:date="2021-09-22T16:20:00Z">
              <w:r w:rsidR="00816C2B">
                <w:t>Ś</w:t>
              </w:r>
            </w:ins>
            <w:del w:id="235" w:author="Natalia Zaluzna" w:date="2021-09-22T16:20:00Z">
              <w:r w:rsidDel="00816C2B">
                <w:delText>S</w:delText>
              </w:r>
            </w:del>
            <w:r>
              <w:t>P.</w:t>
            </w:r>
          </w:p>
          <w:p w:rsidR="005A4C9E" w:rsidRDefault="005A4C9E" w:rsidP="005A4C9E">
            <w:pPr>
              <w:pStyle w:val="Akapitzlist"/>
              <w:numPr>
                <w:ilvl w:val="0"/>
                <w:numId w:val="73"/>
              </w:numPr>
              <w:suppressAutoHyphens/>
              <w:autoSpaceDN w:val="0"/>
              <w:spacing w:after="200"/>
              <w:contextualSpacing w:val="0"/>
            </w:pPr>
            <w:r>
              <w:rPr>
                <w:b/>
              </w:rPr>
              <w:t>Wsparcie indywidualnych innowatorów</w:t>
            </w:r>
            <w:r>
              <w:t xml:space="preserve"> – wsparcie wynalazców i osób zainteresowanych wdrożeniem innowacyjnych rozwiązań poprzez utworzenie dostępnej, przyjaznej przestrzeni przeznaczonej do eksperymentowania, doświadczania, testowania, pracy nad innowacyjnymi rozwiązaniami, a także weryfikacji potencjału komercjalizacyjnego, technologicznego </w:t>
            </w:r>
            <w:r w:rsidR="00732922">
              <w:t xml:space="preserve">                         </w:t>
            </w:r>
            <w:r>
              <w:t xml:space="preserve">i biznesowego pomysłów. </w:t>
            </w:r>
          </w:p>
          <w:p w:rsidR="005A4C9E" w:rsidRDefault="005A4C9E" w:rsidP="005A4C9E">
            <w:pPr>
              <w:pStyle w:val="Akapitzlist"/>
              <w:numPr>
                <w:ilvl w:val="0"/>
                <w:numId w:val="73"/>
              </w:numPr>
              <w:suppressAutoHyphens/>
              <w:autoSpaceDN w:val="0"/>
              <w:spacing w:after="200"/>
              <w:contextualSpacing w:val="0"/>
            </w:pPr>
            <w:del w:id="236" w:author="Lukasz Malecki" w:date="2021-10-08T11:16:00Z">
              <w:r w:rsidDel="00B20F0D">
                <w:rPr>
                  <w:b/>
                </w:rPr>
                <w:delText xml:space="preserve"> </w:delText>
              </w:r>
            </w:del>
            <w:r>
              <w:rPr>
                <w:b/>
              </w:rPr>
              <w:t xml:space="preserve">Ochrona własności intelektualnej </w:t>
            </w:r>
            <w:r>
              <w:t xml:space="preserve">– działania mające na celu zwiększenie praktycznych umiejętności przedsiębiorców w zakresie wykorzystania ochrony własności intelektualnej, </w:t>
            </w:r>
            <w:r w:rsidR="00732922">
              <w:t xml:space="preserve">                 </w:t>
            </w:r>
            <w:r>
              <w:t xml:space="preserve">w tym przemysłowej oraz możliwości czerpania korzyści z tej ochrony. </w:t>
            </w:r>
          </w:p>
          <w:p w:rsidR="005A4C9E" w:rsidRPr="000E6E2D" w:rsidRDefault="005A4C9E" w:rsidP="005A4C9E">
            <w:pPr>
              <w:autoSpaceDE w:val="0"/>
              <w:spacing w:before="0" w:after="200" w:line="240" w:lineRule="auto"/>
              <w:jc w:val="both"/>
              <w:rPr>
                <w:b/>
                <w:color w:val="0070C0"/>
              </w:rPr>
            </w:pPr>
            <w:bookmarkStart w:id="237" w:name="_Hlk54252238"/>
            <w:r w:rsidRPr="000E6E2D">
              <w:rPr>
                <w:b/>
                <w:color w:val="0070C0"/>
                <w:szCs w:val="24"/>
              </w:rPr>
              <w:t>Wsparcie powstawania i rozwoju</w:t>
            </w:r>
            <w:r w:rsidRPr="000E6E2D">
              <w:rPr>
                <w:b/>
                <w:color w:val="0070C0"/>
              </w:rPr>
              <w:t xml:space="preserve"> innowacyjnych spółek (start-</w:t>
            </w:r>
            <w:proofErr w:type="spellStart"/>
            <w:r w:rsidRPr="000E6E2D">
              <w:rPr>
                <w:b/>
                <w:color w:val="0070C0"/>
              </w:rPr>
              <w:t>up</w:t>
            </w:r>
            <w:proofErr w:type="spellEnd"/>
            <w:r w:rsidRPr="000E6E2D">
              <w:rPr>
                <w:b/>
                <w:color w:val="0070C0"/>
              </w:rPr>
              <w:t>/</w:t>
            </w:r>
            <w:proofErr w:type="spellStart"/>
            <w:r w:rsidRPr="000E6E2D">
              <w:rPr>
                <w:b/>
                <w:color w:val="0070C0"/>
              </w:rPr>
              <w:t>scale-up</w:t>
            </w:r>
            <w:proofErr w:type="spellEnd"/>
            <w:r w:rsidRPr="000E6E2D">
              <w:rPr>
                <w:b/>
                <w:color w:val="0070C0"/>
              </w:rPr>
              <w:t>)</w:t>
            </w:r>
          </w:p>
          <w:p w:rsidR="005A4C9E" w:rsidRDefault="005A4C9E" w:rsidP="005A4C9E">
            <w:pPr>
              <w:numPr>
                <w:ilvl w:val="0"/>
                <w:numId w:val="73"/>
              </w:numPr>
              <w:autoSpaceDE w:val="0"/>
              <w:autoSpaceDN w:val="0"/>
              <w:spacing w:before="0" w:after="200" w:line="240" w:lineRule="auto"/>
              <w:jc w:val="both"/>
            </w:pPr>
            <w:r>
              <w:rPr>
                <w:b/>
              </w:rPr>
              <w:t>Wsparcie wyszukiwania i przygotowania rozwiązań technologicznych (w tym tworzonych na uczelniach i organizacjach badawczych) do komercjalizacji</w:t>
            </w:r>
            <w:r>
              <w:t xml:space="preserve"> – w tym prace </w:t>
            </w:r>
            <w:r w:rsidR="001B1257">
              <w:t xml:space="preserve">B+R </w:t>
            </w:r>
            <w:r>
              <w:t xml:space="preserve">i przedwdrożeniowe, przeprowadzanie testów rozwiązań, analizy rynkowe, marketingowe, prawne; wsparcie w zakładaniu spółek, przygotowanie do inwestycji kapitałowych, </w:t>
            </w:r>
            <w:proofErr w:type="spellStart"/>
            <w:r>
              <w:t>hackatony</w:t>
            </w:r>
            <w:proofErr w:type="spellEnd"/>
            <w:r>
              <w:t xml:space="preserve">, </w:t>
            </w:r>
            <w:proofErr w:type="spellStart"/>
            <w:r>
              <w:t>pitchingi</w:t>
            </w:r>
            <w:proofErr w:type="spellEnd"/>
            <w:r>
              <w:t>.</w:t>
            </w:r>
          </w:p>
          <w:p w:rsidR="005A4C9E" w:rsidRDefault="005A4C9E" w:rsidP="005A4C9E">
            <w:pPr>
              <w:numPr>
                <w:ilvl w:val="0"/>
                <w:numId w:val="73"/>
              </w:numPr>
              <w:autoSpaceDE w:val="0"/>
              <w:autoSpaceDN w:val="0"/>
              <w:spacing w:before="0" w:after="200" w:line="240" w:lineRule="auto"/>
              <w:jc w:val="both"/>
              <w:rPr>
                <w:sz w:val="22"/>
              </w:rPr>
            </w:pPr>
            <w:r>
              <w:rPr>
                <w:b/>
                <w:bCs/>
              </w:rPr>
              <w:t>Programy rozwojowe dla innowacyjnych spółek (o charakterze akceleracyjnym i post-akceleracyjnym)</w:t>
            </w:r>
            <w:r>
              <w:t xml:space="preserve">: specjalistyczne wsparcie rozwoju wyselekcjonowanej grupy pomysłodawców i start-upów, w tym start-upów zagranicznych zachęconych do rozwijania działalności w Polsce oraz spółek na dalszym etapie rozwoju. </w:t>
            </w:r>
          </w:p>
          <w:p w:rsidR="005A4C9E" w:rsidRDefault="005A4C9E" w:rsidP="005A4C9E">
            <w:pPr>
              <w:autoSpaceDE w:val="0"/>
              <w:spacing w:before="0" w:after="200" w:line="240" w:lineRule="auto"/>
              <w:ind w:left="360"/>
              <w:jc w:val="both"/>
              <w:rPr>
                <w:color w:val="1F497D"/>
              </w:rPr>
            </w:pPr>
            <w:r>
              <w:rPr>
                <w:bCs/>
              </w:rPr>
              <w:t>P</w:t>
            </w:r>
            <w:r>
              <w:t xml:space="preserve">rogramy rozwojowe mają zapewnić wsparcie dopasowane do etapu rozwoju innowacyjnej spółki, m.in. poprzez wsparcie w formie grantu, zindywidualizowane wsparcie merytoryczne (mentoring biznesowy i technologiczny, specjalistyczne usługi) ekspertów, w tym międzynarodowych, dostęp do potencjalnych klientów, inwestorów (w tym na wydarzeniach typu </w:t>
            </w:r>
            <w:proofErr w:type="spellStart"/>
            <w:r>
              <w:t>hackatony</w:t>
            </w:r>
            <w:proofErr w:type="spellEnd"/>
            <w:r>
              <w:t xml:space="preserve">, </w:t>
            </w:r>
            <w:proofErr w:type="spellStart"/>
            <w:r>
              <w:t>pitch</w:t>
            </w:r>
            <w:proofErr w:type="spellEnd"/>
            <w:r>
              <w:t>-decki etc.), stworzenie warunków do realizacji testowego wdrożenia produktu/usługi, a także wsparcie w procesie pozyskiwania finansowania zewnętrznego (np. od funduszy VC) oraz w zakresie internacjonalizacji działalności (w tym wyjazdy na wybrane rynki zagraniczne służące rozwinięciu działalności i przygotowaniu produktu na konkretny rynek).</w:t>
            </w:r>
            <w:r>
              <w:rPr>
                <w:color w:val="1F497D"/>
              </w:rPr>
              <w:t xml:space="preserve"> </w:t>
            </w:r>
          </w:p>
          <w:p w:rsidR="005A4C9E" w:rsidRDefault="005A4C9E" w:rsidP="005A4C9E">
            <w:pPr>
              <w:autoSpaceDE w:val="0"/>
              <w:spacing w:before="0" w:after="200" w:line="240" w:lineRule="auto"/>
              <w:ind w:left="360"/>
              <w:jc w:val="both"/>
              <w:rPr>
                <w:rFonts w:ascii="Calibri" w:hAnsi="Calibri" w:cs="Calibri"/>
                <w:color w:val="000000"/>
                <w:sz w:val="22"/>
                <w:lang w:eastAsia="pl-PL"/>
              </w:rPr>
            </w:pPr>
            <w:r>
              <w:rPr>
                <w:color w:val="000000"/>
                <w:szCs w:val="24"/>
                <w:lang w:eastAsia="pl-PL"/>
              </w:rPr>
              <w:t>Możliwa jest również realizacja ścieżki obejmującej wątek edukacyjny dla dużych/średnich firm i prowadzącej  je przez proces zmiany modelu biznesowego z liniowego do zamkniętego (</w:t>
            </w:r>
            <w:proofErr w:type="spellStart"/>
            <w:r>
              <w:rPr>
                <w:color w:val="000000"/>
                <w:szCs w:val="24"/>
                <w:lang w:eastAsia="pl-PL"/>
              </w:rPr>
              <w:t>circular</w:t>
            </w:r>
            <w:proofErr w:type="spellEnd"/>
            <w:r>
              <w:rPr>
                <w:color w:val="000000"/>
                <w:szCs w:val="24"/>
                <w:lang w:eastAsia="pl-PL"/>
              </w:rPr>
              <w:t>). Jednocześnie oferowane jest firmom poszukiwanie dla nich rozwiązań technologicznych (np. wśród startupów), które mogą być zastosowane w procesie transformacji modelu biznesowego</w:t>
            </w:r>
            <w:r>
              <w:rPr>
                <w:rFonts w:ascii="Calibri" w:hAnsi="Calibri" w:cs="Calibri"/>
                <w:color w:val="000000"/>
                <w:sz w:val="22"/>
                <w:lang w:eastAsia="pl-PL"/>
              </w:rPr>
              <w:t>.</w:t>
            </w:r>
          </w:p>
          <w:bookmarkEnd w:id="237"/>
          <w:p w:rsidR="005A4C9E" w:rsidRDefault="005A4C9E" w:rsidP="005A4C9E">
            <w:pPr>
              <w:spacing w:before="0" w:after="200" w:line="240" w:lineRule="auto"/>
              <w:jc w:val="both"/>
              <w:rPr>
                <w:b/>
                <w:color w:val="365F91"/>
              </w:rPr>
            </w:pPr>
            <w:r w:rsidRPr="000E6E2D">
              <w:rPr>
                <w:b/>
                <w:color w:val="0070C0"/>
              </w:rPr>
              <w:t>Finansowanie innowacyjnej działalności przedsiębiorstw z wykorzystaniem instrumentów finansowych oraz instrumentów mieszanych</w:t>
            </w:r>
          </w:p>
          <w:p w:rsidR="005A4C9E" w:rsidRDefault="005A4C9E" w:rsidP="005A4C9E">
            <w:pPr>
              <w:numPr>
                <w:ilvl w:val="0"/>
                <w:numId w:val="74"/>
              </w:numPr>
              <w:suppressAutoHyphens/>
              <w:autoSpaceDN w:val="0"/>
              <w:spacing w:before="0" w:after="200" w:line="240" w:lineRule="auto"/>
              <w:jc w:val="both"/>
            </w:pPr>
            <w:r>
              <w:rPr>
                <w:b/>
              </w:rPr>
              <w:t>Instrumenty kapitałowe:</w:t>
            </w:r>
            <w:r>
              <w:t xml:space="preserve"> finansowanie powstawania i rozwoju spółek typu start-</w:t>
            </w:r>
            <w:proofErr w:type="spellStart"/>
            <w:r>
              <w:t>up</w:t>
            </w:r>
            <w:proofErr w:type="spellEnd"/>
            <w:r>
              <w:t>/</w:t>
            </w:r>
            <w:proofErr w:type="spellStart"/>
            <w:r>
              <w:t>scale-up</w:t>
            </w:r>
            <w:proofErr w:type="spellEnd"/>
            <w:r>
              <w:t xml:space="preserve"> </w:t>
            </w:r>
            <w:r w:rsidR="00732922">
              <w:t xml:space="preserve">             </w:t>
            </w:r>
            <w:r>
              <w:t xml:space="preserve">z wykorzystaniem funduszy </w:t>
            </w:r>
            <w:r>
              <w:rPr>
                <w:i/>
              </w:rPr>
              <w:t xml:space="preserve">venture </w:t>
            </w:r>
            <w:proofErr w:type="spellStart"/>
            <w:r>
              <w:rPr>
                <w:i/>
              </w:rPr>
              <w:t>capital</w:t>
            </w:r>
            <w:proofErr w:type="spellEnd"/>
            <w:r>
              <w:t xml:space="preserve"> oraz finansowania poprzez aniołów biznesu, ze szczególnym uwzględnieniem finansowania spółek prowadzących działalność badawczo-rozwojową (zarówno nowopowstałych spółek będących na etapie finalizacji prac B+R jak </w:t>
            </w:r>
            <w:r w:rsidR="00732922">
              <w:t xml:space="preserve">                 </w:t>
            </w:r>
            <w:r>
              <w:lastRenderedPageBreak/>
              <w:t xml:space="preserve">i dojrzalszych spółek rozwijających produkty/usługi poprzez dalsze prace badawcze). Finansowanie kapitałowe jest przekazywane do spółek przez pośredników finansowych (fundusze venture </w:t>
            </w:r>
            <w:proofErr w:type="spellStart"/>
            <w:r>
              <w:t>capital</w:t>
            </w:r>
            <w:proofErr w:type="spellEnd"/>
            <w:r>
              <w:t>)</w:t>
            </w:r>
            <w:r w:rsidR="001B1257">
              <w:t xml:space="preserve"> i z udziałem wkładu prywatnego</w:t>
            </w:r>
            <w:r>
              <w:t>.</w:t>
            </w:r>
            <w:r w:rsidR="00732922">
              <w:t xml:space="preserve"> </w:t>
            </w:r>
            <w:r>
              <w:t xml:space="preserve">W przypadku spółek wysokotechnologicznych, prowadzących działalność B+R, możliwe będzie również uzupełnienie finansowania kapitałowego wsparciem bezzwrotnym w formie dotacji (w ramach jednej operacji). Celem wdrażania instrumentów kapitałowych w ramach Programu jest nie tylko finansowanie kapitałowe innowacyjnych spółek, ale również wspieranie rozwoju ekosystemu obejmującego takie podmioty, jak fundusze </w:t>
            </w:r>
            <w:proofErr w:type="spellStart"/>
            <w:r>
              <w:t>seed</w:t>
            </w:r>
            <w:proofErr w:type="spellEnd"/>
            <w:r>
              <w:t xml:space="preserve">/venture </w:t>
            </w:r>
            <w:proofErr w:type="spellStart"/>
            <w:r>
              <w:t>capital</w:t>
            </w:r>
            <w:proofErr w:type="spellEnd"/>
            <w:r>
              <w:t xml:space="preserve">, fundusze </w:t>
            </w:r>
            <w:proofErr w:type="spellStart"/>
            <w:r>
              <w:t>corporate</w:t>
            </w:r>
            <w:proofErr w:type="spellEnd"/>
            <w:r>
              <w:t xml:space="preserve"> venture </w:t>
            </w:r>
            <w:proofErr w:type="spellStart"/>
            <w:r>
              <w:t>capital</w:t>
            </w:r>
            <w:proofErr w:type="spellEnd"/>
            <w:r>
              <w:t>, sieci „aniołów biznesu”. Uzupełnieniem wsparcia kapitałowego będzie wsparcie prawne dla M</w:t>
            </w:r>
            <w:ins w:id="238" w:author="Lukasz Malecki" w:date="2021-10-12T10:31:00Z">
              <w:r w:rsidR="003C21F6">
                <w:t>Ś</w:t>
              </w:r>
            </w:ins>
            <w:del w:id="239" w:author="Lukasz Malecki" w:date="2021-10-12T10:31:00Z">
              <w:r w:rsidDel="003C21F6">
                <w:delText>S</w:delText>
              </w:r>
            </w:del>
            <w:r>
              <w:t>P mające na celu zabezpieczenie interesów przedsiębiorców w procesie pozyskiwania inwestora.</w:t>
            </w:r>
          </w:p>
          <w:p w:rsidR="00C73DE4" w:rsidRDefault="00C73DE4" w:rsidP="005A4C9E">
            <w:pPr>
              <w:spacing w:before="0" w:after="200" w:line="240" w:lineRule="auto"/>
              <w:ind w:left="360"/>
              <w:jc w:val="both"/>
              <w:rPr>
                <w:ins w:id="240" w:author="Daniel Szczechowski" w:date="2021-09-21T11:17:00Z"/>
              </w:rPr>
            </w:pPr>
            <w:r>
              <w:t xml:space="preserve">Należy zaznaczyć, że cechy finansowania kapitałowego (z jednej strony – brak konieczności zapewnienia zabezpieczenia czy finansowego </w:t>
            </w:r>
            <w:proofErr w:type="spellStart"/>
            <w:r>
              <w:t>wkłądu</w:t>
            </w:r>
            <w:proofErr w:type="spellEnd"/>
            <w:r>
              <w:t xml:space="preserve"> własnego, połączenie finansowania z dostępem do know-how i kontaktów branżowych; z drugiej – częściowa utrata kontroli nad spółką przez właścicieli; finansowanie skierowane do firm o bardzo dużym potencjale wzrostu) sprawiają, że nie jest to finansowanie możliwe do zastosowania dla szerokiego grona przedsiębiorstw. Może jednak przyczynić się do znaczącego wzrostu firm, które z takiego finansowania skorzystają.</w:t>
            </w:r>
          </w:p>
          <w:p w:rsidR="0052267A" w:rsidRDefault="0052267A" w:rsidP="005A4C9E">
            <w:pPr>
              <w:spacing w:before="0" w:after="200" w:line="240" w:lineRule="auto"/>
              <w:ind w:left="360"/>
              <w:jc w:val="both"/>
            </w:pPr>
            <w:ins w:id="241" w:author="Daniel Szczechowski" w:date="2021-09-21T11:22:00Z">
              <w:r>
                <w:t>Dla c</w:t>
              </w:r>
            </w:ins>
            <w:ins w:id="242" w:author="Daniel Szczechowski" w:date="2021-09-21T11:17:00Z">
              <w:r>
                <w:t>zęś</w:t>
              </w:r>
            </w:ins>
            <w:ins w:id="243" w:author="Daniel Szczechowski" w:date="2021-09-21T11:25:00Z">
              <w:r>
                <w:t>c</w:t>
              </w:r>
            </w:ins>
            <w:ins w:id="244" w:author="Daniel Szczechowski" w:date="2021-09-21T11:22:00Z">
              <w:r>
                <w:t>i</w:t>
              </w:r>
            </w:ins>
            <w:ins w:id="245" w:author="Daniel Szczechowski" w:date="2021-09-21T11:17:00Z">
              <w:r>
                <w:t xml:space="preserve"> innowacyjnych spółek, które pozyskały finansowanie kapitałowe </w:t>
              </w:r>
            </w:ins>
            <w:ins w:id="246" w:author="Daniel Szczechowski" w:date="2021-09-21T11:18:00Z">
              <w:r>
                <w:t xml:space="preserve">ze środków </w:t>
              </w:r>
            </w:ins>
            <w:ins w:id="247" w:author="Daniel Szczechowski" w:date="2021-09-21T11:19:00Z">
              <w:r>
                <w:t>FENG,</w:t>
              </w:r>
            </w:ins>
            <w:ins w:id="248" w:author="Daniel Szczechowski" w:date="2021-09-21T11:22:00Z">
              <w:r>
                <w:t xml:space="preserve"> kolejnym ź</w:t>
              </w:r>
            </w:ins>
            <w:ins w:id="249" w:author="Daniel Szczechowski" w:date="2021-09-21T11:23:00Z">
              <w:r>
                <w:t xml:space="preserve">ródłem finansowanie będzie mógł być polski rynek kapitałowy (np. </w:t>
              </w:r>
            </w:ins>
            <w:ins w:id="250" w:author="Daniel Szczechowski" w:date="2021-09-21T11:24:00Z">
              <w:r>
                <w:t>New Connect lub Giełda Papierów Wartościowych).</w:t>
              </w:r>
            </w:ins>
            <w:ins w:id="251" w:author="Daniel Szczechowski" w:date="2021-09-21T11:19:00Z">
              <w:r>
                <w:t xml:space="preserve"> </w:t>
              </w:r>
            </w:ins>
          </w:p>
          <w:p w:rsidR="005A4C9E" w:rsidRDefault="005A4C9E" w:rsidP="00732922">
            <w:pPr>
              <w:numPr>
                <w:ilvl w:val="0"/>
                <w:numId w:val="74"/>
              </w:numPr>
              <w:suppressAutoHyphens/>
              <w:autoSpaceDN w:val="0"/>
              <w:spacing w:before="0" w:after="0" w:line="240" w:lineRule="auto"/>
              <w:jc w:val="both"/>
            </w:pPr>
            <w:r>
              <w:rPr>
                <w:b/>
              </w:rPr>
              <w:t>Instrument gwarancyjny</w:t>
            </w:r>
            <w:r>
              <w:t xml:space="preserve"> </w:t>
            </w:r>
            <w:r>
              <w:rPr>
                <w:color w:val="000000"/>
                <w:szCs w:val="24"/>
                <w:lang w:eastAsia="pl-PL"/>
              </w:rPr>
              <w:t xml:space="preserve">skierowany do mikro, małych i średnich firm oraz do przedsiębiorstw typu small </w:t>
            </w:r>
            <w:proofErr w:type="spellStart"/>
            <w:r>
              <w:rPr>
                <w:color w:val="000000"/>
                <w:szCs w:val="24"/>
                <w:lang w:eastAsia="pl-PL"/>
              </w:rPr>
              <w:t>mid-caps</w:t>
            </w:r>
            <w:proofErr w:type="spellEnd"/>
            <w:r>
              <w:rPr>
                <w:color w:val="000000"/>
                <w:szCs w:val="24"/>
                <w:lang w:eastAsia="pl-PL"/>
              </w:rPr>
              <w:t xml:space="preserve"> i </w:t>
            </w:r>
            <w:proofErr w:type="spellStart"/>
            <w:r>
              <w:rPr>
                <w:color w:val="000000"/>
                <w:szCs w:val="24"/>
                <w:lang w:eastAsia="pl-PL"/>
              </w:rPr>
              <w:t>mid-caps</w:t>
            </w:r>
            <w:proofErr w:type="spellEnd"/>
            <w:r>
              <w:rPr>
                <w:color w:val="000000"/>
                <w:szCs w:val="24"/>
                <w:lang w:eastAsia="pl-PL"/>
              </w:rPr>
              <w:t xml:space="preserve">, które chcą uzyskać finansowanie dłużne na realizację inwestycji i/lub zwiększenie kapitału obrotowego niezbędnego do rozwoju firmy oraz zapewnienia płynności finansowej. Z gwarancji mogą skorzystać przedsiębiorstwa posiadające zdolność kredytową w ocenie instytucji finansowej, ale mające trudności </w:t>
            </w:r>
            <w:r w:rsidR="00732922">
              <w:rPr>
                <w:color w:val="000000"/>
                <w:szCs w:val="24"/>
                <w:lang w:eastAsia="pl-PL"/>
              </w:rPr>
              <w:t xml:space="preserve">                         </w:t>
            </w:r>
            <w:r>
              <w:rPr>
                <w:color w:val="000000"/>
                <w:szCs w:val="24"/>
                <w:lang w:eastAsia="pl-PL"/>
              </w:rPr>
              <w:t>w dostępie do finansowania z powodu braku lub niewystarczającego zabezpieczenia spłaty zadłużenia. Instrument może być oferowany także firmom o potencjale innowacyjnym,</w:t>
            </w:r>
            <w:r w:rsidR="00732922">
              <w:rPr>
                <w:color w:val="000000"/>
                <w:szCs w:val="24"/>
                <w:lang w:eastAsia="pl-PL"/>
              </w:rPr>
              <w:t xml:space="preserve">                </w:t>
            </w:r>
            <w:r>
              <w:rPr>
                <w:color w:val="000000"/>
                <w:szCs w:val="24"/>
                <w:lang w:eastAsia="pl-PL"/>
              </w:rPr>
              <w:t xml:space="preserve"> (m.in. w obszarze automatyzacji, robotyzacji lub cyfryzacji przedsiębiorstw). Planowane jest również łączenie wsparcia w formie gwarancji z finansowaniem części kosztów inwestycyjnych w formie dotacji do kapitału oraz kosztów odsetkowych w formie dopłaty do oprocentowania (w ramach jednej operacji).</w:t>
            </w:r>
            <w:r>
              <w:t xml:space="preserve"> </w:t>
            </w:r>
          </w:p>
          <w:p w:rsidR="00732922" w:rsidRDefault="005A4C9E" w:rsidP="00732922">
            <w:pPr>
              <w:spacing w:before="0" w:after="0" w:line="240" w:lineRule="auto"/>
              <w:ind w:left="360"/>
              <w:jc w:val="both"/>
            </w:pPr>
            <w:r>
              <w:t xml:space="preserve">Istotną wartością dodaną instrumentu gwarancyjnego jest angażowanie na dużą skalę kapitału prywatnego udostępnionego przez sektor bankowy. Inwestycje realizowane z wykorzystaniem tego instrumentu finansowane są w 100% ze środków prywatnych, a rolą kapitału publicznego jest jedynie zabezpieczenie finansowania.  Wsparcie w formie gwarancji przeznaczone jest dla przedsiębiorstw ze zdolnością kredytową, gotowych podjąć dodatkowe ryzyko związane z zwiększeniem zadłużenia firmy. </w:t>
            </w:r>
          </w:p>
          <w:p w:rsidR="005A4C9E" w:rsidRDefault="005A4C9E" w:rsidP="00732922">
            <w:pPr>
              <w:spacing w:before="0" w:after="0" w:line="240" w:lineRule="auto"/>
              <w:ind w:left="360"/>
              <w:jc w:val="both"/>
            </w:pPr>
          </w:p>
          <w:p w:rsidR="005A4C9E" w:rsidRDefault="005A4C9E" w:rsidP="00732922">
            <w:pPr>
              <w:spacing w:before="0" w:after="200" w:line="240" w:lineRule="auto"/>
              <w:ind w:left="360"/>
              <w:jc w:val="both"/>
              <w:rPr>
                <w:rStyle w:val="Pogrubienie"/>
                <w:b w:val="0"/>
                <w:bCs w:val="0"/>
              </w:rPr>
            </w:pPr>
            <w:r>
              <w:rPr>
                <w:b/>
              </w:rPr>
              <w:t xml:space="preserve">Instrumenty łączące finansowanie dłużne z dotacyjnym (mieszane). </w:t>
            </w:r>
            <w:r>
              <w:t>Planowana jest kontynuacja kredytu na innowacje technologiczne – instrumentu łączącego finansowanie dłużne M</w:t>
            </w:r>
            <w:ins w:id="252" w:author="Lukasz Malecki" w:date="2021-10-12T10:31:00Z">
              <w:r w:rsidR="003C21F6">
                <w:t>Ś</w:t>
              </w:r>
            </w:ins>
            <w:del w:id="253" w:author="Lukasz Malecki" w:date="2021-10-12T10:31:00Z">
              <w:r w:rsidDel="003C21F6">
                <w:delText>S</w:delText>
              </w:r>
            </w:del>
            <w:r>
              <w:t xml:space="preserve">P oraz przedsiębiorstw typu small </w:t>
            </w:r>
            <w:proofErr w:type="spellStart"/>
            <w:r>
              <w:t>mid-caps</w:t>
            </w:r>
            <w:proofErr w:type="spellEnd"/>
            <w:r>
              <w:t xml:space="preserve"> i </w:t>
            </w:r>
            <w:proofErr w:type="spellStart"/>
            <w:r>
              <w:t>mid-caps</w:t>
            </w:r>
            <w:proofErr w:type="spellEnd"/>
            <w:r>
              <w:t xml:space="preserve"> z udziałem banków komercyjnych oraz bezzwrotne w formie dotacji. Tego rodzaju finansowanie pozwala zwiększyć udział banków komercyjnych w finansowaniu innowacyjnych przedsięwzięć. </w:t>
            </w:r>
            <w:r>
              <w:rPr>
                <w:rStyle w:val="Pogrubienie"/>
                <w:b w:val="0"/>
                <w:bCs w:val="0"/>
              </w:rPr>
              <w:t xml:space="preserve">   Instrument mieszany, taki jak kredyt na innowacje technologiczne łączy w sobie zalety  finansowania zwrotnego uruchamianego ze środków prywatnych (sektor bankowy) ze wsparciem dotacyjnym, które zwiększa skłonność do finansowania innowacyjnych projektów przez firmy.</w:t>
            </w:r>
          </w:p>
          <w:p w:rsidR="005A4C9E" w:rsidRDefault="005A4C9E" w:rsidP="00732922">
            <w:pPr>
              <w:spacing w:before="0" w:after="200" w:line="240" w:lineRule="auto"/>
              <w:ind w:left="284"/>
              <w:jc w:val="both"/>
            </w:pPr>
            <w:r>
              <w:t xml:space="preserve">Ponadto, polityka spójności ma zasadnicze znaczenie dla </w:t>
            </w:r>
            <w:r>
              <w:rPr>
                <w:b/>
                <w:color w:val="000000"/>
              </w:rPr>
              <w:t>zapewnienia zrównoważonej</w:t>
            </w:r>
            <w:r>
              <w:rPr>
                <w:color w:val="000000"/>
              </w:rPr>
              <w:t xml:space="preserve"> </w:t>
            </w:r>
            <w:r>
              <w:rPr>
                <w:b/>
                <w:color w:val="000000"/>
              </w:rPr>
              <w:lastRenderedPageBreak/>
              <w:t>odbudowy gospodarki po pandemii COVID-19</w:t>
            </w:r>
            <w:r>
              <w:rPr>
                <w:color w:val="000000"/>
              </w:rPr>
              <w:t xml:space="preserve"> w</w:t>
            </w:r>
            <w:r>
              <w:t xml:space="preserve"> dłuższej perspektywie oraz uniknięcia asymetrii i rozbieżności we wzroście gospodarczym między państwami członkowskimi i w ich obrębie. </w:t>
            </w:r>
          </w:p>
          <w:p w:rsidR="005A4C9E" w:rsidRPr="000E6E2D" w:rsidRDefault="005A4C9E" w:rsidP="005A4C9E">
            <w:pPr>
              <w:spacing w:before="0" w:after="200" w:line="240" w:lineRule="auto"/>
              <w:jc w:val="both"/>
              <w:rPr>
                <w:b/>
                <w:color w:val="0070C0"/>
              </w:rPr>
            </w:pPr>
            <w:r w:rsidRPr="000E6E2D">
              <w:rPr>
                <w:b/>
                <w:color w:val="0070C0"/>
              </w:rPr>
              <w:t>Instrumenty w celu przeciwdziałania skutkom społeczno-gospodarczym pandemii COVID-19.</w:t>
            </w:r>
          </w:p>
          <w:p w:rsidR="005A4C9E" w:rsidRPr="0060392D" w:rsidRDefault="005A4C9E" w:rsidP="003C21F6">
            <w:pPr>
              <w:spacing w:before="0" w:after="200" w:line="240" w:lineRule="auto"/>
              <w:jc w:val="both"/>
            </w:pPr>
            <w:r>
              <w:rPr>
                <w:b/>
              </w:rPr>
              <w:t>Wsparcie na kapitał obrotowy dla M</w:t>
            </w:r>
            <w:ins w:id="254" w:author="Natalia Zaluzna" w:date="2021-09-22T16:21:00Z">
              <w:r w:rsidR="00816C2B">
                <w:rPr>
                  <w:b/>
                </w:rPr>
                <w:t>Ś</w:t>
              </w:r>
            </w:ins>
            <w:del w:id="255" w:author="Natalia Zaluzna" w:date="2021-09-22T16:21:00Z">
              <w:r w:rsidDel="00816C2B">
                <w:rPr>
                  <w:b/>
                </w:rPr>
                <w:delText>S</w:delText>
              </w:r>
            </w:del>
            <w:r>
              <w:rPr>
                <w:b/>
              </w:rPr>
              <w:t>P</w:t>
            </w:r>
            <w:r>
              <w:t xml:space="preserve"> w celu przeciwdziałania skutkom społeczno-gospodarczym pandemii COVID-19. Ze wsparcia mogą skorzystać przedsiębiorcy z sektora M</w:t>
            </w:r>
            <w:ins w:id="256" w:author="Lukasz Malecki" w:date="2021-10-12T10:31:00Z">
              <w:r w:rsidR="003C21F6">
                <w:t>Ś</w:t>
              </w:r>
            </w:ins>
            <w:del w:id="257" w:author="Lukasz Malecki" w:date="2021-10-12T10:31:00Z">
              <w:r w:rsidDel="003C21F6">
                <w:delText>S</w:delText>
              </w:r>
            </w:del>
            <w:r>
              <w:t>P, którzy dotknięci zostali zakłóceniami w funkcjonowaniu gospodarki na skutek wystąpienia pandemii COVID-19 i znaleźli się w trudnej sytuacji lub są nią zagrożeni. W zależności od sytuacji pandemicznej oraz potrzeb przedsiębiorców, wsparcie może mieć charakter zwrotny lub bezzwrotny.</w:t>
            </w:r>
          </w:p>
        </w:tc>
      </w:tr>
    </w:tbl>
    <w:p w:rsidR="00944A95" w:rsidRPr="0060392D" w:rsidRDefault="00944A95" w:rsidP="000E6E2D">
      <w:pPr>
        <w:pStyle w:val="Text1"/>
        <w:ind w:left="0"/>
      </w:pPr>
      <w:r w:rsidRPr="0060392D">
        <w:lastRenderedPageBreak/>
        <w:t xml:space="preserve">Główne grupy docelowe – art. 22 ust. 3 lit. e) </w:t>
      </w:r>
      <w:proofErr w:type="spellStart"/>
      <w:r w:rsidRPr="0060392D">
        <w:t>ppkt</w:t>
      </w:r>
      <w:proofErr w:type="spellEnd"/>
      <w:r w:rsidRPr="0060392D">
        <w:t xml:space="preserve"> (iii)</w:t>
      </w:r>
      <w:r w:rsidR="00F65CD3" w:rsidRPr="0060392D">
        <w:t xml:space="preserve"> </w:t>
      </w:r>
      <w:r w:rsidR="00EF72C8" w:rsidRPr="0060392D">
        <w:t>rozporządzenia w sprawie wspólnych przepisów</w:t>
      </w:r>
    </w:p>
    <w:tbl>
      <w:tblPr>
        <w:tblStyle w:val="Tabela-Siatka"/>
        <w:tblW w:w="9781" w:type="dxa"/>
        <w:tblInd w:w="-34" w:type="dxa"/>
        <w:tblLook w:val="04A0" w:firstRow="1" w:lastRow="0" w:firstColumn="1" w:lastColumn="0" w:noHBand="0" w:noVBand="1"/>
      </w:tblPr>
      <w:tblGrid>
        <w:gridCol w:w="9781"/>
      </w:tblGrid>
      <w:tr w:rsidR="00944A95" w:rsidRPr="0060392D" w:rsidTr="00763FD6">
        <w:tc>
          <w:tcPr>
            <w:tcW w:w="9781" w:type="dxa"/>
          </w:tcPr>
          <w:p w:rsidR="00944A95" w:rsidRDefault="00944A95" w:rsidP="00251472">
            <w:pPr>
              <w:spacing w:before="60" w:after="60" w:line="240" w:lineRule="auto"/>
            </w:pPr>
            <w:r w:rsidRPr="0060392D">
              <w:t>Pole tekstowe [1</w:t>
            </w:r>
            <w:r w:rsidR="002B6312">
              <w:t> </w:t>
            </w:r>
            <w:r w:rsidRPr="0060392D">
              <w:t>000]</w:t>
            </w:r>
          </w:p>
          <w:p w:rsidR="00CD6AB1" w:rsidRDefault="00CD6AB1" w:rsidP="00CD6AB1">
            <w:pPr>
              <w:spacing w:before="0" w:after="0" w:line="240" w:lineRule="auto"/>
              <w:jc w:val="both"/>
            </w:pPr>
            <w:r>
              <w:t>Wsparcie w ramach 2</w:t>
            </w:r>
            <w:ins w:id="258" w:author="Lukasz Malecki" w:date="2021-10-08T11:31:00Z">
              <w:r w:rsidR="00CE7CFB">
                <w:t>.</w:t>
              </w:r>
            </w:ins>
            <w:r>
              <w:t xml:space="preserve"> Priorytetu w ramach SO3 skierowane jest głównie do:</w:t>
            </w:r>
          </w:p>
          <w:p w:rsidR="00CD6AB1" w:rsidRDefault="00CD6AB1" w:rsidP="00CD6AB1">
            <w:pPr>
              <w:spacing w:before="0" w:after="0" w:line="240" w:lineRule="auto"/>
              <w:jc w:val="both"/>
            </w:pPr>
            <w:r>
              <w:t>- przedsiębiorców</w:t>
            </w:r>
            <w:r w:rsidR="00C21EB7">
              <w:t xml:space="preserve"> (w tym small </w:t>
            </w:r>
            <w:proofErr w:type="spellStart"/>
            <w:r w:rsidR="00C21EB7">
              <w:t>mid</w:t>
            </w:r>
            <w:ins w:id="259" w:author="Lukasz Malecki" w:date="2021-10-08T11:30:00Z">
              <w:r w:rsidR="00CE7CFB">
                <w:t>-</w:t>
              </w:r>
            </w:ins>
            <w:del w:id="260" w:author="Lukasz Malecki" w:date="2021-10-08T11:30:00Z">
              <w:r w:rsidR="00C21EB7" w:rsidDel="00CE7CFB">
                <w:delText xml:space="preserve"> </w:delText>
              </w:r>
            </w:del>
            <w:r w:rsidR="00C21EB7">
              <w:t>caps</w:t>
            </w:r>
            <w:proofErr w:type="spellEnd"/>
            <w:r w:rsidR="00C21EB7">
              <w:t xml:space="preserve"> i </w:t>
            </w:r>
            <w:proofErr w:type="spellStart"/>
            <w:r w:rsidR="00C21EB7">
              <w:t>mid-caps</w:t>
            </w:r>
            <w:proofErr w:type="spellEnd"/>
            <w:r w:rsidR="00C21EB7">
              <w:t xml:space="preserve"> w ramach instrumentu gwarancyjnego i mieszanego),</w:t>
            </w:r>
          </w:p>
          <w:p w:rsidR="00CD6AB1" w:rsidRDefault="00CD6AB1" w:rsidP="00CD6AB1">
            <w:pPr>
              <w:spacing w:before="0" w:after="0" w:line="240" w:lineRule="auto"/>
              <w:jc w:val="both"/>
            </w:pPr>
            <w:r>
              <w:t>- akceleratorów, w tym prowadzonych przez organizacje pozarządowe</w:t>
            </w:r>
            <w:r w:rsidR="00732922">
              <w:t>,</w:t>
            </w:r>
            <w:r>
              <w:t xml:space="preserve"> </w:t>
            </w:r>
          </w:p>
          <w:p w:rsidR="00CD6AB1" w:rsidRDefault="00CD6AB1" w:rsidP="00CD6AB1">
            <w:pPr>
              <w:spacing w:before="0" w:after="0" w:line="240" w:lineRule="auto"/>
              <w:jc w:val="both"/>
            </w:pPr>
            <w:r>
              <w:t>- podmiotów wdrażających instrumenty finansowe.</w:t>
            </w:r>
          </w:p>
          <w:p w:rsidR="00CD6AB1" w:rsidRDefault="00CD6AB1" w:rsidP="00CD6AB1">
            <w:pPr>
              <w:spacing w:before="0" w:after="0" w:line="240" w:lineRule="auto"/>
              <w:jc w:val="both"/>
            </w:pPr>
          </w:p>
          <w:p w:rsidR="00CD6AB1" w:rsidRDefault="00CD6AB1" w:rsidP="00C779B1">
            <w:pPr>
              <w:spacing w:before="0" w:after="0" w:line="240" w:lineRule="auto"/>
              <w:jc w:val="both"/>
            </w:pPr>
            <w:r>
              <w:t>Ponadto, realizowane są projekty pozakonkursowe administracji publicznej oraz instrumenty finansowe</w:t>
            </w:r>
            <w:r w:rsidR="00732922">
              <w:t>.</w:t>
            </w:r>
          </w:p>
          <w:p w:rsidR="00CD6AB1" w:rsidRDefault="00CD6AB1" w:rsidP="00CD6AB1">
            <w:pPr>
              <w:spacing w:before="0" w:after="0" w:line="240" w:lineRule="auto"/>
              <w:jc w:val="both"/>
            </w:pPr>
          </w:p>
          <w:p w:rsidR="00C779B1" w:rsidRDefault="00C779B1" w:rsidP="00C779B1">
            <w:pPr>
              <w:spacing w:before="0" w:after="0" w:line="240" w:lineRule="auto"/>
              <w:jc w:val="both"/>
            </w:pPr>
            <w:r>
              <w:t>W Priorytecie 2</w:t>
            </w:r>
            <w:ins w:id="261" w:author="Lukasz Malecki" w:date="2021-10-08T11:31:00Z">
              <w:r w:rsidR="00CE7CFB">
                <w:t>.</w:t>
              </w:r>
            </w:ins>
            <w:r>
              <w:t xml:space="preserve"> w SO3 funkcję Instytucji Pośredniczących pełnią:</w:t>
            </w:r>
          </w:p>
          <w:p w:rsidR="00C779B1" w:rsidRDefault="00C779B1" w:rsidP="00C779B1">
            <w:pPr>
              <w:spacing w:before="0" w:after="0" w:line="240" w:lineRule="auto"/>
              <w:jc w:val="both"/>
            </w:pPr>
            <w:r>
              <w:t>- Polska Agencja Rozwoju Przedsiębiorczości (PARP),</w:t>
            </w:r>
          </w:p>
          <w:p w:rsidR="00C779B1" w:rsidRDefault="00C779B1" w:rsidP="00C779B1">
            <w:pPr>
              <w:spacing w:before="0" w:after="0" w:line="240" w:lineRule="auto"/>
              <w:jc w:val="both"/>
            </w:pPr>
            <w:r>
              <w:t>- Bank Gospodarstwa Krajowego (BGK),</w:t>
            </w:r>
          </w:p>
          <w:p w:rsidR="00C779B1" w:rsidRDefault="00C779B1" w:rsidP="00C779B1">
            <w:pPr>
              <w:spacing w:before="0" w:after="0" w:line="240" w:lineRule="auto"/>
              <w:jc w:val="both"/>
            </w:pPr>
            <w:r>
              <w:t>- Narodowe Centrum Badań i Rozwoju (NCBR).</w:t>
            </w:r>
          </w:p>
          <w:p w:rsidR="002B6312" w:rsidRPr="0060392D" w:rsidRDefault="002B6312" w:rsidP="00CF0D7F">
            <w:pPr>
              <w:spacing w:before="0" w:after="0" w:line="240" w:lineRule="auto"/>
              <w:jc w:val="both"/>
            </w:pPr>
          </w:p>
        </w:tc>
      </w:tr>
    </w:tbl>
    <w:p w:rsidR="008B7051" w:rsidRPr="0060392D" w:rsidRDefault="008B7051" w:rsidP="008B7051">
      <w:pPr>
        <w:pStyle w:val="Text1"/>
        <w:ind w:left="0"/>
      </w:pPr>
      <w:r w:rsidRPr="0060392D">
        <w:t xml:space="preserve">Działania na rzecz zapewnienia równości, włączenia społecznego i niedyskryminacji – art. 22 ust. 3 lit. d) </w:t>
      </w:r>
      <w:proofErr w:type="spellStart"/>
      <w:r w:rsidRPr="0060392D">
        <w:t>ppkt</w:t>
      </w:r>
      <w:proofErr w:type="spellEnd"/>
      <w:r w:rsidRPr="0060392D">
        <w:t xml:space="preserve">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8B7051" w:rsidRPr="0060392D" w:rsidTr="008B7051">
        <w:tc>
          <w:tcPr>
            <w:tcW w:w="9746" w:type="dxa"/>
          </w:tcPr>
          <w:p w:rsidR="008B7051" w:rsidRDefault="008B7051" w:rsidP="008B7051">
            <w:pPr>
              <w:pStyle w:val="Text1"/>
              <w:spacing w:before="60" w:after="60" w:line="240" w:lineRule="auto"/>
              <w:ind w:left="0"/>
            </w:pPr>
            <w:r w:rsidRPr="0060392D">
              <w:t>Pole tekstowe [2</w:t>
            </w:r>
            <w:r w:rsidR="000331F6">
              <w:t> </w:t>
            </w:r>
            <w:r w:rsidRPr="0060392D">
              <w:t>000]</w:t>
            </w:r>
          </w:p>
          <w:p w:rsidR="002E6B13" w:rsidRPr="000376A8" w:rsidRDefault="002E6B13" w:rsidP="00C779B1">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732922">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732922">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w:t>
            </w:r>
            <w:r w:rsidRPr="000376A8">
              <w:rPr>
                <w:szCs w:val="24"/>
                <w:lang w:eastAsia="pl-PL"/>
              </w:rPr>
              <w:lastRenderedPageBreak/>
              <w:t>poziomie krajowym m.in. w Wytycznych opracowanych w tym zakresie.</w:t>
            </w:r>
            <w:r>
              <w:rPr>
                <w:szCs w:val="24"/>
                <w:lang w:eastAsia="pl-PL"/>
              </w:rPr>
              <w:t xml:space="preserve"> </w:t>
            </w:r>
            <w:r w:rsidRPr="000376A8">
              <w:rPr>
                <w:bCs/>
                <w:szCs w:val="24"/>
                <w:lang w:eastAsia="pl-PL"/>
              </w:rPr>
              <w:t xml:space="preserve">Zasada równości szans </w:t>
            </w:r>
            <w:r w:rsidR="00732922">
              <w:rPr>
                <w:bCs/>
                <w:szCs w:val="24"/>
                <w:lang w:eastAsia="pl-PL"/>
              </w:rPr>
              <w:t xml:space="preserve">                </w:t>
            </w:r>
            <w:r w:rsidRPr="000376A8">
              <w:rPr>
                <w:bCs/>
                <w:szCs w:val="24"/>
                <w:lang w:eastAsia="pl-PL"/>
              </w:rPr>
              <w:t xml:space="preserve">i niedyskryminacji, w tym dostępności dla osób z niepełnosprawnościami będzie realizowana w </w:t>
            </w:r>
            <w:r w:rsidR="00732922">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0331F6" w:rsidRPr="0060392D" w:rsidRDefault="002E6B13" w:rsidP="00C779B1">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w:t>
            </w:r>
            <w:r w:rsidR="00732922">
              <w:rPr>
                <w:szCs w:val="24"/>
                <w:lang w:eastAsia="pl-PL"/>
              </w:rPr>
              <w:t xml:space="preserve">                     </w:t>
            </w:r>
            <w:r w:rsidRPr="000376A8">
              <w:rPr>
                <w:szCs w:val="24"/>
                <w:lang w:eastAsia="pl-PL"/>
              </w:rPr>
              <w:t xml:space="preserve">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realizowane projekty przyczynią się do promowania zasad </w:t>
            </w:r>
            <w:r w:rsidR="00732922">
              <w:rPr>
                <w:szCs w:val="24"/>
                <w:lang w:eastAsia="pl-PL"/>
              </w:rPr>
              <w:t xml:space="preserve">                  </w:t>
            </w:r>
            <w:r w:rsidRPr="000376A8">
              <w:rPr>
                <w:szCs w:val="24"/>
                <w:lang w:eastAsia="pl-PL"/>
              </w:rPr>
              <w:t>i dostępności produktów i usług będących wynikiem ich wdrażania.</w:t>
            </w:r>
          </w:p>
        </w:tc>
      </w:tr>
    </w:tbl>
    <w:p w:rsidR="008B7051" w:rsidRPr="008B7051" w:rsidRDefault="008B7051" w:rsidP="008B7051">
      <w:r w:rsidRPr="008B7051">
        <w:lastRenderedPageBreak/>
        <w:t xml:space="preserve">Wskazanie konkretnych terytoriów objętych wsparciem, z uwzględnieniem planowanego wykorzystania narzędzi terytorialnych – art. 22 ust. 3 lit. d) </w:t>
      </w:r>
      <w:proofErr w:type="spellStart"/>
      <w:r w:rsidRPr="008B7051">
        <w:t>ppkt</w:t>
      </w:r>
      <w:proofErr w:type="spellEnd"/>
      <w:r w:rsidRPr="008B7051">
        <w:t xml:space="preserve"> (v)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8B7051">
            <w:pPr>
              <w:spacing w:before="60" w:after="60" w:line="240" w:lineRule="auto"/>
            </w:pPr>
            <w:r w:rsidRPr="008B7051">
              <w:t>Pole tekstowe [2</w:t>
            </w:r>
            <w:r w:rsidR="000331F6">
              <w:t> </w:t>
            </w:r>
            <w:r w:rsidRPr="008B7051">
              <w:t>000]</w:t>
            </w:r>
          </w:p>
          <w:p w:rsidR="000331F6" w:rsidRDefault="000331F6" w:rsidP="00C779B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0331F6" w:rsidRDefault="000331F6" w:rsidP="00C779B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0331F6" w:rsidRDefault="000331F6" w:rsidP="00C779B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0331F6" w:rsidRPr="008B7051" w:rsidRDefault="000331F6" w:rsidP="00C779B1">
            <w:pPr>
              <w:spacing w:before="60" w:after="60" w:line="240" w:lineRule="auto"/>
              <w:jc w:val="both"/>
            </w:pPr>
            <w:r>
              <w:t>W Programie, w ramach SO3 możliwe będzie wsparcie ukierunkowane na OSI, w tym obszary zagrożone trwałą marginalizacją i miasta średnie tracące funkcje społeczno-gospodarcze, w formie odrębnej ścieżki działań skierowanej do nowych przedsiębiorstw (inkubacja, akceleracja), których działalność opiera się na nowych rozwiązaniach technologicznych (startupów) i przyjaznego ekosystemu startup-owego.</w:t>
            </w:r>
          </w:p>
        </w:tc>
      </w:tr>
    </w:tbl>
    <w:p w:rsidR="008B7051" w:rsidRPr="008B7051" w:rsidRDefault="008B7051" w:rsidP="008B7051">
      <w:r w:rsidRPr="008B7051">
        <w:t xml:space="preserve">Działania międzyregionalne, transgraniczne i transnarodowe – art. 22 ust. 3 lit. d) </w:t>
      </w:r>
      <w:proofErr w:type="spellStart"/>
      <w:r w:rsidRPr="008B7051">
        <w:t>ppkt</w:t>
      </w:r>
      <w:proofErr w:type="spellEnd"/>
      <w:r w:rsidRPr="008B7051">
        <w:t xml:space="preserve"> (vi)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C779B1">
            <w:pPr>
              <w:spacing w:before="60" w:after="60" w:line="240" w:lineRule="auto"/>
              <w:jc w:val="both"/>
            </w:pPr>
            <w:r w:rsidRPr="008B7051">
              <w:t>Pole tekstowe [2</w:t>
            </w:r>
            <w:r w:rsidR="000331F6">
              <w:t> </w:t>
            </w:r>
            <w:r w:rsidRPr="008B7051">
              <w:t>000]</w:t>
            </w:r>
          </w:p>
          <w:p w:rsidR="000331F6" w:rsidRDefault="000331F6" w:rsidP="00C779B1">
            <w:pPr>
              <w:spacing w:before="60" w:after="60" w:line="240" w:lineRule="auto"/>
              <w:jc w:val="both"/>
            </w:pPr>
            <w:r>
              <w:t xml:space="preserve">Zakłada się </w:t>
            </w:r>
            <w:del w:id="262" w:author="Lukasz Malecki" w:date="2021-10-08T11:32:00Z">
              <w:r w:rsidDel="00CE7CFB">
                <w:delText xml:space="preserve">również </w:delText>
              </w:r>
            </w:del>
            <w:r>
              <w:t xml:space="preserve">w Programie wsparcie dla przedsięwzięć dot. partnerstw międzyregionalnych, transgranicznych i transnarodowych z udziałem podmiotów znajdujących się w co najmniej jednym innym państwie członkowskim. </w:t>
            </w:r>
          </w:p>
          <w:p w:rsidR="000331F6" w:rsidRDefault="000331F6" w:rsidP="00C779B1">
            <w:pPr>
              <w:spacing w:before="60" w:after="60" w:line="240" w:lineRule="auto"/>
              <w:jc w:val="both"/>
            </w:pPr>
            <w:r>
              <w:t xml:space="preserve">W ramach tego celu szczegółowego mogą wystąpić przykłady przedsięwzięć międzynarodowych w rozumieniu art. 17.3.d.v CPR w ujęciu: współpracy międzyinstytucjonalnej, współpracy </w:t>
            </w:r>
            <w:r>
              <w:lastRenderedPageBreak/>
              <w:t>tematycznej, mechanizmów wspierania partnerstw. Mogą do nich należeć m.in. programy realizowane w porozumieniu z agencjami publicznymi i akceleratorami z krajów europejskich i spoza Europy, międzyinstytucjonalna wymiana wiedzy i doświadczeń w budowaniu ekosystemu innowacji. Projekty te mogą polegać m. in. na współprojektowaniu instrumentów, stworzenie sieci mentorów z wybranego obszaru specjalizacji na danym rynku, współorganizacja wspólnych konkursów, współpraca z akceleratorami międzynarodowymi; przygotowanie polskich przedsiębiorstw do współpracy międzynarodowej, projekty mające na celu włączanie się w globalne łańcuchy wartości, wspólne programy internacjonalizacji start-</w:t>
            </w:r>
            <w:proofErr w:type="spellStart"/>
            <w:r>
              <w:t>upów</w:t>
            </w:r>
            <w:proofErr w:type="spellEnd"/>
            <w:r>
              <w:t xml:space="preserve"> typu start-</w:t>
            </w:r>
            <w:proofErr w:type="spellStart"/>
            <w:r>
              <w:t>up</w:t>
            </w:r>
            <w:proofErr w:type="spellEnd"/>
            <w:r>
              <w:t xml:space="preserve"> exchange. </w:t>
            </w:r>
          </w:p>
          <w:p w:rsidR="000331F6" w:rsidRPr="008B7051" w:rsidRDefault="000331F6" w:rsidP="00C779B1">
            <w:pPr>
              <w:spacing w:before="60" w:after="60" w:line="240" w:lineRule="auto"/>
              <w:jc w:val="both"/>
            </w:pPr>
            <w:r>
              <w:t xml:space="preserve">Dla pełnego rozwoju rynku venture </w:t>
            </w:r>
            <w:proofErr w:type="spellStart"/>
            <w:r>
              <w:t>capital</w:t>
            </w:r>
            <w:proofErr w:type="spellEnd"/>
            <w:r>
              <w:t xml:space="preserve"> w Polsce ważne jest przyciąganie do Polski z zagranicy renomowanych zespołów zarządzających dużymi pod względem wartości funduszami, korzystającymi z kapitału prywatnego dostarczanego przez zagranicznych inwestorów instytucjonalnych, finansowych lub branżowych. Ważną rolę może pełnić także współpraca partnerska między środowiskami (podmioty zarządzające, podmioty realizujące programy akceleracyjne, inwestorzy, aniołowie biznesu) związanymi z sektorem VC w Polsce i w innych krajach UE.  </w:t>
            </w:r>
          </w:p>
        </w:tc>
      </w:tr>
    </w:tbl>
    <w:p w:rsidR="008B7051" w:rsidRPr="008B7051" w:rsidRDefault="008B7051" w:rsidP="008B7051">
      <w:r w:rsidRPr="008B7051">
        <w:lastRenderedPageBreak/>
        <w:t xml:space="preserve">Planowane wykorzystanie instrumentów finansowych – art. 22 ust. 3 lit. d) </w:t>
      </w:r>
      <w:proofErr w:type="spellStart"/>
      <w:r w:rsidRPr="008B7051">
        <w:t>ppkt</w:t>
      </w:r>
      <w:proofErr w:type="spellEnd"/>
      <w:r w:rsidRPr="008B7051">
        <w:t xml:space="preserve"> (vii)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8B7051">
            <w:pPr>
              <w:spacing w:before="60" w:after="60" w:line="240" w:lineRule="auto"/>
            </w:pPr>
            <w:r w:rsidRPr="008B7051">
              <w:t>Pole tekstowe [1</w:t>
            </w:r>
            <w:r w:rsidR="000331F6">
              <w:t> </w:t>
            </w:r>
            <w:r w:rsidRPr="008B7051">
              <w:t>000]</w:t>
            </w:r>
          </w:p>
          <w:p w:rsidR="000331F6" w:rsidRPr="008B7051" w:rsidRDefault="000331F6" w:rsidP="00FF2C24">
            <w:pPr>
              <w:spacing w:before="60" w:after="60" w:line="240" w:lineRule="auto"/>
              <w:jc w:val="both"/>
            </w:pPr>
            <w:r>
              <w:t>Instrumenty w SO</w:t>
            </w:r>
            <w:del w:id="263" w:author="Lukasz Malecki" w:date="2021-10-08T11:31:00Z">
              <w:r w:rsidDel="00CE7CFB">
                <w:delText xml:space="preserve"> </w:delText>
              </w:r>
            </w:del>
            <w:r>
              <w:t>3 w ramach 2</w:t>
            </w:r>
            <w:ins w:id="264" w:author="Lukasz Malecki" w:date="2021-10-08T11:31:00Z">
              <w:r w:rsidR="00CE7CFB">
                <w:t>.</w:t>
              </w:r>
            </w:ins>
            <w:r>
              <w:t xml:space="preserve"> Priorytetu realizowane są w formie dotacji, instrumentów finansowych oraz połączeniu obu tych form. Dotacje planowane są do zastosowania w przypadku projektów realizowanych przez instytucje publiczne, a także w obszarze finansowania usług rozwojowych dla start-upów, co ma posłużyć m. in. do przygotowania takich technologicznych firm do współpracy z inwestorem oraz zwiększenia ich wartości przed inwestycją. Niewielkich rozmiarów granty planowane są również w obszarze cyfryzacji, w połączeniu z doradztwem, w związku z niewielkim rozmiarem wsparcia oraz koniecznością szczególnego zachęcenia </w:t>
            </w:r>
            <w:del w:id="265" w:author="Lukasz Malecki" w:date="2021-10-08T12:08:00Z">
              <w:r w:rsidDel="00FF2C24">
                <w:delText xml:space="preserve">MSP </w:delText>
              </w:r>
            </w:del>
            <w:ins w:id="266" w:author="Lukasz Malecki" w:date="2021-10-08T12:08:00Z">
              <w:r w:rsidR="00FF2C24">
                <w:t xml:space="preserve">MŚP </w:t>
              </w:r>
            </w:ins>
            <w:r>
              <w:t>do wprowadzania rozwiązań cyfrowych.</w:t>
            </w:r>
          </w:p>
        </w:tc>
      </w:tr>
    </w:tbl>
    <w:p w:rsidR="000331F6" w:rsidRDefault="000331F6" w:rsidP="008B7051">
      <w:pPr>
        <w:sectPr w:rsidR="000331F6" w:rsidSect="00B10DE9">
          <w:pgSz w:w="11906" w:h="16838"/>
          <w:pgMar w:top="1134" w:right="1134" w:bottom="1134" w:left="1134" w:header="567" w:footer="567" w:gutter="0"/>
          <w:cols w:space="708"/>
          <w:docGrid w:linePitch="326"/>
        </w:sectPr>
      </w:pPr>
    </w:p>
    <w:p w:rsidR="002F2517" w:rsidRPr="002F2517" w:rsidRDefault="002F2517" w:rsidP="002F2517">
      <w:pPr>
        <w:ind w:left="850" w:hanging="850"/>
      </w:pPr>
      <w:r w:rsidRPr="002F2517">
        <w:lastRenderedPageBreak/>
        <w:t>2.1.1.1.2.</w:t>
      </w:r>
      <w:r w:rsidRPr="002F2517">
        <w:tab/>
        <w:t>Wskaźniki</w:t>
      </w:r>
    </w:p>
    <w:p w:rsidR="002F2517" w:rsidRPr="002F2517" w:rsidRDefault="002F2517" w:rsidP="002F2517">
      <w:pPr>
        <w:ind w:left="850"/>
      </w:pPr>
      <w:r w:rsidRPr="002F2517">
        <w:t xml:space="preserve">Podstawa prawna: art. 22 ust. 3 lit. d) </w:t>
      </w:r>
      <w:proofErr w:type="spellStart"/>
      <w:r w:rsidRPr="002F2517">
        <w:t>ppkt</w:t>
      </w:r>
      <w:proofErr w:type="spellEnd"/>
      <w:r w:rsidRPr="002F2517">
        <w:t xml:space="preserve"> (ii) rozporządzenia w sprawie wspólnych przepisów oraz art. 8 rozporządzenia w sprawie EFRR i Funduszu Spójności</w:t>
      </w:r>
    </w:p>
    <w:p w:rsidR="00944A95" w:rsidRPr="0060392D" w:rsidRDefault="00944A95" w:rsidP="008B7051">
      <w:pPr>
        <w:pStyle w:val="Text1"/>
        <w:ind w:left="0"/>
      </w:pPr>
      <w:r w:rsidRPr="0060392D">
        <w:t>Tabela 2: Wskaźniki produktu</w:t>
      </w:r>
      <w:r w:rsidR="00CD6AB1">
        <w:t xml:space="preserve"> </w:t>
      </w:r>
      <w:r w:rsidR="00840FF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638"/>
        <w:gridCol w:w="1230"/>
        <w:gridCol w:w="2812"/>
        <w:gridCol w:w="2098"/>
        <w:gridCol w:w="1616"/>
        <w:gridCol w:w="1572"/>
        <w:gridCol w:w="1246"/>
        <w:gridCol w:w="1311"/>
      </w:tblGrid>
      <w:tr w:rsidR="004A7520" w:rsidRPr="00763FD6" w:rsidTr="000331F6">
        <w:trPr>
          <w:trHeight w:val="227"/>
        </w:trPr>
        <w:tc>
          <w:tcPr>
            <w:tcW w:w="446" w:type="pct"/>
            <w:vAlign w:val="center"/>
          </w:tcPr>
          <w:p w:rsidR="002F2517" w:rsidRPr="00763FD6" w:rsidRDefault="002F2517" w:rsidP="00251472">
            <w:pPr>
              <w:spacing w:before="60" w:after="60" w:line="240" w:lineRule="auto"/>
              <w:jc w:val="center"/>
              <w:rPr>
                <w:sz w:val="20"/>
                <w:szCs w:val="20"/>
              </w:rPr>
            </w:pPr>
            <w:r w:rsidRPr="00763FD6">
              <w:rPr>
                <w:sz w:val="20"/>
                <w:szCs w:val="20"/>
              </w:rPr>
              <w:t>Priorytet</w:t>
            </w:r>
          </w:p>
        </w:tc>
        <w:tc>
          <w:tcPr>
            <w:tcW w:w="422" w:type="pct"/>
          </w:tcPr>
          <w:p w:rsidR="002F2517" w:rsidRPr="00763FD6" w:rsidRDefault="002F2517" w:rsidP="00251472">
            <w:pPr>
              <w:spacing w:before="60" w:after="60" w:line="240" w:lineRule="auto"/>
              <w:jc w:val="center"/>
              <w:rPr>
                <w:sz w:val="20"/>
                <w:szCs w:val="20"/>
              </w:rPr>
            </w:pPr>
            <w:r>
              <w:rPr>
                <w:sz w:val="20"/>
                <w:szCs w:val="20"/>
              </w:rPr>
              <w:t>Cel szczegółowy</w:t>
            </w:r>
          </w:p>
        </w:tc>
        <w:tc>
          <w:tcPr>
            <w:tcW w:w="435" w:type="pct"/>
            <w:vAlign w:val="center"/>
          </w:tcPr>
          <w:p w:rsidR="002F2517" w:rsidRPr="00763FD6" w:rsidRDefault="002F2517" w:rsidP="00251472">
            <w:pPr>
              <w:spacing w:before="60" w:after="60" w:line="240" w:lineRule="auto"/>
              <w:jc w:val="center"/>
              <w:rPr>
                <w:sz w:val="20"/>
                <w:szCs w:val="20"/>
              </w:rPr>
            </w:pPr>
            <w:r w:rsidRPr="00763FD6">
              <w:rPr>
                <w:sz w:val="20"/>
                <w:szCs w:val="20"/>
              </w:rPr>
              <w:t>Fundusz</w:t>
            </w:r>
          </w:p>
        </w:tc>
        <w:tc>
          <w:tcPr>
            <w:tcW w:w="970" w:type="pct"/>
            <w:vAlign w:val="center"/>
          </w:tcPr>
          <w:p w:rsidR="002F2517" w:rsidRPr="00763FD6" w:rsidRDefault="002F2517" w:rsidP="00251472">
            <w:pPr>
              <w:spacing w:before="60" w:after="60" w:line="240" w:lineRule="auto"/>
              <w:jc w:val="center"/>
              <w:rPr>
                <w:sz w:val="20"/>
                <w:szCs w:val="20"/>
              </w:rPr>
            </w:pPr>
            <w:r w:rsidRPr="00763FD6">
              <w:rPr>
                <w:sz w:val="20"/>
                <w:szCs w:val="20"/>
              </w:rPr>
              <w:t>Kategoria regionu</w:t>
            </w:r>
          </w:p>
        </w:tc>
        <w:tc>
          <w:tcPr>
            <w:tcW w:w="728" w:type="pct"/>
            <w:vAlign w:val="center"/>
          </w:tcPr>
          <w:p w:rsidR="002F2517" w:rsidRPr="00763FD6" w:rsidRDefault="002F2517" w:rsidP="00251472">
            <w:pPr>
              <w:spacing w:before="60" w:after="60" w:line="240" w:lineRule="auto"/>
              <w:jc w:val="center"/>
              <w:rPr>
                <w:sz w:val="20"/>
                <w:szCs w:val="20"/>
              </w:rPr>
            </w:pPr>
            <w:r w:rsidRPr="00763FD6">
              <w:rPr>
                <w:sz w:val="20"/>
                <w:szCs w:val="20"/>
              </w:rPr>
              <w:t>Nr identyfikacyjny [5]</w:t>
            </w:r>
          </w:p>
        </w:tc>
        <w:tc>
          <w:tcPr>
            <w:tcW w:w="565"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Wskaźnik [255]</w:t>
            </w:r>
          </w:p>
        </w:tc>
        <w:tc>
          <w:tcPr>
            <w:tcW w:w="531" w:type="pct"/>
            <w:vAlign w:val="center"/>
          </w:tcPr>
          <w:p w:rsidR="002F2517" w:rsidRPr="00763FD6" w:rsidRDefault="002F2517" w:rsidP="00251472">
            <w:pPr>
              <w:spacing w:before="60" w:after="60" w:line="240" w:lineRule="auto"/>
              <w:jc w:val="center"/>
              <w:rPr>
                <w:sz w:val="20"/>
                <w:szCs w:val="20"/>
              </w:rPr>
            </w:pPr>
            <w:r w:rsidRPr="00763FD6">
              <w:rPr>
                <w:sz w:val="20"/>
                <w:szCs w:val="20"/>
              </w:rPr>
              <w:t>Jednostka miary</w:t>
            </w:r>
          </w:p>
        </w:tc>
        <w:tc>
          <w:tcPr>
            <w:tcW w:w="440"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Cel pośredni (2024)</w:t>
            </w:r>
          </w:p>
        </w:tc>
        <w:tc>
          <w:tcPr>
            <w:tcW w:w="462"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Cel końcowy (2029)</w:t>
            </w:r>
          </w:p>
        </w:tc>
      </w:tr>
      <w:tr w:rsidR="004A7520" w:rsidRPr="00763FD6" w:rsidTr="000331F6">
        <w:trPr>
          <w:trHeight w:val="227"/>
        </w:trPr>
        <w:tc>
          <w:tcPr>
            <w:tcW w:w="446" w:type="pct"/>
          </w:tcPr>
          <w:p w:rsidR="002F2517" w:rsidRPr="00763FD6" w:rsidRDefault="002F2517" w:rsidP="00251472">
            <w:pPr>
              <w:spacing w:before="60" w:after="60" w:line="240" w:lineRule="auto"/>
              <w:rPr>
                <w:sz w:val="20"/>
                <w:szCs w:val="20"/>
              </w:rPr>
            </w:pPr>
            <w:r>
              <w:rPr>
                <w:sz w:val="20"/>
                <w:szCs w:val="20"/>
              </w:rPr>
              <w:t>2</w:t>
            </w:r>
          </w:p>
        </w:tc>
        <w:tc>
          <w:tcPr>
            <w:tcW w:w="422" w:type="pct"/>
          </w:tcPr>
          <w:p w:rsidR="002F2517" w:rsidRPr="00763FD6" w:rsidRDefault="00086913" w:rsidP="00162A83">
            <w:pPr>
              <w:spacing w:before="60" w:after="60" w:line="240" w:lineRule="auto"/>
              <w:rPr>
                <w:sz w:val="20"/>
                <w:szCs w:val="20"/>
              </w:rPr>
            </w:pPr>
            <w:r w:rsidRPr="00086913">
              <w:rPr>
                <w:sz w:val="20"/>
                <w:szCs w:val="20"/>
              </w:rPr>
              <w:t xml:space="preserve">Wzmacnianie </w:t>
            </w:r>
            <w:r w:rsidR="00162A83">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rsidR="002F2517"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2F2517" w:rsidRPr="00763FD6" w:rsidRDefault="00BF0F34" w:rsidP="00BF0F34">
            <w:pPr>
              <w:spacing w:before="60" w:after="60" w:line="240" w:lineRule="auto"/>
              <w:rPr>
                <w:sz w:val="20"/>
                <w:szCs w:val="20"/>
              </w:rPr>
            </w:pPr>
            <w:r>
              <w:rPr>
                <w:sz w:val="20"/>
                <w:szCs w:val="20"/>
              </w:rPr>
              <w:t>Przejściowe</w:t>
            </w:r>
          </w:p>
        </w:tc>
        <w:tc>
          <w:tcPr>
            <w:tcW w:w="728" w:type="pct"/>
          </w:tcPr>
          <w:p w:rsidR="002F2517" w:rsidRPr="00763FD6" w:rsidRDefault="002F2517" w:rsidP="00251472">
            <w:pPr>
              <w:spacing w:before="60" w:after="60" w:line="240" w:lineRule="auto"/>
              <w:rPr>
                <w:sz w:val="20"/>
                <w:szCs w:val="20"/>
              </w:rPr>
            </w:pPr>
            <w:r w:rsidRPr="00763FD6">
              <w:rPr>
                <w:sz w:val="20"/>
                <w:szCs w:val="20"/>
                <w:lang w:val="en-US"/>
              </w:rPr>
              <w:t>RCO 01</w:t>
            </w:r>
          </w:p>
        </w:tc>
        <w:tc>
          <w:tcPr>
            <w:tcW w:w="565" w:type="pct"/>
            <w:shd w:val="clear" w:color="auto" w:fill="auto"/>
          </w:tcPr>
          <w:p w:rsidR="002F2517" w:rsidRPr="00B02CC3" w:rsidRDefault="004A7520" w:rsidP="00251472">
            <w:pPr>
              <w:spacing w:before="60" w:after="60" w:line="240" w:lineRule="auto"/>
              <w:rPr>
                <w:sz w:val="20"/>
                <w:szCs w:val="20"/>
              </w:rPr>
            </w:pPr>
            <w:r w:rsidRPr="00B02CC3">
              <w:rPr>
                <w:sz w:val="20"/>
                <w:szCs w:val="20"/>
              </w:rPr>
              <w:t>Przedsiębiorstwa objęte wsparciem (w tym: mikro, małe, średnie, duże)</w:t>
            </w:r>
          </w:p>
        </w:tc>
        <w:tc>
          <w:tcPr>
            <w:tcW w:w="531" w:type="pct"/>
          </w:tcPr>
          <w:p w:rsidR="004A7520"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2F2517" w:rsidRPr="00763FD6" w:rsidRDefault="00D807FF" w:rsidP="00CD6AB1">
            <w:pPr>
              <w:spacing w:before="60" w:after="60" w:line="240" w:lineRule="auto"/>
              <w:rPr>
                <w:sz w:val="20"/>
                <w:szCs w:val="20"/>
              </w:rPr>
            </w:pPr>
            <w:r>
              <w:rPr>
                <w:sz w:val="20"/>
                <w:szCs w:val="20"/>
              </w:rPr>
              <w:t>1 261</w:t>
            </w:r>
            <w:r w:rsidR="002F2517" w:rsidRPr="00763FD6">
              <w:rPr>
                <w:sz w:val="20"/>
                <w:szCs w:val="20"/>
              </w:rPr>
              <w:t xml:space="preserve"> /</w:t>
            </w:r>
          </w:p>
          <w:p w:rsidR="002F2517" w:rsidRPr="00763FD6" w:rsidRDefault="00D807FF" w:rsidP="00CD6AB1">
            <w:pPr>
              <w:spacing w:before="60" w:after="60" w:line="240" w:lineRule="auto"/>
              <w:rPr>
                <w:sz w:val="20"/>
                <w:szCs w:val="20"/>
              </w:rPr>
            </w:pPr>
            <w:r>
              <w:rPr>
                <w:sz w:val="20"/>
                <w:szCs w:val="20"/>
              </w:rPr>
              <w:t>90</w:t>
            </w:r>
            <w:r w:rsidR="00685DE0">
              <w:rPr>
                <w:sz w:val="20"/>
                <w:szCs w:val="20"/>
              </w:rPr>
              <w:t xml:space="preserve"> </w:t>
            </w:r>
            <w:r w:rsidR="002F2517" w:rsidRPr="00763FD6">
              <w:rPr>
                <w:sz w:val="20"/>
                <w:szCs w:val="20"/>
              </w:rPr>
              <w:t>/</w:t>
            </w:r>
          </w:p>
          <w:p w:rsidR="002F2517" w:rsidRPr="00763FD6" w:rsidRDefault="00D807FF" w:rsidP="00D807FF">
            <w:pPr>
              <w:spacing w:before="60" w:after="60" w:line="240" w:lineRule="auto"/>
              <w:rPr>
                <w:sz w:val="20"/>
                <w:szCs w:val="20"/>
              </w:rPr>
            </w:pPr>
            <w:r>
              <w:rPr>
                <w:sz w:val="20"/>
                <w:szCs w:val="20"/>
              </w:rPr>
              <w:t>180</w:t>
            </w:r>
          </w:p>
        </w:tc>
        <w:tc>
          <w:tcPr>
            <w:tcW w:w="462" w:type="pct"/>
            <w:shd w:val="clear" w:color="auto" w:fill="auto"/>
          </w:tcPr>
          <w:p w:rsidR="002F2517" w:rsidRPr="00763FD6" w:rsidRDefault="00D468B0" w:rsidP="00CD6AB1">
            <w:pPr>
              <w:spacing w:before="60" w:after="60" w:line="240" w:lineRule="auto"/>
              <w:rPr>
                <w:sz w:val="20"/>
                <w:szCs w:val="20"/>
              </w:rPr>
            </w:pPr>
            <w:r>
              <w:rPr>
                <w:sz w:val="20"/>
                <w:szCs w:val="20"/>
              </w:rPr>
              <w:t>6 030</w:t>
            </w:r>
            <w:r w:rsidR="002F2517" w:rsidRPr="00763FD6">
              <w:rPr>
                <w:sz w:val="20"/>
                <w:szCs w:val="20"/>
              </w:rPr>
              <w:t>/</w:t>
            </w:r>
          </w:p>
          <w:p w:rsidR="002F2517" w:rsidRPr="00763FD6" w:rsidRDefault="00D807FF" w:rsidP="00CD6AB1">
            <w:pPr>
              <w:spacing w:before="60" w:after="60" w:line="240" w:lineRule="auto"/>
              <w:rPr>
                <w:sz w:val="20"/>
                <w:szCs w:val="20"/>
              </w:rPr>
            </w:pPr>
            <w:r>
              <w:rPr>
                <w:sz w:val="20"/>
                <w:szCs w:val="20"/>
              </w:rPr>
              <w:t>431</w:t>
            </w:r>
            <w:r w:rsidR="00685DE0" w:rsidRPr="00763FD6">
              <w:rPr>
                <w:sz w:val="20"/>
                <w:szCs w:val="20"/>
              </w:rPr>
              <w:t xml:space="preserve"> </w:t>
            </w:r>
            <w:r w:rsidR="002F2517" w:rsidRPr="00763FD6">
              <w:rPr>
                <w:sz w:val="20"/>
                <w:szCs w:val="20"/>
              </w:rPr>
              <w:t>/</w:t>
            </w:r>
          </w:p>
          <w:p w:rsidR="002F2517" w:rsidRPr="00763FD6" w:rsidRDefault="00D807FF" w:rsidP="00D807FF">
            <w:pPr>
              <w:spacing w:before="60" w:after="60" w:line="240" w:lineRule="auto"/>
              <w:rPr>
                <w:sz w:val="20"/>
                <w:szCs w:val="20"/>
              </w:rPr>
            </w:pPr>
            <w:r>
              <w:rPr>
                <w:sz w:val="20"/>
                <w:szCs w:val="20"/>
              </w:rPr>
              <w:t>86</w:t>
            </w:r>
            <w:r w:rsidR="00D468B0">
              <w:rPr>
                <w:sz w:val="20"/>
                <w:szCs w:val="20"/>
              </w:rPr>
              <w:t>1</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rPr>
            </w:pPr>
            <w:r w:rsidRPr="00763FD6">
              <w:rPr>
                <w:sz w:val="20"/>
                <w:szCs w:val="20"/>
                <w:lang w:val="en-US"/>
              </w:rPr>
              <w:t>RCO 02</w:t>
            </w:r>
          </w:p>
        </w:tc>
        <w:tc>
          <w:tcPr>
            <w:tcW w:w="565" w:type="pct"/>
            <w:shd w:val="clear" w:color="auto" w:fill="auto"/>
          </w:tcPr>
          <w:p w:rsidR="000331F6" w:rsidRPr="00763FD6" w:rsidRDefault="004A7520" w:rsidP="00251472">
            <w:pPr>
              <w:spacing w:before="60" w:after="60" w:line="240" w:lineRule="auto"/>
              <w:rPr>
                <w:sz w:val="20"/>
                <w:szCs w:val="20"/>
              </w:rPr>
            </w:pPr>
            <w:r w:rsidRPr="004A7520">
              <w:rPr>
                <w:sz w:val="20"/>
                <w:szCs w:val="20"/>
              </w:rPr>
              <w:t>Przedsiębiorstwa objęte wspar</w:t>
            </w:r>
            <w:r>
              <w:rPr>
                <w:sz w:val="20"/>
                <w:szCs w:val="20"/>
              </w:rPr>
              <w:t>ciem w formie dotacji</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D807FF" w:rsidP="00CD6AB1">
            <w:pPr>
              <w:spacing w:before="60" w:after="60" w:line="240" w:lineRule="auto"/>
              <w:rPr>
                <w:sz w:val="20"/>
                <w:szCs w:val="20"/>
              </w:rPr>
            </w:pPr>
            <w:r>
              <w:rPr>
                <w:sz w:val="20"/>
                <w:szCs w:val="20"/>
              </w:rPr>
              <w:t>668</w:t>
            </w:r>
            <w:r w:rsidR="00116963" w:rsidRPr="00763FD6">
              <w:rPr>
                <w:sz w:val="20"/>
                <w:szCs w:val="20"/>
              </w:rPr>
              <w:t xml:space="preserve"> </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48</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95</w:t>
            </w:r>
          </w:p>
        </w:tc>
        <w:tc>
          <w:tcPr>
            <w:tcW w:w="462" w:type="pct"/>
            <w:shd w:val="clear" w:color="auto" w:fill="auto"/>
          </w:tcPr>
          <w:p w:rsidR="000331F6" w:rsidRPr="00763FD6" w:rsidRDefault="00D468B0" w:rsidP="00CD6AB1">
            <w:pPr>
              <w:spacing w:before="60" w:after="60" w:line="240" w:lineRule="auto"/>
              <w:rPr>
                <w:sz w:val="20"/>
                <w:szCs w:val="20"/>
              </w:rPr>
            </w:pPr>
            <w:r>
              <w:rPr>
                <w:sz w:val="20"/>
                <w:szCs w:val="20"/>
              </w:rPr>
              <w:t>3 758</w:t>
            </w:r>
            <w:r w:rsidR="000331F6" w:rsidRPr="00763FD6">
              <w:rPr>
                <w:sz w:val="20"/>
                <w:szCs w:val="20"/>
              </w:rPr>
              <w:t>/</w:t>
            </w:r>
          </w:p>
          <w:p w:rsidR="000331F6" w:rsidRPr="00763FD6" w:rsidRDefault="00D468B0" w:rsidP="00CD6AB1">
            <w:pPr>
              <w:spacing w:before="60" w:after="60" w:line="240" w:lineRule="auto"/>
              <w:rPr>
                <w:sz w:val="20"/>
                <w:szCs w:val="20"/>
              </w:rPr>
            </w:pPr>
            <w:r>
              <w:rPr>
                <w:sz w:val="20"/>
                <w:szCs w:val="20"/>
              </w:rPr>
              <w:t>268</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53</w:t>
            </w:r>
            <w:r w:rsidR="00D468B0">
              <w:rPr>
                <w:sz w:val="20"/>
                <w:szCs w:val="20"/>
              </w:rPr>
              <w:t>7</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w:t>
            </w:r>
            <w:r w:rsidRPr="00086913">
              <w:rPr>
                <w:sz w:val="20"/>
                <w:szCs w:val="20"/>
              </w:rPr>
              <w:lastRenderedPageBreak/>
              <w:t>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03</w:t>
            </w: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Przedsiębiorstwa objęte wsparciem z instrumentów finansowych</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D807FF" w:rsidP="00CD6AB1">
            <w:pPr>
              <w:spacing w:before="60" w:after="60" w:line="240" w:lineRule="auto"/>
              <w:rPr>
                <w:sz w:val="20"/>
                <w:szCs w:val="20"/>
              </w:rPr>
            </w:pPr>
            <w:r>
              <w:rPr>
                <w:sz w:val="20"/>
                <w:szCs w:val="20"/>
              </w:rPr>
              <w:t>276</w:t>
            </w:r>
            <w:r w:rsidR="00116963" w:rsidRPr="00763FD6">
              <w:rPr>
                <w:sz w:val="20"/>
                <w:szCs w:val="20"/>
              </w:rPr>
              <w:t xml:space="preserve"> </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20</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39</w:t>
            </w:r>
          </w:p>
        </w:tc>
        <w:tc>
          <w:tcPr>
            <w:tcW w:w="462" w:type="pct"/>
            <w:shd w:val="clear" w:color="auto" w:fill="auto"/>
          </w:tcPr>
          <w:p w:rsidR="000331F6" w:rsidRPr="00763FD6" w:rsidRDefault="00D807FF" w:rsidP="00CD6AB1">
            <w:pPr>
              <w:spacing w:before="60" w:after="60" w:line="240" w:lineRule="auto"/>
              <w:rPr>
                <w:sz w:val="20"/>
                <w:szCs w:val="20"/>
              </w:rPr>
            </w:pPr>
            <w:r>
              <w:rPr>
                <w:sz w:val="20"/>
                <w:szCs w:val="20"/>
              </w:rPr>
              <w:t>1 083</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77</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155</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lastRenderedPageBreak/>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04</w:t>
            </w:r>
          </w:p>
        </w:tc>
        <w:tc>
          <w:tcPr>
            <w:tcW w:w="565" w:type="pct"/>
            <w:shd w:val="clear" w:color="auto" w:fill="auto"/>
          </w:tcPr>
          <w:p w:rsidR="000331F6" w:rsidRPr="00763FD6" w:rsidRDefault="004A7520" w:rsidP="00251472">
            <w:pPr>
              <w:spacing w:before="60" w:after="60" w:line="240" w:lineRule="auto"/>
              <w:rPr>
                <w:sz w:val="20"/>
                <w:szCs w:val="20"/>
                <w:lang w:val="en-US"/>
              </w:rPr>
            </w:pPr>
            <w:proofErr w:type="spellStart"/>
            <w:r w:rsidRPr="004A7520">
              <w:rPr>
                <w:sz w:val="20"/>
                <w:szCs w:val="20"/>
                <w:lang w:val="en-US"/>
              </w:rPr>
              <w:t>Przedsiębiorstwa</w:t>
            </w:r>
            <w:proofErr w:type="spellEnd"/>
            <w:r w:rsidRPr="004A7520">
              <w:rPr>
                <w:sz w:val="20"/>
                <w:szCs w:val="20"/>
                <w:lang w:val="en-US"/>
              </w:rPr>
              <w:t xml:space="preserve"> </w:t>
            </w:r>
            <w:proofErr w:type="spellStart"/>
            <w:r w:rsidRPr="004A7520">
              <w:rPr>
                <w:sz w:val="20"/>
                <w:szCs w:val="20"/>
                <w:lang w:val="en-US"/>
              </w:rPr>
              <w:t>ot</w:t>
            </w:r>
            <w:r>
              <w:rPr>
                <w:sz w:val="20"/>
                <w:szCs w:val="20"/>
                <w:lang w:val="en-US"/>
              </w:rPr>
              <w:t>rzymujące</w:t>
            </w:r>
            <w:proofErr w:type="spellEnd"/>
            <w:r>
              <w:rPr>
                <w:sz w:val="20"/>
                <w:szCs w:val="20"/>
                <w:lang w:val="en-US"/>
              </w:rPr>
              <w:t xml:space="preserve"> </w:t>
            </w:r>
            <w:proofErr w:type="spellStart"/>
            <w:r>
              <w:rPr>
                <w:sz w:val="20"/>
                <w:szCs w:val="20"/>
                <w:lang w:val="en-US"/>
              </w:rPr>
              <w:t>wsparcie</w:t>
            </w:r>
            <w:proofErr w:type="spellEnd"/>
            <w:r>
              <w:rPr>
                <w:sz w:val="20"/>
                <w:szCs w:val="20"/>
                <w:lang w:val="en-US"/>
              </w:rPr>
              <w:t xml:space="preserve"> </w:t>
            </w:r>
            <w:proofErr w:type="spellStart"/>
            <w:r>
              <w:rPr>
                <w:sz w:val="20"/>
                <w:szCs w:val="20"/>
                <w:lang w:val="en-US"/>
              </w:rPr>
              <w:t>niefinansowe</w:t>
            </w:r>
            <w:proofErr w:type="spellEnd"/>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0331F6" w:rsidP="00CD6AB1">
            <w:pPr>
              <w:spacing w:before="60" w:after="60" w:line="240" w:lineRule="auto"/>
              <w:rPr>
                <w:sz w:val="20"/>
                <w:szCs w:val="20"/>
              </w:rPr>
            </w:pPr>
            <w:r w:rsidRPr="00763FD6">
              <w:rPr>
                <w:sz w:val="20"/>
                <w:szCs w:val="20"/>
              </w:rPr>
              <w:t>329 /</w:t>
            </w:r>
          </w:p>
          <w:p w:rsidR="000331F6" w:rsidRPr="00763FD6" w:rsidRDefault="000331F6" w:rsidP="00CD6AB1">
            <w:pPr>
              <w:spacing w:before="60" w:after="60" w:line="240" w:lineRule="auto"/>
              <w:rPr>
                <w:sz w:val="20"/>
                <w:szCs w:val="20"/>
              </w:rPr>
            </w:pPr>
            <w:r w:rsidRPr="00763FD6">
              <w:rPr>
                <w:sz w:val="20"/>
                <w:szCs w:val="20"/>
              </w:rPr>
              <w:t>23 /</w:t>
            </w:r>
          </w:p>
          <w:p w:rsidR="000331F6" w:rsidRPr="00763FD6" w:rsidRDefault="000331F6" w:rsidP="00CD6AB1">
            <w:pPr>
              <w:spacing w:before="60" w:after="60" w:line="240" w:lineRule="auto"/>
              <w:rPr>
                <w:sz w:val="20"/>
                <w:szCs w:val="20"/>
              </w:rPr>
            </w:pPr>
            <w:r w:rsidRPr="00763FD6">
              <w:rPr>
                <w:sz w:val="20"/>
                <w:szCs w:val="20"/>
              </w:rPr>
              <w:t>47</w:t>
            </w:r>
          </w:p>
        </w:tc>
        <w:tc>
          <w:tcPr>
            <w:tcW w:w="462" w:type="pct"/>
            <w:shd w:val="clear" w:color="auto" w:fill="auto"/>
          </w:tcPr>
          <w:p w:rsidR="000331F6" w:rsidRPr="00763FD6" w:rsidRDefault="000331F6" w:rsidP="00CD6AB1">
            <w:pPr>
              <w:spacing w:before="60" w:after="60" w:line="240" w:lineRule="auto"/>
              <w:rPr>
                <w:sz w:val="20"/>
                <w:szCs w:val="20"/>
              </w:rPr>
            </w:pPr>
            <w:r w:rsidRPr="00763FD6">
              <w:rPr>
                <w:sz w:val="20"/>
                <w:szCs w:val="20"/>
              </w:rPr>
              <w:t>1 218 /</w:t>
            </w:r>
          </w:p>
          <w:p w:rsidR="000331F6" w:rsidRPr="00763FD6" w:rsidRDefault="000331F6" w:rsidP="00CD6AB1">
            <w:pPr>
              <w:spacing w:before="60" w:after="60" w:line="240" w:lineRule="auto"/>
              <w:rPr>
                <w:sz w:val="20"/>
                <w:szCs w:val="20"/>
              </w:rPr>
            </w:pPr>
            <w:r w:rsidRPr="00763FD6">
              <w:rPr>
                <w:sz w:val="20"/>
                <w:szCs w:val="20"/>
              </w:rPr>
              <w:t>87 /</w:t>
            </w:r>
          </w:p>
          <w:p w:rsidR="000331F6" w:rsidRPr="00763FD6" w:rsidRDefault="000331F6" w:rsidP="00CD6AB1">
            <w:pPr>
              <w:spacing w:before="60" w:after="60" w:line="240" w:lineRule="auto"/>
              <w:rPr>
                <w:sz w:val="20"/>
                <w:szCs w:val="20"/>
              </w:rPr>
            </w:pPr>
            <w:r w:rsidRPr="00763FD6">
              <w:rPr>
                <w:sz w:val="20"/>
                <w:szCs w:val="20"/>
              </w:rPr>
              <w:t>174</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05</w:t>
            </w:r>
          </w:p>
        </w:tc>
        <w:tc>
          <w:tcPr>
            <w:tcW w:w="565" w:type="pct"/>
            <w:shd w:val="clear" w:color="auto" w:fill="auto"/>
          </w:tcPr>
          <w:p w:rsidR="000331F6" w:rsidRPr="00763FD6" w:rsidRDefault="004A7520" w:rsidP="00251472">
            <w:pPr>
              <w:spacing w:before="60" w:after="60" w:line="240" w:lineRule="auto"/>
              <w:rPr>
                <w:sz w:val="20"/>
                <w:szCs w:val="20"/>
              </w:rPr>
            </w:pPr>
            <w:r w:rsidRPr="004A7520">
              <w:rPr>
                <w:sz w:val="20"/>
                <w:szCs w:val="20"/>
              </w:rPr>
              <w:t>Nowe przedsiębiorstwa objęte wsparciem</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0331F6" w:rsidP="00D52341">
            <w:pPr>
              <w:spacing w:before="60" w:after="60" w:line="240" w:lineRule="auto"/>
              <w:rPr>
                <w:sz w:val="20"/>
                <w:szCs w:val="20"/>
              </w:rPr>
            </w:pPr>
            <w:r w:rsidRPr="00763FD6">
              <w:rPr>
                <w:sz w:val="20"/>
                <w:szCs w:val="20"/>
              </w:rPr>
              <w:t>93 /</w:t>
            </w:r>
          </w:p>
          <w:p w:rsidR="000331F6" w:rsidRPr="00763FD6" w:rsidRDefault="000331F6" w:rsidP="00D52341">
            <w:pPr>
              <w:spacing w:before="60" w:after="60" w:line="240" w:lineRule="auto"/>
              <w:rPr>
                <w:sz w:val="20"/>
                <w:szCs w:val="20"/>
              </w:rPr>
            </w:pPr>
            <w:r w:rsidRPr="00763FD6">
              <w:rPr>
                <w:sz w:val="20"/>
                <w:szCs w:val="20"/>
              </w:rPr>
              <w:t>7 /</w:t>
            </w:r>
          </w:p>
          <w:p w:rsidR="000331F6" w:rsidRPr="00763FD6" w:rsidRDefault="000331F6" w:rsidP="00D52341">
            <w:pPr>
              <w:spacing w:before="60" w:after="60" w:line="240" w:lineRule="auto"/>
              <w:rPr>
                <w:sz w:val="20"/>
                <w:szCs w:val="20"/>
              </w:rPr>
            </w:pPr>
            <w:r w:rsidRPr="00763FD6">
              <w:rPr>
                <w:sz w:val="20"/>
                <w:szCs w:val="20"/>
              </w:rPr>
              <w:t>13</w:t>
            </w:r>
          </w:p>
        </w:tc>
        <w:tc>
          <w:tcPr>
            <w:tcW w:w="462" w:type="pct"/>
            <w:shd w:val="clear" w:color="auto" w:fill="auto"/>
          </w:tcPr>
          <w:p w:rsidR="000331F6" w:rsidRPr="00763FD6" w:rsidRDefault="000331F6" w:rsidP="003E4535">
            <w:pPr>
              <w:spacing w:before="60" w:after="60" w:line="240" w:lineRule="auto"/>
              <w:rPr>
                <w:sz w:val="20"/>
                <w:szCs w:val="20"/>
              </w:rPr>
            </w:pPr>
            <w:r w:rsidRPr="00763FD6">
              <w:rPr>
                <w:sz w:val="20"/>
                <w:szCs w:val="20"/>
              </w:rPr>
              <w:t>875 /</w:t>
            </w:r>
          </w:p>
          <w:p w:rsidR="000331F6" w:rsidRPr="00763FD6" w:rsidRDefault="000331F6" w:rsidP="003E4535">
            <w:pPr>
              <w:spacing w:before="60" w:after="60" w:line="240" w:lineRule="auto"/>
              <w:rPr>
                <w:sz w:val="20"/>
                <w:szCs w:val="20"/>
              </w:rPr>
            </w:pPr>
            <w:r w:rsidRPr="00763FD6">
              <w:rPr>
                <w:sz w:val="20"/>
                <w:szCs w:val="20"/>
              </w:rPr>
              <w:t>62 /</w:t>
            </w:r>
          </w:p>
          <w:p w:rsidR="000331F6" w:rsidRPr="00763FD6" w:rsidRDefault="000331F6" w:rsidP="003E4535">
            <w:pPr>
              <w:spacing w:before="60" w:after="60" w:line="240" w:lineRule="auto"/>
              <w:rPr>
                <w:sz w:val="20"/>
                <w:szCs w:val="20"/>
              </w:rPr>
            </w:pPr>
            <w:r w:rsidRPr="00763FD6">
              <w:rPr>
                <w:sz w:val="20"/>
                <w:szCs w:val="20"/>
              </w:rPr>
              <w:t>125</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Wartość bezzwrotnego wsparcia (dotacje) dla MŚP finansującego kapitał obrotowy w związku z COVID-19</w:t>
            </w:r>
          </w:p>
        </w:tc>
        <w:tc>
          <w:tcPr>
            <w:tcW w:w="531" w:type="pct"/>
          </w:tcPr>
          <w:p w:rsidR="000331F6" w:rsidRPr="00763FD6" w:rsidRDefault="00D807FF" w:rsidP="00251472">
            <w:pPr>
              <w:spacing w:before="60" w:after="60" w:line="240" w:lineRule="auto"/>
              <w:rPr>
                <w:sz w:val="20"/>
                <w:szCs w:val="20"/>
              </w:rPr>
            </w:pPr>
            <w:r>
              <w:rPr>
                <w:sz w:val="20"/>
                <w:szCs w:val="20"/>
              </w:rPr>
              <w:t>EUR</w:t>
            </w:r>
          </w:p>
        </w:tc>
        <w:tc>
          <w:tcPr>
            <w:tcW w:w="440" w:type="pct"/>
            <w:shd w:val="clear" w:color="auto" w:fill="auto"/>
          </w:tcPr>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rsidR="000331F6" w:rsidRPr="00763FD6" w:rsidRDefault="00D807FF" w:rsidP="003E4535">
            <w:pPr>
              <w:spacing w:before="60" w:after="60" w:line="240" w:lineRule="auto"/>
              <w:rPr>
                <w:sz w:val="20"/>
                <w:szCs w:val="20"/>
              </w:rPr>
            </w:pPr>
            <w:r w:rsidRPr="00D807FF">
              <w:rPr>
                <w:sz w:val="20"/>
                <w:szCs w:val="20"/>
              </w:rPr>
              <w:t xml:space="preserve">82 352 941    </w:t>
            </w:r>
            <w:r w:rsidR="000331F6" w:rsidRPr="00763FD6">
              <w:rPr>
                <w:sz w:val="20"/>
                <w:szCs w:val="20"/>
              </w:rPr>
              <w:t>/</w:t>
            </w:r>
          </w:p>
          <w:p w:rsidR="000331F6" w:rsidRPr="00763FD6" w:rsidRDefault="00D807FF" w:rsidP="003E4535">
            <w:pPr>
              <w:spacing w:before="60" w:after="60" w:line="240" w:lineRule="auto"/>
              <w:rPr>
                <w:sz w:val="20"/>
                <w:szCs w:val="20"/>
              </w:rPr>
            </w:pPr>
            <w:r w:rsidRPr="00D807FF">
              <w:rPr>
                <w:sz w:val="20"/>
                <w:szCs w:val="20"/>
              </w:rPr>
              <w:t xml:space="preserve">5 882 353    </w:t>
            </w:r>
            <w:r w:rsidR="000331F6" w:rsidRPr="00763FD6">
              <w:rPr>
                <w:sz w:val="20"/>
                <w:szCs w:val="20"/>
              </w:rPr>
              <w:t>/</w:t>
            </w:r>
          </w:p>
          <w:p w:rsidR="000331F6" w:rsidRPr="00763FD6" w:rsidRDefault="00D807FF" w:rsidP="003E4535">
            <w:pPr>
              <w:spacing w:before="60" w:after="60" w:line="240" w:lineRule="auto"/>
              <w:rPr>
                <w:sz w:val="20"/>
                <w:szCs w:val="20"/>
              </w:rPr>
            </w:pPr>
            <w:r w:rsidRPr="00D807FF">
              <w:rPr>
                <w:sz w:val="20"/>
                <w:szCs w:val="20"/>
              </w:rPr>
              <w:t xml:space="preserve">11 764 706    </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w:t>
            </w:r>
            <w:r w:rsidRPr="00086913">
              <w:rPr>
                <w:sz w:val="20"/>
                <w:szCs w:val="20"/>
              </w:rPr>
              <w:lastRenderedPageBreak/>
              <w:t>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 xml:space="preserve">Liczba MŚP objętych wsparciem bezzwrotnym (dotacje) finansującym </w:t>
            </w:r>
            <w:r w:rsidRPr="00B02CC3">
              <w:rPr>
                <w:sz w:val="20"/>
                <w:szCs w:val="20"/>
              </w:rPr>
              <w:lastRenderedPageBreak/>
              <w:t xml:space="preserve">kapitał obrotowy w związku z COVID-19 </w:t>
            </w:r>
          </w:p>
        </w:tc>
        <w:tc>
          <w:tcPr>
            <w:tcW w:w="531" w:type="pct"/>
          </w:tcPr>
          <w:p w:rsidR="000331F6" w:rsidRPr="00763FD6" w:rsidRDefault="004A7520" w:rsidP="00251472">
            <w:pPr>
              <w:spacing w:before="60" w:after="60" w:line="240" w:lineRule="auto"/>
              <w:rPr>
                <w:sz w:val="20"/>
                <w:szCs w:val="20"/>
              </w:rPr>
            </w:pPr>
            <w:r>
              <w:rPr>
                <w:sz w:val="20"/>
                <w:szCs w:val="20"/>
              </w:rPr>
              <w:lastRenderedPageBreak/>
              <w:t>przedsiębiorstwa</w:t>
            </w:r>
          </w:p>
        </w:tc>
        <w:tc>
          <w:tcPr>
            <w:tcW w:w="440" w:type="pct"/>
            <w:shd w:val="clear" w:color="auto" w:fill="auto"/>
          </w:tcPr>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rsidR="000331F6" w:rsidRPr="00763FD6" w:rsidRDefault="000331F6" w:rsidP="003E4535">
            <w:pPr>
              <w:spacing w:before="60" w:after="60" w:line="240" w:lineRule="auto"/>
              <w:rPr>
                <w:sz w:val="20"/>
                <w:szCs w:val="20"/>
              </w:rPr>
            </w:pPr>
            <w:r w:rsidRPr="00763FD6">
              <w:rPr>
                <w:sz w:val="20"/>
                <w:szCs w:val="20"/>
              </w:rPr>
              <w:t>1 836 /</w:t>
            </w:r>
          </w:p>
          <w:p w:rsidR="000331F6" w:rsidRPr="00763FD6" w:rsidRDefault="000331F6" w:rsidP="003E4535">
            <w:pPr>
              <w:spacing w:before="60" w:after="60" w:line="240" w:lineRule="auto"/>
              <w:rPr>
                <w:sz w:val="20"/>
                <w:szCs w:val="20"/>
              </w:rPr>
            </w:pPr>
            <w:r w:rsidRPr="00763FD6">
              <w:rPr>
                <w:sz w:val="20"/>
                <w:szCs w:val="20"/>
              </w:rPr>
              <w:t>131 /</w:t>
            </w:r>
          </w:p>
          <w:p w:rsidR="000331F6" w:rsidRPr="00763FD6" w:rsidRDefault="000331F6" w:rsidP="003E4535">
            <w:pPr>
              <w:spacing w:before="60" w:after="60" w:line="240" w:lineRule="auto"/>
              <w:rPr>
                <w:sz w:val="20"/>
                <w:szCs w:val="20"/>
              </w:rPr>
            </w:pPr>
            <w:r w:rsidRPr="00763FD6">
              <w:rPr>
                <w:sz w:val="20"/>
                <w:szCs w:val="20"/>
              </w:rPr>
              <w:t>262</w:t>
            </w:r>
          </w:p>
        </w:tc>
      </w:tr>
    </w:tbl>
    <w:p w:rsidR="00944A95" w:rsidRDefault="006C576C" w:rsidP="00944A95">
      <w:r w:rsidRPr="004E3F14">
        <w:lastRenderedPageBreak/>
        <w:t xml:space="preserve">Tabela 3 </w:t>
      </w:r>
      <w:proofErr w:type="spellStart"/>
      <w:r w:rsidRPr="004E3F14">
        <w:t>wskażniki</w:t>
      </w:r>
      <w:proofErr w:type="spellEnd"/>
      <w:r w:rsidRPr="004E3F14">
        <w:t xml:space="preserve"> rezultatu</w:t>
      </w:r>
      <w:r>
        <w:t xml:space="preserve"> </w:t>
      </w:r>
    </w:p>
    <w:p w:rsidR="008B7051" w:rsidRPr="008B7051" w:rsidRDefault="008B7051" w:rsidP="008B7051">
      <w:r w:rsidRPr="008B7051">
        <w:t xml:space="preserve">Podstawa prawna: art. 22 ust. 3 lit. d) </w:t>
      </w:r>
      <w:proofErr w:type="spellStart"/>
      <w:r w:rsidRPr="008B7051">
        <w:t>ppkt</w:t>
      </w:r>
      <w:proofErr w:type="spellEnd"/>
      <w:r w:rsidRPr="008B7051">
        <w:t xml:space="preserve"> (ii) rozporządzenia w sprawie wspólnych przepisów</w:t>
      </w:r>
    </w:p>
    <w:p w:rsidR="008B7051" w:rsidRPr="008B7051" w:rsidRDefault="008B7051" w:rsidP="008B7051">
      <w:r w:rsidRPr="008B7051">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6"/>
        <w:gridCol w:w="894"/>
        <w:gridCol w:w="1200"/>
        <w:gridCol w:w="1491"/>
        <w:gridCol w:w="1795"/>
        <w:gridCol w:w="1593"/>
        <w:gridCol w:w="1210"/>
        <w:gridCol w:w="1140"/>
        <w:gridCol w:w="982"/>
        <w:gridCol w:w="832"/>
        <w:gridCol w:w="767"/>
      </w:tblGrid>
      <w:tr w:rsidR="001D3B12" w:rsidRPr="00BF0F34" w:rsidTr="002A7F8D">
        <w:trPr>
          <w:trHeight w:val="227"/>
        </w:trPr>
        <w:tc>
          <w:tcPr>
            <w:tcW w:w="0" w:type="auto"/>
          </w:tcPr>
          <w:p w:rsidR="00CF0D7F" w:rsidRPr="00BF0F34" w:rsidRDefault="00CF0D7F" w:rsidP="00CF0D7F">
            <w:pPr>
              <w:spacing w:before="60" w:after="60" w:line="240" w:lineRule="auto"/>
              <w:rPr>
                <w:sz w:val="20"/>
                <w:szCs w:val="20"/>
              </w:rPr>
            </w:pPr>
            <w:r w:rsidRPr="00BF0F34">
              <w:rPr>
                <w:sz w:val="20"/>
                <w:szCs w:val="20"/>
              </w:rPr>
              <w:t xml:space="preserve">Priorytet </w:t>
            </w:r>
          </w:p>
        </w:tc>
        <w:tc>
          <w:tcPr>
            <w:tcW w:w="0" w:type="auto"/>
          </w:tcPr>
          <w:p w:rsidR="00CF0D7F" w:rsidRPr="00BF0F34" w:rsidRDefault="00CF0D7F" w:rsidP="00CF0D7F">
            <w:pPr>
              <w:spacing w:before="60" w:after="60" w:line="240" w:lineRule="auto"/>
              <w:rPr>
                <w:sz w:val="20"/>
                <w:szCs w:val="20"/>
              </w:rPr>
            </w:pPr>
            <w:r w:rsidRPr="00BF0F34">
              <w:rPr>
                <w:sz w:val="20"/>
                <w:szCs w:val="20"/>
              </w:rPr>
              <w:t xml:space="preserve">Cel szczegółowy </w:t>
            </w:r>
          </w:p>
        </w:tc>
        <w:tc>
          <w:tcPr>
            <w:tcW w:w="0" w:type="auto"/>
          </w:tcPr>
          <w:p w:rsidR="00CF0D7F" w:rsidRPr="00BF0F34" w:rsidRDefault="00CF0D7F" w:rsidP="00CF0D7F">
            <w:pPr>
              <w:spacing w:before="60" w:after="60" w:line="240" w:lineRule="auto"/>
              <w:rPr>
                <w:sz w:val="20"/>
                <w:szCs w:val="20"/>
              </w:rPr>
            </w:pPr>
            <w:r w:rsidRPr="00BF0F34">
              <w:rPr>
                <w:sz w:val="20"/>
                <w:szCs w:val="20"/>
              </w:rPr>
              <w:t>Fundusz</w:t>
            </w:r>
          </w:p>
        </w:tc>
        <w:tc>
          <w:tcPr>
            <w:tcW w:w="0" w:type="auto"/>
          </w:tcPr>
          <w:p w:rsidR="00CF0D7F" w:rsidRPr="00BF0F34" w:rsidRDefault="00CF0D7F" w:rsidP="00CF0D7F">
            <w:pPr>
              <w:spacing w:before="60" w:after="60" w:line="240" w:lineRule="auto"/>
              <w:rPr>
                <w:sz w:val="20"/>
                <w:szCs w:val="20"/>
              </w:rPr>
            </w:pPr>
            <w:r w:rsidRPr="00BF0F34">
              <w:rPr>
                <w:sz w:val="20"/>
                <w:szCs w:val="20"/>
              </w:rPr>
              <w:t>Kategoria regionu</w:t>
            </w:r>
          </w:p>
        </w:tc>
        <w:tc>
          <w:tcPr>
            <w:tcW w:w="0" w:type="auto"/>
          </w:tcPr>
          <w:p w:rsidR="00CF0D7F" w:rsidRPr="00BF0F34" w:rsidRDefault="00CF0D7F" w:rsidP="00CF0D7F">
            <w:pPr>
              <w:spacing w:before="60" w:after="60" w:line="240" w:lineRule="auto"/>
              <w:rPr>
                <w:sz w:val="20"/>
                <w:szCs w:val="20"/>
              </w:rPr>
            </w:pPr>
            <w:r w:rsidRPr="00BF0F34">
              <w:rPr>
                <w:sz w:val="20"/>
                <w:szCs w:val="20"/>
              </w:rPr>
              <w:t>Nr identyfikacyjny [5]</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Wskaźnik [255]</w:t>
            </w:r>
          </w:p>
        </w:tc>
        <w:tc>
          <w:tcPr>
            <w:tcW w:w="0" w:type="auto"/>
          </w:tcPr>
          <w:p w:rsidR="00CF0D7F" w:rsidRPr="00BF0F34" w:rsidRDefault="00CF0D7F" w:rsidP="00CF0D7F">
            <w:pPr>
              <w:spacing w:before="60" w:after="60" w:line="240" w:lineRule="auto"/>
              <w:rPr>
                <w:sz w:val="20"/>
                <w:szCs w:val="20"/>
              </w:rPr>
            </w:pPr>
            <w:r w:rsidRPr="00BF0F34">
              <w:rPr>
                <w:sz w:val="20"/>
                <w:szCs w:val="20"/>
              </w:rPr>
              <w:t xml:space="preserve">Jednostka miary </w:t>
            </w:r>
          </w:p>
        </w:tc>
        <w:tc>
          <w:tcPr>
            <w:tcW w:w="0" w:type="auto"/>
          </w:tcPr>
          <w:p w:rsidR="00CF0D7F" w:rsidRPr="00BF0F34" w:rsidRDefault="00CF0D7F" w:rsidP="00CF0D7F">
            <w:pPr>
              <w:spacing w:before="60" w:after="60" w:line="240" w:lineRule="auto"/>
              <w:rPr>
                <w:sz w:val="20"/>
                <w:szCs w:val="20"/>
              </w:rPr>
            </w:pPr>
            <w:r w:rsidRPr="00BF0F34">
              <w:rPr>
                <w:sz w:val="20"/>
                <w:szCs w:val="20"/>
              </w:rPr>
              <w:t>Wartość bazowa lub wartość odniesienia</w:t>
            </w:r>
          </w:p>
        </w:tc>
        <w:tc>
          <w:tcPr>
            <w:tcW w:w="0" w:type="auto"/>
          </w:tcPr>
          <w:p w:rsidR="00CF0D7F" w:rsidRPr="00BF0F34" w:rsidRDefault="00CF0D7F" w:rsidP="00CF0D7F">
            <w:pPr>
              <w:spacing w:before="60" w:after="60" w:line="240" w:lineRule="auto"/>
              <w:rPr>
                <w:sz w:val="20"/>
                <w:szCs w:val="20"/>
              </w:rPr>
            </w:pPr>
            <w:r w:rsidRPr="00BF0F34">
              <w:rPr>
                <w:sz w:val="20"/>
                <w:szCs w:val="20"/>
              </w:rPr>
              <w:t>Rok odniesienia</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Cel końcowy (2029)</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Źródło danych [200]</w:t>
            </w:r>
          </w:p>
        </w:tc>
        <w:tc>
          <w:tcPr>
            <w:tcW w:w="0" w:type="auto"/>
          </w:tcPr>
          <w:p w:rsidR="00CF0D7F" w:rsidRPr="00BF0F34" w:rsidRDefault="00CF0D7F" w:rsidP="00CF0D7F">
            <w:pPr>
              <w:spacing w:before="60" w:after="60" w:line="240" w:lineRule="auto"/>
              <w:rPr>
                <w:sz w:val="20"/>
                <w:szCs w:val="20"/>
              </w:rPr>
            </w:pPr>
            <w:r w:rsidRPr="00BF0F34">
              <w:rPr>
                <w:sz w:val="20"/>
                <w:szCs w:val="20"/>
              </w:rPr>
              <w:t>Uwagi [200]</w:t>
            </w:r>
          </w:p>
        </w:tc>
      </w:tr>
      <w:tr w:rsidR="001D3B12" w:rsidRPr="00BF0F34" w:rsidTr="000331F6">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162A83" w:rsidP="000331F6">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BF0F34" w:rsidP="000331F6">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RCR 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02CC3" w:rsidRDefault="001D3B12" w:rsidP="000331F6">
            <w:pPr>
              <w:spacing w:before="60" w:after="60" w:line="240" w:lineRule="auto"/>
              <w:rPr>
                <w:sz w:val="20"/>
                <w:szCs w:val="20"/>
              </w:rPr>
            </w:pPr>
            <w:r w:rsidRPr="00B02CC3">
              <w:rPr>
                <w:sz w:val="20"/>
                <w:szCs w:val="20"/>
              </w:rPr>
              <w:t>Miejsca pracy utworzone we wspieranych jednostkach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4A7520" w:rsidP="000331F6">
            <w:pPr>
              <w:spacing w:before="60" w:after="60" w:line="240" w:lineRule="auto"/>
              <w:rPr>
                <w:sz w:val="20"/>
                <w:szCs w:val="20"/>
              </w:rPr>
            </w:pPr>
            <w:r>
              <w:rPr>
                <w:sz w:val="20"/>
                <w:szCs w:val="20"/>
              </w:rPr>
              <w:t>EPC</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D468B0" w:rsidP="000331F6">
            <w:pPr>
              <w:spacing w:before="60" w:after="60" w:line="240" w:lineRule="auto"/>
              <w:rPr>
                <w:sz w:val="20"/>
                <w:szCs w:val="20"/>
              </w:rPr>
            </w:pPr>
            <w:r>
              <w:rPr>
                <w:sz w:val="20"/>
                <w:szCs w:val="20"/>
              </w:rPr>
              <w:t xml:space="preserve">1 980 </w:t>
            </w:r>
            <w:r w:rsidR="000331F6" w:rsidRPr="00BF0F34">
              <w:rPr>
                <w:sz w:val="20"/>
                <w:szCs w:val="20"/>
              </w:rPr>
              <w:t xml:space="preserve"> /</w:t>
            </w:r>
          </w:p>
          <w:p w:rsidR="000331F6" w:rsidRPr="00BF0F34" w:rsidRDefault="00D468B0" w:rsidP="000331F6">
            <w:pPr>
              <w:spacing w:before="60" w:after="60" w:line="240" w:lineRule="auto"/>
              <w:rPr>
                <w:sz w:val="20"/>
                <w:szCs w:val="20"/>
              </w:rPr>
            </w:pPr>
            <w:r>
              <w:rPr>
                <w:sz w:val="20"/>
                <w:szCs w:val="20"/>
              </w:rPr>
              <w:t>141</w:t>
            </w:r>
            <w:r w:rsidR="00D30E7B" w:rsidRPr="00BF0F34">
              <w:rPr>
                <w:sz w:val="20"/>
                <w:szCs w:val="20"/>
              </w:rPr>
              <w:t xml:space="preserve"> </w:t>
            </w:r>
            <w:r w:rsidR="000331F6" w:rsidRPr="00BF0F34">
              <w:rPr>
                <w:sz w:val="20"/>
                <w:szCs w:val="20"/>
              </w:rPr>
              <w:t>/</w:t>
            </w:r>
          </w:p>
          <w:p w:rsidR="000331F6" w:rsidRPr="00BF0F34" w:rsidRDefault="00D807FF" w:rsidP="00D807FF">
            <w:pPr>
              <w:spacing w:before="60" w:after="60" w:line="240" w:lineRule="auto"/>
              <w:rPr>
                <w:sz w:val="20"/>
                <w:szCs w:val="20"/>
              </w:rPr>
            </w:pPr>
            <w:r>
              <w:rPr>
                <w:sz w:val="20"/>
                <w:szCs w:val="20"/>
              </w:rPr>
              <w:t>2</w:t>
            </w:r>
            <w:r w:rsidR="00D468B0">
              <w:rPr>
                <w:sz w:val="20"/>
                <w:szCs w:val="20"/>
              </w:rPr>
              <w:t>83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Inwestycje prywatne uzupełniające wsparcie publiczne (w tym: dotacje, instrumenty finansowe)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807FF" w:rsidP="003C25B4">
            <w:pPr>
              <w:spacing w:before="60" w:after="60" w:line="240" w:lineRule="auto"/>
              <w:rPr>
                <w:sz w:val="20"/>
                <w:szCs w:val="20"/>
              </w:rPr>
            </w:pPr>
            <w:r>
              <w:rPr>
                <w:sz w:val="20"/>
                <w:szCs w:val="20"/>
              </w:rPr>
              <w:t>EUR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468B0" w:rsidP="003C25B4">
            <w:pPr>
              <w:spacing w:before="60" w:after="60" w:line="240" w:lineRule="auto"/>
              <w:rPr>
                <w:sz w:val="20"/>
                <w:szCs w:val="20"/>
              </w:rPr>
            </w:pPr>
            <w:r>
              <w:rPr>
                <w:sz w:val="20"/>
                <w:szCs w:val="20"/>
              </w:rPr>
              <w:t>684 746 199</w:t>
            </w:r>
            <w:r w:rsidRPr="00D468B0">
              <w:rPr>
                <w:sz w:val="20"/>
                <w:szCs w:val="20"/>
              </w:rPr>
              <w:t xml:space="preserve">    </w:t>
            </w:r>
            <w:r w:rsidR="003C25B4" w:rsidRPr="00BF0F34">
              <w:rPr>
                <w:sz w:val="20"/>
                <w:szCs w:val="20"/>
              </w:rPr>
              <w:t>/</w:t>
            </w:r>
          </w:p>
          <w:p w:rsidR="003C25B4" w:rsidRPr="00BF0F34" w:rsidRDefault="00D468B0" w:rsidP="003C25B4">
            <w:pPr>
              <w:spacing w:before="60" w:after="60" w:line="240" w:lineRule="auto"/>
              <w:rPr>
                <w:sz w:val="20"/>
                <w:szCs w:val="20"/>
              </w:rPr>
            </w:pPr>
            <w:r w:rsidRPr="00D468B0">
              <w:rPr>
                <w:sz w:val="20"/>
                <w:szCs w:val="20"/>
              </w:rPr>
              <w:t xml:space="preserve">48 910 443    </w:t>
            </w:r>
            <w:r w:rsidR="003C25B4" w:rsidRPr="00BF0F34">
              <w:rPr>
                <w:sz w:val="20"/>
                <w:szCs w:val="20"/>
              </w:rPr>
              <w:t>/</w:t>
            </w:r>
          </w:p>
          <w:p w:rsidR="003C25B4" w:rsidRPr="00BF0F34" w:rsidRDefault="00D468B0" w:rsidP="003C25B4">
            <w:pPr>
              <w:spacing w:before="60" w:after="60" w:line="240" w:lineRule="auto"/>
              <w:rPr>
                <w:sz w:val="20"/>
                <w:szCs w:val="20"/>
              </w:rPr>
            </w:pPr>
            <w:r w:rsidRPr="00D468B0">
              <w:rPr>
                <w:sz w:val="20"/>
                <w:szCs w:val="20"/>
              </w:rPr>
              <w:t xml:space="preserve">97 820 886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w:t>
            </w:r>
            <w:r w:rsidRPr="00086913">
              <w:rPr>
                <w:sz w:val="20"/>
                <w:szCs w:val="20"/>
              </w:rPr>
              <w:lastRenderedPageBreak/>
              <w:t>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lastRenderedPageBreak/>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 xml:space="preserve">Małe i średnie przedsiębiorstwa (MŚP) wprowadzające innowacje produktowe lub </w:t>
            </w:r>
            <w:r w:rsidRPr="00B02CC3">
              <w:rPr>
                <w:sz w:val="20"/>
                <w:szCs w:val="20"/>
              </w:rPr>
              <w:lastRenderedPageBreak/>
              <w:t>procesowe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4A7520" w:rsidP="003C25B4">
            <w:pPr>
              <w:spacing w:before="60" w:after="60" w:line="240" w:lineRule="auto"/>
              <w:rPr>
                <w:sz w:val="20"/>
                <w:szCs w:val="20"/>
              </w:rPr>
            </w:pPr>
            <w:r>
              <w:rPr>
                <w:sz w:val="20"/>
                <w:szCs w:val="20"/>
              </w:rPr>
              <w:lastRenderedPageBreak/>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468B0" w:rsidP="003C25B4">
            <w:pPr>
              <w:spacing w:before="60" w:after="60" w:line="240" w:lineRule="auto"/>
              <w:rPr>
                <w:sz w:val="20"/>
                <w:szCs w:val="20"/>
              </w:rPr>
            </w:pPr>
            <w:r>
              <w:rPr>
                <w:sz w:val="20"/>
                <w:szCs w:val="20"/>
              </w:rPr>
              <w:t>894</w:t>
            </w:r>
            <w:r w:rsidR="003C25B4" w:rsidRPr="00BF0F34">
              <w:rPr>
                <w:sz w:val="20"/>
                <w:szCs w:val="20"/>
              </w:rPr>
              <w:t xml:space="preserve"> /</w:t>
            </w:r>
          </w:p>
          <w:p w:rsidR="003C25B4" w:rsidRPr="00BF0F34" w:rsidRDefault="00D468B0" w:rsidP="003C25B4">
            <w:pPr>
              <w:spacing w:before="60" w:after="60" w:line="240" w:lineRule="auto"/>
              <w:rPr>
                <w:sz w:val="20"/>
                <w:szCs w:val="20"/>
              </w:rPr>
            </w:pPr>
            <w:r>
              <w:rPr>
                <w:sz w:val="20"/>
                <w:szCs w:val="20"/>
              </w:rPr>
              <w:t>64</w:t>
            </w:r>
            <w:r w:rsidR="003C25B4" w:rsidRPr="00BF0F34">
              <w:rPr>
                <w:sz w:val="20"/>
                <w:szCs w:val="20"/>
              </w:rPr>
              <w:t>/</w:t>
            </w:r>
          </w:p>
          <w:p w:rsidR="003C25B4" w:rsidRPr="00BF0F34" w:rsidRDefault="00D468B0" w:rsidP="00D468B0">
            <w:pPr>
              <w:spacing w:before="60" w:after="60" w:line="240" w:lineRule="auto"/>
              <w:rPr>
                <w:sz w:val="20"/>
                <w:szCs w:val="20"/>
              </w:rPr>
            </w:pPr>
            <w:r>
              <w:rPr>
                <w:sz w:val="20"/>
                <w:szCs w:val="20"/>
              </w:rPr>
              <w:t>128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D3B12" w:rsidP="003C25B4">
            <w:pPr>
              <w:spacing w:before="60" w:after="60" w:line="240" w:lineRule="auto"/>
              <w:rPr>
                <w:sz w:val="20"/>
                <w:szCs w:val="20"/>
                <w:lang w:val="en-US"/>
              </w:rPr>
            </w:pPr>
            <w:proofErr w:type="spellStart"/>
            <w:r w:rsidRPr="001D3B12">
              <w:rPr>
                <w:sz w:val="20"/>
                <w:szCs w:val="20"/>
                <w:lang w:val="en-US"/>
              </w:rPr>
              <w:t>Złożone</w:t>
            </w:r>
            <w:proofErr w:type="spellEnd"/>
            <w:r w:rsidRPr="001D3B12">
              <w:rPr>
                <w:sz w:val="20"/>
                <w:szCs w:val="20"/>
                <w:lang w:val="en-US"/>
              </w:rPr>
              <w:t xml:space="preserve"> </w:t>
            </w:r>
            <w:proofErr w:type="spellStart"/>
            <w:r w:rsidRPr="001D3B12">
              <w:rPr>
                <w:sz w:val="20"/>
                <w:szCs w:val="20"/>
                <w:lang w:val="en-US"/>
              </w:rPr>
              <w:t>wnioski</w:t>
            </w:r>
            <w:proofErr w:type="spellEnd"/>
            <w:r w:rsidRPr="001D3B12">
              <w:rPr>
                <w:sz w:val="20"/>
                <w:szCs w:val="20"/>
                <w:lang w:val="en-US"/>
              </w:rPr>
              <w:t xml:space="preserve"> </w:t>
            </w:r>
            <w:proofErr w:type="spellStart"/>
            <w:r w:rsidRPr="001D3B12">
              <w:rPr>
                <w:sz w:val="20"/>
                <w:szCs w:val="20"/>
                <w:lang w:val="en-US"/>
              </w:rPr>
              <w:t>patentowe</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00115F" w:rsidP="0000115F">
            <w:pPr>
              <w:spacing w:before="60" w:after="60" w:line="240" w:lineRule="auto"/>
              <w:rPr>
                <w:sz w:val="20"/>
                <w:szCs w:val="20"/>
              </w:rPr>
            </w:pPr>
            <w:r>
              <w:rPr>
                <w:sz w:val="20"/>
                <w:szCs w:val="20"/>
              </w:rPr>
              <w:t xml:space="preserve">wnioski </w:t>
            </w:r>
            <w:r w:rsidR="004A7520">
              <w:rPr>
                <w:sz w:val="20"/>
                <w:szCs w:val="20"/>
              </w:rPr>
              <w:t>patentowe</w:t>
            </w:r>
            <w:r w:rsidR="005A7239">
              <w:rPr>
                <w:sz w:val="20"/>
                <w:szCs w:val="20"/>
              </w:rPr>
              <w:t xml:space="preserve"> [szt.]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596F46" w:rsidP="003C25B4">
            <w:pPr>
              <w:spacing w:before="60" w:after="60" w:line="240" w:lineRule="auto"/>
              <w:rPr>
                <w:sz w:val="20"/>
                <w:szCs w:val="20"/>
              </w:rPr>
            </w:pPr>
            <w:r>
              <w:rPr>
                <w:sz w:val="20"/>
                <w:szCs w:val="20"/>
              </w:rPr>
              <w:t>8</w:t>
            </w:r>
            <w:r w:rsidRPr="00BF0F34">
              <w:rPr>
                <w:sz w:val="20"/>
                <w:szCs w:val="20"/>
              </w:rPr>
              <w:t xml:space="preserve"> </w:t>
            </w:r>
            <w:r w:rsidR="003C25B4" w:rsidRPr="00BF0F34">
              <w:rPr>
                <w:sz w:val="20"/>
                <w:szCs w:val="20"/>
              </w:rPr>
              <w:t>/</w:t>
            </w:r>
          </w:p>
          <w:p w:rsidR="003C25B4" w:rsidRPr="00BF0F34" w:rsidRDefault="00596F46" w:rsidP="003C25B4">
            <w:pPr>
              <w:spacing w:before="60" w:after="60" w:line="240" w:lineRule="auto"/>
              <w:rPr>
                <w:sz w:val="20"/>
                <w:szCs w:val="20"/>
              </w:rPr>
            </w:pPr>
            <w:r>
              <w:rPr>
                <w:sz w:val="20"/>
                <w:szCs w:val="20"/>
              </w:rPr>
              <w:t>1</w:t>
            </w:r>
            <w:r w:rsidRPr="00BF0F34">
              <w:rPr>
                <w:sz w:val="20"/>
                <w:szCs w:val="20"/>
              </w:rPr>
              <w:t xml:space="preserve"> </w:t>
            </w:r>
            <w:r w:rsidR="003C25B4" w:rsidRPr="00BF0F34">
              <w:rPr>
                <w:sz w:val="20"/>
                <w:szCs w:val="20"/>
              </w:rPr>
              <w:t>/</w:t>
            </w:r>
          </w:p>
          <w:p w:rsidR="003C25B4" w:rsidRPr="00BF0F34" w:rsidRDefault="00596F46" w:rsidP="003C25B4">
            <w:pPr>
              <w:spacing w:before="60" w:after="60" w:line="240" w:lineRule="auto"/>
              <w:rPr>
                <w:sz w:val="20"/>
                <w:szCs w:val="20"/>
              </w:rPr>
            </w:pP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Nowe przedsiębiorstwa utrzymujące się na rynku</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4A7520" w:rsidP="003C25B4">
            <w:pPr>
              <w:spacing w:before="60" w:after="60" w:line="240" w:lineRule="auto"/>
              <w:rPr>
                <w:sz w:val="20"/>
                <w:szCs w:val="20"/>
              </w:rPr>
            </w:pPr>
            <w:r>
              <w:rPr>
                <w:sz w:val="20"/>
                <w:szCs w:val="20"/>
              </w:rPr>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366 /</w:t>
            </w:r>
          </w:p>
          <w:p w:rsidR="003C25B4" w:rsidRPr="00BF0F34" w:rsidRDefault="003C25B4" w:rsidP="003C25B4">
            <w:pPr>
              <w:spacing w:before="60" w:after="60" w:line="240" w:lineRule="auto"/>
              <w:rPr>
                <w:sz w:val="20"/>
                <w:szCs w:val="20"/>
              </w:rPr>
            </w:pPr>
            <w:r w:rsidRPr="00BF0F34">
              <w:rPr>
                <w:sz w:val="20"/>
                <w:szCs w:val="20"/>
              </w:rPr>
              <w:t>26 /</w:t>
            </w:r>
          </w:p>
          <w:p w:rsidR="003C25B4" w:rsidRPr="00BF0F34" w:rsidRDefault="003C25B4" w:rsidP="003C25B4">
            <w:pPr>
              <w:spacing w:before="60" w:after="60" w:line="240" w:lineRule="auto"/>
              <w:rPr>
                <w:sz w:val="20"/>
                <w:szCs w:val="20"/>
              </w:rPr>
            </w:pPr>
            <w:r w:rsidRPr="00BF0F34">
              <w:rPr>
                <w:sz w:val="20"/>
                <w:szCs w:val="20"/>
              </w:rPr>
              <w:t>52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bl>
    <w:p w:rsidR="008B7051" w:rsidRPr="00BF0F34" w:rsidRDefault="008B7051" w:rsidP="008B7051">
      <w:pPr>
        <w:rPr>
          <w:sz w:val="20"/>
          <w:szCs w:val="20"/>
        </w:rPr>
      </w:pPr>
    </w:p>
    <w:p w:rsidR="00CF0D7F" w:rsidRDefault="00CF0D7F" w:rsidP="00CF0D7F"/>
    <w:p w:rsidR="00CF0D7F" w:rsidRPr="00CF0D7F" w:rsidRDefault="00CF0D7F" w:rsidP="00CF0D7F">
      <w:r w:rsidRPr="00CF0D7F">
        <w:t>2.1.1.1.3.</w:t>
      </w:r>
      <w:r w:rsidRPr="00CF0D7F">
        <w:tab/>
        <w:t>Indykatywny podział zaprogramowanych zasobów (UE) według rodzaju interwencji (nie dotyczy EFMRA)</w:t>
      </w:r>
    </w:p>
    <w:p w:rsidR="00CF0D7F" w:rsidRPr="00CF0D7F" w:rsidRDefault="00CF0D7F" w:rsidP="00CF0D7F">
      <w:pPr>
        <w:ind w:left="850"/>
      </w:pPr>
      <w:r w:rsidRPr="00CF0D7F">
        <w:t xml:space="preserve">Podstawa prawna: art. 22 ust. 3 lit. d) </w:t>
      </w:r>
      <w:proofErr w:type="spellStart"/>
      <w:r w:rsidRPr="00CF0D7F">
        <w:t>ppkt</w:t>
      </w:r>
      <w:proofErr w:type="spellEnd"/>
      <w:r w:rsidRPr="00CF0D7F">
        <w:t xml:space="preserve"> (viii) rozporządzenia w sprawie wspólnych przepisów</w:t>
      </w:r>
    </w:p>
    <w:p w:rsidR="00CF0D7F" w:rsidRPr="00CF0D7F" w:rsidRDefault="00CF0D7F" w:rsidP="00CF0D7F">
      <w:r w:rsidRPr="00CF0D7F">
        <w:t>Tabela 4: Wymiar 1 – zakres interwencji</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5 882 353,00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11 764 706,00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82 352 941,00</w:t>
            </w:r>
          </w:p>
        </w:tc>
      </w:tr>
      <w:tr w:rsidR="00251C3F" w:rsidRPr="008B7051" w:rsidTr="001A0B48">
        <w:tc>
          <w:tcPr>
            <w:tcW w:w="775" w:type="pct"/>
          </w:tcPr>
          <w:p w:rsidR="00251C3F" w:rsidRPr="008B7051" w:rsidRDefault="00251C3F" w:rsidP="001A0B48">
            <w:pPr>
              <w:spacing w:before="60" w:after="60" w:line="240" w:lineRule="auto"/>
            </w:pPr>
            <w:r>
              <w:lastRenderedPageBreak/>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Lepiej rozwinięte</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2 670 353,00</w:t>
            </w:r>
          </w:p>
        </w:tc>
      </w:tr>
      <w:tr w:rsidR="00251C3F" w:rsidRPr="008B7051" w:rsidTr="001A0B48">
        <w:tc>
          <w:tcPr>
            <w:tcW w:w="775" w:type="pct"/>
          </w:tcPr>
          <w:p w:rsidR="00251C3F" w:rsidRPr="008B7051" w:rsidRDefault="00251C3F" w:rsidP="001A0B48">
            <w:pPr>
              <w:spacing w:before="60" w:after="60" w:line="240" w:lineRule="auto"/>
            </w:pPr>
            <w:r>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W okresie przejściowym</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5 340 706,00</w:t>
            </w:r>
          </w:p>
        </w:tc>
      </w:tr>
      <w:tr w:rsidR="00251C3F" w:rsidRPr="008B7051" w:rsidTr="001A0B48">
        <w:tc>
          <w:tcPr>
            <w:tcW w:w="775" w:type="pct"/>
          </w:tcPr>
          <w:p w:rsidR="00251C3F" w:rsidRPr="008B7051" w:rsidRDefault="00251C3F" w:rsidP="001A0B48">
            <w:pPr>
              <w:spacing w:before="60" w:after="60" w:line="240" w:lineRule="auto"/>
            </w:pPr>
            <w:r>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Słabiej rozwinięte</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37 384 941,00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2 235 294,00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4 470 588,00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31 294 118,00</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48 209 929,00</w:t>
            </w:r>
          </w:p>
        </w:tc>
      </w:tr>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96 419 860,00</w:t>
            </w:r>
          </w:p>
        </w:tc>
      </w:tr>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674 939 021,00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Lepiej rozwinięte</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3 497 795,00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W okresie przejściowym</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6 995 587,00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Słabiej rozwinięte</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48 969 118,00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6 352 942,00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12 705 882,00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88 941 176,00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5 295 294,00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10 590 589,00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74 134 117,00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0C2A93">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5 882 353,00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0C2A93">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11 764 706,00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82 352 941,00</w:t>
            </w:r>
          </w:p>
        </w:tc>
      </w:tr>
    </w:tbl>
    <w:p w:rsidR="00F248CF" w:rsidRDefault="00F248CF" w:rsidP="00CF0D7F"/>
    <w:p w:rsidR="00CF0D7F" w:rsidRPr="00CF0D7F" w:rsidRDefault="00CF0D7F" w:rsidP="00CF0D7F">
      <w:r w:rsidRPr="00CF0D7F">
        <w:lastRenderedPageBreak/>
        <w:t>Tabela 5: Wymiar 2 – forma finansowania</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40 431 765,00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80 863 530,00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566 044 705,00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25 603 371,00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51 206 742,00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358 447 197,00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13 991 177,00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27 982 352,00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195 876 471,00</w:t>
            </w:r>
          </w:p>
        </w:tc>
      </w:tr>
    </w:tbl>
    <w:p w:rsidR="00CF0D7F" w:rsidRPr="00CF0D7F" w:rsidRDefault="00CF0D7F" w:rsidP="00CF0D7F">
      <w:r w:rsidRPr="00CF0D7F">
        <w:t>Tabela 3: Wymiar 6 – terytorialny mechanizm realizacji i ukierunkowanie terytorialne</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80 026 313,00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160 052 624,00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1 120 368 373,00</w:t>
            </w:r>
          </w:p>
        </w:tc>
      </w:tr>
    </w:tbl>
    <w:p w:rsidR="00CF0D7F" w:rsidRPr="00CF0D7F" w:rsidRDefault="00CF0D7F" w:rsidP="00CF0D7F">
      <w:r w:rsidRPr="00CF0D7F">
        <w:t>Tabela 7: Wymiar 6 – uzupełniające obszary tematyczne EFS+</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r w:rsidR="00CF0D7F" w:rsidRPr="00CF0D7F" w:rsidTr="002A7F8D">
        <w:tc>
          <w:tcPr>
            <w:tcW w:w="775" w:type="pct"/>
          </w:tcPr>
          <w:p w:rsidR="00CF0D7F" w:rsidRPr="00CF0D7F" w:rsidRDefault="00CF0D7F" w:rsidP="00CF0D7F">
            <w:pPr>
              <w:spacing w:before="60" w:after="60" w:line="240" w:lineRule="auto"/>
            </w:pPr>
          </w:p>
        </w:tc>
        <w:tc>
          <w:tcPr>
            <w:tcW w:w="422" w:type="pct"/>
          </w:tcPr>
          <w:p w:rsidR="00CF0D7F" w:rsidRPr="00CF0D7F" w:rsidRDefault="00CF0D7F" w:rsidP="00CF0D7F">
            <w:pPr>
              <w:spacing w:before="60" w:after="60" w:line="240" w:lineRule="auto"/>
            </w:pPr>
          </w:p>
        </w:tc>
        <w:tc>
          <w:tcPr>
            <w:tcW w:w="1206" w:type="pct"/>
          </w:tcPr>
          <w:p w:rsidR="00CF0D7F" w:rsidRPr="00CF0D7F" w:rsidRDefault="00CF0D7F" w:rsidP="00CF0D7F">
            <w:pPr>
              <w:spacing w:before="60" w:after="60" w:line="240" w:lineRule="auto"/>
            </w:pPr>
          </w:p>
        </w:tc>
        <w:tc>
          <w:tcPr>
            <w:tcW w:w="1155" w:type="pct"/>
          </w:tcPr>
          <w:p w:rsidR="00CF0D7F" w:rsidRPr="00CF0D7F" w:rsidRDefault="00CF0D7F" w:rsidP="00CF0D7F">
            <w:pPr>
              <w:spacing w:before="60" w:after="60" w:line="240" w:lineRule="auto"/>
            </w:pPr>
          </w:p>
        </w:tc>
        <w:tc>
          <w:tcPr>
            <w:tcW w:w="430" w:type="pct"/>
          </w:tcPr>
          <w:p w:rsidR="00CF0D7F" w:rsidRPr="00CF0D7F" w:rsidRDefault="00CF0D7F" w:rsidP="00CF0D7F">
            <w:pPr>
              <w:spacing w:before="60" w:after="60" w:line="240" w:lineRule="auto"/>
            </w:pPr>
          </w:p>
        </w:tc>
        <w:tc>
          <w:tcPr>
            <w:tcW w:w="1012" w:type="pct"/>
          </w:tcPr>
          <w:p w:rsidR="00CF0D7F" w:rsidRPr="00CF0D7F" w:rsidRDefault="00CF0D7F" w:rsidP="00CF0D7F">
            <w:pPr>
              <w:spacing w:before="60" w:after="60" w:line="240" w:lineRule="auto"/>
            </w:pPr>
          </w:p>
        </w:tc>
      </w:tr>
    </w:tbl>
    <w:p w:rsidR="00CF0D7F" w:rsidRPr="00CF0D7F" w:rsidRDefault="00CF0D7F" w:rsidP="00CF0D7F">
      <w:r w:rsidRPr="00CF0D7F">
        <w:t>Tabela 8: Wymiar 7 – wymiar „Równouprawnienie płci” w ramach EFS+</w:t>
      </w:r>
      <w:r w:rsidRPr="00CF0D7F">
        <w:rPr>
          <w:b/>
          <w:vertAlign w:val="superscript"/>
        </w:rPr>
        <w:t>*</w:t>
      </w:r>
      <w:r w:rsidRPr="00CF0D7F">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A255A" w:rsidRPr="0060392D" w:rsidTr="0027741F">
        <w:tc>
          <w:tcPr>
            <w:tcW w:w="775" w:type="pct"/>
          </w:tcPr>
          <w:p w:rsidR="00CA255A" w:rsidRPr="0060392D" w:rsidRDefault="00CA255A" w:rsidP="0027741F">
            <w:pPr>
              <w:spacing w:before="60" w:after="60" w:line="240" w:lineRule="auto"/>
              <w:jc w:val="center"/>
            </w:pPr>
            <w:r w:rsidRPr="0060392D">
              <w:t>Nr priorytetu</w:t>
            </w:r>
          </w:p>
        </w:tc>
        <w:tc>
          <w:tcPr>
            <w:tcW w:w="422" w:type="pct"/>
          </w:tcPr>
          <w:p w:rsidR="00CA255A" w:rsidRPr="0060392D" w:rsidRDefault="00CA255A" w:rsidP="0027741F">
            <w:pPr>
              <w:spacing w:before="60" w:after="60" w:line="240" w:lineRule="auto"/>
              <w:jc w:val="center"/>
            </w:pPr>
            <w:r w:rsidRPr="0060392D">
              <w:t>Fundusz</w:t>
            </w:r>
          </w:p>
        </w:tc>
        <w:tc>
          <w:tcPr>
            <w:tcW w:w="1206" w:type="pct"/>
          </w:tcPr>
          <w:p w:rsidR="00CA255A" w:rsidRPr="0060392D" w:rsidRDefault="00CA255A" w:rsidP="0027741F">
            <w:pPr>
              <w:spacing w:before="60" w:after="60" w:line="240" w:lineRule="auto"/>
              <w:jc w:val="center"/>
            </w:pPr>
            <w:r w:rsidRPr="0060392D">
              <w:t>Kategoria regionu</w:t>
            </w:r>
          </w:p>
        </w:tc>
        <w:tc>
          <w:tcPr>
            <w:tcW w:w="1155" w:type="pct"/>
          </w:tcPr>
          <w:p w:rsidR="00CA255A" w:rsidRPr="0060392D" w:rsidRDefault="00CA255A" w:rsidP="0027741F">
            <w:pPr>
              <w:spacing w:before="60" w:after="60" w:line="240" w:lineRule="auto"/>
              <w:jc w:val="center"/>
            </w:pPr>
            <w:r w:rsidRPr="0060392D">
              <w:t>Cel szczegółowy</w:t>
            </w:r>
          </w:p>
        </w:tc>
        <w:tc>
          <w:tcPr>
            <w:tcW w:w="430" w:type="pct"/>
          </w:tcPr>
          <w:p w:rsidR="00CA255A" w:rsidRPr="0060392D" w:rsidRDefault="00CA255A" w:rsidP="0027741F">
            <w:pPr>
              <w:spacing w:before="60" w:after="60" w:line="240" w:lineRule="auto"/>
              <w:jc w:val="center"/>
            </w:pPr>
            <w:r w:rsidRPr="0060392D">
              <w:t>Kod</w:t>
            </w:r>
          </w:p>
        </w:tc>
        <w:tc>
          <w:tcPr>
            <w:tcW w:w="1012" w:type="pct"/>
          </w:tcPr>
          <w:p w:rsidR="00CA255A" w:rsidRPr="0060392D" w:rsidRDefault="00CA255A" w:rsidP="0027741F">
            <w:pPr>
              <w:spacing w:before="60" w:after="60" w:line="240" w:lineRule="auto"/>
              <w:jc w:val="center"/>
            </w:pPr>
            <w:r w:rsidRPr="0060392D">
              <w:t>Kwota (w EUR)</w:t>
            </w:r>
          </w:p>
        </w:tc>
      </w:tr>
      <w:tr w:rsidR="00CA255A" w:rsidRPr="0060392D" w:rsidTr="0027741F">
        <w:trPr>
          <w:trHeight w:val="521"/>
        </w:trPr>
        <w:tc>
          <w:tcPr>
            <w:tcW w:w="775" w:type="pct"/>
            <w:vMerge w:val="restart"/>
          </w:tcPr>
          <w:p w:rsidR="00CA255A" w:rsidRPr="0060392D" w:rsidRDefault="00CA255A" w:rsidP="0027741F">
            <w:pPr>
              <w:spacing w:before="60" w:after="60" w:line="240" w:lineRule="auto"/>
              <w:jc w:val="center"/>
            </w:pPr>
            <w:r>
              <w:lastRenderedPageBreak/>
              <w:t>II</w:t>
            </w:r>
          </w:p>
        </w:tc>
        <w:tc>
          <w:tcPr>
            <w:tcW w:w="422" w:type="pct"/>
            <w:vMerge w:val="restart"/>
          </w:tcPr>
          <w:p w:rsidR="00CA255A" w:rsidRPr="0060392D" w:rsidRDefault="00CA255A" w:rsidP="0027741F">
            <w:pPr>
              <w:spacing w:before="60" w:after="60" w:line="240" w:lineRule="auto"/>
            </w:pPr>
            <w:r>
              <w:t>EFRR</w:t>
            </w:r>
          </w:p>
        </w:tc>
        <w:tc>
          <w:tcPr>
            <w:tcW w:w="1206" w:type="pct"/>
          </w:tcPr>
          <w:p w:rsidR="00CA255A" w:rsidRPr="0060392D" w:rsidRDefault="00141DD3" w:rsidP="0027741F">
            <w:pPr>
              <w:spacing w:before="60" w:after="60" w:line="240" w:lineRule="auto"/>
            </w:pPr>
            <w:r>
              <w:t>Lepiej</w:t>
            </w:r>
            <w:r w:rsidR="00CA255A">
              <w:t xml:space="preserve"> rozwinięte</w:t>
            </w:r>
          </w:p>
        </w:tc>
        <w:tc>
          <w:tcPr>
            <w:tcW w:w="1155" w:type="pct"/>
            <w:vMerge w:val="restart"/>
          </w:tcPr>
          <w:p w:rsidR="00CA255A" w:rsidRPr="00C5192D" w:rsidRDefault="00CA255A" w:rsidP="00B02AC4">
            <w:pPr>
              <w:spacing w:before="60" w:after="60" w:line="240" w:lineRule="auto"/>
            </w:pPr>
            <w:r w:rsidRPr="00C5192D">
              <w:t xml:space="preserve">Wzmacnianie </w:t>
            </w:r>
            <w:r w:rsidR="00B02AC4">
              <w:t>trwałego</w:t>
            </w:r>
            <w:r w:rsidRPr="00C5192D">
              <w:t xml:space="preserve"> wzrostu i konkurencyjności MŚP oraz tworzenie miejsc pracy w MŚP, w tym poprzez inwestycje produkcyjne</w:t>
            </w:r>
            <w:r>
              <w:t xml:space="preserve"> (SO3)</w:t>
            </w:r>
          </w:p>
        </w:tc>
        <w:tc>
          <w:tcPr>
            <w:tcW w:w="430" w:type="pct"/>
            <w:vMerge w:val="restart"/>
          </w:tcPr>
          <w:p w:rsidR="00CA255A" w:rsidRPr="0060392D" w:rsidRDefault="00CA255A" w:rsidP="0027741F">
            <w:pPr>
              <w:spacing w:before="60" w:after="60" w:line="240" w:lineRule="auto"/>
            </w:pPr>
            <w:r>
              <w:t>02</w:t>
            </w:r>
          </w:p>
        </w:tc>
        <w:tc>
          <w:tcPr>
            <w:tcW w:w="1012" w:type="pct"/>
          </w:tcPr>
          <w:p w:rsidR="00CA255A" w:rsidRPr="0060392D" w:rsidRDefault="00141DD3" w:rsidP="0027741F">
            <w:pPr>
              <w:spacing w:before="60" w:after="60" w:line="240" w:lineRule="auto"/>
            </w:pPr>
            <w:r w:rsidRPr="00141DD3">
              <w:t>32 010 52</w:t>
            </w:r>
            <w:r w:rsidR="001A0B48">
              <w:t>5</w:t>
            </w:r>
            <w:r w:rsidRPr="00141DD3">
              <w:t>,</w:t>
            </w:r>
            <w:r w:rsidR="001A0B48">
              <w:t>0</w:t>
            </w:r>
            <w:r w:rsidRPr="00141DD3">
              <w:t>0</w:t>
            </w:r>
          </w:p>
        </w:tc>
      </w:tr>
      <w:tr w:rsidR="00CA255A" w:rsidRPr="0060392D" w:rsidTr="0027741F">
        <w:trPr>
          <w:trHeight w:val="530"/>
        </w:trPr>
        <w:tc>
          <w:tcPr>
            <w:tcW w:w="775" w:type="pct"/>
            <w:vMerge/>
          </w:tcPr>
          <w:p w:rsidR="00CA255A" w:rsidRDefault="00CA255A" w:rsidP="0027741F">
            <w:pPr>
              <w:spacing w:before="60" w:after="60" w:line="240" w:lineRule="auto"/>
              <w:jc w:val="center"/>
            </w:pPr>
          </w:p>
        </w:tc>
        <w:tc>
          <w:tcPr>
            <w:tcW w:w="422" w:type="pct"/>
            <w:vMerge/>
          </w:tcPr>
          <w:p w:rsidR="00CA255A" w:rsidRDefault="00CA255A" w:rsidP="0027741F">
            <w:pPr>
              <w:spacing w:before="60" w:after="60" w:line="240" w:lineRule="auto"/>
            </w:pPr>
          </w:p>
        </w:tc>
        <w:tc>
          <w:tcPr>
            <w:tcW w:w="1206" w:type="pct"/>
          </w:tcPr>
          <w:p w:rsidR="00CA255A" w:rsidRPr="0060392D" w:rsidRDefault="00141DD3" w:rsidP="001A0B48">
            <w:pPr>
              <w:spacing w:before="60" w:after="60" w:line="240" w:lineRule="auto"/>
            </w:pPr>
            <w:r>
              <w:t>W okresie przejściowym</w:t>
            </w:r>
          </w:p>
        </w:tc>
        <w:tc>
          <w:tcPr>
            <w:tcW w:w="1155" w:type="pct"/>
            <w:vMerge/>
          </w:tcPr>
          <w:p w:rsidR="00CA255A" w:rsidRPr="0060392D" w:rsidRDefault="00CA255A" w:rsidP="0027741F">
            <w:pPr>
              <w:spacing w:before="60" w:after="60" w:line="240" w:lineRule="auto"/>
            </w:pPr>
          </w:p>
        </w:tc>
        <w:tc>
          <w:tcPr>
            <w:tcW w:w="430" w:type="pct"/>
            <w:vMerge/>
          </w:tcPr>
          <w:p w:rsidR="00CA255A" w:rsidRPr="0060392D" w:rsidRDefault="00CA255A" w:rsidP="0027741F">
            <w:pPr>
              <w:spacing w:before="60" w:after="60" w:line="240" w:lineRule="auto"/>
            </w:pPr>
          </w:p>
        </w:tc>
        <w:tc>
          <w:tcPr>
            <w:tcW w:w="1012" w:type="pct"/>
          </w:tcPr>
          <w:p w:rsidR="00CA255A" w:rsidRPr="0060392D" w:rsidRDefault="00141DD3" w:rsidP="0027741F">
            <w:pPr>
              <w:spacing w:before="60" w:after="60" w:line="240" w:lineRule="auto"/>
            </w:pPr>
            <w:r w:rsidRPr="00141DD3">
              <w:t>64 021 050,0</w:t>
            </w:r>
            <w:r w:rsidR="001A0B48">
              <w:t>0</w:t>
            </w:r>
          </w:p>
        </w:tc>
      </w:tr>
      <w:tr w:rsidR="00CA255A" w:rsidRPr="0060392D" w:rsidTr="0027741F">
        <w:trPr>
          <w:trHeight w:val="585"/>
        </w:trPr>
        <w:tc>
          <w:tcPr>
            <w:tcW w:w="775" w:type="pct"/>
            <w:vMerge/>
          </w:tcPr>
          <w:p w:rsidR="00CA255A" w:rsidRDefault="00CA255A" w:rsidP="0027741F">
            <w:pPr>
              <w:spacing w:before="60" w:after="60" w:line="240" w:lineRule="auto"/>
              <w:jc w:val="center"/>
            </w:pPr>
          </w:p>
        </w:tc>
        <w:tc>
          <w:tcPr>
            <w:tcW w:w="422" w:type="pct"/>
            <w:vMerge/>
          </w:tcPr>
          <w:p w:rsidR="00CA255A" w:rsidRDefault="00CA255A" w:rsidP="0027741F">
            <w:pPr>
              <w:spacing w:before="60" w:after="60" w:line="240" w:lineRule="auto"/>
            </w:pPr>
          </w:p>
        </w:tc>
        <w:tc>
          <w:tcPr>
            <w:tcW w:w="1206" w:type="pct"/>
          </w:tcPr>
          <w:p w:rsidR="00CA255A" w:rsidRPr="0060392D" w:rsidRDefault="00141DD3" w:rsidP="0027741F">
            <w:pPr>
              <w:spacing w:before="60" w:after="60" w:line="240" w:lineRule="auto"/>
            </w:pPr>
            <w:r>
              <w:t>Słabiej rozwinięte</w:t>
            </w:r>
          </w:p>
        </w:tc>
        <w:tc>
          <w:tcPr>
            <w:tcW w:w="1155" w:type="pct"/>
            <w:vMerge/>
          </w:tcPr>
          <w:p w:rsidR="00CA255A" w:rsidRPr="0060392D" w:rsidRDefault="00CA255A" w:rsidP="0027741F">
            <w:pPr>
              <w:spacing w:before="60" w:after="60" w:line="240" w:lineRule="auto"/>
            </w:pPr>
          </w:p>
        </w:tc>
        <w:tc>
          <w:tcPr>
            <w:tcW w:w="430" w:type="pct"/>
            <w:vMerge/>
          </w:tcPr>
          <w:p w:rsidR="00CA255A" w:rsidRPr="0060392D" w:rsidRDefault="00CA255A" w:rsidP="0027741F">
            <w:pPr>
              <w:spacing w:before="60" w:after="60" w:line="240" w:lineRule="auto"/>
            </w:pPr>
          </w:p>
        </w:tc>
        <w:tc>
          <w:tcPr>
            <w:tcW w:w="1012" w:type="pct"/>
          </w:tcPr>
          <w:p w:rsidR="00CA255A" w:rsidRPr="0060392D" w:rsidRDefault="00141DD3" w:rsidP="001A0B48">
            <w:pPr>
              <w:spacing w:before="60" w:after="60" w:line="240" w:lineRule="auto"/>
            </w:pPr>
            <w:r>
              <w:t>448 147 349,</w:t>
            </w:r>
            <w:r w:rsidR="001A0B48">
              <w:t>0</w:t>
            </w:r>
            <w:r>
              <w:t>0</w:t>
            </w:r>
          </w:p>
        </w:tc>
      </w:tr>
    </w:tbl>
    <w:p w:rsidR="00CF0D7F" w:rsidRPr="00CF0D7F" w:rsidRDefault="00CF0D7F" w:rsidP="00CF0D7F">
      <w:pPr>
        <w:spacing w:line="240" w:lineRule="auto"/>
        <w:ind w:left="851" w:hanging="851"/>
      </w:pPr>
      <w:r w:rsidRPr="00CF0D7F">
        <w:rPr>
          <w:b/>
          <w:bCs/>
          <w:vertAlign w:val="superscript"/>
        </w:rPr>
        <w:t>*</w:t>
      </w:r>
      <w:r w:rsidRPr="00CF0D7F">
        <w:rPr>
          <w:b/>
          <w:bCs/>
          <w:vertAlign w:val="superscript"/>
        </w:rPr>
        <w:tab/>
      </w:r>
      <w:r w:rsidRPr="00CF0D7F">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3C25B4" w:rsidRDefault="003C25B4" w:rsidP="00CF0D7F">
      <w:pPr>
        <w:pStyle w:val="Point0"/>
        <w:sectPr w:rsidR="003C25B4" w:rsidSect="000331F6">
          <w:pgSz w:w="16838" w:h="11906" w:orient="landscape"/>
          <w:pgMar w:top="1134" w:right="1134" w:bottom="1134" w:left="1134" w:header="567" w:footer="567" w:gutter="0"/>
          <w:cols w:space="708"/>
          <w:docGrid w:linePitch="326"/>
        </w:sectPr>
      </w:pPr>
    </w:p>
    <w:p w:rsidR="00CF0D7F" w:rsidRDefault="00CF0D7F" w:rsidP="00CF0D7F">
      <w:pPr>
        <w:pStyle w:val="Point0"/>
      </w:pPr>
      <w:r w:rsidRPr="00CF0D7F">
        <w:lastRenderedPageBreak/>
        <w:t>2.1.1.1.</w:t>
      </w:r>
      <w:r w:rsidRPr="00CF0D7F">
        <w:tab/>
        <w:t>Cel szczegółowy</w:t>
      </w:r>
      <w:r w:rsidRPr="00CF0D7F">
        <w:rPr>
          <w:b/>
          <w:vertAlign w:val="superscript"/>
        </w:rPr>
        <w:footnoteReference w:id="27"/>
      </w:r>
      <w:r w:rsidRPr="00CF0D7F">
        <w:t xml:space="preserve"> (należy powtórzyć dla każdego wybranego celu szczegółowego, w przypadku priorytetów innych niż pomoc techniczna)</w:t>
      </w:r>
    </w:p>
    <w:p w:rsidR="00CF0D7F" w:rsidRPr="00840FFE" w:rsidRDefault="00CF0D7F" w:rsidP="00CF0D7F">
      <w:pPr>
        <w:pStyle w:val="Point0"/>
        <w:ind w:left="0" w:firstLine="0"/>
        <w:rPr>
          <w:b/>
        </w:rPr>
      </w:pPr>
      <w:r w:rsidRPr="00840FFE">
        <w:rPr>
          <w:b/>
        </w:rPr>
        <w:t xml:space="preserve">Cel szczegółowy 4 (SO4) w ramach CP1: </w:t>
      </w:r>
      <w:r w:rsidRPr="00840FFE">
        <w:rPr>
          <w:b/>
          <w:i/>
        </w:rPr>
        <w:t>rozwijanie umiejętności w zakresie inteligentnej specjalizacji, transformacji przemysłowej i przedsiębiorczości</w:t>
      </w:r>
    </w:p>
    <w:p w:rsidR="00CF0D7F" w:rsidRPr="00CF0D7F" w:rsidRDefault="00CF0D7F" w:rsidP="00CF0D7F">
      <w:pPr>
        <w:ind w:left="850" w:hanging="850"/>
      </w:pPr>
      <w:r w:rsidRPr="00CF0D7F">
        <w:t>2.1.1.1.1.</w:t>
      </w:r>
      <w:r w:rsidRPr="00CF0D7F">
        <w:tab/>
        <w:t>Interwencje w ramach Funduszy</w:t>
      </w:r>
    </w:p>
    <w:p w:rsidR="00CF0D7F" w:rsidRPr="00CF0D7F" w:rsidRDefault="00CF0D7F" w:rsidP="0018016F">
      <w:r w:rsidRPr="00CF0D7F">
        <w:t xml:space="preserve">Podstawa prawna: art. 22 ust. 3 lit. d) </w:t>
      </w:r>
      <w:proofErr w:type="spellStart"/>
      <w:r w:rsidRPr="00CF0D7F">
        <w:t>ppkt</w:t>
      </w:r>
      <w:proofErr w:type="spellEnd"/>
      <w:r w:rsidRPr="00CF0D7F">
        <w:t xml:space="preserve"> (i), (iii), (iv), (v), (vi) i (vii) rozporządzenia w sprawie wspólnych przepisów.</w:t>
      </w:r>
    </w:p>
    <w:p w:rsidR="00CF0D7F" w:rsidRPr="00CF0D7F" w:rsidRDefault="00CF0D7F" w:rsidP="0018016F">
      <w:r w:rsidRPr="00CF0D7F">
        <w:t xml:space="preserve">Powiązane rodzaje działań – art. 22 ust. 3 lit. d) </w:t>
      </w:r>
      <w:proofErr w:type="spellStart"/>
      <w:r w:rsidRPr="00CF0D7F">
        <w:t>ppkt</w:t>
      </w:r>
      <w:proofErr w:type="spellEnd"/>
      <w:r w:rsidRPr="00CF0D7F">
        <w:t xml:space="preserve"> (i) rozporządzenia w sprawie wspólnych przepisów oraz art. 6 rozporządzenia w sprawie EFS+:</w:t>
      </w:r>
    </w:p>
    <w:tbl>
      <w:tblPr>
        <w:tblW w:w="9285" w:type="dxa"/>
        <w:tblLayout w:type="fixed"/>
        <w:tblCellMar>
          <w:left w:w="10" w:type="dxa"/>
          <w:right w:w="10" w:type="dxa"/>
        </w:tblCellMar>
        <w:tblLook w:val="04A0" w:firstRow="1" w:lastRow="0" w:firstColumn="1" w:lastColumn="0" w:noHBand="0" w:noVBand="1"/>
      </w:tblPr>
      <w:tblGrid>
        <w:gridCol w:w="9285"/>
      </w:tblGrid>
      <w:tr w:rsidR="00AF4055" w:rsidRPr="00AF4055" w:rsidTr="00AF4055">
        <w:tc>
          <w:tcPr>
            <w:tcW w:w="92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D7F" w:rsidRDefault="00CF0D7F" w:rsidP="00AF4055">
            <w:pPr>
              <w:tabs>
                <w:tab w:val="left" w:pos="3930"/>
              </w:tabs>
              <w:suppressAutoHyphens/>
              <w:autoSpaceDN w:val="0"/>
              <w:spacing w:before="0" w:after="200" w:line="240" w:lineRule="auto"/>
              <w:jc w:val="both"/>
              <w:rPr>
                <w:rFonts w:eastAsia="Calibri"/>
              </w:rPr>
            </w:pPr>
            <w:r w:rsidRPr="00CF0D7F">
              <w:rPr>
                <w:rFonts w:eastAsia="Calibri"/>
              </w:rPr>
              <w:t>Pole tekstowe [8 000]</w:t>
            </w:r>
          </w:p>
          <w:p w:rsidR="00AF4055" w:rsidRPr="00CF0D7F" w:rsidRDefault="00AF4055" w:rsidP="00AF4055">
            <w:pPr>
              <w:tabs>
                <w:tab w:val="left" w:pos="3930"/>
              </w:tabs>
              <w:suppressAutoHyphens/>
              <w:autoSpaceDN w:val="0"/>
              <w:spacing w:before="0" w:after="200" w:line="240" w:lineRule="auto"/>
              <w:jc w:val="both"/>
              <w:rPr>
                <w:rFonts w:eastAsia="Calibri"/>
              </w:rPr>
            </w:pPr>
            <w:r w:rsidRPr="00CF0D7F">
              <w:rPr>
                <w:rFonts w:eastAsia="Calibri"/>
              </w:rPr>
              <w:t>Realizacja działań w SO4 pozwoli na rozwijanie ekosystemu innowacji przez zapewnienie przedsiębiorcom i organizacjom badawczym wsparcia instytucjonalnego wspierającego rozwój inteligentnych specjalizacji, opracowanie i prowadzenie projektów badawczo-rozwojowych i innowacyjnych. Instrumenty w ramach SO4 przyczyniają się tym samym do realizacji wyzwań KE określonych w Aneksie D do Country Report Poland 2019</w:t>
            </w:r>
            <w:r w:rsidR="00EC4B37">
              <w:rPr>
                <w:rFonts w:eastAsia="Calibri"/>
              </w:rPr>
              <w:t>.</w:t>
            </w:r>
          </w:p>
          <w:p w:rsidR="00AF4055" w:rsidRPr="00CF0D7F" w:rsidRDefault="00AF4055" w:rsidP="00AF4055">
            <w:pPr>
              <w:tabs>
                <w:tab w:val="left" w:pos="3930"/>
              </w:tabs>
              <w:suppressAutoHyphens/>
              <w:autoSpaceDN w:val="0"/>
              <w:spacing w:line="240" w:lineRule="auto"/>
              <w:jc w:val="both"/>
              <w:rPr>
                <w:rFonts w:eastAsia="Calibri"/>
              </w:rPr>
            </w:pPr>
            <w:r w:rsidRPr="00CF0D7F">
              <w:rPr>
                <w:rFonts w:eastAsia="Calibri"/>
              </w:rPr>
              <w:t xml:space="preserve">Instrumenty  wskazane w tej części programu uwzględniają również wyzwania związane z zieloną i cyfrową transformacją gospodarki. W ten sposób przyczyniają się do realizacji Europejskiego Zielonego Ładu, Strategii cyfrowej UE oraz innych unijnych i krajowych strategii w tym zakresie. W szczególności dotyczy to dedykowanych tym zagadnieniom ekosystemów EDIH i GIH oraz instrumentów realizowanych w ramach </w:t>
            </w:r>
            <w:proofErr w:type="spellStart"/>
            <w:r w:rsidRPr="00CF0D7F">
              <w:rPr>
                <w:rFonts w:eastAsia="Calibri"/>
              </w:rPr>
              <w:t>Inno_</w:t>
            </w:r>
            <w:del w:id="267" w:author="Lukasz Malecki" w:date="2021-10-08T12:09:00Z">
              <w:r w:rsidRPr="00CF0D7F" w:rsidDel="007F4BEB">
                <w:rPr>
                  <w:rFonts w:eastAsia="Calibri"/>
                </w:rPr>
                <w:delText>Lab</w:delText>
              </w:r>
            </w:del>
            <w:ins w:id="268" w:author="Lukasz Malecki" w:date="2021-10-08T12:09:00Z">
              <w:r w:rsidR="007F4BEB" w:rsidRPr="00CF0D7F">
                <w:rPr>
                  <w:rFonts w:eastAsia="Calibri"/>
                </w:rPr>
                <w:t>L</w:t>
              </w:r>
              <w:r w:rsidR="007F4BEB">
                <w:rPr>
                  <w:rFonts w:eastAsia="Calibri"/>
                </w:rPr>
                <w:t>AB</w:t>
              </w:r>
            </w:ins>
            <w:proofErr w:type="spellEnd"/>
            <w:r w:rsidRPr="00CF0D7F">
              <w:rPr>
                <w:rFonts w:eastAsia="Calibri"/>
              </w:rPr>
              <w:t xml:space="preserve">. </w:t>
            </w:r>
          </w:p>
          <w:p w:rsidR="00AF4055" w:rsidRPr="00CF0D7F" w:rsidRDefault="00AF4055" w:rsidP="00AF4055">
            <w:pPr>
              <w:tabs>
                <w:tab w:val="left" w:pos="3930"/>
              </w:tabs>
              <w:suppressAutoHyphens/>
              <w:autoSpaceDN w:val="0"/>
              <w:spacing w:before="0" w:after="200" w:line="240" w:lineRule="auto"/>
              <w:jc w:val="both"/>
              <w:rPr>
                <w:rFonts w:eastAsia="Calibri"/>
                <w:b/>
                <w:color w:val="0070C0"/>
              </w:rPr>
            </w:pPr>
            <w:r w:rsidRPr="00CF0D7F">
              <w:rPr>
                <w:rFonts w:eastAsia="Calibri"/>
                <w:b/>
                <w:color w:val="0070C0"/>
              </w:rPr>
              <w:t>Projekty pilotażowe i monitoringowe, animacje, sieciowanie, akademie innowacji</w:t>
            </w:r>
          </w:p>
          <w:p w:rsidR="00AF4055" w:rsidRPr="00CF0D7F" w:rsidRDefault="00AF4055" w:rsidP="00393FA7">
            <w:pPr>
              <w:numPr>
                <w:ilvl w:val="0"/>
                <w:numId w:val="78"/>
              </w:numPr>
              <w:tabs>
                <w:tab w:val="left" w:pos="426"/>
              </w:tabs>
              <w:suppressAutoHyphens/>
              <w:autoSpaceDN w:val="0"/>
              <w:spacing w:before="0" w:after="0" w:line="240" w:lineRule="auto"/>
              <w:jc w:val="both"/>
              <w:rPr>
                <w:rFonts w:eastAsia="Calibri"/>
              </w:rPr>
            </w:pPr>
            <w:r w:rsidRPr="00CF0D7F">
              <w:rPr>
                <w:rFonts w:eastAsia="Calibri"/>
              </w:rPr>
              <w:t xml:space="preserve">W obszarze współpracy w ramach krajowego systemu innowacji kontynuowany jest projekt realizowany w ramach </w:t>
            </w:r>
            <w:r w:rsidR="00596BC5">
              <w:rPr>
                <w:rFonts w:eastAsia="Calibri"/>
              </w:rPr>
              <w:t xml:space="preserve">POIR 2014-20 </w:t>
            </w:r>
            <w:r w:rsidRPr="00CF0D7F">
              <w:rPr>
                <w:rFonts w:eastAsia="Calibri"/>
              </w:rPr>
              <w:t xml:space="preserve">- </w:t>
            </w:r>
            <w:proofErr w:type="spellStart"/>
            <w:r w:rsidRPr="00CF0D7F">
              <w:rPr>
                <w:rFonts w:eastAsia="Calibri"/>
                <w:b/>
              </w:rPr>
              <w:t>Inno_LAB</w:t>
            </w:r>
            <w:proofErr w:type="spellEnd"/>
            <w:r w:rsidRPr="00CF0D7F">
              <w:rPr>
                <w:rFonts w:eastAsia="Calibri"/>
                <w:b/>
              </w:rPr>
              <w:t>,</w:t>
            </w:r>
            <w:r w:rsidRPr="00CF0D7F">
              <w:rPr>
                <w:rFonts w:eastAsia="Calibri"/>
              </w:rPr>
              <w:t xml:space="preserve"> który służy testowaniu nowych form wsparcia oraz ma na celu zwiększenie wiedzy i skłonności przedsiębiorstw do podejmowania działalności B+R+I. Jego celem jest również projektowanie innowacyjnych usług we współpracy z instytucjami publicznymi, w tym także</w:t>
            </w:r>
            <w:del w:id="269" w:author="Lukasz Malecki" w:date="2021-10-08T12:10:00Z">
              <w:r w:rsidRPr="00CF0D7F" w:rsidDel="007F4BEB">
                <w:rPr>
                  <w:rFonts w:eastAsia="Calibri"/>
                </w:rPr>
                <w:delText>,</w:delText>
              </w:r>
            </w:del>
            <w:r w:rsidRPr="00CF0D7F">
              <w:rPr>
                <w:rFonts w:eastAsia="Calibri"/>
              </w:rPr>
              <w:t xml:space="preserve"> partnerami zagranicznymi, testowanie skutków wdrożenia nowych rozwiązań technologicznych, stymulowanie współpracy nauki z biznesem i administracji z biznesem oraz rozwój różnych rodzajów innowacji. W ramach projektu testowane mogą być również instrumenty dotyczące rozwoju kompetencji proinnowacyjnych, w t</w:t>
            </w:r>
            <w:r w:rsidR="00635604">
              <w:rPr>
                <w:rFonts w:eastAsia="Calibri"/>
              </w:rPr>
              <w:t xml:space="preserve">ym zwłaszcza </w:t>
            </w:r>
            <w:r w:rsidRPr="00CF0D7F">
              <w:rPr>
                <w:rFonts w:eastAsia="Calibri"/>
              </w:rPr>
              <w:t>w zakresie rozwoju innowacji w firmach i zarządzania nimi.</w:t>
            </w:r>
            <w:r w:rsidRPr="00CF0D7F">
              <w:rPr>
                <w:rFonts w:eastAsia="Calibri"/>
                <w:szCs w:val="24"/>
              </w:rPr>
              <w:t xml:space="preserve"> </w:t>
            </w:r>
          </w:p>
          <w:p w:rsidR="00AF4055" w:rsidRPr="00CF0D7F" w:rsidRDefault="00AF4055" w:rsidP="00393FA7">
            <w:pPr>
              <w:suppressAutoHyphens/>
              <w:autoSpaceDN w:val="0"/>
              <w:spacing w:after="0" w:line="240" w:lineRule="auto"/>
              <w:ind w:left="360"/>
              <w:jc w:val="both"/>
              <w:rPr>
                <w:rFonts w:eastAsia="Calibri"/>
              </w:rPr>
            </w:pPr>
            <w:r w:rsidRPr="00CF0D7F">
              <w:rPr>
                <w:rFonts w:eastAsia="Calibri"/>
                <w:iCs/>
                <w:szCs w:val="24"/>
              </w:rPr>
              <w:t xml:space="preserve">Jednocześnie w ramach </w:t>
            </w:r>
            <w:proofErr w:type="spellStart"/>
            <w:r w:rsidRPr="00CF0D7F">
              <w:rPr>
                <w:rFonts w:eastAsia="Calibri"/>
                <w:iCs/>
                <w:szCs w:val="24"/>
              </w:rPr>
              <w:t>Inno_LAB</w:t>
            </w:r>
            <w:proofErr w:type="spellEnd"/>
            <w:r w:rsidRPr="00CF0D7F">
              <w:rPr>
                <w:rFonts w:eastAsia="Calibri"/>
                <w:iCs/>
                <w:szCs w:val="24"/>
              </w:rPr>
              <w:t xml:space="preserve"> </w:t>
            </w:r>
            <w:r w:rsidRPr="00CF0D7F">
              <w:rPr>
                <w:rFonts w:eastAsia="Calibri"/>
                <w:szCs w:val="24"/>
              </w:rPr>
              <w:t xml:space="preserve">finansowane jest </w:t>
            </w:r>
            <w:r w:rsidRPr="00CF0D7F">
              <w:rPr>
                <w:rFonts w:eastAsia="Calibri"/>
                <w:b/>
                <w:szCs w:val="24"/>
              </w:rPr>
              <w:t>wsparcie na rzecz animacji ekosystemów innowacji</w:t>
            </w:r>
            <w:r w:rsidRPr="00CF0D7F">
              <w:rPr>
                <w:rFonts w:eastAsia="Calibri"/>
                <w:szCs w:val="24"/>
              </w:rPr>
              <w:t xml:space="preserve"> na poziomie międzynarodowym oraz międzynarodowy </w:t>
            </w:r>
            <w:proofErr w:type="spellStart"/>
            <w:r w:rsidRPr="00CF0D7F">
              <w:rPr>
                <w:rFonts w:eastAsia="Calibri"/>
                <w:szCs w:val="24"/>
              </w:rPr>
              <w:t>matchmaking</w:t>
            </w:r>
            <w:proofErr w:type="spellEnd"/>
            <w:r w:rsidRPr="00CF0D7F">
              <w:rPr>
                <w:rFonts w:eastAsia="Calibri"/>
                <w:szCs w:val="24"/>
              </w:rPr>
              <w:t xml:space="preserve"> w poszczególnych obszarach tematycznych, w tym</w:t>
            </w:r>
            <w:r w:rsidRPr="00CF0D7F">
              <w:rPr>
                <w:rFonts w:eastAsia="Calibri"/>
              </w:rPr>
              <w:t xml:space="preserve"> wsparcie organizacji międzynarodowych wydarzeń (</w:t>
            </w:r>
            <w:proofErr w:type="spellStart"/>
            <w:r w:rsidRPr="00CF0D7F">
              <w:rPr>
                <w:rFonts w:eastAsia="Calibri"/>
              </w:rPr>
              <w:t>hakatony</w:t>
            </w:r>
            <w:proofErr w:type="spellEnd"/>
            <w:r w:rsidRPr="00CF0D7F">
              <w:rPr>
                <w:rFonts w:eastAsia="Calibri"/>
              </w:rPr>
              <w:t>/</w:t>
            </w:r>
            <w:proofErr w:type="spellStart"/>
            <w:r w:rsidRPr="00CF0D7F">
              <w:rPr>
                <w:rFonts w:eastAsia="Calibri"/>
              </w:rPr>
              <w:t>pichingi</w:t>
            </w:r>
            <w:proofErr w:type="spellEnd"/>
            <w:r w:rsidRPr="00CF0D7F">
              <w:rPr>
                <w:rFonts w:eastAsia="Calibri"/>
              </w:rPr>
              <w:t xml:space="preserve"> dla startupów, lub konferencje sieciujące i wzmacniające współpracę IOB, jednostek naukowych)  np. w zakresie </w:t>
            </w:r>
            <w:r w:rsidRPr="00CF0D7F">
              <w:rPr>
                <w:rFonts w:eastAsia="Calibri"/>
              </w:rPr>
              <w:lastRenderedPageBreak/>
              <w:t>przemysłu 4.0, GOZ,  gospodarki niskoemisyjnej, cyfryzacji, KIS itp.</w:t>
            </w:r>
          </w:p>
          <w:p w:rsidR="00AF4055" w:rsidRPr="00CF0D7F" w:rsidRDefault="00AF4055" w:rsidP="00AF4055">
            <w:pPr>
              <w:numPr>
                <w:ilvl w:val="0"/>
                <w:numId w:val="78"/>
              </w:numPr>
              <w:suppressAutoHyphens/>
              <w:autoSpaceDN w:val="0"/>
              <w:spacing w:line="240" w:lineRule="auto"/>
              <w:jc w:val="both"/>
              <w:rPr>
                <w:rFonts w:eastAsia="Calibri"/>
                <w:iCs/>
                <w:szCs w:val="24"/>
              </w:rPr>
            </w:pPr>
            <w:r w:rsidRPr="00CF0D7F">
              <w:rPr>
                <w:rFonts w:eastAsia="Calibri"/>
                <w:b/>
              </w:rPr>
              <w:t>Projekt dot. Krajowej Inteligentnej Specjalizacji</w:t>
            </w:r>
            <w:r w:rsidRPr="00CF0D7F">
              <w:rPr>
                <w:rFonts w:eastAsia="Calibri"/>
              </w:rPr>
              <w:t xml:space="preserve"> – w ramach którego prowadzony jest proces przedsiębiorczego odkrywania (w tym </w:t>
            </w:r>
            <w:r w:rsidRPr="00CF0D7F">
              <w:rPr>
                <w:rFonts w:eastAsia="Calibri"/>
                <w:szCs w:val="24"/>
              </w:rPr>
              <w:t xml:space="preserve">weryfikacja i </w:t>
            </w:r>
            <w:r w:rsidRPr="00CF0D7F">
              <w:rPr>
                <w:rFonts w:eastAsia="Calibri"/>
              </w:rPr>
              <w:t xml:space="preserve">aktualizacja KIS, </w:t>
            </w:r>
            <w:r w:rsidRPr="00CF0D7F">
              <w:rPr>
                <w:rFonts w:eastAsia="Calibri"/>
                <w:szCs w:val="24"/>
              </w:rPr>
              <w:t xml:space="preserve">oddolna </w:t>
            </w:r>
            <w:r w:rsidRPr="00CF0D7F">
              <w:rPr>
                <w:rFonts w:eastAsia="Calibri"/>
              </w:rPr>
              <w:t xml:space="preserve">identyfikacja wyłaniających się potencjałów rozwojowych) </w:t>
            </w:r>
            <w:r w:rsidRPr="00CF0D7F">
              <w:rPr>
                <w:rFonts w:eastAsia="Calibri"/>
                <w:szCs w:val="24"/>
              </w:rPr>
              <w:t>oraz</w:t>
            </w:r>
            <w:r w:rsidRPr="00CF0D7F">
              <w:rPr>
                <w:rFonts w:eastAsia="Calibri"/>
              </w:rPr>
              <w:t xml:space="preserve"> działania związane </w:t>
            </w:r>
            <w:r w:rsidR="0018016F">
              <w:rPr>
                <w:rFonts w:eastAsia="Calibri"/>
              </w:rPr>
              <w:t xml:space="preserve">             </w:t>
            </w:r>
            <w:r w:rsidRPr="00CF0D7F">
              <w:rPr>
                <w:rFonts w:eastAsia="Calibri"/>
              </w:rPr>
              <w:t>z monitoringiem i ewaluacją podejmowanych działań w obszarze inteligentnych specjalizacji. W ramach projektu realizowane są również działania w zakresie koordynacji i współpracy poziomu krajowego i regionalnego oraz zmierzające do zwiększenia zaangażowania polskich podmiotów we współpracę międzynarodową w obszarach KIS</w:t>
            </w:r>
            <w:r w:rsidRPr="00CF0D7F">
              <w:rPr>
                <w:rFonts w:eastAsia="Calibri"/>
                <w:szCs w:val="24"/>
              </w:rPr>
              <w:t xml:space="preserve"> </w:t>
            </w:r>
            <w:r w:rsidR="0018016F">
              <w:rPr>
                <w:rFonts w:eastAsia="Calibri"/>
                <w:szCs w:val="24"/>
              </w:rPr>
              <w:t xml:space="preserve">              </w:t>
            </w:r>
            <w:r w:rsidRPr="00CF0D7F">
              <w:rPr>
                <w:rFonts w:eastAsia="Calibri"/>
                <w:szCs w:val="24"/>
              </w:rPr>
              <w:t>i RIS.</w:t>
            </w:r>
            <w:r w:rsidRPr="00CF0D7F">
              <w:rPr>
                <w:rFonts w:eastAsia="Calibri"/>
              </w:rPr>
              <w:t xml:space="preserve"> Jako rozszerzenie wsparcia inteligentnych specjalizacji w ramach Programu przewiduje się wsparcie tworzenia i włączania się w partnerstwa międzynarodowe </w:t>
            </w:r>
            <w:r w:rsidRPr="00CF0D7F">
              <w:rPr>
                <w:rFonts w:eastAsia="Calibri"/>
                <w:b/>
              </w:rPr>
              <w:t xml:space="preserve">SMART </w:t>
            </w:r>
            <w:proofErr w:type="spellStart"/>
            <w:r w:rsidRPr="00CF0D7F">
              <w:rPr>
                <w:rFonts w:eastAsia="Calibri"/>
                <w:b/>
              </w:rPr>
              <w:t>partnerships</w:t>
            </w:r>
            <w:proofErr w:type="spellEnd"/>
            <w:r w:rsidR="00596BC5">
              <w:rPr>
                <w:rFonts w:eastAsia="Calibri"/>
                <w:b/>
              </w:rPr>
              <w:t>,</w:t>
            </w:r>
            <w:r w:rsidRPr="00CF0D7F">
              <w:rPr>
                <w:rFonts w:eastAsia="Calibri"/>
              </w:rPr>
              <w:t xml:space="preserve"> np. w ramach </w:t>
            </w:r>
            <w:r w:rsidRPr="00CF0D7F">
              <w:rPr>
                <w:rFonts w:eastAsia="Calibri"/>
                <w:szCs w:val="24"/>
              </w:rPr>
              <w:t xml:space="preserve">partnerstw </w:t>
            </w:r>
            <w:r w:rsidRPr="00CF0D7F">
              <w:rPr>
                <w:rFonts w:eastAsia="Calibri"/>
              </w:rPr>
              <w:t>tematycznych S3 z udziałem polskich podmiotów</w:t>
            </w:r>
            <w:r w:rsidR="00596BC5">
              <w:rPr>
                <w:rFonts w:eastAsia="Calibri"/>
              </w:rPr>
              <w:t xml:space="preserve"> </w:t>
            </w:r>
            <w:r w:rsidR="00596BC5">
              <w:rPr>
                <w:rFonts w:eastAsia="Calibri"/>
                <w:szCs w:val="24"/>
              </w:rPr>
              <w:t>czy</w:t>
            </w:r>
            <w:r w:rsidRPr="00CF0D7F">
              <w:rPr>
                <w:rFonts w:eastAsia="Calibri"/>
                <w:iCs/>
                <w:szCs w:val="24"/>
              </w:rPr>
              <w:t xml:space="preserve"> inicjatyw zagraniczn</w:t>
            </w:r>
            <w:r w:rsidR="00596BC5">
              <w:rPr>
                <w:rFonts w:eastAsia="Calibri"/>
                <w:iCs/>
                <w:szCs w:val="24"/>
              </w:rPr>
              <w:t>ych</w:t>
            </w:r>
            <w:r w:rsidRPr="00CF0D7F">
              <w:rPr>
                <w:rFonts w:eastAsia="Calibri"/>
                <w:iCs/>
                <w:szCs w:val="24"/>
              </w:rPr>
              <w:t xml:space="preserve"> powiązan</w:t>
            </w:r>
            <w:r w:rsidR="00596BC5">
              <w:rPr>
                <w:rFonts w:eastAsia="Calibri"/>
                <w:iCs/>
                <w:szCs w:val="24"/>
              </w:rPr>
              <w:t>ych</w:t>
            </w:r>
            <w:r w:rsidRPr="00CF0D7F">
              <w:rPr>
                <w:rFonts w:eastAsia="Calibri"/>
                <w:iCs/>
                <w:szCs w:val="24"/>
              </w:rPr>
              <w:t xml:space="preserve"> tematycznie z krajowymi inteligentnymi specjalizacjami</w:t>
            </w:r>
            <w:r w:rsidR="00596BC5">
              <w:rPr>
                <w:rFonts w:eastAsia="Calibri"/>
                <w:iCs/>
                <w:szCs w:val="24"/>
              </w:rPr>
              <w:t>,</w:t>
            </w:r>
            <w:r w:rsidRPr="00CF0D7F">
              <w:rPr>
                <w:rFonts w:eastAsia="Calibri"/>
                <w:iCs/>
                <w:szCs w:val="24"/>
              </w:rPr>
              <w:t xml:space="preserve"> w celu umożliwienia dostępu do globalnych łańcuchów wartości. W celu wsparcia tworzenia SMART </w:t>
            </w:r>
            <w:proofErr w:type="spellStart"/>
            <w:r w:rsidRPr="00CF0D7F">
              <w:rPr>
                <w:rFonts w:eastAsia="Calibri"/>
                <w:iCs/>
                <w:szCs w:val="24"/>
              </w:rPr>
              <w:t>partnerships</w:t>
            </w:r>
            <w:proofErr w:type="spellEnd"/>
            <w:r w:rsidRPr="00CF0D7F">
              <w:rPr>
                <w:rFonts w:eastAsia="Calibri"/>
                <w:iCs/>
                <w:szCs w:val="24"/>
              </w:rPr>
              <w:t xml:space="preserve"> utworzony zostanie punkt kontaktowy, którego celem będzie </w:t>
            </w:r>
            <w:r w:rsidRPr="00CF0D7F">
              <w:rPr>
                <w:rFonts w:eastAsia="Calibri"/>
                <w:color w:val="111111"/>
                <w:szCs w:val="24"/>
                <w:shd w:val="clear" w:color="auto" w:fill="FFFFFF"/>
              </w:rPr>
              <w:t>kompleksowe wsparcie na każdym etapie udziału w partnerstwach</w:t>
            </w:r>
            <w:r w:rsidR="00596BC5">
              <w:rPr>
                <w:rFonts w:eastAsia="Calibri"/>
                <w:color w:val="111111"/>
                <w:szCs w:val="24"/>
                <w:shd w:val="clear" w:color="auto" w:fill="FFFFFF"/>
              </w:rPr>
              <w:t>.</w:t>
            </w:r>
            <w:r w:rsidRPr="00CF0D7F">
              <w:rPr>
                <w:rFonts w:eastAsia="Calibri"/>
                <w:color w:val="111111"/>
                <w:szCs w:val="24"/>
                <w:shd w:val="clear" w:color="auto" w:fill="FFFFFF"/>
              </w:rPr>
              <w:t xml:space="preserve"> </w:t>
            </w:r>
          </w:p>
          <w:p w:rsidR="00AF4055" w:rsidRPr="00CF0D7F" w:rsidRDefault="00AF4055" w:rsidP="00AF4055">
            <w:pPr>
              <w:numPr>
                <w:ilvl w:val="0"/>
                <w:numId w:val="78"/>
              </w:numPr>
              <w:suppressAutoHyphens/>
              <w:autoSpaceDN w:val="0"/>
              <w:spacing w:line="240" w:lineRule="auto"/>
              <w:jc w:val="both"/>
              <w:rPr>
                <w:rFonts w:eastAsia="Calibri"/>
              </w:rPr>
            </w:pPr>
            <w:r w:rsidRPr="00CF0D7F">
              <w:rPr>
                <w:rFonts w:eastAsia="Calibri"/>
              </w:rPr>
              <w:t xml:space="preserve">Realizowany jest również projekt </w:t>
            </w:r>
            <w:proofErr w:type="spellStart"/>
            <w:r w:rsidRPr="00CF0D7F">
              <w:rPr>
                <w:rFonts w:eastAsia="Calibri"/>
                <w:b/>
              </w:rPr>
              <w:t>Inno_Regio_lab</w:t>
            </w:r>
            <w:proofErr w:type="spellEnd"/>
            <w:r w:rsidRPr="00CF0D7F">
              <w:rPr>
                <w:rFonts w:eastAsia="Calibri"/>
              </w:rPr>
              <w:t xml:space="preserve">, którego celem jest prowadzenie badań, analiz i ewaluacji w zakresie rozwoju przedsiębiorczości, innowacyjności </w:t>
            </w:r>
            <w:r w:rsidR="0018016F">
              <w:rPr>
                <w:rFonts w:eastAsia="Calibri"/>
              </w:rPr>
              <w:t xml:space="preserve">              </w:t>
            </w:r>
            <w:r w:rsidRPr="00CF0D7F">
              <w:rPr>
                <w:rFonts w:eastAsia="Calibri"/>
              </w:rPr>
              <w:t xml:space="preserve">i efektywności polityki rozwoju regionalnego, testowanie nowych rozwiązań, narzędzi wsparcia i kierunków interwencji w zakresie polityki regionalnej, upowszechnianie dobrych praktyk wśród instytucji oraz wsparcie w budowie sieci współpracy. Jednocześnie projekt zakłada wsparcie regionów w zakresie budowania potencjału B+R poprzez dostarczenie praktycznej wiedzy i środowiska do testowania umiejętności wsparcia B+R. Dodatkowo, w ramach projektu jest budowany potencjał regionów do działalności innowacyjnej poprzez wsparcie </w:t>
            </w:r>
            <w:ins w:id="270" w:author="Lukasz Malecki" w:date="2021-10-08T12:13:00Z">
              <w:r w:rsidR="007F4BEB">
                <w:rPr>
                  <w:rFonts w:eastAsia="Calibri"/>
                </w:rPr>
                <w:t>ośrodków innowacji (</w:t>
              </w:r>
            </w:ins>
            <w:r w:rsidR="00596BC5">
              <w:rPr>
                <w:rFonts w:eastAsia="Calibri"/>
              </w:rPr>
              <w:t>OI</w:t>
            </w:r>
            <w:ins w:id="271" w:author="Lukasz Malecki" w:date="2021-10-08T12:14:00Z">
              <w:r w:rsidR="007F4BEB">
                <w:rPr>
                  <w:rFonts w:eastAsia="Calibri"/>
                </w:rPr>
                <w:t>)</w:t>
              </w:r>
            </w:ins>
            <w:r w:rsidRPr="00CF0D7F">
              <w:rPr>
                <w:rFonts w:eastAsia="Calibri"/>
              </w:rPr>
              <w:t xml:space="preserve">, celem przygotowania ich do procesu akredytacji (tj. budowa potencjału, poprzez w szczególności nabywanie nowych kompetencji oraz sieciowanie, do uczestniczenia w ww. systemie wsparcia OI). </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 xml:space="preserve">W ramach </w:t>
            </w:r>
            <w:proofErr w:type="spellStart"/>
            <w:r w:rsidRPr="00CF0D7F">
              <w:rPr>
                <w:rFonts w:eastAsia="Calibri"/>
                <w:szCs w:val="24"/>
              </w:rPr>
              <w:t>Inno_Regio_lab</w:t>
            </w:r>
            <w:proofErr w:type="spellEnd"/>
            <w:r w:rsidRPr="00CF0D7F">
              <w:rPr>
                <w:rFonts w:eastAsia="Calibri"/>
                <w:szCs w:val="24"/>
              </w:rPr>
              <w:t xml:space="preserve"> realizowane są również działania w zakresie coachingu, mentoringu i wymiany doświadczeń w celu zwiększania potencjału regionów w zakresie wsparcia prowadzenia prac B+R. Dzięki temu regiony chętne do współpracy mogą otrzymać lepsze przygotowanie do </w:t>
            </w:r>
            <w:r w:rsidR="00596BC5">
              <w:rPr>
                <w:rFonts w:eastAsia="Calibri"/>
                <w:szCs w:val="24"/>
              </w:rPr>
              <w:t xml:space="preserve">udziału </w:t>
            </w:r>
            <w:r w:rsidRPr="00CF0D7F">
              <w:rPr>
                <w:rFonts w:eastAsia="Calibri"/>
                <w:szCs w:val="24"/>
              </w:rPr>
              <w:t xml:space="preserve">we Wspólnych Przedsięwzięciach Badawczych, wspieranych w ramach SO1 w </w:t>
            </w:r>
            <w:r w:rsidR="00C779B1">
              <w:rPr>
                <w:rFonts w:eastAsia="Calibri"/>
                <w:szCs w:val="24"/>
              </w:rPr>
              <w:t>2</w:t>
            </w:r>
            <w:ins w:id="272" w:author="Lukasz Malecki" w:date="2021-10-08T12:14:00Z">
              <w:r w:rsidR="007F4BEB">
                <w:rPr>
                  <w:rFonts w:eastAsia="Calibri"/>
                  <w:szCs w:val="24"/>
                </w:rPr>
                <w:t>.</w:t>
              </w:r>
            </w:ins>
            <w:r w:rsidRPr="00CF0D7F">
              <w:rPr>
                <w:rFonts w:eastAsia="Calibri"/>
                <w:szCs w:val="24"/>
              </w:rPr>
              <w:t xml:space="preserve"> </w:t>
            </w:r>
            <w:del w:id="273" w:author="Lukasz Malecki" w:date="2021-10-08T12:14:00Z">
              <w:r w:rsidRPr="00CF0D7F" w:rsidDel="007F4BEB">
                <w:rPr>
                  <w:rFonts w:eastAsia="Calibri"/>
                  <w:szCs w:val="24"/>
                </w:rPr>
                <w:delText xml:space="preserve">priorytecie </w:delText>
              </w:r>
            </w:del>
            <w:ins w:id="274" w:author="Lukasz Malecki" w:date="2021-10-08T12:14:00Z">
              <w:r w:rsidR="007F4BEB">
                <w:rPr>
                  <w:rFonts w:eastAsia="Calibri"/>
                  <w:szCs w:val="24"/>
                </w:rPr>
                <w:t>P</w:t>
              </w:r>
              <w:r w:rsidR="007F4BEB" w:rsidRPr="00CF0D7F">
                <w:rPr>
                  <w:rFonts w:eastAsia="Calibri"/>
                  <w:szCs w:val="24"/>
                </w:rPr>
                <w:t xml:space="preserve">riorytecie </w:t>
              </w:r>
            </w:ins>
            <w:r w:rsidRPr="00CF0D7F">
              <w:rPr>
                <w:rFonts w:eastAsia="Calibri"/>
                <w:szCs w:val="24"/>
              </w:rPr>
              <w:t>FENG.</w:t>
            </w:r>
          </w:p>
          <w:p w:rsidR="00AF4055" w:rsidRPr="00CF0D7F" w:rsidRDefault="00AF4055" w:rsidP="00AF4055">
            <w:pPr>
              <w:numPr>
                <w:ilvl w:val="0"/>
                <w:numId w:val="78"/>
              </w:numPr>
              <w:suppressAutoHyphens/>
              <w:autoSpaceDN w:val="0"/>
              <w:spacing w:line="240" w:lineRule="auto"/>
              <w:jc w:val="both"/>
              <w:rPr>
                <w:rFonts w:eastAsia="Calibri"/>
                <w:b/>
                <w:color w:val="0070C0"/>
                <w:szCs w:val="24"/>
              </w:rPr>
            </w:pPr>
            <w:r w:rsidRPr="00CF0D7F">
              <w:rPr>
                <w:rFonts w:eastAsia="Calibri"/>
                <w:b/>
                <w:color w:val="0070C0"/>
                <w:szCs w:val="24"/>
              </w:rPr>
              <w:t xml:space="preserve">Rozwój przedsiębiorstw rozpoczynających działalność innowacyjną INNOSTART </w:t>
            </w:r>
          </w:p>
          <w:p w:rsidR="00AF4055" w:rsidRPr="00CF0D7F" w:rsidRDefault="00AF4055" w:rsidP="00AF4055">
            <w:pPr>
              <w:suppressAutoHyphens/>
              <w:autoSpaceDN w:val="0"/>
              <w:spacing w:line="240" w:lineRule="auto"/>
              <w:ind w:left="360"/>
              <w:jc w:val="both"/>
              <w:rPr>
                <w:rFonts w:eastAsia="Calibri"/>
                <w:b/>
                <w:color w:val="1F497D"/>
                <w:szCs w:val="24"/>
              </w:rPr>
            </w:pPr>
            <w:r w:rsidRPr="00CF0D7F">
              <w:rPr>
                <w:rFonts w:eastAsia="Calibri"/>
                <w:szCs w:val="24"/>
              </w:rPr>
              <w:t xml:space="preserve">W ramach Programu wspierane są działania kierowane do przedsiębiorstw rozpoczynających działalność innowacyjną, które nie posiadają doświadczenia w realizacji projektów B+R finansowanych z środków UE. Podejmowane działania będą się cechować zindywidualizowanym podejściem do potrzeb przedsiębiorców celem zwiększenia podaży innowacyjnych projektów oraz ich skutecznej realizacji.  </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Przedsiębiorcy zamierzający wkroczyć na ścieżkę innowacji zostaną objęci wsparciem już na etapie wyszukania pomysłu na projekt B+R, stworzenia koncepcji projektu oraz realizacji pierwszego projektu B+R.</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Działania realizowane w ramach INNOSTART dotyczą w szczególności:</w:t>
            </w:r>
          </w:p>
          <w:p w:rsidR="00AF4055" w:rsidRPr="00CF0D7F" w:rsidRDefault="00AF4055" w:rsidP="00AF4055">
            <w:pPr>
              <w:autoSpaceDN w:val="0"/>
              <w:spacing w:line="240" w:lineRule="auto"/>
              <w:ind w:left="502"/>
              <w:jc w:val="both"/>
              <w:rPr>
                <w:rFonts w:eastAsia="Calibri"/>
                <w:szCs w:val="24"/>
              </w:rPr>
            </w:pPr>
            <w:r w:rsidRPr="00CF0D7F">
              <w:rPr>
                <w:rFonts w:eastAsia="Calibri"/>
                <w:szCs w:val="24"/>
              </w:rPr>
              <w:t xml:space="preserve">- określania kierunków rozwoju potencjalnych beneficjentów Programu w obszarze </w:t>
            </w:r>
            <w:r w:rsidRPr="00CF0D7F">
              <w:rPr>
                <w:rFonts w:eastAsia="Calibri"/>
                <w:szCs w:val="24"/>
              </w:rPr>
              <w:br/>
              <w:t xml:space="preserve">innowacji, diagnozy ich potencjału innowacyjnego w ramach usługi informacyjnej </w:t>
            </w:r>
            <w:r w:rsidRPr="00CF0D7F">
              <w:rPr>
                <w:rFonts w:eastAsia="Calibri"/>
                <w:szCs w:val="24"/>
              </w:rPr>
              <w:br/>
            </w:r>
            <w:proofErr w:type="spellStart"/>
            <w:r w:rsidRPr="00CF0D7F">
              <w:rPr>
                <w:rFonts w:eastAsia="Calibri"/>
                <w:b/>
                <w:szCs w:val="24"/>
              </w:rPr>
              <w:lastRenderedPageBreak/>
              <w:t>Innovation</w:t>
            </w:r>
            <w:proofErr w:type="spellEnd"/>
            <w:r w:rsidRPr="00CF0D7F">
              <w:rPr>
                <w:rFonts w:eastAsia="Calibri"/>
                <w:b/>
                <w:szCs w:val="24"/>
              </w:rPr>
              <w:t xml:space="preserve"> </w:t>
            </w:r>
            <w:proofErr w:type="spellStart"/>
            <w:r w:rsidRPr="00CF0D7F">
              <w:rPr>
                <w:rFonts w:eastAsia="Calibri"/>
                <w:b/>
                <w:szCs w:val="24"/>
              </w:rPr>
              <w:t>Coach</w:t>
            </w:r>
            <w:proofErr w:type="spellEnd"/>
            <w:r w:rsidRPr="00CF0D7F">
              <w:rPr>
                <w:rFonts w:eastAsia="Calibri"/>
                <w:szCs w:val="24"/>
              </w:rPr>
              <w:t xml:space="preserve">, oferowania absolwentom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Coach</w:t>
            </w:r>
            <w:proofErr w:type="spellEnd"/>
            <w:r w:rsidRPr="00CF0D7F">
              <w:rPr>
                <w:rFonts w:eastAsia="Calibri"/>
                <w:szCs w:val="24"/>
              </w:rPr>
              <w:t xml:space="preserve"> doradztwa specjalistycznego w zakresie rozwoju koncepcji i przygotowania projektów badawczo-rozwojowych;</w:t>
            </w:r>
          </w:p>
          <w:p w:rsidR="00AF4055" w:rsidRPr="00CF0D7F" w:rsidRDefault="00AF4055" w:rsidP="00AF4055">
            <w:pPr>
              <w:numPr>
                <w:ilvl w:val="0"/>
                <w:numId w:val="79"/>
              </w:numPr>
              <w:suppressAutoHyphens/>
              <w:autoSpaceDN w:val="0"/>
              <w:spacing w:line="240" w:lineRule="auto"/>
              <w:ind w:left="644" w:hanging="284"/>
              <w:jc w:val="both"/>
              <w:rPr>
                <w:rFonts w:eastAsia="Calibri"/>
                <w:szCs w:val="24"/>
              </w:rPr>
            </w:pPr>
            <w:r w:rsidRPr="00CF0D7F">
              <w:rPr>
                <w:rFonts w:eastAsia="Calibri"/>
                <w:szCs w:val="24"/>
              </w:rPr>
              <w:t xml:space="preserve">finansowania realizacji pierwszych projektów </w:t>
            </w:r>
            <w:r w:rsidRPr="00CF0D7F">
              <w:rPr>
                <w:rFonts w:eastAsia="Calibri"/>
                <w:b/>
                <w:szCs w:val="24"/>
              </w:rPr>
              <w:t xml:space="preserve">B+R na START </w:t>
            </w:r>
            <w:r w:rsidRPr="00CF0D7F">
              <w:rPr>
                <w:rFonts w:eastAsia="Calibri"/>
                <w:szCs w:val="24"/>
              </w:rPr>
              <w:t xml:space="preserve">absolwentów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Coach</w:t>
            </w:r>
            <w:proofErr w:type="spellEnd"/>
            <w:r w:rsidRPr="00CF0D7F">
              <w:rPr>
                <w:rFonts w:eastAsia="Calibri"/>
                <w:szCs w:val="24"/>
              </w:rPr>
              <w:t>.</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iCs/>
                <w:szCs w:val="24"/>
              </w:rPr>
              <w:t xml:space="preserve">W ramach projektu INNOSTART zastosowany zostanie </w:t>
            </w:r>
            <w:r w:rsidRPr="00CF0D7F">
              <w:rPr>
                <w:rFonts w:eastAsia="Calibri"/>
                <w:color w:val="000000"/>
                <w:szCs w:val="24"/>
                <w:lang w:eastAsia="pl-PL"/>
              </w:rPr>
              <w:t xml:space="preserve">mechanizm rozliczania na podstawie tzw. finansowania niepowiązanego z kosztami, który jest adekwatny do działań, mających na celu przygotowania potencjalnych beneficjentów do efektywnego aplikowania o środki Programu, na podstawie art. 37 </w:t>
            </w:r>
            <w:del w:id="275" w:author="Lukasz Malecki" w:date="2021-10-08T12:15:00Z">
              <w:r w:rsidRPr="00CF0D7F" w:rsidDel="007F4BEB">
                <w:rPr>
                  <w:rFonts w:eastAsia="Calibri"/>
                  <w:color w:val="000000"/>
                  <w:szCs w:val="24"/>
                  <w:lang w:eastAsia="pl-PL"/>
                </w:rPr>
                <w:delText>rozporządzenia ogólnego na lata 2021-2027</w:delText>
              </w:r>
            </w:del>
            <w:ins w:id="276" w:author="Lukasz Malecki" w:date="2021-10-08T12:15:00Z">
              <w:r w:rsidR="007F4BEB">
                <w:rPr>
                  <w:rFonts w:eastAsia="Calibri"/>
                  <w:color w:val="000000"/>
                  <w:szCs w:val="24"/>
                  <w:lang w:eastAsia="pl-PL"/>
                </w:rPr>
                <w:t>CPR</w:t>
              </w:r>
            </w:ins>
            <w:r w:rsidRPr="00CF0D7F">
              <w:rPr>
                <w:rFonts w:eastAsia="Calibri"/>
                <w:color w:val="000000"/>
                <w:szCs w:val="24"/>
                <w:lang w:eastAsia="pl-PL"/>
              </w:rPr>
              <w:t xml:space="preserve">. </w:t>
            </w:r>
          </w:p>
          <w:p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klastrów.</w:t>
            </w:r>
          </w:p>
          <w:p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Zgodnie z wytycznymi Komisji Europejskiej polityka klastrowa w Polsce zakłada skupienie się na profesjonalizacji zarządzania i profesjonalizacji kadr w klastrach, wykorzystania klastrów jako akceleratorów innowacyjności oraz lide</w:t>
            </w:r>
            <w:r w:rsidR="00635604">
              <w:rPr>
                <w:rFonts w:eastAsia="Calibri"/>
                <w:szCs w:val="24"/>
              </w:rPr>
              <w:t xml:space="preserve">rów transformacji przemysłowej </w:t>
            </w:r>
            <w:r w:rsidRPr="00CF0D7F">
              <w:rPr>
                <w:rFonts w:eastAsia="Calibri"/>
                <w:szCs w:val="24"/>
              </w:rPr>
              <w:t xml:space="preserve">w kierunku gospodarki 4.0 (innowacyjność i transformacja cyfrowa), kooperacji międzyregionalnej i międzynarodowej (ekspansja i internacjonalizacja). Wymaga to wzmocnienia kompetencji koordynatorów klastrów oraz narzędzi wspierania polskich klastrów do zwiększania ich potencjału, w celu większego uczestnictwa w konsorcjach międzynarodowych, także jako liderów konsorcjów. Model klastrów znajduje także zastosowanie dla urzeczywistniania idei gospodarki o obiegu zamkniętym w wymiarze współpracy między przedsiębiorstwami, symbiozy przemysłowej (np. na zasadzie „twój odpad moim produktem”) i tworzenia cyrkularnych łańcuchów wartości. </w:t>
            </w:r>
          </w:p>
          <w:p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 xml:space="preserve">Wsparcie dla klastrów w ramach </w:t>
            </w:r>
            <w:del w:id="277" w:author="Lukasz Malecki" w:date="2021-10-08T12:22:00Z">
              <w:r w:rsidRPr="00CF0D7F" w:rsidDel="00086878">
                <w:rPr>
                  <w:rFonts w:eastAsia="Calibri"/>
                  <w:szCs w:val="24"/>
                </w:rPr>
                <w:delText xml:space="preserve">programu </w:delText>
              </w:r>
            </w:del>
            <w:ins w:id="278" w:author="Lukasz Malecki" w:date="2021-10-08T12:22:00Z">
              <w:r w:rsidR="00086878">
                <w:rPr>
                  <w:rFonts w:eastAsia="Calibri"/>
                  <w:szCs w:val="24"/>
                </w:rPr>
                <w:t>P</w:t>
              </w:r>
              <w:r w:rsidR="00086878" w:rsidRPr="00CF0D7F">
                <w:rPr>
                  <w:rFonts w:eastAsia="Calibri"/>
                  <w:szCs w:val="24"/>
                </w:rPr>
                <w:t xml:space="preserve">rogramu </w:t>
              </w:r>
            </w:ins>
            <w:r w:rsidRPr="00CF0D7F">
              <w:rPr>
                <w:rFonts w:eastAsia="Calibri"/>
                <w:szCs w:val="24"/>
              </w:rPr>
              <w:t xml:space="preserve">skupia się na Krajowych Klastrach Kluczowych oraz klastrach wzrostowych o charakterze ponadregionalnym. </w:t>
            </w:r>
          </w:p>
          <w:p w:rsidR="00AF4055" w:rsidRPr="00CF0D7F" w:rsidRDefault="00AF4055" w:rsidP="00F61023">
            <w:pPr>
              <w:suppressAutoHyphens/>
              <w:autoSpaceDN w:val="0"/>
              <w:spacing w:line="240" w:lineRule="auto"/>
              <w:jc w:val="both"/>
              <w:rPr>
                <w:rFonts w:eastAsia="Calibri"/>
              </w:rPr>
            </w:pPr>
            <w:r w:rsidRPr="00CF0D7F">
              <w:rPr>
                <w:rFonts w:eastAsia="Calibri"/>
              </w:rPr>
              <w:t>W związku z czym realizowany jest  nowy model wsparcia klastrów zakładający</w:t>
            </w:r>
            <w:r w:rsidR="00596BC5">
              <w:rPr>
                <w:rFonts w:eastAsia="Calibri"/>
              </w:rPr>
              <w:t xml:space="preserve"> wsparcie potencjału rozwojowego klastrów, ale także rozwój gospodarki w oparciu o klastry, tzn. </w:t>
            </w:r>
            <w:r w:rsidR="00F61023">
              <w:rPr>
                <w:rFonts w:eastAsia="Calibri"/>
              </w:rPr>
              <w:t xml:space="preserve">wykorzystanie potencjału klastrów do rozwijania priorytetowych obszarów tematycznych, takich jak gospodarka 4.0, GOZ, edukacja, budowa platform. W ramach SO4 planowane jest przede wszystkim </w:t>
            </w:r>
            <w:r w:rsidRPr="00CF0D7F">
              <w:rPr>
                <w:rFonts w:eastAsia="Calibri"/>
              </w:rPr>
              <w:t>wzmocnienie zasobów ludzkich i infrastrukturalnych, testowanie nowych usług, budow</w:t>
            </w:r>
            <w:r w:rsidR="00F61023">
              <w:rPr>
                <w:rFonts w:eastAsia="Calibri"/>
              </w:rPr>
              <w:t>a</w:t>
            </w:r>
            <w:r w:rsidRPr="00CF0D7F">
              <w:rPr>
                <w:rFonts w:eastAsia="Calibri"/>
              </w:rPr>
              <w:t xml:space="preserve"> platform oraz umiędzynarodowienie. Wsparcie dostosowane jest do poziomu rozwoju klastra i powiązane jest z wdrażaniem nowych usług przez klastry dla firm.</w:t>
            </w:r>
          </w:p>
          <w:p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ośrodków innowacji.</w:t>
            </w:r>
          </w:p>
          <w:p w:rsidR="00AF4055" w:rsidRPr="00CF0D7F" w:rsidRDefault="00AF4055" w:rsidP="00AF4055">
            <w:pPr>
              <w:suppressAutoHyphens/>
              <w:autoSpaceDN w:val="0"/>
              <w:spacing w:before="0" w:after="0" w:line="240" w:lineRule="auto"/>
              <w:jc w:val="both"/>
              <w:rPr>
                <w:rFonts w:eastAsia="Calibri"/>
                <w:szCs w:val="24"/>
              </w:rPr>
            </w:pPr>
            <w:r w:rsidRPr="00CF0D7F">
              <w:rPr>
                <w:rFonts w:eastAsia="Calibri"/>
                <w:szCs w:val="24"/>
              </w:rPr>
              <w:t xml:space="preserve">W ramach Programu wspierane są działania Ośrodków Innowacji oparte o </w:t>
            </w:r>
            <w:r w:rsidRPr="00CF0D7F">
              <w:rPr>
                <w:rFonts w:eastAsia="Calibri"/>
                <w:b/>
                <w:szCs w:val="24"/>
              </w:rPr>
              <w:t>nowy model  systemu akredytacji</w:t>
            </w:r>
            <w:r w:rsidRPr="00CF0D7F">
              <w:rPr>
                <w:rFonts w:eastAsia="Calibri"/>
                <w:szCs w:val="24"/>
              </w:rPr>
              <w:t xml:space="preserve"> pojedynczych Ośrodków Innowacji w zakresie określonych funkcjonalności oraz konsorcjów specjalizacji technologicznych z udziałem OI  w celu podnoszenia jakości świadczonych przez nie wyspecjalizowanych, zaawansowanych </w:t>
            </w:r>
            <w:r w:rsidRPr="00CF0D7F">
              <w:rPr>
                <w:rFonts w:eastAsia="Calibri"/>
                <w:szCs w:val="24"/>
              </w:rPr>
              <w:br/>
              <w:t xml:space="preserve">i dostosowanych do aktualnych trendów ekonomicznych usług </w:t>
            </w:r>
            <w:r w:rsidRPr="00CF0D7F">
              <w:rPr>
                <w:rFonts w:eastAsia="Calibri"/>
              </w:rPr>
              <w:t xml:space="preserve">proinnowacyjnych </w:t>
            </w:r>
            <w:r w:rsidRPr="00CF0D7F">
              <w:rPr>
                <w:rFonts w:eastAsia="Calibri"/>
              </w:rPr>
              <w:br/>
            </w:r>
            <w:r w:rsidRPr="00CF0D7F">
              <w:rPr>
                <w:rFonts w:eastAsia="Calibri"/>
                <w:szCs w:val="24"/>
              </w:rPr>
              <w:t>z jednoczesnym promowaniem popytu na te usługi, tj.:</w:t>
            </w:r>
          </w:p>
          <w:p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t xml:space="preserve">wsparcie potencjału rozwojowego akredytowanych na poziomie </w:t>
            </w:r>
            <w:proofErr w:type="spellStart"/>
            <w:r w:rsidRPr="00CF0D7F">
              <w:rPr>
                <w:rFonts w:eastAsia="Calibri"/>
                <w:b/>
                <w:szCs w:val="24"/>
              </w:rPr>
              <w:t>centralnym</w:t>
            </w:r>
            <w:del w:id="279" w:author="Lukasz Malecki" w:date="2021-10-08T12:25:00Z">
              <w:r w:rsidRPr="00CF0D7F" w:rsidDel="00086878">
                <w:rPr>
                  <w:rFonts w:eastAsia="Calibri"/>
                  <w:b/>
                  <w:szCs w:val="24"/>
                </w:rPr>
                <w:delText xml:space="preserve"> </w:delText>
              </w:r>
            </w:del>
            <w:r w:rsidRPr="00CF0D7F">
              <w:rPr>
                <w:rFonts w:eastAsia="Calibri"/>
                <w:b/>
                <w:szCs w:val="24"/>
              </w:rPr>
              <w:t>podmiotów</w:t>
            </w:r>
            <w:proofErr w:type="spellEnd"/>
            <w:r w:rsidRPr="00CF0D7F">
              <w:rPr>
                <w:rFonts w:eastAsia="Calibri"/>
                <w:szCs w:val="24"/>
              </w:rPr>
              <w:t xml:space="preserve">, które obejmuje w szczególności: wzmocnienie zasobów ludzkich </w:t>
            </w:r>
            <w:r w:rsidRPr="00CF0D7F">
              <w:rPr>
                <w:rFonts w:eastAsia="Calibri"/>
                <w:szCs w:val="24"/>
              </w:rPr>
              <w:br/>
              <w:t xml:space="preserve">i infrastrukturalnych, </w:t>
            </w:r>
            <w:r w:rsidR="00F61023">
              <w:rPr>
                <w:rFonts w:eastAsia="Calibri"/>
                <w:szCs w:val="24"/>
              </w:rPr>
              <w:t xml:space="preserve">kompetencji, </w:t>
            </w:r>
            <w:r w:rsidRPr="00CF0D7F">
              <w:rPr>
                <w:rFonts w:eastAsia="Calibri"/>
                <w:szCs w:val="24"/>
              </w:rPr>
              <w:t>budowę platform sieciująco-usługowych, sieciowanie,</w:t>
            </w:r>
            <w:r w:rsidRPr="00CF0D7F">
              <w:rPr>
                <w:rFonts w:eastAsia="Calibri"/>
              </w:rPr>
              <w:t xml:space="preserve"> </w:t>
            </w:r>
            <w:r w:rsidRPr="00CF0D7F">
              <w:rPr>
                <w:rFonts w:eastAsia="Calibri"/>
                <w:szCs w:val="24"/>
              </w:rPr>
              <w:t>umiędzynarodowienie (w tym m.in.: udział w projektach i wydarzeniach międzynarodowych),</w:t>
            </w:r>
            <w:r w:rsidR="00F61023">
              <w:rPr>
                <w:rFonts w:eastAsia="Calibri"/>
                <w:szCs w:val="24"/>
              </w:rPr>
              <w:t xml:space="preserve"> </w:t>
            </w:r>
            <w:r w:rsidRPr="00CF0D7F">
              <w:rPr>
                <w:rFonts w:eastAsia="Calibri"/>
                <w:szCs w:val="24"/>
              </w:rPr>
              <w:t xml:space="preserve">standaryzację oraz certyfikację. Wsparcie powiązane jest z testowaniem i wdrażaniem nowych lub ulepszonych usług przez wspomniane podmioty dla przedsiębiorców w zakresie akredytowanej funkcjonalności lub specjalizacji </w:t>
            </w:r>
            <w:r w:rsidRPr="00CF0D7F">
              <w:rPr>
                <w:rFonts w:eastAsia="Calibri"/>
                <w:szCs w:val="24"/>
              </w:rPr>
              <w:lastRenderedPageBreak/>
              <w:t>technologicznej (pierwszy i drugi poziom akredytacji);</w:t>
            </w:r>
          </w:p>
          <w:p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t>wsparcie świadczenia wysokiej jakości usług</w:t>
            </w:r>
            <w:r w:rsidRPr="00CF0D7F">
              <w:rPr>
                <w:rFonts w:eastAsia="Calibri"/>
                <w:szCs w:val="24"/>
              </w:rPr>
              <w:t xml:space="preserve"> </w:t>
            </w:r>
            <w:r w:rsidRPr="00086878">
              <w:rPr>
                <w:rFonts w:eastAsia="Calibri"/>
                <w:b/>
                <w:szCs w:val="24"/>
              </w:rPr>
              <w:t>proinnowacyjnych</w:t>
            </w:r>
            <w:r w:rsidRPr="00CF0D7F">
              <w:rPr>
                <w:rFonts w:eastAsia="Calibri"/>
                <w:szCs w:val="24"/>
              </w:rPr>
              <w:t xml:space="preserve"> przez  wyspecjalizowane w określnych </w:t>
            </w:r>
            <w:r w:rsidRPr="00CF0D7F">
              <w:rPr>
                <w:rFonts w:eastAsia="Calibri"/>
                <w:b/>
                <w:szCs w:val="24"/>
              </w:rPr>
              <w:t xml:space="preserve">specjalizacjach technologicznych </w:t>
            </w:r>
            <w:del w:id="280" w:author="Lukasz Malecki" w:date="2021-10-12T10:55:00Z">
              <w:r w:rsidRPr="00CF0D7F" w:rsidDel="00AD468C">
                <w:rPr>
                  <w:rFonts w:eastAsia="Calibri"/>
                  <w:b/>
                  <w:szCs w:val="24"/>
                </w:rPr>
                <w:delText>–</w:delText>
              </w:r>
            </w:del>
            <w:r w:rsidRPr="00CF0D7F">
              <w:rPr>
                <w:rFonts w:eastAsia="Calibri"/>
                <w:b/>
                <w:szCs w:val="24"/>
              </w:rPr>
              <w:t xml:space="preserve"> konsorcja</w:t>
            </w:r>
            <w:r w:rsidRPr="00CF0D7F">
              <w:rPr>
                <w:rFonts w:eastAsia="Calibri"/>
                <w:szCs w:val="24"/>
              </w:rPr>
              <w:t xml:space="preserve"> (drugi poziom akredytacji).</w:t>
            </w:r>
          </w:p>
          <w:p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 xml:space="preserve">Działania wspierające Ośrodki Innowacji </w:t>
            </w:r>
            <w:r w:rsidRPr="00CF0D7F">
              <w:rPr>
                <w:rFonts w:eastAsia="Calibri"/>
                <w:szCs w:val="24"/>
              </w:rPr>
              <w:t>mają na celu budowanie i wzmacnianie ich kompetencji do świadczenia wyspecjalizowanych usług</w:t>
            </w:r>
            <w:r w:rsidRPr="00CF0D7F">
              <w:rPr>
                <w:rFonts w:eastAsia="Calibri"/>
              </w:rPr>
              <w:t xml:space="preserve"> w zakresie określonych akredytacją funkcjonalności (np. akceleracja, inkubacja technologiczna, </w:t>
            </w:r>
            <w:proofErr w:type="spellStart"/>
            <w:r w:rsidRPr="00CF0D7F">
              <w:rPr>
                <w:rFonts w:eastAsia="Calibri"/>
              </w:rPr>
              <w:t>brokering</w:t>
            </w:r>
            <w:proofErr w:type="spellEnd"/>
            <w:r w:rsidRPr="00CF0D7F">
              <w:rPr>
                <w:rFonts w:eastAsia="Calibri"/>
              </w:rPr>
              <w:t>, badania-wdrożenia-rozwój, doradztwo innowacyjne, demonstracja) oraz specjalizacjami technologicznymi wpisującymi się w KIS dot. nowych kierunków transformacji takich jak np. cyfryzacja, zielona gospodarka,</w:t>
            </w:r>
            <w:r w:rsidRPr="00CF0D7F">
              <w:rPr>
                <w:rFonts w:eastAsia="Calibri"/>
                <w:szCs w:val="24"/>
              </w:rPr>
              <w:t xml:space="preserve"> </w:t>
            </w:r>
            <w:r w:rsidRPr="00CF0D7F">
              <w:rPr>
                <w:rFonts w:eastAsia="Calibri"/>
              </w:rPr>
              <w:t xml:space="preserve">przemysł 4.0, zdrowe społeczeństwo. </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Wsparcie w zakresie świadczenia usług o charakterze proinnowacyjnym obejmuje </w:t>
            </w:r>
            <w:r w:rsidRPr="00CF0D7F">
              <w:rPr>
                <w:rFonts w:eastAsia="Calibri"/>
                <w:szCs w:val="24"/>
              </w:rPr>
              <w:br/>
              <w:t xml:space="preserve">również tworzenie i wzmocnienie potencjału </w:t>
            </w:r>
            <w:r w:rsidRPr="00CF0D7F">
              <w:rPr>
                <w:rFonts w:eastAsia="Calibri"/>
                <w:b/>
                <w:szCs w:val="24"/>
              </w:rPr>
              <w:t xml:space="preserve">tzw. </w:t>
            </w:r>
            <w:proofErr w:type="spellStart"/>
            <w:r w:rsidRPr="00CF0D7F">
              <w:rPr>
                <w:rFonts w:eastAsia="Calibri"/>
                <w:b/>
                <w:szCs w:val="24"/>
              </w:rPr>
              <w:t>hubów</w:t>
            </w:r>
            <w:proofErr w:type="spellEnd"/>
            <w:r w:rsidRPr="00CF0D7F">
              <w:rPr>
                <w:rFonts w:eastAsia="Calibri"/>
                <w:b/>
                <w:szCs w:val="24"/>
              </w:rPr>
              <w:t xml:space="preserve"> innowacji cyfrowych</w:t>
            </w:r>
            <w:r w:rsidRPr="00CF0D7F">
              <w:rPr>
                <w:rFonts w:eastAsia="Calibri"/>
                <w:szCs w:val="24"/>
              </w:rPr>
              <w:t xml:space="preserve"> (Digital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Hubs</w:t>
            </w:r>
            <w:proofErr w:type="spellEnd"/>
            <w:r w:rsidRPr="00CF0D7F">
              <w:rPr>
                <w:rFonts w:eastAsia="Calibri"/>
                <w:szCs w:val="24"/>
              </w:rPr>
              <w:t xml:space="preserve"> oraz </w:t>
            </w:r>
            <w:proofErr w:type="spellStart"/>
            <w:r w:rsidRPr="00CF0D7F">
              <w:rPr>
                <w:rFonts w:eastAsia="Calibri"/>
                <w:b/>
                <w:szCs w:val="24"/>
              </w:rPr>
              <w:t>hubów</w:t>
            </w:r>
            <w:proofErr w:type="spellEnd"/>
            <w:r w:rsidRPr="00CF0D7F">
              <w:rPr>
                <w:rFonts w:eastAsia="Calibri"/>
                <w:b/>
                <w:szCs w:val="24"/>
              </w:rPr>
              <w:t xml:space="preserve"> zielonych innowacji</w:t>
            </w:r>
            <w:r w:rsidRPr="00CF0D7F">
              <w:rPr>
                <w:rFonts w:eastAsia="Calibri"/>
                <w:szCs w:val="24"/>
              </w:rPr>
              <w:t xml:space="preserve"> (GIH tj. Green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Hubs</w:t>
            </w:r>
            <w:proofErr w:type="spellEnd"/>
            <w:r w:rsidRPr="00CF0D7F">
              <w:rPr>
                <w:rFonts w:eastAsia="Calibri"/>
                <w:szCs w:val="24"/>
              </w:rPr>
              <w:t xml:space="preserve">) - wspierających odpowiednio cyfrową i zieloną transformację gospodarki oraz dofinansowanie świadczenia przez nie usług. </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Możliwą formą wspierania świadczenia usług o charakterze proinnowacyjnym dla przedsiębiorców jest tworzenie </w:t>
            </w:r>
            <w:r w:rsidRPr="00CF0D7F">
              <w:rPr>
                <w:rFonts w:eastAsia="Calibri"/>
                <w:b/>
                <w:szCs w:val="24"/>
              </w:rPr>
              <w:t>tzw. „fabryk uczących”</w:t>
            </w:r>
            <w:r w:rsidRPr="00CF0D7F">
              <w:rPr>
                <w:rFonts w:eastAsia="Calibri"/>
                <w:szCs w:val="24"/>
              </w:rPr>
              <w:t xml:space="preserve"> (learning </w:t>
            </w:r>
            <w:proofErr w:type="spellStart"/>
            <w:r w:rsidRPr="00CF0D7F">
              <w:rPr>
                <w:rFonts w:eastAsia="Calibri"/>
                <w:szCs w:val="24"/>
              </w:rPr>
              <w:t>factory</w:t>
            </w:r>
            <w:proofErr w:type="spellEnd"/>
            <w:r w:rsidRPr="00CF0D7F">
              <w:rPr>
                <w:rFonts w:eastAsia="Calibri"/>
                <w:szCs w:val="24"/>
              </w:rPr>
              <w:t>), które umożliwiają szkolenie w realistycznych środowiskach produkcyjnych.</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Ponadto, w ramach Programu realizowane są działania wspierające animację ośrodków innowacji w zakresie wzmacniania </w:t>
            </w:r>
            <w:r w:rsidRPr="00CF0D7F">
              <w:rPr>
                <w:rFonts w:eastAsia="Calibri"/>
                <w:b/>
                <w:szCs w:val="24"/>
              </w:rPr>
              <w:t>wzajemnej współpracy i sieciowania</w:t>
            </w:r>
            <w:r w:rsidRPr="00CF0D7F">
              <w:rPr>
                <w:rFonts w:eastAsia="Calibri"/>
                <w:szCs w:val="24"/>
              </w:rPr>
              <w:t xml:space="preserve"> się oraz rozwoju ich kompetencji w określonych obszarach mających na celu rozwój wysokiej jakości usług o charakterze proinnowacyjnym.</w:t>
            </w:r>
          </w:p>
          <w:p w:rsidR="00AF4055" w:rsidRPr="00CF0D7F" w:rsidRDefault="00AF4055" w:rsidP="00AF4055">
            <w:pPr>
              <w:suppressAutoHyphens/>
              <w:autoSpaceDN w:val="0"/>
              <w:spacing w:before="0" w:after="0" w:line="240" w:lineRule="auto"/>
              <w:jc w:val="both"/>
              <w:rPr>
                <w:rFonts w:eastAsia="Calibri"/>
                <w:szCs w:val="24"/>
              </w:rPr>
            </w:pPr>
          </w:p>
          <w:p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Uzupełnieniem wsparcia OI będzie finansowanie z poziomu regionalnego świadczenia usług  (wpisujących się w funkcjonalności będące przedmiotem akredytacji) pojedynczych akredytowanych IOB na rzecz przedsiębiorców, w celu wzmocnienia popytu na nowy rodzaj usług, a także wsparcie dotyczące budowania potencjału ośrodków innowacji</w:t>
            </w:r>
            <w:r w:rsidRPr="00CF0D7F">
              <w:rPr>
                <w:rFonts w:eastAsia="Calibri"/>
                <w:b/>
                <w:bCs/>
              </w:rPr>
              <w:t xml:space="preserve"> </w:t>
            </w:r>
            <w:r w:rsidRPr="00CF0D7F">
              <w:rPr>
                <w:rFonts w:eastAsia="Calibri"/>
              </w:rPr>
              <w:t>jako element projektu z zakresu wzmacniania potencjału regionu w zakresie B+R.</w:t>
            </w:r>
          </w:p>
          <w:p w:rsidR="00AF4055" w:rsidRPr="00CF0D7F" w:rsidRDefault="00AF4055" w:rsidP="00AF4055">
            <w:pPr>
              <w:suppressAutoHyphens/>
              <w:autoSpaceDN w:val="0"/>
              <w:spacing w:before="0" w:after="0" w:line="240" w:lineRule="auto"/>
              <w:jc w:val="both"/>
              <w:rPr>
                <w:rFonts w:eastAsia="Calibri"/>
              </w:rPr>
            </w:pPr>
          </w:p>
          <w:p w:rsidR="008D3052" w:rsidRDefault="00AF4055" w:rsidP="008D3052">
            <w:pPr>
              <w:numPr>
                <w:ilvl w:val="0"/>
                <w:numId w:val="70"/>
              </w:numPr>
              <w:suppressAutoHyphens/>
              <w:autoSpaceDE w:val="0"/>
              <w:autoSpaceDN w:val="0"/>
              <w:spacing w:before="0" w:after="0" w:line="240" w:lineRule="auto"/>
              <w:jc w:val="both"/>
              <w:rPr>
                <w:ins w:id="281" w:author="Marta Mioduszewska" w:date="2021-09-22T20:10:00Z"/>
                <w:rFonts w:eastAsia="Calibri"/>
              </w:rPr>
            </w:pPr>
            <w:r w:rsidRPr="00393FA7">
              <w:rPr>
                <w:rFonts w:eastAsia="Calibri"/>
                <w:b/>
              </w:rPr>
              <w:t xml:space="preserve">Współfinansowanie działań prowadzonych przez Europejskie Huby Innowacji </w:t>
            </w:r>
            <w:r w:rsidRPr="00393FA7">
              <w:rPr>
                <w:rFonts w:eastAsia="Calibri"/>
                <w:b/>
              </w:rPr>
              <w:br/>
              <w:t>Cyfrowych (</w:t>
            </w:r>
            <w:proofErr w:type="spellStart"/>
            <w:r w:rsidRPr="00393FA7">
              <w:rPr>
                <w:rFonts w:eastAsia="Calibri"/>
                <w:b/>
              </w:rPr>
              <w:t>European</w:t>
            </w:r>
            <w:proofErr w:type="spellEnd"/>
            <w:r w:rsidRPr="00393FA7">
              <w:rPr>
                <w:rFonts w:eastAsia="Calibri"/>
                <w:b/>
              </w:rPr>
              <w:t xml:space="preserve"> Digital </w:t>
            </w:r>
            <w:proofErr w:type="spellStart"/>
            <w:r w:rsidRPr="00393FA7">
              <w:rPr>
                <w:rFonts w:eastAsia="Calibri"/>
                <w:b/>
              </w:rPr>
              <w:t>Innovation</w:t>
            </w:r>
            <w:proofErr w:type="spellEnd"/>
            <w:r w:rsidRPr="00393FA7">
              <w:rPr>
                <w:rFonts w:eastAsia="Calibri"/>
                <w:b/>
              </w:rPr>
              <w:t xml:space="preserve"> </w:t>
            </w:r>
            <w:proofErr w:type="spellStart"/>
            <w:r w:rsidRPr="00393FA7">
              <w:rPr>
                <w:rFonts w:eastAsia="Calibri"/>
                <w:b/>
              </w:rPr>
              <w:t>Hubs</w:t>
            </w:r>
            <w:proofErr w:type="spellEnd"/>
            <w:ins w:id="282" w:author="Lukasz Malecki" w:date="2021-10-08T12:30:00Z">
              <w:r w:rsidR="00086878">
                <w:rPr>
                  <w:rFonts w:eastAsia="Calibri"/>
                  <w:b/>
                </w:rPr>
                <w:t xml:space="preserve"> - EDIH</w:t>
              </w:r>
            </w:ins>
            <w:r w:rsidRPr="00393FA7">
              <w:rPr>
                <w:rFonts w:eastAsia="Calibri"/>
                <w:b/>
              </w:rPr>
              <w:t>)</w:t>
            </w:r>
            <w:r w:rsidRPr="00393FA7">
              <w:rPr>
                <w:rFonts w:eastAsia="Calibri"/>
              </w:rPr>
              <w:t xml:space="preserve"> – wsparcie będzie komplementarne </w:t>
            </w:r>
            <w:del w:id="283" w:author="Lukasz Malecki" w:date="2021-10-12T10:55:00Z">
              <w:r w:rsidR="00393FA7" w:rsidRPr="00393FA7" w:rsidDel="00AD468C">
                <w:rPr>
                  <w:rFonts w:eastAsia="Calibri"/>
                </w:rPr>
                <w:delText xml:space="preserve">           </w:delText>
              </w:r>
            </w:del>
            <w:r w:rsidRPr="00393FA7">
              <w:rPr>
                <w:rFonts w:eastAsia="Calibri"/>
              </w:rPr>
              <w:t xml:space="preserve">w stosunku do finansowania zapewnionego przez Komisję Europejską w ramach programu „Cyfrowa Europa” (Digital Europe </w:t>
            </w:r>
            <w:proofErr w:type="spellStart"/>
            <w:r w:rsidRPr="00393FA7">
              <w:rPr>
                <w:rFonts w:eastAsia="Calibri"/>
              </w:rPr>
              <w:t>Programme</w:t>
            </w:r>
            <w:proofErr w:type="spellEnd"/>
            <w:r w:rsidRPr="00393FA7">
              <w:rPr>
                <w:rFonts w:eastAsia="Calibri"/>
              </w:rPr>
              <w:t>). Zadania realizowane przez EDIH</w:t>
            </w:r>
            <w:del w:id="284" w:author="Lukasz Malecki" w:date="2021-10-08T12:30:00Z">
              <w:r w:rsidRPr="00393FA7" w:rsidDel="00086878">
                <w:rPr>
                  <w:rFonts w:eastAsia="Calibri"/>
                </w:rPr>
                <w:delText>y</w:delText>
              </w:r>
            </w:del>
            <w:r w:rsidRPr="00393FA7">
              <w:rPr>
                <w:rFonts w:eastAsia="Calibri"/>
              </w:rPr>
              <w:t xml:space="preserve"> będą polegać na wspieraniu transformacji cyfrowej przez zwiększenie w państwach członkowskich UE poziomu wykorzystania cyfrowych technologii przez sektor prywatny, a w szczególności przez MŚP. Usł</w:t>
            </w:r>
            <w:r w:rsidR="00635604" w:rsidRPr="00393FA7">
              <w:rPr>
                <w:rFonts w:eastAsia="Calibri"/>
              </w:rPr>
              <w:t>ugi oferowane przez EDIH</w:t>
            </w:r>
            <w:del w:id="285" w:author="Lukasz Malecki" w:date="2021-10-08T12:31:00Z">
              <w:r w:rsidR="00635604" w:rsidRPr="00393FA7" w:rsidDel="00086878">
                <w:rPr>
                  <w:rFonts w:eastAsia="Calibri"/>
                </w:rPr>
                <w:delText>y</w:delText>
              </w:r>
            </w:del>
            <w:r w:rsidR="00635604" w:rsidRPr="00393FA7">
              <w:rPr>
                <w:rFonts w:eastAsia="Calibri"/>
              </w:rPr>
              <w:t xml:space="preserve"> mają </w:t>
            </w:r>
            <w:r w:rsidRPr="00393FA7">
              <w:rPr>
                <w:rFonts w:eastAsia="Calibri"/>
              </w:rPr>
              <w:t>w szczególności umożliwić przedsiębiorstwu stworzenie planu transformacji cyfrowej, zapewnić dostęp do aktualnej specjalistycznej wiedzy, a także zapewnić warunki do testowania rozwiązań lub eksperymentowanie z najnowszymi technologiami, mającymi potencjalnie kluczowe znaczenie dla wytwarzanych przez niego produktów, oferowanych usług, stosowanych procesów lub przyjętych modeli biznesowych.</w:t>
            </w:r>
          </w:p>
          <w:p w:rsidR="00556A04" w:rsidRPr="00556A04" w:rsidRDefault="00556A04" w:rsidP="00556A04">
            <w:pPr>
              <w:suppressAutoHyphens/>
              <w:autoSpaceDE w:val="0"/>
              <w:autoSpaceDN w:val="0"/>
              <w:spacing w:before="0" w:after="0" w:line="240" w:lineRule="auto"/>
              <w:ind w:left="360"/>
              <w:jc w:val="both"/>
              <w:rPr>
                <w:ins w:id="286" w:author="Marta Mioduszewska" w:date="2021-09-22T20:11:00Z"/>
                <w:rFonts w:eastAsia="Calibri"/>
              </w:rPr>
            </w:pPr>
          </w:p>
          <w:p w:rsidR="00556A04" w:rsidRPr="00393FA7" w:rsidRDefault="00556A04" w:rsidP="00556A04">
            <w:pPr>
              <w:numPr>
                <w:ilvl w:val="0"/>
                <w:numId w:val="70"/>
              </w:numPr>
              <w:suppressAutoHyphens/>
              <w:autoSpaceDE w:val="0"/>
              <w:autoSpaceDN w:val="0"/>
              <w:spacing w:before="0" w:after="0" w:line="240" w:lineRule="auto"/>
              <w:jc w:val="both"/>
              <w:rPr>
                <w:rFonts w:eastAsia="Calibri"/>
              </w:rPr>
            </w:pPr>
            <w:ins w:id="287" w:author="Marta Mioduszewska" w:date="2021-09-22T20:11:00Z">
              <w:r w:rsidRPr="00556A04">
                <w:rPr>
                  <w:rFonts w:eastAsia="Calibri"/>
                </w:rPr>
                <w:t>„</w:t>
              </w:r>
              <w:r w:rsidRPr="00556A04">
                <w:rPr>
                  <w:rFonts w:eastAsia="Calibri"/>
                  <w:b/>
                </w:rPr>
                <w:t>Współfinansowanie</w:t>
              </w:r>
              <w:del w:id="288" w:author="Lukasz Malecki" w:date="2021-10-08T12:31:00Z">
                <w:r w:rsidRPr="00556A04" w:rsidDel="00720478">
                  <w:rPr>
                    <w:rFonts w:eastAsia="Calibri"/>
                    <w:b/>
                  </w:rPr>
                  <w:delText>.</w:delText>
                </w:r>
              </w:del>
              <w:r w:rsidRPr="00556A04">
                <w:rPr>
                  <w:rFonts w:eastAsia="Calibri"/>
                  <w:b/>
                </w:rPr>
                <w:t xml:space="preserve"> Centrów testów i eksperymentowania technologicznego sztucznej Inteligencji (AI)</w:t>
              </w:r>
            </w:ins>
            <w:ins w:id="289" w:author="Marta Mioduszewska" w:date="2021-09-22T20:13:00Z">
              <w:r>
                <w:rPr>
                  <w:rFonts w:eastAsia="Calibri"/>
                  <w:b/>
                </w:rPr>
                <w:t>”</w:t>
              </w:r>
            </w:ins>
            <w:ins w:id="290" w:author="Marta Mioduszewska" w:date="2021-09-22T20:11:00Z">
              <w:r>
                <w:rPr>
                  <w:rFonts w:eastAsia="Calibri"/>
                </w:rPr>
                <w:t xml:space="preserve"> – w</w:t>
              </w:r>
              <w:r w:rsidRPr="00556A04">
                <w:rPr>
                  <w:rFonts w:eastAsia="Calibri"/>
                </w:rPr>
                <w:t xml:space="preserve">sparcie będzie komplementarne w stosunku do finansowania zapewnionego przez Komisję Europejską w ramach nowego instrumentu </w:t>
              </w:r>
              <w:proofErr w:type="spellStart"/>
              <w:r w:rsidRPr="00556A04">
                <w:rPr>
                  <w:rFonts w:eastAsia="Calibri"/>
                </w:rPr>
                <w:t>Testing</w:t>
              </w:r>
              <w:proofErr w:type="spellEnd"/>
              <w:r w:rsidRPr="00556A04">
                <w:rPr>
                  <w:rFonts w:eastAsia="Calibri"/>
                </w:rPr>
                <w:t xml:space="preserve"> and </w:t>
              </w:r>
              <w:proofErr w:type="spellStart"/>
              <w:r w:rsidRPr="00556A04">
                <w:rPr>
                  <w:rFonts w:eastAsia="Calibri"/>
                </w:rPr>
                <w:t>Expe</w:t>
              </w:r>
              <w:r>
                <w:rPr>
                  <w:rFonts w:eastAsia="Calibri"/>
                </w:rPr>
                <w:t>rimentation</w:t>
              </w:r>
              <w:proofErr w:type="spellEnd"/>
              <w:r>
                <w:rPr>
                  <w:rFonts w:eastAsia="Calibri"/>
                </w:rPr>
                <w:t xml:space="preserve"> </w:t>
              </w:r>
              <w:proofErr w:type="spellStart"/>
              <w:r>
                <w:rPr>
                  <w:rFonts w:eastAsia="Calibri"/>
                </w:rPr>
                <w:t>Facilities</w:t>
              </w:r>
              <w:proofErr w:type="spellEnd"/>
              <w:r>
                <w:rPr>
                  <w:rFonts w:eastAsia="Calibri"/>
                </w:rPr>
                <w:t xml:space="preserve"> (TEF) </w:t>
              </w:r>
              <w:r w:rsidRPr="00556A04">
                <w:rPr>
                  <w:rFonts w:eastAsia="Calibri"/>
                </w:rPr>
                <w:t xml:space="preserve">w ramach Programu Cyfrowa Europa (Digital Europe </w:t>
              </w:r>
              <w:proofErr w:type="spellStart"/>
              <w:r w:rsidRPr="00556A04">
                <w:rPr>
                  <w:rFonts w:eastAsia="Calibri"/>
                </w:rPr>
                <w:t>Programme</w:t>
              </w:r>
            </w:ins>
            <w:proofErr w:type="spellEnd"/>
            <w:ins w:id="291" w:author="Marta Mioduszewska" w:date="2021-09-22T20:13:00Z">
              <w:r>
                <w:rPr>
                  <w:rFonts w:eastAsia="Calibri"/>
                </w:rPr>
                <w:t>)</w:t>
              </w:r>
            </w:ins>
            <w:ins w:id="292" w:author="Marta Mioduszewska" w:date="2021-09-22T20:11:00Z">
              <w:r w:rsidRPr="00556A04">
                <w:rPr>
                  <w:rFonts w:eastAsia="Calibri"/>
                </w:rPr>
                <w:t>. Polska</w:t>
              </w:r>
              <w:r>
                <w:rPr>
                  <w:rFonts w:eastAsia="Calibri"/>
                </w:rPr>
                <w:t xml:space="preserve"> wykazuje zdolność organizacyjn</w:t>
              </w:r>
            </w:ins>
            <w:ins w:id="293" w:author="Marta Mioduszewska" w:date="2021-09-22T20:13:00Z">
              <w:r>
                <w:rPr>
                  <w:rFonts w:eastAsia="Calibri"/>
                </w:rPr>
                <w:t>ą</w:t>
              </w:r>
            </w:ins>
            <w:ins w:id="294" w:author="Marta Mioduszewska" w:date="2021-09-22T20:11:00Z">
              <w:r>
                <w:rPr>
                  <w:rFonts w:eastAsia="Calibri"/>
                </w:rPr>
                <w:t xml:space="preserve"> i technicz</w:t>
              </w:r>
            </w:ins>
            <w:ins w:id="295" w:author="Marta Mioduszewska" w:date="2021-09-22T20:13:00Z">
              <w:r>
                <w:rPr>
                  <w:rFonts w:eastAsia="Calibri"/>
                </w:rPr>
                <w:t>ną</w:t>
              </w:r>
            </w:ins>
            <w:ins w:id="296" w:author="Marta Mioduszewska" w:date="2021-09-22T20:11:00Z">
              <w:r w:rsidRPr="00556A04">
                <w:rPr>
                  <w:rFonts w:eastAsia="Calibri"/>
                </w:rPr>
                <w:t xml:space="preserve"> do założe</w:t>
              </w:r>
              <w:r>
                <w:rPr>
                  <w:rFonts w:eastAsia="Calibri"/>
                </w:rPr>
                <w:t>nia centrów w obszarze Edge TEF</w:t>
              </w:r>
              <w:r w:rsidRPr="00556A04">
                <w:rPr>
                  <w:rFonts w:eastAsia="Calibri"/>
                </w:rPr>
                <w:t xml:space="preserve"> AI (hardware) dla systemów AI oraz sektorowych: rolnictwo (</w:t>
              </w:r>
              <w:proofErr w:type="spellStart"/>
              <w:r w:rsidRPr="00556A04">
                <w:rPr>
                  <w:rFonts w:eastAsia="Calibri"/>
                </w:rPr>
                <w:t>Agri</w:t>
              </w:r>
              <w:proofErr w:type="spellEnd"/>
              <w:r w:rsidRPr="00556A04">
                <w:rPr>
                  <w:rFonts w:eastAsia="Calibri"/>
                </w:rPr>
                <w:t xml:space="preserve">-Food); Przemysł (Manufacturing TEF), Inteligentne Miasta i Społeczności (Smart </w:t>
              </w:r>
              <w:proofErr w:type="spellStart"/>
              <w:r w:rsidRPr="00556A04">
                <w:rPr>
                  <w:rFonts w:eastAsia="Calibri"/>
                </w:rPr>
                <w:t>cities</w:t>
              </w:r>
              <w:proofErr w:type="spellEnd"/>
              <w:r w:rsidRPr="00556A04">
                <w:rPr>
                  <w:rFonts w:eastAsia="Calibri"/>
                </w:rPr>
                <w:t xml:space="preserve"> and </w:t>
              </w:r>
              <w:proofErr w:type="spellStart"/>
              <w:r w:rsidRPr="00556A04">
                <w:rPr>
                  <w:rFonts w:eastAsia="Calibri"/>
                </w:rPr>
                <w:t>comummities</w:t>
              </w:r>
              <w:proofErr w:type="spellEnd"/>
              <w:r w:rsidRPr="00556A04">
                <w:rPr>
                  <w:rFonts w:eastAsia="Calibri"/>
                </w:rPr>
                <w:t xml:space="preserve"> TEF) oraz Zdrowie (</w:t>
              </w:r>
              <w:proofErr w:type="spellStart"/>
              <w:r w:rsidRPr="00556A04">
                <w:rPr>
                  <w:rFonts w:eastAsia="Calibri"/>
                </w:rPr>
                <w:t>Health</w:t>
              </w:r>
              <w:proofErr w:type="spellEnd"/>
              <w:r w:rsidRPr="00556A04">
                <w:rPr>
                  <w:rFonts w:eastAsia="Calibri"/>
                </w:rPr>
                <w:t xml:space="preserve"> TEF). Wsparcie tworzenia TEF pozwoli na włączenie się do transgranicznej sieci testów i </w:t>
              </w:r>
              <w:r w:rsidRPr="00556A04">
                <w:rPr>
                  <w:rFonts w:eastAsia="Calibri"/>
                </w:rPr>
                <w:lastRenderedPageBreak/>
                <w:t>eksperymentowania sztucznej inteligencji, a jednocześnie monitorowania, walidacji i certyfikacji tej technologii na podstawie wypracowanych również w Polsce standardów i reguł technicznych, organizacyjnych i etycznych.</w:t>
              </w:r>
            </w:ins>
          </w:p>
          <w:p w:rsidR="008D3052" w:rsidRPr="00CF0D7F" w:rsidRDefault="008D3052" w:rsidP="00E23C53">
            <w:pPr>
              <w:suppressAutoHyphens/>
              <w:autoSpaceDE w:val="0"/>
              <w:autoSpaceDN w:val="0"/>
              <w:spacing w:before="0" w:after="0" w:line="240" w:lineRule="auto"/>
              <w:jc w:val="both"/>
              <w:rPr>
                <w:rFonts w:eastAsia="Calibri"/>
              </w:rPr>
            </w:pPr>
          </w:p>
        </w:tc>
      </w:tr>
    </w:tbl>
    <w:p w:rsidR="00AF4055" w:rsidRPr="00CF0D7F" w:rsidRDefault="00AF4055" w:rsidP="00AF4055">
      <w:pPr>
        <w:suppressAutoHyphens/>
        <w:autoSpaceDN w:val="0"/>
        <w:rPr>
          <w:rFonts w:eastAsia="Calibri"/>
        </w:rPr>
      </w:pPr>
      <w:r w:rsidRPr="00CF0D7F">
        <w:rPr>
          <w:rFonts w:eastAsia="Calibri"/>
        </w:rPr>
        <w:lastRenderedPageBreak/>
        <w:t xml:space="preserve">Główne grupy docelowe – art. 22 ust. 3 lit. e) </w:t>
      </w:r>
      <w:proofErr w:type="spellStart"/>
      <w:r w:rsidRPr="00CF0D7F">
        <w:rPr>
          <w:rFonts w:eastAsia="Calibri"/>
        </w:rPr>
        <w:t>ppkt</w:t>
      </w:r>
      <w:proofErr w:type="spellEnd"/>
      <w:r w:rsidRPr="00CF0D7F">
        <w:rPr>
          <w:rFonts w:eastAsia="Calibri"/>
        </w:rPr>
        <w:t xml:space="preserve"> (iii) rozporządzenia w sprawie wspólnych przepisów</w:t>
      </w:r>
    </w:p>
    <w:p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Pole tekstowe [1</w:t>
      </w:r>
      <w:r>
        <w:rPr>
          <w:rFonts w:eastAsia="Calibri"/>
        </w:rPr>
        <w:t> </w:t>
      </w:r>
      <w:r w:rsidRPr="00CF0D7F">
        <w:rPr>
          <w:rFonts w:eastAsia="Calibri"/>
        </w:rPr>
        <w:t>000]</w:t>
      </w:r>
    </w:p>
    <w:p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Wsparcie skierowane jest przede wszystkim do instytucji otoczenia biznesu, w tym: </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 koordynatorów i członków klastrów, </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organizacji badawczych,</w:t>
      </w:r>
    </w:p>
    <w:p w:rsidR="00AF4055"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ins w:id="297" w:author="Marta Mioduszewska" w:date="2021-09-22T20:16:00Z"/>
          <w:rFonts w:eastAsia="Times New Roman"/>
          <w:szCs w:val="24"/>
        </w:rPr>
      </w:pPr>
      <w:r w:rsidRPr="00CF0D7F">
        <w:rPr>
          <w:rFonts w:eastAsia="Times New Roman"/>
          <w:szCs w:val="24"/>
        </w:rPr>
        <w:t xml:space="preserve">- Europejskich </w:t>
      </w:r>
      <w:proofErr w:type="spellStart"/>
      <w:r w:rsidRPr="00CF0D7F">
        <w:rPr>
          <w:rFonts w:eastAsia="Times New Roman"/>
          <w:szCs w:val="24"/>
        </w:rPr>
        <w:t>Hubów</w:t>
      </w:r>
      <w:proofErr w:type="spellEnd"/>
      <w:r w:rsidRPr="00CF0D7F">
        <w:rPr>
          <w:rFonts w:eastAsia="Times New Roman"/>
          <w:szCs w:val="24"/>
        </w:rPr>
        <w:t xml:space="preserve"> Innowacji Cyfrowych (EDIH</w:t>
      </w:r>
      <w:del w:id="298" w:author="Lukasz Malecki" w:date="2021-10-08T12:32:00Z">
        <w:r w:rsidRPr="00CF0D7F" w:rsidDel="00720478">
          <w:rPr>
            <w:rFonts w:eastAsia="Times New Roman"/>
            <w:szCs w:val="24"/>
          </w:rPr>
          <w:delText>ów</w:delText>
        </w:r>
      </w:del>
      <w:r w:rsidRPr="00CF0D7F">
        <w:rPr>
          <w:rFonts w:eastAsia="Times New Roman"/>
          <w:szCs w:val="24"/>
        </w:rPr>
        <w:t>),</w:t>
      </w:r>
    </w:p>
    <w:p w:rsidR="00556A04" w:rsidRPr="00A84BE8" w:rsidRDefault="00556A04"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lang w:val="en-GB"/>
        </w:rPr>
      </w:pPr>
      <w:ins w:id="299" w:author="Marta Mioduszewska" w:date="2021-09-22T20:16:00Z">
        <w:r>
          <w:rPr>
            <w:rFonts w:eastAsia="Times New Roman"/>
            <w:szCs w:val="24"/>
          </w:rPr>
          <w:t xml:space="preserve">- </w:t>
        </w:r>
      </w:ins>
      <w:ins w:id="300" w:author="Marta Mioduszewska" w:date="2021-09-22T20:17:00Z">
        <w:r>
          <w:rPr>
            <w:rFonts w:eastAsia="Times New Roman"/>
            <w:szCs w:val="24"/>
          </w:rPr>
          <w:t>o</w:t>
        </w:r>
      </w:ins>
      <w:ins w:id="301" w:author="Marta Mioduszewska" w:date="2021-09-22T20:16:00Z">
        <w:r w:rsidRPr="00556A04">
          <w:rPr>
            <w:rFonts w:eastAsia="Times New Roman"/>
            <w:szCs w:val="24"/>
          </w:rPr>
          <w:t xml:space="preserve">środków udogodnień dla testowania i eksperymentowania rozwiązań technologii cyfrowych </w:t>
        </w:r>
      </w:ins>
      <w:ins w:id="302" w:author="Marta Mioduszewska" w:date="2021-09-22T20:17:00Z">
        <w:r>
          <w:rPr>
            <w:rFonts w:eastAsia="Times New Roman"/>
            <w:szCs w:val="24"/>
          </w:rPr>
          <w:br/>
        </w:r>
      </w:ins>
      <w:ins w:id="303" w:author="Marta Mioduszewska" w:date="2021-09-22T20:16:00Z">
        <w:r w:rsidRPr="00556A04">
          <w:rPr>
            <w:rFonts w:eastAsia="Times New Roman"/>
            <w:szCs w:val="24"/>
          </w:rPr>
          <w:t>(</w:t>
        </w:r>
      </w:ins>
      <w:ins w:id="304" w:author="Marta Mioduszewska" w:date="2021-09-22T20:17:00Z">
        <w:r>
          <w:rPr>
            <w:rFonts w:eastAsia="Times New Roman"/>
            <w:szCs w:val="24"/>
          </w:rPr>
          <w:t xml:space="preserve">z ang. </w:t>
        </w:r>
      </w:ins>
      <w:ins w:id="305" w:author="Marta Mioduszewska" w:date="2021-09-22T20:16:00Z">
        <w:r w:rsidRPr="00A84BE8">
          <w:rPr>
            <w:rFonts w:eastAsia="Times New Roman"/>
            <w:szCs w:val="24"/>
            <w:lang w:val="en-GB"/>
          </w:rPr>
          <w:t>Testing and Experimentation Facility</w:t>
        </w:r>
      </w:ins>
      <w:ins w:id="306" w:author="Marta Mioduszewska" w:date="2021-09-22T20:17:00Z">
        <w:r w:rsidRPr="00A84BE8">
          <w:rPr>
            <w:rFonts w:eastAsia="Times New Roman"/>
            <w:szCs w:val="24"/>
            <w:lang w:val="en-GB"/>
          </w:rPr>
          <w:t xml:space="preserve">; </w:t>
        </w:r>
        <w:proofErr w:type="spellStart"/>
        <w:r w:rsidRPr="00A84BE8">
          <w:rPr>
            <w:rFonts w:eastAsia="Times New Roman"/>
            <w:szCs w:val="24"/>
            <w:lang w:val="en-GB"/>
          </w:rPr>
          <w:t>TEFów</w:t>
        </w:r>
      </w:ins>
      <w:proofErr w:type="spellEnd"/>
      <w:ins w:id="307" w:author="Marta Mioduszewska" w:date="2021-09-22T20:16:00Z">
        <w:r w:rsidRPr="00A84BE8">
          <w:rPr>
            <w:rFonts w:eastAsia="Times New Roman"/>
            <w:szCs w:val="24"/>
            <w:lang w:val="en-GB"/>
          </w:rPr>
          <w:t xml:space="preserve">).  </w:t>
        </w:r>
      </w:ins>
    </w:p>
    <w:p w:rsidR="00AF4055" w:rsidRPr="00A84BE8"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lang w:val="en-GB"/>
        </w:rPr>
      </w:pPr>
      <w:r w:rsidRPr="00A84BE8">
        <w:rPr>
          <w:rFonts w:eastAsia="Calibri"/>
          <w:lang w:val="en-GB"/>
        </w:rPr>
        <w:t xml:space="preserve">- </w:t>
      </w:r>
      <w:proofErr w:type="spellStart"/>
      <w:r w:rsidRPr="00A84BE8">
        <w:rPr>
          <w:rFonts w:eastAsia="Calibri"/>
          <w:lang w:val="en-GB"/>
        </w:rPr>
        <w:t>ośrodków</w:t>
      </w:r>
      <w:proofErr w:type="spellEnd"/>
      <w:r w:rsidRPr="00A84BE8">
        <w:rPr>
          <w:rFonts w:eastAsia="Calibri"/>
          <w:lang w:val="en-GB"/>
        </w:rPr>
        <w:t xml:space="preserve"> </w:t>
      </w:r>
      <w:proofErr w:type="spellStart"/>
      <w:r w:rsidRPr="00A84BE8">
        <w:rPr>
          <w:rFonts w:eastAsia="Calibri"/>
          <w:lang w:val="en-GB"/>
        </w:rPr>
        <w:t>innowacji</w:t>
      </w:r>
      <w:proofErr w:type="spellEnd"/>
      <w:r w:rsidRPr="00A84BE8">
        <w:rPr>
          <w:rFonts w:eastAsia="Calibri"/>
          <w:lang w:val="en-GB"/>
        </w:rPr>
        <w:t xml:space="preserve">, w </w:t>
      </w:r>
      <w:proofErr w:type="spellStart"/>
      <w:r w:rsidRPr="00A84BE8">
        <w:rPr>
          <w:rFonts w:eastAsia="Calibri"/>
          <w:lang w:val="en-GB"/>
        </w:rPr>
        <w:t>tym</w:t>
      </w:r>
      <w:proofErr w:type="spellEnd"/>
      <w:r w:rsidRPr="00A84BE8">
        <w:rPr>
          <w:rFonts w:eastAsia="Calibri"/>
          <w:lang w:val="en-GB"/>
        </w:rPr>
        <w:t xml:space="preserve"> Digital Innovation Hubs (DIH), Green Innovation Hubs (GIH),</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konsorcjów specjalizacji technologicznych IOB, których liderem będzie ośrodek innowacji.</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AF4055" w:rsidRDefault="00AF4055" w:rsidP="00E302E9">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Ponadto</w:t>
      </w:r>
      <w:r w:rsidR="00E302E9">
        <w:rPr>
          <w:rFonts w:eastAsia="Calibri"/>
        </w:rPr>
        <w:t xml:space="preserve"> </w:t>
      </w:r>
      <w:r w:rsidR="00E302E9" w:rsidRPr="00CF0D7F">
        <w:rPr>
          <w:rFonts w:eastAsia="Calibri"/>
        </w:rPr>
        <w:t>w ramach SO4</w:t>
      </w:r>
      <w:r w:rsidRPr="00CF0D7F">
        <w:rPr>
          <w:rFonts w:eastAsia="Calibri"/>
        </w:rPr>
        <w:t xml:space="preserve">, </w:t>
      </w:r>
      <w:r w:rsidR="00E302E9">
        <w:rPr>
          <w:rFonts w:eastAsia="Calibri"/>
        </w:rPr>
        <w:t xml:space="preserve">realizowane są </w:t>
      </w:r>
      <w:r w:rsidRPr="00CF0D7F">
        <w:rPr>
          <w:rFonts w:eastAsia="Calibri"/>
        </w:rPr>
        <w:t>projekty pozakonkursowe administracji publiczne</w:t>
      </w:r>
      <w:r w:rsidR="00E302E9">
        <w:rPr>
          <w:rFonts w:eastAsia="Calibri"/>
        </w:rPr>
        <w:t>j</w:t>
      </w:r>
      <w:r w:rsidR="00393FA7">
        <w:rPr>
          <w:rFonts w:eastAsia="Calibri"/>
        </w:rPr>
        <w:t>.</w:t>
      </w:r>
      <w:r w:rsidRPr="00CF0D7F">
        <w:rPr>
          <w:rFonts w:eastAsia="Calibri"/>
        </w:rPr>
        <w:t xml:space="preserve"> </w:t>
      </w:r>
    </w:p>
    <w:p w:rsidR="00E23C53"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E23C53" w:rsidRPr="00CF0D7F"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E23C53">
        <w:rPr>
          <w:rFonts w:eastAsia="Calibri"/>
        </w:rPr>
        <w:t>W Priorytecie 2</w:t>
      </w:r>
      <w:ins w:id="308" w:author="Lukasz Malecki" w:date="2021-10-08T12:35:00Z">
        <w:r w:rsidR="00720478">
          <w:rPr>
            <w:rFonts w:eastAsia="Calibri"/>
          </w:rPr>
          <w:t>.</w:t>
        </w:r>
      </w:ins>
      <w:r w:rsidRPr="00E23C53">
        <w:rPr>
          <w:rFonts w:eastAsia="Calibri"/>
        </w:rPr>
        <w:t xml:space="preserve"> w ramach SO4 funkcję Instytucji Pośredniczącej pełni: Polska Agencja Rozwoju Przedsiębiorczości (PARP).</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B732B8" w:rsidRPr="00B732B8" w:rsidRDefault="00B732B8" w:rsidP="00B732B8">
      <w:pPr>
        <w:pStyle w:val="Point0"/>
        <w:ind w:left="0" w:firstLine="1"/>
      </w:pPr>
      <w:r w:rsidRPr="00B732B8">
        <w:t xml:space="preserve">Działania na rzecz zapewnienia równości, włączenia społecznego i niedyskryminacji – art. 22 ust. 3 lit. d) </w:t>
      </w:r>
      <w:proofErr w:type="spellStart"/>
      <w:r w:rsidRPr="00B732B8">
        <w:t>ppkt</w:t>
      </w:r>
      <w:proofErr w:type="spellEnd"/>
      <w:r w:rsidRPr="00B732B8">
        <w:t xml:space="preserve">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393FA7">
            <w:pPr>
              <w:pStyle w:val="Point0"/>
              <w:spacing w:before="0"/>
            </w:pPr>
            <w:r w:rsidRPr="00B732B8">
              <w:t>Pole tekstowe [2</w:t>
            </w:r>
            <w:r w:rsidR="003C25B4">
              <w:t> </w:t>
            </w:r>
            <w:r w:rsidRPr="00B732B8">
              <w:t>000]</w:t>
            </w:r>
          </w:p>
          <w:p w:rsidR="00597BD2" w:rsidRPr="000376A8" w:rsidRDefault="00597BD2" w:rsidP="00393FA7">
            <w:pPr>
              <w:autoSpaceDE w:val="0"/>
              <w:autoSpaceDN w:val="0"/>
              <w:adjustRightInd w:val="0"/>
              <w:spacing w:before="0"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393FA7">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393FA7">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 xml:space="preserve">Zasada równości szans </w:t>
            </w:r>
            <w:r w:rsidR="00393FA7">
              <w:rPr>
                <w:bCs/>
                <w:szCs w:val="24"/>
                <w:lang w:eastAsia="pl-PL"/>
              </w:rPr>
              <w:t xml:space="preserve">                   </w:t>
            </w:r>
            <w:r w:rsidRPr="000376A8">
              <w:rPr>
                <w:bCs/>
                <w:szCs w:val="24"/>
                <w:lang w:eastAsia="pl-PL"/>
              </w:rPr>
              <w:t xml:space="preserve">i niedyskryminacji, w tym dostępności dla osób z niepełnosprawnościami będzie realizowana w </w:t>
            </w:r>
            <w:r w:rsidR="00393FA7">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3C25B4" w:rsidRPr="00B732B8" w:rsidRDefault="00597BD2" w:rsidP="00393FA7">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w:t>
            </w:r>
            <w:r w:rsidRPr="000376A8">
              <w:rPr>
                <w:szCs w:val="24"/>
                <w:lang w:eastAsia="pl-PL"/>
              </w:rPr>
              <w:lastRenderedPageBreak/>
              <w:t>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B732B8" w:rsidRPr="00B732B8" w:rsidRDefault="00B732B8" w:rsidP="00B732B8">
      <w:r w:rsidRPr="00B732B8">
        <w:lastRenderedPageBreak/>
        <w:t xml:space="preserve">Wskazanie konkretnych terytoriów objętych wsparciem, z uwzględnieniem planowanego wykorzystania narzędzi terytorialnych – art. 22 ust. 3 lit. d) </w:t>
      </w:r>
      <w:proofErr w:type="spellStart"/>
      <w:r w:rsidRPr="00B732B8">
        <w:t>ppkt</w:t>
      </w:r>
      <w:proofErr w:type="spellEnd"/>
      <w:r w:rsidRPr="00B732B8">
        <w:t xml:space="preserve"> (v)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B732B8">
            <w:pPr>
              <w:spacing w:before="60" w:after="60" w:line="240" w:lineRule="auto"/>
            </w:pPr>
            <w:r w:rsidRPr="00B732B8">
              <w:t>Pole tekstowe [2</w:t>
            </w:r>
            <w:r w:rsidR="003C25B4">
              <w:t> </w:t>
            </w:r>
            <w:r w:rsidRPr="00B732B8">
              <w:t>000]</w:t>
            </w:r>
          </w:p>
          <w:p w:rsidR="003C25B4" w:rsidRDefault="003C25B4" w:rsidP="00E23C53">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C25B4" w:rsidRDefault="003C25B4" w:rsidP="00E23C53">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C25B4" w:rsidRDefault="003C25B4" w:rsidP="00E23C53">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C25B4" w:rsidRPr="00B732B8" w:rsidRDefault="003C25B4" w:rsidP="00E23C53">
            <w:pPr>
              <w:spacing w:before="60" w:after="60" w:line="240" w:lineRule="auto"/>
              <w:jc w:val="both"/>
            </w:pPr>
            <w:r>
              <w:t>W Programie, w ramach SO4 możliwe będzie wsparcie ukierunkowane na tworzenie lepszych warunków organizacyjno-prawnych oraz infrastrukturalnych dla rozwoju M</w:t>
            </w:r>
            <w:ins w:id="309" w:author="Lukasz Malecki" w:date="2021-10-12T10:32:00Z">
              <w:r w:rsidR="003C21F6">
                <w:t>Ś</w:t>
              </w:r>
            </w:ins>
            <w:del w:id="310" w:author="Lukasz Malecki" w:date="2021-10-12T10:31:00Z">
              <w:r w:rsidDel="003C21F6">
                <w:delText>S</w:delText>
              </w:r>
            </w:del>
            <w:r>
              <w:t>P poprzez rozwój potencjału instytucji publicznych do prowadzenia interwencji wspierających rozwój przedsiębiorstw.</w:t>
            </w:r>
          </w:p>
        </w:tc>
      </w:tr>
    </w:tbl>
    <w:p w:rsidR="00B732B8" w:rsidRPr="00B732B8" w:rsidRDefault="00B732B8" w:rsidP="00B732B8">
      <w:r w:rsidRPr="00B732B8">
        <w:t xml:space="preserve">Działania międzyregionalne, transgraniczne i transnarodowe – art. 22 ust. 3 lit. d) </w:t>
      </w:r>
      <w:proofErr w:type="spellStart"/>
      <w:r w:rsidRPr="00B732B8">
        <w:t>ppkt</w:t>
      </w:r>
      <w:proofErr w:type="spellEnd"/>
      <w:r w:rsidRPr="00B732B8">
        <w:t xml:space="preserve"> (vi) rozporządzenia w sprawie wspólnych przepisów</w:t>
      </w:r>
    </w:p>
    <w:tbl>
      <w:tblPr>
        <w:tblStyle w:val="Tabela-Siatka5"/>
        <w:tblW w:w="0" w:type="auto"/>
        <w:tblLook w:val="04A0" w:firstRow="1" w:lastRow="0" w:firstColumn="1" w:lastColumn="0" w:noHBand="0" w:noVBand="1"/>
      </w:tblPr>
      <w:tblGrid>
        <w:gridCol w:w="9746"/>
      </w:tblGrid>
      <w:tr w:rsidR="00B732B8" w:rsidRPr="00B732B8" w:rsidTr="00E23C53">
        <w:tc>
          <w:tcPr>
            <w:tcW w:w="9746" w:type="dxa"/>
          </w:tcPr>
          <w:p w:rsidR="00B732B8" w:rsidRDefault="00B732B8" w:rsidP="00B732B8">
            <w:pPr>
              <w:spacing w:before="60" w:after="60" w:line="240" w:lineRule="auto"/>
            </w:pPr>
            <w:r w:rsidRPr="00B732B8">
              <w:t>Pole tekstowe [2</w:t>
            </w:r>
            <w:r w:rsidR="003C25B4">
              <w:t> </w:t>
            </w:r>
            <w:r w:rsidRPr="00B732B8">
              <w:t>000]</w:t>
            </w:r>
          </w:p>
          <w:p w:rsidR="003C25B4" w:rsidRDefault="003C25B4" w:rsidP="00E23C53">
            <w:pPr>
              <w:spacing w:before="60" w:after="60" w:line="240" w:lineRule="auto"/>
              <w:jc w:val="both"/>
            </w:pPr>
            <w:r>
              <w:t xml:space="preserve">Potencjalne obszary współpracy w ramach przedsięwzięć międzyregionalnych, transgranicznych i transnarodowych, zostały oparte na wytycznych inwestycyjnych zawartych w </w:t>
            </w:r>
            <w:proofErr w:type="spellStart"/>
            <w:r>
              <w:t>CSRs</w:t>
            </w:r>
            <w:proofErr w:type="spellEnd"/>
            <w:r>
              <w:t xml:space="preserve"> dla Polski 2019 i 2020.</w:t>
            </w:r>
          </w:p>
          <w:p w:rsidR="003C25B4" w:rsidRDefault="003C25B4" w:rsidP="00E23C53">
            <w:pPr>
              <w:spacing w:before="60" w:after="60" w:line="240" w:lineRule="auto"/>
              <w:jc w:val="both"/>
            </w:pPr>
            <w:r>
              <w:t xml:space="preserve">Zakłada się również w Programie wsparcie dla przedsięwzięć dot. partnerstw międzyregionalnych, transgranicznych i transnarodowych z udziałem podmiotów znajdujących się w co najmniej jednym innym państwie członkowskim. </w:t>
            </w:r>
          </w:p>
          <w:p w:rsidR="003C25B4" w:rsidRDefault="003C25B4" w:rsidP="00E23C53">
            <w:pPr>
              <w:spacing w:before="60" w:after="60" w:line="240" w:lineRule="auto"/>
              <w:jc w:val="both"/>
            </w:pPr>
            <w:r>
              <w:t xml:space="preserve">W ramach tego celu szczegółowego mogą wystąpić przykłady przedsięwzięć międzynarodowych w rozumieniu rozporządzenia ogólnego w ujęciu: współpracy międzyinstytucjonalnej, współpracy tematycznej, mechanizmów wspierania partnerstw. </w:t>
            </w:r>
          </w:p>
          <w:p w:rsidR="00596BC5" w:rsidRDefault="003C25B4" w:rsidP="00E23C53">
            <w:pPr>
              <w:spacing w:before="60" w:after="60" w:line="240" w:lineRule="auto"/>
              <w:jc w:val="both"/>
            </w:pPr>
            <w:r>
              <w:t>W celu ograniczenia ujemnego salda migracji specjalistów i talentów z Polski, planuje się  także uruchomienie trwałych programów rozwijających polskie talenty - przyszłych innowacyjnych przedsiębiorców. Mogą do nich należeć, uruchamiane w ramach współpracy międzynarodowej, programy adresowane do  młodych osób (uczniów na różnych szczeblach edukacji), którzy we współpracy z przedsiębiorcami będą opracowywać biznesowe odpowiedzi na społeczno-</w:t>
            </w:r>
            <w:r>
              <w:lastRenderedPageBreak/>
              <w:t>gospodarcze wyzwania</w:t>
            </w:r>
            <w:r w:rsidR="00596BC5">
              <w:t>.</w:t>
            </w:r>
          </w:p>
          <w:p w:rsidR="00596BC5" w:rsidRPr="00CF0D7F" w:rsidRDefault="00596BC5" w:rsidP="00393FA7">
            <w:pPr>
              <w:tabs>
                <w:tab w:val="left" w:pos="3930"/>
              </w:tabs>
              <w:suppressAutoHyphens/>
              <w:autoSpaceDN w:val="0"/>
              <w:spacing w:before="0" w:after="0" w:line="240" w:lineRule="auto"/>
              <w:jc w:val="both"/>
              <w:rPr>
                <w:rFonts w:eastAsia="Calibri"/>
                <w:szCs w:val="24"/>
              </w:rPr>
            </w:pPr>
            <w:r w:rsidRPr="00CF0D7F">
              <w:rPr>
                <w:rFonts w:eastAsia="Calibri"/>
                <w:color w:val="111111"/>
                <w:szCs w:val="24"/>
                <w:shd w:val="clear" w:color="auto" w:fill="FFFFFF"/>
              </w:rPr>
              <w:t xml:space="preserve">Ponadto w ramach </w:t>
            </w:r>
            <w:proofErr w:type="spellStart"/>
            <w:r w:rsidRPr="00CF0D7F">
              <w:rPr>
                <w:rFonts w:eastAsia="Calibri"/>
                <w:color w:val="111111"/>
                <w:szCs w:val="24"/>
                <w:shd w:val="clear" w:color="auto" w:fill="FFFFFF"/>
              </w:rPr>
              <w:t>Inno_LAB</w:t>
            </w:r>
            <w:proofErr w:type="spellEnd"/>
            <w:r w:rsidRPr="00CF0D7F">
              <w:rPr>
                <w:rFonts w:eastAsia="Calibri"/>
                <w:szCs w:val="24"/>
              </w:rPr>
              <w:t xml:space="preserve"> finansowana jest także </w:t>
            </w:r>
            <w:r w:rsidRPr="00CF0D7F">
              <w:rPr>
                <w:rFonts w:eastAsia="Calibri"/>
                <w:b/>
                <w:szCs w:val="24"/>
              </w:rPr>
              <w:t xml:space="preserve">współpraca międzyinstytucjonalna </w:t>
            </w:r>
            <w:r w:rsidR="00393FA7">
              <w:rPr>
                <w:rFonts w:eastAsia="Calibri"/>
                <w:b/>
                <w:szCs w:val="24"/>
              </w:rPr>
              <w:t xml:space="preserve">                    </w:t>
            </w:r>
            <w:r w:rsidRPr="00CF0D7F">
              <w:rPr>
                <w:rFonts w:eastAsia="Calibri"/>
                <w:b/>
                <w:szCs w:val="24"/>
              </w:rPr>
              <w:t xml:space="preserve">o charakterze międzynarodowym </w:t>
            </w:r>
            <w:r w:rsidRPr="00CF0D7F">
              <w:rPr>
                <w:rFonts w:eastAsia="Calibri"/>
                <w:szCs w:val="24"/>
              </w:rPr>
              <w:t xml:space="preserve">(np. administracji publicznej): </w:t>
            </w:r>
          </w:p>
          <w:p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inteligentnych specjalizacji (</w:t>
            </w:r>
            <w:ins w:id="311" w:author="Lukasz Malecki" w:date="2021-10-08T12:36:00Z">
              <w:r w:rsidR="00720478">
                <w:rPr>
                  <w:rFonts w:eastAsia="Calibri"/>
                  <w:szCs w:val="24"/>
                </w:rPr>
                <w:t>proces przedsiębiorczego odkrywania (</w:t>
              </w:r>
            </w:ins>
            <w:r w:rsidRPr="00CF0D7F">
              <w:rPr>
                <w:rFonts w:eastAsia="Calibri"/>
                <w:szCs w:val="24"/>
              </w:rPr>
              <w:t>PPO</w:t>
            </w:r>
            <w:ins w:id="312" w:author="Lukasz Malecki" w:date="2021-10-08T12:36:00Z">
              <w:r w:rsidR="00720478">
                <w:rPr>
                  <w:rFonts w:eastAsia="Calibri"/>
                  <w:szCs w:val="24"/>
                </w:rPr>
                <w:t>)</w:t>
              </w:r>
            </w:ins>
            <w:r w:rsidRPr="00CF0D7F">
              <w:rPr>
                <w:rFonts w:eastAsia="Calibri"/>
                <w:szCs w:val="24"/>
              </w:rPr>
              <w:t xml:space="preserve">, monitorowanie, ewaluacja) poprzez  udział w spotkaniach </w:t>
            </w:r>
            <w:proofErr w:type="spellStart"/>
            <w:r w:rsidRPr="00CF0D7F">
              <w:rPr>
                <w:rFonts w:eastAsia="Calibri"/>
                <w:szCs w:val="24"/>
              </w:rPr>
              <w:t>peer-review</w:t>
            </w:r>
            <w:proofErr w:type="spellEnd"/>
            <w:r w:rsidRPr="00CF0D7F">
              <w:rPr>
                <w:rFonts w:eastAsia="Calibri"/>
                <w:szCs w:val="24"/>
              </w:rPr>
              <w:t xml:space="preserve">, wizytach studyjnych, konferencjach w celu wymiany wiedzy, dobrych praktyk oraz </w:t>
            </w:r>
            <w:proofErr w:type="spellStart"/>
            <w:r w:rsidRPr="00CF0D7F">
              <w:rPr>
                <w:rFonts w:eastAsia="Calibri"/>
                <w:szCs w:val="24"/>
              </w:rPr>
              <w:t>networkingu</w:t>
            </w:r>
            <w:proofErr w:type="spellEnd"/>
            <w:r w:rsidRPr="00CF0D7F">
              <w:rPr>
                <w:rFonts w:eastAsia="Calibri"/>
                <w:szCs w:val="24"/>
              </w:rPr>
              <w:t>,</w:t>
            </w:r>
          </w:p>
          <w:p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polityki innowacyjności, polityki przemysłowej, zielonej gospodarki,</w:t>
            </w:r>
          </w:p>
          <w:p w:rsidR="00393FA7"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dot. sieciowania i kooperacji instytucji otoczenia biznesu/DIH/klastrów/KIS wymiany doświadczeń oraz pozyskania partnerów do współpracy w ramach projektów lub w celu utworzenia konsorcjów międzynarodowych, których zadaniem będzie udział w projektach międzynarodowych, np. w ramach partnerstw, projektów Horyzont Europa, konkursów DIH.</w:t>
            </w:r>
          </w:p>
          <w:p w:rsidR="003C25B4" w:rsidRPr="00596BC5" w:rsidRDefault="003C25B4" w:rsidP="00393FA7">
            <w:pPr>
              <w:suppressAutoHyphens/>
              <w:autoSpaceDN w:val="0"/>
              <w:spacing w:before="0" w:after="0" w:line="240" w:lineRule="auto"/>
              <w:jc w:val="both"/>
              <w:rPr>
                <w:rFonts w:eastAsia="Calibri"/>
                <w:szCs w:val="24"/>
              </w:rPr>
            </w:pPr>
          </w:p>
        </w:tc>
      </w:tr>
    </w:tbl>
    <w:p w:rsidR="00393FA7" w:rsidRDefault="00393FA7" w:rsidP="00B732B8"/>
    <w:p w:rsidR="00B732B8" w:rsidRPr="00B732B8" w:rsidRDefault="00B732B8" w:rsidP="00B732B8">
      <w:r w:rsidRPr="00B732B8">
        <w:t xml:space="preserve">Planowane wykorzystanie instrumentów finansowych – art. 22 ust. 3 lit. d) </w:t>
      </w:r>
      <w:proofErr w:type="spellStart"/>
      <w:r w:rsidRPr="00B732B8">
        <w:t>ppkt</w:t>
      </w:r>
      <w:proofErr w:type="spellEnd"/>
      <w:r w:rsidRPr="00B732B8">
        <w:t xml:space="preserve"> (vii)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B732B8">
            <w:pPr>
              <w:spacing w:before="60" w:after="60" w:line="240" w:lineRule="auto"/>
            </w:pPr>
            <w:r w:rsidRPr="00B732B8">
              <w:t>Pole tekstowe [1</w:t>
            </w:r>
            <w:r w:rsidR="003C25B4">
              <w:t> </w:t>
            </w:r>
            <w:r w:rsidRPr="00B732B8">
              <w:t>000]</w:t>
            </w:r>
          </w:p>
          <w:p w:rsidR="003C25B4" w:rsidRPr="00B732B8" w:rsidRDefault="003C25B4" w:rsidP="00E23C53">
            <w:pPr>
              <w:spacing w:before="60" w:after="60" w:line="240" w:lineRule="auto"/>
              <w:jc w:val="both"/>
            </w:pPr>
            <w:r w:rsidRPr="003C25B4">
              <w:t>Interwencja w 2</w:t>
            </w:r>
            <w:ins w:id="313" w:author="Lukasz Malecki" w:date="2021-10-08T12:36:00Z">
              <w:r w:rsidR="00720478">
                <w:t>.</w:t>
              </w:r>
            </w:ins>
            <w:r w:rsidRPr="003C25B4">
              <w:t xml:space="preserve"> Priorytecie w ramach celu szczegółowego nr 4 realizowana jest przy wykorzystaniu dotacji. Nie jest planowane wykorzystanie instrumentów finansowych. Instrumenty zaplanowane w SO4 to projekty realizowane przez instytucje publiczne, w których nie jest możliwe zaangażowanie prywatnego finansowania ani zastosowanie zwrotnych form finansowania. Są to projekty, które nie przynoszą bezpośrednich korzyści finansowych, a są realizowane ze względu na szeroko rozumiane korzyści społeczne, w tym wzmacnianie ekosystemu innowacji.</w:t>
            </w:r>
          </w:p>
        </w:tc>
      </w:tr>
    </w:tbl>
    <w:p w:rsidR="003C25B4" w:rsidRDefault="003C25B4" w:rsidP="00B732B8">
      <w:pPr>
        <w:pStyle w:val="Point0"/>
        <w:ind w:left="0"/>
        <w:sectPr w:rsidR="003C25B4" w:rsidSect="003C25B4">
          <w:pgSz w:w="11906" w:h="16838"/>
          <w:pgMar w:top="1134" w:right="1134" w:bottom="1134" w:left="1134" w:header="567" w:footer="567" w:gutter="0"/>
          <w:cols w:space="708"/>
          <w:docGrid w:linePitch="326"/>
        </w:sectPr>
      </w:pPr>
    </w:p>
    <w:p w:rsidR="00B732B8" w:rsidRDefault="00B732B8" w:rsidP="00B732B8">
      <w:pPr>
        <w:pStyle w:val="Point0"/>
        <w:ind w:left="0"/>
      </w:pPr>
    </w:p>
    <w:p w:rsidR="00B732B8" w:rsidRPr="00B732B8" w:rsidRDefault="00B732B8" w:rsidP="00B732B8">
      <w:pPr>
        <w:ind w:left="850" w:hanging="850"/>
      </w:pPr>
      <w:r w:rsidRPr="00B732B8">
        <w:t>2.1.1.1.2.</w:t>
      </w:r>
      <w:r w:rsidRPr="00B732B8">
        <w:tab/>
        <w:t>Wskaźniki</w:t>
      </w:r>
    </w:p>
    <w:p w:rsidR="00B732B8" w:rsidRDefault="00B732B8" w:rsidP="00B732B8">
      <w:r w:rsidRPr="00B732B8">
        <w:t xml:space="preserve">Podstawa prawna: art. 22 ust. 3 lit. d) </w:t>
      </w:r>
      <w:proofErr w:type="spellStart"/>
      <w:r w:rsidRPr="00B732B8">
        <w:t>ppkt</w:t>
      </w:r>
      <w:proofErr w:type="spellEnd"/>
      <w:r w:rsidRPr="00B732B8">
        <w:t xml:space="preserve"> (ii) rozporządzenia w sprawie wspólnych przepisów oraz art. 8 rozporządzenia w sprawie EFRR i Funduszu Spójności</w:t>
      </w:r>
    </w:p>
    <w:p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942"/>
        <w:gridCol w:w="1025"/>
        <w:gridCol w:w="2039"/>
        <w:gridCol w:w="1720"/>
        <w:gridCol w:w="1671"/>
        <w:gridCol w:w="1960"/>
        <w:gridCol w:w="1872"/>
        <w:gridCol w:w="1505"/>
      </w:tblGrid>
      <w:tr w:rsidR="002B58D0" w:rsidRPr="00B732B8" w:rsidTr="003C25B4">
        <w:trPr>
          <w:trHeight w:val="227"/>
        </w:trPr>
        <w:tc>
          <w:tcPr>
            <w:tcW w:w="357" w:type="pct"/>
            <w:vAlign w:val="center"/>
          </w:tcPr>
          <w:p w:rsidR="00B732B8" w:rsidRPr="00086913" w:rsidRDefault="00B732B8" w:rsidP="00B732B8">
            <w:pPr>
              <w:spacing w:before="60" w:after="60" w:line="240" w:lineRule="auto"/>
              <w:jc w:val="center"/>
              <w:rPr>
                <w:sz w:val="20"/>
                <w:szCs w:val="20"/>
              </w:rPr>
            </w:pPr>
            <w:r w:rsidRPr="00086913">
              <w:rPr>
                <w:sz w:val="20"/>
                <w:szCs w:val="20"/>
              </w:rPr>
              <w:t>Priorytet</w:t>
            </w:r>
          </w:p>
        </w:tc>
        <w:tc>
          <w:tcPr>
            <w:tcW w:w="658" w:type="pct"/>
            <w:vAlign w:val="center"/>
          </w:tcPr>
          <w:p w:rsidR="00B732B8" w:rsidRPr="00086913" w:rsidRDefault="00B732B8" w:rsidP="00B732B8">
            <w:pPr>
              <w:spacing w:before="60" w:after="60" w:line="240" w:lineRule="auto"/>
              <w:jc w:val="center"/>
              <w:rPr>
                <w:sz w:val="20"/>
                <w:szCs w:val="20"/>
              </w:rPr>
            </w:pPr>
            <w:r w:rsidRPr="00086913">
              <w:rPr>
                <w:sz w:val="20"/>
                <w:szCs w:val="20"/>
              </w:rPr>
              <w:t>Cel szczegółowy</w:t>
            </w:r>
          </w:p>
        </w:tc>
        <w:tc>
          <w:tcPr>
            <w:tcW w:w="348" w:type="pct"/>
            <w:vAlign w:val="center"/>
          </w:tcPr>
          <w:p w:rsidR="00B732B8" w:rsidRPr="00086913" w:rsidRDefault="00B732B8" w:rsidP="00B732B8">
            <w:pPr>
              <w:spacing w:before="60" w:after="60" w:line="240" w:lineRule="auto"/>
              <w:jc w:val="center"/>
              <w:rPr>
                <w:sz w:val="20"/>
                <w:szCs w:val="20"/>
              </w:rPr>
            </w:pPr>
            <w:r w:rsidRPr="00086913">
              <w:rPr>
                <w:sz w:val="20"/>
                <w:szCs w:val="20"/>
              </w:rPr>
              <w:t>Fundusz</w:t>
            </w:r>
          </w:p>
        </w:tc>
        <w:tc>
          <w:tcPr>
            <w:tcW w:w="691" w:type="pct"/>
            <w:vAlign w:val="center"/>
          </w:tcPr>
          <w:p w:rsidR="00B732B8" w:rsidRPr="00086913" w:rsidRDefault="00B732B8" w:rsidP="00B732B8">
            <w:pPr>
              <w:spacing w:before="60" w:after="60" w:line="240" w:lineRule="auto"/>
              <w:jc w:val="center"/>
              <w:rPr>
                <w:sz w:val="20"/>
                <w:szCs w:val="20"/>
              </w:rPr>
            </w:pPr>
            <w:r w:rsidRPr="00086913">
              <w:rPr>
                <w:sz w:val="20"/>
                <w:szCs w:val="20"/>
              </w:rPr>
              <w:t>Kategoria regionu</w:t>
            </w:r>
          </w:p>
        </w:tc>
        <w:tc>
          <w:tcPr>
            <w:tcW w:w="583" w:type="pct"/>
            <w:vAlign w:val="center"/>
          </w:tcPr>
          <w:p w:rsidR="00B732B8" w:rsidRPr="00086913" w:rsidRDefault="00B732B8" w:rsidP="00B732B8">
            <w:pPr>
              <w:spacing w:before="60" w:after="60" w:line="240" w:lineRule="auto"/>
              <w:jc w:val="center"/>
              <w:rPr>
                <w:sz w:val="20"/>
                <w:szCs w:val="20"/>
              </w:rPr>
            </w:pPr>
            <w:r w:rsidRPr="00086913">
              <w:rPr>
                <w:sz w:val="20"/>
                <w:szCs w:val="20"/>
              </w:rPr>
              <w:t>Nr identyfikacyjny [5]</w:t>
            </w:r>
          </w:p>
        </w:tc>
        <w:tc>
          <w:tcPr>
            <w:tcW w:w="555"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Wskaźnik [255]</w:t>
            </w:r>
          </w:p>
        </w:tc>
        <w:tc>
          <w:tcPr>
            <w:tcW w:w="664" w:type="pct"/>
            <w:vAlign w:val="center"/>
          </w:tcPr>
          <w:p w:rsidR="00B732B8" w:rsidRPr="00086913" w:rsidRDefault="00B732B8" w:rsidP="00B732B8">
            <w:pPr>
              <w:spacing w:before="60" w:after="60" w:line="240" w:lineRule="auto"/>
              <w:jc w:val="center"/>
              <w:rPr>
                <w:sz w:val="20"/>
                <w:szCs w:val="20"/>
              </w:rPr>
            </w:pPr>
            <w:r w:rsidRPr="00086913">
              <w:rPr>
                <w:sz w:val="20"/>
                <w:szCs w:val="20"/>
              </w:rPr>
              <w:t>Jednostka miary</w:t>
            </w:r>
          </w:p>
        </w:tc>
        <w:tc>
          <w:tcPr>
            <w:tcW w:w="634"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Cel pośredni (2024)</w:t>
            </w:r>
          </w:p>
        </w:tc>
        <w:tc>
          <w:tcPr>
            <w:tcW w:w="510"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Cel końcowy (2029)</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B732B8">
            <w:pPr>
              <w:spacing w:before="60" w:after="60" w:line="240" w:lineRule="auto"/>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rPr>
            </w:pPr>
            <w:r w:rsidRPr="00086913">
              <w:rPr>
                <w:sz w:val="20"/>
                <w:szCs w:val="20"/>
                <w:lang w:val="en-US"/>
              </w:rPr>
              <w:t>RCO 01</w:t>
            </w:r>
          </w:p>
        </w:tc>
        <w:tc>
          <w:tcPr>
            <w:tcW w:w="555" w:type="pct"/>
            <w:shd w:val="clear" w:color="auto" w:fill="auto"/>
          </w:tcPr>
          <w:p w:rsidR="00D16E2E" w:rsidRPr="00B02CC3" w:rsidRDefault="002B58D0" w:rsidP="00B732B8">
            <w:pPr>
              <w:spacing w:before="60" w:after="60" w:line="240" w:lineRule="auto"/>
              <w:rPr>
                <w:sz w:val="20"/>
                <w:szCs w:val="20"/>
              </w:rPr>
            </w:pPr>
            <w:r w:rsidRPr="00B02CC3">
              <w:rPr>
                <w:sz w:val="20"/>
                <w:szCs w:val="20"/>
              </w:rPr>
              <w:t>Przedsiębiorstwa objęte wsparciem (w tym: mikro, małe, średnie, duże)</w:t>
            </w:r>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 xml:space="preserve">1658 / </w:t>
            </w:r>
          </w:p>
          <w:p w:rsidR="00D16E2E" w:rsidRPr="00086913" w:rsidRDefault="00D16E2E" w:rsidP="00D16E2E">
            <w:pPr>
              <w:pStyle w:val="Text1"/>
              <w:ind w:left="0"/>
              <w:rPr>
                <w:sz w:val="20"/>
                <w:szCs w:val="20"/>
              </w:rPr>
            </w:pPr>
            <w:r w:rsidRPr="00086913">
              <w:rPr>
                <w:sz w:val="20"/>
                <w:szCs w:val="20"/>
              </w:rPr>
              <w:t xml:space="preserve"> 118/</w:t>
            </w:r>
          </w:p>
          <w:p w:rsidR="00D16E2E" w:rsidRPr="00086913" w:rsidRDefault="00D16E2E" w:rsidP="00B732B8">
            <w:pPr>
              <w:spacing w:before="60" w:after="60" w:line="240" w:lineRule="auto"/>
              <w:rPr>
                <w:sz w:val="20"/>
                <w:szCs w:val="20"/>
              </w:rPr>
            </w:pPr>
            <w:r w:rsidRPr="00086913">
              <w:rPr>
                <w:sz w:val="20"/>
                <w:szCs w:val="20"/>
              </w:rPr>
              <w:t>237</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5579 /</w:t>
            </w:r>
          </w:p>
          <w:p w:rsidR="00D16E2E" w:rsidRPr="00086913" w:rsidRDefault="00D16E2E" w:rsidP="00D16E2E">
            <w:pPr>
              <w:pStyle w:val="Text1"/>
              <w:ind w:left="0"/>
              <w:rPr>
                <w:sz w:val="20"/>
                <w:szCs w:val="20"/>
              </w:rPr>
            </w:pPr>
            <w:r w:rsidRPr="00086913">
              <w:rPr>
                <w:sz w:val="20"/>
                <w:szCs w:val="20"/>
              </w:rPr>
              <w:t>399 /</w:t>
            </w:r>
          </w:p>
          <w:p w:rsidR="00D16E2E" w:rsidRPr="00086913" w:rsidRDefault="00D16E2E" w:rsidP="00B732B8">
            <w:pPr>
              <w:spacing w:before="60" w:after="60" w:line="240" w:lineRule="auto"/>
              <w:rPr>
                <w:sz w:val="20"/>
                <w:szCs w:val="20"/>
              </w:rPr>
            </w:pPr>
            <w:r w:rsidRPr="00086913">
              <w:rPr>
                <w:sz w:val="20"/>
                <w:szCs w:val="20"/>
              </w:rPr>
              <w:t>797</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02</w:t>
            </w:r>
          </w:p>
        </w:tc>
        <w:tc>
          <w:tcPr>
            <w:tcW w:w="555" w:type="pct"/>
            <w:shd w:val="clear" w:color="auto" w:fill="auto"/>
          </w:tcPr>
          <w:p w:rsidR="00D16E2E" w:rsidRPr="00B02CC3" w:rsidRDefault="002B58D0" w:rsidP="00B732B8">
            <w:pPr>
              <w:spacing w:before="60" w:after="60" w:line="240" w:lineRule="auto"/>
              <w:rPr>
                <w:sz w:val="20"/>
                <w:szCs w:val="20"/>
              </w:rPr>
            </w:pPr>
            <w:r w:rsidRPr="002B58D0">
              <w:rPr>
                <w:sz w:val="20"/>
                <w:szCs w:val="20"/>
              </w:rPr>
              <w:t>Przedsiębiorstwa objęte wsparciem w formie dotacji</w:t>
            </w:r>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163 /</w:t>
            </w:r>
          </w:p>
          <w:p w:rsidR="00D16E2E" w:rsidRPr="00086913" w:rsidRDefault="00D16E2E" w:rsidP="00D16E2E">
            <w:pPr>
              <w:pStyle w:val="Text1"/>
              <w:ind w:left="0"/>
              <w:rPr>
                <w:sz w:val="20"/>
                <w:szCs w:val="20"/>
              </w:rPr>
            </w:pPr>
            <w:r w:rsidRPr="00086913">
              <w:rPr>
                <w:sz w:val="20"/>
                <w:szCs w:val="20"/>
              </w:rPr>
              <w:t>12 /</w:t>
            </w:r>
          </w:p>
          <w:p w:rsidR="00D16E2E" w:rsidRPr="00086913" w:rsidRDefault="00D16E2E" w:rsidP="00D16E2E">
            <w:pPr>
              <w:pStyle w:val="Text1"/>
              <w:ind w:left="0"/>
              <w:rPr>
                <w:sz w:val="20"/>
                <w:szCs w:val="20"/>
              </w:rPr>
            </w:pPr>
            <w:r w:rsidRPr="00086913">
              <w:rPr>
                <w:sz w:val="20"/>
                <w:szCs w:val="20"/>
              </w:rPr>
              <w:t>23</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646 /</w:t>
            </w:r>
          </w:p>
          <w:p w:rsidR="00D16E2E" w:rsidRPr="00086913" w:rsidRDefault="00D16E2E" w:rsidP="00D16E2E">
            <w:pPr>
              <w:pStyle w:val="Text1"/>
              <w:ind w:left="0"/>
              <w:rPr>
                <w:sz w:val="20"/>
                <w:szCs w:val="20"/>
              </w:rPr>
            </w:pPr>
            <w:r w:rsidRPr="00086913">
              <w:rPr>
                <w:sz w:val="20"/>
                <w:szCs w:val="20"/>
              </w:rPr>
              <w:t>47 /</w:t>
            </w:r>
          </w:p>
          <w:p w:rsidR="00D16E2E" w:rsidRPr="00086913" w:rsidRDefault="00D16E2E" w:rsidP="00D16E2E">
            <w:pPr>
              <w:pStyle w:val="Text1"/>
              <w:ind w:left="0"/>
              <w:rPr>
                <w:sz w:val="20"/>
                <w:szCs w:val="20"/>
              </w:rPr>
            </w:pPr>
            <w:r w:rsidRPr="00086913">
              <w:rPr>
                <w:sz w:val="20"/>
                <w:szCs w:val="20"/>
              </w:rPr>
              <w:t>92</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D16E2E">
            <w:pPr>
              <w:pStyle w:val="Text1"/>
              <w:ind w:left="0"/>
              <w:rPr>
                <w:sz w:val="20"/>
                <w:szCs w:val="20"/>
              </w:rPr>
            </w:pPr>
            <w:r w:rsidRPr="00162A83">
              <w:rPr>
                <w:sz w:val="20"/>
                <w:szCs w:val="20"/>
              </w:rPr>
              <w:t xml:space="preserve">Rozwijanie umiejętności w zakresie inteligentnej </w:t>
            </w:r>
            <w:r w:rsidRPr="00162A83">
              <w:rPr>
                <w:sz w:val="20"/>
                <w:szCs w:val="20"/>
              </w:rPr>
              <w:lastRenderedPageBreak/>
              <w:t>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lastRenderedPageBreak/>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04</w:t>
            </w:r>
          </w:p>
        </w:tc>
        <w:tc>
          <w:tcPr>
            <w:tcW w:w="555" w:type="pct"/>
            <w:shd w:val="clear" w:color="auto" w:fill="auto"/>
          </w:tcPr>
          <w:p w:rsidR="00D16E2E" w:rsidRPr="00086913" w:rsidRDefault="002B58D0" w:rsidP="00B732B8">
            <w:pPr>
              <w:spacing w:before="60" w:after="60" w:line="240" w:lineRule="auto"/>
              <w:rPr>
                <w:sz w:val="20"/>
                <w:szCs w:val="20"/>
                <w:lang w:val="en-GB"/>
              </w:rPr>
            </w:pPr>
            <w:proofErr w:type="spellStart"/>
            <w:r w:rsidRPr="002B58D0">
              <w:rPr>
                <w:sz w:val="20"/>
                <w:szCs w:val="20"/>
                <w:lang w:val="en-GB"/>
              </w:rPr>
              <w:t>Przedsiębiorstwa</w:t>
            </w:r>
            <w:proofErr w:type="spellEnd"/>
            <w:r w:rsidRPr="002B58D0">
              <w:rPr>
                <w:sz w:val="20"/>
                <w:szCs w:val="20"/>
                <w:lang w:val="en-GB"/>
              </w:rPr>
              <w:t xml:space="preserve"> </w:t>
            </w:r>
            <w:proofErr w:type="spellStart"/>
            <w:r w:rsidRPr="002B58D0">
              <w:rPr>
                <w:sz w:val="20"/>
                <w:szCs w:val="20"/>
                <w:lang w:val="en-GB"/>
              </w:rPr>
              <w:t>otrzymujące</w:t>
            </w:r>
            <w:proofErr w:type="spellEnd"/>
            <w:r w:rsidRPr="002B58D0">
              <w:rPr>
                <w:sz w:val="20"/>
                <w:szCs w:val="20"/>
                <w:lang w:val="en-GB"/>
              </w:rPr>
              <w:t xml:space="preserve"> </w:t>
            </w:r>
            <w:proofErr w:type="spellStart"/>
            <w:r w:rsidRPr="002B58D0">
              <w:rPr>
                <w:sz w:val="20"/>
                <w:szCs w:val="20"/>
                <w:lang w:val="en-GB"/>
              </w:rPr>
              <w:t>wsparcie</w:t>
            </w:r>
            <w:proofErr w:type="spellEnd"/>
            <w:r w:rsidRPr="002B58D0">
              <w:rPr>
                <w:sz w:val="20"/>
                <w:szCs w:val="20"/>
                <w:lang w:val="en-GB"/>
              </w:rPr>
              <w:t xml:space="preserve"> </w:t>
            </w:r>
            <w:proofErr w:type="spellStart"/>
            <w:r w:rsidRPr="002B58D0">
              <w:rPr>
                <w:sz w:val="20"/>
                <w:szCs w:val="20"/>
                <w:lang w:val="en-GB"/>
              </w:rPr>
              <w:t>niefinansowe</w:t>
            </w:r>
            <w:proofErr w:type="spellEnd"/>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1495 /</w:t>
            </w:r>
          </w:p>
          <w:p w:rsidR="00D16E2E" w:rsidRPr="00086913" w:rsidRDefault="00D16E2E" w:rsidP="00D16E2E">
            <w:pPr>
              <w:pStyle w:val="Text1"/>
              <w:ind w:left="0"/>
              <w:rPr>
                <w:sz w:val="20"/>
                <w:szCs w:val="20"/>
              </w:rPr>
            </w:pPr>
            <w:r w:rsidRPr="00086913">
              <w:rPr>
                <w:sz w:val="20"/>
                <w:szCs w:val="20"/>
              </w:rPr>
              <w:t>106 /</w:t>
            </w:r>
          </w:p>
          <w:p w:rsidR="00D16E2E" w:rsidRPr="00086913" w:rsidRDefault="00D16E2E" w:rsidP="00D16E2E">
            <w:pPr>
              <w:pStyle w:val="Text1"/>
              <w:ind w:left="0"/>
              <w:rPr>
                <w:sz w:val="20"/>
                <w:szCs w:val="20"/>
              </w:rPr>
            </w:pPr>
            <w:r w:rsidRPr="00086913">
              <w:rPr>
                <w:sz w:val="20"/>
                <w:szCs w:val="20"/>
              </w:rPr>
              <w:lastRenderedPageBreak/>
              <w:t>214</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lastRenderedPageBreak/>
              <w:t>4933 /</w:t>
            </w:r>
          </w:p>
          <w:p w:rsidR="00D16E2E" w:rsidRPr="00086913" w:rsidRDefault="00D16E2E" w:rsidP="00D16E2E">
            <w:pPr>
              <w:pStyle w:val="Text1"/>
              <w:ind w:left="0"/>
              <w:rPr>
                <w:sz w:val="20"/>
                <w:szCs w:val="20"/>
              </w:rPr>
            </w:pPr>
            <w:r w:rsidRPr="00086913">
              <w:rPr>
                <w:sz w:val="20"/>
                <w:szCs w:val="20"/>
              </w:rPr>
              <w:t>352 /</w:t>
            </w:r>
          </w:p>
          <w:p w:rsidR="00D16E2E" w:rsidRPr="00086913" w:rsidRDefault="00D16E2E" w:rsidP="00D16E2E">
            <w:pPr>
              <w:pStyle w:val="Text1"/>
              <w:ind w:left="0"/>
              <w:rPr>
                <w:sz w:val="20"/>
                <w:szCs w:val="20"/>
              </w:rPr>
            </w:pPr>
            <w:r w:rsidRPr="00086913">
              <w:rPr>
                <w:sz w:val="20"/>
                <w:szCs w:val="20"/>
              </w:rPr>
              <w:lastRenderedPageBreak/>
              <w:t>705</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lastRenderedPageBreak/>
              <w:t>2</w:t>
            </w:r>
          </w:p>
        </w:tc>
        <w:tc>
          <w:tcPr>
            <w:tcW w:w="658" w:type="pct"/>
          </w:tcPr>
          <w:p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16</w:t>
            </w:r>
          </w:p>
        </w:tc>
        <w:tc>
          <w:tcPr>
            <w:tcW w:w="555" w:type="pct"/>
            <w:shd w:val="clear" w:color="auto" w:fill="auto"/>
          </w:tcPr>
          <w:p w:rsidR="00D16E2E" w:rsidRPr="00B02CC3" w:rsidRDefault="002B58D0" w:rsidP="00B732B8">
            <w:pPr>
              <w:spacing w:before="60" w:after="60" w:line="240" w:lineRule="auto"/>
              <w:rPr>
                <w:sz w:val="20"/>
                <w:szCs w:val="20"/>
              </w:rPr>
            </w:pPr>
            <w:r w:rsidRPr="00B02CC3">
              <w:rPr>
                <w:sz w:val="20"/>
                <w:szCs w:val="20"/>
              </w:rPr>
              <w:t>Udział podmiotów instytucjonalnych w procesie przedsiębiorczego odkrywania</w:t>
            </w:r>
          </w:p>
        </w:tc>
        <w:tc>
          <w:tcPr>
            <w:tcW w:w="664" w:type="pct"/>
          </w:tcPr>
          <w:p w:rsidR="00D16E2E" w:rsidRPr="00086913" w:rsidRDefault="00A24653" w:rsidP="00A24653">
            <w:pPr>
              <w:spacing w:before="60" w:after="60" w:line="240" w:lineRule="auto"/>
              <w:rPr>
                <w:sz w:val="20"/>
                <w:szCs w:val="20"/>
              </w:rPr>
            </w:pPr>
            <w:r>
              <w:rPr>
                <w:sz w:val="20"/>
                <w:szCs w:val="20"/>
              </w:rPr>
              <w:t>lb. podmiotów</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123 /</w:t>
            </w:r>
          </w:p>
          <w:p w:rsidR="00D16E2E" w:rsidRPr="00086913" w:rsidRDefault="00D16E2E" w:rsidP="00D16E2E">
            <w:pPr>
              <w:pStyle w:val="Text1"/>
              <w:ind w:left="0"/>
              <w:rPr>
                <w:sz w:val="20"/>
                <w:szCs w:val="20"/>
              </w:rPr>
            </w:pPr>
            <w:r w:rsidRPr="00086913">
              <w:rPr>
                <w:sz w:val="20"/>
                <w:szCs w:val="20"/>
              </w:rPr>
              <w:t>9 /</w:t>
            </w:r>
          </w:p>
          <w:p w:rsidR="00D16E2E" w:rsidRPr="00086913" w:rsidRDefault="00D16E2E" w:rsidP="00D16E2E">
            <w:pPr>
              <w:pStyle w:val="Text1"/>
              <w:ind w:left="0"/>
              <w:rPr>
                <w:sz w:val="20"/>
                <w:szCs w:val="20"/>
              </w:rPr>
            </w:pPr>
            <w:r w:rsidRPr="00086913">
              <w:rPr>
                <w:sz w:val="20"/>
                <w:szCs w:val="20"/>
              </w:rPr>
              <w:t>18</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412 /</w:t>
            </w:r>
          </w:p>
          <w:p w:rsidR="00D16E2E" w:rsidRPr="00086913" w:rsidRDefault="00D16E2E" w:rsidP="00D16E2E">
            <w:pPr>
              <w:pStyle w:val="Text1"/>
              <w:ind w:left="0"/>
              <w:rPr>
                <w:sz w:val="20"/>
                <w:szCs w:val="20"/>
              </w:rPr>
            </w:pPr>
            <w:r w:rsidRPr="00086913">
              <w:rPr>
                <w:sz w:val="20"/>
                <w:szCs w:val="20"/>
              </w:rPr>
              <w:t>29 /</w:t>
            </w:r>
          </w:p>
          <w:p w:rsidR="00D16E2E" w:rsidRPr="00086913" w:rsidRDefault="00D16E2E" w:rsidP="00D16E2E">
            <w:pPr>
              <w:pStyle w:val="Text1"/>
              <w:ind w:left="0"/>
              <w:rPr>
                <w:sz w:val="20"/>
                <w:szCs w:val="20"/>
              </w:rPr>
            </w:pPr>
            <w:r w:rsidRPr="00086913">
              <w:rPr>
                <w:sz w:val="20"/>
                <w:szCs w:val="20"/>
              </w:rPr>
              <w:t>59</w:t>
            </w:r>
          </w:p>
        </w:tc>
      </w:tr>
    </w:tbl>
    <w:p w:rsidR="00B732B8" w:rsidRPr="00B732B8" w:rsidRDefault="00B732B8" w:rsidP="00B732B8">
      <w:r w:rsidRPr="00B732B8">
        <w:t xml:space="preserve">Podstawa prawna: art. 22 ust. 3 lit. d) </w:t>
      </w:r>
      <w:proofErr w:type="spellStart"/>
      <w:r w:rsidRPr="00B732B8">
        <w:t>ppkt</w:t>
      </w:r>
      <w:proofErr w:type="spellEnd"/>
      <w:r w:rsidRPr="00B732B8">
        <w:t xml:space="preserve"> (ii) rozporządzenia w sprawie wspólnych przepisów</w:t>
      </w:r>
    </w:p>
    <w:p w:rsidR="00B732B8" w:rsidRPr="00B732B8" w:rsidRDefault="00B732B8" w:rsidP="00B732B8">
      <w:r w:rsidRPr="00B732B8">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7"/>
        <w:gridCol w:w="894"/>
        <w:gridCol w:w="1200"/>
        <w:gridCol w:w="1491"/>
        <w:gridCol w:w="2363"/>
        <w:gridCol w:w="1023"/>
        <w:gridCol w:w="1210"/>
        <w:gridCol w:w="1141"/>
        <w:gridCol w:w="982"/>
        <w:gridCol w:w="832"/>
        <w:gridCol w:w="767"/>
      </w:tblGrid>
      <w:tr w:rsidR="002B58D0" w:rsidRPr="00B732B8" w:rsidTr="002A7F8D">
        <w:trPr>
          <w:trHeight w:val="227"/>
        </w:trPr>
        <w:tc>
          <w:tcPr>
            <w:tcW w:w="0" w:type="auto"/>
          </w:tcPr>
          <w:p w:rsidR="00B732B8" w:rsidRPr="00086913" w:rsidRDefault="00B732B8" w:rsidP="00B732B8">
            <w:pPr>
              <w:rPr>
                <w:sz w:val="20"/>
                <w:szCs w:val="20"/>
              </w:rPr>
            </w:pPr>
            <w:r w:rsidRPr="00086913">
              <w:rPr>
                <w:sz w:val="20"/>
                <w:szCs w:val="20"/>
              </w:rPr>
              <w:t xml:space="preserve">Priorytet </w:t>
            </w:r>
          </w:p>
        </w:tc>
        <w:tc>
          <w:tcPr>
            <w:tcW w:w="0" w:type="auto"/>
          </w:tcPr>
          <w:p w:rsidR="00B732B8" w:rsidRPr="00086913" w:rsidRDefault="00B732B8" w:rsidP="00B732B8">
            <w:pPr>
              <w:rPr>
                <w:sz w:val="20"/>
                <w:szCs w:val="20"/>
              </w:rPr>
            </w:pPr>
            <w:r w:rsidRPr="00086913">
              <w:rPr>
                <w:sz w:val="20"/>
                <w:szCs w:val="20"/>
              </w:rPr>
              <w:t xml:space="preserve">Cel szczegółowy </w:t>
            </w:r>
          </w:p>
        </w:tc>
        <w:tc>
          <w:tcPr>
            <w:tcW w:w="0" w:type="auto"/>
          </w:tcPr>
          <w:p w:rsidR="00B732B8" w:rsidRPr="00086913" w:rsidRDefault="00B732B8" w:rsidP="00B732B8">
            <w:pPr>
              <w:rPr>
                <w:sz w:val="20"/>
                <w:szCs w:val="20"/>
              </w:rPr>
            </w:pPr>
            <w:r w:rsidRPr="00086913">
              <w:rPr>
                <w:sz w:val="20"/>
                <w:szCs w:val="20"/>
              </w:rPr>
              <w:t>Fundusz</w:t>
            </w:r>
          </w:p>
        </w:tc>
        <w:tc>
          <w:tcPr>
            <w:tcW w:w="0" w:type="auto"/>
          </w:tcPr>
          <w:p w:rsidR="00B732B8" w:rsidRPr="00086913" w:rsidRDefault="00B732B8" w:rsidP="00B732B8">
            <w:pPr>
              <w:rPr>
                <w:sz w:val="20"/>
                <w:szCs w:val="20"/>
              </w:rPr>
            </w:pPr>
            <w:r w:rsidRPr="00086913">
              <w:rPr>
                <w:sz w:val="20"/>
                <w:szCs w:val="20"/>
              </w:rPr>
              <w:t>Kategoria regionu</w:t>
            </w:r>
          </w:p>
        </w:tc>
        <w:tc>
          <w:tcPr>
            <w:tcW w:w="0" w:type="auto"/>
          </w:tcPr>
          <w:p w:rsidR="00B732B8" w:rsidRPr="00086913" w:rsidRDefault="00B732B8" w:rsidP="00B732B8">
            <w:pPr>
              <w:rPr>
                <w:sz w:val="20"/>
                <w:szCs w:val="20"/>
              </w:rPr>
            </w:pPr>
            <w:r w:rsidRPr="00086913">
              <w:rPr>
                <w:sz w:val="20"/>
                <w:szCs w:val="20"/>
              </w:rPr>
              <w:t>Nr identyfikacyjny [5]</w:t>
            </w:r>
          </w:p>
        </w:tc>
        <w:tc>
          <w:tcPr>
            <w:tcW w:w="0" w:type="auto"/>
            <w:shd w:val="clear" w:color="auto" w:fill="auto"/>
          </w:tcPr>
          <w:p w:rsidR="00B732B8" w:rsidRPr="00086913" w:rsidRDefault="00B732B8" w:rsidP="00B732B8">
            <w:pPr>
              <w:rPr>
                <w:sz w:val="20"/>
                <w:szCs w:val="20"/>
              </w:rPr>
            </w:pPr>
            <w:r w:rsidRPr="00086913">
              <w:rPr>
                <w:sz w:val="20"/>
                <w:szCs w:val="20"/>
              </w:rPr>
              <w:t>Wskaźnik [255]</w:t>
            </w:r>
          </w:p>
        </w:tc>
        <w:tc>
          <w:tcPr>
            <w:tcW w:w="0" w:type="auto"/>
          </w:tcPr>
          <w:p w:rsidR="00B732B8" w:rsidRPr="00086913" w:rsidRDefault="00B732B8" w:rsidP="00B732B8">
            <w:pPr>
              <w:rPr>
                <w:sz w:val="20"/>
                <w:szCs w:val="20"/>
              </w:rPr>
            </w:pPr>
            <w:r w:rsidRPr="00086913">
              <w:rPr>
                <w:sz w:val="20"/>
                <w:szCs w:val="20"/>
              </w:rPr>
              <w:t xml:space="preserve">Jednostka miary </w:t>
            </w:r>
          </w:p>
        </w:tc>
        <w:tc>
          <w:tcPr>
            <w:tcW w:w="0" w:type="auto"/>
          </w:tcPr>
          <w:p w:rsidR="00393FA7" w:rsidRPr="00086913" w:rsidRDefault="00B732B8" w:rsidP="00393FA7">
            <w:pPr>
              <w:rPr>
                <w:sz w:val="20"/>
                <w:szCs w:val="20"/>
              </w:rPr>
            </w:pPr>
            <w:r w:rsidRPr="00086913">
              <w:rPr>
                <w:sz w:val="20"/>
                <w:szCs w:val="20"/>
              </w:rPr>
              <w:t>Wartość bazowa lub wartość odniesienia</w:t>
            </w:r>
          </w:p>
        </w:tc>
        <w:tc>
          <w:tcPr>
            <w:tcW w:w="0" w:type="auto"/>
          </w:tcPr>
          <w:p w:rsidR="00B732B8" w:rsidRPr="00086913" w:rsidRDefault="00B732B8" w:rsidP="00B732B8">
            <w:pPr>
              <w:rPr>
                <w:sz w:val="20"/>
                <w:szCs w:val="20"/>
              </w:rPr>
            </w:pPr>
            <w:r w:rsidRPr="00086913">
              <w:rPr>
                <w:sz w:val="20"/>
                <w:szCs w:val="20"/>
              </w:rPr>
              <w:t>Rok odniesienia</w:t>
            </w:r>
          </w:p>
        </w:tc>
        <w:tc>
          <w:tcPr>
            <w:tcW w:w="0" w:type="auto"/>
            <w:shd w:val="clear" w:color="auto" w:fill="auto"/>
          </w:tcPr>
          <w:p w:rsidR="00B732B8" w:rsidRPr="00086913" w:rsidRDefault="00B732B8" w:rsidP="00B732B8">
            <w:pPr>
              <w:rPr>
                <w:sz w:val="20"/>
                <w:szCs w:val="20"/>
              </w:rPr>
            </w:pPr>
            <w:r w:rsidRPr="00086913">
              <w:rPr>
                <w:sz w:val="20"/>
                <w:szCs w:val="20"/>
              </w:rPr>
              <w:t>Cel końcowy (2029)</w:t>
            </w:r>
          </w:p>
        </w:tc>
        <w:tc>
          <w:tcPr>
            <w:tcW w:w="0" w:type="auto"/>
            <w:shd w:val="clear" w:color="auto" w:fill="auto"/>
          </w:tcPr>
          <w:p w:rsidR="00B732B8" w:rsidRPr="00086913" w:rsidRDefault="00B732B8" w:rsidP="00B732B8">
            <w:pPr>
              <w:rPr>
                <w:sz w:val="20"/>
                <w:szCs w:val="20"/>
              </w:rPr>
            </w:pPr>
            <w:r w:rsidRPr="00086913">
              <w:rPr>
                <w:sz w:val="20"/>
                <w:szCs w:val="20"/>
              </w:rPr>
              <w:t>Źródło danych [200]</w:t>
            </w:r>
          </w:p>
        </w:tc>
        <w:tc>
          <w:tcPr>
            <w:tcW w:w="0" w:type="auto"/>
          </w:tcPr>
          <w:p w:rsidR="00B732B8" w:rsidRPr="00086913" w:rsidRDefault="00B732B8" w:rsidP="00B732B8">
            <w:pPr>
              <w:rPr>
                <w:sz w:val="20"/>
                <w:szCs w:val="20"/>
              </w:rPr>
            </w:pPr>
            <w:r w:rsidRPr="00086913">
              <w:rPr>
                <w:sz w:val="20"/>
                <w:szCs w:val="20"/>
              </w:rPr>
              <w:t>Uwagi [200]</w:t>
            </w:r>
          </w:p>
        </w:tc>
      </w:tr>
      <w:tr w:rsidR="002B58D0" w:rsidRPr="00B732B8" w:rsidTr="002A7F8D">
        <w:trPr>
          <w:trHeight w:val="227"/>
        </w:trPr>
        <w:tc>
          <w:tcPr>
            <w:tcW w:w="0" w:type="auto"/>
          </w:tcPr>
          <w:p w:rsidR="00D16E2E" w:rsidRPr="00086913" w:rsidRDefault="00D16E2E" w:rsidP="00B732B8">
            <w:pPr>
              <w:rPr>
                <w:sz w:val="20"/>
                <w:szCs w:val="20"/>
              </w:rPr>
            </w:pPr>
            <w:r w:rsidRPr="00086913">
              <w:rPr>
                <w:sz w:val="20"/>
                <w:szCs w:val="20"/>
              </w:rPr>
              <w:t>2</w:t>
            </w:r>
          </w:p>
        </w:tc>
        <w:tc>
          <w:tcPr>
            <w:tcW w:w="0" w:type="auto"/>
          </w:tcPr>
          <w:p w:rsidR="00D16E2E" w:rsidRPr="00086913" w:rsidRDefault="00162A83" w:rsidP="00B732B8">
            <w:pPr>
              <w:rPr>
                <w:sz w:val="20"/>
                <w:szCs w:val="20"/>
              </w:rPr>
            </w:pPr>
            <w:r w:rsidRPr="00162A83">
              <w:rPr>
                <w:sz w:val="20"/>
                <w:szCs w:val="20"/>
              </w:rPr>
              <w:t xml:space="preserve">Rozwijanie umiejętności w zakresie inteligentnej specjalizacji, transformacji przemysłowej i </w:t>
            </w:r>
            <w:r w:rsidRPr="00162A83">
              <w:rPr>
                <w:sz w:val="20"/>
                <w:szCs w:val="20"/>
              </w:rPr>
              <w:lastRenderedPageBreak/>
              <w:t>przedsiębiorczości</w:t>
            </w:r>
          </w:p>
        </w:tc>
        <w:tc>
          <w:tcPr>
            <w:tcW w:w="0" w:type="auto"/>
          </w:tcPr>
          <w:p w:rsidR="00D16E2E" w:rsidRPr="00086913" w:rsidRDefault="00BF0F34" w:rsidP="00B732B8">
            <w:pPr>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rPr>
                <w:sz w:val="20"/>
                <w:szCs w:val="20"/>
              </w:rPr>
            </w:pPr>
            <w:r>
              <w:rPr>
                <w:sz w:val="20"/>
                <w:szCs w:val="20"/>
              </w:rPr>
              <w:t>Przejściowe</w:t>
            </w:r>
          </w:p>
        </w:tc>
        <w:tc>
          <w:tcPr>
            <w:tcW w:w="0" w:type="auto"/>
          </w:tcPr>
          <w:p w:rsidR="00D16E2E" w:rsidRPr="00086913" w:rsidRDefault="00D16E2E" w:rsidP="00B732B8">
            <w:pPr>
              <w:rPr>
                <w:sz w:val="20"/>
                <w:szCs w:val="20"/>
              </w:rPr>
            </w:pPr>
            <w:r w:rsidRPr="00086913">
              <w:rPr>
                <w:sz w:val="20"/>
                <w:szCs w:val="20"/>
                <w:lang w:val="en-US"/>
              </w:rPr>
              <w:t>RCR 02</w:t>
            </w:r>
          </w:p>
        </w:tc>
        <w:tc>
          <w:tcPr>
            <w:tcW w:w="0" w:type="auto"/>
            <w:shd w:val="clear" w:color="auto" w:fill="auto"/>
          </w:tcPr>
          <w:p w:rsidR="00D16E2E" w:rsidRPr="00B02CC3" w:rsidRDefault="002B58D0" w:rsidP="00B732B8">
            <w:pPr>
              <w:rPr>
                <w:sz w:val="20"/>
                <w:szCs w:val="20"/>
              </w:rPr>
            </w:pPr>
            <w:r w:rsidRPr="00B02CC3">
              <w:rPr>
                <w:sz w:val="20"/>
                <w:szCs w:val="20"/>
              </w:rPr>
              <w:t>Inwestycje prywatne uzupełniające wsparcie publiczne (w tym: dotacje, instrumenty finansowe)</w:t>
            </w:r>
          </w:p>
        </w:tc>
        <w:tc>
          <w:tcPr>
            <w:tcW w:w="0" w:type="auto"/>
          </w:tcPr>
          <w:p w:rsidR="00D16E2E" w:rsidRPr="00086913" w:rsidRDefault="00596F46" w:rsidP="00B732B8">
            <w:pPr>
              <w:rPr>
                <w:sz w:val="20"/>
                <w:szCs w:val="20"/>
              </w:rPr>
            </w:pPr>
            <w:r>
              <w:rPr>
                <w:sz w:val="20"/>
                <w:szCs w:val="20"/>
              </w:rPr>
              <w:t>EUR</w:t>
            </w:r>
          </w:p>
        </w:tc>
        <w:tc>
          <w:tcPr>
            <w:tcW w:w="0" w:type="auto"/>
          </w:tcPr>
          <w:p w:rsidR="00D16E2E" w:rsidRPr="00086913" w:rsidRDefault="00D16E2E" w:rsidP="00B732B8">
            <w:pPr>
              <w:rPr>
                <w:sz w:val="20"/>
                <w:szCs w:val="20"/>
              </w:rPr>
            </w:pPr>
            <w:r w:rsidRPr="00086913">
              <w:rPr>
                <w:sz w:val="20"/>
                <w:szCs w:val="20"/>
              </w:rPr>
              <w:t>0</w:t>
            </w:r>
          </w:p>
        </w:tc>
        <w:tc>
          <w:tcPr>
            <w:tcW w:w="0" w:type="auto"/>
          </w:tcPr>
          <w:p w:rsidR="00D16E2E" w:rsidRPr="00086913" w:rsidRDefault="00D16E2E" w:rsidP="00B732B8">
            <w:pPr>
              <w:rPr>
                <w:sz w:val="20"/>
                <w:szCs w:val="20"/>
              </w:rPr>
            </w:pPr>
            <w:r w:rsidRPr="00086913">
              <w:rPr>
                <w:sz w:val="20"/>
                <w:szCs w:val="20"/>
              </w:rPr>
              <w:t>2021</w:t>
            </w:r>
          </w:p>
        </w:tc>
        <w:tc>
          <w:tcPr>
            <w:tcW w:w="0" w:type="auto"/>
            <w:shd w:val="clear" w:color="auto" w:fill="auto"/>
          </w:tcPr>
          <w:p w:rsidR="00D16E2E" w:rsidRPr="00086913" w:rsidRDefault="00596F46" w:rsidP="00D16E2E">
            <w:pPr>
              <w:pStyle w:val="Text1"/>
              <w:ind w:left="0"/>
              <w:jc w:val="center"/>
              <w:rPr>
                <w:sz w:val="20"/>
                <w:szCs w:val="20"/>
              </w:rPr>
            </w:pPr>
            <w:r w:rsidRPr="00596F46">
              <w:rPr>
                <w:sz w:val="20"/>
                <w:szCs w:val="20"/>
              </w:rPr>
              <w:t>38 198 07</w:t>
            </w:r>
            <w:r>
              <w:rPr>
                <w:sz w:val="20"/>
                <w:szCs w:val="20"/>
              </w:rPr>
              <w:t>1</w:t>
            </w:r>
            <w:r w:rsidRPr="00596F46">
              <w:rPr>
                <w:sz w:val="20"/>
                <w:szCs w:val="20"/>
              </w:rPr>
              <w:t xml:space="preserve">   </w:t>
            </w:r>
            <w:r w:rsidR="00D16E2E" w:rsidRPr="00086913">
              <w:rPr>
                <w:sz w:val="20"/>
                <w:szCs w:val="20"/>
              </w:rPr>
              <w:t>/</w:t>
            </w:r>
          </w:p>
          <w:p w:rsidR="00D16E2E" w:rsidRPr="00086913" w:rsidRDefault="00596F46" w:rsidP="00D16E2E">
            <w:pPr>
              <w:pStyle w:val="Text1"/>
              <w:ind w:left="0"/>
              <w:jc w:val="center"/>
              <w:rPr>
                <w:sz w:val="20"/>
                <w:szCs w:val="20"/>
              </w:rPr>
            </w:pPr>
            <w:r w:rsidRPr="00596F46">
              <w:rPr>
                <w:sz w:val="20"/>
                <w:szCs w:val="20"/>
              </w:rPr>
              <w:t xml:space="preserve">2 728 433    </w:t>
            </w:r>
            <w:r w:rsidR="00D16E2E" w:rsidRPr="00086913">
              <w:rPr>
                <w:sz w:val="20"/>
                <w:szCs w:val="20"/>
              </w:rPr>
              <w:t>/</w:t>
            </w:r>
          </w:p>
          <w:p w:rsidR="00D16E2E" w:rsidRPr="00086913" w:rsidRDefault="00D16E2E" w:rsidP="00B732B8">
            <w:pPr>
              <w:rPr>
                <w:sz w:val="20"/>
                <w:szCs w:val="20"/>
              </w:rPr>
            </w:pPr>
            <w:r w:rsidRPr="00086913">
              <w:rPr>
                <w:sz w:val="20"/>
                <w:szCs w:val="20"/>
              </w:rPr>
              <w:t xml:space="preserve">  </w:t>
            </w:r>
            <w:r w:rsidR="00596F46" w:rsidRPr="00596F46">
              <w:rPr>
                <w:sz w:val="20"/>
                <w:szCs w:val="20"/>
              </w:rPr>
              <w:t xml:space="preserve"> 5 456 </w:t>
            </w:r>
            <w:r w:rsidR="00596F46" w:rsidRPr="00596F46">
              <w:rPr>
                <w:sz w:val="20"/>
                <w:szCs w:val="20"/>
              </w:rPr>
              <w:lastRenderedPageBreak/>
              <w:t xml:space="preserve">867    </w:t>
            </w:r>
          </w:p>
        </w:tc>
        <w:tc>
          <w:tcPr>
            <w:tcW w:w="0" w:type="auto"/>
            <w:shd w:val="clear" w:color="auto" w:fill="auto"/>
          </w:tcPr>
          <w:p w:rsidR="00D16E2E" w:rsidRPr="00086913" w:rsidRDefault="00D16E2E" w:rsidP="00B732B8">
            <w:pPr>
              <w:rPr>
                <w:sz w:val="20"/>
                <w:szCs w:val="20"/>
              </w:rPr>
            </w:pPr>
            <w:r w:rsidRPr="00086913">
              <w:rPr>
                <w:sz w:val="20"/>
                <w:szCs w:val="20"/>
              </w:rPr>
              <w:lastRenderedPageBreak/>
              <w:t>CST 2021</w:t>
            </w:r>
          </w:p>
        </w:tc>
        <w:tc>
          <w:tcPr>
            <w:tcW w:w="0" w:type="auto"/>
          </w:tcPr>
          <w:p w:rsidR="00D16E2E" w:rsidRPr="00086913" w:rsidRDefault="00D16E2E" w:rsidP="00B732B8">
            <w:pPr>
              <w:rPr>
                <w:sz w:val="20"/>
                <w:szCs w:val="20"/>
              </w:rPr>
            </w:pPr>
          </w:p>
        </w:tc>
      </w:tr>
      <w:tr w:rsidR="002B58D0" w:rsidRPr="00B732B8" w:rsidTr="002A7F8D">
        <w:trPr>
          <w:trHeight w:val="227"/>
        </w:trPr>
        <w:tc>
          <w:tcPr>
            <w:tcW w:w="0" w:type="auto"/>
          </w:tcPr>
          <w:p w:rsidR="00D16E2E" w:rsidRPr="00086913" w:rsidRDefault="00D16E2E" w:rsidP="00B732B8">
            <w:pPr>
              <w:rPr>
                <w:sz w:val="20"/>
                <w:szCs w:val="20"/>
              </w:rPr>
            </w:pPr>
            <w:r w:rsidRPr="00086913">
              <w:rPr>
                <w:sz w:val="20"/>
                <w:szCs w:val="20"/>
              </w:rPr>
              <w:lastRenderedPageBreak/>
              <w:t>2</w:t>
            </w:r>
          </w:p>
        </w:tc>
        <w:tc>
          <w:tcPr>
            <w:tcW w:w="0" w:type="auto"/>
          </w:tcPr>
          <w:p w:rsidR="00D16E2E" w:rsidRPr="00086913" w:rsidRDefault="00162A83" w:rsidP="00B732B8">
            <w:pPr>
              <w:rPr>
                <w:sz w:val="20"/>
                <w:szCs w:val="20"/>
              </w:rPr>
            </w:pPr>
            <w:r w:rsidRPr="00162A83">
              <w:rPr>
                <w:sz w:val="20"/>
                <w:szCs w:val="20"/>
              </w:rPr>
              <w:t>Rozwijanie umiejętności w zakresie inteligentnej specjalizacji, transformacji przemysłowej i przedsiębiorczości</w:t>
            </w:r>
          </w:p>
        </w:tc>
        <w:tc>
          <w:tcPr>
            <w:tcW w:w="0" w:type="auto"/>
          </w:tcPr>
          <w:p w:rsidR="00D16E2E" w:rsidRPr="00086913" w:rsidRDefault="00BF0F34" w:rsidP="00B732B8">
            <w:pPr>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rPr>
                <w:sz w:val="20"/>
                <w:szCs w:val="20"/>
              </w:rPr>
            </w:pPr>
            <w:r>
              <w:rPr>
                <w:sz w:val="20"/>
                <w:szCs w:val="20"/>
              </w:rPr>
              <w:t>Przejściowe</w:t>
            </w:r>
          </w:p>
        </w:tc>
        <w:tc>
          <w:tcPr>
            <w:tcW w:w="0" w:type="auto"/>
          </w:tcPr>
          <w:p w:rsidR="00D16E2E" w:rsidRPr="00086913" w:rsidRDefault="00D16E2E" w:rsidP="00B732B8">
            <w:pPr>
              <w:rPr>
                <w:sz w:val="20"/>
                <w:szCs w:val="20"/>
              </w:rPr>
            </w:pPr>
            <w:r w:rsidRPr="00086913">
              <w:rPr>
                <w:sz w:val="20"/>
                <w:szCs w:val="20"/>
                <w:lang w:val="en-US"/>
              </w:rPr>
              <w:t>RCR 98</w:t>
            </w:r>
          </w:p>
        </w:tc>
        <w:tc>
          <w:tcPr>
            <w:tcW w:w="0" w:type="auto"/>
            <w:shd w:val="clear" w:color="auto" w:fill="auto"/>
          </w:tcPr>
          <w:p w:rsidR="00D16E2E" w:rsidRPr="00B02CC3" w:rsidRDefault="002B58D0" w:rsidP="00B732B8">
            <w:pPr>
              <w:rPr>
                <w:sz w:val="20"/>
                <w:szCs w:val="20"/>
              </w:rPr>
            </w:pPr>
            <w:r w:rsidRPr="00B02CC3">
              <w:rPr>
                <w:sz w:val="20"/>
                <w:szCs w:val="20"/>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Pr>
          <w:p w:rsidR="00D16E2E" w:rsidRPr="00086913" w:rsidRDefault="002B58D0" w:rsidP="00B732B8">
            <w:pPr>
              <w:rPr>
                <w:sz w:val="20"/>
                <w:szCs w:val="20"/>
              </w:rPr>
            </w:pPr>
            <w:proofErr w:type="spellStart"/>
            <w:r>
              <w:rPr>
                <w:sz w:val="20"/>
                <w:szCs w:val="20"/>
                <w:lang w:val="en-US"/>
              </w:rPr>
              <w:t>osoby</w:t>
            </w:r>
            <w:proofErr w:type="spellEnd"/>
          </w:p>
        </w:tc>
        <w:tc>
          <w:tcPr>
            <w:tcW w:w="0" w:type="auto"/>
          </w:tcPr>
          <w:p w:rsidR="00D16E2E" w:rsidRPr="00086913" w:rsidRDefault="00D16E2E" w:rsidP="00B732B8">
            <w:pPr>
              <w:rPr>
                <w:sz w:val="20"/>
                <w:szCs w:val="20"/>
              </w:rPr>
            </w:pPr>
            <w:r w:rsidRPr="00086913">
              <w:rPr>
                <w:sz w:val="20"/>
                <w:szCs w:val="20"/>
              </w:rPr>
              <w:t>0</w:t>
            </w:r>
          </w:p>
        </w:tc>
        <w:tc>
          <w:tcPr>
            <w:tcW w:w="0" w:type="auto"/>
          </w:tcPr>
          <w:p w:rsidR="00D16E2E" w:rsidRPr="00086913" w:rsidRDefault="00D16E2E" w:rsidP="00B732B8">
            <w:pPr>
              <w:rPr>
                <w:sz w:val="20"/>
                <w:szCs w:val="20"/>
              </w:rPr>
            </w:pPr>
            <w:r w:rsidRPr="00086913">
              <w:rPr>
                <w:sz w:val="20"/>
                <w:szCs w:val="20"/>
              </w:rPr>
              <w:t>2021</w:t>
            </w:r>
          </w:p>
        </w:tc>
        <w:tc>
          <w:tcPr>
            <w:tcW w:w="0" w:type="auto"/>
            <w:shd w:val="clear" w:color="auto" w:fill="auto"/>
          </w:tcPr>
          <w:p w:rsidR="00D16E2E" w:rsidRPr="00086913" w:rsidRDefault="00D16E2E" w:rsidP="00D16E2E">
            <w:pPr>
              <w:pStyle w:val="Text1"/>
              <w:ind w:left="0"/>
              <w:jc w:val="center"/>
              <w:rPr>
                <w:sz w:val="20"/>
                <w:szCs w:val="20"/>
              </w:rPr>
            </w:pPr>
            <w:r w:rsidRPr="00086913">
              <w:rPr>
                <w:sz w:val="20"/>
                <w:szCs w:val="20"/>
              </w:rPr>
              <w:t>625 /</w:t>
            </w:r>
          </w:p>
          <w:p w:rsidR="00D16E2E" w:rsidRPr="00086913" w:rsidRDefault="00D16E2E" w:rsidP="00D16E2E">
            <w:pPr>
              <w:pStyle w:val="Text1"/>
              <w:ind w:left="0"/>
              <w:jc w:val="center"/>
              <w:rPr>
                <w:sz w:val="20"/>
                <w:szCs w:val="20"/>
              </w:rPr>
            </w:pPr>
            <w:r w:rsidRPr="00086913">
              <w:rPr>
                <w:sz w:val="20"/>
                <w:szCs w:val="20"/>
              </w:rPr>
              <w:t xml:space="preserve">45/ </w:t>
            </w:r>
          </w:p>
          <w:p w:rsidR="00D16E2E" w:rsidRPr="00086913" w:rsidRDefault="00D16E2E" w:rsidP="00B732B8">
            <w:pPr>
              <w:rPr>
                <w:sz w:val="20"/>
                <w:szCs w:val="20"/>
              </w:rPr>
            </w:pPr>
            <w:r w:rsidRPr="00086913">
              <w:rPr>
                <w:sz w:val="20"/>
                <w:szCs w:val="20"/>
              </w:rPr>
              <w:t>89</w:t>
            </w:r>
          </w:p>
        </w:tc>
        <w:tc>
          <w:tcPr>
            <w:tcW w:w="0" w:type="auto"/>
            <w:shd w:val="clear" w:color="auto" w:fill="auto"/>
          </w:tcPr>
          <w:p w:rsidR="00D16E2E" w:rsidRPr="00086913" w:rsidRDefault="00D16E2E" w:rsidP="00B732B8">
            <w:pPr>
              <w:rPr>
                <w:sz w:val="20"/>
                <w:szCs w:val="20"/>
              </w:rPr>
            </w:pPr>
            <w:r w:rsidRPr="00086913">
              <w:rPr>
                <w:sz w:val="20"/>
                <w:szCs w:val="20"/>
              </w:rPr>
              <w:t>CST 2021</w:t>
            </w:r>
          </w:p>
        </w:tc>
        <w:tc>
          <w:tcPr>
            <w:tcW w:w="0" w:type="auto"/>
          </w:tcPr>
          <w:p w:rsidR="00D16E2E" w:rsidRPr="00086913" w:rsidRDefault="00D16E2E" w:rsidP="00B732B8">
            <w:pPr>
              <w:rPr>
                <w:sz w:val="20"/>
                <w:szCs w:val="20"/>
              </w:rPr>
            </w:pPr>
          </w:p>
        </w:tc>
      </w:tr>
    </w:tbl>
    <w:p w:rsidR="00393FA7" w:rsidRPr="00B732B8" w:rsidRDefault="00393FA7" w:rsidP="00B732B8"/>
    <w:p w:rsidR="00B732B8" w:rsidRPr="00B732B8" w:rsidRDefault="00B732B8" w:rsidP="00B732B8">
      <w:r w:rsidRPr="00B732B8">
        <w:t>2.1.1.1.3.</w:t>
      </w:r>
      <w:r w:rsidRPr="00B732B8">
        <w:tab/>
        <w:t>Indykatywny podział zaprogramowanych zasobów (UE) według rodzaju interwencji (nie dotyczy EFMRA)</w:t>
      </w:r>
    </w:p>
    <w:p w:rsidR="00B732B8" w:rsidRPr="00B732B8" w:rsidRDefault="00B732B8" w:rsidP="00B732B8">
      <w:pPr>
        <w:ind w:left="850"/>
      </w:pPr>
      <w:r w:rsidRPr="00B732B8">
        <w:t xml:space="preserve">Podstawa prawna: art. 22 ust. 3 lit. d) </w:t>
      </w:r>
      <w:proofErr w:type="spellStart"/>
      <w:r w:rsidRPr="00B732B8">
        <w:t>ppkt</w:t>
      </w:r>
      <w:proofErr w:type="spellEnd"/>
      <w:r w:rsidRPr="00B732B8">
        <w:t xml:space="preserve"> (viii) rozporządzenia w sprawie wspólnych przepisów</w:t>
      </w:r>
    </w:p>
    <w:p w:rsidR="00B732B8" w:rsidRPr="00B732B8" w:rsidRDefault="00B732B8" w:rsidP="00B732B8">
      <w:r w:rsidRPr="00B732B8">
        <w:t>Tabela 4: Wymiar 1 – zakres interwencji</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2 268 823,00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4 537 647,00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31 763 530,00</w:t>
            </w:r>
          </w:p>
        </w:tc>
      </w:tr>
      <w:tr w:rsidR="001A0B48" w:rsidRPr="008B7051" w:rsidTr="001A0B48">
        <w:tc>
          <w:tcPr>
            <w:tcW w:w="775" w:type="pct"/>
          </w:tcPr>
          <w:p w:rsidR="001A0B48" w:rsidRPr="008B7051" w:rsidRDefault="001A0B48" w:rsidP="001A0B48">
            <w:pPr>
              <w:spacing w:before="60" w:after="60" w:line="240" w:lineRule="auto"/>
            </w:pPr>
            <w:r>
              <w:lastRenderedPageBreak/>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972 354,00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1 944 706,00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13 612 940,00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3 823 529,00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7 647 059,00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53 529 412,00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4 117 647,00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8 235 294,00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57 647 059,00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882 353,00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1 764 706,00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12 352 941,00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3 905 882,00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7 811 765,00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54 682 353,00</w:t>
            </w:r>
          </w:p>
        </w:tc>
      </w:tr>
    </w:tbl>
    <w:p w:rsidR="00B732B8" w:rsidRPr="00B732B8" w:rsidRDefault="00B732B8" w:rsidP="00B732B8">
      <w:r w:rsidRPr="00B732B8">
        <w:t>Tabela 5: Wymiar 2 – forma finansowania</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15 970 588,00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31 941 177,00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223 588 235,00</w:t>
            </w:r>
          </w:p>
        </w:tc>
      </w:tr>
    </w:tbl>
    <w:p w:rsidR="00B732B8" w:rsidRPr="00B732B8" w:rsidRDefault="00B732B8" w:rsidP="00B732B8">
      <w:r>
        <w:t>T</w:t>
      </w:r>
      <w:r w:rsidRPr="00B732B8">
        <w:t>abela 3: Wymiar 6 – terytorialny mechanizm realizacji i ukierunkowanie terytorialne</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lastRenderedPageBreak/>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15 970 588,00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31 941 177,00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223 588 235,00</w:t>
            </w:r>
          </w:p>
        </w:tc>
      </w:tr>
    </w:tbl>
    <w:p w:rsidR="00B732B8" w:rsidRPr="00B732B8" w:rsidRDefault="00B732B8" w:rsidP="00B732B8">
      <w:r w:rsidRPr="00B732B8">
        <w:t>Tabela 7: Wymiar 6 – uzupełniające obszary tematyczne EFS+</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r w:rsidR="00B732B8" w:rsidRPr="00B732B8" w:rsidTr="002A7F8D">
        <w:tc>
          <w:tcPr>
            <w:tcW w:w="775" w:type="pct"/>
          </w:tcPr>
          <w:p w:rsidR="00B732B8" w:rsidRPr="00B732B8" w:rsidRDefault="00B732B8" w:rsidP="00B732B8">
            <w:pPr>
              <w:spacing w:before="60" w:after="60" w:line="240" w:lineRule="auto"/>
            </w:pPr>
          </w:p>
        </w:tc>
        <w:tc>
          <w:tcPr>
            <w:tcW w:w="422" w:type="pct"/>
          </w:tcPr>
          <w:p w:rsidR="00B732B8" w:rsidRPr="00B732B8" w:rsidRDefault="00B732B8" w:rsidP="00B732B8">
            <w:pPr>
              <w:spacing w:before="60" w:after="60" w:line="240" w:lineRule="auto"/>
            </w:pPr>
          </w:p>
        </w:tc>
        <w:tc>
          <w:tcPr>
            <w:tcW w:w="1206" w:type="pct"/>
          </w:tcPr>
          <w:p w:rsidR="00B732B8" w:rsidRPr="00B732B8" w:rsidRDefault="00B732B8" w:rsidP="00B732B8">
            <w:pPr>
              <w:spacing w:before="60" w:after="60" w:line="240" w:lineRule="auto"/>
            </w:pPr>
          </w:p>
        </w:tc>
        <w:tc>
          <w:tcPr>
            <w:tcW w:w="1155" w:type="pct"/>
          </w:tcPr>
          <w:p w:rsidR="00B732B8" w:rsidRPr="00B732B8" w:rsidRDefault="00B732B8" w:rsidP="00B732B8">
            <w:pPr>
              <w:spacing w:before="60" w:after="60" w:line="240" w:lineRule="auto"/>
            </w:pPr>
          </w:p>
        </w:tc>
        <w:tc>
          <w:tcPr>
            <w:tcW w:w="430" w:type="pct"/>
          </w:tcPr>
          <w:p w:rsidR="00B732B8" w:rsidRPr="00B732B8" w:rsidRDefault="00B732B8" w:rsidP="00B732B8">
            <w:pPr>
              <w:spacing w:before="60" w:after="60" w:line="240" w:lineRule="auto"/>
            </w:pPr>
          </w:p>
        </w:tc>
        <w:tc>
          <w:tcPr>
            <w:tcW w:w="1012" w:type="pct"/>
          </w:tcPr>
          <w:p w:rsidR="00B732B8" w:rsidRPr="00B732B8" w:rsidRDefault="00B732B8" w:rsidP="00B732B8">
            <w:pPr>
              <w:spacing w:before="60" w:after="60" w:line="240" w:lineRule="auto"/>
            </w:pPr>
          </w:p>
        </w:tc>
      </w:tr>
    </w:tbl>
    <w:p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10" w:type="pct"/>
        <w:tblLook w:val="04A0" w:firstRow="1" w:lastRow="0" w:firstColumn="1" w:lastColumn="0" w:noHBand="0" w:noVBand="1"/>
      </w:tblPr>
      <w:tblGrid>
        <w:gridCol w:w="2297"/>
        <w:gridCol w:w="1250"/>
        <w:gridCol w:w="3574"/>
        <w:gridCol w:w="3422"/>
        <w:gridCol w:w="1274"/>
        <w:gridCol w:w="2999"/>
      </w:tblGrid>
      <w:tr w:rsidR="009A6725" w:rsidRPr="00393FA7" w:rsidTr="00393FA7">
        <w:trPr>
          <w:trHeight w:val="251"/>
        </w:trPr>
        <w:tc>
          <w:tcPr>
            <w:tcW w:w="775" w:type="pct"/>
          </w:tcPr>
          <w:p w:rsidR="009A6725" w:rsidRPr="00393FA7" w:rsidRDefault="009A6725" w:rsidP="0027741F">
            <w:pPr>
              <w:spacing w:before="60" w:after="60" w:line="240" w:lineRule="auto"/>
              <w:jc w:val="center"/>
              <w:rPr>
                <w:sz w:val="16"/>
                <w:szCs w:val="16"/>
              </w:rPr>
            </w:pPr>
            <w:r w:rsidRPr="00393FA7">
              <w:rPr>
                <w:sz w:val="16"/>
                <w:szCs w:val="16"/>
              </w:rPr>
              <w:t>Nr priorytetu</w:t>
            </w:r>
          </w:p>
        </w:tc>
        <w:tc>
          <w:tcPr>
            <w:tcW w:w="422" w:type="pct"/>
          </w:tcPr>
          <w:p w:rsidR="009A6725" w:rsidRPr="00393FA7" w:rsidRDefault="009A6725" w:rsidP="0027741F">
            <w:pPr>
              <w:spacing w:before="60" w:after="60" w:line="240" w:lineRule="auto"/>
              <w:jc w:val="center"/>
              <w:rPr>
                <w:sz w:val="16"/>
                <w:szCs w:val="16"/>
              </w:rPr>
            </w:pPr>
            <w:r w:rsidRPr="00393FA7">
              <w:rPr>
                <w:sz w:val="16"/>
                <w:szCs w:val="16"/>
              </w:rPr>
              <w:t>Fundusz</w:t>
            </w:r>
          </w:p>
        </w:tc>
        <w:tc>
          <w:tcPr>
            <w:tcW w:w="1206" w:type="pct"/>
          </w:tcPr>
          <w:p w:rsidR="009A6725" w:rsidRPr="00393FA7" w:rsidRDefault="009A6725" w:rsidP="0027741F">
            <w:pPr>
              <w:spacing w:before="60" w:after="60" w:line="240" w:lineRule="auto"/>
              <w:jc w:val="center"/>
              <w:rPr>
                <w:sz w:val="16"/>
                <w:szCs w:val="16"/>
              </w:rPr>
            </w:pPr>
            <w:r w:rsidRPr="00393FA7">
              <w:rPr>
                <w:sz w:val="16"/>
                <w:szCs w:val="16"/>
              </w:rPr>
              <w:t>Kategoria regionu</w:t>
            </w:r>
          </w:p>
        </w:tc>
        <w:tc>
          <w:tcPr>
            <w:tcW w:w="1155" w:type="pct"/>
          </w:tcPr>
          <w:p w:rsidR="009A6725" w:rsidRPr="00393FA7" w:rsidRDefault="009A6725" w:rsidP="0027741F">
            <w:pPr>
              <w:spacing w:before="60" w:after="60" w:line="240" w:lineRule="auto"/>
              <w:jc w:val="center"/>
              <w:rPr>
                <w:sz w:val="16"/>
                <w:szCs w:val="16"/>
              </w:rPr>
            </w:pPr>
            <w:r w:rsidRPr="00393FA7">
              <w:rPr>
                <w:sz w:val="16"/>
                <w:szCs w:val="16"/>
              </w:rPr>
              <w:t>Cel szczegółowy</w:t>
            </w:r>
          </w:p>
        </w:tc>
        <w:tc>
          <w:tcPr>
            <w:tcW w:w="430" w:type="pct"/>
          </w:tcPr>
          <w:p w:rsidR="009A6725" w:rsidRPr="00393FA7" w:rsidRDefault="009A6725" w:rsidP="0027741F">
            <w:pPr>
              <w:spacing w:before="60" w:after="60" w:line="240" w:lineRule="auto"/>
              <w:jc w:val="center"/>
              <w:rPr>
                <w:sz w:val="16"/>
                <w:szCs w:val="16"/>
              </w:rPr>
            </w:pPr>
            <w:r w:rsidRPr="00393FA7">
              <w:rPr>
                <w:sz w:val="16"/>
                <w:szCs w:val="16"/>
              </w:rPr>
              <w:t>Kod</w:t>
            </w:r>
          </w:p>
        </w:tc>
        <w:tc>
          <w:tcPr>
            <w:tcW w:w="1012" w:type="pct"/>
          </w:tcPr>
          <w:p w:rsidR="009A6725" w:rsidRPr="00393FA7" w:rsidRDefault="009A6725" w:rsidP="0027741F">
            <w:pPr>
              <w:spacing w:before="60" w:after="60" w:line="240" w:lineRule="auto"/>
              <w:jc w:val="center"/>
              <w:rPr>
                <w:sz w:val="16"/>
                <w:szCs w:val="16"/>
              </w:rPr>
            </w:pPr>
            <w:r w:rsidRPr="00393FA7">
              <w:rPr>
                <w:sz w:val="16"/>
                <w:szCs w:val="16"/>
              </w:rPr>
              <w:t>Kwota (w EUR)</w:t>
            </w:r>
          </w:p>
        </w:tc>
      </w:tr>
      <w:tr w:rsidR="00B9164A" w:rsidRPr="00393FA7" w:rsidTr="00393FA7">
        <w:trPr>
          <w:trHeight w:val="458"/>
        </w:trPr>
        <w:tc>
          <w:tcPr>
            <w:tcW w:w="775" w:type="pct"/>
            <w:vMerge w:val="restart"/>
          </w:tcPr>
          <w:p w:rsidR="00B9164A" w:rsidRPr="006461A1" w:rsidRDefault="00B9164A" w:rsidP="0027741F">
            <w:pPr>
              <w:spacing w:before="60" w:after="60" w:line="240" w:lineRule="auto"/>
              <w:jc w:val="center"/>
              <w:rPr>
                <w:szCs w:val="16"/>
              </w:rPr>
            </w:pPr>
            <w:r w:rsidRPr="006461A1">
              <w:rPr>
                <w:szCs w:val="16"/>
              </w:rPr>
              <w:t>2</w:t>
            </w:r>
          </w:p>
        </w:tc>
        <w:tc>
          <w:tcPr>
            <w:tcW w:w="422" w:type="pct"/>
            <w:vMerge w:val="restart"/>
          </w:tcPr>
          <w:p w:rsidR="00B9164A" w:rsidRPr="006461A1" w:rsidRDefault="00B9164A" w:rsidP="0027741F">
            <w:pPr>
              <w:spacing w:before="60" w:after="60" w:line="240" w:lineRule="auto"/>
              <w:rPr>
                <w:szCs w:val="16"/>
              </w:rPr>
            </w:pPr>
            <w:r w:rsidRPr="006461A1">
              <w:rPr>
                <w:szCs w:val="16"/>
              </w:rPr>
              <w:t>EFRR</w:t>
            </w:r>
          </w:p>
        </w:tc>
        <w:tc>
          <w:tcPr>
            <w:tcW w:w="1206" w:type="pct"/>
          </w:tcPr>
          <w:p w:rsidR="00B9164A" w:rsidRPr="006461A1" w:rsidRDefault="00B9164A" w:rsidP="0027741F">
            <w:pPr>
              <w:spacing w:before="60" w:after="60" w:line="240" w:lineRule="auto"/>
              <w:rPr>
                <w:szCs w:val="16"/>
              </w:rPr>
            </w:pPr>
            <w:r w:rsidRPr="006461A1">
              <w:rPr>
                <w:szCs w:val="16"/>
              </w:rPr>
              <w:t>Lepiej rozwinięte</w:t>
            </w:r>
          </w:p>
        </w:tc>
        <w:tc>
          <w:tcPr>
            <w:tcW w:w="1155" w:type="pct"/>
            <w:vMerge w:val="restart"/>
          </w:tcPr>
          <w:p w:rsidR="00B9164A" w:rsidRPr="006461A1" w:rsidRDefault="00B9164A" w:rsidP="002A24D7">
            <w:pPr>
              <w:spacing w:before="60" w:after="60" w:line="240" w:lineRule="auto"/>
              <w:rPr>
                <w:szCs w:val="16"/>
              </w:rPr>
            </w:pPr>
            <w:r w:rsidRPr="006461A1">
              <w:rPr>
                <w:szCs w:val="16"/>
              </w:rPr>
              <w:t>Rozwijanie umiejętności w zakresie inteligentnej specjalizacji, transformacji przemysłowej i przedsiębiorczości (SO 4)</w:t>
            </w:r>
          </w:p>
        </w:tc>
        <w:tc>
          <w:tcPr>
            <w:tcW w:w="430" w:type="pct"/>
            <w:vMerge w:val="restart"/>
          </w:tcPr>
          <w:p w:rsidR="00B9164A" w:rsidRPr="006461A1" w:rsidRDefault="00B9164A" w:rsidP="0027741F">
            <w:pPr>
              <w:spacing w:before="60" w:after="60" w:line="240" w:lineRule="auto"/>
              <w:rPr>
                <w:szCs w:val="16"/>
              </w:rPr>
            </w:pPr>
            <w:r w:rsidRPr="006461A1">
              <w:rPr>
                <w:szCs w:val="16"/>
              </w:rPr>
              <w:t>02</w:t>
            </w:r>
          </w:p>
        </w:tc>
        <w:tc>
          <w:tcPr>
            <w:tcW w:w="1012" w:type="pct"/>
          </w:tcPr>
          <w:p w:rsidR="00B9164A" w:rsidRPr="006461A1" w:rsidRDefault="00B9164A" w:rsidP="00B9164A">
            <w:pPr>
              <w:spacing w:before="60" w:after="60" w:line="240" w:lineRule="auto"/>
              <w:jc w:val="right"/>
              <w:rPr>
                <w:szCs w:val="16"/>
              </w:rPr>
            </w:pPr>
            <w:r w:rsidRPr="006461A1">
              <w:rPr>
                <w:szCs w:val="16"/>
              </w:rPr>
              <w:t>6 388 235,00</w:t>
            </w:r>
          </w:p>
        </w:tc>
      </w:tr>
      <w:tr w:rsidR="00B9164A" w:rsidRPr="00393FA7" w:rsidTr="00393FA7">
        <w:trPr>
          <w:trHeight w:val="466"/>
        </w:trPr>
        <w:tc>
          <w:tcPr>
            <w:tcW w:w="775" w:type="pct"/>
            <w:vMerge/>
          </w:tcPr>
          <w:p w:rsidR="00B9164A" w:rsidRPr="006461A1" w:rsidRDefault="00B9164A" w:rsidP="0027741F">
            <w:pPr>
              <w:spacing w:before="60" w:after="60" w:line="240" w:lineRule="auto"/>
              <w:jc w:val="center"/>
              <w:rPr>
                <w:szCs w:val="16"/>
              </w:rPr>
            </w:pPr>
          </w:p>
        </w:tc>
        <w:tc>
          <w:tcPr>
            <w:tcW w:w="422" w:type="pct"/>
            <w:vMerge/>
          </w:tcPr>
          <w:p w:rsidR="00B9164A" w:rsidRPr="006461A1" w:rsidRDefault="00B9164A" w:rsidP="0027741F">
            <w:pPr>
              <w:spacing w:before="60" w:after="60" w:line="240" w:lineRule="auto"/>
              <w:rPr>
                <w:szCs w:val="16"/>
              </w:rPr>
            </w:pPr>
          </w:p>
        </w:tc>
        <w:tc>
          <w:tcPr>
            <w:tcW w:w="1206" w:type="pct"/>
          </w:tcPr>
          <w:p w:rsidR="00B9164A" w:rsidRPr="006461A1" w:rsidRDefault="00B9164A" w:rsidP="0027741F">
            <w:pPr>
              <w:spacing w:before="60" w:after="60" w:line="240" w:lineRule="auto"/>
              <w:rPr>
                <w:szCs w:val="16"/>
              </w:rPr>
            </w:pPr>
            <w:r w:rsidRPr="006461A1">
              <w:rPr>
                <w:szCs w:val="16"/>
              </w:rPr>
              <w:t>W okresie przejściowym</w:t>
            </w:r>
          </w:p>
        </w:tc>
        <w:tc>
          <w:tcPr>
            <w:tcW w:w="1155" w:type="pct"/>
            <w:vMerge/>
          </w:tcPr>
          <w:p w:rsidR="00B9164A" w:rsidRPr="006461A1" w:rsidRDefault="00B9164A" w:rsidP="0027741F">
            <w:pPr>
              <w:spacing w:before="60" w:after="60" w:line="240" w:lineRule="auto"/>
              <w:rPr>
                <w:szCs w:val="16"/>
              </w:rPr>
            </w:pPr>
          </w:p>
        </w:tc>
        <w:tc>
          <w:tcPr>
            <w:tcW w:w="430" w:type="pct"/>
            <w:vMerge/>
          </w:tcPr>
          <w:p w:rsidR="00B9164A" w:rsidRPr="006461A1" w:rsidRDefault="00B9164A" w:rsidP="0027741F">
            <w:pPr>
              <w:spacing w:before="60" w:after="60" w:line="240" w:lineRule="auto"/>
              <w:rPr>
                <w:szCs w:val="16"/>
              </w:rPr>
            </w:pPr>
          </w:p>
        </w:tc>
        <w:tc>
          <w:tcPr>
            <w:tcW w:w="1012" w:type="pct"/>
          </w:tcPr>
          <w:p w:rsidR="00B9164A" w:rsidRPr="006461A1" w:rsidRDefault="00B9164A" w:rsidP="00B9164A">
            <w:pPr>
              <w:spacing w:before="60" w:after="60" w:line="240" w:lineRule="auto"/>
              <w:jc w:val="right"/>
              <w:rPr>
                <w:szCs w:val="16"/>
              </w:rPr>
            </w:pPr>
            <w:r w:rsidRPr="006461A1">
              <w:rPr>
                <w:szCs w:val="16"/>
              </w:rPr>
              <w:t>12 776 471,00</w:t>
            </w:r>
          </w:p>
        </w:tc>
      </w:tr>
      <w:tr w:rsidR="00B9164A" w:rsidRPr="00393FA7" w:rsidTr="00393FA7">
        <w:trPr>
          <w:trHeight w:val="515"/>
        </w:trPr>
        <w:tc>
          <w:tcPr>
            <w:tcW w:w="775" w:type="pct"/>
            <w:vMerge/>
          </w:tcPr>
          <w:p w:rsidR="00B9164A" w:rsidRPr="006461A1" w:rsidRDefault="00B9164A" w:rsidP="0027741F">
            <w:pPr>
              <w:spacing w:before="60" w:after="60" w:line="240" w:lineRule="auto"/>
              <w:jc w:val="center"/>
              <w:rPr>
                <w:szCs w:val="16"/>
              </w:rPr>
            </w:pPr>
          </w:p>
        </w:tc>
        <w:tc>
          <w:tcPr>
            <w:tcW w:w="422" w:type="pct"/>
            <w:vMerge/>
          </w:tcPr>
          <w:p w:rsidR="00B9164A" w:rsidRPr="006461A1" w:rsidRDefault="00B9164A" w:rsidP="0027741F">
            <w:pPr>
              <w:spacing w:before="60" w:after="60" w:line="240" w:lineRule="auto"/>
              <w:rPr>
                <w:szCs w:val="16"/>
              </w:rPr>
            </w:pPr>
          </w:p>
        </w:tc>
        <w:tc>
          <w:tcPr>
            <w:tcW w:w="1206" w:type="pct"/>
          </w:tcPr>
          <w:p w:rsidR="00B9164A" w:rsidRPr="006461A1" w:rsidRDefault="00B9164A" w:rsidP="0027741F">
            <w:pPr>
              <w:spacing w:before="60" w:after="60" w:line="240" w:lineRule="auto"/>
              <w:rPr>
                <w:szCs w:val="16"/>
              </w:rPr>
            </w:pPr>
            <w:r w:rsidRPr="006461A1">
              <w:rPr>
                <w:szCs w:val="16"/>
              </w:rPr>
              <w:t>Słabiej rozwinięte</w:t>
            </w:r>
          </w:p>
        </w:tc>
        <w:tc>
          <w:tcPr>
            <w:tcW w:w="1155" w:type="pct"/>
            <w:vMerge/>
          </w:tcPr>
          <w:p w:rsidR="00B9164A" w:rsidRPr="006461A1" w:rsidRDefault="00B9164A" w:rsidP="0027741F">
            <w:pPr>
              <w:spacing w:before="60" w:after="60" w:line="240" w:lineRule="auto"/>
              <w:rPr>
                <w:szCs w:val="16"/>
              </w:rPr>
            </w:pPr>
          </w:p>
        </w:tc>
        <w:tc>
          <w:tcPr>
            <w:tcW w:w="430" w:type="pct"/>
            <w:vMerge/>
          </w:tcPr>
          <w:p w:rsidR="00B9164A" w:rsidRPr="006461A1" w:rsidRDefault="00B9164A" w:rsidP="0027741F">
            <w:pPr>
              <w:spacing w:before="60" w:after="60" w:line="240" w:lineRule="auto"/>
              <w:rPr>
                <w:szCs w:val="16"/>
              </w:rPr>
            </w:pPr>
          </w:p>
        </w:tc>
        <w:tc>
          <w:tcPr>
            <w:tcW w:w="1012" w:type="pct"/>
          </w:tcPr>
          <w:p w:rsidR="00B9164A" w:rsidRPr="006461A1" w:rsidRDefault="00B9164A" w:rsidP="00B9164A">
            <w:pPr>
              <w:spacing w:before="60" w:after="60" w:line="240" w:lineRule="auto"/>
              <w:jc w:val="right"/>
              <w:rPr>
                <w:szCs w:val="16"/>
              </w:rPr>
            </w:pPr>
            <w:r w:rsidRPr="006461A1">
              <w:rPr>
                <w:szCs w:val="16"/>
              </w:rPr>
              <w:t>89 435 294,00</w:t>
            </w:r>
          </w:p>
        </w:tc>
      </w:tr>
    </w:tbl>
    <w:p w:rsidR="00B732B8" w:rsidRPr="00393FA7" w:rsidRDefault="00B732B8" w:rsidP="00B732B8">
      <w:pPr>
        <w:spacing w:line="240" w:lineRule="auto"/>
        <w:ind w:left="851" w:hanging="851"/>
        <w:rPr>
          <w:sz w:val="16"/>
          <w:szCs w:val="16"/>
        </w:rPr>
      </w:pPr>
      <w:r w:rsidRPr="00B732B8">
        <w:rPr>
          <w:b/>
          <w:bCs/>
          <w:vertAlign w:val="superscript"/>
        </w:rPr>
        <w:t>*</w:t>
      </w:r>
      <w:r w:rsidRPr="00B732B8">
        <w:rPr>
          <w:b/>
          <w:bCs/>
          <w:vertAlign w:val="superscript"/>
        </w:rPr>
        <w:tab/>
      </w:r>
      <w:r w:rsidRPr="00393FA7">
        <w:rPr>
          <w:sz w:val="16"/>
          <w:szCs w:val="16"/>
        </w:rPr>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Pr="00393FA7" w:rsidRDefault="00D16E2E" w:rsidP="002A7F8D">
      <w:pPr>
        <w:pStyle w:val="Point0"/>
        <w:rPr>
          <w:b/>
          <w:bCs/>
          <w:sz w:val="16"/>
          <w:szCs w:val="16"/>
          <w:vertAlign w:val="superscript"/>
        </w:rPr>
        <w:sectPr w:rsidR="00D16E2E" w:rsidRPr="00393FA7" w:rsidSect="003C25B4">
          <w:pgSz w:w="16838" w:h="11906" w:orient="landscape"/>
          <w:pgMar w:top="1134" w:right="1134" w:bottom="1134" w:left="1134" w:header="567" w:footer="567" w:gutter="0"/>
          <w:cols w:space="708"/>
          <w:docGrid w:linePitch="326"/>
        </w:sectPr>
      </w:pPr>
    </w:p>
    <w:p w:rsidR="002A7F8D" w:rsidRPr="002A7F8D" w:rsidRDefault="002A7F8D" w:rsidP="002A7F8D">
      <w:pPr>
        <w:pStyle w:val="Point0"/>
      </w:pPr>
      <w:r>
        <w:lastRenderedPageBreak/>
        <w:t>2.</w:t>
      </w:r>
      <w:r>
        <w:tab/>
      </w:r>
      <w:r w:rsidRPr="002A7F8D">
        <w:t>Priorytety</w:t>
      </w:r>
    </w:p>
    <w:p w:rsidR="002A7F8D" w:rsidRPr="002A7F8D" w:rsidRDefault="002A7F8D" w:rsidP="002A7F8D">
      <w:pPr>
        <w:ind w:left="850"/>
      </w:pPr>
      <w:r w:rsidRPr="002A7F8D">
        <w:t>Podstawa prawna: art. 22 ust. 2 i art. 22 ust. 3 lit. c) rozporządzenia w sprawie wspólnych przepisów.</w:t>
      </w:r>
    </w:p>
    <w:p w:rsidR="002A7F8D" w:rsidRPr="002A7F8D" w:rsidRDefault="002A7F8D" w:rsidP="002A7F8D">
      <w:pPr>
        <w:ind w:left="850" w:hanging="850"/>
      </w:pPr>
      <w:r w:rsidRPr="002A7F8D">
        <w:t>2.1.</w:t>
      </w:r>
      <w:r w:rsidRPr="002A7F8D">
        <w:tab/>
        <w:t>Priorytety inne niż pomoc techniczna</w:t>
      </w:r>
    </w:p>
    <w:p w:rsidR="002A7F8D" w:rsidRDefault="002A7F8D" w:rsidP="002A7F8D">
      <w:pPr>
        <w:ind w:left="850" w:hanging="850"/>
      </w:pPr>
      <w:r w:rsidRPr="002A7F8D">
        <w:t>2.1.1.</w:t>
      </w:r>
      <w:r w:rsidRPr="002A7F8D">
        <w:tab/>
        <w:t>Tytuł priorytetu [300] (należy powtórzyć dla każdego priorytetu)</w:t>
      </w:r>
    </w:p>
    <w:p w:rsidR="002A7F8D" w:rsidRPr="00D16E2E" w:rsidRDefault="002A7F8D" w:rsidP="002A7F8D">
      <w:pPr>
        <w:ind w:left="850" w:hanging="850"/>
        <w:rPr>
          <w:b/>
        </w:rPr>
      </w:pPr>
      <w:r w:rsidRPr="00D16E2E">
        <w:rPr>
          <w:b/>
        </w:rPr>
        <w:t>3</w:t>
      </w:r>
      <w:ins w:id="314" w:author="Lukasz Malecki" w:date="2021-10-08T12:37:00Z">
        <w:r w:rsidR="00720478">
          <w:rPr>
            <w:b/>
          </w:rPr>
          <w:t>.</w:t>
        </w:r>
      </w:ins>
      <w:r w:rsidRPr="00D16E2E">
        <w:rPr>
          <w:b/>
        </w:rPr>
        <w:t xml:space="preserve"> Priorytet:</w:t>
      </w:r>
      <w:r w:rsidR="00D16E2E" w:rsidRPr="00D16E2E">
        <w:rPr>
          <w:b/>
        </w:rPr>
        <w:t xml:space="preserve"> Zazielenienie przedsiębiorstw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A7F8D" w:rsidRPr="002A7F8D" w:rsidTr="002A7F8D">
        <w:tc>
          <w:tcPr>
            <w:tcW w:w="0" w:type="auto"/>
          </w:tcPr>
          <w:p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302A95">
              <w:fldChar w:fldCharType="separate"/>
            </w:r>
            <w:r w:rsidRPr="002A7F8D">
              <w:fldChar w:fldCharType="end"/>
            </w:r>
            <w:r w:rsidRPr="002A7F8D">
              <w:t xml:space="preserve"> Ten priorytet dotyczy zatrudnienia ludzi młodych</w:t>
            </w:r>
          </w:p>
        </w:tc>
      </w:tr>
      <w:tr w:rsidR="002A7F8D" w:rsidRPr="002A7F8D" w:rsidTr="002A7F8D">
        <w:tc>
          <w:tcPr>
            <w:tcW w:w="0" w:type="auto"/>
          </w:tcPr>
          <w:p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302A95">
              <w:fldChar w:fldCharType="separate"/>
            </w:r>
            <w:r w:rsidRPr="002A7F8D">
              <w:fldChar w:fldCharType="end"/>
            </w:r>
            <w:r w:rsidRPr="002A7F8D">
              <w:t xml:space="preserve"> Ten priorytet dotyczy innowacyjnych działań społecznych</w:t>
            </w:r>
          </w:p>
        </w:tc>
      </w:tr>
      <w:tr w:rsidR="002A7F8D" w:rsidRPr="002A7F8D" w:rsidTr="002A7F8D">
        <w:tc>
          <w:tcPr>
            <w:tcW w:w="0" w:type="auto"/>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302A95">
              <w:fldChar w:fldCharType="separate"/>
            </w:r>
            <w:r w:rsidRPr="002A7F8D">
              <w:fldChar w:fldCharType="end"/>
            </w:r>
            <w:r w:rsidRPr="002A7F8D">
              <w:t>Ten priorytet dotyczy wsparcia dla osób najbardziej potrzebujących w ramach celu szczegółowego określonego w art. 4 ust. 1 lit. m) rozporządzenia w sprawie EFS+</w:t>
            </w:r>
            <w:r w:rsidRPr="002A7F8D">
              <w:rPr>
                <w:b/>
                <w:bCs/>
                <w:vertAlign w:val="superscript"/>
              </w:rPr>
              <w:t>*</w:t>
            </w:r>
          </w:p>
        </w:tc>
      </w:tr>
      <w:tr w:rsidR="002A7F8D" w:rsidRPr="002A7F8D" w:rsidTr="002A7F8D">
        <w:tc>
          <w:tcPr>
            <w:tcW w:w="0" w:type="auto"/>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302A95">
              <w:fldChar w:fldCharType="separate"/>
            </w:r>
            <w:r w:rsidRPr="002A7F8D">
              <w:fldChar w:fldCharType="end"/>
            </w:r>
            <w:r w:rsidRPr="002A7F8D">
              <w:t xml:space="preserve"> Ten priorytet dotyczy wsparcia dla osób najbardziej potrzebujących w ramach celu szczegółowego określonego w art. 4 ust. 1 lit. l) rozporządzenia w sprawie EFS+</w:t>
            </w:r>
            <w:r w:rsidRPr="002A7F8D">
              <w:rPr>
                <w:b/>
                <w:vertAlign w:val="superscript"/>
              </w:rPr>
              <w:footnoteReference w:id="28"/>
            </w:r>
          </w:p>
        </w:tc>
      </w:tr>
      <w:tr w:rsidR="002A7F8D" w:rsidRPr="002A7F8D" w:rsidTr="002A7F8D">
        <w:tc>
          <w:tcPr>
            <w:tcW w:w="0" w:type="auto"/>
            <w:tcBorders>
              <w:top w:val="single" w:sz="4" w:space="0" w:color="auto"/>
              <w:left w:val="single" w:sz="4" w:space="0" w:color="auto"/>
              <w:bottom w:val="single" w:sz="4" w:space="0" w:color="auto"/>
              <w:right w:val="single" w:sz="4" w:space="0" w:color="auto"/>
            </w:tcBorders>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302A95">
              <w:fldChar w:fldCharType="separate"/>
            </w:r>
            <w:r w:rsidRPr="002A7F8D">
              <w:fldChar w:fldCharType="end"/>
            </w:r>
            <w:r w:rsidRPr="002A7F8D">
              <w:t xml:space="preserve"> Ten priorytet dotyczy celu szczegółowego w zakresie mobilności miejskiej określonego w art. 3 ust. 1 lit. b) </w:t>
            </w:r>
            <w:proofErr w:type="spellStart"/>
            <w:r w:rsidRPr="002A7F8D">
              <w:t>ppkt</w:t>
            </w:r>
            <w:proofErr w:type="spellEnd"/>
            <w:r w:rsidRPr="002A7F8D">
              <w:t xml:space="preserve"> (viii) rozporządzenia w sprawie EFRR i Funduszu Spójności</w:t>
            </w:r>
          </w:p>
        </w:tc>
      </w:tr>
      <w:tr w:rsidR="002A7F8D" w:rsidRPr="002A7F8D" w:rsidTr="002A7F8D">
        <w:tc>
          <w:tcPr>
            <w:tcW w:w="0" w:type="auto"/>
            <w:tcBorders>
              <w:top w:val="single" w:sz="4" w:space="0" w:color="auto"/>
              <w:left w:val="single" w:sz="4" w:space="0" w:color="auto"/>
              <w:bottom w:val="single" w:sz="4" w:space="0" w:color="auto"/>
              <w:right w:val="single" w:sz="4" w:space="0" w:color="auto"/>
            </w:tcBorders>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302A95">
              <w:fldChar w:fldCharType="separate"/>
            </w:r>
            <w:r w:rsidRPr="002A7F8D">
              <w:fldChar w:fldCharType="end"/>
            </w:r>
            <w:r w:rsidRPr="002A7F8D">
              <w:t xml:space="preserve"> Ten priorytet dotyczy celu szczegółowego w zakresie łączności cyfrowej określonej w art. 3 ust. 1 lit. a) </w:t>
            </w:r>
            <w:proofErr w:type="spellStart"/>
            <w:r w:rsidRPr="002A7F8D">
              <w:t>ppkt</w:t>
            </w:r>
            <w:proofErr w:type="spellEnd"/>
            <w:r w:rsidRPr="002A7F8D">
              <w:t xml:space="preserve"> (v) rozporządzenia w sprawie EFRR i Funduszu Spójności</w:t>
            </w:r>
          </w:p>
        </w:tc>
      </w:tr>
    </w:tbl>
    <w:p w:rsidR="002A7F8D" w:rsidRPr="002A7F8D" w:rsidRDefault="002A7F8D" w:rsidP="002A7F8D">
      <w:pPr>
        <w:ind w:left="850" w:hanging="850"/>
      </w:pPr>
      <w:r w:rsidRPr="002A7F8D">
        <w:rPr>
          <w:b/>
          <w:bCs/>
          <w:vertAlign w:val="superscript"/>
        </w:rPr>
        <w:t>*</w:t>
      </w:r>
      <w:r w:rsidRPr="002A7F8D">
        <w:tab/>
        <w:t>Jeżeli zaznaczone, przejść do sekcji 2.1.1.2.</w:t>
      </w:r>
    </w:p>
    <w:p w:rsidR="002A7F8D" w:rsidRPr="00922700" w:rsidRDefault="002A7F8D" w:rsidP="002A7F8D">
      <w:pPr>
        <w:pStyle w:val="Point0"/>
      </w:pPr>
      <w:r>
        <w:br w:type="page"/>
      </w:r>
      <w:r w:rsidRPr="002A7F8D">
        <w:lastRenderedPageBreak/>
        <w:t>2.1.1.1.</w:t>
      </w:r>
      <w:r w:rsidRPr="002A7F8D">
        <w:tab/>
        <w:t>Cel szczegółowy</w:t>
      </w:r>
      <w:r w:rsidRPr="002A7F8D">
        <w:rPr>
          <w:b/>
          <w:vertAlign w:val="superscript"/>
        </w:rPr>
        <w:footnoteReference w:id="29"/>
      </w:r>
      <w:r w:rsidRPr="002A7F8D">
        <w:t xml:space="preserve"> (należy powtórzyć dla każdego wybranego celu szczegółowego, </w:t>
      </w:r>
      <w:r w:rsidRPr="00922700">
        <w:t>w przypadku priorytetów innych niż pomoc techniczna)</w:t>
      </w:r>
    </w:p>
    <w:p w:rsidR="00922700" w:rsidRPr="00840FFE" w:rsidRDefault="00922700" w:rsidP="00922700">
      <w:pPr>
        <w:pStyle w:val="Point0"/>
        <w:rPr>
          <w:b/>
        </w:rPr>
      </w:pPr>
      <w:r w:rsidRPr="00840FFE">
        <w:rPr>
          <w:b/>
        </w:rPr>
        <w:t>SO 1: Wspieranie efektywności energetycznej i redukcji emisji gazów cieplarnianych</w:t>
      </w:r>
    </w:p>
    <w:p w:rsidR="002A7F8D" w:rsidRPr="002A7F8D" w:rsidRDefault="002A7F8D" w:rsidP="002A7F8D">
      <w:pPr>
        <w:ind w:left="850" w:hanging="850"/>
      </w:pPr>
      <w:r w:rsidRPr="002A7F8D">
        <w:t>2.1.1.1.1.</w:t>
      </w:r>
      <w:r w:rsidRPr="002A7F8D">
        <w:tab/>
        <w:t>Interwencje w ramach Funduszy</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2A7F8D" w:rsidRPr="002A7F8D" w:rsidRDefault="002A7F8D" w:rsidP="002A7F8D">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2A7F8D" w:rsidRPr="002A7F8D" w:rsidTr="002A7F8D">
        <w:tc>
          <w:tcPr>
            <w:tcW w:w="9288" w:type="dxa"/>
          </w:tcPr>
          <w:p w:rsidR="002A7F8D" w:rsidRDefault="00F61023" w:rsidP="00E23C53">
            <w:pPr>
              <w:spacing w:before="60" w:after="60" w:line="240" w:lineRule="auto"/>
              <w:jc w:val="both"/>
            </w:pPr>
            <w:r>
              <w:t xml:space="preserve">W ramach celu szczegółowego zaplanowano działania mające przyczynić się do zwiększenia efektywności energetycznej i ograniczenia emisji gazów cieplarnianych, </w:t>
            </w:r>
            <w:r w:rsidR="00DE3BAB">
              <w:t xml:space="preserve">              </w:t>
            </w:r>
            <w:r>
              <w:t xml:space="preserve">a tym samym przyczyniające się do osiągnięcia celów Europejskiego Zielonego Ładu, jak również krajowych dokumentów strategicznych. </w:t>
            </w:r>
          </w:p>
          <w:p w:rsidR="00996DB6" w:rsidRPr="008756AF" w:rsidRDefault="00996DB6" w:rsidP="00E23C53">
            <w:pPr>
              <w:spacing w:before="0" w:after="200" w:line="240" w:lineRule="auto"/>
              <w:jc w:val="both"/>
              <w:rPr>
                <w:b/>
              </w:rPr>
            </w:pPr>
            <w:r w:rsidRPr="008756AF">
              <w:rPr>
                <w:b/>
              </w:rPr>
              <w:t xml:space="preserve">Inwestycje w zwiększanie efektywności energetycznej przedsiębiorstw </w:t>
            </w:r>
            <w:r w:rsidR="00E23C53" w:rsidRPr="008756AF">
              <w:rPr>
                <w:b/>
              </w:rPr>
              <w:br/>
            </w:r>
            <w:r w:rsidRPr="008756AF">
              <w:rPr>
                <w:b/>
              </w:rPr>
              <w:t>z wykorzystaniem instrumentów mieszanych</w:t>
            </w:r>
          </w:p>
          <w:p w:rsidR="00996DB6" w:rsidRDefault="00996DB6" w:rsidP="00E23C53">
            <w:pPr>
              <w:spacing w:before="60" w:after="60" w:line="240" w:lineRule="auto"/>
              <w:jc w:val="both"/>
            </w:pPr>
            <w:r>
              <w:t xml:space="preserve">Realizowany jest instrument – </w:t>
            </w:r>
            <w:r w:rsidRPr="008D64FD">
              <w:rPr>
                <w:b/>
              </w:rPr>
              <w:t>Kredyt ekologiczny</w:t>
            </w:r>
            <w:r>
              <w:t>, łączący finansowanie dłużne M</w:t>
            </w:r>
            <w:ins w:id="315" w:author="Lukasz Malecki" w:date="2021-10-12T10:32:00Z">
              <w:r w:rsidR="003C21F6">
                <w:t>Ś</w:t>
              </w:r>
            </w:ins>
            <w:del w:id="316" w:author="Lukasz Malecki" w:date="2021-10-12T10:32:00Z">
              <w:r w:rsidDel="003C21F6">
                <w:delText>S</w:delText>
              </w:r>
            </w:del>
            <w:r>
              <w:t xml:space="preserve">P oraz przedsiębiorstw typu small </w:t>
            </w:r>
            <w:proofErr w:type="spellStart"/>
            <w:r>
              <w:t>mid-caps</w:t>
            </w:r>
            <w:proofErr w:type="spellEnd"/>
            <w:r>
              <w:t xml:space="preserve"> i </w:t>
            </w:r>
            <w:proofErr w:type="spellStart"/>
            <w:r>
              <w:t>mid-caps</w:t>
            </w:r>
            <w:proofErr w:type="spellEnd"/>
            <w:r>
              <w:t xml:space="preserve"> z udziałem banków komercyjnych oraz bezzwrotne w formie dotacji. Celem działania będzie wspieranie transformacji przedsiębiorstw w zakresie efektywności energetycznej poprzez wdrażanie nowych lub ulepszonych produktów, usług lub procesów, umożliwiających znaczącą redukcję zużycia energii (np. elektrycznej, gazowej) w danym przedsiębiorstwie (procesy) lub u odbiorcy końcowego (produkty, usługi).</w:t>
            </w:r>
          </w:p>
          <w:p w:rsidR="00F61023" w:rsidRPr="008756AF" w:rsidRDefault="00F61023" w:rsidP="00E23C53">
            <w:pPr>
              <w:spacing w:before="0" w:after="200" w:line="240" w:lineRule="auto"/>
              <w:jc w:val="both"/>
              <w:rPr>
                <w:b/>
              </w:rPr>
            </w:pPr>
            <w:r w:rsidRPr="008756AF">
              <w:rPr>
                <w:b/>
              </w:rPr>
              <w:t xml:space="preserve">Finansowanie inwestycji przedsiębiorstw zwiększających efektywność energetyczną </w:t>
            </w:r>
            <w:r w:rsidR="00E23C53" w:rsidRPr="008756AF">
              <w:rPr>
                <w:b/>
              </w:rPr>
              <w:br/>
            </w:r>
            <w:r w:rsidRPr="008756AF">
              <w:rPr>
                <w:b/>
              </w:rPr>
              <w:t>z wykorzystaniem instrumentu gwarancyjnego</w:t>
            </w:r>
          </w:p>
          <w:p w:rsidR="00F61023" w:rsidRDefault="00F61023" w:rsidP="00E23C53">
            <w:pPr>
              <w:spacing w:before="60" w:after="60" w:line="240" w:lineRule="auto"/>
              <w:jc w:val="both"/>
            </w:pPr>
            <w:r>
              <w:t xml:space="preserve">Przyspieszenie i zwiększenie skali transformacji energetycznej przedsiębiorstw w Polsce wymaga zapewnienia odpowiednich źródeł finansowania tego procesu, w tym inwestycji </w:t>
            </w:r>
            <w:r w:rsidR="00DE3BAB">
              <w:t xml:space="preserve">             </w:t>
            </w:r>
            <w:r>
              <w:t>i innych kosztów związanych z taką transformacją. W FENG zadanie to będzie realizowane między innymi poprzez instrument gwarancyjny.</w:t>
            </w:r>
          </w:p>
          <w:p w:rsidR="005F2DA6" w:rsidRDefault="00F61023" w:rsidP="00E23C53">
            <w:pPr>
              <w:spacing w:before="60" w:after="60" w:line="240" w:lineRule="auto"/>
              <w:jc w:val="both"/>
              <w:rPr>
                <w:ins w:id="317" w:author="Lukasz Małecki" w:date="2021-10-04T11:58:00Z"/>
              </w:rPr>
            </w:pPr>
            <w:r>
              <w:t>W ramach Celu</w:t>
            </w:r>
            <w:ins w:id="318" w:author="Lukasz Malecki" w:date="2021-10-08T12:40:00Z">
              <w:r w:rsidR="00720478">
                <w:t xml:space="preserve"> Polityki</w:t>
              </w:r>
            </w:ins>
            <w:r>
              <w:t xml:space="preserve"> 2 instrument ten ma zapewnić finansowanie </w:t>
            </w:r>
            <w:ins w:id="319" w:author="Lukasz Małecki" w:date="2021-10-04T11:54:00Z">
              <w:r w:rsidR="009C15C4">
                <w:t xml:space="preserve">dłużne </w:t>
              </w:r>
            </w:ins>
            <w:r>
              <w:t xml:space="preserve">inwestycji </w:t>
            </w:r>
            <w:del w:id="320" w:author="Lukasz Małecki" w:date="2021-10-04T11:54:00Z">
              <w:r w:rsidDel="009C15C4">
                <w:delText xml:space="preserve">przedsiębiorstw </w:delText>
              </w:r>
            </w:del>
            <w:r>
              <w:t xml:space="preserve">zwiększających efektywność energetyczną </w:t>
            </w:r>
            <w:ins w:id="321" w:author="Lukasz Małecki" w:date="2021-10-04T11:55:00Z">
              <w:r w:rsidR="009C15C4" w:rsidRPr="009C15C4">
                <w:t>przedsiębiorstw</w:t>
              </w:r>
            </w:ins>
            <w:del w:id="322" w:author="Lukasz Małecki" w:date="2021-10-04T11:55:00Z">
              <w:r w:rsidDel="009C15C4">
                <w:delText>działalności</w:delText>
              </w:r>
            </w:del>
            <w:r>
              <w:t xml:space="preserve">, w tym </w:t>
            </w:r>
            <w:ins w:id="323" w:author="Lukasz Małecki" w:date="2021-10-04T11:55:00Z">
              <w:r w:rsidR="009C15C4">
                <w:t xml:space="preserve">w zakresie </w:t>
              </w:r>
            </w:ins>
            <w:del w:id="324" w:author="Lukasz Małecki" w:date="2021-10-04T11:55:00Z">
              <w:r w:rsidDel="009C15C4">
                <w:delText xml:space="preserve">modernizację </w:delText>
              </w:r>
            </w:del>
            <w:ins w:id="325" w:author="Lukasz Małecki" w:date="2021-10-04T11:55:00Z">
              <w:r w:rsidR="009C15C4">
                <w:t xml:space="preserve">modernizacji </w:t>
              </w:r>
            </w:ins>
            <w:r>
              <w:t>budynków, linii produkcyjnych, zakup</w:t>
            </w:r>
            <w:ins w:id="326" w:author="Lukasz Małecki" w:date="2021-10-04T11:55:00Z">
              <w:r w:rsidR="009C15C4">
                <w:t>u</w:t>
              </w:r>
            </w:ins>
            <w:r>
              <w:t xml:space="preserve"> urządzeń ograniczających zużycie energii elektrycznej lub cieplnej, </w:t>
            </w:r>
            <w:del w:id="327" w:author="Lukasz Małecki" w:date="2021-10-04T11:55:00Z">
              <w:r w:rsidDel="009C15C4">
                <w:delText xml:space="preserve">zwiększenie </w:delText>
              </w:r>
            </w:del>
            <w:ins w:id="328" w:author="Lukasz Małecki" w:date="2021-10-04T11:55:00Z">
              <w:r w:rsidR="009C15C4">
                <w:t xml:space="preserve">zwiększenia </w:t>
              </w:r>
            </w:ins>
            <w:r>
              <w:t xml:space="preserve">wykorzystania odnawialnych źródeł energii, </w:t>
            </w:r>
            <w:del w:id="329" w:author="Lukasz Małecki" w:date="2021-10-04T11:56:00Z">
              <w:r w:rsidDel="009C15C4">
                <w:delText xml:space="preserve">instalacje </w:delText>
              </w:r>
            </w:del>
            <w:ins w:id="330" w:author="Lukasz Małecki" w:date="2021-10-04T11:56:00Z">
              <w:r w:rsidR="009C15C4">
                <w:t xml:space="preserve">instalacji </w:t>
              </w:r>
            </w:ins>
            <w:del w:id="331" w:author="Lukasz Małecki" w:date="2021-10-04T11:56:00Z">
              <w:r w:rsidDel="009C15C4">
                <w:delText xml:space="preserve">wytwarzające </w:delText>
              </w:r>
            </w:del>
            <w:ins w:id="332" w:author="Lukasz Małecki" w:date="2021-10-04T11:56:00Z">
              <w:r w:rsidR="009C15C4">
                <w:t xml:space="preserve">wytwarzających </w:t>
              </w:r>
            </w:ins>
            <w:r>
              <w:t xml:space="preserve">energię ze źródeł odnawialnych. </w:t>
            </w:r>
            <w:r w:rsidR="005F2DA6">
              <w:t xml:space="preserve">Możliwe jest również </w:t>
            </w:r>
            <w:ins w:id="333" w:author="Lukasz Małecki" w:date="2021-10-04T11:56:00Z">
              <w:r w:rsidR="009C15C4" w:rsidRPr="009C15C4">
                <w:rPr>
                  <w:iCs/>
                </w:rPr>
                <w:t>finansowanie kosztów inwestycyjnych i kapitału obrotowego w celu zwiększenia efektywności energetycznej przedsiębiorstw, w tym kosztów ponoszonych przez instalatorów rozwiązań efektywnych energetycznie w związku z realizacją kontraktów na rzecz podmiotów trzecich (zamawiających)</w:t>
              </w:r>
            </w:ins>
            <w:del w:id="334" w:author="Lukasz Małecki" w:date="2021-10-04T11:57:00Z">
              <w:r w:rsidR="005F2DA6" w:rsidDel="009C15C4">
                <w:delText xml:space="preserve">objęcie gwarancją kredytu obrotowego, </w:delText>
              </w:r>
              <w:r w:rsidR="005F2DA6" w:rsidDel="009C15C4">
                <w:lastRenderedPageBreak/>
                <w:delText xml:space="preserve">udzielanego </w:delText>
              </w:r>
              <w:r w:rsidR="005F2DA6" w:rsidRPr="005F2DA6" w:rsidDel="009C15C4">
                <w:delText xml:space="preserve">instalatorom rozwiązań efektywnych energetycznie </w:delText>
              </w:r>
              <w:r w:rsidR="00DE3BAB" w:rsidDel="009C15C4">
                <w:delText xml:space="preserve">                           </w:delText>
              </w:r>
              <w:r w:rsidR="005F2DA6" w:rsidRPr="005F2DA6" w:rsidDel="009C15C4">
                <w:delText>z przeznaczeniem na finansowanie kapitału obrotowego powiązanego z realizacją kontraktu na rzecz podmiotu trzeciego (zamawiającego)</w:delText>
              </w:r>
            </w:del>
            <w:r w:rsidR="005F2DA6">
              <w:t>.</w:t>
            </w:r>
          </w:p>
          <w:p w:rsidR="009C15C4" w:rsidRDefault="009C15C4" w:rsidP="009C15C4">
            <w:pPr>
              <w:spacing w:before="60" w:after="60" w:line="240" w:lineRule="auto"/>
              <w:jc w:val="both"/>
              <w:rPr>
                <w:ins w:id="335" w:author="Lukasz Małecki" w:date="2021-10-04T11:59:00Z"/>
              </w:rPr>
            </w:pPr>
            <w:ins w:id="336" w:author="Lukasz Małecki" w:date="2021-10-04T11:59:00Z">
              <w:r>
                <w:t>Zielona transformacja przedsiębiorstw polegająca na modernizacji dotychczasowej działalności gospodarczej w kierunku zwiększenia efektywności energetycznej będzie poprzedzona przeprowadzeniem audytu energetycznego, który uzasadni potrzebę i zakres wprowadzanych rozwiązań proekologicznych możliwych do sfinansowania w formie instrumentu gwarancyjnego z komponentem dotacyjnym, uwzględniającym pokrycie kosztów audytu energetycznego.</w:t>
              </w:r>
            </w:ins>
          </w:p>
          <w:p w:rsidR="009C15C4" w:rsidRDefault="009C15C4" w:rsidP="009C15C4">
            <w:pPr>
              <w:spacing w:before="60" w:after="60" w:line="240" w:lineRule="auto"/>
              <w:jc w:val="both"/>
            </w:pPr>
            <w:ins w:id="337" w:author="Lukasz Małecki" w:date="2021-10-04T11:59:00Z">
              <w:r>
                <w:t>W przypadku finansowania nowej inwestycji alternatywą dla audytu energetycznego może być przeprowadzone przez wnioskodawcę porównanie dwóch potencjalnych wariantów takiej inwestycji. Jeden z tych wariantów w porównaniu do drugiego powinien wykazać wartość dodaną w postaci efektu ekologicznego, który nie mógłby zostać osiągnięty bez zwiększenia kosztów inwestycji w wyniku zastosowania rozwiązań z zakresu efektywności energetycznej. Określona w ten sposób wartość dodana nowej inwestycji uzasadni zastosowanie instrumentu gwarancyjnego z komponentem dotacyjnym.</w:t>
              </w:r>
            </w:ins>
          </w:p>
          <w:p w:rsidR="00F61023" w:rsidRDefault="00F61023" w:rsidP="00E23C53">
            <w:pPr>
              <w:spacing w:before="60" w:after="60" w:line="240" w:lineRule="auto"/>
              <w:jc w:val="both"/>
            </w:pPr>
            <w:r>
              <w:t xml:space="preserve">Finansowanie będzie realizowane poprzez gwarancje zabezpieczające spłatę kredytów bankowych. Z gwarancji mogą skorzystać przedsiębiorstwa posiadające zdolność kredytową w ocenie instytucji finansowej, ale mające trudności w dostępie do finansowania z powodu braku lub niewystarczającego zabezpieczenia spłaty zadłużenia. Planowane jest łączenie wsparcia w formie gwarancji z finansowaniem części kosztów inwestycyjnych w formie dotacji do kapitału oraz kosztów odsetkowych w formie dopłaty do oprocentowania (w ramach jednej operacji). </w:t>
            </w:r>
          </w:p>
          <w:p w:rsidR="005F2DA6" w:rsidRPr="008756AF" w:rsidRDefault="005F2DA6" w:rsidP="00E23C53">
            <w:pPr>
              <w:spacing w:before="60" w:after="60" w:line="240" w:lineRule="auto"/>
              <w:jc w:val="both"/>
              <w:rPr>
                <w:b/>
              </w:rPr>
            </w:pPr>
            <w:r w:rsidRPr="008756AF">
              <w:rPr>
                <w:b/>
              </w:rPr>
              <w:t>Zapewnienie podaży nowych technologii zwiększających efektywność energetyczną poprzez innowacyjne zamówienia publiczne</w:t>
            </w:r>
          </w:p>
          <w:p w:rsidR="005F2DA6" w:rsidRDefault="005F2DA6" w:rsidP="00E23C53">
            <w:pPr>
              <w:spacing w:before="60" w:after="60" w:line="240" w:lineRule="auto"/>
              <w:jc w:val="both"/>
              <w:rPr>
                <w:szCs w:val="24"/>
              </w:rPr>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efektywności energetycznej.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t>
            </w:r>
            <w:r w:rsidR="00DE3BAB">
              <w:t xml:space="preserve">                </w:t>
            </w:r>
            <w:r>
              <w:t xml:space="preserve">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p w:rsidR="00E84A5E" w:rsidRPr="005F2DA6" w:rsidRDefault="00CC2C71" w:rsidP="00CC2C71">
            <w:pPr>
              <w:autoSpaceDE w:val="0"/>
              <w:autoSpaceDN w:val="0"/>
              <w:adjustRightInd w:val="0"/>
              <w:spacing w:before="0" w:after="0" w:line="240" w:lineRule="auto"/>
              <w:jc w:val="both"/>
              <w:rPr>
                <w:b/>
              </w:rPr>
            </w:pPr>
            <w:r w:rsidRPr="00C23F6D">
              <w:rPr>
                <w:rFonts w:cs="Calibri"/>
                <w:bCs/>
              </w:rPr>
              <w:t>Na r</w:t>
            </w:r>
            <w:r>
              <w:rPr>
                <w:rFonts w:cs="Calibri"/>
                <w:bCs/>
              </w:rPr>
              <w:t>ealizację 3</w:t>
            </w:r>
            <w:ins w:id="338" w:author="Lukasz Malecki" w:date="2021-10-08T12:42:00Z">
              <w:r w:rsidR="00720478">
                <w:rPr>
                  <w:rFonts w:cs="Calibri"/>
                  <w:bCs/>
                </w:rPr>
                <w:t>.</w:t>
              </w:r>
            </w:ins>
            <w:r w:rsidRPr="00C23F6D">
              <w:rPr>
                <w:rFonts w:cs="Calibri"/>
                <w:bCs/>
              </w:rPr>
              <w:t xml:space="preserve"> Priorytetu Programu</w:t>
            </w:r>
            <w:r>
              <w:rPr>
                <w:rFonts w:cs="Calibri"/>
                <w:bCs/>
              </w:rPr>
              <w:t xml:space="preserve"> zostanie przeznaczonych 800 mln euro, co stanowi 10</w:t>
            </w:r>
            <w:r w:rsidRPr="00C23F6D">
              <w:rPr>
                <w:rFonts w:cs="Calibri"/>
                <w:bCs/>
              </w:rPr>
              <w:t xml:space="preserve">% alokacji Programu. </w:t>
            </w:r>
          </w:p>
        </w:tc>
      </w:tr>
    </w:tbl>
    <w:p w:rsidR="002A7F8D" w:rsidRPr="002A7F8D" w:rsidRDefault="002A7F8D" w:rsidP="002A7F8D">
      <w:pPr>
        <w:ind w:left="850"/>
      </w:pPr>
      <w:r w:rsidRPr="002A7F8D">
        <w:lastRenderedPageBreak/>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[1</w:t>
            </w:r>
            <w:r w:rsidR="005F2DA6">
              <w:t> </w:t>
            </w:r>
            <w:r w:rsidRPr="002A7F8D">
              <w:t>000]</w:t>
            </w:r>
          </w:p>
          <w:p w:rsidR="005F2DA6" w:rsidRDefault="005F2DA6" w:rsidP="005F2DA6">
            <w:pPr>
              <w:spacing w:before="0" w:after="0" w:line="240" w:lineRule="auto"/>
              <w:jc w:val="both"/>
            </w:pPr>
            <w:r>
              <w:t>Wsparcie w ramach 3</w:t>
            </w:r>
            <w:ins w:id="339" w:author="Lukasz Malecki" w:date="2021-10-12T10:17:00Z">
              <w:r w:rsidR="00153551">
                <w:t>.</w:t>
              </w:r>
            </w:ins>
            <w:r>
              <w:t xml:space="preserve"> Priorytetu w ramach SO1 skierowane jest głównie do:</w:t>
            </w:r>
          </w:p>
          <w:p w:rsidR="005F2DA6" w:rsidRDefault="005F2DA6" w:rsidP="005F2DA6">
            <w:pPr>
              <w:spacing w:before="0" w:after="0" w:line="240" w:lineRule="auto"/>
              <w:jc w:val="both"/>
            </w:pPr>
            <w:r>
              <w:t>- przedsiębiorców,</w:t>
            </w:r>
          </w:p>
          <w:p w:rsidR="005F2DA6" w:rsidRDefault="005F2DA6" w:rsidP="005F2DA6">
            <w:pPr>
              <w:spacing w:before="0" w:after="0" w:line="240" w:lineRule="auto"/>
              <w:jc w:val="both"/>
            </w:pPr>
            <w:r>
              <w:lastRenderedPageBreak/>
              <w:t>- podmiotów wdrażających instrumenty finansowe.</w:t>
            </w:r>
          </w:p>
          <w:p w:rsidR="005F2DA6" w:rsidRDefault="005F2DA6" w:rsidP="005F2DA6">
            <w:pPr>
              <w:spacing w:before="0" w:after="0" w:line="240" w:lineRule="auto"/>
              <w:jc w:val="both"/>
            </w:pPr>
          </w:p>
          <w:p w:rsidR="005F2DA6" w:rsidRDefault="005F2DA6" w:rsidP="005F2DA6">
            <w:pPr>
              <w:spacing w:before="0" w:after="0" w:line="240" w:lineRule="auto"/>
              <w:jc w:val="both"/>
            </w:pPr>
            <w:r>
              <w:t>Ponadto, realizowane są projekty pozakonkursowe administracji publicznej oraz instrumenty finansowe</w:t>
            </w:r>
            <w:r w:rsidR="0019265E">
              <w:t>,</w:t>
            </w:r>
            <w:r>
              <w:t xml:space="preserve"> skierowane do: </w:t>
            </w:r>
          </w:p>
          <w:p w:rsidR="005F2DA6" w:rsidRDefault="005F2DA6" w:rsidP="005F2DA6">
            <w:pPr>
              <w:spacing w:before="0" w:after="0" w:line="240" w:lineRule="auto"/>
              <w:jc w:val="both"/>
            </w:pPr>
            <w:r>
              <w:t>- przedsiębiorstw,</w:t>
            </w:r>
          </w:p>
          <w:p w:rsidR="005F2DA6" w:rsidRDefault="005F2DA6" w:rsidP="005F2DA6">
            <w:pPr>
              <w:spacing w:before="0" w:after="0" w:line="240" w:lineRule="auto"/>
              <w:jc w:val="both"/>
            </w:pPr>
            <w:r>
              <w:t>- organizacji badawczych.</w:t>
            </w:r>
          </w:p>
          <w:p w:rsidR="005F2DA6" w:rsidRDefault="005F2DA6" w:rsidP="005F2DA6">
            <w:pPr>
              <w:spacing w:before="0" w:after="0" w:line="240" w:lineRule="auto"/>
              <w:jc w:val="both"/>
            </w:pPr>
          </w:p>
          <w:p w:rsidR="005F2DA6" w:rsidRPr="002A7F8D" w:rsidRDefault="003765E8" w:rsidP="003765E8">
            <w:pPr>
              <w:spacing w:before="0" w:after="0" w:line="240" w:lineRule="auto"/>
              <w:jc w:val="both"/>
            </w:pPr>
            <w:r>
              <w:t>W Priorytecie 3</w:t>
            </w:r>
            <w:ins w:id="340" w:author="Lukasz Malecki" w:date="2021-10-08T12:42:00Z">
              <w:r w:rsidR="00720478">
                <w:t>.</w:t>
              </w:r>
            </w:ins>
            <w:r>
              <w:t xml:space="preserve"> w SO1 </w:t>
            </w:r>
            <w:r w:rsidR="005F2DA6">
              <w:t>funkcję I</w:t>
            </w:r>
            <w:r>
              <w:t>nstytucji Pośredniczącej pełni</w:t>
            </w:r>
            <w:r w:rsidR="005F2DA6">
              <w:t xml:space="preserve"> Bank Gospodarstwa Krajowego (BGK),</w:t>
            </w:r>
            <w:r>
              <w:t xml:space="preserve"> a w przypadku części działań nie jest przewidziane zaangażowanie Instytucji Pośredniczącej.</w:t>
            </w:r>
          </w:p>
        </w:tc>
      </w:tr>
    </w:tbl>
    <w:p w:rsidR="002A7F8D" w:rsidRPr="002A7F8D" w:rsidRDefault="002A7F8D" w:rsidP="002A7F8D">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CD48E3">
              <w:t> </w:t>
            </w:r>
            <w:r w:rsidRPr="002A7F8D">
              <w:t>000]</w:t>
            </w:r>
          </w:p>
          <w:p w:rsidR="00CD48E3" w:rsidRPr="000376A8" w:rsidRDefault="00CD48E3" w:rsidP="00E23C53">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41" w:author="Lukasz Malecki" w:date="2021-10-08T12:42:00Z">
              <w:r w:rsidR="00720478">
                <w:rPr>
                  <w:szCs w:val="24"/>
                  <w:lang w:eastAsia="pl-PL"/>
                </w:rPr>
                <w:t>F</w:t>
              </w:r>
            </w:ins>
            <w:r>
              <w:rPr>
                <w:szCs w:val="24"/>
                <w:lang w:eastAsia="pl-PL"/>
              </w:rPr>
              <w:t>ENG</w:t>
            </w:r>
            <w:r w:rsidRPr="000376A8">
              <w:rPr>
                <w:szCs w:val="24"/>
                <w:lang w:eastAsia="pl-PL"/>
              </w:rPr>
              <w:t xml:space="preserve"> oraz instytucje systemu wdrażania.</w:t>
            </w:r>
          </w:p>
          <w:p w:rsidR="00CD48E3" w:rsidRPr="000376A8" w:rsidRDefault="00CD48E3" w:rsidP="00E23C53">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CD48E3" w:rsidRPr="002A7F8D" w:rsidRDefault="00CD48E3" w:rsidP="002A7F8D">
            <w:pPr>
              <w:spacing w:before="60" w:after="60" w:line="240" w:lineRule="auto"/>
            </w:pPr>
          </w:p>
        </w:tc>
      </w:tr>
    </w:tbl>
    <w:p w:rsidR="002A7F8D" w:rsidRPr="002A7F8D" w:rsidRDefault="002A7F8D" w:rsidP="002A7F8D">
      <w:pPr>
        <w:ind w:left="850"/>
      </w:pP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933351">
              <w:t> </w:t>
            </w:r>
            <w:r w:rsidRPr="002A7F8D">
              <w:t>000]</w:t>
            </w:r>
          </w:p>
          <w:p w:rsidR="00933351" w:rsidRDefault="00933351" w:rsidP="0093335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933351" w:rsidRDefault="00933351" w:rsidP="0093335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933351" w:rsidRDefault="00933351" w:rsidP="0093335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933351" w:rsidRPr="002A7F8D" w:rsidRDefault="00933351" w:rsidP="007E10A4">
            <w:pPr>
              <w:spacing w:before="60" w:after="60" w:line="240" w:lineRule="auto"/>
              <w:jc w:val="both"/>
            </w:pPr>
            <w:r>
              <w:t>W ramach SO</w:t>
            </w:r>
            <w:r w:rsidR="007E10A4">
              <w:t xml:space="preserve">1 </w:t>
            </w:r>
            <w:r>
              <w:t xml:space="preserve"> możliwe będzie wsparcie ukierunkowane na OSI, w formie </w:t>
            </w:r>
            <w:r w:rsidR="007E10A4">
              <w:t xml:space="preserve">preferencji dla projektów realizowanych w ramach </w:t>
            </w:r>
            <w:r w:rsidR="006D092B">
              <w:t>instrumentu Kredyt ekologiczny</w:t>
            </w:r>
            <w:r w:rsidR="007E10A4">
              <w:t>, na obszarach zagrożonych trwałą marginalizacją i miast średnich tracących funkcje społeczno-gospodarcze</w:t>
            </w:r>
            <w:r>
              <w:t>.</w:t>
            </w:r>
          </w:p>
        </w:tc>
      </w:tr>
    </w:tbl>
    <w:p w:rsidR="002A7F8D" w:rsidRPr="002A7F8D" w:rsidRDefault="002A7F8D" w:rsidP="002A7F8D">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3765E8">
              <w:t> </w:t>
            </w:r>
            <w:r w:rsidRPr="002A7F8D">
              <w:t>000]</w:t>
            </w:r>
          </w:p>
          <w:p w:rsidR="003765E8" w:rsidRPr="002A7F8D" w:rsidRDefault="003765E8" w:rsidP="00E23C53">
            <w:pPr>
              <w:spacing w:before="60" w:after="60" w:line="240" w:lineRule="auto"/>
              <w:jc w:val="both"/>
            </w:pPr>
            <w:r>
              <w:t xml:space="preserve">W ramach celu szczegółowego ze względu na konieczność dopasowania projektów do indywidualnych potrzeb przedsiębiorców nie zakłada się wyboru przedsięwzięć realizowanych we współpracy międzyregionalnej, transgranicznej czy transnarodowej. Niemniej jednak, w związku z realizacją części projektów w formule otwartych zamówień publicznych, nie jest wykluczona realizacja części zadań przez współpracujące podmioty z różnych krajów i regionów. </w:t>
            </w:r>
          </w:p>
        </w:tc>
      </w:tr>
    </w:tbl>
    <w:p w:rsidR="002A7F8D" w:rsidRPr="002A7F8D" w:rsidRDefault="002A7F8D" w:rsidP="002A7F8D">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[1</w:t>
            </w:r>
            <w:r w:rsidR="00A966E6">
              <w:t> </w:t>
            </w:r>
            <w:r w:rsidRPr="002A7F8D">
              <w:t>000]</w:t>
            </w:r>
          </w:p>
          <w:p w:rsidR="00A966E6" w:rsidRPr="002A7F8D" w:rsidRDefault="00A966E6" w:rsidP="00CD0CEC">
            <w:pPr>
              <w:spacing w:before="60" w:after="60" w:line="240" w:lineRule="auto"/>
              <w:jc w:val="both"/>
            </w:pPr>
            <w:r>
              <w:t xml:space="preserve">W celu szczegółowym planowane jest wykorzystanie przede wszystkim instrumentów zwrotnych (gwarancje) i mieszanych, które stanowią odpowiedni sposób finansowania wsparcia dla przedsiębiorców. W przypadku projektów obejmujących </w:t>
            </w:r>
            <w:proofErr w:type="spellStart"/>
            <w:r>
              <w:t>fiansowanie</w:t>
            </w:r>
            <w:proofErr w:type="spellEnd"/>
            <w:r>
              <w:t xml:space="preserve"> innowacyjnych zamówień publicznych, związku z tym, że ich celem jest jedynie opracowanie i przetestowanie technologii </w:t>
            </w:r>
            <w:r w:rsidR="00CD0CEC">
              <w:t>na rzecz</w:t>
            </w:r>
            <w:r>
              <w:t xml:space="preserve"> publicznego zamawiającego, nie przewiduje się zastosowania instrumentów finansowych.</w:t>
            </w:r>
          </w:p>
        </w:tc>
      </w:tr>
    </w:tbl>
    <w:p w:rsidR="002A7F8D" w:rsidRDefault="002A7F8D" w:rsidP="002A7F8D"/>
    <w:p w:rsidR="00E23C53" w:rsidRPr="002A7F8D" w:rsidRDefault="00E23C53" w:rsidP="002A7F8D"/>
    <w:p w:rsidR="002A7F8D" w:rsidRPr="002A7F8D" w:rsidRDefault="002A7F8D" w:rsidP="002A7F8D">
      <w:pPr>
        <w:ind w:left="850" w:hanging="850"/>
      </w:pPr>
      <w:r w:rsidRPr="002A7F8D">
        <w:lastRenderedPageBreak/>
        <w:t>2.1.1.1.2.</w:t>
      </w:r>
      <w:r w:rsidRPr="002A7F8D">
        <w:tab/>
        <w:t>Wskaźniki</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2A7F8D">
      <w:pPr>
        <w:sectPr w:rsidR="00D16E2E" w:rsidSect="00D16E2E">
          <w:pgSz w:w="11906" w:h="16838"/>
          <w:pgMar w:top="1134" w:right="1134" w:bottom="1134" w:left="1134" w:header="567" w:footer="567" w:gutter="0"/>
          <w:cols w:space="708"/>
          <w:docGrid w:linePitch="326"/>
        </w:sectPr>
      </w:pPr>
    </w:p>
    <w:p w:rsidR="002A7F8D" w:rsidRPr="002A7F8D" w:rsidRDefault="002A7F8D" w:rsidP="002A7F8D">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2A7F8D" w:rsidRPr="002A7F8D" w:rsidTr="00F94008">
        <w:trPr>
          <w:trHeight w:val="227"/>
        </w:trPr>
        <w:tc>
          <w:tcPr>
            <w:tcW w:w="357" w:type="pct"/>
            <w:vAlign w:val="center"/>
          </w:tcPr>
          <w:p w:rsidR="002A7F8D" w:rsidRPr="002A7F8D" w:rsidRDefault="002A7F8D" w:rsidP="002A7F8D">
            <w:pPr>
              <w:spacing w:before="60" w:after="60" w:line="240" w:lineRule="auto"/>
              <w:jc w:val="center"/>
            </w:pPr>
            <w:r w:rsidRPr="002A7F8D">
              <w:t>Priorytet</w:t>
            </w:r>
          </w:p>
        </w:tc>
        <w:tc>
          <w:tcPr>
            <w:tcW w:w="646" w:type="pct"/>
            <w:vAlign w:val="center"/>
          </w:tcPr>
          <w:p w:rsidR="002A7F8D" w:rsidRPr="002A7F8D" w:rsidRDefault="002A7F8D" w:rsidP="002A7F8D">
            <w:pPr>
              <w:spacing w:before="60" w:after="60" w:line="240" w:lineRule="auto"/>
              <w:jc w:val="center"/>
            </w:pPr>
            <w:r w:rsidRPr="002A7F8D">
              <w:t>Cel szczegółowy</w:t>
            </w:r>
          </w:p>
        </w:tc>
        <w:tc>
          <w:tcPr>
            <w:tcW w:w="348" w:type="pct"/>
            <w:vAlign w:val="center"/>
          </w:tcPr>
          <w:p w:rsidR="002A7F8D" w:rsidRPr="002A7F8D" w:rsidRDefault="002A7F8D" w:rsidP="002A7F8D">
            <w:pPr>
              <w:spacing w:before="60" w:after="60" w:line="240" w:lineRule="auto"/>
              <w:jc w:val="center"/>
            </w:pPr>
            <w:r w:rsidRPr="002A7F8D">
              <w:t>Fundusz</w:t>
            </w:r>
          </w:p>
        </w:tc>
        <w:tc>
          <w:tcPr>
            <w:tcW w:w="679" w:type="pct"/>
            <w:vAlign w:val="center"/>
          </w:tcPr>
          <w:p w:rsidR="002A7F8D" w:rsidRPr="002A7F8D" w:rsidRDefault="002A7F8D" w:rsidP="002A7F8D">
            <w:pPr>
              <w:spacing w:before="60" w:after="60" w:line="240" w:lineRule="auto"/>
              <w:jc w:val="center"/>
            </w:pPr>
            <w:r w:rsidRPr="002A7F8D">
              <w:t>Kategoria regionu</w:t>
            </w:r>
          </w:p>
        </w:tc>
        <w:tc>
          <w:tcPr>
            <w:tcW w:w="583" w:type="pct"/>
            <w:vAlign w:val="center"/>
          </w:tcPr>
          <w:p w:rsidR="002A7F8D" w:rsidRPr="002A7F8D" w:rsidRDefault="002A7F8D" w:rsidP="002A7F8D">
            <w:pPr>
              <w:spacing w:before="60" w:after="60" w:line="240" w:lineRule="auto"/>
              <w:jc w:val="center"/>
            </w:pPr>
            <w:r w:rsidRPr="002A7F8D">
              <w:t>Nr identyfikacyjny [5]</w:t>
            </w:r>
          </w:p>
        </w:tc>
        <w:tc>
          <w:tcPr>
            <w:tcW w:w="628" w:type="pct"/>
            <w:shd w:val="clear" w:color="auto" w:fill="auto"/>
            <w:vAlign w:val="center"/>
          </w:tcPr>
          <w:p w:rsidR="002A7F8D" w:rsidRPr="002A7F8D" w:rsidRDefault="002A7F8D" w:rsidP="002A7F8D">
            <w:pPr>
              <w:spacing w:before="60" w:after="60" w:line="240" w:lineRule="auto"/>
              <w:jc w:val="center"/>
            </w:pPr>
            <w:r w:rsidRPr="002A7F8D">
              <w:t>Wskaźnik [255]</w:t>
            </w:r>
          </w:p>
        </w:tc>
        <w:tc>
          <w:tcPr>
            <w:tcW w:w="640" w:type="pct"/>
            <w:vAlign w:val="center"/>
          </w:tcPr>
          <w:p w:rsidR="002A7F8D" w:rsidRPr="002A7F8D" w:rsidRDefault="002A7F8D" w:rsidP="002A7F8D">
            <w:pPr>
              <w:spacing w:before="60" w:after="60" w:line="240" w:lineRule="auto"/>
              <w:jc w:val="center"/>
            </w:pPr>
            <w:r w:rsidRPr="002A7F8D">
              <w:t>Jednostka miary</w:t>
            </w:r>
          </w:p>
        </w:tc>
        <w:tc>
          <w:tcPr>
            <w:tcW w:w="622" w:type="pct"/>
            <w:shd w:val="clear" w:color="auto" w:fill="auto"/>
            <w:vAlign w:val="center"/>
          </w:tcPr>
          <w:p w:rsidR="002A7F8D" w:rsidRPr="002A7F8D" w:rsidRDefault="002A7F8D" w:rsidP="002A7F8D">
            <w:pPr>
              <w:spacing w:before="60" w:after="60" w:line="240" w:lineRule="auto"/>
              <w:jc w:val="center"/>
            </w:pPr>
            <w:r w:rsidRPr="002A7F8D">
              <w:t>Cel pośredni (2024)</w:t>
            </w:r>
          </w:p>
        </w:tc>
        <w:tc>
          <w:tcPr>
            <w:tcW w:w="497" w:type="pct"/>
            <w:shd w:val="clear" w:color="auto" w:fill="auto"/>
            <w:vAlign w:val="center"/>
          </w:tcPr>
          <w:p w:rsidR="002A7F8D" w:rsidRPr="002A7F8D" w:rsidRDefault="002A7F8D" w:rsidP="002A7F8D">
            <w:pPr>
              <w:spacing w:before="60" w:after="60" w:line="240" w:lineRule="auto"/>
              <w:jc w:val="center"/>
            </w:pPr>
            <w:r w:rsidRPr="002A7F8D">
              <w:t>Cel końcowy (2029)</w:t>
            </w:r>
          </w:p>
        </w:tc>
      </w:tr>
      <w:tr w:rsidR="007E07C5" w:rsidRPr="002A7F8D" w:rsidTr="00F94008">
        <w:trPr>
          <w:trHeight w:val="227"/>
        </w:trPr>
        <w:tc>
          <w:tcPr>
            <w:tcW w:w="357" w:type="pct"/>
          </w:tcPr>
          <w:p w:rsidR="007E07C5" w:rsidRPr="002A7F8D" w:rsidRDefault="007E07C5" w:rsidP="002A7F8D">
            <w:pPr>
              <w:spacing w:before="60" w:after="60" w:line="240" w:lineRule="auto"/>
            </w:pPr>
            <w:r>
              <w:t>3</w:t>
            </w:r>
          </w:p>
        </w:tc>
        <w:tc>
          <w:tcPr>
            <w:tcW w:w="646" w:type="pct"/>
          </w:tcPr>
          <w:p w:rsidR="007E07C5" w:rsidRPr="00F94008" w:rsidRDefault="007E07C5"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7E07C5" w:rsidRPr="00F94008" w:rsidRDefault="007E07C5" w:rsidP="002A7F8D">
            <w:pPr>
              <w:spacing w:before="60" w:after="60" w:line="240" w:lineRule="auto"/>
              <w:rPr>
                <w:szCs w:val="24"/>
              </w:rPr>
            </w:pPr>
            <w:r w:rsidRPr="00F94008">
              <w:rPr>
                <w:szCs w:val="24"/>
              </w:rPr>
              <w:t>EFRR</w:t>
            </w:r>
          </w:p>
        </w:tc>
        <w:tc>
          <w:tcPr>
            <w:tcW w:w="679" w:type="pct"/>
          </w:tcPr>
          <w:p w:rsidR="007E07C5" w:rsidRPr="00F94008" w:rsidRDefault="007E07C5" w:rsidP="000732E4">
            <w:pPr>
              <w:spacing w:before="60" w:after="60" w:line="240" w:lineRule="auto"/>
              <w:rPr>
                <w:szCs w:val="24"/>
              </w:rPr>
            </w:pPr>
            <w:r w:rsidRPr="00F94008">
              <w:rPr>
                <w:szCs w:val="24"/>
              </w:rPr>
              <w:t xml:space="preserve">Słabiej / </w:t>
            </w:r>
          </w:p>
          <w:p w:rsidR="007E07C5" w:rsidRPr="00F94008" w:rsidRDefault="007E07C5" w:rsidP="000732E4">
            <w:pPr>
              <w:spacing w:before="60" w:after="60" w:line="240" w:lineRule="auto"/>
              <w:rPr>
                <w:szCs w:val="24"/>
              </w:rPr>
            </w:pPr>
            <w:r w:rsidRPr="00F94008">
              <w:rPr>
                <w:szCs w:val="24"/>
              </w:rPr>
              <w:t xml:space="preserve">Lepiej / </w:t>
            </w:r>
          </w:p>
          <w:p w:rsidR="007E07C5" w:rsidRPr="00F94008" w:rsidRDefault="007E07C5" w:rsidP="002A7F8D">
            <w:pPr>
              <w:spacing w:before="60" w:after="60" w:line="240" w:lineRule="auto"/>
              <w:rPr>
                <w:szCs w:val="24"/>
              </w:rPr>
            </w:pPr>
            <w:r w:rsidRPr="00F94008">
              <w:rPr>
                <w:szCs w:val="24"/>
              </w:rPr>
              <w:t>Przejściowe</w:t>
            </w:r>
          </w:p>
        </w:tc>
        <w:tc>
          <w:tcPr>
            <w:tcW w:w="583" w:type="pct"/>
          </w:tcPr>
          <w:p w:rsidR="007E07C5" w:rsidRPr="00F94008" w:rsidRDefault="007E07C5" w:rsidP="002A7F8D">
            <w:pPr>
              <w:spacing w:before="60" w:after="60" w:line="240" w:lineRule="auto"/>
              <w:rPr>
                <w:szCs w:val="24"/>
              </w:rPr>
            </w:pPr>
            <w:r w:rsidRPr="00F94008">
              <w:rPr>
                <w:szCs w:val="24"/>
                <w:lang w:val="en-US"/>
              </w:rPr>
              <w:t>RCO 01</w:t>
            </w:r>
          </w:p>
        </w:tc>
        <w:tc>
          <w:tcPr>
            <w:tcW w:w="628" w:type="pct"/>
            <w:shd w:val="clear" w:color="auto" w:fill="auto"/>
          </w:tcPr>
          <w:p w:rsidR="007E07C5" w:rsidRPr="00F94008" w:rsidRDefault="007E07C5" w:rsidP="002A7F8D">
            <w:pPr>
              <w:spacing w:before="60" w:after="60" w:line="240" w:lineRule="auto"/>
              <w:rPr>
                <w:szCs w:val="24"/>
              </w:rPr>
            </w:pPr>
            <w:r w:rsidRPr="00F94008">
              <w:rPr>
                <w:szCs w:val="24"/>
              </w:rPr>
              <w:t>Przedsiębiorstwa objęte wsparciem (w tym: mikro, małe, średnie, duże)</w:t>
            </w:r>
          </w:p>
        </w:tc>
        <w:tc>
          <w:tcPr>
            <w:tcW w:w="640" w:type="pct"/>
          </w:tcPr>
          <w:p w:rsidR="007E07C5" w:rsidRPr="00F94008" w:rsidRDefault="007E07C5" w:rsidP="002A7F8D">
            <w:pPr>
              <w:spacing w:before="60" w:after="60" w:line="240" w:lineRule="auto"/>
              <w:rPr>
                <w:szCs w:val="24"/>
              </w:rPr>
            </w:pPr>
            <w:r w:rsidRPr="00F94008">
              <w:rPr>
                <w:szCs w:val="24"/>
              </w:rPr>
              <w:t>przedsiębiorstwa</w:t>
            </w:r>
          </w:p>
        </w:tc>
        <w:tc>
          <w:tcPr>
            <w:tcW w:w="622" w:type="pct"/>
            <w:shd w:val="clear" w:color="auto" w:fill="auto"/>
          </w:tcPr>
          <w:p w:rsidR="007E07C5" w:rsidRPr="00F94008" w:rsidRDefault="007E07C5" w:rsidP="002A7F8D">
            <w:pPr>
              <w:spacing w:before="60" w:after="60" w:line="240" w:lineRule="auto"/>
              <w:rPr>
                <w:szCs w:val="24"/>
              </w:rPr>
            </w:pPr>
            <w:r w:rsidRPr="00F94008">
              <w:rPr>
                <w:szCs w:val="24"/>
              </w:rPr>
              <w:t>205 /</w:t>
            </w:r>
          </w:p>
          <w:p w:rsidR="007E07C5" w:rsidRPr="00F94008" w:rsidRDefault="007E07C5" w:rsidP="002A7F8D">
            <w:pPr>
              <w:spacing w:before="60" w:after="60" w:line="240" w:lineRule="auto"/>
              <w:rPr>
                <w:szCs w:val="24"/>
              </w:rPr>
            </w:pPr>
            <w:r w:rsidRPr="00F94008">
              <w:rPr>
                <w:szCs w:val="24"/>
              </w:rPr>
              <w:t>15 /</w:t>
            </w:r>
          </w:p>
          <w:p w:rsidR="007E07C5" w:rsidRPr="00F94008" w:rsidRDefault="007E07C5" w:rsidP="002A7F8D">
            <w:pPr>
              <w:spacing w:before="60" w:after="60" w:line="240" w:lineRule="auto"/>
              <w:rPr>
                <w:szCs w:val="24"/>
              </w:rPr>
            </w:pPr>
            <w:r w:rsidRPr="00F94008">
              <w:rPr>
                <w:szCs w:val="24"/>
              </w:rPr>
              <w:t>29</w:t>
            </w:r>
          </w:p>
        </w:tc>
        <w:tc>
          <w:tcPr>
            <w:tcW w:w="497" w:type="pct"/>
            <w:shd w:val="clear" w:color="auto" w:fill="auto"/>
          </w:tcPr>
          <w:p w:rsidR="007E07C5" w:rsidRPr="00F94008" w:rsidRDefault="007E07C5" w:rsidP="002A7F8D">
            <w:pPr>
              <w:spacing w:before="60" w:after="60" w:line="240" w:lineRule="auto"/>
              <w:rPr>
                <w:szCs w:val="24"/>
              </w:rPr>
            </w:pPr>
            <w:r w:rsidRPr="00F94008">
              <w:rPr>
                <w:szCs w:val="24"/>
              </w:rPr>
              <w:t>6</w:t>
            </w:r>
            <w:r w:rsidR="00A6023D">
              <w:rPr>
                <w:szCs w:val="24"/>
              </w:rPr>
              <w:t>71</w:t>
            </w:r>
            <w:r w:rsidRPr="00F94008">
              <w:rPr>
                <w:szCs w:val="24"/>
              </w:rPr>
              <w:t xml:space="preserve"> /</w:t>
            </w:r>
          </w:p>
          <w:p w:rsidR="007E07C5" w:rsidRPr="00F94008" w:rsidRDefault="00A6023D" w:rsidP="002A7F8D">
            <w:pPr>
              <w:spacing w:before="60" w:after="60" w:line="240" w:lineRule="auto"/>
              <w:rPr>
                <w:szCs w:val="24"/>
              </w:rPr>
            </w:pPr>
            <w:r>
              <w:rPr>
                <w:szCs w:val="24"/>
              </w:rPr>
              <w:t>48</w:t>
            </w:r>
            <w:r w:rsidR="007E07C5" w:rsidRPr="00F94008">
              <w:rPr>
                <w:szCs w:val="24"/>
              </w:rPr>
              <w:t xml:space="preserve"> /</w:t>
            </w:r>
          </w:p>
          <w:p w:rsidR="007E07C5" w:rsidRPr="00F94008" w:rsidRDefault="00A6023D" w:rsidP="002A7F8D">
            <w:pPr>
              <w:spacing w:before="60" w:after="60" w:line="240" w:lineRule="auto"/>
              <w:rPr>
                <w:szCs w:val="24"/>
              </w:rPr>
            </w:pPr>
            <w:r>
              <w:rPr>
                <w:szCs w:val="24"/>
              </w:rPr>
              <w:t>96</w:t>
            </w:r>
          </w:p>
        </w:tc>
      </w:tr>
      <w:tr w:rsidR="00F94008" w:rsidRPr="002A7F8D" w:rsidTr="00F94008">
        <w:trPr>
          <w:trHeight w:val="227"/>
        </w:trPr>
        <w:tc>
          <w:tcPr>
            <w:tcW w:w="357" w:type="pct"/>
          </w:tcPr>
          <w:p w:rsidR="00F94008" w:rsidRPr="002A7F8D"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sidRPr="00F94008">
              <w:rPr>
                <w:szCs w:val="24"/>
              </w:rPr>
              <w:t>EFRR</w:t>
            </w:r>
          </w:p>
        </w:tc>
        <w:tc>
          <w:tcPr>
            <w:tcW w:w="679" w:type="pct"/>
          </w:tcPr>
          <w:p w:rsidR="00F94008" w:rsidRPr="00F94008" w:rsidRDefault="00F94008" w:rsidP="000732E4">
            <w:pPr>
              <w:spacing w:before="60" w:after="60" w:line="240" w:lineRule="auto"/>
              <w:rPr>
                <w:szCs w:val="24"/>
              </w:rPr>
            </w:pPr>
            <w:r w:rsidRPr="00F94008">
              <w:rPr>
                <w:szCs w:val="24"/>
              </w:rPr>
              <w:t xml:space="preserve">Słabiej / </w:t>
            </w:r>
          </w:p>
          <w:p w:rsidR="00F94008" w:rsidRPr="00F94008" w:rsidRDefault="00F94008" w:rsidP="000732E4">
            <w:pPr>
              <w:spacing w:before="60" w:after="60" w:line="240" w:lineRule="auto"/>
              <w:rPr>
                <w:szCs w:val="24"/>
              </w:rPr>
            </w:pPr>
            <w:r w:rsidRPr="00F94008">
              <w:rPr>
                <w:szCs w:val="24"/>
              </w:rPr>
              <w:t xml:space="preserve">Lepiej / </w:t>
            </w:r>
          </w:p>
          <w:p w:rsidR="00F94008" w:rsidRPr="00F94008" w:rsidRDefault="00F94008" w:rsidP="002A7F8D">
            <w:pPr>
              <w:spacing w:before="60" w:after="60" w:line="240" w:lineRule="auto"/>
              <w:rPr>
                <w:szCs w:val="24"/>
              </w:rPr>
            </w:pPr>
            <w:r w:rsidRPr="00F94008">
              <w:rPr>
                <w:szCs w:val="24"/>
              </w:rPr>
              <w:t>Przejściowe</w:t>
            </w:r>
          </w:p>
        </w:tc>
        <w:tc>
          <w:tcPr>
            <w:tcW w:w="583" w:type="pct"/>
          </w:tcPr>
          <w:p w:rsidR="00F94008" w:rsidRPr="00F94008" w:rsidRDefault="00F94008" w:rsidP="002A7F8D">
            <w:pPr>
              <w:spacing w:before="60" w:after="60" w:line="240" w:lineRule="auto"/>
              <w:rPr>
                <w:szCs w:val="24"/>
              </w:rPr>
            </w:pPr>
            <w:r w:rsidRPr="00F94008">
              <w:rPr>
                <w:szCs w:val="24"/>
              </w:rPr>
              <w:t>RCO 02</w:t>
            </w:r>
          </w:p>
        </w:tc>
        <w:tc>
          <w:tcPr>
            <w:tcW w:w="628" w:type="pct"/>
            <w:shd w:val="clear" w:color="auto" w:fill="auto"/>
          </w:tcPr>
          <w:p w:rsidR="00F94008" w:rsidRPr="00F94008" w:rsidRDefault="00F94008" w:rsidP="002A7F8D">
            <w:pPr>
              <w:spacing w:before="60" w:after="60" w:line="240" w:lineRule="auto"/>
              <w:rPr>
                <w:szCs w:val="24"/>
              </w:rPr>
            </w:pPr>
            <w:r w:rsidRPr="00F94008">
              <w:rPr>
                <w:szCs w:val="24"/>
              </w:rPr>
              <w:t>Przedsiębiorstwa objęte wsparciem w formie dotacji</w:t>
            </w:r>
          </w:p>
        </w:tc>
        <w:tc>
          <w:tcPr>
            <w:tcW w:w="640" w:type="pct"/>
          </w:tcPr>
          <w:p w:rsidR="00F94008" w:rsidRPr="00F94008" w:rsidRDefault="00F94008" w:rsidP="002A7F8D">
            <w:pPr>
              <w:spacing w:before="60" w:after="60" w:line="240" w:lineRule="auto"/>
              <w:rPr>
                <w:szCs w:val="24"/>
              </w:rPr>
            </w:pPr>
            <w:r w:rsidRPr="00F94008">
              <w:rPr>
                <w:szCs w:val="24"/>
              </w:rPr>
              <w:t>przedsiębiorstwa</w:t>
            </w:r>
          </w:p>
        </w:tc>
        <w:tc>
          <w:tcPr>
            <w:tcW w:w="622" w:type="pct"/>
            <w:shd w:val="clear" w:color="auto" w:fill="auto"/>
          </w:tcPr>
          <w:p w:rsidR="00F94008" w:rsidRDefault="00F94008" w:rsidP="002A7F8D">
            <w:pPr>
              <w:spacing w:before="60" w:after="60" w:line="240" w:lineRule="auto"/>
              <w:rPr>
                <w:szCs w:val="24"/>
              </w:rPr>
            </w:pPr>
            <w:r>
              <w:rPr>
                <w:szCs w:val="24"/>
              </w:rPr>
              <w:t>94</w:t>
            </w:r>
            <w:r w:rsidR="00256F82">
              <w:rPr>
                <w:szCs w:val="24"/>
              </w:rPr>
              <w:t xml:space="preserve"> /</w:t>
            </w:r>
          </w:p>
          <w:p w:rsidR="00256F82" w:rsidRDefault="00256F82" w:rsidP="002A7F8D">
            <w:pPr>
              <w:spacing w:before="60" w:after="60" w:line="240" w:lineRule="auto"/>
              <w:rPr>
                <w:szCs w:val="24"/>
              </w:rPr>
            </w:pPr>
            <w:r>
              <w:rPr>
                <w:szCs w:val="24"/>
              </w:rPr>
              <w:t>7 /</w:t>
            </w:r>
          </w:p>
          <w:p w:rsidR="00256F82" w:rsidRPr="00F94008" w:rsidRDefault="00256F82" w:rsidP="002A7F8D">
            <w:pPr>
              <w:spacing w:before="60" w:after="60" w:line="240" w:lineRule="auto"/>
              <w:rPr>
                <w:szCs w:val="24"/>
              </w:rPr>
            </w:pPr>
            <w:r>
              <w:rPr>
                <w:szCs w:val="24"/>
              </w:rPr>
              <w:t>13</w:t>
            </w:r>
          </w:p>
        </w:tc>
        <w:tc>
          <w:tcPr>
            <w:tcW w:w="497" w:type="pct"/>
            <w:shd w:val="clear" w:color="auto" w:fill="auto"/>
          </w:tcPr>
          <w:p w:rsidR="00F94008" w:rsidRDefault="00A6023D" w:rsidP="002A7F8D">
            <w:pPr>
              <w:spacing w:before="60" w:after="60" w:line="240" w:lineRule="auto"/>
              <w:rPr>
                <w:szCs w:val="24"/>
              </w:rPr>
            </w:pPr>
            <w:r>
              <w:rPr>
                <w:szCs w:val="24"/>
              </w:rPr>
              <w:t>268</w:t>
            </w:r>
            <w:r w:rsidR="00256F82">
              <w:rPr>
                <w:szCs w:val="24"/>
              </w:rPr>
              <w:t xml:space="preserve"> / </w:t>
            </w:r>
          </w:p>
          <w:p w:rsidR="00256F82" w:rsidRDefault="00A6023D" w:rsidP="002A7F8D">
            <w:pPr>
              <w:spacing w:before="60" w:after="60" w:line="240" w:lineRule="auto"/>
              <w:rPr>
                <w:szCs w:val="24"/>
              </w:rPr>
            </w:pPr>
            <w:r>
              <w:rPr>
                <w:szCs w:val="24"/>
              </w:rPr>
              <w:t>19</w:t>
            </w:r>
            <w:r w:rsidR="00256F82">
              <w:rPr>
                <w:szCs w:val="24"/>
              </w:rPr>
              <w:t xml:space="preserve"> /</w:t>
            </w:r>
          </w:p>
          <w:p w:rsidR="00256F82" w:rsidRPr="00F94008" w:rsidRDefault="00256F82" w:rsidP="002A7F8D">
            <w:pPr>
              <w:spacing w:before="60" w:after="60" w:line="240" w:lineRule="auto"/>
              <w:rPr>
                <w:szCs w:val="24"/>
              </w:rPr>
            </w:pPr>
            <w:r>
              <w:rPr>
                <w:szCs w:val="24"/>
              </w:rPr>
              <w:t>3</w:t>
            </w:r>
            <w:r w:rsidR="00A6023D">
              <w:rPr>
                <w:szCs w:val="24"/>
              </w:rPr>
              <w:t>8</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t>Przejściowe</w:t>
            </w:r>
          </w:p>
        </w:tc>
        <w:tc>
          <w:tcPr>
            <w:tcW w:w="583" w:type="pct"/>
          </w:tcPr>
          <w:p w:rsidR="00F94008" w:rsidRPr="00F94008" w:rsidRDefault="00F94008" w:rsidP="002A7F8D">
            <w:pPr>
              <w:spacing w:before="60" w:after="60" w:line="240" w:lineRule="auto"/>
              <w:rPr>
                <w:szCs w:val="24"/>
              </w:rPr>
            </w:pPr>
            <w:r w:rsidRPr="00763FD6">
              <w:rPr>
                <w:sz w:val="20"/>
                <w:szCs w:val="20"/>
                <w:lang w:val="en-US"/>
              </w:rPr>
              <w:t>RCO 03</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Przedsiębiorstwa objęte wsparciem z instrumentów finansowych</w:t>
            </w:r>
          </w:p>
        </w:tc>
        <w:tc>
          <w:tcPr>
            <w:tcW w:w="640" w:type="pct"/>
          </w:tcPr>
          <w:p w:rsidR="00F94008" w:rsidRPr="00F94008" w:rsidRDefault="00F94008" w:rsidP="002A7F8D">
            <w:pPr>
              <w:spacing w:before="60" w:after="60" w:line="240" w:lineRule="auto"/>
              <w:rPr>
                <w:szCs w:val="24"/>
              </w:rPr>
            </w:pPr>
            <w:r>
              <w:rPr>
                <w:sz w:val="20"/>
                <w:szCs w:val="20"/>
              </w:rPr>
              <w:t>przedsiębiorstwa</w:t>
            </w:r>
          </w:p>
        </w:tc>
        <w:tc>
          <w:tcPr>
            <w:tcW w:w="622" w:type="pct"/>
            <w:shd w:val="clear" w:color="auto" w:fill="auto"/>
          </w:tcPr>
          <w:p w:rsidR="00F94008" w:rsidRDefault="00256F82" w:rsidP="002A7F8D">
            <w:pPr>
              <w:spacing w:before="60" w:after="60" w:line="240" w:lineRule="auto"/>
              <w:rPr>
                <w:szCs w:val="24"/>
              </w:rPr>
            </w:pPr>
            <w:r>
              <w:rPr>
                <w:szCs w:val="24"/>
              </w:rPr>
              <w:t>111 /</w:t>
            </w:r>
          </w:p>
          <w:p w:rsidR="00256F82" w:rsidRDefault="00256F82" w:rsidP="002A7F8D">
            <w:pPr>
              <w:spacing w:before="60" w:after="60" w:line="240" w:lineRule="auto"/>
              <w:rPr>
                <w:szCs w:val="24"/>
              </w:rPr>
            </w:pPr>
            <w:r>
              <w:rPr>
                <w:szCs w:val="24"/>
              </w:rPr>
              <w:t>8 /</w:t>
            </w:r>
          </w:p>
          <w:p w:rsidR="00256F82" w:rsidRDefault="00256F82" w:rsidP="002A7F8D">
            <w:pPr>
              <w:spacing w:before="60" w:after="60" w:line="240" w:lineRule="auto"/>
              <w:rPr>
                <w:szCs w:val="24"/>
              </w:rPr>
            </w:pPr>
            <w:r>
              <w:rPr>
                <w:szCs w:val="24"/>
              </w:rPr>
              <w:t>16</w:t>
            </w:r>
          </w:p>
          <w:p w:rsidR="00256F82" w:rsidRDefault="00256F82" w:rsidP="002A7F8D">
            <w:pPr>
              <w:spacing w:before="60" w:after="60" w:line="240" w:lineRule="auto"/>
              <w:rPr>
                <w:szCs w:val="24"/>
              </w:rPr>
            </w:pPr>
          </w:p>
        </w:tc>
        <w:tc>
          <w:tcPr>
            <w:tcW w:w="497" w:type="pct"/>
            <w:shd w:val="clear" w:color="auto" w:fill="auto"/>
          </w:tcPr>
          <w:p w:rsidR="00F94008" w:rsidRDefault="00256F82" w:rsidP="002A7F8D">
            <w:pPr>
              <w:spacing w:before="60" w:after="60" w:line="240" w:lineRule="auto"/>
              <w:rPr>
                <w:szCs w:val="24"/>
              </w:rPr>
            </w:pPr>
            <w:r>
              <w:rPr>
                <w:szCs w:val="24"/>
              </w:rPr>
              <w:t>403 /</w:t>
            </w:r>
          </w:p>
          <w:p w:rsidR="00256F82" w:rsidRDefault="00256F82" w:rsidP="002A7F8D">
            <w:pPr>
              <w:spacing w:before="60" w:after="60" w:line="240" w:lineRule="auto"/>
              <w:rPr>
                <w:szCs w:val="24"/>
              </w:rPr>
            </w:pPr>
            <w:r>
              <w:rPr>
                <w:szCs w:val="24"/>
              </w:rPr>
              <w:t>29 /</w:t>
            </w:r>
          </w:p>
          <w:p w:rsidR="00256F82" w:rsidRPr="00F94008" w:rsidRDefault="00256F82" w:rsidP="002A7F8D">
            <w:pPr>
              <w:spacing w:before="60" w:after="60" w:line="240" w:lineRule="auto"/>
              <w:rPr>
                <w:szCs w:val="24"/>
              </w:rPr>
            </w:pPr>
            <w:r>
              <w:rPr>
                <w:szCs w:val="24"/>
              </w:rPr>
              <w:t>58</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t>Przejściowe</w:t>
            </w:r>
          </w:p>
        </w:tc>
        <w:tc>
          <w:tcPr>
            <w:tcW w:w="583" w:type="pct"/>
          </w:tcPr>
          <w:p w:rsidR="00F94008" w:rsidRPr="00F94008" w:rsidRDefault="00F94008" w:rsidP="002A7F8D">
            <w:pPr>
              <w:spacing w:before="60" w:after="60" w:line="240" w:lineRule="auto"/>
              <w:rPr>
                <w:szCs w:val="24"/>
              </w:rPr>
            </w:pPr>
            <w:r w:rsidRPr="00086913">
              <w:rPr>
                <w:sz w:val="20"/>
                <w:szCs w:val="20"/>
                <w:lang w:val="en-US"/>
              </w:rPr>
              <w:t>RCO 07</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Organizacje badawcze uczestniczące we wspólnych projektach badawczych</w:t>
            </w:r>
          </w:p>
        </w:tc>
        <w:tc>
          <w:tcPr>
            <w:tcW w:w="640" w:type="pct"/>
          </w:tcPr>
          <w:p w:rsidR="00F94008" w:rsidRPr="00F94008" w:rsidRDefault="00F94008" w:rsidP="002A7F8D">
            <w:pPr>
              <w:spacing w:before="60" w:after="60" w:line="240" w:lineRule="auto"/>
              <w:rPr>
                <w:szCs w:val="24"/>
              </w:rPr>
            </w:pPr>
            <w:r>
              <w:rPr>
                <w:sz w:val="20"/>
                <w:szCs w:val="20"/>
              </w:rPr>
              <w:t>organizacje badawcze</w:t>
            </w:r>
          </w:p>
        </w:tc>
        <w:tc>
          <w:tcPr>
            <w:tcW w:w="622" w:type="pct"/>
            <w:shd w:val="clear" w:color="auto" w:fill="auto"/>
          </w:tcPr>
          <w:p w:rsidR="00256F82" w:rsidRDefault="00256F82" w:rsidP="002A7F8D">
            <w:pPr>
              <w:spacing w:before="60" w:after="60" w:line="240" w:lineRule="auto"/>
              <w:rPr>
                <w:szCs w:val="24"/>
              </w:rPr>
            </w:pPr>
            <w:r>
              <w:rPr>
                <w:szCs w:val="24"/>
              </w:rPr>
              <w:t>0 /</w:t>
            </w:r>
          </w:p>
          <w:p w:rsidR="00256F82" w:rsidRDefault="00256F82" w:rsidP="002A7F8D">
            <w:pPr>
              <w:spacing w:before="60" w:after="60" w:line="240" w:lineRule="auto"/>
              <w:rPr>
                <w:szCs w:val="24"/>
              </w:rPr>
            </w:pPr>
            <w:r>
              <w:rPr>
                <w:szCs w:val="24"/>
              </w:rPr>
              <w:t>0 /</w:t>
            </w:r>
          </w:p>
          <w:p w:rsidR="00256F82" w:rsidRDefault="00256F82" w:rsidP="002A7F8D">
            <w:pPr>
              <w:spacing w:before="60" w:after="60" w:line="240" w:lineRule="auto"/>
              <w:rPr>
                <w:szCs w:val="24"/>
              </w:rPr>
            </w:pPr>
            <w:r>
              <w:rPr>
                <w:szCs w:val="24"/>
              </w:rPr>
              <w:t>0</w:t>
            </w:r>
          </w:p>
        </w:tc>
        <w:tc>
          <w:tcPr>
            <w:tcW w:w="497" w:type="pct"/>
            <w:shd w:val="clear" w:color="auto" w:fill="auto"/>
          </w:tcPr>
          <w:p w:rsidR="00F94008" w:rsidRDefault="00256F82" w:rsidP="002A7F8D">
            <w:pPr>
              <w:spacing w:before="60" w:after="60" w:line="240" w:lineRule="auto"/>
              <w:rPr>
                <w:szCs w:val="24"/>
              </w:rPr>
            </w:pPr>
            <w:r>
              <w:rPr>
                <w:szCs w:val="24"/>
              </w:rPr>
              <w:t>2 /</w:t>
            </w:r>
          </w:p>
          <w:p w:rsidR="00256F82" w:rsidRDefault="00256F82" w:rsidP="002A7F8D">
            <w:pPr>
              <w:spacing w:before="60" w:after="60" w:line="240" w:lineRule="auto"/>
              <w:rPr>
                <w:szCs w:val="24"/>
              </w:rPr>
            </w:pPr>
            <w:r>
              <w:rPr>
                <w:szCs w:val="24"/>
              </w:rPr>
              <w:t>0 /</w:t>
            </w:r>
          </w:p>
          <w:p w:rsidR="00256F82" w:rsidRPr="00F94008" w:rsidRDefault="00256F82" w:rsidP="002A7F8D">
            <w:pPr>
              <w:spacing w:before="60" w:after="60" w:line="240" w:lineRule="auto"/>
              <w:rPr>
                <w:szCs w:val="24"/>
              </w:rPr>
            </w:pPr>
            <w:r>
              <w:rPr>
                <w:szCs w:val="24"/>
              </w:rPr>
              <w:t>0</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 xml:space="preserve">Wspieranie efektywności </w:t>
            </w:r>
            <w:r w:rsidRPr="00F94008">
              <w:rPr>
                <w:szCs w:val="24"/>
              </w:rPr>
              <w:lastRenderedPageBreak/>
              <w:t>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lastRenderedPageBreak/>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lastRenderedPageBreak/>
              <w:t>Przejściowe</w:t>
            </w:r>
          </w:p>
        </w:tc>
        <w:tc>
          <w:tcPr>
            <w:tcW w:w="583" w:type="pct"/>
          </w:tcPr>
          <w:p w:rsidR="00F94008" w:rsidRPr="00F94008" w:rsidRDefault="00F94008" w:rsidP="002A7F8D">
            <w:pPr>
              <w:spacing w:before="60" w:after="60" w:line="240" w:lineRule="auto"/>
              <w:rPr>
                <w:szCs w:val="24"/>
              </w:rPr>
            </w:pPr>
            <w:r w:rsidRPr="00086913">
              <w:rPr>
                <w:sz w:val="20"/>
                <w:szCs w:val="20"/>
              </w:rPr>
              <w:lastRenderedPageBreak/>
              <w:t>RCO 10</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 xml:space="preserve">Przedsiębiorstwa współpracujące z organizacjami </w:t>
            </w:r>
            <w:r w:rsidRPr="00B02CC3">
              <w:rPr>
                <w:sz w:val="20"/>
                <w:szCs w:val="20"/>
              </w:rPr>
              <w:lastRenderedPageBreak/>
              <w:t>badawczymi</w:t>
            </w:r>
          </w:p>
        </w:tc>
        <w:tc>
          <w:tcPr>
            <w:tcW w:w="640" w:type="pct"/>
          </w:tcPr>
          <w:p w:rsidR="00F94008" w:rsidRPr="00F94008" w:rsidRDefault="00F94008" w:rsidP="002A7F8D">
            <w:pPr>
              <w:spacing w:before="60" w:after="60" w:line="240" w:lineRule="auto"/>
              <w:rPr>
                <w:szCs w:val="24"/>
              </w:rPr>
            </w:pPr>
            <w:r>
              <w:rPr>
                <w:sz w:val="20"/>
                <w:szCs w:val="20"/>
              </w:rPr>
              <w:lastRenderedPageBreak/>
              <w:t>przedsiębiorstwa</w:t>
            </w:r>
          </w:p>
        </w:tc>
        <w:tc>
          <w:tcPr>
            <w:tcW w:w="622" w:type="pct"/>
            <w:shd w:val="clear" w:color="auto" w:fill="auto"/>
          </w:tcPr>
          <w:p w:rsidR="00256F82" w:rsidRDefault="00256F82" w:rsidP="00256F82">
            <w:pPr>
              <w:spacing w:before="60" w:after="60" w:line="240" w:lineRule="auto"/>
              <w:rPr>
                <w:szCs w:val="24"/>
              </w:rPr>
            </w:pPr>
            <w:r>
              <w:rPr>
                <w:szCs w:val="24"/>
              </w:rPr>
              <w:t>0 /</w:t>
            </w:r>
          </w:p>
          <w:p w:rsidR="00256F82" w:rsidRDefault="00256F82" w:rsidP="00256F82">
            <w:pPr>
              <w:spacing w:before="60" w:after="60" w:line="240" w:lineRule="auto"/>
              <w:rPr>
                <w:szCs w:val="24"/>
              </w:rPr>
            </w:pPr>
            <w:r>
              <w:rPr>
                <w:szCs w:val="24"/>
              </w:rPr>
              <w:lastRenderedPageBreak/>
              <w:t>0 /</w:t>
            </w:r>
          </w:p>
          <w:p w:rsidR="00F94008" w:rsidRDefault="00256F82" w:rsidP="00256F82">
            <w:pPr>
              <w:spacing w:before="60" w:after="60" w:line="240" w:lineRule="auto"/>
              <w:rPr>
                <w:szCs w:val="24"/>
              </w:rPr>
            </w:pPr>
            <w:r>
              <w:rPr>
                <w:szCs w:val="24"/>
              </w:rPr>
              <w:t>0</w:t>
            </w:r>
          </w:p>
        </w:tc>
        <w:tc>
          <w:tcPr>
            <w:tcW w:w="497" w:type="pct"/>
            <w:shd w:val="clear" w:color="auto" w:fill="auto"/>
          </w:tcPr>
          <w:p w:rsidR="00256F82" w:rsidRDefault="00256F82" w:rsidP="00256F82">
            <w:pPr>
              <w:spacing w:before="60" w:after="60" w:line="240" w:lineRule="auto"/>
              <w:rPr>
                <w:szCs w:val="24"/>
              </w:rPr>
            </w:pPr>
            <w:r>
              <w:rPr>
                <w:szCs w:val="24"/>
              </w:rPr>
              <w:lastRenderedPageBreak/>
              <w:t>2 /</w:t>
            </w:r>
          </w:p>
          <w:p w:rsidR="00256F82" w:rsidRDefault="00256F82" w:rsidP="00256F82">
            <w:pPr>
              <w:spacing w:before="60" w:after="60" w:line="240" w:lineRule="auto"/>
              <w:rPr>
                <w:szCs w:val="24"/>
              </w:rPr>
            </w:pPr>
            <w:r>
              <w:rPr>
                <w:szCs w:val="24"/>
              </w:rPr>
              <w:lastRenderedPageBreak/>
              <w:t>0 /</w:t>
            </w:r>
          </w:p>
          <w:p w:rsidR="00F94008" w:rsidRPr="00F94008" w:rsidRDefault="00256F82" w:rsidP="00256F82">
            <w:pPr>
              <w:spacing w:before="60" w:after="60" w:line="240" w:lineRule="auto"/>
              <w:rPr>
                <w:szCs w:val="24"/>
              </w:rPr>
            </w:pPr>
            <w:r>
              <w:rPr>
                <w:szCs w:val="24"/>
              </w:rPr>
              <w:t>0</w:t>
            </w:r>
          </w:p>
        </w:tc>
      </w:tr>
    </w:tbl>
    <w:p w:rsidR="002A7F8D" w:rsidRPr="002A7F8D" w:rsidRDefault="002A7F8D" w:rsidP="002A7F8D">
      <w:pPr>
        <w:ind w:left="850"/>
      </w:pP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2A7F8D" w:rsidRPr="002A7F8D" w:rsidRDefault="002A7F8D" w:rsidP="002A7F8D">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582"/>
        <w:gridCol w:w="1003"/>
        <w:gridCol w:w="1151"/>
        <w:gridCol w:w="1673"/>
        <w:gridCol w:w="1879"/>
        <w:gridCol w:w="1132"/>
        <w:gridCol w:w="1274"/>
        <w:gridCol w:w="1274"/>
        <w:gridCol w:w="1067"/>
        <w:gridCol w:w="887"/>
        <w:gridCol w:w="835"/>
      </w:tblGrid>
      <w:tr w:rsidR="00F13D2C" w:rsidRPr="002A7F8D" w:rsidTr="002A7F8D">
        <w:trPr>
          <w:trHeight w:val="227"/>
        </w:trPr>
        <w:tc>
          <w:tcPr>
            <w:tcW w:w="0" w:type="auto"/>
          </w:tcPr>
          <w:p w:rsidR="002A7F8D" w:rsidRPr="002A7F8D" w:rsidRDefault="002A7F8D" w:rsidP="002A7F8D">
            <w:pPr>
              <w:spacing w:before="60" w:after="60" w:line="240" w:lineRule="auto"/>
            </w:pPr>
            <w:r w:rsidRPr="002A7F8D">
              <w:t xml:space="preserve">Priorytet </w:t>
            </w:r>
          </w:p>
        </w:tc>
        <w:tc>
          <w:tcPr>
            <w:tcW w:w="0" w:type="auto"/>
          </w:tcPr>
          <w:p w:rsidR="002A7F8D" w:rsidRPr="002A7F8D" w:rsidRDefault="002A7F8D" w:rsidP="002A7F8D">
            <w:pPr>
              <w:spacing w:before="60" w:after="60" w:line="240" w:lineRule="auto"/>
            </w:pPr>
            <w:r w:rsidRPr="002A7F8D">
              <w:t xml:space="preserve">Cel szczegółowy </w:t>
            </w:r>
          </w:p>
        </w:tc>
        <w:tc>
          <w:tcPr>
            <w:tcW w:w="0" w:type="auto"/>
          </w:tcPr>
          <w:p w:rsidR="002A7F8D" w:rsidRPr="002A7F8D" w:rsidRDefault="002A7F8D" w:rsidP="002A7F8D">
            <w:pPr>
              <w:spacing w:before="60" w:after="60" w:line="240" w:lineRule="auto"/>
            </w:pPr>
            <w:r w:rsidRPr="002A7F8D">
              <w:t>Fundusz</w:t>
            </w:r>
          </w:p>
        </w:tc>
        <w:tc>
          <w:tcPr>
            <w:tcW w:w="0" w:type="auto"/>
          </w:tcPr>
          <w:p w:rsidR="002A7F8D" w:rsidRPr="002A7F8D" w:rsidRDefault="002A7F8D" w:rsidP="002A7F8D">
            <w:pPr>
              <w:spacing w:before="60" w:after="60" w:line="240" w:lineRule="auto"/>
            </w:pPr>
            <w:r w:rsidRPr="002A7F8D">
              <w:t>Kategoria regionu</w:t>
            </w:r>
          </w:p>
        </w:tc>
        <w:tc>
          <w:tcPr>
            <w:tcW w:w="0" w:type="auto"/>
          </w:tcPr>
          <w:p w:rsidR="002A7F8D" w:rsidRPr="002A7F8D" w:rsidRDefault="002A7F8D" w:rsidP="002A7F8D">
            <w:pPr>
              <w:spacing w:before="60" w:after="60" w:line="240" w:lineRule="auto"/>
            </w:pPr>
            <w:r w:rsidRPr="002A7F8D">
              <w:t>Nr identyfikacyjny [5]</w:t>
            </w:r>
          </w:p>
        </w:tc>
        <w:tc>
          <w:tcPr>
            <w:tcW w:w="0" w:type="auto"/>
            <w:shd w:val="clear" w:color="auto" w:fill="auto"/>
          </w:tcPr>
          <w:p w:rsidR="002A7F8D" w:rsidRPr="002A7F8D" w:rsidRDefault="002A7F8D" w:rsidP="002A7F8D">
            <w:pPr>
              <w:spacing w:before="60" w:after="60" w:line="240" w:lineRule="auto"/>
            </w:pPr>
            <w:r w:rsidRPr="002A7F8D">
              <w:t>Wskaźnik [255]</w:t>
            </w:r>
          </w:p>
        </w:tc>
        <w:tc>
          <w:tcPr>
            <w:tcW w:w="0" w:type="auto"/>
          </w:tcPr>
          <w:p w:rsidR="002A7F8D" w:rsidRPr="002A7F8D" w:rsidRDefault="002A7F8D" w:rsidP="002A7F8D">
            <w:pPr>
              <w:spacing w:before="60" w:after="60" w:line="240" w:lineRule="auto"/>
            </w:pPr>
            <w:r w:rsidRPr="002A7F8D">
              <w:t xml:space="preserve">Jednostka miary </w:t>
            </w:r>
          </w:p>
        </w:tc>
        <w:tc>
          <w:tcPr>
            <w:tcW w:w="0" w:type="auto"/>
          </w:tcPr>
          <w:p w:rsidR="002A7F8D" w:rsidRPr="002A7F8D" w:rsidRDefault="002A7F8D" w:rsidP="002A7F8D">
            <w:pPr>
              <w:spacing w:before="60" w:after="60" w:line="240" w:lineRule="auto"/>
            </w:pPr>
            <w:r w:rsidRPr="002A7F8D">
              <w:t>Wartość bazowa lub wartość odniesienia</w:t>
            </w:r>
          </w:p>
        </w:tc>
        <w:tc>
          <w:tcPr>
            <w:tcW w:w="0" w:type="auto"/>
          </w:tcPr>
          <w:p w:rsidR="002A7F8D" w:rsidRPr="002A7F8D" w:rsidRDefault="002A7F8D" w:rsidP="002A7F8D">
            <w:pPr>
              <w:spacing w:before="60" w:after="60" w:line="240" w:lineRule="auto"/>
            </w:pPr>
            <w:r w:rsidRPr="002A7F8D">
              <w:t>Rok odniesienia</w:t>
            </w:r>
          </w:p>
        </w:tc>
        <w:tc>
          <w:tcPr>
            <w:tcW w:w="0" w:type="auto"/>
            <w:shd w:val="clear" w:color="auto" w:fill="auto"/>
          </w:tcPr>
          <w:p w:rsidR="002A7F8D" w:rsidRPr="002A7F8D" w:rsidRDefault="002A7F8D" w:rsidP="002A7F8D">
            <w:pPr>
              <w:spacing w:before="60" w:after="60" w:line="240" w:lineRule="auto"/>
            </w:pPr>
            <w:r w:rsidRPr="002A7F8D">
              <w:t>Cel końcowy (2029)</w:t>
            </w:r>
          </w:p>
        </w:tc>
        <w:tc>
          <w:tcPr>
            <w:tcW w:w="0" w:type="auto"/>
            <w:shd w:val="clear" w:color="auto" w:fill="auto"/>
          </w:tcPr>
          <w:p w:rsidR="002A7F8D" w:rsidRPr="002A7F8D" w:rsidRDefault="002A7F8D" w:rsidP="002A7F8D">
            <w:pPr>
              <w:spacing w:before="60" w:after="60" w:line="240" w:lineRule="auto"/>
            </w:pPr>
            <w:r w:rsidRPr="002A7F8D">
              <w:t>Źródło danych [200]</w:t>
            </w:r>
          </w:p>
        </w:tc>
        <w:tc>
          <w:tcPr>
            <w:tcW w:w="0" w:type="auto"/>
          </w:tcPr>
          <w:p w:rsidR="002A7F8D" w:rsidRPr="002A7F8D" w:rsidRDefault="002A7F8D" w:rsidP="002A7F8D">
            <w:pPr>
              <w:spacing w:before="60" w:after="60" w:line="240" w:lineRule="auto"/>
            </w:pPr>
            <w:r w:rsidRPr="002A7F8D">
              <w:t>Uwagi [200]</w:t>
            </w:r>
          </w:p>
        </w:tc>
      </w:tr>
      <w:tr w:rsidR="00F13D2C" w:rsidRPr="002A7F8D" w:rsidTr="002A7F8D">
        <w:trPr>
          <w:trHeight w:val="227"/>
        </w:trPr>
        <w:tc>
          <w:tcPr>
            <w:tcW w:w="0" w:type="auto"/>
          </w:tcPr>
          <w:p w:rsidR="00F13D2C" w:rsidRPr="002A7F8D" w:rsidRDefault="00F13D2C" w:rsidP="002A7F8D">
            <w:pPr>
              <w:spacing w:before="60" w:after="60" w:line="240" w:lineRule="auto"/>
            </w:pPr>
            <w:r>
              <w:t>3</w:t>
            </w:r>
          </w:p>
        </w:tc>
        <w:tc>
          <w:tcPr>
            <w:tcW w:w="0" w:type="auto"/>
          </w:tcPr>
          <w:p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r w:rsidRPr="00BF0F34">
              <w:rPr>
                <w:sz w:val="20"/>
                <w:szCs w:val="20"/>
              </w:rPr>
              <w:t>RCR 02</w:t>
            </w:r>
          </w:p>
        </w:tc>
        <w:tc>
          <w:tcPr>
            <w:tcW w:w="0" w:type="auto"/>
            <w:shd w:val="clear" w:color="auto" w:fill="auto"/>
          </w:tcPr>
          <w:p w:rsidR="00F13D2C" w:rsidRPr="002A7F8D" w:rsidRDefault="00F13D2C" w:rsidP="002A7F8D">
            <w:pPr>
              <w:spacing w:before="60" w:after="60" w:line="240" w:lineRule="auto"/>
            </w:pPr>
            <w:r w:rsidRPr="00B02CC3">
              <w:rPr>
                <w:sz w:val="20"/>
                <w:szCs w:val="20"/>
              </w:rPr>
              <w:t>Inwestycje prywatne uzupełniające wsparcie publiczne (w tym: dotacje, instrumenty finansowe)</w:t>
            </w:r>
          </w:p>
        </w:tc>
        <w:tc>
          <w:tcPr>
            <w:tcW w:w="0" w:type="auto"/>
          </w:tcPr>
          <w:p w:rsidR="00F13D2C" w:rsidRPr="002A7F8D" w:rsidRDefault="00F13D2C" w:rsidP="002A7F8D">
            <w:pPr>
              <w:spacing w:before="60" w:after="60" w:line="240" w:lineRule="auto"/>
            </w:pPr>
            <w:r>
              <w:rPr>
                <w:sz w:val="20"/>
                <w:szCs w:val="20"/>
              </w:rPr>
              <w:t>EUR</w:t>
            </w:r>
          </w:p>
        </w:tc>
        <w:tc>
          <w:tcPr>
            <w:tcW w:w="0" w:type="auto"/>
          </w:tcPr>
          <w:p w:rsidR="00F13D2C" w:rsidRPr="002A7F8D" w:rsidRDefault="00F13D2C" w:rsidP="002A7F8D">
            <w:pPr>
              <w:spacing w:before="60" w:after="60" w:line="240" w:lineRule="auto"/>
            </w:pPr>
            <w:r w:rsidRPr="00BF0F34">
              <w:rPr>
                <w:sz w:val="20"/>
                <w:szCs w:val="20"/>
              </w:rPr>
              <w:t>0</w:t>
            </w:r>
          </w:p>
        </w:tc>
        <w:tc>
          <w:tcPr>
            <w:tcW w:w="0" w:type="auto"/>
          </w:tcPr>
          <w:p w:rsidR="00F13D2C" w:rsidRPr="002A7F8D" w:rsidRDefault="00F13D2C" w:rsidP="002A7F8D">
            <w:pPr>
              <w:spacing w:before="60" w:after="60" w:line="240" w:lineRule="auto"/>
            </w:pPr>
            <w:r w:rsidRPr="00BF0F34">
              <w:rPr>
                <w:sz w:val="20"/>
                <w:szCs w:val="20"/>
              </w:rPr>
              <w:t>2021</w:t>
            </w:r>
          </w:p>
        </w:tc>
        <w:tc>
          <w:tcPr>
            <w:tcW w:w="0" w:type="auto"/>
            <w:shd w:val="clear" w:color="auto" w:fill="auto"/>
          </w:tcPr>
          <w:p w:rsidR="00F13D2C" w:rsidRDefault="00A6023D" w:rsidP="002A7F8D">
            <w:pPr>
              <w:spacing w:before="60" w:after="60" w:line="240" w:lineRule="auto"/>
            </w:pPr>
            <w:r>
              <w:t>509 940 516</w:t>
            </w:r>
            <w:r w:rsidR="00F13D2C">
              <w:t xml:space="preserve"> /</w:t>
            </w:r>
          </w:p>
          <w:p w:rsidR="00F13D2C" w:rsidRDefault="00A6023D" w:rsidP="002A7F8D">
            <w:pPr>
              <w:spacing w:before="60" w:after="60" w:line="240" w:lineRule="auto"/>
            </w:pPr>
            <w:r>
              <w:t>36 424 322</w:t>
            </w:r>
            <w:r w:rsidR="00F13D2C">
              <w:t xml:space="preserve"> /</w:t>
            </w:r>
          </w:p>
          <w:p w:rsidR="00F13D2C" w:rsidRPr="002A7F8D" w:rsidRDefault="00A6023D" w:rsidP="002A7F8D">
            <w:pPr>
              <w:spacing w:before="60" w:after="60" w:line="240" w:lineRule="auto"/>
            </w:pPr>
            <w:r>
              <w:t>72 848 645</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r w:rsidR="00F13D2C" w:rsidRPr="002A7F8D" w:rsidTr="002A7F8D">
        <w:trPr>
          <w:trHeight w:val="227"/>
        </w:trPr>
        <w:tc>
          <w:tcPr>
            <w:tcW w:w="0" w:type="auto"/>
          </w:tcPr>
          <w:p w:rsidR="00F13D2C" w:rsidRPr="002A7F8D" w:rsidRDefault="00F13D2C" w:rsidP="002A7F8D">
            <w:pPr>
              <w:spacing w:before="60" w:after="60" w:line="240" w:lineRule="auto"/>
            </w:pPr>
            <w:r>
              <w:t>3</w:t>
            </w:r>
          </w:p>
        </w:tc>
        <w:tc>
          <w:tcPr>
            <w:tcW w:w="0" w:type="auto"/>
          </w:tcPr>
          <w:p w:rsidR="00F13D2C" w:rsidRDefault="00F13D2C" w:rsidP="002A7F8D">
            <w:pPr>
              <w:spacing w:before="60" w:after="60" w:line="240" w:lineRule="auto"/>
              <w:rPr>
                <w:szCs w:val="24"/>
              </w:rPr>
            </w:pPr>
            <w:r w:rsidRPr="00F94008">
              <w:rPr>
                <w:szCs w:val="24"/>
              </w:rPr>
              <w:t>Wspieranie efektywności energetycznej i redukcji emisji gazów cieplarnianych</w:t>
            </w:r>
          </w:p>
          <w:p w:rsidR="00DE3BAB" w:rsidRPr="002A7F8D" w:rsidRDefault="00DE3BAB" w:rsidP="002A7F8D">
            <w:pPr>
              <w:spacing w:before="60" w:after="60" w:line="240" w:lineRule="auto"/>
            </w:pP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p>
        </w:tc>
        <w:tc>
          <w:tcPr>
            <w:tcW w:w="0" w:type="auto"/>
            <w:shd w:val="clear" w:color="auto" w:fill="auto"/>
          </w:tcPr>
          <w:p w:rsidR="00F13D2C" w:rsidRPr="002A7F8D" w:rsidRDefault="00F13D2C" w:rsidP="002A7F8D">
            <w:pPr>
              <w:spacing w:before="60" w:after="60" w:line="240" w:lineRule="auto"/>
            </w:pPr>
            <w:r w:rsidRPr="00F94008">
              <w:t>Liczba wdrożonych wyników prac B+R</w:t>
            </w:r>
          </w:p>
        </w:tc>
        <w:tc>
          <w:tcPr>
            <w:tcW w:w="0" w:type="auto"/>
          </w:tcPr>
          <w:p w:rsidR="00F13D2C" w:rsidRPr="002A7F8D" w:rsidRDefault="00F13D2C" w:rsidP="002A7F8D">
            <w:pPr>
              <w:spacing w:before="60" w:after="60" w:line="240" w:lineRule="auto"/>
            </w:pPr>
            <w:r>
              <w:t>szt.</w:t>
            </w:r>
          </w:p>
        </w:tc>
        <w:tc>
          <w:tcPr>
            <w:tcW w:w="0" w:type="auto"/>
          </w:tcPr>
          <w:p w:rsidR="00F13D2C" w:rsidRPr="002A7F8D" w:rsidRDefault="00F13D2C" w:rsidP="002A7F8D">
            <w:pPr>
              <w:spacing w:before="60" w:after="60" w:line="240" w:lineRule="auto"/>
            </w:pPr>
            <w:r>
              <w:t>0</w:t>
            </w:r>
          </w:p>
        </w:tc>
        <w:tc>
          <w:tcPr>
            <w:tcW w:w="0" w:type="auto"/>
          </w:tcPr>
          <w:p w:rsidR="00F13D2C" w:rsidRPr="002A7F8D" w:rsidRDefault="00F13D2C" w:rsidP="002A7F8D">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F13D2C" w:rsidRPr="002A7F8D" w:rsidRDefault="00BB5347" w:rsidP="00BB5347">
            <w:pPr>
              <w:spacing w:before="60" w:after="60" w:line="240" w:lineRule="auto"/>
            </w:pPr>
            <w:r>
              <w:rPr>
                <w:szCs w:val="24"/>
              </w:rPr>
              <w:t>0</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r w:rsidR="00F13D2C" w:rsidRPr="002A7F8D" w:rsidTr="002A7F8D">
        <w:trPr>
          <w:trHeight w:val="227"/>
        </w:trPr>
        <w:tc>
          <w:tcPr>
            <w:tcW w:w="0" w:type="auto"/>
          </w:tcPr>
          <w:p w:rsidR="00F13D2C" w:rsidRPr="002A7F8D" w:rsidRDefault="00F13D2C" w:rsidP="002A7F8D">
            <w:pPr>
              <w:spacing w:before="60" w:after="60" w:line="240" w:lineRule="auto"/>
            </w:pPr>
            <w:r>
              <w:lastRenderedPageBreak/>
              <w:t>3</w:t>
            </w:r>
          </w:p>
        </w:tc>
        <w:tc>
          <w:tcPr>
            <w:tcW w:w="0" w:type="auto"/>
          </w:tcPr>
          <w:p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p>
        </w:tc>
        <w:tc>
          <w:tcPr>
            <w:tcW w:w="0" w:type="auto"/>
            <w:shd w:val="clear" w:color="auto" w:fill="auto"/>
          </w:tcPr>
          <w:p w:rsidR="00F13D2C" w:rsidRPr="002A7F8D" w:rsidRDefault="00F13D2C" w:rsidP="002A7F8D">
            <w:pPr>
              <w:spacing w:before="60" w:after="60" w:line="240" w:lineRule="auto"/>
            </w:pPr>
            <w:r>
              <w:t>Liczba inwestycji proekologicznych</w:t>
            </w:r>
          </w:p>
        </w:tc>
        <w:tc>
          <w:tcPr>
            <w:tcW w:w="0" w:type="auto"/>
          </w:tcPr>
          <w:p w:rsidR="00F13D2C" w:rsidRPr="002A7F8D" w:rsidRDefault="00A6023D" w:rsidP="002A7F8D">
            <w:pPr>
              <w:spacing w:before="60" w:after="60" w:line="240" w:lineRule="auto"/>
            </w:pPr>
            <w:r>
              <w:t>s</w:t>
            </w:r>
            <w:r w:rsidR="00F13D2C">
              <w:t>zt</w:t>
            </w:r>
            <w:r w:rsidR="00F567CC">
              <w:t>.</w:t>
            </w:r>
          </w:p>
        </w:tc>
        <w:tc>
          <w:tcPr>
            <w:tcW w:w="0" w:type="auto"/>
          </w:tcPr>
          <w:p w:rsidR="00F13D2C" w:rsidRPr="002A7F8D" w:rsidRDefault="00F13D2C" w:rsidP="002A7F8D">
            <w:pPr>
              <w:spacing w:before="60" w:after="60" w:line="240" w:lineRule="auto"/>
            </w:pPr>
            <w:r>
              <w:t>0</w:t>
            </w:r>
          </w:p>
        </w:tc>
        <w:tc>
          <w:tcPr>
            <w:tcW w:w="0" w:type="auto"/>
          </w:tcPr>
          <w:p w:rsidR="00F13D2C" w:rsidRPr="002A7F8D" w:rsidRDefault="00F13D2C" w:rsidP="002A7F8D">
            <w:pPr>
              <w:spacing w:before="60" w:after="60" w:line="240" w:lineRule="auto"/>
            </w:pPr>
            <w:r>
              <w:t>2021</w:t>
            </w:r>
          </w:p>
        </w:tc>
        <w:tc>
          <w:tcPr>
            <w:tcW w:w="0" w:type="auto"/>
            <w:shd w:val="clear" w:color="auto" w:fill="auto"/>
          </w:tcPr>
          <w:p w:rsidR="00F13D2C" w:rsidRDefault="00A6023D" w:rsidP="002A7F8D">
            <w:pPr>
              <w:spacing w:before="60" w:after="60" w:line="240" w:lineRule="auto"/>
            </w:pPr>
            <w:r>
              <w:t>5</w:t>
            </w:r>
            <w:r w:rsidR="000462B2">
              <w:t>92</w:t>
            </w:r>
            <w:r>
              <w:t xml:space="preserve"> /</w:t>
            </w:r>
          </w:p>
          <w:p w:rsidR="00A6023D" w:rsidRDefault="000462B2" w:rsidP="002A7F8D">
            <w:pPr>
              <w:spacing w:before="60" w:after="60" w:line="240" w:lineRule="auto"/>
            </w:pPr>
            <w:r>
              <w:t xml:space="preserve">42 </w:t>
            </w:r>
            <w:r w:rsidR="00A6023D">
              <w:t>/</w:t>
            </w:r>
          </w:p>
          <w:p w:rsidR="00A6023D" w:rsidRPr="002A7F8D" w:rsidRDefault="000462B2" w:rsidP="002A7F8D">
            <w:pPr>
              <w:spacing w:before="60" w:after="60" w:line="240" w:lineRule="auto"/>
            </w:pPr>
            <w:r>
              <w:t>85</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bl>
    <w:p w:rsidR="002A7F8D" w:rsidRPr="002A7F8D" w:rsidRDefault="002A7F8D" w:rsidP="002A7F8D"/>
    <w:p w:rsidR="002A7F8D" w:rsidRPr="002A7F8D" w:rsidRDefault="002A7F8D" w:rsidP="002A7F8D">
      <w:r w:rsidRPr="002A7F8D">
        <w:br w:type="page"/>
      </w:r>
      <w:r w:rsidRPr="002A7F8D">
        <w:lastRenderedPageBreak/>
        <w:t>2.1.1.1.3.</w:t>
      </w:r>
      <w:r w:rsidRPr="002A7F8D">
        <w:tab/>
        <w:t>Indykatywny podział zaprogramowanych zasobów (UE) według rodzaju interwencji (nie dotyczy EFMRA)</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2A7F8D" w:rsidRPr="002A7F8D" w:rsidRDefault="002A7F8D" w:rsidP="002A7F8D">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33E44" w:rsidRPr="002A7F8D" w:rsidTr="006C5D68">
        <w:tc>
          <w:tcPr>
            <w:tcW w:w="775" w:type="pct"/>
          </w:tcPr>
          <w:p w:rsidR="00633E44" w:rsidRPr="002A7F8D" w:rsidRDefault="00633E44" w:rsidP="006C5D68">
            <w:pPr>
              <w:spacing w:before="60" w:after="60" w:line="240" w:lineRule="auto"/>
            </w:pPr>
            <w:r>
              <w:t>3</w:t>
            </w:r>
          </w:p>
        </w:tc>
        <w:tc>
          <w:tcPr>
            <w:tcW w:w="422" w:type="pct"/>
          </w:tcPr>
          <w:p w:rsidR="00633E44" w:rsidRPr="002A7F8D" w:rsidRDefault="00633E44" w:rsidP="006C5D68">
            <w:pPr>
              <w:spacing w:before="60" w:after="60" w:line="240" w:lineRule="auto"/>
            </w:pPr>
            <w:r>
              <w:t>EFRR</w:t>
            </w:r>
          </w:p>
        </w:tc>
        <w:tc>
          <w:tcPr>
            <w:tcW w:w="1206" w:type="pct"/>
          </w:tcPr>
          <w:p w:rsidR="00633E44" w:rsidRPr="002A7F8D" w:rsidRDefault="00633E44" w:rsidP="006C5D68">
            <w:pPr>
              <w:spacing w:before="60" w:after="60" w:line="240" w:lineRule="auto"/>
            </w:pPr>
            <w:r>
              <w:t>Lepiej rozwinięte</w:t>
            </w:r>
          </w:p>
        </w:tc>
        <w:tc>
          <w:tcPr>
            <w:tcW w:w="1155" w:type="pct"/>
          </w:tcPr>
          <w:p w:rsidR="00633E44" w:rsidRPr="002A7F8D" w:rsidRDefault="00633E44" w:rsidP="006C5D68">
            <w:pPr>
              <w:spacing w:before="60" w:after="60" w:line="240" w:lineRule="auto"/>
            </w:pPr>
            <w:r>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827 206,00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W okresie przejściowym</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1 654 412,00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Słabiej</w:t>
            </w:r>
            <w:r w:rsidRPr="00BF4A82">
              <w:t xml:space="preserve"> rozwinięte</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11 580 882,00</w:t>
            </w:r>
          </w:p>
        </w:tc>
      </w:tr>
      <w:tr w:rsidR="006D5646" w:rsidRPr="002A7F8D" w:rsidTr="006C5D68">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21 790 500,00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43 581 001,00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Słabiej</w:t>
            </w:r>
            <w:r w:rsidRPr="00BF4A82">
              <w:t xml:space="preserve"> rozwinięte</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305 066 999,00</w:t>
            </w:r>
          </w:p>
        </w:tc>
      </w:tr>
      <w:tr w:rsidR="006D5646" w:rsidRPr="002A7F8D" w:rsidTr="006C5D68">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8 846 558,00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33E44">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17 693 117,00</w:t>
            </w:r>
          </w:p>
        </w:tc>
      </w:tr>
      <w:tr w:rsidR="006D5646" w:rsidRPr="002A7F8D" w:rsidTr="002A7F8D">
        <w:tc>
          <w:tcPr>
            <w:tcW w:w="775" w:type="pct"/>
          </w:tcPr>
          <w:p w:rsidR="006D5646" w:rsidRPr="002A7F8D" w:rsidRDefault="006D5646" w:rsidP="002A7F8D">
            <w:pPr>
              <w:spacing w:before="60" w:after="60" w:line="240" w:lineRule="auto"/>
            </w:pPr>
            <w:r w:rsidRPr="00BF4A82">
              <w:t>3</w:t>
            </w:r>
          </w:p>
        </w:tc>
        <w:tc>
          <w:tcPr>
            <w:tcW w:w="422" w:type="pct"/>
          </w:tcPr>
          <w:p w:rsidR="006D5646" w:rsidRPr="002A7F8D" w:rsidRDefault="006D5646" w:rsidP="002A7F8D">
            <w:pPr>
              <w:spacing w:before="60" w:after="60" w:line="240" w:lineRule="auto"/>
            </w:pPr>
            <w:r w:rsidRPr="00BF4A82">
              <w:t>EFRR</w:t>
            </w:r>
          </w:p>
        </w:tc>
        <w:tc>
          <w:tcPr>
            <w:tcW w:w="1206" w:type="pct"/>
          </w:tcPr>
          <w:p w:rsidR="006D5646" w:rsidRPr="002A7F8D" w:rsidRDefault="006D5646" w:rsidP="002A7F8D">
            <w:pPr>
              <w:spacing w:before="60" w:after="60" w:line="240" w:lineRule="auto"/>
            </w:pPr>
            <w:r>
              <w:t>Słabiej</w:t>
            </w:r>
            <w:r w:rsidRPr="00BF4A82">
              <w:t xml:space="preserve"> rozwinięte</w:t>
            </w:r>
          </w:p>
        </w:tc>
        <w:tc>
          <w:tcPr>
            <w:tcW w:w="1155" w:type="pct"/>
          </w:tcPr>
          <w:p w:rsidR="006D5646" w:rsidRPr="002A7F8D" w:rsidRDefault="006D5646" w:rsidP="002A7F8D">
            <w:pPr>
              <w:spacing w:before="60" w:after="60" w:line="240" w:lineRule="auto"/>
            </w:pPr>
            <w:r w:rsidRPr="00BF4A82">
              <w:t>1</w:t>
            </w:r>
          </w:p>
        </w:tc>
        <w:tc>
          <w:tcPr>
            <w:tcW w:w="430" w:type="pct"/>
          </w:tcPr>
          <w:p w:rsidR="006D5646" w:rsidRPr="002A7F8D" w:rsidRDefault="006D5646" w:rsidP="002A7F8D">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123 851 825,00</w:t>
            </w:r>
          </w:p>
        </w:tc>
      </w:tr>
    </w:tbl>
    <w:p w:rsidR="002A7F8D" w:rsidRPr="002A7F8D" w:rsidRDefault="002A7F8D" w:rsidP="002A7F8D">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33E44" w:rsidRPr="002A7F8D" w:rsidTr="006C5D68">
        <w:tc>
          <w:tcPr>
            <w:tcW w:w="775" w:type="pct"/>
          </w:tcPr>
          <w:p w:rsidR="00633E44" w:rsidRPr="002A7F8D" w:rsidRDefault="00633E44" w:rsidP="006C5D68">
            <w:pPr>
              <w:spacing w:before="60" w:after="60" w:line="240" w:lineRule="auto"/>
            </w:pPr>
            <w:r>
              <w:t>3</w:t>
            </w:r>
          </w:p>
        </w:tc>
        <w:tc>
          <w:tcPr>
            <w:tcW w:w="422" w:type="pct"/>
          </w:tcPr>
          <w:p w:rsidR="00633E44" w:rsidRPr="002A7F8D" w:rsidRDefault="00633E44" w:rsidP="006C5D68">
            <w:pPr>
              <w:spacing w:before="60" w:after="60" w:line="240" w:lineRule="auto"/>
            </w:pPr>
            <w:r>
              <w:t>EFRR</w:t>
            </w:r>
          </w:p>
        </w:tc>
        <w:tc>
          <w:tcPr>
            <w:tcW w:w="1206" w:type="pct"/>
          </w:tcPr>
          <w:p w:rsidR="00633E44" w:rsidRPr="002A7F8D" w:rsidRDefault="00633E44" w:rsidP="006C5D68">
            <w:pPr>
              <w:spacing w:before="60" w:after="60" w:line="240" w:lineRule="auto"/>
            </w:pPr>
            <w:r>
              <w:t>Lepiej rozwinięte</w:t>
            </w:r>
          </w:p>
        </w:tc>
        <w:tc>
          <w:tcPr>
            <w:tcW w:w="1155" w:type="pct"/>
          </w:tcPr>
          <w:p w:rsidR="00633E44" w:rsidRPr="002A7F8D" w:rsidRDefault="00633E44" w:rsidP="006C5D68">
            <w:pPr>
              <w:spacing w:before="60" w:after="60" w:line="240" w:lineRule="auto"/>
            </w:pPr>
            <w:r>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24 573 088,00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W okresie przejściowym</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49 146 177,00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Słabiej</w:t>
            </w:r>
            <w:r w:rsidRPr="00BF4A82">
              <w:t xml:space="preserve"> rozwinięte</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344 023 235,00</w:t>
            </w:r>
          </w:p>
        </w:tc>
      </w:tr>
      <w:tr w:rsidR="004C6D2D" w:rsidRPr="002A7F8D" w:rsidTr="006C5D68">
        <w:tc>
          <w:tcPr>
            <w:tcW w:w="775" w:type="pct"/>
          </w:tcPr>
          <w:p w:rsidR="004C6D2D" w:rsidRPr="002A7F8D" w:rsidRDefault="004C6D2D" w:rsidP="006C5D68">
            <w:pPr>
              <w:spacing w:before="60" w:after="60" w:line="240" w:lineRule="auto"/>
            </w:pPr>
            <w:r>
              <w:t>3</w:t>
            </w:r>
          </w:p>
        </w:tc>
        <w:tc>
          <w:tcPr>
            <w:tcW w:w="422" w:type="pct"/>
          </w:tcPr>
          <w:p w:rsidR="004C6D2D" w:rsidRPr="002A7F8D" w:rsidRDefault="004C6D2D" w:rsidP="006C5D68">
            <w:pPr>
              <w:spacing w:before="60" w:after="60" w:line="240" w:lineRule="auto"/>
            </w:pPr>
            <w:r>
              <w:t>EFRR</w:t>
            </w:r>
          </w:p>
        </w:tc>
        <w:tc>
          <w:tcPr>
            <w:tcW w:w="1206" w:type="pct"/>
          </w:tcPr>
          <w:p w:rsidR="004C6D2D" w:rsidRPr="002A7F8D" w:rsidRDefault="004C6D2D" w:rsidP="006C5D68">
            <w:pPr>
              <w:spacing w:before="60" w:after="60" w:line="240" w:lineRule="auto"/>
            </w:pPr>
            <w:r>
              <w:t>Lepiej rozwinięte</w:t>
            </w:r>
          </w:p>
        </w:tc>
        <w:tc>
          <w:tcPr>
            <w:tcW w:w="1155" w:type="pct"/>
          </w:tcPr>
          <w:p w:rsidR="004C6D2D" w:rsidRPr="002A7F8D" w:rsidRDefault="004C6D2D" w:rsidP="006C5D68">
            <w:pPr>
              <w:spacing w:before="60" w:after="60" w:line="240" w:lineRule="auto"/>
            </w:pPr>
            <w:r>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6 891 176,00</w:t>
            </w:r>
          </w:p>
        </w:tc>
      </w:tr>
      <w:tr w:rsidR="004C6D2D" w:rsidRPr="002A7F8D" w:rsidTr="006C5D68">
        <w:tc>
          <w:tcPr>
            <w:tcW w:w="775" w:type="pct"/>
          </w:tcPr>
          <w:p w:rsidR="004C6D2D" w:rsidRPr="002A7F8D" w:rsidRDefault="004C6D2D" w:rsidP="006C5D68">
            <w:pPr>
              <w:spacing w:before="60" w:after="60" w:line="240" w:lineRule="auto"/>
            </w:pPr>
            <w:r w:rsidRPr="00BF4A82">
              <w:t>3</w:t>
            </w:r>
          </w:p>
        </w:tc>
        <w:tc>
          <w:tcPr>
            <w:tcW w:w="422" w:type="pct"/>
          </w:tcPr>
          <w:p w:rsidR="004C6D2D" w:rsidRPr="002A7F8D" w:rsidRDefault="004C6D2D" w:rsidP="006C5D68">
            <w:pPr>
              <w:spacing w:before="60" w:after="60" w:line="240" w:lineRule="auto"/>
            </w:pPr>
            <w:r w:rsidRPr="00BF4A82">
              <w:t>EFRR</w:t>
            </w:r>
          </w:p>
        </w:tc>
        <w:tc>
          <w:tcPr>
            <w:tcW w:w="1206" w:type="pct"/>
          </w:tcPr>
          <w:p w:rsidR="004C6D2D" w:rsidRPr="002A7F8D" w:rsidRDefault="004C6D2D" w:rsidP="006C5D68">
            <w:pPr>
              <w:spacing w:before="60" w:after="60" w:line="240" w:lineRule="auto"/>
            </w:pPr>
            <w:r>
              <w:t>W okresie przejściowym</w:t>
            </w:r>
          </w:p>
        </w:tc>
        <w:tc>
          <w:tcPr>
            <w:tcW w:w="1155" w:type="pct"/>
          </w:tcPr>
          <w:p w:rsidR="004C6D2D" w:rsidRPr="002A7F8D" w:rsidRDefault="004C6D2D" w:rsidP="006C5D68">
            <w:pPr>
              <w:spacing w:before="60" w:after="60" w:line="240" w:lineRule="auto"/>
            </w:pPr>
            <w:r w:rsidRPr="00BF4A82">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13 782 353,00</w:t>
            </w:r>
          </w:p>
        </w:tc>
      </w:tr>
      <w:tr w:rsidR="004C6D2D" w:rsidRPr="002A7F8D" w:rsidTr="006C5D68">
        <w:tc>
          <w:tcPr>
            <w:tcW w:w="775" w:type="pct"/>
          </w:tcPr>
          <w:p w:rsidR="004C6D2D" w:rsidRPr="002A7F8D" w:rsidRDefault="004C6D2D" w:rsidP="006C5D68">
            <w:pPr>
              <w:spacing w:before="60" w:after="60" w:line="240" w:lineRule="auto"/>
            </w:pPr>
            <w:r w:rsidRPr="00BF4A82">
              <w:t>3</w:t>
            </w:r>
          </w:p>
        </w:tc>
        <w:tc>
          <w:tcPr>
            <w:tcW w:w="422" w:type="pct"/>
          </w:tcPr>
          <w:p w:rsidR="004C6D2D" w:rsidRPr="002A7F8D" w:rsidRDefault="004C6D2D" w:rsidP="006C5D68">
            <w:pPr>
              <w:spacing w:before="60" w:after="60" w:line="240" w:lineRule="auto"/>
            </w:pPr>
            <w:r w:rsidRPr="00BF4A82">
              <w:t>EFRR</w:t>
            </w:r>
          </w:p>
        </w:tc>
        <w:tc>
          <w:tcPr>
            <w:tcW w:w="1206" w:type="pct"/>
          </w:tcPr>
          <w:p w:rsidR="004C6D2D" w:rsidRPr="002A7F8D" w:rsidRDefault="004C6D2D" w:rsidP="006C5D68">
            <w:pPr>
              <w:spacing w:before="60" w:after="60" w:line="240" w:lineRule="auto"/>
            </w:pPr>
            <w:r>
              <w:t>Słabiej</w:t>
            </w:r>
            <w:r w:rsidRPr="00BF4A82">
              <w:t xml:space="preserve"> rozwinięte</w:t>
            </w:r>
          </w:p>
        </w:tc>
        <w:tc>
          <w:tcPr>
            <w:tcW w:w="1155" w:type="pct"/>
          </w:tcPr>
          <w:p w:rsidR="004C6D2D" w:rsidRPr="002A7F8D" w:rsidRDefault="004C6D2D" w:rsidP="006C5D68">
            <w:pPr>
              <w:spacing w:before="60" w:after="60" w:line="240" w:lineRule="auto"/>
            </w:pPr>
            <w:r w:rsidRPr="00BF4A82">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96 476 471,00</w:t>
            </w:r>
          </w:p>
        </w:tc>
      </w:tr>
    </w:tbl>
    <w:p w:rsidR="002A7F8D" w:rsidRPr="002A7F8D" w:rsidRDefault="002A7F8D" w:rsidP="002A7F8D">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D5646" w:rsidRPr="002A7F8D" w:rsidTr="00633E44">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31 464 264,00</w:t>
            </w:r>
          </w:p>
        </w:tc>
      </w:tr>
      <w:tr w:rsidR="006D5646" w:rsidRPr="002A7F8D" w:rsidTr="00633E44">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62 928 530,00</w:t>
            </w:r>
          </w:p>
        </w:tc>
      </w:tr>
      <w:tr w:rsidR="006D5646" w:rsidRPr="002A7F8D" w:rsidTr="00633E44">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Słabiej</w:t>
            </w:r>
            <w:r w:rsidRPr="00BF4A82">
              <w:t xml:space="preserve"> rozwinięte</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440 499 706,00</w:t>
            </w:r>
          </w:p>
        </w:tc>
      </w:tr>
    </w:tbl>
    <w:p w:rsidR="002A7F8D" w:rsidRPr="002A7F8D" w:rsidRDefault="002A7F8D" w:rsidP="002A7F8D">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2A7F8D" w:rsidRPr="002A7F8D" w:rsidTr="002A7F8D">
        <w:tc>
          <w:tcPr>
            <w:tcW w:w="775" w:type="pct"/>
          </w:tcPr>
          <w:p w:rsidR="002A7F8D" w:rsidRPr="002A7F8D" w:rsidRDefault="002A7F8D" w:rsidP="002A7F8D">
            <w:pPr>
              <w:spacing w:before="60" w:after="60" w:line="240" w:lineRule="auto"/>
            </w:pPr>
          </w:p>
        </w:tc>
        <w:tc>
          <w:tcPr>
            <w:tcW w:w="422" w:type="pct"/>
          </w:tcPr>
          <w:p w:rsidR="002A7F8D" w:rsidRPr="002A7F8D" w:rsidRDefault="002A7F8D" w:rsidP="002A7F8D">
            <w:pPr>
              <w:spacing w:before="60" w:after="60" w:line="240" w:lineRule="auto"/>
            </w:pPr>
          </w:p>
        </w:tc>
        <w:tc>
          <w:tcPr>
            <w:tcW w:w="1206" w:type="pct"/>
          </w:tcPr>
          <w:p w:rsidR="002A7F8D" w:rsidRPr="002A7F8D" w:rsidRDefault="002A7F8D" w:rsidP="002A7F8D">
            <w:pPr>
              <w:spacing w:before="60" w:after="60" w:line="240" w:lineRule="auto"/>
            </w:pPr>
          </w:p>
        </w:tc>
        <w:tc>
          <w:tcPr>
            <w:tcW w:w="1155" w:type="pct"/>
          </w:tcPr>
          <w:p w:rsidR="002A7F8D" w:rsidRPr="002A7F8D" w:rsidRDefault="002A7F8D" w:rsidP="002A7F8D">
            <w:pPr>
              <w:spacing w:before="60" w:after="60" w:line="240" w:lineRule="auto"/>
            </w:pPr>
          </w:p>
        </w:tc>
        <w:tc>
          <w:tcPr>
            <w:tcW w:w="430" w:type="pct"/>
          </w:tcPr>
          <w:p w:rsidR="002A7F8D" w:rsidRPr="002A7F8D" w:rsidRDefault="002A7F8D" w:rsidP="002A7F8D">
            <w:pPr>
              <w:spacing w:before="60" w:after="60" w:line="240" w:lineRule="auto"/>
            </w:pPr>
          </w:p>
        </w:tc>
        <w:tc>
          <w:tcPr>
            <w:tcW w:w="1012" w:type="pct"/>
          </w:tcPr>
          <w:p w:rsidR="002A7F8D" w:rsidRPr="002A7F8D" w:rsidRDefault="002A7F8D" w:rsidP="002A7F8D">
            <w:pPr>
              <w:spacing w:before="60" w:after="60" w:line="240" w:lineRule="auto"/>
            </w:pPr>
          </w:p>
        </w:tc>
      </w:tr>
    </w:tbl>
    <w:p w:rsidR="002A7F8D" w:rsidRPr="002A7F8D" w:rsidRDefault="002A7F8D" w:rsidP="002A7F8D">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706002">
              <w:t>Lepiej rozwinięte</w:t>
            </w:r>
          </w:p>
        </w:tc>
        <w:tc>
          <w:tcPr>
            <w:tcW w:w="1155" w:type="pct"/>
            <w:vMerge w:val="restart"/>
          </w:tcPr>
          <w:p w:rsidR="006D5646" w:rsidRPr="00C5192D" w:rsidRDefault="006D5646" w:rsidP="0027741F">
            <w:pPr>
              <w:spacing w:before="60" w:after="60" w:line="240" w:lineRule="auto"/>
            </w:pPr>
            <w:r w:rsidRPr="00C5192D">
              <w:t>Wspieranie efektywności energetycznej i redukcji emisji gazów cieplarnianych</w:t>
            </w:r>
            <w:r>
              <w:t xml:space="preserve"> (SO 1)</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27741F">
            <w:pPr>
              <w:spacing w:before="60" w:after="60" w:line="240" w:lineRule="auto"/>
            </w:pPr>
            <w:r w:rsidRPr="003F62EA">
              <w:t>12 585 706,00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706002">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27741F">
            <w:pPr>
              <w:spacing w:before="60" w:after="60" w:line="240" w:lineRule="auto"/>
            </w:pPr>
            <w:r w:rsidRPr="003F62EA">
              <w:t>25 171 412,00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706002">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27741F">
            <w:pPr>
              <w:spacing w:before="60" w:after="60" w:line="240" w:lineRule="auto"/>
            </w:pPr>
            <w:r w:rsidRPr="003F62EA">
              <w:t>176 199 882,00</w:t>
            </w:r>
          </w:p>
        </w:tc>
      </w:tr>
    </w:tbl>
    <w:p w:rsidR="002A7F8D" w:rsidRPr="002A7F8D" w:rsidRDefault="002A7F8D" w:rsidP="002A7F8D">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2A7F8D">
      <w:p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0"/>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2: Wspieranie energii odnawialnej zgodnie z dyrektywą  (UE) 2018/200, w tym określonymi w niej kryteriami zrównoważonego rozwoju</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E3BAB">
      <w:pPr>
        <w:spacing w:before="0"/>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E3BAB">
      <w:pPr>
        <w:spacing w:before="0"/>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A966E6">
              <w:t> </w:t>
            </w:r>
            <w:r w:rsidRPr="002A7F8D">
              <w:t>000]</w:t>
            </w:r>
          </w:p>
          <w:p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lastRenderedPageBreak/>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652E4D">
              <w:t> </w:t>
            </w:r>
            <w:r w:rsidRPr="002A7F8D">
              <w:t>000]</w:t>
            </w:r>
          </w:p>
          <w:p w:rsidR="00652E4D" w:rsidRPr="000376A8" w:rsidRDefault="00652E4D" w:rsidP="00E23C53">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42" w:author="Lukasz Malecki" w:date="2021-10-08T12:43:00Z">
              <w:r w:rsidR="00753796">
                <w:rPr>
                  <w:szCs w:val="24"/>
                  <w:lang w:eastAsia="pl-PL"/>
                </w:rPr>
                <w:t>F</w:t>
              </w:r>
            </w:ins>
            <w:r>
              <w:rPr>
                <w:szCs w:val="24"/>
                <w:lang w:eastAsia="pl-PL"/>
              </w:rPr>
              <w:t>ENG</w:t>
            </w:r>
            <w:r w:rsidRPr="000376A8">
              <w:rPr>
                <w:szCs w:val="24"/>
                <w:lang w:eastAsia="pl-PL"/>
              </w:rPr>
              <w:t xml:space="preserve"> oraz instytucje systemu wdrażania.</w:t>
            </w:r>
          </w:p>
          <w:p w:rsidR="00652E4D" w:rsidRPr="000376A8" w:rsidDel="006461A1" w:rsidRDefault="00652E4D" w:rsidP="00E23C53">
            <w:pPr>
              <w:spacing w:line="240" w:lineRule="auto"/>
              <w:jc w:val="both"/>
              <w:rPr>
                <w:del w:id="343" w:author="Lukasz Malecki" w:date="2021-10-12T11:16:00Z"/>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652E4D" w:rsidRPr="002A7F8D" w:rsidRDefault="00652E4D" w:rsidP="006461A1">
            <w:pPr>
              <w:spacing w:line="240" w:lineRule="auto"/>
              <w:jc w:val="both"/>
            </w:pPr>
          </w:p>
        </w:tc>
      </w:tr>
    </w:tbl>
    <w:p w:rsidR="00D16E2E" w:rsidRPr="002A7F8D" w:rsidRDefault="00D16E2E" w:rsidP="00D16E2E">
      <w:pPr>
        <w:ind w:left="850"/>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C0F1B">
              <w:t> </w:t>
            </w:r>
            <w:r w:rsidRPr="002A7F8D">
              <w:t>000]</w:t>
            </w:r>
          </w:p>
          <w:p w:rsidR="003C0F1B" w:rsidRDefault="003C0F1B" w:rsidP="003C0F1B">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C0F1B" w:rsidRDefault="003C0F1B" w:rsidP="003C0F1B">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C0F1B" w:rsidRDefault="003C0F1B" w:rsidP="003C0F1B">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C0F1B" w:rsidRPr="002A7F8D" w:rsidRDefault="003C0F1B" w:rsidP="00A5381C">
            <w:pPr>
              <w:spacing w:before="60" w:after="60" w:line="240" w:lineRule="auto"/>
              <w:jc w:val="both"/>
            </w:pPr>
            <w:r w:rsidRPr="00B10DE9">
              <w:t>Jednakże mając na uwadze nieterytorialny charakter</w:t>
            </w:r>
            <w:r w:rsidR="00A5381C">
              <w:t xml:space="preserve"> </w:t>
            </w:r>
            <w:r w:rsidRPr="00B10DE9">
              <w:t xml:space="preserve">i specyfikę projektów </w:t>
            </w:r>
            <w:r w:rsidR="00A5381C">
              <w:t>planowanych do realizacji w ramach SO2</w:t>
            </w:r>
            <w:r w:rsidRPr="00B10DE9">
              <w:t xml:space="preserve">, nie przewiduje się w </w:t>
            </w:r>
            <w:r w:rsidR="00A5381C">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3765E8">
              <w:t> </w:t>
            </w:r>
            <w:r w:rsidRPr="002A7F8D">
              <w:t>000]</w:t>
            </w:r>
          </w:p>
          <w:p w:rsidR="003765E8" w:rsidRPr="002A7F8D" w:rsidRDefault="003765E8" w:rsidP="00DE3BAB">
            <w:pPr>
              <w:spacing w:before="60" w:after="60" w:line="240" w:lineRule="auto"/>
              <w:jc w:val="both"/>
            </w:pPr>
            <w:r>
              <w:t>W związku z charakterem projektów, których ce</w:t>
            </w:r>
            <w:r w:rsidR="00A966E6">
              <w:t>lem jest jedynie opracowanie i p</w:t>
            </w:r>
            <w:r>
              <w:t xml:space="preserve">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4B1BC9">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4B1BC9" w:rsidRPr="002A7F8D" w:rsidTr="004B1BC9">
        <w:trPr>
          <w:trHeight w:val="227"/>
        </w:trPr>
        <w:tc>
          <w:tcPr>
            <w:tcW w:w="357" w:type="pct"/>
          </w:tcPr>
          <w:p w:rsidR="004B1BC9" w:rsidRPr="002A7F8D" w:rsidRDefault="004B1BC9" w:rsidP="00D16E2E">
            <w:pPr>
              <w:spacing w:before="60" w:after="60" w:line="240" w:lineRule="auto"/>
            </w:pPr>
            <w:r>
              <w:t>3</w:t>
            </w:r>
          </w:p>
        </w:tc>
        <w:tc>
          <w:tcPr>
            <w:tcW w:w="658" w:type="pct"/>
          </w:tcPr>
          <w:p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rsidR="004B1BC9" w:rsidRPr="002A7F8D" w:rsidRDefault="004B1BC9" w:rsidP="00D16E2E">
            <w:pPr>
              <w:spacing w:before="60" w:after="60" w:line="240" w:lineRule="auto"/>
            </w:pPr>
            <w:r>
              <w:rPr>
                <w:sz w:val="20"/>
                <w:szCs w:val="20"/>
              </w:rPr>
              <w:t>EFRR</w:t>
            </w:r>
          </w:p>
        </w:tc>
        <w:tc>
          <w:tcPr>
            <w:tcW w:w="691" w:type="pct"/>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583" w:type="pct"/>
          </w:tcPr>
          <w:p w:rsidR="004B1BC9" w:rsidRPr="002A7F8D" w:rsidRDefault="004B1BC9" w:rsidP="00D16E2E">
            <w:pPr>
              <w:spacing w:before="60" w:after="60" w:line="240" w:lineRule="auto"/>
            </w:pPr>
            <w:r w:rsidRPr="00086913">
              <w:rPr>
                <w:sz w:val="20"/>
                <w:szCs w:val="20"/>
                <w:lang w:val="en-US"/>
              </w:rPr>
              <w:t>RCO 07</w:t>
            </w:r>
          </w:p>
        </w:tc>
        <w:tc>
          <w:tcPr>
            <w:tcW w:w="555" w:type="pct"/>
            <w:shd w:val="clear" w:color="auto" w:fill="auto"/>
          </w:tcPr>
          <w:p w:rsidR="004B1BC9" w:rsidRPr="002A7F8D" w:rsidRDefault="004B1BC9" w:rsidP="00D16E2E">
            <w:pPr>
              <w:spacing w:before="60" w:after="60" w:line="240" w:lineRule="auto"/>
            </w:pPr>
            <w:r w:rsidRPr="00B02CC3">
              <w:rPr>
                <w:sz w:val="20"/>
                <w:szCs w:val="20"/>
              </w:rPr>
              <w:t>Organizacje badawcze uczestniczące we wspólnych projektach badawczych</w:t>
            </w:r>
          </w:p>
        </w:tc>
        <w:tc>
          <w:tcPr>
            <w:tcW w:w="664" w:type="pct"/>
          </w:tcPr>
          <w:p w:rsidR="004B1BC9" w:rsidRPr="002A7F8D" w:rsidRDefault="004B1BC9" w:rsidP="00D16E2E">
            <w:pPr>
              <w:spacing w:before="60" w:after="60" w:line="240" w:lineRule="auto"/>
            </w:pPr>
            <w:r>
              <w:rPr>
                <w:sz w:val="20"/>
                <w:szCs w:val="20"/>
              </w:rPr>
              <w:t>organizacje badawcze</w:t>
            </w:r>
          </w:p>
        </w:tc>
        <w:tc>
          <w:tcPr>
            <w:tcW w:w="634" w:type="pct"/>
            <w:shd w:val="clear" w:color="auto" w:fill="auto"/>
          </w:tcPr>
          <w:p w:rsidR="004B1BC9" w:rsidRDefault="004B1BC9" w:rsidP="000732E4">
            <w:pPr>
              <w:spacing w:before="60" w:after="60" w:line="240" w:lineRule="auto"/>
              <w:rPr>
                <w:szCs w:val="24"/>
              </w:rPr>
            </w:pPr>
            <w:r>
              <w:rPr>
                <w:szCs w:val="24"/>
              </w:rPr>
              <w:t>0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c>
          <w:tcPr>
            <w:tcW w:w="510" w:type="pct"/>
            <w:shd w:val="clear" w:color="auto" w:fill="auto"/>
          </w:tcPr>
          <w:p w:rsidR="004B1BC9" w:rsidRDefault="004B1BC9" w:rsidP="000732E4">
            <w:pPr>
              <w:spacing w:before="60" w:after="60" w:line="240" w:lineRule="auto"/>
              <w:rPr>
                <w:szCs w:val="24"/>
              </w:rPr>
            </w:pPr>
            <w:r>
              <w:rPr>
                <w:szCs w:val="24"/>
              </w:rPr>
              <w:t>2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r>
      <w:tr w:rsidR="004B1BC9" w:rsidRPr="002A7F8D" w:rsidTr="004B1BC9">
        <w:trPr>
          <w:trHeight w:val="227"/>
        </w:trPr>
        <w:tc>
          <w:tcPr>
            <w:tcW w:w="357" w:type="pct"/>
          </w:tcPr>
          <w:p w:rsidR="004B1BC9" w:rsidRPr="002A7F8D" w:rsidRDefault="004B1BC9" w:rsidP="00D16E2E">
            <w:pPr>
              <w:spacing w:before="60" w:after="60" w:line="240" w:lineRule="auto"/>
            </w:pPr>
            <w:r>
              <w:t>3</w:t>
            </w:r>
          </w:p>
        </w:tc>
        <w:tc>
          <w:tcPr>
            <w:tcW w:w="658" w:type="pct"/>
          </w:tcPr>
          <w:p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rsidR="004B1BC9" w:rsidRPr="002A7F8D" w:rsidRDefault="004B1BC9" w:rsidP="00D16E2E">
            <w:pPr>
              <w:spacing w:before="60" w:after="60" w:line="240" w:lineRule="auto"/>
            </w:pPr>
            <w:r>
              <w:rPr>
                <w:sz w:val="20"/>
                <w:szCs w:val="20"/>
              </w:rPr>
              <w:t>EFRR</w:t>
            </w:r>
          </w:p>
        </w:tc>
        <w:tc>
          <w:tcPr>
            <w:tcW w:w="691" w:type="pct"/>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583" w:type="pct"/>
          </w:tcPr>
          <w:p w:rsidR="004B1BC9" w:rsidRPr="002A7F8D" w:rsidRDefault="004B1BC9" w:rsidP="00D16E2E">
            <w:pPr>
              <w:spacing w:before="60" w:after="60" w:line="240" w:lineRule="auto"/>
            </w:pPr>
            <w:r w:rsidRPr="00086913">
              <w:rPr>
                <w:sz w:val="20"/>
                <w:szCs w:val="20"/>
              </w:rPr>
              <w:t>RCO 10</w:t>
            </w:r>
          </w:p>
        </w:tc>
        <w:tc>
          <w:tcPr>
            <w:tcW w:w="555" w:type="pct"/>
            <w:shd w:val="clear" w:color="auto" w:fill="auto"/>
          </w:tcPr>
          <w:p w:rsidR="004B1BC9" w:rsidRPr="002A7F8D" w:rsidRDefault="004B1BC9" w:rsidP="00D16E2E">
            <w:pPr>
              <w:spacing w:before="60" w:after="60" w:line="240" w:lineRule="auto"/>
            </w:pPr>
            <w:r w:rsidRPr="00B02CC3">
              <w:rPr>
                <w:sz w:val="20"/>
                <w:szCs w:val="20"/>
              </w:rPr>
              <w:t>Przedsiębiorstwa współpracujące z organizacjami badawczymi</w:t>
            </w:r>
          </w:p>
        </w:tc>
        <w:tc>
          <w:tcPr>
            <w:tcW w:w="664" w:type="pct"/>
          </w:tcPr>
          <w:p w:rsidR="004B1BC9" w:rsidRPr="002A7F8D" w:rsidRDefault="004B1BC9" w:rsidP="00D16E2E">
            <w:pPr>
              <w:spacing w:before="60" w:after="60" w:line="240" w:lineRule="auto"/>
            </w:pPr>
            <w:r>
              <w:rPr>
                <w:sz w:val="20"/>
                <w:szCs w:val="20"/>
              </w:rPr>
              <w:t>przedsiębiorstwa</w:t>
            </w:r>
          </w:p>
        </w:tc>
        <w:tc>
          <w:tcPr>
            <w:tcW w:w="634" w:type="pct"/>
            <w:shd w:val="clear" w:color="auto" w:fill="auto"/>
          </w:tcPr>
          <w:p w:rsidR="004B1BC9" w:rsidRDefault="004B1BC9" w:rsidP="000732E4">
            <w:pPr>
              <w:spacing w:before="60" w:after="60" w:line="240" w:lineRule="auto"/>
              <w:rPr>
                <w:szCs w:val="24"/>
              </w:rPr>
            </w:pPr>
            <w:r>
              <w:rPr>
                <w:szCs w:val="24"/>
              </w:rPr>
              <w:t>0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c>
          <w:tcPr>
            <w:tcW w:w="510" w:type="pct"/>
            <w:shd w:val="clear" w:color="auto" w:fill="auto"/>
          </w:tcPr>
          <w:p w:rsidR="004B1BC9" w:rsidRDefault="004B1BC9" w:rsidP="000732E4">
            <w:pPr>
              <w:spacing w:before="60" w:after="60" w:line="240" w:lineRule="auto"/>
              <w:rPr>
                <w:szCs w:val="24"/>
              </w:rPr>
            </w:pPr>
            <w:r>
              <w:rPr>
                <w:szCs w:val="24"/>
              </w:rPr>
              <w:t>2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887"/>
        <w:gridCol w:w="1019"/>
        <w:gridCol w:w="1170"/>
        <w:gridCol w:w="1703"/>
        <w:gridCol w:w="1387"/>
        <w:gridCol w:w="1151"/>
        <w:gridCol w:w="1296"/>
        <w:gridCol w:w="1296"/>
        <w:gridCol w:w="1084"/>
        <w:gridCol w:w="901"/>
        <w:gridCol w:w="848"/>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lastRenderedPageBreak/>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4B1BC9" w:rsidRPr="002A7F8D" w:rsidTr="00D16E2E">
        <w:trPr>
          <w:trHeight w:val="227"/>
        </w:trPr>
        <w:tc>
          <w:tcPr>
            <w:tcW w:w="0" w:type="auto"/>
          </w:tcPr>
          <w:p w:rsidR="004B1BC9" w:rsidRPr="002A7F8D" w:rsidRDefault="004B1BC9" w:rsidP="00D16E2E">
            <w:pPr>
              <w:spacing w:before="60" w:after="60" w:line="240" w:lineRule="auto"/>
            </w:pPr>
            <w:r>
              <w:t>3</w:t>
            </w:r>
          </w:p>
        </w:tc>
        <w:tc>
          <w:tcPr>
            <w:tcW w:w="0" w:type="auto"/>
          </w:tcPr>
          <w:p w:rsidR="004B1BC9" w:rsidRPr="002A7F8D" w:rsidRDefault="004B1BC9" w:rsidP="00D16E2E">
            <w:pPr>
              <w:spacing w:before="60" w:after="60" w:line="240" w:lineRule="auto"/>
            </w:pPr>
            <w:r w:rsidRPr="004B1BC9">
              <w:t>Wspieranie energii odnawialnej zgodnie z dyrektywą  (UE) 2018/200, w tym określonymi w niej kryteriami zrównoważonego rozwoju</w:t>
            </w:r>
          </w:p>
        </w:tc>
        <w:tc>
          <w:tcPr>
            <w:tcW w:w="0" w:type="auto"/>
          </w:tcPr>
          <w:p w:rsidR="004B1BC9" w:rsidRPr="002A7F8D" w:rsidRDefault="004B1BC9" w:rsidP="00D16E2E">
            <w:pPr>
              <w:spacing w:before="60" w:after="60" w:line="240" w:lineRule="auto"/>
            </w:pPr>
            <w:r w:rsidRPr="00BF0F34">
              <w:rPr>
                <w:sz w:val="20"/>
                <w:szCs w:val="20"/>
              </w:rPr>
              <w:t>EFRR</w:t>
            </w:r>
          </w:p>
        </w:tc>
        <w:tc>
          <w:tcPr>
            <w:tcW w:w="0" w:type="auto"/>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0" w:type="auto"/>
          </w:tcPr>
          <w:p w:rsidR="004B1BC9" w:rsidRPr="002A7F8D" w:rsidRDefault="004B1BC9" w:rsidP="00D16E2E">
            <w:pPr>
              <w:spacing w:before="60" w:after="60" w:line="240" w:lineRule="auto"/>
            </w:pPr>
          </w:p>
        </w:tc>
        <w:tc>
          <w:tcPr>
            <w:tcW w:w="0" w:type="auto"/>
            <w:shd w:val="clear" w:color="auto" w:fill="auto"/>
          </w:tcPr>
          <w:p w:rsidR="004B1BC9" w:rsidRPr="002A7F8D" w:rsidRDefault="004B1BC9" w:rsidP="00D16E2E">
            <w:pPr>
              <w:spacing w:before="60" w:after="60" w:line="240" w:lineRule="auto"/>
            </w:pPr>
            <w:r w:rsidRPr="00F94008">
              <w:t>Liczba wdrożonych wyników prac B+R</w:t>
            </w:r>
          </w:p>
        </w:tc>
        <w:tc>
          <w:tcPr>
            <w:tcW w:w="0" w:type="auto"/>
          </w:tcPr>
          <w:p w:rsidR="004B1BC9" w:rsidRPr="002A7F8D" w:rsidRDefault="004B1BC9" w:rsidP="00D16E2E">
            <w:pPr>
              <w:spacing w:before="60" w:after="60" w:line="240" w:lineRule="auto"/>
            </w:pPr>
            <w:r>
              <w:t>szt.</w:t>
            </w:r>
          </w:p>
        </w:tc>
        <w:tc>
          <w:tcPr>
            <w:tcW w:w="0" w:type="auto"/>
          </w:tcPr>
          <w:p w:rsidR="004B1BC9" w:rsidRPr="002A7F8D" w:rsidRDefault="004B1BC9" w:rsidP="00D16E2E">
            <w:pPr>
              <w:spacing w:before="60" w:after="60" w:line="240" w:lineRule="auto"/>
            </w:pPr>
            <w:r>
              <w:t>0</w:t>
            </w:r>
          </w:p>
        </w:tc>
        <w:tc>
          <w:tcPr>
            <w:tcW w:w="0" w:type="auto"/>
          </w:tcPr>
          <w:p w:rsidR="004B1BC9" w:rsidRPr="002A7F8D" w:rsidRDefault="004B1BC9"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4B1BC9" w:rsidRPr="002A7F8D" w:rsidRDefault="00BB5347" w:rsidP="00BB5347">
            <w:pPr>
              <w:spacing w:before="60" w:after="60" w:line="240" w:lineRule="auto"/>
            </w:pPr>
            <w:r>
              <w:rPr>
                <w:szCs w:val="24"/>
              </w:rPr>
              <w:t>0</w:t>
            </w:r>
          </w:p>
        </w:tc>
        <w:tc>
          <w:tcPr>
            <w:tcW w:w="0" w:type="auto"/>
            <w:shd w:val="clear" w:color="auto" w:fill="auto"/>
          </w:tcPr>
          <w:p w:rsidR="004B1BC9" w:rsidRPr="002A7F8D" w:rsidRDefault="004B1BC9" w:rsidP="00D16E2E">
            <w:pPr>
              <w:spacing w:before="60" w:after="60" w:line="240" w:lineRule="auto"/>
            </w:pPr>
            <w:r w:rsidRPr="00086913">
              <w:rPr>
                <w:sz w:val="20"/>
                <w:szCs w:val="20"/>
              </w:rPr>
              <w:t>CST 2021</w:t>
            </w:r>
          </w:p>
        </w:tc>
        <w:tc>
          <w:tcPr>
            <w:tcW w:w="0" w:type="auto"/>
          </w:tcPr>
          <w:p w:rsidR="004B1BC9" w:rsidRPr="002A7F8D" w:rsidRDefault="004B1BC9"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33E44">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827 206,00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1 654 412,00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11 580 882,00</w:t>
            </w:r>
          </w:p>
        </w:tc>
      </w:tr>
    </w:tbl>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33E44">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827 206,00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1 654 412,00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C5D68">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827 206,00</w:t>
            </w:r>
          </w:p>
        </w:tc>
      </w:tr>
      <w:tr w:rsidR="00950C14" w:rsidRPr="002A7F8D" w:rsidTr="006C5D68">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1 654 412,00</w:t>
            </w:r>
          </w:p>
        </w:tc>
      </w:tr>
      <w:tr w:rsidR="00950C14" w:rsidRPr="002A7F8D" w:rsidTr="006C5D68">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11 580 882,00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381C2F">
              <w:t>Lepiej rozwinięte</w:t>
            </w:r>
          </w:p>
        </w:tc>
        <w:tc>
          <w:tcPr>
            <w:tcW w:w="1155" w:type="pct"/>
            <w:vMerge w:val="restart"/>
          </w:tcPr>
          <w:p w:rsidR="006D5646" w:rsidRPr="008721A5" w:rsidRDefault="006D5646" w:rsidP="0027741F">
            <w:pPr>
              <w:spacing w:before="60" w:after="60" w:line="240" w:lineRule="auto"/>
            </w:pPr>
            <w:r w:rsidRPr="008721A5">
              <w:t xml:space="preserve">Wspieranie energii odnawialnej zgodnie z dyrektywą (UE) 2018/200, w tym określonymi w niej kryteriami zrównoważonego rozwoju </w:t>
            </w:r>
            <w:r>
              <w:t>(SO 2)</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6D5646">
            <w:pPr>
              <w:spacing w:before="60" w:after="60" w:line="240" w:lineRule="auto"/>
              <w:jc w:val="right"/>
            </w:pPr>
            <w:r w:rsidRPr="002621F1">
              <w:t>330 882,00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381C2F">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2621F1">
              <w:t>661 765,00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381C2F">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2621F1">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6D5646">
      <w:pPr>
        <w:spacing w:line="240" w:lineRule="auto"/>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1"/>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3: Rozwój inteligentnych systemów i sieci energetycznych oraz systemów magazynowania energii poza transeuropejską siecią energetyczną (TEN-E)</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A966E6">
              <w:t> </w:t>
            </w:r>
            <w:r w:rsidRPr="002A7F8D">
              <w:t>000]</w:t>
            </w:r>
          </w:p>
          <w:p w:rsidR="00653E9B" w:rsidRDefault="00653E9B" w:rsidP="00D16E2E">
            <w:pPr>
              <w:spacing w:before="60" w:after="60" w:line="240" w:lineRule="auto"/>
            </w:pPr>
          </w:p>
          <w:p w:rsidR="00653E9B" w:rsidRDefault="00653E9B" w:rsidP="00653E9B">
            <w:pPr>
              <w:autoSpaceDN w:val="0"/>
              <w:spacing w:before="0" w:after="0" w:line="240" w:lineRule="auto"/>
              <w:jc w:val="both"/>
            </w:pPr>
            <w:r w:rsidRPr="00653E9B">
              <w:rPr>
                <w:b/>
              </w:rPr>
              <w:t>Wsparcie projektów IPCEI</w:t>
            </w:r>
            <w:r>
              <w:rPr>
                <w:b/>
              </w:rPr>
              <w:t xml:space="preserve"> </w:t>
            </w:r>
            <w:r w:rsidRPr="00653E9B">
              <w:rPr>
                <w:b/>
              </w:rPr>
              <w:t xml:space="preserve">- </w:t>
            </w:r>
            <w:r>
              <w:t xml:space="preserve">finansowanie projektów polskich przedsiębiorstw uczestniczących w realizacji Ważnych Projektów Stanowiących Przedmiot Wspólnego Europejskiego Zainteresowania (tzw. projektów IPCEI) </w:t>
            </w:r>
            <w:r w:rsidRPr="00DE3BAB">
              <w:t>zgodnie z art. 107 ust. 3 lit. (b) Traktatu o Funkcjonowaniu Unii Europejskiej (TFUE),</w:t>
            </w:r>
            <w:r>
              <w:t xml:space="preserve"> projekty IPCEI posiadają wyraźnie innowacyjny charakter w świetle najnowszych osiągnieć w danym sektorze. Finansowanie będzie dotyczyło projektów </w:t>
            </w:r>
            <w:r w:rsidR="00FB5AB1">
              <w:t>wpisujących się w cel szczegółowy związany  z rozwojem inteligentnych systemów i sieci energetycznych, a także systemów magazynowania energii, w szczególności projektów dotyczących technologii wodorowych</w:t>
            </w:r>
            <w:r>
              <w:t>.</w:t>
            </w:r>
          </w:p>
          <w:p w:rsidR="00653E9B" w:rsidRDefault="00653E9B" w:rsidP="00D16E2E">
            <w:pPr>
              <w:spacing w:before="60" w:after="60" w:line="240" w:lineRule="auto"/>
            </w:pPr>
          </w:p>
          <w:p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lastRenderedPageBreak/>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Wsparcie w ramach 3</w:t>
            </w:r>
            <w:ins w:id="344" w:author="Lukasz Malecki" w:date="2021-10-08T12:44:00Z">
              <w:r w:rsidR="00753796">
                <w:t>.</w:t>
              </w:r>
            </w:ins>
            <w:r>
              <w:t xml:space="preserve"> Priorytetu w ramach </w:t>
            </w:r>
            <w:del w:id="345" w:author="Lukasz Malecki" w:date="2021-10-08T12:44:00Z">
              <w:r w:rsidR="00DF4DE8" w:rsidDel="00753796">
                <w:delText xml:space="preserve">SO1 </w:delText>
              </w:r>
            </w:del>
            <w:ins w:id="346" w:author="Lukasz Malecki" w:date="2021-10-08T12:44:00Z">
              <w:r w:rsidR="00753796">
                <w:t xml:space="preserve">SO3 </w:t>
              </w:r>
            </w:ins>
            <w:r w:rsidR="00DF4DE8">
              <w:t>skierowane jest głównie do przedsiębiorców.</w:t>
            </w:r>
          </w:p>
          <w:p w:rsidR="006A4889" w:rsidRDefault="006A4889" w:rsidP="00A966E6">
            <w:pPr>
              <w:spacing w:before="0" w:after="0" w:line="240" w:lineRule="auto"/>
              <w:jc w:val="both"/>
            </w:pPr>
          </w:p>
          <w:p w:rsidR="00A966E6" w:rsidRDefault="00A966E6" w:rsidP="00A966E6">
            <w:pPr>
              <w:spacing w:before="0" w:after="0" w:line="240" w:lineRule="auto"/>
              <w:jc w:val="both"/>
            </w:pPr>
            <w:r>
              <w:t xml:space="preserve">Ponadto, realizowane są projekty pozakonkursowe administracji publicznej skierowane do: </w:t>
            </w:r>
          </w:p>
          <w:p w:rsidR="00A966E6" w:rsidRDefault="00A966E6" w:rsidP="00A966E6">
            <w:pPr>
              <w:spacing w:before="0" w:after="0" w:line="240" w:lineRule="auto"/>
              <w:jc w:val="both"/>
            </w:pPr>
            <w:r>
              <w:t>- przedsiębiorstw,</w:t>
            </w:r>
          </w:p>
          <w:p w:rsidR="00DF4DE8" w:rsidRDefault="00A966E6" w:rsidP="00A966E6">
            <w:pPr>
              <w:spacing w:before="0" w:after="0" w:line="240" w:lineRule="auto"/>
              <w:jc w:val="both"/>
            </w:pPr>
            <w:r>
              <w:t>- organizacji badawczych</w:t>
            </w:r>
            <w:r w:rsidR="00DF4DE8">
              <w:t>,</w:t>
            </w:r>
          </w:p>
          <w:p w:rsidR="00A966E6" w:rsidRDefault="00DF4DE8" w:rsidP="00A966E6">
            <w:pPr>
              <w:spacing w:before="0" w:after="0" w:line="240" w:lineRule="auto"/>
              <w:jc w:val="both"/>
            </w:pPr>
            <w:r>
              <w:t>- konsorcjów naukowo-przemysłowych</w:t>
            </w:r>
            <w:r w:rsidR="00A966E6">
              <w:t>.</w:t>
            </w:r>
          </w:p>
          <w:p w:rsidR="00A966E6" w:rsidRDefault="00A966E6" w:rsidP="00A966E6">
            <w:pPr>
              <w:spacing w:before="0" w:after="0" w:line="240" w:lineRule="auto"/>
              <w:jc w:val="both"/>
            </w:pPr>
          </w:p>
          <w:p w:rsidR="00A966E6" w:rsidRPr="002A7F8D" w:rsidRDefault="00A966E6" w:rsidP="00DF4DE8">
            <w:pPr>
              <w:spacing w:before="60" w:after="60" w:line="240" w:lineRule="auto"/>
            </w:pPr>
            <w:r>
              <w:t>W Priorytecie 3</w:t>
            </w:r>
            <w:ins w:id="347" w:author="Lukasz Malecki" w:date="2021-10-08T12:44:00Z">
              <w:r w:rsidR="00753796">
                <w:t>.</w:t>
              </w:r>
            </w:ins>
            <w:r>
              <w:t xml:space="preserve"> w SO</w:t>
            </w:r>
            <w:r w:rsidR="00DF4DE8">
              <w:t>3</w:t>
            </w:r>
            <w:r>
              <w:t xml:space="preserve"> funkcję Instytucji Pośredniczącej pełni </w:t>
            </w:r>
            <w:r w:rsidR="00DF4DE8">
              <w:t xml:space="preserve">Narodowe Centrum Badań </w:t>
            </w:r>
            <w:r w:rsidR="006A4889">
              <w:br/>
            </w:r>
            <w:r w:rsidR="00DF4DE8">
              <w:t>i Rozwoju</w:t>
            </w:r>
            <w:r>
              <w:t>, a w przypadku części działań nie jest przewidziane zaangażowanie Instytucji Pośredniczącej.</w:t>
            </w:r>
          </w:p>
        </w:tc>
      </w:tr>
    </w:tbl>
    <w:p w:rsidR="00D16E2E" w:rsidRPr="002A7F8D" w:rsidRDefault="00D16E2E" w:rsidP="00D16E2E">
      <w:pPr>
        <w:ind w:left="850"/>
      </w:pPr>
      <w:r w:rsidRPr="002A7F8D">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652E4D">
              <w:t> </w:t>
            </w:r>
            <w:r w:rsidRPr="002A7F8D">
              <w:t>000]</w:t>
            </w:r>
          </w:p>
          <w:p w:rsidR="00652E4D" w:rsidRPr="000376A8" w:rsidRDefault="00652E4D"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48" w:author="Lukasz Malecki" w:date="2021-10-08T12:45:00Z">
              <w:r w:rsidR="00753796">
                <w:rPr>
                  <w:szCs w:val="24"/>
                  <w:lang w:eastAsia="pl-PL"/>
                </w:rPr>
                <w:t>F</w:t>
              </w:r>
            </w:ins>
            <w:r>
              <w:rPr>
                <w:szCs w:val="24"/>
                <w:lang w:eastAsia="pl-PL"/>
              </w:rPr>
              <w:t>ENG</w:t>
            </w:r>
            <w:r w:rsidRPr="000376A8">
              <w:rPr>
                <w:szCs w:val="24"/>
                <w:lang w:eastAsia="pl-PL"/>
              </w:rPr>
              <w:t xml:space="preserve"> oraz instytucje systemu wdrażania.</w:t>
            </w:r>
          </w:p>
          <w:p w:rsidR="00652E4D" w:rsidRPr="000376A8" w:rsidRDefault="00652E4D" w:rsidP="00653E9B">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w:t>
            </w:r>
            <w:r w:rsidRPr="000376A8">
              <w:rPr>
                <w:szCs w:val="24"/>
                <w:lang w:eastAsia="pl-PL"/>
              </w:rPr>
              <w:lastRenderedPageBreak/>
              <w:t>realizowane projekty przyczynią się do promowania zasad i dostępności produktów i usług będących wynikiem ich wdrażania.</w:t>
            </w:r>
          </w:p>
          <w:p w:rsidR="00652E4D" w:rsidRPr="002A7F8D" w:rsidRDefault="00652E4D" w:rsidP="00D16E2E">
            <w:pPr>
              <w:spacing w:before="60" w:after="60" w:line="240" w:lineRule="auto"/>
            </w:pPr>
          </w:p>
        </w:tc>
      </w:tr>
    </w:tbl>
    <w:p w:rsidR="00D16E2E" w:rsidRPr="002A7F8D" w:rsidRDefault="00D16E2E" w:rsidP="00D16E2E">
      <w:pPr>
        <w:ind w:left="850"/>
      </w:pP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893197">
              <w:t> </w:t>
            </w:r>
            <w:r w:rsidRPr="002A7F8D">
              <w:t>000]</w:t>
            </w:r>
          </w:p>
          <w:p w:rsidR="00893197" w:rsidRDefault="00893197" w:rsidP="00893197">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893197" w:rsidRDefault="00893197" w:rsidP="00893197">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893197" w:rsidRDefault="00893197" w:rsidP="00893197">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893197" w:rsidRPr="002A7F8D" w:rsidRDefault="00893197" w:rsidP="00893197">
            <w:pPr>
              <w:spacing w:before="60" w:after="60" w:line="240" w:lineRule="auto"/>
              <w:jc w:val="both"/>
            </w:pPr>
            <w:r w:rsidRPr="00B10DE9">
              <w:t>Jednakże mając na uwadze nieterytorialny charakter</w:t>
            </w:r>
            <w:r>
              <w:t xml:space="preserve"> </w:t>
            </w:r>
            <w:r w:rsidRPr="00B10DE9">
              <w:t xml:space="preserve">i specyfikę projektów </w:t>
            </w:r>
            <w:r>
              <w:t>planowanych do realizacji w ramach SO3</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Pr="002A7F8D" w:rsidRDefault="003765E8" w:rsidP="00FB5C4C">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D16E2E" w:rsidRPr="002A7F8D" w:rsidTr="00B36F72">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46"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79"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628"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40" w:type="pct"/>
            <w:vAlign w:val="center"/>
          </w:tcPr>
          <w:p w:rsidR="00D16E2E" w:rsidRPr="002A7F8D" w:rsidRDefault="00D16E2E" w:rsidP="00D16E2E">
            <w:pPr>
              <w:spacing w:before="60" w:after="60" w:line="240" w:lineRule="auto"/>
              <w:jc w:val="center"/>
            </w:pPr>
            <w:r w:rsidRPr="002A7F8D">
              <w:t>Jednostka miary</w:t>
            </w:r>
          </w:p>
        </w:tc>
        <w:tc>
          <w:tcPr>
            <w:tcW w:w="622"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497"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rsidRPr="00F94008">
              <w:rPr>
                <w:szCs w:val="24"/>
              </w:rPr>
              <w:t>EFRR</w:t>
            </w:r>
          </w:p>
        </w:tc>
        <w:tc>
          <w:tcPr>
            <w:tcW w:w="679" w:type="pct"/>
          </w:tcPr>
          <w:p w:rsidR="00B36F72" w:rsidRPr="00F94008" w:rsidRDefault="00B36F72" w:rsidP="000732E4">
            <w:pPr>
              <w:spacing w:before="60" w:after="60" w:line="240" w:lineRule="auto"/>
              <w:rPr>
                <w:szCs w:val="24"/>
              </w:rPr>
            </w:pPr>
            <w:r w:rsidRPr="00F94008">
              <w:rPr>
                <w:szCs w:val="24"/>
              </w:rPr>
              <w:t xml:space="preserve">Słabiej / </w:t>
            </w:r>
          </w:p>
          <w:p w:rsidR="00B36F72" w:rsidRPr="00F94008" w:rsidRDefault="00B36F72" w:rsidP="000732E4">
            <w:pPr>
              <w:spacing w:before="60" w:after="60" w:line="240" w:lineRule="auto"/>
              <w:rPr>
                <w:szCs w:val="24"/>
              </w:rPr>
            </w:pPr>
            <w:r w:rsidRPr="00F94008">
              <w:rPr>
                <w:szCs w:val="24"/>
              </w:rPr>
              <w:t xml:space="preserve">Lepiej / </w:t>
            </w:r>
          </w:p>
          <w:p w:rsidR="00B36F72" w:rsidRPr="002A7F8D" w:rsidRDefault="00B36F72" w:rsidP="00D16E2E">
            <w:pPr>
              <w:spacing w:before="60" w:after="60" w:line="240" w:lineRule="auto"/>
            </w:pPr>
            <w:r w:rsidRPr="00F94008">
              <w:rPr>
                <w:szCs w:val="24"/>
              </w:rPr>
              <w:t>Przejściowe</w:t>
            </w:r>
          </w:p>
        </w:tc>
        <w:tc>
          <w:tcPr>
            <w:tcW w:w="583" w:type="pct"/>
          </w:tcPr>
          <w:p w:rsidR="00B36F72" w:rsidRPr="002A7F8D" w:rsidRDefault="00B36F72" w:rsidP="00D16E2E">
            <w:pPr>
              <w:spacing w:before="60" w:after="60" w:line="240" w:lineRule="auto"/>
            </w:pPr>
            <w:r w:rsidRPr="00F94008">
              <w:rPr>
                <w:szCs w:val="24"/>
                <w:lang w:val="en-US"/>
              </w:rPr>
              <w:t>RCO 01</w:t>
            </w:r>
          </w:p>
        </w:tc>
        <w:tc>
          <w:tcPr>
            <w:tcW w:w="628" w:type="pct"/>
            <w:shd w:val="clear" w:color="auto" w:fill="auto"/>
          </w:tcPr>
          <w:p w:rsidR="00B36F72" w:rsidRPr="002A7F8D" w:rsidRDefault="00B36F72" w:rsidP="00D16E2E">
            <w:pPr>
              <w:spacing w:before="60" w:after="60" w:line="240" w:lineRule="auto"/>
            </w:pPr>
            <w:r w:rsidRPr="00F94008">
              <w:rPr>
                <w:szCs w:val="24"/>
              </w:rPr>
              <w:t>Przedsiębiorstwa objęte wsparciem (w tym: mikro, małe, średnie, duże)</w:t>
            </w:r>
          </w:p>
        </w:tc>
        <w:tc>
          <w:tcPr>
            <w:tcW w:w="640" w:type="pct"/>
          </w:tcPr>
          <w:p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 xml:space="preserve">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rsidRPr="00F94008">
              <w:rPr>
                <w:szCs w:val="24"/>
              </w:rPr>
              <w:t>EFRR</w:t>
            </w:r>
          </w:p>
        </w:tc>
        <w:tc>
          <w:tcPr>
            <w:tcW w:w="679" w:type="pct"/>
          </w:tcPr>
          <w:p w:rsidR="00B36F72" w:rsidRPr="00F94008" w:rsidRDefault="00B36F72" w:rsidP="000732E4">
            <w:pPr>
              <w:spacing w:before="60" w:after="60" w:line="240" w:lineRule="auto"/>
              <w:rPr>
                <w:szCs w:val="24"/>
              </w:rPr>
            </w:pPr>
            <w:r w:rsidRPr="00F94008">
              <w:rPr>
                <w:szCs w:val="24"/>
              </w:rPr>
              <w:t xml:space="preserve">Słabiej / </w:t>
            </w:r>
          </w:p>
          <w:p w:rsidR="00B36F72" w:rsidRPr="00F94008" w:rsidRDefault="00B36F72" w:rsidP="000732E4">
            <w:pPr>
              <w:spacing w:before="60" w:after="60" w:line="240" w:lineRule="auto"/>
              <w:rPr>
                <w:szCs w:val="24"/>
              </w:rPr>
            </w:pPr>
            <w:r w:rsidRPr="00F94008">
              <w:rPr>
                <w:szCs w:val="24"/>
              </w:rPr>
              <w:t xml:space="preserve">Lepiej / </w:t>
            </w:r>
          </w:p>
          <w:p w:rsidR="00B36F72" w:rsidRPr="002A7F8D" w:rsidRDefault="00B36F72" w:rsidP="00D16E2E">
            <w:pPr>
              <w:spacing w:before="60" w:after="60" w:line="240" w:lineRule="auto"/>
            </w:pPr>
            <w:r w:rsidRPr="00F94008">
              <w:rPr>
                <w:szCs w:val="24"/>
              </w:rPr>
              <w:t>Przejściowe</w:t>
            </w:r>
          </w:p>
        </w:tc>
        <w:tc>
          <w:tcPr>
            <w:tcW w:w="583" w:type="pct"/>
          </w:tcPr>
          <w:p w:rsidR="00B36F72" w:rsidRPr="002A7F8D" w:rsidRDefault="00B36F72" w:rsidP="00D16E2E">
            <w:pPr>
              <w:spacing w:before="60" w:after="60" w:line="240" w:lineRule="auto"/>
            </w:pPr>
            <w:r w:rsidRPr="00F94008">
              <w:rPr>
                <w:szCs w:val="24"/>
              </w:rPr>
              <w:t>RCO 02</w:t>
            </w:r>
          </w:p>
        </w:tc>
        <w:tc>
          <w:tcPr>
            <w:tcW w:w="628" w:type="pct"/>
            <w:shd w:val="clear" w:color="auto" w:fill="auto"/>
          </w:tcPr>
          <w:p w:rsidR="00B36F72" w:rsidRPr="002A7F8D" w:rsidRDefault="00B36F72" w:rsidP="00D16E2E">
            <w:pPr>
              <w:spacing w:before="60" w:after="60" w:line="240" w:lineRule="auto"/>
            </w:pPr>
            <w:r w:rsidRPr="00F94008">
              <w:rPr>
                <w:szCs w:val="24"/>
              </w:rPr>
              <w:t>Przedsiębiorstwa objęte wsparciem w formie dotacji</w:t>
            </w:r>
          </w:p>
        </w:tc>
        <w:tc>
          <w:tcPr>
            <w:tcW w:w="640" w:type="pct"/>
          </w:tcPr>
          <w:p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 xml:space="preserve">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4B1BC9" w:rsidRDefault="00B36F72" w:rsidP="00D16E2E">
            <w:pPr>
              <w:spacing w:before="60" w:after="60" w:line="240" w:lineRule="auto"/>
            </w:pPr>
            <w:r w:rsidRPr="004B1BC9">
              <w:t xml:space="preserve">Rozwój inteligentnych systemów i sieci energetycznych oraz systemów </w:t>
            </w:r>
            <w:r w:rsidRPr="004B1BC9">
              <w:lastRenderedPageBreak/>
              <w:t>magazynowania energii poza transeuropejską siecią energetyczną (TEN-E)</w:t>
            </w:r>
          </w:p>
        </w:tc>
        <w:tc>
          <w:tcPr>
            <w:tcW w:w="348" w:type="pct"/>
          </w:tcPr>
          <w:p w:rsidR="00B36F72" w:rsidRPr="002A7F8D" w:rsidRDefault="00B36F72" w:rsidP="00D16E2E">
            <w:pPr>
              <w:spacing w:before="60" w:after="60" w:line="240" w:lineRule="auto"/>
            </w:pPr>
            <w:r>
              <w:lastRenderedPageBreak/>
              <w:t>EFRR</w:t>
            </w:r>
          </w:p>
        </w:tc>
        <w:tc>
          <w:tcPr>
            <w:tcW w:w="679" w:type="pct"/>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583" w:type="pct"/>
          </w:tcPr>
          <w:p w:rsidR="00B36F72" w:rsidRPr="002A7F8D" w:rsidRDefault="00B36F72" w:rsidP="00D16E2E">
            <w:pPr>
              <w:spacing w:before="60" w:after="60" w:line="240" w:lineRule="auto"/>
            </w:pPr>
            <w:r w:rsidRPr="00086913">
              <w:rPr>
                <w:sz w:val="20"/>
                <w:szCs w:val="20"/>
                <w:lang w:val="en-US"/>
              </w:rPr>
              <w:t>RCO 07</w:t>
            </w:r>
          </w:p>
        </w:tc>
        <w:tc>
          <w:tcPr>
            <w:tcW w:w="628" w:type="pct"/>
            <w:shd w:val="clear" w:color="auto" w:fill="auto"/>
          </w:tcPr>
          <w:p w:rsidR="00B36F72" w:rsidRPr="002A7F8D" w:rsidRDefault="00B36F72" w:rsidP="00D16E2E">
            <w:pPr>
              <w:spacing w:before="60" w:after="60" w:line="240" w:lineRule="auto"/>
            </w:pPr>
            <w:r w:rsidRPr="00B02CC3">
              <w:rPr>
                <w:sz w:val="20"/>
                <w:szCs w:val="20"/>
              </w:rPr>
              <w:t>Organizacje badawcze uczestniczące we wspólnych projektach badawczych</w:t>
            </w:r>
          </w:p>
        </w:tc>
        <w:tc>
          <w:tcPr>
            <w:tcW w:w="640" w:type="pct"/>
          </w:tcPr>
          <w:p w:rsidR="00B36F72" w:rsidRPr="002A7F8D" w:rsidRDefault="00B36F72" w:rsidP="00D16E2E">
            <w:pPr>
              <w:spacing w:before="60" w:after="60" w:line="240" w:lineRule="auto"/>
            </w:pPr>
            <w:r>
              <w:rPr>
                <w:sz w:val="20"/>
                <w:szCs w:val="20"/>
              </w:rPr>
              <w:t>organizacje badawcze</w:t>
            </w:r>
          </w:p>
        </w:tc>
        <w:tc>
          <w:tcPr>
            <w:tcW w:w="622" w:type="pct"/>
            <w:shd w:val="clear" w:color="auto" w:fill="auto"/>
          </w:tcPr>
          <w:p w:rsidR="00B36F72" w:rsidRDefault="00B36F72" w:rsidP="000732E4">
            <w:pPr>
              <w:spacing w:before="60" w:after="60" w:line="240" w:lineRule="auto"/>
              <w:rPr>
                <w:szCs w:val="24"/>
              </w:rPr>
            </w:pPr>
            <w:r>
              <w:rPr>
                <w:szCs w:val="24"/>
              </w:rPr>
              <w:t>0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Default="00B36F72" w:rsidP="000732E4">
            <w:pPr>
              <w:spacing w:before="60" w:after="60" w:line="240" w:lineRule="auto"/>
              <w:rPr>
                <w:szCs w:val="24"/>
              </w:rPr>
            </w:pPr>
            <w:r>
              <w:rPr>
                <w:szCs w:val="24"/>
              </w:rPr>
              <w:t>2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lastRenderedPageBreak/>
              <w:t>3</w:t>
            </w:r>
          </w:p>
        </w:tc>
        <w:tc>
          <w:tcPr>
            <w:tcW w:w="646" w:type="pct"/>
          </w:tcPr>
          <w:p w:rsidR="00B36F72" w:rsidRPr="004B1BC9"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t>EFRR</w:t>
            </w:r>
          </w:p>
        </w:tc>
        <w:tc>
          <w:tcPr>
            <w:tcW w:w="679" w:type="pct"/>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583" w:type="pct"/>
          </w:tcPr>
          <w:p w:rsidR="00B36F72" w:rsidRPr="002A7F8D" w:rsidRDefault="00B36F72" w:rsidP="00D16E2E">
            <w:pPr>
              <w:spacing w:before="60" w:after="60" w:line="240" w:lineRule="auto"/>
            </w:pPr>
            <w:r w:rsidRPr="00086913">
              <w:rPr>
                <w:sz w:val="20"/>
                <w:szCs w:val="20"/>
              </w:rPr>
              <w:t>RCO 10</w:t>
            </w:r>
          </w:p>
        </w:tc>
        <w:tc>
          <w:tcPr>
            <w:tcW w:w="628" w:type="pct"/>
            <w:shd w:val="clear" w:color="auto" w:fill="auto"/>
          </w:tcPr>
          <w:p w:rsidR="00B36F72" w:rsidRPr="002A7F8D" w:rsidRDefault="00B36F72" w:rsidP="00D16E2E">
            <w:pPr>
              <w:spacing w:before="60" w:after="60" w:line="240" w:lineRule="auto"/>
            </w:pPr>
            <w:r w:rsidRPr="00B02CC3">
              <w:rPr>
                <w:sz w:val="20"/>
                <w:szCs w:val="20"/>
              </w:rPr>
              <w:t>Przedsiębiorstwa współpracujące z organizacjami badawczymi</w:t>
            </w:r>
          </w:p>
        </w:tc>
        <w:tc>
          <w:tcPr>
            <w:tcW w:w="640" w:type="pct"/>
          </w:tcPr>
          <w:p w:rsidR="00B36F72" w:rsidRPr="002A7F8D" w:rsidRDefault="00B36F72" w:rsidP="00D16E2E">
            <w:pPr>
              <w:spacing w:before="60" w:after="60" w:line="240" w:lineRule="auto"/>
            </w:pPr>
            <w:r>
              <w:rPr>
                <w:sz w:val="20"/>
                <w:szCs w:val="20"/>
              </w:rPr>
              <w:t>przedsiębiorstwa</w:t>
            </w:r>
          </w:p>
        </w:tc>
        <w:tc>
          <w:tcPr>
            <w:tcW w:w="622" w:type="pct"/>
            <w:shd w:val="clear" w:color="auto" w:fill="auto"/>
          </w:tcPr>
          <w:p w:rsidR="00B36F72" w:rsidRDefault="00B36F72" w:rsidP="000732E4">
            <w:pPr>
              <w:spacing w:before="60" w:after="60" w:line="240" w:lineRule="auto"/>
              <w:rPr>
                <w:szCs w:val="24"/>
              </w:rPr>
            </w:pPr>
            <w:r>
              <w:rPr>
                <w:szCs w:val="24"/>
              </w:rPr>
              <w:t>0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Default="00B36F72" w:rsidP="000732E4">
            <w:pPr>
              <w:spacing w:before="60" w:after="60" w:line="240" w:lineRule="auto"/>
              <w:rPr>
                <w:szCs w:val="24"/>
              </w:rPr>
            </w:pPr>
            <w:r>
              <w:rPr>
                <w:szCs w:val="24"/>
              </w:rPr>
              <w:t>2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772"/>
        <w:gridCol w:w="1028"/>
        <w:gridCol w:w="1181"/>
        <w:gridCol w:w="1719"/>
        <w:gridCol w:w="1400"/>
        <w:gridCol w:w="1161"/>
        <w:gridCol w:w="1307"/>
        <w:gridCol w:w="1307"/>
        <w:gridCol w:w="1094"/>
        <w:gridCol w:w="908"/>
        <w:gridCol w:w="854"/>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B36F72" w:rsidRPr="002A7F8D" w:rsidTr="00D16E2E">
        <w:trPr>
          <w:trHeight w:val="227"/>
        </w:trPr>
        <w:tc>
          <w:tcPr>
            <w:tcW w:w="0" w:type="auto"/>
          </w:tcPr>
          <w:p w:rsidR="00B36F72" w:rsidRPr="002A7F8D" w:rsidRDefault="00B36F72" w:rsidP="00D16E2E">
            <w:pPr>
              <w:spacing w:before="60" w:after="60" w:line="240" w:lineRule="auto"/>
            </w:pPr>
            <w:r>
              <w:t>3</w:t>
            </w:r>
          </w:p>
        </w:tc>
        <w:tc>
          <w:tcPr>
            <w:tcW w:w="0" w:type="auto"/>
          </w:tcPr>
          <w:p w:rsidR="00B36F72" w:rsidRPr="002A7F8D" w:rsidRDefault="00302474" w:rsidP="00D16E2E">
            <w:pPr>
              <w:spacing w:before="60" w:after="60" w:line="240" w:lineRule="auto"/>
            </w:pPr>
            <w:r w:rsidRPr="004B1BC9">
              <w:t xml:space="preserve">Rozwój inteligentnych </w:t>
            </w:r>
            <w:r w:rsidRPr="004B1BC9">
              <w:lastRenderedPageBreak/>
              <w:t>systemów i sieci energetycznych oraz systemów magazynowania energii poza transeuropejską siecią energetyczną (TEN-E)</w:t>
            </w:r>
          </w:p>
        </w:tc>
        <w:tc>
          <w:tcPr>
            <w:tcW w:w="0" w:type="auto"/>
          </w:tcPr>
          <w:p w:rsidR="00B36F72" w:rsidRPr="002A7F8D" w:rsidRDefault="00B36F72" w:rsidP="00D16E2E">
            <w:pPr>
              <w:spacing w:before="60" w:after="60" w:line="240" w:lineRule="auto"/>
            </w:pPr>
            <w:r w:rsidRPr="00BF0F34">
              <w:rPr>
                <w:sz w:val="20"/>
                <w:szCs w:val="20"/>
              </w:rPr>
              <w:lastRenderedPageBreak/>
              <w:t>EFRR</w:t>
            </w:r>
          </w:p>
        </w:tc>
        <w:tc>
          <w:tcPr>
            <w:tcW w:w="0" w:type="auto"/>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lastRenderedPageBreak/>
              <w:t>Przejściowe</w:t>
            </w:r>
          </w:p>
        </w:tc>
        <w:tc>
          <w:tcPr>
            <w:tcW w:w="0" w:type="auto"/>
          </w:tcPr>
          <w:p w:rsidR="00B36F72" w:rsidRPr="002A7F8D" w:rsidRDefault="00B36F72" w:rsidP="00D16E2E">
            <w:pPr>
              <w:spacing w:before="60" w:after="60" w:line="240" w:lineRule="auto"/>
            </w:pPr>
            <w:r w:rsidRPr="00BF0F34">
              <w:rPr>
                <w:sz w:val="20"/>
                <w:szCs w:val="20"/>
              </w:rPr>
              <w:lastRenderedPageBreak/>
              <w:t>RCR 02</w:t>
            </w:r>
          </w:p>
        </w:tc>
        <w:tc>
          <w:tcPr>
            <w:tcW w:w="0" w:type="auto"/>
            <w:shd w:val="clear" w:color="auto" w:fill="auto"/>
          </w:tcPr>
          <w:p w:rsidR="00B36F72" w:rsidRPr="002A7F8D" w:rsidRDefault="00B36F72" w:rsidP="00D16E2E">
            <w:pPr>
              <w:spacing w:before="60" w:after="60" w:line="240" w:lineRule="auto"/>
            </w:pPr>
            <w:r w:rsidRPr="00B02CC3">
              <w:rPr>
                <w:sz w:val="20"/>
                <w:szCs w:val="20"/>
              </w:rPr>
              <w:t xml:space="preserve">Inwestycje prywatne uzupełniające </w:t>
            </w:r>
            <w:r w:rsidRPr="00B02CC3">
              <w:rPr>
                <w:sz w:val="20"/>
                <w:szCs w:val="20"/>
              </w:rPr>
              <w:lastRenderedPageBreak/>
              <w:t>wsparcie publiczne (w tym: dotacje, instrumenty finansowe)</w:t>
            </w:r>
          </w:p>
        </w:tc>
        <w:tc>
          <w:tcPr>
            <w:tcW w:w="0" w:type="auto"/>
          </w:tcPr>
          <w:p w:rsidR="00B36F72" w:rsidRPr="002A7F8D" w:rsidRDefault="00B36F72" w:rsidP="00D16E2E">
            <w:pPr>
              <w:spacing w:before="60" w:after="60" w:line="240" w:lineRule="auto"/>
            </w:pPr>
            <w:r>
              <w:rPr>
                <w:sz w:val="20"/>
                <w:szCs w:val="20"/>
              </w:rPr>
              <w:lastRenderedPageBreak/>
              <w:t>EUR</w:t>
            </w:r>
          </w:p>
        </w:tc>
        <w:tc>
          <w:tcPr>
            <w:tcW w:w="0" w:type="auto"/>
          </w:tcPr>
          <w:p w:rsidR="00B36F72" w:rsidRPr="002A7F8D" w:rsidRDefault="00B36F72" w:rsidP="00D16E2E">
            <w:pPr>
              <w:spacing w:before="60" w:after="60" w:line="240" w:lineRule="auto"/>
            </w:pPr>
            <w:r w:rsidRPr="00BF0F34">
              <w:rPr>
                <w:sz w:val="20"/>
                <w:szCs w:val="20"/>
              </w:rPr>
              <w:t>0</w:t>
            </w:r>
          </w:p>
        </w:tc>
        <w:tc>
          <w:tcPr>
            <w:tcW w:w="0" w:type="auto"/>
          </w:tcPr>
          <w:p w:rsidR="00B36F72" w:rsidRPr="002A7F8D" w:rsidRDefault="00B36F72" w:rsidP="00D16E2E">
            <w:pPr>
              <w:spacing w:before="60" w:after="60" w:line="240" w:lineRule="auto"/>
            </w:pPr>
            <w:r w:rsidRPr="00BF0F34">
              <w:rPr>
                <w:sz w:val="20"/>
                <w:szCs w:val="20"/>
              </w:rPr>
              <w:t>2021</w:t>
            </w:r>
          </w:p>
        </w:tc>
        <w:tc>
          <w:tcPr>
            <w:tcW w:w="0" w:type="auto"/>
            <w:shd w:val="clear" w:color="auto" w:fill="auto"/>
          </w:tcPr>
          <w:p w:rsidR="00B36F72" w:rsidRDefault="00B36F72" w:rsidP="000732E4">
            <w:pPr>
              <w:spacing w:before="60" w:after="60" w:line="240" w:lineRule="auto"/>
            </w:pPr>
            <w:r w:rsidRPr="00B36F72">
              <w:t>19 246</w:t>
            </w:r>
            <w:r>
              <w:t> </w:t>
            </w:r>
            <w:r w:rsidRPr="00B36F72">
              <w:t>53</w:t>
            </w:r>
            <w:r>
              <w:t xml:space="preserve">1 </w:t>
            </w:r>
            <w:r>
              <w:lastRenderedPageBreak/>
              <w:t>/</w:t>
            </w:r>
          </w:p>
          <w:p w:rsidR="00B36F72" w:rsidRDefault="00B36F72" w:rsidP="000732E4">
            <w:pPr>
              <w:spacing w:before="60" w:after="60" w:line="240" w:lineRule="auto"/>
            </w:pPr>
            <w:r>
              <w:t>1 374 752 /</w:t>
            </w:r>
          </w:p>
          <w:p w:rsidR="00B36F72" w:rsidRPr="002A7F8D" w:rsidRDefault="00B36F72" w:rsidP="00D16E2E">
            <w:pPr>
              <w:spacing w:before="60" w:after="60" w:line="240" w:lineRule="auto"/>
            </w:pPr>
            <w:r w:rsidRPr="00B36F72">
              <w:t>2 749 504</w:t>
            </w:r>
          </w:p>
        </w:tc>
        <w:tc>
          <w:tcPr>
            <w:tcW w:w="0" w:type="auto"/>
            <w:shd w:val="clear" w:color="auto" w:fill="auto"/>
          </w:tcPr>
          <w:p w:rsidR="00B36F72" w:rsidRPr="002A7F8D" w:rsidRDefault="00B36F72" w:rsidP="00D16E2E">
            <w:pPr>
              <w:spacing w:before="60" w:after="60" w:line="240" w:lineRule="auto"/>
            </w:pPr>
            <w:r w:rsidRPr="00086913">
              <w:rPr>
                <w:sz w:val="20"/>
                <w:szCs w:val="20"/>
              </w:rPr>
              <w:lastRenderedPageBreak/>
              <w:t>CST 2021</w:t>
            </w:r>
          </w:p>
        </w:tc>
        <w:tc>
          <w:tcPr>
            <w:tcW w:w="0" w:type="auto"/>
          </w:tcPr>
          <w:p w:rsidR="00B36F72" w:rsidRPr="002A7F8D" w:rsidRDefault="00B36F72" w:rsidP="00D16E2E">
            <w:pPr>
              <w:spacing w:before="60" w:after="60" w:line="240" w:lineRule="auto"/>
            </w:pPr>
          </w:p>
        </w:tc>
      </w:tr>
      <w:tr w:rsidR="00B36F72" w:rsidRPr="002A7F8D" w:rsidTr="00D16E2E">
        <w:trPr>
          <w:trHeight w:val="227"/>
        </w:trPr>
        <w:tc>
          <w:tcPr>
            <w:tcW w:w="0" w:type="auto"/>
          </w:tcPr>
          <w:p w:rsidR="00B36F72" w:rsidRPr="002A7F8D" w:rsidRDefault="00B36F72" w:rsidP="00D16E2E">
            <w:pPr>
              <w:spacing w:before="60" w:after="60" w:line="240" w:lineRule="auto"/>
            </w:pPr>
            <w:r>
              <w:lastRenderedPageBreak/>
              <w:t>3</w:t>
            </w:r>
          </w:p>
        </w:tc>
        <w:tc>
          <w:tcPr>
            <w:tcW w:w="0" w:type="auto"/>
          </w:tcPr>
          <w:p w:rsidR="00B36F72" w:rsidRPr="002A7F8D" w:rsidRDefault="00302474" w:rsidP="00D16E2E">
            <w:pPr>
              <w:spacing w:before="60" w:after="60" w:line="240" w:lineRule="auto"/>
            </w:pPr>
            <w:r w:rsidRPr="004B1BC9">
              <w:t>Rozwój inteligentnych systemów i sieci energetycznych oraz systemów magazynowania energii poza transeuropejską siecią energetyczną (TEN-E)</w:t>
            </w:r>
          </w:p>
        </w:tc>
        <w:tc>
          <w:tcPr>
            <w:tcW w:w="0" w:type="auto"/>
          </w:tcPr>
          <w:p w:rsidR="00B36F72" w:rsidRPr="002A7F8D" w:rsidRDefault="00B36F72" w:rsidP="00D16E2E">
            <w:pPr>
              <w:spacing w:before="60" w:after="60" w:line="240" w:lineRule="auto"/>
            </w:pPr>
            <w:r w:rsidRPr="00BF0F34">
              <w:rPr>
                <w:sz w:val="20"/>
                <w:szCs w:val="20"/>
              </w:rPr>
              <w:t>EFRR</w:t>
            </w:r>
          </w:p>
        </w:tc>
        <w:tc>
          <w:tcPr>
            <w:tcW w:w="0" w:type="auto"/>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0" w:type="auto"/>
          </w:tcPr>
          <w:p w:rsidR="00B36F72" w:rsidRPr="002A7F8D" w:rsidRDefault="00B36F72" w:rsidP="00D16E2E">
            <w:pPr>
              <w:spacing w:before="60" w:after="60" w:line="240" w:lineRule="auto"/>
            </w:pPr>
          </w:p>
        </w:tc>
        <w:tc>
          <w:tcPr>
            <w:tcW w:w="0" w:type="auto"/>
            <w:shd w:val="clear" w:color="auto" w:fill="auto"/>
          </w:tcPr>
          <w:p w:rsidR="00B36F72" w:rsidRPr="002A7F8D" w:rsidRDefault="00B36F72" w:rsidP="00D16E2E">
            <w:pPr>
              <w:spacing w:before="60" w:after="60" w:line="240" w:lineRule="auto"/>
            </w:pPr>
            <w:r w:rsidRPr="00F94008">
              <w:t>Liczba wdrożonych wyników prac B+R</w:t>
            </w:r>
          </w:p>
        </w:tc>
        <w:tc>
          <w:tcPr>
            <w:tcW w:w="0" w:type="auto"/>
          </w:tcPr>
          <w:p w:rsidR="00B36F72" w:rsidRPr="002A7F8D" w:rsidRDefault="00B36F72" w:rsidP="00D16E2E">
            <w:pPr>
              <w:spacing w:before="60" w:after="60" w:line="240" w:lineRule="auto"/>
            </w:pPr>
            <w:r>
              <w:t>szt.</w:t>
            </w:r>
          </w:p>
        </w:tc>
        <w:tc>
          <w:tcPr>
            <w:tcW w:w="0" w:type="auto"/>
          </w:tcPr>
          <w:p w:rsidR="00B36F72" w:rsidRPr="002A7F8D" w:rsidRDefault="00B36F72" w:rsidP="00D16E2E">
            <w:pPr>
              <w:spacing w:before="60" w:after="60" w:line="240" w:lineRule="auto"/>
            </w:pPr>
            <w:r>
              <w:t>0</w:t>
            </w:r>
          </w:p>
        </w:tc>
        <w:tc>
          <w:tcPr>
            <w:tcW w:w="0" w:type="auto"/>
          </w:tcPr>
          <w:p w:rsidR="00B36F72" w:rsidRPr="002A7F8D" w:rsidRDefault="00B36F72"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B36F72" w:rsidRPr="002A7F8D" w:rsidRDefault="00BB5347" w:rsidP="00BB5347">
            <w:pPr>
              <w:spacing w:before="60" w:after="60" w:line="240" w:lineRule="auto"/>
            </w:pPr>
            <w:r>
              <w:rPr>
                <w:szCs w:val="24"/>
              </w:rPr>
              <w:t>0</w:t>
            </w:r>
          </w:p>
        </w:tc>
        <w:tc>
          <w:tcPr>
            <w:tcW w:w="0" w:type="auto"/>
            <w:shd w:val="clear" w:color="auto" w:fill="auto"/>
          </w:tcPr>
          <w:p w:rsidR="00B36F72" w:rsidRPr="002A7F8D" w:rsidRDefault="00B36F72" w:rsidP="00D16E2E">
            <w:pPr>
              <w:spacing w:before="60" w:after="60" w:line="240" w:lineRule="auto"/>
            </w:pPr>
            <w:r w:rsidRPr="00086913">
              <w:rPr>
                <w:sz w:val="20"/>
                <w:szCs w:val="20"/>
              </w:rPr>
              <w:t>CST 2021</w:t>
            </w:r>
          </w:p>
        </w:tc>
        <w:tc>
          <w:tcPr>
            <w:tcW w:w="0" w:type="auto"/>
          </w:tcPr>
          <w:p w:rsidR="00B36F72" w:rsidRPr="002A7F8D" w:rsidRDefault="00B36F72"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9 804 118,00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19 608 235,00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137 257 647,00</w:t>
            </w:r>
          </w:p>
        </w:tc>
      </w:tr>
      <w:tr w:rsidR="00702773" w:rsidRPr="002A7F8D" w:rsidTr="00633E44">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827 206,00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1 654 412,00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11 580 882,00</w:t>
            </w:r>
          </w:p>
        </w:tc>
      </w:tr>
    </w:tbl>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10 631 324,00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21 262 647,00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148 838 529,00</w:t>
            </w:r>
          </w:p>
        </w:tc>
      </w:tr>
    </w:tbl>
    <w:p w:rsidR="006A4889" w:rsidRDefault="006A4889" w:rsidP="00D16E2E"/>
    <w:p w:rsidR="00D16E2E" w:rsidRPr="002A7F8D" w:rsidRDefault="00D16E2E" w:rsidP="00D16E2E">
      <w:r w:rsidRPr="002A7F8D">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33E44">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10 631 324,00</w:t>
            </w:r>
          </w:p>
        </w:tc>
      </w:tr>
      <w:tr w:rsidR="00702773" w:rsidRPr="002A7F8D" w:rsidTr="00633E44">
        <w:tc>
          <w:tcPr>
            <w:tcW w:w="775" w:type="pct"/>
          </w:tcPr>
          <w:p w:rsidR="00702773" w:rsidRPr="002A7F8D" w:rsidRDefault="00702773" w:rsidP="006C5D68">
            <w:pPr>
              <w:spacing w:before="60" w:after="60" w:line="240" w:lineRule="auto"/>
            </w:pPr>
            <w:r w:rsidRPr="00BF4A82">
              <w:lastRenderedPageBreak/>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21 262 647,00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148 838 529,00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941599">
              <w:t>Lepiej rozwinięte</w:t>
            </w:r>
          </w:p>
        </w:tc>
        <w:tc>
          <w:tcPr>
            <w:tcW w:w="1155" w:type="pct"/>
            <w:vMerge w:val="restart"/>
          </w:tcPr>
          <w:p w:rsidR="006D5646" w:rsidRPr="006E743E" w:rsidRDefault="006D5646" w:rsidP="0027741F">
            <w:pPr>
              <w:spacing w:before="60" w:after="60" w:line="240" w:lineRule="auto"/>
            </w:pPr>
            <w:r w:rsidRPr="006E743E">
              <w:t>Rozwój inteligentnych systemów i sieci energetycznych oraz systemów magazynowania energii poza transeuropejską siecią energetyczną (TEN-E)</w:t>
            </w:r>
            <w:r>
              <w:t xml:space="preserve"> (SO 3)</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6D5646">
            <w:pPr>
              <w:spacing w:before="60" w:after="60" w:line="240" w:lineRule="auto"/>
              <w:jc w:val="right"/>
            </w:pPr>
            <w:r w:rsidRPr="00780775">
              <w:t>4 252 530,00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941599">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780775">
              <w:t>8 505 059,00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941599">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780775">
              <w:t>59 535 411,00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2"/>
      </w:r>
      <w:r w:rsidRPr="002A7F8D">
        <w:t xml:space="preserve"> (należy powtórzyć dla każdego wybranego celu szczegółowego, </w:t>
      </w:r>
      <w:r w:rsidRPr="00922700">
        <w:t>w przypadku priorytetów innych niż pomoc techniczna)</w:t>
      </w:r>
    </w:p>
    <w:p w:rsidR="00D16E2E" w:rsidRDefault="00D16E2E" w:rsidP="0006187B">
      <w:pPr>
        <w:pStyle w:val="Point0"/>
      </w:pPr>
      <w:r w:rsidRPr="00840FFE">
        <w:rPr>
          <w:b/>
        </w:rPr>
        <w:t>SO 4: Wspieranie przystosowania się do zmiany klimatu i zapobiegania ryzyku związanemu z klęskami żywiołowymi i katastrofami, a także odporności, z uwzględnieniem podejścia ekosystemowego</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F4DE8">
        <w:trPr>
          <w:trHeight w:val="2272"/>
        </w:trPr>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653E9B">
            <w:pPr>
              <w:spacing w:before="60" w:after="60" w:line="240" w:lineRule="auto"/>
              <w:jc w:val="both"/>
              <w:rPr>
                <w:b/>
              </w:rPr>
            </w:pPr>
            <w:r w:rsidRPr="005F2DA6">
              <w:rPr>
                <w:b/>
              </w:rPr>
              <w:t xml:space="preserve">Zapewnienie </w:t>
            </w:r>
            <w:r>
              <w:rPr>
                <w:b/>
              </w:rPr>
              <w:t xml:space="preserve">podaży nowych technologii w zakresie przystosowania do zmian klimatu i zapobiegania im, a także odporności na </w:t>
            </w:r>
            <w:proofErr w:type="spellStart"/>
            <w:r>
              <w:rPr>
                <w:b/>
              </w:rPr>
              <w:t>klęsli</w:t>
            </w:r>
            <w:proofErr w:type="spellEnd"/>
            <w:r>
              <w:rPr>
                <w:b/>
              </w:rPr>
              <w:t xml:space="preserve"> żywiołowe i katastrofy poprzez innowacyjne zamówienia publiczne</w:t>
            </w:r>
          </w:p>
          <w:p w:rsidR="00DF4DE8" w:rsidRPr="002A7F8D" w:rsidRDefault="00DF4DE8" w:rsidP="00653E9B">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zapobiegania zmianom klimatu oraz przystosowania się do nich oraz ograniczania </w:t>
            </w:r>
            <w:proofErr w:type="spellStart"/>
            <w:r>
              <w:t>ryzyk</w:t>
            </w:r>
            <w:proofErr w:type="spellEnd"/>
            <w:r>
              <w:t xml:space="preserve"> związanych z klęskami żywiołowymi i katastrofami.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lastRenderedPageBreak/>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50615F">
              <w:t> </w:t>
            </w:r>
            <w:r w:rsidRPr="002A7F8D">
              <w:t>000]</w:t>
            </w:r>
          </w:p>
          <w:p w:rsidR="0050615F" w:rsidRPr="000376A8" w:rsidRDefault="0050615F"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sidR="003A2C4C">
              <w:rPr>
                <w:szCs w:val="24"/>
                <w:lang w:eastAsia="pl-PL"/>
              </w:rPr>
              <w:t>F</w:t>
            </w:r>
            <w:r>
              <w:rPr>
                <w:szCs w:val="24"/>
                <w:lang w:eastAsia="pl-PL"/>
              </w:rPr>
              <w:t>ENG</w:t>
            </w:r>
            <w:r w:rsidRPr="000376A8">
              <w:rPr>
                <w:szCs w:val="24"/>
                <w:lang w:eastAsia="pl-PL"/>
              </w:rPr>
              <w:t xml:space="preserve"> oraz instytucje systemu wdrażania.</w:t>
            </w:r>
          </w:p>
          <w:p w:rsidR="0050615F" w:rsidRPr="002A7F8D" w:rsidRDefault="0050615F" w:rsidP="00117EAC">
            <w:pPr>
              <w:spacing w:before="60" w:after="60"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D16E2E" w:rsidRPr="002A7F8D" w:rsidRDefault="00D16E2E" w:rsidP="00D16E2E">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w:t>
            </w:r>
            <w:r>
              <w:lastRenderedPageBreak/>
              <w:t xml:space="preserve">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SO4</w:t>
            </w:r>
            <w:r w:rsidRPr="00B10DE9">
              <w:t xml:space="preserve">, nie przewiduje się w </w:t>
            </w:r>
            <w:r>
              <w:t>uk</w:t>
            </w:r>
            <w:r w:rsidRPr="00B10DE9">
              <w:t>ierunkowania interwencji na OSI.</w:t>
            </w:r>
          </w:p>
        </w:tc>
      </w:tr>
    </w:tbl>
    <w:p w:rsidR="00D16E2E" w:rsidRPr="002A7F8D" w:rsidRDefault="00D16E2E" w:rsidP="00D16E2E">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893197" w:rsidRPr="002A7F8D" w:rsidRDefault="003765E8" w:rsidP="00893197">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 xml:space="preserve">Wspieranie przystosowania się do zmiany klimatu i zapobiegania ryzyku związanemu z klęskami żywiołowymi i katastrofami, a także odporności, z uwzględnieniem </w:t>
            </w:r>
            <w:r w:rsidRPr="00302474">
              <w:lastRenderedPageBreak/>
              <w:t>podejścia ekosystemowego</w:t>
            </w:r>
          </w:p>
        </w:tc>
        <w:tc>
          <w:tcPr>
            <w:tcW w:w="348" w:type="pct"/>
          </w:tcPr>
          <w:p w:rsidR="00302474" w:rsidRPr="002A7F8D" w:rsidRDefault="00302474" w:rsidP="00D16E2E">
            <w:pPr>
              <w:spacing w:before="60" w:after="60" w:line="240" w:lineRule="auto"/>
            </w:pPr>
            <w:r>
              <w:lastRenderedPageBreak/>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853"/>
        <w:gridCol w:w="1022"/>
        <w:gridCol w:w="1173"/>
        <w:gridCol w:w="1708"/>
        <w:gridCol w:w="1391"/>
        <w:gridCol w:w="1153"/>
        <w:gridCol w:w="1299"/>
        <w:gridCol w:w="1299"/>
        <w:gridCol w:w="1087"/>
        <w:gridCol w:w="903"/>
        <w:gridCol w:w="850"/>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t>3</w:t>
            </w:r>
          </w:p>
        </w:tc>
        <w:tc>
          <w:tcPr>
            <w:tcW w:w="0" w:type="auto"/>
          </w:tcPr>
          <w:p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11 580 882,00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III</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B575CB">
              <w:t>Lepiej rozwinięte</w:t>
            </w:r>
          </w:p>
        </w:tc>
        <w:tc>
          <w:tcPr>
            <w:tcW w:w="1155" w:type="pct"/>
            <w:vMerge w:val="restart"/>
          </w:tcPr>
          <w:p w:rsidR="00B93951" w:rsidRPr="006E743E" w:rsidRDefault="00B93951" w:rsidP="0027741F">
            <w:pPr>
              <w:pStyle w:val="Point0"/>
              <w:spacing w:line="276" w:lineRule="auto"/>
              <w:ind w:left="0" w:firstLine="0"/>
            </w:pPr>
            <w:r w:rsidRPr="006E743E">
              <w:t>Wspieranie przystosowania się do zmiany klimatu i zapobiegania ryzyku związanemu z klęskami żywiołowymi i katastrofami, a także odporności, z uwzględnieniem podejścia ekosystemowego</w:t>
            </w:r>
            <w:r>
              <w:t xml:space="preserve"> (SO 4)</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7C0B62">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B575CB">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7C0B62">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B575CB">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7C0B62">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6A4889">
      <w:pPr>
        <w:spacing w:line="240" w:lineRule="auto"/>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3"/>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5: Wspieranie dostępu do wody oraz zrównoważonej gospodarki wodnej</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dostępu do wody </w:t>
            </w:r>
            <w:r w:rsidR="006A4889">
              <w:rPr>
                <w:b/>
              </w:rPr>
              <w:br/>
            </w:r>
            <w:r>
              <w:rPr>
                <w:b/>
              </w:rPr>
              <w:t>i zrównoważonej gospodarki wodnej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zrównoważonej gospodarki wodnej, w tym zapewniania dostępu do wody.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FB5C4C">
            <w:pPr>
              <w:spacing w:before="0" w:after="0" w:line="240" w:lineRule="auto"/>
              <w:jc w:val="both"/>
            </w:pPr>
            <w:r>
              <w:t xml:space="preserve">Przewiduje się realizację projektów pozakonkursowych administracji publicznej skierowanych do: </w:t>
            </w:r>
          </w:p>
          <w:p w:rsidR="00A966E6" w:rsidRDefault="00A966E6" w:rsidP="00FB5C4C">
            <w:pPr>
              <w:spacing w:before="0" w:after="0" w:line="240" w:lineRule="auto"/>
              <w:jc w:val="both"/>
            </w:pPr>
            <w:r>
              <w:t>- przedsiębiorstw,</w:t>
            </w:r>
          </w:p>
          <w:p w:rsidR="00A966E6" w:rsidRDefault="00A966E6" w:rsidP="00FB5C4C">
            <w:pPr>
              <w:spacing w:before="0" w:after="0" w:line="240" w:lineRule="auto"/>
              <w:jc w:val="both"/>
            </w:pPr>
            <w:r>
              <w:t>- organizacji badawczych,</w:t>
            </w:r>
          </w:p>
          <w:p w:rsidR="00A966E6" w:rsidRDefault="00A966E6" w:rsidP="00FB5C4C">
            <w:pPr>
              <w:spacing w:before="0" w:after="0" w:line="240" w:lineRule="auto"/>
              <w:jc w:val="both"/>
            </w:pPr>
            <w:r>
              <w:t>- konsorcjów naukowo-przemysłowych.</w:t>
            </w:r>
          </w:p>
          <w:p w:rsidR="00A966E6" w:rsidRDefault="00A966E6" w:rsidP="00FB5C4C">
            <w:pPr>
              <w:spacing w:before="0" w:after="0" w:line="240" w:lineRule="auto"/>
              <w:jc w:val="both"/>
            </w:pPr>
          </w:p>
          <w:p w:rsidR="00A966E6" w:rsidRPr="002A7F8D" w:rsidRDefault="00A966E6" w:rsidP="00FB5C4C">
            <w:pPr>
              <w:spacing w:before="60" w:after="60" w:line="240" w:lineRule="auto"/>
              <w:jc w:val="both"/>
            </w:pPr>
            <w:r>
              <w:lastRenderedPageBreak/>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FB5C4C">
            <w:pPr>
              <w:spacing w:before="60" w:after="60" w:line="240" w:lineRule="auto"/>
              <w:jc w:val="both"/>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49" w:author="Lukasz Malecki" w:date="2021-10-08T12:45:00Z">
              <w:r w:rsidR="00753796">
                <w:rPr>
                  <w:szCs w:val="24"/>
                  <w:lang w:eastAsia="pl-PL"/>
                </w:rPr>
                <w:t>F</w:t>
              </w:r>
            </w:ins>
            <w:r>
              <w:rPr>
                <w:szCs w:val="24"/>
                <w:lang w:eastAsia="pl-PL"/>
              </w:rPr>
              <w:t>ENG</w:t>
            </w:r>
            <w:r w:rsidRPr="000376A8">
              <w:rPr>
                <w:szCs w:val="24"/>
                <w:lang w:eastAsia="pl-PL"/>
              </w:rPr>
              <w:t xml:space="preserve"> oraz instytucje systemu wdrażania.</w:t>
            </w:r>
          </w:p>
          <w:p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D16E2E" w:rsidRPr="002A7F8D" w:rsidRDefault="00D16E2E" w:rsidP="00D16E2E">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lastRenderedPageBreak/>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SO5</w:t>
            </w:r>
            <w:r w:rsidRPr="00B10DE9">
              <w:t xml:space="preserve">, nie przewiduje się w </w:t>
            </w:r>
            <w:r>
              <w:t>uk</w:t>
            </w:r>
            <w:r w:rsidRPr="00B10DE9">
              <w:t>ierunkowania interwencji na OSI.</w:t>
            </w:r>
          </w:p>
        </w:tc>
      </w:tr>
    </w:tbl>
    <w:p w:rsidR="00D16E2E" w:rsidRPr="002A7F8D" w:rsidRDefault="00D16E2E" w:rsidP="00D16E2E">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893197">
              <w:t> </w:t>
            </w:r>
            <w:r w:rsidRPr="002A7F8D">
              <w:t>000]</w:t>
            </w:r>
          </w:p>
          <w:p w:rsidR="00893197" w:rsidRPr="002A7F8D" w:rsidRDefault="003765E8" w:rsidP="003765E8">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w:t>
            </w:r>
            <w:r w:rsidRPr="00E22C30">
              <w:t xml:space="preserve">technologii </w:t>
            </w:r>
            <w:r w:rsidR="00CD0CEC" w:rsidRPr="00E22C30">
              <w:t>na rzecz</w:t>
            </w:r>
            <w:r w:rsidRPr="00E22C30">
              <w:t xml:space="preserve"> publicznego</w:t>
            </w:r>
            <w:r>
              <w:t xml:space="preserve">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dostępu do wody oraz zrównoważonej gospodarki wodnej</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dostępu do wody oraz zrównoważonej gospodarki wodnej</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18"/>
        <w:gridCol w:w="1030"/>
        <w:gridCol w:w="1207"/>
        <w:gridCol w:w="1743"/>
        <w:gridCol w:w="1274"/>
        <w:gridCol w:w="1182"/>
        <w:gridCol w:w="1398"/>
        <w:gridCol w:w="1324"/>
        <w:gridCol w:w="1130"/>
        <w:gridCol w:w="950"/>
        <w:gridCol w:w="874"/>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6A4889" w:rsidTr="00D16E2E">
        <w:trPr>
          <w:trHeight w:val="227"/>
        </w:trPr>
        <w:tc>
          <w:tcPr>
            <w:tcW w:w="0" w:type="auto"/>
          </w:tcPr>
          <w:p w:rsidR="00302474" w:rsidRPr="006A4889" w:rsidRDefault="00171F44" w:rsidP="00D16E2E">
            <w:pPr>
              <w:spacing w:before="60" w:after="60" w:line="240" w:lineRule="auto"/>
              <w:rPr>
                <w:sz w:val="20"/>
                <w:szCs w:val="20"/>
              </w:rPr>
            </w:pPr>
            <w:r w:rsidRPr="006A4889">
              <w:rPr>
                <w:sz w:val="20"/>
                <w:szCs w:val="20"/>
              </w:rPr>
              <w:t>3</w:t>
            </w:r>
          </w:p>
        </w:tc>
        <w:tc>
          <w:tcPr>
            <w:tcW w:w="0" w:type="auto"/>
          </w:tcPr>
          <w:p w:rsidR="00302474" w:rsidRPr="006A4889" w:rsidRDefault="00302474" w:rsidP="00D16E2E">
            <w:pPr>
              <w:spacing w:before="60" w:after="60" w:line="240" w:lineRule="auto"/>
              <w:rPr>
                <w:sz w:val="20"/>
                <w:szCs w:val="20"/>
              </w:rPr>
            </w:pPr>
            <w:r w:rsidRPr="006A4889">
              <w:rPr>
                <w:sz w:val="20"/>
                <w:szCs w:val="20"/>
              </w:rPr>
              <w:t>Wspieranie dostępu do wody oraz zrównoważonej gospodarki wodnej</w:t>
            </w:r>
          </w:p>
        </w:tc>
        <w:tc>
          <w:tcPr>
            <w:tcW w:w="0" w:type="auto"/>
          </w:tcPr>
          <w:p w:rsidR="00302474" w:rsidRPr="006A4889" w:rsidRDefault="00302474" w:rsidP="00D16E2E">
            <w:pPr>
              <w:spacing w:before="60" w:after="60" w:line="240" w:lineRule="auto"/>
              <w:rPr>
                <w:sz w:val="20"/>
                <w:szCs w:val="20"/>
              </w:rPr>
            </w:pPr>
            <w:r w:rsidRPr="006A4889">
              <w:rPr>
                <w:sz w:val="20"/>
                <w:szCs w:val="20"/>
              </w:rPr>
              <w:t>EFRR</w:t>
            </w:r>
          </w:p>
        </w:tc>
        <w:tc>
          <w:tcPr>
            <w:tcW w:w="0" w:type="auto"/>
          </w:tcPr>
          <w:p w:rsidR="00302474" w:rsidRPr="006A4889" w:rsidRDefault="00302474" w:rsidP="000732E4">
            <w:pPr>
              <w:spacing w:before="60" w:after="60" w:line="240" w:lineRule="auto"/>
              <w:rPr>
                <w:sz w:val="20"/>
                <w:szCs w:val="20"/>
              </w:rPr>
            </w:pPr>
            <w:r w:rsidRPr="006A4889">
              <w:rPr>
                <w:sz w:val="20"/>
                <w:szCs w:val="20"/>
              </w:rPr>
              <w:t xml:space="preserve">Słabiej / </w:t>
            </w:r>
          </w:p>
          <w:p w:rsidR="00302474" w:rsidRPr="006A4889" w:rsidRDefault="00302474" w:rsidP="000732E4">
            <w:pPr>
              <w:spacing w:before="60" w:after="60" w:line="240" w:lineRule="auto"/>
              <w:rPr>
                <w:sz w:val="20"/>
                <w:szCs w:val="20"/>
              </w:rPr>
            </w:pPr>
            <w:r w:rsidRPr="006A4889">
              <w:rPr>
                <w:sz w:val="20"/>
                <w:szCs w:val="20"/>
              </w:rPr>
              <w:t xml:space="preserve">Lepiej / </w:t>
            </w:r>
          </w:p>
          <w:p w:rsidR="00302474" w:rsidRPr="006A4889" w:rsidRDefault="00302474" w:rsidP="00D16E2E">
            <w:pPr>
              <w:spacing w:before="60" w:after="60" w:line="240" w:lineRule="auto"/>
              <w:rPr>
                <w:sz w:val="20"/>
                <w:szCs w:val="20"/>
              </w:rPr>
            </w:pPr>
            <w:r w:rsidRPr="006A4889">
              <w:rPr>
                <w:sz w:val="20"/>
                <w:szCs w:val="20"/>
              </w:rPr>
              <w:t>Przejściowe</w:t>
            </w:r>
          </w:p>
        </w:tc>
        <w:tc>
          <w:tcPr>
            <w:tcW w:w="0" w:type="auto"/>
          </w:tcPr>
          <w:p w:rsidR="00302474" w:rsidRPr="006A4889" w:rsidRDefault="00302474" w:rsidP="00D16E2E">
            <w:pPr>
              <w:spacing w:before="60" w:after="60" w:line="240" w:lineRule="auto"/>
              <w:rPr>
                <w:sz w:val="20"/>
                <w:szCs w:val="20"/>
              </w:rPr>
            </w:pPr>
          </w:p>
        </w:tc>
        <w:tc>
          <w:tcPr>
            <w:tcW w:w="0" w:type="auto"/>
            <w:shd w:val="clear" w:color="auto" w:fill="auto"/>
          </w:tcPr>
          <w:p w:rsidR="00302474" w:rsidRPr="006A4889" w:rsidRDefault="00302474" w:rsidP="00D16E2E">
            <w:pPr>
              <w:spacing w:before="60" w:after="60" w:line="240" w:lineRule="auto"/>
              <w:rPr>
                <w:sz w:val="20"/>
                <w:szCs w:val="20"/>
              </w:rPr>
            </w:pPr>
            <w:r w:rsidRPr="006A4889">
              <w:rPr>
                <w:sz w:val="20"/>
                <w:szCs w:val="20"/>
              </w:rPr>
              <w:t>Liczba wdrożonych wyników prac B+R</w:t>
            </w:r>
          </w:p>
        </w:tc>
        <w:tc>
          <w:tcPr>
            <w:tcW w:w="0" w:type="auto"/>
          </w:tcPr>
          <w:p w:rsidR="00302474" w:rsidRPr="006A4889" w:rsidRDefault="00302474" w:rsidP="00D16E2E">
            <w:pPr>
              <w:spacing w:before="60" w:after="60" w:line="240" w:lineRule="auto"/>
              <w:rPr>
                <w:sz w:val="20"/>
                <w:szCs w:val="20"/>
              </w:rPr>
            </w:pPr>
            <w:r w:rsidRPr="006A4889">
              <w:rPr>
                <w:sz w:val="20"/>
                <w:szCs w:val="20"/>
              </w:rPr>
              <w:t>szt.</w:t>
            </w:r>
          </w:p>
        </w:tc>
        <w:tc>
          <w:tcPr>
            <w:tcW w:w="0" w:type="auto"/>
          </w:tcPr>
          <w:p w:rsidR="00302474" w:rsidRPr="006A4889" w:rsidRDefault="00302474" w:rsidP="00D16E2E">
            <w:pPr>
              <w:spacing w:before="60" w:after="60" w:line="240" w:lineRule="auto"/>
              <w:rPr>
                <w:sz w:val="20"/>
                <w:szCs w:val="20"/>
              </w:rPr>
            </w:pPr>
            <w:r w:rsidRPr="006A4889">
              <w:rPr>
                <w:sz w:val="20"/>
                <w:szCs w:val="20"/>
              </w:rPr>
              <w:t>0</w:t>
            </w:r>
          </w:p>
        </w:tc>
        <w:tc>
          <w:tcPr>
            <w:tcW w:w="0" w:type="auto"/>
          </w:tcPr>
          <w:p w:rsidR="00302474" w:rsidRPr="006A4889" w:rsidRDefault="00302474" w:rsidP="00D16E2E">
            <w:pPr>
              <w:spacing w:before="60" w:after="60" w:line="240" w:lineRule="auto"/>
              <w:rPr>
                <w:sz w:val="20"/>
                <w:szCs w:val="20"/>
              </w:rPr>
            </w:pPr>
            <w:r w:rsidRPr="006A4889">
              <w:rPr>
                <w:sz w:val="20"/>
                <w:szCs w:val="20"/>
              </w:rPr>
              <w:t>2021</w:t>
            </w:r>
          </w:p>
        </w:tc>
        <w:tc>
          <w:tcPr>
            <w:tcW w:w="0" w:type="auto"/>
            <w:shd w:val="clear" w:color="auto" w:fill="auto"/>
          </w:tcPr>
          <w:p w:rsidR="00BB5347" w:rsidRPr="006A4889" w:rsidRDefault="00BB5347" w:rsidP="00BB5347">
            <w:pPr>
              <w:spacing w:before="60" w:after="60" w:line="240" w:lineRule="auto"/>
              <w:rPr>
                <w:sz w:val="20"/>
                <w:szCs w:val="20"/>
              </w:rPr>
            </w:pPr>
            <w:r w:rsidRPr="006A4889">
              <w:rPr>
                <w:sz w:val="20"/>
                <w:szCs w:val="20"/>
              </w:rPr>
              <w:t>2 /</w:t>
            </w:r>
          </w:p>
          <w:p w:rsidR="00BB5347" w:rsidRPr="006A4889" w:rsidRDefault="00BB5347" w:rsidP="00BB5347">
            <w:pPr>
              <w:spacing w:before="60" w:after="60" w:line="240" w:lineRule="auto"/>
              <w:rPr>
                <w:sz w:val="20"/>
                <w:szCs w:val="20"/>
              </w:rPr>
            </w:pPr>
            <w:r w:rsidRPr="006A4889">
              <w:rPr>
                <w:sz w:val="20"/>
                <w:szCs w:val="20"/>
              </w:rPr>
              <w:t>0 /</w:t>
            </w:r>
          </w:p>
          <w:p w:rsidR="00302474" w:rsidRPr="006A4889" w:rsidRDefault="00BB5347" w:rsidP="00BB5347">
            <w:pPr>
              <w:spacing w:before="60" w:after="60" w:line="240" w:lineRule="auto"/>
              <w:rPr>
                <w:sz w:val="20"/>
                <w:szCs w:val="20"/>
              </w:rPr>
            </w:pPr>
            <w:r w:rsidRPr="006A4889">
              <w:rPr>
                <w:sz w:val="20"/>
                <w:szCs w:val="20"/>
              </w:rPr>
              <w:t>0</w:t>
            </w:r>
          </w:p>
        </w:tc>
        <w:tc>
          <w:tcPr>
            <w:tcW w:w="0" w:type="auto"/>
            <w:shd w:val="clear" w:color="auto" w:fill="auto"/>
          </w:tcPr>
          <w:p w:rsidR="00302474" w:rsidRPr="006A4889" w:rsidRDefault="00302474" w:rsidP="00D16E2E">
            <w:pPr>
              <w:spacing w:before="60" w:after="60" w:line="240" w:lineRule="auto"/>
              <w:rPr>
                <w:sz w:val="20"/>
                <w:szCs w:val="20"/>
              </w:rPr>
            </w:pPr>
            <w:r w:rsidRPr="006A4889">
              <w:rPr>
                <w:sz w:val="20"/>
                <w:szCs w:val="20"/>
              </w:rPr>
              <w:t>CST 2021</w:t>
            </w:r>
          </w:p>
        </w:tc>
        <w:tc>
          <w:tcPr>
            <w:tcW w:w="0" w:type="auto"/>
          </w:tcPr>
          <w:p w:rsidR="00302474" w:rsidRPr="006A4889" w:rsidRDefault="00302474" w:rsidP="00D16E2E">
            <w:pPr>
              <w:spacing w:before="60" w:after="60" w:line="240" w:lineRule="auto"/>
              <w:rPr>
                <w:sz w:val="20"/>
                <w:szCs w:val="20"/>
              </w:rPr>
            </w:pPr>
          </w:p>
        </w:tc>
      </w:tr>
    </w:tbl>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III</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C1092B">
              <w:t>Lepiej rozwinięte</w:t>
            </w:r>
          </w:p>
        </w:tc>
        <w:tc>
          <w:tcPr>
            <w:tcW w:w="1155" w:type="pct"/>
            <w:vMerge w:val="restart"/>
          </w:tcPr>
          <w:p w:rsidR="00B93951" w:rsidRPr="00C96F35" w:rsidRDefault="00B93951" w:rsidP="0027741F">
            <w:pPr>
              <w:pStyle w:val="Point0"/>
              <w:spacing w:line="276" w:lineRule="auto"/>
              <w:ind w:left="0" w:firstLine="0"/>
            </w:pPr>
            <w:r w:rsidRPr="00C96F35">
              <w:t>Wspieranie dostępu do wody oraz zrównoważonej gospodarki wodnej</w:t>
            </w:r>
            <w:r>
              <w:t xml:space="preserve"> (SO 5)</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596DD8">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C1092B">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596DD8">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C1092B">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596DD8">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4"/>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 xml:space="preserve">SO 6: Wspieranie </w:t>
      </w:r>
      <w:proofErr w:type="spellStart"/>
      <w:r w:rsidRPr="00840FFE">
        <w:rPr>
          <w:b/>
        </w:rPr>
        <w:t>tranformacji</w:t>
      </w:r>
      <w:proofErr w:type="spellEnd"/>
      <w:r w:rsidRPr="00840FFE">
        <w:rPr>
          <w:b/>
        </w:rPr>
        <w:t xml:space="preserve"> w kierunku gospodarki </w:t>
      </w:r>
      <w:r w:rsidR="0006187B">
        <w:rPr>
          <w:b/>
        </w:rPr>
        <w:t>o</w:t>
      </w:r>
      <w:r w:rsidRPr="00840FFE">
        <w:rPr>
          <w:b/>
        </w:rPr>
        <w:t xml:space="preserve"> obiegu zamkniętym i gospodarki </w:t>
      </w:r>
      <w:proofErr w:type="spellStart"/>
      <w:r w:rsidRPr="00840FFE">
        <w:rPr>
          <w:b/>
        </w:rPr>
        <w:t>zasobooszczędnej</w:t>
      </w:r>
      <w:proofErr w:type="spellEnd"/>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zmiany modelu gospodarki na gospodarkę w obiegu zamkniętym i </w:t>
            </w:r>
            <w:proofErr w:type="spellStart"/>
            <w:r>
              <w:rPr>
                <w:b/>
              </w:rPr>
              <w:t>zasobooszczędną</w:t>
            </w:r>
            <w:proofErr w:type="spellEnd"/>
            <w:r>
              <w:rPr>
                <w:b/>
              </w:rPr>
              <w:t xml:space="preserve">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transformacji w kierunku GOZ i oszczędnego wykorzystania zasobów.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50" w:author="Lukasz Malecki" w:date="2021-10-08T12:46:00Z">
              <w:r w:rsidR="00753796">
                <w:rPr>
                  <w:szCs w:val="24"/>
                  <w:lang w:eastAsia="pl-PL"/>
                </w:rPr>
                <w:t>F</w:t>
              </w:r>
            </w:ins>
            <w:r>
              <w:rPr>
                <w:szCs w:val="24"/>
                <w:lang w:eastAsia="pl-PL"/>
              </w:rPr>
              <w:t>ENG</w:t>
            </w:r>
            <w:r w:rsidRPr="000376A8">
              <w:rPr>
                <w:szCs w:val="24"/>
                <w:lang w:eastAsia="pl-PL"/>
              </w:rPr>
              <w:t xml:space="preserve"> oraz instytucje systemu wdrażania.</w:t>
            </w:r>
          </w:p>
          <w:p w:rsidR="0050615F" w:rsidRPr="000376A8" w:rsidRDefault="0050615F" w:rsidP="00FB5C4C">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50615F" w:rsidRPr="002A7F8D" w:rsidRDefault="0050615F" w:rsidP="00D16E2E">
            <w:pPr>
              <w:spacing w:before="60" w:after="60" w:line="240" w:lineRule="auto"/>
            </w:pPr>
          </w:p>
        </w:tc>
      </w:tr>
    </w:tbl>
    <w:p w:rsidR="00D16E2E" w:rsidRPr="002A7F8D" w:rsidRDefault="00D16E2E" w:rsidP="00D16E2E">
      <w:pPr>
        <w:ind w:left="850"/>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SO6</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893197"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p w:rsidR="006A4889" w:rsidRPr="002A7F8D" w:rsidRDefault="006A4889" w:rsidP="00171F44">
            <w:pPr>
              <w:spacing w:before="60" w:after="60" w:line="240" w:lineRule="auto"/>
            </w:pP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p w:rsidR="006A4889" w:rsidRPr="002A7F8D" w:rsidRDefault="006A4889" w:rsidP="00171F44">
            <w:pPr>
              <w:spacing w:before="60" w:after="60" w:line="240" w:lineRule="auto"/>
            </w:pP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6A4889" w:rsidRDefault="006A4889" w:rsidP="00D16E2E">
      <w:pPr>
        <w:ind w:left="850"/>
      </w:pPr>
    </w:p>
    <w:p w:rsidR="006A4889" w:rsidRDefault="006A4889" w:rsidP="00D16E2E">
      <w:pPr>
        <w:ind w:left="850"/>
      </w:pPr>
    </w:p>
    <w:p w:rsidR="006A4889" w:rsidRDefault="006A4889" w:rsidP="00D16E2E">
      <w:pPr>
        <w:ind w:left="850"/>
      </w:pPr>
    </w:p>
    <w:p w:rsidR="006A4889" w:rsidRPr="002A7F8D" w:rsidRDefault="006A4889" w:rsidP="00D16E2E">
      <w:pPr>
        <w:ind w:left="850"/>
      </w:pPr>
    </w:p>
    <w:p w:rsidR="00D16E2E" w:rsidRPr="002A7F8D" w:rsidRDefault="00D16E2E" w:rsidP="00D16E2E">
      <w:pPr>
        <w:ind w:left="850"/>
      </w:pPr>
      <w:r w:rsidRPr="002A7F8D">
        <w:lastRenderedPageBreak/>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910"/>
        <w:gridCol w:w="1018"/>
        <w:gridCol w:w="1168"/>
        <w:gridCol w:w="1700"/>
        <w:gridCol w:w="1385"/>
        <w:gridCol w:w="1148"/>
        <w:gridCol w:w="1293"/>
        <w:gridCol w:w="1293"/>
        <w:gridCol w:w="1082"/>
        <w:gridCol w:w="899"/>
        <w:gridCol w:w="846"/>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t>3</w:t>
            </w:r>
          </w:p>
        </w:tc>
        <w:tc>
          <w:tcPr>
            <w:tcW w:w="0" w:type="auto"/>
          </w:tcPr>
          <w:p w:rsidR="00302474" w:rsidRPr="002A7F8D"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del w:id="351" w:author="Lukasz Malecki" w:date="2021-10-08T12:47:00Z">
              <w:r w:rsidDel="00753796">
                <w:delText>4</w:delText>
              </w:r>
            </w:del>
            <w:ins w:id="352" w:author="Lukasz Malecki" w:date="2021-10-08T12:47:00Z">
              <w:r w:rsidR="00753796">
                <w:t>6</w:t>
              </w:r>
            </w:ins>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del w:id="353" w:author="Lukasz Malecki" w:date="2021-10-08T12:47:00Z">
              <w:r w:rsidDel="00753796">
                <w:delText>4</w:delText>
              </w:r>
            </w:del>
            <w:ins w:id="354" w:author="Lukasz Malecki" w:date="2021-10-08T12:47:00Z">
              <w:r w:rsidR="00753796">
                <w:t>6</w:t>
              </w:r>
            </w:ins>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del w:id="355" w:author="Lukasz Malecki" w:date="2021-10-08T12:47:00Z">
              <w:r w:rsidDel="00753796">
                <w:delText>4</w:delText>
              </w:r>
            </w:del>
            <w:ins w:id="356" w:author="Lukasz Malecki" w:date="2021-10-08T12:47:00Z">
              <w:r w:rsidR="00753796">
                <w:t>6</w:t>
              </w:r>
            </w:ins>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del w:id="357" w:author="Lukasz Malecki" w:date="2021-10-08T12:47:00Z">
              <w:r w:rsidDel="00753796">
                <w:delText>4</w:delText>
              </w:r>
            </w:del>
            <w:ins w:id="358" w:author="Lukasz Malecki" w:date="2021-10-08T12:47:00Z">
              <w:r w:rsidR="00753796">
                <w:t>6</w:t>
              </w:r>
            </w:ins>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del w:id="359" w:author="Lukasz Malecki" w:date="2021-10-08T12:47:00Z">
              <w:r w:rsidDel="00753796">
                <w:delText>4</w:delText>
              </w:r>
            </w:del>
            <w:ins w:id="360" w:author="Lukasz Malecki" w:date="2021-10-08T12:47:00Z">
              <w:r w:rsidR="00753796">
                <w:t>6</w:t>
              </w:r>
            </w:ins>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del w:id="361" w:author="Lukasz Malecki" w:date="2021-10-08T12:47:00Z">
              <w:r w:rsidDel="00753796">
                <w:delText>4</w:delText>
              </w:r>
            </w:del>
            <w:ins w:id="362" w:author="Lukasz Malecki" w:date="2021-10-08T12:47:00Z">
              <w:r w:rsidR="00753796">
                <w:t>6</w:t>
              </w:r>
            </w:ins>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del w:id="363" w:author="Lukasz Malecki" w:date="2021-10-08T12:47:00Z">
              <w:r w:rsidDel="00753796">
                <w:delText>4</w:delText>
              </w:r>
            </w:del>
            <w:ins w:id="364" w:author="Lukasz Malecki" w:date="2021-10-08T12:47:00Z">
              <w:r w:rsidR="00753796">
                <w:t>6</w:t>
              </w:r>
            </w:ins>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del w:id="365" w:author="Lukasz Malecki" w:date="2021-10-08T12:47:00Z">
              <w:r w:rsidDel="00753796">
                <w:delText>4</w:delText>
              </w:r>
            </w:del>
            <w:ins w:id="366" w:author="Lukasz Malecki" w:date="2021-10-08T12:47:00Z">
              <w:r w:rsidR="00753796">
                <w:t>6</w:t>
              </w:r>
            </w:ins>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del w:id="367" w:author="Lukasz Malecki" w:date="2021-10-08T12:47:00Z">
              <w:r w:rsidDel="00753796">
                <w:delText>4</w:delText>
              </w:r>
            </w:del>
            <w:ins w:id="368" w:author="Lukasz Malecki" w:date="2021-10-08T12:47:00Z">
              <w:r w:rsidR="00753796">
                <w:t>6</w:t>
              </w:r>
            </w:ins>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73391E" w:rsidP="0027741F">
            <w:pPr>
              <w:spacing w:before="60" w:after="60" w:line="240" w:lineRule="auto"/>
              <w:jc w:val="center"/>
            </w:pPr>
            <w:r>
              <w:t>3.</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1069AC">
              <w:t>Lepiej rozwinięte</w:t>
            </w:r>
          </w:p>
        </w:tc>
        <w:tc>
          <w:tcPr>
            <w:tcW w:w="1155" w:type="pct"/>
            <w:vMerge w:val="restart"/>
          </w:tcPr>
          <w:p w:rsidR="00B93951" w:rsidRPr="00311324" w:rsidRDefault="00B93951" w:rsidP="0027741F">
            <w:pPr>
              <w:pStyle w:val="Point0"/>
              <w:spacing w:line="276" w:lineRule="auto"/>
              <w:ind w:left="0" w:firstLine="0"/>
            </w:pPr>
            <w:r w:rsidRPr="00311324">
              <w:t xml:space="preserve">Wspieranie </w:t>
            </w:r>
            <w:proofErr w:type="spellStart"/>
            <w:r w:rsidRPr="00311324">
              <w:t>tranformacji</w:t>
            </w:r>
            <w:proofErr w:type="spellEnd"/>
            <w:r w:rsidRPr="00311324">
              <w:t xml:space="preserve"> w kierunku gospodarki </w:t>
            </w:r>
            <w:r>
              <w:t>o</w:t>
            </w:r>
            <w:r w:rsidRPr="00311324">
              <w:t xml:space="preserve"> obiegu zamkniętym i gospodarki </w:t>
            </w:r>
            <w:proofErr w:type="spellStart"/>
            <w:r w:rsidRPr="00311324">
              <w:t>zasobooszczędnej</w:t>
            </w:r>
            <w:proofErr w:type="spellEnd"/>
            <w:r>
              <w:t xml:space="preserve"> (SO 6)</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D65784">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1069AC">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D65784">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1069AC">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D65784">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5"/>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7: Wzmacnianie ochrony i zachowania przyrody, różnorodności biologicznej oraz zielonej infrastruktury, w tym na obszarach miejskich, oraz ograniczanie wszelkich rodzajów zanieczyszczenia</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podaży nowych technologii w zakresie ochrony przyrody, zwiększania różnorodności biologicznej i ograniczenia zanieczyszczeń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poprawy ochrony przyrody, zwiększania różnorodności biologicznej i ograniczenia zanieczyszczeń.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lastRenderedPageBreak/>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FB5C4C">
            <w:pPr>
              <w:spacing w:before="60" w:after="60" w:line="240" w:lineRule="auto"/>
              <w:jc w:val="both"/>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69" w:author="Lukasz Malecki" w:date="2021-10-08T12:47:00Z">
              <w:r w:rsidR="00753796">
                <w:rPr>
                  <w:szCs w:val="24"/>
                  <w:lang w:eastAsia="pl-PL"/>
                </w:rPr>
                <w:t>F</w:t>
              </w:r>
            </w:ins>
            <w:r>
              <w:rPr>
                <w:szCs w:val="24"/>
                <w:lang w:eastAsia="pl-PL"/>
              </w:rPr>
              <w:t>ENG</w:t>
            </w:r>
            <w:r w:rsidRPr="000376A8">
              <w:rPr>
                <w:szCs w:val="24"/>
                <w:lang w:eastAsia="pl-PL"/>
              </w:rPr>
              <w:t xml:space="preserve"> oraz instytucje systemu wdrażania.</w:t>
            </w:r>
          </w:p>
          <w:p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r>
              <w:rPr>
                <w:szCs w:val="24"/>
                <w:lang w:eastAsia="pl-PL"/>
              </w:rPr>
              <w:t xml:space="preserve"> </w:t>
            </w:r>
          </w:p>
        </w:tc>
      </w:tr>
    </w:tbl>
    <w:p w:rsidR="00D16E2E" w:rsidRPr="002A7F8D" w:rsidRDefault="00D16E2E" w:rsidP="00FB5C4C">
      <w:pPr>
        <w:ind w:left="850"/>
        <w:jc w:val="both"/>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A966E6">
              <w:t> </w:t>
            </w:r>
            <w:r w:rsidRPr="002A7F8D">
              <w:t>000]</w:t>
            </w:r>
          </w:p>
          <w:p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SO7</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A966E6" w:rsidRDefault="00D16E2E" w:rsidP="00A966E6">
            <w:pPr>
              <w:spacing w:before="60" w:after="60" w:line="240" w:lineRule="auto"/>
            </w:pPr>
            <w:r w:rsidRPr="002A7F8D">
              <w:t>Pole tekstowe [2</w:t>
            </w:r>
            <w:r w:rsidR="00893197">
              <w:t> </w:t>
            </w:r>
            <w:r w:rsidRPr="002A7F8D">
              <w:t>000]</w:t>
            </w:r>
          </w:p>
          <w:p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1312"/>
        <w:gridCol w:w="864"/>
        <w:gridCol w:w="986"/>
        <w:gridCol w:w="1416"/>
        <w:gridCol w:w="1304"/>
        <w:gridCol w:w="1296"/>
        <w:gridCol w:w="874"/>
        <w:gridCol w:w="917"/>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6A4889" w:rsidRDefault="00171F44" w:rsidP="00D16E2E">
            <w:pPr>
              <w:spacing w:before="60" w:after="60" w:line="240" w:lineRule="auto"/>
              <w:rPr>
                <w:sz w:val="20"/>
                <w:szCs w:val="20"/>
              </w:rPr>
            </w:pPr>
            <w:r w:rsidRPr="006A4889">
              <w:rPr>
                <w:sz w:val="20"/>
                <w:szCs w:val="20"/>
              </w:rPr>
              <w:t>3</w:t>
            </w:r>
          </w:p>
        </w:tc>
        <w:tc>
          <w:tcPr>
            <w:tcW w:w="658" w:type="pct"/>
          </w:tcPr>
          <w:p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rsidR="00302474" w:rsidRPr="006A4889" w:rsidRDefault="00302474" w:rsidP="00D16E2E">
            <w:pPr>
              <w:spacing w:before="60" w:after="60" w:line="240" w:lineRule="auto"/>
              <w:rPr>
                <w:sz w:val="20"/>
                <w:szCs w:val="20"/>
              </w:rPr>
            </w:pPr>
            <w:r w:rsidRPr="006A4889">
              <w:rPr>
                <w:sz w:val="20"/>
                <w:szCs w:val="20"/>
              </w:rP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6A4889" w:rsidRDefault="00171F44" w:rsidP="00D16E2E">
            <w:pPr>
              <w:spacing w:before="60" w:after="60" w:line="240" w:lineRule="auto"/>
              <w:rPr>
                <w:sz w:val="20"/>
                <w:szCs w:val="20"/>
              </w:rPr>
            </w:pPr>
            <w:r w:rsidRPr="006A4889">
              <w:rPr>
                <w:sz w:val="20"/>
                <w:szCs w:val="20"/>
              </w:rPr>
              <w:t>3</w:t>
            </w:r>
          </w:p>
        </w:tc>
        <w:tc>
          <w:tcPr>
            <w:tcW w:w="658" w:type="pct"/>
          </w:tcPr>
          <w:p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rsidR="00302474" w:rsidRPr="006A4889" w:rsidRDefault="00302474" w:rsidP="00D16E2E">
            <w:pPr>
              <w:spacing w:before="60" w:after="60" w:line="240" w:lineRule="auto"/>
              <w:rPr>
                <w:sz w:val="20"/>
                <w:szCs w:val="20"/>
              </w:rPr>
            </w:pPr>
            <w:r w:rsidRPr="006A4889">
              <w:rPr>
                <w:sz w:val="20"/>
                <w:szCs w:val="20"/>
              </w:rP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Default="00D16E2E" w:rsidP="00D16E2E">
      <w:pPr>
        <w:ind w:left="850"/>
      </w:pPr>
    </w:p>
    <w:p w:rsidR="006A4889" w:rsidRPr="002A7F8D" w:rsidRDefault="006A4889"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190"/>
        <w:gridCol w:w="696"/>
        <w:gridCol w:w="786"/>
        <w:gridCol w:w="1105"/>
        <w:gridCol w:w="916"/>
        <w:gridCol w:w="774"/>
        <w:gridCol w:w="861"/>
        <w:gridCol w:w="861"/>
        <w:gridCol w:w="735"/>
        <w:gridCol w:w="625"/>
        <w:gridCol w:w="593"/>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w:t>
            </w:r>
            <w:r w:rsidRPr="002A7F8D">
              <w:lastRenderedPageBreak/>
              <w:t>ć odniesienia</w:t>
            </w:r>
          </w:p>
        </w:tc>
        <w:tc>
          <w:tcPr>
            <w:tcW w:w="0" w:type="auto"/>
          </w:tcPr>
          <w:p w:rsidR="00D16E2E" w:rsidRPr="002A7F8D" w:rsidRDefault="00D16E2E" w:rsidP="00D16E2E">
            <w:pPr>
              <w:spacing w:before="60" w:after="60" w:line="240" w:lineRule="auto"/>
            </w:pPr>
            <w:r w:rsidRPr="002A7F8D">
              <w:lastRenderedPageBreak/>
              <w:t>Rok odniesienia</w:t>
            </w:r>
          </w:p>
        </w:tc>
        <w:tc>
          <w:tcPr>
            <w:tcW w:w="0" w:type="auto"/>
            <w:shd w:val="clear" w:color="auto" w:fill="auto"/>
          </w:tcPr>
          <w:p w:rsidR="00D16E2E" w:rsidRPr="002A7F8D" w:rsidRDefault="00D16E2E" w:rsidP="00D16E2E">
            <w:pPr>
              <w:spacing w:before="60" w:after="60" w:line="240" w:lineRule="auto"/>
            </w:pPr>
            <w:r w:rsidRPr="002A7F8D">
              <w:t>Cel końcowy (202</w:t>
            </w:r>
            <w:r w:rsidRPr="002A7F8D">
              <w:lastRenderedPageBreak/>
              <w:t>9)</w:t>
            </w:r>
          </w:p>
        </w:tc>
        <w:tc>
          <w:tcPr>
            <w:tcW w:w="0" w:type="auto"/>
            <w:shd w:val="clear" w:color="auto" w:fill="auto"/>
          </w:tcPr>
          <w:p w:rsidR="00D16E2E" w:rsidRPr="002A7F8D" w:rsidRDefault="00D16E2E" w:rsidP="00D16E2E">
            <w:pPr>
              <w:spacing w:before="60" w:after="60" w:line="240" w:lineRule="auto"/>
            </w:pPr>
            <w:r w:rsidRPr="002A7F8D">
              <w:lastRenderedPageBreak/>
              <w:t>Źródło danych [20</w:t>
            </w:r>
            <w:r w:rsidRPr="002A7F8D">
              <w:lastRenderedPageBreak/>
              <w:t>0]</w:t>
            </w:r>
          </w:p>
        </w:tc>
        <w:tc>
          <w:tcPr>
            <w:tcW w:w="0" w:type="auto"/>
          </w:tcPr>
          <w:p w:rsidR="00D16E2E" w:rsidRPr="002A7F8D" w:rsidRDefault="00D16E2E" w:rsidP="00D16E2E">
            <w:pPr>
              <w:spacing w:before="60" w:after="60" w:line="240" w:lineRule="auto"/>
            </w:pPr>
            <w:r w:rsidRPr="002A7F8D">
              <w:lastRenderedPageBreak/>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lastRenderedPageBreak/>
              <w:t>3</w:t>
            </w:r>
          </w:p>
        </w:tc>
        <w:tc>
          <w:tcPr>
            <w:tcW w:w="0" w:type="auto"/>
          </w:tcPr>
          <w:p w:rsidR="00302474" w:rsidRPr="002A7F8D" w:rsidRDefault="00302474" w:rsidP="00D16E2E">
            <w:pPr>
              <w:spacing w:before="60" w:after="60" w:line="240" w:lineRule="auto"/>
            </w:pPr>
            <w:r w:rsidRPr="00302474">
              <w:t>Wzmacnianie ochrony i zachowania przyrody, różnorodności biologicznej oraz zielonej infrastruktury, w tym na obszarach miejskich, oraz ograniczanie wszelkich rodzajów zanieczyszczenia</w:t>
            </w:r>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del w:id="370" w:author="Lukasz Malecki" w:date="2021-10-08T12:48:00Z">
              <w:r w:rsidDel="00753796">
                <w:delText>4</w:delText>
              </w:r>
            </w:del>
            <w:ins w:id="371" w:author="Lukasz Malecki" w:date="2021-10-08T12:48:00Z">
              <w:r w:rsidR="00753796">
                <w:t>7</w:t>
              </w:r>
            </w:ins>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del w:id="372" w:author="Lukasz Malecki" w:date="2021-10-08T12:48:00Z">
              <w:r w:rsidDel="00753796">
                <w:delText>4</w:delText>
              </w:r>
            </w:del>
            <w:ins w:id="373" w:author="Lukasz Malecki" w:date="2021-10-08T12:48:00Z">
              <w:r w:rsidR="00753796">
                <w:t>7</w:t>
              </w:r>
            </w:ins>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del w:id="374" w:author="Lukasz Malecki" w:date="2021-10-08T12:48:00Z">
              <w:r w:rsidDel="00753796">
                <w:delText>4</w:delText>
              </w:r>
            </w:del>
            <w:ins w:id="375" w:author="Lukasz Malecki" w:date="2021-10-08T12:48:00Z">
              <w:r w:rsidR="00753796">
                <w:t>7</w:t>
              </w:r>
            </w:ins>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1487"/>
        <w:gridCol w:w="1030"/>
        <w:gridCol w:w="2337"/>
        <w:gridCol w:w="2237"/>
        <w:gridCol w:w="808"/>
        <w:gridCol w:w="1955"/>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3.</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F93312">
              <w:t>Lepiej rozwinięte</w:t>
            </w:r>
          </w:p>
        </w:tc>
        <w:tc>
          <w:tcPr>
            <w:tcW w:w="1155" w:type="pct"/>
            <w:vMerge w:val="restart"/>
          </w:tcPr>
          <w:p w:rsidR="00B93951" w:rsidRPr="00311324" w:rsidRDefault="00B93951" w:rsidP="0027741F">
            <w:pPr>
              <w:pStyle w:val="Point0"/>
              <w:spacing w:line="276" w:lineRule="auto"/>
              <w:ind w:left="0" w:firstLine="0"/>
            </w:pPr>
            <w:r w:rsidRPr="00311324">
              <w:t>Wzmacnianie ochrony i zachowania przyrody, różnorodności biologicznej oraz zielonej infrastruktury, w tym na obszarach miejskich, oraz ograniczanie wszelkich rodzajów zanieczyszczenia</w:t>
            </w:r>
            <w:r>
              <w:t xml:space="preserve"> (SO 7)</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6B5F5C">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F93312">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6B5F5C">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F93312">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6B5F5C">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 w:rsidR="00D16E2E" w:rsidRDefault="00D16E2E" w:rsidP="00D16E2E">
      <w:pPr>
        <w:spacing w:line="240" w:lineRule="auto"/>
        <w:ind w:left="851" w:hanging="851"/>
        <w:rPr>
          <w:b/>
          <w:bCs/>
          <w:vertAlign w:val="superscript"/>
        </w:rPr>
      </w:pPr>
    </w:p>
    <w:p w:rsidR="00D17B58" w:rsidRPr="00922700" w:rsidRDefault="00D17B58" w:rsidP="00D17B58">
      <w:pPr>
        <w:pStyle w:val="Point0"/>
      </w:pPr>
      <w:r w:rsidRPr="002A7F8D">
        <w:lastRenderedPageBreak/>
        <w:t>2.1.1.1.</w:t>
      </w:r>
      <w:r w:rsidRPr="002A7F8D">
        <w:tab/>
        <w:t>Cel szczegółowy</w:t>
      </w:r>
      <w:r w:rsidRPr="002A7F8D">
        <w:rPr>
          <w:b/>
          <w:vertAlign w:val="superscript"/>
        </w:rPr>
        <w:footnoteReference w:id="36"/>
      </w:r>
      <w:r w:rsidRPr="002A7F8D">
        <w:t xml:space="preserve"> (należy powtórzyć dla każdego wybranego celu szczegółowego, </w:t>
      </w:r>
      <w:r w:rsidRPr="00922700">
        <w:t>w przypadku priorytetów innych niż pomoc techniczna)</w:t>
      </w:r>
    </w:p>
    <w:p w:rsidR="00D17B58" w:rsidRPr="00840FFE" w:rsidRDefault="00D17B58" w:rsidP="00D17B58">
      <w:pPr>
        <w:pStyle w:val="Point0"/>
        <w:rPr>
          <w:b/>
        </w:rPr>
      </w:pPr>
      <w:r w:rsidRPr="00840FFE">
        <w:rPr>
          <w:b/>
        </w:rPr>
        <w:t>SO 8: Wspieranie zrównoważonej multimodalnej mobilności miejskiej jako elementu transformacji w kierunku gospodarki zeroemisyjnej</w:t>
      </w:r>
    </w:p>
    <w:p w:rsidR="00D17B58" w:rsidRPr="002A7F8D" w:rsidRDefault="00D17B58" w:rsidP="00D17B58">
      <w:pPr>
        <w:ind w:left="850" w:hanging="850"/>
      </w:pPr>
      <w:r w:rsidRPr="002A7F8D">
        <w:t>2.1.1.1.1.</w:t>
      </w:r>
      <w:r w:rsidRPr="002A7F8D">
        <w:tab/>
        <w:t>Interwencje w ramach Funduszy</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7B58" w:rsidRPr="002A7F8D" w:rsidRDefault="00D17B58" w:rsidP="00D17B58">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7B58" w:rsidRPr="002A7F8D" w:rsidTr="00FE6C11">
        <w:tc>
          <w:tcPr>
            <w:tcW w:w="9288" w:type="dxa"/>
          </w:tcPr>
          <w:p w:rsidR="00D17B58" w:rsidRDefault="00D17B58" w:rsidP="00FE6C11">
            <w:pPr>
              <w:spacing w:before="60" w:after="60" w:line="240" w:lineRule="auto"/>
            </w:pPr>
            <w:r w:rsidRPr="002A7F8D">
              <w:t>Pole tekstowe [8</w:t>
            </w:r>
            <w:r w:rsidR="00DF4DE8">
              <w:t> </w:t>
            </w:r>
            <w:r w:rsidRPr="002A7F8D">
              <w:t>000]</w:t>
            </w:r>
          </w:p>
          <w:p w:rsidR="00DF4DE8" w:rsidRDefault="00DF4DE8" w:rsidP="00242854">
            <w:pPr>
              <w:spacing w:before="60" w:after="60" w:line="240" w:lineRule="auto"/>
              <w:jc w:val="both"/>
              <w:rPr>
                <w:b/>
              </w:rPr>
            </w:pPr>
            <w:r w:rsidRPr="005F2DA6">
              <w:rPr>
                <w:b/>
              </w:rPr>
              <w:t xml:space="preserve">Zapewnienie </w:t>
            </w:r>
            <w:r>
              <w:rPr>
                <w:b/>
              </w:rPr>
              <w:t>podaży nowych technologii w zakresie transformacji w kierunku gospodarki niskoemisyjnej poprzez innowacyjne zamówienia publiczne</w:t>
            </w:r>
          </w:p>
          <w:p w:rsidR="00DF4DE8" w:rsidRPr="002A7F8D" w:rsidRDefault="00DF4DE8" w:rsidP="00242854">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zrównoważonej i multimodalnej mobilności w miastach, która przyczynia się do transformacji w kierunku gospodarki niskoemisyjnej.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7B58" w:rsidRPr="002A7F8D" w:rsidRDefault="00D17B58" w:rsidP="00D17B58">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7B58" w:rsidRPr="002A7F8D" w:rsidRDefault="00D17B58" w:rsidP="00D17B58">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242854">
            <w:pPr>
              <w:spacing w:before="60" w:after="60" w:line="240" w:lineRule="auto"/>
              <w:jc w:val="both"/>
            </w:pPr>
            <w:r w:rsidRPr="002A7F8D">
              <w:t>Pole tekstowe [2</w:t>
            </w:r>
            <w:r w:rsidR="0050615F">
              <w:t> </w:t>
            </w:r>
            <w:r w:rsidRPr="002A7F8D">
              <w:t>000]</w:t>
            </w:r>
          </w:p>
          <w:p w:rsidR="0050615F" w:rsidRPr="000376A8" w:rsidRDefault="0050615F" w:rsidP="00242854">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ins w:id="376" w:author="Lukasz Malecki" w:date="2021-10-08T12:49:00Z">
              <w:r w:rsidR="00753796">
                <w:rPr>
                  <w:szCs w:val="24"/>
                  <w:lang w:eastAsia="pl-PL"/>
                </w:rPr>
                <w:t>F</w:t>
              </w:r>
            </w:ins>
            <w:r>
              <w:rPr>
                <w:szCs w:val="24"/>
                <w:lang w:eastAsia="pl-PL"/>
              </w:rPr>
              <w:t>ENG</w:t>
            </w:r>
            <w:r w:rsidRPr="000376A8">
              <w:rPr>
                <w:szCs w:val="24"/>
                <w:lang w:eastAsia="pl-PL"/>
              </w:rPr>
              <w:t xml:space="preserve"> oraz instytucje systemu wdrażania.</w:t>
            </w:r>
          </w:p>
          <w:p w:rsidR="0050615F" w:rsidRPr="000376A8" w:rsidRDefault="0050615F" w:rsidP="00242854">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50615F" w:rsidRPr="002A7F8D" w:rsidRDefault="0050615F" w:rsidP="00242854">
            <w:pPr>
              <w:spacing w:before="60" w:after="60" w:line="240" w:lineRule="auto"/>
              <w:jc w:val="both"/>
            </w:pPr>
          </w:p>
        </w:tc>
      </w:tr>
    </w:tbl>
    <w:p w:rsidR="00D17B58" w:rsidRPr="002A7F8D" w:rsidRDefault="00D17B58" w:rsidP="00D17B58">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[2</w:t>
            </w:r>
            <w:r w:rsidR="00A966E6">
              <w:t> </w:t>
            </w:r>
            <w:r w:rsidRPr="002A7F8D">
              <w:t>000]</w:t>
            </w:r>
          </w:p>
          <w:p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w:t>
            </w:r>
            <w:r>
              <w:lastRenderedPageBreak/>
              <w:t xml:space="preserve">parametrach makroekonomicznych występują zarówno w słabiej rozwijających się regionach, jak i tych bardziej rozwiniętych. </w:t>
            </w:r>
          </w:p>
          <w:p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SO8</w:t>
            </w:r>
            <w:r w:rsidRPr="00B10DE9">
              <w:t xml:space="preserve">, nie przewiduje się w </w:t>
            </w:r>
            <w:r>
              <w:t>uk</w:t>
            </w:r>
            <w:r w:rsidRPr="00B10DE9">
              <w:t>ierunkowania interwencji na OSI.</w:t>
            </w:r>
          </w:p>
        </w:tc>
      </w:tr>
    </w:tbl>
    <w:p w:rsidR="00D17B58" w:rsidRPr="002A7F8D" w:rsidRDefault="00D17B58" w:rsidP="00D17B58">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[2</w:t>
            </w:r>
            <w:r w:rsidR="00893197">
              <w:t> </w:t>
            </w:r>
            <w:r w:rsidRPr="002A7F8D">
              <w:t>000]</w:t>
            </w:r>
          </w:p>
          <w:p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7B58" w:rsidRPr="002A7F8D" w:rsidRDefault="00D17B58" w:rsidP="00D17B58">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242854">
            <w:pPr>
              <w:spacing w:before="60" w:after="60" w:line="240" w:lineRule="auto"/>
              <w:jc w:val="both"/>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7B58" w:rsidRPr="002A7F8D" w:rsidRDefault="00D17B58" w:rsidP="00D17B58"/>
    <w:p w:rsidR="00D17B58" w:rsidRPr="002A7F8D" w:rsidRDefault="00D17B58" w:rsidP="00D17B58">
      <w:pPr>
        <w:ind w:left="850" w:hanging="850"/>
      </w:pPr>
      <w:r w:rsidRPr="002A7F8D">
        <w:t>2.1.1.1.2.</w:t>
      </w:r>
      <w:r w:rsidRPr="002A7F8D">
        <w:tab/>
        <w:t>Wskaźniki</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7B58" w:rsidRDefault="00D17B58" w:rsidP="00D17B58">
      <w:pPr>
        <w:sectPr w:rsidR="00D17B58" w:rsidSect="00D16E2E">
          <w:pgSz w:w="11906" w:h="16838"/>
          <w:pgMar w:top="1134" w:right="1134" w:bottom="1134" w:left="1134" w:header="567" w:footer="567" w:gutter="0"/>
          <w:cols w:space="708"/>
          <w:docGrid w:linePitch="326"/>
        </w:sectPr>
      </w:pPr>
    </w:p>
    <w:p w:rsidR="00D17B58" w:rsidRPr="002A7F8D" w:rsidRDefault="00D17B58" w:rsidP="00D17B58">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7B58" w:rsidRPr="002A7F8D" w:rsidTr="00302474">
        <w:trPr>
          <w:trHeight w:val="227"/>
        </w:trPr>
        <w:tc>
          <w:tcPr>
            <w:tcW w:w="357" w:type="pct"/>
            <w:vAlign w:val="center"/>
          </w:tcPr>
          <w:p w:rsidR="00D17B58" w:rsidRPr="002A7F8D" w:rsidRDefault="00D17B58" w:rsidP="00FE6C11">
            <w:pPr>
              <w:spacing w:before="60" w:after="60" w:line="240" w:lineRule="auto"/>
              <w:jc w:val="center"/>
            </w:pPr>
            <w:r w:rsidRPr="002A7F8D">
              <w:t>Priorytet</w:t>
            </w:r>
          </w:p>
        </w:tc>
        <w:tc>
          <w:tcPr>
            <w:tcW w:w="658" w:type="pct"/>
            <w:vAlign w:val="center"/>
          </w:tcPr>
          <w:p w:rsidR="00D17B58" w:rsidRPr="002A7F8D" w:rsidRDefault="00D17B58" w:rsidP="00FE6C11">
            <w:pPr>
              <w:spacing w:before="60" w:after="60" w:line="240" w:lineRule="auto"/>
              <w:jc w:val="center"/>
            </w:pPr>
            <w:r w:rsidRPr="002A7F8D">
              <w:t>Cel szczegółowy</w:t>
            </w:r>
          </w:p>
        </w:tc>
        <w:tc>
          <w:tcPr>
            <w:tcW w:w="348" w:type="pct"/>
            <w:vAlign w:val="center"/>
          </w:tcPr>
          <w:p w:rsidR="00D17B58" w:rsidRPr="002A7F8D" w:rsidRDefault="00D17B58" w:rsidP="00FE6C11">
            <w:pPr>
              <w:spacing w:before="60" w:after="60" w:line="240" w:lineRule="auto"/>
              <w:jc w:val="center"/>
            </w:pPr>
            <w:r w:rsidRPr="002A7F8D">
              <w:t>Fundusz</w:t>
            </w:r>
          </w:p>
        </w:tc>
        <w:tc>
          <w:tcPr>
            <w:tcW w:w="691" w:type="pct"/>
            <w:vAlign w:val="center"/>
          </w:tcPr>
          <w:p w:rsidR="00D17B58" w:rsidRPr="002A7F8D" w:rsidRDefault="00D17B58" w:rsidP="00FE6C11">
            <w:pPr>
              <w:spacing w:before="60" w:after="60" w:line="240" w:lineRule="auto"/>
              <w:jc w:val="center"/>
            </w:pPr>
            <w:r w:rsidRPr="002A7F8D">
              <w:t>Kategoria regionu</w:t>
            </w:r>
          </w:p>
        </w:tc>
        <w:tc>
          <w:tcPr>
            <w:tcW w:w="583" w:type="pct"/>
            <w:vAlign w:val="center"/>
          </w:tcPr>
          <w:p w:rsidR="00D17B58" w:rsidRPr="002A7F8D" w:rsidRDefault="00D17B58" w:rsidP="00FE6C11">
            <w:pPr>
              <w:spacing w:before="60" w:after="60" w:line="240" w:lineRule="auto"/>
              <w:jc w:val="center"/>
            </w:pPr>
            <w:r w:rsidRPr="002A7F8D">
              <w:t>Nr identyfikacyjny [5]</w:t>
            </w:r>
          </w:p>
        </w:tc>
        <w:tc>
          <w:tcPr>
            <w:tcW w:w="555" w:type="pct"/>
            <w:shd w:val="clear" w:color="auto" w:fill="auto"/>
            <w:vAlign w:val="center"/>
          </w:tcPr>
          <w:p w:rsidR="00D17B58" w:rsidRPr="002A7F8D" w:rsidRDefault="00D17B58" w:rsidP="00FE6C11">
            <w:pPr>
              <w:spacing w:before="60" w:after="60" w:line="240" w:lineRule="auto"/>
              <w:jc w:val="center"/>
            </w:pPr>
            <w:r w:rsidRPr="002A7F8D">
              <w:t>Wskaźnik [255]</w:t>
            </w:r>
          </w:p>
        </w:tc>
        <w:tc>
          <w:tcPr>
            <w:tcW w:w="664" w:type="pct"/>
            <w:vAlign w:val="center"/>
          </w:tcPr>
          <w:p w:rsidR="00D17B58" w:rsidRPr="002A7F8D" w:rsidRDefault="00D17B58" w:rsidP="00FE6C11">
            <w:pPr>
              <w:spacing w:before="60" w:after="60" w:line="240" w:lineRule="auto"/>
              <w:jc w:val="center"/>
            </w:pPr>
            <w:r w:rsidRPr="002A7F8D">
              <w:t>Jednostka miary</w:t>
            </w:r>
          </w:p>
        </w:tc>
        <w:tc>
          <w:tcPr>
            <w:tcW w:w="634" w:type="pct"/>
            <w:shd w:val="clear" w:color="auto" w:fill="auto"/>
            <w:vAlign w:val="center"/>
          </w:tcPr>
          <w:p w:rsidR="00D17B58" w:rsidRPr="002A7F8D" w:rsidRDefault="00D17B58" w:rsidP="00FE6C11">
            <w:pPr>
              <w:spacing w:before="60" w:after="60" w:line="240" w:lineRule="auto"/>
              <w:jc w:val="center"/>
            </w:pPr>
            <w:r w:rsidRPr="002A7F8D">
              <w:t>Cel pośredni (2024)</w:t>
            </w:r>
          </w:p>
        </w:tc>
        <w:tc>
          <w:tcPr>
            <w:tcW w:w="510" w:type="pct"/>
            <w:shd w:val="clear" w:color="auto" w:fill="auto"/>
            <w:vAlign w:val="center"/>
          </w:tcPr>
          <w:p w:rsidR="00D17B58" w:rsidRPr="002A7F8D" w:rsidRDefault="00D17B58" w:rsidP="00FE6C11">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FE6C11">
            <w:pPr>
              <w:spacing w:before="60" w:after="60" w:line="240" w:lineRule="auto"/>
            </w:pPr>
            <w:r>
              <w:t>3</w:t>
            </w:r>
          </w:p>
        </w:tc>
        <w:tc>
          <w:tcPr>
            <w:tcW w:w="658" w:type="pct"/>
          </w:tcPr>
          <w:p w:rsidR="00302474" w:rsidRDefault="00302474" w:rsidP="00FE6C11">
            <w:pPr>
              <w:spacing w:before="60" w:after="60" w:line="240" w:lineRule="auto"/>
            </w:pPr>
            <w:r w:rsidRPr="00302474">
              <w:t>Wspieranie zrównoważonej multimodalnej mobilności miejskiej jako elementu transformacji w kierunku gospodarki zeroemisyjnej</w:t>
            </w:r>
          </w:p>
          <w:p w:rsidR="006A4889" w:rsidRPr="002A7F8D" w:rsidRDefault="006A4889" w:rsidP="00FE6C11">
            <w:pPr>
              <w:spacing w:before="60" w:after="60" w:line="240" w:lineRule="auto"/>
            </w:pPr>
          </w:p>
        </w:tc>
        <w:tc>
          <w:tcPr>
            <w:tcW w:w="348" w:type="pct"/>
          </w:tcPr>
          <w:p w:rsidR="00302474" w:rsidRPr="002A7F8D" w:rsidRDefault="00302474" w:rsidP="00FE6C11">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583" w:type="pct"/>
          </w:tcPr>
          <w:p w:rsidR="00302474" w:rsidRPr="002A7F8D" w:rsidRDefault="00302474" w:rsidP="00FE6C11">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FE6C11">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FE6C11">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FE6C11">
            <w:pPr>
              <w:spacing w:before="60" w:after="60" w:line="240" w:lineRule="auto"/>
            </w:pPr>
            <w:r>
              <w:t>3</w:t>
            </w:r>
          </w:p>
        </w:tc>
        <w:tc>
          <w:tcPr>
            <w:tcW w:w="658" w:type="pct"/>
          </w:tcPr>
          <w:p w:rsidR="00302474" w:rsidRDefault="00302474" w:rsidP="00FE6C11">
            <w:pPr>
              <w:spacing w:before="60" w:after="60" w:line="240" w:lineRule="auto"/>
            </w:pPr>
            <w:r w:rsidRPr="00302474">
              <w:t>Wspieranie zrównoważonej multimodalnej mobilności miejskiej jako elementu transformacji w kierunku gospodarki zeroemisyjnej</w:t>
            </w:r>
          </w:p>
          <w:p w:rsidR="006A4889" w:rsidRPr="002A7F8D" w:rsidRDefault="006A4889" w:rsidP="00FE6C11">
            <w:pPr>
              <w:spacing w:before="60" w:after="60" w:line="240" w:lineRule="auto"/>
            </w:pPr>
          </w:p>
        </w:tc>
        <w:tc>
          <w:tcPr>
            <w:tcW w:w="348" w:type="pct"/>
          </w:tcPr>
          <w:p w:rsidR="00302474" w:rsidRPr="002A7F8D" w:rsidRDefault="00302474" w:rsidP="00FE6C11">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583" w:type="pct"/>
          </w:tcPr>
          <w:p w:rsidR="00302474" w:rsidRPr="002A7F8D" w:rsidRDefault="00302474" w:rsidP="00FE6C11">
            <w:pPr>
              <w:spacing w:before="60" w:after="60" w:line="240" w:lineRule="auto"/>
            </w:pPr>
            <w:r w:rsidRPr="00086913">
              <w:rPr>
                <w:sz w:val="20"/>
                <w:szCs w:val="20"/>
              </w:rPr>
              <w:t>RCO 10</w:t>
            </w:r>
          </w:p>
        </w:tc>
        <w:tc>
          <w:tcPr>
            <w:tcW w:w="555" w:type="pct"/>
            <w:shd w:val="clear" w:color="auto" w:fill="auto"/>
          </w:tcPr>
          <w:p w:rsidR="00302474" w:rsidRPr="002A7F8D" w:rsidRDefault="00302474" w:rsidP="00FE6C11">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FE6C11">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r>
    </w:tbl>
    <w:p w:rsidR="00D17B58" w:rsidRDefault="00D17B58" w:rsidP="00D17B58">
      <w:pPr>
        <w:ind w:left="850"/>
      </w:pPr>
    </w:p>
    <w:p w:rsidR="006A4889" w:rsidRDefault="006A4889" w:rsidP="00D17B58">
      <w:pPr>
        <w:ind w:left="850"/>
      </w:pPr>
    </w:p>
    <w:p w:rsidR="006A4889" w:rsidRPr="002A7F8D" w:rsidRDefault="006A4889" w:rsidP="00D17B58">
      <w:pPr>
        <w:ind w:left="850"/>
      </w:pP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7B58" w:rsidRPr="002A7F8D" w:rsidRDefault="00D17B58" w:rsidP="00D17B58">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1742"/>
        <w:gridCol w:w="1030"/>
        <w:gridCol w:w="1183"/>
        <w:gridCol w:w="1723"/>
        <w:gridCol w:w="1404"/>
        <w:gridCol w:w="1163"/>
        <w:gridCol w:w="1311"/>
        <w:gridCol w:w="1310"/>
        <w:gridCol w:w="1096"/>
        <w:gridCol w:w="911"/>
        <w:gridCol w:w="856"/>
      </w:tblGrid>
      <w:tr w:rsidR="00D17B58" w:rsidRPr="002A7F8D" w:rsidTr="00FE6C11">
        <w:trPr>
          <w:trHeight w:val="227"/>
        </w:trPr>
        <w:tc>
          <w:tcPr>
            <w:tcW w:w="0" w:type="auto"/>
          </w:tcPr>
          <w:p w:rsidR="00D17B58" w:rsidRPr="002A7F8D" w:rsidRDefault="00D17B58" w:rsidP="00FE6C11">
            <w:pPr>
              <w:spacing w:before="60" w:after="60" w:line="240" w:lineRule="auto"/>
            </w:pPr>
            <w:r w:rsidRPr="002A7F8D">
              <w:t xml:space="preserve">Priorytet </w:t>
            </w:r>
          </w:p>
        </w:tc>
        <w:tc>
          <w:tcPr>
            <w:tcW w:w="0" w:type="auto"/>
          </w:tcPr>
          <w:p w:rsidR="00D17B58" w:rsidRPr="002A7F8D" w:rsidRDefault="00D17B58" w:rsidP="00FE6C11">
            <w:pPr>
              <w:spacing w:before="60" w:after="60" w:line="240" w:lineRule="auto"/>
            </w:pPr>
            <w:r w:rsidRPr="002A7F8D">
              <w:t xml:space="preserve">Cel szczegółowy </w:t>
            </w:r>
          </w:p>
        </w:tc>
        <w:tc>
          <w:tcPr>
            <w:tcW w:w="0" w:type="auto"/>
          </w:tcPr>
          <w:p w:rsidR="00D17B58" w:rsidRPr="002A7F8D" w:rsidRDefault="00D17B58" w:rsidP="00FE6C11">
            <w:pPr>
              <w:spacing w:before="60" w:after="60" w:line="240" w:lineRule="auto"/>
            </w:pPr>
            <w:r w:rsidRPr="002A7F8D">
              <w:t>Fundusz</w:t>
            </w:r>
          </w:p>
        </w:tc>
        <w:tc>
          <w:tcPr>
            <w:tcW w:w="0" w:type="auto"/>
          </w:tcPr>
          <w:p w:rsidR="00D17B58" w:rsidRPr="002A7F8D" w:rsidRDefault="00D17B58" w:rsidP="00FE6C11">
            <w:pPr>
              <w:spacing w:before="60" w:after="60" w:line="240" w:lineRule="auto"/>
            </w:pPr>
            <w:r w:rsidRPr="002A7F8D">
              <w:t>Kategoria regionu</w:t>
            </w:r>
          </w:p>
        </w:tc>
        <w:tc>
          <w:tcPr>
            <w:tcW w:w="0" w:type="auto"/>
          </w:tcPr>
          <w:p w:rsidR="00D17B58" w:rsidRPr="002A7F8D" w:rsidRDefault="00D17B58" w:rsidP="00FE6C11">
            <w:pPr>
              <w:spacing w:before="60" w:after="60" w:line="240" w:lineRule="auto"/>
            </w:pPr>
            <w:r w:rsidRPr="002A7F8D">
              <w:t>Nr identyfikacyjny [5]</w:t>
            </w:r>
          </w:p>
        </w:tc>
        <w:tc>
          <w:tcPr>
            <w:tcW w:w="0" w:type="auto"/>
            <w:shd w:val="clear" w:color="auto" w:fill="auto"/>
          </w:tcPr>
          <w:p w:rsidR="00D17B58" w:rsidRPr="002A7F8D" w:rsidRDefault="00D17B58" w:rsidP="00FE6C11">
            <w:pPr>
              <w:spacing w:before="60" w:after="60" w:line="240" w:lineRule="auto"/>
            </w:pPr>
            <w:r w:rsidRPr="002A7F8D">
              <w:t>Wskaźnik [255]</w:t>
            </w:r>
          </w:p>
        </w:tc>
        <w:tc>
          <w:tcPr>
            <w:tcW w:w="0" w:type="auto"/>
          </w:tcPr>
          <w:p w:rsidR="00D17B58" w:rsidRPr="002A7F8D" w:rsidRDefault="00D17B58" w:rsidP="00FE6C11">
            <w:pPr>
              <w:spacing w:before="60" w:after="60" w:line="240" w:lineRule="auto"/>
            </w:pPr>
            <w:r w:rsidRPr="002A7F8D">
              <w:t xml:space="preserve">Jednostka miary </w:t>
            </w:r>
          </w:p>
        </w:tc>
        <w:tc>
          <w:tcPr>
            <w:tcW w:w="0" w:type="auto"/>
          </w:tcPr>
          <w:p w:rsidR="00D17B58" w:rsidRPr="002A7F8D" w:rsidRDefault="00D17B58" w:rsidP="00FE6C11">
            <w:pPr>
              <w:spacing w:before="60" w:after="60" w:line="240" w:lineRule="auto"/>
            </w:pPr>
            <w:r w:rsidRPr="002A7F8D">
              <w:t>Wartość bazowa lub wartość odniesienia</w:t>
            </w:r>
          </w:p>
        </w:tc>
        <w:tc>
          <w:tcPr>
            <w:tcW w:w="0" w:type="auto"/>
          </w:tcPr>
          <w:p w:rsidR="00D17B58" w:rsidRPr="002A7F8D" w:rsidRDefault="00D17B58" w:rsidP="00FE6C11">
            <w:pPr>
              <w:spacing w:before="60" w:after="60" w:line="240" w:lineRule="auto"/>
            </w:pPr>
            <w:r w:rsidRPr="002A7F8D">
              <w:t>Rok odniesienia</w:t>
            </w:r>
          </w:p>
        </w:tc>
        <w:tc>
          <w:tcPr>
            <w:tcW w:w="0" w:type="auto"/>
            <w:shd w:val="clear" w:color="auto" w:fill="auto"/>
          </w:tcPr>
          <w:p w:rsidR="00D17B58" w:rsidRPr="002A7F8D" w:rsidRDefault="00D17B58" w:rsidP="00FE6C11">
            <w:pPr>
              <w:spacing w:before="60" w:after="60" w:line="240" w:lineRule="auto"/>
            </w:pPr>
            <w:r w:rsidRPr="002A7F8D">
              <w:t>Cel końcowy (2029)</w:t>
            </w:r>
          </w:p>
        </w:tc>
        <w:tc>
          <w:tcPr>
            <w:tcW w:w="0" w:type="auto"/>
            <w:shd w:val="clear" w:color="auto" w:fill="auto"/>
          </w:tcPr>
          <w:p w:rsidR="00D17B58" w:rsidRPr="002A7F8D" w:rsidRDefault="00D17B58" w:rsidP="00FE6C11">
            <w:pPr>
              <w:spacing w:before="60" w:after="60" w:line="240" w:lineRule="auto"/>
            </w:pPr>
            <w:r w:rsidRPr="002A7F8D">
              <w:t>Źródło danych [200]</w:t>
            </w:r>
          </w:p>
        </w:tc>
        <w:tc>
          <w:tcPr>
            <w:tcW w:w="0" w:type="auto"/>
          </w:tcPr>
          <w:p w:rsidR="00D17B58" w:rsidRPr="002A7F8D" w:rsidRDefault="00D17B58" w:rsidP="00FE6C11">
            <w:pPr>
              <w:spacing w:before="60" w:after="60" w:line="240" w:lineRule="auto"/>
            </w:pPr>
            <w:r w:rsidRPr="002A7F8D">
              <w:t>Uwagi [200]</w:t>
            </w:r>
          </w:p>
        </w:tc>
      </w:tr>
      <w:tr w:rsidR="00302474" w:rsidRPr="002A7F8D" w:rsidTr="00FE6C11">
        <w:trPr>
          <w:trHeight w:val="227"/>
        </w:trPr>
        <w:tc>
          <w:tcPr>
            <w:tcW w:w="0" w:type="auto"/>
          </w:tcPr>
          <w:p w:rsidR="00302474" w:rsidRPr="002A7F8D" w:rsidRDefault="00171F44" w:rsidP="00FE6C11">
            <w:pPr>
              <w:spacing w:before="60" w:after="60" w:line="240" w:lineRule="auto"/>
            </w:pPr>
            <w:r>
              <w:t>3</w:t>
            </w:r>
          </w:p>
        </w:tc>
        <w:tc>
          <w:tcPr>
            <w:tcW w:w="0" w:type="auto"/>
          </w:tcPr>
          <w:p w:rsidR="00302474" w:rsidRPr="002A7F8D" w:rsidRDefault="00302474" w:rsidP="00FE6C11">
            <w:pPr>
              <w:spacing w:before="60" w:after="60" w:line="240" w:lineRule="auto"/>
            </w:pPr>
            <w:r w:rsidRPr="00302474">
              <w:t>Wspieranie zrównoważonej multimodalnej mobilności miejskiej jako elementu transformacji w kierunku gospodarki zeroemisyjnej</w:t>
            </w:r>
          </w:p>
        </w:tc>
        <w:tc>
          <w:tcPr>
            <w:tcW w:w="0" w:type="auto"/>
          </w:tcPr>
          <w:p w:rsidR="00302474" w:rsidRPr="002A7F8D" w:rsidRDefault="00302474" w:rsidP="00FE6C11">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0" w:type="auto"/>
          </w:tcPr>
          <w:p w:rsidR="00302474" w:rsidRPr="002A7F8D" w:rsidRDefault="00302474" w:rsidP="00FE6C11">
            <w:pPr>
              <w:spacing w:before="60" w:after="60" w:line="240" w:lineRule="auto"/>
            </w:pPr>
          </w:p>
        </w:tc>
        <w:tc>
          <w:tcPr>
            <w:tcW w:w="0" w:type="auto"/>
            <w:shd w:val="clear" w:color="auto" w:fill="auto"/>
          </w:tcPr>
          <w:p w:rsidR="00302474" w:rsidRPr="002A7F8D" w:rsidRDefault="00302474" w:rsidP="00FE6C11">
            <w:pPr>
              <w:spacing w:before="60" w:after="60" w:line="240" w:lineRule="auto"/>
            </w:pPr>
            <w:r w:rsidRPr="00F94008">
              <w:t>Liczba wdrożonych wyników prac B+R</w:t>
            </w:r>
          </w:p>
        </w:tc>
        <w:tc>
          <w:tcPr>
            <w:tcW w:w="0" w:type="auto"/>
          </w:tcPr>
          <w:p w:rsidR="00302474" w:rsidRPr="002A7F8D" w:rsidRDefault="00302474" w:rsidP="00FE6C11">
            <w:pPr>
              <w:spacing w:before="60" w:after="60" w:line="240" w:lineRule="auto"/>
            </w:pPr>
            <w:r>
              <w:t>szt.</w:t>
            </w:r>
          </w:p>
        </w:tc>
        <w:tc>
          <w:tcPr>
            <w:tcW w:w="0" w:type="auto"/>
          </w:tcPr>
          <w:p w:rsidR="00302474" w:rsidRPr="002A7F8D" w:rsidRDefault="00302474" w:rsidP="00FE6C11">
            <w:pPr>
              <w:spacing w:before="60" w:after="60" w:line="240" w:lineRule="auto"/>
            </w:pPr>
            <w:r>
              <w:t>0</w:t>
            </w:r>
          </w:p>
        </w:tc>
        <w:tc>
          <w:tcPr>
            <w:tcW w:w="0" w:type="auto"/>
          </w:tcPr>
          <w:p w:rsidR="00302474" w:rsidRPr="002A7F8D" w:rsidRDefault="00302474" w:rsidP="00FE6C11">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FE6C11">
            <w:pPr>
              <w:spacing w:before="60" w:after="60" w:line="240" w:lineRule="auto"/>
            </w:pPr>
            <w:r w:rsidRPr="00086913">
              <w:rPr>
                <w:sz w:val="20"/>
                <w:szCs w:val="20"/>
              </w:rPr>
              <w:t>CST 2021</w:t>
            </w:r>
          </w:p>
        </w:tc>
        <w:tc>
          <w:tcPr>
            <w:tcW w:w="0" w:type="auto"/>
          </w:tcPr>
          <w:p w:rsidR="00302474" w:rsidRPr="002A7F8D" w:rsidRDefault="00302474" w:rsidP="00FE6C11">
            <w:pPr>
              <w:spacing w:before="60" w:after="60" w:line="240" w:lineRule="auto"/>
            </w:pPr>
          </w:p>
        </w:tc>
      </w:tr>
    </w:tbl>
    <w:p w:rsidR="00D17B58" w:rsidRPr="002A7F8D" w:rsidRDefault="00D17B58" w:rsidP="00D17B58"/>
    <w:p w:rsidR="00D17B58" w:rsidRPr="002A7F8D" w:rsidRDefault="00D17B58" w:rsidP="00D17B58">
      <w:r w:rsidRPr="002A7F8D">
        <w:br w:type="page"/>
      </w:r>
      <w:r w:rsidRPr="002A7F8D">
        <w:lastRenderedPageBreak/>
        <w:t>2.1.1.1.3.</w:t>
      </w:r>
      <w:r w:rsidRPr="002A7F8D">
        <w:tab/>
        <w:t>Indykatywny podział zaprogramowanych zasobów (UE) według rodzaju interwencji (nie dotyczy EFMRA)</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7B58" w:rsidRPr="002A7F8D" w:rsidRDefault="00D17B58" w:rsidP="00D17B58">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702773">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D17B58" w:rsidRPr="002A7F8D" w:rsidTr="00FE6C11">
        <w:tc>
          <w:tcPr>
            <w:tcW w:w="775" w:type="pct"/>
          </w:tcPr>
          <w:p w:rsidR="00D17B58" w:rsidRPr="002A7F8D" w:rsidRDefault="00D17B58" w:rsidP="00FE6C11">
            <w:pPr>
              <w:spacing w:before="60" w:after="60" w:line="240" w:lineRule="auto"/>
            </w:pPr>
          </w:p>
        </w:tc>
        <w:tc>
          <w:tcPr>
            <w:tcW w:w="422" w:type="pct"/>
          </w:tcPr>
          <w:p w:rsidR="00D17B58" w:rsidRPr="002A7F8D" w:rsidRDefault="00D17B58" w:rsidP="00FE6C11">
            <w:pPr>
              <w:spacing w:before="60" w:after="60" w:line="240" w:lineRule="auto"/>
            </w:pPr>
          </w:p>
        </w:tc>
        <w:tc>
          <w:tcPr>
            <w:tcW w:w="1206" w:type="pct"/>
          </w:tcPr>
          <w:p w:rsidR="00D17B58" w:rsidRPr="002A7F8D" w:rsidRDefault="00D17B58" w:rsidP="00FE6C11">
            <w:pPr>
              <w:spacing w:before="60" w:after="60" w:line="240" w:lineRule="auto"/>
            </w:pPr>
          </w:p>
        </w:tc>
        <w:tc>
          <w:tcPr>
            <w:tcW w:w="1155" w:type="pct"/>
          </w:tcPr>
          <w:p w:rsidR="00D17B58" w:rsidRPr="002A7F8D" w:rsidRDefault="00D17B58" w:rsidP="00FE6C11">
            <w:pPr>
              <w:spacing w:before="60" w:after="60" w:line="240" w:lineRule="auto"/>
            </w:pPr>
          </w:p>
        </w:tc>
        <w:tc>
          <w:tcPr>
            <w:tcW w:w="430" w:type="pct"/>
          </w:tcPr>
          <w:p w:rsidR="00D17B58" w:rsidRPr="002A7F8D" w:rsidRDefault="00D17B58" w:rsidP="00FE6C11">
            <w:pPr>
              <w:spacing w:before="60" w:after="60" w:line="240" w:lineRule="auto"/>
            </w:pPr>
          </w:p>
        </w:tc>
        <w:tc>
          <w:tcPr>
            <w:tcW w:w="1012" w:type="pct"/>
          </w:tcPr>
          <w:p w:rsidR="00D17B58" w:rsidRPr="002A7F8D" w:rsidRDefault="00D17B58" w:rsidP="00FE6C11">
            <w:pPr>
              <w:spacing w:before="60" w:after="60" w:line="240" w:lineRule="auto"/>
            </w:pPr>
          </w:p>
        </w:tc>
      </w:tr>
    </w:tbl>
    <w:p w:rsidR="00D17B58" w:rsidRPr="002A7F8D" w:rsidRDefault="00D17B58" w:rsidP="00D17B58"/>
    <w:p w:rsidR="00D17B58" w:rsidRPr="002A7F8D" w:rsidRDefault="00D17B58" w:rsidP="00D17B58">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C275DF" w:rsidRPr="0060392D" w:rsidTr="0027741F">
        <w:trPr>
          <w:trHeight w:val="521"/>
        </w:trPr>
        <w:tc>
          <w:tcPr>
            <w:tcW w:w="775" w:type="pct"/>
            <w:vMerge w:val="restart"/>
          </w:tcPr>
          <w:p w:rsidR="00C275DF" w:rsidRPr="0060392D" w:rsidRDefault="0073391E" w:rsidP="0027741F">
            <w:pPr>
              <w:spacing w:before="60" w:after="60" w:line="240" w:lineRule="auto"/>
              <w:jc w:val="center"/>
            </w:pPr>
            <w:r>
              <w:t>3</w:t>
            </w:r>
          </w:p>
        </w:tc>
        <w:tc>
          <w:tcPr>
            <w:tcW w:w="422" w:type="pct"/>
            <w:vMerge w:val="restart"/>
          </w:tcPr>
          <w:p w:rsidR="00C275DF" w:rsidRPr="0060392D" w:rsidRDefault="00C275DF" w:rsidP="0027741F">
            <w:pPr>
              <w:spacing w:before="60" w:after="60" w:line="240" w:lineRule="auto"/>
            </w:pPr>
            <w:r>
              <w:t>EFRR</w:t>
            </w:r>
          </w:p>
        </w:tc>
        <w:tc>
          <w:tcPr>
            <w:tcW w:w="1206" w:type="pct"/>
          </w:tcPr>
          <w:p w:rsidR="00C275DF" w:rsidRPr="0060392D" w:rsidRDefault="00C275DF" w:rsidP="0027741F">
            <w:pPr>
              <w:spacing w:before="60" w:after="60" w:line="240" w:lineRule="auto"/>
            </w:pPr>
            <w:r w:rsidRPr="00A0585C">
              <w:t>Lepiej rozwinięte</w:t>
            </w:r>
          </w:p>
        </w:tc>
        <w:tc>
          <w:tcPr>
            <w:tcW w:w="1155" w:type="pct"/>
            <w:vMerge w:val="restart"/>
          </w:tcPr>
          <w:p w:rsidR="00C275DF" w:rsidRPr="00A00352" w:rsidRDefault="00C275DF" w:rsidP="0027741F">
            <w:pPr>
              <w:pStyle w:val="Point0"/>
              <w:spacing w:line="276" w:lineRule="auto"/>
              <w:ind w:left="0" w:firstLine="0"/>
            </w:pPr>
            <w:r w:rsidRPr="00A00352">
              <w:t>Wspieranie zrównoważonej multimodalnej mobilności miejskiej jako elementu transformacji w kierunku gospodarki zeroemisyjnej</w:t>
            </w:r>
            <w:r>
              <w:t xml:space="preserve"> (SO 8)</w:t>
            </w:r>
          </w:p>
        </w:tc>
        <w:tc>
          <w:tcPr>
            <w:tcW w:w="430" w:type="pct"/>
            <w:vMerge w:val="restart"/>
          </w:tcPr>
          <w:p w:rsidR="00C275DF" w:rsidRPr="0060392D" w:rsidRDefault="00C275DF" w:rsidP="0027741F">
            <w:pPr>
              <w:spacing w:before="60" w:after="60" w:line="240" w:lineRule="auto"/>
            </w:pPr>
            <w:r>
              <w:t>02</w:t>
            </w:r>
          </w:p>
        </w:tc>
        <w:tc>
          <w:tcPr>
            <w:tcW w:w="1012" w:type="pct"/>
          </w:tcPr>
          <w:p w:rsidR="00C275DF" w:rsidRPr="0060392D" w:rsidRDefault="00C275DF" w:rsidP="00C275DF">
            <w:pPr>
              <w:spacing w:before="60" w:after="60" w:line="240" w:lineRule="auto"/>
              <w:jc w:val="right"/>
            </w:pPr>
            <w:r w:rsidRPr="008D72C0">
              <w:t>827 206,00</w:t>
            </w:r>
          </w:p>
        </w:tc>
      </w:tr>
      <w:tr w:rsidR="00C275DF" w:rsidRPr="0060392D" w:rsidTr="0027741F">
        <w:trPr>
          <w:trHeight w:val="530"/>
        </w:trPr>
        <w:tc>
          <w:tcPr>
            <w:tcW w:w="775" w:type="pct"/>
            <w:vMerge/>
          </w:tcPr>
          <w:p w:rsidR="00C275DF" w:rsidRDefault="00C275DF" w:rsidP="0027741F">
            <w:pPr>
              <w:spacing w:before="60" w:after="60" w:line="240" w:lineRule="auto"/>
              <w:jc w:val="center"/>
            </w:pPr>
          </w:p>
        </w:tc>
        <w:tc>
          <w:tcPr>
            <w:tcW w:w="422" w:type="pct"/>
            <w:vMerge/>
          </w:tcPr>
          <w:p w:rsidR="00C275DF" w:rsidRDefault="00C275DF" w:rsidP="0027741F">
            <w:pPr>
              <w:spacing w:before="60" w:after="60" w:line="240" w:lineRule="auto"/>
            </w:pPr>
          </w:p>
        </w:tc>
        <w:tc>
          <w:tcPr>
            <w:tcW w:w="1206" w:type="pct"/>
          </w:tcPr>
          <w:p w:rsidR="00C275DF" w:rsidRPr="0060392D" w:rsidRDefault="00C275DF" w:rsidP="0027741F">
            <w:pPr>
              <w:spacing w:before="60" w:after="60" w:line="240" w:lineRule="auto"/>
            </w:pPr>
            <w:r w:rsidRPr="00A0585C">
              <w:t>W okresie przejściowym</w:t>
            </w:r>
          </w:p>
        </w:tc>
        <w:tc>
          <w:tcPr>
            <w:tcW w:w="1155" w:type="pct"/>
            <w:vMerge/>
          </w:tcPr>
          <w:p w:rsidR="00C275DF" w:rsidRPr="0060392D" w:rsidRDefault="00C275DF" w:rsidP="0027741F">
            <w:pPr>
              <w:spacing w:before="60" w:after="60" w:line="240" w:lineRule="auto"/>
            </w:pPr>
          </w:p>
        </w:tc>
        <w:tc>
          <w:tcPr>
            <w:tcW w:w="430" w:type="pct"/>
            <w:vMerge/>
          </w:tcPr>
          <w:p w:rsidR="00C275DF" w:rsidRPr="0060392D" w:rsidRDefault="00C275DF" w:rsidP="0027741F">
            <w:pPr>
              <w:spacing w:before="60" w:after="60" w:line="240" w:lineRule="auto"/>
            </w:pPr>
          </w:p>
        </w:tc>
        <w:tc>
          <w:tcPr>
            <w:tcW w:w="1012" w:type="pct"/>
          </w:tcPr>
          <w:p w:rsidR="00C275DF" w:rsidRPr="0060392D" w:rsidRDefault="00C275DF" w:rsidP="00C275DF">
            <w:pPr>
              <w:spacing w:before="60" w:after="60" w:line="240" w:lineRule="auto"/>
              <w:jc w:val="right"/>
            </w:pPr>
            <w:r w:rsidRPr="008D72C0">
              <w:t>1 654 412,00</w:t>
            </w:r>
          </w:p>
        </w:tc>
      </w:tr>
      <w:tr w:rsidR="00C275DF" w:rsidRPr="0060392D" w:rsidTr="0027741F">
        <w:trPr>
          <w:trHeight w:val="585"/>
        </w:trPr>
        <w:tc>
          <w:tcPr>
            <w:tcW w:w="775" w:type="pct"/>
            <w:vMerge/>
          </w:tcPr>
          <w:p w:rsidR="00C275DF" w:rsidRDefault="00C275DF" w:rsidP="0027741F">
            <w:pPr>
              <w:spacing w:before="60" w:after="60" w:line="240" w:lineRule="auto"/>
              <w:jc w:val="center"/>
            </w:pPr>
          </w:p>
        </w:tc>
        <w:tc>
          <w:tcPr>
            <w:tcW w:w="422" w:type="pct"/>
            <w:vMerge/>
          </w:tcPr>
          <w:p w:rsidR="00C275DF" w:rsidRDefault="00C275DF" w:rsidP="0027741F">
            <w:pPr>
              <w:spacing w:before="60" w:after="60" w:line="240" w:lineRule="auto"/>
            </w:pPr>
          </w:p>
        </w:tc>
        <w:tc>
          <w:tcPr>
            <w:tcW w:w="1206" w:type="pct"/>
          </w:tcPr>
          <w:p w:rsidR="00C275DF" w:rsidRPr="0060392D" w:rsidRDefault="00C275DF" w:rsidP="0027741F">
            <w:pPr>
              <w:spacing w:before="60" w:after="60" w:line="240" w:lineRule="auto"/>
            </w:pPr>
            <w:r w:rsidRPr="00A0585C">
              <w:t>Słabiej rozwinięte</w:t>
            </w:r>
          </w:p>
        </w:tc>
        <w:tc>
          <w:tcPr>
            <w:tcW w:w="1155" w:type="pct"/>
            <w:vMerge/>
          </w:tcPr>
          <w:p w:rsidR="00C275DF" w:rsidRPr="0060392D" w:rsidRDefault="00C275DF" w:rsidP="0027741F">
            <w:pPr>
              <w:spacing w:before="60" w:after="60" w:line="240" w:lineRule="auto"/>
            </w:pPr>
          </w:p>
        </w:tc>
        <w:tc>
          <w:tcPr>
            <w:tcW w:w="430" w:type="pct"/>
            <w:vMerge/>
          </w:tcPr>
          <w:p w:rsidR="00C275DF" w:rsidRPr="0060392D" w:rsidRDefault="00C275DF" w:rsidP="0027741F">
            <w:pPr>
              <w:spacing w:before="60" w:after="60" w:line="240" w:lineRule="auto"/>
            </w:pPr>
          </w:p>
        </w:tc>
        <w:tc>
          <w:tcPr>
            <w:tcW w:w="1012" w:type="pct"/>
          </w:tcPr>
          <w:p w:rsidR="00C275DF" w:rsidRPr="0060392D" w:rsidRDefault="00C275DF" w:rsidP="00C275DF">
            <w:pPr>
              <w:spacing w:before="60" w:after="60" w:line="240" w:lineRule="auto"/>
              <w:jc w:val="right"/>
            </w:pPr>
            <w:r w:rsidRPr="008D72C0">
              <w:t>11 580 882,00</w:t>
            </w:r>
          </w:p>
        </w:tc>
      </w:tr>
    </w:tbl>
    <w:p w:rsidR="00D17B58" w:rsidRPr="002A7F8D" w:rsidRDefault="00D17B58" w:rsidP="00D17B58">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7B58" w:rsidRDefault="00D17B58" w:rsidP="00D17B58">
      <w:pPr>
        <w:spacing w:line="240" w:lineRule="auto"/>
        <w:ind w:left="851" w:hanging="851"/>
        <w:rPr>
          <w:b/>
          <w:bCs/>
          <w:vertAlign w:val="superscript"/>
        </w:rPr>
      </w:pPr>
    </w:p>
    <w:p w:rsidR="00D17B58" w:rsidRDefault="00D17B58" w:rsidP="00D17B58">
      <w:pPr>
        <w:spacing w:line="240" w:lineRule="auto"/>
        <w:ind w:left="851" w:hanging="851"/>
        <w:rPr>
          <w:b/>
          <w:bCs/>
          <w:vertAlign w:val="superscript"/>
        </w:rPr>
        <w:sectPr w:rsidR="00D17B58" w:rsidSect="00D16E2E">
          <w:pgSz w:w="16838" w:h="11906" w:orient="landscape"/>
          <w:pgMar w:top="1134" w:right="1134" w:bottom="1134" w:left="1134" w:header="567" w:footer="567" w:gutter="0"/>
          <w:cols w:space="708"/>
          <w:docGrid w:linePitch="326"/>
        </w:sectPr>
      </w:pPr>
    </w:p>
    <w:p w:rsidR="00B732B8" w:rsidRDefault="00B732B8" w:rsidP="002A7F8D">
      <w:pPr>
        <w:spacing w:line="240" w:lineRule="auto"/>
        <w:ind w:left="851" w:hanging="851"/>
      </w:pPr>
      <w:r w:rsidRPr="00B732B8">
        <w:lastRenderedPageBreak/>
        <w:t>2.2.</w:t>
      </w:r>
      <w:r w:rsidRPr="00B732B8">
        <w:tab/>
        <w:t>Priorytety dotyczące pomocy technicznej</w:t>
      </w:r>
    </w:p>
    <w:p w:rsidR="00B732B8" w:rsidRPr="00B732B8" w:rsidRDefault="00B732B8" w:rsidP="00B732B8">
      <w:pPr>
        <w:ind w:left="850" w:hanging="850"/>
      </w:pPr>
      <w:r>
        <w:t>2.2.1.</w:t>
      </w:r>
      <w:r>
        <w:tab/>
      </w:r>
      <w:r w:rsidRPr="00B732B8">
        <w:t>Priorytet dotyczący pomocy technicznej na podstawie art. 36 ust. 4 rozporządzenia w sprawie wspólnych przepisów</w:t>
      </w:r>
      <w:r w:rsidRPr="00B732B8" w:rsidDel="00EF72C8">
        <w:t xml:space="preserve"> </w:t>
      </w:r>
      <w:r w:rsidRPr="00B732B8">
        <w:t>(należy powtórzyć dla każdego takiego priorytetu dotyczącego pomocy technicznej)</w:t>
      </w:r>
    </w:p>
    <w:p w:rsidR="00B732B8" w:rsidRPr="00B732B8" w:rsidRDefault="00B732B8" w:rsidP="00B732B8">
      <w:pPr>
        <w:ind w:left="850"/>
      </w:pPr>
      <w:r w:rsidRPr="00B732B8">
        <w:t>Podstawa prawna: art. 22 ust. 3 lit. e) rozporządzenia w sprawie wspólnych przepisów</w:t>
      </w:r>
    </w:p>
    <w:p w:rsidR="00B732B8" w:rsidRPr="00B732B8" w:rsidRDefault="00B732B8" w:rsidP="00B732B8">
      <w:pPr>
        <w:ind w:left="850" w:hanging="850"/>
      </w:pPr>
      <w:r w:rsidRPr="00B732B8">
        <w:t>2.2.1.1.</w:t>
      </w:r>
      <w:r w:rsidRPr="00B732B8">
        <w:tab/>
        <w:t>Interwencja w ramach Funduszy</w:t>
      </w:r>
    </w:p>
    <w:p w:rsidR="00B732B8" w:rsidRPr="00B732B8" w:rsidRDefault="00B732B8" w:rsidP="00B732B8">
      <w:pPr>
        <w:ind w:left="850"/>
      </w:pPr>
      <w:r w:rsidRPr="00B732B8">
        <w:t xml:space="preserve">Powiązane rodzaje działań – art. 22 ust. 3 lit. e) </w:t>
      </w:r>
      <w:proofErr w:type="spellStart"/>
      <w:r w:rsidRPr="00B732B8">
        <w:t>ppkt</w:t>
      </w:r>
      <w:proofErr w:type="spellEnd"/>
      <w:r w:rsidRPr="00B732B8">
        <w:t xml:space="preserve"> (i) rozporządzenia w sprawie wspólnych przepisów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rsidTr="00763FD6">
        <w:tc>
          <w:tcPr>
            <w:tcW w:w="9781" w:type="dxa"/>
            <w:shd w:val="clear" w:color="auto" w:fill="auto"/>
          </w:tcPr>
          <w:p w:rsidR="00B732B8" w:rsidRDefault="00B732B8" w:rsidP="009F765F">
            <w:pPr>
              <w:spacing w:line="240" w:lineRule="auto"/>
              <w:jc w:val="both"/>
            </w:pPr>
            <w:r w:rsidRPr="00B732B8">
              <w:t>Pole tekstowe [8</w:t>
            </w:r>
            <w:r>
              <w:t> </w:t>
            </w:r>
            <w:r w:rsidRPr="00B732B8">
              <w:t>000]</w:t>
            </w:r>
          </w:p>
          <w:p w:rsidR="009F765F" w:rsidRPr="000008EC" w:rsidRDefault="009F765F" w:rsidP="009F765F">
            <w:pPr>
              <w:spacing w:line="240" w:lineRule="auto"/>
              <w:jc w:val="both"/>
              <w:rPr>
                <w:color w:val="0070C0"/>
              </w:rPr>
            </w:pPr>
            <w:r w:rsidRPr="000008EC">
              <w:rPr>
                <w:b/>
                <w:color w:val="0070C0"/>
              </w:rPr>
              <w:t xml:space="preserve">Priorytet </w:t>
            </w:r>
            <w:r w:rsidR="00D17B58">
              <w:rPr>
                <w:b/>
                <w:color w:val="0070C0"/>
              </w:rPr>
              <w:t>4</w:t>
            </w:r>
            <w:ins w:id="377" w:author="Lukasz Malecki" w:date="2021-10-08T12:50:00Z">
              <w:r w:rsidR="00753796">
                <w:rPr>
                  <w:b/>
                  <w:color w:val="0070C0"/>
                </w:rPr>
                <w:t>.</w:t>
              </w:r>
            </w:ins>
            <w:r w:rsidRPr="000008EC">
              <w:rPr>
                <w:b/>
                <w:color w:val="0070C0"/>
              </w:rPr>
              <w:t xml:space="preserve"> </w:t>
            </w:r>
            <w:del w:id="378" w:author="Lukasz Malecki" w:date="2021-10-08T12:50:00Z">
              <w:r w:rsidRPr="000008EC" w:rsidDel="00753796">
                <w:rPr>
                  <w:b/>
                  <w:color w:val="0070C0"/>
                </w:rPr>
                <w:delText>-</w:delText>
              </w:r>
            </w:del>
            <w:r w:rsidRPr="000008EC">
              <w:rPr>
                <w:b/>
                <w:color w:val="0070C0"/>
              </w:rPr>
              <w:t xml:space="preserve"> Pomoc Techniczna</w:t>
            </w:r>
          </w:p>
          <w:p w:rsidR="009F765F" w:rsidRDefault="009F765F" w:rsidP="009F765F">
            <w:pPr>
              <w:spacing w:line="240" w:lineRule="auto"/>
              <w:jc w:val="both"/>
            </w:pPr>
            <w:r>
              <w:t xml:space="preserve">Realizacja </w:t>
            </w:r>
            <w:r w:rsidR="00EC0B81">
              <w:t>4</w:t>
            </w:r>
            <w:ins w:id="379" w:author="Lukasz Malecki" w:date="2021-10-08T12:50:00Z">
              <w:r w:rsidR="00753796">
                <w:t>.</w:t>
              </w:r>
            </w:ins>
            <w:r>
              <w:t xml:space="preserve"> Priorytetu ma na celu zapewnienie efektywnego systemu zarządzania i wdrażania Programu, a tym samym przyczynia się do realizacji celu głównego Programu, którym jest bardziej konkurencyjna i inteligentna Europa dzięki wspieraniu innowacyjnej i inteligentnej transformacji gospodarczej. Wsparcie udzielane w ramach </w:t>
            </w:r>
            <w:r w:rsidR="000732E4">
              <w:t>4</w:t>
            </w:r>
            <w:ins w:id="380" w:author="Lukasz Malecki" w:date="2021-10-08T12:50:00Z">
              <w:r w:rsidR="00753796">
                <w:t>.</w:t>
              </w:r>
            </w:ins>
            <w:r>
              <w:t xml:space="preserve"> Priorytetu  jest komplementarne do wsparcia udzielonego w ramach pomocy technicznej pozostałych programów, w szczególności programu horyzontalnego w zakresie pomocy technicznej zgodnie z przyjętą linią demarkacyjną. </w:t>
            </w:r>
          </w:p>
          <w:p w:rsidR="009F765F" w:rsidRDefault="009F765F" w:rsidP="009F765F">
            <w:pPr>
              <w:spacing w:line="240" w:lineRule="auto"/>
              <w:jc w:val="both"/>
              <w:rPr>
                <w:b/>
              </w:rPr>
            </w:pPr>
            <w:r>
              <w:rPr>
                <w:b/>
              </w:rPr>
              <w:t xml:space="preserve">Na realizację </w:t>
            </w:r>
            <w:r w:rsidR="00EC0B81">
              <w:rPr>
                <w:b/>
              </w:rPr>
              <w:t>4</w:t>
            </w:r>
            <w:ins w:id="381" w:author="Lukasz Malecki" w:date="2021-10-08T12:50:00Z">
              <w:r w:rsidR="00753796">
                <w:rPr>
                  <w:b/>
                </w:rPr>
                <w:t>.</w:t>
              </w:r>
            </w:ins>
            <w:r>
              <w:rPr>
                <w:b/>
              </w:rPr>
              <w:t xml:space="preserve"> Priorytetu Programu zostanie przeznaczonych 159,5 mln euro, co stanowi 2% alokacji Programu.</w:t>
            </w:r>
          </w:p>
          <w:p w:rsidR="009F765F" w:rsidRDefault="009F765F" w:rsidP="009F765F">
            <w:pPr>
              <w:spacing w:line="240" w:lineRule="auto"/>
              <w:jc w:val="both"/>
            </w:pPr>
            <w:r>
              <w:t xml:space="preserve">Realizowane w </w:t>
            </w:r>
            <w:r w:rsidR="00EC0B81">
              <w:t>4</w:t>
            </w:r>
            <w:ins w:id="382" w:author="Lukasz Malecki" w:date="2021-10-08T12:50:00Z">
              <w:r w:rsidR="00753796">
                <w:t>.</w:t>
              </w:r>
            </w:ins>
            <w:r>
              <w:t xml:space="preserve"> Priorytecie działania  mają na celu zapewnienie skutecznego systemu zarządzania, wdrażania i informowania o Programie, wsparcie potencjalnych beneficjentów i beneficjentów Programu. Cechą działań  realizowanych w  Priorytecie </w:t>
            </w:r>
            <w:r w:rsidR="00EC0B81">
              <w:t>4</w:t>
            </w:r>
            <w:ins w:id="383" w:author="Lukasz Malecki" w:date="2021-10-08T12:50:00Z">
              <w:r w:rsidR="00753796">
                <w:t>.</w:t>
              </w:r>
            </w:ins>
            <w:r>
              <w:t xml:space="preserve"> będzie wspieranie kultury administracyjnej - świadomej potrzeb klienta i otwartej na współpracę </w:t>
            </w:r>
            <w:r>
              <w:br/>
              <w:t xml:space="preserve">z przedsiębiorcami oraz system wdrażania - oparty na nowoczesnym zapleczu  technicznym </w:t>
            </w:r>
            <w:r>
              <w:br/>
              <w:t>i systemach informatycznych, w celu bardziej wydajnego wykorzystania czasu i zasobów Instytucji i beneficjentów. Oferowane instrumenty będą uwzględniać potrzeby zgłaszane przez przedsiębiorców i pracowników Instytucji systemu wdrażania, w obszarze administrowania programem tak, aby był przyjazny dla firm, instytucji oraz skutecznie je wspierający.</w:t>
            </w:r>
          </w:p>
          <w:p w:rsidR="009F765F" w:rsidRDefault="009F765F" w:rsidP="009F765F">
            <w:pPr>
              <w:spacing w:line="240" w:lineRule="auto"/>
              <w:jc w:val="both"/>
            </w:pPr>
            <w:r>
              <w:t xml:space="preserve">Ze środków pomocy technicznej są finansowane działania dotyczące: </w:t>
            </w:r>
          </w:p>
          <w:p w:rsidR="009F765F" w:rsidRDefault="009F765F" w:rsidP="009F765F">
            <w:pPr>
              <w:numPr>
                <w:ilvl w:val="0"/>
                <w:numId w:val="75"/>
              </w:numPr>
              <w:suppressAutoHyphens/>
              <w:autoSpaceDN w:val="0"/>
              <w:spacing w:line="240" w:lineRule="auto"/>
              <w:jc w:val="both"/>
            </w:pPr>
            <w:r>
              <w:rPr>
                <w:b/>
                <w:color w:val="365F91"/>
              </w:rPr>
              <w:t xml:space="preserve">Zapewnienie sprawnej realizacji procesów związanych z zarządzaniem </w:t>
            </w:r>
            <w:r>
              <w:rPr>
                <w:b/>
                <w:color w:val="365F91"/>
              </w:rPr>
              <w:br/>
              <w:t>i wdrażaniem</w:t>
            </w:r>
            <w:r>
              <w:rPr>
                <w:color w:val="365F91"/>
              </w:rPr>
              <w:t>, w szczególności w zakresie naboru i selekcji projektów, systemu monitorowania, ewaluacji,  kontroli, certyfikacji</w:t>
            </w:r>
            <w:r>
              <w:t xml:space="preserve">. W tym obszarze wsparcie są zaplanowane działania mające na celu zapewnienie </w:t>
            </w:r>
            <w:r>
              <w:rPr>
                <w:b/>
                <w:color w:val="365F91"/>
              </w:rPr>
              <w:t>wysokiej jakości potencjału administracyjnego, warunków technicznych do wdrażania Programu, a także systemów</w:t>
            </w:r>
            <w:ins w:id="384" w:author="Lukasz Malecki" w:date="2021-10-12T11:18:00Z">
              <w:r w:rsidR="006461A1">
                <w:rPr>
                  <w:b/>
                  <w:color w:val="365F91"/>
                </w:rPr>
                <w:t>.</w:t>
              </w:r>
            </w:ins>
            <w:r>
              <w:rPr>
                <w:b/>
                <w:color w:val="365F91"/>
              </w:rPr>
              <w:t xml:space="preserve"> </w:t>
            </w:r>
          </w:p>
          <w:p w:rsidR="009F765F" w:rsidRDefault="009F765F" w:rsidP="009F765F">
            <w:pPr>
              <w:spacing w:line="240" w:lineRule="auto"/>
              <w:jc w:val="both"/>
            </w:pPr>
            <w:r>
              <w:t>W tym zakresie będą w szczególności realizowane działania:</w:t>
            </w:r>
          </w:p>
          <w:p w:rsidR="009F765F" w:rsidRDefault="009F765F" w:rsidP="009F765F">
            <w:pPr>
              <w:spacing w:line="240" w:lineRule="auto"/>
              <w:jc w:val="both"/>
            </w:pPr>
            <w:r>
              <w:t xml:space="preserve">a) zapewniające efektywne funkcjonowanie kadr w instytucjach systemu wdrażania Programu dzięki finansowaniu wynagrodzeń i podnoszeniu kompetencji pracowników, </w:t>
            </w:r>
          </w:p>
          <w:p w:rsidR="009F765F" w:rsidRDefault="009F765F" w:rsidP="009F765F">
            <w:pPr>
              <w:spacing w:line="240" w:lineRule="auto"/>
              <w:ind w:left="34"/>
              <w:jc w:val="both"/>
            </w:pPr>
            <w:r>
              <w:lastRenderedPageBreak/>
              <w:t xml:space="preserve">b) zapewniające sprawny system wdrażania Programu, w tym: stworzenie i utrzymanie odpowiednich warunków </w:t>
            </w:r>
            <w:r>
              <w:rPr>
                <w:bCs/>
              </w:rPr>
              <w:t xml:space="preserve">i narzędzi </w:t>
            </w:r>
            <w:r>
              <w:t xml:space="preserve">pracy oraz systemów planowania, monitorowania </w:t>
            </w:r>
            <w:r>
              <w:br/>
              <w:t xml:space="preserve">i raportowania Programu, rozwój kultury ewaluacyjnej, wsparcie eksperckie (m.in. ekspertyzy, analizy, badania) przedsięwzięcia wspierające kulturę administracyjną (organizacyjną) Instytucji zorientowaną na potrzeby przedsiębiorców jako przyszłych i obecnych beneficjentów Programu. W szczególności przygotowujące merytorycznie i operacyjnie pracowników Instytucji do pełnienia roli indywidualnego opiekuna – doradcy przy projekcie, wspierające efektywną organizację i realizację procesów obsługi projektów,  nowoczesne, spójne narzędzia komunikacji </w:t>
            </w:r>
            <w:r>
              <w:br/>
              <w:t>z beneficjentami oraz systemy informatyczne zmniejszające obciążenia po stronie beneficjentów</w:t>
            </w:r>
            <w:r>
              <w:br/>
              <w:t xml:space="preserve">i Instytucji. </w:t>
            </w:r>
          </w:p>
          <w:p w:rsidR="009F765F" w:rsidRDefault="009F765F" w:rsidP="009F765F">
            <w:pPr>
              <w:spacing w:line="240" w:lineRule="auto"/>
              <w:jc w:val="both"/>
            </w:pPr>
            <w:r>
              <w:t xml:space="preserve">c) ponadto w tym obszarze będą realizowane działania wspierające realizację procesów, które nie są związane bezpośrednio z realizacją Programu, ale są niezbędne do osiągnięcia najwyższej skuteczności interwencji. </w:t>
            </w:r>
          </w:p>
          <w:p w:rsidR="009F765F" w:rsidRDefault="009F765F" w:rsidP="009F765F">
            <w:pPr>
              <w:numPr>
                <w:ilvl w:val="0"/>
                <w:numId w:val="76"/>
              </w:numPr>
              <w:suppressAutoHyphens/>
              <w:autoSpaceDN w:val="0"/>
              <w:spacing w:line="240" w:lineRule="auto"/>
              <w:jc w:val="both"/>
              <w:rPr>
                <w:b/>
                <w:color w:val="365F91"/>
              </w:rPr>
            </w:pPr>
            <w:r>
              <w:rPr>
                <w:b/>
                <w:color w:val="365F91"/>
              </w:rPr>
              <w:t xml:space="preserve">Zapewnienia skutecznego systemu informacji i promocji Programu oraz realizowanych </w:t>
            </w:r>
            <w:r>
              <w:rPr>
                <w:b/>
                <w:color w:val="365F91"/>
              </w:rPr>
              <w:br/>
              <w:t>w jego ramach instrumentach, w tym m.in.:</w:t>
            </w:r>
          </w:p>
          <w:p w:rsidR="009F765F" w:rsidRDefault="009F765F" w:rsidP="009F765F">
            <w:pPr>
              <w:numPr>
                <w:ilvl w:val="0"/>
                <w:numId w:val="77"/>
              </w:numPr>
              <w:suppressAutoHyphens/>
              <w:autoSpaceDN w:val="0"/>
              <w:spacing w:line="240" w:lineRule="auto"/>
              <w:jc w:val="both"/>
            </w:pPr>
            <w:r>
              <w:t>informowanie potencjalnych beneficjentów o możliwościach dofinansowania i aktywizowanie do ich pozyskania środków z Programu,</w:t>
            </w:r>
          </w:p>
          <w:p w:rsidR="009F765F" w:rsidRDefault="009F765F" w:rsidP="009F765F">
            <w:pPr>
              <w:numPr>
                <w:ilvl w:val="0"/>
                <w:numId w:val="77"/>
              </w:numPr>
              <w:suppressAutoHyphens/>
              <w:autoSpaceDN w:val="0"/>
              <w:spacing w:line="240" w:lineRule="auto"/>
              <w:jc w:val="both"/>
            </w:pPr>
            <w:r>
              <w:t>informowanie opinii publicznej o działaniach i efektach Programu, w tym pokazanie pozytywnego wpływu i wartości dodanej wsparcia z Unii Europejskiej,</w:t>
            </w:r>
          </w:p>
          <w:p w:rsidR="009F765F" w:rsidRDefault="009F765F" w:rsidP="009F765F">
            <w:pPr>
              <w:numPr>
                <w:ilvl w:val="0"/>
                <w:numId w:val="77"/>
              </w:numPr>
              <w:suppressAutoHyphens/>
              <w:autoSpaceDN w:val="0"/>
              <w:spacing w:line="240" w:lineRule="auto"/>
              <w:jc w:val="both"/>
            </w:pPr>
            <w:r>
              <w:t>realizacja działań mających na celu zapewnienie szerokiej/powszechnej akceptacji społecznej dla działań rozwojowych, realizowanych przy pomocy Programu i Funduszy Europejskich jako całości</w:t>
            </w:r>
            <w:r>
              <w:rPr>
                <w:bCs/>
              </w:rPr>
              <w:t>.</w:t>
            </w:r>
          </w:p>
          <w:p w:rsidR="009F765F" w:rsidRDefault="009F765F" w:rsidP="009F765F">
            <w:pPr>
              <w:numPr>
                <w:ilvl w:val="0"/>
                <w:numId w:val="75"/>
              </w:numPr>
              <w:suppressAutoHyphens/>
              <w:autoSpaceDN w:val="0"/>
              <w:spacing w:line="240" w:lineRule="auto"/>
              <w:jc w:val="both"/>
            </w:pPr>
            <w:r>
              <w:rPr>
                <w:b/>
                <w:color w:val="365F91"/>
              </w:rPr>
              <w:t>Zapewnienia rozwoju potencjału beneficjentów, ostatecznych odbiorców i potencjalnych beneficjentów Programu oraz wzmocnienie ich kompetencji.</w:t>
            </w:r>
            <w:r>
              <w:t xml:space="preserve"> Podejmowane działania będą się cechować zindywidualizowanym podejściem do potrzeb przedsiębiorców celem zwiększenia podaży innowacyjnych projektów oraz ich skutecznej realizacji. Działania realizowane w obszarze dotyczą w szczególności:</w:t>
            </w:r>
          </w:p>
          <w:p w:rsidR="009F765F" w:rsidRDefault="009F765F" w:rsidP="009F765F">
            <w:pPr>
              <w:spacing w:line="240" w:lineRule="auto"/>
              <w:jc w:val="both"/>
            </w:pPr>
            <w:r>
              <w:t>a)</w:t>
            </w:r>
            <w:r>
              <w:rPr>
                <w:b/>
                <w:color w:val="365F91"/>
              </w:rPr>
              <w:tab/>
            </w:r>
            <w:r>
              <w:rPr>
                <w:u w:val="single"/>
              </w:rPr>
              <w:t>potencjalnych beneficjentów m.in. w zakresie:</w:t>
            </w:r>
          </w:p>
          <w:p w:rsidR="009F765F" w:rsidRDefault="009F765F" w:rsidP="009F765F">
            <w:pPr>
              <w:spacing w:line="240" w:lineRule="auto"/>
              <w:jc w:val="both"/>
            </w:pPr>
            <w:r>
              <w:t>-</w:t>
            </w:r>
            <w:r>
              <w:tab/>
              <w:t xml:space="preserve">analizy pomysłu na projekt przygotowanej pod kątem możliwości uzyskania dofinansowania </w:t>
            </w:r>
          </w:p>
          <w:p w:rsidR="009F765F" w:rsidRDefault="009F765F" w:rsidP="009F765F">
            <w:pPr>
              <w:spacing w:line="240" w:lineRule="auto"/>
              <w:jc w:val="both"/>
            </w:pPr>
            <w:r>
              <w:t xml:space="preserve">z Programu obejmującej analizę mocnych i słabych stron pomysłu oraz  wskazania elementów, które warto wzmocnić, ubiegając się o środki z Programu, a także dostarczania inspiracji i zachęcenia jak największej liczby przedsiębiorstw do przyłączenia się do Programu,  </w:t>
            </w:r>
          </w:p>
          <w:p w:rsidR="009F765F" w:rsidRDefault="009F765F" w:rsidP="009F765F">
            <w:pPr>
              <w:spacing w:line="240" w:lineRule="auto"/>
              <w:jc w:val="both"/>
            </w:pPr>
            <w:r>
              <w:t>-</w:t>
            </w:r>
            <w:r>
              <w:tab/>
              <w:t xml:space="preserve">procesu aplikowania o wsparcie, w tym wyboru właściwych do potrzeb i możliwości instrumentów wsparcia, </w:t>
            </w:r>
          </w:p>
          <w:p w:rsidR="009F765F" w:rsidRDefault="009F765F" w:rsidP="009F765F">
            <w:pPr>
              <w:spacing w:line="240" w:lineRule="auto"/>
              <w:jc w:val="both"/>
            </w:pPr>
            <w:r>
              <w:t>b) beneficjentów programu m.in. w zakresie:</w:t>
            </w:r>
          </w:p>
          <w:p w:rsidR="009F765F" w:rsidRDefault="009F765F" w:rsidP="009F765F">
            <w:pPr>
              <w:spacing w:line="240" w:lineRule="auto"/>
              <w:jc w:val="both"/>
            </w:pPr>
            <w:r>
              <w:t>-</w:t>
            </w:r>
            <w:r>
              <w:tab/>
              <w:t>realizacji projektów na poziomie organizacyjnym, zarządczym, prawnym, komunikacyjnym, badawczym, szeroko pojętego mentoringu, wzmocnienia kompetencji beneficjentów na różnych etapach wdrażania projektu (np. doradztwo związane z przeprowadzeniem procedury konkurencyjności),</w:t>
            </w:r>
          </w:p>
          <w:p w:rsidR="009F765F" w:rsidRDefault="009F765F" w:rsidP="009F765F">
            <w:pPr>
              <w:spacing w:line="240" w:lineRule="auto"/>
              <w:jc w:val="both"/>
            </w:pPr>
            <w:r>
              <w:lastRenderedPageBreak/>
              <w:t>-</w:t>
            </w:r>
            <w:r>
              <w:tab/>
              <w:t>kwestii istotnych z punktu widzenia firm stawiających pierwsze kroki w prowadzeniu prac badawczych (np. specyfika prowadzenia projektów badawczych, ochrona własności intelektualnej, w tym własności przemysłowej,  współpraca z organizacjami badawczymi, ulgi podatkowe na B+R, komercjalizacja),</w:t>
            </w:r>
          </w:p>
          <w:p w:rsidR="009F765F" w:rsidRDefault="009F765F" w:rsidP="009F765F">
            <w:pPr>
              <w:spacing w:line="240" w:lineRule="auto"/>
              <w:jc w:val="both"/>
            </w:pPr>
            <w:r>
              <w:t>- tworzenia systemów do kompleksowej obsługi realizowanej umowy (raportowanie, rozliczanie, komunikacja, zmiany, kontrole.</w:t>
            </w:r>
          </w:p>
          <w:p w:rsidR="009F765F" w:rsidRDefault="009F765F" w:rsidP="009F765F">
            <w:pPr>
              <w:spacing w:line="240" w:lineRule="auto"/>
              <w:jc w:val="both"/>
            </w:pPr>
            <w:r>
              <w:t xml:space="preserve">W ramach pomocy technicznej będą również testowane i realizowane </w:t>
            </w:r>
            <w:r>
              <w:rPr>
                <w:b/>
                <w:color w:val="365F91"/>
              </w:rPr>
              <w:t xml:space="preserve">nowe instrumenty </w:t>
            </w:r>
            <w:r>
              <w:rPr>
                <w:b/>
                <w:color w:val="365F91"/>
              </w:rPr>
              <w:br/>
              <w:t>i rozwiązania odpowiadające na zgłoszone potrzeby przedsiębiorców</w:t>
            </w:r>
            <w:r>
              <w:t xml:space="preserve"> w zakresie realizacji projektów B+R+I oraz wynikające z potrzeb usprawnień systemu wdrażania Programu, w tym m.in.: </w:t>
            </w:r>
          </w:p>
          <w:p w:rsidR="009F765F" w:rsidRDefault="009F765F" w:rsidP="009F765F">
            <w:pPr>
              <w:spacing w:line="240" w:lineRule="auto"/>
              <w:jc w:val="both"/>
            </w:pPr>
            <w:r>
              <w:t>a)</w:t>
            </w:r>
            <w:r>
              <w:tab/>
              <w:t xml:space="preserve">działania wspierające nawiązywanie relacji między firmami, beneficjentami i instytucjami  systemu wdrażania, promujące współpracę, wymianę wiedzy, budowanie relacji, w tym </w:t>
            </w:r>
            <w:r>
              <w:br/>
              <w:t xml:space="preserve">np. ułatwiające budowanie konsorcjów projektowych, organizacja przestrzeni wirtualnej </w:t>
            </w:r>
            <w:r>
              <w:br/>
              <w:t xml:space="preserve">i fizycznej, odpowiednio animowanej, która ułatwiałaby beneficjentom nawiązanie kontaktów biznesowych z innymi firmami w Polsce i zagranicą, </w:t>
            </w:r>
            <w:r>
              <w:tab/>
              <w:t xml:space="preserve">   </w:t>
            </w:r>
          </w:p>
          <w:p w:rsidR="009F765F" w:rsidRDefault="009F765F" w:rsidP="009F765F">
            <w:pPr>
              <w:spacing w:line="240" w:lineRule="auto"/>
              <w:jc w:val="both"/>
            </w:pPr>
            <w:r>
              <w:t>b)</w:t>
            </w:r>
            <w:r>
              <w:tab/>
              <w:t xml:space="preserve">sieć interaktywnych punktów informacyjnych dostarczających kompleksowej informacji </w:t>
            </w:r>
            <w:r>
              <w:br/>
              <w:t>o możliwościach finansowania projektów w ramach Programu, będących pośrednikiem między przedsiębiorcami a IP, budujących bazę firm zainteresowanych uzyskaniem wsparcia na B+R,</w:t>
            </w:r>
          </w:p>
          <w:p w:rsidR="009F765F" w:rsidRDefault="009F765F" w:rsidP="009F765F">
            <w:pPr>
              <w:spacing w:line="240" w:lineRule="auto"/>
              <w:jc w:val="both"/>
            </w:pPr>
            <w:r>
              <w:t>c) działanie wzmacniające kulturę innowacyjności oraz działania zapewniające przedsiębiorstwom zwiększanie  kompetencji skierowane m. in. do liderów i managerów, jako sił napędowych innowacji, ukierunkowane w szczególności na wzmocnienie potencjału do prowadzenia prac B+R, projektów innowacyjnych oraz budowania marki,</w:t>
            </w:r>
          </w:p>
          <w:p w:rsidR="009F765F" w:rsidRDefault="009F765F" w:rsidP="009F765F">
            <w:pPr>
              <w:spacing w:line="240" w:lineRule="auto"/>
              <w:jc w:val="both"/>
            </w:pPr>
            <w:r>
              <w:t>d) wsparcie edukacyjne w procesie poszukiwania nowego modelu biznesowego wspierającego rozwój innowacyjności w firmie,</w:t>
            </w:r>
          </w:p>
          <w:p w:rsidR="009F765F" w:rsidRDefault="009F765F" w:rsidP="009F765F">
            <w:pPr>
              <w:spacing w:line="240" w:lineRule="auto"/>
              <w:jc w:val="both"/>
              <w:rPr>
                <w:szCs w:val="24"/>
              </w:rPr>
            </w:pPr>
            <w:r>
              <w:t xml:space="preserve">e) </w:t>
            </w:r>
            <w:r>
              <w:rPr>
                <w:szCs w:val="24"/>
              </w:rPr>
              <w:t>system monitorowania dalszych losów uczestników programów dedykowanych innowacjom (monitoring młodych inkubowanych czy akcelerowanych firm, indywidulanych innowatorów, jednorazowych beneficjentów Programu itd.).</w:t>
            </w:r>
          </w:p>
          <w:p w:rsidR="009F765F" w:rsidRPr="0060392D" w:rsidRDefault="009F765F" w:rsidP="009F765F">
            <w:pPr>
              <w:spacing w:before="60" w:after="60" w:line="240" w:lineRule="auto"/>
            </w:pPr>
            <w:r>
              <w:rPr>
                <w:color w:val="000000"/>
                <w:szCs w:val="24"/>
                <w:lang w:eastAsia="pl-PL"/>
              </w:rPr>
              <w:t>Finansowanie instrumentów mających  na celu wsparcie przedsiębiorstw rozpoczynających działalność innowacyjną INNOSTART   jest  przewidziane w 2</w:t>
            </w:r>
            <w:ins w:id="385" w:author="Lukasz Malecki" w:date="2021-10-08T13:07:00Z">
              <w:r w:rsidR="005169AA">
                <w:rPr>
                  <w:color w:val="000000"/>
                  <w:szCs w:val="24"/>
                  <w:lang w:eastAsia="pl-PL"/>
                </w:rPr>
                <w:t>.</w:t>
              </w:r>
            </w:ins>
            <w:r>
              <w:rPr>
                <w:color w:val="000000"/>
                <w:szCs w:val="24"/>
                <w:lang w:eastAsia="pl-PL"/>
              </w:rPr>
              <w:t xml:space="preserve"> Priorytecie FENG.</w:t>
            </w:r>
          </w:p>
        </w:tc>
      </w:tr>
    </w:tbl>
    <w:p w:rsidR="00B732B8" w:rsidRPr="00B732B8" w:rsidRDefault="00B732B8" w:rsidP="00B732B8">
      <w:r w:rsidRPr="00B732B8">
        <w:lastRenderedPageBreak/>
        <w:t xml:space="preserve">Główne grupy docelowe – art. 22 ust. 3 lit. e) </w:t>
      </w:r>
      <w:proofErr w:type="spellStart"/>
      <w:r w:rsidRPr="00B732B8">
        <w:t>ppkt</w:t>
      </w:r>
      <w:proofErr w:type="spellEnd"/>
      <w:r w:rsidRPr="00B732B8">
        <w:t xml:space="preserve"> (iii) rozporządzenia w sprawie wspólnych przepisów</w:t>
      </w:r>
    </w:p>
    <w:tbl>
      <w:tblPr>
        <w:tblStyle w:val="Tabela-Siatka8"/>
        <w:tblW w:w="0" w:type="auto"/>
        <w:tblInd w:w="-34" w:type="dxa"/>
        <w:tblLook w:val="04A0" w:firstRow="1" w:lastRow="0" w:firstColumn="1" w:lastColumn="0" w:noHBand="0" w:noVBand="1"/>
      </w:tblPr>
      <w:tblGrid>
        <w:gridCol w:w="9888"/>
      </w:tblGrid>
      <w:tr w:rsidR="00B732B8" w:rsidRPr="00B732B8" w:rsidTr="00B732B8">
        <w:tc>
          <w:tcPr>
            <w:tcW w:w="9888" w:type="dxa"/>
          </w:tcPr>
          <w:p w:rsidR="00B732B8" w:rsidRDefault="00B732B8" w:rsidP="00B732B8">
            <w:pPr>
              <w:spacing w:before="60" w:after="60" w:line="240" w:lineRule="auto"/>
            </w:pPr>
            <w:r w:rsidRPr="00B732B8">
              <w:t>Pole tekstowe [1</w:t>
            </w:r>
            <w:r w:rsidR="00D17B58">
              <w:t> </w:t>
            </w:r>
            <w:r w:rsidRPr="00B732B8">
              <w:t>000]</w:t>
            </w:r>
          </w:p>
          <w:p w:rsidR="00D17B58" w:rsidRDefault="00D17B58" w:rsidP="00D17B58">
            <w:pPr>
              <w:spacing w:before="60" w:after="60" w:line="240" w:lineRule="auto"/>
            </w:pPr>
            <w:r>
              <w:t xml:space="preserve">W </w:t>
            </w:r>
            <w:r w:rsidR="00EC0B81">
              <w:t>4</w:t>
            </w:r>
            <w:ins w:id="386" w:author="Lukasz Malecki" w:date="2021-10-08T13:08:00Z">
              <w:r w:rsidR="005169AA">
                <w:t>.</w:t>
              </w:r>
            </w:ins>
            <w:r>
              <w:t xml:space="preserve"> Priorytecie udzielane jest wsparcie na rzecz administracji</w:t>
            </w:r>
            <w:del w:id="387" w:author="Lukasz Malecki" w:date="2021-10-08T13:08:00Z">
              <w:r w:rsidDel="005169AA">
                <w:delText xml:space="preserve"> </w:delText>
              </w:r>
            </w:del>
            <w:r>
              <w:t>, a także wsparcie dla potencjalnych Wnioskodawców i Beneficjentów Programu w aplikowaniu o środki i wdrażaniu projektów.</w:t>
            </w:r>
          </w:p>
          <w:p w:rsidR="00D17B58" w:rsidRDefault="00D17B58" w:rsidP="00D17B58">
            <w:pPr>
              <w:spacing w:before="60" w:after="60" w:line="240" w:lineRule="auto"/>
            </w:pPr>
            <w:r>
              <w:t>Grupami docelowymi w pomocy technicznej będą:</w:t>
            </w:r>
          </w:p>
          <w:p w:rsidR="00D17B58" w:rsidRDefault="00D17B58" w:rsidP="00D17B58">
            <w:pPr>
              <w:spacing w:before="60" w:after="60" w:line="240" w:lineRule="auto"/>
            </w:pPr>
            <w:r>
              <w:t>- instytucje uczestniczące w systemie realizacji Programu i wykonujące działania niezbędne do skutecznego administrowania funduszami i ich wykorzystania w zakresie m.in. przygotowania, zarządzania, wdrażania, koordynacji, monitorowania, ewaluacji, widoczności i komunikacji oraz kontroli i audytu,</w:t>
            </w:r>
          </w:p>
          <w:p w:rsidR="00D17B58" w:rsidRDefault="00D17B58" w:rsidP="00D17B58">
            <w:pPr>
              <w:spacing w:before="60" w:after="60" w:line="240" w:lineRule="auto"/>
            </w:pPr>
            <w:r>
              <w:t>- podmioty wspierające realizację Programu,</w:t>
            </w:r>
          </w:p>
          <w:p w:rsidR="006A4889" w:rsidRDefault="00D17B58" w:rsidP="00D17B58">
            <w:pPr>
              <w:spacing w:before="60" w:after="60" w:line="240" w:lineRule="auto"/>
            </w:pPr>
            <w:r>
              <w:lastRenderedPageBreak/>
              <w:t>- beneficjenci i potencjalni beneficjenci oraz ostateczni odbiorcy Programu.</w:t>
            </w:r>
          </w:p>
          <w:p w:rsidR="00D17B58" w:rsidRDefault="00D17B58" w:rsidP="00D17B58">
            <w:pPr>
              <w:spacing w:before="60" w:after="60" w:line="240" w:lineRule="auto"/>
            </w:pPr>
          </w:p>
          <w:p w:rsidR="00D17B58" w:rsidRDefault="00D17B58" w:rsidP="00D17B58">
            <w:pPr>
              <w:spacing w:before="60" w:after="60" w:line="240" w:lineRule="auto"/>
            </w:pPr>
            <w:r>
              <w:t>W zakresie działań informacyjno-promocyjnych:</w:t>
            </w:r>
          </w:p>
          <w:p w:rsidR="00D17B58" w:rsidRDefault="00D17B58" w:rsidP="00D17B58">
            <w:pPr>
              <w:spacing w:before="60" w:after="60" w:line="240" w:lineRule="auto"/>
            </w:pPr>
            <w:r>
              <w:t>- ogół społeczeństwa,</w:t>
            </w:r>
          </w:p>
          <w:p w:rsidR="00D17B58" w:rsidRDefault="00D17B58" w:rsidP="00D17B58">
            <w:pPr>
              <w:spacing w:before="60" w:after="60" w:line="240" w:lineRule="auto"/>
            </w:pPr>
            <w:r>
              <w:t>- mikro, małe, średnie i duże przedsiębiorstwa,</w:t>
            </w:r>
          </w:p>
          <w:p w:rsidR="00D17B58" w:rsidRDefault="00D17B58" w:rsidP="00D17B58">
            <w:pPr>
              <w:spacing w:before="60" w:after="60" w:line="240" w:lineRule="auto"/>
            </w:pPr>
            <w:r>
              <w:t>- stowarzyszenia przedsiębiorców,</w:t>
            </w:r>
          </w:p>
          <w:p w:rsidR="00D17B58" w:rsidRDefault="00D17B58" w:rsidP="00D17B58">
            <w:pPr>
              <w:spacing w:before="60" w:after="60" w:line="240" w:lineRule="auto"/>
            </w:pPr>
            <w:r>
              <w:t>- jednostki samorządu terytorialnego,</w:t>
            </w:r>
          </w:p>
          <w:p w:rsidR="00D17B58" w:rsidRDefault="00D17B58" w:rsidP="00D17B58">
            <w:pPr>
              <w:spacing w:before="60" w:after="60" w:line="240" w:lineRule="auto"/>
            </w:pPr>
            <w:r>
              <w:t>- partnerzy społeczno-gospodarczy,</w:t>
            </w:r>
          </w:p>
          <w:p w:rsidR="00D17B58" w:rsidRDefault="00D17B58" w:rsidP="00D17B58">
            <w:pPr>
              <w:spacing w:before="60" w:after="60" w:line="240" w:lineRule="auto"/>
            </w:pPr>
            <w:r>
              <w:t xml:space="preserve">- uczelnie, </w:t>
            </w:r>
          </w:p>
          <w:p w:rsidR="00D17B58" w:rsidRPr="00B732B8" w:rsidRDefault="00D17B58" w:rsidP="00D17B58">
            <w:pPr>
              <w:spacing w:before="60" w:after="60" w:line="240" w:lineRule="auto"/>
            </w:pPr>
            <w:r>
              <w:t>- organizacje badawcze.</w:t>
            </w:r>
          </w:p>
        </w:tc>
      </w:tr>
    </w:tbl>
    <w:p w:rsidR="00D17B58" w:rsidRDefault="00D17B58" w:rsidP="00944A95">
      <w:pPr>
        <w:sectPr w:rsidR="00D17B58" w:rsidSect="00D16E2E">
          <w:pgSz w:w="11906" w:h="16838"/>
          <w:pgMar w:top="1134" w:right="1134" w:bottom="1134" w:left="1134" w:header="567" w:footer="567" w:gutter="0"/>
          <w:cols w:space="708"/>
          <w:docGrid w:linePitch="326"/>
        </w:sectPr>
      </w:pPr>
    </w:p>
    <w:p w:rsidR="00B732B8" w:rsidRPr="00B732B8" w:rsidRDefault="00B732B8" w:rsidP="00B732B8">
      <w:pPr>
        <w:ind w:left="850" w:hanging="850"/>
      </w:pPr>
      <w:r w:rsidRPr="00B732B8">
        <w:lastRenderedPageBreak/>
        <w:t>2.2.1.2.</w:t>
      </w:r>
      <w:r w:rsidRPr="00B732B8">
        <w:tab/>
        <w:t>Wskaźniki</w:t>
      </w:r>
    </w:p>
    <w:p w:rsidR="00B732B8" w:rsidRPr="00B732B8" w:rsidRDefault="00B732B8" w:rsidP="00B732B8">
      <w:pPr>
        <w:ind w:left="850"/>
      </w:pPr>
      <w:r w:rsidRPr="00B732B8">
        <w:t>Wskaźniki produktu wraz z odpowiadającymi celami pośrednimi i celami końcowymi</w:t>
      </w:r>
    </w:p>
    <w:p w:rsidR="00B732B8" w:rsidRPr="00B732B8" w:rsidRDefault="00B732B8" w:rsidP="00B732B8">
      <w:pPr>
        <w:ind w:left="850"/>
      </w:pPr>
      <w:r w:rsidRPr="00B732B8">
        <w:t xml:space="preserve">Podstawa prawna: art. 22 ust. 3 lit. e) </w:t>
      </w:r>
      <w:proofErr w:type="spellStart"/>
      <w:r w:rsidRPr="00B732B8">
        <w:t>ppkt</w:t>
      </w:r>
      <w:proofErr w:type="spellEnd"/>
      <w:r w:rsidRPr="00B732B8">
        <w:t xml:space="preserve"> (ii) rozporządzenia w sprawie wspólnych przepisów</w:t>
      </w:r>
    </w:p>
    <w:p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030"/>
        <w:gridCol w:w="2374"/>
        <w:gridCol w:w="1724"/>
        <w:gridCol w:w="2401"/>
        <w:gridCol w:w="2212"/>
        <w:gridCol w:w="2212"/>
        <w:gridCol w:w="1777"/>
      </w:tblGrid>
      <w:tr w:rsidR="000732E4" w:rsidRPr="00B732B8" w:rsidTr="00563FB5">
        <w:trPr>
          <w:trHeight w:val="227"/>
        </w:trPr>
        <w:tc>
          <w:tcPr>
            <w:tcW w:w="357" w:type="pct"/>
            <w:vAlign w:val="center"/>
          </w:tcPr>
          <w:p w:rsidR="000732E4" w:rsidRPr="00B732B8" w:rsidRDefault="000732E4" w:rsidP="00B732B8">
            <w:pPr>
              <w:spacing w:before="60" w:after="60" w:line="240" w:lineRule="auto"/>
              <w:jc w:val="center"/>
            </w:pPr>
            <w:r w:rsidRPr="00B732B8">
              <w:t>Priorytet</w:t>
            </w:r>
          </w:p>
        </w:tc>
        <w:tc>
          <w:tcPr>
            <w:tcW w:w="348" w:type="pct"/>
            <w:vAlign w:val="center"/>
          </w:tcPr>
          <w:p w:rsidR="000732E4" w:rsidRPr="00B732B8" w:rsidRDefault="000732E4" w:rsidP="00B732B8">
            <w:pPr>
              <w:spacing w:before="60" w:after="60" w:line="240" w:lineRule="auto"/>
              <w:jc w:val="center"/>
            </w:pPr>
            <w:r w:rsidRPr="00B732B8">
              <w:t>Fundusz</w:t>
            </w:r>
          </w:p>
        </w:tc>
        <w:tc>
          <w:tcPr>
            <w:tcW w:w="803" w:type="pct"/>
            <w:vAlign w:val="center"/>
          </w:tcPr>
          <w:p w:rsidR="000732E4" w:rsidRPr="00B732B8" w:rsidRDefault="000732E4" w:rsidP="00B732B8">
            <w:pPr>
              <w:spacing w:before="60" w:after="60" w:line="240" w:lineRule="auto"/>
              <w:jc w:val="center"/>
            </w:pPr>
            <w:r w:rsidRPr="00B732B8">
              <w:t>Kategoria regionu</w:t>
            </w:r>
          </w:p>
        </w:tc>
        <w:tc>
          <w:tcPr>
            <w:tcW w:w="583" w:type="pct"/>
            <w:vAlign w:val="center"/>
          </w:tcPr>
          <w:p w:rsidR="000732E4" w:rsidRPr="00B732B8" w:rsidRDefault="000732E4" w:rsidP="00B732B8">
            <w:pPr>
              <w:spacing w:before="60" w:after="60" w:line="240" w:lineRule="auto"/>
              <w:jc w:val="center"/>
            </w:pPr>
            <w:r w:rsidRPr="00B732B8">
              <w:t>Nr identyfikacyjny [5]</w:t>
            </w:r>
          </w:p>
        </w:tc>
        <w:tc>
          <w:tcPr>
            <w:tcW w:w="812" w:type="pct"/>
            <w:shd w:val="clear" w:color="auto" w:fill="auto"/>
            <w:vAlign w:val="center"/>
          </w:tcPr>
          <w:p w:rsidR="000732E4" w:rsidRPr="00B732B8" w:rsidRDefault="000732E4" w:rsidP="00B732B8">
            <w:pPr>
              <w:spacing w:before="60" w:after="60" w:line="240" w:lineRule="auto"/>
              <w:jc w:val="center"/>
            </w:pPr>
            <w:r w:rsidRPr="00B732B8">
              <w:t>Wskaźnik [255]</w:t>
            </w:r>
          </w:p>
        </w:tc>
        <w:tc>
          <w:tcPr>
            <w:tcW w:w="748" w:type="pct"/>
          </w:tcPr>
          <w:p w:rsidR="000732E4" w:rsidRPr="00B732B8" w:rsidRDefault="000732E4" w:rsidP="00B732B8">
            <w:pPr>
              <w:spacing w:before="60" w:after="60" w:line="240" w:lineRule="auto"/>
              <w:jc w:val="center"/>
            </w:pPr>
            <w:r w:rsidRPr="00723215">
              <w:t>Jednostka miary</w:t>
            </w:r>
          </w:p>
        </w:tc>
        <w:tc>
          <w:tcPr>
            <w:tcW w:w="748" w:type="pct"/>
            <w:shd w:val="clear" w:color="auto" w:fill="auto"/>
            <w:vAlign w:val="center"/>
          </w:tcPr>
          <w:p w:rsidR="000732E4" w:rsidRPr="00B732B8" w:rsidRDefault="000732E4" w:rsidP="00B732B8">
            <w:pPr>
              <w:spacing w:before="60" w:after="60" w:line="240" w:lineRule="auto"/>
              <w:jc w:val="center"/>
            </w:pPr>
            <w:r w:rsidRPr="00B732B8">
              <w:t>Cel pośredni (2024)</w:t>
            </w:r>
          </w:p>
        </w:tc>
        <w:tc>
          <w:tcPr>
            <w:tcW w:w="601" w:type="pct"/>
            <w:shd w:val="clear" w:color="auto" w:fill="auto"/>
            <w:vAlign w:val="center"/>
          </w:tcPr>
          <w:p w:rsidR="000732E4" w:rsidRPr="00B732B8" w:rsidRDefault="000732E4" w:rsidP="00B732B8">
            <w:pPr>
              <w:spacing w:before="60" w:after="60" w:line="240" w:lineRule="auto"/>
              <w:jc w:val="center"/>
            </w:pPr>
            <w:r w:rsidRPr="00B732B8">
              <w:t>Cel końcowy (2029)</w:t>
            </w:r>
          </w:p>
        </w:tc>
      </w:tr>
      <w:tr w:rsidR="000732E4" w:rsidRPr="00B732B8" w:rsidTr="00563FB5">
        <w:trPr>
          <w:trHeight w:val="227"/>
        </w:trPr>
        <w:tc>
          <w:tcPr>
            <w:tcW w:w="357" w:type="pct"/>
          </w:tcPr>
          <w:p w:rsidR="000732E4" w:rsidRPr="00B732B8"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563FB5" w:rsidP="00B732B8">
            <w:pPr>
              <w:spacing w:before="60" w:after="60" w:line="240" w:lineRule="auto"/>
            </w:pPr>
            <w:r w:rsidRPr="00EF41F8">
              <w:t>Średnioroczna liczba etatów finansowanych z PT</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BD467F" w:rsidP="00B732B8">
            <w:pPr>
              <w:spacing w:before="60" w:after="60" w:line="240" w:lineRule="auto"/>
            </w:pPr>
            <w:r>
              <w:t>4</w:t>
            </w:r>
            <w:r w:rsidR="002F3BD1">
              <w:t>70</w:t>
            </w:r>
          </w:p>
        </w:tc>
        <w:tc>
          <w:tcPr>
            <w:tcW w:w="601" w:type="pct"/>
            <w:shd w:val="clear" w:color="auto" w:fill="auto"/>
          </w:tcPr>
          <w:p w:rsidR="000732E4" w:rsidRPr="00B732B8" w:rsidRDefault="00BD467F" w:rsidP="00B732B8">
            <w:pPr>
              <w:spacing w:before="60" w:after="60" w:line="240" w:lineRule="auto"/>
            </w:pPr>
            <w:r>
              <w:t>2820</w:t>
            </w:r>
          </w:p>
        </w:tc>
      </w:tr>
      <w:tr w:rsidR="000732E4" w:rsidRPr="00B732B8" w:rsidTr="00563FB5">
        <w:trPr>
          <w:trHeight w:val="227"/>
        </w:trPr>
        <w:tc>
          <w:tcPr>
            <w:tcW w:w="357" w:type="pct"/>
          </w:tcPr>
          <w:p w:rsidR="000732E4" w:rsidRPr="00B732B8"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EF41F8">
              <w:t>Liczba uczestników form szkoleniowych dla instytucji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 xml:space="preserve">130 </w:t>
            </w:r>
          </w:p>
        </w:tc>
        <w:tc>
          <w:tcPr>
            <w:tcW w:w="601" w:type="pct"/>
            <w:shd w:val="clear" w:color="auto" w:fill="auto"/>
          </w:tcPr>
          <w:p w:rsidR="000732E4" w:rsidRPr="00B732B8" w:rsidRDefault="000732E4" w:rsidP="00B732B8">
            <w:pPr>
              <w:spacing w:before="60" w:after="60" w:line="240" w:lineRule="auto"/>
            </w:pPr>
            <w:r w:rsidRPr="00EF41F8">
              <w:t>6300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A7700B" w:rsidRDefault="000732E4" w:rsidP="00B732B8">
            <w:pPr>
              <w:spacing w:before="60" w:after="60" w:line="240" w:lineRule="auto"/>
              <w:rPr>
                <w:szCs w:val="24"/>
              </w:rPr>
            </w:pPr>
            <w:r w:rsidRPr="00A7700B">
              <w:rPr>
                <w:szCs w:val="24"/>
              </w:rPr>
              <w:t>Liczba przeprowadzonych ewaluacji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BD467F" w:rsidP="00B732B8">
            <w:pPr>
              <w:spacing w:before="60" w:after="60" w:line="240" w:lineRule="auto"/>
            </w:pPr>
            <w:r>
              <w:t>8</w:t>
            </w:r>
          </w:p>
        </w:tc>
        <w:tc>
          <w:tcPr>
            <w:tcW w:w="601" w:type="pct"/>
            <w:shd w:val="clear" w:color="auto" w:fill="auto"/>
          </w:tcPr>
          <w:p w:rsidR="000732E4" w:rsidRPr="00B732B8" w:rsidRDefault="00BD467F" w:rsidP="00B732B8">
            <w:pPr>
              <w:spacing w:before="60" w:after="60" w:line="240" w:lineRule="auto"/>
            </w:pPr>
            <w:r>
              <w:t>37</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A7700B" w:rsidRDefault="000732E4" w:rsidP="00B732B8">
            <w:pPr>
              <w:spacing w:before="60" w:after="60" w:line="240" w:lineRule="auto"/>
              <w:rPr>
                <w:szCs w:val="24"/>
              </w:rPr>
            </w:pPr>
            <w:r w:rsidRPr="00A7700B">
              <w:rPr>
                <w:szCs w:val="24"/>
              </w:rPr>
              <w:t>Liczba opracowanych ekspertyz</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55</w:t>
            </w:r>
          </w:p>
        </w:tc>
        <w:tc>
          <w:tcPr>
            <w:tcW w:w="601" w:type="pct"/>
            <w:shd w:val="clear" w:color="auto" w:fill="auto"/>
          </w:tcPr>
          <w:p w:rsidR="000732E4" w:rsidRPr="00B732B8" w:rsidRDefault="000732E4" w:rsidP="00B732B8">
            <w:pPr>
              <w:spacing w:before="60" w:after="60" w:line="240" w:lineRule="auto"/>
            </w:pPr>
            <w:r w:rsidRPr="00EF41F8">
              <w:t>550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posiedzeń sieci, grup , komitetów oraz innych ciał angażujących partnerów spoza administracji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9</w:t>
            </w:r>
          </w:p>
        </w:tc>
        <w:tc>
          <w:tcPr>
            <w:tcW w:w="601" w:type="pct"/>
            <w:shd w:val="clear" w:color="auto" w:fill="auto"/>
          </w:tcPr>
          <w:p w:rsidR="000732E4" w:rsidRPr="00B732B8" w:rsidRDefault="000732E4" w:rsidP="00B732B8">
            <w:pPr>
              <w:spacing w:before="60" w:after="60" w:line="240" w:lineRule="auto"/>
            </w:pPr>
            <w:r w:rsidRPr="00EF41F8">
              <w:t>90</w:t>
            </w:r>
          </w:p>
        </w:tc>
      </w:tr>
      <w:tr w:rsidR="000732E4" w:rsidRPr="00B732B8" w:rsidTr="00563FB5">
        <w:trPr>
          <w:trHeight w:val="227"/>
        </w:trPr>
        <w:tc>
          <w:tcPr>
            <w:tcW w:w="357" w:type="pct"/>
          </w:tcPr>
          <w:p w:rsidR="000732E4" w:rsidRDefault="000732E4" w:rsidP="00B732B8">
            <w:pPr>
              <w:spacing w:before="60" w:after="60" w:line="240" w:lineRule="auto"/>
            </w:pPr>
            <w:r>
              <w:lastRenderedPageBreak/>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uczestników form szkoleniowych  dla beneficjentów</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 xml:space="preserve">300 </w:t>
            </w:r>
          </w:p>
        </w:tc>
        <w:tc>
          <w:tcPr>
            <w:tcW w:w="601" w:type="pct"/>
            <w:shd w:val="clear" w:color="auto" w:fill="auto"/>
          </w:tcPr>
          <w:p w:rsidR="000732E4" w:rsidRPr="00B732B8" w:rsidRDefault="000732E4" w:rsidP="00B732B8">
            <w:pPr>
              <w:spacing w:before="60" w:after="60" w:line="240" w:lineRule="auto"/>
            </w:pPr>
            <w:r w:rsidRPr="00EF41F8">
              <w:t>18000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działań informacyjno-promocyjnych o szerokim zasięgu</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9C0DCF" w:rsidP="00B732B8">
            <w:pPr>
              <w:spacing w:before="60" w:after="60" w:line="240" w:lineRule="auto"/>
            </w:pPr>
            <w:r>
              <w:t>3</w:t>
            </w:r>
          </w:p>
        </w:tc>
        <w:tc>
          <w:tcPr>
            <w:tcW w:w="601" w:type="pct"/>
            <w:shd w:val="clear" w:color="auto" w:fill="auto"/>
          </w:tcPr>
          <w:p w:rsidR="000732E4" w:rsidRPr="00B732B8" w:rsidRDefault="009C0DCF" w:rsidP="00B732B8">
            <w:pPr>
              <w:spacing w:before="60" w:after="60" w:line="240" w:lineRule="auto"/>
            </w:pPr>
            <w:r>
              <w:t>8</w:t>
            </w:r>
          </w:p>
        </w:tc>
      </w:tr>
    </w:tbl>
    <w:p w:rsidR="00B732B8" w:rsidRPr="00B732B8" w:rsidRDefault="00B732B8" w:rsidP="00B732B8"/>
    <w:p w:rsidR="00B732B8" w:rsidRPr="00B732B8" w:rsidRDefault="00B732B8" w:rsidP="00B732B8">
      <w:pPr>
        <w:ind w:left="850" w:hanging="850"/>
      </w:pPr>
      <w:r w:rsidRPr="00B732B8">
        <w:t>2.2.1.3.</w:t>
      </w:r>
      <w:r w:rsidRPr="00B732B8">
        <w:tab/>
        <w:t>Indykatywny podział zaprogramowanych zasobów (UE) według rodzaju interwencji</w:t>
      </w:r>
    </w:p>
    <w:p w:rsidR="00B732B8" w:rsidRPr="00B732B8" w:rsidRDefault="00B732B8" w:rsidP="00B732B8">
      <w:pPr>
        <w:ind w:left="850"/>
      </w:pPr>
      <w:r w:rsidRPr="00B732B8">
        <w:t xml:space="preserve">Podstawa prawna: art. 22 ust. 3 lit. e) </w:t>
      </w:r>
      <w:proofErr w:type="spellStart"/>
      <w:r w:rsidRPr="00B732B8">
        <w:t>ppkt</w:t>
      </w:r>
      <w:proofErr w:type="spellEnd"/>
      <w:r w:rsidRPr="00B732B8">
        <w:t xml:space="preserve"> (iv) rozporządzenia w sprawie wspólnych przepisów</w:t>
      </w:r>
    </w:p>
    <w:p w:rsidR="00B732B8" w:rsidRPr="00B732B8" w:rsidRDefault="00B732B8" w:rsidP="00B732B8">
      <w:r w:rsidRPr="00B732B8">
        <w:t>Tabela 4: Wymiar 1 – zakres interwencji</w:t>
      </w:r>
    </w:p>
    <w:p w:rsidR="00B732B8" w:rsidRDefault="00B732B8" w:rsidP="00B732B8"/>
    <w:tbl>
      <w:tblPr>
        <w:tblStyle w:val="Tabela-Siatka11"/>
        <w:tblW w:w="4974" w:type="pct"/>
        <w:tblLook w:val="04A0" w:firstRow="1" w:lastRow="0" w:firstColumn="1" w:lastColumn="0" w:noHBand="0" w:noVBand="1"/>
      </w:tblPr>
      <w:tblGrid>
        <w:gridCol w:w="2509"/>
        <w:gridCol w:w="1427"/>
        <w:gridCol w:w="3542"/>
        <w:gridCol w:w="3404"/>
        <w:gridCol w:w="3827"/>
      </w:tblGrid>
      <w:tr w:rsidR="00402DBA" w:rsidRPr="002A7F8D" w:rsidTr="00402DBA">
        <w:tc>
          <w:tcPr>
            <w:tcW w:w="853" w:type="pct"/>
            <w:vAlign w:val="center"/>
          </w:tcPr>
          <w:p w:rsidR="00402DBA" w:rsidRPr="002A7F8D" w:rsidRDefault="00402DBA" w:rsidP="00EB3D08">
            <w:pPr>
              <w:spacing w:before="60" w:after="60" w:line="240" w:lineRule="auto"/>
              <w:jc w:val="center"/>
            </w:pPr>
            <w:r w:rsidRPr="002A7F8D">
              <w:t>Nr priorytetu</w:t>
            </w:r>
          </w:p>
        </w:tc>
        <w:tc>
          <w:tcPr>
            <w:tcW w:w="485" w:type="pct"/>
            <w:vAlign w:val="center"/>
          </w:tcPr>
          <w:p w:rsidR="00402DBA" w:rsidRPr="002A7F8D" w:rsidRDefault="00402DBA" w:rsidP="00EB3D08">
            <w:pPr>
              <w:spacing w:before="60" w:after="60" w:line="240" w:lineRule="auto"/>
              <w:jc w:val="center"/>
            </w:pPr>
            <w:r w:rsidRPr="002A7F8D">
              <w:t>Fundusz</w:t>
            </w:r>
          </w:p>
        </w:tc>
        <w:tc>
          <w:tcPr>
            <w:tcW w:w="1204" w:type="pct"/>
            <w:vAlign w:val="center"/>
          </w:tcPr>
          <w:p w:rsidR="00402DBA" w:rsidRPr="002A7F8D" w:rsidRDefault="00402DBA" w:rsidP="00EB3D08">
            <w:pPr>
              <w:spacing w:before="60" w:after="60" w:line="240" w:lineRule="auto"/>
              <w:jc w:val="center"/>
            </w:pPr>
            <w:r w:rsidRPr="002A7F8D">
              <w:t>Kategoria regionu</w:t>
            </w:r>
          </w:p>
        </w:tc>
        <w:tc>
          <w:tcPr>
            <w:tcW w:w="1157" w:type="pct"/>
            <w:vAlign w:val="center"/>
          </w:tcPr>
          <w:p w:rsidR="00402DBA" w:rsidRPr="002A7F8D" w:rsidRDefault="00402DBA" w:rsidP="00EB3D08">
            <w:pPr>
              <w:spacing w:before="60" w:after="60" w:line="240" w:lineRule="auto"/>
              <w:jc w:val="center"/>
            </w:pPr>
            <w:r w:rsidRPr="002A7F8D">
              <w:t>Kod</w:t>
            </w:r>
          </w:p>
        </w:tc>
        <w:tc>
          <w:tcPr>
            <w:tcW w:w="1301" w:type="pct"/>
            <w:vAlign w:val="center"/>
          </w:tcPr>
          <w:p w:rsidR="00402DBA" w:rsidRPr="002A7F8D" w:rsidRDefault="00402DBA" w:rsidP="00EB3D08">
            <w:pPr>
              <w:spacing w:before="60" w:after="60" w:line="240" w:lineRule="auto"/>
              <w:jc w:val="center"/>
            </w:pPr>
            <w:r w:rsidRPr="002A7F8D">
              <w:t>Kwota (w EUR)</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 xml:space="preserve">179 - </w:t>
            </w:r>
            <w:r w:rsidRPr="00402DBA">
              <w:t>Informacja i komunikacja</w:t>
            </w:r>
          </w:p>
        </w:tc>
        <w:tc>
          <w:tcPr>
            <w:tcW w:w="1301" w:type="pct"/>
          </w:tcPr>
          <w:p w:rsidR="00402DBA" w:rsidRPr="002A7F8D" w:rsidRDefault="00402DBA" w:rsidP="00EB3D08">
            <w:pPr>
              <w:spacing w:before="60" w:after="60" w:line="240" w:lineRule="auto"/>
              <w:jc w:val="right"/>
            </w:pPr>
            <w:r w:rsidRPr="002C45CB">
              <w:t>117 647,00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4A05D1">
              <w:t>179 - Informacja i komunikacja</w:t>
            </w:r>
          </w:p>
        </w:tc>
        <w:tc>
          <w:tcPr>
            <w:tcW w:w="1301" w:type="pct"/>
          </w:tcPr>
          <w:p w:rsidR="00402DBA" w:rsidRPr="002A7F8D" w:rsidRDefault="00402DBA" w:rsidP="00EB3D08">
            <w:pPr>
              <w:spacing w:before="60" w:after="60" w:line="240" w:lineRule="auto"/>
              <w:jc w:val="right"/>
            </w:pPr>
            <w:r w:rsidRPr="002C45CB">
              <w:t>235 294,00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4A05D1">
              <w:t>179 - Informacja i komunikacja</w:t>
            </w:r>
          </w:p>
        </w:tc>
        <w:tc>
          <w:tcPr>
            <w:tcW w:w="1301" w:type="pct"/>
          </w:tcPr>
          <w:p w:rsidR="00402DBA" w:rsidRPr="002A7F8D" w:rsidRDefault="00402DBA" w:rsidP="00EB3D08">
            <w:pPr>
              <w:spacing w:before="60" w:after="60" w:line="240" w:lineRule="auto"/>
              <w:jc w:val="right"/>
            </w:pPr>
            <w:r w:rsidRPr="002C45CB">
              <w:t>1 647 059,00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 xml:space="preserve">180 - </w:t>
            </w:r>
            <w:r w:rsidRPr="00402DBA">
              <w:t>Przygotowanie, wdrażanie, monitorowanie i kontrola</w:t>
            </w:r>
          </w:p>
        </w:tc>
        <w:tc>
          <w:tcPr>
            <w:tcW w:w="1301" w:type="pct"/>
          </w:tcPr>
          <w:p w:rsidR="00402DBA" w:rsidRPr="002A7F8D" w:rsidRDefault="00402DBA" w:rsidP="00EB3D08">
            <w:pPr>
              <w:spacing w:before="60" w:after="60" w:line="240" w:lineRule="auto"/>
              <w:jc w:val="right"/>
            </w:pPr>
            <w:r w:rsidRPr="009F36F8">
              <w:t>8 850 873,00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8A4F18">
              <w:t>180 - Przygotowanie, wdrażanie, monitorowanie i kontrola</w:t>
            </w:r>
          </w:p>
        </w:tc>
        <w:tc>
          <w:tcPr>
            <w:tcW w:w="1301" w:type="pct"/>
          </w:tcPr>
          <w:p w:rsidR="00402DBA" w:rsidRPr="002A7F8D" w:rsidRDefault="00402DBA" w:rsidP="00EB3D08">
            <w:pPr>
              <w:spacing w:before="60" w:after="60" w:line="240" w:lineRule="auto"/>
              <w:jc w:val="right"/>
            </w:pPr>
            <w:r w:rsidRPr="009F36F8">
              <w:t>17 701 746,00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8A4F18">
              <w:t>180 - Przygotowanie, wdrażanie, monitorowanie i kontrola</w:t>
            </w:r>
          </w:p>
        </w:tc>
        <w:tc>
          <w:tcPr>
            <w:tcW w:w="1301" w:type="pct"/>
          </w:tcPr>
          <w:p w:rsidR="00402DBA" w:rsidRPr="002A7F8D" w:rsidRDefault="00402DBA" w:rsidP="00EB3D08">
            <w:pPr>
              <w:spacing w:before="60" w:after="60" w:line="240" w:lineRule="auto"/>
              <w:jc w:val="right"/>
            </w:pPr>
            <w:r w:rsidRPr="009F36F8">
              <w:t>123 912 224,00</w:t>
            </w:r>
          </w:p>
        </w:tc>
      </w:tr>
      <w:tr w:rsidR="00402DBA" w:rsidRPr="002A7F8D" w:rsidTr="00402DBA">
        <w:tc>
          <w:tcPr>
            <w:tcW w:w="853" w:type="pct"/>
          </w:tcPr>
          <w:p w:rsidR="00402DBA" w:rsidRPr="002A7F8D" w:rsidRDefault="00402DBA" w:rsidP="00EB3D08">
            <w:pPr>
              <w:spacing w:before="60" w:after="60" w:line="240" w:lineRule="auto"/>
            </w:pPr>
            <w:r>
              <w:lastRenderedPageBreak/>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181 -</w:t>
            </w:r>
            <w:r w:rsidRPr="00402DBA">
              <w:t>Ewaluacja i badania, gromadzenie danych</w:t>
            </w:r>
          </w:p>
        </w:tc>
        <w:tc>
          <w:tcPr>
            <w:tcW w:w="1301" w:type="pct"/>
          </w:tcPr>
          <w:p w:rsidR="00402DBA" w:rsidRPr="002A7F8D" w:rsidRDefault="00402DBA" w:rsidP="00EB3D08">
            <w:pPr>
              <w:spacing w:before="60" w:after="60" w:line="240" w:lineRule="auto"/>
              <w:jc w:val="right"/>
            </w:pPr>
            <w:r w:rsidRPr="000A3E88">
              <w:t>176 471,00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FB2E7A">
              <w:t>181 -Ewaluacja i badania, gromadzenie danych</w:t>
            </w:r>
          </w:p>
        </w:tc>
        <w:tc>
          <w:tcPr>
            <w:tcW w:w="1301" w:type="pct"/>
          </w:tcPr>
          <w:p w:rsidR="00402DBA" w:rsidRPr="002A7F8D" w:rsidRDefault="00402DBA" w:rsidP="00EB3D08">
            <w:pPr>
              <w:spacing w:before="60" w:after="60" w:line="240" w:lineRule="auto"/>
              <w:jc w:val="right"/>
            </w:pPr>
            <w:r w:rsidRPr="000A3E88">
              <w:t>352 941,00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FB2E7A">
              <w:t>181 -Ewaluacja i badania, gromadzenie danych</w:t>
            </w:r>
          </w:p>
        </w:tc>
        <w:tc>
          <w:tcPr>
            <w:tcW w:w="1301" w:type="pct"/>
          </w:tcPr>
          <w:p w:rsidR="00402DBA" w:rsidRPr="002A7F8D" w:rsidRDefault="00402DBA" w:rsidP="00EB3D08">
            <w:pPr>
              <w:spacing w:before="60" w:after="60" w:line="240" w:lineRule="auto"/>
              <w:jc w:val="right"/>
            </w:pPr>
            <w:r w:rsidRPr="000A3E88">
              <w:t>2 470 588,00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402DBA">
            <w:pPr>
              <w:spacing w:before="60" w:after="60" w:line="240" w:lineRule="auto"/>
            </w:pPr>
            <w:r>
              <w:t xml:space="preserve">182 - </w:t>
            </w:r>
            <w:r w:rsidRPr="00402DBA">
              <w:t>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235 294,00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470 589,00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3 294 117,00</w:t>
            </w:r>
          </w:p>
        </w:tc>
      </w:tr>
    </w:tbl>
    <w:p w:rsidR="00402DBA" w:rsidRPr="00B732B8" w:rsidRDefault="00402DBA" w:rsidP="00B732B8"/>
    <w:p w:rsidR="00B732B8" w:rsidRPr="00B732B8" w:rsidRDefault="00B732B8" w:rsidP="00B732B8">
      <w:r w:rsidRPr="00B732B8">
        <w:br w:type="page"/>
      </w:r>
      <w:r w:rsidRPr="00B732B8">
        <w:lastRenderedPageBreak/>
        <w:t>Tabela 7: Wymiar 6 – uzupełniające obszary tematyczne EFS+</w:t>
      </w:r>
    </w:p>
    <w:tbl>
      <w:tblPr>
        <w:tblStyle w:val="Tabela-Siatka9"/>
        <w:tblW w:w="5000" w:type="pct"/>
        <w:tblLook w:val="04A0" w:firstRow="1" w:lastRow="0" w:firstColumn="1" w:lastColumn="0" w:noHBand="0" w:noVBand="1"/>
      </w:tblPr>
      <w:tblGrid>
        <w:gridCol w:w="2979"/>
        <w:gridCol w:w="1625"/>
        <w:gridCol w:w="4637"/>
        <w:gridCol w:w="1653"/>
        <w:gridCol w:w="3892"/>
      </w:tblGrid>
      <w:tr w:rsidR="00B732B8" w:rsidRPr="00B732B8" w:rsidTr="002A7F8D">
        <w:tc>
          <w:tcPr>
            <w:tcW w:w="1007" w:type="pct"/>
            <w:vAlign w:val="center"/>
          </w:tcPr>
          <w:p w:rsidR="00B732B8" w:rsidRPr="00B732B8" w:rsidRDefault="00B732B8" w:rsidP="00B732B8">
            <w:pPr>
              <w:spacing w:before="60" w:after="60" w:line="240" w:lineRule="auto"/>
              <w:jc w:val="center"/>
            </w:pPr>
            <w:r w:rsidRPr="00B732B8">
              <w:t>Nr priorytetu</w:t>
            </w:r>
          </w:p>
        </w:tc>
        <w:tc>
          <w:tcPr>
            <w:tcW w:w="549" w:type="pct"/>
            <w:vAlign w:val="center"/>
          </w:tcPr>
          <w:p w:rsidR="00B732B8" w:rsidRPr="00B732B8" w:rsidRDefault="00B732B8" w:rsidP="00B732B8">
            <w:pPr>
              <w:spacing w:before="60" w:after="60" w:line="240" w:lineRule="auto"/>
              <w:jc w:val="center"/>
            </w:pPr>
            <w:r w:rsidRPr="00B732B8">
              <w:t>Fundusz</w:t>
            </w:r>
          </w:p>
        </w:tc>
        <w:tc>
          <w:tcPr>
            <w:tcW w:w="1568" w:type="pct"/>
            <w:vAlign w:val="center"/>
          </w:tcPr>
          <w:p w:rsidR="00B732B8" w:rsidRPr="00B732B8" w:rsidRDefault="00B732B8" w:rsidP="00B732B8">
            <w:pPr>
              <w:spacing w:before="60" w:after="60" w:line="240" w:lineRule="auto"/>
              <w:jc w:val="center"/>
            </w:pPr>
            <w:r w:rsidRPr="00B732B8">
              <w:t>Kategoria regionu</w:t>
            </w:r>
          </w:p>
        </w:tc>
        <w:tc>
          <w:tcPr>
            <w:tcW w:w="559" w:type="pct"/>
            <w:vAlign w:val="center"/>
          </w:tcPr>
          <w:p w:rsidR="00B732B8" w:rsidRPr="00B732B8" w:rsidRDefault="00B732B8" w:rsidP="00B732B8">
            <w:pPr>
              <w:spacing w:before="60" w:after="60" w:line="240" w:lineRule="auto"/>
              <w:jc w:val="center"/>
            </w:pPr>
            <w:r w:rsidRPr="00B732B8">
              <w:t>Kod</w:t>
            </w:r>
          </w:p>
        </w:tc>
        <w:tc>
          <w:tcPr>
            <w:tcW w:w="1316" w:type="pct"/>
            <w:vAlign w:val="center"/>
          </w:tcPr>
          <w:p w:rsidR="00B732B8" w:rsidRPr="00B732B8" w:rsidRDefault="00B732B8" w:rsidP="00B732B8">
            <w:pPr>
              <w:spacing w:before="60" w:after="60" w:line="240" w:lineRule="auto"/>
              <w:jc w:val="center"/>
            </w:pPr>
            <w:r w:rsidRPr="00B732B8">
              <w:t>Kwota (w EUR)</w:t>
            </w:r>
          </w:p>
        </w:tc>
      </w:tr>
      <w:tr w:rsidR="00B732B8" w:rsidRPr="00B732B8" w:rsidTr="002A7F8D">
        <w:tc>
          <w:tcPr>
            <w:tcW w:w="1007" w:type="pct"/>
          </w:tcPr>
          <w:p w:rsidR="00B732B8" w:rsidRPr="00B732B8" w:rsidRDefault="00B732B8" w:rsidP="00B732B8">
            <w:pPr>
              <w:spacing w:before="60" w:after="60" w:line="240" w:lineRule="auto"/>
            </w:pPr>
          </w:p>
        </w:tc>
        <w:tc>
          <w:tcPr>
            <w:tcW w:w="549" w:type="pct"/>
          </w:tcPr>
          <w:p w:rsidR="00B732B8" w:rsidRPr="00B732B8" w:rsidRDefault="00B732B8" w:rsidP="00B732B8">
            <w:pPr>
              <w:spacing w:before="60" w:after="60" w:line="240" w:lineRule="auto"/>
            </w:pPr>
          </w:p>
        </w:tc>
        <w:tc>
          <w:tcPr>
            <w:tcW w:w="1568" w:type="pct"/>
          </w:tcPr>
          <w:p w:rsidR="00B732B8" w:rsidRPr="00B732B8" w:rsidRDefault="00B732B8" w:rsidP="00B732B8">
            <w:pPr>
              <w:spacing w:before="60" w:after="60" w:line="240" w:lineRule="auto"/>
            </w:pPr>
          </w:p>
        </w:tc>
        <w:tc>
          <w:tcPr>
            <w:tcW w:w="559" w:type="pct"/>
          </w:tcPr>
          <w:p w:rsidR="00B732B8" w:rsidRPr="00B732B8" w:rsidRDefault="00B732B8" w:rsidP="00B732B8">
            <w:pPr>
              <w:spacing w:before="60" w:after="60" w:line="240" w:lineRule="auto"/>
            </w:pPr>
          </w:p>
        </w:tc>
        <w:tc>
          <w:tcPr>
            <w:tcW w:w="1316" w:type="pct"/>
          </w:tcPr>
          <w:p w:rsidR="00B732B8" w:rsidRPr="00B732B8" w:rsidRDefault="00B732B8" w:rsidP="00B732B8">
            <w:pPr>
              <w:spacing w:before="60" w:after="60" w:line="240" w:lineRule="auto"/>
            </w:pPr>
          </w:p>
        </w:tc>
      </w:tr>
    </w:tbl>
    <w:p w:rsidR="00B732B8" w:rsidRPr="00B732B8" w:rsidRDefault="00B732B8" w:rsidP="00B732B8"/>
    <w:p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402DBA" w:rsidRPr="0060392D" w:rsidTr="0027741F">
        <w:trPr>
          <w:trHeight w:val="521"/>
        </w:trPr>
        <w:tc>
          <w:tcPr>
            <w:tcW w:w="775" w:type="pct"/>
            <w:vMerge w:val="restart"/>
          </w:tcPr>
          <w:p w:rsidR="00402DBA" w:rsidRPr="0060392D" w:rsidRDefault="00402DBA" w:rsidP="0027741F">
            <w:pPr>
              <w:spacing w:before="60" w:after="60" w:line="240" w:lineRule="auto"/>
              <w:jc w:val="center"/>
            </w:pPr>
            <w:r>
              <w:t>4.</w:t>
            </w:r>
          </w:p>
        </w:tc>
        <w:tc>
          <w:tcPr>
            <w:tcW w:w="422" w:type="pct"/>
            <w:vMerge w:val="restart"/>
          </w:tcPr>
          <w:p w:rsidR="00402DBA" w:rsidRPr="0060392D" w:rsidRDefault="00402DBA" w:rsidP="0027741F">
            <w:pPr>
              <w:spacing w:before="60" w:after="60" w:line="240" w:lineRule="auto"/>
            </w:pPr>
            <w:r>
              <w:t>EFRR</w:t>
            </w:r>
          </w:p>
        </w:tc>
        <w:tc>
          <w:tcPr>
            <w:tcW w:w="1206" w:type="pct"/>
          </w:tcPr>
          <w:p w:rsidR="00402DBA" w:rsidRPr="0060392D" w:rsidRDefault="00402DBA" w:rsidP="0027741F">
            <w:pPr>
              <w:spacing w:before="60" w:after="60" w:line="240" w:lineRule="auto"/>
            </w:pPr>
            <w:r>
              <w:t>Lepiej rozwinięte</w:t>
            </w:r>
          </w:p>
        </w:tc>
        <w:tc>
          <w:tcPr>
            <w:tcW w:w="1155" w:type="pct"/>
            <w:vMerge w:val="restart"/>
          </w:tcPr>
          <w:p w:rsidR="00402DBA" w:rsidRPr="00A00352" w:rsidRDefault="006A4889" w:rsidP="0027741F">
            <w:pPr>
              <w:pStyle w:val="Point0"/>
              <w:spacing w:line="276" w:lineRule="auto"/>
              <w:ind w:left="0" w:firstLine="0"/>
            </w:pPr>
            <w:r>
              <w:t>N</w:t>
            </w:r>
            <w:r w:rsidR="00402DBA">
              <w:t>d</w:t>
            </w:r>
          </w:p>
        </w:tc>
        <w:tc>
          <w:tcPr>
            <w:tcW w:w="430" w:type="pct"/>
            <w:vMerge w:val="restart"/>
          </w:tcPr>
          <w:p w:rsidR="00402DBA" w:rsidRPr="0060392D" w:rsidRDefault="00402DBA" w:rsidP="0027741F">
            <w:pPr>
              <w:spacing w:before="60" w:after="60" w:line="240" w:lineRule="auto"/>
            </w:pPr>
            <w:r>
              <w:t>02</w:t>
            </w:r>
          </w:p>
        </w:tc>
        <w:tc>
          <w:tcPr>
            <w:tcW w:w="1012" w:type="pct"/>
          </w:tcPr>
          <w:p w:rsidR="00402DBA" w:rsidRPr="0060392D" w:rsidRDefault="00402DBA" w:rsidP="00402DBA">
            <w:pPr>
              <w:spacing w:before="60" w:after="60" w:line="240" w:lineRule="auto"/>
              <w:jc w:val="right"/>
            </w:pPr>
            <w:r w:rsidRPr="00FF26DB">
              <w:t>3 752 114,00</w:t>
            </w:r>
          </w:p>
        </w:tc>
      </w:tr>
      <w:tr w:rsidR="00402DBA" w:rsidRPr="0060392D" w:rsidTr="0027741F">
        <w:trPr>
          <w:trHeight w:val="530"/>
        </w:trPr>
        <w:tc>
          <w:tcPr>
            <w:tcW w:w="775" w:type="pct"/>
            <w:vMerge/>
          </w:tcPr>
          <w:p w:rsidR="00402DBA" w:rsidRDefault="00402DBA" w:rsidP="0027741F">
            <w:pPr>
              <w:spacing w:before="60" w:after="60" w:line="240" w:lineRule="auto"/>
              <w:jc w:val="center"/>
            </w:pPr>
          </w:p>
        </w:tc>
        <w:tc>
          <w:tcPr>
            <w:tcW w:w="422" w:type="pct"/>
            <w:vMerge/>
          </w:tcPr>
          <w:p w:rsidR="00402DBA" w:rsidRDefault="00402DBA" w:rsidP="0027741F">
            <w:pPr>
              <w:spacing w:before="60" w:after="60" w:line="240" w:lineRule="auto"/>
            </w:pPr>
          </w:p>
        </w:tc>
        <w:tc>
          <w:tcPr>
            <w:tcW w:w="1206" w:type="pct"/>
          </w:tcPr>
          <w:p w:rsidR="00402DBA" w:rsidRPr="0060392D" w:rsidRDefault="00402DBA" w:rsidP="0027741F">
            <w:pPr>
              <w:spacing w:before="60" w:after="60" w:line="240" w:lineRule="auto"/>
            </w:pPr>
            <w:r>
              <w:t>W okresie przejściowym</w:t>
            </w:r>
          </w:p>
        </w:tc>
        <w:tc>
          <w:tcPr>
            <w:tcW w:w="1155" w:type="pct"/>
            <w:vMerge/>
          </w:tcPr>
          <w:p w:rsidR="00402DBA" w:rsidRPr="0060392D" w:rsidRDefault="00402DBA" w:rsidP="0027741F">
            <w:pPr>
              <w:spacing w:before="60" w:after="60" w:line="240" w:lineRule="auto"/>
            </w:pPr>
          </w:p>
        </w:tc>
        <w:tc>
          <w:tcPr>
            <w:tcW w:w="430" w:type="pct"/>
            <w:vMerge/>
          </w:tcPr>
          <w:p w:rsidR="00402DBA" w:rsidRPr="0060392D" w:rsidRDefault="00402DBA" w:rsidP="0027741F">
            <w:pPr>
              <w:spacing w:before="60" w:after="60" w:line="240" w:lineRule="auto"/>
            </w:pPr>
          </w:p>
        </w:tc>
        <w:tc>
          <w:tcPr>
            <w:tcW w:w="1012" w:type="pct"/>
          </w:tcPr>
          <w:p w:rsidR="00402DBA" w:rsidRPr="0060392D" w:rsidRDefault="00402DBA" w:rsidP="00402DBA">
            <w:pPr>
              <w:spacing w:before="60" w:after="60" w:line="240" w:lineRule="auto"/>
              <w:jc w:val="right"/>
            </w:pPr>
            <w:r w:rsidRPr="00FF26DB">
              <w:t>7 504 228,00</w:t>
            </w:r>
          </w:p>
        </w:tc>
      </w:tr>
      <w:tr w:rsidR="00402DBA" w:rsidRPr="0060392D" w:rsidTr="0027741F">
        <w:trPr>
          <w:trHeight w:val="585"/>
        </w:trPr>
        <w:tc>
          <w:tcPr>
            <w:tcW w:w="775" w:type="pct"/>
            <w:vMerge/>
          </w:tcPr>
          <w:p w:rsidR="00402DBA" w:rsidRDefault="00402DBA" w:rsidP="0027741F">
            <w:pPr>
              <w:spacing w:before="60" w:after="60" w:line="240" w:lineRule="auto"/>
              <w:jc w:val="center"/>
            </w:pPr>
          </w:p>
        </w:tc>
        <w:tc>
          <w:tcPr>
            <w:tcW w:w="422" w:type="pct"/>
            <w:vMerge/>
          </w:tcPr>
          <w:p w:rsidR="00402DBA" w:rsidRDefault="00402DBA" w:rsidP="0027741F">
            <w:pPr>
              <w:spacing w:before="60" w:after="60" w:line="240" w:lineRule="auto"/>
            </w:pPr>
          </w:p>
        </w:tc>
        <w:tc>
          <w:tcPr>
            <w:tcW w:w="1206" w:type="pct"/>
          </w:tcPr>
          <w:p w:rsidR="00402DBA" w:rsidRPr="0060392D" w:rsidRDefault="00402DBA" w:rsidP="0027741F">
            <w:pPr>
              <w:spacing w:before="60" w:after="60" w:line="240" w:lineRule="auto"/>
            </w:pPr>
            <w:r>
              <w:t>Słabiej</w:t>
            </w:r>
            <w:r w:rsidRPr="00BF4A82">
              <w:t xml:space="preserve"> rozwinięte</w:t>
            </w:r>
          </w:p>
        </w:tc>
        <w:tc>
          <w:tcPr>
            <w:tcW w:w="1155" w:type="pct"/>
            <w:vMerge/>
          </w:tcPr>
          <w:p w:rsidR="00402DBA" w:rsidRPr="0060392D" w:rsidRDefault="00402DBA" w:rsidP="0027741F">
            <w:pPr>
              <w:spacing w:before="60" w:after="60" w:line="240" w:lineRule="auto"/>
            </w:pPr>
          </w:p>
        </w:tc>
        <w:tc>
          <w:tcPr>
            <w:tcW w:w="430" w:type="pct"/>
            <w:vMerge/>
          </w:tcPr>
          <w:p w:rsidR="00402DBA" w:rsidRPr="0060392D" w:rsidRDefault="00402DBA" w:rsidP="0027741F">
            <w:pPr>
              <w:spacing w:before="60" w:after="60" w:line="240" w:lineRule="auto"/>
            </w:pPr>
          </w:p>
        </w:tc>
        <w:tc>
          <w:tcPr>
            <w:tcW w:w="1012" w:type="pct"/>
          </w:tcPr>
          <w:p w:rsidR="00402DBA" w:rsidRPr="0060392D" w:rsidRDefault="00402DBA" w:rsidP="00402DBA">
            <w:pPr>
              <w:spacing w:before="60" w:after="60" w:line="240" w:lineRule="auto"/>
              <w:jc w:val="right"/>
            </w:pPr>
            <w:r w:rsidRPr="00FF26DB">
              <w:t>52 529 595,00</w:t>
            </w:r>
          </w:p>
        </w:tc>
      </w:tr>
    </w:tbl>
    <w:p w:rsidR="00B732B8" w:rsidRPr="00B732B8" w:rsidRDefault="00B732B8" w:rsidP="00B732B8">
      <w:pPr>
        <w:spacing w:line="240" w:lineRule="auto"/>
        <w:ind w:left="851" w:hanging="851"/>
      </w:pPr>
      <w:r w:rsidRPr="00B732B8">
        <w:rPr>
          <w:b/>
          <w:bCs/>
          <w:vertAlign w:val="superscript"/>
        </w:rPr>
        <w:t>*</w:t>
      </w:r>
      <w:r w:rsidRPr="00B732B8">
        <w:rPr>
          <w:b/>
          <w:bCs/>
          <w:vertAlign w:val="superscript"/>
        </w:rPr>
        <w:tab/>
      </w:r>
      <w:r w:rsidRPr="00B732B8">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B732B8" w:rsidRDefault="00B732B8" w:rsidP="00944A95"/>
    <w:p w:rsidR="00944A95" w:rsidRPr="0060392D" w:rsidRDefault="00B732B8" w:rsidP="00B732B8">
      <w:r w:rsidRPr="00B732B8">
        <w:br w:type="page"/>
      </w:r>
      <w:r w:rsidR="00944A95" w:rsidRPr="0060392D">
        <w:lastRenderedPageBreak/>
        <w:t>3.</w:t>
      </w:r>
      <w:r w:rsidR="00944A95" w:rsidRPr="0060392D">
        <w:tab/>
        <w:t>Plan finansowy</w:t>
      </w:r>
    </w:p>
    <w:p w:rsidR="00944A95" w:rsidRPr="0060392D" w:rsidRDefault="00944A95" w:rsidP="00EF72C8">
      <w:pPr>
        <w:pStyle w:val="Text1"/>
      </w:pPr>
      <w:r w:rsidRPr="0060392D">
        <w:t xml:space="preserve">Podstawa prawna: art. 22 ust. 3 lit. g) </w:t>
      </w:r>
      <w:proofErr w:type="spellStart"/>
      <w:r w:rsidRPr="0060392D">
        <w:t>ppkt</w:t>
      </w:r>
      <w:proofErr w:type="spellEnd"/>
      <w:r w:rsidRPr="0060392D">
        <w:t xml:space="preserve"> (i)–(iii); art. 112 ust. 1, 2</w:t>
      </w:r>
      <w:r w:rsidR="00076C1E" w:rsidRPr="0060392D">
        <w:t xml:space="preserve"> i </w:t>
      </w:r>
      <w:r w:rsidRPr="0060392D">
        <w:t>3 oraz art. 14</w:t>
      </w:r>
      <w:r w:rsidR="00076C1E" w:rsidRPr="0060392D">
        <w:t xml:space="preserve"> i </w:t>
      </w:r>
      <w:r w:rsidRPr="0060392D">
        <w:t>26</w:t>
      </w:r>
      <w:r w:rsidR="00F65CD3" w:rsidRPr="0060392D">
        <w:t xml:space="preserve"> </w:t>
      </w:r>
      <w:r w:rsidR="00EF72C8" w:rsidRPr="0060392D">
        <w:t>rozporządzenia w sprawie wspólnych przepisów</w:t>
      </w:r>
    </w:p>
    <w:p w:rsidR="00944A95" w:rsidRPr="0060392D" w:rsidRDefault="00944A95" w:rsidP="00944A95">
      <w:pPr>
        <w:pStyle w:val="Point0"/>
      </w:pPr>
      <w:r w:rsidRPr="0060392D">
        <w:t>3.1.</w:t>
      </w:r>
      <w:r w:rsidRPr="0060392D">
        <w:tab/>
        <w:t>Przesunięcia</w:t>
      </w:r>
      <w:r w:rsidR="00076C1E" w:rsidRPr="0060392D">
        <w:t xml:space="preserve"> i </w:t>
      </w:r>
      <w:r w:rsidRPr="0060392D">
        <w:t>wkłady</w:t>
      </w:r>
      <w:r w:rsidRPr="0060392D">
        <w:rPr>
          <w:rStyle w:val="Odwoanieprzypisudolnego"/>
        </w:rPr>
        <w:footnoteReference w:id="37"/>
      </w:r>
    </w:p>
    <w:p w:rsidR="00944A95" w:rsidRPr="0060392D" w:rsidRDefault="00944A95" w:rsidP="00EF72C8">
      <w:pPr>
        <w:pStyle w:val="Text1"/>
      </w:pPr>
      <w:r w:rsidRPr="0060392D">
        <w:t>Podstawa prawna: art. 14, 26</w:t>
      </w:r>
      <w:r w:rsidR="00076C1E" w:rsidRPr="0060392D">
        <w:t xml:space="preserve"> i </w:t>
      </w:r>
      <w:r w:rsidRPr="0060392D">
        <w:t>27</w:t>
      </w:r>
      <w:r w:rsidR="00F65CD3" w:rsidRPr="0060392D">
        <w:t xml:space="preserve"> </w:t>
      </w:r>
      <w:r w:rsidR="00EF72C8" w:rsidRPr="0060392D">
        <w:t>rozporządzenia w sprawie wspólnych przepisów</w:t>
      </w:r>
    </w:p>
    <w:tbl>
      <w:tblPr>
        <w:tblStyle w:val="TableGrid5"/>
        <w:tblW w:w="0" w:type="auto"/>
        <w:tblInd w:w="-34" w:type="dxa"/>
        <w:tblLook w:val="04A0" w:firstRow="1" w:lastRow="0" w:firstColumn="1" w:lastColumn="0" w:noHBand="0" w:noVBand="1"/>
      </w:tblPr>
      <w:tblGrid>
        <w:gridCol w:w="3062"/>
        <w:gridCol w:w="10001"/>
      </w:tblGrid>
      <w:tr w:rsidR="00944A95" w:rsidRPr="0060392D" w:rsidTr="00251472">
        <w:tc>
          <w:tcPr>
            <w:tcW w:w="0" w:type="auto"/>
            <w:vMerge w:val="restart"/>
          </w:tcPr>
          <w:p w:rsidR="00944A95" w:rsidRPr="0060392D" w:rsidRDefault="00944A95" w:rsidP="00251472">
            <w:pPr>
              <w:spacing w:before="60" w:after="60" w:line="240" w:lineRule="auto"/>
            </w:pPr>
            <w:r w:rsidRPr="0060392D">
              <w:t>Zmiana programu związana z</w:t>
            </w: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302A95">
              <w:fldChar w:fldCharType="separate"/>
            </w:r>
            <w:r w:rsidRPr="0060392D">
              <w:fldChar w:fldCharType="end"/>
            </w:r>
            <w:r w:rsidR="00422775">
              <w:t xml:space="preserve"> </w:t>
            </w:r>
            <w:r w:rsidRPr="0060392D">
              <w:t xml:space="preserve">wkładem na rzecz </w:t>
            </w:r>
            <w:proofErr w:type="spellStart"/>
            <w:r w:rsidRPr="0060392D">
              <w:t>InvestEU</w:t>
            </w:r>
            <w:proofErr w:type="spellEnd"/>
          </w:p>
        </w:tc>
      </w:tr>
      <w:tr w:rsidR="00944A95" w:rsidRPr="0060392D" w:rsidTr="00251472">
        <w:tc>
          <w:tcPr>
            <w:tcW w:w="0" w:type="auto"/>
            <w:vMerge/>
          </w:tcPr>
          <w:p w:rsidR="00944A95" w:rsidRPr="0060392D" w:rsidRDefault="00944A95" w:rsidP="00251472">
            <w:pPr>
              <w:spacing w:before="60" w:after="60" w:line="240" w:lineRule="auto"/>
            </w:pP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302A95">
              <w:fldChar w:fldCharType="separate"/>
            </w:r>
            <w:r w:rsidRPr="0060392D">
              <w:fldChar w:fldCharType="end"/>
            </w:r>
            <w:r w:rsidR="00422775">
              <w:t xml:space="preserve"> </w:t>
            </w:r>
            <w:r w:rsidRPr="0060392D">
              <w:t>przesunięciem</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rsidTr="00251472">
        <w:trPr>
          <w:trHeight w:val="269"/>
        </w:trPr>
        <w:tc>
          <w:tcPr>
            <w:tcW w:w="0" w:type="auto"/>
            <w:vMerge/>
          </w:tcPr>
          <w:p w:rsidR="00944A95" w:rsidRPr="0060392D" w:rsidRDefault="00944A95" w:rsidP="00251472">
            <w:pPr>
              <w:spacing w:before="60" w:after="60" w:line="240" w:lineRule="auto"/>
            </w:pP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302A95">
              <w:fldChar w:fldCharType="separate"/>
            </w:r>
            <w:r w:rsidRPr="0060392D">
              <w:fldChar w:fldCharType="end"/>
            </w:r>
            <w:r w:rsidR="00422775">
              <w:t xml:space="preserve"> </w:t>
            </w:r>
            <w:r w:rsidRPr="0060392D">
              <w:t>przesunięciem między EFRR, EFS+, Funduszem Spójności lub</w:t>
            </w:r>
            <w:r w:rsidR="00076C1E" w:rsidRPr="0060392D">
              <w:t xml:space="preserve"> do </w:t>
            </w:r>
            <w:r w:rsidRPr="0060392D">
              <w:t>innego Funduszu lub Funduszy</w:t>
            </w:r>
          </w:p>
        </w:tc>
      </w:tr>
    </w:tbl>
    <w:p w:rsidR="00944A95" w:rsidRPr="0060392D" w:rsidRDefault="00944A95" w:rsidP="00944A95"/>
    <w:p w:rsidR="00944A95" w:rsidRPr="0060392D" w:rsidRDefault="00944A95" w:rsidP="0024166E">
      <w:r w:rsidRPr="0060392D">
        <w:br w:type="page"/>
      </w:r>
      <w:r w:rsidRPr="0060392D">
        <w:lastRenderedPageBreak/>
        <w:t xml:space="preserve">Tabela 15A: Wkład na rzecz </w:t>
      </w:r>
      <w:proofErr w:type="spellStart"/>
      <w:r w:rsidRPr="0060392D">
        <w:t>InvestEU</w:t>
      </w:r>
      <w:proofErr w:type="spellEnd"/>
      <w:r w:rsidRPr="0060392D">
        <w:rPr>
          <w:b/>
          <w:bCs/>
          <w:vertAlign w:val="superscript"/>
        </w:rPr>
        <w:t>*</w:t>
      </w:r>
      <w:r w:rsidRPr="0060392D">
        <w:t xml:space="preserve"> (w podziale na lata)</w:t>
      </w:r>
    </w:p>
    <w:tbl>
      <w:tblPr>
        <w:tblStyle w:val="Tabela-Siatka"/>
        <w:tblW w:w="5000" w:type="pct"/>
        <w:tblLook w:val="04A0" w:firstRow="1" w:lastRow="0" w:firstColumn="1" w:lastColumn="0" w:noHBand="0" w:noVBand="1"/>
      </w:tblPr>
      <w:tblGrid>
        <w:gridCol w:w="1388"/>
        <w:gridCol w:w="2766"/>
        <w:gridCol w:w="3010"/>
        <w:gridCol w:w="949"/>
        <w:gridCol w:w="949"/>
        <w:gridCol w:w="949"/>
        <w:gridCol w:w="949"/>
        <w:gridCol w:w="949"/>
        <w:gridCol w:w="949"/>
        <w:gridCol w:w="949"/>
        <w:gridCol w:w="979"/>
      </w:tblGrid>
      <w:tr w:rsidR="00944A95" w:rsidRPr="00763FD6" w:rsidTr="00251472">
        <w:trPr>
          <w:trHeight w:val="861"/>
        </w:trPr>
        <w:tc>
          <w:tcPr>
            <w:tcW w:w="1404" w:type="pct"/>
            <w:gridSpan w:val="2"/>
            <w:vAlign w:val="center"/>
          </w:tcPr>
          <w:p w:rsidR="00944A95" w:rsidRPr="00763FD6" w:rsidRDefault="00944A95" w:rsidP="00251472">
            <w:pPr>
              <w:spacing w:before="60" w:after="60" w:line="240" w:lineRule="auto"/>
              <w:jc w:val="center"/>
              <w:rPr>
                <w:sz w:val="22"/>
              </w:rPr>
            </w:pPr>
            <w:r w:rsidRPr="00763FD6">
              <w:rPr>
                <w:sz w:val="22"/>
              </w:rPr>
              <w:t>Wkład od</w:t>
            </w:r>
          </w:p>
        </w:tc>
        <w:tc>
          <w:tcPr>
            <w:tcW w:w="1018" w:type="pct"/>
            <w:vAlign w:val="center"/>
          </w:tcPr>
          <w:p w:rsidR="00944A95" w:rsidRPr="00763FD6" w:rsidRDefault="00944A95" w:rsidP="00251472">
            <w:pPr>
              <w:spacing w:before="60" w:after="60" w:line="240" w:lineRule="auto"/>
              <w:jc w:val="center"/>
              <w:rPr>
                <w:sz w:val="22"/>
              </w:rPr>
            </w:pPr>
            <w:r w:rsidRPr="00763FD6">
              <w:rPr>
                <w:sz w:val="22"/>
              </w:rPr>
              <w:t>Wkład na rzecz</w:t>
            </w:r>
          </w:p>
        </w:tc>
        <w:tc>
          <w:tcPr>
            <w:tcW w:w="2578" w:type="pct"/>
            <w:gridSpan w:val="8"/>
            <w:vAlign w:val="center"/>
          </w:tcPr>
          <w:p w:rsidR="00944A95" w:rsidRPr="00763FD6" w:rsidRDefault="00944A95" w:rsidP="00251472">
            <w:pPr>
              <w:spacing w:before="60" w:after="60" w:line="240" w:lineRule="auto"/>
              <w:jc w:val="center"/>
              <w:rPr>
                <w:sz w:val="22"/>
              </w:rPr>
            </w:pPr>
            <w:r w:rsidRPr="00763FD6">
              <w:rPr>
                <w:sz w:val="22"/>
              </w:rPr>
              <w:t>Podział według lat</w:t>
            </w:r>
          </w:p>
        </w:tc>
      </w:tr>
      <w:tr w:rsidR="00944A95" w:rsidRPr="00763FD6" w:rsidTr="00251472">
        <w:trPr>
          <w:trHeight w:val="861"/>
        </w:trPr>
        <w:tc>
          <w:tcPr>
            <w:tcW w:w="469" w:type="pct"/>
            <w:vAlign w:val="center"/>
          </w:tcPr>
          <w:p w:rsidR="00944A95" w:rsidRPr="00763FD6" w:rsidRDefault="00944A95" w:rsidP="00251472">
            <w:pPr>
              <w:spacing w:before="60" w:after="60" w:line="240" w:lineRule="auto"/>
              <w:jc w:val="center"/>
              <w:rPr>
                <w:sz w:val="22"/>
              </w:rPr>
            </w:pPr>
            <w:r w:rsidRPr="00763FD6">
              <w:rPr>
                <w:sz w:val="22"/>
              </w:rPr>
              <w:t>Fundusz</w:t>
            </w:r>
          </w:p>
        </w:tc>
        <w:tc>
          <w:tcPr>
            <w:tcW w:w="935" w:type="pct"/>
            <w:vAlign w:val="center"/>
          </w:tcPr>
          <w:p w:rsidR="00944A95" w:rsidRPr="00763FD6" w:rsidRDefault="00944A95" w:rsidP="00251472">
            <w:pPr>
              <w:spacing w:before="60" w:after="60" w:line="240" w:lineRule="auto"/>
              <w:jc w:val="center"/>
              <w:rPr>
                <w:sz w:val="22"/>
              </w:rPr>
            </w:pPr>
            <w:r w:rsidRPr="00763FD6">
              <w:rPr>
                <w:sz w:val="22"/>
              </w:rPr>
              <w:t>Kategoria regionu</w:t>
            </w:r>
          </w:p>
        </w:tc>
        <w:tc>
          <w:tcPr>
            <w:tcW w:w="1018" w:type="pct"/>
            <w:vAlign w:val="center"/>
          </w:tcPr>
          <w:p w:rsidR="00944A95" w:rsidRPr="00763FD6" w:rsidRDefault="00944A95" w:rsidP="00251472">
            <w:pPr>
              <w:spacing w:before="60" w:after="60" w:line="240" w:lineRule="auto"/>
              <w:jc w:val="center"/>
              <w:rPr>
                <w:sz w:val="22"/>
              </w:rPr>
            </w:pPr>
            <w:r w:rsidRPr="00763FD6">
              <w:rPr>
                <w:sz w:val="22"/>
              </w:rPr>
              <w:t xml:space="preserve">Segment(y) </w:t>
            </w:r>
            <w:proofErr w:type="spellStart"/>
            <w:r w:rsidRPr="00763FD6">
              <w:rPr>
                <w:sz w:val="22"/>
              </w:rPr>
              <w:t>InvestEU</w:t>
            </w:r>
            <w:proofErr w:type="spellEnd"/>
          </w:p>
        </w:tc>
        <w:tc>
          <w:tcPr>
            <w:tcW w:w="321" w:type="pct"/>
            <w:vAlign w:val="center"/>
          </w:tcPr>
          <w:p w:rsidR="00944A95" w:rsidRPr="00763FD6" w:rsidRDefault="00944A95" w:rsidP="00251472">
            <w:pPr>
              <w:spacing w:before="60" w:after="60" w:line="240" w:lineRule="auto"/>
              <w:jc w:val="center"/>
              <w:rPr>
                <w:sz w:val="22"/>
              </w:rPr>
            </w:pPr>
            <w:r w:rsidRPr="00763FD6">
              <w:rPr>
                <w:sz w:val="22"/>
              </w:rPr>
              <w:t>2021</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2022</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2023</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2024</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2025</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2026</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2027</w:t>
            </w:r>
          </w:p>
        </w:tc>
        <w:tc>
          <w:tcPr>
            <w:tcW w:w="333" w:type="pct"/>
            <w:vAlign w:val="center"/>
          </w:tcPr>
          <w:p w:rsidR="00944A95" w:rsidRPr="00763FD6" w:rsidRDefault="00944A95" w:rsidP="00251472">
            <w:pPr>
              <w:spacing w:before="60" w:after="60" w:line="240" w:lineRule="auto"/>
              <w:jc w:val="center"/>
              <w:rPr>
                <w:sz w:val="22"/>
              </w:rPr>
            </w:pPr>
            <w:r w:rsidRPr="00763FD6">
              <w:rPr>
                <w:sz w:val="22"/>
              </w:rPr>
              <w:t>Ogółem</w:t>
            </w:r>
          </w:p>
        </w:tc>
      </w:tr>
      <w:tr w:rsidR="00944A95" w:rsidRPr="00763FD6" w:rsidTr="00251472">
        <w:tc>
          <w:tcPr>
            <w:tcW w:w="469" w:type="pct"/>
            <w:vMerge w:val="restart"/>
          </w:tcPr>
          <w:p w:rsidR="00944A95" w:rsidRPr="00763FD6" w:rsidRDefault="00944A95" w:rsidP="00251472">
            <w:pPr>
              <w:spacing w:before="60" w:after="60" w:line="240" w:lineRule="auto"/>
              <w:rPr>
                <w:sz w:val="22"/>
              </w:rPr>
            </w:pPr>
            <w:r w:rsidRPr="00763FD6">
              <w:rPr>
                <w:sz w:val="22"/>
              </w:rPr>
              <w:t>EFRR</w:t>
            </w:r>
          </w:p>
        </w:tc>
        <w:tc>
          <w:tcPr>
            <w:tcW w:w="935" w:type="pct"/>
          </w:tcPr>
          <w:p w:rsidR="00944A95" w:rsidRPr="00763FD6" w:rsidRDefault="00944A95" w:rsidP="00251472">
            <w:pPr>
              <w:spacing w:before="60" w:after="60" w:line="240" w:lineRule="auto"/>
              <w:rPr>
                <w:sz w:val="22"/>
              </w:rPr>
            </w:pPr>
            <w:r w:rsidRPr="00763FD6">
              <w:rPr>
                <w:sz w:val="22"/>
              </w:rPr>
              <w:t>Lepiej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W okresie przejściowym</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Słabiej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val="restart"/>
          </w:tcPr>
          <w:p w:rsidR="00944A95" w:rsidRPr="00763FD6" w:rsidRDefault="00944A95" w:rsidP="00251472">
            <w:pPr>
              <w:spacing w:before="60" w:after="60" w:line="240" w:lineRule="auto"/>
              <w:rPr>
                <w:sz w:val="22"/>
              </w:rPr>
            </w:pPr>
            <w:r w:rsidRPr="00763FD6">
              <w:rPr>
                <w:sz w:val="22"/>
              </w:rPr>
              <w:t>EFS+</w:t>
            </w:r>
          </w:p>
        </w:tc>
        <w:tc>
          <w:tcPr>
            <w:tcW w:w="935" w:type="pct"/>
          </w:tcPr>
          <w:p w:rsidR="00944A95" w:rsidRPr="00763FD6" w:rsidRDefault="00944A95" w:rsidP="00251472">
            <w:pPr>
              <w:spacing w:before="60" w:after="60" w:line="240" w:lineRule="auto"/>
              <w:rPr>
                <w:sz w:val="22"/>
              </w:rPr>
            </w:pPr>
            <w:r w:rsidRPr="00763FD6">
              <w:rPr>
                <w:sz w:val="22"/>
              </w:rPr>
              <w:t>Lepiej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W okresie przejściowym</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Słabiej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tcPr>
          <w:p w:rsidR="00944A95" w:rsidRPr="00763FD6" w:rsidRDefault="00944A95" w:rsidP="00251472">
            <w:pPr>
              <w:spacing w:before="60" w:after="60" w:line="240" w:lineRule="auto"/>
              <w:rPr>
                <w:sz w:val="22"/>
              </w:rPr>
            </w:pPr>
            <w:r w:rsidRPr="00763FD6">
              <w:rPr>
                <w:sz w:val="22"/>
              </w:rPr>
              <w:t>Fundusz Spójności</w:t>
            </w:r>
          </w:p>
        </w:tc>
        <w:tc>
          <w:tcPr>
            <w:tcW w:w="935" w:type="pct"/>
          </w:tcPr>
          <w:p w:rsidR="00944A95" w:rsidRPr="00763FD6" w:rsidRDefault="00944A95" w:rsidP="00251472">
            <w:pPr>
              <w:spacing w:before="60" w:after="60" w:line="240" w:lineRule="auto"/>
              <w:rPr>
                <w:sz w:val="22"/>
              </w:rPr>
            </w:pPr>
            <w:r w:rsidRPr="00763FD6">
              <w:rPr>
                <w:sz w:val="22"/>
              </w:rPr>
              <w:t>nie dotyczy</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tcPr>
          <w:p w:rsidR="00944A95" w:rsidRPr="00763FD6" w:rsidRDefault="00944A95" w:rsidP="00251472">
            <w:pPr>
              <w:spacing w:before="60" w:after="60" w:line="240" w:lineRule="auto"/>
              <w:rPr>
                <w:sz w:val="22"/>
              </w:rPr>
            </w:pPr>
            <w:r w:rsidRPr="00763FD6">
              <w:rPr>
                <w:sz w:val="22"/>
              </w:rPr>
              <w:t>EFMRA</w:t>
            </w:r>
          </w:p>
        </w:tc>
        <w:tc>
          <w:tcPr>
            <w:tcW w:w="935" w:type="pct"/>
          </w:tcPr>
          <w:p w:rsidR="00944A95" w:rsidRPr="00763FD6" w:rsidRDefault="00944A95" w:rsidP="00251472">
            <w:pPr>
              <w:spacing w:before="60" w:after="60" w:line="240" w:lineRule="auto"/>
              <w:rPr>
                <w:sz w:val="22"/>
              </w:rPr>
            </w:pPr>
            <w:r w:rsidRPr="00763FD6">
              <w:rPr>
                <w:sz w:val="22"/>
              </w:rPr>
              <w:t>nie dotyczy</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bl>
    <w:p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24166E">
      <w:r w:rsidRPr="0060392D">
        <w:t xml:space="preserve">Tabela 15B: Wkłady na rzecz </w:t>
      </w:r>
      <w:proofErr w:type="spellStart"/>
      <w:r w:rsidRPr="0060392D">
        <w:t>InvestEU</w:t>
      </w:r>
      <w:proofErr w:type="spellEnd"/>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2"/>
        <w:gridCol w:w="1700"/>
        <w:gridCol w:w="2774"/>
        <w:gridCol w:w="2798"/>
        <w:gridCol w:w="1437"/>
        <w:gridCol w:w="2827"/>
        <w:gridCol w:w="2088"/>
      </w:tblGrid>
      <w:tr w:rsidR="00944A95" w:rsidRPr="00763FD6" w:rsidTr="00251472">
        <w:trPr>
          <w:tblHeader/>
        </w:trPr>
        <w:tc>
          <w:tcPr>
            <w:tcW w:w="393" w:type="pct"/>
            <w:tcBorders>
              <w:bottom w:val="nil"/>
            </w:tcBorders>
            <w:vAlign w:val="center"/>
          </w:tcPr>
          <w:p w:rsidR="00944A95" w:rsidRPr="00763FD6" w:rsidRDefault="00944A95" w:rsidP="00251472">
            <w:pPr>
              <w:spacing w:before="60" w:after="60" w:line="240" w:lineRule="auto"/>
              <w:jc w:val="center"/>
              <w:rPr>
                <w:sz w:val="22"/>
              </w:rPr>
            </w:pPr>
          </w:p>
        </w:tc>
        <w:tc>
          <w:tcPr>
            <w:tcW w:w="575"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Kategoria regionu</w:t>
            </w:r>
          </w:p>
        </w:tc>
        <w:tc>
          <w:tcPr>
            <w:tcW w:w="938"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1 Zrównoważona infrastruktura</w:t>
            </w:r>
          </w:p>
        </w:tc>
        <w:tc>
          <w:tcPr>
            <w:tcW w:w="94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2 Innowacje</w:t>
            </w:r>
            <w:r w:rsidR="00076C1E" w:rsidRPr="00763FD6">
              <w:rPr>
                <w:sz w:val="22"/>
              </w:rPr>
              <w:t xml:space="preserve"> i </w:t>
            </w:r>
            <w:r w:rsidRPr="00763FD6">
              <w:rPr>
                <w:sz w:val="22"/>
              </w:rPr>
              <w:t>cyfryzacja</w:t>
            </w:r>
          </w:p>
        </w:tc>
        <w:tc>
          <w:tcPr>
            <w:tcW w:w="48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3 MŚP</w:t>
            </w:r>
          </w:p>
        </w:tc>
        <w:tc>
          <w:tcPr>
            <w:tcW w:w="95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4 Inwestycje społeczne</w:t>
            </w:r>
            <w:r w:rsidR="00076C1E" w:rsidRPr="00763FD6">
              <w:rPr>
                <w:sz w:val="22"/>
              </w:rPr>
              <w:t xml:space="preserve"> i </w:t>
            </w:r>
            <w:r w:rsidRPr="00763FD6">
              <w:rPr>
                <w:sz w:val="22"/>
              </w:rPr>
              <w:t>umiejętności</w:t>
            </w:r>
          </w:p>
        </w:tc>
        <w:tc>
          <w:tcPr>
            <w:tcW w:w="707"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Ogółem</w:t>
            </w:r>
          </w:p>
        </w:tc>
      </w:tr>
      <w:tr w:rsidR="00944A95" w:rsidRPr="00763FD6" w:rsidTr="00251472">
        <w:trPr>
          <w:tblHeader/>
        </w:trPr>
        <w:tc>
          <w:tcPr>
            <w:tcW w:w="393" w:type="pct"/>
            <w:tcBorders>
              <w:top w:val="nil"/>
            </w:tcBorders>
            <w:vAlign w:val="center"/>
          </w:tcPr>
          <w:p w:rsidR="00944A95" w:rsidRPr="00763FD6" w:rsidRDefault="00944A95" w:rsidP="00251472">
            <w:pPr>
              <w:spacing w:before="60" w:after="60" w:line="240" w:lineRule="auto"/>
              <w:jc w:val="center"/>
              <w:rPr>
                <w:sz w:val="22"/>
              </w:rPr>
            </w:pPr>
          </w:p>
        </w:tc>
        <w:tc>
          <w:tcPr>
            <w:tcW w:w="575" w:type="pct"/>
            <w:tcBorders>
              <w:top w:val="nil"/>
            </w:tcBorders>
            <w:vAlign w:val="center"/>
          </w:tcPr>
          <w:p w:rsidR="00944A95" w:rsidRPr="00763FD6" w:rsidRDefault="00944A95" w:rsidP="00251472">
            <w:pPr>
              <w:spacing w:before="60" w:after="60" w:line="240" w:lineRule="auto"/>
              <w:jc w:val="center"/>
              <w:rPr>
                <w:sz w:val="22"/>
              </w:rPr>
            </w:pPr>
          </w:p>
        </w:tc>
        <w:tc>
          <w:tcPr>
            <w:tcW w:w="938"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(a)</w:t>
            </w:r>
          </w:p>
        </w:tc>
        <w:tc>
          <w:tcPr>
            <w:tcW w:w="94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(b)</w:t>
            </w:r>
          </w:p>
        </w:tc>
        <w:tc>
          <w:tcPr>
            <w:tcW w:w="48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(c)</w:t>
            </w:r>
          </w:p>
        </w:tc>
        <w:tc>
          <w:tcPr>
            <w:tcW w:w="95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(d)</w:t>
            </w:r>
          </w:p>
        </w:tc>
        <w:tc>
          <w:tcPr>
            <w:tcW w:w="707"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(f)=(a)+(b)+(c)+(d)</w:t>
            </w:r>
          </w:p>
        </w:tc>
      </w:tr>
      <w:tr w:rsidR="00944A95" w:rsidRPr="00763FD6" w:rsidTr="00251472">
        <w:tc>
          <w:tcPr>
            <w:tcW w:w="393" w:type="pct"/>
            <w:vMerge w:val="restart"/>
          </w:tcPr>
          <w:p w:rsidR="00944A95" w:rsidRPr="00763FD6" w:rsidRDefault="00944A95" w:rsidP="00251472">
            <w:pPr>
              <w:spacing w:before="60" w:after="60" w:line="240" w:lineRule="auto"/>
              <w:rPr>
                <w:sz w:val="22"/>
              </w:rPr>
            </w:pPr>
            <w:r w:rsidRPr="00763FD6">
              <w:rPr>
                <w:sz w:val="22"/>
              </w:rPr>
              <w:t>EFRR</w:t>
            </w:r>
          </w:p>
        </w:tc>
        <w:tc>
          <w:tcPr>
            <w:tcW w:w="575" w:type="pct"/>
          </w:tcPr>
          <w:p w:rsidR="00944A95" w:rsidRPr="00763FD6" w:rsidRDefault="00944A95" w:rsidP="00251472">
            <w:pPr>
              <w:spacing w:before="60" w:after="60" w:line="240" w:lineRule="auto"/>
              <w:rPr>
                <w:sz w:val="22"/>
              </w:rPr>
            </w:pPr>
            <w:r w:rsidRPr="00763FD6">
              <w:rPr>
                <w:sz w:val="22"/>
              </w:rPr>
              <w:t>Lepiej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tcPr>
          <w:p w:rsidR="00944A95" w:rsidRPr="00763FD6" w:rsidRDefault="00944A95" w:rsidP="00251472">
            <w:pPr>
              <w:spacing w:before="60" w:after="60" w:line="240" w:lineRule="auto"/>
              <w:rPr>
                <w:sz w:val="22"/>
              </w:rPr>
            </w:pPr>
            <w:r w:rsidRPr="00763FD6">
              <w:rPr>
                <w:sz w:val="22"/>
              </w:rPr>
              <w:t>Słabiej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tcPr>
          <w:p w:rsidR="00944A95" w:rsidRPr="00763FD6" w:rsidRDefault="00944A95" w:rsidP="00251472">
            <w:pPr>
              <w:spacing w:before="60" w:after="60" w:line="240" w:lineRule="auto"/>
              <w:rPr>
                <w:sz w:val="22"/>
              </w:rPr>
            </w:pPr>
            <w:r w:rsidRPr="00763FD6">
              <w:rPr>
                <w:sz w:val="22"/>
              </w:rPr>
              <w:t>W okresie przejściowym</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val="restart"/>
          </w:tcPr>
          <w:p w:rsidR="00944A95" w:rsidRPr="00763FD6" w:rsidRDefault="00944A95" w:rsidP="00251472">
            <w:pPr>
              <w:spacing w:before="60" w:after="60" w:line="240" w:lineRule="auto"/>
              <w:rPr>
                <w:sz w:val="22"/>
              </w:rPr>
            </w:pPr>
            <w:r w:rsidRPr="00763FD6">
              <w:rPr>
                <w:sz w:val="22"/>
              </w:rPr>
              <w:t>EFS+</w:t>
            </w:r>
          </w:p>
        </w:tc>
        <w:tc>
          <w:tcPr>
            <w:tcW w:w="575" w:type="pct"/>
            <w:shd w:val="clear" w:color="auto" w:fill="auto"/>
          </w:tcPr>
          <w:p w:rsidR="00944A95" w:rsidRPr="00763FD6" w:rsidRDefault="00944A95" w:rsidP="00251472">
            <w:pPr>
              <w:spacing w:before="60" w:after="60" w:line="240" w:lineRule="auto"/>
              <w:rPr>
                <w:sz w:val="22"/>
              </w:rPr>
            </w:pPr>
            <w:r w:rsidRPr="00763FD6">
              <w:rPr>
                <w:sz w:val="22"/>
              </w:rPr>
              <w:t>Lepiej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shd w:val="clear" w:color="auto" w:fill="auto"/>
          </w:tcPr>
          <w:p w:rsidR="00944A95" w:rsidRPr="00763FD6" w:rsidRDefault="00944A95" w:rsidP="00251472">
            <w:pPr>
              <w:spacing w:before="60" w:after="60" w:line="240" w:lineRule="auto"/>
              <w:rPr>
                <w:sz w:val="22"/>
              </w:rPr>
            </w:pPr>
            <w:r w:rsidRPr="00763FD6">
              <w:rPr>
                <w:sz w:val="22"/>
              </w:rPr>
              <w:t>Słabiej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shd w:val="clear" w:color="auto" w:fill="auto"/>
          </w:tcPr>
          <w:p w:rsidR="00944A95" w:rsidRPr="00763FD6" w:rsidRDefault="00944A95" w:rsidP="00251472">
            <w:pPr>
              <w:spacing w:before="60" w:after="60" w:line="240" w:lineRule="auto"/>
              <w:rPr>
                <w:sz w:val="22"/>
              </w:rPr>
            </w:pPr>
            <w:r w:rsidRPr="00763FD6">
              <w:rPr>
                <w:sz w:val="22"/>
              </w:rPr>
              <w:t>W okresie przejściowym</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pageBreakBefore/>
              <w:spacing w:before="60" w:after="60" w:line="240" w:lineRule="auto"/>
              <w:rPr>
                <w:sz w:val="22"/>
              </w:rPr>
            </w:pPr>
            <w:r w:rsidRPr="00763FD6">
              <w:rPr>
                <w:sz w:val="22"/>
              </w:rPr>
              <w:lastRenderedPageBreak/>
              <w:t>Fundusz Spójności</w:t>
            </w:r>
          </w:p>
        </w:tc>
        <w:tc>
          <w:tcPr>
            <w:tcW w:w="575" w:type="pct"/>
          </w:tcPr>
          <w:p w:rsidR="00944A95" w:rsidRPr="00763FD6" w:rsidRDefault="00944A95" w:rsidP="00251472">
            <w:pPr>
              <w:spacing w:before="60" w:after="60" w:line="240" w:lineRule="auto"/>
              <w:rPr>
                <w:sz w:val="22"/>
              </w:rPr>
            </w:pPr>
            <w:r w:rsidRPr="00763FD6">
              <w:rPr>
                <w:sz w:val="22"/>
              </w:rPr>
              <w:t>nie dotyczy</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spacing w:before="60" w:after="60" w:line="240" w:lineRule="auto"/>
              <w:rPr>
                <w:sz w:val="22"/>
              </w:rPr>
            </w:pPr>
            <w:r w:rsidRPr="00763FD6">
              <w:rPr>
                <w:sz w:val="22"/>
              </w:rPr>
              <w:t>EFMRA</w:t>
            </w:r>
          </w:p>
        </w:tc>
        <w:tc>
          <w:tcPr>
            <w:tcW w:w="575" w:type="pct"/>
          </w:tcPr>
          <w:p w:rsidR="00944A95" w:rsidRPr="00763FD6" w:rsidRDefault="00944A95" w:rsidP="00251472">
            <w:pPr>
              <w:spacing w:before="60" w:after="60" w:line="240" w:lineRule="auto"/>
              <w:rPr>
                <w:sz w:val="22"/>
              </w:rPr>
            </w:pPr>
            <w:r w:rsidRPr="00763FD6">
              <w:rPr>
                <w:sz w:val="22"/>
              </w:rPr>
              <w:t xml:space="preserve">nie dotyczy </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spacing w:before="60" w:after="60" w:line="240" w:lineRule="auto"/>
              <w:rPr>
                <w:sz w:val="22"/>
              </w:rPr>
            </w:pPr>
            <w:r w:rsidRPr="00763FD6">
              <w:rPr>
                <w:sz w:val="22"/>
              </w:rPr>
              <w:t>Ogółem</w:t>
            </w:r>
          </w:p>
        </w:tc>
        <w:tc>
          <w:tcPr>
            <w:tcW w:w="575" w:type="pct"/>
          </w:tcPr>
          <w:p w:rsidR="00944A95" w:rsidRPr="00763FD6" w:rsidRDefault="00944A95" w:rsidP="00251472">
            <w:pPr>
              <w:spacing w:before="60" w:after="60" w:line="240" w:lineRule="auto"/>
              <w:rPr>
                <w:sz w:val="22"/>
              </w:rPr>
            </w:pP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bl>
    <w:p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wkładów wniesionych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9"/>
      </w:tblGrid>
      <w:tr w:rsidR="00944A95" w:rsidRPr="0060392D" w:rsidTr="00251472">
        <w:tc>
          <w:tcPr>
            <w:tcW w:w="14709" w:type="dxa"/>
            <w:shd w:val="clear" w:color="auto" w:fill="auto"/>
          </w:tcPr>
          <w:p w:rsidR="00944A95" w:rsidRPr="0060392D" w:rsidRDefault="00944A95" w:rsidP="00251472">
            <w:pPr>
              <w:spacing w:before="60" w:after="60" w:line="240" w:lineRule="auto"/>
            </w:pPr>
            <w:r w:rsidRPr="0060392D">
              <w:t>Pole tekstowe [3500] (uzasadnienie),</w:t>
            </w:r>
            <w:r w:rsidR="00076C1E" w:rsidRPr="0060392D">
              <w:t xml:space="preserve"> z </w:t>
            </w:r>
            <w:r w:rsidRPr="0060392D">
              <w:t>uwzględnieniem sposobu,</w:t>
            </w:r>
            <w:r w:rsidR="00076C1E" w:rsidRPr="0060392D">
              <w:t xml:space="preserve"> w </w:t>
            </w:r>
            <w:r w:rsidRPr="0060392D">
              <w:t>jaki kwota ta przyczynia się</w:t>
            </w:r>
            <w:r w:rsidR="00076C1E" w:rsidRPr="0060392D">
              <w:t xml:space="preserve"> do </w:t>
            </w:r>
            <w:r w:rsidRPr="0060392D">
              <w:t>osiągnięcia celów polityki wybranych</w:t>
            </w:r>
            <w:r w:rsidR="00076C1E" w:rsidRPr="0060392D">
              <w:t xml:space="preserve"> w </w:t>
            </w:r>
            <w:r w:rsidRPr="0060392D">
              <w:t>programie zgodnie</w:t>
            </w:r>
            <w:r w:rsidR="00076C1E" w:rsidRPr="0060392D">
              <w:t xml:space="preserve"> z </w:t>
            </w:r>
            <w:r w:rsidRPr="0060392D">
              <w:t>art. 10 ust. 1 rozporządzenia</w:t>
            </w:r>
            <w:r w:rsidR="00076C1E" w:rsidRPr="0060392D">
              <w:t xml:space="preserve"> w </w:t>
            </w:r>
            <w:r w:rsidRPr="0060392D">
              <w:t xml:space="preserve">sprawie </w:t>
            </w:r>
            <w:proofErr w:type="spellStart"/>
            <w:r w:rsidRPr="0060392D">
              <w:t>InvestEU</w:t>
            </w:r>
            <w:proofErr w:type="spellEnd"/>
            <w:r w:rsidR="002522CF" w:rsidRPr="0060392D">
              <w:t>.</w:t>
            </w:r>
          </w:p>
        </w:tc>
      </w:tr>
    </w:tbl>
    <w:p w:rsidR="00944A95" w:rsidRPr="0060392D" w:rsidRDefault="00944A95" w:rsidP="00944A95"/>
    <w:p w:rsidR="00944A95" w:rsidRPr="0060392D" w:rsidRDefault="00944A95" w:rsidP="0024166E">
      <w:r w:rsidRPr="0060392D">
        <w:br w:type="page"/>
      </w:r>
      <w:r w:rsidRPr="0060392D">
        <w:lastRenderedPageBreak/>
        <w:t>Tabela 16A: Przesunięcia</w:t>
      </w:r>
      <w:r w:rsidR="00076C1E" w:rsidRPr="0060392D">
        <w:t xml:space="preserve"> do </w:t>
      </w:r>
      <w:r w:rsidRPr="0060392D">
        <w:t>instrumentów</w:t>
      </w:r>
      <w:r w:rsidR="00076C1E" w:rsidRPr="0060392D">
        <w:t xml:space="preserve"> w </w:t>
      </w:r>
      <w:r w:rsidRPr="0060392D">
        <w:t>ramach zarządzania bezpośredniego lub pośredniego (w podziale na lata)</w:t>
      </w:r>
    </w:p>
    <w:tbl>
      <w:tblPr>
        <w:tblStyle w:val="Tabela-Siatka"/>
        <w:tblW w:w="3824" w:type="pct"/>
        <w:tblLook w:val="04A0" w:firstRow="1" w:lastRow="0" w:firstColumn="1" w:lastColumn="0" w:noHBand="0" w:noVBand="1"/>
      </w:tblPr>
      <w:tblGrid>
        <w:gridCol w:w="1163"/>
        <w:gridCol w:w="1564"/>
        <w:gridCol w:w="1428"/>
        <w:gridCol w:w="695"/>
        <w:gridCol w:w="694"/>
        <w:gridCol w:w="694"/>
        <w:gridCol w:w="694"/>
        <w:gridCol w:w="694"/>
        <w:gridCol w:w="701"/>
        <w:gridCol w:w="708"/>
        <w:gridCol w:w="2273"/>
      </w:tblGrid>
      <w:tr w:rsidR="00944A95" w:rsidRPr="00763FD6" w:rsidTr="00663207">
        <w:trPr>
          <w:trHeight w:val="199"/>
          <w:tblHeader/>
        </w:trPr>
        <w:tc>
          <w:tcPr>
            <w:tcW w:w="1205" w:type="pct"/>
            <w:gridSpan w:val="2"/>
            <w:vAlign w:val="center"/>
          </w:tcPr>
          <w:p w:rsidR="00944A95" w:rsidRPr="00763FD6" w:rsidRDefault="00944A95" w:rsidP="00251472">
            <w:pPr>
              <w:spacing w:before="60" w:after="60" w:line="240" w:lineRule="auto"/>
              <w:jc w:val="center"/>
              <w:rPr>
                <w:sz w:val="22"/>
              </w:rPr>
            </w:pPr>
            <w:r w:rsidRPr="00763FD6">
              <w:rPr>
                <w:sz w:val="22"/>
              </w:rPr>
              <w:t>Przesunięcie z</w:t>
            </w:r>
          </w:p>
        </w:tc>
        <w:tc>
          <w:tcPr>
            <w:tcW w:w="631" w:type="pct"/>
            <w:vAlign w:val="center"/>
          </w:tcPr>
          <w:p w:rsidR="00944A95" w:rsidRPr="00763FD6" w:rsidRDefault="00944A95" w:rsidP="00251472">
            <w:pPr>
              <w:spacing w:before="60" w:after="60" w:line="240" w:lineRule="auto"/>
              <w:jc w:val="center"/>
              <w:rPr>
                <w:sz w:val="22"/>
              </w:rPr>
            </w:pPr>
            <w:r w:rsidRPr="00763FD6">
              <w:rPr>
                <w:sz w:val="22"/>
              </w:rPr>
              <w:t>Przesunięcie do</w:t>
            </w:r>
          </w:p>
        </w:tc>
        <w:tc>
          <w:tcPr>
            <w:tcW w:w="3163" w:type="pct"/>
            <w:gridSpan w:val="8"/>
            <w:vAlign w:val="center"/>
          </w:tcPr>
          <w:p w:rsidR="00944A95" w:rsidRPr="00763FD6" w:rsidRDefault="00944A95" w:rsidP="00251472">
            <w:pPr>
              <w:spacing w:before="60" w:after="60" w:line="240" w:lineRule="auto"/>
              <w:jc w:val="center"/>
              <w:rPr>
                <w:sz w:val="22"/>
              </w:rPr>
            </w:pPr>
            <w:r w:rsidRPr="00763FD6">
              <w:rPr>
                <w:sz w:val="22"/>
              </w:rPr>
              <w:t>Podział według lat</w:t>
            </w:r>
          </w:p>
        </w:tc>
      </w:tr>
      <w:tr w:rsidR="0024166E" w:rsidRPr="00763FD6" w:rsidTr="00663207">
        <w:trPr>
          <w:trHeight w:val="2673"/>
          <w:tblHeader/>
        </w:trPr>
        <w:tc>
          <w:tcPr>
            <w:tcW w:w="514" w:type="pct"/>
            <w:vAlign w:val="center"/>
          </w:tcPr>
          <w:p w:rsidR="0024166E" w:rsidRPr="00763FD6" w:rsidRDefault="0024166E" w:rsidP="00251472">
            <w:pPr>
              <w:spacing w:before="60" w:after="60" w:line="240" w:lineRule="auto"/>
              <w:jc w:val="center"/>
              <w:rPr>
                <w:sz w:val="22"/>
              </w:rPr>
            </w:pPr>
            <w:r w:rsidRPr="00763FD6">
              <w:rPr>
                <w:sz w:val="22"/>
              </w:rPr>
              <w:t>Fundusz</w:t>
            </w:r>
          </w:p>
        </w:tc>
        <w:tc>
          <w:tcPr>
            <w:tcW w:w="691" w:type="pct"/>
            <w:vAlign w:val="center"/>
          </w:tcPr>
          <w:p w:rsidR="0024166E" w:rsidRPr="00763FD6" w:rsidRDefault="0024166E" w:rsidP="00251472">
            <w:pPr>
              <w:spacing w:before="60" w:after="60" w:line="240" w:lineRule="auto"/>
              <w:jc w:val="center"/>
              <w:rPr>
                <w:sz w:val="22"/>
              </w:rPr>
            </w:pPr>
            <w:r w:rsidRPr="00763FD6">
              <w:rPr>
                <w:sz w:val="22"/>
              </w:rPr>
              <w:t>Kategoria regionu</w:t>
            </w:r>
          </w:p>
        </w:tc>
        <w:tc>
          <w:tcPr>
            <w:tcW w:w="631" w:type="pct"/>
            <w:vAlign w:val="center"/>
          </w:tcPr>
          <w:p w:rsidR="0024166E" w:rsidRPr="00763FD6" w:rsidRDefault="0024166E" w:rsidP="00251472">
            <w:pPr>
              <w:spacing w:before="60" w:after="60" w:line="240" w:lineRule="auto"/>
              <w:jc w:val="center"/>
              <w:rPr>
                <w:sz w:val="22"/>
              </w:rPr>
            </w:pPr>
            <w:r w:rsidRPr="00763FD6">
              <w:rPr>
                <w:sz w:val="22"/>
              </w:rPr>
              <w:t>Instrument</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2021</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2022</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2023</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2024</w:t>
            </w:r>
          </w:p>
        </w:tc>
        <w:tc>
          <w:tcPr>
            <w:tcW w:w="307" w:type="pct"/>
            <w:vAlign w:val="center"/>
          </w:tcPr>
          <w:p w:rsidR="0024166E" w:rsidRPr="00763FD6" w:rsidRDefault="0024166E" w:rsidP="00251472">
            <w:pPr>
              <w:spacing w:before="60" w:after="60" w:line="240" w:lineRule="auto"/>
              <w:jc w:val="center"/>
              <w:rPr>
                <w:sz w:val="22"/>
              </w:rPr>
            </w:pPr>
            <w:r w:rsidRPr="00763FD6">
              <w:rPr>
                <w:sz w:val="22"/>
              </w:rPr>
              <w:t>2025</w:t>
            </w:r>
          </w:p>
        </w:tc>
        <w:tc>
          <w:tcPr>
            <w:tcW w:w="310" w:type="pct"/>
            <w:vAlign w:val="center"/>
          </w:tcPr>
          <w:p w:rsidR="0024166E" w:rsidRPr="00763FD6" w:rsidRDefault="0024166E" w:rsidP="00251472">
            <w:pPr>
              <w:spacing w:before="60" w:after="60" w:line="240" w:lineRule="auto"/>
              <w:jc w:val="center"/>
              <w:rPr>
                <w:sz w:val="22"/>
              </w:rPr>
            </w:pPr>
            <w:r w:rsidRPr="00763FD6">
              <w:rPr>
                <w:sz w:val="22"/>
              </w:rPr>
              <w:t>2026</w:t>
            </w:r>
          </w:p>
        </w:tc>
        <w:tc>
          <w:tcPr>
            <w:tcW w:w="313" w:type="pct"/>
            <w:vAlign w:val="center"/>
          </w:tcPr>
          <w:p w:rsidR="0024166E" w:rsidRPr="00763FD6" w:rsidRDefault="0024166E" w:rsidP="00251472">
            <w:pPr>
              <w:spacing w:before="60" w:after="60" w:line="240" w:lineRule="auto"/>
              <w:jc w:val="center"/>
              <w:rPr>
                <w:sz w:val="22"/>
              </w:rPr>
            </w:pPr>
            <w:r w:rsidRPr="00763FD6">
              <w:rPr>
                <w:sz w:val="22"/>
              </w:rPr>
              <w:t>2027</w:t>
            </w:r>
          </w:p>
        </w:tc>
        <w:tc>
          <w:tcPr>
            <w:tcW w:w="1004" w:type="pct"/>
            <w:vAlign w:val="center"/>
          </w:tcPr>
          <w:p w:rsidR="0024166E" w:rsidRPr="00763FD6" w:rsidRDefault="0024166E" w:rsidP="00251472">
            <w:pPr>
              <w:spacing w:before="60" w:after="60" w:line="240" w:lineRule="auto"/>
              <w:jc w:val="center"/>
              <w:rPr>
                <w:sz w:val="22"/>
              </w:rPr>
            </w:pPr>
            <w:r w:rsidRPr="00763FD6">
              <w:rPr>
                <w:sz w:val="22"/>
              </w:rPr>
              <w:t>Ogółem</w:t>
            </w:r>
          </w:p>
        </w:tc>
      </w:tr>
      <w:tr w:rsidR="00944A95" w:rsidRPr="00763FD6" w:rsidTr="00663207">
        <w:tc>
          <w:tcPr>
            <w:tcW w:w="514" w:type="pct"/>
            <w:vMerge w:val="restart"/>
          </w:tcPr>
          <w:p w:rsidR="00944A95" w:rsidRPr="00763FD6" w:rsidRDefault="00944A95" w:rsidP="00251472">
            <w:pPr>
              <w:spacing w:before="60" w:after="60" w:line="240" w:lineRule="auto"/>
              <w:rPr>
                <w:sz w:val="22"/>
              </w:rPr>
            </w:pPr>
            <w:r w:rsidRPr="00763FD6">
              <w:rPr>
                <w:sz w:val="22"/>
              </w:rPr>
              <w:t>EFRR</w:t>
            </w:r>
          </w:p>
        </w:tc>
        <w:tc>
          <w:tcPr>
            <w:tcW w:w="691" w:type="pct"/>
          </w:tcPr>
          <w:p w:rsidR="00944A95" w:rsidRPr="00763FD6" w:rsidRDefault="00944A95" w:rsidP="00251472">
            <w:pPr>
              <w:spacing w:before="60" w:after="60" w:line="240" w:lineRule="auto"/>
              <w:rPr>
                <w:sz w:val="22"/>
              </w:rPr>
            </w:pPr>
            <w:r w:rsidRPr="00763FD6">
              <w:rPr>
                <w:sz w:val="22"/>
              </w:rPr>
              <w:t>Lepiej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tcPr>
          <w:p w:rsidR="00944A95" w:rsidRPr="00763FD6" w:rsidRDefault="00944A95" w:rsidP="00251472">
            <w:pPr>
              <w:spacing w:before="60" w:after="60" w:line="240" w:lineRule="auto"/>
              <w:rPr>
                <w:sz w:val="22"/>
              </w:rPr>
            </w:pPr>
          </w:p>
        </w:tc>
        <w:tc>
          <w:tcPr>
            <w:tcW w:w="313" w:type="pc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W okresie przejściowym</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tcPr>
          <w:p w:rsidR="00944A95" w:rsidRPr="00763FD6" w:rsidRDefault="00944A95" w:rsidP="00251472">
            <w:pPr>
              <w:spacing w:before="60" w:after="60" w:line="240" w:lineRule="auto"/>
              <w:rPr>
                <w:sz w:val="22"/>
              </w:rPr>
            </w:pPr>
          </w:p>
        </w:tc>
        <w:tc>
          <w:tcPr>
            <w:tcW w:w="313" w:type="pc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Słabiej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tcPr>
          <w:p w:rsidR="00944A95" w:rsidRPr="00763FD6" w:rsidRDefault="00944A95" w:rsidP="00251472">
            <w:pPr>
              <w:spacing w:before="60" w:after="60" w:line="240" w:lineRule="auto"/>
              <w:rPr>
                <w:sz w:val="22"/>
              </w:rPr>
            </w:pPr>
          </w:p>
        </w:tc>
        <w:tc>
          <w:tcPr>
            <w:tcW w:w="313" w:type="pc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val="restart"/>
          </w:tcPr>
          <w:p w:rsidR="00944A95" w:rsidRPr="00763FD6" w:rsidRDefault="00944A95" w:rsidP="00251472">
            <w:pPr>
              <w:pageBreakBefore/>
              <w:spacing w:before="60" w:after="60" w:line="240" w:lineRule="auto"/>
              <w:rPr>
                <w:sz w:val="22"/>
              </w:rPr>
            </w:pPr>
            <w:r w:rsidRPr="00763FD6">
              <w:rPr>
                <w:sz w:val="22"/>
              </w:rPr>
              <w:lastRenderedPageBreak/>
              <w:t>EFS+</w:t>
            </w:r>
          </w:p>
        </w:tc>
        <w:tc>
          <w:tcPr>
            <w:tcW w:w="691" w:type="pct"/>
          </w:tcPr>
          <w:p w:rsidR="00944A95" w:rsidRPr="00763FD6" w:rsidRDefault="00944A95" w:rsidP="00251472">
            <w:pPr>
              <w:spacing w:before="60" w:after="60" w:line="240" w:lineRule="auto"/>
              <w:rPr>
                <w:sz w:val="22"/>
              </w:rPr>
            </w:pPr>
            <w:r w:rsidRPr="00763FD6">
              <w:rPr>
                <w:sz w:val="22"/>
              </w:rPr>
              <w:t>Lepiej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val="restart"/>
          </w:tcPr>
          <w:p w:rsidR="00944A95" w:rsidRPr="00763FD6" w:rsidRDefault="00944A95" w:rsidP="00251472">
            <w:pPr>
              <w:spacing w:before="60" w:after="60" w:line="240" w:lineRule="auto"/>
              <w:rPr>
                <w:sz w:val="22"/>
              </w:rPr>
            </w:pPr>
          </w:p>
        </w:tc>
        <w:tc>
          <w:tcPr>
            <w:tcW w:w="313" w:type="pct"/>
            <w:vMerge w:val="restart"/>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W okresie przejściowym</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vMerge/>
          </w:tcPr>
          <w:p w:rsidR="00944A95" w:rsidRPr="00763FD6" w:rsidRDefault="00944A95" w:rsidP="00251472">
            <w:pPr>
              <w:spacing w:before="60" w:after="60" w:line="240" w:lineRule="auto"/>
              <w:rPr>
                <w:sz w:val="22"/>
              </w:rPr>
            </w:pPr>
          </w:p>
        </w:tc>
        <w:tc>
          <w:tcPr>
            <w:tcW w:w="691" w:type="pct"/>
          </w:tcPr>
          <w:p w:rsidR="00944A95" w:rsidRPr="00763FD6" w:rsidRDefault="00944A95" w:rsidP="00251472">
            <w:pPr>
              <w:spacing w:before="60" w:after="60" w:line="240" w:lineRule="auto"/>
              <w:rPr>
                <w:sz w:val="22"/>
              </w:rPr>
            </w:pPr>
            <w:r w:rsidRPr="00763FD6">
              <w:rPr>
                <w:sz w:val="22"/>
              </w:rPr>
              <w:t>Słabiej rozwinięte</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tcPr>
          <w:p w:rsidR="00944A95" w:rsidRPr="00763FD6" w:rsidRDefault="00944A95" w:rsidP="00251472">
            <w:pPr>
              <w:spacing w:before="60" w:after="60" w:line="240" w:lineRule="auto"/>
              <w:rPr>
                <w:sz w:val="22"/>
              </w:rPr>
            </w:pPr>
            <w:r w:rsidRPr="00763FD6">
              <w:rPr>
                <w:sz w:val="22"/>
              </w:rPr>
              <w:t>Fundusz Spójności</w:t>
            </w:r>
          </w:p>
        </w:tc>
        <w:tc>
          <w:tcPr>
            <w:tcW w:w="691" w:type="pct"/>
          </w:tcPr>
          <w:p w:rsidR="00944A95" w:rsidRPr="00763FD6" w:rsidRDefault="00944A95" w:rsidP="00251472">
            <w:pPr>
              <w:spacing w:before="60" w:after="60" w:line="240" w:lineRule="auto"/>
              <w:rPr>
                <w:sz w:val="22"/>
              </w:rPr>
            </w:pPr>
            <w:r w:rsidRPr="00763FD6">
              <w:rPr>
                <w:sz w:val="22"/>
              </w:rPr>
              <w:t>nie dotyczy</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r w:rsidR="00944A95" w:rsidRPr="00763FD6" w:rsidTr="00663207">
        <w:tc>
          <w:tcPr>
            <w:tcW w:w="514" w:type="pct"/>
          </w:tcPr>
          <w:p w:rsidR="00944A95" w:rsidRPr="00763FD6" w:rsidRDefault="00944A95" w:rsidP="00251472">
            <w:pPr>
              <w:spacing w:before="60" w:after="60" w:line="240" w:lineRule="auto"/>
              <w:rPr>
                <w:sz w:val="22"/>
              </w:rPr>
            </w:pPr>
            <w:r w:rsidRPr="00763FD6">
              <w:rPr>
                <w:sz w:val="22"/>
              </w:rPr>
              <w:t>EFMRA</w:t>
            </w:r>
          </w:p>
        </w:tc>
        <w:tc>
          <w:tcPr>
            <w:tcW w:w="691" w:type="pct"/>
          </w:tcPr>
          <w:p w:rsidR="00944A95" w:rsidRPr="00763FD6" w:rsidRDefault="00944A95" w:rsidP="00251472">
            <w:pPr>
              <w:spacing w:before="60" w:after="60" w:line="240" w:lineRule="auto"/>
              <w:rPr>
                <w:sz w:val="22"/>
              </w:rPr>
            </w:pPr>
            <w:r w:rsidRPr="00763FD6">
              <w:rPr>
                <w:sz w:val="22"/>
              </w:rPr>
              <w:t>nie dotyczy</w:t>
            </w:r>
          </w:p>
        </w:tc>
        <w:tc>
          <w:tcPr>
            <w:tcW w:w="631"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07" w:type="pct"/>
          </w:tcPr>
          <w:p w:rsidR="00944A95" w:rsidRPr="00763FD6" w:rsidRDefault="00944A95" w:rsidP="00251472">
            <w:pPr>
              <w:spacing w:before="60" w:after="60" w:line="240" w:lineRule="auto"/>
              <w:rPr>
                <w:sz w:val="22"/>
              </w:rPr>
            </w:pPr>
          </w:p>
        </w:tc>
        <w:tc>
          <w:tcPr>
            <w:tcW w:w="310" w:type="pct"/>
            <w:vMerge/>
          </w:tcPr>
          <w:p w:rsidR="00944A95" w:rsidRPr="00763FD6" w:rsidRDefault="00944A95" w:rsidP="00251472">
            <w:pPr>
              <w:spacing w:before="60" w:after="60" w:line="240" w:lineRule="auto"/>
              <w:rPr>
                <w:sz w:val="22"/>
              </w:rPr>
            </w:pPr>
          </w:p>
        </w:tc>
        <w:tc>
          <w:tcPr>
            <w:tcW w:w="313" w:type="pct"/>
            <w:vMerge/>
          </w:tcPr>
          <w:p w:rsidR="00944A95" w:rsidRPr="00763FD6" w:rsidRDefault="00944A95" w:rsidP="00251472">
            <w:pPr>
              <w:spacing w:before="60" w:after="60" w:line="240" w:lineRule="auto"/>
              <w:rPr>
                <w:sz w:val="22"/>
              </w:rPr>
            </w:pPr>
          </w:p>
        </w:tc>
        <w:tc>
          <w:tcPr>
            <w:tcW w:w="1004" w:type="pct"/>
          </w:tcPr>
          <w:p w:rsidR="00944A95" w:rsidRPr="00763FD6" w:rsidRDefault="00944A95" w:rsidP="00251472">
            <w:pPr>
              <w:spacing w:before="60" w:after="60" w:line="240" w:lineRule="auto"/>
              <w:rPr>
                <w:sz w:val="22"/>
              </w:rPr>
            </w:pPr>
          </w:p>
        </w:tc>
      </w:tr>
    </w:tbl>
    <w:p w:rsidR="00944A95" w:rsidRPr="0060392D" w:rsidRDefault="00944A95" w:rsidP="00944A95"/>
    <w:p w:rsidR="00944A95" w:rsidRPr="0060392D" w:rsidRDefault="00944A95" w:rsidP="0024166E">
      <w:r w:rsidRPr="0060392D">
        <w:br w:type="page"/>
      </w:r>
      <w:r w:rsidRPr="0060392D">
        <w:lastRenderedPageBreak/>
        <w:t>Tabela 16B: Przesunięcia</w:t>
      </w:r>
      <w:r w:rsidR="00076C1E" w:rsidRPr="0060392D">
        <w:t xml:space="preserve"> do </w:t>
      </w:r>
      <w:r w:rsidRPr="0060392D">
        <w:t>instrumentów</w:t>
      </w:r>
      <w:r w:rsidR="00076C1E" w:rsidRPr="0060392D">
        <w:t xml:space="preserve"> w </w:t>
      </w:r>
      <w:r w:rsidRPr="0060392D">
        <w:t>ramach zarządzania bezpośredniego lub pośredniego</w:t>
      </w:r>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3"/>
        <w:gridCol w:w="2402"/>
        <w:gridCol w:w="1625"/>
        <w:gridCol w:w="1625"/>
        <w:gridCol w:w="1625"/>
        <w:gridCol w:w="1625"/>
        <w:gridCol w:w="1898"/>
        <w:gridCol w:w="2823"/>
      </w:tblGrid>
      <w:tr w:rsidR="00944A95" w:rsidRPr="00A40C68" w:rsidTr="00251472">
        <w:trPr>
          <w:tblHeader/>
        </w:trPr>
        <w:tc>
          <w:tcPr>
            <w:tcW w:w="39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Fundusz</w:t>
            </w:r>
          </w:p>
        </w:tc>
        <w:tc>
          <w:tcPr>
            <w:tcW w:w="813"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Kategoria regionu</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1</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2</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3</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4</w:t>
            </w:r>
          </w:p>
        </w:tc>
        <w:tc>
          <w:tcPr>
            <w:tcW w:w="642"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5</w:t>
            </w:r>
            <w:r w:rsidRPr="00A40C68">
              <w:rPr>
                <w:b/>
                <w:bCs/>
                <w:sz w:val="22"/>
                <w:vertAlign w:val="superscript"/>
              </w:rPr>
              <w:t>**</w:t>
            </w:r>
          </w:p>
        </w:tc>
        <w:tc>
          <w:tcPr>
            <w:tcW w:w="955"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Ogółem</w:t>
            </w:r>
          </w:p>
        </w:tc>
      </w:tr>
      <w:tr w:rsidR="00944A95" w:rsidRPr="0060392D" w:rsidTr="00251472">
        <w:trPr>
          <w:tblHeader/>
        </w:trPr>
        <w:tc>
          <w:tcPr>
            <w:tcW w:w="390" w:type="pct"/>
            <w:tcBorders>
              <w:top w:val="nil"/>
            </w:tcBorders>
            <w:vAlign w:val="center"/>
          </w:tcPr>
          <w:p w:rsidR="00944A95" w:rsidRPr="0060392D" w:rsidRDefault="00944A95" w:rsidP="00251472">
            <w:pPr>
              <w:spacing w:before="60" w:after="60" w:line="240" w:lineRule="auto"/>
              <w:jc w:val="center"/>
            </w:pPr>
          </w:p>
        </w:tc>
        <w:tc>
          <w:tcPr>
            <w:tcW w:w="813" w:type="pct"/>
            <w:tcBorders>
              <w:top w:val="nil"/>
            </w:tcBorders>
            <w:vAlign w:val="center"/>
          </w:tcPr>
          <w:p w:rsidR="00944A95" w:rsidRPr="0060392D" w:rsidRDefault="00944A95" w:rsidP="00251472">
            <w:pPr>
              <w:spacing w:before="60" w:after="60" w:line="240" w:lineRule="auto"/>
              <w:jc w:val="center"/>
            </w:pPr>
          </w:p>
        </w:tc>
        <w:tc>
          <w:tcPr>
            <w:tcW w:w="550" w:type="pct"/>
            <w:tcBorders>
              <w:top w:val="nil"/>
            </w:tcBorders>
            <w:vAlign w:val="center"/>
          </w:tcPr>
          <w:p w:rsidR="00944A95" w:rsidRPr="0060392D" w:rsidRDefault="00944A95" w:rsidP="00251472">
            <w:pPr>
              <w:spacing w:before="60" w:after="60" w:line="240" w:lineRule="auto"/>
              <w:jc w:val="center"/>
            </w:pPr>
            <w:r w:rsidRPr="0060392D">
              <w:t>(a)</w:t>
            </w:r>
          </w:p>
        </w:tc>
        <w:tc>
          <w:tcPr>
            <w:tcW w:w="550" w:type="pct"/>
            <w:tcBorders>
              <w:top w:val="nil"/>
            </w:tcBorders>
            <w:vAlign w:val="center"/>
          </w:tcPr>
          <w:p w:rsidR="00944A95" w:rsidRPr="0060392D" w:rsidRDefault="00944A95" w:rsidP="00251472">
            <w:pPr>
              <w:spacing w:before="60" w:after="60" w:line="240" w:lineRule="auto"/>
              <w:jc w:val="center"/>
            </w:pPr>
            <w:r w:rsidRPr="0060392D">
              <w:t>(b)</w:t>
            </w:r>
          </w:p>
        </w:tc>
        <w:tc>
          <w:tcPr>
            <w:tcW w:w="550" w:type="pct"/>
            <w:tcBorders>
              <w:top w:val="nil"/>
            </w:tcBorders>
            <w:vAlign w:val="center"/>
          </w:tcPr>
          <w:p w:rsidR="00944A95" w:rsidRPr="0060392D" w:rsidRDefault="00944A95" w:rsidP="00251472">
            <w:pPr>
              <w:spacing w:before="60" w:after="60" w:line="240" w:lineRule="auto"/>
              <w:jc w:val="center"/>
            </w:pPr>
            <w:r w:rsidRPr="0060392D">
              <w:t>(c)</w:t>
            </w:r>
          </w:p>
        </w:tc>
        <w:tc>
          <w:tcPr>
            <w:tcW w:w="550" w:type="pct"/>
            <w:tcBorders>
              <w:top w:val="nil"/>
            </w:tcBorders>
            <w:vAlign w:val="center"/>
          </w:tcPr>
          <w:p w:rsidR="00944A95" w:rsidRPr="0060392D" w:rsidRDefault="00944A95" w:rsidP="00251472">
            <w:pPr>
              <w:spacing w:before="60" w:after="60" w:line="240" w:lineRule="auto"/>
              <w:jc w:val="center"/>
            </w:pPr>
            <w:r w:rsidRPr="0060392D">
              <w:t>(d)</w:t>
            </w:r>
          </w:p>
        </w:tc>
        <w:tc>
          <w:tcPr>
            <w:tcW w:w="642" w:type="pct"/>
            <w:tcBorders>
              <w:top w:val="nil"/>
            </w:tcBorders>
            <w:vAlign w:val="center"/>
          </w:tcPr>
          <w:p w:rsidR="00944A95" w:rsidRPr="0060392D" w:rsidRDefault="00944A95" w:rsidP="00251472">
            <w:pPr>
              <w:spacing w:before="60" w:after="60" w:line="240" w:lineRule="auto"/>
              <w:jc w:val="center"/>
            </w:pPr>
            <w:r w:rsidRPr="0060392D">
              <w:t>(e)</w:t>
            </w:r>
          </w:p>
        </w:tc>
        <w:tc>
          <w:tcPr>
            <w:tcW w:w="955" w:type="pct"/>
            <w:tcBorders>
              <w:top w:val="nil"/>
            </w:tcBorders>
            <w:vAlign w:val="center"/>
          </w:tcPr>
          <w:p w:rsidR="00944A95" w:rsidRPr="0060392D" w:rsidRDefault="00944A95" w:rsidP="00251472">
            <w:pPr>
              <w:spacing w:before="60" w:after="60" w:line="240" w:lineRule="auto"/>
              <w:jc w:val="center"/>
            </w:pPr>
            <w:r w:rsidRPr="0060392D">
              <w:t>(f)=(a)+(b)+(c)+(d)+(e)</w:t>
            </w:r>
          </w:p>
        </w:tc>
      </w:tr>
      <w:tr w:rsidR="00944A95" w:rsidRPr="0060392D" w:rsidTr="00251472">
        <w:tc>
          <w:tcPr>
            <w:tcW w:w="390" w:type="pct"/>
            <w:vMerge w:val="restart"/>
          </w:tcPr>
          <w:p w:rsidR="00944A95" w:rsidRPr="0060392D" w:rsidRDefault="00944A95" w:rsidP="00251472">
            <w:pPr>
              <w:spacing w:before="60" w:after="60" w:line="240" w:lineRule="auto"/>
            </w:pPr>
            <w:r w:rsidRPr="0060392D">
              <w:t>EFRR</w:t>
            </w:r>
          </w:p>
        </w:tc>
        <w:tc>
          <w:tcPr>
            <w:tcW w:w="813" w:type="pct"/>
          </w:tcPr>
          <w:p w:rsidR="00944A95" w:rsidRPr="0060392D" w:rsidRDefault="00944A95" w:rsidP="00251472">
            <w:pPr>
              <w:spacing w:before="60" w:after="60" w:line="240" w:lineRule="auto"/>
            </w:pPr>
            <w:r w:rsidRPr="0060392D">
              <w:t>Lepiej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W okresie przejściowym</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A40C68">
        <w:trPr>
          <w:trHeight w:val="713"/>
        </w:trPr>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Słabiej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val="restart"/>
          </w:tcPr>
          <w:p w:rsidR="00944A95" w:rsidRPr="0060392D" w:rsidRDefault="00944A95" w:rsidP="00251472">
            <w:pPr>
              <w:spacing w:before="60" w:after="60" w:line="240" w:lineRule="auto"/>
            </w:pPr>
            <w:r w:rsidRPr="0060392D">
              <w:t>EFS+</w:t>
            </w:r>
          </w:p>
        </w:tc>
        <w:tc>
          <w:tcPr>
            <w:tcW w:w="813" w:type="pct"/>
          </w:tcPr>
          <w:p w:rsidR="00944A95" w:rsidRPr="0060392D" w:rsidRDefault="00944A95" w:rsidP="00251472">
            <w:pPr>
              <w:spacing w:before="60" w:after="60" w:line="240" w:lineRule="auto"/>
            </w:pPr>
            <w:r w:rsidRPr="0060392D">
              <w:t>Lepiej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W okresie przejściowym</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A40C68">
        <w:trPr>
          <w:trHeight w:val="747"/>
        </w:trPr>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Słabiej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pageBreakBefore/>
              <w:spacing w:before="60" w:after="60" w:line="240" w:lineRule="auto"/>
            </w:pPr>
            <w:r w:rsidRPr="0060392D">
              <w:lastRenderedPageBreak/>
              <w:t>Fundusz Spójności</w:t>
            </w:r>
          </w:p>
        </w:tc>
        <w:tc>
          <w:tcPr>
            <w:tcW w:w="813" w:type="pct"/>
          </w:tcPr>
          <w:p w:rsidR="00944A95" w:rsidRPr="0060392D" w:rsidRDefault="00944A95" w:rsidP="00251472">
            <w:pPr>
              <w:spacing w:before="60" w:after="60" w:line="240" w:lineRule="auto"/>
            </w:pPr>
            <w:r w:rsidRPr="0060392D">
              <w:t>nie dotyczy</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spacing w:before="60" w:after="60" w:line="240" w:lineRule="auto"/>
            </w:pPr>
            <w:r w:rsidRPr="0060392D">
              <w:t>EFMRA</w:t>
            </w:r>
          </w:p>
        </w:tc>
        <w:tc>
          <w:tcPr>
            <w:tcW w:w="813" w:type="pct"/>
          </w:tcPr>
          <w:p w:rsidR="00944A95" w:rsidRPr="0060392D" w:rsidRDefault="00944A95" w:rsidP="00251472">
            <w:pPr>
              <w:spacing w:before="60" w:after="60" w:line="240" w:lineRule="auto"/>
            </w:pPr>
            <w:r w:rsidRPr="0060392D">
              <w:t xml:space="preserve">nie dotyczy </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spacing w:before="60" w:after="60" w:line="240" w:lineRule="auto"/>
            </w:pPr>
            <w:r w:rsidRPr="0060392D">
              <w:t>Ogółem</w:t>
            </w:r>
          </w:p>
        </w:tc>
        <w:tc>
          <w:tcPr>
            <w:tcW w:w="813"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bl>
    <w:p w:rsidR="00944A95" w:rsidRPr="0060392D" w:rsidRDefault="0024166E"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tbl>
      <w:tblPr>
        <w:tblStyle w:val="Tabela-Siatka"/>
        <w:tblW w:w="0" w:type="auto"/>
        <w:tblLook w:val="04A0" w:firstRow="1" w:lastRow="0" w:firstColumn="1" w:lastColumn="0" w:noHBand="0" w:noVBand="1"/>
      </w:tblPr>
      <w:tblGrid>
        <w:gridCol w:w="14709"/>
      </w:tblGrid>
      <w:tr w:rsidR="00944A95" w:rsidRPr="0060392D" w:rsidTr="00251472">
        <w:tc>
          <w:tcPr>
            <w:tcW w:w="14709" w:type="dxa"/>
          </w:tcPr>
          <w:p w:rsidR="00944A95" w:rsidRPr="0060392D" w:rsidRDefault="00944A95" w:rsidP="00251472">
            <w:pPr>
              <w:spacing w:before="60" w:after="60" w:line="240" w:lineRule="auto"/>
            </w:pPr>
            <w:r w:rsidRPr="0060392D">
              <w:t>Pole tekstowe [3 500] (uzasadnienie)</w:t>
            </w:r>
          </w:p>
        </w:tc>
      </w:tr>
    </w:tbl>
    <w:p w:rsidR="00944A95" w:rsidRPr="0060392D" w:rsidRDefault="00944A95" w:rsidP="00944A95"/>
    <w:p w:rsidR="00944A95" w:rsidRPr="0060392D" w:rsidRDefault="00944A95" w:rsidP="0024166E">
      <w:r w:rsidRPr="0060392D">
        <w:br w:type="page"/>
      </w:r>
      <w:r w:rsidRPr="0060392D">
        <w:lastRenderedPageBreak/>
        <w:t>Tabela 17A: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(w podziale na lata)</w:t>
      </w:r>
    </w:p>
    <w:tbl>
      <w:tblPr>
        <w:tblStyle w:val="Tabela-Siatka"/>
        <w:tblW w:w="5000" w:type="pct"/>
        <w:tblLayout w:type="fixed"/>
        <w:tblLook w:val="04A0" w:firstRow="1" w:lastRow="0" w:firstColumn="1" w:lastColumn="0" w:noHBand="0" w:noVBand="1"/>
      </w:tblPr>
      <w:tblGrid>
        <w:gridCol w:w="1242"/>
        <w:gridCol w:w="1700"/>
        <w:gridCol w:w="1278"/>
        <w:gridCol w:w="1700"/>
        <w:gridCol w:w="710"/>
        <w:gridCol w:w="707"/>
        <w:gridCol w:w="710"/>
        <w:gridCol w:w="707"/>
        <w:gridCol w:w="710"/>
        <w:gridCol w:w="2268"/>
        <w:gridCol w:w="1978"/>
        <w:gridCol w:w="1076"/>
      </w:tblGrid>
      <w:tr w:rsidR="00944A95" w:rsidRPr="0060392D" w:rsidTr="00066764">
        <w:trPr>
          <w:trHeight w:val="199"/>
          <w:tblHeader/>
        </w:trPr>
        <w:tc>
          <w:tcPr>
            <w:tcW w:w="994" w:type="pct"/>
            <w:gridSpan w:val="2"/>
            <w:vAlign w:val="center"/>
          </w:tcPr>
          <w:p w:rsidR="00944A95" w:rsidRPr="0060392D" w:rsidRDefault="00944A95" w:rsidP="0024166E">
            <w:pPr>
              <w:spacing w:before="60" w:after="60" w:line="240" w:lineRule="auto"/>
              <w:jc w:val="center"/>
              <w:rPr>
                <w:szCs w:val="24"/>
              </w:rPr>
            </w:pPr>
            <w:r w:rsidRPr="0060392D">
              <w:rPr>
                <w:szCs w:val="24"/>
              </w:rPr>
              <w:t>Przesunięcia z</w:t>
            </w:r>
          </w:p>
        </w:tc>
        <w:tc>
          <w:tcPr>
            <w:tcW w:w="1007" w:type="pct"/>
            <w:gridSpan w:val="2"/>
            <w:vAlign w:val="center"/>
          </w:tcPr>
          <w:p w:rsidR="00944A95" w:rsidRPr="0060392D" w:rsidRDefault="00944A95" w:rsidP="0024166E">
            <w:pPr>
              <w:spacing w:before="60" w:after="60" w:line="240" w:lineRule="auto"/>
              <w:jc w:val="center"/>
              <w:rPr>
                <w:szCs w:val="24"/>
              </w:rPr>
            </w:pPr>
            <w:r w:rsidRPr="0060392D">
              <w:rPr>
                <w:szCs w:val="24"/>
              </w:rPr>
              <w:t>Przesunięcia do</w:t>
            </w:r>
          </w:p>
        </w:tc>
        <w:tc>
          <w:tcPr>
            <w:tcW w:w="2998" w:type="pct"/>
            <w:gridSpan w:val="8"/>
            <w:vAlign w:val="center"/>
          </w:tcPr>
          <w:p w:rsidR="00944A95" w:rsidRPr="0060392D" w:rsidRDefault="00944A95" w:rsidP="0024166E">
            <w:pPr>
              <w:spacing w:before="60" w:after="60" w:line="240" w:lineRule="auto"/>
              <w:jc w:val="center"/>
              <w:rPr>
                <w:szCs w:val="24"/>
              </w:rPr>
            </w:pPr>
            <w:r w:rsidRPr="0060392D">
              <w:rPr>
                <w:szCs w:val="24"/>
              </w:rPr>
              <w:t>Podział według lat</w:t>
            </w:r>
          </w:p>
        </w:tc>
      </w:tr>
      <w:tr w:rsidR="00066764" w:rsidRPr="0060392D" w:rsidTr="00066764">
        <w:trPr>
          <w:trHeight w:val="3378"/>
          <w:tblHeader/>
        </w:trPr>
        <w:tc>
          <w:tcPr>
            <w:tcW w:w="420" w:type="pct"/>
            <w:vAlign w:val="center"/>
          </w:tcPr>
          <w:p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rsidR="0024166E" w:rsidRPr="0060392D" w:rsidRDefault="0024166E" w:rsidP="0024166E">
            <w:pPr>
              <w:spacing w:before="60" w:after="60" w:line="240" w:lineRule="auto"/>
              <w:jc w:val="center"/>
              <w:rPr>
                <w:szCs w:val="24"/>
              </w:rPr>
            </w:pPr>
            <w:r w:rsidRPr="0060392D">
              <w:rPr>
                <w:szCs w:val="24"/>
              </w:rPr>
              <w:t>Kategoria regionu</w:t>
            </w:r>
          </w:p>
        </w:tc>
        <w:tc>
          <w:tcPr>
            <w:tcW w:w="432" w:type="pct"/>
            <w:vAlign w:val="center"/>
          </w:tcPr>
          <w:p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rsidR="0024166E" w:rsidRPr="0060392D" w:rsidRDefault="0024166E" w:rsidP="0024166E">
            <w:pPr>
              <w:spacing w:before="60" w:after="60" w:line="240" w:lineRule="auto"/>
              <w:jc w:val="center"/>
              <w:rPr>
                <w:szCs w:val="24"/>
              </w:rPr>
            </w:pPr>
            <w:r w:rsidRPr="0060392D">
              <w:rPr>
                <w:szCs w:val="24"/>
              </w:rPr>
              <w:t xml:space="preserve">Kategoria regionu (w stosownych </w:t>
            </w:r>
            <w:r w:rsidRPr="0060392D">
              <w:rPr>
                <w:spacing w:val="-6"/>
                <w:szCs w:val="24"/>
              </w:rPr>
              <w:t>przypadkach</w:t>
            </w:r>
            <w:r w:rsidRPr="0060392D">
              <w:rPr>
                <w:szCs w:val="24"/>
              </w:rPr>
              <w:t>)</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2021</w:t>
            </w:r>
          </w:p>
        </w:tc>
        <w:tc>
          <w:tcPr>
            <w:tcW w:w="239" w:type="pct"/>
            <w:vAlign w:val="center"/>
          </w:tcPr>
          <w:p w:rsidR="0024166E" w:rsidRPr="0060392D" w:rsidRDefault="0024166E" w:rsidP="0024166E">
            <w:pPr>
              <w:spacing w:before="60" w:after="60" w:line="240" w:lineRule="auto"/>
              <w:jc w:val="center"/>
              <w:rPr>
                <w:szCs w:val="24"/>
              </w:rPr>
            </w:pPr>
            <w:r w:rsidRPr="0060392D">
              <w:rPr>
                <w:szCs w:val="24"/>
              </w:rPr>
              <w:t>2022</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2023</w:t>
            </w:r>
          </w:p>
        </w:tc>
        <w:tc>
          <w:tcPr>
            <w:tcW w:w="239" w:type="pct"/>
            <w:vAlign w:val="center"/>
          </w:tcPr>
          <w:p w:rsidR="0024166E" w:rsidRPr="0060392D" w:rsidRDefault="0024166E" w:rsidP="0024166E">
            <w:pPr>
              <w:spacing w:before="60" w:after="60" w:line="240" w:lineRule="auto"/>
              <w:jc w:val="center"/>
              <w:rPr>
                <w:szCs w:val="24"/>
              </w:rPr>
            </w:pPr>
            <w:r w:rsidRPr="0060392D">
              <w:rPr>
                <w:szCs w:val="24"/>
              </w:rPr>
              <w:t>2024</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2025</w:t>
            </w:r>
          </w:p>
        </w:tc>
        <w:tc>
          <w:tcPr>
            <w:tcW w:w="767" w:type="pct"/>
            <w:vAlign w:val="center"/>
          </w:tcPr>
          <w:p w:rsidR="0024166E" w:rsidRPr="0060392D" w:rsidRDefault="0024166E" w:rsidP="0024166E">
            <w:pPr>
              <w:spacing w:before="60" w:after="60" w:line="240" w:lineRule="auto"/>
              <w:jc w:val="center"/>
              <w:rPr>
                <w:szCs w:val="24"/>
              </w:rPr>
            </w:pPr>
            <w:r w:rsidRPr="0060392D">
              <w:rPr>
                <w:szCs w:val="24"/>
              </w:rPr>
              <w:t>2026</w:t>
            </w:r>
          </w:p>
        </w:tc>
        <w:tc>
          <w:tcPr>
            <w:tcW w:w="669" w:type="pct"/>
            <w:vAlign w:val="center"/>
          </w:tcPr>
          <w:p w:rsidR="0024166E" w:rsidRPr="0060392D" w:rsidRDefault="0024166E" w:rsidP="0024166E">
            <w:pPr>
              <w:spacing w:before="60" w:after="60" w:line="240" w:lineRule="auto"/>
              <w:jc w:val="center"/>
              <w:rPr>
                <w:szCs w:val="24"/>
              </w:rPr>
            </w:pPr>
            <w:r w:rsidRPr="0060392D">
              <w:rPr>
                <w:szCs w:val="24"/>
              </w:rPr>
              <w:t>2027</w:t>
            </w:r>
          </w:p>
        </w:tc>
        <w:tc>
          <w:tcPr>
            <w:tcW w:w="364" w:type="pct"/>
            <w:vAlign w:val="center"/>
          </w:tcPr>
          <w:p w:rsidR="0024166E" w:rsidRPr="0060392D" w:rsidRDefault="0024166E" w:rsidP="0024166E">
            <w:pPr>
              <w:spacing w:before="60" w:after="60" w:line="240" w:lineRule="auto"/>
              <w:jc w:val="center"/>
              <w:rPr>
                <w:szCs w:val="24"/>
              </w:rPr>
            </w:pPr>
            <w:r w:rsidRPr="0060392D">
              <w:rPr>
                <w:szCs w:val="24"/>
              </w:rPr>
              <w:t>Ogółem</w:t>
            </w:r>
          </w:p>
        </w:tc>
      </w:tr>
      <w:tr w:rsidR="00066764" w:rsidRPr="0060392D" w:rsidTr="00066764">
        <w:tc>
          <w:tcPr>
            <w:tcW w:w="420" w:type="pct"/>
            <w:vMerge w:val="restart"/>
          </w:tcPr>
          <w:p w:rsidR="00944A95" w:rsidRPr="0060392D" w:rsidRDefault="00944A95" w:rsidP="0024166E">
            <w:pPr>
              <w:spacing w:before="60" w:after="60" w:line="240" w:lineRule="auto"/>
              <w:rPr>
                <w:szCs w:val="24"/>
              </w:rPr>
            </w:pPr>
            <w:r w:rsidRPr="0060392D">
              <w:rPr>
                <w:szCs w:val="24"/>
              </w:rPr>
              <w:t>EFRR</w:t>
            </w:r>
          </w:p>
        </w:tc>
        <w:tc>
          <w:tcPr>
            <w:tcW w:w="575" w:type="pct"/>
          </w:tcPr>
          <w:p w:rsidR="00944A95" w:rsidRPr="0060392D" w:rsidRDefault="00944A95" w:rsidP="0024166E">
            <w:pPr>
              <w:spacing w:before="60" w:after="60" w:line="240" w:lineRule="auto"/>
              <w:rPr>
                <w:szCs w:val="24"/>
              </w:rPr>
            </w:pPr>
            <w:r w:rsidRPr="0060392D">
              <w:rPr>
                <w:szCs w:val="24"/>
              </w:rPr>
              <w:t>Lepiej rozwinięte</w:t>
            </w:r>
          </w:p>
        </w:tc>
        <w:tc>
          <w:tcPr>
            <w:tcW w:w="432" w:type="pct"/>
            <w:vMerge w:val="restart"/>
          </w:tcPr>
          <w:p w:rsidR="00944A95" w:rsidRPr="0060392D" w:rsidRDefault="00944A95" w:rsidP="0024166E">
            <w:pPr>
              <w:spacing w:before="60" w:after="60" w:line="240" w:lineRule="auto"/>
              <w:rPr>
                <w:szCs w:val="24"/>
              </w:rPr>
            </w:pPr>
            <w:r w:rsidRPr="0060392D">
              <w:rPr>
                <w:szCs w:val="24"/>
              </w:rPr>
              <w:t>EFRR, EFS+ lub Fundusz Spójności, EFMRA, FAMI, FBW, IZGW</w:t>
            </w: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val="restart"/>
          </w:tcPr>
          <w:p w:rsidR="00944A95" w:rsidRPr="0060392D" w:rsidRDefault="00944A95" w:rsidP="0024166E">
            <w:pPr>
              <w:spacing w:before="60" w:after="60" w:line="240" w:lineRule="auto"/>
              <w:rPr>
                <w:szCs w:val="24"/>
              </w:rPr>
            </w:pPr>
            <w:r w:rsidRPr="0060392D">
              <w:rPr>
                <w:szCs w:val="24"/>
              </w:rPr>
              <w:t>EFS+</w:t>
            </w:r>
          </w:p>
        </w:tc>
        <w:tc>
          <w:tcPr>
            <w:tcW w:w="575" w:type="pct"/>
          </w:tcPr>
          <w:p w:rsidR="00944A95" w:rsidRPr="0060392D" w:rsidRDefault="00944A95" w:rsidP="0024166E">
            <w:pPr>
              <w:spacing w:before="60" w:after="60" w:line="240" w:lineRule="auto"/>
              <w:rPr>
                <w:szCs w:val="24"/>
              </w:rPr>
            </w:pPr>
            <w:r w:rsidRPr="0060392D">
              <w:rPr>
                <w:szCs w:val="24"/>
              </w:rPr>
              <w:t>Lepiej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tcPr>
          <w:p w:rsidR="00944A95" w:rsidRPr="0060392D" w:rsidRDefault="00944A95" w:rsidP="0024166E">
            <w:pPr>
              <w:pageBreakBefore/>
              <w:spacing w:before="60" w:after="60" w:line="240" w:lineRule="auto"/>
              <w:rPr>
                <w:szCs w:val="24"/>
              </w:rPr>
            </w:pPr>
            <w:r w:rsidRPr="0060392D">
              <w:rPr>
                <w:szCs w:val="24"/>
              </w:rPr>
              <w:lastRenderedPageBreak/>
              <w:t>Fundusz Spójności</w:t>
            </w:r>
          </w:p>
        </w:tc>
        <w:tc>
          <w:tcPr>
            <w:tcW w:w="575" w:type="pct"/>
          </w:tcPr>
          <w:p w:rsidR="00944A95" w:rsidRPr="0060392D" w:rsidRDefault="00944A95" w:rsidP="0024166E">
            <w:pPr>
              <w:spacing w:before="60" w:after="60" w:line="240" w:lineRule="auto"/>
              <w:rPr>
                <w:szCs w:val="24"/>
              </w:rPr>
            </w:pPr>
            <w:r w:rsidRPr="0060392D">
              <w:rPr>
                <w:szCs w:val="24"/>
              </w:rPr>
              <w:t>nie dotyczy</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tcPr>
          <w:p w:rsidR="00944A95" w:rsidRPr="0060392D" w:rsidRDefault="00944A95" w:rsidP="0024166E">
            <w:pPr>
              <w:spacing w:before="60" w:after="60" w:line="240" w:lineRule="auto"/>
              <w:rPr>
                <w:szCs w:val="24"/>
              </w:rPr>
            </w:pPr>
            <w:r w:rsidRPr="0060392D">
              <w:rPr>
                <w:szCs w:val="24"/>
              </w:rPr>
              <w:t>EFMRA</w:t>
            </w:r>
          </w:p>
        </w:tc>
        <w:tc>
          <w:tcPr>
            <w:tcW w:w="575" w:type="pct"/>
          </w:tcPr>
          <w:p w:rsidR="00944A95" w:rsidRPr="0060392D" w:rsidRDefault="00944A95" w:rsidP="0024166E">
            <w:pPr>
              <w:spacing w:before="60" w:after="60" w:line="240" w:lineRule="auto"/>
              <w:rPr>
                <w:szCs w:val="24"/>
              </w:rPr>
            </w:pPr>
            <w:r w:rsidRPr="0060392D">
              <w:rPr>
                <w:szCs w:val="24"/>
              </w:rPr>
              <w:t>nie dotyczy</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bl>
    <w:p w:rsidR="00944A95" w:rsidRPr="0060392D" w:rsidRDefault="00066764" w:rsidP="00066764">
      <w:pPr>
        <w:pStyle w:val="Point0"/>
      </w:pPr>
      <w:r w:rsidRPr="0060392D">
        <w:rPr>
          <w:b/>
          <w:bCs/>
          <w:vertAlign w:val="superscript"/>
        </w:rPr>
        <w:t>*</w:t>
      </w:r>
      <w:r w:rsidR="00944A95" w:rsidRPr="0060392D">
        <w:rPr>
          <w:b/>
          <w:bCs/>
          <w:vertAlign w:val="superscript"/>
        </w:rPr>
        <w:tab/>
      </w:r>
      <w:r w:rsidR="00944A95" w:rsidRPr="0060392D">
        <w:t>Przesunięcie</w:t>
      </w:r>
      <w:r w:rsidR="00076C1E" w:rsidRPr="0060392D">
        <w:t xml:space="preserve"> do </w:t>
      </w:r>
      <w:r w:rsidR="00944A95" w:rsidRPr="0060392D">
        <w:t>innych programów. Przesunięcia między EFRR</w:t>
      </w:r>
      <w:r w:rsidR="00E91FCE" w:rsidRPr="0060392D">
        <w:t xml:space="preserve"> a </w:t>
      </w:r>
      <w:r w:rsidR="00944A95" w:rsidRPr="0060392D">
        <w:t>EFS+ mogą być dokonywane wyłącznie</w:t>
      </w:r>
      <w:r w:rsidR="00076C1E" w:rsidRPr="0060392D">
        <w:t xml:space="preserve"> w </w:t>
      </w:r>
      <w:r w:rsidR="00944A95" w:rsidRPr="0060392D">
        <w:t>ramach tej samej kategorii regionu.</w:t>
      </w:r>
    </w:p>
    <w:p w:rsidR="00944A95" w:rsidRPr="0060392D" w:rsidRDefault="00944A95" w:rsidP="00066764">
      <w:r w:rsidRPr="0060392D">
        <w:br w:type="page"/>
      </w:r>
      <w:r w:rsidRPr="0060392D">
        <w:lastRenderedPageBreak/>
        <w:t>Tabela 17B: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(zestawienie)</w:t>
      </w:r>
    </w:p>
    <w:tbl>
      <w:tblPr>
        <w:tblStyle w:val="Tabela-Siatka"/>
        <w:tblW w:w="5069" w:type="pct"/>
        <w:tblLayout w:type="fixed"/>
        <w:tblLook w:val="04A0" w:firstRow="1" w:lastRow="0" w:firstColumn="1" w:lastColumn="0" w:noHBand="0" w:noVBand="1"/>
      </w:tblPr>
      <w:tblGrid>
        <w:gridCol w:w="957"/>
        <w:gridCol w:w="1419"/>
        <w:gridCol w:w="1133"/>
        <w:gridCol w:w="1418"/>
        <w:gridCol w:w="1136"/>
        <w:gridCol w:w="1133"/>
        <w:gridCol w:w="1418"/>
        <w:gridCol w:w="1136"/>
        <w:gridCol w:w="1064"/>
        <w:gridCol w:w="920"/>
        <w:gridCol w:w="747"/>
        <w:gridCol w:w="666"/>
        <w:gridCol w:w="854"/>
        <w:gridCol w:w="989"/>
      </w:tblGrid>
      <w:tr w:rsidR="003373E3" w:rsidRPr="0060392D" w:rsidTr="003373E3">
        <w:trPr>
          <w:trHeight w:val="376"/>
        </w:trPr>
        <w:tc>
          <w:tcPr>
            <w:tcW w:w="79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3373E3">
            <w:pPr>
              <w:spacing w:before="60" w:after="60" w:line="240" w:lineRule="auto"/>
              <w:ind w:left="-57"/>
              <w:rPr>
                <w:szCs w:val="24"/>
              </w:rPr>
            </w:pPr>
          </w:p>
        </w:tc>
        <w:tc>
          <w:tcPr>
            <w:tcW w:w="1230" w:type="pct"/>
            <w:gridSpan w:val="3"/>
            <w:tcBorders>
              <w:left w:val="single" w:sz="4" w:space="0" w:color="auto"/>
            </w:tcBorders>
            <w:shd w:val="clear" w:color="auto" w:fill="auto"/>
          </w:tcPr>
          <w:p w:rsidR="00944A95" w:rsidRPr="0060392D" w:rsidRDefault="00944A95" w:rsidP="003373E3">
            <w:pPr>
              <w:spacing w:before="60" w:after="60" w:line="240" w:lineRule="auto"/>
              <w:ind w:left="-57"/>
              <w:rPr>
                <w:szCs w:val="24"/>
              </w:rPr>
            </w:pPr>
            <w:r w:rsidRPr="0060392D">
              <w:rPr>
                <w:szCs w:val="24"/>
              </w:rPr>
              <w:t>EFRR</w:t>
            </w:r>
          </w:p>
        </w:tc>
        <w:tc>
          <w:tcPr>
            <w:tcW w:w="1230" w:type="pct"/>
            <w:gridSpan w:val="3"/>
            <w:shd w:val="clear" w:color="auto" w:fill="auto"/>
          </w:tcPr>
          <w:p w:rsidR="00944A95" w:rsidRPr="0060392D" w:rsidRDefault="00944A95" w:rsidP="003373E3">
            <w:pPr>
              <w:spacing w:before="60" w:after="60" w:line="240" w:lineRule="auto"/>
              <w:ind w:left="-57"/>
              <w:rPr>
                <w:szCs w:val="24"/>
              </w:rPr>
            </w:pPr>
            <w:r w:rsidRPr="0060392D">
              <w:rPr>
                <w:szCs w:val="24"/>
              </w:rPr>
              <w:t>EFS+</w:t>
            </w:r>
          </w:p>
        </w:tc>
        <w:tc>
          <w:tcPr>
            <w:tcW w:w="355" w:type="pct"/>
            <w:vMerge w:val="restart"/>
            <w:shd w:val="clear" w:color="auto" w:fill="auto"/>
          </w:tcPr>
          <w:p w:rsidR="00944A95" w:rsidRPr="0060392D" w:rsidRDefault="00944A95" w:rsidP="003373E3">
            <w:pPr>
              <w:spacing w:before="60" w:after="60" w:line="240" w:lineRule="auto"/>
              <w:ind w:left="-57"/>
              <w:rPr>
                <w:spacing w:val="-10"/>
                <w:szCs w:val="24"/>
              </w:rPr>
            </w:pPr>
            <w:r w:rsidRPr="0060392D">
              <w:rPr>
                <w:spacing w:val="-10"/>
                <w:szCs w:val="24"/>
              </w:rPr>
              <w:t>Fundusz Spójności</w:t>
            </w:r>
          </w:p>
        </w:tc>
        <w:tc>
          <w:tcPr>
            <w:tcW w:w="307"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EFMRA</w:t>
            </w:r>
          </w:p>
        </w:tc>
        <w:tc>
          <w:tcPr>
            <w:tcW w:w="249"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FAMI</w:t>
            </w:r>
          </w:p>
        </w:tc>
        <w:tc>
          <w:tcPr>
            <w:tcW w:w="222"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FBW</w:t>
            </w:r>
          </w:p>
        </w:tc>
        <w:tc>
          <w:tcPr>
            <w:tcW w:w="285"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IZGW</w:t>
            </w:r>
          </w:p>
        </w:tc>
        <w:tc>
          <w:tcPr>
            <w:tcW w:w="330"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Ogółem</w:t>
            </w:r>
          </w:p>
        </w:tc>
      </w:tr>
      <w:tr w:rsidR="003373E3" w:rsidRPr="0060392D" w:rsidTr="003373E3">
        <w:trPr>
          <w:trHeight w:val="650"/>
        </w:trPr>
        <w:tc>
          <w:tcPr>
            <w:tcW w:w="79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rsidR="003373E3" w:rsidRPr="0060392D" w:rsidRDefault="003373E3" w:rsidP="003373E3">
            <w:pPr>
              <w:spacing w:before="60" w:after="60" w:line="240" w:lineRule="auto"/>
              <w:ind w:left="-57"/>
              <w:rPr>
                <w:szCs w:val="24"/>
              </w:rPr>
            </w:pPr>
          </w:p>
        </w:tc>
        <w:tc>
          <w:tcPr>
            <w:tcW w:w="378" w:type="pct"/>
            <w:tcBorders>
              <w:left w:val="single" w:sz="4" w:space="0" w:color="auto"/>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55" w:type="pct"/>
            <w:vMerge/>
            <w:shd w:val="clear" w:color="auto" w:fill="auto"/>
          </w:tcPr>
          <w:p w:rsidR="003373E3" w:rsidRPr="0060392D" w:rsidRDefault="003373E3" w:rsidP="003373E3">
            <w:pPr>
              <w:spacing w:before="60" w:after="60" w:line="240" w:lineRule="auto"/>
              <w:ind w:left="-57"/>
              <w:rPr>
                <w:spacing w:val="-10"/>
                <w:szCs w:val="24"/>
              </w:rPr>
            </w:pPr>
          </w:p>
        </w:tc>
        <w:tc>
          <w:tcPr>
            <w:tcW w:w="307" w:type="pct"/>
            <w:vMerge/>
            <w:shd w:val="clear" w:color="auto" w:fill="auto"/>
          </w:tcPr>
          <w:p w:rsidR="003373E3" w:rsidRPr="0060392D" w:rsidRDefault="003373E3" w:rsidP="003373E3">
            <w:pPr>
              <w:spacing w:before="60" w:after="60" w:line="240" w:lineRule="auto"/>
              <w:ind w:left="-57"/>
              <w:rPr>
                <w:szCs w:val="24"/>
              </w:rPr>
            </w:pPr>
          </w:p>
        </w:tc>
        <w:tc>
          <w:tcPr>
            <w:tcW w:w="249" w:type="pct"/>
            <w:vMerge/>
            <w:shd w:val="clear" w:color="auto" w:fill="auto"/>
          </w:tcPr>
          <w:p w:rsidR="003373E3" w:rsidRPr="0060392D" w:rsidRDefault="003373E3" w:rsidP="003373E3">
            <w:pPr>
              <w:spacing w:before="60" w:after="60" w:line="240" w:lineRule="auto"/>
              <w:ind w:left="-57"/>
              <w:rPr>
                <w:szCs w:val="24"/>
              </w:rPr>
            </w:pPr>
          </w:p>
        </w:tc>
        <w:tc>
          <w:tcPr>
            <w:tcW w:w="222" w:type="pct"/>
            <w:vMerge/>
            <w:shd w:val="clear" w:color="auto" w:fill="auto"/>
          </w:tcPr>
          <w:p w:rsidR="003373E3" w:rsidRPr="0060392D" w:rsidRDefault="003373E3" w:rsidP="003373E3">
            <w:pPr>
              <w:spacing w:before="60" w:after="60" w:line="240" w:lineRule="auto"/>
              <w:ind w:left="-57"/>
              <w:rPr>
                <w:szCs w:val="24"/>
              </w:rPr>
            </w:pPr>
          </w:p>
        </w:tc>
        <w:tc>
          <w:tcPr>
            <w:tcW w:w="285" w:type="pct"/>
            <w:vMerge/>
            <w:shd w:val="clear" w:color="auto" w:fill="auto"/>
          </w:tcPr>
          <w:p w:rsidR="003373E3" w:rsidRPr="0060392D" w:rsidRDefault="003373E3" w:rsidP="003373E3">
            <w:pPr>
              <w:spacing w:before="60" w:after="60" w:line="240" w:lineRule="auto"/>
              <w:ind w:left="-57"/>
              <w:rPr>
                <w:szCs w:val="24"/>
              </w:rPr>
            </w:pPr>
          </w:p>
        </w:tc>
        <w:tc>
          <w:tcPr>
            <w:tcW w:w="330" w:type="pct"/>
            <w:vMerge/>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413"/>
        </w:trPr>
        <w:tc>
          <w:tcPr>
            <w:tcW w:w="319" w:type="pct"/>
            <w:vMerge w:val="restart"/>
            <w:tcBorders>
              <w:top w:val="single" w:sz="4" w:space="0" w:color="auto"/>
            </w:tcBorders>
            <w:shd w:val="clear" w:color="auto" w:fill="auto"/>
          </w:tcPr>
          <w:p w:rsidR="003373E3" w:rsidRPr="0060392D" w:rsidRDefault="003373E3" w:rsidP="003373E3">
            <w:pPr>
              <w:spacing w:before="60" w:after="60" w:line="240" w:lineRule="auto"/>
              <w:ind w:left="-57"/>
              <w:rPr>
                <w:szCs w:val="24"/>
              </w:rPr>
            </w:pPr>
            <w:r w:rsidRPr="0060392D">
              <w:rPr>
                <w:szCs w:val="24"/>
              </w:rPr>
              <w:t>EFRR</w:t>
            </w:r>
          </w:p>
        </w:tc>
        <w:tc>
          <w:tcPr>
            <w:tcW w:w="473" w:type="pct"/>
            <w:tcBorders>
              <w:top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38"/>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83"/>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594"/>
        </w:trPr>
        <w:tc>
          <w:tcPr>
            <w:tcW w:w="319" w:type="pct"/>
            <w:vMerge w:val="restart"/>
            <w:shd w:val="clear" w:color="auto" w:fill="auto"/>
          </w:tcPr>
          <w:p w:rsidR="003373E3" w:rsidRPr="0060392D" w:rsidRDefault="003373E3" w:rsidP="003373E3">
            <w:pPr>
              <w:spacing w:before="60" w:after="60" w:line="240" w:lineRule="auto"/>
              <w:ind w:left="-57"/>
              <w:rPr>
                <w:szCs w:val="24"/>
              </w:rPr>
            </w:pPr>
            <w:r w:rsidRPr="0060392D">
              <w:rPr>
                <w:szCs w:val="24"/>
              </w:rPr>
              <w:t>EFS+</w:t>
            </w: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473" w:type="pct"/>
            <w:tcBorders>
              <w:right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left w:val="single" w:sz="4" w:space="0" w:color="auto"/>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855"/>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03"/>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55"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59"/>
        </w:trPr>
        <w:tc>
          <w:tcPr>
            <w:tcW w:w="319" w:type="pct"/>
            <w:shd w:val="clear" w:color="auto" w:fill="auto"/>
          </w:tcPr>
          <w:p w:rsidR="003373E3" w:rsidRPr="0060392D" w:rsidRDefault="003373E3" w:rsidP="003373E3">
            <w:pPr>
              <w:spacing w:before="60" w:after="60" w:line="240" w:lineRule="auto"/>
              <w:ind w:left="-57"/>
              <w:rPr>
                <w:spacing w:val="-24"/>
                <w:szCs w:val="24"/>
              </w:rPr>
            </w:pPr>
            <w:r w:rsidRPr="0060392D">
              <w:rPr>
                <w:spacing w:val="-24"/>
                <w:szCs w:val="24"/>
              </w:rPr>
              <w:t>Fundusz Spójności</w:t>
            </w:r>
          </w:p>
        </w:tc>
        <w:tc>
          <w:tcPr>
            <w:tcW w:w="473" w:type="pct"/>
            <w:shd w:val="clear" w:color="auto" w:fill="auto"/>
          </w:tcPr>
          <w:p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pct10" w:color="auto" w:fill="auto"/>
          </w:tcPr>
          <w:p w:rsidR="003373E3" w:rsidRPr="0060392D" w:rsidRDefault="003373E3" w:rsidP="003373E3">
            <w:pPr>
              <w:spacing w:before="60" w:after="60" w:line="240" w:lineRule="auto"/>
              <w:ind w:left="-57"/>
              <w:rPr>
                <w:szCs w:val="24"/>
              </w:rPr>
            </w:pPr>
          </w:p>
        </w:tc>
        <w:tc>
          <w:tcPr>
            <w:tcW w:w="307"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550"/>
        </w:trPr>
        <w:tc>
          <w:tcPr>
            <w:tcW w:w="319" w:type="pct"/>
            <w:shd w:val="clear" w:color="auto" w:fill="auto"/>
          </w:tcPr>
          <w:p w:rsidR="003373E3" w:rsidRPr="0060392D" w:rsidRDefault="003373E3" w:rsidP="003373E3">
            <w:pPr>
              <w:spacing w:before="60" w:after="60" w:line="240" w:lineRule="auto"/>
              <w:ind w:left="-57"/>
              <w:rPr>
                <w:spacing w:val="-20"/>
                <w:szCs w:val="24"/>
              </w:rPr>
            </w:pPr>
            <w:r w:rsidRPr="0060392D">
              <w:rPr>
                <w:spacing w:val="-20"/>
                <w:szCs w:val="24"/>
              </w:rPr>
              <w:t>EFMRA</w:t>
            </w:r>
          </w:p>
        </w:tc>
        <w:tc>
          <w:tcPr>
            <w:tcW w:w="473" w:type="pct"/>
            <w:shd w:val="clear" w:color="auto" w:fill="auto"/>
          </w:tcPr>
          <w:p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pct10" w:color="auto" w:fill="auto"/>
          </w:tcPr>
          <w:p w:rsidR="003373E3" w:rsidRPr="0060392D" w:rsidRDefault="003373E3" w:rsidP="003373E3">
            <w:pPr>
              <w:spacing w:before="60" w:after="60" w:line="240" w:lineRule="auto"/>
              <w:ind w:left="-57"/>
              <w:rPr>
                <w:szCs w:val="24"/>
              </w:rPr>
            </w:pPr>
          </w:p>
        </w:tc>
        <w:tc>
          <w:tcPr>
            <w:tcW w:w="249"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76"/>
        </w:trPr>
        <w:tc>
          <w:tcPr>
            <w:tcW w:w="319" w:type="pct"/>
            <w:shd w:val="clear" w:color="auto" w:fill="auto"/>
          </w:tcPr>
          <w:p w:rsidR="003373E3" w:rsidRPr="0060392D" w:rsidRDefault="003373E3" w:rsidP="003373E3">
            <w:pPr>
              <w:spacing w:before="60" w:after="60" w:line="240" w:lineRule="auto"/>
              <w:ind w:left="-57"/>
              <w:rPr>
                <w:spacing w:val="-20"/>
                <w:szCs w:val="24"/>
              </w:rPr>
            </w:pPr>
            <w:r w:rsidRPr="0060392D">
              <w:rPr>
                <w:spacing w:val="-20"/>
                <w:szCs w:val="24"/>
              </w:rPr>
              <w:t>Ogółem</w:t>
            </w:r>
          </w:p>
        </w:tc>
        <w:tc>
          <w:tcPr>
            <w:tcW w:w="473"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bl>
    <w:p w:rsidR="00944A95" w:rsidRPr="0060392D" w:rsidRDefault="00944A95" w:rsidP="00944A95">
      <w:pPr>
        <w:pStyle w:val="Point0"/>
        <w:spacing w:line="216" w:lineRule="auto"/>
        <w:ind w:left="851" w:hanging="851"/>
      </w:pPr>
      <w:r w:rsidRPr="0060392D">
        <w:rPr>
          <w:b/>
          <w:bCs/>
          <w:vertAlign w:val="superscript"/>
        </w:rPr>
        <w:t>•</w:t>
      </w:r>
      <w:r w:rsidRPr="0060392D">
        <w:rPr>
          <w:b/>
          <w:bCs/>
          <w:vertAlign w:val="superscript"/>
        </w:rPr>
        <w:tab/>
      </w:r>
      <w:r w:rsidRPr="0060392D">
        <w:t>Skumulowane kwoty wszystkich przesunięć dokonanych</w:t>
      </w:r>
      <w:r w:rsidR="00076C1E" w:rsidRPr="0060392D">
        <w:t xml:space="preserve"> w </w:t>
      </w:r>
      <w:r w:rsidRPr="0060392D">
        <w:t>drodze zmian programu podczas okresu programowania. W przypadku każdego nowego wniosku</w:t>
      </w:r>
      <w:r w:rsidR="00E91FCE" w:rsidRPr="0060392D">
        <w:t xml:space="preserve"> o </w:t>
      </w:r>
      <w:r w:rsidRPr="0060392D">
        <w:t>przesunięcie zmiana programu określa łączne kwoty przesunięte na każdy rok</w:t>
      </w:r>
      <w:r w:rsidR="00076C1E" w:rsidRPr="0060392D">
        <w:t xml:space="preserve"> w </w:t>
      </w:r>
      <w:r w:rsidRPr="0060392D">
        <w:t>podziale na Fundusze</w:t>
      </w:r>
      <w:r w:rsidR="00076C1E" w:rsidRPr="0060392D">
        <w:t xml:space="preserve"> i </w:t>
      </w:r>
      <w:r w:rsidRPr="0060392D">
        <w:t>kategorie regionu.</w:t>
      </w:r>
    </w:p>
    <w:tbl>
      <w:tblPr>
        <w:tblStyle w:val="Tabela-Siatka"/>
        <w:tblW w:w="0" w:type="auto"/>
        <w:tblLook w:val="04A0" w:firstRow="1" w:lastRow="0" w:firstColumn="1" w:lastColumn="0" w:noHBand="0" w:noVBand="1"/>
      </w:tblPr>
      <w:tblGrid>
        <w:gridCol w:w="14786"/>
      </w:tblGrid>
      <w:tr w:rsidR="00944A95" w:rsidRPr="0060392D" w:rsidTr="00251472">
        <w:tc>
          <w:tcPr>
            <w:tcW w:w="14786" w:type="dxa"/>
          </w:tcPr>
          <w:p w:rsidR="00944A95" w:rsidRPr="0060392D" w:rsidRDefault="00944A95" w:rsidP="00251472">
            <w:pPr>
              <w:pageBreakBefore/>
              <w:spacing w:before="60" w:after="60" w:line="240" w:lineRule="auto"/>
            </w:pPr>
            <w:r w:rsidRPr="0060392D">
              <w:lastRenderedPageBreak/>
              <w:t>Pole tekstowe [3 500] (uzasadnienie)</w:t>
            </w:r>
          </w:p>
        </w:tc>
      </w:tr>
    </w:tbl>
    <w:p w:rsidR="00944A95" w:rsidRPr="0060392D" w:rsidRDefault="00944A95" w:rsidP="00944A95"/>
    <w:p w:rsidR="00944A95" w:rsidRPr="00521C57" w:rsidRDefault="00944A95" w:rsidP="00944A95">
      <w:pPr>
        <w:pStyle w:val="Point0"/>
      </w:pPr>
      <w:r w:rsidRPr="00521C57">
        <w:t>3.2.</w:t>
      </w:r>
      <w:r w:rsidRPr="00521C57">
        <w:tab/>
        <w:t>FST: alokacje</w:t>
      </w:r>
      <w:r w:rsidR="00076C1E" w:rsidRPr="00521C57">
        <w:t xml:space="preserve"> w </w:t>
      </w:r>
      <w:r w:rsidRPr="00521C57">
        <w:t>ramach programu</w:t>
      </w:r>
      <w:r w:rsidR="00076C1E" w:rsidRPr="00521C57">
        <w:t xml:space="preserve"> i </w:t>
      </w:r>
      <w:r w:rsidRPr="00521C57">
        <w:t>przesunięcia</w:t>
      </w:r>
      <w:r w:rsidRPr="00521C57">
        <w:rPr>
          <w:rStyle w:val="Odwoanieprzypisudolnego"/>
        </w:rPr>
        <w:footnoteReference w:id="38"/>
      </w:r>
    </w:p>
    <w:p w:rsidR="00944A95" w:rsidRPr="00E3311C" w:rsidRDefault="00944A95" w:rsidP="00944A95">
      <w:pPr>
        <w:pStyle w:val="Point0"/>
      </w:pPr>
      <w:r w:rsidRPr="00E3311C">
        <w:t>3.2.1.</w:t>
      </w:r>
      <w:r w:rsidRPr="00E3311C">
        <w:tab/>
        <w:t>Alokacja</w:t>
      </w:r>
      <w:r w:rsidR="00076C1E" w:rsidRPr="00E3311C">
        <w:t xml:space="preserve"> z </w:t>
      </w:r>
      <w:r w:rsidRPr="00E3311C">
        <w:t>FST na program przed przesunięciami według priorytetu (w stosownych przypadkach)</w:t>
      </w:r>
      <w:r w:rsidRPr="00E3311C">
        <w:rPr>
          <w:rStyle w:val="Odwoanieprzypisudolnego"/>
        </w:rPr>
        <w:footnoteReference w:id="39"/>
      </w:r>
    </w:p>
    <w:p w:rsidR="00944A95" w:rsidRPr="00E3311C" w:rsidRDefault="00944A95" w:rsidP="00EF72C8">
      <w:pPr>
        <w:pStyle w:val="Text1"/>
      </w:pPr>
      <w:r w:rsidRPr="00E3311C">
        <w:t>Podstawa prawna: art.</w:t>
      </w:r>
      <w:r w:rsidR="002522CF" w:rsidRPr="00E3311C">
        <w:t xml:space="preserve"> 27 </w:t>
      </w:r>
      <w:r w:rsidR="00EF72C8" w:rsidRPr="00E3311C">
        <w:t>rozporządzenia w sprawie wspólnych przepisów</w:t>
      </w:r>
    </w:p>
    <w:p w:rsidR="00944A95" w:rsidRPr="00E3311C" w:rsidRDefault="00944A95" w:rsidP="003373E3">
      <w:r w:rsidRPr="00E3311C">
        <w:t>Tabela 18: Alokacja</w:t>
      </w:r>
      <w:r w:rsidR="00076C1E" w:rsidRPr="00E3311C">
        <w:t xml:space="preserve"> z </w:t>
      </w:r>
      <w:r w:rsidRPr="00E3311C">
        <w:t>FST na program zgodnie</w:t>
      </w:r>
      <w:r w:rsidR="00076C1E" w:rsidRPr="00E3311C">
        <w:t xml:space="preserve"> z </w:t>
      </w:r>
      <w:r w:rsidRPr="00E3311C">
        <w:t>art. 3 rozporządzenia</w:t>
      </w:r>
      <w:r w:rsidR="00076C1E" w:rsidRPr="00E3311C">
        <w:t xml:space="preserve"> w </w:t>
      </w:r>
      <w:r w:rsidRPr="00E3311C">
        <w:t>sprawie FST, przed przesunięciami</w:t>
      </w:r>
    </w:p>
    <w:tbl>
      <w:tblPr>
        <w:tblStyle w:val="Tabela-Siatka"/>
        <w:tblW w:w="0" w:type="auto"/>
        <w:tblLook w:val="04A0" w:firstRow="1" w:lastRow="0" w:firstColumn="1" w:lastColumn="0" w:noHBand="0" w:noVBand="1"/>
      </w:tblPr>
      <w:tblGrid>
        <w:gridCol w:w="9747"/>
        <w:gridCol w:w="3402"/>
      </w:tblGrid>
      <w:tr w:rsidR="00944A95" w:rsidRPr="00E3311C" w:rsidTr="00251472">
        <w:trPr>
          <w:trHeight w:val="441"/>
        </w:trPr>
        <w:tc>
          <w:tcPr>
            <w:tcW w:w="9747" w:type="dxa"/>
          </w:tcPr>
          <w:p w:rsidR="00944A95" w:rsidRPr="00E3311C" w:rsidRDefault="00944A95" w:rsidP="00251472">
            <w:pPr>
              <w:spacing w:before="60" w:after="60" w:line="240" w:lineRule="auto"/>
            </w:pPr>
            <w:r w:rsidRPr="00E3311C">
              <w:t>Priorytet 1 FST</w:t>
            </w:r>
          </w:p>
        </w:tc>
        <w:tc>
          <w:tcPr>
            <w:tcW w:w="3402" w:type="dxa"/>
          </w:tcPr>
          <w:p w:rsidR="00944A95" w:rsidRPr="00E3311C" w:rsidRDefault="00944A95" w:rsidP="00251472">
            <w:pPr>
              <w:spacing w:before="60" w:after="60" w:line="240" w:lineRule="auto"/>
            </w:pPr>
          </w:p>
        </w:tc>
      </w:tr>
      <w:tr w:rsidR="00944A95" w:rsidRPr="00E3311C" w:rsidTr="00251472">
        <w:trPr>
          <w:trHeight w:val="441"/>
        </w:trPr>
        <w:tc>
          <w:tcPr>
            <w:tcW w:w="9747" w:type="dxa"/>
          </w:tcPr>
          <w:p w:rsidR="00944A95" w:rsidRPr="00E3311C" w:rsidRDefault="00944A95" w:rsidP="00251472">
            <w:pPr>
              <w:spacing w:before="60" w:after="60" w:line="240" w:lineRule="auto"/>
            </w:pPr>
            <w:r w:rsidRPr="00E3311C">
              <w:t>Priorytet 2 FST</w:t>
            </w:r>
          </w:p>
        </w:tc>
        <w:tc>
          <w:tcPr>
            <w:tcW w:w="3402" w:type="dxa"/>
          </w:tcPr>
          <w:p w:rsidR="00944A95" w:rsidRPr="00E3311C" w:rsidRDefault="00944A95" w:rsidP="00251472">
            <w:pPr>
              <w:spacing w:before="60" w:after="60" w:line="240" w:lineRule="auto"/>
            </w:pPr>
          </w:p>
        </w:tc>
      </w:tr>
      <w:tr w:rsidR="00944A95" w:rsidRPr="0060392D" w:rsidTr="00251472">
        <w:tc>
          <w:tcPr>
            <w:tcW w:w="9747" w:type="dxa"/>
          </w:tcPr>
          <w:p w:rsidR="00944A95" w:rsidRPr="00E3311C" w:rsidRDefault="00944A95" w:rsidP="00251472">
            <w:pPr>
              <w:spacing w:before="60" w:after="60" w:line="240" w:lineRule="auto"/>
            </w:pPr>
          </w:p>
        </w:tc>
        <w:tc>
          <w:tcPr>
            <w:tcW w:w="3402" w:type="dxa"/>
          </w:tcPr>
          <w:p w:rsidR="00944A95" w:rsidRPr="0060392D" w:rsidRDefault="00944A95" w:rsidP="00251472">
            <w:pPr>
              <w:spacing w:before="60" w:after="60" w:line="240" w:lineRule="auto"/>
            </w:pPr>
            <w:r w:rsidRPr="00E3311C">
              <w:t>Ogółem</w:t>
            </w:r>
            <w:r w:rsidRPr="0060392D">
              <w:t xml:space="preserve"> </w:t>
            </w:r>
          </w:p>
        </w:tc>
      </w:tr>
    </w:tbl>
    <w:p w:rsidR="00944A95" w:rsidRPr="0060392D" w:rsidRDefault="00944A95" w:rsidP="00944A95"/>
    <w:p w:rsidR="00944A95" w:rsidRPr="0060392D" w:rsidRDefault="00944A95" w:rsidP="00944A95">
      <w:pPr>
        <w:pStyle w:val="Point0"/>
      </w:pPr>
      <w:r w:rsidRPr="0060392D">
        <w:br w:type="page"/>
      </w:r>
      <w:r w:rsidRPr="0060392D">
        <w:lastRenderedPageBreak/>
        <w:t>3.2.2.</w:t>
      </w:r>
      <w:r w:rsidRPr="0060392D">
        <w:tab/>
        <w:t>Przesunięcia</w:t>
      </w:r>
      <w:r w:rsidR="00076C1E" w:rsidRPr="0060392D">
        <w:t xml:space="preserve"> do </w:t>
      </w:r>
      <w:r w:rsidRPr="0060392D">
        <w:t>FST</w:t>
      </w:r>
      <w:r w:rsidR="00FC1AB7">
        <w:t xml:space="preserve"> </w:t>
      </w:r>
      <w:r w:rsidRPr="0060392D">
        <w:t xml:space="preserve"> jako wsparcie uzupełniające</w:t>
      </w:r>
      <w:r w:rsidRPr="0060392D">
        <w:rPr>
          <w:rStyle w:val="Odwoanieprzypisudolnego"/>
        </w:rPr>
        <w:footnoteReference w:id="40"/>
      </w:r>
      <w:r w:rsidRPr="0060392D">
        <w:t xml:space="preserve"> (w stosownych przypadkach)</w:t>
      </w:r>
    </w:p>
    <w:tbl>
      <w:tblPr>
        <w:tblStyle w:val="Tabela-Siatka"/>
        <w:tblW w:w="5000" w:type="pct"/>
        <w:tblLook w:val="04A0" w:firstRow="1" w:lastRow="0" w:firstColumn="1" w:lastColumn="0" w:noHBand="0" w:noVBand="1"/>
      </w:tblPr>
      <w:tblGrid>
        <w:gridCol w:w="2463"/>
        <w:gridCol w:w="7142"/>
        <w:gridCol w:w="5181"/>
      </w:tblGrid>
      <w:tr w:rsidR="00944A95" w:rsidRPr="0060392D" w:rsidTr="00251472">
        <w:tc>
          <w:tcPr>
            <w:tcW w:w="833" w:type="pct"/>
            <w:vMerge w:val="restart"/>
          </w:tcPr>
          <w:p w:rsidR="00944A95" w:rsidRPr="0060392D" w:rsidRDefault="00944A95" w:rsidP="00251472">
            <w:pPr>
              <w:spacing w:before="60" w:after="60" w:line="240" w:lineRule="auto"/>
            </w:pPr>
            <w:r w:rsidRPr="0060392D">
              <w:t>Przesunięcie</w:t>
            </w:r>
            <w:r w:rsidR="00076C1E" w:rsidRPr="0060392D">
              <w:t xml:space="preserve"> do </w:t>
            </w:r>
            <w:r w:rsidRPr="0060392D">
              <w:t>FST</w:t>
            </w:r>
          </w:p>
        </w:tc>
        <w:tc>
          <w:tcPr>
            <w:tcW w:w="2415" w:type="pct"/>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302A95">
              <w:fldChar w:fldCharType="separate"/>
            </w:r>
            <w:r w:rsidRPr="0060392D">
              <w:fldChar w:fldCharType="end"/>
            </w:r>
            <w:r w:rsidR="00422775">
              <w:t xml:space="preserve"> </w:t>
            </w:r>
            <w:r w:rsidRPr="0060392D">
              <w:t>dotyczy przesunięć wewnętrznych</w:t>
            </w:r>
            <w:r w:rsidR="00076C1E" w:rsidRPr="0060392D">
              <w:t xml:space="preserve"> w </w:t>
            </w:r>
            <w:r w:rsidRPr="0060392D">
              <w:t>ramach programu</w:t>
            </w:r>
            <w:r w:rsidR="00076C1E" w:rsidRPr="0060392D">
              <w:t xml:space="preserve"> z </w:t>
            </w:r>
            <w:r w:rsidRPr="0060392D">
              <w:t>alokacją</w:t>
            </w:r>
            <w:r w:rsidR="00076C1E" w:rsidRPr="0060392D">
              <w:t xml:space="preserve"> z </w:t>
            </w:r>
            <w:r w:rsidRPr="0060392D">
              <w:t>FST</w:t>
            </w:r>
          </w:p>
        </w:tc>
        <w:tc>
          <w:tcPr>
            <w:tcW w:w="1752" w:type="pct"/>
          </w:tcPr>
          <w:p w:rsidR="00944A95" w:rsidRPr="0060392D" w:rsidRDefault="00944A95" w:rsidP="00251472">
            <w:pPr>
              <w:spacing w:before="60" w:after="60" w:line="240" w:lineRule="auto"/>
            </w:pPr>
          </w:p>
        </w:tc>
      </w:tr>
      <w:tr w:rsidR="00944A95" w:rsidRPr="0060392D" w:rsidTr="00251472">
        <w:tc>
          <w:tcPr>
            <w:tcW w:w="833" w:type="pct"/>
            <w:vMerge/>
          </w:tcPr>
          <w:p w:rsidR="00944A95" w:rsidRPr="0060392D" w:rsidRDefault="00944A95" w:rsidP="00251472">
            <w:pPr>
              <w:spacing w:before="60" w:after="60" w:line="240" w:lineRule="auto"/>
            </w:pPr>
          </w:p>
        </w:tc>
        <w:tc>
          <w:tcPr>
            <w:tcW w:w="2415" w:type="pct"/>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302A95">
              <w:fldChar w:fldCharType="separate"/>
            </w:r>
            <w:r w:rsidRPr="0060392D">
              <w:fldChar w:fldCharType="end"/>
            </w:r>
            <w:r w:rsidR="00422775">
              <w:t xml:space="preserve"> </w:t>
            </w:r>
            <w:r w:rsidRPr="0060392D">
              <w:t>dotyczy przesunięć</w:t>
            </w:r>
            <w:r w:rsidR="00076C1E" w:rsidRPr="0060392D">
              <w:t xml:space="preserve"> z </w:t>
            </w:r>
            <w:r w:rsidRPr="0060392D">
              <w:t>innych programów</w:t>
            </w:r>
            <w:r w:rsidR="00076C1E" w:rsidRPr="0060392D">
              <w:t xml:space="preserve"> do </w:t>
            </w:r>
            <w:r w:rsidRPr="0060392D">
              <w:t>programu</w:t>
            </w:r>
            <w:r w:rsidR="00076C1E" w:rsidRPr="0060392D">
              <w:t xml:space="preserve"> z </w:t>
            </w:r>
            <w:r w:rsidRPr="0060392D">
              <w:t>alokacją</w:t>
            </w:r>
            <w:r w:rsidR="00076C1E" w:rsidRPr="0060392D">
              <w:t xml:space="preserve"> z </w:t>
            </w:r>
            <w:r w:rsidRPr="0060392D">
              <w:t>FST</w:t>
            </w:r>
          </w:p>
        </w:tc>
        <w:tc>
          <w:tcPr>
            <w:tcW w:w="1752" w:type="pct"/>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D05811">
      <w:r w:rsidRPr="0060392D">
        <w:br w:type="page"/>
      </w:r>
      <w:r w:rsidRPr="0060392D">
        <w:lastRenderedPageBreak/>
        <w:t>Tabela 18A: Przesunięcie</w:t>
      </w:r>
      <w:r w:rsidR="00076C1E" w:rsidRPr="0060392D">
        <w:t xml:space="preserve"> do </w:t>
      </w:r>
      <w:r w:rsidRPr="0060392D">
        <w:t>FST</w:t>
      </w:r>
      <w:r w:rsidR="00076C1E" w:rsidRPr="0060392D">
        <w:t xml:space="preserve"> w </w:t>
      </w:r>
      <w:r w:rsidRPr="0060392D">
        <w:t>ramach programu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3371"/>
        <w:gridCol w:w="2909"/>
        <w:gridCol w:w="1004"/>
      </w:tblGrid>
      <w:tr w:rsidR="00944A95" w:rsidRPr="0060392D" w:rsidTr="00251472">
        <w:trPr>
          <w:trHeight w:val="124"/>
        </w:trPr>
        <w:tc>
          <w:tcPr>
            <w:tcW w:w="877" w:type="pct"/>
            <w:gridSpan w:val="2"/>
            <w:vAlign w:val="center"/>
          </w:tcPr>
          <w:p w:rsidR="00944A95" w:rsidRPr="0060392D" w:rsidRDefault="00944A95" w:rsidP="00251472">
            <w:pPr>
              <w:spacing w:before="60" w:after="60" w:line="240" w:lineRule="auto"/>
              <w:jc w:val="center"/>
            </w:pPr>
            <w:r w:rsidRPr="0060392D">
              <w:t>Przesunięcie z</w:t>
            </w:r>
          </w:p>
        </w:tc>
        <w:tc>
          <w:tcPr>
            <w:tcW w:w="483" w:type="pct"/>
            <w:vAlign w:val="center"/>
          </w:tcPr>
          <w:p w:rsidR="00944A95" w:rsidRPr="0060392D" w:rsidRDefault="00944A95" w:rsidP="00251472">
            <w:pPr>
              <w:spacing w:before="60" w:after="60" w:line="240" w:lineRule="auto"/>
              <w:jc w:val="center"/>
            </w:pPr>
            <w:r w:rsidRPr="0060392D">
              <w:t>Przesunięcie do</w:t>
            </w:r>
          </w:p>
        </w:tc>
        <w:tc>
          <w:tcPr>
            <w:tcW w:w="3640" w:type="pct"/>
            <w:gridSpan w:val="8"/>
            <w:vAlign w:val="center"/>
          </w:tcPr>
          <w:p w:rsidR="00944A95" w:rsidRPr="0060392D" w:rsidRDefault="00944A95" w:rsidP="00251472">
            <w:pPr>
              <w:spacing w:before="60" w:after="60" w:line="240" w:lineRule="auto"/>
              <w:jc w:val="center"/>
            </w:pPr>
            <w:r w:rsidRPr="0060392D">
              <w:t>Podział według lat</w:t>
            </w:r>
          </w:p>
        </w:tc>
      </w:tr>
      <w:tr w:rsidR="003373E3" w:rsidRPr="0060392D" w:rsidTr="003373E3">
        <w:trPr>
          <w:trHeight w:val="1503"/>
        </w:trPr>
        <w:tc>
          <w:tcPr>
            <w:tcW w:w="348" w:type="pct"/>
            <w:vAlign w:val="center"/>
          </w:tcPr>
          <w:p w:rsidR="003373E3" w:rsidRPr="0060392D" w:rsidRDefault="003373E3" w:rsidP="00251472">
            <w:pPr>
              <w:spacing w:before="60" w:after="60" w:line="240" w:lineRule="auto"/>
              <w:jc w:val="center"/>
            </w:pPr>
            <w:r w:rsidRPr="0060392D">
              <w:t>Fundusz</w:t>
            </w:r>
          </w:p>
        </w:tc>
        <w:tc>
          <w:tcPr>
            <w:tcW w:w="529" w:type="pct"/>
            <w:vAlign w:val="center"/>
          </w:tcPr>
          <w:p w:rsidR="003373E3" w:rsidRPr="0060392D" w:rsidRDefault="003373E3" w:rsidP="00251472">
            <w:pPr>
              <w:spacing w:before="60" w:after="60" w:line="240" w:lineRule="auto"/>
              <w:jc w:val="center"/>
            </w:pPr>
            <w:r w:rsidRPr="0060392D">
              <w:t>Kategoria regionu</w:t>
            </w:r>
          </w:p>
        </w:tc>
        <w:tc>
          <w:tcPr>
            <w:tcW w:w="483" w:type="pct"/>
            <w:vAlign w:val="center"/>
          </w:tcPr>
          <w:p w:rsidR="003373E3" w:rsidRPr="0060392D" w:rsidRDefault="003373E3" w:rsidP="00251472">
            <w:pPr>
              <w:spacing w:before="60" w:after="60" w:line="240" w:lineRule="auto"/>
              <w:jc w:val="center"/>
            </w:pPr>
            <w:r w:rsidRPr="0060392D">
              <w:t>Priorytet FST</w:t>
            </w:r>
            <w:r w:rsidRPr="0060392D">
              <w:rPr>
                <w:b/>
                <w:bCs/>
                <w:vertAlign w:val="superscript"/>
              </w:rPr>
              <w:t>*</w:t>
            </w:r>
          </w:p>
        </w:tc>
        <w:tc>
          <w:tcPr>
            <w:tcW w:w="235" w:type="pct"/>
            <w:vAlign w:val="center"/>
          </w:tcPr>
          <w:p w:rsidR="003373E3" w:rsidRPr="0060392D" w:rsidRDefault="003373E3" w:rsidP="00251472">
            <w:pPr>
              <w:spacing w:before="60" w:after="60" w:line="240" w:lineRule="auto"/>
              <w:jc w:val="center"/>
            </w:pPr>
            <w:r w:rsidRPr="0060392D">
              <w:t>2021</w:t>
            </w:r>
          </w:p>
        </w:tc>
        <w:tc>
          <w:tcPr>
            <w:tcW w:w="235" w:type="pct"/>
            <w:vAlign w:val="center"/>
          </w:tcPr>
          <w:p w:rsidR="003373E3" w:rsidRPr="0060392D" w:rsidRDefault="003373E3" w:rsidP="00251472">
            <w:pPr>
              <w:spacing w:before="60" w:after="60" w:line="240" w:lineRule="auto"/>
              <w:jc w:val="center"/>
            </w:pPr>
            <w:r w:rsidRPr="0060392D">
              <w:t>2022</w:t>
            </w:r>
          </w:p>
        </w:tc>
        <w:tc>
          <w:tcPr>
            <w:tcW w:w="235" w:type="pct"/>
            <w:vAlign w:val="center"/>
          </w:tcPr>
          <w:p w:rsidR="003373E3" w:rsidRPr="0060392D" w:rsidRDefault="003373E3" w:rsidP="00251472">
            <w:pPr>
              <w:spacing w:before="60" w:after="60" w:line="240" w:lineRule="auto"/>
              <w:jc w:val="center"/>
            </w:pPr>
            <w:r w:rsidRPr="0060392D">
              <w:t>2023</w:t>
            </w:r>
          </w:p>
        </w:tc>
        <w:tc>
          <w:tcPr>
            <w:tcW w:w="235" w:type="pct"/>
            <w:vAlign w:val="center"/>
          </w:tcPr>
          <w:p w:rsidR="003373E3" w:rsidRPr="0060392D" w:rsidRDefault="003373E3" w:rsidP="00251472">
            <w:pPr>
              <w:spacing w:before="60" w:after="60" w:line="240" w:lineRule="auto"/>
              <w:jc w:val="center"/>
            </w:pPr>
            <w:r w:rsidRPr="0060392D">
              <w:t>2024</w:t>
            </w:r>
          </w:p>
        </w:tc>
        <w:tc>
          <w:tcPr>
            <w:tcW w:w="235" w:type="pct"/>
            <w:vAlign w:val="center"/>
          </w:tcPr>
          <w:p w:rsidR="003373E3" w:rsidRPr="0060392D" w:rsidRDefault="003373E3" w:rsidP="00251472">
            <w:pPr>
              <w:spacing w:before="60" w:after="60" w:line="240" w:lineRule="auto"/>
              <w:jc w:val="center"/>
            </w:pPr>
            <w:r w:rsidRPr="0060392D">
              <w:t>2025</w:t>
            </w:r>
          </w:p>
        </w:tc>
        <w:tc>
          <w:tcPr>
            <w:tcW w:w="1141" w:type="pct"/>
            <w:vAlign w:val="center"/>
          </w:tcPr>
          <w:p w:rsidR="003373E3" w:rsidRPr="0060392D" w:rsidRDefault="003373E3" w:rsidP="00251472">
            <w:pPr>
              <w:spacing w:before="60" w:after="60" w:line="240" w:lineRule="auto"/>
              <w:jc w:val="center"/>
            </w:pPr>
            <w:r w:rsidRPr="0060392D">
              <w:t>2026</w:t>
            </w:r>
          </w:p>
        </w:tc>
        <w:tc>
          <w:tcPr>
            <w:tcW w:w="984" w:type="pct"/>
            <w:vAlign w:val="center"/>
          </w:tcPr>
          <w:p w:rsidR="003373E3" w:rsidRPr="0060392D" w:rsidRDefault="003373E3" w:rsidP="00251472">
            <w:pPr>
              <w:spacing w:before="60" w:after="60" w:line="240" w:lineRule="auto"/>
              <w:jc w:val="center"/>
            </w:pPr>
            <w:r w:rsidRPr="0060392D">
              <w:t>2027</w:t>
            </w:r>
          </w:p>
        </w:tc>
        <w:tc>
          <w:tcPr>
            <w:tcW w:w="339" w:type="pct"/>
            <w:vAlign w:val="center"/>
          </w:tcPr>
          <w:p w:rsidR="003373E3" w:rsidRPr="0060392D" w:rsidRDefault="003373E3" w:rsidP="00251472">
            <w:pPr>
              <w:spacing w:before="60" w:after="60" w:line="240" w:lineRule="auto"/>
              <w:jc w:val="center"/>
            </w:pPr>
            <w:r w:rsidRPr="0060392D">
              <w:t>Ogółem</w:t>
            </w:r>
          </w:p>
        </w:tc>
      </w:tr>
      <w:tr w:rsidR="00944A95" w:rsidRPr="0060392D" w:rsidTr="003373E3">
        <w:tc>
          <w:tcPr>
            <w:tcW w:w="348" w:type="pct"/>
            <w:vMerge w:val="restart"/>
          </w:tcPr>
          <w:p w:rsidR="00944A95" w:rsidRPr="0060392D" w:rsidRDefault="00944A95" w:rsidP="00251472">
            <w:pPr>
              <w:spacing w:before="60" w:after="60" w:line="240" w:lineRule="auto"/>
            </w:pPr>
            <w:r w:rsidRPr="0060392D">
              <w:t>EFRR</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1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val="restart"/>
          </w:tcPr>
          <w:p w:rsidR="00944A95" w:rsidRPr="0060392D" w:rsidRDefault="00944A95" w:rsidP="00251472">
            <w:pPr>
              <w:spacing w:before="60" w:after="60" w:line="240" w:lineRule="auto"/>
            </w:pPr>
            <w:r w:rsidRPr="0060392D">
              <w:t>EFS+</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2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shd w:val="clear" w:color="auto" w:fill="auto"/>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18B: Przesunięcie zasobów EFRR</w:t>
      </w:r>
      <w:r w:rsidR="00076C1E" w:rsidRPr="0060392D">
        <w:t xml:space="preserve"> i </w:t>
      </w:r>
      <w:r w:rsidRPr="0060392D">
        <w:t>EFS+</w:t>
      </w:r>
      <w:r w:rsidR="00076C1E" w:rsidRPr="0060392D">
        <w:t xml:space="preserve"> do </w:t>
      </w:r>
      <w:r w:rsidRPr="0060392D">
        <w:t>FST</w:t>
      </w:r>
      <w:r w:rsidR="00076C1E" w:rsidRPr="0060392D">
        <w:t xml:space="preserve"> w </w:t>
      </w:r>
      <w:r w:rsidRPr="0060392D">
        <w:t>ramach programu</w:t>
      </w:r>
    </w:p>
    <w:tbl>
      <w:tblPr>
        <w:tblStyle w:val="Tabela-Siatka"/>
        <w:tblW w:w="5000" w:type="pct"/>
        <w:tblLook w:val="04A0" w:firstRow="1" w:lastRow="0" w:firstColumn="1" w:lastColumn="0" w:noHBand="0" w:noVBand="1"/>
      </w:tblPr>
      <w:tblGrid>
        <w:gridCol w:w="2031"/>
        <w:gridCol w:w="3889"/>
        <w:gridCol w:w="4584"/>
        <w:gridCol w:w="4282"/>
      </w:tblGrid>
      <w:tr w:rsidR="00944A95" w:rsidRPr="0060392D" w:rsidTr="00A35520">
        <w:tc>
          <w:tcPr>
            <w:tcW w:w="200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251472">
            <w:pPr>
              <w:spacing w:before="60" w:after="60" w:line="240" w:lineRule="auto"/>
            </w:pPr>
          </w:p>
        </w:tc>
        <w:tc>
          <w:tcPr>
            <w:tcW w:w="2998" w:type="pct"/>
            <w:gridSpan w:val="2"/>
            <w:tcBorders>
              <w:left w:val="single" w:sz="4" w:space="0" w:color="auto"/>
            </w:tcBorders>
            <w:shd w:val="clear" w:color="auto" w:fill="auto"/>
          </w:tcPr>
          <w:p w:rsidR="00944A95" w:rsidRPr="0060392D" w:rsidRDefault="00944A95" w:rsidP="0087157B">
            <w:pPr>
              <w:spacing w:before="60" w:after="60" w:line="240" w:lineRule="auto"/>
            </w:pPr>
            <w:r w:rsidRPr="0060392D">
              <w:t>Alokacja</w:t>
            </w:r>
            <w:r w:rsidR="00076C1E" w:rsidRPr="0060392D">
              <w:t xml:space="preserve"> z </w:t>
            </w:r>
            <w:r w:rsidRPr="0060392D">
              <w:t>FST</w:t>
            </w:r>
            <w:r w:rsidR="00076C1E" w:rsidRPr="0060392D">
              <w:t xml:space="preserve"> w </w:t>
            </w:r>
            <w:r w:rsidRPr="0060392D">
              <w:t>programie</w:t>
            </w:r>
            <w:r w:rsidRPr="00422775">
              <w:rPr>
                <w:b/>
                <w:bCs/>
                <w:vertAlign w:val="superscript"/>
              </w:rPr>
              <w:t>*</w:t>
            </w:r>
            <w:r w:rsidR="00076C1E" w:rsidRPr="0060392D">
              <w:t xml:space="preserve"> </w:t>
            </w:r>
            <w:r w:rsidR="0087157B">
              <w:t>według kategorii</w:t>
            </w:r>
            <w:r w:rsidRPr="0060392D">
              <w:t xml:space="preserve"> regionu,</w:t>
            </w:r>
            <w:r w:rsidR="00076C1E" w:rsidRPr="0060392D">
              <w:t xml:space="preserve"> w </w:t>
            </w:r>
            <w:r w:rsidRPr="0060392D">
              <w:t>którym znajduje się dane terytorium</w:t>
            </w:r>
            <w:r w:rsidRPr="0060392D">
              <w:rPr>
                <w:b/>
                <w:bCs/>
                <w:vertAlign w:val="superscript"/>
              </w:rPr>
              <w:t>**</w:t>
            </w:r>
            <w:r w:rsidRPr="0060392D">
              <w:t xml:space="preserve"> (według priorytetu FST) </w:t>
            </w:r>
          </w:p>
        </w:tc>
      </w:tr>
      <w:tr w:rsidR="00944A95" w:rsidRPr="0060392D" w:rsidTr="00A35520">
        <w:tc>
          <w:tcPr>
            <w:tcW w:w="200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251472">
            <w:pPr>
              <w:spacing w:before="60" w:after="60" w:line="240" w:lineRule="auto"/>
            </w:pPr>
          </w:p>
        </w:tc>
        <w:tc>
          <w:tcPr>
            <w:tcW w:w="1550" w:type="pct"/>
            <w:tcBorders>
              <w:left w:val="single" w:sz="4" w:space="0" w:color="auto"/>
              <w:bottom w:val="single" w:sz="4" w:space="0" w:color="auto"/>
            </w:tcBorders>
            <w:shd w:val="clear" w:color="auto" w:fill="auto"/>
          </w:tcPr>
          <w:p w:rsidR="00944A95" w:rsidRPr="0060392D" w:rsidRDefault="00944A95" w:rsidP="00251472">
            <w:pPr>
              <w:spacing w:before="60" w:after="60" w:line="240" w:lineRule="auto"/>
            </w:pPr>
            <w:r w:rsidRPr="0060392D">
              <w:t>Priorytet FST (dla każdego priorytetu FST)</w:t>
            </w:r>
          </w:p>
        </w:tc>
        <w:tc>
          <w:tcPr>
            <w:tcW w:w="1448" w:type="pct"/>
            <w:tcBorders>
              <w:bottom w:val="single" w:sz="4" w:space="0" w:color="auto"/>
            </w:tcBorders>
            <w:shd w:val="clear" w:color="auto" w:fill="auto"/>
          </w:tcPr>
          <w:p w:rsidR="00944A95" w:rsidRPr="0060392D" w:rsidRDefault="00944A95" w:rsidP="00251472">
            <w:pPr>
              <w:spacing w:before="60" w:after="60" w:line="240" w:lineRule="auto"/>
            </w:pPr>
            <w:r w:rsidRPr="0060392D">
              <w:t>Kwota</w:t>
            </w:r>
          </w:p>
        </w:tc>
      </w:tr>
      <w:tr w:rsidR="00944A95" w:rsidRPr="0060392D" w:rsidTr="00A35520">
        <w:tc>
          <w:tcPr>
            <w:tcW w:w="2002" w:type="pct"/>
            <w:gridSpan w:val="2"/>
            <w:tcBorders>
              <w:top w:val="single" w:sz="4" w:space="0" w:color="auto"/>
            </w:tcBorders>
            <w:shd w:val="clear" w:color="auto" w:fill="auto"/>
          </w:tcPr>
          <w:p w:rsidR="00944A95" w:rsidRPr="0060392D" w:rsidRDefault="00944A95" w:rsidP="00251472">
            <w:pPr>
              <w:spacing w:before="60" w:after="60" w:line="240" w:lineRule="auto"/>
            </w:pPr>
            <w:r w:rsidRPr="0060392D">
              <w:t>Przesunięcie</w:t>
            </w:r>
            <w:r w:rsidR="00076C1E" w:rsidRPr="0060392D">
              <w:t xml:space="preserve"> w </w:t>
            </w:r>
            <w:r w:rsidRPr="0060392D">
              <w:t>ramach programu</w:t>
            </w:r>
            <w:r w:rsidRPr="0060392D">
              <w:rPr>
                <w:b/>
                <w:bCs/>
                <w:vertAlign w:val="superscript"/>
              </w:rPr>
              <w:t>*</w:t>
            </w:r>
            <w:r w:rsidRPr="0060392D">
              <w:t xml:space="preserve"> (wsparcie uzupełniające) według kategorii regionu</w:t>
            </w:r>
          </w:p>
        </w:tc>
        <w:tc>
          <w:tcPr>
            <w:tcW w:w="1550" w:type="pct"/>
            <w:shd w:val="pct10" w:color="auto" w:fill="auto"/>
          </w:tcPr>
          <w:p w:rsidR="00944A95" w:rsidRPr="0060392D" w:rsidRDefault="00944A95" w:rsidP="00251472">
            <w:pPr>
              <w:spacing w:before="60" w:after="60" w:line="240" w:lineRule="auto"/>
            </w:pPr>
          </w:p>
        </w:tc>
        <w:tc>
          <w:tcPr>
            <w:tcW w:w="1448" w:type="pct"/>
            <w:shd w:val="pct10" w:color="auto" w:fill="auto"/>
          </w:tcPr>
          <w:p w:rsidR="00944A95" w:rsidRPr="0060392D" w:rsidRDefault="00944A95" w:rsidP="00251472">
            <w:pPr>
              <w:spacing w:before="60" w:after="60" w:line="240" w:lineRule="auto"/>
            </w:pPr>
          </w:p>
        </w:tc>
      </w:tr>
      <w:tr w:rsidR="00944A95" w:rsidRPr="0060392D" w:rsidTr="00A35520">
        <w:tc>
          <w:tcPr>
            <w:tcW w:w="687" w:type="pct"/>
            <w:vMerge w:val="restart"/>
            <w:shd w:val="clear" w:color="auto" w:fill="auto"/>
          </w:tcPr>
          <w:p w:rsidR="00944A95" w:rsidRPr="0060392D" w:rsidRDefault="00944A95" w:rsidP="00251472">
            <w:pPr>
              <w:spacing w:before="60" w:after="60" w:line="240" w:lineRule="auto"/>
            </w:pPr>
            <w:r w:rsidRPr="0060392D">
              <w:t>EFRR</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val="restart"/>
            <w:shd w:val="clear" w:color="auto" w:fill="auto"/>
          </w:tcPr>
          <w:p w:rsidR="00944A95" w:rsidRPr="0060392D" w:rsidRDefault="00944A95" w:rsidP="00251472">
            <w:pPr>
              <w:spacing w:before="60" w:after="60" w:line="240" w:lineRule="auto"/>
            </w:pPr>
            <w:r w:rsidRPr="0060392D">
              <w:t>EFS+</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r w:rsidRPr="0060392D">
              <w:t xml:space="preserve">Ogółem </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bl>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w:t>
      </w:r>
      <w:r w:rsidR="00A35520" w:rsidRPr="0060392D">
        <w:t>8</w:t>
      </w:r>
      <w:r w:rsidRPr="0060392D">
        <w:t>C: Przesunięcie</w:t>
      </w:r>
      <w:r w:rsidR="00076C1E" w:rsidRPr="0060392D">
        <w:t xml:space="preserve"> do </w:t>
      </w:r>
      <w:r w:rsidRPr="0060392D">
        <w:t>FST</w:t>
      </w:r>
      <w:r w:rsidR="00076C1E" w:rsidRPr="0060392D">
        <w:t xml:space="preserve"> z </w:t>
      </w:r>
      <w:r w:rsidRPr="0060392D">
        <w:t>innego programu (innych programów)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2981"/>
        <w:gridCol w:w="3302"/>
        <w:gridCol w:w="1001"/>
      </w:tblGrid>
      <w:tr w:rsidR="00944A95" w:rsidRPr="0060392D" w:rsidTr="00251472">
        <w:trPr>
          <w:trHeight w:val="124"/>
        </w:trPr>
        <w:tc>
          <w:tcPr>
            <w:tcW w:w="877" w:type="pct"/>
            <w:gridSpan w:val="2"/>
          </w:tcPr>
          <w:p w:rsidR="00944A95" w:rsidRPr="0060392D" w:rsidRDefault="00944A95" w:rsidP="00251472">
            <w:pPr>
              <w:spacing w:before="60" w:after="60" w:line="240" w:lineRule="auto"/>
            </w:pPr>
            <w:r w:rsidRPr="0060392D">
              <w:t>Przesunięcie</w:t>
            </w:r>
            <w:r w:rsidR="00076C1E" w:rsidRPr="0060392D">
              <w:t xml:space="preserve"> z </w:t>
            </w:r>
          </w:p>
        </w:tc>
        <w:tc>
          <w:tcPr>
            <w:tcW w:w="483" w:type="pct"/>
          </w:tcPr>
          <w:p w:rsidR="00944A95" w:rsidRPr="0060392D" w:rsidRDefault="00944A95" w:rsidP="00251472">
            <w:pPr>
              <w:spacing w:before="60" w:after="60" w:line="240" w:lineRule="auto"/>
            </w:pPr>
            <w:r w:rsidRPr="0060392D">
              <w:t>Przesunięcie do</w:t>
            </w:r>
          </w:p>
        </w:tc>
        <w:tc>
          <w:tcPr>
            <w:tcW w:w="3640" w:type="pct"/>
            <w:gridSpan w:val="8"/>
          </w:tcPr>
          <w:p w:rsidR="00944A95" w:rsidRPr="0060392D" w:rsidRDefault="00944A95" w:rsidP="00251472">
            <w:pPr>
              <w:spacing w:before="60" w:after="60" w:line="240" w:lineRule="auto"/>
            </w:pPr>
            <w:r w:rsidRPr="0060392D">
              <w:t>Podział według lat</w:t>
            </w:r>
          </w:p>
        </w:tc>
      </w:tr>
      <w:tr w:rsidR="00A35520" w:rsidRPr="0060392D" w:rsidTr="00A35520">
        <w:trPr>
          <w:trHeight w:val="802"/>
        </w:trPr>
        <w:tc>
          <w:tcPr>
            <w:tcW w:w="348" w:type="pct"/>
          </w:tcPr>
          <w:p w:rsidR="00A35520" w:rsidRPr="0060392D" w:rsidRDefault="00A35520" w:rsidP="00251472">
            <w:pPr>
              <w:spacing w:before="60" w:after="60" w:line="240" w:lineRule="auto"/>
            </w:pPr>
            <w:r w:rsidRPr="0060392D">
              <w:t>Fundusz</w:t>
            </w:r>
          </w:p>
        </w:tc>
        <w:tc>
          <w:tcPr>
            <w:tcW w:w="529" w:type="pct"/>
          </w:tcPr>
          <w:p w:rsidR="00A35520" w:rsidRPr="0060392D" w:rsidRDefault="00A35520" w:rsidP="00251472">
            <w:pPr>
              <w:spacing w:before="60" w:after="60" w:line="240" w:lineRule="auto"/>
            </w:pPr>
            <w:r w:rsidRPr="0060392D">
              <w:t xml:space="preserve">Kategoria regionu </w:t>
            </w:r>
          </w:p>
        </w:tc>
        <w:tc>
          <w:tcPr>
            <w:tcW w:w="483" w:type="pct"/>
          </w:tcPr>
          <w:p w:rsidR="00A35520" w:rsidRPr="0060392D" w:rsidRDefault="00A35520" w:rsidP="00251472">
            <w:pPr>
              <w:spacing w:before="60" w:after="60" w:line="240" w:lineRule="auto"/>
            </w:pPr>
            <w:r w:rsidRPr="0060392D">
              <w:t>Priorytet FST</w:t>
            </w:r>
            <w:r w:rsidRPr="0060392D">
              <w:rPr>
                <w:b/>
                <w:bCs/>
                <w:vertAlign w:val="superscript"/>
              </w:rPr>
              <w:t>*</w:t>
            </w:r>
          </w:p>
        </w:tc>
        <w:tc>
          <w:tcPr>
            <w:tcW w:w="235" w:type="pct"/>
          </w:tcPr>
          <w:p w:rsidR="00A35520" w:rsidRPr="0060392D" w:rsidRDefault="00A35520" w:rsidP="00A35520">
            <w:pPr>
              <w:spacing w:before="60" w:after="60" w:line="240" w:lineRule="auto"/>
              <w:jc w:val="center"/>
            </w:pPr>
            <w:r w:rsidRPr="0060392D">
              <w:t>2021</w:t>
            </w:r>
          </w:p>
        </w:tc>
        <w:tc>
          <w:tcPr>
            <w:tcW w:w="235" w:type="pct"/>
          </w:tcPr>
          <w:p w:rsidR="00A35520" w:rsidRPr="0060392D" w:rsidRDefault="00A35520" w:rsidP="00A35520">
            <w:pPr>
              <w:spacing w:before="60" w:after="60" w:line="240" w:lineRule="auto"/>
              <w:jc w:val="center"/>
            </w:pPr>
            <w:r w:rsidRPr="0060392D">
              <w:t>2022</w:t>
            </w:r>
          </w:p>
        </w:tc>
        <w:tc>
          <w:tcPr>
            <w:tcW w:w="235" w:type="pct"/>
          </w:tcPr>
          <w:p w:rsidR="00A35520" w:rsidRPr="0060392D" w:rsidRDefault="00A35520" w:rsidP="00A35520">
            <w:pPr>
              <w:spacing w:before="60" w:after="60" w:line="240" w:lineRule="auto"/>
              <w:jc w:val="center"/>
            </w:pPr>
            <w:r w:rsidRPr="0060392D">
              <w:t>2023</w:t>
            </w:r>
          </w:p>
        </w:tc>
        <w:tc>
          <w:tcPr>
            <w:tcW w:w="235" w:type="pct"/>
          </w:tcPr>
          <w:p w:rsidR="00A35520" w:rsidRPr="0060392D" w:rsidRDefault="00A35520" w:rsidP="00A35520">
            <w:pPr>
              <w:spacing w:before="60" w:after="60" w:line="240" w:lineRule="auto"/>
              <w:jc w:val="center"/>
            </w:pPr>
            <w:r w:rsidRPr="0060392D">
              <w:t>2024</w:t>
            </w:r>
          </w:p>
        </w:tc>
        <w:tc>
          <w:tcPr>
            <w:tcW w:w="235" w:type="pct"/>
          </w:tcPr>
          <w:p w:rsidR="00A35520" w:rsidRPr="0060392D" w:rsidRDefault="00A35520" w:rsidP="00A35520">
            <w:pPr>
              <w:spacing w:before="60" w:after="60" w:line="240" w:lineRule="auto"/>
              <w:jc w:val="center"/>
            </w:pPr>
            <w:r w:rsidRPr="0060392D">
              <w:t>2025</w:t>
            </w:r>
          </w:p>
        </w:tc>
        <w:tc>
          <w:tcPr>
            <w:tcW w:w="1009" w:type="pct"/>
          </w:tcPr>
          <w:p w:rsidR="00A35520" w:rsidRPr="0060392D" w:rsidRDefault="00A35520" w:rsidP="00A35520">
            <w:pPr>
              <w:spacing w:before="60" w:after="60" w:line="240" w:lineRule="auto"/>
              <w:jc w:val="center"/>
            </w:pPr>
            <w:r w:rsidRPr="0060392D">
              <w:t>2026</w:t>
            </w:r>
          </w:p>
        </w:tc>
        <w:tc>
          <w:tcPr>
            <w:tcW w:w="1117" w:type="pct"/>
          </w:tcPr>
          <w:p w:rsidR="00A35520" w:rsidRPr="0060392D" w:rsidRDefault="00A35520" w:rsidP="00A35520">
            <w:pPr>
              <w:spacing w:before="60" w:after="60" w:line="240" w:lineRule="auto"/>
              <w:jc w:val="center"/>
            </w:pPr>
            <w:r w:rsidRPr="0060392D">
              <w:t>2027</w:t>
            </w:r>
          </w:p>
        </w:tc>
        <w:tc>
          <w:tcPr>
            <w:tcW w:w="338" w:type="pct"/>
          </w:tcPr>
          <w:p w:rsidR="00A35520" w:rsidRPr="0060392D" w:rsidRDefault="00A35520" w:rsidP="00A35520">
            <w:pPr>
              <w:spacing w:before="60" w:after="60" w:line="240" w:lineRule="auto"/>
              <w:jc w:val="center"/>
            </w:pPr>
            <w:r w:rsidRPr="0060392D">
              <w:t>Ogółem</w:t>
            </w:r>
          </w:p>
        </w:tc>
      </w:tr>
      <w:tr w:rsidR="00944A95" w:rsidRPr="0060392D" w:rsidTr="00A35520">
        <w:tc>
          <w:tcPr>
            <w:tcW w:w="348" w:type="pct"/>
            <w:vMerge w:val="restart"/>
          </w:tcPr>
          <w:p w:rsidR="00944A95" w:rsidRPr="0060392D" w:rsidRDefault="00944A95" w:rsidP="00251472">
            <w:pPr>
              <w:spacing w:before="60" w:after="60" w:line="240" w:lineRule="auto"/>
            </w:pPr>
            <w:r w:rsidRPr="0060392D">
              <w:t>EFRR</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1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val="restart"/>
          </w:tcPr>
          <w:p w:rsidR="00944A95" w:rsidRPr="0060392D" w:rsidRDefault="00944A95" w:rsidP="00251472">
            <w:pPr>
              <w:spacing w:before="60" w:after="60" w:line="240" w:lineRule="auto"/>
            </w:pPr>
            <w:r w:rsidRPr="0060392D">
              <w:t>EFS+</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2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shd w:val="clear" w:color="auto" w:fill="auto"/>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18D: Przesunięcie zasobów EFRR</w:t>
      </w:r>
      <w:r w:rsidR="00076C1E" w:rsidRPr="0060392D">
        <w:t xml:space="preserve"> i </w:t>
      </w:r>
      <w:r w:rsidRPr="0060392D">
        <w:t>EFS+</w:t>
      </w:r>
      <w:r w:rsidR="00076C1E" w:rsidRPr="0060392D">
        <w:t xml:space="preserve"> z </w:t>
      </w:r>
      <w:r w:rsidRPr="0060392D">
        <w:t>innego programu (innych programów)</w:t>
      </w:r>
      <w:r w:rsidR="00076C1E" w:rsidRPr="0060392D">
        <w:t xml:space="preserve"> do </w:t>
      </w:r>
      <w:r w:rsidRPr="0060392D">
        <w:t>FST</w:t>
      </w:r>
      <w:r w:rsidR="00076C1E" w:rsidRPr="0060392D">
        <w:t xml:space="preserve"> w </w:t>
      </w:r>
      <w:r w:rsidRPr="0060392D">
        <w:t>ramach danego programu</w:t>
      </w:r>
    </w:p>
    <w:tbl>
      <w:tblPr>
        <w:tblStyle w:val="Tabela-Siatka"/>
        <w:tblW w:w="5000" w:type="pct"/>
        <w:tblLook w:val="04A0" w:firstRow="1" w:lastRow="0" w:firstColumn="1" w:lastColumn="0" w:noHBand="0" w:noVBand="1"/>
      </w:tblPr>
      <w:tblGrid>
        <w:gridCol w:w="1686"/>
        <w:gridCol w:w="3475"/>
        <w:gridCol w:w="4811"/>
        <w:gridCol w:w="4814"/>
      </w:tblGrid>
      <w:tr w:rsidR="00944A95" w:rsidRPr="0060392D" w:rsidTr="00251472">
        <w:tc>
          <w:tcPr>
            <w:tcW w:w="1745" w:type="pct"/>
            <w:gridSpan w:val="2"/>
            <w:vMerge w:val="restart"/>
            <w:tcBorders>
              <w:top w:val="single" w:sz="4" w:space="0" w:color="auto"/>
              <w:left w:val="single" w:sz="4" w:space="0" w:color="auto"/>
              <w:bottom w:val="single" w:sz="4" w:space="0" w:color="auto"/>
              <w:right w:val="single" w:sz="4" w:space="0" w:color="auto"/>
              <w:tl2br w:val="nil"/>
            </w:tcBorders>
          </w:tcPr>
          <w:p w:rsidR="00944A95" w:rsidRPr="0060392D" w:rsidRDefault="00944A95" w:rsidP="00251472">
            <w:pPr>
              <w:spacing w:before="60" w:after="60" w:line="240" w:lineRule="auto"/>
            </w:pPr>
          </w:p>
        </w:tc>
        <w:tc>
          <w:tcPr>
            <w:tcW w:w="3255" w:type="pct"/>
            <w:gridSpan w:val="2"/>
            <w:tcBorders>
              <w:left w:val="single" w:sz="4" w:space="0" w:color="auto"/>
            </w:tcBorders>
          </w:tcPr>
          <w:p w:rsidR="00944A95" w:rsidRPr="0060392D" w:rsidRDefault="00944A95" w:rsidP="00251472">
            <w:pPr>
              <w:spacing w:before="60" w:after="60" w:line="240" w:lineRule="auto"/>
            </w:pPr>
            <w:r w:rsidRPr="0060392D">
              <w:t>Wsparcie uzupełniające na rzecz FST</w:t>
            </w:r>
            <w:r w:rsidR="00076C1E" w:rsidRPr="0060392D">
              <w:t xml:space="preserve"> w </w:t>
            </w:r>
            <w:r w:rsidRPr="0060392D">
              <w:t>ramach danego programu</w:t>
            </w:r>
            <w:r w:rsidRPr="0060392D">
              <w:rPr>
                <w:b/>
                <w:bCs/>
                <w:vertAlign w:val="superscript"/>
              </w:rPr>
              <w:t>*</w:t>
            </w:r>
            <w:r w:rsidRPr="0060392D">
              <w:t xml:space="preserve"> dla terytorium znajdującego się</w:t>
            </w:r>
            <w:r w:rsidRPr="0060392D">
              <w:rPr>
                <w:b/>
                <w:bCs/>
                <w:vertAlign w:val="superscript"/>
              </w:rPr>
              <w:t>***</w:t>
            </w:r>
            <w:r w:rsidR="00076C1E" w:rsidRPr="0060392D">
              <w:t xml:space="preserve"> w </w:t>
            </w:r>
            <w:r w:rsidRPr="0060392D">
              <w:t>danej kategorii regionu (według priorytetu):</w:t>
            </w:r>
          </w:p>
        </w:tc>
      </w:tr>
      <w:tr w:rsidR="00944A95" w:rsidRPr="0060392D" w:rsidTr="00A35520">
        <w:trPr>
          <w:trHeight w:val="423"/>
        </w:trPr>
        <w:tc>
          <w:tcPr>
            <w:tcW w:w="1745" w:type="pct"/>
            <w:gridSpan w:val="2"/>
            <w:vMerge/>
            <w:tcBorders>
              <w:top w:val="single" w:sz="4" w:space="0" w:color="auto"/>
              <w:left w:val="single" w:sz="4" w:space="0" w:color="auto"/>
              <w:bottom w:val="single" w:sz="4" w:space="0" w:color="auto"/>
              <w:right w:val="single" w:sz="4" w:space="0" w:color="auto"/>
              <w:tl2br w:val="nil"/>
            </w:tcBorders>
          </w:tcPr>
          <w:p w:rsidR="00944A95" w:rsidRPr="0060392D" w:rsidRDefault="00944A95" w:rsidP="00251472">
            <w:pPr>
              <w:spacing w:before="60" w:after="60" w:line="240" w:lineRule="auto"/>
            </w:pPr>
          </w:p>
        </w:tc>
        <w:tc>
          <w:tcPr>
            <w:tcW w:w="1627" w:type="pct"/>
            <w:tcBorders>
              <w:left w:val="single" w:sz="4" w:space="0" w:color="auto"/>
              <w:bottom w:val="single" w:sz="4" w:space="0" w:color="auto"/>
            </w:tcBorders>
            <w:shd w:val="clear" w:color="auto" w:fill="auto"/>
          </w:tcPr>
          <w:p w:rsidR="00944A95" w:rsidRPr="0060392D" w:rsidRDefault="00944A95" w:rsidP="00251472">
            <w:pPr>
              <w:spacing w:before="60" w:after="60" w:line="240" w:lineRule="auto"/>
            </w:pPr>
            <w:r w:rsidRPr="0060392D">
              <w:t>Priorytet FST</w:t>
            </w:r>
          </w:p>
        </w:tc>
        <w:tc>
          <w:tcPr>
            <w:tcW w:w="1628" w:type="pct"/>
            <w:tcBorders>
              <w:bottom w:val="single" w:sz="4" w:space="0" w:color="auto"/>
            </w:tcBorders>
            <w:shd w:val="clear" w:color="auto" w:fill="auto"/>
          </w:tcPr>
          <w:p w:rsidR="00944A95" w:rsidRPr="0060392D" w:rsidRDefault="00944A95" w:rsidP="00251472">
            <w:pPr>
              <w:spacing w:before="60" w:after="60" w:line="240" w:lineRule="auto"/>
            </w:pPr>
            <w:r w:rsidRPr="0060392D">
              <w:t>Kwota</w:t>
            </w:r>
          </w:p>
        </w:tc>
      </w:tr>
      <w:tr w:rsidR="00944A95" w:rsidRPr="0060392D" w:rsidTr="00A35520">
        <w:tc>
          <w:tcPr>
            <w:tcW w:w="1745" w:type="pct"/>
            <w:gridSpan w:val="2"/>
            <w:tcBorders>
              <w:top w:val="single" w:sz="4" w:space="0" w:color="auto"/>
            </w:tcBorders>
          </w:tcPr>
          <w:p w:rsidR="00944A95" w:rsidRPr="0060392D" w:rsidRDefault="00944A95" w:rsidP="00251472">
            <w:pPr>
              <w:spacing w:before="60" w:after="60" w:line="240" w:lineRule="auto"/>
            </w:pPr>
            <w:r w:rsidRPr="0060392D">
              <w:t>Przesunięcie (przesunięcia)</w:t>
            </w:r>
            <w:r w:rsidR="00076C1E" w:rsidRPr="0060392D">
              <w:t xml:space="preserve"> z </w:t>
            </w:r>
            <w:r w:rsidRPr="0060392D">
              <w:t>innego programu (innych programów)</w:t>
            </w:r>
            <w:r w:rsidRPr="0060392D">
              <w:rPr>
                <w:b/>
                <w:bCs/>
                <w:vertAlign w:val="superscript"/>
              </w:rPr>
              <w:t>**</w:t>
            </w:r>
            <w:r w:rsidRPr="0060392D">
              <w:t xml:space="preserve"> według kategorii regionu</w:t>
            </w:r>
          </w:p>
        </w:tc>
        <w:tc>
          <w:tcPr>
            <w:tcW w:w="1627" w:type="pct"/>
            <w:shd w:val="pct10" w:color="auto" w:fill="auto"/>
          </w:tcPr>
          <w:p w:rsidR="00944A95" w:rsidRPr="0060392D" w:rsidRDefault="00944A95" w:rsidP="00251472">
            <w:pPr>
              <w:spacing w:before="60" w:after="60" w:line="240" w:lineRule="auto"/>
            </w:pPr>
          </w:p>
        </w:tc>
        <w:tc>
          <w:tcPr>
            <w:tcW w:w="1628" w:type="pct"/>
            <w:shd w:val="pct10" w:color="auto" w:fill="auto"/>
          </w:tcPr>
          <w:p w:rsidR="00944A95" w:rsidRPr="0060392D" w:rsidRDefault="00944A95" w:rsidP="00251472">
            <w:pPr>
              <w:spacing w:before="60" w:after="60" w:line="240" w:lineRule="auto"/>
            </w:pPr>
          </w:p>
        </w:tc>
      </w:tr>
      <w:tr w:rsidR="00944A95" w:rsidRPr="0060392D" w:rsidTr="00251472">
        <w:tc>
          <w:tcPr>
            <w:tcW w:w="570" w:type="pct"/>
            <w:vMerge w:val="restart"/>
          </w:tcPr>
          <w:p w:rsidR="00944A95" w:rsidRPr="0060392D" w:rsidRDefault="00944A95" w:rsidP="00251472">
            <w:pPr>
              <w:spacing w:before="60" w:after="60" w:line="240" w:lineRule="auto"/>
            </w:pPr>
            <w:r w:rsidRPr="0060392D">
              <w:t>EFRR</w:t>
            </w:r>
          </w:p>
        </w:tc>
        <w:tc>
          <w:tcPr>
            <w:tcW w:w="1175" w:type="pct"/>
          </w:tcPr>
          <w:p w:rsidR="00944A95" w:rsidRPr="0060392D" w:rsidRDefault="00944A95" w:rsidP="00251472">
            <w:pPr>
              <w:spacing w:before="60" w:after="60" w:line="240" w:lineRule="auto"/>
            </w:pPr>
            <w:r w:rsidRPr="0060392D">
              <w:t>Lepiej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W okresie przejściowym</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Słabiej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val="restart"/>
          </w:tcPr>
          <w:p w:rsidR="00944A95" w:rsidRPr="0060392D" w:rsidRDefault="00944A95" w:rsidP="00251472">
            <w:pPr>
              <w:spacing w:before="60" w:after="60" w:line="240" w:lineRule="auto"/>
            </w:pPr>
            <w:r w:rsidRPr="0060392D">
              <w:t>EFS+</w:t>
            </w:r>
          </w:p>
        </w:tc>
        <w:tc>
          <w:tcPr>
            <w:tcW w:w="1175" w:type="pct"/>
          </w:tcPr>
          <w:p w:rsidR="00944A95" w:rsidRPr="0060392D" w:rsidRDefault="00944A95" w:rsidP="00251472">
            <w:pPr>
              <w:spacing w:before="60" w:after="60" w:line="240" w:lineRule="auto"/>
            </w:pPr>
            <w:r w:rsidRPr="0060392D">
              <w:t>Lepiej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W okresie przejściowym</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A35520">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Słabiej rozwinięte</w:t>
            </w:r>
          </w:p>
        </w:tc>
        <w:tc>
          <w:tcPr>
            <w:tcW w:w="1627" w:type="pct"/>
            <w:tcBorders>
              <w:bottom w:val="single" w:sz="4" w:space="0" w:color="auto"/>
            </w:tcBorders>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A35520">
        <w:tc>
          <w:tcPr>
            <w:tcW w:w="1745" w:type="pct"/>
            <w:gridSpan w:val="2"/>
          </w:tcPr>
          <w:p w:rsidR="00944A95" w:rsidRPr="0060392D" w:rsidRDefault="00944A95" w:rsidP="00251472">
            <w:pPr>
              <w:spacing w:before="60" w:after="60" w:line="240" w:lineRule="auto"/>
            </w:pPr>
            <w:r w:rsidRPr="0060392D">
              <w:t>Ogółem</w:t>
            </w:r>
          </w:p>
        </w:tc>
        <w:tc>
          <w:tcPr>
            <w:tcW w:w="1627" w:type="pct"/>
            <w:shd w:val="pct10"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bl>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 który otrzymuje wsparcie uzupełniające</w:t>
      </w:r>
      <w:r w:rsidR="00076C1E" w:rsidRPr="0060392D">
        <w:t xml:space="preserve"> z </w:t>
      </w:r>
      <w:r w:rsidRPr="0060392D">
        <w:t>EFRR</w:t>
      </w:r>
      <w:r w:rsidR="00076C1E" w:rsidRPr="0060392D">
        <w:t xml:space="preserve"> i </w:t>
      </w:r>
      <w:r w:rsidRPr="0060392D">
        <w:t>EFS+.</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 zapewniający wsparcie uzupełniające</w:t>
      </w:r>
      <w:r w:rsidR="00076C1E" w:rsidRPr="0060392D">
        <w:t xml:space="preserve"> z </w:t>
      </w:r>
      <w:r w:rsidRPr="0060392D">
        <w:t>EFRR</w:t>
      </w:r>
      <w:r w:rsidR="00076C1E" w:rsidRPr="0060392D">
        <w:t xml:space="preserve"> i </w:t>
      </w:r>
      <w:r w:rsidRPr="0060392D">
        <w:t>EFS+ (źródło).</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tbl>
      <w:tblPr>
        <w:tblStyle w:val="Tabela-Siatka"/>
        <w:tblW w:w="0" w:type="auto"/>
        <w:tblLook w:val="04A0" w:firstRow="1" w:lastRow="0" w:firstColumn="1" w:lastColumn="0" w:noHBand="0" w:noVBand="1"/>
      </w:tblPr>
      <w:tblGrid>
        <w:gridCol w:w="14709"/>
      </w:tblGrid>
      <w:tr w:rsidR="00944A95" w:rsidRPr="0060392D" w:rsidTr="00251472">
        <w:tc>
          <w:tcPr>
            <w:tcW w:w="14709" w:type="dxa"/>
          </w:tcPr>
          <w:p w:rsidR="00944A95" w:rsidRPr="0060392D" w:rsidRDefault="00944A95" w:rsidP="002522CF">
            <w:pPr>
              <w:pageBreakBefore/>
              <w:spacing w:before="60" w:after="60" w:line="240" w:lineRule="auto"/>
              <w:rPr>
                <w:spacing w:val="-10"/>
              </w:rPr>
            </w:pPr>
            <w:r w:rsidRPr="0060392D">
              <w:rPr>
                <w:spacing w:val="-10"/>
              </w:rPr>
              <w:lastRenderedPageBreak/>
              <w:t>Pole tekstowe [3 000] Uzasadnienie przesunięcia uzupełniającego</w:t>
            </w:r>
            <w:r w:rsidR="00076C1E" w:rsidRPr="0060392D">
              <w:rPr>
                <w:spacing w:val="-10"/>
              </w:rPr>
              <w:t xml:space="preserve"> z </w:t>
            </w:r>
            <w:r w:rsidRPr="0060392D">
              <w:rPr>
                <w:spacing w:val="-10"/>
              </w:rPr>
              <w:t>EFRR</w:t>
            </w:r>
            <w:r w:rsidR="00076C1E" w:rsidRPr="0060392D">
              <w:rPr>
                <w:spacing w:val="-10"/>
              </w:rPr>
              <w:t xml:space="preserve"> i </w:t>
            </w:r>
            <w:r w:rsidRPr="0060392D">
              <w:rPr>
                <w:spacing w:val="-10"/>
              </w:rPr>
              <w:t>EFS+</w:t>
            </w:r>
            <w:r w:rsidR="00076C1E" w:rsidRPr="0060392D">
              <w:rPr>
                <w:spacing w:val="-10"/>
              </w:rPr>
              <w:t xml:space="preserve"> w </w:t>
            </w:r>
            <w:r w:rsidRPr="0060392D">
              <w:rPr>
                <w:spacing w:val="-10"/>
              </w:rPr>
              <w:t>oparciu</w:t>
            </w:r>
            <w:r w:rsidR="00E91FCE" w:rsidRPr="0060392D">
              <w:rPr>
                <w:spacing w:val="-10"/>
              </w:rPr>
              <w:t xml:space="preserve"> o </w:t>
            </w:r>
            <w:r w:rsidRPr="0060392D">
              <w:rPr>
                <w:spacing w:val="-10"/>
              </w:rPr>
              <w:t xml:space="preserve">planowane rodzaje interwencji – art. 22 ust. 3 lit. d) </w:t>
            </w:r>
            <w:proofErr w:type="spellStart"/>
            <w:r w:rsidRPr="0060392D">
              <w:rPr>
                <w:spacing w:val="-10"/>
              </w:rPr>
              <w:t>ppkt</w:t>
            </w:r>
            <w:proofErr w:type="spellEnd"/>
            <w:r w:rsidRPr="0060392D">
              <w:rPr>
                <w:spacing w:val="-10"/>
              </w:rPr>
              <w:t xml:space="preserve"> (</w:t>
            </w:r>
            <w:r w:rsidR="002522CF" w:rsidRPr="0060392D">
              <w:rPr>
                <w:spacing w:val="-10"/>
              </w:rPr>
              <w:t>ix</w:t>
            </w:r>
            <w:r w:rsidRPr="0060392D">
              <w:rPr>
                <w:spacing w:val="-10"/>
              </w:rPr>
              <w:t>)</w:t>
            </w:r>
            <w:r w:rsidR="002522CF" w:rsidRPr="0060392D">
              <w:rPr>
                <w:spacing w:val="-10"/>
              </w:rPr>
              <w:t xml:space="preserve"> </w:t>
            </w:r>
            <w:r w:rsidR="00EF72C8" w:rsidRPr="0060392D">
              <w:rPr>
                <w:spacing w:val="-10"/>
              </w:rPr>
              <w:t>rozporządzenia w sprawie wspólnych przepisów</w:t>
            </w:r>
          </w:p>
        </w:tc>
      </w:tr>
    </w:tbl>
    <w:p w:rsidR="00944A95" w:rsidRPr="0060392D" w:rsidRDefault="00944A95" w:rsidP="00944A95">
      <w:pPr>
        <w:pStyle w:val="Point0"/>
      </w:pPr>
    </w:p>
    <w:p w:rsidR="00944A95" w:rsidRPr="0060392D" w:rsidRDefault="00944A95" w:rsidP="00944A95">
      <w:pPr>
        <w:pStyle w:val="Point0"/>
      </w:pPr>
      <w:r w:rsidRPr="0060392D">
        <w:t>3.3.</w:t>
      </w:r>
      <w:r w:rsidRPr="0060392D">
        <w:tab/>
        <w:t>Przesunięcia między kategoriami regionu wynikające</w:t>
      </w:r>
      <w:r w:rsidR="00076C1E" w:rsidRPr="0060392D">
        <w:t xml:space="preserve"> z </w:t>
      </w:r>
      <w:r w:rsidRPr="0060392D">
        <w:t>przeglądu śródokresowego</w:t>
      </w:r>
    </w:p>
    <w:p w:rsidR="00944A95" w:rsidRPr="0060392D" w:rsidRDefault="00944A95" w:rsidP="00A35520">
      <w:r w:rsidRPr="0060392D">
        <w:t>Tabela 19A: Przesunięcia między kategoriami regionu wynikające</w:t>
      </w:r>
      <w:r w:rsidR="00076C1E" w:rsidRPr="0060392D">
        <w:t xml:space="preserve"> z </w:t>
      </w:r>
      <w:r w:rsidRPr="0060392D">
        <w:t>przeglądu śródokresowego,</w:t>
      </w:r>
      <w:r w:rsidR="00076C1E" w:rsidRPr="0060392D">
        <w:t xml:space="preserve"> w </w:t>
      </w:r>
      <w:r w:rsidRPr="0060392D">
        <w:t>ramach programu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467"/>
        <w:gridCol w:w="2265"/>
        <w:gridCol w:w="2265"/>
        <w:gridCol w:w="2265"/>
        <w:gridCol w:w="2265"/>
        <w:gridCol w:w="2259"/>
      </w:tblGrid>
      <w:tr w:rsidR="00944A95" w:rsidRPr="0060392D" w:rsidTr="00251472">
        <w:trPr>
          <w:trHeight w:val="408"/>
        </w:trPr>
        <w:tc>
          <w:tcPr>
            <w:tcW w:w="1172" w:type="pct"/>
            <w:vAlign w:val="center"/>
          </w:tcPr>
          <w:p w:rsidR="00944A95" w:rsidRPr="0060392D" w:rsidRDefault="00944A95" w:rsidP="00251472">
            <w:pPr>
              <w:spacing w:before="60" w:after="60" w:line="240" w:lineRule="auto"/>
              <w:jc w:val="center"/>
            </w:pPr>
            <w:r w:rsidRPr="0060392D">
              <w:t>Przesunięcie z</w:t>
            </w:r>
          </w:p>
        </w:tc>
        <w:tc>
          <w:tcPr>
            <w:tcW w:w="766" w:type="pct"/>
            <w:vAlign w:val="center"/>
          </w:tcPr>
          <w:p w:rsidR="00944A95" w:rsidRPr="0060392D" w:rsidRDefault="00944A95" w:rsidP="00251472">
            <w:pPr>
              <w:spacing w:before="60" w:after="60" w:line="240" w:lineRule="auto"/>
              <w:jc w:val="center"/>
            </w:pPr>
            <w:r w:rsidRPr="0060392D">
              <w:t>Przesunięcie do</w:t>
            </w:r>
          </w:p>
        </w:tc>
        <w:tc>
          <w:tcPr>
            <w:tcW w:w="3063" w:type="pct"/>
            <w:gridSpan w:val="4"/>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rPr>
          <w:trHeight w:val="408"/>
        </w:trPr>
        <w:tc>
          <w:tcPr>
            <w:tcW w:w="1172"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rsidR="00944A95" w:rsidRPr="0060392D" w:rsidRDefault="00944A95" w:rsidP="00251472">
            <w:pPr>
              <w:spacing w:before="60" w:after="60" w:line="240" w:lineRule="auto"/>
              <w:jc w:val="center"/>
            </w:pPr>
            <w:r w:rsidRPr="0060392D">
              <w:t>2025</w:t>
            </w:r>
          </w:p>
        </w:tc>
        <w:tc>
          <w:tcPr>
            <w:tcW w:w="766" w:type="pct"/>
            <w:vAlign w:val="center"/>
          </w:tcPr>
          <w:p w:rsidR="00944A95" w:rsidRPr="0060392D" w:rsidRDefault="00944A95" w:rsidP="00251472">
            <w:pPr>
              <w:spacing w:before="60" w:after="60" w:line="240" w:lineRule="auto"/>
              <w:jc w:val="center"/>
            </w:pPr>
            <w:r w:rsidRPr="0060392D">
              <w:t>2026</w:t>
            </w:r>
          </w:p>
        </w:tc>
        <w:tc>
          <w:tcPr>
            <w:tcW w:w="766" w:type="pct"/>
            <w:vAlign w:val="center"/>
          </w:tcPr>
          <w:p w:rsidR="00944A95" w:rsidRPr="0060392D" w:rsidRDefault="00944A95" w:rsidP="00251472">
            <w:pPr>
              <w:spacing w:before="60" w:after="60" w:line="240" w:lineRule="auto"/>
              <w:jc w:val="center"/>
            </w:pPr>
            <w:r w:rsidRPr="0060392D">
              <w:t>2027</w:t>
            </w:r>
          </w:p>
        </w:tc>
        <w:tc>
          <w:tcPr>
            <w:tcW w:w="766" w:type="pct"/>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72" w:type="pct"/>
          </w:tcPr>
          <w:p w:rsidR="00944A95" w:rsidRPr="0060392D" w:rsidRDefault="00944A95" w:rsidP="00251472">
            <w:pPr>
              <w:spacing w:before="60" w:after="60" w:line="240" w:lineRule="auto"/>
            </w:pPr>
            <w:r w:rsidRPr="0060392D">
              <w:t>Lepiej rozwinięte</w:t>
            </w:r>
          </w:p>
        </w:tc>
        <w:tc>
          <w:tcPr>
            <w:tcW w:w="766" w:type="pct"/>
            <w:vMerge w:val="restart"/>
          </w:tcPr>
          <w:p w:rsidR="00944A95" w:rsidRPr="0060392D" w:rsidRDefault="00944A95" w:rsidP="00251472">
            <w:pPr>
              <w:spacing w:before="60" w:after="60" w:line="240" w:lineRule="auto"/>
            </w:pPr>
            <w:r w:rsidRPr="0060392D">
              <w:t>Lepiej rozwinięte /</w:t>
            </w:r>
          </w:p>
          <w:p w:rsidR="00944A95" w:rsidRPr="0060392D" w:rsidRDefault="00944A95" w:rsidP="00251472">
            <w:pPr>
              <w:spacing w:before="60" w:after="60" w:line="240" w:lineRule="auto"/>
            </w:pPr>
            <w:r w:rsidRPr="0060392D">
              <w:t>W okresie przejściowym /</w:t>
            </w:r>
          </w:p>
          <w:p w:rsidR="00944A95" w:rsidRPr="0060392D" w:rsidRDefault="00944A95" w:rsidP="00251472">
            <w:pPr>
              <w:spacing w:before="60" w:after="60" w:line="240" w:lineRule="auto"/>
            </w:pPr>
            <w:r w:rsidRPr="0060392D">
              <w:t>Słabiej rozwinięte</w:t>
            </w: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r w:rsidR="00944A95" w:rsidRPr="0060392D" w:rsidTr="00251472">
        <w:tc>
          <w:tcPr>
            <w:tcW w:w="1172" w:type="pct"/>
          </w:tcPr>
          <w:p w:rsidR="00944A95" w:rsidRPr="0060392D" w:rsidRDefault="00944A95" w:rsidP="00251472">
            <w:pPr>
              <w:spacing w:before="60" w:after="60" w:line="240" w:lineRule="auto"/>
            </w:pPr>
            <w:r w:rsidRPr="0060392D">
              <w:t>W okresie przejściowym</w:t>
            </w:r>
          </w:p>
        </w:tc>
        <w:tc>
          <w:tcPr>
            <w:tcW w:w="766" w:type="pct"/>
            <w:vMerge/>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r w:rsidR="00944A95" w:rsidRPr="0060392D" w:rsidTr="00251472">
        <w:tc>
          <w:tcPr>
            <w:tcW w:w="1172" w:type="pct"/>
          </w:tcPr>
          <w:p w:rsidR="00944A95" w:rsidRPr="0060392D" w:rsidRDefault="00944A95" w:rsidP="00251472">
            <w:pPr>
              <w:spacing w:before="60" w:after="60" w:line="240" w:lineRule="auto"/>
            </w:pPr>
            <w:r w:rsidRPr="0060392D">
              <w:t>Słabiej rozwinięte</w:t>
            </w:r>
          </w:p>
        </w:tc>
        <w:tc>
          <w:tcPr>
            <w:tcW w:w="766" w:type="pct"/>
            <w:vMerge/>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rsidR="00944A95" w:rsidRPr="0060392D" w:rsidRDefault="00944A95" w:rsidP="00A35520">
      <w:r w:rsidRPr="0060392D">
        <w:br w:type="page"/>
      </w:r>
      <w:r w:rsidRPr="0060392D">
        <w:lastRenderedPageBreak/>
        <w:t>Tabela 19B: Przesunięcia między kategoriami regionu wynikające</w:t>
      </w:r>
      <w:r w:rsidR="00076C1E" w:rsidRPr="0060392D">
        <w:t xml:space="preserve"> z </w:t>
      </w:r>
      <w:r w:rsidRPr="0060392D">
        <w:t>przeglądu śródokresowego,</w:t>
      </w:r>
      <w:r w:rsidR="00076C1E" w:rsidRPr="0060392D">
        <w:t xml:space="preserve"> do </w:t>
      </w:r>
      <w:r w:rsidRPr="0060392D">
        <w:t>innych programów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511"/>
        <w:gridCol w:w="2269"/>
        <w:gridCol w:w="2250"/>
        <w:gridCol w:w="2250"/>
        <w:gridCol w:w="2250"/>
        <w:gridCol w:w="2256"/>
      </w:tblGrid>
      <w:tr w:rsidR="00944A95" w:rsidRPr="0060392D" w:rsidTr="00251472">
        <w:trPr>
          <w:trHeight w:val="408"/>
        </w:trPr>
        <w:tc>
          <w:tcPr>
            <w:tcW w:w="1187" w:type="pct"/>
            <w:vAlign w:val="center"/>
          </w:tcPr>
          <w:p w:rsidR="00944A95" w:rsidRPr="0060392D" w:rsidRDefault="00944A95" w:rsidP="00251472">
            <w:pPr>
              <w:spacing w:before="60" w:after="60" w:line="240" w:lineRule="auto"/>
              <w:jc w:val="center"/>
            </w:pPr>
            <w:r w:rsidRPr="0060392D">
              <w:t>Przesunięcie z</w:t>
            </w:r>
          </w:p>
        </w:tc>
        <w:tc>
          <w:tcPr>
            <w:tcW w:w="767" w:type="pct"/>
            <w:vAlign w:val="center"/>
          </w:tcPr>
          <w:p w:rsidR="00944A95" w:rsidRPr="0060392D" w:rsidRDefault="00944A95" w:rsidP="00251472">
            <w:pPr>
              <w:spacing w:before="60" w:after="60" w:line="240" w:lineRule="auto"/>
              <w:jc w:val="center"/>
            </w:pPr>
            <w:r w:rsidRPr="0060392D">
              <w:t>Przesunięcie do</w:t>
            </w:r>
          </w:p>
        </w:tc>
        <w:tc>
          <w:tcPr>
            <w:tcW w:w="3046" w:type="pct"/>
            <w:gridSpan w:val="4"/>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rPr>
          <w:trHeight w:val="408"/>
        </w:trPr>
        <w:tc>
          <w:tcPr>
            <w:tcW w:w="1187"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7"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1" w:type="pct"/>
            <w:vAlign w:val="center"/>
          </w:tcPr>
          <w:p w:rsidR="00944A95" w:rsidRPr="0060392D" w:rsidRDefault="00944A95" w:rsidP="00251472">
            <w:pPr>
              <w:spacing w:before="60" w:after="60" w:line="240" w:lineRule="auto"/>
              <w:jc w:val="center"/>
            </w:pPr>
            <w:r w:rsidRPr="0060392D">
              <w:t>2025</w:t>
            </w:r>
          </w:p>
        </w:tc>
        <w:tc>
          <w:tcPr>
            <w:tcW w:w="761" w:type="pct"/>
            <w:vAlign w:val="center"/>
          </w:tcPr>
          <w:p w:rsidR="00944A95" w:rsidRPr="0060392D" w:rsidRDefault="00944A95" w:rsidP="00251472">
            <w:pPr>
              <w:spacing w:before="60" w:after="60" w:line="240" w:lineRule="auto"/>
              <w:jc w:val="center"/>
            </w:pPr>
            <w:r w:rsidRPr="0060392D">
              <w:t>2026</w:t>
            </w:r>
          </w:p>
        </w:tc>
        <w:tc>
          <w:tcPr>
            <w:tcW w:w="761" w:type="pct"/>
            <w:vAlign w:val="center"/>
          </w:tcPr>
          <w:p w:rsidR="00944A95" w:rsidRPr="0060392D" w:rsidRDefault="00944A95" w:rsidP="00251472">
            <w:pPr>
              <w:spacing w:before="60" w:after="60" w:line="240" w:lineRule="auto"/>
              <w:jc w:val="center"/>
            </w:pPr>
            <w:r w:rsidRPr="0060392D">
              <w:t>2027</w:t>
            </w:r>
          </w:p>
        </w:tc>
        <w:tc>
          <w:tcPr>
            <w:tcW w:w="761" w:type="pct"/>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87" w:type="pct"/>
          </w:tcPr>
          <w:p w:rsidR="00944A95" w:rsidRPr="0060392D" w:rsidRDefault="00944A95" w:rsidP="00251472">
            <w:pPr>
              <w:spacing w:before="60" w:after="60" w:line="240" w:lineRule="auto"/>
            </w:pPr>
            <w:r w:rsidRPr="0060392D">
              <w:t>Lepiej rozwinięte</w:t>
            </w:r>
          </w:p>
        </w:tc>
        <w:tc>
          <w:tcPr>
            <w:tcW w:w="767" w:type="pct"/>
            <w:vMerge w:val="restart"/>
          </w:tcPr>
          <w:p w:rsidR="00944A95" w:rsidRPr="0060392D" w:rsidRDefault="00944A95" w:rsidP="00251472">
            <w:pPr>
              <w:spacing w:before="60" w:after="60" w:line="240" w:lineRule="auto"/>
            </w:pPr>
            <w:r w:rsidRPr="0060392D">
              <w:t>Lepiej rozwinięte /</w:t>
            </w:r>
          </w:p>
          <w:p w:rsidR="00944A95" w:rsidRPr="0060392D" w:rsidRDefault="00944A95" w:rsidP="00251472">
            <w:pPr>
              <w:spacing w:before="60" w:after="60" w:line="240" w:lineRule="auto"/>
            </w:pPr>
            <w:r w:rsidRPr="0060392D">
              <w:t>W okresie przejściowym /</w:t>
            </w:r>
          </w:p>
          <w:p w:rsidR="00944A95" w:rsidRPr="0060392D" w:rsidRDefault="00944A95" w:rsidP="00251472">
            <w:pPr>
              <w:spacing w:before="60" w:after="60" w:line="240" w:lineRule="auto"/>
            </w:pPr>
            <w:r w:rsidRPr="0060392D">
              <w:t>Słabiej rozwinięte</w:t>
            </w: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r w:rsidR="00944A95" w:rsidRPr="0060392D" w:rsidTr="00251472">
        <w:tc>
          <w:tcPr>
            <w:tcW w:w="1187" w:type="pct"/>
          </w:tcPr>
          <w:p w:rsidR="00944A95" w:rsidRPr="0060392D" w:rsidRDefault="00944A95" w:rsidP="00251472">
            <w:pPr>
              <w:spacing w:before="60" w:after="60" w:line="240" w:lineRule="auto"/>
            </w:pPr>
            <w:r w:rsidRPr="0060392D">
              <w:t>W okresie przejściowym</w:t>
            </w:r>
          </w:p>
        </w:tc>
        <w:tc>
          <w:tcPr>
            <w:tcW w:w="767" w:type="pct"/>
            <w:vMerge/>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r w:rsidR="00944A95" w:rsidRPr="0060392D" w:rsidTr="00251472">
        <w:tc>
          <w:tcPr>
            <w:tcW w:w="1187" w:type="pct"/>
          </w:tcPr>
          <w:p w:rsidR="00944A95" w:rsidRPr="0060392D" w:rsidRDefault="00944A95" w:rsidP="00251472">
            <w:pPr>
              <w:spacing w:before="60" w:after="60" w:line="240" w:lineRule="auto"/>
            </w:pPr>
            <w:r w:rsidRPr="0060392D">
              <w:t>Słabiej rozwinięte</w:t>
            </w:r>
          </w:p>
        </w:tc>
        <w:tc>
          <w:tcPr>
            <w:tcW w:w="767" w:type="pct"/>
            <w:vMerge/>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rsidR="00944A95" w:rsidRPr="0060392D" w:rsidRDefault="00944A95" w:rsidP="00944A95">
      <w:pPr>
        <w:pStyle w:val="Point0"/>
      </w:pPr>
      <w:r w:rsidRPr="0060392D">
        <w:br w:type="page"/>
      </w:r>
      <w:r w:rsidRPr="0060392D">
        <w:lastRenderedPageBreak/>
        <w:t>3.4.</w:t>
      </w:r>
      <w:r w:rsidRPr="0060392D">
        <w:tab/>
        <w:t>Przesunięcia zwrotne</w:t>
      </w:r>
      <w:r w:rsidRPr="0060392D">
        <w:rPr>
          <w:rStyle w:val="Odwoanieprzypisudolnego"/>
        </w:rPr>
        <w:footnoteReference w:id="41"/>
      </w:r>
    </w:p>
    <w:p w:rsidR="00944A95" w:rsidRPr="0060392D" w:rsidRDefault="00944A95" w:rsidP="00A35520">
      <w:r w:rsidRPr="0060392D">
        <w:t>Tabela 20</w:t>
      </w:r>
      <w:r w:rsidR="00A35520" w:rsidRPr="0060392D">
        <w:t>A</w:t>
      </w:r>
      <w:r w:rsidRPr="0060392D">
        <w:t>: Przesunięcia zwrotne (w podziale na lata)</w:t>
      </w:r>
    </w:p>
    <w:tbl>
      <w:tblPr>
        <w:tblStyle w:val="Tabela-Siatka"/>
        <w:tblW w:w="5000" w:type="pct"/>
        <w:tblLook w:val="04A0" w:firstRow="1" w:lastRow="0" w:firstColumn="1" w:lastColumn="0" w:noHBand="0" w:noVBand="1"/>
      </w:tblPr>
      <w:tblGrid>
        <w:gridCol w:w="3357"/>
        <w:gridCol w:w="2041"/>
        <w:gridCol w:w="2483"/>
        <w:gridCol w:w="845"/>
        <w:gridCol w:w="845"/>
        <w:gridCol w:w="845"/>
        <w:gridCol w:w="845"/>
        <w:gridCol w:w="845"/>
        <w:gridCol w:w="845"/>
        <w:gridCol w:w="845"/>
        <w:gridCol w:w="990"/>
      </w:tblGrid>
      <w:tr w:rsidR="00944A95" w:rsidRPr="0060392D" w:rsidTr="00251472">
        <w:tc>
          <w:tcPr>
            <w:tcW w:w="1139" w:type="pct"/>
            <w:shd w:val="clear" w:color="auto" w:fill="auto"/>
            <w:vAlign w:val="center"/>
          </w:tcPr>
          <w:p w:rsidR="00944A95" w:rsidRPr="0060392D" w:rsidRDefault="00944A95" w:rsidP="00251472">
            <w:pPr>
              <w:spacing w:before="60" w:after="60" w:line="240" w:lineRule="auto"/>
              <w:jc w:val="center"/>
            </w:pPr>
            <w:r w:rsidRPr="0060392D">
              <w:t>Przesunięcie z</w:t>
            </w:r>
          </w:p>
        </w:tc>
        <w:tc>
          <w:tcPr>
            <w:tcW w:w="1537" w:type="pct"/>
            <w:gridSpan w:val="2"/>
            <w:shd w:val="clear" w:color="auto" w:fill="auto"/>
            <w:vAlign w:val="center"/>
          </w:tcPr>
          <w:p w:rsidR="00944A95" w:rsidRPr="0060392D" w:rsidRDefault="00944A95" w:rsidP="00251472">
            <w:pPr>
              <w:spacing w:before="60" w:after="60" w:line="240" w:lineRule="auto"/>
              <w:jc w:val="center"/>
            </w:pPr>
            <w:r w:rsidRPr="0060392D">
              <w:t>Przesunięcie do</w:t>
            </w:r>
          </w:p>
        </w:tc>
        <w:tc>
          <w:tcPr>
            <w:tcW w:w="2324" w:type="pct"/>
            <w:gridSpan w:val="8"/>
            <w:shd w:val="clear" w:color="auto" w:fill="auto"/>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c>
          <w:tcPr>
            <w:tcW w:w="1139" w:type="pct"/>
            <w:shd w:val="clear" w:color="auto" w:fill="auto"/>
            <w:vAlign w:val="center"/>
          </w:tcPr>
          <w:p w:rsidR="00944A95" w:rsidRPr="0060392D" w:rsidRDefault="00944A95" w:rsidP="00251472">
            <w:pPr>
              <w:spacing w:before="60" w:after="60" w:line="240" w:lineRule="auto"/>
              <w:jc w:val="center"/>
            </w:pPr>
            <w:proofErr w:type="spellStart"/>
            <w:r w:rsidRPr="0060392D">
              <w:t>InvestEU</w:t>
            </w:r>
            <w:proofErr w:type="spellEnd"/>
            <w:r w:rsidRPr="0060392D">
              <w:t xml:space="preserve"> lub inny instrument unijny</w:t>
            </w:r>
          </w:p>
        </w:tc>
        <w:tc>
          <w:tcPr>
            <w:tcW w:w="694" w:type="pct"/>
            <w:shd w:val="clear" w:color="auto" w:fill="auto"/>
            <w:vAlign w:val="center"/>
          </w:tcPr>
          <w:p w:rsidR="00944A95" w:rsidRPr="0060392D" w:rsidRDefault="00944A95" w:rsidP="00251472">
            <w:pPr>
              <w:spacing w:before="60" w:after="60" w:line="240" w:lineRule="auto"/>
              <w:jc w:val="center"/>
            </w:pPr>
            <w:r w:rsidRPr="0060392D">
              <w:t>Fundusz</w:t>
            </w:r>
          </w:p>
        </w:tc>
        <w:tc>
          <w:tcPr>
            <w:tcW w:w="843" w:type="pct"/>
            <w:shd w:val="clear" w:color="auto" w:fill="auto"/>
            <w:vAlign w:val="center"/>
          </w:tcPr>
          <w:p w:rsidR="00944A95" w:rsidRPr="0060392D" w:rsidRDefault="00944A95" w:rsidP="00251472">
            <w:pPr>
              <w:spacing w:before="60" w:after="60" w:line="240" w:lineRule="auto"/>
              <w:jc w:val="center"/>
            </w:pPr>
            <w:r w:rsidRPr="0060392D">
              <w:t>Kategoria regionu</w:t>
            </w:r>
          </w:p>
        </w:tc>
        <w:tc>
          <w:tcPr>
            <w:tcW w:w="289" w:type="pct"/>
            <w:shd w:val="clear" w:color="auto" w:fill="auto"/>
            <w:vAlign w:val="center"/>
          </w:tcPr>
          <w:p w:rsidR="00944A95" w:rsidRPr="0060392D" w:rsidRDefault="00944A95" w:rsidP="00251472">
            <w:pPr>
              <w:spacing w:before="60" w:after="60" w:line="240" w:lineRule="auto"/>
              <w:jc w:val="center"/>
            </w:pPr>
            <w:r w:rsidRPr="0060392D">
              <w:t>2021</w:t>
            </w:r>
          </w:p>
        </w:tc>
        <w:tc>
          <w:tcPr>
            <w:tcW w:w="289" w:type="pct"/>
            <w:shd w:val="clear" w:color="auto" w:fill="auto"/>
            <w:vAlign w:val="center"/>
          </w:tcPr>
          <w:p w:rsidR="00944A95" w:rsidRPr="0060392D" w:rsidRDefault="00944A95" w:rsidP="00251472">
            <w:pPr>
              <w:spacing w:before="60" w:after="60" w:line="240" w:lineRule="auto"/>
              <w:jc w:val="center"/>
            </w:pPr>
            <w:r w:rsidRPr="0060392D">
              <w:t>2022</w:t>
            </w:r>
          </w:p>
        </w:tc>
        <w:tc>
          <w:tcPr>
            <w:tcW w:w="289" w:type="pct"/>
            <w:shd w:val="clear" w:color="auto" w:fill="auto"/>
            <w:vAlign w:val="center"/>
          </w:tcPr>
          <w:p w:rsidR="00944A95" w:rsidRPr="0060392D" w:rsidRDefault="00944A95" w:rsidP="00251472">
            <w:pPr>
              <w:spacing w:before="60" w:after="60" w:line="240" w:lineRule="auto"/>
              <w:jc w:val="center"/>
            </w:pPr>
            <w:r w:rsidRPr="0060392D">
              <w:t>2023</w:t>
            </w:r>
          </w:p>
        </w:tc>
        <w:tc>
          <w:tcPr>
            <w:tcW w:w="289" w:type="pct"/>
            <w:shd w:val="clear" w:color="auto" w:fill="auto"/>
            <w:vAlign w:val="center"/>
          </w:tcPr>
          <w:p w:rsidR="00944A95" w:rsidRPr="0060392D" w:rsidRDefault="00944A95" w:rsidP="00251472">
            <w:pPr>
              <w:spacing w:before="60" w:after="60" w:line="240" w:lineRule="auto"/>
              <w:jc w:val="center"/>
            </w:pPr>
            <w:r w:rsidRPr="0060392D">
              <w:t>2024</w:t>
            </w:r>
          </w:p>
        </w:tc>
        <w:tc>
          <w:tcPr>
            <w:tcW w:w="289" w:type="pct"/>
            <w:shd w:val="clear" w:color="auto" w:fill="auto"/>
            <w:vAlign w:val="center"/>
          </w:tcPr>
          <w:p w:rsidR="00944A95" w:rsidRPr="0060392D" w:rsidRDefault="00944A95" w:rsidP="00251472">
            <w:pPr>
              <w:spacing w:before="60" w:after="60" w:line="240" w:lineRule="auto"/>
              <w:jc w:val="center"/>
            </w:pPr>
            <w:r w:rsidRPr="0060392D">
              <w:t>2025</w:t>
            </w:r>
          </w:p>
        </w:tc>
        <w:tc>
          <w:tcPr>
            <w:tcW w:w="289" w:type="pct"/>
            <w:shd w:val="clear" w:color="auto" w:fill="auto"/>
            <w:vAlign w:val="center"/>
          </w:tcPr>
          <w:p w:rsidR="00944A95" w:rsidRPr="0060392D" w:rsidRDefault="00944A95" w:rsidP="00251472">
            <w:pPr>
              <w:spacing w:before="60" w:after="60" w:line="240" w:lineRule="auto"/>
              <w:jc w:val="center"/>
            </w:pPr>
            <w:r w:rsidRPr="0060392D">
              <w:t>2026</w:t>
            </w:r>
          </w:p>
        </w:tc>
        <w:tc>
          <w:tcPr>
            <w:tcW w:w="289" w:type="pct"/>
            <w:shd w:val="clear" w:color="auto" w:fill="auto"/>
            <w:vAlign w:val="center"/>
          </w:tcPr>
          <w:p w:rsidR="00944A95" w:rsidRPr="0060392D" w:rsidRDefault="00944A95" w:rsidP="00251472">
            <w:pPr>
              <w:spacing w:before="60" w:after="60" w:line="240" w:lineRule="auto"/>
              <w:jc w:val="center"/>
            </w:pPr>
            <w:r w:rsidRPr="0060392D">
              <w:t>2027</w:t>
            </w:r>
          </w:p>
        </w:tc>
        <w:tc>
          <w:tcPr>
            <w:tcW w:w="300" w:type="pct"/>
            <w:shd w:val="clear" w:color="auto" w:fill="auto"/>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39" w:type="pct"/>
            <w:vMerge w:val="restart"/>
            <w:shd w:val="clear" w:color="auto" w:fill="auto"/>
          </w:tcPr>
          <w:p w:rsidR="00944A95" w:rsidRPr="00616B5D" w:rsidRDefault="00944A95" w:rsidP="00251472">
            <w:pPr>
              <w:spacing w:before="60" w:after="60" w:line="240" w:lineRule="auto"/>
              <w:rPr>
                <w:lang w:val="en-US"/>
              </w:rPr>
            </w:pPr>
            <w:r w:rsidRPr="00616B5D">
              <w:rPr>
                <w:lang w:val="en-US"/>
              </w:rPr>
              <w:t xml:space="preserve">Program </w:t>
            </w:r>
            <w:proofErr w:type="spellStart"/>
            <w:r w:rsidRPr="00616B5D">
              <w:rPr>
                <w:lang w:val="en-US"/>
              </w:rPr>
              <w:t>InvestEU</w:t>
            </w:r>
            <w:proofErr w:type="spellEnd"/>
          </w:p>
          <w:p w:rsidR="00944A95" w:rsidRPr="00616B5D" w:rsidRDefault="00944A95" w:rsidP="00251472">
            <w:pPr>
              <w:spacing w:before="60" w:after="60" w:line="240" w:lineRule="auto"/>
              <w:rPr>
                <w:lang w:val="en-US"/>
              </w:rPr>
            </w:pPr>
            <w:r w:rsidRPr="00616B5D">
              <w:rPr>
                <w:lang w:val="en-US"/>
              </w:rPr>
              <w:t>Segment 1</w:t>
            </w:r>
          </w:p>
          <w:p w:rsidR="00944A95" w:rsidRPr="00616B5D" w:rsidRDefault="00944A95" w:rsidP="00251472">
            <w:pPr>
              <w:spacing w:before="60" w:after="60" w:line="240" w:lineRule="auto"/>
              <w:rPr>
                <w:lang w:val="en-US"/>
              </w:rPr>
            </w:pPr>
            <w:r w:rsidRPr="00616B5D">
              <w:rPr>
                <w:lang w:val="en-US"/>
              </w:rPr>
              <w:t>Segment 2</w:t>
            </w:r>
          </w:p>
          <w:p w:rsidR="00944A95" w:rsidRPr="00616B5D" w:rsidRDefault="00944A95" w:rsidP="00251472">
            <w:pPr>
              <w:spacing w:before="60" w:after="60" w:line="240" w:lineRule="auto"/>
              <w:rPr>
                <w:lang w:val="en-US"/>
              </w:rPr>
            </w:pPr>
            <w:r w:rsidRPr="00616B5D">
              <w:rPr>
                <w:lang w:val="en-US"/>
              </w:rPr>
              <w:t>Segment 3</w:t>
            </w:r>
          </w:p>
          <w:p w:rsidR="00944A95" w:rsidRPr="0060392D" w:rsidRDefault="00944A95" w:rsidP="00251472">
            <w:pPr>
              <w:spacing w:before="60" w:after="60" w:line="240" w:lineRule="auto"/>
            </w:pPr>
            <w:r w:rsidRPr="0060392D">
              <w:t>Segment 4</w:t>
            </w:r>
          </w:p>
          <w:p w:rsidR="00944A95" w:rsidRPr="0060392D" w:rsidRDefault="00944A95" w:rsidP="00251472">
            <w:pPr>
              <w:spacing w:before="60" w:after="60" w:line="240" w:lineRule="auto"/>
            </w:pPr>
            <w:r w:rsidRPr="0060392D">
              <w:t>Instrument unijny 1</w:t>
            </w:r>
          </w:p>
          <w:p w:rsidR="00944A95" w:rsidRPr="0060392D" w:rsidRDefault="00944A95" w:rsidP="00251472">
            <w:pPr>
              <w:spacing w:before="60" w:after="60" w:line="240" w:lineRule="auto"/>
            </w:pPr>
            <w:r w:rsidRPr="0060392D">
              <w:t>Instrument unijny 2</w:t>
            </w:r>
          </w:p>
          <w:p w:rsidR="00944A95" w:rsidRPr="0060392D" w:rsidRDefault="00944A95" w:rsidP="00251472">
            <w:pPr>
              <w:spacing w:before="60" w:after="60" w:line="240" w:lineRule="auto"/>
            </w:pPr>
            <w:r w:rsidRPr="0060392D">
              <w:t>[…]</w:t>
            </w:r>
          </w:p>
        </w:tc>
        <w:tc>
          <w:tcPr>
            <w:tcW w:w="694" w:type="pct"/>
            <w:vMerge w:val="restart"/>
            <w:shd w:val="clear" w:color="auto" w:fill="auto"/>
          </w:tcPr>
          <w:p w:rsidR="00944A95" w:rsidRPr="0060392D" w:rsidRDefault="00944A95" w:rsidP="00251472">
            <w:pPr>
              <w:spacing w:before="60" w:after="60" w:line="240" w:lineRule="auto"/>
            </w:pPr>
            <w:r w:rsidRPr="0060392D">
              <w:t>EFRR</w:t>
            </w:r>
          </w:p>
        </w:tc>
        <w:tc>
          <w:tcPr>
            <w:tcW w:w="843" w:type="pct"/>
            <w:shd w:val="clear" w:color="auto" w:fill="auto"/>
          </w:tcPr>
          <w:p w:rsidR="00944A95" w:rsidRPr="0060392D" w:rsidRDefault="00944A95" w:rsidP="00251472">
            <w:pPr>
              <w:spacing w:before="60" w:after="60" w:line="240" w:lineRule="auto"/>
            </w:pPr>
            <w:r w:rsidRPr="0060392D">
              <w:t>Lepiej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W okresie przejściowym</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tcBorders>
              <w:bottom w:val="single" w:sz="4" w:space="0" w:color="auto"/>
            </w:tcBorders>
            <w:shd w:val="clear" w:color="auto" w:fill="auto"/>
          </w:tcPr>
          <w:p w:rsidR="00944A95" w:rsidRPr="0060392D" w:rsidRDefault="00944A95" w:rsidP="00251472">
            <w:pPr>
              <w:spacing w:before="60" w:after="60" w:line="240" w:lineRule="auto"/>
            </w:pPr>
            <w:r w:rsidRPr="0060392D">
              <w:t>Słabiej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val="restart"/>
            <w:shd w:val="clear" w:color="auto" w:fill="auto"/>
          </w:tcPr>
          <w:p w:rsidR="00944A95" w:rsidRPr="0060392D" w:rsidRDefault="00944A95" w:rsidP="00251472">
            <w:pPr>
              <w:spacing w:before="60" w:after="60" w:line="240" w:lineRule="auto"/>
            </w:pPr>
            <w:r w:rsidRPr="0060392D">
              <w:t>EFS+</w:t>
            </w:r>
          </w:p>
        </w:tc>
        <w:tc>
          <w:tcPr>
            <w:tcW w:w="843" w:type="pct"/>
            <w:shd w:val="clear" w:color="auto" w:fill="auto"/>
          </w:tcPr>
          <w:p w:rsidR="00944A95" w:rsidRPr="0060392D" w:rsidRDefault="00944A95" w:rsidP="00251472">
            <w:pPr>
              <w:spacing w:before="60" w:after="60" w:line="240" w:lineRule="auto"/>
            </w:pPr>
            <w:r w:rsidRPr="0060392D">
              <w:t>Lepiej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W okresie przejściowym</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Słabiej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shd w:val="clear" w:color="auto" w:fill="auto"/>
          </w:tcPr>
          <w:p w:rsidR="00944A95" w:rsidRPr="0060392D" w:rsidRDefault="00944A95" w:rsidP="00251472">
            <w:pPr>
              <w:spacing w:before="60" w:after="60" w:line="240" w:lineRule="auto"/>
            </w:pPr>
            <w:r w:rsidRPr="0060392D">
              <w:t>Fundusz Spójności</w:t>
            </w:r>
          </w:p>
        </w:tc>
        <w:tc>
          <w:tcPr>
            <w:tcW w:w="843" w:type="pct"/>
            <w:shd w:val="clear" w:color="auto" w:fill="auto"/>
          </w:tcPr>
          <w:p w:rsidR="00944A95" w:rsidRPr="0060392D" w:rsidRDefault="00944A95" w:rsidP="00251472">
            <w:pPr>
              <w:spacing w:before="60" w:after="60" w:line="240" w:lineRule="auto"/>
            </w:pPr>
            <w:r w:rsidRPr="0060392D">
              <w:t>nie dotyczy</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shd w:val="clear" w:color="auto" w:fill="auto"/>
          </w:tcPr>
          <w:p w:rsidR="00944A95" w:rsidRPr="0060392D" w:rsidRDefault="00944A95" w:rsidP="00251472">
            <w:pPr>
              <w:spacing w:before="60" w:after="60" w:line="240" w:lineRule="auto"/>
            </w:pPr>
            <w:r w:rsidRPr="0060392D">
              <w:t>EFMRA</w:t>
            </w:r>
          </w:p>
        </w:tc>
        <w:tc>
          <w:tcPr>
            <w:tcW w:w="843" w:type="pct"/>
            <w:shd w:val="clear" w:color="auto" w:fill="auto"/>
          </w:tcPr>
          <w:p w:rsidR="00944A95" w:rsidRPr="0060392D" w:rsidRDefault="00944A95" w:rsidP="00251472">
            <w:pPr>
              <w:spacing w:before="60" w:after="60" w:line="240" w:lineRule="auto"/>
            </w:pPr>
            <w:r w:rsidRPr="0060392D">
              <w:t>nie dotyczy</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60392D">
      <w:r w:rsidRPr="0060392D">
        <w:br w:type="page"/>
      </w:r>
      <w:r w:rsidRPr="0060392D">
        <w:lastRenderedPageBreak/>
        <w:t>Tabela 20</w:t>
      </w:r>
      <w:r w:rsidR="00E831A0" w:rsidRPr="0060392D">
        <w:t>B</w:t>
      </w:r>
      <w:r w:rsidRPr="0060392D">
        <w:t xml:space="preserve"> Przesunięcia zwrotne</w:t>
      </w:r>
      <w:r w:rsidRPr="0060392D">
        <w:rPr>
          <w:vertAlign w:val="superscript"/>
        </w:rPr>
        <w:t>*</w:t>
      </w:r>
      <w:r w:rsidRPr="0060392D">
        <w:t xml:space="preserve"> (zestawienie)</w:t>
      </w:r>
    </w:p>
    <w:tbl>
      <w:tblPr>
        <w:tblStyle w:val="Tabela-Siatka"/>
        <w:tblW w:w="5000" w:type="pct"/>
        <w:tblLook w:val="04A0" w:firstRow="1" w:lastRow="0" w:firstColumn="1" w:lastColumn="0" w:noHBand="0" w:noVBand="1"/>
      </w:tblPr>
      <w:tblGrid>
        <w:gridCol w:w="1875"/>
        <w:gridCol w:w="2004"/>
        <w:gridCol w:w="1451"/>
        <w:gridCol w:w="1909"/>
        <w:gridCol w:w="2004"/>
        <w:gridCol w:w="1451"/>
        <w:gridCol w:w="1909"/>
        <w:gridCol w:w="1084"/>
        <w:gridCol w:w="1099"/>
      </w:tblGrid>
      <w:tr w:rsidR="00944A95" w:rsidRPr="00A40C68" w:rsidTr="00251472">
        <w:tc>
          <w:tcPr>
            <w:tcW w:w="666" w:type="pct"/>
            <w:vMerge w:val="restart"/>
            <w:tcBorders>
              <w:top w:val="single" w:sz="4" w:space="0" w:color="auto"/>
              <w:left w:val="single" w:sz="4" w:space="0" w:color="auto"/>
              <w:bottom w:val="single" w:sz="4" w:space="0" w:color="auto"/>
              <w:right w:val="single" w:sz="4" w:space="0" w:color="auto"/>
              <w:tl2br w:val="nil"/>
            </w:tcBorders>
            <w:vAlign w:val="center"/>
          </w:tcPr>
          <w:p w:rsidR="00944A95" w:rsidRPr="00A40C68" w:rsidRDefault="00944A95" w:rsidP="00251472">
            <w:pPr>
              <w:spacing w:before="60" w:after="60" w:line="240" w:lineRule="auto"/>
              <w:jc w:val="center"/>
              <w:rPr>
                <w:sz w:val="22"/>
              </w:rPr>
            </w:pPr>
            <w:r w:rsidRPr="00A40C68">
              <w:rPr>
                <w:sz w:val="22"/>
              </w:rPr>
              <w:t>Z / Do</w:t>
            </w:r>
          </w:p>
        </w:tc>
        <w:tc>
          <w:tcPr>
            <w:tcW w:w="1864" w:type="pct"/>
            <w:gridSpan w:val="3"/>
            <w:tcBorders>
              <w:left w:val="single" w:sz="4" w:space="0" w:color="auto"/>
            </w:tcBorders>
            <w:vAlign w:val="center"/>
          </w:tcPr>
          <w:p w:rsidR="00944A95" w:rsidRPr="00A40C68" w:rsidRDefault="00944A95" w:rsidP="00251472">
            <w:pPr>
              <w:spacing w:before="60" w:after="60" w:line="240" w:lineRule="auto"/>
              <w:jc w:val="center"/>
              <w:rPr>
                <w:sz w:val="22"/>
              </w:rPr>
            </w:pPr>
            <w:r w:rsidRPr="00A40C68">
              <w:rPr>
                <w:sz w:val="22"/>
              </w:rPr>
              <w:t>EFRR</w:t>
            </w:r>
          </w:p>
        </w:tc>
        <w:tc>
          <w:tcPr>
            <w:tcW w:w="1864" w:type="pct"/>
            <w:gridSpan w:val="3"/>
            <w:vAlign w:val="center"/>
          </w:tcPr>
          <w:p w:rsidR="00944A95" w:rsidRPr="00A40C68" w:rsidRDefault="00944A95" w:rsidP="00251472">
            <w:pPr>
              <w:spacing w:before="60" w:after="60" w:line="240" w:lineRule="auto"/>
              <w:jc w:val="center"/>
              <w:rPr>
                <w:sz w:val="22"/>
              </w:rPr>
            </w:pPr>
            <w:r w:rsidRPr="00A40C68">
              <w:rPr>
                <w:sz w:val="22"/>
              </w:rPr>
              <w:t>EFS+</w:t>
            </w:r>
          </w:p>
        </w:tc>
        <w:tc>
          <w:tcPr>
            <w:tcW w:w="203" w:type="pct"/>
            <w:vAlign w:val="center"/>
          </w:tcPr>
          <w:p w:rsidR="00944A95" w:rsidRPr="00A40C68" w:rsidRDefault="00944A95" w:rsidP="00251472">
            <w:pPr>
              <w:spacing w:before="60" w:after="60" w:line="240" w:lineRule="auto"/>
              <w:jc w:val="center"/>
              <w:rPr>
                <w:sz w:val="22"/>
              </w:rPr>
            </w:pPr>
            <w:r w:rsidRPr="00A40C68">
              <w:rPr>
                <w:sz w:val="22"/>
              </w:rPr>
              <w:t>Fundusz Spójności</w:t>
            </w:r>
          </w:p>
        </w:tc>
        <w:tc>
          <w:tcPr>
            <w:tcW w:w="404" w:type="pct"/>
            <w:vAlign w:val="center"/>
          </w:tcPr>
          <w:p w:rsidR="00944A95" w:rsidRPr="00A40C68" w:rsidRDefault="00944A95" w:rsidP="00251472">
            <w:pPr>
              <w:spacing w:before="60" w:after="60" w:line="240" w:lineRule="auto"/>
              <w:jc w:val="center"/>
              <w:rPr>
                <w:sz w:val="22"/>
              </w:rPr>
            </w:pPr>
            <w:r w:rsidRPr="00A40C68">
              <w:rPr>
                <w:sz w:val="22"/>
              </w:rPr>
              <w:t>EFMRA</w:t>
            </w:r>
          </w:p>
        </w:tc>
      </w:tr>
      <w:tr w:rsidR="00944A95" w:rsidRPr="00A40C68" w:rsidTr="00251472">
        <w:tc>
          <w:tcPr>
            <w:tcW w:w="666" w:type="pct"/>
            <w:vMerge/>
            <w:tcBorders>
              <w:top w:val="single" w:sz="4" w:space="0" w:color="auto"/>
              <w:left w:val="single" w:sz="4" w:space="0" w:color="auto"/>
              <w:bottom w:val="single" w:sz="4" w:space="0" w:color="auto"/>
              <w:right w:val="single" w:sz="4" w:space="0" w:color="auto"/>
              <w:tl2br w:val="nil"/>
            </w:tcBorders>
            <w:vAlign w:val="center"/>
          </w:tcPr>
          <w:p w:rsidR="00944A95" w:rsidRPr="00A40C68" w:rsidRDefault="00944A95" w:rsidP="00251472">
            <w:pPr>
              <w:spacing w:before="60" w:after="60" w:line="240" w:lineRule="auto"/>
              <w:jc w:val="center"/>
              <w:rPr>
                <w:sz w:val="22"/>
              </w:rPr>
            </w:pPr>
          </w:p>
        </w:tc>
        <w:tc>
          <w:tcPr>
            <w:tcW w:w="709" w:type="pct"/>
            <w:tcBorders>
              <w:left w:val="single" w:sz="4" w:space="0" w:color="auto"/>
            </w:tcBorders>
            <w:vAlign w:val="center"/>
          </w:tcPr>
          <w:p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rsidR="00944A95" w:rsidRPr="00A40C68" w:rsidRDefault="00944A95" w:rsidP="00251472">
            <w:pPr>
              <w:spacing w:before="60" w:after="60" w:line="240" w:lineRule="auto"/>
              <w:jc w:val="center"/>
              <w:rPr>
                <w:sz w:val="22"/>
              </w:rPr>
            </w:pPr>
            <w:r w:rsidRPr="00A40C68">
              <w:rPr>
                <w:sz w:val="22"/>
              </w:rPr>
              <w:t>Słabiej rozwinięte</w:t>
            </w:r>
          </w:p>
        </w:tc>
        <w:tc>
          <w:tcPr>
            <w:tcW w:w="709" w:type="pct"/>
            <w:vAlign w:val="center"/>
          </w:tcPr>
          <w:p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rsidR="00944A95" w:rsidRPr="00A40C68" w:rsidRDefault="00944A95" w:rsidP="00251472">
            <w:pPr>
              <w:spacing w:before="60" w:after="60" w:line="240" w:lineRule="auto"/>
              <w:jc w:val="center"/>
              <w:rPr>
                <w:sz w:val="22"/>
              </w:rPr>
            </w:pPr>
            <w:r w:rsidRPr="00A40C68">
              <w:rPr>
                <w:sz w:val="22"/>
              </w:rPr>
              <w:t>Słabiej rozwinięte</w:t>
            </w:r>
          </w:p>
        </w:tc>
        <w:tc>
          <w:tcPr>
            <w:tcW w:w="203" w:type="pct"/>
            <w:vAlign w:val="center"/>
          </w:tcPr>
          <w:p w:rsidR="00944A95" w:rsidRPr="00A40C68" w:rsidRDefault="00944A95" w:rsidP="00251472">
            <w:pPr>
              <w:spacing w:before="60" w:after="60" w:line="240" w:lineRule="auto"/>
              <w:jc w:val="center"/>
              <w:rPr>
                <w:sz w:val="22"/>
              </w:rPr>
            </w:pPr>
          </w:p>
        </w:tc>
        <w:tc>
          <w:tcPr>
            <w:tcW w:w="404" w:type="pct"/>
            <w:vAlign w:val="center"/>
          </w:tcPr>
          <w:p w:rsidR="00944A95" w:rsidRPr="00A40C68" w:rsidRDefault="00944A95" w:rsidP="00251472">
            <w:pPr>
              <w:spacing w:before="60" w:after="60" w:line="240" w:lineRule="auto"/>
              <w:jc w:val="center"/>
              <w:rPr>
                <w:sz w:val="22"/>
              </w:rPr>
            </w:pPr>
          </w:p>
        </w:tc>
      </w:tr>
      <w:tr w:rsidR="00944A95" w:rsidRPr="00A40C68" w:rsidTr="00251472">
        <w:tc>
          <w:tcPr>
            <w:tcW w:w="666" w:type="pct"/>
            <w:tcBorders>
              <w:top w:val="single" w:sz="4" w:space="0" w:color="auto"/>
            </w:tcBorders>
          </w:tcPr>
          <w:p w:rsidR="00944A95" w:rsidRPr="00A40C68" w:rsidRDefault="00944A95" w:rsidP="00251472">
            <w:pPr>
              <w:spacing w:before="60" w:after="60" w:line="240" w:lineRule="auto"/>
              <w:rPr>
                <w:sz w:val="22"/>
              </w:rPr>
            </w:pPr>
            <w:proofErr w:type="spellStart"/>
            <w:r w:rsidRPr="00A40C68">
              <w:rPr>
                <w:sz w:val="22"/>
              </w:rPr>
              <w:t>InvestEU</w:t>
            </w:r>
            <w:proofErr w:type="spellEnd"/>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1</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2</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3</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4</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1</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2</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3</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4</w:t>
            </w:r>
            <w:r w:rsidRPr="00A40C68">
              <w:rPr>
                <w:b/>
                <w:bCs/>
                <w:sz w:val="22"/>
                <w:vertAlign w:val="superscript"/>
              </w:rPr>
              <w:t>**</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p w:rsidR="00A40C68" w:rsidRPr="00A40C68" w:rsidRDefault="00A40C68" w:rsidP="00A40C68">
      <w:pPr>
        <w:pStyle w:val="Point0"/>
      </w:pPr>
    </w:p>
    <w:p w:rsidR="00A40C68" w:rsidRPr="00A40C68" w:rsidRDefault="00A40C68" w:rsidP="00A40C68">
      <w:pPr>
        <w:pStyle w:val="Point0"/>
        <w:sectPr w:rsidR="00A40C68" w:rsidRPr="00A40C68" w:rsidSect="00D17B58">
          <w:pgSz w:w="16838" w:h="11906" w:orient="landscape"/>
          <w:pgMar w:top="1134" w:right="1134" w:bottom="1134" w:left="1134" w:header="567" w:footer="567" w:gutter="0"/>
          <w:cols w:space="708"/>
          <w:docGrid w:linePitch="326"/>
        </w:sectPr>
      </w:pPr>
    </w:p>
    <w:p w:rsidR="00944A95" w:rsidRPr="0060392D" w:rsidRDefault="00944A95" w:rsidP="00944A95">
      <w:pPr>
        <w:pStyle w:val="Point0"/>
      </w:pPr>
      <w:r w:rsidRPr="0060392D">
        <w:lastRenderedPageBreak/>
        <w:t>3.5.</w:t>
      </w:r>
      <w:r w:rsidRPr="0060392D">
        <w:tab/>
        <w:t>Środki finansowe</w:t>
      </w:r>
      <w:r w:rsidR="00076C1E" w:rsidRPr="0060392D">
        <w:t xml:space="preserve"> w </w:t>
      </w:r>
      <w:r w:rsidRPr="0060392D">
        <w:t>podziale na poszczególne lata</w:t>
      </w:r>
    </w:p>
    <w:p w:rsidR="00944A95" w:rsidRPr="0060392D" w:rsidRDefault="00944A95" w:rsidP="00A5193C">
      <w:pPr>
        <w:pStyle w:val="Text1"/>
        <w:ind w:left="0" w:firstLine="850"/>
      </w:pPr>
      <w:r w:rsidRPr="0060392D">
        <w:t xml:space="preserve">Podstawa prawna: art. 22 ust. 3 lit. g) </w:t>
      </w:r>
      <w:proofErr w:type="spellStart"/>
      <w:r w:rsidRPr="0060392D">
        <w:t>ppkt</w:t>
      </w:r>
      <w:proofErr w:type="spellEnd"/>
      <w:r w:rsidRPr="0060392D">
        <w:t xml:space="preserve"> (i) </w:t>
      </w:r>
      <w:r w:rsidR="00EF72C8" w:rsidRPr="0060392D">
        <w:t>rozporządzenia w sprawie wspólnych przepisów</w:t>
      </w:r>
      <w:r w:rsidRPr="0060392D">
        <w:t xml:space="preserve"> oraz art. 3, 4</w:t>
      </w:r>
      <w:r w:rsidR="00076C1E" w:rsidRPr="0060392D">
        <w:t xml:space="preserve"> i </w:t>
      </w:r>
      <w:r w:rsidRPr="0060392D">
        <w:t>7 rozporządzenia</w:t>
      </w:r>
      <w:r w:rsidR="00076C1E" w:rsidRPr="0060392D">
        <w:t xml:space="preserve"> w </w:t>
      </w:r>
      <w:r w:rsidRPr="0060392D">
        <w:t>spra</w:t>
      </w:r>
      <w:r w:rsidR="00D14B1D">
        <w:t>wie FST</w:t>
      </w:r>
    </w:p>
    <w:p w:rsidR="00944A95" w:rsidRPr="0060392D" w:rsidRDefault="00944A95" w:rsidP="00E831A0">
      <w:r w:rsidRPr="0060392D">
        <w:t>Tabela 10: Środki finansowe</w:t>
      </w:r>
      <w:r w:rsidR="00076C1E" w:rsidRPr="0060392D">
        <w:t xml:space="preserve"> w </w:t>
      </w:r>
      <w:r w:rsidRPr="0060392D">
        <w:t>podziale na poszczególne lata</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293"/>
        <w:gridCol w:w="1396"/>
        <w:gridCol w:w="760"/>
        <w:gridCol w:w="757"/>
        <w:gridCol w:w="757"/>
        <w:gridCol w:w="757"/>
        <w:gridCol w:w="757"/>
        <w:gridCol w:w="1331"/>
        <w:gridCol w:w="1343"/>
        <w:gridCol w:w="1053"/>
        <w:gridCol w:w="1331"/>
        <w:gridCol w:w="1343"/>
        <w:gridCol w:w="1053"/>
        <w:gridCol w:w="861"/>
      </w:tblGrid>
      <w:tr w:rsidR="00152BF6" w:rsidRPr="00152BF6" w:rsidTr="00152BF6">
        <w:trPr>
          <w:trHeight w:val="477"/>
          <w:tblHeader/>
        </w:trPr>
        <w:tc>
          <w:tcPr>
            <w:tcW w:w="435" w:type="pct"/>
            <w:gridSpan w:val="2"/>
            <w:vMerge w:val="restart"/>
            <w:shd w:val="clear" w:color="auto" w:fill="auto"/>
            <w:vAlign w:val="center"/>
          </w:tcPr>
          <w:p w:rsidR="00944A95" w:rsidRPr="00152BF6" w:rsidRDefault="00944A95" w:rsidP="00152BF6">
            <w:pPr>
              <w:tabs>
                <w:tab w:val="left" w:pos="1169"/>
              </w:tabs>
              <w:spacing w:before="60" w:after="60" w:line="240" w:lineRule="auto"/>
              <w:ind w:left="-57" w:right="321"/>
              <w:jc w:val="center"/>
              <w:rPr>
                <w:sz w:val="20"/>
                <w:szCs w:val="20"/>
              </w:rPr>
            </w:pPr>
            <w:r w:rsidRPr="00152BF6">
              <w:rPr>
                <w:sz w:val="20"/>
                <w:szCs w:val="20"/>
              </w:rPr>
              <w:t>Fundusz</w:t>
            </w:r>
          </w:p>
        </w:tc>
        <w:tc>
          <w:tcPr>
            <w:tcW w:w="472"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Kategoria regionu</w:t>
            </w:r>
          </w:p>
        </w:tc>
        <w:tc>
          <w:tcPr>
            <w:tcW w:w="257"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2021</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2022</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2023</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2024</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2025</w:t>
            </w:r>
          </w:p>
        </w:tc>
        <w:tc>
          <w:tcPr>
            <w:tcW w:w="904" w:type="pct"/>
            <w:gridSpan w:val="2"/>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2026</w:t>
            </w:r>
          </w:p>
        </w:tc>
        <w:tc>
          <w:tcPr>
            <w:tcW w:w="3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2026</w:t>
            </w:r>
          </w:p>
          <w:p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904" w:type="pct"/>
            <w:gridSpan w:val="2"/>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2027</w:t>
            </w:r>
          </w:p>
        </w:tc>
        <w:tc>
          <w:tcPr>
            <w:tcW w:w="3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2027</w:t>
            </w:r>
          </w:p>
          <w:p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291"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Ogółem</w:t>
            </w:r>
          </w:p>
        </w:tc>
      </w:tr>
      <w:tr w:rsidR="00152BF6" w:rsidRPr="00152BF6" w:rsidTr="00152BF6">
        <w:trPr>
          <w:trHeight w:val="1569"/>
          <w:tblHeader/>
        </w:trPr>
        <w:tc>
          <w:tcPr>
            <w:tcW w:w="435" w:type="pct"/>
            <w:gridSpan w:val="2"/>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72"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7"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91"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r>
      <w:tr w:rsidR="00152BF6" w:rsidRPr="00152BF6" w:rsidTr="00152BF6">
        <w:tc>
          <w:tcPr>
            <w:tcW w:w="435" w:type="pct"/>
            <w:gridSpan w:val="2"/>
            <w:vMerge w:val="restar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EFRR</w:t>
            </w:r>
            <w:r w:rsidRPr="00152BF6">
              <w:rPr>
                <w:b/>
                <w:bCs/>
                <w:sz w:val="20"/>
                <w:szCs w:val="20"/>
                <w:vertAlign w:val="superscript"/>
              </w:rPr>
              <w:t>*</w:t>
            </w: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Lepiej rozwinięte</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67 002 030,00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67 002 034,00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67 002 040,00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469 014 244,00</w:t>
            </w:r>
          </w:p>
        </w:tc>
      </w:tr>
      <w:tr w:rsidR="00152BF6" w:rsidRPr="00152BF6" w:rsidTr="00152BF6">
        <w:tc>
          <w:tcPr>
            <w:tcW w:w="435" w:type="pct"/>
            <w:gridSpan w:val="2"/>
            <w:vMerge/>
            <w:shd w:val="clear" w:color="auto" w:fill="auto"/>
          </w:tcPr>
          <w:p w:rsidR="00804360" w:rsidRPr="00152BF6" w:rsidRDefault="00804360" w:rsidP="00E831A0">
            <w:pPr>
              <w:spacing w:before="60" w:after="60" w:line="240" w:lineRule="auto"/>
              <w:ind w:left="-57"/>
              <w:rPr>
                <w:sz w:val="20"/>
                <w:szCs w:val="20"/>
              </w:rPr>
            </w:pP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W okresie przejściowym</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134 004 064,00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134 004 067,00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134 004 074,00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938 028 489,00</w:t>
            </w:r>
          </w:p>
        </w:tc>
      </w:tr>
      <w:tr w:rsidR="00152BF6" w:rsidRPr="00152BF6" w:rsidTr="00152BF6">
        <w:tc>
          <w:tcPr>
            <w:tcW w:w="435" w:type="pct"/>
            <w:gridSpan w:val="2"/>
            <w:vMerge/>
            <w:shd w:val="clear" w:color="auto" w:fill="auto"/>
          </w:tcPr>
          <w:p w:rsidR="00804360" w:rsidRPr="00152BF6" w:rsidRDefault="00804360" w:rsidP="00E831A0">
            <w:pPr>
              <w:spacing w:before="60" w:after="60" w:line="240" w:lineRule="auto"/>
              <w:ind w:left="-57"/>
              <w:rPr>
                <w:sz w:val="20"/>
                <w:szCs w:val="20"/>
              </w:rPr>
            </w:pP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Słabiej rozwinięte</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938 028 480,00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938 028 483,00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938 028 492,00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938 028 495,00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6 566 199 420,00</w:t>
            </w:r>
          </w:p>
        </w:tc>
      </w:tr>
      <w:tr w:rsidR="00152BF6" w:rsidRPr="00152BF6" w:rsidTr="00152BF6">
        <w:tc>
          <w:tcPr>
            <w:tcW w:w="435" w:type="pct"/>
            <w:gridSpan w:val="2"/>
            <w:vMerge/>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r w:rsidRPr="00152BF6">
              <w:rPr>
                <w:sz w:val="20"/>
                <w:szCs w:val="20"/>
              </w:rPr>
              <w:t>Najbardziej oddalone lub północne słabo zaludnione</w:t>
            </w:r>
          </w:p>
        </w:tc>
        <w:tc>
          <w:tcPr>
            <w:tcW w:w="257"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450" w:type="pct"/>
            <w:shd w:val="clear" w:color="auto" w:fill="auto"/>
          </w:tcPr>
          <w:p w:rsidR="00944A95" w:rsidRPr="00152BF6" w:rsidRDefault="00944A95" w:rsidP="00804360">
            <w:pPr>
              <w:spacing w:before="60" w:after="60" w:line="240" w:lineRule="auto"/>
              <w:ind w:left="-57"/>
              <w:jc w:val="right"/>
              <w:rPr>
                <w:sz w:val="20"/>
                <w:szCs w:val="20"/>
              </w:rPr>
            </w:pPr>
          </w:p>
        </w:tc>
        <w:tc>
          <w:tcPr>
            <w:tcW w:w="454" w:type="pct"/>
            <w:shd w:val="clear" w:color="auto" w:fill="auto"/>
          </w:tcPr>
          <w:p w:rsidR="00944A95" w:rsidRPr="00152BF6" w:rsidRDefault="00944A95" w:rsidP="00804360">
            <w:pPr>
              <w:spacing w:before="60" w:after="60" w:line="240" w:lineRule="auto"/>
              <w:ind w:left="-57"/>
              <w:jc w:val="right"/>
              <w:rPr>
                <w:sz w:val="20"/>
                <w:szCs w:val="20"/>
              </w:rPr>
            </w:pPr>
          </w:p>
        </w:tc>
        <w:tc>
          <w:tcPr>
            <w:tcW w:w="356" w:type="pct"/>
            <w:shd w:val="clear" w:color="auto" w:fill="auto"/>
          </w:tcPr>
          <w:p w:rsidR="00944A95" w:rsidRPr="00152BF6" w:rsidRDefault="00944A95" w:rsidP="00804360">
            <w:pPr>
              <w:spacing w:before="60" w:after="60" w:line="240" w:lineRule="auto"/>
              <w:ind w:left="-57"/>
              <w:jc w:val="right"/>
              <w:rPr>
                <w:sz w:val="20"/>
                <w:szCs w:val="20"/>
              </w:rPr>
            </w:pPr>
          </w:p>
        </w:tc>
        <w:tc>
          <w:tcPr>
            <w:tcW w:w="450" w:type="pct"/>
            <w:shd w:val="clear" w:color="auto" w:fill="auto"/>
          </w:tcPr>
          <w:p w:rsidR="00944A95" w:rsidRPr="00152BF6" w:rsidRDefault="00944A95" w:rsidP="00804360">
            <w:pPr>
              <w:spacing w:before="60" w:after="60" w:line="240" w:lineRule="auto"/>
              <w:ind w:left="-57"/>
              <w:jc w:val="right"/>
              <w:rPr>
                <w:sz w:val="20"/>
                <w:szCs w:val="20"/>
              </w:rPr>
            </w:pPr>
          </w:p>
        </w:tc>
        <w:tc>
          <w:tcPr>
            <w:tcW w:w="454" w:type="pct"/>
            <w:shd w:val="clear" w:color="auto" w:fill="auto"/>
          </w:tcPr>
          <w:p w:rsidR="00944A95" w:rsidRPr="00152BF6" w:rsidRDefault="00944A95" w:rsidP="00804360">
            <w:pPr>
              <w:spacing w:before="60" w:after="60" w:line="240" w:lineRule="auto"/>
              <w:ind w:left="-57"/>
              <w:jc w:val="right"/>
              <w:rPr>
                <w:sz w:val="20"/>
                <w:szCs w:val="20"/>
              </w:rPr>
            </w:pPr>
          </w:p>
        </w:tc>
        <w:tc>
          <w:tcPr>
            <w:tcW w:w="356" w:type="pct"/>
            <w:shd w:val="clear" w:color="auto" w:fill="auto"/>
          </w:tcPr>
          <w:p w:rsidR="00944A95" w:rsidRPr="00152BF6" w:rsidRDefault="00944A95" w:rsidP="00804360">
            <w:pPr>
              <w:spacing w:before="60" w:after="60" w:line="240" w:lineRule="auto"/>
              <w:ind w:left="-57"/>
              <w:jc w:val="right"/>
              <w:rPr>
                <w:sz w:val="20"/>
                <w:szCs w:val="20"/>
              </w:rPr>
            </w:pPr>
          </w:p>
        </w:tc>
        <w:tc>
          <w:tcPr>
            <w:tcW w:w="291" w:type="pct"/>
            <w:shd w:val="clear" w:color="auto" w:fill="auto"/>
          </w:tcPr>
          <w:p w:rsidR="00944A95" w:rsidRPr="00152BF6" w:rsidRDefault="00944A95" w:rsidP="00804360">
            <w:pPr>
              <w:spacing w:before="60" w:after="60" w:line="240" w:lineRule="auto"/>
              <w:ind w:left="-57"/>
              <w:jc w:val="right"/>
              <w:rPr>
                <w:sz w:val="20"/>
                <w:szCs w:val="20"/>
              </w:rPr>
            </w:pPr>
          </w:p>
        </w:tc>
      </w:tr>
      <w:tr w:rsidR="00152BF6" w:rsidRPr="00152BF6" w:rsidTr="00152BF6">
        <w:tc>
          <w:tcPr>
            <w:tcW w:w="435" w:type="pct"/>
            <w:gridSpan w:val="2"/>
            <w:shd w:val="clear" w:color="auto" w:fill="auto"/>
          </w:tcPr>
          <w:p w:rsidR="00804360" w:rsidRPr="00152BF6" w:rsidRDefault="00804360" w:rsidP="00E831A0">
            <w:pPr>
              <w:spacing w:before="60" w:after="60" w:line="240" w:lineRule="auto"/>
              <w:ind w:left="-57"/>
              <w:rPr>
                <w:sz w:val="20"/>
                <w:szCs w:val="20"/>
              </w:rPr>
            </w:pPr>
            <w:r w:rsidRPr="00152BF6">
              <w:rPr>
                <w:sz w:val="20"/>
                <w:szCs w:val="20"/>
              </w:rPr>
              <w:t>Ogółem</w:t>
            </w:r>
          </w:p>
        </w:tc>
        <w:tc>
          <w:tcPr>
            <w:tcW w:w="472" w:type="pct"/>
            <w:shd w:val="clear" w:color="auto" w:fill="auto"/>
          </w:tcPr>
          <w:p w:rsidR="00804360" w:rsidRPr="00152BF6" w:rsidRDefault="00804360" w:rsidP="00E831A0">
            <w:pPr>
              <w:spacing w:before="60" w:after="60" w:line="240" w:lineRule="auto"/>
              <w:ind w:left="-57"/>
              <w:rPr>
                <w:sz w:val="20"/>
                <w:szCs w:val="20"/>
              </w:rPr>
            </w:pP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1 139 034 572,00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1 139 034 579,00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1 139 034 586,00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1 139 034 595,00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1 139 034 609,00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7 973 242 153,00</w:t>
            </w:r>
          </w:p>
        </w:tc>
      </w:tr>
      <w:tr w:rsidR="00152BF6" w:rsidRPr="00152BF6" w:rsidTr="00152BF6">
        <w:tc>
          <w:tcPr>
            <w:tcW w:w="336" w:type="pct"/>
            <w:shd w:val="clear" w:color="auto" w:fill="auto"/>
          </w:tcPr>
          <w:p w:rsidR="00944A95" w:rsidRPr="00152BF6" w:rsidRDefault="00944A95" w:rsidP="00E831A0">
            <w:pPr>
              <w:pageBreakBefore/>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pct10"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pct10" w:color="auto" w:fill="auto"/>
          </w:tcPr>
          <w:p w:rsidR="00944A95" w:rsidRPr="00152BF6" w:rsidRDefault="00944A95" w:rsidP="00E831A0">
            <w:pPr>
              <w:spacing w:before="60" w:after="60" w:line="240" w:lineRule="auto"/>
              <w:ind w:left="-57"/>
              <w:rPr>
                <w:sz w:val="20"/>
                <w:szCs w:val="20"/>
              </w:rPr>
            </w:pPr>
          </w:p>
        </w:tc>
        <w:tc>
          <w:tcPr>
            <w:tcW w:w="256" w:type="pct"/>
            <w:shd w:val="pct10"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pct10"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pct10"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bl>
    <w:p w:rsidR="00944A95" w:rsidRPr="0060392D" w:rsidRDefault="00944A95" w:rsidP="00944A95">
      <w:pPr>
        <w:pStyle w:val="Point0"/>
      </w:pPr>
      <w:r w:rsidRPr="0060392D">
        <w:rPr>
          <w:b/>
          <w:bCs/>
          <w:vertAlign w:val="superscript"/>
        </w:rPr>
        <w:t>*</w:t>
      </w:r>
      <w:r w:rsidRPr="0060392D">
        <w:tab/>
        <w:t>Kwoty po przesunięciu uzupełniającym</w:t>
      </w:r>
      <w:r w:rsidR="00076C1E" w:rsidRPr="0060392D">
        <w:t xml:space="preserve"> do </w:t>
      </w:r>
      <w:r w:rsidRPr="0060392D">
        <w:t>FST.</w:t>
      </w:r>
    </w:p>
    <w:p w:rsidR="00A40C68" w:rsidRPr="00A40C68" w:rsidRDefault="00A40C68" w:rsidP="00A40C68">
      <w:pPr>
        <w:pStyle w:val="Point0"/>
      </w:pPr>
    </w:p>
    <w:p w:rsidR="00A40C68" w:rsidRPr="00A40C68" w:rsidRDefault="00A40C68" w:rsidP="00A40C68">
      <w:pPr>
        <w:pStyle w:val="Point0"/>
        <w:sectPr w:rsidR="00A40C68" w:rsidRPr="00A40C68" w:rsidSect="00A40C68">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134" w:bottom="1134" w:left="1134" w:header="567" w:footer="567" w:gutter="0"/>
          <w:cols w:space="708"/>
          <w:docGrid w:linePitch="326"/>
        </w:sectPr>
      </w:pPr>
    </w:p>
    <w:p w:rsidR="00944A95" w:rsidRPr="0060392D" w:rsidRDefault="00944A95" w:rsidP="00944A95">
      <w:pPr>
        <w:pStyle w:val="Point0"/>
      </w:pPr>
      <w:r w:rsidRPr="0060392D">
        <w:lastRenderedPageBreak/>
        <w:t>3.6.</w:t>
      </w:r>
      <w:r w:rsidRPr="0060392D">
        <w:tab/>
        <w:t>Łączne środki finansowe</w:t>
      </w:r>
      <w:r w:rsidR="00076C1E" w:rsidRPr="0060392D">
        <w:t xml:space="preserve"> w </w:t>
      </w:r>
      <w:r w:rsidRPr="0060392D">
        <w:t>podziale na poszczególne fundusze oraz współfinansowanie krajowe</w:t>
      </w:r>
    </w:p>
    <w:p w:rsidR="00944A95" w:rsidRPr="0060392D" w:rsidRDefault="00944A95" w:rsidP="00EF72C8">
      <w:pPr>
        <w:pStyle w:val="Text1"/>
      </w:pPr>
      <w:r w:rsidRPr="0060392D">
        <w:t xml:space="preserve">Podstawa prawna: art. 22 ust. 3 lit. g) </w:t>
      </w:r>
      <w:proofErr w:type="spellStart"/>
      <w:r w:rsidRPr="0060392D">
        <w:t>ppkt</w:t>
      </w:r>
      <w:proofErr w:type="spellEnd"/>
      <w:r w:rsidRPr="0060392D">
        <w:t xml:space="preserve"> (ii), art. 22 ust. 6</w:t>
      </w:r>
      <w:r w:rsidR="00076C1E" w:rsidRPr="0060392D">
        <w:t xml:space="preserve"> i </w:t>
      </w:r>
      <w:r w:rsidRPr="0060392D">
        <w:t>art. 36</w:t>
      </w:r>
      <w:r w:rsidR="002522CF" w:rsidRPr="0060392D">
        <w:t xml:space="preserve"> </w:t>
      </w:r>
      <w:r w:rsidR="00EF72C8" w:rsidRPr="0060392D">
        <w:t>rozporządzenia w sprawie wspólnych przepisów</w:t>
      </w:r>
    </w:p>
    <w:p w:rsidR="005B376F" w:rsidRDefault="00944A95" w:rsidP="005B376F">
      <w:pPr>
        <w:pStyle w:val="Text1"/>
      </w:pPr>
      <w:r w:rsidRPr="0060392D">
        <w:t>W przypadku programów</w:t>
      </w:r>
      <w:r w:rsidR="00076C1E" w:rsidRPr="0060392D">
        <w:t xml:space="preserve"> w </w:t>
      </w:r>
      <w:r w:rsidRPr="0060392D">
        <w:t>ramach celu „Inwestycje na rzecz zatrudnienia</w:t>
      </w:r>
      <w:r w:rsidR="00076C1E" w:rsidRPr="0060392D">
        <w:t xml:space="preserve"> i </w:t>
      </w:r>
      <w:r w:rsidRPr="0060392D">
        <w:t>wzrostu”, gdy</w:t>
      </w:r>
      <w:r w:rsidR="00076C1E" w:rsidRPr="0060392D">
        <w:t xml:space="preserve"> w </w:t>
      </w:r>
      <w:r w:rsidRPr="0060392D">
        <w:t>umowie partnerstwa wybrano pomoc techniczną zgodnie</w:t>
      </w:r>
      <w:r w:rsidR="00076C1E" w:rsidRPr="0060392D">
        <w:t xml:space="preserve"> z </w:t>
      </w:r>
      <w:r w:rsidRPr="0060392D">
        <w:t xml:space="preserve">art. 36 ust. 4 </w:t>
      </w:r>
      <w:r w:rsidR="00EF72C8" w:rsidRPr="0060392D">
        <w:t>rozporządzenia w sprawie wspólnych przepisów</w:t>
      </w:r>
      <w:r w:rsidRPr="0060392D">
        <w:t>.</w:t>
      </w:r>
    </w:p>
    <w:p w:rsidR="00944A95" w:rsidRPr="0060392D" w:rsidRDefault="00944A95" w:rsidP="005B376F">
      <w:pPr>
        <w:pStyle w:val="Text1"/>
      </w:pPr>
      <w:r w:rsidRPr="0060392D">
        <w:t>Tabela 11: Łączne środki finansowe</w:t>
      </w:r>
      <w:r w:rsidR="00076C1E" w:rsidRPr="0060392D">
        <w:t xml:space="preserve"> w </w:t>
      </w:r>
      <w:r w:rsidRPr="0060392D">
        <w:t>podziale na poszczególne fundusze oraz współfinansowanie krajowe</w:t>
      </w:r>
    </w:p>
    <w:tbl>
      <w:tblPr>
        <w:tblW w:w="5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485"/>
        <w:gridCol w:w="1279"/>
        <w:gridCol w:w="650"/>
        <w:gridCol w:w="1259"/>
        <w:gridCol w:w="1169"/>
        <w:gridCol w:w="870"/>
        <w:gridCol w:w="1169"/>
        <w:gridCol w:w="1119"/>
        <w:gridCol w:w="982"/>
        <w:gridCol w:w="869"/>
        <w:gridCol w:w="840"/>
        <w:gridCol w:w="972"/>
        <w:gridCol w:w="1299"/>
      </w:tblGrid>
      <w:tr w:rsidR="0070634D" w:rsidRPr="0060392D" w:rsidTr="00986BAC">
        <w:trPr>
          <w:trHeight w:val="1316"/>
          <w:jc w:val="center"/>
        </w:trPr>
        <w:tc>
          <w:tcPr>
            <w:tcW w:w="41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Numer celu polityki lub celu szczegółowego FST lub pomocy technicznej</w:t>
            </w:r>
          </w:p>
        </w:tc>
        <w:tc>
          <w:tcPr>
            <w:tcW w:w="488"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Priorytet</w:t>
            </w:r>
          </w:p>
        </w:tc>
        <w:tc>
          <w:tcPr>
            <w:tcW w:w="420"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Podstawa obliczenia wsparcia unijnego (łączne koszty kwalifikowalne lub wkład publiczny)</w:t>
            </w:r>
          </w:p>
        </w:tc>
        <w:tc>
          <w:tcPr>
            <w:tcW w:w="627" w:type="pct"/>
            <w:gridSpan w:val="2"/>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Fundusz</w:t>
            </w:r>
          </w:p>
        </w:tc>
        <w:tc>
          <w:tcPr>
            <w:tcW w:w="38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Kategoria regionu*</w:t>
            </w:r>
          </w:p>
        </w:tc>
        <w:tc>
          <w:tcPr>
            <w:tcW w:w="286"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Unii</w:t>
            </w:r>
          </w:p>
          <w:p w:rsidR="00944A95" w:rsidRPr="0060392D" w:rsidRDefault="00944A95" w:rsidP="00E831A0">
            <w:pPr>
              <w:spacing w:before="60" w:after="60" w:line="240" w:lineRule="auto"/>
              <w:ind w:left="-57"/>
              <w:jc w:val="center"/>
              <w:rPr>
                <w:sz w:val="18"/>
                <w:szCs w:val="16"/>
              </w:rPr>
            </w:pPr>
            <w:r w:rsidRPr="0060392D">
              <w:rPr>
                <w:sz w:val="18"/>
                <w:szCs w:val="16"/>
              </w:rPr>
              <w:t>(a) = (g)+(h)</w:t>
            </w:r>
          </w:p>
        </w:tc>
        <w:tc>
          <w:tcPr>
            <w:tcW w:w="752" w:type="pct"/>
            <w:gridSpan w:val="2"/>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Podział wkładu Unii</w:t>
            </w:r>
          </w:p>
        </w:tc>
        <w:tc>
          <w:tcPr>
            <w:tcW w:w="323"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krajowy</w:t>
            </w:r>
          </w:p>
        </w:tc>
        <w:tc>
          <w:tcPr>
            <w:tcW w:w="561" w:type="pct"/>
            <w:gridSpan w:val="2"/>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Indykatywny podział wkładu krajowego</w:t>
            </w:r>
          </w:p>
        </w:tc>
        <w:tc>
          <w:tcPr>
            <w:tcW w:w="319"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Ogółem</w:t>
            </w:r>
          </w:p>
        </w:tc>
        <w:tc>
          <w:tcPr>
            <w:tcW w:w="427"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Stopa dofinansowania</w:t>
            </w:r>
          </w:p>
        </w:tc>
      </w:tr>
      <w:tr w:rsidR="0070634D" w:rsidRPr="0060392D" w:rsidTr="00986BAC">
        <w:trPr>
          <w:trHeight w:val="53"/>
          <w:jc w:val="center"/>
        </w:trPr>
        <w:tc>
          <w:tcPr>
            <w:tcW w:w="41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88"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0"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627" w:type="pct"/>
            <w:gridSpan w:val="2"/>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Unii pomniejszony</w:t>
            </w:r>
            <w:r w:rsidR="00E91FCE" w:rsidRPr="0060392D">
              <w:rPr>
                <w:sz w:val="18"/>
                <w:szCs w:val="16"/>
              </w:rPr>
              <w:t xml:space="preserve"> o </w:t>
            </w:r>
            <w:r w:rsidRPr="0060392D">
              <w:rPr>
                <w:sz w:val="18"/>
                <w:szCs w:val="16"/>
              </w:rPr>
              <w:t>kwotę elastyczności</w:t>
            </w:r>
            <w:r w:rsidRPr="0060392D">
              <w:rPr>
                <w:sz w:val="18"/>
                <w:szCs w:val="16"/>
              </w:rPr>
              <w:br/>
              <w:t>(g)</w:t>
            </w:r>
          </w:p>
        </w:tc>
        <w:tc>
          <w:tcPr>
            <w:tcW w:w="368"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Kwota elastyczności</w:t>
            </w:r>
          </w:p>
          <w:p w:rsidR="00944A95" w:rsidRPr="0060392D" w:rsidRDefault="00944A95" w:rsidP="00E831A0">
            <w:pPr>
              <w:spacing w:before="60" w:after="60" w:line="240" w:lineRule="auto"/>
              <w:ind w:left="-57"/>
              <w:jc w:val="center"/>
              <w:rPr>
                <w:sz w:val="18"/>
                <w:szCs w:val="16"/>
              </w:rPr>
            </w:pPr>
            <w:r w:rsidRPr="0060392D">
              <w:rPr>
                <w:sz w:val="18"/>
                <w:szCs w:val="16"/>
              </w:rPr>
              <w:t>(h)</w:t>
            </w:r>
          </w:p>
        </w:tc>
        <w:tc>
          <w:tcPr>
            <w:tcW w:w="323"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5" w:type="pct"/>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publiczny</w:t>
            </w:r>
          </w:p>
        </w:tc>
        <w:tc>
          <w:tcPr>
            <w:tcW w:w="276" w:type="pct"/>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prywatny</w:t>
            </w:r>
          </w:p>
        </w:tc>
        <w:tc>
          <w:tcPr>
            <w:tcW w:w="319"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7"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r>
      <w:tr w:rsidR="0070634D" w:rsidRPr="0060392D" w:rsidTr="00986BAC">
        <w:trPr>
          <w:trHeight w:val="1022"/>
          <w:jc w:val="center"/>
        </w:trPr>
        <w:tc>
          <w:tcPr>
            <w:tcW w:w="41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88"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0"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627" w:type="pct"/>
            <w:gridSpan w:val="2"/>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68"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23"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(b)=(c)+(d)</w:t>
            </w:r>
          </w:p>
        </w:tc>
        <w:tc>
          <w:tcPr>
            <w:tcW w:w="285"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(c)</w:t>
            </w:r>
          </w:p>
        </w:tc>
        <w:tc>
          <w:tcPr>
            <w:tcW w:w="276"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(d)</w:t>
            </w:r>
          </w:p>
        </w:tc>
        <w:tc>
          <w:tcPr>
            <w:tcW w:w="319"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(e)=(a)+(b)</w:t>
            </w:r>
          </w:p>
        </w:tc>
        <w:tc>
          <w:tcPr>
            <w:tcW w:w="427"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(f)=(a)/(e)</w:t>
            </w:r>
          </w:p>
        </w:tc>
      </w:tr>
      <w:tr w:rsidR="009C4DB4" w:rsidRPr="0060392D" w:rsidTr="00986BAC">
        <w:trPr>
          <w:jc w:val="center"/>
        </w:trPr>
        <w:tc>
          <w:tcPr>
            <w:tcW w:w="414" w:type="pct"/>
            <w:vMerge w:val="restart"/>
            <w:shd w:val="clear" w:color="auto" w:fill="auto"/>
          </w:tcPr>
          <w:p w:rsidR="009C4DB4" w:rsidRPr="0060392D" w:rsidRDefault="009C4DB4" w:rsidP="00E831A0">
            <w:pPr>
              <w:spacing w:before="60" w:after="60" w:line="240" w:lineRule="auto"/>
              <w:ind w:left="-57"/>
              <w:rPr>
                <w:sz w:val="18"/>
                <w:szCs w:val="16"/>
              </w:rPr>
            </w:pPr>
            <w:r>
              <w:rPr>
                <w:sz w:val="18"/>
                <w:szCs w:val="16"/>
              </w:rPr>
              <w:t>CP 1</w:t>
            </w:r>
          </w:p>
        </w:tc>
        <w:tc>
          <w:tcPr>
            <w:tcW w:w="488" w:type="pct"/>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Priorytet 1</w:t>
            </w:r>
          </w:p>
        </w:tc>
        <w:tc>
          <w:tcPr>
            <w:tcW w:w="420" w:type="pct"/>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256 352 941,00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219 731 092,00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36 621 849,00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256 352 941,00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256 352 941,00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512 705 882,00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50%</w:t>
            </w:r>
          </w:p>
        </w:tc>
      </w:tr>
      <w:tr w:rsidR="009C4DB4" w:rsidRPr="0060392D" w:rsidTr="00986BAC">
        <w:trPr>
          <w:jc w:val="center"/>
        </w:trPr>
        <w:tc>
          <w:tcPr>
            <w:tcW w:w="414" w:type="pct"/>
            <w:vMerge/>
            <w:shd w:val="clear" w:color="auto" w:fill="auto"/>
          </w:tcPr>
          <w:p w:rsidR="009C4DB4" w:rsidRPr="0060392D" w:rsidRDefault="009C4DB4" w:rsidP="00E831A0">
            <w:pPr>
              <w:spacing w:before="60" w:after="60" w:line="240" w:lineRule="auto"/>
              <w:ind w:left="-57"/>
              <w:rPr>
                <w:sz w:val="18"/>
                <w:szCs w:val="16"/>
              </w:rPr>
            </w:pPr>
          </w:p>
        </w:tc>
        <w:tc>
          <w:tcPr>
            <w:tcW w:w="488" w:type="pct"/>
            <w:vMerge/>
            <w:shd w:val="clear" w:color="auto" w:fill="auto"/>
          </w:tcPr>
          <w:p w:rsidR="009C4DB4" w:rsidRPr="0060392D" w:rsidRDefault="009C4DB4" w:rsidP="00E831A0">
            <w:pPr>
              <w:spacing w:before="60" w:after="60" w:line="240" w:lineRule="auto"/>
              <w:ind w:left="-57"/>
              <w:rPr>
                <w:sz w:val="18"/>
                <w:szCs w:val="16"/>
              </w:rPr>
            </w:pPr>
          </w:p>
        </w:tc>
        <w:tc>
          <w:tcPr>
            <w:tcW w:w="420" w:type="pct"/>
            <w:vMerge/>
            <w:shd w:val="clear" w:color="auto" w:fill="auto"/>
          </w:tcPr>
          <w:p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rsidR="009C4DB4" w:rsidRPr="0060392D" w:rsidRDefault="009C4DB4" w:rsidP="00E831A0">
            <w:pPr>
              <w:spacing w:before="60" w:after="60" w:line="240" w:lineRule="auto"/>
              <w:ind w:left="-57"/>
              <w:rPr>
                <w:sz w:val="18"/>
                <w:szCs w:val="16"/>
              </w:rPr>
            </w:pP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512 705 883,00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439 462 181,00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73 243 702,00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219 731 093,00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219 731 093,00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732 436 976,00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70%</w:t>
            </w:r>
          </w:p>
        </w:tc>
      </w:tr>
      <w:tr w:rsidR="009C4DB4" w:rsidRPr="0060392D" w:rsidTr="00986BAC">
        <w:trPr>
          <w:jc w:val="center"/>
        </w:trPr>
        <w:tc>
          <w:tcPr>
            <w:tcW w:w="414" w:type="pct"/>
            <w:vMerge/>
            <w:shd w:val="clear" w:color="auto" w:fill="auto"/>
          </w:tcPr>
          <w:p w:rsidR="009C4DB4" w:rsidRPr="0060392D" w:rsidRDefault="009C4DB4" w:rsidP="00E831A0">
            <w:pPr>
              <w:spacing w:before="60" w:after="60" w:line="240" w:lineRule="auto"/>
              <w:ind w:left="-57"/>
              <w:rPr>
                <w:sz w:val="18"/>
                <w:szCs w:val="16"/>
              </w:rPr>
            </w:pPr>
          </w:p>
        </w:tc>
        <w:tc>
          <w:tcPr>
            <w:tcW w:w="488" w:type="pct"/>
            <w:vMerge/>
            <w:shd w:val="clear" w:color="auto" w:fill="auto"/>
          </w:tcPr>
          <w:p w:rsidR="009C4DB4" w:rsidRPr="0060392D" w:rsidRDefault="009C4DB4" w:rsidP="00E831A0">
            <w:pPr>
              <w:spacing w:before="60" w:after="60" w:line="240" w:lineRule="auto"/>
              <w:ind w:left="-57"/>
              <w:rPr>
                <w:sz w:val="18"/>
                <w:szCs w:val="16"/>
              </w:rPr>
            </w:pPr>
          </w:p>
        </w:tc>
        <w:tc>
          <w:tcPr>
            <w:tcW w:w="420" w:type="pct"/>
            <w:vMerge/>
            <w:shd w:val="clear" w:color="auto" w:fill="auto"/>
          </w:tcPr>
          <w:p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rsidR="009C4DB4" w:rsidRPr="0060392D" w:rsidRDefault="009C4DB4" w:rsidP="00E831A0">
            <w:pPr>
              <w:spacing w:before="60" w:after="60" w:line="240" w:lineRule="auto"/>
              <w:ind w:left="-57"/>
              <w:rPr>
                <w:sz w:val="18"/>
                <w:szCs w:val="16"/>
              </w:rPr>
            </w:pP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3 588 941 176,00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3 076 235 292,00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512 705 884,00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633 342 561,00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633 342 561,00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4 222 283 737,00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85%</w:t>
            </w:r>
          </w:p>
        </w:tc>
      </w:tr>
      <w:tr w:rsidR="0070634D" w:rsidRPr="0060392D" w:rsidTr="00986BAC">
        <w:trPr>
          <w:jc w:val="center"/>
        </w:trPr>
        <w:tc>
          <w:tcPr>
            <w:tcW w:w="414" w:type="pct"/>
            <w:vMerge/>
            <w:shd w:val="clear" w:color="auto" w:fill="auto"/>
          </w:tcPr>
          <w:p w:rsidR="00944A95" w:rsidRPr="0060392D" w:rsidRDefault="00944A95" w:rsidP="00E831A0">
            <w:pPr>
              <w:spacing w:before="60" w:after="60" w:line="240" w:lineRule="auto"/>
              <w:ind w:left="-57"/>
              <w:rPr>
                <w:sz w:val="18"/>
                <w:szCs w:val="16"/>
              </w:rPr>
            </w:pPr>
          </w:p>
        </w:tc>
        <w:tc>
          <w:tcPr>
            <w:tcW w:w="488" w:type="pct"/>
            <w:vMerge/>
            <w:shd w:val="clear" w:color="auto" w:fill="auto"/>
          </w:tcPr>
          <w:p w:rsidR="00944A95" w:rsidRPr="0060392D" w:rsidRDefault="00944A95" w:rsidP="00E831A0">
            <w:pPr>
              <w:spacing w:before="60" w:after="60" w:line="240" w:lineRule="auto"/>
              <w:ind w:left="-57"/>
              <w:rPr>
                <w:sz w:val="18"/>
                <w:szCs w:val="16"/>
              </w:rPr>
            </w:pPr>
          </w:p>
        </w:tc>
        <w:tc>
          <w:tcPr>
            <w:tcW w:w="420" w:type="pct"/>
            <w:vMerge/>
            <w:shd w:val="clear"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Default="00944A95" w:rsidP="00E831A0">
            <w:pPr>
              <w:spacing w:before="60" w:after="60" w:line="240" w:lineRule="auto"/>
              <w:ind w:left="-57"/>
              <w:rPr>
                <w:sz w:val="18"/>
                <w:szCs w:val="16"/>
              </w:rPr>
            </w:pPr>
            <w:r w:rsidRPr="0060392D">
              <w:rPr>
                <w:sz w:val="18"/>
                <w:szCs w:val="16"/>
              </w:rPr>
              <w:t>Najbardziej oddalone lub północne słabo zaludnione</w:t>
            </w:r>
          </w:p>
          <w:p w:rsidR="008756AF" w:rsidRPr="0060392D" w:rsidRDefault="008756AF"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9C4DB4" w:rsidRPr="0060392D" w:rsidTr="00986BAC">
        <w:trPr>
          <w:jc w:val="center"/>
        </w:trPr>
        <w:tc>
          <w:tcPr>
            <w:tcW w:w="414" w:type="pct"/>
            <w:vMerge w:val="restart"/>
            <w:shd w:val="clear" w:color="auto" w:fill="auto"/>
          </w:tcPr>
          <w:p w:rsidR="009C4DB4" w:rsidRPr="0060392D" w:rsidRDefault="009C4DB4" w:rsidP="00F15102">
            <w:pPr>
              <w:spacing w:before="60" w:after="60" w:line="240" w:lineRule="auto"/>
              <w:ind w:left="-57"/>
              <w:rPr>
                <w:sz w:val="18"/>
                <w:szCs w:val="16"/>
              </w:rPr>
            </w:pPr>
            <w:r>
              <w:rPr>
                <w:sz w:val="18"/>
                <w:szCs w:val="16"/>
              </w:rPr>
              <w:lastRenderedPageBreak/>
              <w:t>CP 1</w:t>
            </w:r>
          </w:p>
        </w:tc>
        <w:tc>
          <w:tcPr>
            <w:tcW w:w="488" w:type="pct"/>
            <w:vMerge w:val="restart"/>
            <w:shd w:val="clear" w:color="auto" w:fill="auto"/>
          </w:tcPr>
          <w:p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2</w:t>
            </w:r>
          </w:p>
        </w:tc>
        <w:tc>
          <w:tcPr>
            <w:tcW w:w="420" w:type="pct"/>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156 222 195,00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133 904 738,00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22 317 457,00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156 222 195,00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15 622 220,00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140 599 975,00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312 444 390,00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312 444 389,00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267 809 474,00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44 634 915,00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133 904 739,00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13 390 473,00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120 514 266,00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446 349 128,00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2 187 110 726,00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1 874 666 335,00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312 444 391,00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385 960 717,00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38 596 071,00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347 364 646,00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2 573 071 443,00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rsidTr="00986BAC">
        <w:trPr>
          <w:jc w:val="center"/>
        </w:trPr>
        <w:tc>
          <w:tcPr>
            <w:tcW w:w="414" w:type="pct"/>
            <w:vMerge/>
            <w:shd w:val="clear" w:color="auto" w:fill="auto"/>
          </w:tcPr>
          <w:p w:rsidR="00986BAC" w:rsidRPr="0060392D" w:rsidRDefault="00986BAC" w:rsidP="00F15102">
            <w:pPr>
              <w:spacing w:before="60" w:after="60" w:line="240" w:lineRule="auto"/>
              <w:ind w:left="-57"/>
              <w:rPr>
                <w:sz w:val="18"/>
                <w:szCs w:val="16"/>
              </w:rPr>
            </w:pPr>
          </w:p>
        </w:tc>
        <w:tc>
          <w:tcPr>
            <w:tcW w:w="488" w:type="pct"/>
            <w:vMerge/>
            <w:shd w:val="clear" w:color="auto" w:fill="auto"/>
          </w:tcPr>
          <w:p w:rsidR="00986BAC" w:rsidRPr="0060392D" w:rsidRDefault="00986BAC" w:rsidP="00F15102">
            <w:pPr>
              <w:spacing w:before="60" w:after="60" w:line="240" w:lineRule="auto"/>
              <w:ind w:left="-57"/>
              <w:rPr>
                <w:sz w:val="18"/>
                <w:szCs w:val="16"/>
              </w:rPr>
            </w:pPr>
          </w:p>
        </w:tc>
        <w:tc>
          <w:tcPr>
            <w:tcW w:w="420" w:type="pct"/>
            <w:vMerge/>
            <w:shd w:val="clear" w:color="auto" w:fill="auto"/>
          </w:tcPr>
          <w:p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86BAC" w:rsidRPr="009C4DB4" w:rsidRDefault="00986BAC" w:rsidP="00F15102">
            <w:pPr>
              <w:spacing w:before="60" w:after="60" w:line="240" w:lineRule="auto"/>
              <w:ind w:left="-57"/>
              <w:rPr>
                <w:sz w:val="18"/>
                <w:szCs w:val="18"/>
              </w:rPr>
            </w:pPr>
          </w:p>
        </w:tc>
        <w:tc>
          <w:tcPr>
            <w:tcW w:w="384" w:type="pct"/>
            <w:shd w:val="clear" w:color="auto" w:fill="auto"/>
          </w:tcPr>
          <w:p w:rsidR="00986BAC" w:rsidRPr="009C4DB4" w:rsidRDefault="00986BAC" w:rsidP="00F15102">
            <w:pPr>
              <w:spacing w:before="60" w:after="60" w:line="240" w:lineRule="auto"/>
              <w:ind w:left="-57"/>
              <w:rPr>
                <w:sz w:val="18"/>
                <w:szCs w:val="18"/>
              </w:rPr>
            </w:pPr>
          </w:p>
        </w:tc>
        <w:tc>
          <w:tcPr>
            <w:tcW w:w="368" w:type="pct"/>
            <w:shd w:val="clear" w:color="auto" w:fill="auto"/>
          </w:tcPr>
          <w:p w:rsidR="00986BAC" w:rsidRPr="009C4DB4" w:rsidRDefault="00986BAC" w:rsidP="00F15102">
            <w:pPr>
              <w:spacing w:before="60" w:after="60" w:line="240" w:lineRule="auto"/>
              <w:ind w:left="-57"/>
              <w:rPr>
                <w:sz w:val="18"/>
                <w:szCs w:val="18"/>
              </w:rPr>
            </w:pPr>
          </w:p>
        </w:tc>
        <w:tc>
          <w:tcPr>
            <w:tcW w:w="323" w:type="pct"/>
            <w:shd w:val="clear" w:color="auto" w:fill="auto"/>
          </w:tcPr>
          <w:p w:rsidR="00986BAC" w:rsidRPr="009C4DB4" w:rsidRDefault="00986BAC" w:rsidP="00F15102">
            <w:pPr>
              <w:spacing w:before="60" w:after="60" w:line="240" w:lineRule="auto"/>
              <w:ind w:left="-57"/>
              <w:rPr>
                <w:sz w:val="18"/>
                <w:szCs w:val="18"/>
              </w:rPr>
            </w:pPr>
          </w:p>
        </w:tc>
        <w:tc>
          <w:tcPr>
            <w:tcW w:w="285" w:type="pct"/>
            <w:shd w:val="clear" w:color="auto" w:fill="auto"/>
          </w:tcPr>
          <w:p w:rsidR="00986BAC" w:rsidRPr="009C4DB4" w:rsidRDefault="00986BAC" w:rsidP="00F15102">
            <w:pPr>
              <w:spacing w:before="60" w:after="60" w:line="240" w:lineRule="auto"/>
              <w:ind w:left="-57"/>
              <w:rPr>
                <w:sz w:val="18"/>
                <w:szCs w:val="18"/>
              </w:rPr>
            </w:pPr>
          </w:p>
        </w:tc>
        <w:tc>
          <w:tcPr>
            <w:tcW w:w="276" w:type="pct"/>
            <w:shd w:val="clear" w:color="auto" w:fill="auto"/>
          </w:tcPr>
          <w:p w:rsidR="00986BAC" w:rsidRPr="009C4DB4" w:rsidRDefault="00986BAC" w:rsidP="00F15102">
            <w:pPr>
              <w:spacing w:before="60" w:after="60" w:line="240" w:lineRule="auto"/>
              <w:ind w:left="-57"/>
              <w:rPr>
                <w:sz w:val="18"/>
                <w:szCs w:val="18"/>
              </w:rPr>
            </w:pPr>
          </w:p>
        </w:tc>
        <w:tc>
          <w:tcPr>
            <w:tcW w:w="319" w:type="pct"/>
            <w:shd w:val="clear" w:color="auto" w:fill="auto"/>
          </w:tcPr>
          <w:p w:rsidR="00986BAC" w:rsidRPr="009C4DB4" w:rsidRDefault="00986BAC" w:rsidP="00F15102">
            <w:pPr>
              <w:spacing w:before="60" w:after="60" w:line="240" w:lineRule="auto"/>
              <w:ind w:left="-57"/>
              <w:rPr>
                <w:sz w:val="18"/>
                <w:szCs w:val="18"/>
              </w:rPr>
            </w:pPr>
          </w:p>
        </w:tc>
        <w:tc>
          <w:tcPr>
            <w:tcW w:w="427" w:type="pct"/>
            <w:shd w:val="clear" w:color="auto" w:fill="auto"/>
          </w:tcPr>
          <w:p w:rsidR="00986BAC" w:rsidRPr="009C4DB4" w:rsidRDefault="00986BAC" w:rsidP="00F15102">
            <w:pPr>
              <w:spacing w:before="60" w:after="60" w:line="240" w:lineRule="auto"/>
              <w:ind w:left="-57"/>
              <w:rPr>
                <w:sz w:val="18"/>
                <w:szCs w:val="18"/>
              </w:rPr>
            </w:pPr>
          </w:p>
        </w:tc>
      </w:tr>
      <w:tr w:rsidR="009C4DB4" w:rsidRPr="0060392D" w:rsidTr="00986BAC">
        <w:trPr>
          <w:jc w:val="center"/>
        </w:trPr>
        <w:tc>
          <w:tcPr>
            <w:tcW w:w="414" w:type="pct"/>
            <w:vMerge w:val="restart"/>
            <w:shd w:val="clear" w:color="auto" w:fill="auto"/>
          </w:tcPr>
          <w:p w:rsidR="009C4DB4" w:rsidRPr="0060392D" w:rsidRDefault="009C4DB4" w:rsidP="00F15102">
            <w:pPr>
              <w:spacing w:before="60" w:after="60" w:line="240" w:lineRule="auto"/>
              <w:ind w:left="-57"/>
              <w:rPr>
                <w:sz w:val="18"/>
                <w:szCs w:val="16"/>
              </w:rPr>
            </w:pPr>
            <w:r>
              <w:rPr>
                <w:sz w:val="18"/>
                <w:szCs w:val="16"/>
              </w:rPr>
              <w:t>CP 2</w:t>
            </w:r>
          </w:p>
        </w:tc>
        <w:tc>
          <w:tcPr>
            <w:tcW w:w="488" w:type="pct"/>
            <w:vMerge w:val="restart"/>
            <w:shd w:val="clear" w:color="auto" w:fill="auto"/>
          </w:tcPr>
          <w:p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3</w:t>
            </w:r>
          </w:p>
        </w:tc>
        <w:tc>
          <w:tcPr>
            <w:tcW w:w="420" w:type="pct"/>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47 058 823,00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40 336 134,00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6 722 689,00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47 058 823,00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4 705 882,00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42 352 941,00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94 117 646,00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94 117 647,00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80 672 268,00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13 445 379,00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40 336 135,00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4 033 614,00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36 302 521,00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134 453 782,00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658 823 530,00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564 705 882,00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94 117 648,00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116 262 976,00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11 626 298,00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104 636 678,00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775 086 506,00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rsidTr="00986BAC">
        <w:trPr>
          <w:jc w:val="center"/>
        </w:trPr>
        <w:tc>
          <w:tcPr>
            <w:tcW w:w="414" w:type="pct"/>
            <w:vMerge/>
            <w:shd w:val="clear" w:color="auto" w:fill="auto"/>
          </w:tcPr>
          <w:p w:rsidR="00986BAC" w:rsidRPr="0060392D" w:rsidRDefault="00986BAC" w:rsidP="00F15102">
            <w:pPr>
              <w:spacing w:before="60" w:after="60" w:line="240" w:lineRule="auto"/>
              <w:ind w:left="-57"/>
              <w:rPr>
                <w:sz w:val="18"/>
                <w:szCs w:val="16"/>
              </w:rPr>
            </w:pPr>
          </w:p>
        </w:tc>
        <w:tc>
          <w:tcPr>
            <w:tcW w:w="488" w:type="pct"/>
            <w:vMerge/>
            <w:shd w:val="clear" w:color="auto" w:fill="auto"/>
          </w:tcPr>
          <w:p w:rsidR="00986BAC" w:rsidRPr="0060392D" w:rsidRDefault="00986BAC" w:rsidP="00F15102">
            <w:pPr>
              <w:spacing w:before="60" w:after="60" w:line="240" w:lineRule="auto"/>
              <w:ind w:left="-57"/>
              <w:rPr>
                <w:sz w:val="18"/>
                <w:szCs w:val="16"/>
              </w:rPr>
            </w:pPr>
          </w:p>
        </w:tc>
        <w:tc>
          <w:tcPr>
            <w:tcW w:w="420" w:type="pct"/>
            <w:vMerge/>
            <w:shd w:val="clear" w:color="auto" w:fill="auto"/>
          </w:tcPr>
          <w:p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p>
        </w:tc>
        <w:tc>
          <w:tcPr>
            <w:tcW w:w="368" w:type="pct"/>
            <w:shd w:val="clear" w:color="auto" w:fill="auto"/>
          </w:tcPr>
          <w:p w:rsidR="00986BAC" w:rsidRPr="0060392D" w:rsidRDefault="00986BAC" w:rsidP="00F15102">
            <w:pPr>
              <w:spacing w:before="60" w:after="60" w:line="240" w:lineRule="auto"/>
              <w:ind w:left="-57"/>
              <w:rPr>
                <w:sz w:val="18"/>
                <w:szCs w:val="16"/>
              </w:rPr>
            </w:pPr>
          </w:p>
        </w:tc>
        <w:tc>
          <w:tcPr>
            <w:tcW w:w="323" w:type="pct"/>
            <w:shd w:val="clear" w:color="auto" w:fill="auto"/>
          </w:tcPr>
          <w:p w:rsidR="00986BAC" w:rsidRPr="0060392D" w:rsidRDefault="00986BAC" w:rsidP="00F15102">
            <w:pPr>
              <w:spacing w:before="60" w:after="60" w:line="240" w:lineRule="auto"/>
              <w:ind w:left="-57"/>
              <w:rPr>
                <w:sz w:val="18"/>
                <w:szCs w:val="16"/>
              </w:rPr>
            </w:pPr>
          </w:p>
        </w:tc>
        <w:tc>
          <w:tcPr>
            <w:tcW w:w="285" w:type="pct"/>
            <w:shd w:val="clear" w:color="auto" w:fill="auto"/>
          </w:tcPr>
          <w:p w:rsidR="00986BAC" w:rsidRPr="0060392D" w:rsidRDefault="00986BAC" w:rsidP="00F15102">
            <w:pPr>
              <w:spacing w:before="60" w:after="60" w:line="240" w:lineRule="auto"/>
              <w:ind w:left="-57"/>
              <w:rPr>
                <w:sz w:val="18"/>
                <w:szCs w:val="16"/>
              </w:rPr>
            </w:pPr>
          </w:p>
        </w:tc>
        <w:tc>
          <w:tcPr>
            <w:tcW w:w="276" w:type="pct"/>
            <w:shd w:val="clear" w:color="auto" w:fill="auto"/>
          </w:tcPr>
          <w:p w:rsidR="00986BAC" w:rsidRPr="0060392D" w:rsidRDefault="00986BAC" w:rsidP="00F15102">
            <w:pPr>
              <w:spacing w:before="60" w:after="60" w:line="240" w:lineRule="auto"/>
              <w:ind w:left="-57"/>
              <w:rPr>
                <w:sz w:val="18"/>
                <w:szCs w:val="16"/>
              </w:rPr>
            </w:pPr>
          </w:p>
        </w:tc>
        <w:tc>
          <w:tcPr>
            <w:tcW w:w="319" w:type="pct"/>
            <w:shd w:val="clear" w:color="auto" w:fill="auto"/>
          </w:tcPr>
          <w:p w:rsidR="00986BAC" w:rsidRPr="0060392D" w:rsidRDefault="00986BAC" w:rsidP="00F15102">
            <w:pPr>
              <w:spacing w:before="60" w:after="60" w:line="240" w:lineRule="auto"/>
              <w:ind w:left="-57"/>
              <w:rPr>
                <w:sz w:val="18"/>
                <w:szCs w:val="16"/>
              </w:rPr>
            </w:pPr>
          </w:p>
        </w:tc>
        <w:tc>
          <w:tcPr>
            <w:tcW w:w="427" w:type="pct"/>
            <w:shd w:val="clear" w:color="auto" w:fill="auto"/>
          </w:tcPr>
          <w:p w:rsidR="00986BAC" w:rsidRPr="0060392D" w:rsidRDefault="00986BAC" w:rsidP="00F15102">
            <w:pPr>
              <w:spacing w:before="60" w:after="60" w:line="240" w:lineRule="auto"/>
              <w:ind w:left="-57"/>
              <w:rPr>
                <w:sz w:val="18"/>
                <w:szCs w:val="16"/>
              </w:rPr>
            </w:pPr>
          </w:p>
        </w:tc>
      </w:tr>
      <w:tr w:rsidR="007F3CE6" w:rsidRPr="0060392D" w:rsidTr="007F3CE6">
        <w:trPr>
          <w:trHeight w:val="369"/>
          <w:jc w:val="center"/>
        </w:trPr>
        <w:tc>
          <w:tcPr>
            <w:tcW w:w="414" w:type="pct"/>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Pomoc techniczna</w:t>
            </w:r>
          </w:p>
        </w:tc>
        <w:tc>
          <w:tcPr>
            <w:tcW w:w="488" w:type="pct"/>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 xml:space="preserve">Priorytet </w:t>
            </w:r>
            <w:r>
              <w:rPr>
                <w:sz w:val="18"/>
                <w:szCs w:val="16"/>
              </w:rPr>
              <w:t>4</w:t>
            </w:r>
          </w:p>
          <w:p w:rsidR="007F3CE6" w:rsidRPr="0060392D" w:rsidRDefault="007F3CE6" w:rsidP="00E831A0">
            <w:pPr>
              <w:spacing w:before="60" w:after="60" w:line="240" w:lineRule="auto"/>
              <w:ind w:left="-57"/>
              <w:rPr>
                <w:sz w:val="18"/>
                <w:szCs w:val="16"/>
              </w:rPr>
            </w:pPr>
            <w:r w:rsidRPr="0060392D">
              <w:rPr>
                <w:sz w:val="18"/>
                <w:szCs w:val="16"/>
              </w:rPr>
              <w:t>pomoc techniczna na podstawie art. 36 ust. 4 rozporządzenia w sprawie wspólnych przepisów</w:t>
            </w:r>
          </w:p>
        </w:tc>
        <w:tc>
          <w:tcPr>
            <w:tcW w:w="420" w:type="pct"/>
            <w:vMerge w:val="restart"/>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rsidR="007F3CE6" w:rsidRPr="0060392D" w:rsidRDefault="007F3CE6" w:rsidP="007F3CE6">
            <w:pPr>
              <w:spacing w:before="60" w:after="60" w:line="240" w:lineRule="auto"/>
              <w:ind w:left="-57"/>
              <w:rPr>
                <w:sz w:val="18"/>
                <w:szCs w:val="16"/>
              </w:rPr>
            </w:pPr>
            <w:r w:rsidRPr="0060392D">
              <w:rPr>
                <w:sz w:val="18"/>
                <w:szCs w:val="16"/>
              </w:rPr>
              <w:t xml:space="preserve">EFRR </w:t>
            </w: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Lepiej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8 040 244,00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1 340 041,00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18 760 570,00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50%</w:t>
            </w:r>
          </w:p>
        </w:tc>
      </w:tr>
      <w:tr w:rsidR="007F3CE6" w:rsidRPr="0060392D" w:rsidTr="007F3CE6">
        <w:trPr>
          <w:trHeight w:val="569"/>
          <w:jc w:val="center"/>
        </w:trPr>
        <w:tc>
          <w:tcPr>
            <w:tcW w:w="414" w:type="pct"/>
            <w:vMerge/>
            <w:shd w:val="clear" w:color="auto" w:fill="auto"/>
          </w:tcPr>
          <w:p w:rsidR="007F3CE6" w:rsidRPr="0060392D" w:rsidRDefault="007F3CE6" w:rsidP="00E831A0">
            <w:pPr>
              <w:spacing w:before="60" w:after="60" w:line="240" w:lineRule="auto"/>
              <w:ind w:left="-57"/>
              <w:rPr>
                <w:sz w:val="18"/>
                <w:szCs w:val="16"/>
              </w:rPr>
            </w:pPr>
          </w:p>
        </w:tc>
        <w:tc>
          <w:tcPr>
            <w:tcW w:w="488" w:type="pct"/>
            <w:vMerge/>
            <w:shd w:val="clear" w:color="auto" w:fill="auto"/>
          </w:tcPr>
          <w:p w:rsidR="007F3CE6" w:rsidRPr="0060392D" w:rsidRDefault="007F3CE6" w:rsidP="00E831A0">
            <w:pPr>
              <w:spacing w:before="60" w:after="60" w:line="240" w:lineRule="auto"/>
              <w:ind w:left="-57"/>
              <w:rPr>
                <w:sz w:val="18"/>
                <w:szCs w:val="16"/>
              </w:rPr>
            </w:pPr>
          </w:p>
        </w:tc>
        <w:tc>
          <w:tcPr>
            <w:tcW w:w="420" w:type="pct"/>
            <w:vMerge/>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7F3CE6">
            <w:pPr>
              <w:spacing w:before="60" w:after="60" w:line="240" w:lineRule="auto"/>
              <w:ind w:left="-57"/>
              <w:rPr>
                <w:sz w:val="18"/>
                <w:szCs w:val="16"/>
              </w:rPr>
            </w:pP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W okresie przejściowym</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18 760 570,00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16 080 488,00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2 680 082,00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8 040 245,00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8 040 245,00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26 800 815,00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70%</w:t>
            </w:r>
          </w:p>
        </w:tc>
      </w:tr>
      <w:tr w:rsidR="007F3CE6" w:rsidRPr="0060392D" w:rsidTr="00986BAC">
        <w:trPr>
          <w:trHeight w:val="954"/>
          <w:jc w:val="center"/>
        </w:trPr>
        <w:tc>
          <w:tcPr>
            <w:tcW w:w="414" w:type="pct"/>
            <w:vMerge/>
            <w:shd w:val="clear" w:color="auto" w:fill="auto"/>
          </w:tcPr>
          <w:p w:rsidR="007F3CE6" w:rsidRPr="0060392D" w:rsidRDefault="007F3CE6" w:rsidP="00E831A0">
            <w:pPr>
              <w:spacing w:before="60" w:after="60" w:line="240" w:lineRule="auto"/>
              <w:ind w:left="-57"/>
              <w:rPr>
                <w:sz w:val="18"/>
                <w:szCs w:val="16"/>
              </w:rPr>
            </w:pPr>
          </w:p>
        </w:tc>
        <w:tc>
          <w:tcPr>
            <w:tcW w:w="488" w:type="pct"/>
            <w:vMerge/>
            <w:shd w:val="clear" w:color="auto" w:fill="auto"/>
          </w:tcPr>
          <w:p w:rsidR="007F3CE6" w:rsidRPr="0060392D" w:rsidRDefault="007F3CE6" w:rsidP="00E831A0">
            <w:pPr>
              <w:spacing w:before="60" w:after="60" w:line="240" w:lineRule="auto"/>
              <w:ind w:left="-57"/>
              <w:rPr>
                <w:sz w:val="18"/>
                <w:szCs w:val="16"/>
              </w:rPr>
            </w:pPr>
          </w:p>
        </w:tc>
        <w:tc>
          <w:tcPr>
            <w:tcW w:w="420" w:type="pct"/>
            <w:vMerge/>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7F3CE6">
            <w:pPr>
              <w:spacing w:before="60" w:after="60" w:line="240" w:lineRule="auto"/>
              <w:ind w:left="-57"/>
              <w:rPr>
                <w:sz w:val="18"/>
                <w:szCs w:val="16"/>
              </w:rPr>
            </w:pP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Słabiej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131 323 988,00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112 563 419,00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18 760 569,00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23 174 822,00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23 174 822,00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154 498 810,00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85%</w:t>
            </w:r>
          </w:p>
        </w:tc>
      </w:tr>
      <w:tr w:rsidR="0070634D" w:rsidRPr="0060392D" w:rsidTr="00986BAC">
        <w:trPr>
          <w:jc w:val="center"/>
        </w:trPr>
        <w:tc>
          <w:tcPr>
            <w:tcW w:w="414" w:type="pct"/>
            <w:tcBorders>
              <w:bottom w:val="single" w:sz="4" w:space="0" w:color="auto"/>
            </w:tcBorders>
            <w:shd w:val="clear" w:color="auto" w:fill="auto"/>
          </w:tcPr>
          <w:p w:rsidR="00944A95" w:rsidRPr="0060392D" w:rsidRDefault="00944A95" w:rsidP="00E831A0">
            <w:pPr>
              <w:pageBreakBefore/>
              <w:spacing w:before="60" w:after="60" w:line="240" w:lineRule="auto"/>
              <w:ind w:left="-57"/>
              <w:rPr>
                <w:sz w:val="18"/>
                <w:szCs w:val="16"/>
              </w:rPr>
            </w:pPr>
            <w:r w:rsidRPr="0060392D">
              <w:rPr>
                <w:sz w:val="18"/>
                <w:szCs w:val="16"/>
              </w:rPr>
              <w:lastRenderedPageBreak/>
              <w:t>Pomoc techniczna</w:t>
            </w:r>
          </w:p>
        </w:tc>
        <w:tc>
          <w:tcPr>
            <w:tcW w:w="488"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Priorytet </w:t>
            </w:r>
          </w:p>
          <w:p w:rsidR="00944A95" w:rsidRPr="0060392D" w:rsidRDefault="00944A95" w:rsidP="00E831A0">
            <w:pPr>
              <w:spacing w:before="60" w:after="60" w:line="240" w:lineRule="auto"/>
              <w:ind w:left="-57"/>
              <w:rPr>
                <w:sz w:val="18"/>
                <w:szCs w:val="16"/>
              </w:rPr>
            </w:pPr>
            <w:r w:rsidRPr="0060392D">
              <w:rPr>
                <w:sz w:val="18"/>
                <w:szCs w:val="16"/>
              </w:rPr>
              <w:t>pom</w:t>
            </w:r>
            <w:r w:rsidR="0070634D">
              <w:rPr>
                <w:sz w:val="18"/>
                <w:szCs w:val="16"/>
              </w:rPr>
              <w:t>oc techniczna na podstawie art. </w:t>
            </w:r>
            <w:r w:rsidRPr="0060392D">
              <w:rPr>
                <w:sz w:val="18"/>
                <w:szCs w:val="16"/>
              </w:rPr>
              <w:t>37</w:t>
            </w:r>
            <w:r w:rsidR="002522CF" w:rsidRPr="0060392D">
              <w:rPr>
                <w:sz w:val="18"/>
                <w:szCs w:val="16"/>
              </w:rPr>
              <w:t xml:space="preserve"> </w:t>
            </w:r>
            <w:r w:rsidR="00382ED7" w:rsidRPr="0060392D">
              <w:rPr>
                <w:sz w:val="18"/>
                <w:szCs w:val="16"/>
              </w:rPr>
              <w:t>rozporządzenia w sprawie wspólnych przepisów</w:t>
            </w:r>
          </w:p>
        </w:tc>
        <w:tc>
          <w:tcPr>
            <w:tcW w:w="420"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627" w:type="pct"/>
            <w:gridSpan w:val="2"/>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EFRR lub EFS+ lub FST lub Fundusz Spójności</w:t>
            </w: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tcBorders>
              <w:right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E831A0">
            <w:pPr>
              <w:spacing w:before="60" w:after="60" w:line="240" w:lineRule="auto"/>
              <w:ind w:left="-57"/>
              <w:rPr>
                <w:sz w:val="18"/>
                <w:szCs w:val="16"/>
              </w:rPr>
            </w:pPr>
          </w:p>
        </w:tc>
      </w:tr>
      <w:tr w:rsidR="007F3CE6" w:rsidRPr="0060392D" w:rsidTr="007F3CE6">
        <w:trPr>
          <w:jc w:val="center"/>
        </w:trPr>
        <w:tc>
          <w:tcPr>
            <w:tcW w:w="901" w:type="pct"/>
            <w:gridSpan w:val="2"/>
            <w:vMerge w:val="restart"/>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EFRR ogółem</w:t>
            </w: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469 014 244,00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402 012 208,00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67 002 036,00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469 014 244,00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29 708 387,00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439 305 857,00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938 028 488,00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F3CE6" w:rsidRPr="0060392D" w:rsidTr="007F3CE6">
        <w:trPr>
          <w:jc w:val="center"/>
        </w:trPr>
        <w:tc>
          <w:tcPr>
            <w:tcW w:w="901" w:type="pct"/>
            <w:gridSpan w:val="2"/>
            <w:vMerge/>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E831A0">
            <w:pPr>
              <w:spacing w:before="60" w:after="60" w:line="240" w:lineRule="auto"/>
              <w:ind w:left="-57"/>
              <w:rPr>
                <w:sz w:val="18"/>
                <w:szCs w:val="16"/>
              </w:rPr>
            </w:pP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938 028 489,00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804 024 411,00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134 004 078,00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402 012 212,00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25 464 332,00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376 547 880,00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1 340 040 701,00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F3CE6" w:rsidRPr="0060392D" w:rsidTr="007F3CE6">
        <w:trPr>
          <w:jc w:val="center"/>
        </w:trPr>
        <w:tc>
          <w:tcPr>
            <w:tcW w:w="901" w:type="pct"/>
            <w:gridSpan w:val="2"/>
            <w:vMerge/>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E831A0">
            <w:pPr>
              <w:spacing w:before="60" w:after="60" w:line="240" w:lineRule="auto"/>
              <w:ind w:left="-57"/>
              <w:rPr>
                <w:sz w:val="18"/>
                <w:szCs w:val="16"/>
              </w:rPr>
            </w:pP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6 566 199 420,00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5 628 170 928,00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938 028 492,00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1 158 741 076,00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73 397 191,00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1 085 343 885,00</w:t>
            </w:r>
          </w:p>
        </w:tc>
        <w:tc>
          <w:tcPr>
            <w:tcW w:w="319"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7 724 940 496,00</w:t>
            </w:r>
          </w:p>
        </w:tc>
        <w:tc>
          <w:tcPr>
            <w:tcW w:w="427" w:type="pct"/>
            <w:tcBorders>
              <w:top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Najbardziej oddalone lub północne słabo zaludnione </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val="restart"/>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val="restar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EFS+ ogółem</w:t>
            </w: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trHeight w:val="613"/>
          <w:jc w:val="center"/>
        </w:trPr>
        <w:tc>
          <w:tcPr>
            <w:tcW w:w="901" w:type="pct"/>
            <w:gridSpan w:val="2"/>
            <w:vMerge w:val="restart"/>
            <w:shd w:val="pct10" w:color="auto" w:fill="auto"/>
          </w:tcPr>
          <w:p w:rsidR="00944A95" w:rsidRPr="0060392D" w:rsidRDefault="00944A95" w:rsidP="00E831A0">
            <w:pPr>
              <w:pageBreakBefore/>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214" w:type="pct"/>
            <w:vMerge w:val="restar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FST** </w:t>
            </w:r>
          </w:p>
        </w:tc>
        <w:tc>
          <w:tcPr>
            <w:tcW w:w="414" w:type="pct"/>
            <w:shd w:val="clear" w:color="auto" w:fill="auto"/>
          </w:tcPr>
          <w:p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3</w:t>
            </w:r>
            <w:r w:rsidR="002522CF" w:rsidRPr="0060392D">
              <w:rPr>
                <w:sz w:val="18"/>
                <w:szCs w:val="16"/>
              </w:rPr>
              <w:t xml:space="preserve"> rozporządzenia FST</w:t>
            </w: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368"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trHeight w:val="505"/>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214" w:type="pct"/>
            <w:vMerge/>
            <w:shd w:val="clear" w:color="auto" w:fill="auto"/>
          </w:tcPr>
          <w:p w:rsidR="00944A95" w:rsidRPr="0060392D" w:rsidRDefault="00944A95" w:rsidP="00E831A0">
            <w:pPr>
              <w:spacing w:before="60" w:after="60" w:line="240" w:lineRule="auto"/>
              <w:ind w:left="-57"/>
              <w:rPr>
                <w:sz w:val="18"/>
                <w:szCs w:val="16"/>
              </w:rPr>
            </w:pPr>
          </w:p>
        </w:tc>
        <w:tc>
          <w:tcPr>
            <w:tcW w:w="414" w:type="pct"/>
            <w:shd w:val="clear" w:color="auto" w:fill="auto"/>
          </w:tcPr>
          <w:p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4</w:t>
            </w:r>
            <w:r w:rsidR="002522CF" w:rsidRPr="0060392D">
              <w:rPr>
                <w:sz w:val="18"/>
                <w:szCs w:val="16"/>
              </w:rPr>
              <w:t xml:space="preserve"> rozporządzenia FST</w:t>
            </w:r>
          </w:p>
        </w:tc>
        <w:tc>
          <w:tcPr>
            <w:tcW w:w="384" w:type="pct"/>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368" w:type="pct"/>
            <w:shd w:val="pct10"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shd w:val="clear" w:color="auto" w:fill="auto"/>
          </w:tcPr>
          <w:p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627" w:type="pct"/>
            <w:gridSpan w:val="2"/>
            <w:shd w:val="clear" w:color="auto" w:fill="auto"/>
          </w:tcPr>
          <w:p w:rsidR="00944A95" w:rsidRPr="0060392D" w:rsidRDefault="00944A95" w:rsidP="00E831A0">
            <w:pPr>
              <w:spacing w:before="60" w:after="60" w:line="240" w:lineRule="auto"/>
              <w:ind w:left="-57"/>
              <w:rPr>
                <w:sz w:val="18"/>
                <w:szCs w:val="16"/>
              </w:rPr>
            </w:pPr>
            <w:r w:rsidRPr="0060392D">
              <w:rPr>
                <w:sz w:val="18"/>
                <w:szCs w:val="16"/>
              </w:rPr>
              <w:t>Fundusz Spójności ogółem</w:t>
            </w: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5D1A36" w:rsidRPr="0060392D" w:rsidTr="007F3CE6">
        <w:trPr>
          <w:jc w:val="center"/>
        </w:trPr>
        <w:tc>
          <w:tcPr>
            <w:tcW w:w="901" w:type="pct"/>
            <w:gridSpan w:val="2"/>
            <w:shd w:val="clear" w:color="auto" w:fill="auto"/>
          </w:tcPr>
          <w:p w:rsidR="005D1A36" w:rsidRPr="0060392D" w:rsidRDefault="005D1A36" w:rsidP="00E831A0">
            <w:pPr>
              <w:spacing w:before="60" w:after="60" w:line="240" w:lineRule="auto"/>
              <w:ind w:left="-57"/>
              <w:rPr>
                <w:sz w:val="18"/>
                <w:szCs w:val="16"/>
              </w:rPr>
            </w:pPr>
          </w:p>
        </w:tc>
        <w:tc>
          <w:tcPr>
            <w:tcW w:w="420" w:type="pct"/>
            <w:shd w:val="clear" w:color="auto" w:fill="auto"/>
          </w:tcPr>
          <w:p w:rsidR="005D1A36" w:rsidRPr="0060392D" w:rsidRDefault="005D1A36" w:rsidP="00E831A0">
            <w:pPr>
              <w:spacing w:before="60" w:after="60" w:line="240" w:lineRule="auto"/>
              <w:ind w:left="-57"/>
              <w:rPr>
                <w:sz w:val="18"/>
                <w:szCs w:val="16"/>
              </w:rPr>
            </w:pPr>
          </w:p>
        </w:tc>
        <w:tc>
          <w:tcPr>
            <w:tcW w:w="627" w:type="pct"/>
            <w:gridSpan w:val="2"/>
            <w:shd w:val="clear" w:color="auto" w:fill="auto"/>
          </w:tcPr>
          <w:p w:rsidR="005D1A36" w:rsidRPr="0060392D" w:rsidRDefault="005D1A36" w:rsidP="00E831A0">
            <w:pPr>
              <w:spacing w:before="60" w:after="60" w:line="240" w:lineRule="auto"/>
              <w:ind w:left="-57"/>
              <w:rPr>
                <w:sz w:val="18"/>
                <w:szCs w:val="16"/>
              </w:rPr>
            </w:pPr>
            <w:r w:rsidRPr="0060392D">
              <w:rPr>
                <w:sz w:val="18"/>
                <w:szCs w:val="16"/>
              </w:rPr>
              <w:t>Suma całkowita</w:t>
            </w:r>
          </w:p>
        </w:tc>
        <w:tc>
          <w:tcPr>
            <w:tcW w:w="384" w:type="pct"/>
            <w:shd w:val="clear" w:color="auto" w:fill="auto"/>
          </w:tcPr>
          <w:p w:rsidR="005D1A36" w:rsidRPr="0060392D" w:rsidRDefault="005D1A36" w:rsidP="00E831A0">
            <w:pPr>
              <w:spacing w:before="60" w:after="60" w:line="240" w:lineRule="auto"/>
              <w:ind w:left="-57"/>
              <w:rPr>
                <w:sz w:val="18"/>
                <w:szCs w:val="16"/>
              </w:rPr>
            </w:pPr>
          </w:p>
        </w:tc>
        <w:tc>
          <w:tcPr>
            <w:tcW w:w="286"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7 973 242 153,00</w:t>
            </w:r>
          </w:p>
        </w:tc>
        <w:tc>
          <w:tcPr>
            <w:tcW w:w="384"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6 834 207 547,00</w:t>
            </w:r>
          </w:p>
        </w:tc>
        <w:tc>
          <w:tcPr>
            <w:tcW w:w="368"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1 139 034 606,00</w:t>
            </w:r>
          </w:p>
        </w:tc>
        <w:tc>
          <w:tcPr>
            <w:tcW w:w="323"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1 158 741 076,00</w:t>
            </w:r>
          </w:p>
        </w:tc>
        <w:tc>
          <w:tcPr>
            <w:tcW w:w="285"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73 397 191,00</w:t>
            </w:r>
          </w:p>
        </w:tc>
        <w:tc>
          <w:tcPr>
            <w:tcW w:w="276"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1 085 343 885,00</w:t>
            </w:r>
          </w:p>
        </w:tc>
        <w:tc>
          <w:tcPr>
            <w:tcW w:w="319"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7 724 940 496,00</w:t>
            </w:r>
          </w:p>
        </w:tc>
        <w:tc>
          <w:tcPr>
            <w:tcW w:w="427" w:type="pct"/>
            <w:shd w:val="clear" w:color="auto" w:fill="auto"/>
          </w:tcPr>
          <w:p w:rsidR="005D1A36" w:rsidRPr="0060392D" w:rsidRDefault="005D1A36" w:rsidP="00E831A0">
            <w:pPr>
              <w:spacing w:before="60" w:after="60" w:line="240" w:lineRule="auto"/>
              <w:ind w:left="-57"/>
              <w:rPr>
                <w:sz w:val="18"/>
                <w:szCs w:val="16"/>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dodatkowa alokacja dla regionów najbardziej oddalonych.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rsidR="00944A95" w:rsidRPr="0060392D" w:rsidRDefault="00944A95" w:rsidP="00E831A0">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 4 rozporządzenia</w:t>
      </w:r>
      <w:r w:rsidR="00076C1E" w:rsidRPr="0060392D">
        <w:t xml:space="preserve"> w </w:t>
      </w:r>
      <w:r w:rsidRPr="0060392D">
        <w:t>sprawie FST. W odniesieniu</w:t>
      </w:r>
      <w:r w:rsidR="00076C1E" w:rsidRPr="0060392D">
        <w:t xml:space="preserve"> do </w:t>
      </w:r>
      <w:r w:rsidRPr="0060392D">
        <w:t>art. 4 rozporządzenia</w:t>
      </w:r>
      <w:r w:rsidR="00076C1E" w:rsidRPr="0060392D">
        <w:t xml:space="preserve"> w </w:t>
      </w:r>
      <w:r w:rsidRPr="0060392D">
        <w:t>sprawie FST nie ma żadnej kwoty elastyczności.</w:t>
      </w:r>
    </w:p>
    <w:p w:rsidR="008756AF" w:rsidRDefault="008756AF" w:rsidP="00382ED7">
      <w:pPr>
        <w:pStyle w:val="Text1"/>
      </w:pPr>
    </w:p>
    <w:p w:rsidR="008756AF" w:rsidRDefault="008756AF" w:rsidP="00382ED7">
      <w:pPr>
        <w:pStyle w:val="Text1"/>
      </w:pPr>
    </w:p>
    <w:p w:rsidR="008756AF" w:rsidRDefault="008756AF" w:rsidP="00382ED7">
      <w:pPr>
        <w:pStyle w:val="Text1"/>
      </w:pPr>
    </w:p>
    <w:p w:rsidR="00944A95" w:rsidRPr="0060392D" w:rsidRDefault="00944A95" w:rsidP="00382ED7">
      <w:pPr>
        <w:pStyle w:val="Text1"/>
      </w:pPr>
      <w:r w:rsidRPr="0060392D">
        <w:t>W odniesieniu</w:t>
      </w:r>
      <w:r w:rsidR="00076C1E" w:rsidRPr="0060392D">
        <w:t xml:space="preserve"> do </w:t>
      </w:r>
      <w:r w:rsidRPr="0060392D">
        <w:t>celu „Inwestycje na rzecz zatrudnienia</w:t>
      </w:r>
      <w:r w:rsidR="00076C1E" w:rsidRPr="0060392D">
        <w:t xml:space="preserve"> i </w:t>
      </w:r>
      <w:r w:rsidRPr="0060392D">
        <w:t>wzrostu”: programy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944A95" w:rsidRPr="0060392D" w:rsidRDefault="00944A95" w:rsidP="00E831A0">
      <w:r w:rsidRPr="0060392D">
        <w:br w:type="page"/>
      </w:r>
      <w:r w:rsidRPr="0060392D">
        <w:lastRenderedPageBreak/>
        <w:t>Tabela11: Łączne alokacje finansowe</w:t>
      </w:r>
      <w:r w:rsidR="00076C1E" w:rsidRPr="0060392D">
        <w:t xml:space="preserve"> w </w:t>
      </w:r>
      <w:r w:rsidRPr="0060392D">
        <w:t>podziale na poszczególne fundusze oraz wkład krajowy</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1198"/>
        <w:gridCol w:w="1155"/>
        <w:gridCol w:w="622"/>
        <w:gridCol w:w="1259"/>
        <w:gridCol w:w="1113"/>
        <w:gridCol w:w="1364"/>
        <w:gridCol w:w="999"/>
        <w:gridCol w:w="999"/>
        <w:gridCol w:w="999"/>
        <w:gridCol w:w="999"/>
        <w:gridCol w:w="864"/>
        <w:gridCol w:w="790"/>
        <w:gridCol w:w="764"/>
        <w:gridCol w:w="891"/>
        <w:gridCol w:w="1173"/>
      </w:tblGrid>
      <w:tr w:rsidR="00944A95" w:rsidRPr="0060392D" w:rsidTr="00251472">
        <w:trPr>
          <w:jc w:val="center"/>
        </w:trPr>
        <w:tc>
          <w:tcPr>
            <w:tcW w:w="678" w:type="dxa"/>
            <w:vMerge w:val="restart"/>
            <w:shd w:val="clear" w:color="auto" w:fill="auto"/>
            <w:vAlign w:val="center"/>
          </w:tcPr>
          <w:p w:rsidR="00944A95" w:rsidRPr="0060392D" w:rsidRDefault="00944A95" w:rsidP="0060392D">
            <w:pPr>
              <w:spacing w:before="60" w:after="60" w:line="240" w:lineRule="auto"/>
              <w:ind w:left="-57"/>
              <w:jc w:val="center"/>
              <w:rPr>
                <w:spacing w:val="-10"/>
                <w:sz w:val="16"/>
                <w:szCs w:val="16"/>
              </w:rPr>
            </w:pPr>
            <w:r w:rsidRPr="0060392D">
              <w:rPr>
                <w:spacing w:val="-10"/>
                <w:sz w:val="16"/>
                <w:szCs w:val="16"/>
              </w:rPr>
              <w:t xml:space="preserve">Numer celu polityki lub celu szczegółowego FST lub pomocy </w:t>
            </w:r>
            <w:r w:rsidRPr="0060392D">
              <w:rPr>
                <w:spacing w:val="-24"/>
                <w:sz w:val="16"/>
                <w:szCs w:val="16"/>
              </w:rPr>
              <w:t>technicznej</w:t>
            </w:r>
          </w:p>
        </w:tc>
        <w:tc>
          <w:tcPr>
            <w:tcW w:w="859"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Priorytet</w:t>
            </w:r>
          </w:p>
        </w:tc>
        <w:tc>
          <w:tcPr>
            <w:tcW w:w="1144"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Podstawa obliczenia wsparcia unijnego (łączne koszty kwalifikowalne lub wkład publiczny)</w:t>
            </w:r>
          </w:p>
        </w:tc>
        <w:tc>
          <w:tcPr>
            <w:tcW w:w="0" w:type="auto"/>
            <w:gridSpan w:val="2"/>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Fundusz</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Kategoria regionu*</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Unii</w:t>
            </w:r>
          </w:p>
          <w:p w:rsidR="00944A95" w:rsidRPr="0060392D" w:rsidRDefault="00944A95" w:rsidP="0060392D">
            <w:pPr>
              <w:spacing w:before="60" w:after="60" w:line="240" w:lineRule="auto"/>
              <w:ind w:left="-57"/>
              <w:jc w:val="center"/>
              <w:rPr>
                <w:sz w:val="16"/>
                <w:szCs w:val="16"/>
              </w:rPr>
            </w:pPr>
            <w:r w:rsidRPr="0060392D">
              <w:rPr>
                <w:sz w:val="16"/>
                <w:szCs w:val="16"/>
              </w:rPr>
              <w:t>(a)=(b)+(c)+(i)+(j)</w:t>
            </w:r>
          </w:p>
        </w:tc>
        <w:tc>
          <w:tcPr>
            <w:tcW w:w="0" w:type="auto"/>
            <w:gridSpan w:val="4"/>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Podział wkładu Unii</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krajowy</w:t>
            </w:r>
          </w:p>
        </w:tc>
        <w:tc>
          <w:tcPr>
            <w:tcW w:w="0" w:type="auto"/>
            <w:gridSpan w:val="2"/>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Indykatywny podział wkładu krajowego</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Ogółem</w:t>
            </w:r>
          </w:p>
        </w:tc>
        <w:tc>
          <w:tcPr>
            <w:tcW w:w="1431"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Stopa dofinansowania</w:t>
            </w:r>
          </w:p>
        </w:tc>
      </w:tr>
      <w:tr w:rsidR="00944A95" w:rsidRPr="0060392D" w:rsidTr="00251472">
        <w:trPr>
          <w:trHeight w:val="170"/>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4"/>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publiczny</w:t>
            </w:r>
          </w:p>
        </w:tc>
        <w:tc>
          <w:tcPr>
            <w:tcW w:w="0" w:type="auto"/>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prywatny</w:t>
            </w:r>
          </w:p>
        </w:tc>
        <w:tc>
          <w:tcPr>
            <w:tcW w:w="0" w:type="auto"/>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68"/>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4"/>
            <w:vMerge/>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(d)=(e)+(f)</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(e)</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(f)</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(g)=(a)+(d)</w:t>
            </w:r>
          </w:p>
        </w:tc>
        <w:tc>
          <w:tcPr>
            <w:tcW w:w="1431" w:type="dxa"/>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(h)=(a)/(g)</w:t>
            </w:r>
          </w:p>
        </w:tc>
      </w:tr>
      <w:tr w:rsidR="00944A95" w:rsidRPr="0060392D" w:rsidTr="00251472">
        <w:trPr>
          <w:trHeight w:val="651"/>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Unii</w:t>
            </w:r>
          </w:p>
        </w:tc>
        <w:tc>
          <w:tcPr>
            <w:tcW w:w="0" w:type="auto"/>
            <w:gridSpan w:val="2"/>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Kwota elastyczności</w:t>
            </w: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534"/>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w:t>
            </w:r>
            <w:r w:rsidR="00E831A0" w:rsidRPr="0060392D">
              <w:rPr>
                <w:sz w:val="16"/>
                <w:szCs w:val="16"/>
              </w:rPr>
              <w:t> </w:t>
            </w:r>
            <w:r w:rsidRPr="0060392D">
              <w:rPr>
                <w:sz w:val="16"/>
                <w:szCs w:val="16"/>
              </w:rPr>
              <w:t>5***</w:t>
            </w: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168"/>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w:t>
            </w:r>
          </w:p>
        </w:tc>
        <w:tc>
          <w:tcPr>
            <w:tcW w:w="0" w:type="auto"/>
            <w:tcBorders>
              <w:top w:val="single" w:sz="4" w:space="0" w:color="auto"/>
            </w:tcBorders>
            <w:shd w:val="clear" w:color="auto" w:fill="auto"/>
            <w:vAlign w:val="center"/>
          </w:tcPr>
          <w:p w:rsidR="00944A95" w:rsidRPr="0060392D" w:rsidRDefault="00B93CB1" w:rsidP="0060392D">
            <w:pPr>
              <w:spacing w:before="60" w:after="60" w:line="240" w:lineRule="auto"/>
              <w:ind w:left="-57"/>
              <w:jc w:val="center"/>
              <w:rPr>
                <w:sz w:val="16"/>
                <w:szCs w:val="16"/>
              </w:rPr>
            </w:pPr>
            <w:r>
              <w:rPr>
                <w:sz w:val="16"/>
                <w:szCs w:val="16"/>
              </w:rPr>
              <w:t>(c)</w:t>
            </w: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(i)</w:t>
            </w: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(j)</w:t>
            </w: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jc w:val="center"/>
        </w:trPr>
        <w:tc>
          <w:tcPr>
            <w:tcW w:w="678" w:type="dxa"/>
            <w:vMerge w:val="restart"/>
            <w:shd w:val="clear" w:color="auto" w:fill="auto"/>
          </w:tcPr>
          <w:p w:rsidR="00944A95" w:rsidRPr="0060392D" w:rsidRDefault="00944A95" w:rsidP="0060392D">
            <w:pPr>
              <w:spacing w:before="60" w:after="60" w:line="240" w:lineRule="auto"/>
              <w:ind w:left="-57"/>
              <w:rPr>
                <w:sz w:val="16"/>
                <w:szCs w:val="16"/>
              </w:rPr>
            </w:pPr>
          </w:p>
        </w:tc>
        <w:tc>
          <w:tcPr>
            <w:tcW w:w="859" w:type="dxa"/>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Priorytet 1</w:t>
            </w:r>
          </w:p>
        </w:tc>
        <w:tc>
          <w:tcPr>
            <w:tcW w:w="1144" w:type="dxa"/>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P/O</w:t>
            </w:r>
          </w:p>
        </w:tc>
        <w:tc>
          <w:tcPr>
            <w:tcW w:w="0" w:type="auto"/>
            <w:gridSpan w:val="2"/>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EFRR</w:t>
            </w: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Lepiej rozwinięte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W okresie przejściowym</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Słabiej rozwinięte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val="restart"/>
            <w:shd w:val="clear" w:color="auto" w:fill="auto"/>
          </w:tcPr>
          <w:p w:rsidR="00944A95" w:rsidRPr="0060392D" w:rsidRDefault="00944A95" w:rsidP="0060392D">
            <w:pPr>
              <w:pageBreakBefore/>
              <w:spacing w:before="60" w:after="60" w:line="240" w:lineRule="auto"/>
              <w:ind w:left="-57"/>
              <w:rPr>
                <w:sz w:val="17"/>
                <w:szCs w:val="17"/>
              </w:rPr>
            </w:pPr>
          </w:p>
        </w:tc>
        <w:tc>
          <w:tcPr>
            <w:tcW w:w="859" w:type="dxa"/>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2</w:t>
            </w:r>
          </w:p>
        </w:tc>
        <w:tc>
          <w:tcPr>
            <w:tcW w:w="1144" w:type="dxa"/>
            <w:vMerge w:val="restart"/>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EFS+</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trHeight w:val="1086"/>
          <w:jc w:val="center"/>
        </w:trPr>
        <w:tc>
          <w:tcPr>
            <w:tcW w:w="678" w:type="dxa"/>
            <w:vMerge w:val="restart"/>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859" w:type="dxa"/>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3</w:t>
            </w:r>
          </w:p>
        </w:tc>
        <w:tc>
          <w:tcPr>
            <w:tcW w:w="1144" w:type="dxa"/>
            <w:vMerge w:val="restart"/>
            <w:shd w:val="clear" w:color="auto" w:fill="auto"/>
          </w:tcPr>
          <w:p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tcBorders>
              <w:bottom w:val="single" w:sz="4" w:space="0" w:color="auto"/>
            </w:tcBorders>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rozporządzenia FST</w:t>
            </w:r>
          </w:p>
        </w:tc>
        <w:tc>
          <w:tcPr>
            <w:tcW w:w="0" w:type="auto"/>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shd w:val="clear" w:color="auto" w:fill="auto"/>
          </w:tcPr>
          <w:p w:rsidR="00944A95" w:rsidRPr="0060392D" w:rsidRDefault="00944A95" w:rsidP="0060392D">
            <w:pPr>
              <w:spacing w:before="60" w:after="60" w:line="240" w:lineRule="auto"/>
              <w:ind w:left="-57"/>
              <w:rPr>
                <w:sz w:val="17"/>
                <w:szCs w:val="17"/>
              </w:rPr>
            </w:pPr>
          </w:p>
        </w:tc>
        <w:tc>
          <w:tcPr>
            <w:tcW w:w="859" w:type="dxa"/>
            <w:shd w:val="clear" w:color="auto" w:fill="auto"/>
          </w:tcPr>
          <w:p w:rsidR="00944A95" w:rsidRPr="0060392D" w:rsidRDefault="00944A95" w:rsidP="0060392D">
            <w:pPr>
              <w:spacing w:before="60" w:after="60" w:line="240" w:lineRule="auto"/>
              <w:ind w:left="-57"/>
              <w:rPr>
                <w:sz w:val="17"/>
                <w:szCs w:val="17"/>
              </w:rPr>
            </w:pP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Łącznie</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shd w:val="clear" w:color="auto" w:fill="auto"/>
          </w:tcPr>
          <w:p w:rsidR="00944A95" w:rsidRPr="0060392D" w:rsidRDefault="00944A95" w:rsidP="0060392D">
            <w:pPr>
              <w:spacing w:before="60" w:after="60" w:line="240" w:lineRule="auto"/>
              <w:ind w:left="-57"/>
              <w:rPr>
                <w:sz w:val="17"/>
                <w:szCs w:val="17"/>
              </w:rPr>
            </w:pPr>
          </w:p>
        </w:tc>
        <w:tc>
          <w:tcPr>
            <w:tcW w:w="859" w:type="dxa"/>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4</w:t>
            </w: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Fundusz Spójności</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tcBorders>
              <w:bottom w:val="single" w:sz="4" w:space="0" w:color="auto"/>
            </w:tcBorders>
            <w:shd w:val="clear" w:color="auto" w:fill="auto"/>
          </w:tcPr>
          <w:p w:rsidR="00944A95" w:rsidRPr="0060392D" w:rsidRDefault="00944A95" w:rsidP="0060392D">
            <w:pPr>
              <w:pageBreakBefore/>
              <w:spacing w:before="60" w:after="60" w:line="240" w:lineRule="auto"/>
              <w:ind w:left="-57"/>
              <w:rPr>
                <w:sz w:val="17"/>
                <w:szCs w:val="17"/>
              </w:rPr>
            </w:pPr>
            <w:r w:rsidRPr="0060392D">
              <w:rPr>
                <w:sz w:val="17"/>
                <w:szCs w:val="17"/>
              </w:rPr>
              <w:lastRenderedPageBreak/>
              <w:t>PT</w:t>
            </w:r>
          </w:p>
        </w:tc>
        <w:tc>
          <w:tcPr>
            <w:tcW w:w="859"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5</w:t>
            </w:r>
          </w:p>
          <w:p w:rsidR="00944A95" w:rsidRPr="0060392D" w:rsidRDefault="00E831A0" w:rsidP="0060392D">
            <w:pPr>
              <w:spacing w:before="60" w:after="60" w:line="240" w:lineRule="auto"/>
              <w:ind w:left="-57"/>
              <w:rPr>
                <w:sz w:val="17"/>
                <w:szCs w:val="17"/>
              </w:rPr>
            </w:pPr>
            <w:r w:rsidRPr="0060392D">
              <w:rPr>
                <w:sz w:val="17"/>
                <w:szCs w:val="17"/>
              </w:rPr>
              <w:t>pomoc techniczna na </w:t>
            </w:r>
            <w:r w:rsidR="00944A95" w:rsidRPr="0060392D">
              <w:rPr>
                <w:sz w:val="17"/>
                <w:szCs w:val="17"/>
              </w:rPr>
              <w:t>podstawie art. 37</w:t>
            </w:r>
            <w:r w:rsidR="002522CF" w:rsidRPr="0060392D">
              <w:rPr>
                <w:sz w:val="17"/>
                <w:szCs w:val="17"/>
              </w:rPr>
              <w:t xml:space="preserve"> </w:t>
            </w:r>
            <w:r w:rsidR="00382ED7" w:rsidRPr="0060392D">
              <w:rPr>
                <w:sz w:val="17"/>
                <w:szCs w:val="17"/>
              </w:rPr>
              <w:t>rozporządzenia w sprawie wspólnych przepisów</w:t>
            </w: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gridSpan w:val="2"/>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EFRR lub EFS+ lub FST lub Fundusz Spójności</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val="restart"/>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EFRR ogółem</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val="restart"/>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EFS+ ogółem</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pageBreakBefore/>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w:t>
            </w:r>
            <w:r w:rsidR="002522CF" w:rsidRPr="0060392D">
              <w:rPr>
                <w:sz w:val="18"/>
                <w:szCs w:val="16"/>
              </w:rPr>
              <w:t>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w:t>
            </w:r>
            <w:r w:rsidR="002522CF" w:rsidRPr="0060392D">
              <w:rPr>
                <w:sz w:val="18"/>
                <w:szCs w:val="16"/>
              </w:rPr>
              <w:t>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Fundusz Spójności ogółem</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Suma całkowita</w:t>
            </w: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w:t>
      </w:r>
      <w:r w:rsidR="00076C1E" w:rsidRPr="0060392D">
        <w:t xml:space="preserve"> i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rsidR="00944A95" w:rsidRPr="0060392D" w:rsidRDefault="00944A95" w:rsidP="000934B7">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47 rozporządzenia</w:t>
      </w:r>
      <w:r w:rsidR="00076C1E" w:rsidRPr="0060392D">
        <w:t xml:space="preserve"> w </w:t>
      </w:r>
      <w:r w:rsidRPr="0060392D">
        <w:t>sprawie FST. W odniesieniu</w:t>
      </w:r>
      <w:r w:rsidR="00076C1E" w:rsidRPr="0060392D">
        <w:t xml:space="preserve"> do </w:t>
      </w:r>
      <w:r w:rsidRPr="0060392D">
        <w:t>art. 4 7 rozporządzenia</w:t>
      </w:r>
      <w:r w:rsidR="00076C1E" w:rsidRPr="0060392D">
        <w:t xml:space="preserve"> w </w:t>
      </w:r>
      <w:r w:rsidRPr="0060392D">
        <w:t>sprawie FST nie ma żadnej kwoty elastyczności.</w:t>
      </w:r>
    </w:p>
    <w:p w:rsidR="00944A95" w:rsidRPr="0060392D" w:rsidRDefault="00944A95" w:rsidP="00944A95">
      <w:pPr>
        <w:pStyle w:val="Text1"/>
      </w:pPr>
      <w:r w:rsidRPr="0060392D">
        <w:t>W przypadku EFMRA:</w:t>
      </w:r>
    </w:p>
    <w:p w:rsidR="00944A95" w:rsidRPr="0060392D" w:rsidRDefault="00944A95" w:rsidP="00382ED7">
      <w:pPr>
        <w:pStyle w:val="Text1"/>
      </w:pPr>
      <w:r w:rsidRPr="0060392D">
        <w:t xml:space="preserve">Podstawa prawna: art. 22 ust. 3 lit. g) </w:t>
      </w:r>
      <w:proofErr w:type="spellStart"/>
      <w:r w:rsidRPr="0060392D">
        <w:t>ppkt</w:t>
      </w:r>
      <w:proofErr w:type="spellEnd"/>
      <w:r w:rsidRPr="0060392D">
        <w:t xml:space="preserve"> (iii)</w:t>
      </w:r>
      <w:r w:rsidR="002522CF" w:rsidRPr="0060392D">
        <w:t xml:space="preserve"> </w:t>
      </w:r>
      <w:r w:rsidR="00382ED7" w:rsidRPr="0060392D">
        <w:t>rozporządzenia w sprawie wspólnych przepisów</w:t>
      </w:r>
      <w:r w:rsidRPr="0060392D">
        <w:t>.</w:t>
      </w:r>
    </w:p>
    <w:p w:rsidR="00944A95" w:rsidRPr="0060392D" w:rsidRDefault="00944A95" w:rsidP="00382ED7">
      <w:pPr>
        <w:pStyle w:val="Text1"/>
      </w:pPr>
      <w:r w:rsidRPr="0060392D">
        <w:t>Programy EFMRA wykorzystujące pomoc techniczną zgodnie</w:t>
      </w:r>
      <w:r w:rsidR="00076C1E" w:rsidRPr="0060392D">
        <w:t xml:space="preserve"> z </w:t>
      </w:r>
      <w:r w:rsidRPr="0060392D">
        <w:t>art. 36 ust. 4</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A40C68" w:rsidRPr="00A40C68" w:rsidRDefault="00A40C68" w:rsidP="00A40C68"/>
    <w:p w:rsidR="00A40C68" w:rsidRPr="00A40C68" w:rsidRDefault="00A40C68" w:rsidP="00A40C68">
      <w:pPr>
        <w:sectPr w:rsidR="00A40C68" w:rsidRPr="00A40C68" w:rsidSect="00A40C68">
          <w:headerReference w:type="even" r:id="rId27"/>
          <w:headerReference w:type="default" r:id="rId28"/>
          <w:footerReference w:type="even" r:id="rId29"/>
          <w:footerReference w:type="default" r:id="rId30"/>
          <w:headerReference w:type="first" r:id="rId31"/>
          <w:footerReference w:type="first" r:id="rId32"/>
          <w:pgSz w:w="16838" w:h="11906" w:orient="landscape"/>
          <w:pgMar w:top="1134" w:right="1134" w:bottom="1134" w:left="1134" w:header="567" w:footer="567" w:gutter="0"/>
          <w:cols w:space="708"/>
          <w:docGrid w:linePitch="326"/>
        </w:sectPr>
      </w:pPr>
    </w:p>
    <w:p w:rsidR="00944A95" w:rsidRPr="0060392D" w:rsidRDefault="00944A95" w:rsidP="009806D5">
      <w:r w:rsidRPr="0060392D">
        <w:lastRenderedPageBreak/>
        <w:t>Tabela 11A: Łączne alokacje finansowe</w:t>
      </w:r>
      <w:r w:rsidR="00076C1E" w:rsidRPr="0060392D">
        <w:t xml:space="preserve"> w </w:t>
      </w:r>
      <w:r w:rsidRPr="0060392D">
        <w:t>podziale na poszczególne fundusze oraz wkład krajowy</w:t>
      </w:r>
    </w:p>
    <w:tbl>
      <w:tblPr>
        <w:tblStyle w:val="Tabela-Siatka"/>
        <w:tblW w:w="5000" w:type="pct"/>
        <w:tblLook w:val="04A0" w:firstRow="1" w:lastRow="0" w:firstColumn="1" w:lastColumn="0" w:noHBand="0" w:noVBand="1"/>
      </w:tblPr>
      <w:tblGrid>
        <w:gridCol w:w="1682"/>
        <w:gridCol w:w="2224"/>
        <w:gridCol w:w="1203"/>
        <w:gridCol w:w="856"/>
        <w:gridCol w:w="1163"/>
        <w:gridCol w:w="990"/>
        <w:gridCol w:w="1736"/>
      </w:tblGrid>
      <w:tr w:rsidR="00944A95" w:rsidRPr="0060392D" w:rsidTr="00251472">
        <w:trPr>
          <w:tblHeader/>
        </w:trPr>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Priorytet</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9806D5">
            <w:pPr>
              <w:spacing w:before="60" w:after="60" w:line="240" w:lineRule="auto"/>
              <w:jc w:val="center"/>
            </w:pPr>
            <w:r w:rsidRPr="0060392D">
              <w:t>Podstawa obliczenia</w:t>
            </w:r>
            <w:r w:rsidR="009806D5" w:rsidRPr="0060392D">
              <w:t xml:space="preserve"> </w:t>
            </w:r>
            <w:r w:rsidRPr="0060392D">
              <w:t>wsparcia unijnego</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Wkład Unii</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Krajowy wkład publiczny</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Ogółem</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Stopa dofinansowania</w:t>
            </w:r>
          </w:p>
        </w:tc>
      </w:tr>
      <w:tr w:rsidR="00944A95" w:rsidRPr="0060392D" w:rsidTr="00251472">
        <w:trPr>
          <w:trHeight w:val="294"/>
        </w:trPr>
        <w:tc>
          <w:tcPr>
            <w:tcW w:w="968"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1</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1.1.2</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84"/>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1.2</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60"/>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1.3</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1.4</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1.5</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1.6</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968"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2</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2.2</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3"/>
        </w:trPr>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3</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3.1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968" w:type="pct"/>
            <w:tcBorders>
              <w:top w:val="single" w:sz="4" w:space="0" w:color="auto"/>
              <w:left w:val="single" w:sz="4" w:space="0" w:color="auto"/>
              <w:right w:val="single" w:sz="4" w:space="0" w:color="auto"/>
            </w:tcBorders>
            <w:shd w:val="clear" w:color="auto" w:fill="auto"/>
          </w:tcPr>
          <w:p w:rsidR="00944A95" w:rsidRPr="0060392D" w:rsidRDefault="00944A95" w:rsidP="00251472">
            <w:pPr>
              <w:pageBreakBefore/>
              <w:spacing w:before="60" w:after="60" w:line="240" w:lineRule="auto"/>
            </w:pPr>
            <w:r w:rsidRPr="0060392D">
              <w:lastRenderedPageBreak/>
              <w:t>Priorytet 4</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4.1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22CF">
            <w:pPr>
              <w:spacing w:before="60" w:after="60" w:line="240" w:lineRule="auto"/>
            </w:pPr>
            <w:r w:rsidRPr="0060392D">
              <w:t>Pomoc techniczna na podstawie art. 36 ust. 4</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5.1</w:t>
            </w:r>
          </w:p>
        </w:tc>
        <w:tc>
          <w:tcPr>
            <w:tcW w:w="58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Pomoc techniczna na podstawie art. 37</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5.2</w:t>
            </w:r>
          </w:p>
        </w:tc>
        <w:tc>
          <w:tcPr>
            <w:tcW w:w="58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382ED7">
      <w:pPr>
        <w:pStyle w:val="Text1"/>
      </w:pPr>
      <w:r w:rsidRPr="0060392D">
        <w:br w:type="page"/>
      </w:r>
      <w:r w:rsidRPr="0060392D">
        <w:lastRenderedPageBreak/>
        <w:t>Programy EFMRA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944A95" w:rsidRPr="0060392D" w:rsidRDefault="00944A95" w:rsidP="009806D5">
      <w:r w:rsidRPr="0060392D">
        <w:t>Tabela 11A: Łączne alokacje finansowe</w:t>
      </w:r>
      <w:r w:rsidR="00076C1E" w:rsidRPr="0060392D">
        <w:t xml:space="preserve"> w </w:t>
      </w:r>
      <w:r w:rsidRPr="0060392D">
        <w:t>podziale na poszczególne fundusze oraz wkład krajowy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562"/>
        <w:gridCol w:w="992"/>
        <w:gridCol w:w="1368"/>
        <w:gridCol w:w="1368"/>
        <w:gridCol w:w="960"/>
        <w:gridCol w:w="824"/>
        <w:gridCol w:w="1411"/>
      </w:tblGrid>
      <w:tr w:rsidR="00944A95" w:rsidRPr="0060392D" w:rsidTr="00251472">
        <w:trPr>
          <w:tblHeader/>
        </w:trPr>
        <w:tc>
          <w:tcPr>
            <w:tcW w:w="581" w:type="pct"/>
            <w:vMerge w:val="restar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Priorytet</w:t>
            </w:r>
          </w:p>
        </w:tc>
        <w:tc>
          <w:tcPr>
            <w:tcW w:w="970" w:type="pct"/>
            <w:vMerge w:val="restar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06"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Podstawa obliczania wsparcia unijnego</w:t>
            </w:r>
          </w:p>
        </w:tc>
        <w:tc>
          <w:tcPr>
            <w:tcW w:w="16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Wkład Unii</w:t>
            </w:r>
          </w:p>
        </w:tc>
        <w:tc>
          <w:tcPr>
            <w:tcW w:w="599"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Krajowy wkład publiczny</w:t>
            </w:r>
          </w:p>
        </w:tc>
        <w:tc>
          <w:tcPr>
            <w:tcW w:w="244"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Ogółem</w:t>
            </w:r>
          </w:p>
        </w:tc>
        <w:tc>
          <w:tcPr>
            <w:tcW w:w="455"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Stopa dofinansowania</w:t>
            </w:r>
          </w:p>
        </w:tc>
      </w:tr>
      <w:tr w:rsidR="00944A95" w:rsidRPr="0060392D" w:rsidTr="00251472">
        <w:trPr>
          <w:trHeight w:val="294"/>
          <w:tblHeader/>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6"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26" w:type="pc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Wkład Unii bez pomocy technicznej na podstawie art. 36 ust. 5</w:t>
            </w:r>
            <w:r w:rsidR="002522CF" w:rsidRPr="0060392D">
              <w:t xml:space="preserve"> </w:t>
            </w:r>
            <w:r w:rsidR="00382ED7" w:rsidRPr="0060392D">
              <w:t>rozporządzenia w sprawie wspólnych przepisów</w:t>
            </w:r>
          </w:p>
        </w:tc>
        <w:tc>
          <w:tcPr>
            <w:tcW w:w="819" w:type="pct"/>
            <w:tcBorders>
              <w:top w:val="single" w:sz="4" w:space="0" w:color="auto"/>
              <w:left w:val="single" w:sz="4" w:space="0" w:color="auto"/>
              <w:right w:val="single" w:sz="4" w:space="0" w:color="auto"/>
            </w:tcBorders>
            <w:vAlign w:val="center"/>
          </w:tcPr>
          <w:p w:rsidR="00944A95" w:rsidRPr="0060392D" w:rsidRDefault="00944A95" w:rsidP="009806D5">
            <w:pPr>
              <w:spacing w:before="60" w:after="60" w:line="240" w:lineRule="auto"/>
              <w:jc w:val="center"/>
            </w:pPr>
            <w:r w:rsidRPr="0060392D">
              <w:t>Wkład Unii na pomoc techniczną na podstawie art. 36 ust.</w:t>
            </w:r>
            <w:r w:rsidR="009806D5" w:rsidRPr="0060392D">
              <w:t> </w:t>
            </w:r>
            <w:r w:rsidRPr="0060392D">
              <w:t>5</w:t>
            </w:r>
            <w:r w:rsidR="002522CF" w:rsidRPr="0060392D">
              <w:t xml:space="preserve"> </w:t>
            </w:r>
            <w:r w:rsidR="00382ED7" w:rsidRPr="0060392D">
              <w:t>rozporządzenia w sprawie wspólnych przepisów</w:t>
            </w:r>
          </w:p>
        </w:tc>
        <w:tc>
          <w:tcPr>
            <w:tcW w:w="599"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581"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1</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1.1.2</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84"/>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1.2</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60"/>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1.3</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1.4</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1.5</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1.6</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581"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pageBreakBefore/>
              <w:spacing w:before="60" w:after="60" w:line="240" w:lineRule="auto"/>
            </w:pPr>
            <w:r w:rsidRPr="0060392D">
              <w:lastRenderedPageBreak/>
              <w:t>Priorytet 2</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2.2</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3"/>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3</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3.1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4</w:t>
            </w: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4.1</w:t>
            </w:r>
          </w:p>
        </w:tc>
        <w:tc>
          <w:tcPr>
            <w:tcW w:w="50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Pomoc techniczna (art. 37</w:t>
            </w:r>
            <w:r w:rsidR="002522CF" w:rsidRPr="0060392D">
              <w:t xml:space="preserve"> </w:t>
            </w:r>
            <w:r w:rsidR="00382ED7" w:rsidRPr="0060392D">
              <w:t>rozporządzenia w sprawie wspólnych przepisów</w:t>
            </w:r>
            <w:r w:rsidR="00E609FD" w:rsidRPr="0060392D">
              <w:t>)</w:t>
            </w: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5.1</w:t>
            </w:r>
          </w:p>
        </w:tc>
        <w:tc>
          <w:tcPr>
            <w:tcW w:w="50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bl>
    <w:p w:rsidR="009806D5" w:rsidRPr="0060392D" w:rsidRDefault="009806D5" w:rsidP="00944A95">
      <w:pPr>
        <w:pStyle w:val="Point0"/>
      </w:pPr>
    </w:p>
    <w:p w:rsidR="00A40C68" w:rsidRPr="00A40C68" w:rsidRDefault="00A40C68" w:rsidP="00A40C68">
      <w:pPr>
        <w:pStyle w:val="Point0"/>
      </w:pPr>
    </w:p>
    <w:p w:rsidR="00A40C68" w:rsidRPr="00A40C68" w:rsidRDefault="00A40C68" w:rsidP="00A40C68">
      <w:pPr>
        <w:pStyle w:val="Point0"/>
        <w:sectPr w:rsidR="00A40C68" w:rsidRPr="00A40C68" w:rsidSect="002123F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134" w:header="567" w:footer="567" w:gutter="0"/>
          <w:cols w:space="708"/>
        </w:sectPr>
      </w:pPr>
    </w:p>
    <w:p w:rsidR="00944A95" w:rsidRPr="0060392D" w:rsidRDefault="00944A95" w:rsidP="00944A95">
      <w:pPr>
        <w:pStyle w:val="Point0"/>
      </w:pPr>
      <w:r w:rsidRPr="0060392D">
        <w:lastRenderedPageBreak/>
        <w:t>4.</w:t>
      </w:r>
      <w:r w:rsidRPr="0060392D">
        <w:tab/>
        <w:t>Warunki podstawowe</w:t>
      </w:r>
    </w:p>
    <w:p w:rsidR="00944A95" w:rsidRPr="0060392D" w:rsidRDefault="00944A95" w:rsidP="00382ED7">
      <w:pPr>
        <w:pStyle w:val="Text1"/>
      </w:pPr>
      <w:r w:rsidRPr="0060392D">
        <w:t>Podstawa prawna: art. 22 ust. 3 lit. i)</w:t>
      </w:r>
      <w:r w:rsidR="002522CF" w:rsidRPr="0060392D">
        <w:t xml:space="preserve"> </w:t>
      </w:r>
      <w:r w:rsidR="00382ED7" w:rsidRPr="0060392D">
        <w:t>rozporządzenia w sprawie wspólnych przepisów</w:t>
      </w:r>
    </w:p>
    <w:p w:rsidR="00944A95" w:rsidRPr="0060392D" w:rsidRDefault="00944A95" w:rsidP="009806D5">
      <w:r w:rsidRPr="0060392D">
        <w:t>Tabela 12: Warunki podstawowe</w:t>
      </w:r>
    </w:p>
    <w:tbl>
      <w:tblPr>
        <w:tblStyle w:val="Tabela-Siatka"/>
        <w:tblW w:w="5000" w:type="pct"/>
        <w:tblLayout w:type="fixed"/>
        <w:tblLook w:val="04A0" w:firstRow="1" w:lastRow="0" w:firstColumn="1" w:lastColumn="0" w:noHBand="0" w:noVBand="1"/>
      </w:tblPr>
      <w:tblGrid>
        <w:gridCol w:w="988"/>
        <w:gridCol w:w="695"/>
        <w:gridCol w:w="949"/>
        <w:gridCol w:w="932"/>
        <w:gridCol w:w="943"/>
        <w:gridCol w:w="816"/>
        <w:gridCol w:w="6693"/>
        <w:gridCol w:w="2771"/>
      </w:tblGrid>
      <w:tr w:rsidR="00A40C68" w:rsidRPr="00A40C68" w:rsidTr="003B04B6">
        <w:tc>
          <w:tcPr>
            <w:tcW w:w="334" w:type="pct"/>
            <w:vAlign w:val="center"/>
          </w:tcPr>
          <w:p w:rsidR="00944A95" w:rsidRPr="00A40C68" w:rsidRDefault="00944A95" w:rsidP="00251472">
            <w:pPr>
              <w:spacing w:before="60" w:after="60" w:line="240" w:lineRule="auto"/>
              <w:jc w:val="center"/>
              <w:rPr>
                <w:sz w:val="20"/>
                <w:szCs w:val="20"/>
              </w:rPr>
            </w:pPr>
            <w:r w:rsidRPr="00A40C68">
              <w:rPr>
                <w:sz w:val="20"/>
                <w:szCs w:val="20"/>
              </w:rPr>
              <w:t>Warunki podstawowe</w:t>
            </w:r>
          </w:p>
        </w:tc>
        <w:tc>
          <w:tcPr>
            <w:tcW w:w="235" w:type="pct"/>
            <w:vAlign w:val="center"/>
          </w:tcPr>
          <w:p w:rsidR="00944A95" w:rsidRPr="00A40C68" w:rsidRDefault="00944A95" w:rsidP="00251472">
            <w:pPr>
              <w:spacing w:before="60" w:after="60" w:line="240" w:lineRule="auto"/>
              <w:jc w:val="center"/>
              <w:rPr>
                <w:sz w:val="20"/>
                <w:szCs w:val="20"/>
              </w:rPr>
            </w:pPr>
            <w:r w:rsidRPr="00A40C68">
              <w:rPr>
                <w:sz w:val="20"/>
                <w:szCs w:val="20"/>
              </w:rPr>
              <w:t>Fundusz</w:t>
            </w:r>
          </w:p>
        </w:tc>
        <w:tc>
          <w:tcPr>
            <w:tcW w:w="321" w:type="pct"/>
            <w:vAlign w:val="center"/>
          </w:tcPr>
          <w:p w:rsidR="00944A95" w:rsidRPr="00A40C68" w:rsidRDefault="00944A95" w:rsidP="00251472">
            <w:pPr>
              <w:spacing w:before="60" w:after="60" w:line="240" w:lineRule="auto"/>
              <w:jc w:val="center"/>
              <w:rPr>
                <w:sz w:val="20"/>
                <w:szCs w:val="20"/>
              </w:rPr>
            </w:pPr>
            <w:r w:rsidRPr="00A40C68">
              <w:rPr>
                <w:sz w:val="20"/>
                <w:szCs w:val="20"/>
              </w:rPr>
              <w:t>Cel szczegółowy</w:t>
            </w:r>
            <w:r w:rsidRPr="00A40C68">
              <w:rPr>
                <w:sz w:val="20"/>
                <w:szCs w:val="20"/>
              </w:rPr>
              <w:br/>
              <w:t>(nie dotyczy EFMRA)</w:t>
            </w:r>
          </w:p>
        </w:tc>
        <w:tc>
          <w:tcPr>
            <w:tcW w:w="315" w:type="pct"/>
            <w:vAlign w:val="center"/>
          </w:tcPr>
          <w:p w:rsidR="00944A95" w:rsidRPr="00A40C68" w:rsidRDefault="00944A95" w:rsidP="00251472">
            <w:pPr>
              <w:spacing w:before="60" w:after="60" w:line="240" w:lineRule="auto"/>
              <w:jc w:val="center"/>
              <w:rPr>
                <w:sz w:val="20"/>
                <w:szCs w:val="20"/>
              </w:rPr>
            </w:pPr>
            <w:r w:rsidRPr="00A40C68">
              <w:rPr>
                <w:sz w:val="20"/>
                <w:szCs w:val="20"/>
              </w:rPr>
              <w:t>Spełnienie warunku podstawowego</w:t>
            </w:r>
          </w:p>
        </w:tc>
        <w:tc>
          <w:tcPr>
            <w:tcW w:w="319" w:type="pct"/>
            <w:vAlign w:val="center"/>
          </w:tcPr>
          <w:p w:rsidR="00944A95" w:rsidRPr="00A40C68" w:rsidRDefault="00944A95" w:rsidP="00251472">
            <w:pPr>
              <w:spacing w:before="60" w:after="60" w:line="240" w:lineRule="auto"/>
              <w:jc w:val="center"/>
              <w:rPr>
                <w:sz w:val="20"/>
                <w:szCs w:val="20"/>
              </w:rPr>
            </w:pPr>
            <w:r w:rsidRPr="00A40C68">
              <w:rPr>
                <w:sz w:val="20"/>
                <w:szCs w:val="20"/>
              </w:rPr>
              <w:t>Kryteria</w:t>
            </w:r>
          </w:p>
        </w:tc>
        <w:tc>
          <w:tcPr>
            <w:tcW w:w="276" w:type="pct"/>
            <w:vAlign w:val="center"/>
          </w:tcPr>
          <w:p w:rsidR="00944A95" w:rsidRPr="00A40C68" w:rsidRDefault="00944A95" w:rsidP="00251472">
            <w:pPr>
              <w:spacing w:before="60" w:after="60" w:line="240" w:lineRule="auto"/>
              <w:jc w:val="center"/>
              <w:rPr>
                <w:sz w:val="20"/>
                <w:szCs w:val="20"/>
              </w:rPr>
            </w:pPr>
            <w:r w:rsidRPr="00A40C68">
              <w:rPr>
                <w:sz w:val="20"/>
                <w:szCs w:val="20"/>
              </w:rPr>
              <w:t>Spełnienie kryteriów</w:t>
            </w:r>
          </w:p>
        </w:tc>
        <w:tc>
          <w:tcPr>
            <w:tcW w:w="2263" w:type="pct"/>
            <w:vAlign w:val="center"/>
          </w:tcPr>
          <w:p w:rsidR="00944A95" w:rsidRPr="00A40C68" w:rsidRDefault="00944A95" w:rsidP="00251472">
            <w:pPr>
              <w:spacing w:before="60" w:after="60" w:line="240" w:lineRule="auto"/>
              <w:jc w:val="center"/>
              <w:rPr>
                <w:sz w:val="20"/>
                <w:szCs w:val="20"/>
              </w:rPr>
            </w:pPr>
            <w:r w:rsidRPr="00A40C68">
              <w:rPr>
                <w:sz w:val="20"/>
                <w:szCs w:val="20"/>
              </w:rPr>
              <w:t>Odniesienie</w:t>
            </w:r>
            <w:r w:rsidR="00076C1E" w:rsidRPr="00A40C68">
              <w:rPr>
                <w:sz w:val="20"/>
                <w:szCs w:val="20"/>
              </w:rPr>
              <w:t xml:space="preserve"> do </w:t>
            </w:r>
            <w:r w:rsidRPr="00A40C68">
              <w:rPr>
                <w:sz w:val="20"/>
                <w:szCs w:val="20"/>
              </w:rPr>
              <w:t>odpowiednich dokumentów</w:t>
            </w:r>
          </w:p>
        </w:tc>
        <w:tc>
          <w:tcPr>
            <w:tcW w:w="937" w:type="pct"/>
            <w:vAlign w:val="center"/>
          </w:tcPr>
          <w:p w:rsidR="00944A95" w:rsidRPr="00A40C68" w:rsidRDefault="00944A95" w:rsidP="00251472">
            <w:pPr>
              <w:spacing w:before="60" w:after="60" w:line="240" w:lineRule="auto"/>
              <w:jc w:val="center"/>
              <w:rPr>
                <w:sz w:val="20"/>
                <w:szCs w:val="20"/>
              </w:rPr>
            </w:pPr>
            <w:r w:rsidRPr="00A40C68">
              <w:rPr>
                <w:sz w:val="20"/>
                <w:szCs w:val="20"/>
              </w:rPr>
              <w:t>Uzasadnienie</w:t>
            </w:r>
          </w:p>
        </w:tc>
      </w:tr>
      <w:tr w:rsidR="00A40C68" w:rsidRPr="00A40C68" w:rsidTr="003B04B6">
        <w:tc>
          <w:tcPr>
            <w:tcW w:w="334" w:type="pct"/>
          </w:tcPr>
          <w:p w:rsidR="00944A95" w:rsidRPr="009A2350" w:rsidRDefault="003C10C5" w:rsidP="00251472">
            <w:pPr>
              <w:spacing w:before="60" w:after="60" w:line="240" w:lineRule="auto"/>
              <w:rPr>
                <w:sz w:val="20"/>
                <w:szCs w:val="20"/>
              </w:rPr>
            </w:pPr>
            <w:r>
              <w:rPr>
                <w:sz w:val="20"/>
                <w:szCs w:val="20"/>
              </w:rPr>
              <w:t xml:space="preserve">1.1 </w:t>
            </w:r>
            <w:r w:rsidR="009A2350" w:rsidRPr="00AA2582">
              <w:rPr>
                <w:sz w:val="20"/>
                <w:szCs w:val="20"/>
              </w:rPr>
              <w:t>Dobre zarządzanie krajową lub regionalną strategią inteligentnej specjalizacji</w:t>
            </w:r>
          </w:p>
        </w:tc>
        <w:tc>
          <w:tcPr>
            <w:tcW w:w="235" w:type="pct"/>
          </w:tcPr>
          <w:p w:rsidR="00944A95" w:rsidRPr="00A40C68" w:rsidRDefault="00F10223"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944A95" w:rsidRPr="00A40C68" w:rsidRDefault="00DD120E" w:rsidP="00251472">
            <w:pPr>
              <w:spacing w:before="60" w:after="60" w:line="240" w:lineRule="auto"/>
              <w:rPr>
                <w:sz w:val="20"/>
                <w:szCs w:val="20"/>
              </w:rPr>
            </w:pPr>
            <w:r w:rsidRPr="00A40C68">
              <w:rPr>
                <w:sz w:val="20"/>
                <w:szCs w:val="20"/>
              </w:rPr>
              <w:t>SO1, SO3, SO4</w:t>
            </w:r>
          </w:p>
        </w:tc>
        <w:tc>
          <w:tcPr>
            <w:tcW w:w="315" w:type="pct"/>
          </w:tcPr>
          <w:p w:rsidR="00944A95" w:rsidRPr="00A40C68" w:rsidRDefault="00944A95" w:rsidP="00251472">
            <w:pPr>
              <w:spacing w:before="60" w:after="60" w:line="240" w:lineRule="auto"/>
              <w:rPr>
                <w:sz w:val="20"/>
                <w:szCs w:val="20"/>
              </w:rPr>
            </w:pPr>
            <w:r w:rsidRPr="00A40C68">
              <w:rPr>
                <w:sz w:val="20"/>
                <w:szCs w:val="20"/>
              </w:rPr>
              <w:t>Tak</w:t>
            </w:r>
          </w:p>
        </w:tc>
        <w:tc>
          <w:tcPr>
            <w:tcW w:w="319" w:type="pct"/>
          </w:tcPr>
          <w:p w:rsidR="00944A95" w:rsidRPr="00A40C68" w:rsidRDefault="00944A95" w:rsidP="00251472">
            <w:pPr>
              <w:spacing w:before="60" w:after="60" w:line="240" w:lineRule="auto"/>
              <w:rPr>
                <w:sz w:val="20"/>
                <w:szCs w:val="20"/>
              </w:rPr>
            </w:pPr>
            <w:r w:rsidRPr="00A40C68">
              <w:rPr>
                <w:sz w:val="20"/>
                <w:szCs w:val="20"/>
              </w:rPr>
              <w:t>Kryterium 1</w:t>
            </w:r>
          </w:p>
        </w:tc>
        <w:tc>
          <w:tcPr>
            <w:tcW w:w="276" w:type="pct"/>
          </w:tcPr>
          <w:p w:rsidR="00944A95" w:rsidRPr="00A40C68" w:rsidRDefault="00944A95" w:rsidP="00251472">
            <w:pPr>
              <w:spacing w:before="60" w:after="60" w:line="240" w:lineRule="auto"/>
              <w:rPr>
                <w:sz w:val="20"/>
                <w:szCs w:val="20"/>
              </w:rPr>
            </w:pPr>
            <w:r w:rsidRPr="00A40C68">
              <w:rPr>
                <w:sz w:val="20"/>
                <w:szCs w:val="20"/>
              </w:rPr>
              <w:t>T</w:t>
            </w:r>
          </w:p>
        </w:tc>
        <w:tc>
          <w:tcPr>
            <w:tcW w:w="2263" w:type="pct"/>
          </w:tcPr>
          <w:p w:rsidR="00944A95" w:rsidRPr="00A40C68" w:rsidRDefault="00944A95" w:rsidP="00251472">
            <w:pPr>
              <w:spacing w:before="60" w:after="60" w:line="240" w:lineRule="auto"/>
              <w:rPr>
                <w:sz w:val="20"/>
                <w:szCs w:val="20"/>
              </w:rPr>
            </w:pPr>
            <w:r w:rsidRPr="00A40C68">
              <w:rPr>
                <w:sz w:val="20"/>
                <w:szCs w:val="20"/>
              </w:rPr>
              <w:t>[500]</w:t>
            </w: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na rzecz Odpowiedzialnego Rozwoju -  Ministerstwo Funduszy i Polityki Regionalnej</w:t>
            </w: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-https://www.gov.pl/web/fundusze-regiony/informacje-o-strategii-na-rzecz-odpowiedzialnego-rozwoju</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Produktywności</w:t>
            </w:r>
            <w:r w:rsidR="007D29A5">
              <w:rPr>
                <w:rFonts w:eastAsia="Times New Roman"/>
                <w:sz w:val="20"/>
                <w:szCs w:val="20"/>
                <w:lang w:eastAsia="pl-PL"/>
              </w:rPr>
              <w:t xml:space="preserve"> 2030</w:t>
            </w:r>
            <w:r w:rsidRPr="00A40C68">
              <w:rPr>
                <w:rFonts w:eastAsia="Times New Roman"/>
                <w:sz w:val="20"/>
                <w:szCs w:val="20"/>
                <w:lang w:eastAsia="pl-PL"/>
              </w:rPr>
              <w:t xml:space="preserve"> (projekt) - Ministerstwo Rozwoju, Pracy i Technologii</w:t>
            </w:r>
          </w:p>
          <w:p w:rsidR="00DD120E" w:rsidRPr="00A40C68" w:rsidRDefault="00DD120E" w:rsidP="00DD120E">
            <w:pPr>
              <w:rPr>
                <w:rFonts w:eastAsia="Times New Roman"/>
                <w:sz w:val="20"/>
                <w:szCs w:val="20"/>
                <w:lang w:eastAsia="pl-PL"/>
              </w:rPr>
            </w:pPr>
            <w:r w:rsidRPr="00A40C68">
              <w:rPr>
                <w:rFonts w:eastAsia="Times New Roman"/>
                <w:sz w:val="20"/>
                <w:szCs w:val="20"/>
                <w:lang w:eastAsia="pl-PL"/>
              </w:rPr>
              <w:t>https://www.gov.pl/web/rozwoj-praca-technologia/konsultacje-publiczne-projektu-strategii-produktywnosci-2031</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 xml:space="preserve">Raport Organizacji Współpracy Gospodarczej i Rozwoju – OECD </w:t>
            </w:r>
            <w:proofErr w:type="spellStart"/>
            <w:r w:rsidRPr="00A40C68">
              <w:rPr>
                <w:rFonts w:eastAsia="Times New Roman"/>
                <w:sz w:val="20"/>
                <w:szCs w:val="20"/>
                <w:lang w:eastAsia="pl-PL"/>
              </w:rPr>
              <w:t>Economic</w:t>
            </w:r>
            <w:proofErr w:type="spellEnd"/>
            <w:r w:rsidRPr="00A40C68">
              <w:rPr>
                <w:rFonts w:eastAsia="Times New Roman"/>
                <w:sz w:val="20"/>
                <w:szCs w:val="20"/>
                <w:lang w:eastAsia="pl-PL"/>
              </w:rPr>
              <w:t xml:space="preserve"> </w:t>
            </w:r>
            <w:proofErr w:type="spellStart"/>
            <w:r w:rsidRPr="00A40C68">
              <w:rPr>
                <w:rFonts w:eastAsia="Times New Roman"/>
                <w:sz w:val="20"/>
                <w:szCs w:val="20"/>
                <w:lang w:eastAsia="pl-PL"/>
              </w:rPr>
              <w:t>Survey</w:t>
            </w:r>
            <w:proofErr w:type="spellEnd"/>
            <w:r w:rsidRPr="00A40C68">
              <w:rPr>
                <w:rFonts w:eastAsia="Times New Roman"/>
                <w:sz w:val="20"/>
                <w:szCs w:val="20"/>
                <w:lang w:eastAsia="pl-PL"/>
              </w:rPr>
              <w:t xml:space="preserve"> Poland z 2018 r., którego tematem przewodnim było wzmocnienie innowacyjności w Polsce - OECD </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https://www.oecd-ilibrary.org/economics/oecd-economic-surveys-poland-2018_eco_surveys-pol-2018-en</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lastRenderedPageBreak/>
              <w:t xml:space="preserve">Smart </w:t>
            </w:r>
            <w:proofErr w:type="spellStart"/>
            <w:r w:rsidRPr="00A40C68">
              <w:rPr>
                <w:rFonts w:eastAsia="Times New Roman"/>
                <w:sz w:val="20"/>
                <w:szCs w:val="20"/>
                <w:lang w:eastAsia="pl-PL"/>
              </w:rPr>
              <w:t>Industry</w:t>
            </w:r>
            <w:proofErr w:type="spellEnd"/>
            <w:r w:rsidRPr="00A40C68">
              <w:rPr>
                <w:rFonts w:eastAsia="Times New Roman"/>
                <w:sz w:val="20"/>
                <w:szCs w:val="20"/>
                <w:lang w:eastAsia="pl-PL"/>
              </w:rPr>
              <w:t xml:space="preserve"> Polska 2019 oraz Smart </w:t>
            </w:r>
            <w:proofErr w:type="spellStart"/>
            <w:r w:rsidRPr="00A40C68">
              <w:rPr>
                <w:rFonts w:eastAsia="Times New Roman"/>
                <w:sz w:val="20"/>
                <w:szCs w:val="20"/>
                <w:lang w:eastAsia="pl-PL"/>
              </w:rPr>
              <w:t>Industry</w:t>
            </w:r>
            <w:proofErr w:type="spellEnd"/>
            <w:r w:rsidRPr="00A40C68">
              <w:rPr>
                <w:rFonts w:eastAsia="Times New Roman"/>
                <w:sz w:val="20"/>
                <w:szCs w:val="20"/>
                <w:lang w:eastAsia="pl-PL"/>
              </w:rPr>
              <w:t xml:space="preserve"> Polska 2018-  Ministerstwo Rozwoju, Pracy i Technologii</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https://publikacje.siemens-info.com/ebook/554/raport-smart-industry-polska-2019</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https://publikacje.siemens-info.com/ebook/165/raport-smart-industry-polska-2018</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Analizy dot. digitalizacji i przemysłu 4.0 będące podstawą działań FPPP - Fundacja Platforma Przemysłu Przyszłości</w:t>
            </w:r>
          </w:p>
          <w:p w:rsidR="00DD120E" w:rsidRPr="00A40C68" w:rsidRDefault="00302A95" w:rsidP="00A40C68">
            <w:pPr>
              <w:rPr>
                <w:sz w:val="20"/>
                <w:szCs w:val="20"/>
              </w:rPr>
            </w:pPr>
            <w:hyperlink r:id="rId39" w:history="1">
              <w:r w:rsidR="006A4889" w:rsidRPr="00BD6924">
                <w:rPr>
                  <w:rStyle w:val="Hipercze"/>
                  <w:rFonts w:eastAsia="Times New Roman"/>
                  <w:sz w:val="20"/>
                  <w:szCs w:val="20"/>
                  <w:lang w:eastAsia="pl-PL"/>
                </w:rPr>
                <w:t>https://przemyslprzyszlosci.gov.pl/baza-wiedzy/biblioteka-4-0</w:t>
              </w:r>
            </w:hyperlink>
          </w:p>
        </w:tc>
        <w:tc>
          <w:tcPr>
            <w:tcW w:w="937" w:type="pct"/>
          </w:tcPr>
          <w:p w:rsidR="00944A95" w:rsidRPr="00A40C68" w:rsidRDefault="00944A95" w:rsidP="00251472">
            <w:pPr>
              <w:spacing w:before="60" w:after="60" w:line="240" w:lineRule="auto"/>
              <w:rPr>
                <w:sz w:val="20"/>
                <w:szCs w:val="20"/>
              </w:rPr>
            </w:pPr>
            <w:r w:rsidRPr="00A40C68">
              <w:rPr>
                <w:sz w:val="20"/>
                <w:szCs w:val="20"/>
              </w:rPr>
              <w:lastRenderedPageBreak/>
              <w:t>[1</w:t>
            </w:r>
            <w:r w:rsidR="00DD120E" w:rsidRPr="00A40C68">
              <w:rPr>
                <w:sz w:val="20"/>
                <w:szCs w:val="20"/>
              </w:rPr>
              <w:t> </w:t>
            </w:r>
            <w:r w:rsidRPr="00A40C68">
              <w:rPr>
                <w:sz w:val="20"/>
                <w:szCs w:val="20"/>
              </w:rPr>
              <w:t>000]</w:t>
            </w:r>
          </w:p>
          <w:p w:rsidR="00DD120E" w:rsidRPr="00A40C68" w:rsidRDefault="00DD120E" w:rsidP="00DD120E">
            <w:pPr>
              <w:spacing w:before="60" w:after="60" w:line="240" w:lineRule="auto"/>
              <w:rPr>
                <w:sz w:val="20"/>
                <w:szCs w:val="20"/>
              </w:rPr>
            </w:pPr>
            <w:r w:rsidRPr="00A40C68">
              <w:rPr>
                <w:sz w:val="20"/>
                <w:szCs w:val="20"/>
              </w:rPr>
              <w:t>1. Wyzwania w zakresie rozwoju innowacyjności zidentyfikowano w Strategii na rzecz Odpowiedzialnego Rozwoju (w ramach opisu celu dotyczącego trwałego wzrostu gospodarczego opartego coraz silniej o wiedzę, dane i doskonałość organizacyjną), a także w projekcie Strategii Produktywności</w:t>
            </w:r>
            <w:r w:rsidR="007D29A5">
              <w:rPr>
                <w:sz w:val="20"/>
                <w:szCs w:val="20"/>
              </w:rPr>
              <w:t xml:space="preserve"> 2030</w:t>
            </w:r>
            <w:r w:rsidRPr="00A40C68">
              <w:rPr>
                <w:sz w:val="20"/>
                <w:szCs w:val="20"/>
              </w:rPr>
              <w:t>.</w:t>
            </w:r>
          </w:p>
          <w:p w:rsidR="00DD120E" w:rsidRPr="00A40C68" w:rsidRDefault="00DD120E" w:rsidP="00DD120E">
            <w:pPr>
              <w:spacing w:before="60" w:after="60" w:line="240" w:lineRule="auto"/>
              <w:rPr>
                <w:sz w:val="20"/>
                <w:szCs w:val="20"/>
              </w:rPr>
            </w:pPr>
            <w:r w:rsidRPr="00A40C68">
              <w:rPr>
                <w:sz w:val="20"/>
                <w:szCs w:val="20"/>
              </w:rPr>
              <w:t>2. Bieżąca identyfikacja i analiza barier odbywa się w ramach posiedzeń Rady ds. Innowacyjności oraz Międzyresortowego Zespołu ds. Innowacyjności.</w:t>
            </w:r>
          </w:p>
          <w:p w:rsidR="00DD120E" w:rsidRPr="00A40C68" w:rsidRDefault="00DD120E" w:rsidP="00DD120E">
            <w:pPr>
              <w:spacing w:before="60" w:after="60" w:line="240" w:lineRule="auto"/>
              <w:rPr>
                <w:sz w:val="20"/>
                <w:szCs w:val="20"/>
              </w:rPr>
            </w:pPr>
            <w:r w:rsidRPr="00A40C68">
              <w:rPr>
                <w:sz w:val="20"/>
                <w:szCs w:val="20"/>
              </w:rPr>
              <w:t xml:space="preserve">3. Analizy specjalistyczne w zakresie barier oraz potrzeb rozwojowych różnych podmiotów uczestniczących w procesie przedsiębiorczego </w:t>
            </w:r>
            <w:r w:rsidRPr="00A40C68">
              <w:rPr>
                <w:sz w:val="20"/>
                <w:szCs w:val="20"/>
              </w:rPr>
              <w:lastRenderedPageBreak/>
              <w:t>odkrywania oraz w transferze i dyfuzji innowacji (np. Grup Roboczych ds. Krajowych Inteligentnych Specjalizacji) oraz analizy barier dotyczące poszczególnych zagadnień tematycznych jak np. dot. cyfryzacji czy przemysłu 4.0.</w:t>
            </w:r>
          </w:p>
          <w:p w:rsidR="00DD120E" w:rsidRPr="00A40C68" w:rsidRDefault="00DD120E" w:rsidP="00DD120E">
            <w:pPr>
              <w:spacing w:before="60" w:after="60" w:line="240" w:lineRule="auto"/>
              <w:rPr>
                <w:sz w:val="20"/>
                <w:szCs w:val="20"/>
              </w:rPr>
            </w:pPr>
            <w:r w:rsidRPr="00A40C68">
              <w:rPr>
                <w:sz w:val="20"/>
                <w:szCs w:val="20"/>
              </w:rPr>
              <w:t>4. Analiza barier przeprowadzana na poziomie regionalnym  w celu uwzględnienia rozwiązań w działaniach podejmowanych na poziomie krajowym.</w:t>
            </w:r>
          </w:p>
        </w:tc>
      </w:tr>
      <w:tr w:rsidR="00A40C68" w:rsidRPr="00A40C68" w:rsidTr="003B04B6">
        <w:tc>
          <w:tcPr>
            <w:tcW w:w="334" w:type="pct"/>
          </w:tcPr>
          <w:p w:rsidR="00944A95" w:rsidRPr="0054688C" w:rsidRDefault="003C10C5" w:rsidP="0054688C">
            <w:pPr>
              <w:spacing w:before="60" w:after="60" w:line="240" w:lineRule="auto"/>
              <w:rPr>
                <w:sz w:val="20"/>
                <w:szCs w:val="20"/>
              </w:rPr>
            </w:pPr>
            <w:r>
              <w:rPr>
                <w:sz w:val="20"/>
                <w:szCs w:val="20"/>
              </w:rPr>
              <w:lastRenderedPageBreak/>
              <w:t xml:space="preserve">1.1 </w:t>
            </w:r>
            <w:r w:rsidR="0054688C" w:rsidRPr="00AA2582">
              <w:rPr>
                <w:sz w:val="20"/>
                <w:szCs w:val="20"/>
              </w:rPr>
              <w:t>Dobre zarządzanie krajową lub regionalną strategią inteligentnej specjalizacji</w:t>
            </w:r>
          </w:p>
        </w:tc>
        <w:tc>
          <w:tcPr>
            <w:tcW w:w="235" w:type="pct"/>
          </w:tcPr>
          <w:p w:rsidR="00944A95" w:rsidRPr="00A40C68" w:rsidRDefault="00DD120E" w:rsidP="00251472">
            <w:pPr>
              <w:spacing w:before="60" w:after="60" w:line="240" w:lineRule="auto"/>
              <w:rPr>
                <w:sz w:val="20"/>
                <w:szCs w:val="20"/>
              </w:rPr>
            </w:pPr>
            <w:r w:rsidRPr="00A40C68">
              <w:rPr>
                <w:sz w:val="20"/>
                <w:szCs w:val="20"/>
              </w:rPr>
              <w:t>E</w:t>
            </w:r>
            <w:r w:rsidR="0054688C">
              <w:rPr>
                <w:sz w:val="20"/>
                <w:szCs w:val="20"/>
              </w:rPr>
              <w:t>FRR</w:t>
            </w:r>
          </w:p>
        </w:tc>
        <w:tc>
          <w:tcPr>
            <w:tcW w:w="321" w:type="pct"/>
          </w:tcPr>
          <w:p w:rsidR="0054688C" w:rsidRDefault="0054688C" w:rsidP="0054688C">
            <w:pPr>
              <w:spacing w:before="60" w:after="60" w:line="240" w:lineRule="auto"/>
              <w:rPr>
                <w:sz w:val="20"/>
                <w:szCs w:val="20"/>
              </w:rPr>
            </w:pPr>
            <w:r>
              <w:rPr>
                <w:sz w:val="20"/>
                <w:szCs w:val="20"/>
              </w:rPr>
              <w:t>SO1</w:t>
            </w:r>
          </w:p>
          <w:p w:rsidR="0054688C" w:rsidRDefault="0054688C" w:rsidP="0054688C">
            <w:pPr>
              <w:spacing w:before="60" w:after="60" w:line="240" w:lineRule="auto"/>
              <w:rPr>
                <w:sz w:val="20"/>
                <w:szCs w:val="20"/>
              </w:rPr>
            </w:pPr>
            <w:r>
              <w:rPr>
                <w:sz w:val="20"/>
                <w:szCs w:val="20"/>
              </w:rPr>
              <w:t>SO3</w:t>
            </w:r>
          </w:p>
          <w:p w:rsidR="00944A95" w:rsidRPr="00A40C68" w:rsidRDefault="0054688C" w:rsidP="0054688C">
            <w:pPr>
              <w:spacing w:before="60" w:after="60" w:line="240" w:lineRule="auto"/>
              <w:rPr>
                <w:sz w:val="20"/>
                <w:szCs w:val="20"/>
              </w:rPr>
            </w:pPr>
            <w:r>
              <w:rPr>
                <w:sz w:val="20"/>
                <w:szCs w:val="20"/>
              </w:rPr>
              <w:t>SO4</w:t>
            </w:r>
          </w:p>
        </w:tc>
        <w:tc>
          <w:tcPr>
            <w:tcW w:w="315" w:type="pct"/>
          </w:tcPr>
          <w:p w:rsidR="00944A95" w:rsidRPr="00A40C68" w:rsidRDefault="00DD120E" w:rsidP="00251472">
            <w:pPr>
              <w:spacing w:before="60" w:after="60" w:line="240" w:lineRule="auto"/>
              <w:rPr>
                <w:sz w:val="20"/>
                <w:szCs w:val="20"/>
              </w:rPr>
            </w:pPr>
            <w:r w:rsidRPr="00A40C68">
              <w:rPr>
                <w:sz w:val="20"/>
                <w:szCs w:val="20"/>
              </w:rPr>
              <w:t>Tak</w:t>
            </w:r>
          </w:p>
        </w:tc>
        <w:tc>
          <w:tcPr>
            <w:tcW w:w="319" w:type="pct"/>
          </w:tcPr>
          <w:p w:rsidR="00944A95" w:rsidRPr="00A40C68" w:rsidRDefault="00944A95" w:rsidP="00251472">
            <w:pPr>
              <w:spacing w:before="60" w:after="60" w:line="240" w:lineRule="auto"/>
              <w:rPr>
                <w:sz w:val="20"/>
                <w:szCs w:val="20"/>
              </w:rPr>
            </w:pPr>
            <w:r w:rsidRPr="00A40C68">
              <w:rPr>
                <w:sz w:val="20"/>
                <w:szCs w:val="20"/>
              </w:rPr>
              <w:t>Kryterium 2</w:t>
            </w:r>
          </w:p>
        </w:tc>
        <w:tc>
          <w:tcPr>
            <w:tcW w:w="276" w:type="pct"/>
          </w:tcPr>
          <w:p w:rsidR="00944A95" w:rsidRPr="00A40C68" w:rsidRDefault="00944A95" w:rsidP="00251472">
            <w:pPr>
              <w:spacing w:before="60" w:after="60" w:line="240" w:lineRule="auto"/>
              <w:rPr>
                <w:sz w:val="20"/>
                <w:szCs w:val="20"/>
              </w:rPr>
            </w:pPr>
            <w:r w:rsidRPr="00A40C68">
              <w:rPr>
                <w:sz w:val="20"/>
                <w:szCs w:val="20"/>
              </w:rPr>
              <w:t>T</w:t>
            </w:r>
          </w:p>
        </w:tc>
        <w:tc>
          <w:tcPr>
            <w:tcW w:w="2263" w:type="pct"/>
          </w:tcPr>
          <w:p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rsidR="00944A95" w:rsidRPr="00A40C68" w:rsidRDefault="00DD120E" w:rsidP="00DD120E">
            <w:pPr>
              <w:spacing w:before="60" w:after="60" w:line="240" w:lineRule="auto"/>
              <w:rPr>
                <w:sz w:val="20"/>
                <w:szCs w:val="20"/>
              </w:rPr>
            </w:pPr>
            <w:r w:rsidRPr="00A40C68">
              <w:rPr>
                <w:sz w:val="20"/>
                <w:szCs w:val="20"/>
              </w:rPr>
              <w:t>https://smart.gov.pl</w:t>
            </w:r>
          </w:p>
        </w:tc>
        <w:tc>
          <w:tcPr>
            <w:tcW w:w="937" w:type="pct"/>
          </w:tcPr>
          <w:p w:rsidR="00DD120E" w:rsidRPr="00A40C68" w:rsidRDefault="00DD120E" w:rsidP="00DD120E">
            <w:pPr>
              <w:spacing w:before="60" w:after="60" w:line="240" w:lineRule="auto"/>
              <w:rPr>
                <w:sz w:val="20"/>
                <w:szCs w:val="20"/>
              </w:rPr>
            </w:pPr>
            <w:r w:rsidRPr="00A40C68">
              <w:rPr>
                <w:sz w:val="20"/>
                <w:szCs w:val="20"/>
              </w:rPr>
              <w:t>1. Posiadanie przez Ministerstwo Rozwoju, Pracy i Technologii doświadczenia i kompetencji -</w:t>
            </w:r>
            <w:r w:rsidRPr="00A40C68">
              <w:rPr>
                <w:sz w:val="20"/>
                <w:szCs w:val="20"/>
              </w:rPr>
              <w:tab/>
              <w:t>w zakresie realizacji zadań związanych z inteligentną specjalizacją (tworzenie koncepcji, wdrażanie, proces przedsiębiorczego odkrywania, monitorowanie, ewaluacja).</w:t>
            </w:r>
          </w:p>
          <w:p w:rsidR="00DD120E" w:rsidRPr="00A40C68" w:rsidRDefault="00DD120E" w:rsidP="00DD120E">
            <w:pPr>
              <w:spacing w:before="60" w:after="60" w:line="240" w:lineRule="auto"/>
              <w:rPr>
                <w:sz w:val="20"/>
                <w:szCs w:val="20"/>
              </w:rPr>
            </w:pPr>
            <w:r w:rsidRPr="00A40C68">
              <w:rPr>
                <w:sz w:val="20"/>
                <w:szCs w:val="20"/>
              </w:rPr>
              <w:t>2. Prowadzenie przez Ministerstwo Rozwoju, Pracy i Technologii działań dotyczących koordynacji i monitorowania krajowych i regionalnych inteligentnych specjalizacji.</w:t>
            </w:r>
          </w:p>
          <w:p w:rsidR="00944A95" w:rsidRPr="00A40C68" w:rsidRDefault="00DD120E" w:rsidP="00251472">
            <w:pPr>
              <w:spacing w:before="60" w:after="60" w:line="240" w:lineRule="auto"/>
              <w:rPr>
                <w:sz w:val="20"/>
                <w:szCs w:val="20"/>
              </w:rPr>
            </w:pPr>
            <w:r w:rsidRPr="00A40C68">
              <w:rPr>
                <w:sz w:val="20"/>
                <w:szCs w:val="20"/>
              </w:rPr>
              <w:t xml:space="preserve">3. Prowadzenie przez Ministerstwo Rozwoju, Pracy i Technologii prac w zakresie </w:t>
            </w:r>
            <w:r w:rsidRPr="00A40C68">
              <w:rPr>
                <w:sz w:val="20"/>
                <w:szCs w:val="20"/>
              </w:rPr>
              <w:lastRenderedPageBreak/>
              <w:t>polityki innowacyjnej, technologicznej i przemysłowej, m.in. koordynacja prac Rady ds. Innowacyjności  (efekty działania Rady: program Start In Poland, Sieć  badawcza Łukasiewicz, ulga na B+R, ulga IP Box,  Akademia Menadżera Innowacji, Program Dobry Pomysł,  ustawa o Fundacji Platforma Przemysłu Przyszłości, Reforma nauki, doktoraty wdrożeniowe, projekt Szkoła dla Innowatora,  Mapa GOZ).</w:t>
            </w:r>
          </w:p>
        </w:tc>
      </w:tr>
      <w:tr w:rsidR="00A40C68" w:rsidRPr="00A40C68" w:rsidTr="003B04B6">
        <w:tc>
          <w:tcPr>
            <w:tcW w:w="334" w:type="pct"/>
          </w:tcPr>
          <w:p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DD120E"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DD120E" w:rsidRPr="00A40C68" w:rsidRDefault="00DD120E" w:rsidP="00251472">
            <w:pPr>
              <w:spacing w:before="60" w:after="60" w:line="240" w:lineRule="auto"/>
              <w:rPr>
                <w:sz w:val="20"/>
                <w:szCs w:val="20"/>
              </w:rPr>
            </w:pPr>
            <w:r w:rsidRPr="00A40C68">
              <w:rPr>
                <w:sz w:val="20"/>
                <w:szCs w:val="20"/>
              </w:rPr>
              <w:t>Tak</w:t>
            </w:r>
          </w:p>
        </w:tc>
        <w:tc>
          <w:tcPr>
            <w:tcW w:w="319" w:type="pct"/>
          </w:tcPr>
          <w:p w:rsidR="00DD120E" w:rsidRPr="00A40C68" w:rsidRDefault="0054688C" w:rsidP="00251472">
            <w:pPr>
              <w:spacing w:before="60" w:after="60" w:line="240" w:lineRule="auto"/>
              <w:rPr>
                <w:sz w:val="20"/>
                <w:szCs w:val="20"/>
              </w:rPr>
            </w:pPr>
            <w:r>
              <w:rPr>
                <w:sz w:val="20"/>
                <w:szCs w:val="20"/>
              </w:rPr>
              <w:t>Kryterium 3</w:t>
            </w:r>
          </w:p>
        </w:tc>
        <w:tc>
          <w:tcPr>
            <w:tcW w:w="276" w:type="pct"/>
          </w:tcPr>
          <w:p w:rsidR="00DD120E" w:rsidRPr="00A40C68" w:rsidRDefault="00DD120E" w:rsidP="00251472">
            <w:pPr>
              <w:spacing w:before="60" w:after="60" w:line="240" w:lineRule="auto"/>
              <w:rPr>
                <w:sz w:val="20"/>
                <w:szCs w:val="20"/>
              </w:rPr>
            </w:pPr>
            <w:r w:rsidRPr="00A40C68">
              <w:rPr>
                <w:sz w:val="20"/>
                <w:szCs w:val="20"/>
              </w:rPr>
              <w:t>T</w:t>
            </w:r>
          </w:p>
        </w:tc>
        <w:tc>
          <w:tcPr>
            <w:tcW w:w="2263" w:type="pct"/>
          </w:tcPr>
          <w:p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r w:rsidRPr="00A40C68">
              <w:rPr>
                <w:sz w:val="20"/>
                <w:szCs w:val="20"/>
              </w:rPr>
              <w:t>Strona internetowa dot. KIS  - Ministerstwo Rozwoju, Pracy i Technologii: https://smart.gov.pl</w:t>
            </w:r>
          </w:p>
          <w:p w:rsidR="00DD120E" w:rsidRPr="00A40C68" w:rsidRDefault="00DD120E" w:rsidP="00DD120E">
            <w:pPr>
              <w:spacing w:before="60" w:after="60" w:line="240" w:lineRule="auto"/>
              <w:rPr>
                <w:sz w:val="20"/>
                <w:szCs w:val="20"/>
              </w:rPr>
            </w:pPr>
            <w:r w:rsidRPr="00A40C68">
              <w:rPr>
                <w:sz w:val="20"/>
                <w:szCs w:val="20"/>
              </w:rPr>
              <w:t xml:space="preserve">Narzędzie informatyczne </w:t>
            </w:r>
            <w:proofErr w:type="spellStart"/>
            <w:r w:rsidRPr="00A40C68">
              <w:rPr>
                <w:sz w:val="20"/>
                <w:szCs w:val="20"/>
              </w:rPr>
              <w:t>SmartRadar</w:t>
            </w:r>
            <w:proofErr w:type="spellEnd"/>
            <w:r w:rsidRPr="00A40C68">
              <w:rPr>
                <w:sz w:val="20"/>
                <w:szCs w:val="20"/>
              </w:rPr>
              <w:t xml:space="preserve">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https://smartradar.smart.gov.pl/</w:t>
            </w:r>
          </w:p>
          <w:p w:rsidR="00DD120E" w:rsidRPr="00A40C68" w:rsidRDefault="00DD120E" w:rsidP="00DD120E">
            <w:pPr>
              <w:spacing w:before="60" w:after="60" w:line="240" w:lineRule="auto"/>
              <w:rPr>
                <w:sz w:val="20"/>
                <w:szCs w:val="20"/>
              </w:rPr>
            </w:pPr>
            <w:r w:rsidRPr="00A40C68">
              <w:rPr>
                <w:sz w:val="20"/>
                <w:szCs w:val="20"/>
              </w:rPr>
              <w:t>Ewaluacja ex-</w:t>
            </w:r>
            <w:proofErr w:type="spellStart"/>
            <w:r w:rsidRPr="00A40C68">
              <w:rPr>
                <w:sz w:val="20"/>
                <w:szCs w:val="20"/>
              </w:rPr>
              <w:t>ante</w:t>
            </w:r>
            <w:proofErr w:type="spellEnd"/>
            <w:r w:rsidRPr="00A40C68">
              <w:rPr>
                <w:sz w:val="20"/>
                <w:szCs w:val="20"/>
              </w:rPr>
              <w:t xml:space="preserve"> i </w:t>
            </w:r>
            <w:proofErr w:type="spellStart"/>
            <w:r w:rsidRPr="00A40C68">
              <w:rPr>
                <w:sz w:val="20"/>
                <w:szCs w:val="20"/>
              </w:rPr>
              <w:t>mid</w:t>
            </w:r>
            <w:proofErr w:type="spellEnd"/>
            <w:r w:rsidRPr="00A40C68">
              <w:rPr>
                <w:sz w:val="20"/>
                <w:szCs w:val="20"/>
              </w:rPr>
              <w:t>-term projektu pozakonkursowego - Polska Agencja Rozwoju Przedsiębiorczości</w:t>
            </w:r>
          </w:p>
          <w:p w:rsidR="00DD120E" w:rsidRPr="00A40C68" w:rsidRDefault="00DD120E" w:rsidP="00DD120E">
            <w:pPr>
              <w:spacing w:before="60" w:after="60" w:line="240" w:lineRule="auto"/>
              <w:rPr>
                <w:sz w:val="20"/>
                <w:szCs w:val="20"/>
              </w:rPr>
            </w:pPr>
            <w:r w:rsidRPr="00A40C68">
              <w:rPr>
                <w:sz w:val="20"/>
                <w:szCs w:val="20"/>
              </w:rPr>
              <w:t>(w publikacji)</w:t>
            </w:r>
          </w:p>
          <w:p w:rsidR="00DD120E" w:rsidRPr="00A40C68" w:rsidRDefault="00DD120E" w:rsidP="00DD120E">
            <w:pPr>
              <w:spacing w:before="60" w:after="60" w:line="240" w:lineRule="auto"/>
              <w:rPr>
                <w:sz w:val="20"/>
                <w:szCs w:val="20"/>
              </w:rPr>
            </w:pPr>
            <w:r w:rsidRPr="00A40C68">
              <w:rPr>
                <w:sz w:val="20"/>
                <w:szCs w:val="20"/>
              </w:rPr>
              <w:t>Ewaluacja wsparcia w ramach PO IR w zakresie krajowych inteligentnych specjalizacji - Ministerstwo Funduszy i Polityki Regionalnej</w:t>
            </w:r>
          </w:p>
          <w:p w:rsidR="00DD120E" w:rsidRPr="00A40C68" w:rsidRDefault="00DD120E" w:rsidP="00DD120E">
            <w:pPr>
              <w:spacing w:before="60" w:after="60" w:line="240" w:lineRule="auto"/>
              <w:rPr>
                <w:sz w:val="20"/>
                <w:szCs w:val="20"/>
              </w:rPr>
            </w:pPr>
            <w:r w:rsidRPr="00A40C68">
              <w:rPr>
                <w:sz w:val="20"/>
                <w:szCs w:val="20"/>
              </w:rPr>
              <w:t>https://www.ewaluacja.gov.pl/strony/badania-i-analizy/wyniki-badan-ewaluacyjnych/badania-ewaluacyjne/ewaluacja-wsparcia-w-ramach-po-ir-w-zakresie-krajowych-inteligentnych-specjalizacji/</w:t>
            </w:r>
          </w:p>
        </w:tc>
        <w:tc>
          <w:tcPr>
            <w:tcW w:w="937" w:type="pct"/>
          </w:tcPr>
          <w:p w:rsidR="00DD120E" w:rsidRPr="00A40C68" w:rsidRDefault="00DD120E" w:rsidP="00DD120E">
            <w:pPr>
              <w:spacing w:before="60" w:after="60" w:line="240" w:lineRule="auto"/>
              <w:rPr>
                <w:sz w:val="20"/>
                <w:szCs w:val="20"/>
              </w:rPr>
            </w:pPr>
            <w:r w:rsidRPr="00A40C68">
              <w:rPr>
                <w:sz w:val="20"/>
                <w:szCs w:val="20"/>
              </w:rPr>
              <w:t>1. Stały monitoring inteligentnych specjalizacji w oparciu o dane z realizacji krajowych i regionalnych programów operacyjnych, H2020, w tym z uwzględnieniem listy wskaźników wspólnych i listy wskaźników kluczowych, którego efektem jest informacja zarządcza m.in. o zgłaszanych i pozytywnie ocenionych projektach z poszczególnych KIS, o wskaźniku sukcesu oraz o zainteresowaniu poszczególnymi specjalizacjami.</w:t>
            </w:r>
          </w:p>
          <w:p w:rsidR="00DD120E" w:rsidRPr="00A40C68" w:rsidRDefault="00DD120E" w:rsidP="00DD120E">
            <w:pPr>
              <w:spacing w:before="60" w:after="60" w:line="240" w:lineRule="auto"/>
              <w:rPr>
                <w:sz w:val="20"/>
                <w:szCs w:val="20"/>
              </w:rPr>
            </w:pPr>
            <w:r w:rsidRPr="00A40C68">
              <w:rPr>
                <w:sz w:val="20"/>
                <w:szCs w:val="20"/>
              </w:rPr>
              <w:t>2. Narzędzie informatyczne Smart Radar agregujące dane dot. Inteligentnych specjalizacji oraz współpraca z KE w zakresie narzędzia Innovation Radar.</w:t>
            </w:r>
          </w:p>
          <w:p w:rsidR="00DD120E" w:rsidRPr="00A40C68" w:rsidRDefault="00DD120E" w:rsidP="00DD120E">
            <w:pPr>
              <w:spacing w:before="60" w:after="60" w:line="240" w:lineRule="auto"/>
              <w:rPr>
                <w:sz w:val="20"/>
                <w:szCs w:val="20"/>
              </w:rPr>
            </w:pPr>
            <w:r w:rsidRPr="00A40C68">
              <w:rPr>
                <w:sz w:val="20"/>
                <w:szCs w:val="20"/>
              </w:rPr>
              <w:lastRenderedPageBreak/>
              <w:t>3.  Monitoring realizacji Strategii na rzecz Odpowiedzialnego Rozwoju (wskazujący na stopień osiągania celów S3 jakim jest wzrost innowacyjności).</w:t>
            </w:r>
          </w:p>
          <w:p w:rsidR="00DD120E" w:rsidRPr="00A40C68" w:rsidRDefault="00DD120E" w:rsidP="00DD120E">
            <w:pPr>
              <w:spacing w:before="60" w:after="60" w:line="240" w:lineRule="auto"/>
              <w:rPr>
                <w:sz w:val="20"/>
                <w:szCs w:val="20"/>
              </w:rPr>
            </w:pPr>
            <w:r w:rsidRPr="00A40C68">
              <w:rPr>
                <w:sz w:val="20"/>
                <w:szCs w:val="20"/>
              </w:rPr>
              <w:t>4.  Działalność Grup Roboczych ds. KIS, wywiady</w:t>
            </w:r>
            <w:r w:rsidR="00E8365A" w:rsidRPr="00A40C68">
              <w:rPr>
                <w:sz w:val="20"/>
                <w:szCs w:val="20"/>
              </w:rPr>
              <w:t xml:space="preserve"> </w:t>
            </w:r>
            <w:r w:rsidRPr="00A40C68">
              <w:rPr>
                <w:sz w:val="20"/>
                <w:szCs w:val="20"/>
              </w:rPr>
              <w:t xml:space="preserve">z przedsiębiorcami, spotkania grup </w:t>
            </w:r>
            <w:proofErr w:type="spellStart"/>
            <w:r w:rsidRPr="00A40C68">
              <w:rPr>
                <w:sz w:val="20"/>
                <w:szCs w:val="20"/>
              </w:rPr>
              <w:t>focusowych</w:t>
            </w:r>
            <w:proofErr w:type="spellEnd"/>
            <w:r w:rsidRPr="00A40C68">
              <w:rPr>
                <w:sz w:val="20"/>
                <w:szCs w:val="20"/>
              </w:rPr>
              <w:t xml:space="preserve"> (tzw. Smart Panel i  Smart </w:t>
            </w:r>
            <w:proofErr w:type="spellStart"/>
            <w:r w:rsidRPr="00A40C68">
              <w:rPr>
                <w:sz w:val="20"/>
                <w:szCs w:val="20"/>
              </w:rPr>
              <w:t>Labs</w:t>
            </w:r>
            <w:proofErr w:type="spellEnd"/>
            <w:r w:rsidRPr="00A40C68">
              <w:rPr>
                <w:sz w:val="20"/>
                <w:szCs w:val="20"/>
              </w:rPr>
              <w:t xml:space="preserve">), ewaluacja projektu Monitoring KIS, ewaluacje i analizy tematyczne  wykonywane przez PARP oraz </w:t>
            </w:r>
            <w:proofErr w:type="spellStart"/>
            <w:r w:rsidRPr="00A40C68">
              <w:rPr>
                <w:sz w:val="20"/>
                <w:szCs w:val="20"/>
              </w:rPr>
              <w:t>MRPiT</w:t>
            </w:r>
            <w:proofErr w:type="spellEnd"/>
            <w:r w:rsidRPr="00A40C68">
              <w:rPr>
                <w:sz w:val="20"/>
                <w:szCs w:val="20"/>
              </w:rPr>
              <w:t xml:space="preserve"> w ramach projektu Monitoring KIS.</w:t>
            </w:r>
          </w:p>
        </w:tc>
      </w:tr>
      <w:tr w:rsidR="00A40C68" w:rsidRPr="00A40C68" w:rsidTr="003B04B6">
        <w:tc>
          <w:tcPr>
            <w:tcW w:w="334" w:type="pct"/>
          </w:tcPr>
          <w:p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DD120E" w:rsidRDefault="0054688C" w:rsidP="00251472">
            <w:pPr>
              <w:spacing w:before="60" w:after="60" w:line="240" w:lineRule="auto"/>
              <w:rPr>
                <w:sz w:val="20"/>
                <w:szCs w:val="20"/>
              </w:rPr>
            </w:pPr>
            <w:r>
              <w:rPr>
                <w:sz w:val="20"/>
                <w:szCs w:val="20"/>
              </w:rPr>
              <w:t>SO1</w:t>
            </w:r>
          </w:p>
          <w:p w:rsidR="0054688C" w:rsidRDefault="0054688C" w:rsidP="00251472">
            <w:pPr>
              <w:spacing w:before="60" w:after="60" w:line="240" w:lineRule="auto"/>
              <w:rPr>
                <w:sz w:val="20"/>
                <w:szCs w:val="20"/>
              </w:rPr>
            </w:pPr>
            <w:r>
              <w:rPr>
                <w:sz w:val="20"/>
                <w:szCs w:val="20"/>
              </w:rPr>
              <w:t>SO3</w:t>
            </w:r>
          </w:p>
          <w:p w:rsidR="0054688C" w:rsidRPr="00A40C68" w:rsidRDefault="0054688C" w:rsidP="00251472">
            <w:pPr>
              <w:spacing w:before="60" w:after="60" w:line="240" w:lineRule="auto"/>
              <w:rPr>
                <w:sz w:val="20"/>
                <w:szCs w:val="20"/>
              </w:rPr>
            </w:pPr>
            <w:r>
              <w:rPr>
                <w:sz w:val="20"/>
                <w:szCs w:val="20"/>
              </w:rPr>
              <w:t>SO4</w:t>
            </w:r>
          </w:p>
        </w:tc>
        <w:tc>
          <w:tcPr>
            <w:tcW w:w="315" w:type="pct"/>
          </w:tcPr>
          <w:p w:rsidR="00DD120E" w:rsidRPr="00A40C68" w:rsidRDefault="00DD120E" w:rsidP="00251472">
            <w:pPr>
              <w:spacing w:before="60" w:after="60" w:line="240" w:lineRule="auto"/>
              <w:rPr>
                <w:sz w:val="20"/>
                <w:szCs w:val="20"/>
              </w:rPr>
            </w:pPr>
            <w:r w:rsidRPr="00A40C68">
              <w:rPr>
                <w:sz w:val="20"/>
                <w:szCs w:val="20"/>
              </w:rPr>
              <w:t>Tak</w:t>
            </w:r>
          </w:p>
        </w:tc>
        <w:tc>
          <w:tcPr>
            <w:tcW w:w="319" w:type="pct"/>
          </w:tcPr>
          <w:p w:rsidR="00DD120E" w:rsidRPr="00A40C68" w:rsidRDefault="0054688C" w:rsidP="00251472">
            <w:pPr>
              <w:spacing w:before="60" w:after="60" w:line="240" w:lineRule="auto"/>
              <w:rPr>
                <w:sz w:val="20"/>
                <w:szCs w:val="20"/>
              </w:rPr>
            </w:pPr>
            <w:r>
              <w:rPr>
                <w:sz w:val="20"/>
                <w:szCs w:val="20"/>
              </w:rPr>
              <w:t>Kryterium 4</w:t>
            </w:r>
          </w:p>
        </w:tc>
        <w:tc>
          <w:tcPr>
            <w:tcW w:w="276" w:type="pct"/>
          </w:tcPr>
          <w:p w:rsidR="00DD120E" w:rsidRPr="00A40C68" w:rsidRDefault="00DD120E" w:rsidP="00251472">
            <w:pPr>
              <w:spacing w:before="60" w:after="60" w:line="240" w:lineRule="auto"/>
              <w:rPr>
                <w:sz w:val="20"/>
                <w:szCs w:val="20"/>
              </w:rPr>
            </w:pPr>
            <w:r w:rsidRPr="00A40C68">
              <w:rPr>
                <w:sz w:val="20"/>
                <w:szCs w:val="20"/>
              </w:rPr>
              <w:t>T</w:t>
            </w:r>
          </w:p>
        </w:tc>
        <w:tc>
          <w:tcPr>
            <w:tcW w:w="2263" w:type="pct"/>
          </w:tcPr>
          <w:p w:rsidR="00E8365A" w:rsidRPr="00A40C68" w:rsidRDefault="00DD120E" w:rsidP="00DD120E">
            <w:pPr>
              <w:spacing w:before="60" w:after="60" w:line="240" w:lineRule="auto"/>
              <w:rPr>
                <w:sz w:val="20"/>
                <w:szCs w:val="20"/>
              </w:rPr>
            </w:pPr>
            <w:r w:rsidRPr="00A40C68">
              <w:rPr>
                <w:sz w:val="20"/>
                <w:szCs w:val="20"/>
              </w:rPr>
              <w:t>Dokument Krajowa Inteligentna Specjalizacja-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r w:rsidRPr="00A40C68">
              <w:rPr>
                <w:sz w:val="20"/>
                <w:szCs w:val="20"/>
              </w:rPr>
              <w:t>Regulamin naboru i prac Grup Roboczych ds. krajowej inteligentnej specjalizacji z dnia 14 lutego 2020 r.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r w:rsidRPr="00A40C68">
              <w:rPr>
                <w:sz w:val="20"/>
                <w:szCs w:val="20"/>
              </w:rPr>
              <w:t xml:space="preserve">Business Technology </w:t>
            </w:r>
            <w:proofErr w:type="spellStart"/>
            <w:r w:rsidRPr="00A40C68">
              <w:rPr>
                <w:sz w:val="20"/>
                <w:szCs w:val="20"/>
              </w:rPr>
              <w:t>Roadmaps</w:t>
            </w:r>
            <w:proofErr w:type="spellEnd"/>
            <w:r w:rsidRPr="00A40C68">
              <w:rPr>
                <w:sz w:val="20"/>
                <w:szCs w:val="20"/>
              </w:rPr>
              <w:t xml:space="preserve"> -  Polska Agencja Rozwoju Przedsiębiorczości </w:t>
            </w:r>
          </w:p>
          <w:p w:rsidR="005A0915" w:rsidRPr="00A40C68" w:rsidRDefault="005A0915" w:rsidP="005A0915">
            <w:pPr>
              <w:spacing w:before="60" w:after="60" w:line="240" w:lineRule="auto"/>
              <w:rPr>
                <w:sz w:val="20"/>
                <w:szCs w:val="20"/>
              </w:rPr>
            </w:pPr>
            <w:r w:rsidRPr="00A40C68">
              <w:rPr>
                <w:sz w:val="20"/>
                <w:szCs w:val="20"/>
              </w:rPr>
              <w:t>https://smart.gov.pl</w:t>
            </w:r>
          </w:p>
          <w:p w:rsidR="005A0915" w:rsidRDefault="005A0915"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p>
          <w:p w:rsidR="00E8365A" w:rsidRPr="00A40C68" w:rsidRDefault="00DD120E" w:rsidP="00DD120E">
            <w:pPr>
              <w:spacing w:before="60" w:after="60" w:line="240" w:lineRule="auto"/>
              <w:rPr>
                <w:sz w:val="20"/>
                <w:szCs w:val="20"/>
              </w:rPr>
            </w:pPr>
            <w:r w:rsidRPr="00A40C68">
              <w:rPr>
                <w:sz w:val="20"/>
                <w:szCs w:val="20"/>
              </w:rPr>
              <w:t>Konkursy w ramach poddziałania 1.1.1. Szybka Ścieżka dla BTR -  Narodowe Centrum Badań i Rozwoju</w:t>
            </w:r>
          </w:p>
          <w:p w:rsidR="00DD120E" w:rsidRPr="00A40C68" w:rsidRDefault="00DD120E" w:rsidP="00DD120E">
            <w:pPr>
              <w:spacing w:before="60" w:after="60" w:line="240" w:lineRule="auto"/>
              <w:rPr>
                <w:sz w:val="20"/>
                <w:szCs w:val="20"/>
              </w:rPr>
            </w:pPr>
            <w:r w:rsidRPr="00A40C68">
              <w:rPr>
                <w:sz w:val="20"/>
                <w:szCs w:val="20"/>
              </w:rPr>
              <w:t>https://archiwum.ncbr.gov.pl/programy/fundusze-europejskie/poir/nabory-zakonczone/</w:t>
            </w:r>
          </w:p>
        </w:tc>
        <w:tc>
          <w:tcPr>
            <w:tcW w:w="937" w:type="pct"/>
          </w:tcPr>
          <w:p w:rsidR="00DD120E" w:rsidRPr="00A40C68" w:rsidRDefault="00DD120E" w:rsidP="00DD120E">
            <w:pPr>
              <w:spacing w:before="60" w:after="60" w:line="240" w:lineRule="auto"/>
              <w:rPr>
                <w:sz w:val="20"/>
                <w:szCs w:val="20"/>
              </w:rPr>
            </w:pPr>
            <w:r w:rsidRPr="00A40C68">
              <w:rPr>
                <w:sz w:val="20"/>
                <w:szCs w:val="20"/>
              </w:rPr>
              <w:t>1. Ciągła praca Grup Roboczych ds. KIS (odrębna grupa dla każdej krajowej inteligentnej specjalizacji) z udziałem przedstawicieli przedsiębiorstw, jednostek naukowych, instytucji otoczenia biznesu, organizacji biznesu oraz organizacji pozarządowych, skutkująca zmianami na liście KIS będącymi efektem monitorowania np. łączeniem specjalizacji, zmianami ich opisu, analizą trendów, identyfikacją barier w realizacji inwestycji w określonych obszarach B+R, interpretowaniem wyników monitorowania</w:t>
            </w:r>
          </w:p>
          <w:p w:rsidR="00DD120E" w:rsidRPr="00A40C68" w:rsidRDefault="00DD120E" w:rsidP="00DD120E">
            <w:pPr>
              <w:spacing w:before="60" w:after="60" w:line="240" w:lineRule="auto"/>
              <w:rPr>
                <w:sz w:val="20"/>
                <w:szCs w:val="20"/>
              </w:rPr>
            </w:pPr>
            <w:r w:rsidRPr="00A40C68">
              <w:rPr>
                <w:sz w:val="20"/>
                <w:szCs w:val="20"/>
              </w:rPr>
              <w:t>2.Funkcjonowanie Grupy Konsultacyjnej ds. KIS składającej się</w:t>
            </w:r>
            <w:r w:rsidR="00E8365A" w:rsidRPr="00A40C68">
              <w:rPr>
                <w:sz w:val="20"/>
                <w:szCs w:val="20"/>
              </w:rPr>
              <w:t xml:space="preserve"> </w:t>
            </w:r>
            <w:r w:rsidRPr="00A40C68">
              <w:rPr>
                <w:sz w:val="20"/>
                <w:szCs w:val="20"/>
              </w:rPr>
              <w:t xml:space="preserve">z </w:t>
            </w:r>
            <w:r w:rsidRPr="00A40C68">
              <w:rPr>
                <w:sz w:val="20"/>
                <w:szCs w:val="20"/>
              </w:rPr>
              <w:lastRenderedPageBreak/>
              <w:t>przedstawicieli administracji centralnej i samorządowej, zajmujących się inteligentnymi specjalizacjami na poziomie krajowym i regionalnym.</w:t>
            </w:r>
          </w:p>
          <w:p w:rsidR="00DD120E" w:rsidRPr="00A40C68" w:rsidRDefault="00DD120E" w:rsidP="00DD120E">
            <w:pPr>
              <w:spacing w:before="60" w:after="60" w:line="240" w:lineRule="auto"/>
              <w:rPr>
                <w:sz w:val="20"/>
                <w:szCs w:val="20"/>
              </w:rPr>
            </w:pPr>
            <w:r w:rsidRPr="00A40C68">
              <w:rPr>
                <w:sz w:val="20"/>
                <w:szCs w:val="20"/>
              </w:rPr>
              <w:t>3. Ciągła organizacja wywiadów z przedsiębiorcami i spotkań fokusowych</w:t>
            </w:r>
            <w:r w:rsidR="00E8365A" w:rsidRPr="00A40C68">
              <w:rPr>
                <w:sz w:val="20"/>
                <w:szCs w:val="20"/>
              </w:rPr>
              <w:t xml:space="preserve"> </w:t>
            </w:r>
            <w:r w:rsidRPr="00A40C68">
              <w:rPr>
                <w:sz w:val="20"/>
                <w:szCs w:val="20"/>
              </w:rPr>
              <w:t xml:space="preserve">(tzw. Smart </w:t>
            </w:r>
            <w:proofErr w:type="spellStart"/>
            <w:r w:rsidRPr="00A40C68">
              <w:rPr>
                <w:sz w:val="20"/>
                <w:szCs w:val="20"/>
              </w:rPr>
              <w:t>Labs</w:t>
            </w:r>
            <w:proofErr w:type="spellEnd"/>
            <w:r w:rsidRPr="00A40C68">
              <w:rPr>
                <w:sz w:val="20"/>
                <w:szCs w:val="20"/>
              </w:rPr>
              <w:t xml:space="preserve">) z udziałem przedstawicieli przedsiębiorstw i jednostek naukowych, stanowiących element procesu przedsiębiorczego odkrywania. </w:t>
            </w:r>
          </w:p>
          <w:p w:rsidR="00DD120E" w:rsidRPr="00A40C68" w:rsidRDefault="00DD120E" w:rsidP="00DD120E">
            <w:pPr>
              <w:spacing w:before="60" w:after="60" w:line="240" w:lineRule="auto"/>
              <w:rPr>
                <w:sz w:val="20"/>
                <w:szCs w:val="20"/>
              </w:rPr>
            </w:pPr>
            <w:r w:rsidRPr="00A40C68">
              <w:rPr>
                <w:sz w:val="20"/>
                <w:szCs w:val="20"/>
              </w:rPr>
              <w:t>4.Uruchomienie</w:t>
            </w:r>
            <w:r w:rsidR="00E8365A" w:rsidRPr="00A40C68">
              <w:rPr>
                <w:sz w:val="20"/>
                <w:szCs w:val="20"/>
              </w:rPr>
              <w:t xml:space="preserve"> </w:t>
            </w:r>
            <w:r w:rsidRPr="00A40C68">
              <w:rPr>
                <w:sz w:val="20"/>
                <w:szCs w:val="20"/>
              </w:rPr>
              <w:t xml:space="preserve">tematycznych konkursów w ramach działania 1.1.1 „Szybka Ścieżka” w PO IR dla wybranych Business Technology </w:t>
            </w:r>
            <w:proofErr w:type="spellStart"/>
            <w:r w:rsidRPr="00A40C68">
              <w:rPr>
                <w:sz w:val="20"/>
                <w:szCs w:val="20"/>
              </w:rPr>
              <w:t>Roadmaps</w:t>
            </w:r>
            <w:proofErr w:type="spellEnd"/>
            <w:r w:rsidRPr="00A40C68">
              <w:rPr>
                <w:sz w:val="20"/>
                <w:szCs w:val="20"/>
              </w:rPr>
              <w:t>.</w:t>
            </w:r>
          </w:p>
        </w:tc>
      </w:tr>
      <w:tr w:rsidR="00A40C68" w:rsidRPr="00A40C68" w:rsidTr="003B04B6">
        <w:tc>
          <w:tcPr>
            <w:tcW w:w="334" w:type="pct"/>
          </w:tcPr>
          <w:p w:rsidR="00E8365A" w:rsidRPr="009A2350" w:rsidRDefault="003C10C5" w:rsidP="009A2350">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rsidR="00E8365A" w:rsidRPr="00A40C68" w:rsidRDefault="00E8365A"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E8365A"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E8365A" w:rsidRPr="00A40C68" w:rsidRDefault="00E8365A" w:rsidP="00251472">
            <w:pPr>
              <w:spacing w:before="60" w:after="60" w:line="240" w:lineRule="auto"/>
              <w:rPr>
                <w:sz w:val="20"/>
                <w:szCs w:val="20"/>
              </w:rPr>
            </w:pPr>
            <w:r w:rsidRPr="00A40C68">
              <w:rPr>
                <w:sz w:val="20"/>
                <w:szCs w:val="20"/>
              </w:rPr>
              <w:t>Tak</w:t>
            </w:r>
          </w:p>
        </w:tc>
        <w:tc>
          <w:tcPr>
            <w:tcW w:w="319" w:type="pct"/>
          </w:tcPr>
          <w:p w:rsidR="00E8365A" w:rsidRPr="00A40C68" w:rsidRDefault="00367BB3" w:rsidP="00251472">
            <w:pPr>
              <w:spacing w:before="60" w:after="60" w:line="240" w:lineRule="auto"/>
              <w:rPr>
                <w:sz w:val="20"/>
                <w:szCs w:val="20"/>
              </w:rPr>
            </w:pPr>
            <w:r>
              <w:rPr>
                <w:sz w:val="20"/>
                <w:szCs w:val="20"/>
              </w:rPr>
              <w:t>Kryterium 5</w:t>
            </w:r>
          </w:p>
        </w:tc>
        <w:tc>
          <w:tcPr>
            <w:tcW w:w="276" w:type="pct"/>
          </w:tcPr>
          <w:p w:rsidR="00E8365A" w:rsidRPr="00A40C68" w:rsidRDefault="00E8365A" w:rsidP="00251472">
            <w:pPr>
              <w:spacing w:before="60" w:after="60" w:line="240" w:lineRule="auto"/>
              <w:rPr>
                <w:sz w:val="20"/>
                <w:szCs w:val="20"/>
              </w:rPr>
            </w:pPr>
            <w:r w:rsidRPr="00A40C68">
              <w:rPr>
                <w:sz w:val="20"/>
                <w:szCs w:val="20"/>
              </w:rPr>
              <w:t>T</w:t>
            </w:r>
          </w:p>
        </w:tc>
        <w:tc>
          <w:tcPr>
            <w:tcW w:w="2263" w:type="pct"/>
          </w:tcPr>
          <w:p w:rsidR="00E8365A" w:rsidRPr="00A40C68" w:rsidRDefault="00E8365A" w:rsidP="00E8365A">
            <w:pPr>
              <w:spacing w:before="60" w:after="60" w:line="240" w:lineRule="auto"/>
              <w:rPr>
                <w:sz w:val="20"/>
                <w:szCs w:val="20"/>
              </w:rPr>
            </w:pPr>
            <w:r w:rsidRPr="00A40C68">
              <w:rPr>
                <w:sz w:val="20"/>
                <w:szCs w:val="20"/>
              </w:rPr>
              <w:t>Zarządzenie Prezesa Rady Ministrów w sprawie utworzenia Rady ds. Innowacyjności, Zarządzenie Prezesa Rady Ministrów w sprawie utworzenia Międzyresortowego Zespołu do spraw Innowacyjności i zarządzenia zmieniające - Ministerstwo Rozwoju, Pracy i Technologii</w:t>
            </w:r>
          </w:p>
          <w:p w:rsidR="00E8365A" w:rsidRPr="00A40C68" w:rsidRDefault="00E8365A" w:rsidP="00E8365A">
            <w:pPr>
              <w:spacing w:before="60" w:after="60" w:line="240" w:lineRule="auto"/>
              <w:rPr>
                <w:sz w:val="20"/>
                <w:szCs w:val="20"/>
              </w:rPr>
            </w:pPr>
            <w:r w:rsidRPr="00A40C68">
              <w:rPr>
                <w:sz w:val="20"/>
                <w:szCs w:val="20"/>
              </w:rPr>
              <w:t>http://isap.sejm.gov.pl/isap.nsf/DocDetails.xsp?id=WMP20190000131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4 listopada 2016 r. o zmianie niektórych ustaw określających warunki prowadzenia działalności innowacyjnej -Ministerstwo Rozwoju, Pracy i Technologii</w:t>
            </w:r>
          </w:p>
          <w:p w:rsidR="00E8365A" w:rsidRPr="00A40C68" w:rsidRDefault="00E8365A" w:rsidP="00E8365A">
            <w:pPr>
              <w:spacing w:before="60" w:after="60" w:line="240" w:lineRule="auto"/>
              <w:rPr>
                <w:sz w:val="20"/>
                <w:szCs w:val="20"/>
              </w:rPr>
            </w:pPr>
            <w:r w:rsidRPr="00A40C68">
              <w:rPr>
                <w:sz w:val="20"/>
                <w:szCs w:val="20"/>
              </w:rPr>
              <w:t>https://isap.sejm.gov.pl/isap.nsf/DocDetails.xsp?id=WDU20160001933</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9 listopada 2017 r. o zmianie niektórych ustaw w celu poprawy otoczenia prawnego działalności innowacyjnej -Ministerstwo Rozwoju, Pracy i Technologii</w:t>
            </w:r>
          </w:p>
          <w:p w:rsidR="00E8365A" w:rsidRPr="00A40C68" w:rsidRDefault="00E8365A" w:rsidP="00E8365A">
            <w:pPr>
              <w:spacing w:before="60" w:after="60" w:line="240" w:lineRule="auto"/>
              <w:rPr>
                <w:sz w:val="20"/>
                <w:szCs w:val="20"/>
              </w:rPr>
            </w:pPr>
            <w:r w:rsidRPr="00A40C68">
              <w:rPr>
                <w:sz w:val="20"/>
                <w:szCs w:val="20"/>
              </w:rPr>
              <w:t>https://isap.sejm.gov.pl/isap.nsf/DocDetails.xsp?id=WDU20170002201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Program Ministra na lata 2019 – 2021 Przemysł 4.0 - ustanowiony na podstawie </w:t>
            </w:r>
            <w:r w:rsidRPr="00A40C68">
              <w:rPr>
                <w:sz w:val="20"/>
                <w:szCs w:val="20"/>
              </w:rPr>
              <w:lastRenderedPageBreak/>
              <w:t xml:space="preserve">art. 21a ustawy z dnia 30 maja 2008 r. o niektórych formach wspierania działalności innowacyjnej (Dz. U. z 2018 r. poz. 141, z </w:t>
            </w:r>
            <w:proofErr w:type="spellStart"/>
            <w:r w:rsidRPr="00A40C68">
              <w:rPr>
                <w:sz w:val="20"/>
                <w:szCs w:val="20"/>
              </w:rPr>
              <w:t>późn</w:t>
            </w:r>
            <w:proofErr w:type="spellEnd"/>
            <w:r w:rsidRPr="00A40C68">
              <w:rPr>
                <w:sz w:val="20"/>
                <w:szCs w:val="20"/>
              </w:rPr>
              <w:t>. zm.)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https://www.gov.pl/web/rozwoj-praca-technologia/przemysl-4-0</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18 marca 2018 r. Prawo o Szkolnictwie Wyższym i Nauce - Ministerstwo Edukacji i Nauki</w:t>
            </w:r>
          </w:p>
          <w:p w:rsidR="00E8365A" w:rsidRPr="00A40C68" w:rsidRDefault="00E8365A" w:rsidP="00E8365A">
            <w:pPr>
              <w:spacing w:before="60" w:after="60" w:line="240" w:lineRule="auto"/>
              <w:rPr>
                <w:sz w:val="20"/>
                <w:szCs w:val="20"/>
              </w:rPr>
            </w:pPr>
            <w:r w:rsidRPr="00A40C68">
              <w:rPr>
                <w:sz w:val="20"/>
                <w:szCs w:val="20"/>
              </w:rPr>
              <w:t>http://isap.sejm.gov.pl/isap.nsf/DocDetails.xsp?id=WDU20180001668</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21 lutego 2019 r. o Sieci Badawczej Łukasiewicz - Ministerstwo Rozwoju, Pracy i Technologii</w:t>
            </w:r>
          </w:p>
          <w:p w:rsidR="00E8365A" w:rsidRPr="00A40C68" w:rsidRDefault="00E8365A" w:rsidP="00E8365A">
            <w:pPr>
              <w:spacing w:before="60" w:after="60" w:line="240" w:lineRule="auto"/>
              <w:rPr>
                <w:sz w:val="20"/>
                <w:szCs w:val="20"/>
              </w:rPr>
            </w:pPr>
            <w:r w:rsidRPr="00A40C68">
              <w:rPr>
                <w:sz w:val="20"/>
                <w:szCs w:val="20"/>
              </w:rPr>
              <w:t>http://isap.sejm.gov.pl/isap.nsf/download.xsp/WDU20190000534/T/D20190534L.pdf</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Strategia na rzecz Odpowiedzialnego Rozwoju - Ministerstwo Funduszy i Polityki Regionalnej</w:t>
            </w:r>
          </w:p>
          <w:p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Strategia Produktywności </w:t>
            </w:r>
            <w:r w:rsidR="007D29A5">
              <w:rPr>
                <w:sz w:val="20"/>
                <w:szCs w:val="20"/>
              </w:rPr>
              <w:t xml:space="preserve">2030 </w:t>
            </w:r>
            <w:r w:rsidRPr="00A40C68">
              <w:rPr>
                <w:sz w:val="20"/>
                <w:szCs w:val="20"/>
              </w:rPr>
              <w:t>(projekt)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https://www.gov.pl/web/rozwoj-praca-technologia/konsultacje-publiczne-projektu-strategii-produktywnosci-2031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Krajowe Klastry Kluczowe – lista, konkurs na KKK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https://www.gov.pl/web/rozwoj/lista-kkk</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Kierunki rozwoju polityki klastrowej po 2020 r.-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https://www.gov.pl/web/rozwoj-praca-technologia/krajowe-klastry-kluczowe</w:t>
            </w:r>
          </w:p>
          <w:p w:rsidR="00E8365A" w:rsidRPr="00A40C68" w:rsidRDefault="00E8365A" w:rsidP="00E8365A">
            <w:pPr>
              <w:spacing w:before="60" w:after="60" w:line="240" w:lineRule="auto"/>
              <w:rPr>
                <w:sz w:val="20"/>
                <w:szCs w:val="20"/>
              </w:rPr>
            </w:pPr>
            <w:r w:rsidRPr="00A40C68">
              <w:rPr>
                <w:sz w:val="20"/>
                <w:szCs w:val="20"/>
              </w:rPr>
              <w:lastRenderedPageBreak/>
              <w:t xml:space="preserve">Konkurs dot. rozwoju potencjału koordynatorów KKK - Polska Agencja Rozwoju Przedsiębiorczości </w:t>
            </w:r>
          </w:p>
          <w:p w:rsidR="00E8365A" w:rsidRPr="00A40C68" w:rsidRDefault="00E8365A" w:rsidP="00E8365A">
            <w:pPr>
              <w:spacing w:before="60" w:after="60" w:line="240" w:lineRule="auto"/>
              <w:rPr>
                <w:sz w:val="20"/>
                <w:szCs w:val="20"/>
              </w:rPr>
            </w:pPr>
            <w:r w:rsidRPr="00A40C68">
              <w:rPr>
                <w:sz w:val="20"/>
                <w:szCs w:val="20"/>
              </w:rPr>
              <w:t>https://www.parp.gov.pl/component/grants/grants/rozwoj-potencjalu-koordynatorow-krajowych-klastrow-kluczowych#terminy</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Raport z badania akredytowanych ośrodków innowacji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https://www.smart.gov.pl/images/Raport-z-badania-akredytowanych-osrodkow-innowacji-na-zlecenie-MPIT.pdf</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Lista akredytowanych ośrodków innowacji - </w:t>
            </w:r>
            <w:proofErr w:type="spellStart"/>
            <w:r w:rsidRPr="00A40C68">
              <w:rPr>
                <w:sz w:val="20"/>
                <w:szCs w:val="20"/>
              </w:rPr>
              <w:t>Miniserstwo</w:t>
            </w:r>
            <w:proofErr w:type="spellEnd"/>
            <w:r w:rsidRPr="00A40C68">
              <w:rPr>
                <w:sz w:val="20"/>
                <w:szCs w:val="20"/>
              </w:rPr>
              <w:t xml:space="preserve">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https://www.gov.pl/web/rozwoj/lista-osrodkow-innowacji</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Gotowość Ośrodków Innowacji do wspierania inteligentnej specjalizacji  - Ministerstwo Rozwoju, Pracy i Technologii/Polska Agencja Rozwoju Przedsiębiorczości </w:t>
            </w:r>
          </w:p>
          <w:p w:rsidR="00651E94" w:rsidRPr="00651E94" w:rsidRDefault="00651E94" w:rsidP="00651E94">
            <w:pPr>
              <w:spacing w:before="60" w:after="60" w:line="240" w:lineRule="auto"/>
              <w:rPr>
                <w:sz w:val="20"/>
                <w:szCs w:val="20"/>
              </w:rPr>
            </w:pPr>
            <w:r w:rsidRPr="00651E94">
              <w:rPr>
                <w:sz w:val="20"/>
                <w:szCs w:val="20"/>
              </w:rPr>
              <w:t>https://smart.gov.pl</w:t>
            </w:r>
          </w:p>
          <w:p w:rsidR="00651E94" w:rsidRDefault="00651E94"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Dokument Krajowa Inteligenta Specjalizacja - Ministerstwo Rozwoju, Pracy i Technologii</w:t>
            </w:r>
          </w:p>
          <w:p w:rsidR="00E8365A" w:rsidRPr="00A40C68" w:rsidRDefault="00E8365A" w:rsidP="00A84BE8">
            <w:pPr>
              <w:spacing w:before="60" w:after="60" w:line="240" w:lineRule="auto"/>
              <w:rPr>
                <w:sz w:val="20"/>
                <w:szCs w:val="20"/>
              </w:rPr>
            </w:pPr>
            <w:r w:rsidRPr="00A40C68">
              <w:rPr>
                <w:sz w:val="20"/>
                <w:szCs w:val="20"/>
              </w:rPr>
              <w:t>https://smart.gov.pl</w:t>
            </w:r>
          </w:p>
        </w:tc>
        <w:tc>
          <w:tcPr>
            <w:tcW w:w="937" w:type="pct"/>
          </w:tcPr>
          <w:p w:rsidR="00E8365A" w:rsidRPr="00A40C68" w:rsidRDefault="00E8365A" w:rsidP="00E8365A">
            <w:pPr>
              <w:spacing w:before="60" w:after="60" w:line="240" w:lineRule="auto"/>
              <w:rPr>
                <w:sz w:val="20"/>
                <w:szCs w:val="20"/>
              </w:rPr>
            </w:pPr>
            <w:r w:rsidRPr="00A40C68">
              <w:rPr>
                <w:sz w:val="20"/>
                <w:szCs w:val="20"/>
              </w:rPr>
              <w:lastRenderedPageBreak/>
              <w:t xml:space="preserve">1. Funkcjonowanie Rady Innowacyjności oraz Międzyresortowego Zespołu ds. Innowacyjności </w:t>
            </w:r>
          </w:p>
          <w:p w:rsidR="00E8365A" w:rsidRPr="00A40C68" w:rsidRDefault="00E8365A" w:rsidP="00E8365A">
            <w:pPr>
              <w:spacing w:before="60" w:after="60" w:line="240" w:lineRule="auto"/>
              <w:rPr>
                <w:sz w:val="20"/>
                <w:szCs w:val="20"/>
              </w:rPr>
            </w:pPr>
            <w:r w:rsidRPr="00A40C68">
              <w:rPr>
                <w:sz w:val="20"/>
                <w:szCs w:val="20"/>
              </w:rPr>
              <w:t>2. Przyjęcie rozwiązań legislacyjnych sprzyjających podejmowaniu i prowadzeniu działalności innowacyjnej, m.in. ustawy o innowacyjności, Konstytucja dla Biznesu, Ulga podatkowa na prace B+R, Prosta Spółka Akcyjna, Mały ZUS, Ulga podatkowa IP Box, ustawa</w:t>
            </w:r>
          </w:p>
          <w:p w:rsidR="00E8365A" w:rsidRPr="00A40C68" w:rsidRDefault="00E8365A" w:rsidP="00E8365A">
            <w:pPr>
              <w:spacing w:before="60" w:after="60" w:line="240" w:lineRule="auto"/>
              <w:rPr>
                <w:sz w:val="20"/>
                <w:szCs w:val="20"/>
              </w:rPr>
            </w:pPr>
            <w:r w:rsidRPr="00A40C68">
              <w:rPr>
                <w:sz w:val="20"/>
                <w:szCs w:val="20"/>
              </w:rPr>
              <w:t xml:space="preserve"> o Fundacji Platformy Przemysłu Przyszłości, zniesienie podwójnego opodatkowania funduszy VC.</w:t>
            </w:r>
          </w:p>
          <w:p w:rsidR="00E8365A" w:rsidRPr="00A40C68" w:rsidRDefault="00E8365A" w:rsidP="00E8365A">
            <w:pPr>
              <w:spacing w:before="60" w:after="60" w:line="240" w:lineRule="auto"/>
              <w:rPr>
                <w:sz w:val="20"/>
                <w:szCs w:val="20"/>
              </w:rPr>
            </w:pPr>
            <w:r w:rsidRPr="00A40C68">
              <w:rPr>
                <w:sz w:val="20"/>
                <w:szCs w:val="20"/>
              </w:rPr>
              <w:t xml:space="preserve">3. Przyjęcie rozwiązań legislacyjnych </w:t>
            </w:r>
            <w:r w:rsidRPr="00A40C68">
              <w:rPr>
                <w:sz w:val="20"/>
                <w:szCs w:val="20"/>
              </w:rPr>
              <w:lastRenderedPageBreak/>
              <w:t>umożliwiających reformę nauki - mi.in. ustawa Prawo o szkolnictwie wyższym i nauce, utworzenie Sieci Badawczej Łukasiewicz (reforma instytutów badawczych).</w:t>
            </w:r>
          </w:p>
          <w:p w:rsidR="00E8365A" w:rsidRPr="00A40C68" w:rsidRDefault="00E8365A" w:rsidP="00E8365A">
            <w:pPr>
              <w:spacing w:before="60" w:after="60" w:line="240" w:lineRule="auto"/>
              <w:rPr>
                <w:sz w:val="20"/>
                <w:szCs w:val="20"/>
              </w:rPr>
            </w:pPr>
            <w:r w:rsidRPr="00A40C68">
              <w:rPr>
                <w:sz w:val="20"/>
                <w:szCs w:val="20"/>
              </w:rPr>
              <w:t xml:space="preserve">4. Działania koordynacyjne, zmierzające do zapewnienia synergii polityk na poziomie krajowym i regionalnym w ramach Rady </w:t>
            </w:r>
          </w:p>
          <w:p w:rsidR="00E8365A" w:rsidRPr="00A40C68" w:rsidRDefault="00E8365A" w:rsidP="00E8365A">
            <w:pPr>
              <w:spacing w:before="60" w:after="60" w:line="240" w:lineRule="auto"/>
              <w:rPr>
                <w:sz w:val="20"/>
                <w:szCs w:val="20"/>
              </w:rPr>
            </w:pPr>
            <w:r w:rsidRPr="00A40C68">
              <w:rPr>
                <w:sz w:val="20"/>
                <w:szCs w:val="20"/>
              </w:rPr>
              <w:t>ds. Innowacyjności.</w:t>
            </w:r>
          </w:p>
          <w:p w:rsidR="00E8365A" w:rsidRPr="00A40C68" w:rsidRDefault="00E8365A" w:rsidP="00E8365A">
            <w:pPr>
              <w:spacing w:before="60" w:after="60" w:line="240" w:lineRule="auto"/>
              <w:rPr>
                <w:sz w:val="20"/>
                <w:szCs w:val="20"/>
              </w:rPr>
            </w:pPr>
            <w:r w:rsidRPr="00A40C68">
              <w:rPr>
                <w:sz w:val="20"/>
                <w:szCs w:val="20"/>
              </w:rPr>
              <w:t xml:space="preserve">5. Funkcjonowanie kompleksowych instrumentów wspierania działalności B+R+I </w:t>
            </w:r>
          </w:p>
          <w:p w:rsidR="00E8365A" w:rsidRPr="00A40C68" w:rsidRDefault="00E8365A" w:rsidP="00E8365A">
            <w:pPr>
              <w:spacing w:before="60" w:after="60" w:line="240" w:lineRule="auto"/>
              <w:rPr>
                <w:sz w:val="20"/>
                <w:szCs w:val="20"/>
              </w:rPr>
            </w:pPr>
            <w:r w:rsidRPr="00A40C68">
              <w:rPr>
                <w:sz w:val="20"/>
                <w:szCs w:val="20"/>
              </w:rPr>
              <w:t>6. Utworzenie systemu akredytacji instytucji otoczenia biznesu oraz wsparcie rozwoju klastrów.</w:t>
            </w:r>
          </w:p>
          <w:p w:rsidR="00E8365A" w:rsidRPr="00A40C68" w:rsidRDefault="00E8365A" w:rsidP="00E8365A">
            <w:pPr>
              <w:spacing w:before="60" w:after="60" w:line="240" w:lineRule="auto"/>
              <w:rPr>
                <w:sz w:val="20"/>
                <w:szCs w:val="20"/>
              </w:rPr>
            </w:pPr>
            <w:r w:rsidRPr="00A40C68">
              <w:rPr>
                <w:sz w:val="20"/>
                <w:szCs w:val="20"/>
              </w:rPr>
              <w:t>7. Istnienie wieloletniej strategii z ograniczoną liczbą priorytetów poprzedzoną analizą SWOT oraz analizą tendencji rozwojowych, odpowiadającej na wyzwania społecznej.</w:t>
            </w:r>
          </w:p>
        </w:tc>
      </w:tr>
      <w:tr w:rsidR="00A40C68" w:rsidRPr="00A40C68" w:rsidTr="003B04B6">
        <w:tc>
          <w:tcPr>
            <w:tcW w:w="334" w:type="pct"/>
          </w:tcPr>
          <w:p w:rsidR="00E8365A"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w:t>
            </w:r>
            <w:r w:rsidR="009A2350" w:rsidRPr="00AA2582">
              <w:rPr>
                <w:sz w:val="20"/>
                <w:szCs w:val="20"/>
              </w:rPr>
              <w:lastRenderedPageBreak/>
              <w:t>specjalizacji</w:t>
            </w:r>
          </w:p>
        </w:tc>
        <w:tc>
          <w:tcPr>
            <w:tcW w:w="235" w:type="pct"/>
          </w:tcPr>
          <w:p w:rsidR="00E8365A" w:rsidRPr="00A40C68" w:rsidRDefault="00E8365A" w:rsidP="00251472">
            <w:pPr>
              <w:spacing w:before="60" w:after="60" w:line="240" w:lineRule="auto"/>
              <w:rPr>
                <w:sz w:val="20"/>
                <w:szCs w:val="20"/>
              </w:rPr>
            </w:pPr>
            <w:r w:rsidRPr="00A40C68">
              <w:rPr>
                <w:sz w:val="20"/>
                <w:szCs w:val="20"/>
              </w:rPr>
              <w:lastRenderedPageBreak/>
              <w:t>E</w:t>
            </w:r>
            <w:r w:rsidR="009A2350">
              <w:rPr>
                <w:sz w:val="20"/>
                <w:szCs w:val="20"/>
              </w:rPr>
              <w:t>FRR</w:t>
            </w:r>
          </w:p>
        </w:tc>
        <w:tc>
          <w:tcPr>
            <w:tcW w:w="321" w:type="pct"/>
          </w:tcPr>
          <w:p w:rsidR="00E8365A"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E8365A" w:rsidRPr="00A40C68" w:rsidRDefault="00E8365A" w:rsidP="00251472">
            <w:pPr>
              <w:spacing w:before="60" w:after="60" w:line="240" w:lineRule="auto"/>
              <w:rPr>
                <w:sz w:val="20"/>
                <w:szCs w:val="20"/>
              </w:rPr>
            </w:pPr>
            <w:r w:rsidRPr="00A40C68">
              <w:rPr>
                <w:sz w:val="20"/>
                <w:szCs w:val="20"/>
              </w:rPr>
              <w:t>Tak</w:t>
            </w:r>
          </w:p>
        </w:tc>
        <w:tc>
          <w:tcPr>
            <w:tcW w:w="319" w:type="pct"/>
          </w:tcPr>
          <w:p w:rsidR="00E8365A" w:rsidRPr="00A40C68" w:rsidRDefault="00367BB3" w:rsidP="00251472">
            <w:pPr>
              <w:spacing w:before="60" w:after="60" w:line="240" w:lineRule="auto"/>
              <w:rPr>
                <w:sz w:val="20"/>
                <w:szCs w:val="20"/>
              </w:rPr>
            </w:pPr>
            <w:r>
              <w:rPr>
                <w:sz w:val="20"/>
                <w:szCs w:val="20"/>
              </w:rPr>
              <w:t>Kryterium 6</w:t>
            </w:r>
          </w:p>
        </w:tc>
        <w:tc>
          <w:tcPr>
            <w:tcW w:w="276" w:type="pct"/>
          </w:tcPr>
          <w:p w:rsidR="00E8365A" w:rsidRPr="00A40C68" w:rsidRDefault="00E8365A" w:rsidP="00251472">
            <w:pPr>
              <w:spacing w:before="60" w:after="60" w:line="240" w:lineRule="auto"/>
              <w:rPr>
                <w:sz w:val="20"/>
                <w:szCs w:val="20"/>
              </w:rPr>
            </w:pPr>
            <w:r w:rsidRPr="00A40C68">
              <w:rPr>
                <w:sz w:val="20"/>
                <w:szCs w:val="20"/>
              </w:rPr>
              <w:t>T</w:t>
            </w:r>
          </w:p>
        </w:tc>
        <w:tc>
          <w:tcPr>
            <w:tcW w:w="2263" w:type="pct"/>
          </w:tcPr>
          <w:p w:rsidR="00E8365A" w:rsidRPr="00A40C68" w:rsidRDefault="00E8365A" w:rsidP="00E8365A">
            <w:pPr>
              <w:spacing w:before="60" w:after="60" w:line="240" w:lineRule="auto"/>
              <w:rPr>
                <w:sz w:val="20"/>
                <w:szCs w:val="20"/>
              </w:rPr>
            </w:pPr>
            <w:r w:rsidRPr="00A40C68">
              <w:rPr>
                <w:sz w:val="20"/>
                <w:szCs w:val="20"/>
              </w:rPr>
              <w:t xml:space="preserve">Strategia na rzecz Odpowiedzialnego Rozwoju -  Ministerstwo Funduszy i Polityki Regionalnej </w:t>
            </w:r>
          </w:p>
          <w:p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 Ustawa z dnia 17 stycznia 2019 r. o Fundacji Platforma Przemysłu Przyszłości</w:t>
            </w:r>
          </w:p>
          <w:p w:rsidR="00E8365A" w:rsidRPr="00A40C68" w:rsidRDefault="00E8365A" w:rsidP="00E8365A">
            <w:pPr>
              <w:spacing w:before="60" w:after="60" w:line="240" w:lineRule="auto"/>
              <w:rPr>
                <w:sz w:val="20"/>
                <w:szCs w:val="20"/>
              </w:rPr>
            </w:pPr>
            <w:r w:rsidRPr="00A40C68">
              <w:rPr>
                <w:sz w:val="20"/>
                <w:szCs w:val="20"/>
              </w:rPr>
              <w:t xml:space="preserve"> </w:t>
            </w:r>
          </w:p>
          <w:p w:rsidR="00E8365A" w:rsidRPr="00A40C68" w:rsidRDefault="00E8365A" w:rsidP="00E8365A">
            <w:pPr>
              <w:spacing w:before="60" w:after="60" w:line="240" w:lineRule="auto"/>
              <w:rPr>
                <w:sz w:val="20"/>
                <w:szCs w:val="20"/>
              </w:rPr>
            </w:pPr>
            <w:r w:rsidRPr="00A40C68">
              <w:rPr>
                <w:sz w:val="20"/>
                <w:szCs w:val="20"/>
              </w:rPr>
              <w:t>Fundacja Platforma Przemysłu Przyszłości</w:t>
            </w:r>
          </w:p>
          <w:p w:rsidR="00E8365A" w:rsidRPr="00A40C68" w:rsidRDefault="00E8365A" w:rsidP="00E8365A">
            <w:pPr>
              <w:spacing w:before="60" w:after="60" w:line="240" w:lineRule="auto"/>
              <w:rPr>
                <w:sz w:val="20"/>
                <w:szCs w:val="20"/>
              </w:rPr>
            </w:pPr>
            <w:r w:rsidRPr="00A40C68">
              <w:rPr>
                <w:sz w:val="20"/>
                <w:szCs w:val="20"/>
              </w:rPr>
              <w:t>www.fppp.gov.pl, http://isap.sejm.gov.pl/isap.nsf/DocDetails.xsp?id=WDU20190000229</w:t>
            </w:r>
          </w:p>
          <w:p w:rsidR="00E8365A" w:rsidRPr="00A40C68" w:rsidRDefault="00E8365A" w:rsidP="00E8365A">
            <w:pPr>
              <w:spacing w:before="60" w:after="60" w:line="240" w:lineRule="auto"/>
              <w:rPr>
                <w:sz w:val="20"/>
                <w:szCs w:val="20"/>
              </w:rPr>
            </w:pPr>
            <w:r w:rsidRPr="00A40C68">
              <w:rPr>
                <w:sz w:val="20"/>
                <w:szCs w:val="20"/>
              </w:rPr>
              <w:lastRenderedPageBreak/>
              <w:t>Mapa drogowa transformacji w kierunku gospodarki o obiegu zamkniętym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https://www.gov.pl/web/rozwoj/gospodarka-o-obiegu-zamknietym</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Standaryzacja </w:t>
            </w:r>
            <w:proofErr w:type="spellStart"/>
            <w:r w:rsidRPr="00A40C68">
              <w:rPr>
                <w:sz w:val="20"/>
                <w:szCs w:val="20"/>
              </w:rPr>
              <w:t>Hubów</w:t>
            </w:r>
            <w:proofErr w:type="spellEnd"/>
            <w:r w:rsidRPr="00A40C68">
              <w:rPr>
                <w:sz w:val="20"/>
                <w:szCs w:val="20"/>
              </w:rPr>
              <w:t xml:space="preserve"> Innowacji Cyfrowych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https://www.gov.pl/web/rozwoj/mpit-oglasza-konkurs-dla-hubow-innowacji-cyfrowych</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Narodowy Plan Szerokopasmowy  - Kancelaria Premiera Rady Ministrów</w:t>
            </w:r>
          </w:p>
          <w:p w:rsidR="00E8365A" w:rsidRPr="00A40C68" w:rsidRDefault="00E8365A" w:rsidP="00E8365A">
            <w:pPr>
              <w:spacing w:before="60" w:after="60" w:line="240" w:lineRule="auto"/>
              <w:rPr>
                <w:sz w:val="20"/>
                <w:szCs w:val="20"/>
              </w:rPr>
            </w:pPr>
            <w:r w:rsidRPr="00A40C68">
              <w:rPr>
                <w:sz w:val="20"/>
                <w:szCs w:val="20"/>
              </w:rPr>
              <w:t>https://www.gov.pl/web/cyfryzacja/narodowy-plan-szerokopasmowy---zaktualizowany</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Polityka SI - Kancelaria Prezesa Rady Ministrów</w:t>
            </w:r>
          </w:p>
          <w:p w:rsidR="00E8365A" w:rsidRPr="00A40C68" w:rsidRDefault="00E8365A" w:rsidP="00E8365A">
            <w:pPr>
              <w:spacing w:before="60" w:after="60" w:line="240" w:lineRule="auto"/>
              <w:rPr>
                <w:sz w:val="20"/>
                <w:szCs w:val="20"/>
              </w:rPr>
            </w:pPr>
            <w:r w:rsidRPr="00A40C68">
              <w:rPr>
                <w:sz w:val="20"/>
                <w:szCs w:val="20"/>
              </w:rPr>
              <w:t>https://www.gov.pl/web/cyfryzacja/konsultacje-spoleczne-projektu-polityki-rozwoju-sztucznej-inteligencji-w-polsce-na-lata-2019--2027</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Polityka danych - Kancelaria Premiera Rady Ministrów</w:t>
            </w:r>
          </w:p>
          <w:p w:rsidR="00E8365A" w:rsidRPr="00A40C68" w:rsidRDefault="00E8365A" w:rsidP="00E8365A">
            <w:pPr>
              <w:spacing w:before="60" w:after="60" w:line="240" w:lineRule="auto"/>
              <w:rPr>
                <w:sz w:val="20"/>
                <w:szCs w:val="20"/>
              </w:rPr>
            </w:pPr>
            <w:r w:rsidRPr="00A40C68">
              <w:rPr>
                <w:sz w:val="20"/>
                <w:szCs w:val="20"/>
              </w:rPr>
              <w:t>https://dane.gov.pl/</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Program Otwierania Danych Publicznych  - Kancelaria Premiera Rady Ministrów</w:t>
            </w:r>
          </w:p>
          <w:p w:rsidR="00E8365A" w:rsidRPr="00A40C68" w:rsidRDefault="00E8365A" w:rsidP="00E8365A">
            <w:pPr>
              <w:spacing w:before="60" w:after="60" w:line="240" w:lineRule="auto"/>
              <w:rPr>
                <w:sz w:val="20"/>
                <w:szCs w:val="20"/>
              </w:rPr>
            </w:pPr>
            <w:r w:rsidRPr="00A40C68">
              <w:rPr>
                <w:sz w:val="20"/>
                <w:szCs w:val="20"/>
              </w:rPr>
              <w:t>https://www.gov.pl/web/cyfryzacja/otwarte-dane-publiczne</w:t>
            </w:r>
          </w:p>
          <w:p w:rsidR="00E8365A" w:rsidRPr="00A40C68" w:rsidRDefault="00E8365A" w:rsidP="00E8365A">
            <w:pPr>
              <w:spacing w:before="60" w:after="60" w:line="240" w:lineRule="auto"/>
              <w:rPr>
                <w:sz w:val="20"/>
                <w:szCs w:val="20"/>
              </w:rPr>
            </w:pPr>
            <w:r w:rsidRPr="00A40C68">
              <w:rPr>
                <w:sz w:val="20"/>
                <w:szCs w:val="20"/>
              </w:rPr>
              <w:t>https://www.gov.pl/web/cyfryzacja/program-otwierania-danych-na-lata-2021-2027--ruszaja-prekonsultacje-spoleczne</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Strategia Transformacji do Gospodarki Neutralnej Klimatycznie -  Ministerstwo Rozwoju, Pracy i Technologii </w:t>
            </w:r>
          </w:p>
          <w:p w:rsidR="00E8365A" w:rsidRPr="00A40C68" w:rsidRDefault="00E8365A" w:rsidP="00E8365A">
            <w:pPr>
              <w:spacing w:before="60" w:after="60" w:line="240" w:lineRule="auto"/>
              <w:rPr>
                <w:sz w:val="20"/>
                <w:szCs w:val="20"/>
              </w:rPr>
            </w:pPr>
            <w:r w:rsidRPr="00A40C68">
              <w:rPr>
                <w:sz w:val="20"/>
                <w:szCs w:val="20"/>
              </w:rPr>
              <w:t>(w opracowaniu)</w:t>
            </w:r>
          </w:p>
          <w:p w:rsidR="00E8365A" w:rsidRPr="00A40C68" w:rsidRDefault="00E8365A" w:rsidP="00E8365A">
            <w:pPr>
              <w:spacing w:before="60" w:after="60" w:line="240" w:lineRule="auto"/>
              <w:rPr>
                <w:sz w:val="20"/>
                <w:szCs w:val="20"/>
              </w:rPr>
            </w:pPr>
          </w:p>
          <w:p w:rsidR="00002310" w:rsidRPr="00002310" w:rsidRDefault="00002310" w:rsidP="00002310">
            <w:pPr>
              <w:spacing w:before="60" w:after="60" w:line="240" w:lineRule="auto"/>
              <w:rPr>
                <w:sz w:val="20"/>
                <w:szCs w:val="20"/>
              </w:rPr>
            </w:pPr>
            <w:r w:rsidRPr="00002310">
              <w:rPr>
                <w:sz w:val="20"/>
                <w:szCs w:val="20"/>
              </w:rPr>
              <w:t>Krajowy plan na rzecz energii i klimatu na lata 2021-2030 – Ministerstwo Klimatu i Środowiska</w:t>
            </w:r>
          </w:p>
          <w:p w:rsidR="00E8365A" w:rsidRPr="00A40C68" w:rsidRDefault="00002310" w:rsidP="00E8365A">
            <w:pPr>
              <w:spacing w:before="60" w:after="60" w:line="240" w:lineRule="auto"/>
              <w:rPr>
                <w:sz w:val="20"/>
                <w:szCs w:val="20"/>
              </w:rPr>
            </w:pPr>
            <w:r w:rsidRPr="00002310">
              <w:rPr>
                <w:sz w:val="20"/>
                <w:szCs w:val="20"/>
              </w:rPr>
              <w:t>https://www.gov.pl/web/klimat/krajowy-plan-na-rzecz-energii-i-klimatu</w:t>
            </w:r>
          </w:p>
          <w:p w:rsidR="00E8365A" w:rsidRPr="00A40C68" w:rsidRDefault="00E8365A" w:rsidP="00E8365A">
            <w:pPr>
              <w:spacing w:before="60" w:after="60" w:line="240" w:lineRule="auto"/>
              <w:rPr>
                <w:sz w:val="20"/>
                <w:szCs w:val="20"/>
              </w:rPr>
            </w:pPr>
            <w:r w:rsidRPr="00A40C68">
              <w:rPr>
                <w:sz w:val="20"/>
                <w:szCs w:val="20"/>
              </w:rPr>
              <w:t>Moj prąd, Czyste powietrze - Ministerstwo Klimatu i Środowiska/Narodowy Fundusz Ochrony Środowiska i Gospodarki Wodnej</w:t>
            </w:r>
          </w:p>
          <w:p w:rsidR="00E8365A" w:rsidRPr="00A40C68" w:rsidRDefault="00E8365A" w:rsidP="00E8365A">
            <w:pPr>
              <w:spacing w:before="60" w:after="60" w:line="240" w:lineRule="auto"/>
              <w:rPr>
                <w:sz w:val="20"/>
                <w:szCs w:val="20"/>
              </w:rPr>
            </w:pPr>
            <w:r w:rsidRPr="00A40C68">
              <w:rPr>
                <w:sz w:val="20"/>
                <w:szCs w:val="20"/>
              </w:rPr>
              <w:t>https://mojprad.gov.pl/, http://www.czystepowietrze.gov.pl/</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Plan Rozwoju </w:t>
            </w:r>
            <w:proofErr w:type="spellStart"/>
            <w:r w:rsidRPr="00A40C68">
              <w:rPr>
                <w:sz w:val="20"/>
                <w:szCs w:val="20"/>
              </w:rPr>
              <w:t>Elektromobilności</w:t>
            </w:r>
            <w:proofErr w:type="spellEnd"/>
            <w:r w:rsidRPr="00A40C68">
              <w:rPr>
                <w:sz w:val="20"/>
                <w:szCs w:val="20"/>
              </w:rPr>
              <w:t xml:space="preserve">  - Ministerstwo </w:t>
            </w:r>
            <w:del w:id="388" w:author="Lukasz Malecki" w:date="2021-09-23T11:14:00Z">
              <w:r w:rsidRPr="00A40C68" w:rsidDel="00A84BE8">
                <w:rPr>
                  <w:sz w:val="20"/>
                  <w:szCs w:val="20"/>
                </w:rPr>
                <w:delText>Aktywów Państwowych</w:delText>
              </w:r>
            </w:del>
            <w:ins w:id="389" w:author="Lukasz Malecki" w:date="2021-09-23T11:14:00Z">
              <w:r w:rsidR="00A84BE8">
                <w:rPr>
                  <w:sz w:val="20"/>
                  <w:szCs w:val="20"/>
                </w:rPr>
                <w:t>Klimatu i Środowiska</w:t>
              </w:r>
            </w:ins>
          </w:p>
          <w:p w:rsidR="00E8365A" w:rsidRPr="00A40C68" w:rsidDel="00A84BE8" w:rsidRDefault="00A84BE8" w:rsidP="00E8365A">
            <w:pPr>
              <w:spacing w:before="60" w:after="60" w:line="240" w:lineRule="auto"/>
              <w:rPr>
                <w:del w:id="390" w:author="Lukasz Malecki" w:date="2021-09-23T11:15:00Z"/>
                <w:sz w:val="20"/>
                <w:szCs w:val="20"/>
              </w:rPr>
            </w:pPr>
            <w:ins w:id="391" w:author="Lukasz Malecki" w:date="2021-09-23T11:15:00Z">
              <w:r w:rsidRPr="00A84BE8">
                <w:rPr>
                  <w:sz w:val="20"/>
                  <w:szCs w:val="20"/>
                </w:rPr>
                <w:t>https://www.gov.pl/web/klimat/elektromobilnosc-w-polsce</w:t>
              </w:r>
              <w:r w:rsidRPr="00A84BE8" w:rsidDel="00A84BE8">
                <w:rPr>
                  <w:sz w:val="20"/>
                  <w:szCs w:val="20"/>
                </w:rPr>
                <w:t xml:space="preserve"> </w:t>
              </w:r>
            </w:ins>
            <w:del w:id="392" w:author="Lukasz Malecki" w:date="2021-09-23T11:15:00Z">
              <w:r w:rsidR="00E8365A" w:rsidRPr="00A40C68" w:rsidDel="00A84BE8">
                <w:rPr>
                  <w:sz w:val="20"/>
                  <w:szCs w:val="20"/>
                </w:rPr>
                <w:delText xml:space="preserve">https://www.gov.pl/web/aktywa-panstwowe/elektromobilnosc-w-polsce </w:delText>
              </w:r>
            </w:del>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Mapa drogowa GOZ  - Ministerstwo Rozwoju, Pracy i Technologii</w:t>
            </w:r>
          </w:p>
          <w:p w:rsidR="00E8365A" w:rsidRPr="00A40C68" w:rsidRDefault="00E8365A" w:rsidP="00A84BE8">
            <w:pPr>
              <w:spacing w:before="60" w:after="60" w:line="240" w:lineRule="auto"/>
              <w:rPr>
                <w:sz w:val="20"/>
                <w:szCs w:val="20"/>
              </w:rPr>
            </w:pPr>
            <w:r w:rsidRPr="00A40C68">
              <w:rPr>
                <w:sz w:val="20"/>
                <w:szCs w:val="20"/>
              </w:rPr>
              <w:t>https://www.gov.pl/web/rozwoj-praca-technologia/rada-ministrow-przyjela-projekt-mapy-drogowej-goz</w:t>
            </w:r>
          </w:p>
        </w:tc>
        <w:tc>
          <w:tcPr>
            <w:tcW w:w="937" w:type="pct"/>
          </w:tcPr>
          <w:p w:rsidR="00FD2392" w:rsidRPr="00A40C68" w:rsidRDefault="00FD2392" w:rsidP="00FD2392">
            <w:pPr>
              <w:spacing w:before="60" w:after="60" w:line="240" w:lineRule="auto"/>
              <w:rPr>
                <w:sz w:val="20"/>
                <w:szCs w:val="20"/>
              </w:rPr>
            </w:pPr>
            <w:r w:rsidRPr="00A40C68">
              <w:rPr>
                <w:sz w:val="20"/>
                <w:szCs w:val="20"/>
              </w:rPr>
              <w:lastRenderedPageBreak/>
              <w:t xml:space="preserve">1. Transformacja w kierunku gospodarki o obiegu zamkniętym (wdrożenie Mapy drogowej transformacji w kierunku gospodarki o obiegu zamkniętym (Mapa drogowa GOZ), prace KIS ds. GOZ. Działania w zakresie rozszerzonej odpowiedzialności producenta, Działania dot. śladu </w:t>
            </w:r>
            <w:r w:rsidRPr="00A40C68">
              <w:rPr>
                <w:sz w:val="20"/>
                <w:szCs w:val="20"/>
              </w:rPr>
              <w:lastRenderedPageBreak/>
              <w:t xml:space="preserve">środowiskowego i </w:t>
            </w:r>
            <w:proofErr w:type="spellStart"/>
            <w:r w:rsidRPr="00A40C68">
              <w:rPr>
                <w:sz w:val="20"/>
                <w:szCs w:val="20"/>
              </w:rPr>
              <w:t>ekoprojektowania</w:t>
            </w:r>
            <w:proofErr w:type="spellEnd"/>
            <w:r w:rsidRPr="00A40C68">
              <w:rPr>
                <w:sz w:val="20"/>
                <w:szCs w:val="20"/>
              </w:rPr>
              <w:t>, Gospodarowanie surowcami).</w:t>
            </w:r>
          </w:p>
          <w:p w:rsidR="00FD2392" w:rsidRPr="00A40C68" w:rsidRDefault="00FD2392" w:rsidP="00FD2392">
            <w:pPr>
              <w:spacing w:before="60" w:after="60" w:line="240" w:lineRule="auto"/>
              <w:rPr>
                <w:sz w:val="20"/>
                <w:szCs w:val="20"/>
              </w:rPr>
            </w:pPr>
            <w:r w:rsidRPr="00A40C68">
              <w:rPr>
                <w:sz w:val="20"/>
                <w:szCs w:val="20"/>
              </w:rPr>
              <w:t xml:space="preserve">2. Transformacja cyfrowa i w kierunku </w:t>
            </w:r>
            <w:proofErr w:type="spellStart"/>
            <w:r w:rsidRPr="00A40C68">
              <w:rPr>
                <w:sz w:val="20"/>
                <w:szCs w:val="20"/>
              </w:rPr>
              <w:t>premysłu</w:t>
            </w:r>
            <w:proofErr w:type="spellEnd"/>
            <w:r w:rsidRPr="00A40C68">
              <w:rPr>
                <w:sz w:val="20"/>
                <w:szCs w:val="20"/>
              </w:rPr>
              <w:t xml:space="preserve"> 4.0  (Fundacja Platforma Przemysłu Przyszłości - standaryzacja i integracja działań szkoleniowo-doradczych, Ulga podatkowa na robotyzację, Tworzenie Digital </w:t>
            </w:r>
            <w:proofErr w:type="spellStart"/>
            <w:r w:rsidRPr="00A40C68">
              <w:rPr>
                <w:sz w:val="20"/>
                <w:szCs w:val="20"/>
              </w:rPr>
              <w:t>Innovation</w:t>
            </w:r>
            <w:proofErr w:type="spellEnd"/>
            <w:r w:rsidRPr="00A40C68">
              <w:rPr>
                <w:sz w:val="20"/>
                <w:szCs w:val="20"/>
              </w:rPr>
              <w:t xml:space="preserve"> </w:t>
            </w:r>
            <w:proofErr w:type="spellStart"/>
            <w:r w:rsidRPr="00A40C68">
              <w:rPr>
                <w:sz w:val="20"/>
                <w:szCs w:val="20"/>
              </w:rPr>
              <w:t>Hubs</w:t>
            </w:r>
            <w:proofErr w:type="spellEnd"/>
            <w:r w:rsidRPr="00A40C68">
              <w:rPr>
                <w:sz w:val="20"/>
                <w:szCs w:val="20"/>
              </w:rPr>
              <w:t xml:space="preserve">  i  proces standaryzacji usług przez nie świadczonych, 2.1.4 </w:t>
            </w:r>
            <w:proofErr w:type="spellStart"/>
            <w:r w:rsidRPr="00A40C68">
              <w:rPr>
                <w:sz w:val="20"/>
                <w:szCs w:val="20"/>
              </w:rPr>
              <w:t>European</w:t>
            </w:r>
            <w:proofErr w:type="spellEnd"/>
            <w:r w:rsidRPr="00A40C68">
              <w:rPr>
                <w:sz w:val="20"/>
                <w:szCs w:val="20"/>
              </w:rPr>
              <w:t xml:space="preserve"> Digital </w:t>
            </w:r>
            <w:proofErr w:type="spellStart"/>
            <w:r w:rsidRPr="00A40C68">
              <w:rPr>
                <w:sz w:val="20"/>
                <w:szCs w:val="20"/>
              </w:rPr>
              <w:t>Innovation</w:t>
            </w:r>
            <w:proofErr w:type="spellEnd"/>
            <w:r w:rsidRPr="00A40C68">
              <w:rPr>
                <w:sz w:val="20"/>
                <w:szCs w:val="20"/>
              </w:rPr>
              <w:t xml:space="preserve"> </w:t>
            </w:r>
            <w:proofErr w:type="spellStart"/>
            <w:r w:rsidRPr="00A40C68">
              <w:rPr>
                <w:sz w:val="20"/>
                <w:szCs w:val="20"/>
              </w:rPr>
              <w:t>Hubs</w:t>
            </w:r>
            <w:proofErr w:type="spellEnd"/>
            <w:r w:rsidRPr="00A40C68">
              <w:rPr>
                <w:sz w:val="20"/>
                <w:szCs w:val="20"/>
              </w:rPr>
              <w:t xml:space="preserve"> (EDIH), 2.1.5 Nowoczesne kadry dla przemysłu przyszłości – </w:t>
            </w:r>
            <w:proofErr w:type="spellStart"/>
            <w:r w:rsidRPr="00A40C68">
              <w:rPr>
                <w:sz w:val="20"/>
                <w:szCs w:val="20"/>
              </w:rPr>
              <w:t>up-skiling</w:t>
            </w:r>
            <w:proofErr w:type="spellEnd"/>
            <w:r w:rsidRPr="00A40C68">
              <w:rPr>
                <w:sz w:val="20"/>
                <w:szCs w:val="20"/>
              </w:rPr>
              <w:t xml:space="preserve"> i re-</w:t>
            </w:r>
            <w:proofErr w:type="spellStart"/>
            <w:r w:rsidRPr="00A40C68">
              <w:rPr>
                <w:sz w:val="20"/>
                <w:szCs w:val="20"/>
              </w:rPr>
              <w:t>skiling</w:t>
            </w:r>
            <w:proofErr w:type="spellEnd"/>
            <w:r w:rsidRPr="00A40C68">
              <w:rPr>
                <w:sz w:val="20"/>
                <w:szCs w:val="20"/>
              </w:rPr>
              <w:t xml:space="preserve">), Learning </w:t>
            </w:r>
            <w:proofErr w:type="spellStart"/>
            <w:r w:rsidRPr="00A40C68">
              <w:rPr>
                <w:sz w:val="20"/>
                <w:szCs w:val="20"/>
              </w:rPr>
              <w:t>factories</w:t>
            </w:r>
            <w:proofErr w:type="spellEnd"/>
            <w:r w:rsidRPr="00A40C68">
              <w:rPr>
                <w:sz w:val="20"/>
                <w:szCs w:val="20"/>
              </w:rPr>
              <w:t>/Fabryki uczące, Polityka Sztucznej Inteligencji (SI), 2.1.9 Doktorat wdrożeniowy i Szkoła AI, Akademia Innowacyjnych Zastosowań Technologii Cyfrowych (AI Tech), Polityka danych, Program Otwierania Danych Publicznych, Narodowy Plan Szerokopasmowy).</w:t>
            </w:r>
          </w:p>
          <w:p w:rsidR="00E8365A" w:rsidRPr="00A40C68" w:rsidRDefault="00FD2392" w:rsidP="00FD2392">
            <w:pPr>
              <w:spacing w:before="60" w:after="60" w:line="240" w:lineRule="auto"/>
              <w:rPr>
                <w:sz w:val="20"/>
                <w:szCs w:val="20"/>
              </w:rPr>
            </w:pPr>
            <w:r w:rsidRPr="00A40C68">
              <w:rPr>
                <w:sz w:val="20"/>
                <w:szCs w:val="20"/>
              </w:rPr>
              <w:t xml:space="preserve">3. Transformacja w kierunku gospodarki neutralnej klimatycznie (Strategia Transformacji do Gospodarki Neutralnej Klimatycznie, Krajowy Plan na rzecz Energii i Klimatu, Program Czyste Powietrze, Program Mój Prąd, Plan Rozwoju </w:t>
            </w:r>
            <w:proofErr w:type="spellStart"/>
            <w:r w:rsidRPr="00A40C68">
              <w:rPr>
                <w:sz w:val="20"/>
                <w:szCs w:val="20"/>
              </w:rPr>
              <w:t>Elektromobilności</w:t>
            </w:r>
            <w:proofErr w:type="spellEnd"/>
            <w:r w:rsidRPr="00A40C68">
              <w:rPr>
                <w:sz w:val="20"/>
                <w:szCs w:val="20"/>
              </w:rPr>
              <w:t>).</w:t>
            </w:r>
          </w:p>
        </w:tc>
      </w:tr>
      <w:tr w:rsidR="00A40C68" w:rsidRPr="00A40C68" w:rsidTr="003B04B6">
        <w:tc>
          <w:tcPr>
            <w:tcW w:w="334" w:type="pct"/>
          </w:tcPr>
          <w:p w:rsidR="00FD2392"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rsidR="00FD2392" w:rsidRPr="00A40C68" w:rsidRDefault="00FD2392"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FD2392" w:rsidRDefault="00B604E4" w:rsidP="00251472">
            <w:pPr>
              <w:spacing w:before="60" w:after="60" w:line="240" w:lineRule="auto"/>
              <w:rPr>
                <w:sz w:val="20"/>
                <w:szCs w:val="20"/>
              </w:rPr>
            </w:pPr>
            <w:r>
              <w:rPr>
                <w:sz w:val="20"/>
                <w:szCs w:val="20"/>
              </w:rPr>
              <w:t>SO1</w:t>
            </w:r>
          </w:p>
          <w:p w:rsidR="00B604E4" w:rsidRDefault="00B604E4" w:rsidP="00251472">
            <w:pPr>
              <w:spacing w:before="60" w:after="60" w:line="240" w:lineRule="auto"/>
              <w:rPr>
                <w:sz w:val="20"/>
                <w:szCs w:val="20"/>
              </w:rPr>
            </w:pPr>
            <w:r>
              <w:rPr>
                <w:sz w:val="20"/>
                <w:szCs w:val="20"/>
              </w:rPr>
              <w:t>SO3</w:t>
            </w:r>
          </w:p>
          <w:p w:rsidR="00B604E4" w:rsidRPr="00A40C68" w:rsidRDefault="00B604E4" w:rsidP="00251472">
            <w:pPr>
              <w:spacing w:before="60" w:after="60" w:line="240" w:lineRule="auto"/>
              <w:rPr>
                <w:sz w:val="20"/>
                <w:szCs w:val="20"/>
              </w:rPr>
            </w:pPr>
            <w:r>
              <w:rPr>
                <w:sz w:val="20"/>
                <w:szCs w:val="20"/>
              </w:rPr>
              <w:t>SO4</w:t>
            </w:r>
          </w:p>
        </w:tc>
        <w:tc>
          <w:tcPr>
            <w:tcW w:w="315" w:type="pct"/>
          </w:tcPr>
          <w:p w:rsidR="00FD2392" w:rsidRPr="00A40C68" w:rsidRDefault="00FD2392" w:rsidP="00251472">
            <w:pPr>
              <w:spacing w:before="60" w:after="60" w:line="240" w:lineRule="auto"/>
              <w:rPr>
                <w:sz w:val="20"/>
                <w:szCs w:val="20"/>
              </w:rPr>
            </w:pPr>
            <w:r w:rsidRPr="00A40C68">
              <w:rPr>
                <w:sz w:val="20"/>
                <w:szCs w:val="20"/>
              </w:rPr>
              <w:t>Tak</w:t>
            </w:r>
          </w:p>
        </w:tc>
        <w:tc>
          <w:tcPr>
            <w:tcW w:w="319" w:type="pct"/>
          </w:tcPr>
          <w:p w:rsidR="00FD2392" w:rsidRPr="00A40C68" w:rsidRDefault="00B604E4" w:rsidP="00251472">
            <w:pPr>
              <w:spacing w:before="60" w:after="60" w:line="240" w:lineRule="auto"/>
              <w:rPr>
                <w:sz w:val="20"/>
                <w:szCs w:val="20"/>
              </w:rPr>
            </w:pPr>
            <w:r>
              <w:rPr>
                <w:sz w:val="20"/>
                <w:szCs w:val="20"/>
              </w:rPr>
              <w:t>Kryterium 7</w:t>
            </w:r>
          </w:p>
        </w:tc>
        <w:tc>
          <w:tcPr>
            <w:tcW w:w="276" w:type="pct"/>
          </w:tcPr>
          <w:p w:rsidR="00FD2392" w:rsidRPr="00A40C68" w:rsidRDefault="00FD2392" w:rsidP="00251472">
            <w:pPr>
              <w:spacing w:before="60" w:after="60" w:line="240" w:lineRule="auto"/>
              <w:rPr>
                <w:sz w:val="20"/>
                <w:szCs w:val="20"/>
              </w:rPr>
            </w:pPr>
            <w:r w:rsidRPr="00A40C68">
              <w:rPr>
                <w:sz w:val="20"/>
                <w:szCs w:val="20"/>
              </w:rPr>
              <w:t>T</w:t>
            </w:r>
          </w:p>
        </w:tc>
        <w:tc>
          <w:tcPr>
            <w:tcW w:w="2263" w:type="pct"/>
          </w:tcPr>
          <w:p w:rsidR="00FD2392" w:rsidRPr="00A40C68" w:rsidRDefault="00FD2392" w:rsidP="00FD2392">
            <w:pPr>
              <w:spacing w:before="60" w:after="60" w:line="240" w:lineRule="auto"/>
              <w:rPr>
                <w:sz w:val="20"/>
                <w:szCs w:val="20"/>
              </w:rPr>
            </w:pPr>
            <w:r w:rsidRPr="00A40C68">
              <w:rPr>
                <w:sz w:val="20"/>
                <w:szCs w:val="20"/>
              </w:rPr>
              <w:t>Informacja o udziale polskich podmiotów m.in. w partnerstwach ponadnarodowych S3 oraz projektach międzynarodowych w ramach programu Horyzont 2020 - Komisja Europejska/Ministerstwo Rozwoju, Pracy i Technologii/Krajowy Punkt Kontaktowy PR Horyzont 2020</w:t>
            </w:r>
          </w:p>
          <w:p w:rsidR="00FD2392" w:rsidRPr="00A40C68" w:rsidRDefault="00FD2392" w:rsidP="00FD2392">
            <w:pPr>
              <w:spacing w:before="60" w:after="60" w:line="240" w:lineRule="auto"/>
              <w:rPr>
                <w:sz w:val="20"/>
                <w:szCs w:val="20"/>
              </w:rPr>
            </w:pPr>
            <w:r w:rsidRPr="00A40C68">
              <w:rPr>
                <w:sz w:val="20"/>
                <w:szCs w:val="20"/>
              </w:rPr>
              <w:t>https://s3platform.jrc.ec.europa.eu/thematic-platforms, https://smart.gov.pl, https://www.kpk.gov.pl/analizy-i-statystyki</w:t>
            </w:r>
            <w:r w:rsidRPr="00A40C68">
              <w:rPr>
                <w:sz w:val="20"/>
                <w:szCs w:val="20"/>
              </w:rPr>
              <w:tab/>
            </w:r>
          </w:p>
          <w:p w:rsidR="00FD2392" w:rsidRPr="00A40C68" w:rsidRDefault="00FD2392" w:rsidP="00FD2392">
            <w:pPr>
              <w:spacing w:before="60" w:after="60" w:line="240" w:lineRule="auto"/>
              <w:rPr>
                <w:sz w:val="20"/>
                <w:szCs w:val="20"/>
              </w:rPr>
            </w:pPr>
            <w:r w:rsidRPr="00A40C68">
              <w:rPr>
                <w:sz w:val="20"/>
                <w:szCs w:val="20"/>
              </w:rPr>
              <w:t>Konkursy dla przedsiębiorstw uruchamiane w ramach poszczególnych programów w zakresie internacjonalizacji i współpracy międzynarodowej</w:t>
            </w:r>
          </w:p>
          <w:p w:rsidR="00FD2392" w:rsidRPr="00A40C68" w:rsidRDefault="00FD2392" w:rsidP="00FD2392">
            <w:pPr>
              <w:spacing w:before="60" w:after="60" w:line="240" w:lineRule="auto"/>
              <w:rPr>
                <w:sz w:val="20"/>
                <w:szCs w:val="20"/>
              </w:rPr>
            </w:pPr>
            <w:r w:rsidRPr="00A40C68">
              <w:rPr>
                <w:sz w:val="20"/>
                <w:szCs w:val="20"/>
              </w:rPr>
              <w:t xml:space="preserve">Ministerstwo Funduszy i Polityki Regionalnej </w:t>
            </w:r>
          </w:p>
          <w:p w:rsidR="00FD2392" w:rsidRPr="00A40C68" w:rsidRDefault="00FD2392" w:rsidP="00FD2392">
            <w:pPr>
              <w:spacing w:before="60" w:after="60" w:line="240" w:lineRule="auto"/>
              <w:rPr>
                <w:sz w:val="20"/>
                <w:szCs w:val="20"/>
              </w:rPr>
            </w:pPr>
            <w:r w:rsidRPr="00A40C68">
              <w:rPr>
                <w:sz w:val="20"/>
                <w:szCs w:val="20"/>
              </w:rPr>
              <w:t>https://www.interregeurope.eu/in-my-country/poland/</w:t>
            </w:r>
          </w:p>
          <w:p w:rsidR="00FD2392" w:rsidRPr="00A40C68" w:rsidRDefault="00FD2392" w:rsidP="00FD2392">
            <w:pPr>
              <w:spacing w:before="60" w:after="60" w:line="240" w:lineRule="auto"/>
              <w:rPr>
                <w:sz w:val="20"/>
                <w:szCs w:val="20"/>
              </w:rPr>
            </w:pPr>
            <w:r w:rsidRPr="00A40C68">
              <w:rPr>
                <w:sz w:val="20"/>
                <w:szCs w:val="20"/>
              </w:rPr>
              <w:t xml:space="preserve">Krajowy Punkt Kontaktowy PR Horyzont 2020 </w:t>
            </w:r>
          </w:p>
          <w:p w:rsidR="00FD2392" w:rsidRPr="00A40C68" w:rsidRDefault="00FD2392" w:rsidP="00FD2392">
            <w:pPr>
              <w:spacing w:before="60" w:after="60" w:line="240" w:lineRule="auto"/>
              <w:rPr>
                <w:sz w:val="20"/>
                <w:szCs w:val="20"/>
              </w:rPr>
            </w:pPr>
            <w:r w:rsidRPr="00A40C68">
              <w:rPr>
                <w:sz w:val="20"/>
                <w:szCs w:val="20"/>
              </w:rPr>
              <w:t>https://www.kpk.gov.pl/h2020-i-inne-programy/horyzont-2020</w:t>
            </w:r>
          </w:p>
          <w:p w:rsidR="00FD2392" w:rsidRPr="00A40C68" w:rsidRDefault="00FD2392" w:rsidP="00FD2392">
            <w:pPr>
              <w:spacing w:before="60" w:after="60" w:line="240" w:lineRule="auto"/>
              <w:rPr>
                <w:sz w:val="20"/>
                <w:szCs w:val="20"/>
              </w:rPr>
            </w:pPr>
            <w:r w:rsidRPr="00A40C68">
              <w:rPr>
                <w:sz w:val="20"/>
                <w:szCs w:val="20"/>
              </w:rPr>
              <w:t>Ministerstwo Spraw Zagranicznych</w:t>
            </w:r>
          </w:p>
          <w:p w:rsidR="00FD2392" w:rsidRPr="00A40C68" w:rsidRDefault="00FD2392" w:rsidP="00FD2392">
            <w:pPr>
              <w:spacing w:before="60" w:after="60" w:line="240" w:lineRule="auto"/>
              <w:rPr>
                <w:sz w:val="20"/>
                <w:szCs w:val="20"/>
              </w:rPr>
            </w:pPr>
            <w:r w:rsidRPr="00A40C68">
              <w:rPr>
                <w:sz w:val="20"/>
                <w:szCs w:val="20"/>
              </w:rPr>
              <w:t>https://www.visegradfund.org/</w:t>
            </w:r>
          </w:p>
          <w:p w:rsidR="00FD2392" w:rsidRPr="00A40C68" w:rsidRDefault="00FD2392" w:rsidP="00FD2392">
            <w:pPr>
              <w:spacing w:before="60" w:after="60" w:line="240" w:lineRule="auto"/>
              <w:rPr>
                <w:sz w:val="20"/>
                <w:szCs w:val="20"/>
              </w:rPr>
            </w:pPr>
            <w:r w:rsidRPr="00A40C68">
              <w:rPr>
                <w:sz w:val="20"/>
                <w:szCs w:val="20"/>
              </w:rPr>
              <w:lastRenderedPageBreak/>
              <w:t>http://map.visegradfund.org/</w:t>
            </w:r>
          </w:p>
          <w:p w:rsidR="00FD2392" w:rsidRPr="00A40C68" w:rsidRDefault="00FD2392" w:rsidP="00FD2392">
            <w:pPr>
              <w:spacing w:before="60" w:after="60" w:line="240" w:lineRule="auto"/>
              <w:rPr>
                <w:sz w:val="20"/>
                <w:szCs w:val="20"/>
              </w:rPr>
            </w:pPr>
            <w:r w:rsidRPr="00A40C68">
              <w:rPr>
                <w:sz w:val="20"/>
                <w:szCs w:val="20"/>
              </w:rPr>
              <w:t>Polska Agencja Rozwoju Przedsiębiorczości</w:t>
            </w:r>
          </w:p>
          <w:p w:rsidR="00FD2392" w:rsidRPr="00A40C68" w:rsidRDefault="00FD2392" w:rsidP="00FD2392">
            <w:pPr>
              <w:spacing w:before="60" w:after="60" w:line="240" w:lineRule="auto"/>
              <w:rPr>
                <w:sz w:val="20"/>
                <w:szCs w:val="20"/>
              </w:rPr>
            </w:pPr>
            <w:r w:rsidRPr="00A40C68">
              <w:rPr>
                <w:sz w:val="20"/>
                <w:szCs w:val="20"/>
              </w:rPr>
              <w:t>https://www.parp.gov.pl/component/grants/grants/innovoucher</w:t>
            </w:r>
          </w:p>
          <w:p w:rsidR="00FD2392" w:rsidRPr="00A40C68" w:rsidRDefault="00FD2392" w:rsidP="00FD2392">
            <w:pPr>
              <w:spacing w:before="60" w:after="60" w:line="240" w:lineRule="auto"/>
              <w:rPr>
                <w:sz w:val="20"/>
                <w:szCs w:val="20"/>
              </w:rPr>
            </w:pPr>
            <w:r w:rsidRPr="00A40C68">
              <w:rPr>
                <w:sz w:val="20"/>
                <w:szCs w:val="20"/>
              </w:rPr>
              <w:t>https://www.parp.gov.pl/component/grants/grants/wsparcie-na-utworzenie-partnerstwa https://www.parp.gov.pl/component/grants/grants/Umi%C4%99dzynarodowienie%20Krajowych%20Klastr%C3%B3w%20Kluczowych</w:t>
            </w:r>
          </w:p>
          <w:p w:rsidR="00FD2392" w:rsidRPr="00A40C68" w:rsidRDefault="00FD2392" w:rsidP="00FD2392">
            <w:pPr>
              <w:spacing w:before="60" w:after="60" w:line="240" w:lineRule="auto"/>
              <w:rPr>
                <w:sz w:val="20"/>
                <w:szCs w:val="20"/>
              </w:rPr>
            </w:pPr>
            <w:r w:rsidRPr="00A40C68">
              <w:rPr>
                <w:sz w:val="20"/>
                <w:szCs w:val="20"/>
              </w:rPr>
              <w:t>https://www.parp.gov.pl/component/grants/grantss?category=5</w:t>
            </w:r>
          </w:p>
          <w:p w:rsidR="00FD2392" w:rsidRPr="00A40C68" w:rsidRDefault="00FD2392" w:rsidP="00FD2392">
            <w:pPr>
              <w:spacing w:before="60" w:after="60" w:line="240" w:lineRule="auto"/>
              <w:rPr>
                <w:sz w:val="20"/>
                <w:szCs w:val="20"/>
              </w:rPr>
            </w:pPr>
            <w:r w:rsidRPr="00A40C68">
              <w:rPr>
                <w:sz w:val="20"/>
                <w:szCs w:val="20"/>
              </w:rPr>
              <w:t>Polska Agencja Inwestycji i Handlu</w:t>
            </w:r>
          </w:p>
          <w:p w:rsidR="00FD2392" w:rsidRPr="00A40C68" w:rsidRDefault="00FD2392" w:rsidP="00FD2392">
            <w:pPr>
              <w:spacing w:before="60" w:after="60" w:line="240" w:lineRule="auto"/>
              <w:rPr>
                <w:sz w:val="20"/>
                <w:szCs w:val="20"/>
              </w:rPr>
            </w:pPr>
            <w:r w:rsidRPr="00A40C68">
              <w:rPr>
                <w:sz w:val="20"/>
                <w:szCs w:val="20"/>
              </w:rPr>
              <w:t>https://www.paih.gov.pl/pmt</w:t>
            </w:r>
          </w:p>
          <w:p w:rsidR="00FD2392" w:rsidRPr="00A40C68" w:rsidRDefault="00FD2392" w:rsidP="00FD2392">
            <w:pPr>
              <w:spacing w:before="60" w:after="60" w:line="240" w:lineRule="auto"/>
              <w:rPr>
                <w:sz w:val="20"/>
                <w:szCs w:val="20"/>
              </w:rPr>
            </w:pPr>
            <w:r w:rsidRPr="00A40C68">
              <w:rPr>
                <w:sz w:val="20"/>
                <w:szCs w:val="20"/>
              </w:rPr>
              <w:t>Ministerstwo Edukacji i Nauki</w:t>
            </w:r>
          </w:p>
          <w:p w:rsidR="00FD2392" w:rsidRPr="00A40C68" w:rsidRDefault="00FD2392" w:rsidP="00FD2392">
            <w:pPr>
              <w:spacing w:before="60" w:after="60" w:line="240" w:lineRule="auto"/>
              <w:rPr>
                <w:sz w:val="20"/>
                <w:szCs w:val="20"/>
              </w:rPr>
            </w:pPr>
            <w:r w:rsidRPr="00A40C68">
              <w:rPr>
                <w:sz w:val="20"/>
                <w:szCs w:val="20"/>
              </w:rPr>
              <w:t>https://www.gov.pl/web/nauka/granty-na-granty-promocja-jakosci-iii</w:t>
            </w:r>
          </w:p>
          <w:p w:rsidR="00FD2392" w:rsidRPr="00A40C68" w:rsidRDefault="00FD2392" w:rsidP="00FD2392">
            <w:pPr>
              <w:spacing w:before="60" w:after="60" w:line="240" w:lineRule="auto"/>
              <w:rPr>
                <w:sz w:val="20"/>
                <w:szCs w:val="20"/>
              </w:rPr>
            </w:pPr>
            <w:r w:rsidRPr="00A40C68">
              <w:rPr>
                <w:sz w:val="20"/>
                <w:szCs w:val="20"/>
              </w:rPr>
              <w:t>Fundacja na rzecz Nauki Polskiej</w:t>
            </w:r>
          </w:p>
          <w:p w:rsidR="00FD2392" w:rsidRPr="00A40C68" w:rsidRDefault="00FD2392" w:rsidP="00FD2392">
            <w:pPr>
              <w:spacing w:before="60" w:after="60" w:line="240" w:lineRule="auto"/>
              <w:rPr>
                <w:sz w:val="20"/>
                <w:szCs w:val="20"/>
              </w:rPr>
            </w:pPr>
            <w:r w:rsidRPr="00A40C68">
              <w:rPr>
                <w:sz w:val="20"/>
                <w:szCs w:val="20"/>
              </w:rPr>
              <w:t>https://www.fnp.org.pl/oferta/team-net/</w:t>
            </w:r>
          </w:p>
        </w:tc>
        <w:tc>
          <w:tcPr>
            <w:tcW w:w="937" w:type="pct"/>
          </w:tcPr>
          <w:p w:rsidR="005E2952" w:rsidRPr="00A40C68" w:rsidRDefault="005E2952" w:rsidP="005E2952">
            <w:pPr>
              <w:spacing w:before="60" w:after="60" w:line="240" w:lineRule="auto"/>
              <w:rPr>
                <w:sz w:val="20"/>
                <w:szCs w:val="20"/>
              </w:rPr>
            </w:pPr>
            <w:r w:rsidRPr="00A40C68">
              <w:rPr>
                <w:sz w:val="20"/>
                <w:szCs w:val="20"/>
              </w:rPr>
              <w:lastRenderedPageBreak/>
              <w:t xml:space="preserve">1. Promowanie współpracy międzyregionalnej i ponadnarodowej w obszarach inteligentnych specjalizacji - m.in. Partnerstwa S3 przy KE, </w:t>
            </w:r>
            <w:proofErr w:type="spellStart"/>
            <w:r w:rsidRPr="00A40C68">
              <w:rPr>
                <w:sz w:val="20"/>
                <w:szCs w:val="20"/>
              </w:rPr>
              <w:t>Interreg</w:t>
            </w:r>
            <w:proofErr w:type="spellEnd"/>
            <w:r w:rsidRPr="00A40C68">
              <w:rPr>
                <w:sz w:val="20"/>
                <w:szCs w:val="20"/>
              </w:rPr>
              <w:t xml:space="preserve">, EIT, Horyzont 2020, </w:t>
            </w:r>
            <w:proofErr w:type="spellStart"/>
            <w:r w:rsidRPr="00A40C68">
              <w:rPr>
                <w:sz w:val="20"/>
                <w:szCs w:val="20"/>
              </w:rPr>
              <w:t>Innovoucher</w:t>
            </w:r>
            <w:proofErr w:type="spellEnd"/>
            <w:r w:rsidRPr="00A40C68">
              <w:rPr>
                <w:sz w:val="20"/>
                <w:szCs w:val="20"/>
              </w:rPr>
              <w:t xml:space="preserve">, </w:t>
            </w:r>
            <w:proofErr w:type="spellStart"/>
            <w:r w:rsidRPr="00A40C68">
              <w:rPr>
                <w:sz w:val="20"/>
                <w:szCs w:val="20"/>
              </w:rPr>
              <w:t>TravelGrants</w:t>
            </w:r>
            <w:proofErr w:type="spellEnd"/>
            <w:r w:rsidRPr="00A40C68">
              <w:rPr>
                <w:sz w:val="20"/>
                <w:szCs w:val="20"/>
              </w:rPr>
              <w:t xml:space="preserve">, projekty Grupy </w:t>
            </w:r>
            <w:proofErr w:type="spellStart"/>
            <w:r w:rsidRPr="00A40C68">
              <w:rPr>
                <w:sz w:val="20"/>
                <w:szCs w:val="20"/>
              </w:rPr>
              <w:t>Wyszechradzkiej</w:t>
            </w:r>
            <w:proofErr w:type="spellEnd"/>
            <w:r w:rsidRPr="00A40C68">
              <w:rPr>
                <w:sz w:val="20"/>
                <w:szCs w:val="20"/>
              </w:rPr>
              <w:t xml:space="preserve">, </w:t>
            </w:r>
            <w:proofErr w:type="spellStart"/>
            <w:r w:rsidRPr="00A40C68">
              <w:rPr>
                <w:sz w:val="20"/>
                <w:szCs w:val="20"/>
              </w:rPr>
              <w:t>TeamNet</w:t>
            </w:r>
            <w:proofErr w:type="spellEnd"/>
            <w:r w:rsidRPr="00A40C68">
              <w:rPr>
                <w:sz w:val="20"/>
                <w:szCs w:val="20"/>
              </w:rPr>
              <w:t>, bilateralne projekty akceleracyjne.</w:t>
            </w:r>
          </w:p>
          <w:p w:rsidR="005E2952" w:rsidRPr="00A40C68" w:rsidRDefault="005E2952" w:rsidP="005E2952">
            <w:pPr>
              <w:spacing w:before="60" w:after="60" w:line="240" w:lineRule="auto"/>
              <w:rPr>
                <w:sz w:val="20"/>
                <w:szCs w:val="20"/>
              </w:rPr>
            </w:pPr>
            <w:r w:rsidRPr="00A40C68">
              <w:rPr>
                <w:sz w:val="20"/>
                <w:szCs w:val="20"/>
              </w:rPr>
              <w:t xml:space="preserve">2.Instrumenty wsparcia ukierunkowane na internacjonalizację polskich firm wspierające współpracę z partnerami zagranicznymi – m.in.: umiędzynarodowienie Krajowych Klastrów </w:t>
            </w:r>
            <w:r w:rsidRPr="00A40C68">
              <w:rPr>
                <w:sz w:val="20"/>
                <w:szCs w:val="20"/>
              </w:rPr>
              <w:lastRenderedPageBreak/>
              <w:t xml:space="preserve">Kluczowych, Brand, Go to Brand, Poland </w:t>
            </w:r>
            <w:proofErr w:type="spellStart"/>
            <w:r w:rsidRPr="00A40C68">
              <w:rPr>
                <w:sz w:val="20"/>
                <w:szCs w:val="20"/>
              </w:rPr>
              <w:t>Prize</w:t>
            </w:r>
            <w:proofErr w:type="spellEnd"/>
            <w:r w:rsidRPr="00A40C68">
              <w:rPr>
                <w:sz w:val="20"/>
                <w:szCs w:val="20"/>
              </w:rPr>
              <w:t xml:space="preserve">, Polskie Mosty Technologiczne, Granty na </w:t>
            </w:r>
            <w:proofErr w:type="spellStart"/>
            <w:r w:rsidRPr="00A40C68">
              <w:rPr>
                <w:sz w:val="20"/>
                <w:szCs w:val="20"/>
              </w:rPr>
              <w:t>Eurogranty</w:t>
            </w:r>
            <w:proofErr w:type="spellEnd"/>
          </w:p>
          <w:p w:rsidR="00FD2392" w:rsidRPr="00A40C68" w:rsidRDefault="005E2952" w:rsidP="005E2952">
            <w:pPr>
              <w:spacing w:before="60" w:after="60" w:line="240" w:lineRule="auto"/>
              <w:rPr>
                <w:sz w:val="20"/>
                <w:szCs w:val="20"/>
              </w:rPr>
            </w:pPr>
            <w:r w:rsidRPr="00A40C68">
              <w:rPr>
                <w:sz w:val="20"/>
                <w:szCs w:val="20"/>
              </w:rPr>
              <w:t>3. Planowane instrumenty wsparcia współpracy międzynarodowej w ramach nowej perspektywy finansowej na lata 2021-2027  - m.in. współpraca instytucjonalna w zakresie partnerstw międzynarodowych - wymiana wiedzy i dobrych praktyk, wsparcie tworzenia partnerstw międzynarodowych, wsparcie umiędzynarodowienia przedsiębiorstw.</w:t>
            </w:r>
          </w:p>
        </w:tc>
      </w:tr>
      <w:tr w:rsidR="00BE2903" w:rsidRPr="00A40C68" w:rsidTr="003B04B6">
        <w:tc>
          <w:tcPr>
            <w:tcW w:w="334" w:type="pct"/>
          </w:tcPr>
          <w:p w:rsidR="00BE2903" w:rsidRPr="00BE2903" w:rsidRDefault="003C10C5" w:rsidP="00251472">
            <w:pPr>
              <w:spacing w:before="60" w:after="60" w:line="240" w:lineRule="auto"/>
              <w:rPr>
                <w:sz w:val="20"/>
                <w:szCs w:val="20"/>
                <w:highlight w:val="green"/>
              </w:rPr>
            </w:pPr>
            <w:r>
              <w:rPr>
                <w:sz w:val="20"/>
                <w:szCs w:val="20"/>
              </w:rPr>
              <w:lastRenderedPageBreak/>
              <w:t xml:space="preserve">2.1 </w:t>
            </w:r>
            <w:r w:rsidR="00BE2903" w:rsidRPr="00A91A8F">
              <w:rPr>
                <w:sz w:val="20"/>
                <w:szCs w:val="20"/>
              </w:rPr>
              <w:t>Ramy strategiczne polityki na rzecz wsparcia renowacji budynków pod kątem efektywności energetycznej budynków mieszkalnych i niemiesz</w:t>
            </w:r>
            <w:r w:rsidR="00BE2903" w:rsidRPr="00A91A8F">
              <w:rPr>
                <w:sz w:val="20"/>
                <w:szCs w:val="20"/>
              </w:rPr>
              <w:lastRenderedPageBreak/>
              <w:t>kalnych</w:t>
            </w:r>
          </w:p>
        </w:tc>
        <w:tc>
          <w:tcPr>
            <w:tcW w:w="235" w:type="pct"/>
          </w:tcPr>
          <w:p w:rsidR="00BE2903" w:rsidRDefault="00BE2903" w:rsidP="00251472">
            <w:pPr>
              <w:spacing w:before="60" w:after="60" w:line="240" w:lineRule="auto"/>
              <w:rPr>
                <w:sz w:val="20"/>
                <w:szCs w:val="20"/>
              </w:rPr>
            </w:pPr>
            <w:r>
              <w:rPr>
                <w:sz w:val="20"/>
                <w:szCs w:val="20"/>
              </w:rPr>
              <w:lastRenderedPageBreak/>
              <w:t>EFRR</w:t>
            </w:r>
          </w:p>
        </w:tc>
        <w:tc>
          <w:tcPr>
            <w:tcW w:w="321" w:type="pct"/>
          </w:tcPr>
          <w:p w:rsidR="00BE2903" w:rsidRDefault="00BE2903" w:rsidP="00251472">
            <w:pPr>
              <w:spacing w:before="60" w:after="60" w:line="240" w:lineRule="auto"/>
              <w:rPr>
                <w:sz w:val="20"/>
                <w:szCs w:val="20"/>
              </w:rPr>
            </w:pPr>
            <w:r>
              <w:rPr>
                <w:sz w:val="20"/>
                <w:szCs w:val="20"/>
              </w:rPr>
              <w:t>CP2 SO1</w:t>
            </w:r>
          </w:p>
        </w:tc>
        <w:tc>
          <w:tcPr>
            <w:tcW w:w="315" w:type="pct"/>
          </w:tcPr>
          <w:p w:rsidR="00BE2903" w:rsidRDefault="009F5657" w:rsidP="00251472">
            <w:pPr>
              <w:spacing w:before="60" w:after="60" w:line="240" w:lineRule="auto"/>
              <w:rPr>
                <w:sz w:val="20"/>
                <w:szCs w:val="20"/>
              </w:rPr>
            </w:pPr>
            <w:r>
              <w:rPr>
                <w:sz w:val="20"/>
                <w:szCs w:val="20"/>
              </w:rPr>
              <w:t>TAK</w:t>
            </w:r>
          </w:p>
        </w:tc>
        <w:tc>
          <w:tcPr>
            <w:tcW w:w="319" w:type="pct"/>
          </w:tcPr>
          <w:p w:rsidR="00BE2903" w:rsidRDefault="004643FA" w:rsidP="00251472">
            <w:pPr>
              <w:spacing w:before="60" w:after="60" w:line="240" w:lineRule="auto"/>
              <w:rPr>
                <w:sz w:val="20"/>
                <w:szCs w:val="20"/>
              </w:rPr>
            </w:pPr>
            <w:r>
              <w:rPr>
                <w:sz w:val="20"/>
                <w:szCs w:val="20"/>
              </w:rPr>
              <w:t xml:space="preserve">Kryterium 1 </w:t>
            </w:r>
          </w:p>
        </w:tc>
        <w:tc>
          <w:tcPr>
            <w:tcW w:w="276" w:type="pct"/>
          </w:tcPr>
          <w:p w:rsidR="00BE2903" w:rsidRDefault="003C10C5" w:rsidP="003C10C5">
            <w:pPr>
              <w:spacing w:before="60" w:after="60" w:line="240" w:lineRule="auto"/>
              <w:rPr>
                <w:sz w:val="20"/>
                <w:szCs w:val="20"/>
              </w:rPr>
            </w:pPr>
            <w:r>
              <w:rPr>
                <w:sz w:val="20"/>
                <w:szCs w:val="20"/>
              </w:rPr>
              <w:t>N</w:t>
            </w:r>
          </w:p>
        </w:tc>
        <w:tc>
          <w:tcPr>
            <w:tcW w:w="2263" w:type="pct"/>
          </w:tcPr>
          <w:p w:rsidR="004643FA" w:rsidRDefault="00B91084" w:rsidP="00BE2903">
            <w:pPr>
              <w:spacing w:before="60" w:after="60" w:line="240" w:lineRule="auto"/>
              <w:rPr>
                <w:sz w:val="20"/>
                <w:szCs w:val="20"/>
              </w:rPr>
            </w:pPr>
            <w:r>
              <w:rPr>
                <w:sz w:val="20"/>
                <w:szCs w:val="20"/>
              </w:rPr>
              <w:t>B</w:t>
            </w:r>
            <w:r w:rsidR="009F5657">
              <w:rPr>
                <w:sz w:val="20"/>
                <w:szCs w:val="20"/>
              </w:rPr>
              <w:t>rak</w:t>
            </w: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BE2903" w:rsidRPr="0054688C" w:rsidRDefault="00BE2903" w:rsidP="00BE2903">
            <w:pPr>
              <w:spacing w:before="60" w:after="60" w:line="240" w:lineRule="auto"/>
              <w:rPr>
                <w:sz w:val="20"/>
                <w:szCs w:val="20"/>
              </w:rPr>
            </w:pPr>
          </w:p>
        </w:tc>
        <w:tc>
          <w:tcPr>
            <w:tcW w:w="937" w:type="pct"/>
          </w:tcPr>
          <w:p w:rsidR="00BE2903" w:rsidRPr="0054688C" w:rsidRDefault="004643FA" w:rsidP="00E4487A">
            <w:pPr>
              <w:spacing w:before="60" w:after="60" w:line="240" w:lineRule="auto"/>
              <w:rPr>
                <w:sz w:val="20"/>
                <w:szCs w:val="20"/>
              </w:rPr>
            </w:pPr>
            <w:r w:rsidRPr="004643FA">
              <w:rPr>
                <w:sz w:val="20"/>
                <w:szCs w:val="20"/>
              </w:rPr>
              <w:t xml:space="preserve">Długoterminowa strategia renowacji budynków wyznacza cele pośrednie na lata 2030, 2040 i 2050, które zostały określone w scenariuszu rekomendowanym renowacji budynków, a także przedstawia analizę różnych wariantów realizacji renowacji: 1. scenariusz szybkiej i głębokiej termomodernizacji, 2. scenariusz termomodernizacji etapowej, 3. scenariusz rekomendowany (rozdział 9).  Ponadto, zawiera szczegółowe zestawienie krajowych polityk oraz narzędzi finansowych wspierających renowację budynków, do których przedstawiono wykaz środków budżetowych (rozdział 5).  </w:t>
            </w:r>
            <w:r w:rsidRPr="004643FA">
              <w:rPr>
                <w:sz w:val="20"/>
                <w:szCs w:val="20"/>
              </w:rPr>
              <w:lastRenderedPageBreak/>
              <w:t>Dodatkowo DSRB zawiera orientacyjną skalę wsparcia renowacji budynków (rozdział 9), oraz wskazuje mechanizmy ułatwiające inwestorem podejmowanie i przeprowadzanie renowacji budynków (rozdział 8). DSRB zawiera wytyczne w zakresie dalszych działań dotyczących wsparcia renowacji budynków w Polsce. DSRB poza wypełnieniem wymogów wynikających z warunku 2.1, spełnia również wymagania nałożone art. 2a dyrektywy 2010/31/UE.</w:t>
            </w:r>
          </w:p>
        </w:tc>
      </w:tr>
      <w:tr w:rsidR="004643FA" w:rsidRPr="00A40C68" w:rsidTr="003B04B6">
        <w:tc>
          <w:tcPr>
            <w:tcW w:w="334" w:type="pct"/>
          </w:tcPr>
          <w:p w:rsidR="004643FA" w:rsidRPr="00A91A8F" w:rsidRDefault="009C7102" w:rsidP="00251472">
            <w:pPr>
              <w:spacing w:before="60" w:after="60" w:line="240" w:lineRule="auto"/>
              <w:rPr>
                <w:sz w:val="20"/>
                <w:szCs w:val="20"/>
              </w:rPr>
            </w:pPr>
            <w:r>
              <w:rPr>
                <w:sz w:val="20"/>
                <w:szCs w:val="20"/>
              </w:rPr>
              <w:lastRenderedPageBreak/>
              <w:t xml:space="preserve">2.1 </w:t>
            </w:r>
            <w:r w:rsidR="004643FA" w:rsidRPr="00A91A8F">
              <w:rPr>
                <w:sz w:val="20"/>
                <w:szCs w:val="20"/>
              </w:rPr>
              <w:t>Ramy strategiczne polityki na rzecz wsparcia renowacji budynków pod kątem efektywności energetycznej budynków mieszkalnych i niemieszkalnych</w:t>
            </w:r>
          </w:p>
        </w:tc>
        <w:tc>
          <w:tcPr>
            <w:tcW w:w="235" w:type="pct"/>
          </w:tcPr>
          <w:p w:rsidR="004643FA" w:rsidRDefault="004643FA" w:rsidP="00251472">
            <w:pPr>
              <w:spacing w:before="60" w:after="60" w:line="240" w:lineRule="auto"/>
              <w:rPr>
                <w:sz w:val="20"/>
                <w:szCs w:val="20"/>
              </w:rPr>
            </w:pPr>
            <w:r>
              <w:rPr>
                <w:sz w:val="20"/>
                <w:szCs w:val="20"/>
              </w:rPr>
              <w:t>EFRR</w:t>
            </w:r>
          </w:p>
        </w:tc>
        <w:tc>
          <w:tcPr>
            <w:tcW w:w="321" w:type="pct"/>
          </w:tcPr>
          <w:p w:rsidR="004643FA" w:rsidRDefault="004643FA" w:rsidP="00251472">
            <w:pPr>
              <w:spacing w:before="60" w:after="60" w:line="240" w:lineRule="auto"/>
              <w:rPr>
                <w:sz w:val="20"/>
                <w:szCs w:val="20"/>
              </w:rPr>
            </w:pPr>
            <w:r>
              <w:rPr>
                <w:sz w:val="20"/>
                <w:szCs w:val="20"/>
              </w:rPr>
              <w:t>CP2 SO1</w:t>
            </w:r>
          </w:p>
        </w:tc>
        <w:tc>
          <w:tcPr>
            <w:tcW w:w="315" w:type="pct"/>
          </w:tcPr>
          <w:p w:rsidR="004643FA" w:rsidRDefault="004643FA" w:rsidP="00251472">
            <w:pPr>
              <w:spacing w:before="60" w:after="60" w:line="240" w:lineRule="auto"/>
              <w:rPr>
                <w:sz w:val="20"/>
                <w:szCs w:val="20"/>
              </w:rPr>
            </w:pPr>
            <w:r>
              <w:rPr>
                <w:sz w:val="20"/>
                <w:szCs w:val="20"/>
              </w:rPr>
              <w:t>TAK</w:t>
            </w:r>
          </w:p>
        </w:tc>
        <w:tc>
          <w:tcPr>
            <w:tcW w:w="319" w:type="pct"/>
          </w:tcPr>
          <w:p w:rsidR="004643FA" w:rsidRDefault="004643FA" w:rsidP="00251472">
            <w:pPr>
              <w:spacing w:before="60" w:after="60" w:line="240" w:lineRule="auto"/>
              <w:rPr>
                <w:sz w:val="20"/>
                <w:szCs w:val="20"/>
              </w:rPr>
            </w:pPr>
            <w:r>
              <w:rPr>
                <w:sz w:val="20"/>
                <w:szCs w:val="20"/>
              </w:rPr>
              <w:t>Kryterium 2</w:t>
            </w:r>
          </w:p>
        </w:tc>
        <w:tc>
          <w:tcPr>
            <w:tcW w:w="276" w:type="pct"/>
          </w:tcPr>
          <w:p w:rsidR="004643FA" w:rsidRDefault="004643FA" w:rsidP="00251472">
            <w:pPr>
              <w:spacing w:before="60" w:after="60" w:line="240" w:lineRule="auto"/>
              <w:rPr>
                <w:sz w:val="20"/>
                <w:szCs w:val="20"/>
              </w:rPr>
            </w:pPr>
            <w:r>
              <w:rPr>
                <w:sz w:val="20"/>
                <w:szCs w:val="20"/>
              </w:rPr>
              <w:t>TAK</w:t>
            </w:r>
          </w:p>
        </w:tc>
        <w:tc>
          <w:tcPr>
            <w:tcW w:w="2263" w:type="pct"/>
          </w:tcPr>
          <w:p w:rsidR="004643FA" w:rsidRPr="00BE2903" w:rsidRDefault="004643FA" w:rsidP="004643FA">
            <w:pPr>
              <w:spacing w:before="60" w:after="60" w:line="240" w:lineRule="auto"/>
              <w:rPr>
                <w:sz w:val="20"/>
                <w:szCs w:val="20"/>
              </w:rPr>
            </w:pPr>
            <w:r w:rsidRPr="00BE2903">
              <w:rPr>
                <w:sz w:val="20"/>
                <w:szCs w:val="20"/>
              </w:rPr>
              <w:t>https://www.gov.pl/web/aktywa-panstwowe/krajowy-plan-na-rzecz-energii-i-klimatu-na-lata-2021-2030-przekazany-do-ke</w:t>
            </w:r>
          </w:p>
        </w:tc>
        <w:tc>
          <w:tcPr>
            <w:tcW w:w="937" w:type="pct"/>
          </w:tcPr>
          <w:p w:rsidR="004643FA" w:rsidRPr="004643FA" w:rsidRDefault="004643FA" w:rsidP="004643FA">
            <w:pPr>
              <w:spacing w:before="60" w:after="60" w:line="240" w:lineRule="auto"/>
              <w:rPr>
                <w:sz w:val="20"/>
                <w:szCs w:val="20"/>
              </w:rPr>
            </w:pPr>
            <w:r w:rsidRPr="00BE2903">
              <w:rPr>
                <w:sz w:val="20"/>
                <w:szCs w:val="20"/>
              </w:rPr>
              <w:t xml:space="preserve">Kryterium dotyczące działań na rzecz poprawy efektywności energetycznej w celu osiągnięcia wymaganych oszczędności energii należy uznać za spełnione w oparciu o przekazany do Komisji Europejskiej w dniu 30 grudnia 2019 r. Krajowy plan na rzecz energii i klimatu na lata 2021-2030. Ponadto, w dniu 16 czerwca 2021 r., za pośrednictwem Stałego Przedstawiciela RP przy UE, przekazano do Dyrekcji Generalnej ds. Energii (DG ENER) Komisji Europejskiej dokument pn. Informacja w sprawie metod i środków stosowanych w Polsce służących wdrożeniu art. 7, 7a i 7b dyrektywy 2012/27/UE w sprawie efektywności </w:t>
            </w:r>
            <w:r w:rsidRPr="00BE2903">
              <w:rPr>
                <w:sz w:val="20"/>
                <w:szCs w:val="20"/>
              </w:rPr>
              <w:lastRenderedPageBreak/>
              <w:t>energetycznej - zawierający opis szczegółowej metody funkcjonowania systemów zobowiązujących do efektywności energetycznej oraz alternatywnych środków z dziedziny polityki, o których mowa w art. 7a oraz 7b ww. dyrektywy. W wymienionych dokumentach zawarto informacje na temat działań podjętych i planowanych na rzecz poprawy efektywności energetycznej w celu osiągnięcia wymaganych oszczędności energii, w tym m.in. łącznej kwoty wymaganych oszczędności w zakresie końcowego wykorzystania energii w terminie do 31 grudnia 2030 r.</w:t>
            </w:r>
          </w:p>
        </w:tc>
      </w:tr>
      <w:tr w:rsidR="004643FA" w:rsidRPr="00A40C68" w:rsidTr="003B04B6">
        <w:tc>
          <w:tcPr>
            <w:tcW w:w="334" w:type="pct"/>
          </w:tcPr>
          <w:p w:rsidR="004643FA" w:rsidRPr="00A40C68" w:rsidRDefault="00F56AF8" w:rsidP="00251472">
            <w:pPr>
              <w:spacing w:before="60" w:after="60" w:line="240" w:lineRule="auto"/>
              <w:rPr>
                <w:sz w:val="20"/>
                <w:szCs w:val="20"/>
                <w:lang w:val="en-US"/>
              </w:rPr>
            </w:pPr>
            <w:r>
              <w:rPr>
                <w:sz w:val="20"/>
                <w:szCs w:val="20"/>
                <w:lang w:val="en-GB"/>
              </w:rPr>
              <w:lastRenderedPageBreak/>
              <w:t xml:space="preserve">2.2 </w:t>
            </w:r>
            <w:proofErr w:type="spellStart"/>
            <w:r w:rsidR="004643FA" w:rsidRPr="00E026FD">
              <w:rPr>
                <w:sz w:val="20"/>
                <w:szCs w:val="20"/>
                <w:lang w:val="en-GB"/>
              </w:rPr>
              <w:t>Zarządzenie</w:t>
            </w:r>
            <w:proofErr w:type="spellEnd"/>
            <w:r w:rsidR="004643FA" w:rsidRPr="00E026FD">
              <w:rPr>
                <w:sz w:val="20"/>
                <w:szCs w:val="20"/>
                <w:lang w:val="en-GB"/>
              </w:rPr>
              <w:t xml:space="preserve"> w </w:t>
            </w:r>
            <w:proofErr w:type="spellStart"/>
            <w:r w:rsidR="004643FA" w:rsidRPr="00E026FD">
              <w:rPr>
                <w:sz w:val="20"/>
                <w:szCs w:val="20"/>
                <w:lang w:val="en-GB"/>
              </w:rPr>
              <w:t>sektorze</w:t>
            </w:r>
            <w:proofErr w:type="spellEnd"/>
            <w:r w:rsidR="004643FA" w:rsidRPr="00E026FD">
              <w:rPr>
                <w:sz w:val="20"/>
                <w:szCs w:val="20"/>
                <w:lang w:val="en-GB"/>
              </w:rPr>
              <w:t xml:space="preserve"> </w:t>
            </w:r>
            <w:proofErr w:type="spellStart"/>
            <w:r w:rsidR="004643FA" w:rsidRPr="00E026FD">
              <w:rPr>
                <w:sz w:val="20"/>
                <w:szCs w:val="20"/>
                <w:lang w:val="en-GB"/>
              </w:rPr>
              <w:t>energii</w:t>
            </w:r>
            <w:proofErr w:type="spellEnd"/>
          </w:p>
        </w:tc>
        <w:tc>
          <w:tcPr>
            <w:tcW w:w="235" w:type="pct"/>
          </w:tcPr>
          <w:p w:rsidR="004643FA" w:rsidRPr="00A40C68" w:rsidRDefault="004643FA" w:rsidP="00251472">
            <w:pPr>
              <w:spacing w:before="60" w:after="60" w:line="240" w:lineRule="auto"/>
              <w:rPr>
                <w:sz w:val="20"/>
                <w:szCs w:val="20"/>
              </w:rPr>
            </w:pPr>
            <w:r>
              <w:rPr>
                <w:sz w:val="20"/>
                <w:szCs w:val="20"/>
              </w:rPr>
              <w:t>EFRR</w:t>
            </w:r>
          </w:p>
        </w:tc>
        <w:tc>
          <w:tcPr>
            <w:tcW w:w="321" w:type="pct"/>
          </w:tcPr>
          <w:p w:rsidR="004643FA" w:rsidRDefault="004643FA" w:rsidP="00251472">
            <w:pPr>
              <w:spacing w:before="60" w:after="60" w:line="240" w:lineRule="auto"/>
              <w:rPr>
                <w:sz w:val="20"/>
                <w:szCs w:val="20"/>
              </w:rPr>
            </w:pPr>
            <w:r>
              <w:rPr>
                <w:sz w:val="20"/>
                <w:szCs w:val="20"/>
              </w:rPr>
              <w:t>CP2</w:t>
            </w:r>
          </w:p>
          <w:p w:rsidR="00876E46" w:rsidRDefault="00876E46" w:rsidP="00251472">
            <w:pPr>
              <w:spacing w:before="60" w:after="60" w:line="240" w:lineRule="auto"/>
              <w:rPr>
                <w:sz w:val="20"/>
                <w:szCs w:val="20"/>
              </w:rPr>
            </w:pPr>
            <w:r>
              <w:rPr>
                <w:sz w:val="20"/>
                <w:szCs w:val="20"/>
              </w:rPr>
              <w:t>SO1,</w:t>
            </w:r>
          </w:p>
          <w:p w:rsidR="004643FA" w:rsidRDefault="00876E46" w:rsidP="00251472">
            <w:pPr>
              <w:spacing w:before="60" w:after="60" w:line="240" w:lineRule="auto"/>
              <w:rPr>
                <w:sz w:val="20"/>
                <w:szCs w:val="20"/>
              </w:rPr>
            </w:pPr>
            <w:r>
              <w:rPr>
                <w:sz w:val="20"/>
                <w:szCs w:val="20"/>
              </w:rPr>
              <w:t>SO</w:t>
            </w:r>
            <w:r w:rsidR="004643FA">
              <w:rPr>
                <w:sz w:val="20"/>
                <w:szCs w:val="20"/>
              </w:rPr>
              <w:t>2</w:t>
            </w:r>
          </w:p>
          <w:p w:rsidR="004643FA" w:rsidRPr="00A40C68" w:rsidRDefault="004643FA" w:rsidP="0054688C">
            <w:pPr>
              <w:spacing w:before="60" w:after="60" w:line="240" w:lineRule="auto"/>
              <w:rPr>
                <w:sz w:val="20"/>
                <w:szCs w:val="20"/>
              </w:rPr>
            </w:pPr>
          </w:p>
        </w:tc>
        <w:tc>
          <w:tcPr>
            <w:tcW w:w="315" w:type="pct"/>
          </w:tcPr>
          <w:p w:rsidR="004643FA" w:rsidRPr="00A40C68" w:rsidRDefault="004643FA" w:rsidP="00251472">
            <w:pPr>
              <w:spacing w:before="60" w:after="60" w:line="240" w:lineRule="auto"/>
              <w:rPr>
                <w:sz w:val="20"/>
                <w:szCs w:val="20"/>
              </w:rPr>
            </w:pPr>
            <w:r>
              <w:rPr>
                <w:sz w:val="20"/>
                <w:szCs w:val="20"/>
              </w:rPr>
              <w:t>TAK</w:t>
            </w:r>
          </w:p>
        </w:tc>
        <w:tc>
          <w:tcPr>
            <w:tcW w:w="319" w:type="pct"/>
          </w:tcPr>
          <w:p w:rsidR="004643FA" w:rsidRPr="00A40C68" w:rsidRDefault="004643FA" w:rsidP="00251472">
            <w:pPr>
              <w:spacing w:before="60" w:after="60" w:line="240" w:lineRule="auto"/>
              <w:rPr>
                <w:sz w:val="20"/>
                <w:szCs w:val="20"/>
              </w:rPr>
            </w:pPr>
            <w:r>
              <w:rPr>
                <w:sz w:val="20"/>
                <w:szCs w:val="20"/>
              </w:rPr>
              <w:t>Kryterium 1, 2</w:t>
            </w:r>
          </w:p>
        </w:tc>
        <w:tc>
          <w:tcPr>
            <w:tcW w:w="276" w:type="pct"/>
          </w:tcPr>
          <w:p w:rsidR="004643FA" w:rsidRPr="00A40C68" w:rsidRDefault="004643FA" w:rsidP="00251472">
            <w:pPr>
              <w:spacing w:before="60" w:after="60" w:line="240" w:lineRule="auto"/>
              <w:rPr>
                <w:sz w:val="20"/>
                <w:szCs w:val="20"/>
              </w:rPr>
            </w:pPr>
            <w:r>
              <w:rPr>
                <w:sz w:val="20"/>
                <w:szCs w:val="20"/>
              </w:rPr>
              <w:t>TAK</w:t>
            </w:r>
          </w:p>
        </w:tc>
        <w:tc>
          <w:tcPr>
            <w:tcW w:w="2263" w:type="pct"/>
          </w:tcPr>
          <w:p w:rsidR="004643FA" w:rsidRPr="0054688C" w:rsidRDefault="004643FA" w:rsidP="0054688C">
            <w:pPr>
              <w:spacing w:before="60" w:after="60" w:line="240" w:lineRule="auto"/>
              <w:rPr>
                <w:sz w:val="20"/>
                <w:szCs w:val="20"/>
              </w:rPr>
            </w:pPr>
            <w:r w:rsidRPr="0054688C">
              <w:rPr>
                <w:sz w:val="20"/>
                <w:szCs w:val="20"/>
              </w:rPr>
              <w:t>https://www.gov.pl/web/aktywa-panstwowe/krajowy-plan-na-rzecz-energii-i-klimatu-na-lata-2021-2030-przekazany-do-ke</w:t>
            </w:r>
          </w:p>
          <w:p w:rsidR="004643FA" w:rsidRDefault="004643FA" w:rsidP="0054688C">
            <w:pPr>
              <w:spacing w:before="60" w:after="60" w:line="240" w:lineRule="auto"/>
              <w:rPr>
                <w:sz w:val="20"/>
                <w:szCs w:val="20"/>
              </w:rPr>
            </w:pPr>
          </w:p>
          <w:p w:rsidR="004643FA" w:rsidRPr="0054688C" w:rsidRDefault="004643FA" w:rsidP="0054688C">
            <w:pPr>
              <w:spacing w:before="60" w:after="60" w:line="240" w:lineRule="auto"/>
              <w:rPr>
                <w:sz w:val="20"/>
                <w:szCs w:val="20"/>
              </w:rPr>
            </w:pPr>
          </w:p>
          <w:p w:rsidR="004643FA" w:rsidRPr="00A40C68" w:rsidRDefault="004643FA" w:rsidP="0054688C">
            <w:pPr>
              <w:spacing w:before="60" w:after="60" w:line="240" w:lineRule="auto"/>
              <w:rPr>
                <w:sz w:val="20"/>
                <w:szCs w:val="20"/>
              </w:rPr>
            </w:pPr>
          </w:p>
        </w:tc>
        <w:tc>
          <w:tcPr>
            <w:tcW w:w="937" w:type="pct"/>
          </w:tcPr>
          <w:p w:rsidR="004643FA" w:rsidRDefault="004643FA" w:rsidP="0054688C">
            <w:pPr>
              <w:spacing w:before="60" w:after="60" w:line="240" w:lineRule="auto"/>
              <w:rPr>
                <w:sz w:val="20"/>
                <w:szCs w:val="20"/>
              </w:rPr>
            </w:pPr>
            <w:r w:rsidRPr="0054688C">
              <w:rPr>
                <w:sz w:val="20"/>
                <w:szCs w:val="20"/>
              </w:rPr>
              <w:t>Przekazanie Komisji Europejskiej dn. 30 grudnia 2019 r. Krajowego planu na rzecz energii i klimatu na lata 2021-2030 (</w:t>
            </w:r>
            <w:proofErr w:type="spellStart"/>
            <w:r w:rsidRPr="0054688C">
              <w:rPr>
                <w:sz w:val="20"/>
                <w:szCs w:val="20"/>
              </w:rPr>
              <w:t>KPEiK</w:t>
            </w:r>
            <w:proofErr w:type="spellEnd"/>
            <w:r w:rsidRPr="0054688C">
              <w:rPr>
                <w:sz w:val="20"/>
                <w:szCs w:val="20"/>
              </w:rPr>
              <w:t xml:space="preserve">), przyjętego przez Komitet do Spraw Europejskich na posiedzeniu 18 grudnia 2019 r., wypełnia obowiązek nałożony na Polskę przepisami rozporządzenia Parlamentu Europejskiego i Rady (UE) 2018/1999 z dnia 11 grudnia 2018 r. w sprawie zarządzania unią energetyczną i działaniami w dziedzinie klimatu. </w:t>
            </w:r>
          </w:p>
          <w:p w:rsidR="004643FA" w:rsidRPr="00A40C68" w:rsidRDefault="004643FA" w:rsidP="00A84BE8">
            <w:pPr>
              <w:spacing w:before="60" w:after="60" w:line="240" w:lineRule="auto"/>
              <w:rPr>
                <w:sz w:val="20"/>
                <w:szCs w:val="20"/>
              </w:rPr>
            </w:pPr>
            <w:r w:rsidRPr="0054688C">
              <w:rPr>
                <w:sz w:val="20"/>
                <w:szCs w:val="20"/>
              </w:rPr>
              <w:t xml:space="preserve">Informacja o przekazaniu </w:t>
            </w:r>
            <w:proofErr w:type="spellStart"/>
            <w:r w:rsidRPr="0054688C">
              <w:rPr>
                <w:sz w:val="20"/>
                <w:szCs w:val="20"/>
              </w:rPr>
              <w:t>KPEiK</w:t>
            </w:r>
            <w:proofErr w:type="spellEnd"/>
            <w:r w:rsidRPr="0054688C">
              <w:rPr>
                <w:sz w:val="20"/>
                <w:szCs w:val="20"/>
              </w:rPr>
              <w:t xml:space="preserve"> Komisji Europejskiej w dniu 30 grudnia 2019 r., została </w:t>
            </w:r>
            <w:r w:rsidRPr="0054688C">
              <w:rPr>
                <w:sz w:val="20"/>
                <w:szCs w:val="20"/>
              </w:rPr>
              <w:lastRenderedPageBreak/>
              <w:t xml:space="preserve">przyjęta przez Radę Ministrów dnia 28 czerwca 2021 r. </w:t>
            </w:r>
          </w:p>
        </w:tc>
      </w:tr>
      <w:tr w:rsidR="002857FC" w:rsidRPr="00A40C68" w:rsidTr="003B04B6">
        <w:tc>
          <w:tcPr>
            <w:tcW w:w="334" w:type="pct"/>
          </w:tcPr>
          <w:p w:rsidR="002857FC" w:rsidRPr="002857FC" w:rsidRDefault="009C7102" w:rsidP="00251472">
            <w:pPr>
              <w:spacing w:before="60" w:after="60" w:line="240" w:lineRule="auto"/>
              <w:rPr>
                <w:sz w:val="20"/>
                <w:szCs w:val="20"/>
                <w:highlight w:val="green"/>
              </w:rPr>
            </w:pPr>
            <w:r>
              <w:rPr>
                <w:noProof/>
                <w:sz w:val="20"/>
                <w:szCs w:val="20"/>
                <w:lang w:eastAsia="pl-PL" w:bidi="pl-PL"/>
              </w:rPr>
              <w:lastRenderedPageBreak/>
              <w:t xml:space="preserve">2,3 </w:t>
            </w:r>
            <w:r w:rsidR="002857FC" w:rsidRPr="00A91A8F">
              <w:rPr>
                <w:noProof/>
                <w:sz w:val="20"/>
                <w:szCs w:val="20"/>
                <w:lang w:eastAsia="pl-PL" w:bidi="pl-PL"/>
              </w:rPr>
              <w:t>Skuteczne wspieranie wykorzystania energii odnawialnej w poszczególnych sektorach i w całej Unii</w:t>
            </w:r>
          </w:p>
        </w:tc>
        <w:tc>
          <w:tcPr>
            <w:tcW w:w="235" w:type="pct"/>
          </w:tcPr>
          <w:p w:rsidR="002857FC" w:rsidRDefault="002857FC" w:rsidP="00251472">
            <w:pPr>
              <w:spacing w:before="60" w:after="60" w:line="240" w:lineRule="auto"/>
              <w:rPr>
                <w:sz w:val="20"/>
                <w:szCs w:val="20"/>
              </w:rPr>
            </w:pPr>
            <w:r>
              <w:rPr>
                <w:sz w:val="20"/>
                <w:szCs w:val="20"/>
              </w:rPr>
              <w:t>EFRR</w:t>
            </w:r>
          </w:p>
        </w:tc>
        <w:tc>
          <w:tcPr>
            <w:tcW w:w="321" w:type="pct"/>
          </w:tcPr>
          <w:p w:rsidR="002857FC" w:rsidRDefault="002857FC" w:rsidP="009F5657">
            <w:pPr>
              <w:spacing w:before="60" w:after="60" w:line="240" w:lineRule="auto"/>
              <w:rPr>
                <w:sz w:val="20"/>
                <w:szCs w:val="20"/>
              </w:rPr>
            </w:pPr>
            <w:r>
              <w:rPr>
                <w:sz w:val="20"/>
                <w:szCs w:val="20"/>
              </w:rPr>
              <w:t>CP2</w:t>
            </w:r>
          </w:p>
          <w:p w:rsidR="002857FC" w:rsidRDefault="002857FC" w:rsidP="009F5657">
            <w:pPr>
              <w:spacing w:before="60" w:after="60" w:line="240" w:lineRule="auto"/>
              <w:rPr>
                <w:sz w:val="20"/>
                <w:szCs w:val="20"/>
              </w:rPr>
            </w:pPr>
            <w:r>
              <w:rPr>
                <w:sz w:val="20"/>
                <w:szCs w:val="20"/>
              </w:rPr>
              <w:t>SO2</w:t>
            </w:r>
          </w:p>
          <w:p w:rsidR="002857FC" w:rsidRDefault="002857FC" w:rsidP="00251472">
            <w:pPr>
              <w:spacing w:before="60" w:after="60" w:line="240" w:lineRule="auto"/>
              <w:rPr>
                <w:sz w:val="20"/>
                <w:szCs w:val="20"/>
              </w:rPr>
            </w:pPr>
          </w:p>
        </w:tc>
        <w:tc>
          <w:tcPr>
            <w:tcW w:w="315" w:type="pct"/>
          </w:tcPr>
          <w:p w:rsidR="002857FC" w:rsidRDefault="002857FC" w:rsidP="00251472">
            <w:pPr>
              <w:spacing w:before="60" w:after="60" w:line="240" w:lineRule="auto"/>
              <w:rPr>
                <w:sz w:val="20"/>
                <w:szCs w:val="20"/>
              </w:rPr>
            </w:pPr>
            <w:r>
              <w:rPr>
                <w:sz w:val="20"/>
                <w:szCs w:val="20"/>
              </w:rPr>
              <w:t>TAK</w:t>
            </w:r>
          </w:p>
        </w:tc>
        <w:tc>
          <w:tcPr>
            <w:tcW w:w="319" w:type="pct"/>
          </w:tcPr>
          <w:p w:rsidR="002857FC" w:rsidRDefault="002857FC" w:rsidP="009F5657">
            <w:pPr>
              <w:spacing w:before="60" w:after="60" w:line="240" w:lineRule="auto"/>
              <w:rPr>
                <w:sz w:val="20"/>
                <w:szCs w:val="20"/>
              </w:rPr>
            </w:pPr>
            <w:r>
              <w:rPr>
                <w:sz w:val="20"/>
                <w:szCs w:val="20"/>
              </w:rPr>
              <w:t xml:space="preserve">Kryterium </w:t>
            </w:r>
            <w:r w:rsidR="009F5657">
              <w:rPr>
                <w:sz w:val="20"/>
                <w:szCs w:val="20"/>
              </w:rPr>
              <w:t>1</w:t>
            </w:r>
          </w:p>
        </w:tc>
        <w:tc>
          <w:tcPr>
            <w:tcW w:w="276" w:type="pct"/>
          </w:tcPr>
          <w:p w:rsidR="002857FC" w:rsidRDefault="002857FC" w:rsidP="00251472">
            <w:pPr>
              <w:spacing w:before="60" w:after="60" w:line="240" w:lineRule="auto"/>
              <w:rPr>
                <w:sz w:val="20"/>
                <w:szCs w:val="20"/>
              </w:rPr>
            </w:pPr>
            <w:r>
              <w:rPr>
                <w:sz w:val="20"/>
                <w:szCs w:val="20"/>
              </w:rPr>
              <w:t>TAK</w:t>
            </w:r>
          </w:p>
        </w:tc>
        <w:tc>
          <w:tcPr>
            <w:tcW w:w="2263" w:type="pct"/>
          </w:tcPr>
          <w:p w:rsidR="002857FC" w:rsidRPr="00621AD8" w:rsidRDefault="002857FC" w:rsidP="002857FC">
            <w:pPr>
              <w:rPr>
                <w:sz w:val="20"/>
                <w:szCs w:val="20"/>
              </w:rPr>
            </w:pPr>
            <w:r w:rsidRPr="00621AD8">
              <w:rPr>
                <w:sz w:val="20"/>
                <w:szCs w:val="20"/>
              </w:rPr>
              <w:t>Ustawa z dnia 20 lutego 2015 r. o odnawialnych źródłach energii (dalej: „ustawa OZE”):</w:t>
            </w:r>
          </w:p>
          <w:p w:rsidR="002857FC" w:rsidRPr="00621AD8" w:rsidRDefault="00302A95" w:rsidP="002857FC">
            <w:pPr>
              <w:rPr>
                <w:sz w:val="20"/>
                <w:szCs w:val="20"/>
              </w:rPr>
            </w:pPr>
            <w:hyperlink r:id="rId40" w:history="1">
              <w:r w:rsidR="002857FC" w:rsidRPr="00621AD8">
                <w:rPr>
                  <w:rStyle w:val="Hipercze"/>
                  <w:sz w:val="20"/>
                  <w:szCs w:val="20"/>
                </w:rPr>
                <w:t>http://isap.sejm.gov.pl/isap.nsf/download.xsp/WDU20150000478/U/D20150478Lj.pdf</w:t>
              </w:r>
            </w:hyperlink>
          </w:p>
          <w:p w:rsidR="002857FC" w:rsidRPr="00621AD8" w:rsidRDefault="002857FC" w:rsidP="002857FC">
            <w:pPr>
              <w:rPr>
                <w:sz w:val="20"/>
                <w:szCs w:val="20"/>
              </w:rPr>
            </w:pPr>
            <w:r w:rsidRPr="00621AD8">
              <w:rPr>
                <w:sz w:val="20"/>
                <w:szCs w:val="20"/>
              </w:rPr>
              <w:t>Ustawa z dnia 17 grudnia 2020 r. o promowaniu wytwarzania energii elektrycznej w morskich farmach wiatrowych (Dz. U. 2021 poz. 234):</w:t>
            </w:r>
          </w:p>
          <w:p w:rsidR="002857FC" w:rsidRPr="00621AD8" w:rsidRDefault="00302A95" w:rsidP="002857FC">
            <w:pPr>
              <w:rPr>
                <w:rStyle w:val="Hipercze"/>
                <w:sz w:val="20"/>
                <w:szCs w:val="20"/>
              </w:rPr>
            </w:pPr>
            <w:hyperlink r:id="rId41" w:history="1">
              <w:r w:rsidR="002857FC" w:rsidRPr="00621AD8">
                <w:rPr>
                  <w:rStyle w:val="Hipercze"/>
                  <w:sz w:val="20"/>
                  <w:szCs w:val="20"/>
                </w:rPr>
                <w:t>https://isap.sejm.gov.pl/isap.nsf/download.xsp/WDU20210000234/U/D20210234Lj.pdf</w:t>
              </w:r>
            </w:hyperlink>
          </w:p>
          <w:p w:rsidR="002857FC" w:rsidRPr="00A91A8F" w:rsidRDefault="002857FC" w:rsidP="002857FC">
            <w:pPr>
              <w:rPr>
                <w:b/>
                <w:sz w:val="20"/>
                <w:szCs w:val="20"/>
              </w:rPr>
            </w:pPr>
          </w:p>
          <w:p w:rsidR="002857FC" w:rsidRPr="0054688C" w:rsidRDefault="002857FC" w:rsidP="0054688C">
            <w:pPr>
              <w:spacing w:before="60" w:after="60" w:line="240" w:lineRule="auto"/>
              <w:rPr>
                <w:sz w:val="20"/>
                <w:szCs w:val="20"/>
              </w:rPr>
            </w:pPr>
          </w:p>
        </w:tc>
        <w:tc>
          <w:tcPr>
            <w:tcW w:w="937" w:type="pct"/>
          </w:tcPr>
          <w:p w:rsidR="002857FC" w:rsidRPr="002857FC" w:rsidRDefault="002857FC" w:rsidP="002857FC">
            <w:pPr>
              <w:spacing w:before="60" w:after="60" w:line="240" w:lineRule="auto"/>
              <w:rPr>
                <w:sz w:val="20"/>
                <w:szCs w:val="20"/>
              </w:rPr>
            </w:pPr>
            <w:r w:rsidRPr="002857FC">
              <w:rPr>
                <w:sz w:val="20"/>
                <w:szCs w:val="20"/>
              </w:rPr>
              <w:t>Instrumenty służące osiągnięciu celu OZE:</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Głównym mechanizmem jest aukcyjny system wsparcia. W ramach aukcji OZE zakontraktowano w l. 2016-2018 - ok. 2000 MW, w 2019 r. – ok. 3000 MW, w 2020 - ok. 2500 MW oraz ok. 2500 MW w 2021 r. Nowelizacja ustawy OZE przedłuży okres udzielania pomocy publicznej w systemie aukcyjnym oraz systemach FIT/FIP.</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Systemy cen i premii gwarantowanych FIT/FIP dedykowanych małym wytwórcom OZE w technologii biogazowej, </w:t>
            </w:r>
            <w:proofErr w:type="spellStart"/>
            <w:r w:rsidRPr="002857FC">
              <w:rPr>
                <w:sz w:val="20"/>
                <w:szCs w:val="20"/>
              </w:rPr>
              <w:t>biomasowej</w:t>
            </w:r>
            <w:proofErr w:type="spellEnd"/>
            <w:r w:rsidRPr="002857FC">
              <w:rPr>
                <w:sz w:val="20"/>
                <w:szCs w:val="20"/>
              </w:rPr>
              <w:t xml:space="preserve"> oraz hydroenergetycznej. </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r>
            <w:proofErr w:type="spellStart"/>
            <w:r w:rsidRPr="002857FC">
              <w:rPr>
                <w:sz w:val="20"/>
                <w:szCs w:val="20"/>
              </w:rPr>
              <w:t>Prosumencki</w:t>
            </w:r>
            <w:proofErr w:type="spellEnd"/>
            <w:r w:rsidRPr="002857FC">
              <w:rPr>
                <w:sz w:val="20"/>
                <w:szCs w:val="20"/>
              </w:rPr>
              <w:t xml:space="preserve"> system opustów oparty o rozliczenia energii z </w:t>
            </w:r>
            <w:proofErr w:type="spellStart"/>
            <w:r w:rsidRPr="002857FC">
              <w:rPr>
                <w:sz w:val="20"/>
                <w:szCs w:val="20"/>
              </w:rPr>
              <w:t>mikroinstalacji</w:t>
            </w:r>
            <w:proofErr w:type="spellEnd"/>
            <w:r w:rsidRPr="002857FC">
              <w:rPr>
                <w:sz w:val="20"/>
                <w:szCs w:val="20"/>
              </w:rPr>
              <w:t xml:space="preserve"> w ramach net-</w:t>
            </w:r>
            <w:proofErr w:type="spellStart"/>
            <w:r w:rsidRPr="002857FC">
              <w:rPr>
                <w:sz w:val="20"/>
                <w:szCs w:val="20"/>
              </w:rPr>
              <w:t>meteringu</w:t>
            </w:r>
            <w:proofErr w:type="spellEnd"/>
            <w:r w:rsidRPr="002857FC">
              <w:rPr>
                <w:sz w:val="20"/>
                <w:szCs w:val="20"/>
              </w:rPr>
              <w:t>.</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Program "Mój Prąd" do 2020 roku zapewnił wsparcie dla 1200 MW. W lipcu 2021 r. rozpoczął się nabór do jego 3. edycji. Kolejna, poszerzona o nowe elementy, tj. punkty ładowania samochodów elektrycznych czy magazyny energii jest w trakcie przygotowania.  </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Programy "Energia </w:t>
            </w:r>
            <w:r w:rsidRPr="002857FC">
              <w:rPr>
                <w:sz w:val="20"/>
                <w:szCs w:val="20"/>
              </w:rPr>
              <w:lastRenderedPageBreak/>
              <w:t>Plus" dla przedsiębiorców i „</w:t>
            </w:r>
            <w:proofErr w:type="spellStart"/>
            <w:r w:rsidRPr="002857FC">
              <w:rPr>
                <w:sz w:val="20"/>
                <w:szCs w:val="20"/>
              </w:rPr>
              <w:t>Agroenergia</w:t>
            </w:r>
            <w:proofErr w:type="spellEnd"/>
            <w:r w:rsidRPr="002857FC">
              <w:rPr>
                <w:sz w:val="20"/>
                <w:szCs w:val="20"/>
              </w:rPr>
              <w:t>” dedykowany rolnikom.</w:t>
            </w:r>
          </w:p>
          <w:p w:rsidR="002857FC" w:rsidRPr="0054688C" w:rsidRDefault="002857FC" w:rsidP="002857FC">
            <w:pPr>
              <w:spacing w:before="60" w:after="60" w:line="240" w:lineRule="auto"/>
              <w:rPr>
                <w:sz w:val="20"/>
                <w:szCs w:val="20"/>
              </w:rPr>
            </w:pPr>
            <w:r w:rsidRPr="002857FC">
              <w:rPr>
                <w:sz w:val="20"/>
                <w:szCs w:val="20"/>
              </w:rPr>
              <w:t>•</w:t>
            </w:r>
            <w:r w:rsidRPr="002857FC">
              <w:rPr>
                <w:sz w:val="20"/>
                <w:szCs w:val="20"/>
              </w:rPr>
              <w:tab/>
              <w:t>Morskie farmy wiatrowe umożliwią skokowy przyrost mocy zainstalowanej OZE. Rozwój tej technologii będzie stanowić centralny element do osiągnięcia celów energetyczno-klimatycznych.</w:t>
            </w:r>
          </w:p>
        </w:tc>
      </w:tr>
      <w:tr w:rsidR="009F5657" w:rsidRPr="00A40C68" w:rsidTr="003B04B6">
        <w:tc>
          <w:tcPr>
            <w:tcW w:w="334" w:type="pct"/>
          </w:tcPr>
          <w:p w:rsidR="009F5657" w:rsidRPr="00A91A8F" w:rsidRDefault="009C7102" w:rsidP="00251472">
            <w:pPr>
              <w:spacing w:before="60" w:after="60" w:line="240" w:lineRule="auto"/>
              <w:rPr>
                <w:noProof/>
                <w:sz w:val="20"/>
                <w:szCs w:val="20"/>
                <w:lang w:eastAsia="pl-PL" w:bidi="pl-PL"/>
              </w:rPr>
            </w:pPr>
            <w:r>
              <w:rPr>
                <w:noProof/>
                <w:sz w:val="20"/>
                <w:szCs w:val="20"/>
                <w:lang w:eastAsia="pl-PL" w:bidi="pl-PL"/>
              </w:rPr>
              <w:lastRenderedPageBreak/>
              <w:t xml:space="preserve">2.3 </w:t>
            </w:r>
            <w:r w:rsidR="009F5657" w:rsidRPr="00A91A8F">
              <w:rPr>
                <w:noProof/>
                <w:sz w:val="20"/>
                <w:szCs w:val="20"/>
                <w:lang w:eastAsia="pl-PL" w:bidi="pl-PL"/>
              </w:rPr>
              <w:t>Skuteczne wspieranie wykorzystania energii odnawialnej w poszczególnych sektorach i w całej Unii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SO2</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9F5657">
            <w:pPr>
              <w:spacing w:before="60" w:after="60" w:line="240" w:lineRule="auto"/>
              <w:rPr>
                <w:sz w:val="20"/>
                <w:szCs w:val="20"/>
              </w:rPr>
            </w:pPr>
            <w:r>
              <w:rPr>
                <w:sz w:val="20"/>
                <w:szCs w:val="20"/>
              </w:rPr>
              <w:t>Kryterium 2</w:t>
            </w:r>
          </w:p>
        </w:tc>
        <w:tc>
          <w:tcPr>
            <w:tcW w:w="276" w:type="pct"/>
          </w:tcPr>
          <w:p w:rsidR="009F5657" w:rsidRDefault="009F5657" w:rsidP="00251472">
            <w:pPr>
              <w:spacing w:before="60" w:after="60" w:line="240" w:lineRule="auto"/>
              <w:rPr>
                <w:sz w:val="20"/>
                <w:szCs w:val="20"/>
              </w:rPr>
            </w:pPr>
            <w:r>
              <w:rPr>
                <w:sz w:val="20"/>
                <w:szCs w:val="20"/>
              </w:rPr>
              <w:t>TAK</w:t>
            </w:r>
          </w:p>
        </w:tc>
        <w:tc>
          <w:tcPr>
            <w:tcW w:w="2263" w:type="pct"/>
          </w:tcPr>
          <w:p w:rsidR="009F5657" w:rsidRPr="00B91084" w:rsidRDefault="009F5657" w:rsidP="009F5657">
            <w:pPr>
              <w:rPr>
                <w:bCs/>
                <w:sz w:val="20"/>
                <w:szCs w:val="20"/>
              </w:rPr>
            </w:pPr>
            <w:r w:rsidRPr="00B91084">
              <w:rPr>
                <w:bCs/>
                <w:sz w:val="20"/>
                <w:szCs w:val="20"/>
              </w:rPr>
              <w:t>Rozporządzenie Ministra Energii z dnia 18 maja 2017 r. w sprawie szczegółowego zakresu obowiązku i warunków technicznych zakupu ciepła z odnawialnych źródeł energii oraz warunków przyłączenia instalacji do sieci (Dz. U. 2017 poz. 1084),</w:t>
            </w:r>
          </w:p>
          <w:p w:rsidR="009F5657" w:rsidRPr="00B91084" w:rsidRDefault="00302A95" w:rsidP="009F5657">
            <w:pPr>
              <w:rPr>
                <w:bCs/>
                <w:sz w:val="20"/>
                <w:szCs w:val="20"/>
              </w:rPr>
            </w:pPr>
            <w:hyperlink r:id="rId42" w:history="1">
              <w:r w:rsidR="009F5657" w:rsidRPr="00B91084">
                <w:rPr>
                  <w:rStyle w:val="Hipercze"/>
                  <w:bCs/>
                  <w:sz w:val="20"/>
                  <w:szCs w:val="20"/>
                </w:rPr>
                <w:t>http://isap.sejm.gov.pl/isap.nsf/download.xsp/WDU20170001084/O/D20171084.pdf</w:t>
              </w:r>
            </w:hyperlink>
          </w:p>
          <w:p w:rsidR="009F5657" w:rsidRDefault="009F5657" w:rsidP="002857FC">
            <w:pPr>
              <w:rPr>
                <w:b/>
                <w:sz w:val="20"/>
                <w:szCs w:val="20"/>
              </w:rPr>
            </w:pPr>
          </w:p>
        </w:tc>
        <w:tc>
          <w:tcPr>
            <w:tcW w:w="937" w:type="pct"/>
          </w:tcPr>
          <w:p w:rsidR="009F5657" w:rsidRPr="002857FC" w:rsidRDefault="009F5657" w:rsidP="009F5657">
            <w:pPr>
              <w:spacing w:before="60" w:after="60" w:line="240" w:lineRule="auto"/>
              <w:rPr>
                <w:sz w:val="20"/>
                <w:szCs w:val="20"/>
              </w:rPr>
            </w:pPr>
            <w:r w:rsidRPr="002857FC">
              <w:rPr>
                <w:sz w:val="20"/>
                <w:szCs w:val="20"/>
              </w:rPr>
              <w:t xml:space="preserve">Promowaniu rozwoju OZE w zakresie produkcji ciepła i chłodu służą: </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Rozporządzenie Ministra Energii z dnia 18 maja 2017 r. w sprawie szczegółowego zakresu obowiązku i warunków technicznych zakupu ciepła z odnawialnych źródeł energii poszerzające katalog podmiotów zobowiązanych do zakupu ciepła z OZE.</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Program „Czyste Powietrze umożliwiający wymianę starych i nieefektywnych źródeł ciepła na paliwo stałe na nowoczesne źródła ciepła spełniające najwyższe normy i  termomodernizację budynków- kontynuacja do 2029 r.</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 xml:space="preserve">W celu  rozwoju produkcji ciepła i chłodu z OZE powołano Zespół ds. określenia modelu funkcjonowania rynku ciepła, który opracował wstępną </w:t>
            </w:r>
            <w:r w:rsidRPr="002857FC">
              <w:rPr>
                <w:sz w:val="20"/>
                <w:szCs w:val="20"/>
              </w:rPr>
              <w:lastRenderedPageBreak/>
              <w:t>Strategię dla Ciepłownictwa, określającą kierunki transformacji sektora w Polsce w odniesieniu do niskoemisyjności, która będzie stanowić podstawę dla działań w najbliższych latach. Ostateczna wersja ww. strategii powstanie do końca 2021 r.</w:t>
            </w:r>
          </w:p>
          <w:p w:rsidR="009F5657" w:rsidRPr="002857FC" w:rsidRDefault="009F5657" w:rsidP="009F5657">
            <w:pPr>
              <w:spacing w:before="60" w:after="60" w:line="240" w:lineRule="auto"/>
              <w:rPr>
                <w:b/>
                <w:sz w:val="20"/>
                <w:szCs w:val="20"/>
              </w:rPr>
            </w:pPr>
            <w:r w:rsidRPr="002857FC">
              <w:rPr>
                <w:sz w:val="20"/>
                <w:szCs w:val="20"/>
              </w:rPr>
              <w:t>•</w:t>
            </w:r>
            <w:r w:rsidRPr="002857FC">
              <w:rPr>
                <w:sz w:val="20"/>
                <w:szCs w:val="20"/>
              </w:rPr>
              <w:tab/>
              <w:t>Ponadto programy wsparcia inwestycyjnego w zakresie indywidualnych źródeł ciepła z OZE, takie jak program "Czyste powietrze" oraz inne programy podlegać będą stosownym zmianom i udoskonaleniom, a zależności od potrzeb otrzymają komplementarne wsparcie.</w:t>
            </w:r>
          </w:p>
        </w:tc>
      </w:tr>
      <w:tr w:rsidR="009F5657" w:rsidRPr="00A40C68" w:rsidTr="003B04B6">
        <w:tc>
          <w:tcPr>
            <w:tcW w:w="334" w:type="pct"/>
          </w:tcPr>
          <w:p w:rsidR="009F5657" w:rsidRPr="002857FC" w:rsidRDefault="009C7102" w:rsidP="00251472">
            <w:pPr>
              <w:spacing w:before="60" w:after="60" w:line="240" w:lineRule="auto"/>
              <w:rPr>
                <w:sz w:val="20"/>
                <w:szCs w:val="20"/>
                <w:highlight w:val="green"/>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SO4</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1</w:t>
            </w:r>
          </w:p>
        </w:tc>
        <w:tc>
          <w:tcPr>
            <w:tcW w:w="276" w:type="pct"/>
          </w:tcPr>
          <w:p w:rsidR="009F5657" w:rsidRDefault="009F5657" w:rsidP="00251472">
            <w:pPr>
              <w:spacing w:before="60" w:after="60" w:line="240" w:lineRule="auto"/>
              <w:rPr>
                <w:sz w:val="20"/>
                <w:szCs w:val="20"/>
              </w:rPr>
            </w:pPr>
            <w:r>
              <w:rPr>
                <w:sz w:val="20"/>
                <w:szCs w:val="20"/>
              </w:rPr>
              <w:t>TAK</w:t>
            </w:r>
          </w:p>
        </w:tc>
        <w:tc>
          <w:tcPr>
            <w:tcW w:w="2263" w:type="pct"/>
          </w:tcPr>
          <w:p w:rsidR="009F5657" w:rsidRPr="0054688C" w:rsidRDefault="009F5657" w:rsidP="0054688C">
            <w:pPr>
              <w:spacing w:before="60" w:after="60" w:line="240" w:lineRule="auto"/>
              <w:rPr>
                <w:sz w:val="20"/>
                <w:szCs w:val="20"/>
              </w:rPr>
            </w:pPr>
            <w:r>
              <w:rPr>
                <w:sz w:val="20"/>
                <w:szCs w:val="20"/>
              </w:rPr>
              <w:t>Brak</w:t>
            </w:r>
          </w:p>
        </w:tc>
        <w:tc>
          <w:tcPr>
            <w:tcW w:w="937" w:type="pct"/>
          </w:tcPr>
          <w:p w:rsidR="009F5657" w:rsidRPr="00AA2582" w:rsidRDefault="009F5657" w:rsidP="00F10E94">
            <w:pPr>
              <w:spacing w:line="240" w:lineRule="auto"/>
              <w:jc w:val="both"/>
              <w:rPr>
                <w:bCs/>
                <w:sz w:val="20"/>
                <w:szCs w:val="20"/>
              </w:rPr>
            </w:pPr>
            <w:r w:rsidRPr="00AA2582">
              <w:rPr>
                <w:bCs/>
                <w:sz w:val="20"/>
                <w:szCs w:val="20"/>
              </w:rPr>
              <w:t>Streszczenie istotnych elementów krajowej oceny ryzyka zawiera w szczególności rozdziały opisujące:</w:t>
            </w:r>
          </w:p>
          <w:p w:rsidR="009F5657" w:rsidRPr="00AA2582" w:rsidRDefault="009F5657" w:rsidP="00F10E94">
            <w:pPr>
              <w:spacing w:line="240" w:lineRule="auto"/>
              <w:jc w:val="both"/>
              <w:rPr>
                <w:bCs/>
                <w:sz w:val="20"/>
                <w:szCs w:val="20"/>
              </w:rPr>
            </w:pPr>
            <w:r w:rsidRPr="00AA2582">
              <w:rPr>
                <w:bCs/>
                <w:sz w:val="20"/>
                <w:szCs w:val="20"/>
              </w:rPr>
              <w:t>1)</w:t>
            </w:r>
            <w:r w:rsidRPr="00AA2582">
              <w:rPr>
                <w:bCs/>
                <w:sz w:val="20"/>
                <w:szCs w:val="20"/>
              </w:rPr>
              <w:tab/>
              <w:t xml:space="preserve">identyfikację ryzyka, analizę oraz szacowanie, </w:t>
            </w:r>
          </w:p>
          <w:p w:rsidR="009F5657" w:rsidRPr="00AA2582" w:rsidRDefault="009F5657" w:rsidP="00F10E94">
            <w:pPr>
              <w:spacing w:line="240" w:lineRule="auto"/>
              <w:jc w:val="both"/>
              <w:rPr>
                <w:bCs/>
                <w:sz w:val="20"/>
                <w:szCs w:val="20"/>
              </w:rPr>
            </w:pPr>
            <w:r w:rsidRPr="00AA2582">
              <w:rPr>
                <w:bCs/>
                <w:sz w:val="20"/>
                <w:szCs w:val="20"/>
              </w:rPr>
              <w:t>2)</w:t>
            </w:r>
            <w:r w:rsidRPr="00AA2582">
              <w:rPr>
                <w:bCs/>
                <w:sz w:val="20"/>
                <w:szCs w:val="20"/>
              </w:rPr>
              <w:tab/>
              <w:t xml:space="preserve">typologię zagrożeń,  </w:t>
            </w:r>
          </w:p>
          <w:p w:rsidR="009F5657" w:rsidRPr="00AA2582" w:rsidRDefault="009F5657" w:rsidP="00F10E94">
            <w:pPr>
              <w:spacing w:line="240" w:lineRule="auto"/>
              <w:jc w:val="both"/>
              <w:rPr>
                <w:bCs/>
                <w:sz w:val="20"/>
                <w:szCs w:val="20"/>
              </w:rPr>
            </w:pPr>
            <w:r w:rsidRPr="00AA2582">
              <w:rPr>
                <w:bCs/>
                <w:sz w:val="20"/>
                <w:szCs w:val="20"/>
              </w:rPr>
              <w:t>3)</w:t>
            </w:r>
            <w:r w:rsidRPr="00AA2582">
              <w:rPr>
                <w:bCs/>
                <w:sz w:val="20"/>
                <w:szCs w:val="20"/>
              </w:rPr>
              <w:tab/>
              <w:t>matrycę ryzyka,</w:t>
            </w:r>
          </w:p>
          <w:p w:rsidR="009F5657" w:rsidRPr="00AA2582" w:rsidRDefault="009F5657" w:rsidP="00F10E94">
            <w:pPr>
              <w:spacing w:line="240" w:lineRule="auto"/>
              <w:jc w:val="both"/>
              <w:rPr>
                <w:bCs/>
                <w:sz w:val="20"/>
                <w:szCs w:val="20"/>
              </w:rPr>
            </w:pPr>
            <w:r w:rsidRPr="00AA2582">
              <w:rPr>
                <w:bCs/>
                <w:sz w:val="20"/>
                <w:szCs w:val="20"/>
              </w:rPr>
              <w:t>4)</w:t>
            </w:r>
            <w:r w:rsidRPr="00AA2582">
              <w:rPr>
                <w:bCs/>
                <w:sz w:val="20"/>
                <w:szCs w:val="20"/>
              </w:rPr>
              <w:tab/>
              <w:t>zagrożenia naturalne,</w:t>
            </w:r>
          </w:p>
          <w:p w:rsidR="009F5657" w:rsidRPr="00AA2582" w:rsidRDefault="009F5657" w:rsidP="00F10E94">
            <w:pPr>
              <w:spacing w:line="240" w:lineRule="auto"/>
              <w:jc w:val="both"/>
              <w:rPr>
                <w:bCs/>
                <w:sz w:val="20"/>
                <w:szCs w:val="20"/>
              </w:rPr>
            </w:pPr>
            <w:r w:rsidRPr="00AA2582">
              <w:rPr>
                <w:bCs/>
                <w:sz w:val="20"/>
                <w:szCs w:val="20"/>
              </w:rPr>
              <w:t>5)</w:t>
            </w:r>
            <w:r w:rsidRPr="00AA2582">
              <w:rPr>
                <w:bCs/>
                <w:sz w:val="20"/>
                <w:szCs w:val="20"/>
              </w:rPr>
              <w:tab/>
              <w:t>zagrożenia cywilizacyjne i powodowane intencjonalną działalnością człowieka</w:t>
            </w:r>
          </w:p>
          <w:p w:rsidR="009F5657" w:rsidRPr="00AA2582" w:rsidRDefault="009F5657" w:rsidP="00F10E94">
            <w:pPr>
              <w:spacing w:line="240" w:lineRule="auto"/>
              <w:jc w:val="both"/>
              <w:rPr>
                <w:bCs/>
                <w:sz w:val="20"/>
                <w:szCs w:val="20"/>
              </w:rPr>
            </w:pPr>
            <w:r w:rsidRPr="00AA2582">
              <w:rPr>
                <w:bCs/>
                <w:sz w:val="20"/>
                <w:szCs w:val="20"/>
              </w:rPr>
              <w:lastRenderedPageBreak/>
              <w:t>6)</w:t>
            </w:r>
            <w:r w:rsidRPr="00AA2582">
              <w:rPr>
                <w:bCs/>
                <w:sz w:val="20"/>
                <w:szCs w:val="20"/>
              </w:rPr>
              <w:tab/>
              <w:t>potencjalne skutki dla ludności, gospodarki, mien</w:t>
            </w:r>
            <w:r>
              <w:rPr>
                <w:bCs/>
                <w:sz w:val="20"/>
                <w:szCs w:val="20"/>
              </w:rPr>
              <w:t xml:space="preserve">ia infrastruktury i środowiska </w:t>
            </w:r>
            <w:r w:rsidRPr="00AA2582">
              <w:rPr>
                <w:bCs/>
                <w:sz w:val="20"/>
                <w:szCs w:val="20"/>
              </w:rPr>
              <w:t>naturalnego;</w:t>
            </w:r>
          </w:p>
          <w:p w:rsidR="009F5657" w:rsidRDefault="009F5657" w:rsidP="00F10E94">
            <w:pPr>
              <w:spacing w:line="240" w:lineRule="auto"/>
              <w:jc w:val="both"/>
              <w:rPr>
                <w:bCs/>
                <w:sz w:val="20"/>
                <w:szCs w:val="20"/>
              </w:rPr>
            </w:pPr>
            <w:r w:rsidRPr="00AA2582">
              <w:rPr>
                <w:b/>
                <w:bCs/>
                <w:sz w:val="20"/>
                <w:szCs w:val="20"/>
              </w:rPr>
              <w:t>Kryterium 2. i 3.</w:t>
            </w:r>
            <w:r w:rsidRPr="00AA2582">
              <w:rPr>
                <w:bCs/>
                <w:sz w:val="20"/>
                <w:szCs w:val="20"/>
              </w:rPr>
              <w:t xml:space="preserve"> </w:t>
            </w:r>
          </w:p>
          <w:p w:rsidR="009F5657" w:rsidRPr="00AA2582" w:rsidRDefault="009F5657" w:rsidP="00F10E94">
            <w:pPr>
              <w:spacing w:line="240" w:lineRule="auto"/>
              <w:jc w:val="both"/>
              <w:rPr>
                <w:bCs/>
                <w:sz w:val="20"/>
                <w:szCs w:val="20"/>
              </w:rPr>
            </w:pPr>
            <w:r w:rsidRPr="00AA2582">
              <w:rPr>
                <w:bCs/>
                <w:sz w:val="20"/>
                <w:szCs w:val="20"/>
              </w:rPr>
              <w:t>Streszczenie istotnych elementów krajowej oceny zdolności zarządzania ryzykiem zawiera:</w:t>
            </w:r>
          </w:p>
          <w:p w:rsidR="009F5657" w:rsidRPr="00AA2582" w:rsidRDefault="009F5657" w:rsidP="00F10E94">
            <w:pPr>
              <w:spacing w:line="240" w:lineRule="auto"/>
              <w:jc w:val="both"/>
              <w:rPr>
                <w:bCs/>
                <w:sz w:val="20"/>
                <w:szCs w:val="20"/>
              </w:rPr>
            </w:pPr>
            <w:r w:rsidRPr="00AA2582">
              <w:rPr>
                <w:bCs/>
                <w:sz w:val="20"/>
                <w:szCs w:val="20"/>
              </w:rPr>
              <w:t>1cele strategiczne,</w:t>
            </w:r>
          </w:p>
          <w:p w:rsidR="009F5657" w:rsidRPr="00AA2582" w:rsidRDefault="009F5657" w:rsidP="00F10E94">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rsidR="009F5657" w:rsidRPr="00AA2582" w:rsidRDefault="009F5657" w:rsidP="00F10E94">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rsidR="009F5657" w:rsidRPr="00AA2582" w:rsidRDefault="009F5657" w:rsidP="00F10E94">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rsidR="009F5657" w:rsidRDefault="009F5657" w:rsidP="00F10E94">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rsidR="009F5657" w:rsidRDefault="009F5657" w:rsidP="00F10E94">
            <w:pPr>
              <w:spacing w:line="240" w:lineRule="auto"/>
              <w:jc w:val="both"/>
              <w:rPr>
                <w:bCs/>
                <w:sz w:val="20"/>
                <w:szCs w:val="20"/>
              </w:rPr>
            </w:pPr>
            <w:r>
              <w:rPr>
                <w:bCs/>
                <w:sz w:val="20"/>
                <w:szCs w:val="20"/>
              </w:rPr>
              <w:lastRenderedPageBreak/>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rsidR="009F5657" w:rsidRDefault="009F5657" w:rsidP="00F10E94">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infrastruktury krytycznej,</w:t>
            </w:r>
            <w:r>
              <w:rPr>
                <w:bCs/>
                <w:sz w:val="20"/>
                <w:szCs w:val="20"/>
              </w:rPr>
              <w:t xml:space="preserve"> </w:t>
            </w:r>
          </w:p>
          <w:p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rsidR="009F5657" w:rsidRPr="00AA2582" w:rsidRDefault="009F5657" w:rsidP="00F10E94">
            <w:pPr>
              <w:spacing w:line="240" w:lineRule="auto"/>
              <w:jc w:val="both"/>
              <w:rPr>
                <w:bCs/>
                <w:sz w:val="20"/>
                <w:szCs w:val="20"/>
              </w:rPr>
            </w:pPr>
            <w:r w:rsidRPr="00AA2582">
              <w:rPr>
                <w:bCs/>
                <w:sz w:val="20"/>
                <w:szCs w:val="20"/>
              </w:rPr>
              <w:t>-komunikację ryzyka</w:t>
            </w:r>
          </w:p>
          <w:p w:rsidR="009F5657" w:rsidRDefault="009F5657" w:rsidP="00F10E94">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rsidR="009F5657" w:rsidRPr="00AA2582" w:rsidRDefault="009F5657" w:rsidP="00F10E94">
            <w:pPr>
              <w:spacing w:line="240" w:lineRule="auto"/>
              <w:jc w:val="both"/>
              <w:rPr>
                <w:bCs/>
                <w:sz w:val="20"/>
                <w:szCs w:val="20"/>
              </w:rPr>
            </w:pPr>
            <w:r w:rsidRPr="00AA2582">
              <w:rPr>
                <w:bCs/>
                <w:sz w:val="20"/>
                <w:szCs w:val="20"/>
              </w:rPr>
              <w:t>-zasady oraz tryb oceniania i dokumentowania szkód</w:t>
            </w:r>
          </w:p>
          <w:p w:rsidR="009F5657" w:rsidRPr="00AA2582" w:rsidRDefault="009F5657" w:rsidP="00F10E94">
            <w:pPr>
              <w:spacing w:line="240" w:lineRule="auto"/>
              <w:jc w:val="both"/>
              <w:rPr>
                <w:bCs/>
                <w:sz w:val="20"/>
                <w:szCs w:val="20"/>
              </w:rPr>
            </w:pPr>
            <w:r w:rsidRPr="00AA2582">
              <w:rPr>
                <w:bCs/>
                <w:sz w:val="20"/>
                <w:szCs w:val="20"/>
              </w:rPr>
              <w:t>-procedury uruchamiania rezerw strategicznych</w:t>
            </w:r>
          </w:p>
          <w:p w:rsidR="009F5657" w:rsidRPr="00AA2582" w:rsidRDefault="009F5657" w:rsidP="00F10E94">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rsidR="009F5657" w:rsidRPr="0054688C" w:rsidRDefault="009F5657" w:rsidP="00F10E94">
            <w:pPr>
              <w:spacing w:before="60" w:after="60" w:line="240" w:lineRule="auto"/>
              <w:rPr>
                <w:sz w:val="20"/>
                <w:szCs w:val="20"/>
              </w:rPr>
            </w:pPr>
            <w:r w:rsidRPr="00AA2582">
              <w:rPr>
                <w:bCs/>
                <w:sz w:val="20"/>
                <w:szCs w:val="20"/>
              </w:rPr>
              <w:t>-finansowanie.</w:t>
            </w:r>
          </w:p>
        </w:tc>
      </w:tr>
      <w:tr w:rsidR="009F5657" w:rsidRPr="00A40C68" w:rsidTr="0073391E">
        <w:trPr>
          <w:trHeight w:val="10537"/>
        </w:trPr>
        <w:tc>
          <w:tcPr>
            <w:tcW w:w="334" w:type="pct"/>
          </w:tcPr>
          <w:p w:rsidR="009F5657" w:rsidRDefault="009C7102" w:rsidP="00251472">
            <w:pPr>
              <w:spacing w:before="60" w:after="60" w:line="240" w:lineRule="auto"/>
              <w:rPr>
                <w:sz w:val="20"/>
                <w:szCs w:val="20"/>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SO4</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2 i 3</w:t>
            </w:r>
          </w:p>
        </w:tc>
        <w:tc>
          <w:tcPr>
            <w:tcW w:w="276" w:type="pct"/>
          </w:tcPr>
          <w:p w:rsidR="009F5657" w:rsidRDefault="009C7102" w:rsidP="00251472">
            <w:pPr>
              <w:spacing w:before="60" w:after="60" w:line="240" w:lineRule="auto"/>
              <w:rPr>
                <w:sz w:val="20"/>
                <w:szCs w:val="20"/>
              </w:rPr>
            </w:pPr>
            <w:r>
              <w:rPr>
                <w:sz w:val="20"/>
                <w:szCs w:val="20"/>
              </w:rPr>
              <w:t>T</w:t>
            </w:r>
          </w:p>
        </w:tc>
        <w:tc>
          <w:tcPr>
            <w:tcW w:w="2263" w:type="pct"/>
          </w:tcPr>
          <w:p w:rsidR="009F5657" w:rsidRDefault="009F5657" w:rsidP="0054688C">
            <w:pPr>
              <w:spacing w:before="60" w:after="60" w:line="240" w:lineRule="auto"/>
              <w:rPr>
                <w:sz w:val="20"/>
                <w:szCs w:val="20"/>
              </w:rPr>
            </w:pPr>
            <w:r>
              <w:rPr>
                <w:sz w:val="20"/>
                <w:szCs w:val="20"/>
              </w:rPr>
              <w:t>Brak</w:t>
            </w:r>
          </w:p>
        </w:tc>
        <w:tc>
          <w:tcPr>
            <w:tcW w:w="937" w:type="pct"/>
          </w:tcPr>
          <w:p w:rsidR="009F5657" w:rsidRPr="00AA2582" w:rsidRDefault="009F5657" w:rsidP="009F5657">
            <w:pPr>
              <w:spacing w:line="240" w:lineRule="auto"/>
              <w:jc w:val="both"/>
              <w:rPr>
                <w:bCs/>
                <w:sz w:val="20"/>
                <w:szCs w:val="20"/>
              </w:rPr>
            </w:pPr>
            <w:r w:rsidRPr="00AA2582">
              <w:rPr>
                <w:bCs/>
                <w:sz w:val="20"/>
                <w:szCs w:val="20"/>
              </w:rPr>
              <w:t>Streszczenie istotnych elementów krajowej oceny zdolności zarządzania ryzykiem zawiera:</w:t>
            </w:r>
          </w:p>
          <w:p w:rsidR="009F5657" w:rsidRPr="00AA2582" w:rsidRDefault="009F5657" w:rsidP="009F5657">
            <w:pPr>
              <w:spacing w:line="240" w:lineRule="auto"/>
              <w:jc w:val="both"/>
              <w:rPr>
                <w:bCs/>
                <w:sz w:val="20"/>
                <w:szCs w:val="20"/>
              </w:rPr>
            </w:pPr>
            <w:r w:rsidRPr="00AA2582">
              <w:rPr>
                <w:bCs/>
                <w:sz w:val="20"/>
                <w:szCs w:val="20"/>
              </w:rPr>
              <w:t>1cele strategiczne,</w:t>
            </w:r>
          </w:p>
          <w:p w:rsidR="009F5657" w:rsidRPr="00AA2582" w:rsidRDefault="009F5657" w:rsidP="009F5657">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rsidR="009F5657" w:rsidRPr="00AA2582" w:rsidRDefault="009F5657" w:rsidP="009F5657">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rsidR="009F5657" w:rsidRPr="00AA2582" w:rsidRDefault="009F5657" w:rsidP="009F5657">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rsidR="009F5657" w:rsidRDefault="009F5657" w:rsidP="009F5657">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rsidR="009F5657" w:rsidRDefault="009F5657" w:rsidP="009F5657">
            <w:pPr>
              <w:spacing w:line="240" w:lineRule="auto"/>
              <w:jc w:val="both"/>
              <w:rPr>
                <w:bCs/>
                <w:sz w:val="20"/>
                <w:szCs w:val="20"/>
              </w:rPr>
            </w:pPr>
            <w:r>
              <w:rPr>
                <w:bCs/>
                <w:sz w:val="20"/>
                <w:szCs w:val="20"/>
              </w:rPr>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rsidR="009F5657" w:rsidRDefault="009F5657" w:rsidP="009F5657">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w:t>
            </w:r>
            <w:r w:rsidRPr="00AA2582">
              <w:rPr>
                <w:bCs/>
                <w:sz w:val="20"/>
                <w:szCs w:val="20"/>
              </w:rPr>
              <w:lastRenderedPageBreak/>
              <w:t>infrastruktury krytycznej,</w:t>
            </w:r>
            <w:r>
              <w:rPr>
                <w:bCs/>
                <w:sz w:val="20"/>
                <w:szCs w:val="20"/>
              </w:rPr>
              <w:t xml:space="preserve"> </w:t>
            </w:r>
          </w:p>
          <w:p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rsidR="009F5657" w:rsidRPr="00AA2582" w:rsidRDefault="009F5657" w:rsidP="009F5657">
            <w:pPr>
              <w:spacing w:line="240" w:lineRule="auto"/>
              <w:jc w:val="both"/>
              <w:rPr>
                <w:bCs/>
                <w:sz w:val="20"/>
                <w:szCs w:val="20"/>
              </w:rPr>
            </w:pPr>
            <w:r w:rsidRPr="00AA2582">
              <w:rPr>
                <w:bCs/>
                <w:sz w:val="20"/>
                <w:szCs w:val="20"/>
              </w:rPr>
              <w:t>-komunikację ryzyka</w:t>
            </w:r>
          </w:p>
          <w:p w:rsidR="009F5657" w:rsidRDefault="009F5657" w:rsidP="009F5657">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rsidR="009F5657" w:rsidRPr="00AA2582" w:rsidRDefault="009F5657" w:rsidP="009F5657">
            <w:pPr>
              <w:spacing w:line="240" w:lineRule="auto"/>
              <w:jc w:val="both"/>
              <w:rPr>
                <w:bCs/>
                <w:sz w:val="20"/>
                <w:szCs w:val="20"/>
              </w:rPr>
            </w:pPr>
            <w:r w:rsidRPr="00AA2582">
              <w:rPr>
                <w:bCs/>
                <w:sz w:val="20"/>
                <w:szCs w:val="20"/>
              </w:rPr>
              <w:t>-zasady oraz tryb oceniania i dokumentowania szkód</w:t>
            </w:r>
          </w:p>
          <w:p w:rsidR="009F5657" w:rsidRPr="00AA2582" w:rsidRDefault="009F5657" w:rsidP="009F5657">
            <w:pPr>
              <w:spacing w:line="240" w:lineRule="auto"/>
              <w:jc w:val="both"/>
              <w:rPr>
                <w:bCs/>
                <w:sz w:val="20"/>
                <w:szCs w:val="20"/>
              </w:rPr>
            </w:pPr>
            <w:r w:rsidRPr="00AA2582">
              <w:rPr>
                <w:bCs/>
                <w:sz w:val="20"/>
                <w:szCs w:val="20"/>
              </w:rPr>
              <w:t>-procedury uruchamiania rezerw strategicznych</w:t>
            </w:r>
          </w:p>
          <w:p w:rsidR="009F5657" w:rsidRPr="00AA2582" w:rsidRDefault="009F5657" w:rsidP="009F5657">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rsidR="009F5657" w:rsidRDefault="009F5657" w:rsidP="009C2A73">
            <w:pPr>
              <w:spacing w:after="0"/>
              <w:rPr>
                <w:bCs/>
                <w:sz w:val="20"/>
                <w:szCs w:val="20"/>
              </w:rPr>
            </w:pPr>
            <w:r w:rsidRPr="00AA2582">
              <w:rPr>
                <w:bCs/>
                <w:sz w:val="20"/>
                <w:szCs w:val="20"/>
              </w:rPr>
              <w:t>-finansowanie.</w:t>
            </w:r>
          </w:p>
        </w:tc>
      </w:tr>
      <w:tr w:rsidR="009F5657" w:rsidRPr="00A40C68" w:rsidTr="003B04B6">
        <w:tc>
          <w:tcPr>
            <w:tcW w:w="334" w:type="pct"/>
          </w:tcPr>
          <w:p w:rsidR="009F5657" w:rsidRPr="002857FC" w:rsidRDefault="003C10C5" w:rsidP="00251472">
            <w:pPr>
              <w:spacing w:before="60" w:after="60" w:line="240" w:lineRule="auto"/>
              <w:rPr>
                <w:sz w:val="20"/>
                <w:szCs w:val="20"/>
                <w:highlight w:val="green"/>
              </w:rPr>
            </w:pPr>
            <w:r>
              <w:rPr>
                <w:sz w:val="20"/>
                <w:szCs w:val="20"/>
              </w:rPr>
              <w:lastRenderedPageBreak/>
              <w:t xml:space="preserve">2.5 </w:t>
            </w:r>
            <w:r w:rsidR="009F5657">
              <w:rPr>
                <w:sz w:val="20"/>
                <w:szCs w:val="20"/>
              </w:rPr>
              <w:t>A</w:t>
            </w:r>
            <w:r w:rsidR="009F5657" w:rsidRPr="00AA2582">
              <w:rPr>
                <w:sz w:val="20"/>
                <w:szCs w:val="20"/>
              </w:rPr>
              <w:t xml:space="preserve">ktualizowane planowanie </w:t>
            </w:r>
            <w:r w:rsidR="009F5657">
              <w:rPr>
                <w:sz w:val="20"/>
                <w:szCs w:val="20"/>
              </w:rPr>
              <w:t xml:space="preserve">koniecznych </w:t>
            </w:r>
            <w:r w:rsidR="009F5657" w:rsidRPr="00AA2582">
              <w:rPr>
                <w:sz w:val="20"/>
                <w:szCs w:val="20"/>
              </w:rPr>
              <w:t>inwestycji w sektor</w:t>
            </w:r>
            <w:r w:rsidR="009F5657">
              <w:rPr>
                <w:sz w:val="20"/>
                <w:szCs w:val="20"/>
              </w:rPr>
              <w:t>ze</w:t>
            </w:r>
            <w:r w:rsidR="009F5657" w:rsidRPr="00AA2582">
              <w:rPr>
                <w:sz w:val="20"/>
                <w:szCs w:val="20"/>
              </w:rPr>
              <w:t xml:space="preserve"> wodn</w:t>
            </w:r>
            <w:r w:rsidR="009F5657">
              <w:rPr>
                <w:sz w:val="20"/>
                <w:szCs w:val="20"/>
              </w:rPr>
              <w:t>o-</w:t>
            </w:r>
            <w:r w:rsidR="009F5657" w:rsidRPr="00AA2582">
              <w:rPr>
                <w:sz w:val="20"/>
                <w:szCs w:val="20"/>
              </w:rPr>
              <w:t>ściekow</w:t>
            </w:r>
            <w:r w:rsidR="009F5657">
              <w:rPr>
                <w:sz w:val="20"/>
                <w:szCs w:val="20"/>
              </w:rPr>
              <w:t>ym</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SO5</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2.5</w:t>
            </w:r>
          </w:p>
        </w:tc>
        <w:tc>
          <w:tcPr>
            <w:tcW w:w="276" w:type="pct"/>
          </w:tcPr>
          <w:p w:rsidR="009F5657" w:rsidRDefault="009C7102" w:rsidP="00251472">
            <w:pPr>
              <w:spacing w:before="60" w:after="60" w:line="240" w:lineRule="auto"/>
              <w:rPr>
                <w:sz w:val="20"/>
                <w:szCs w:val="20"/>
              </w:rPr>
            </w:pPr>
            <w:r>
              <w:rPr>
                <w:sz w:val="20"/>
                <w:szCs w:val="20"/>
              </w:rPr>
              <w:t>T/</w:t>
            </w:r>
            <w:r w:rsidR="009F5657">
              <w:rPr>
                <w:sz w:val="20"/>
                <w:szCs w:val="20"/>
              </w:rPr>
              <w:t>/</w:t>
            </w:r>
          </w:p>
          <w:p w:rsidR="009F5657" w:rsidRDefault="009C7102" w:rsidP="00251472">
            <w:pPr>
              <w:spacing w:before="60" w:after="60" w:line="240" w:lineRule="auto"/>
              <w:rPr>
                <w:sz w:val="20"/>
                <w:szCs w:val="20"/>
              </w:rPr>
            </w:pPr>
            <w:r>
              <w:rPr>
                <w:sz w:val="20"/>
                <w:szCs w:val="20"/>
              </w:rPr>
              <w:t>N</w:t>
            </w:r>
          </w:p>
        </w:tc>
        <w:tc>
          <w:tcPr>
            <w:tcW w:w="2263" w:type="pct"/>
          </w:tcPr>
          <w:p w:rsidR="009F5657" w:rsidRPr="00B91084" w:rsidRDefault="009F5657" w:rsidP="0054688C">
            <w:pPr>
              <w:spacing w:before="60" w:after="60" w:line="240" w:lineRule="auto"/>
              <w:rPr>
                <w:sz w:val="20"/>
                <w:szCs w:val="20"/>
              </w:rPr>
            </w:pPr>
            <w:r w:rsidRPr="00B91084">
              <w:rPr>
                <w:sz w:val="20"/>
                <w:szCs w:val="20"/>
              </w:rPr>
              <w:t>brak</w:t>
            </w:r>
          </w:p>
        </w:tc>
        <w:tc>
          <w:tcPr>
            <w:tcW w:w="937" w:type="pct"/>
          </w:tcPr>
          <w:p w:rsidR="009F5657" w:rsidRPr="00B91084" w:rsidRDefault="009F5657" w:rsidP="00621AD8">
            <w:pPr>
              <w:spacing w:after="0"/>
              <w:rPr>
                <w:sz w:val="20"/>
                <w:szCs w:val="20"/>
              </w:rPr>
            </w:pPr>
            <w:r w:rsidRPr="00B91084">
              <w:rPr>
                <w:bCs/>
                <w:sz w:val="20"/>
                <w:szCs w:val="20"/>
              </w:rPr>
              <w:t xml:space="preserve">Warunek w części dotyczącej wody pitnej spełniony jest poprzez przyjęcie </w:t>
            </w:r>
            <w:r w:rsidRPr="00B91084">
              <w:rPr>
                <w:bCs/>
                <w:i/>
                <w:sz w:val="20"/>
                <w:szCs w:val="20"/>
              </w:rPr>
              <w:t xml:space="preserve">Programu </w:t>
            </w:r>
            <w:proofErr w:type="spellStart"/>
            <w:r w:rsidRPr="00B91084">
              <w:rPr>
                <w:bCs/>
                <w:i/>
                <w:sz w:val="20"/>
                <w:szCs w:val="20"/>
              </w:rPr>
              <w:t>inwestycyjnegoy</w:t>
            </w:r>
            <w:proofErr w:type="spellEnd"/>
            <w:r w:rsidRPr="00B91084">
              <w:rPr>
                <w:bCs/>
                <w:i/>
                <w:sz w:val="20"/>
                <w:szCs w:val="20"/>
              </w:rPr>
              <w:t xml:space="preserve"> w zakresie poprawy jakości i ograniczenia strat wody przeznaczonej do spożycia przez ludzi, </w:t>
            </w:r>
            <w:r w:rsidRPr="00B91084">
              <w:rPr>
                <w:bCs/>
                <w:sz w:val="20"/>
                <w:szCs w:val="20"/>
              </w:rPr>
              <w:t xml:space="preserve">który zawiera ocenę stanu wdrożenia dyrektywy 98/83/WE w sprawie jakości wody przeznaczonej do spożycia przez ludzi wraz z wykazem inwestycji wymaganych do wdrożenia tej dyrektywy oraz do spełnienia wymagań wynikających z jej rewizji, dyrektywy 2020/2184 z dnia 16 grudnia 2020 r. W Programie zawarto również szacunkowe koszty wskazanych inwestycji, w tym koszty wynikające z wymogu badania większej liczby parametrów jakości wody, jak i modernizacji sieci dystrybucji wody z uwzględnieniem jej wieku i planów amortyzacji. W </w:t>
            </w:r>
            <w:r w:rsidRPr="00B91084">
              <w:rPr>
                <w:bCs/>
                <w:sz w:val="20"/>
                <w:szCs w:val="20"/>
              </w:rPr>
              <w:lastRenderedPageBreak/>
              <w:t>Programie oceniono możliwości finansowania inwestycji z zysków pochodzących z opłat od użytkowników oraz, w przypadku potrzeby ich uzupełnienia, wskazano także możliwe źródła finansowania ze środków krajowych i zagranicznych.</w:t>
            </w:r>
          </w:p>
        </w:tc>
      </w:tr>
      <w:tr w:rsidR="009F5657" w:rsidRPr="00A40C68" w:rsidTr="00A43296">
        <w:trPr>
          <w:trHeight w:val="2882"/>
        </w:trPr>
        <w:tc>
          <w:tcPr>
            <w:tcW w:w="334" w:type="pct"/>
          </w:tcPr>
          <w:p w:rsidR="009F5657" w:rsidRPr="002857FC" w:rsidRDefault="009F5657" w:rsidP="00251472">
            <w:pPr>
              <w:spacing w:before="60" w:after="60" w:line="240" w:lineRule="auto"/>
              <w:rPr>
                <w:sz w:val="20"/>
                <w:szCs w:val="20"/>
                <w:highlight w:val="green"/>
              </w:rPr>
            </w:pPr>
            <w:r w:rsidRPr="00AA2582">
              <w:rPr>
                <w:sz w:val="20"/>
                <w:szCs w:val="20"/>
              </w:rPr>
              <w:lastRenderedPageBreak/>
              <w:t>2.6. Aktualizowane planowanie w zakresie gospodarowania odpadami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SO6</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 xml:space="preserve">Kryterium </w:t>
            </w:r>
            <w:r w:rsidR="003C10C5">
              <w:rPr>
                <w:sz w:val="20"/>
                <w:szCs w:val="20"/>
              </w:rPr>
              <w:t>1</w:t>
            </w:r>
          </w:p>
        </w:tc>
        <w:tc>
          <w:tcPr>
            <w:tcW w:w="276" w:type="pct"/>
          </w:tcPr>
          <w:p w:rsidR="009F5657" w:rsidRDefault="003C10C5" w:rsidP="00251472">
            <w:pPr>
              <w:spacing w:before="60" w:after="60" w:line="240" w:lineRule="auto"/>
              <w:rPr>
                <w:sz w:val="20"/>
                <w:szCs w:val="20"/>
              </w:rPr>
            </w:pPr>
            <w:r>
              <w:rPr>
                <w:sz w:val="20"/>
                <w:szCs w:val="20"/>
              </w:rPr>
              <w:t>T</w:t>
            </w:r>
          </w:p>
        </w:tc>
        <w:tc>
          <w:tcPr>
            <w:tcW w:w="2263" w:type="pct"/>
          </w:tcPr>
          <w:p w:rsidR="009F5657" w:rsidRPr="00B91084" w:rsidRDefault="009F5657" w:rsidP="007A7CB0">
            <w:pPr>
              <w:spacing w:after="0"/>
              <w:rPr>
                <w:bCs/>
                <w:sz w:val="20"/>
                <w:szCs w:val="20"/>
              </w:rPr>
            </w:pPr>
            <w:r w:rsidRPr="00B91084">
              <w:rPr>
                <w:bCs/>
                <w:sz w:val="20"/>
                <w:szCs w:val="20"/>
              </w:rPr>
              <w:t>Spełnienie kryterium zapewniają: KPGO 2022, nowo dodany załącznik do KPGO 2022.</w:t>
            </w:r>
          </w:p>
          <w:p w:rsidR="009F5657" w:rsidRPr="00B91084" w:rsidRDefault="009F5657" w:rsidP="007A7CB0">
            <w:pPr>
              <w:spacing w:after="0"/>
              <w:rPr>
                <w:bCs/>
                <w:sz w:val="20"/>
                <w:szCs w:val="20"/>
              </w:rPr>
            </w:pPr>
            <w:r w:rsidRPr="00B91084">
              <w:rPr>
                <w:bCs/>
                <w:sz w:val="20"/>
                <w:szCs w:val="20"/>
              </w:rPr>
              <w:t>Link do Krajowego planu gospodarki odpadami 2022</w:t>
            </w:r>
          </w:p>
          <w:p w:rsidR="009F5657" w:rsidRPr="00B91084" w:rsidRDefault="00302A95" w:rsidP="007A7CB0">
            <w:pPr>
              <w:spacing w:after="0"/>
              <w:rPr>
                <w:bCs/>
                <w:sz w:val="20"/>
                <w:szCs w:val="20"/>
              </w:rPr>
            </w:pPr>
            <w:hyperlink r:id="rId43" w:history="1">
              <w:r w:rsidR="009F5657" w:rsidRPr="00B91084">
                <w:rPr>
                  <w:rStyle w:val="Hipercze"/>
                  <w:bCs/>
                  <w:sz w:val="20"/>
                  <w:szCs w:val="20"/>
                </w:rPr>
                <w:t>http://isap.sejm.gov.pl/isap.nsf/download.xsp/WMP20160000784/O/M20160784.pdf</w:t>
              </w:r>
            </w:hyperlink>
          </w:p>
          <w:p w:rsidR="009F5657" w:rsidRPr="00B91084" w:rsidRDefault="009F5657" w:rsidP="007A7CB0">
            <w:pPr>
              <w:spacing w:after="0"/>
              <w:rPr>
                <w:bCs/>
                <w:sz w:val="20"/>
                <w:szCs w:val="20"/>
              </w:rPr>
            </w:pPr>
            <w:r w:rsidRPr="00B91084">
              <w:rPr>
                <w:bCs/>
                <w:sz w:val="20"/>
                <w:szCs w:val="20"/>
              </w:rPr>
              <w:t>Link do aktualizacji KPGO  - Załącznik dot. luki inwestycyjnej</w:t>
            </w:r>
          </w:p>
          <w:p w:rsidR="009F5657" w:rsidRPr="00B91084" w:rsidRDefault="00302A95" w:rsidP="007A7CB0">
            <w:pPr>
              <w:spacing w:after="0"/>
              <w:rPr>
                <w:bCs/>
                <w:sz w:val="20"/>
                <w:szCs w:val="20"/>
              </w:rPr>
            </w:pPr>
            <w:hyperlink r:id="rId44" w:history="1">
              <w:r w:rsidR="009F5657" w:rsidRPr="00B91084">
                <w:rPr>
                  <w:rStyle w:val="Hipercze"/>
                  <w:bCs/>
                  <w:sz w:val="20"/>
                  <w:szCs w:val="20"/>
                </w:rPr>
                <w:t>http://isap.sejm.gov.pl/isap.nsf/download.xsp/WMP20210000509/O/M20210509.pdf</w:t>
              </w:r>
            </w:hyperlink>
          </w:p>
          <w:p w:rsidR="009F5657" w:rsidRPr="00B91084" w:rsidRDefault="009F5657" w:rsidP="007A7CB0">
            <w:pPr>
              <w:spacing w:after="0"/>
              <w:rPr>
                <w:bCs/>
                <w:sz w:val="20"/>
                <w:szCs w:val="20"/>
              </w:rPr>
            </w:pPr>
          </w:p>
          <w:p w:rsidR="009F5657" w:rsidRPr="00B91084" w:rsidRDefault="009F5657" w:rsidP="009F5657">
            <w:pPr>
              <w:spacing w:after="0"/>
              <w:rPr>
                <w:sz w:val="20"/>
                <w:szCs w:val="20"/>
              </w:rPr>
            </w:pPr>
          </w:p>
        </w:tc>
        <w:tc>
          <w:tcPr>
            <w:tcW w:w="937" w:type="pct"/>
          </w:tcPr>
          <w:p w:rsidR="009F5657" w:rsidRPr="00B91084" w:rsidRDefault="009F5657" w:rsidP="007A7CB0">
            <w:pPr>
              <w:spacing w:after="0"/>
              <w:rPr>
                <w:bCs/>
                <w:sz w:val="20"/>
                <w:szCs w:val="20"/>
              </w:rPr>
            </w:pPr>
            <w:r w:rsidRPr="00B91084">
              <w:rPr>
                <w:bCs/>
                <w:sz w:val="20"/>
                <w:szCs w:val="20"/>
              </w:rPr>
              <w:t xml:space="preserve">KPGO 2022 z nowo dodanym w 2021 r. załącznikiem zawiera aktualną w odniesieniu do obszaru całego kraju analizę stanu gospodarki odpadami komunalnymi dla poszczególnych rodzajów odpadów z uwzględnieniem ilości, składu morfologicznego i źródeł ich powstawania. </w:t>
            </w:r>
          </w:p>
          <w:p w:rsidR="009F5657" w:rsidRPr="00B91084" w:rsidRDefault="009F5657" w:rsidP="007A7CB0">
            <w:pPr>
              <w:spacing w:after="0"/>
              <w:rPr>
                <w:bCs/>
                <w:sz w:val="20"/>
                <w:szCs w:val="20"/>
              </w:rPr>
            </w:pPr>
            <w:r w:rsidRPr="00B91084">
              <w:rPr>
                <w:bCs/>
                <w:sz w:val="20"/>
                <w:szCs w:val="20"/>
              </w:rPr>
              <w:t xml:space="preserve">Analiza Instytutu Ochrony Środowiska – Państwowego Instytutu Badawczego (IOŚ-PIB), stanowiąca podstawę do opracowania ww. załącznika do KPGO 2022, jako elementu </w:t>
            </w:r>
            <w:r w:rsidRPr="00B91084">
              <w:rPr>
                <w:bCs/>
                <w:sz w:val="20"/>
                <w:szCs w:val="20"/>
              </w:rPr>
              <w:lastRenderedPageBreak/>
              <w:t xml:space="preserve">realizującego m.in. warunek 2.6 w części dot. określenia luki inwestycyjnej w sektorze odpadowym, zawiera analizę dotyczącą aktualnego stanu, w tym ocenę istniejącego potencjału instalacji gospodarki odpadami i PSZOK oraz prognozy zmian ilości i jakości wytwarzanych w Polsce odpadów komunalnych w perspektywie lat 2019-2035. </w:t>
            </w:r>
          </w:p>
          <w:p w:rsidR="009F5657" w:rsidRPr="00B91084" w:rsidRDefault="009F5657" w:rsidP="007A7CB0">
            <w:pPr>
              <w:spacing w:after="0"/>
              <w:rPr>
                <w:bCs/>
                <w:sz w:val="20"/>
                <w:szCs w:val="20"/>
              </w:rPr>
            </w:pPr>
            <w:r w:rsidRPr="00B91084">
              <w:rPr>
                <w:bCs/>
                <w:sz w:val="20"/>
                <w:szCs w:val="20"/>
              </w:rPr>
              <w:t xml:space="preserve">Analizę sporządzono na podstawie danych wejściowych dla 2018 r. (najnowsze dostępne).  </w:t>
            </w:r>
          </w:p>
          <w:p w:rsidR="009F5657" w:rsidRPr="00B91084" w:rsidRDefault="009F5657" w:rsidP="007A7CB0">
            <w:pPr>
              <w:spacing w:after="0"/>
              <w:rPr>
                <w:bCs/>
                <w:sz w:val="20"/>
                <w:szCs w:val="20"/>
              </w:rPr>
            </w:pPr>
            <w:r w:rsidRPr="00B91084">
              <w:rPr>
                <w:bCs/>
                <w:sz w:val="20"/>
                <w:szCs w:val="20"/>
              </w:rPr>
              <w:t xml:space="preserve">Bazą do określenia zapotrzebowania inwestycyjnego była przeprowadzona analiza ilościowa i jakościowa wytwarzania odpadów komunalnych w szczególności na podstawie danych GUS, sprawozdań marszałków województw z realizacji zadań </w:t>
            </w:r>
            <w:r w:rsidRPr="00B91084">
              <w:rPr>
                <w:bCs/>
                <w:sz w:val="20"/>
                <w:szCs w:val="20"/>
              </w:rPr>
              <w:lastRenderedPageBreak/>
              <w:t xml:space="preserve">z zakresu gospodarki odpadami komunalnymi i dostępnych badań składu morfologicznego. </w:t>
            </w:r>
          </w:p>
          <w:p w:rsidR="009F5657" w:rsidRPr="00B91084" w:rsidRDefault="009F5657" w:rsidP="007A7CB0">
            <w:pPr>
              <w:spacing w:after="0"/>
              <w:rPr>
                <w:bCs/>
                <w:sz w:val="20"/>
                <w:szCs w:val="20"/>
              </w:rPr>
            </w:pPr>
          </w:p>
          <w:p w:rsidR="009F5657" w:rsidRPr="00B91084" w:rsidRDefault="009F5657" w:rsidP="0054688C">
            <w:pPr>
              <w:spacing w:before="60" w:after="60" w:line="240" w:lineRule="auto"/>
              <w:rPr>
                <w:sz w:val="20"/>
                <w:szCs w:val="20"/>
              </w:rPr>
            </w:pPr>
          </w:p>
          <w:p w:rsidR="009F5657" w:rsidRPr="00B91084" w:rsidRDefault="009F5657" w:rsidP="0054688C">
            <w:pPr>
              <w:spacing w:before="60" w:after="60" w:line="240" w:lineRule="auto"/>
              <w:rPr>
                <w:sz w:val="20"/>
                <w:szCs w:val="20"/>
              </w:rPr>
            </w:pPr>
          </w:p>
          <w:p w:rsidR="009F5657" w:rsidRPr="00B91084" w:rsidRDefault="009F5657" w:rsidP="0054688C">
            <w:pPr>
              <w:spacing w:before="60" w:after="60" w:line="240" w:lineRule="auto"/>
              <w:rPr>
                <w:sz w:val="20"/>
                <w:szCs w:val="20"/>
              </w:rPr>
            </w:pPr>
          </w:p>
        </w:tc>
      </w:tr>
      <w:tr w:rsidR="009F5657" w:rsidRPr="00A40C68" w:rsidTr="003B04B6">
        <w:tc>
          <w:tcPr>
            <w:tcW w:w="334" w:type="pct"/>
          </w:tcPr>
          <w:p w:rsidR="009F5657" w:rsidRPr="00AA2582" w:rsidRDefault="009F5657"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SO6</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3C10C5" w:rsidP="00251472">
            <w:pPr>
              <w:spacing w:before="60" w:after="60" w:line="240" w:lineRule="auto"/>
              <w:rPr>
                <w:sz w:val="20"/>
                <w:szCs w:val="20"/>
              </w:rPr>
            </w:pPr>
            <w:r>
              <w:rPr>
                <w:sz w:val="20"/>
                <w:szCs w:val="20"/>
              </w:rPr>
              <w:t>Kryterium 2</w:t>
            </w:r>
          </w:p>
        </w:tc>
        <w:tc>
          <w:tcPr>
            <w:tcW w:w="276" w:type="pct"/>
          </w:tcPr>
          <w:p w:rsidR="009F5657" w:rsidRDefault="003C10C5" w:rsidP="00251472">
            <w:pPr>
              <w:spacing w:before="60" w:after="60" w:line="240" w:lineRule="auto"/>
              <w:rPr>
                <w:sz w:val="20"/>
                <w:szCs w:val="20"/>
              </w:rPr>
            </w:pPr>
            <w:r>
              <w:rPr>
                <w:sz w:val="20"/>
                <w:szCs w:val="20"/>
              </w:rPr>
              <w:t>T</w:t>
            </w:r>
          </w:p>
        </w:tc>
        <w:tc>
          <w:tcPr>
            <w:tcW w:w="2263" w:type="pct"/>
          </w:tcPr>
          <w:p w:rsidR="009F5657" w:rsidRPr="00B91084" w:rsidRDefault="009F5657" w:rsidP="009F5657">
            <w:pPr>
              <w:autoSpaceDE w:val="0"/>
              <w:autoSpaceDN w:val="0"/>
              <w:adjustRightInd w:val="0"/>
              <w:spacing w:after="0" w:line="240" w:lineRule="auto"/>
              <w:rPr>
                <w:sz w:val="20"/>
                <w:szCs w:val="20"/>
                <w:lang w:eastAsia="pl-PL"/>
              </w:rPr>
            </w:pPr>
            <w:r w:rsidRPr="00B91084">
              <w:rPr>
                <w:bCs/>
                <w:sz w:val="20"/>
                <w:szCs w:val="20"/>
              </w:rPr>
              <w:t xml:space="preserve">Spełnienie kryterium poprzez  </w:t>
            </w:r>
            <w:r w:rsidRPr="00B91084">
              <w:rPr>
                <w:bCs/>
                <w:sz w:val="20"/>
                <w:szCs w:val="20"/>
                <w:lang w:eastAsia="pl-PL"/>
              </w:rPr>
              <w:t>KPGO 2022</w:t>
            </w:r>
          </w:p>
          <w:p w:rsidR="009F5657" w:rsidRPr="00B91084" w:rsidRDefault="009F5657" w:rsidP="009F5657">
            <w:pPr>
              <w:spacing w:after="0"/>
              <w:rPr>
                <w:bCs/>
                <w:sz w:val="20"/>
                <w:szCs w:val="20"/>
              </w:rPr>
            </w:pPr>
            <w:r w:rsidRPr="00B91084">
              <w:rPr>
                <w:bCs/>
                <w:sz w:val="20"/>
                <w:szCs w:val="20"/>
              </w:rPr>
              <w:t>Link do Krajowego planu gospodarki odpadami 2022</w:t>
            </w:r>
          </w:p>
          <w:p w:rsidR="009F5657" w:rsidRPr="00B91084" w:rsidRDefault="00302A95" w:rsidP="009F5657">
            <w:pPr>
              <w:spacing w:after="0"/>
              <w:rPr>
                <w:bCs/>
                <w:sz w:val="20"/>
                <w:szCs w:val="20"/>
              </w:rPr>
            </w:pPr>
            <w:hyperlink r:id="rId45" w:history="1">
              <w:r w:rsidR="009F5657" w:rsidRPr="00B91084">
                <w:rPr>
                  <w:rStyle w:val="Hipercze"/>
                  <w:bCs/>
                  <w:sz w:val="20"/>
                  <w:szCs w:val="20"/>
                </w:rPr>
                <w:t>http://isap.sejm.gov.pl/isap.nsf/download.xsp/WMP20160000784/O/M20160784.pdf</w:t>
              </w:r>
            </w:hyperlink>
          </w:p>
          <w:p w:rsidR="009F5657" w:rsidRPr="00B91084" w:rsidRDefault="009F5657" w:rsidP="009F5657">
            <w:pPr>
              <w:spacing w:after="0"/>
              <w:rPr>
                <w:bCs/>
                <w:sz w:val="20"/>
                <w:szCs w:val="20"/>
              </w:rPr>
            </w:pPr>
            <w:r w:rsidRPr="00B91084">
              <w:rPr>
                <w:bCs/>
                <w:sz w:val="20"/>
                <w:szCs w:val="20"/>
              </w:rPr>
              <w:t>Link do rozporządzenia Ministra Środowiska z dnia 29 grudnia 2016 r. w sprawie szczegółowego sposobu selektywnego zbierania wybranych frakcji odpadów</w:t>
            </w:r>
          </w:p>
          <w:p w:rsidR="009F5657" w:rsidRPr="00B91084" w:rsidRDefault="009F5657" w:rsidP="009F5657">
            <w:pPr>
              <w:spacing w:after="0"/>
              <w:rPr>
                <w:bCs/>
                <w:sz w:val="20"/>
                <w:szCs w:val="20"/>
              </w:rPr>
            </w:pPr>
            <w:r w:rsidRPr="00B91084">
              <w:rPr>
                <w:bCs/>
                <w:sz w:val="20"/>
                <w:szCs w:val="20"/>
              </w:rPr>
              <w:t>http://isap.sejm.gov.pl/isap.nsf/download.xsp/WDU20170000019/O/D20170019.pdf</w:t>
            </w:r>
          </w:p>
          <w:p w:rsidR="009F5657" w:rsidRPr="00B91084" w:rsidRDefault="009F5657" w:rsidP="009F5657">
            <w:pPr>
              <w:spacing w:after="0"/>
              <w:rPr>
                <w:bCs/>
                <w:sz w:val="20"/>
                <w:szCs w:val="20"/>
              </w:rPr>
            </w:pPr>
            <w:r w:rsidRPr="00B91084">
              <w:rPr>
                <w:bCs/>
                <w:sz w:val="20"/>
                <w:szCs w:val="20"/>
              </w:rPr>
              <w:t>Link do rozporządzenia Ministra Klimatu i Środowiska z dnia 10 maja 2021 r. w sprawie sposobu selektywnego zbierania wybranych frakcji odpadów</w:t>
            </w:r>
          </w:p>
          <w:p w:rsidR="009F5657" w:rsidRPr="00B91084" w:rsidRDefault="00302A95" w:rsidP="009F5657">
            <w:pPr>
              <w:spacing w:after="0"/>
              <w:rPr>
                <w:bCs/>
                <w:sz w:val="20"/>
                <w:szCs w:val="20"/>
              </w:rPr>
            </w:pPr>
            <w:hyperlink r:id="rId46" w:history="1">
              <w:r w:rsidR="009F5657" w:rsidRPr="00B91084">
                <w:rPr>
                  <w:rStyle w:val="Hipercze"/>
                  <w:bCs/>
                  <w:sz w:val="20"/>
                  <w:szCs w:val="20"/>
                </w:rPr>
                <w:t>http://isap.sejm.gov.pl/isap.nsf/download.xsp/WDU20210000906/O/D20210906.pdf</w:t>
              </w:r>
            </w:hyperlink>
            <w:r w:rsidR="009F5657" w:rsidRPr="00B91084">
              <w:rPr>
                <w:bCs/>
                <w:sz w:val="20"/>
                <w:szCs w:val="20"/>
              </w:rPr>
              <w:t xml:space="preserve">. </w:t>
            </w:r>
          </w:p>
          <w:p w:rsidR="009F5657" w:rsidRDefault="009F5657" w:rsidP="009F5657">
            <w:pPr>
              <w:spacing w:after="0"/>
              <w:rPr>
                <w:b/>
                <w:bCs/>
                <w:sz w:val="20"/>
                <w:szCs w:val="20"/>
              </w:rPr>
            </w:pPr>
          </w:p>
          <w:p w:rsidR="009F5657" w:rsidRDefault="009F5657" w:rsidP="009F5657">
            <w:pPr>
              <w:spacing w:after="0"/>
              <w:rPr>
                <w:b/>
                <w:bCs/>
                <w:sz w:val="20"/>
                <w:szCs w:val="20"/>
              </w:rPr>
            </w:pPr>
          </w:p>
          <w:p w:rsidR="009F5657" w:rsidRDefault="009F5657" w:rsidP="009F5657">
            <w:pPr>
              <w:spacing w:after="0"/>
              <w:rPr>
                <w:b/>
                <w:bCs/>
                <w:sz w:val="20"/>
                <w:szCs w:val="20"/>
              </w:rPr>
            </w:pPr>
          </w:p>
          <w:p w:rsidR="009F5657" w:rsidRDefault="009F5657" w:rsidP="0054688C">
            <w:pPr>
              <w:spacing w:before="60" w:after="60" w:line="240" w:lineRule="auto"/>
            </w:pPr>
          </w:p>
        </w:tc>
        <w:tc>
          <w:tcPr>
            <w:tcW w:w="937" w:type="pct"/>
          </w:tcPr>
          <w:p w:rsidR="009F5657" w:rsidRPr="00AA2582" w:rsidRDefault="009F5657" w:rsidP="009F5657">
            <w:pPr>
              <w:autoSpaceDE w:val="0"/>
              <w:autoSpaceDN w:val="0"/>
              <w:adjustRightInd w:val="0"/>
              <w:spacing w:after="0" w:line="276" w:lineRule="auto"/>
              <w:rPr>
                <w:b/>
                <w:bCs/>
                <w:color w:val="7030A1"/>
                <w:sz w:val="20"/>
                <w:szCs w:val="20"/>
                <w:lang w:eastAsia="pl-PL"/>
              </w:rPr>
            </w:pPr>
            <w:r w:rsidRPr="00AA2582">
              <w:rPr>
                <w:color w:val="000000"/>
                <w:sz w:val="20"/>
                <w:szCs w:val="20"/>
                <w:lang w:eastAsia="pl-PL"/>
              </w:rPr>
              <w:lastRenderedPageBreak/>
              <w:t>KPGO zawiera ocenę istniejących systemów zbierania odpadów, w tym zakresu rzeczowego</w:t>
            </w:r>
            <w:r w:rsidRPr="00AA2582">
              <w:rPr>
                <w:b/>
                <w:bCs/>
                <w:color w:val="7030A1"/>
                <w:sz w:val="20"/>
                <w:szCs w:val="20"/>
                <w:lang w:eastAsia="pl-PL"/>
              </w:rPr>
              <w:t xml:space="preserve"> </w:t>
            </w:r>
            <w:r w:rsidRPr="00C82730">
              <w:rPr>
                <w:bCs/>
                <w:sz w:val="20"/>
                <w:szCs w:val="20"/>
                <w:lang w:eastAsia="pl-PL"/>
              </w:rPr>
              <w:t>i</w:t>
            </w:r>
            <w:r w:rsidRPr="00AA2582">
              <w:rPr>
                <w:color w:val="000000"/>
                <w:sz w:val="20"/>
                <w:szCs w:val="20"/>
                <w:lang w:eastAsia="pl-PL"/>
              </w:rPr>
              <w:t xml:space="preserve"> terytorialnego selektywnego zbierania oraz środków usprawniających jej działanie, a także potrzeby nowych systemów zbiórki. W wyniku tej oceny w KPGO wskazano potrzebę wprowadzenia jednolitych standardów selektywnego zbierania odpadów komunalnych na terenie całego kraju, które następnie zostały określone w rozporządzeniu ws. szczegółowego sposobu selektywnego zbierania wybranych frakcji odpadów.</w:t>
            </w:r>
          </w:p>
          <w:p w:rsidR="009F5657" w:rsidRPr="00A57D7F" w:rsidRDefault="009F5657" w:rsidP="00E4487A">
            <w:pPr>
              <w:spacing w:after="0" w:line="276" w:lineRule="auto"/>
              <w:rPr>
                <w:b/>
                <w:bCs/>
                <w:sz w:val="20"/>
                <w:szCs w:val="20"/>
              </w:rPr>
            </w:pPr>
            <w:r w:rsidRPr="00CA41B0">
              <w:rPr>
                <w:bCs/>
                <w:sz w:val="20"/>
                <w:szCs w:val="20"/>
              </w:rPr>
              <w:t xml:space="preserve">Załącznik do KPGO 2022, na podstawie przeprowadzonej analizy potrzeb w zakresie systemu selektywnego </w:t>
            </w:r>
            <w:r w:rsidRPr="00CA41B0">
              <w:rPr>
                <w:bCs/>
                <w:sz w:val="20"/>
                <w:szCs w:val="20"/>
              </w:rPr>
              <w:lastRenderedPageBreak/>
              <w:t>zbierania, wskazuje, że w kolejnych latach powinien nastąpić rozwój PSZOK wraz z punktami napraw i wymiany rzeczy używanych oraz określa potrzeby w tym zakresie.</w:t>
            </w:r>
          </w:p>
        </w:tc>
      </w:tr>
      <w:tr w:rsidR="003C10C5" w:rsidRPr="00A40C68" w:rsidTr="003B04B6">
        <w:tc>
          <w:tcPr>
            <w:tcW w:w="334" w:type="pct"/>
          </w:tcPr>
          <w:p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3C10C5" w:rsidRDefault="003C10C5" w:rsidP="00251472">
            <w:pPr>
              <w:spacing w:before="60" w:after="60" w:line="240" w:lineRule="auto"/>
              <w:rPr>
                <w:sz w:val="20"/>
                <w:szCs w:val="20"/>
              </w:rPr>
            </w:pPr>
            <w:r>
              <w:rPr>
                <w:sz w:val="20"/>
                <w:szCs w:val="20"/>
              </w:rPr>
              <w:t>EFRR</w:t>
            </w:r>
          </w:p>
        </w:tc>
        <w:tc>
          <w:tcPr>
            <w:tcW w:w="321" w:type="pct"/>
          </w:tcPr>
          <w:p w:rsidR="003C10C5" w:rsidRDefault="003C10C5" w:rsidP="00141DD3">
            <w:pPr>
              <w:spacing w:before="60" w:after="60" w:line="240" w:lineRule="auto"/>
              <w:rPr>
                <w:sz w:val="20"/>
                <w:szCs w:val="20"/>
              </w:rPr>
            </w:pPr>
            <w:r>
              <w:rPr>
                <w:sz w:val="20"/>
                <w:szCs w:val="20"/>
              </w:rPr>
              <w:t>CP2</w:t>
            </w:r>
          </w:p>
          <w:p w:rsidR="003C10C5" w:rsidRDefault="003C10C5" w:rsidP="00141DD3">
            <w:pPr>
              <w:spacing w:before="60" w:after="60" w:line="240" w:lineRule="auto"/>
              <w:rPr>
                <w:sz w:val="20"/>
                <w:szCs w:val="20"/>
              </w:rPr>
            </w:pPr>
            <w:r>
              <w:rPr>
                <w:sz w:val="20"/>
                <w:szCs w:val="20"/>
              </w:rPr>
              <w:t>SO6</w:t>
            </w:r>
          </w:p>
          <w:p w:rsidR="003C10C5" w:rsidRDefault="003C10C5" w:rsidP="009F5657">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3</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C10C5" w:rsidP="009F5657">
            <w:pPr>
              <w:spacing w:after="0"/>
              <w:rPr>
                <w:sz w:val="20"/>
                <w:szCs w:val="20"/>
              </w:rPr>
            </w:pPr>
            <w:r w:rsidRPr="00B91084">
              <w:rPr>
                <w:sz w:val="20"/>
                <w:szCs w:val="20"/>
              </w:rPr>
              <w:t>Spełnione poprzez przyjęcie nowego załącznika do KPGO 2022</w:t>
            </w:r>
          </w:p>
          <w:p w:rsidR="003C10C5" w:rsidRPr="00B91084" w:rsidRDefault="003C10C5" w:rsidP="009F5657">
            <w:pPr>
              <w:spacing w:after="0"/>
              <w:rPr>
                <w:bCs/>
                <w:sz w:val="20"/>
                <w:szCs w:val="20"/>
              </w:rPr>
            </w:pPr>
            <w:r w:rsidRPr="00B91084">
              <w:rPr>
                <w:bCs/>
                <w:sz w:val="20"/>
                <w:szCs w:val="20"/>
              </w:rPr>
              <w:t>Link do aktualizacji KPGO  - Załącznik dot. luki inwestycyjnej</w:t>
            </w:r>
          </w:p>
          <w:p w:rsidR="003C10C5" w:rsidRPr="00B91084" w:rsidRDefault="00302A95" w:rsidP="009F5657">
            <w:pPr>
              <w:spacing w:after="0"/>
              <w:rPr>
                <w:bCs/>
                <w:sz w:val="20"/>
                <w:szCs w:val="20"/>
              </w:rPr>
            </w:pPr>
            <w:hyperlink r:id="rId47" w:history="1">
              <w:r w:rsidR="003C10C5" w:rsidRPr="00B91084">
                <w:rPr>
                  <w:rStyle w:val="Hipercze"/>
                  <w:bCs/>
                  <w:sz w:val="20"/>
                  <w:szCs w:val="20"/>
                </w:rPr>
                <w:t>http://isap.sejm.gov.pl/isap.nsf/download.xsp/WMP20210000509/O/M20210509.pdf</w:t>
              </w:r>
            </w:hyperlink>
          </w:p>
          <w:p w:rsidR="003C10C5" w:rsidRDefault="003C10C5" w:rsidP="009F5657">
            <w:pPr>
              <w:spacing w:after="0"/>
              <w:rPr>
                <w:b/>
                <w:bCs/>
                <w:sz w:val="20"/>
                <w:szCs w:val="20"/>
              </w:rPr>
            </w:pPr>
          </w:p>
          <w:p w:rsidR="003C10C5" w:rsidRDefault="003C10C5" w:rsidP="009F5657">
            <w:pPr>
              <w:spacing w:after="0"/>
            </w:pPr>
          </w:p>
        </w:tc>
        <w:tc>
          <w:tcPr>
            <w:tcW w:w="937" w:type="pct"/>
          </w:tcPr>
          <w:p w:rsidR="003C10C5" w:rsidRPr="00A57D7F" w:rsidRDefault="003C10C5" w:rsidP="00E4487A">
            <w:pPr>
              <w:spacing w:after="0"/>
              <w:rPr>
                <w:b/>
                <w:bCs/>
                <w:sz w:val="20"/>
                <w:szCs w:val="20"/>
              </w:rPr>
            </w:pPr>
            <w:r w:rsidRPr="00CA41B0">
              <w:rPr>
                <w:bCs/>
                <w:sz w:val="20"/>
                <w:szCs w:val="20"/>
              </w:rPr>
              <w:t xml:space="preserve">Na rzecz realizacji kryterium została przeprowadzona Analiza IOŚ-PIB oraz opracowany i opublikowany w roku 2021 Załącznik do KPGO 2022, w których zawarto ocenę potrzeb inwestycyjnych w skali kraju w zakresie zapobiegania powstawaniu odpadów, infrastruktury selektywnego zbierania odpadów oraz instalacji do przetwarzania odpadów. Po przeprowadzonych analizach zidentyfikowano jako priorytetowe instalacje do recyklingu oraz działania inwestycyjne w zakresie zapobiegania powstawaniu odpadów. W załączniku przedstawiono również informacje o źródłach </w:t>
            </w:r>
            <w:r w:rsidRPr="00CA41B0">
              <w:rPr>
                <w:bCs/>
                <w:sz w:val="20"/>
                <w:szCs w:val="20"/>
              </w:rPr>
              <w:lastRenderedPageBreak/>
              <w:t>finansowania kosztów eksploatacji i utrzymania instalacji w kraju.</w:t>
            </w:r>
          </w:p>
        </w:tc>
      </w:tr>
      <w:tr w:rsidR="003C10C5" w:rsidRPr="00A40C68" w:rsidTr="003B04B6">
        <w:tc>
          <w:tcPr>
            <w:tcW w:w="334" w:type="pct"/>
          </w:tcPr>
          <w:p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3C10C5" w:rsidRDefault="003C10C5" w:rsidP="00251472">
            <w:pPr>
              <w:spacing w:before="60" w:after="60" w:line="240" w:lineRule="auto"/>
              <w:rPr>
                <w:sz w:val="20"/>
                <w:szCs w:val="20"/>
              </w:rPr>
            </w:pPr>
            <w:r>
              <w:rPr>
                <w:sz w:val="20"/>
                <w:szCs w:val="20"/>
              </w:rPr>
              <w:t>EFRR</w:t>
            </w:r>
          </w:p>
        </w:tc>
        <w:tc>
          <w:tcPr>
            <w:tcW w:w="321" w:type="pct"/>
          </w:tcPr>
          <w:p w:rsidR="003C10C5" w:rsidRDefault="003C10C5" w:rsidP="00141DD3">
            <w:pPr>
              <w:spacing w:before="60" w:after="60" w:line="240" w:lineRule="auto"/>
              <w:rPr>
                <w:sz w:val="20"/>
                <w:szCs w:val="20"/>
              </w:rPr>
            </w:pPr>
            <w:r>
              <w:rPr>
                <w:sz w:val="20"/>
                <w:szCs w:val="20"/>
              </w:rPr>
              <w:t>CP2</w:t>
            </w:r>
          </w:p>
          <w:p w:rsidR="003C10C5" w:rsidRDefault="003C10C5" w:rsidP="00141DD3">
            <w:pPr>
              <w:spacing w:before="60" w:after="60" w:line="240" w:lineRule="auto"/>
              <w:rPr>
                <w:sz w:val="20"/>
                <w:szCs w:val="20"/>
              </w:rPr>
            </w:pPr>
            <w:r>
              <w:rPr>
                <w:sz w:val="20"/>
                <w:szCs w:val="20"/>
              </w:rPr>
              <w:t>SO6</w:t>
            </w:r>
          </w:p>
          <w:p w:rsidR="003C10C5" w:rsidRDefault="003C10C5" w:rsidP="009F5657">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4</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C10C5" w:rsidP="009F5657">
            <w:pPr>
              <w:spacing w:after="0"/>
              <w:rPr>
                <w:bCs/>
                <w:sz w:val="20"/>
                <w:szCs w:val="20"/>
              </w:rPr>
            </w:pPr>
            <w:r w:rsidRPr="00B91084">
              <w:rPr>
                <w:bCs/>
                <w:sz w:val="20"/>
                <w:szCs w:val="20"/>
              </w:rPr>
              <w:t xml:space="preserve">Spełnione poprzez </w:t>
            </w:r>
            <w:proofErr w:type="spellStart"/>
            <w:r w:rsidRPr="00B91084">
              <w:rPr>
                <w:bCs/>
                <w:sz w:val="20"/>
                <w:szCs w:val="20"/>
              </w:rPr>
              <w:t>poprzez</w:t>
            </w:r>
            <w:proofErr w:type="spellEnd"/>
            <w:r w:rsidRPr="00B91084">
              <w:rPr>
                <w:bCs/>
                <w:sz w:val="20"/>
                <w:szCs w:val="20"/>
              </w:rPr>
              <w:t xml:space="preserve"> art. 35 ust. 1 pkt 4 lit. c) ustawy o odpadach, KPGO 2022, załącznik do KPGO 2022, WPGO</w:t>
            </w:r>
          </w:p>
          <w:p w:rsidR="003C10C5" w:rsidRPr="00B91084" w:rsidRDefault="003C10C5" w:rsidP="009F5657">
            <w:pPr>
              <w:spacing w:after="0"/>
              <w:rPr>
                <w:bCs/>
                <w:sz w:val="20"/>
                <w:szCs w:val="20"/>
              </w:rPr>
            </w:pPr>
            <w:r w:rsidRPr="00B91084">
              <w:rPr>
                <w:bCs/>
                <w:sz w:val="20"/>
                <w:szCs w:val="20"/>
              </w:rPr>
              <w:t>Link do Krajowego planu gospodarki odpadami 2022</w:t>
            </w:r>
          </w:p>
          <w:p w:rsidR="003C10C5" w:rsidRPr="00B91084" w:rsidRDefault="00302A95" w:rsidP="009F5657">
            <w:pPr>
              <w:spacing w:after="0"/>
              <w:rPr>
                <w:bCs/>
                <w:sz w:val="20"/>
                <w:szCs w:val="20"/>
              </w:rPr>
            </w:pPr>
            <w:hyperlink r:id="rId48" w:history="1">
              <w:r w:rsidR="003C10C5" w:rsidRPr="00B91084">
                <w:rPr>
                  <w:rStyle w:val="Hipercze"/>
                  <w:bCs/>
                  <w:sz w:val="20"/>
                  <w:szCs w:val="20"/>
                </w:rPr>
                <w:t>http://isap.sejm.gov.pl/isap.nsf/download.xsp/WMP20160000784/O/M20160784.pdf</w:t>
              </w:r>
            </w:hyperlink>
          </w:p>
          <w:p w:rsidR="003C10C5" w:rsidRPr="00B91084" w:rsidRDefault="003C10C5" w:rsidP="009F5657">
            <w:pPr>
              <w:spacing w:after="0"/>
              <w:rPr>
                <w:bCs/>
                <w:sz w:val="20"/>
                <w:szCs w:val="20"/>
              </w:rPr>
            </w:pPr>
            <w:r w:rsidRPr="00B91084">
              <w:rPr>
                <w:bCs/>
                <w:sz w:val="20"/>
                <w:szCs w:val="20"/>
              </w:rPr>
              <w:t>Link do aktualizacji KPGO  - Załącznik dot. luki inwestycyjnej</w:t>
            </w:r>
          </w:p>
          <w:p w:rsidR="003C10C5" w:rsidRPr="00DD4B6E" w:rsidRDefault="00302A95" w:rsidP="009F5657">
            <w:pPr>
              <w:spacing w:after="0"/>
              <w:rPr>
                <w:b/>
                <w:bCs/>
                <w:sz w:val="20"/>
                <w:szCs w:val="20"/>
              </w:rPr>
            </w:pPr>
            <w:hyperlink r:id="rId49" w:history="1">
              <w:r w:rsidR="003C10C5" w:rsidRPr="00B91084">
                <w:rPr>
                  <w:rStyle w:val="Hipercze"/>
                  <w:bCs/>
                  <w:sz w:val="20"/>
                  <w:szCs w:val="20"/>
                </w:rPr>
                <w:t>http://isap.sejm.gov.pl/isap.nsf/download.xsp/WMP20210000509/O/M20210509.pdf</w:t>
              </w:r>
            </w:hyperlink>
          </w:p>
          <w:p w:rsidR="003C10C5" w:rsidRDefault="003C10C5" w:rsidP="0054688C">
            <w:pPr>
              <w:spacing w:before="60" w:after="60" w:line="240" w:lineRule="auto"/>
            </w:pPr>
          </w:p>
        </w:tc>
        <w:tc>
          <w:tcPr>
            <w:tcW w:w="937" w:type="pct"/>
          </w:tcPr>
          <w:p w:rsidR="003C10C5" w:rsidRPr="00CA41B0" w:rsidRDefault="003C10C5" w:rsidP="009F5657">
            <w:pPr>
              <w:spacing w:after="0"/>
              <w:rPr>
                <w:bCs/>
                <w:sz w:val="20"/>
                <w:szCs w:val="20"/>
              </w:rPr>
            </w:pPr>
            <w:r w:rsidRPr="00CA41B0">
              <w:rPr>
                <w:bCs/>
                <w:sz w:val="20"/>
                <w:szCs w:val="20"/>
              </w:rPr>
              <w:t xml:space="preserve">Uchwalanie i obowiązywanie planów gospodarki odpadami reguluje  ustawa z 14 grudnia 2012 r. o odpadach,  zgodnie z którą plany gospodarki odpadami  opracowuje się na poziomie krajowym i wojewódzkim. WPGO powinien być zgodny z KPGO i służyć realizacji zawartych w nim celów, które należy uznać jako uniwersalne w skali całego kraju. Wobec tego Załącznik do KPGO 2022  – ocena luki inwestycyjnej - zawiera oszacowanie potrzeb na moce przerobowe instalacji w skali kraju. Funkcjonująca i planowana infrastruktura wraz z lokalizacją i przepustowością dotyczące odpadów komunalnych określone są natomiast wprost w planach inwestycyjnych (załącznik do </w:t>
            </w:r>
            <w:r w:rsidRPr="00CA41B0">
              <w:rPr>
                <w:bCs/>
                <w:sz w:val="20"/>
                <w:szCs w:val="20"/>
              </w:rPr>
              <w:lastRenderedPageBreak/>
              <w:t>WPGO), w których procesie przyjmowania bierze udział minister do spraw klimatu, aby zapewnić jednolite zasady planowania w gospodarce odpadami dla całego kraju.</w:t>
            </w:r>
          </w:p>
          <w:p w:rsidR="003C10C5" w:rsidRPr="00CA41B0" w:rsidRDefault="003C10C5" w:rsidP="009F5657">
            <w:pPr>
              <w:spacing w:after="0"/>
              <w:rPr>
                <w:bCs/>
                <w:sz w:val="20"/>
                <w:szCs w:val="20"/>
              </w:rPr>
            </w:pPr>
            <w:r w:rsidRPr="00CA41B0">
              <w:rPr>
                <w:bCs/>
                <w:sz w:val="20"/>
                <w:szCs w:val="20"/>
              </w:rPr>
              <w:t xml:space="preserve">W uzasadnionych przypadkach  KPGO 2022 określa kryteria lokalizacji instalacji i obiektów gospodarki odpadami, tj. w zakresie: lokalizacji </w:t>
            </w:r>
            <w:proofErr w:type="spellStart"/>
            <w:r w:rsidRPr="00CA41B0">
              <w:rPr>
                <w:bCs/>
                <w:sz w:val="20"/>
                <w:szCs w:val="20"/>
              </w:rPr>
              <w:t>PSZOKów</w:t>
            </w:r>
            <w:proofErr w:type="spellEnd"/>
            <w:r w:rsidRPr="00CA41B0">
              <w:rPr>
                <w:bCs/>
                <w:sz w:val="20"/>
                <w:szCs w:val="20"/>
              </w:rPr>
              <w:t xml:space="preserve">; instalacji dla odpadów medycznych i weterynaryjnych; składowania odpadów w podziemnych wyrobiskach górniczych, np. z grupy 01, 06 i 10 i innych również niebezpiecznych np. z procesów oczyszczania spalin.  </w:t>
            </w:r>
          </w:p>
          <w:p w:rsidR="003C10C5" w:rsidRPr="00A57D7F" w:rsidRDefault="003C10C5" w:rsidP="007A7CB0">
            <w:pPr>
              <w:spacing w:after="0"/>
              <w:rPr>
                <w:b/>
                <w:bCs/>
                <w:sz w:val="20"/>
                <w:szCs w:val="20"/>
              </w:rPr>
            </w:pPr>
          </w:p>
        </w:tc>
      </w:tr>
      <w:tr w:rsidR="003C10C5" w:rsidRPr="00A40C68" w:rsidTr="003B04B6">
        <w:tc>
          <w:tcPr>
            <w:tcW w:w="334" w:type="pct"/>
          </w:tcPr>
          <w:p w:rsidR="003C10C5" w:rsidRPr="002857FC" w:rsidRDefault="003C10C5" w:rsidP="00251472">
            <w:pPr>
              <w:spacing w:before="60" w:after="60" w:line="240" w:lineRule="auto"/>
              <w:rPr>
                <w:sz w:val="20"/>
                <w:szCs w:val="20"/>
                <w:highlight w:val="green"/>
              </w:rPr>
            </w:pPr>
            <w:r w:rsidRPr="00AA2582">
              <w:rPr>
                <w:sz w:val="20"/>
                <w:szCs w:val="20"/>
              </w:rPr>
              <w:lastRenderedPageBreak/>
              <w:t xml:space="preserve">2.7. Ramy </w:t>
            </w:r>
            <w:r>
              <w:rPr>
                <w:sz w:val="20"/>
                <w:szCs w:val="20"/>
              </w:rPr>
              <w:t xml:space="preserve">działań </w:t>
            </w:r>
            <w:r w:rsidRPr="00AA2582">
              <w:rPr>
                <w:sz w:val="20"/>
                <w:szCs w:val="20"/>
              </w:rPr>
              <w:t>priorytetow</w:t>
            </w:r>
            <w:r>
              <w:rPr>
                <w:sz w:val="20"/>
                <w:szCs w:val="20"/>
              </w:rPr>
              <w:t>ych</w:t>
            </w:r>
            <w:r w:rsidRPr="00AA2582">
              <w:rPr>
                <w:sz w:val="20"/>
                <w:szCs w:val="20"/>
              </w:rPr>
              <w:t xml:space="preserve"> w przypadku koniecznych śr</w:t>
            </w:r>
            <w:r>
              <w:rPr>
                <w:sz w:val="20"/>
                <w:szCs w:val="20"/>
              </w:rPr>
              <w:t xml:space="preserve">odków </w:t>
            </w:r>
            <w:r>
              <w:rPr>
                <w:sz w:val="20"/>
                <w:szCs w:val="20"/>
              </w:rPr>
              <w:lastRenderedPageBreak/>
              <w:t>ochrony obejmujących do</w:t>
            </w:r>
            <w:r w:rsidRPr="00AA2582">
              <w:rPr>
                <w:sz w:val="20"/>
                <w:szCs w:val="20"/>
              </w:rPr>
              <w:t>finansowanie unijne</w:t>
            </w:r>
          </w:p>
        </w:tc>
        <w:tc>
          <w:tcPr>
            <w:tcW w:w="235" w:type="pct"/>
          </w:tcPr>
          <w:p w:rsidR="003C10C5"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9F5657">
            <w:pPr>
              <w:spacing w:before="60" w:after="60" w:line="240" w:lineRule="auto"/>
              <w:rPr>
                <w:sz w:val="20"/>
                <w:szCs w:val="20"/>
              </w:rPr>
            </w:pPr>
            <w:r>
              <w:rPr>
                <w:sz w:val="20"/>
                <w:szCs w:val="20"/>
              </w:rPr>
              <w:t>CP2</w:t>
            </w:r>
          </w:p>
          <w:p w:rsidR="003C10C5" w:rsidRDefault="003C10C5" w:rsidP="009F5657">
            <w:pPr>
              <w:spacing w:before="60" w:after="60" w:line="240" w:lineRule="auto"/>
              <w:rPr>
                <w:sz w:val="20"/>
                <w:szCs w:val="20"/>
              </w:rPr>
            </w:pPr>
            <w:r>
              <w:rPr>
                <w:sz w:val="20"/>
                <w:szCs w:val="20"/>
              </w:rPr>
              <w:t>SO7</w:t>
            </w:r>
          </w:p>
          <w:p w:rsidR="003C10C5" w:rsidRDefault="003C10C5" w:rsidP="00251472">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1</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02A95" w:rsidP="0054688C">
            <w:pPr>
              <w:spacing w:before="60" w:after="60" w:line="240" w:lineRule="auto"/>
              <w:rPr>
                <w:sz w:val="20"/>
                <w:szCs w:val="20"/>
              </w:rPr>
            </w:pPr>
            <w:hyperlink r:id="rId50" w:history="1">
              <w:r w:rsidR="003C10C5" w:rsidRPr="00B91084">
                <w:rPr>
                  <w:rStyle w:val="Hipercze"/>
                  <w:bCs/>
                  <w:sz w:val="20"/>
                  <w:szCs w:val="20"/>
                </w:rPr>
                <w:t>http://www.gdos.gov.pl/files/artykuly/5073/PAF_icon.pdf</w:t>
              </w:r>
            </w:hyperlink>
          </w:p>
        </w:tc>
        <w:tc>
          <w:tcPr>
            <w:tcW w:w="937" w:type="pct"/>
          </w:tcPr>
          <w:p w:rsidR="003C10C5" w:rsidRPr="003967BA" w:rsidRDefault="003C10C5" w:rsidP="007A7CB0">
            <w:pPr>
              <w:spacing w:after="0"/>
              <w:rPr>
                <w:bCs/>
                <w:sz w:val="20"/>
                <w:szCs w:val="20"/>
              </w:rPr>
            </w:pPr>
            <w:r>
              <w:rPr>
                <w:bCs/>
                <w:sz w:val="20"/>
                <w:szCs w:val="20"/>
              </w:rPr>
              <w:t>D</w:t>
            </w:r>
            <w:r w:rsidRPr="003967BA">
              <w:rPr>
                <w:bCs/>
                <w:sz w:val="20"/>
                <w:szCs w:val="20"/>
              </w:rPr>
              <w:t xml:space="preserve">ziałania </w:t>
            </w:r>
            <w:r>
              <w:rPr>
                <w:bCs/>
                <w:sz w:val="20"/>
                <w:szCs w:val="20"/>
              </w:rPr>
              <w:t>dotyczące</w:t>
            </w:r>
            <w:r w:rsidRPr="003967BA">
              <w:rPr>
                <w:bCs/>
                <w:sz w:val="20"/>
                <w:szCs w:val="20"/>
              </w:rPr>
              <w:t xml:space="preserve"> utrzymani</w:t>
            </w:r>
            <w:r>
              <w:rPr>
                <w:bCs/>
                <w:sz w:val="20"/>
                <w:szCs w:val="20"/>
              </w:rPr>
              <w:t xml:space="preserve">a </w:t>
            </w:r>
            <w:r w:rsidRPr="003967BA">
              <w:rPr>
                <w:bCs/>
                <w:sz w:val="20"/>
                <w:szCs w:val="20"/>
              </w:rPr>
              <w:t>dotychczasow</w:t>
            </w:r>
            <w:r>
              <w:rPr>
                <w:bCs/>
                <w:sz w:val="20"/>
                <w:szCs w:val="20"/>
              </w:rPr>
              <w:t>ej</w:t>
            </w:r>
            <w:r w:rsidRPr="003967BA">
              <w:rPr>
                <w:bCs/>
                <w:sz w:val="20"/>
                <w:szCs w:val="20"/>
              </w:rPr>
              <w:t xml:space="preserve"> gospodar</w:t>
            </w:r>
            <w:r>
              <w:rPr>
                <w:bCs/>
                <w:sz w:val="20"/>
                <w:szCs w:val="20"/>
              </w:rPr>
              <w:t>ki</w:t>
            </w:r>
            <w:r w:rsidRPr="003967BA">
              <w:rPr>
                <w:bCs/>
                <w:sz w:val="20"/>
                <w:szCs w:val="20"/>
              </w:rPr>
              <w:t xml:space="preserve"> na terenach siedlisk gatunków przyrodniczych  </w:t>
            </w:r>
            <w:r>
              <w:rPr>
                <w:bCs/>
                <w:sz w:val="20"/>
                <w:szCs w:val="20"/>
              </w:rPr>
              <w:t>i</w:t>
            </w:r>
            <w:r w:rsidRPr="003967BA">
              <w:rPr>
                <w:bCs/>
                <w:sz w:val="20"/>
                <w:szCs w:val="20"/>
              </w:rPr>
              <w:t xml:space="preserve"> </w:t>
            </w:r>
            <w:r>
              <w:rPr>
                <w:bCs/>
                <w:sz w:val="20"/>
                <w:szCs w:val="20"/>
              </w:rPr>
              <w:t>poprawie ich ochrony w formie</w:t>
            </w:r>
            <w:r w:rsidRPr="003967BA">
              <w:rPr>
                <w:bCs/>
                <w:sz w:val="20"/>
                <w:szCs w:val="20"/>
              </w:rPr>
              <w:t xml:space="preserve"> czynn</w:t>
            </w:r>
            <w:r>
              <w:rPr>
                <w:bCs/>
                <w:sz w:val="20"/>
                <w:szCs w:val="20"/>
              </w:rPr>
              <w:t xml:space="preserve">ej, przewidują m.in. </w:t>
            </w:r>
            <w:r w:rsidRPr="003967BA">
              <w:rPr>
                <w:bCs/>
                <w:sz w:val="20"/>
                <w:szCs w:val="20"/>
              </w:rPr>
              <w:t>:</w:t>
            </w:r>
          </w:p>
          <w:p w:rsidR="003C10C5" w:rsidRPr="003967BA" w:rsidRDefault="003C10C5" w:rsidP="007A7CB0">
            <w:pPr>
              <w:spacing w:after="0"/>
              <w:rPr>
                <w:bCs/>
                <w:sz w:val="20"/>
                <w:szCs w:val="20"/>
              </w:rPr>
            </w:pPr>
            <w:r w:rsidRPr="003967BA">
              <w:rPr>
                <w:bCs/>
                <w:sz w:val="20"/>
                <w:szCs w:val="20"/>
              </w:rPr>
              <w:lastRenderedPageBreak/>
              <w:t>• zachowanie siedlisk przyrodniczych i populacji gatunków, w tym:</w:t>
            </w:r>
          </w:p>
          <w:p w:rsidR="003C10C5" w:rsidRPr="003967BA" w:rsidRDefault="003C10C5" w:rsidP="007A7CB0">
            <w:pPr>
              <w:spacing w:after="0"/>
              <w:rPr>
                <w:bCs/>
                <w:sz w:val="20"/>
                <w:szCs w:val="20"/>
              </w:rPr>
            </w:pPr>
            <w:r w:rsidRPr="003967BA">
              <w:rPr>
                <w:bCs/>
                <w:sz w:val="20"/>
                <w:szCs w:val="20"/>
              </w:rPr>
              <w:t>- ekstensywn</w:t>
            </w:r>
            <w:r>
              <w:rPr>
                <w:bCs/>
                <w:sz w:val="20"/>
                <w:szCs w:val="20"/>
              </w:rPr>
              <w:t>a</w:t>
            </w:r>
            <w:r w:rsidRPr="003967BA">
              <w:rPr>
                <w:bCs/>
                <w:sz w:val="20"/>
                <w:szCs w:val="20"/>
              </w:rPr>
              <w:t xml:space="preserve"> gospodark</w:t>
            </w:r>
            <w:r>
              <w:rPr>
                <w:bCs/>
                <w:sz w:val="20"/>
                <w:szCs w:val="20"/>
              </w:rPr>
              <w:t xml:space="preserve">a </w:t>
            </w:r>
            <w:r w:rsidRPr="003967BA">
              <w:rPr>
                <w:bCs/>
                <w:sz w:val="20"/>
                <w:szCs w:val="20"/>
              </w:rPr>
              <w:t>roln</w:t>
            </w:r>
            <w:r>
              <w:rPr>
                <w:bCs/>
                <w:sz w:val="20"/>
                <w:szCs w:val="20"/>
              </w:rPr>
              <w:t xml:space="preserve">a, rybacka i leśna </w:t>
            </w:r>
            <w:r w:rsidRPr="003967BA">
              <w:rPr>
                <w:bCs/>
                <w:sz w:val="20"/>
                <w:szCs w:val="20"/>
              </w:rPr>
              <w:t>uwzględniając</w:t>
            </w:r>
            <w:r>
              <w:rPr>
                <w:bCs/>
                <w:sz w:val="20"/>
                <w:szCs w:val="20"/>
              </w:rPr>
              <w:t>a</w:t>
            </w:r>
            <w:r w:rsidRPr="003967BA">
              <w:rPr>
                <w:bCs/>
                <w:sz w:val="20"/>
                <w:szCs w:val="20"/>
              </w:rPr>
              <w:t xml:space="preserve"> ochron</w:t>
            </w:r>
            <w:r>
              <w:rPr>
                <w:bCs/>
                <w:sz w:val="20"/>
                <w:szCs w:val="20"/>
              </w:rPr>
              <w:t>ę</w:t>
            </w:r>
            <w:r w:rsidRPr="003967BA">
              <w:rPr>
                <w:bCs/>
                <w:sz w:val="20"/>
                <w:szCs w:val="20"/>
              </w:rPr>
              <w:t xml:space="preserve"> siedlisk</w:t>
            </w:r>
          </w:p>
          <w:p w:rsidR="003C10C5" w:rsidRPr="003967BA" w:rsidRDefault="003C10C5" w:rsidP="007A7CB0">
            <w:pPr>
              <w:spacing w:after="0"/>
              <w:rPr>
                <w:bCs/>
                <w:sz w:val="20"/>
                <w:szCs w:val="20"/>
              </w:rPr>
            </w:pPr>
            <w:r w:rsidRPr="003967BA">
              <w:rPr>
                <w:bCs/>
                <w:sz w:val="20"/>
                <w:szCs w:val="20"/>
              </w:rPr>
              <w:t>- zabezpieczenie</w:t>
            </w:r>
            <w:r>
              <w:rPr>
                <w:bCs/>
                <w:sz w:val="20"/>
                <w:szCs w:val="20"/>
              </w:rPr>
              <w:t>/</w:t>
            </w:r>
            <w:r w:rsidRPr="003967BA">
              <w:rPr>
                <w:bCs/>
                <w:sz w:val="20"/>
                <w:szCs w:val="20"/>
              </w:rPr>
              <w:t>odtworzenie miejsc rozrodu gatunków chronionych</w:t>
            </w:r>
          </w:p>
          <w:p w:rsidR="003C10C5" w:rsidRDefault="003C10C5" w:rsidP="007A7CB0">
            <w:pPr>
              <w:spacing w:after="0"/>
              <w:rPr>
                <w:bCs/>
                <w:sz w:val="20"/>
                <w:szCs w:val="20"/>
              </w:rPr>
            </w:pPr>
            <w:r w:rsidRPr="003967BA">
              <w:rPr>
                <w:bCs/>
                <w:sz w:val="20"/>
                <w:szCs w:val="20"/>
              </w:rPr>
              <w:t xml:space="preserve">- wykup gruntów </w:t>
            </w:r>
          </w:p>
          <w:p w:rsidR="003C10C5" w:rsidRPr="003967BA" w:rsidRDefault="003C10C5" w:rsidP="007A7CB0">
            <w:pPr>
              <w:spacing w:after="0"/>
              <w:rPr>
                <w:bCs/>
                <w:sz w:val="20"/>
                <w:szCs w:val="20"/>
              </w:rPr>
            </w:pPr>
            <w:r w:rsidRPr="003967BA">
              <w:rPr>
                <w:bCs/>
                <w:sz w:val="20"/>
                <w:szCs w:val="20"/>
              </w:rPr>
              <w:t>• odtwarzanie zdegradowanych siedlisk i wzmacnianie zagrożonych</w:t>
            </w:r>
            <w:r>
              <w:rPr>
                <w:bCs/>
                <w:sz w:val="20"/>
                <w:szCs w:val="20"/>
              </w:rPr>
              <w:t xml:space="preserve"> </w:t>
            </w:r>
            <w:r w:rsidRPr="003967BA">
              <w:rPr>
                <w:bCs/>
                <w:sz w:val="20"/>
                <w:szCs w:val="20"/>
              </w:rPr>
              <w:t>gatunków:</w:t>
            </w:r>
          </w:p>
          <w:p w:rsidR="003C10C5" w:rsidRDefault="003C10C5" w:rsidP="007A7CB0">
            <w:pPr>
              <w:spacing w:after="0"/>
              <w:rPr>
                <w:bCs/>
                <w:sz w:val="20"/>
                <w:szCs w:val="20"/>
              </w:rPr>
            </w:pPr>
            <w:r w:rsidRPr="003967BA">
              <w:rPr>
                <w:bCs/>
                <w:sz w:val="20"/>
                <w:szCs w:val="20"/>
              </w:rPr>
              <w:t>- powstrzymanie naturalnej sukcesji siedlisk</w:t>
            </w:r>
          </w:p>
          <w:p w:rsidR="003C10C5" w:rsidRDefault="003C10C5" w:rsidP="007A7CB0">
            <w:pPr>
              <w:spacing w:after="0"/>
              <w:rPr>
                <w:bCs/>
                <w:sz w:val="20"/>
                <w:szCs w:val="20"/>
              </w:rPr>
            </w:pPr>
            <w:r w:rsidRPr="003967BA">
              <w:rPr>
                <w:bCs/>
                <w:sz w:val="20"/>
                <w:szCs w:val="20"/>
              </w:rPr>
              <w:t>- przywrócenie/polepszenie reżimu</w:t>
            </w:r>
            <w:r>
              <w:rPr>
                <w:bCs/>
                <w:sz w:val="20"/>
                <w:szCs w:val="20"/>
              </w:rPr>
              <w:t xml:space="preserve"> hydrologicznego</w:t>
            </w:r>
            <w:r w:rsidRPr="003967BA">
              <w:rPr>
                <w:bCs/>
                <w:sz w:val="20"/>
                <w:szCs w:val="20"/>
              </w:rPr>
              <w:t xml:space="preserve"> </w:t>
            </w:r>
          </w:p>
          <w:p w:rsidR="003C10C5" w:rsidRPr="003967BA" w:rsidRDefault="003C10C5" w:rsidP="007A7CB0">
            <w:pPr>
              <w:spacing w:after="0"/>
              <w:rPr>
                <w:bCs/>
                <w:sz w:val="20"/>
                <w:szCs w:val="20"/>
              </w:rPr>
            </w:pPr>
            <w:r w:rsidRPr="003967BA">
              <w:rPr>
                <w:bCs/>
                <w:sz w:val="20"/>
                <w:szCs w:val="20"/>
              </w:rPr>
              <w:t>- zwalczanie gatunków ekspansywnych</w:t>
            </w:r>
            <w:r>
              <w:rPr>
                <w:bCs/>
                <w:sz w:val="20"/>
                <w:szCs w:val="20"/>
              </w:rPr>
              <w:t>/</w:t>
            </w:r>
            <w:r w:rsidRPr="003967BA">
              <w:rPr>
                <w:bCs/>
                <w:sz w:val="20"/>
                <w:szCs w:val="20"/>
              </w:rPr>
              <w:t>obcych</w:t>
            </w:r>
          </w:p>
          <w:p w:rsidR="003C10C5" w:rsidRPr="003967BA" w:rsidRDefault="003C10C5" w:rsidP="007A7CB0">
            <w:pPr>
              <w:spacing w:after="0"/>
              <w:rPr>
                <w:bCs/>
                <w:sz w:val="20"/>
                <w:szCs w:val="20"/>
              </w:rPr>
            </w:pPr>
            <w:r w:rsidRPr="003967BA">
              <w:rPr>
                <w:bCs/>
                <w:sz w:val="20"/>
                <w:szCs w:val="20"/>
              </w:rPr>
              <w:t>-</w:t>
            </w:r>
            <w:r>
              <w:rPr>
                <w:bCs/>
                <w:sz w:val="20"/>
                <w:szCs w:val="20"/>
              </w:rPr>
              <w:t xml:space="preserve"> </w:t>
            </w:r>
            <w:r w:rsidRPr="003967BA">
              <w:rPr>
                <w:bCs/>
                <w:sz w:val="20"/>
                <w:szCs w:val="20"/>
              </w:rPr>
              <w:t>restytucj</w:t>
            </w:r>
            <w:r>
              <w:rPr>
                <w:bCs/>
                <w:sz w:val="20"/>
                <w:szCs w:val="20"/>
              </w:rPr>
              <w:t>a</w:t>
            </w:r>
            <w:r w:rsidRPr="003967BA">
              <w:rPr>
                <w:bCs/>
                <w:sz w:val="20"/>
                <w:szCs w:val="20"/>
              </w:rPr>
              <w:t xml:space="preserve"> gatunków </w:t>
            </w:r>
            <w:r>
              <w:rPr>
                <w:bCs/>
                <w:sz w:val="20"/>
                <w:szCs w:val="20"/>
              </w:rPr>
              <w:t xml:space="preserve">zagrożonych </w:t>
            </w:r>
          </w:p>
          <w:p w:rsidR="003C10C5" w:rsidRDefault="003C10C5" w:rsidP="007A7CB0">
            <w:pPr>
              <w:spacing w:after="0"/>
              <w:rPr>
                <w:bCs/>
                <w:sz w:val="20"/>
                <w:szCs w:val="20"/>
              </w:rPr>
            </w:pPr>
            <w:r w:rsidRPr="003967BA">
              <w:rPr>
                <w:bCs/>
                <w:sz w:val="20"/>
                <w:szCs w:val="20"/>
              </w:rPr>
              <w:t>- udrożnienie ciągłości korytarzy ekologicznych</w:t>
            </w:r>
          </w:p>
          <w:p w:rsidR="003C10C5" w:rsidRPr="0049136A" w:rsidRDefault="003C10C5" w:rsidP="007A7CB0">
            <w:pPr>
              <w:spacing w:after="0"/>
              <w:rPr>
                <w:bCs/>
                <w:sz w:val="20"/>
                <w:szCs w:val="20"/>
              </w:rPr>
            </w:pPr>
            <w:r w:rsidRPr="0049136A">
              <w:rPr>
                <w:bCs/>
                <w:sz w:val="20"/>
                <w:szCs w:val="20"/>
              </w:rPr>
              <w:lastRenderedPageBreak/>
              <w:t>- utrzymanie ośrodków hodowli</w:t>
            </w:r>
            <w:r>
              <w:rPr>
                <w:bCs/>
                <w:sz w:val="20"/>
                <w:szCs w:val="20"/>
              </w:rPr>
              <w:t>/</w:t>
            </w:r>
            <w:r w:rsidRPr="0049136A">
              <w:rPr>
                <w:bCs/>
                <w:sz w:val="20"/>
                <w:szCs w:val="20"/>
              </w:rPr>
              <w:t>rehabilitacji dzikich zwierząt.</w:t>
            </w:r>
          </w:p>
          <w:p w:rsidR="003C10C5" w:rsidRPr="0049136A" w:rsidRDefault="003C10C5" w:rsidP="007A7CB0">
            <w:pPr>
              <w:spacing w:after="0"/>
              <w:rPr>
                <w:bCs/>
                <w:sz w:val="20"/>
                <w:szCs w:val="20"/>
              </w:rPr>
            </w:pPr>
            <w:r w:rsidRPr="0049136A">
              <w:rPr>
                <w:bCs/>
                <w:sz w:val="20"/>
                <w:szCs w:val="20"/>
              </w:rPr>
              <w:t>• wsparcie zarządzania i nadzoru nad obszarami Natura 2000:</w:t>
            </w:r>
          </w:p>
          <w:p w:rsidR="003C10C5" w:rsidRPr="0049136A" w:rsidRDefault="003C10C5" w:rsidP="007A7CB0">
            <w:pPr>
              <w:spacing w:after="0"/>
              <w:rPr>
                <w:bCs/>
                <w:sz w:val="20"/>
                <w:szCs w:val="20"/>
              </w:rPr>
            </w:pPr>
            <w:r w:rsidRPr="0049136A">
              <w:rPr>
                <w:bCs/>
                <w:sz w:val="20"/>
                <w:szCs w:val="20"/>
              </w:rPr>
              <w:t>- opracowanie</w:t>
            </w:r>
            <w:r>
              <w:rPr>
                <w:bCs/>
                <w:sz w:val="20"/>
                <w:szCs w:val="20"/>
              </w:rPr>
              <w:t>/</w:t>
            </w:r>
            <w:r w:rsidRPr="0049136A">
              <w:rPr>
                <w:bCs/>
                <w:sz w:val="20"/>
                <w:szCs w:val="20"/>
              </w:rPr>
              <w:t>aktualizacja planów zadań ochronnych</w:t>
            </w:r>
            <w:r>
              <w:rPr>
                <w:bCs/>
                <w:sz w:val="20"/>
                <w:szCs w:val="20"/>
              </w:rPr>
              <w:t xml:space="preserve"> /planów ochrony </w:t>
            </w:r>
            <w:r w:rsidRPr="0049136A">
              <w:rPr>
                <w:bCs/>
                <w:sz w:val="20"/>
                <w:szCs w:val="20"/>
              </w:rPr>
              <w:t>wszystkich obszarów Natura 2000</w:t>
            </w:r>
          </w:p>
          <w:p w:rsidR="003C10C5" w:rsidRPr="0049136A" w:rsidRDefault="003C10C5" w:rsidP="007A7CB0">
            <w:pPr>
              <w:spacing w:after="0"/>
              <w:rPr>
                <w:bCs/>
                <w:sz w:val="20"/>
                <w:szCs w:val="20"/>
              </w:rPr>
            </w:pPr>
            <w:r w:rsidRPr="0049136A">
              <w:rPr>
                <w:bCs/>
                <w:sz w:val="20"/>
                <w:szCs w:val="20"/>
              </w:rPr>
              <w:t>- monitoring sieci Natura 2000</w:t>
            </w:r>
          </w:p>
          <w:p w:rsidR="003C10C5" w:rsidRPr="0049136A" w:rsidRDefault="003C10C5" w:rsidP="007A7CB0">
            <w:pPr>
              <w:spacing w:after="0"/>
              <w:rPr>
                <w:bCs/>
                <w:sz w:val="20"/>
                <w:szCs w:val="20"/>
              </w:rPr>
            </w:pPr>
            <w:r w:rsidRPr="0049136A">
              <w:rPr>
                <w:bCs/>
                <w:sz w:val="20"/>
                <w:szCs w:val="20"/>
              </w:rPr>
              <w:t xml:space="preserve">- </w:t>
            </w:r>
            <w:r>
              <w:rPr>
                <w:bCs/>
                <w:sz w:val="20"/>
                <w:szCs w:val="20"/>
              </w:rPr>
              <w:t xml:space="preserve">badania i </w:t>
            </w:r>
            <w:r w:rsidRPr="0049136A">
              <w:rPr>
                <w:bCs/>
                <w:sz w:val="20"/>
                <w:szCs w:val="20"/>
              </w:rPr>
              <w:t>działa</w:t>
            </w:r>
            <w:r>
              <w:rPr>
                <w:bCs/>
                <w:sz w:val="20"/>
                <w:szCs w:val="20"/>
              </w:rPr>
              <w:t>nia</w:t>
            </w:r>
            <w:r w:rsidRPr="0049136A">
              <w:rPr>
                <w:bCs/>
                <w:sz w:val="20"/>
                <w:szCs w:val="20"/>
              </w:rPr>
              <w:t xml:space="preserve"> </w:t>
            </w:r>
            <w:r>
              <w:rPr>
                <w:bCs/>
                <w:sz w:val="20"/>
                <w:szCs w:val="20"/>
              </w:rPr>
              <w:t xml:space="preserve">dot. </w:t>
            </w:r>
            <w:r w:rsidRPr="0049136A">
              <w:rPr>
                <w:bCs/>
                <w:sz w:val="20"/>
                <w:szCs w:val="20"/>
              </w:rPr>
              <w:t>edukac</w:t>
            </w:r>
            <w:r>
              <w:rPr>
                <w:bCs/>
                <w:sz w:val="20"/>
                <w:szCs w:val="20"/>
              </w:rPr>
              <w:t>ji</w:t>
            </w:r>
            <w:r w:rsidRPr="0049136A">
              <w:rPr>
                <w:bCs/>
                <w:sz w:val="20"/>
                <w:szCs w:val="20"/>
              </w:rPr>
              <w:t xml:space="preserve"> i komunikac</w:t>
            </w:r>
            <w:r>
              <w:rPr>
                <w:bCs/>
                <w:sz w:val="20"/>
                <w:szCs w:val="20"/>
              </w:rPr>
              <w:t>ji dot.</w:t>
            </w:r>
            <w:r w:rsidRPr="0049136A">
              <w:rPr>
                <w:bCs/>
                <w:sz w:val="20"/>
                <w:szCs w:val="20"/>
              </w:rPr>
              <w:t xml:space="preserve"> ochron</w:t>
            </w:r>
            <w:r>
              <w:rPr>
                <w:bCs/>
                <w:sz w:val="20"/>
                <w:szCs w:val="20"/>
              </w:rPr>
              <w:t>y</w:t>
            </w:r>
            <w:r w:rsidRPr="0049136A">
              <w:rPr>
                <w:bCs/>
                <w:sz w:val="20"/>
                <w:szCs w:val="20"/>
              </w:rPr>
              <w:t xml:space="preserve"> obszarów sieci Natura 2000</w:t>
            </w:r>
          </w:p>
          <w:p w:rsidR="003C10C5" w:rsidRPr="0049136A" w:rsidRDefault="003C10C5" w:rsidP="007A7CB0">
            <w:pPr>
              <w:spacing w:after="0"/>
              <w:rPr>
                <w:bCs/>
                <w:sz w:val="20"/>
                <w:szCs w:val="20"/>
              </w:rPr>
            </w:pPr>
            <w:r w:rsidRPr="0049136A">
              <w:rPr>
                <w:bCs/>
                <w:sz w:val="20"/>
                <w:szCs w:val="20"/>
              </w:rPr>
              <w:t xml:space="preserve">- budowa </w:t>
            </w:r>
            <w:r>
              <w:rPr>
                <w:bCs/>
                <w:sz w:val="20"/>
                <w:szCs w:val="20"/>
              </w:rPr>
              <w:t>/</w:t>
            </w:r>
            <w:r w:rsidRPr="0049136A">
              <w:rPr>
                <w:bCs/>
                <w:sz w:val="20"/>
                <w:szCs w:val="20"/>
              </w:rPr>
              <w:t xml:space="preserve">rozwój infrastruktury turystycznej </w:t>
            </w:r>
            <w:r>
              <w:rPr>
                <w:bCs/>
                <w:sz w:val="20"/>
                <w:szCs w:val="20"/>
              </w:rPr>
              <w:t>rozprowadzającej</w:t>
            </w:r>
            <w:r w:rsidRPr="0049136A">
              <w:rPr>
                <w:bCs/>
                <w:sz w:val="20"/>
                <w:szCs w:val="20"/>
              </w:rPr>
              <w:t xml:space="preserve"> ruch turystyczn</w:t>
            </w:r>
            <w:r>
              <w:rPr>
                <w:bCs/>
                <w:sz w:val="20"/>
                <w:szCs w:val="20"/>
              </w:rPr>
              <w:t>y</w:t>
            </w:r>
          </w:p>
          <w:p w:rsidR="003C10C5" w:rsidRPr="0054688C" w:rsidRDefault="003C10C5" w:rsidP="007A7CB0">
            <w:pPr>
              <w:spacing w:before="60" w:after="60" w:line="240" w:lineRule="auto"/>
              <w:rPr>
                <w:sz w:val="20"/>
                <w:szCs w:val="20"/>
              </w:rPr>
            </w:pPr>
            <w:r>
              <w:rPr>
                <w:bCs/>
                <w:sz w:val="20"/>
                <w:szCs w:val="20"/>
              </w:rPr>
              <w:t>na</w:t>
            </w:r>
            <w:r w:rsidRPr="0049136A">
              <w:rPr>
                <w:bCs/>
                <w:sz w:val="20"/>
                <w:szCs w:val="20"/>
              </w:rPr>
              <w:t xml:space="preserve"> obszar</w:t>
            </w:r>
            <w:r>
              <w:rPr>
                <w:bCs/>
                <w:sz w:val="20"/>
                <w:szCs w:val="20"/>
              </w:rPr>
              <w:t>ach</w:t>
            </w:r>
            <w:r w:rsidRPr="0049136A">
              <w:rPr>
                <w:bCs/>
                <w:sz w:val="20"/>
                <w:szCs w:val="20"/>
              </w:rPr>
              <w:t xml:space="preserve"> sieci Natura 2000.</w:t>
            </w:r>
          </w:p>
        </w:tc>
      </w:tr>
      <w:tr w:rsidR="003C10C5" w:rsidRPr="00A40C68" w:rsidTr="003B04B6">
        <w:tc>
          <w:tcPr>
            <w:tcW w:w="334" w:type="pct"/>
          </w:tcPr>
          <w:p w:rsidR="003C10C5" w:rsidRPr="00AA2582" w:rsidRDefault="003C10C5" w:rsidP="003B04B6">
            <w:pPr>
              <w:spacing w:before="60" w:after="60" w:line="240" w:lineRule="auto"/>
              <w:jc w:val="both"/>
              <w:rPr>
                <w:noProof/>
                <w:sz w:val="20"/>
                <w:szCs w:val="20"/>
                <w:lang w:eastAsia="pl-PL" w:bidi="pl-PL"/>
              </w:rPr>
            </w:pPr>
            <w:r w:rsidRPr="00AA2582">
              <w:rPr>
                <w:sz w:val="20"/>
                <w:szCs w:val="20"/>
              </w:rPr>
              <w:lastRenderedPageBreak/>
              <w:t>Skuteczne</w:t>
            </w:r>
            <w:r w:rsidRPr="00AA2582">
              <w:rPr>
                <w:noProof/>
                <w:sz w:val="20"/>
                <w:szCs w:val="20"/>
                <w:lang w:eastAsia="pl-PL" w:bidi="pl-PL"/>
              </w:rPr>
              <w:t xml:space="preserve"> mechanizmy monitorowania rynku </w:t>
            </w:r>
            <w:r w:rsidRPr="00AA2582">
              <w:rPr>
                <w:noProof/>
                <w:sz w:val="20"/>
                <w:szCs w:val="20"/>
                <w:lang w:eastAsia="pl-PL" w:bidi="pl-PL"/>
              </w:rPr>
              <w:lastRenderedPageBreak/>
              <w:t>zamówień publicznych</w:t>
            </w:r>
          </w:p>
          <w:p w:rsidR="003C10C5" w:rsidRPr="0054688C" w:rsidRDefault="003C10C5" w:rsidP="00251472">
            <w:pPr>
              <w:spacing w:before="60" w:after="60" w:line="240" w:lineRule="auto"/>
              <w:rPr>
                <w:sz w:val="20"/>
                <w:szCs w:val="20"/>
              </w:rPr>
            </w:pPr>
          </w:p>
        </w:tc>
        <w:tc>
          <w:tcPr>
            <w:tcW w:w="235" w:type="pct"/>
          </w:tcPr>
          <w:p w:rsidR="003C10C5" w:rsidRPr="00A40C68"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251472">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w:t>
            </w:r>
            <w:r w:rsidRPr="00F70921">
              <w:rPr>
                <w:sz w:val="20"/>
                <w:szCs w:val="20"/>
              </w:rPr>
              <w:lastRenderedPageBreak/>
              <w:t>ch celów szczegółowych</w:t>
            </w:r>
          </w:p>
        </w:tc>
        <w:tc>
          <w:tcPr>
            <w:tcW w:w="276" w:type="pct"/>
          </w:tcPr>
          <w:p w:rsidR="003C10C5" w:rsidRPr="00A40C68" w:rsidRDefault="003C10C5" w:rsidP="00251472">
            <w:pPr>
              <w:spacing w:before="60" w:after="60" w:line="240" w:lineRule="auto"/>
              <w:rPr>
                <w:sz w:val="20"/>
                <w:szCs w:val="20"/>
              </w:rPr>
            </w:pPr>
            <w:r>
              <w:rPr>
                <w:sz w:val="20"/>
                <w:szCs w:val="20"/>
              </w:rPr>
              <w:lastRenderedPageBreak/>
              <w:t>TAK</w:t>
            </w:r>
          </w:p>
        </w:tc>
        <w:tc>
          <w:tcPr>
            <w:tcW w:w="2263" w:type="pct"/>
          </w:tcPr>
          <w:p w:rsidR="003C10C5" w:rsidRPr="003B04B6" w:rsidRDefault="003C10C5" w:rsidP="003B04B6">
            <w:pPr>
              <w:spacing w:before="60" w:after="60" w:line="240" w:lineRule="auto"/>
              <w:rPr>
                <w:sz w:val="20"/>
                <w:szCs w:val="20"/>
              </w:rPr>
            </w:pPr>
            <w:r w:rsidRPr="003B04B6">
              <w:rPr>
                <w:sz w:val="20"/>
                <w:szCs w:val="20"/>
              </w:rPr>
              <w:t xml:space="preserve">Link do ustawy : http://isap.sejm.gov.pl/isap.nsf/download.xsp/WDU20190002019/U/D20192019Lj.pdf </w:t>
            </w:r>
          </w:p>
          <w:p w:rsidR="003C10C5" w:rsidRPr="00A40C68" w:rsidRDefault="003C10C5" w:rsidP="003B04B6">
            <w:pPr>
              <w:spacing w:before="60" w:after="60" w:line="240" w:lineRule="auto"/>
              <w:rPr>
                <w:sz w:val="20"/>
                <w:szCs w:val="20"/>
              </w:rPr>
            </w:pPr>
          </w:p>
        </w:tc>
        <w:tc>
          <w:tcPr>
            <w:tcW w:w="937" w:type="pct"/>
          </w:tcPr>
          <w:p w:rsidR="003C10C5" w:rsidRPr="003B04B6" w:rsidRDefault="003C10C5" w:rsidP="003B04B6">
            <w:pPr>
              <w:spacing w:before="60" w:after="60" w:line="240" w:lineRule="auto"/>
              <w:rPr>
                <w:sz w:val="20"/>
                <w:szCs w:val="20"/>
              </w:rPr>
            </w:pPr>
            <w:r w:rsidRPr="003B04B6">
              <w:rPr>
                <w:sz w:val="20"/>
                <w:szCs w:val="20"/>
              </w:rPr>
              <w:t xml:space="preserve">Kryterium 1. Zgodnie z obowiązkami wynikającymi z dyrektyw, UZP przygotowuje co 3 lata sprawozdania z monitorowania sytemu zamówień publicznych oparte o dane otrzymywane od </w:t>
            </w:r>
            <w:r w:rsidRPr="003B04B6">
              <w:rPr>
                <w:sz w:val="20"/>
                <w:szCs w:val="20"/>
              </w:rPr>
              <w:lastRenderedPageBreak/>
              <w:t>zamawiających w rocznych sprawozdaniach o udzielonych zamówieniach publicznych, dane pochodzące z TED oraz informacje o wynikach kontroli prowadzonych przez Prezesa UZP.</w:t>
            </w:r>
          </w:p>
          <w:p w:rsidR="003C10C5" w:rsidRPr="003B04B6" w:rsidRDefault="003C10C5" w:rsidP="003B04B6">
            <w:pPr>
              <w:spacing w:before="60" w:after="60" w:line="240" w:lineRule="auto"/>
              <w:rPr>
                <w:sz w:val="20"/>
                <w:szCs w:val="20"/>
              </w:rPr>
            </w:pPr>
          </w:p>
          <w:p w:rsidR="003C10C5" w:rsidRPr="003B04B6" w:rsidRDefault="003C10C5" w:rsidP="003B04B6">
            <w:pPr>
              <w:spacing w:before="60" w:after="60" w:line="240" w:lineRule="auto"/>
              <w:rPr>
                <w:sz w:val="20"/>
                <w:szCs w:val="20"/>
              </w:rPr>
            </w:pPr>
            <w:r w:rsidRPr="003B04B6">
              <w:rPr>
                <w:sz w:val="20"/>
                <w:szCs w:val="20"/>
              </w:rPr>
              <w:t>Kryterium 2. UZP posiada dostęp do wszystkich danych wymaganych w ramach warunkowości podstawowej (dane pochodzą z bazy TED prowadzonej przez KE oraz ze sprawozdań rocznych przedkładanych Prezesowi UZP przez zamawiających) z wyjątkiem danych dotyczących finalnej ceny po wykonaniu zamówienia. Zgodnie jednak z aktualnym brzmieniem warunku, dane dotyczące finalnej ceny są wymagane tylko, jeśli krajowe systemy przewidują/gromadzą takie informacje.</w:t>
            </w:r>
          </w:p>
          <w:p w:rsidR="003C10C5" w:rsidRPr="003B04B6" w:rsidRDefault="003C10C5" w:rsidP="003B04B6">
            <w:pPr>
              <w:spacing w:before="60" w:after="60" w:line="240" w:lineRule="auto"/>
              <w:rPr>
                <w:sz w:val="20"/>
                <w:szCs w:val="20"/>
              </w:rPr>
            </w:pPr>
          </w:p>
          <w:p w:rsidR="003C10C5" w:rsidRPr="00A40C68" w:rsidRDefault="003C10C5" w:rsidP="003B04B6">
            <w:pPr>
              <w:spacing w:before="60" w:after="60" w:line="240" w:lineRule="auto"/>
              <w:rPr>
                <w:sz w:val="20"/>
                <w:szCs w:val="20"/>
              </w:rPr>
            </w:pPr>
            <w:r w:rsidRPr="003B04B6">
              <w:rPr>
                <w:sz w:val="20"/>
                <w:szCs w:val="20"/>
              </w:rPr>
              <w:t xml:space="preserve">Kryteria 3,4 i 5. Zgodnie z obowiązkami wynikającymi z dyrektyw, UZP przygotowuje co 3 lata sprawozdania z monitorowania sytemu zamówień publicznych oparte o dane otrzymywane od zamawiających w rocznych sprawozdaniach o udzielonych zamówieniach publicznych, dane pochodzące z TED oraz informacje o wynikach kontroli </w:t>
            </w:r>
            <w:r w:rsidRPr="003B04B6">
              <w:rPr>
                <w:sz w:val="20"/>
                <w:szCs w:val="20"/>
              </w:rPr>
              <w:lastRenderedPageBreak/>
              <w:t>prowadzonych przez Prezesa UZP. Ponadto UZP publikuje na swojej stronie roczne raporty z funkcjonowania systemu zamówień publicznych oraz okresowe Biuletyny Informacyjne. 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w:t>
            </w:r>
          </w:p>
        </w:tc>
      </w:tr>
      <w:tr w:rsidR="003C10C5" w:rsidRPr="00A40C68" w:rsidTr="003B04B6">
        <w:tc>
          <w:tcPr>
            <w:tcW w:w="334" w:type="pct"/>
          </w:tcPr>
          <w:p w:rsidR="003C10C5" w:rsidRPr="0054688C" w:rsidRDefault="003C10C5" w:rsidP="00251472">
            <w:pPr>
              <w:spacing w:before="60" w:after="60" w:line="240" w:lineRule="auto"/>
              <w:rPr>
                <w:sz w:val="20"/>
                <w:szCs w:val="20"/>
              </w:rPr>
            </w:pPr>
            <w:r w:rsidRPr="00AA2582">
              <w:rPr>
                <w:noProof/>
                <w:sz w:val="20"/>
                <w:szCs w:val="20"/>
                <w:lang w:eastAsia="pl-PL" w:bidi="pl-PL"/>
              </w:rPr>
              <w:lastRenderedPageBreak/>
              <w:t xml:space="preserve">Narzędzia i zdolności umożliwiające skuteczne stosowanie zasad pomocy </w:t>
            </w:r>
            <w:r>
              <w:rPr>
                <w:noProof/>
                <w:sz w:val="20"/>
                <w:szCs w:val="20"/>
                <w:lang w:eastAsia="pl-PL" w:bidi="pl-PL"/>
              </w:rPr>
              <w:t>państwa</w:t>
            </w: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E44E7C" w:rsidRDefault="003C10C5" w:rsidP="00E44E7C">
            <w:pPr>
              <w:spacing w:before="60" w:after="60" w:line="240" w:lineRule="auto"/>
              <w:rPr>
                <w:sz w:val="20"/>
                <w:szCs w:val="20"/>
              </w:rPr>
            </w:pPr>
            <w:r w:rsidRPr="00E44E7C">
              <w:rPr>
                <w:sz w:val="20"/>
                <w:szCs w:val="20"/>
              </w:rPr>
              <w:t>Link do ustawy : http://isap.sejm.gov.pl/isap.nsf/download.xsp/WDU20041231291/U/D20041291Lj.pdf</w:t>
            </w:r>
          </w:p>
          <w:p w:rsidR="003C10C5" w:rsidRPr="00A40C68" w:rsidRDefault="003C10C5" w:rsidP="00FD2392">
            <w:pPr>
              <w:spacing w:before="60" w:after="60" w:line="240" w:lineRule="auto"/>
              <w:rPr>
                <w:sz w:val="20"/>
                <w:szCs w:val="20"/>
              </w:rPr>
            </w:pPr>
          </w:p>
        </w:tc>
        <w:tc>
          <w:tcPr>
            <w:tcW w:w="937" w:type="pct"/>
          </w:tcPr>
          <w:p w:rsidR="003C10C5" w:rsidRPr="00E44E7C" w:rsidRDefault="003C10C5" w:rsidP="00E44E7C">
            <w:pPr>
              <w:spacing w:before="60" w:after="60" w:line="240" w:lineRule="auto"/>
              <w:rPr>
                <w:sz w:val="20"/>
                <w:szCs w:val="20"/>
              </w:rPr>
            </w:pPr>
            <w:r w:rsidRPr="00E44E7C">
              <w:rPr>
                <w:sz w:val="20"/>
                <w:szCs w:val="20"/>
              </w:rPr>
              <w:t xml:space="preserve">Kryterium 1. Zgodnie z art. 31b pkt 2) ustawy 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w:t>
            </w:r>
            <w:r w:rsidRPr="00E44E7C">
              <w:rPr>
                <w:sz w:val="20"/>
                <w:szCs w:val="20"/>
              </w:rPr>
              <w:lastRenderedPageBreak/>
              <w:t>stwierdzenie, czy dany przedsiębiorca znajduje się w trudnej sytuacji na dzień udzielenia pomocy.</w:t>
            </w:r>
          </w:p>
          <w:p w:rsidR="003C10C5" w:rsidRPr="00E44E7C" w:rsidRDefault="003C10C5" w:rsidP="00E44E7C">
            <w:pPr>
              <w:spacing w:before="60" w:after="60" w:line="240" w:lineRule="auto"/>
              <w:rPr>
                <w:sz w:val="20"/>
                <w:szCs w:val="20"/>
              </w:rPr>
            </w:pPr>
          </w:p>
          <w:p w:rsidR="003C10C5" w:rsidRPr="00A40C68" w:rsidRDefault="003C10C5" w:rsidP="00E44E7C">
            <w:pPr>
              <w:spacing w:before="60" w:after="60" w:line="240" w:lineRule="auto"/>
              <w:rPr>
                <w:sz w:val="20"/>
                <w:szCs w:val="20"/>
              </w:rPr>
            </w:pPr>
            <w:r w:rsidRPr="00E44E7C">
              <w:rPr>
                <w:sz w:val="20"/>
                <w:szCs w:val="20"/>
              </w:rPr>
              <w:t>Kryterium 2. 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przedsiębiorcom, tj.: gromadzenia, przetwarzania oraz przekazywana informacji związanych z pomocą publiczną.</w:t>
            </w:r>
          </w:p>
        </w:tc>
      </w:tr>
      <w:tr w:rsidR="003C10C5" w:rsidRPr="00A40C68" w:rsidTr="003B04B6">
        <w:tc>
          <w:tcPr>
            <w:tcW w:w="334" w:type="pct"/>
          </w:tcPr>
          <w:p w:rsidR="003C10C5" w:rsidRPr="00AA2582" w:rsidRDefault="003C10C5" w:rsidP="001555BC">
            <w:pPr>
              <w:spacing w:before="60" w:after="60" w:line="240" w:lineRule="auto"/>
              <w:rPr>
                <w:noProof/>
                <w:sz w:val="20"/>
                <w:szCs w:val="20"/>
                <w:lang w:eastAsia="pl-PL" w:bidi="pl-PL"/>
              </w:rPr>
            </w:pPr>
            <w:r w:rsidRPr="00AA2582">
              <w:rPr>
                <w:noProof/>
                <w:sz w:val="20"/>
                <w:szCs w:val="20"/>
                <w:lang w:eastAsia="pl-PL" w:bidi="pl-PL"/>
              </w:rPr>
              <w:lastRenderedPageBreak/>
              <w:t xml:space="preserve">Skuteczne stosowanie </w:t>
            </w:r>
            <w:r w:rsidRPr="00AA2582">
              <w:rPr>
                <w:noProof/>
                <w:sz w:val="20"/>
                <w:szCs w:val="20"/>
                <w:lang w:eastAsia="pl-PL" w:bidi="pl-PL"/>
              </w:rPr>
              <w:lastRenderedPageBreak/>
              <w:t>i wdr</w:t>
            </w:r>
            <w:r>
              <w:rPr>
                <w:noProof/>
                <w:sz w:val="20"/>
                <w:szCs w:val="20"/>
                <w:lang w:eastAsia="pl-PL" w:bidi="pl-PL"/>
              </w:rPr>
              <w:t>a</w:t>
            </w:r>
            <w:r w:rsidRPr="00AA2582">
              <w:rPr>
                <w:noProof/>
                <w:sz w:val="20"/>
                <w:szCs w:val="20"/>
                <w:lang w:eastAsia="pl-PL" w:bidi="pl-PL"/>
              </w:rPr>
              <w:t>ż</w:t>
            </w:r>
            <w:r>
              <w:rPr>
                <w:noProof/>
                <w:sz w:val="20"/>
                <w:szCs w:val="20"/>
                <w:lang w:eastAsia="pl-PL" w:bidi="pl-PL"/>
              </w:rPr>
              <w:t>a</w:t>
            </w:r>
            <w:r w:rsidRPr="00AA2582">
              <w:rPr>
                <w:noProof/>
                <w:sz w:val="20"/>
                <w:szCs w:val="20"/>
                <w:lang w:eastAsia="pl-PL" w:bidi="pl-PL"/>
              </w:rPr>
              <w:t xml:space="preserve">nie Karty praw podstawowych </w:t>
            </w:r>
          </w:p>
          <w:p w:rsidR="003C10C5" w:rsidRPr="0054688C" w:rsidRDefault="003C10C5" w:rsidP="00251472">
            <w:pPr>
              <w:spacing w:before="60" w:after="60" w:line="240" w:lineRule="auto"/>
              <w:rPr>
                <w:sz w:val="20"/>
                <w:szCs w:val="20"/>
              </w:rPr>
            </w:pPr>
          </w:p>
        </w:tc>
        <w:tc>
          <w:tcPr>
            <w:tcW w:w="235" w:type="pct"/>
          </w:tcPr>
          <w:p w:rsidR="003C10C5" w:rsidRPr="00A40C68"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t>
            </w:r>
            <w:r w:rsidRPr="00F70921">
              <w:rPr>
                <w:sz w:val="20"/>
                <w:szCs w:val="20"/>
              </w:rPr>
              <w:lastRenderedPageBreak/>
              <w:t>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lastRenderedPageBreak/>
              <w:t>TAK</w:t>
            </w:r>
          </w:p>
        </w:tc>
        <w:tc>
          <w:tcPr>
            <w:tcW w:w="2263" w:type="pct"/>
          </w:tcPr>
          <w:p w:rsidR="003C10C5" w:rsidRPr="00A40C68" w:rsidRDefault="008756AF" w:rsidP="00FD2392">
            <w:pPr>
              <w:spacing w:before="60" w:after="60" w:line="240" w:lineRule="auto"/>
              <w:rPr>
                <w:sz w:val="20"/>
                <w:szCs w:val="20"/>
              </w:rPr>
            </w:pPr>
            <w:r>
              <w:rPr>
                <w:sz w:val="20"/>
                <w:szCs w:val="20"/>
              </w:rPr>
              <w:t>B</w:t>
            </w:r>
            <w:r w:rsidR="003C10C5">
              <w:rPr>
                <w:sz w:val="20"/>
                <w:szCs w:val="20"/>
              </w:rPr>
              <w:t>rak</w:t>
            </w:r>
          </w:p>
        </w:tc>
        <w:tc>
          <w:tcPr>
            <w:tcW w:w="937" w:type="pct"/>
          </w:tcPr>
          <w:p w:rsidR="003C10C5" w:rsidRPr="001555BC" w:rsidRDefault="003C10C5" w:rsidP="001555BC">
            <w:pPr>
              <w:spacing w:before="60" w:after="60" w:line="240" w:lineRule="auto"/>
              <w:rPr>
                <w:sz w:val="20"/>
                <w:szCs w:val="20"/>
              </w:rPr>
            </w:pPr>
            <w:r w:rsidRPr="001555BC">
              <w:rPr>
                <w:sz w:val="20"/>
                <w:szCs w:val="20"/>
              </w:rPr>
              <w:t xml:space="preserve">Kryterium 1. Jednolita procedura dotyczy weryfikacji zgodności z KPP zarówno na etapie złożenia wniosku o </w:t>
            </w:r>
            <w:r w:rsidRPr="001555BC">
              <w:rPr>
                <w:sz w:val="20"/>
                <w:szCs w:val="20"/>
              </w:rPr>
              <w:lastRenderedPageBreak/>
              <w:t>dofinansowanie jak i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p w:rsidR="003C10C5" w:rsidRPr="001555BC" w:rsidRDefault="003C10C5" w:rsidP="001555BC">
            <w:pPr>
              <w:spacing w:before="60" w:after="60" w:line="240" w:lineRule="auto"/>
              <w:rPr>
                <w:sz w:val="20"/>
                <w:szCs w:val="20"/>
              </w:rPr>
            </w:pPr>
            <w:r w:rsidRPr="001555BC">
              <w:rPr>
                <w:sz w:val="20"/>
                <w:szCs w:val="20"/>
              </w:rPr>
              <w:t>Kryterium 2</w:t>
            </w:r>
          </w:p>
          <w:p w:rsidR="003C10C5" w:rsidRPr="00A40C68" w:rsidRDefault="003C10C5" w:rsidP="001555BC">
            <w:pPr>
              <w:spacing w:before="60" w:after="60" w:line="240" w:lineRule="auto"/>
              <w:rPr>
                <w:sz w:val="20"/>
                <w:szCs w:val="20"/>
              </w:rPr>
            </w:pPr>
            <w:r w:rsidRPr="001555BC">
              <w:rPr>
                <w:sz w:val="20"/>
                <w:szCs w:val="20"/>
              </w:rPr>
              <w:t xml:space="preserve">Procedura uwzględnia obowiązek IZ Programu w zakresie przygotowania rocznej zbiorczej informacji o wszystkich zgłoszeniach dotyczących niezgodności projektów z KPP oraz skarg, w celu rozpatrzenia przez KM Programu. KM podejmuje decyzję o podjęciu właściwych </w:t>
            </w:r>
            <w:r w:rsidRPr="001555BC">
              <w:rPr>
                <w:sz w:val="20"/>
                <w:szCs w:val="20"/>
              </w:rPr>
              <w:lastRenderedPageBreak/>
              <w:t>działań zaradczych w odniesieniu do zgłoszonych przypadków.</w:t>
            </w:r>
          </w:p>
        </w:tc>
      </w:tr>
      <w:tr w:rsidR="003C10C5" w:rsidRPr="00A40C68" w:rsidTr="003B04B6">
        <w:tc>
          <w:tcPr>
            <w:tcW w:w="334" w:type="pct"/>
          </w:tcPr>
          <w:p w:rsidR="003C10C5" w:rsidRPr="0054688C" w:rsidRDefault="003C10C5" w:rsidP="00251472">
            <w:pPr>
              <w:spacing w:before="60" w:after="60" w:line="240" w:lineRule="auto"/>
              <w:rPr>
                <w:sz w:val="20"/>
                <w:szCs w:val="20"/>
              </w:rPr>
            </w:pPr>
            <w:r w:rsidRPr="001555BC">
              <w:rPr>
                <w:sz w:val="20"/>
                <w:szCs w:val="20"/>
              </w:rPr>
              <w:lastRenderedPageBreak/>
              <w:t>Wdrażanie i stosowanie Konwencji ONZ o prawach osób niepełnosprawnych zgodnie z decyzją Rady 2010/48/WE</w:t>
            </w: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A40C68" w:rsidRDefault="003C10C5" w:rsidP="00FD2392">
            <w:pPr>
              <w:spacing w:before="60" w:after="60" w:line="240" w:lineRule="auto"/>
              <w:rPr>
                <w:sz w:val="20"/>
                <w:szCs w:val="20"/>
              </w:rPr>
            </w:pPr>
            <w:r w:rsidRPr="001555BC">
              <w:rPr>
                <w:sz w:val="20"/>
                <w:szCs w:val="20"/>
              </w:rPr>
              <w:t>http://www.niepelnosprawni.gov.pl/download/Uchwala-Nr-27-Rady-Ministrow-w-sprawie-przyjecia-Strategii-1614284683.pdf?utm_campaign=pfron&amp;utm_source=df&amp;utm_medium=download</w:t>
            </w:r>
          </w:p>
        </w:tc>
        <w:tc>
          <w:tcPr>
            <w:tcW w:w="937" w:type="pct"/>
          </w:tcPr>
          <w:p w:rsidR="003C10C5" w:rsidRPr="001555BC" w:rsidRDefault="003C10C5" w:rsidP="001555BC">
            <w:pPr>
              <w:spacing w:before="60" w:after="60" w:line="240" w:lineRule="auto"/>
              <w:rPr>
                <w:sz w:val="20"/>
                <w:szCs w:val="20"/>
              </w:rPr>
            </w:pPr>
            <w:r w:rsidRPr="001555BC">
              <w:rPr>
                <w:sz w:val="20"/>
                <w:szCs w:val="20"/>
              </w:rPr>
              <w:t>Kryterium 1 i Kryterium 2</w:t>
            </w:r>
          </w:p>
          <w:p w:rsidR="003C10C5" w:rsidRPr="001555BC" w:rsidRDefault="003C10C5" w:rsidP="001555BC">
            <w:pPr>
              <w:spacing w:before="60" w:after="60" w:line="240" w:lineRule="auto"/>
              <w:rPr>
                <w:sz w:val="20"/>
                <w:szCs w:val="20"/>
              </w:rPr>
            </w:pPr>
            <w:r w:rsidRPr="001555BC">
              <w:rPr>
                <w:sz w:val="20"/>
                <w:szCs w:val="20"/>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rsidR="003C10C5" w:rsidRPr="001555BC" w:rsidRDefault="003C10C5" w:rsidP="001555BC">
            <w:pPr>
              <w:spacing w:before="60" w:after="60" w:line="240" w:lineRule="auto"/>
              <w:rPr>
                <w:sz w:val="20"/>
                <w:szCs w:val="20"/>
              </w:rPr>
            </w:pPr>
            <w:r w:rsidRPr="001555BC">
              <w:rPr>
                <w:sz w:val="20"/>
                <w:szCs w:val="20"/>
              </w:rPr>
              <w:t xml:space="preserve">- określenie konkretnych celów i działań do osiągnięcia w oznaczonym czasie </w:t>
            </w:r>
          </w:p>
          <w:p w:rsidR="003C10C5" w:rsidRPr="001555BC" w:rsidRDefault="003C10C5" w:rsidP="001555BC">
            <w:pPr>
              <w:spacing w:before="60" w:after="60" w:line="240" w:lineRule="auto"/>
              <w:rPr>
                <w:sz w:val="20"/>
                <w:szCs w:val="20"/>
              </w:rPr>
            </w:pPr>
            <w:r w:rsidRPr="001555BC">
              <w:rPr>
                <w:sz w:val="20"/>
                <w:szCs w:val="20"/>
              </w:rPr>
              <w:t xml:space="preserve">- wyznaczenie wskaźników realizacji tych celów (mierników) i podmiotów odpowiedzialnych za ich realizację w określonym czasie, </w:t>
            </w:r>
          </w:p>
          <w:p w:rsidR="003C10C5" w:rsidRPr="001555BC" w:rsidRDefault="003C10C5" w:rsidP="001555BC">
            <w:pPr>
              <w:spacing w:before="60" w:after="60" w:line="240" w:lineRule="auto"/>
              <w:rPr>
                <w:sz w:val="20"/>
                <w:szCs w:val="20"/>
              </w:rPr>
            </w:pPr>
            <w:r w:rsidRPr="001555BC">
              <w:rPr>
                <w:sz w:val="20"/>
                <w:szCs w:val="20"/>
              </w:rPr>
              <w:t xml:space="preserve">- zapewnienie gromadzenia danych w zakresie dotyczącym realizacji celów i działań </w:t>
            </w:r>
          </w:p>
          <w:p w:rsidR="003C10C5" w:rsidRPr="001555BC" w:rsidRDefault="003C10C5" w:rsidP="001555BC">
            <w:pPr>
              <w:spacing w:before="60" w:after="60" w:line="240" w:lineRule="auto"/>
              <w:rPr>
                <w:sz w:val="20"/>
                <w:szCs w:val="20"/>
              </w:rPr>
            </w:pPr>
            <w:r w:rsidRPr="001555BC">
              <w:rPr>
                <w:sz w:val="20"/>
                <w:szCs w:val="20"/>
              </w:rPr>
              <w:t>- ustanowienie mechanizmów monitoringu realizacji celów i działań,</w:t>
            </w:r>
          </w:p>
          <w:p w:rsidR="003C10C5" w:rsidRPr="001555BC" w:rsidRDefault="003C10C5" w:rsidP="001555BC">
            <w:pPr>
              <w:spacing w:before="60" w:after="60" w:line="240" w:lineRule="auto"/>
              <w:rPr>
                <w:sz w:val="20"/>
                <w:szCs w:val="20"/>
              </w:rPr>
            </w:pPr>
            <w:r w:rsidRPr="001555BC">
              <w:rPr>
                <w:sz w:val="20"/>
                <w:szCs w:val="20"/>
              </w:rPr>
              <w:t xml:space="preserve">- zapewnienie wdrażania na poziomie opracowywania i wdrażania planów działań i programów polityki dostępności oraz zgodnego z postanowieniami Konwencji o prawach osób </w:t>
            </w:r>
            <w:r w:rsidRPr="001555BC">
              <w:rPr>
                <w:sz w:val="20"/>
                <w:szCs w:val="20"/>
              </w:rPr>
              <w:lastRenderedPageBreak/>
              <w:t>niepełnosprawnych ustawodawstwa i standardów, stosownie do uzgodnionych zapisów Strategii.</w:t>
            </w:r>
          </w:p>
          <w:p w:rsidR="003C10C5" w:rsidRPr="001555BC" w:rsidRDefault="003C10C5" w:rsidP="001555BC">
            <w:pPr>
              <w:spacing w:before="60" w:after="60" w:line="240" w:lineRule="auto"/>
              <w:rPr>
                <w:sz w:val="20"/>
                <w:szCs w:val="20"/>
              </w:rPr>
            </w:pPr>
          </w:p>
          <w:p w:rsidR="003C10C5" w:rsidRPr="001555BC" w:rsidRDefault="003C10C5" w:rsidP="001555BC">
            <w:pPr>
              <w:spacing w:before="60" w:after="60" w:line="240" w:lineRule="auto"/>
              <w:rPr>
                <w:sz w:val="20"/>
                <w:szCs w:val="20"/>
              </w:rPr>
            </w:pPr>
            <w:r w:rsidRPr="001555BC">
              <w:rPr>
                <w:sz w:val="20"/>
                <w:szCs w:val="20"/>
              </w:rPr>
              <w:t>Kryterium 3</w:t>
            </w:r>
          </w:p>
          <w:p w:rsidR="003C10C5" w:rsidRPr="001555BC" w:rsidRDefault="003C10C5" w:rsidP="001555BC">
            <w:pPr>
              <w:spacing w:before="60" w:after="60" w:line="240" w:lineRule="auto"/>
              <w:rPr>
                <w:sz w:val="20"/>
                <w:szCs w:val="20"/>
              </w:rPr>
            </w:pPr>
            <w:r w:rsidRPr="001555BC">
              <w:rPr>
                <w:sz w:val="20"/>
                <w:szCs w:val="20"/>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rsidR="003C10C5" w:rsidRPr="00A40C68" w:rsidRDefault="003C10C5" w:rsidP="001555BC">
            <w:pPr>
              <w:spacing w:before="60" w:after="60" w:line="240" w:lineRule="auto"/>
              <w:rPr>
                <w:sz w:val="20"/>
                <w:szCs w:val="20"/>
              </w:rPr>
            </w:pPr>
            <w:r w:rsidRPr="001555BC">
              <w:rPr>
                <w:sz w:val="20"/>
                <w:szCs w:val="20"/>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w:t>
            </w:r>
            <w:proofErr w:type="spellStart"/>
            <w:r w:rsidRPr="001555BC">
              <w:rPr>
                <w:sz w:val="20"/>
                <w:szCs w:val="20"/>
              </w:rPr>
              <w:t>EFMRiA</w:t>
            </w:r>
            <w:proofErr w:type="spellEnd"/>
            <w:r w:rsidRPr="001555BC">
              <w:rPr>
                <w:sz w:val="20"/>
                <w:szCs w:val="20"/>
              </w:rPr>
              <w:t xml:space="preserve">, FAM, IZGW i FBW istnieje właściwy odpowiednik). Właściwa instytucja dokonuje analizy, podejmuje czynności weryfikujące stan faktyczny i rozstrzyga o zasadności zgłoszenia. W przypadku </w:t>
            </w:r>
            <w:r w:rsidRPr="001555BC">
              <w:rPr>
                <w:sz w:val="20"/>
                <w:szCs w:val="20"/>
              </w:rPr>
              <w:lastRenderedPageBreak/>
              <w:t>potwierdzenia naruszenia KPON,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tc>
      </w:tr>
    </w:tbl>
    <w:p w:rsidR="00152BF6" w:rsidRDefault="00152BF6" w:rsidP="00944A95">
      <w:pPr>
        <w:rPr>
          <w:szCs w:val="24"/>
        </w:rPr>
        <w:sectPr w:rsidR="00152BF6" w:rsidSect="00152BF6">
          <w:headerReference w:type="default" r:id="rId51"/>
          <w:footerReference w:type="default" r:id="rId52"/>
          <w:footnotePr>
            <w:numRestart w:val="eachPage"/>
          </w:footnotePr>
          <w:pgSz w:w="16839" w:h="11907" w:orient="landscape"/>
          <w:pgMar w:top="1134" w:right="1134" w:bottom="1134" w:left="1134" w:header="567" w:footer="567" w:gutter="0"/>
          <w:cols w:space="720"/>
          <w:docGrid w:linePitch="360"/>
        </w:sectPr>
      </w:pPr>
    </w:p>
    <w:p w:rsidR="00944A95" w:rsidRPr="00FD2392" w:rsidRDefault="00944A95" w:rsidP="00944A95">
      <w:pPr>
        <w:pStyle w:val="Point0"/>
        <w:rPr>
          <w:szCs w:val="24"/>
        </w:rPr>
      </w:pPr>
      <w:r w:rsidRPr="00FD2392">
        <w:rPr>
          <w:szCs w:val="24"/>
        </w:rPr>
        <w:lastRenderedPageBreak/>
        <w:t>5.</w:t>
      </w:r>
      <w:r w:rsidRPr="00FD2392">
        <w:rPr>
          <w:szCs w:val="24"/>
        </w:rPr>
        <w:tab/>
        <w:t>Instytucje programu</w:t>
      </w:r>
    </w:p>
    <w:p w:rsidR="00944A95" w:rsidRPr="00FD2392" w:rsidRDefault="00944A95" w:rsidP="00382ED7">
      <w:pPr>
        <w:pStyle w:val="Text1"/>
        <w:rPr>
          <w:szCs w:val="24"/>
        </w:rPr>
      </w:pPr>
      <w:r w:rsidRPr="00FD2392">
        <w:rPr>
          <w:szCs w:val="24"/>
        </w:rPr>
        <w:t>Podstawa prawna: art. 22 ust. 3 lit. k); art. 71</w:t>
      </w:r>
      <w:r w:rsidR="00076C1E" w:rsidRPr="00FD2392">
        <w:rPr>
          <w:szCs w:val="24"/>
        </w:rPr>
        <w:t xml:space="preserve"> i </w:t>
      </w:r>
      <w:r w:rsidRPr="00FD2392">
        <w:rPr>
          <w:szCs w:val="24"/>
        </w:rPr>
        <w:t>84</w:t>
      </w:r>
      <w:r w:rsidR="002522CF" w:rsidRPr="00FD2392">
        <w:rPr>
          <w:szCs w:val="24"/>
        </w:rPr>
        <w:t xml:space="preserve"> </w:t>
      </w:r>
      <w:r w:rsidR="00382ED7" w:rsidRPr="00FD2392">
        <w:rPr>
          <w:szCs w:val="24"/>
        </w:rPr>
        <w:t>rozporządzenia w sprawie wspólnych przepisów</w:t>
      </w:r>
    </w:p>
    <w:p w:rsidR="00944A95" w:rsidRPr="00FD2392" w:rsidRDefault="00944A95" w:rsidP="009806D5">
      <w:pPr>
        <w:rPr>
          <w:szCs w:val="24"/>
        </w:rPr>
      </w:pPr>
      <w:r w:rsidRPr="00FD2392">
        <w:rPr>
          <w:szCs w:val="24"/>
        </w:rPr>
        <w:t>Tabela 13: Instytucje programu</w:t>
      </w:r>
    </w:p>
    <w:tbl>
      <w:tblPr>
        <w:tblStyle w:val="Tabela-Siatka"/>
        <w:tblW w:w="5000" w:type="pct"/>
        <w:tblLook w:val="04A0" w:firstRow="1" w:lastRow="0" w:firstColumn="1" w:lastColumn="0" w:noHBand="0" w:noVBand="1"/>
      </w:tblPr>
      <w:tblGrid>
        <w:gridCol w:w="2392"/>
        <w:gridCol w:w="2392"/>
        <w:gridCol w:w="2392"/>
        <w:gridCol w:w="2679"/>
      </w:tblGrid>
      <w:tr w:rsidR="00944A95" w:rsidRPr="00A40C68" w:rsidTr="00251472">
        <w:tc>
          <w:tcPr>
            <w:tcW w:w="1250" w:type="pct"/>
            <w:vAlign w:val="center"/>
          </w:tcPr>
          <w:p w:rsidR="00944A95" w:rsidRPr="00A40C68" w:rsidRDefault="00944A95" w:rsidP="00251472">
            <w:pPr>
              <w:spacing w:before="60" w:after="60" w:line="240" w:lineRule="auto"/>
              <w:jc w:val="center"/>
              <w:rPr>
                <w:sz w:val="22"/>
              </w:rPr>
            </w:pPr>
            <w:r w:rsidRPr="00A40C68">
              <w:rPr>
                <w:sz w:val="22"/>
              </w:rPr>
              <w:t>Instytucje programu</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Nazwa instytucji [500]</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Imię</w:t>
            </w:r>
            <w:r w:rsidR="00076C1E" w:rsidRPr="00A40C68">
              <w:rPr>
                <w:sz w:val="22"/>
              </w:rPr>
              <w:t xml:space="preserve"> i </w:t>
            </w:r>
            <w:r w:rsidRPr="00A40C68">
              <w:rPr>
                <w:sz w:val="22"/>
              </w:rPr>
              <w:t>nazwisko osoby odpowiedzialnej za kontakty [200]</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E-mail [200]</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Instytucja zarządzająca</w:t>
            </w:r>
          </w:p>
        </w:tc>
        <w:tc>
          <w:tcPr>
            <w:tcW w:w="1250" w:type="pct"/>
          </w:tcPr>
          <w:p w:rsidR="00944A95" w:rsidRPr="00A40C68" w:rsidRDefault="00004954" w:rsidP="00004954">
            <w:pPr>
              <w:spacing w:before="60" w:after="60" w:line="240" w:lineRule="auto"/>
              <w:rPr>
                <w:sz w:val="22"/>
              </w:rPr>
            </w:pPr>
            <w:r>
              <w:rPr>
                <w:sz w:val="22"/>
              </w:rPr>
              <w:t>Minister właściwy</w:t>
            </w:r>
            <w:r w:rsidR="002C15E5" w:rsidRPr="00A40C68">
              <w:rPr>
                <w:sz w:val="22"/>
              </w:rPr>
              <w:t xml:space="preserve"> ds. rozwoju regionalnego, </w:t>
            </w:r>
          </w:p>
        </w:tc>
        <w:tc>
          <w:tcPr>
            <w:tcW w:w="1250" w:type="pct"/>
          </w:tcPr>
          <w:p w:rsidR="00944A95" w:rsidRPr="00A40C68" w:rsidRDefault="00B91084" w:rsidP="00004954">
            <w:pPr>
              <w:spacing w:before="60" w:after="60" w:line="240" w:lineRule="auto"/>
              <w:rPr>
                <w:sz w:val="22"/>
              </w:rPr>
            </w:pPr>
            <w:r>
              <w:rPr>
                <w:sz w:val="22"/>
              </w:rPr>
              <w:t xml:space="preserve">Małgorzata Szczepańska, </w:t>
            </w:r>
            <w:r w:rsidR="002C15E5" w:rsidRPr="00A40C68">
              <w:rPr>
                <w:sz w:val="22"/>
              </w:rPr>
              <w:t>Dyrektor Departamentu</w:t>
            </w:r>
            <w:r w:rsidR="00004954" w:rsidRPr="00A40C68">
              <w:rPr>
                <w:sz w:val="22"/>
              </w:rPr>
              <w:t xml:space="preserve"> Wsparcia Innowacji i Rozwoju</w:t>
            </w:r>
          </w:p>
        </w:tc>
        <w:tc>
          <w:tcPr>
            <w:tcW w:w="1250" w:type="pct"/>
          </w:tcPr>
          <w:p w:rsidR="00944A95" w:rsidRPr="00A40C68" w:rsidRDefault="00004954" w:rsidP="00251472">
            <w:pPr>
              <w:spacing w:before="60" w:after="60" w:line="240" w:lineRule="auto"/>
              <w:rPr>
                <w:sz w:val="22"/>
              </w:rPr>
            </w:pPr>
            <w:r>
              <w:rPr>
                <w:sz w:val="22"/>
              </w:rPr>
              <w:t>sekretariatdir@mfipr.gov.pl</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Instytucja audytowa</w:t>
            </w:r>
          </w:p>
        </w:tc>
        <w:tc>
          <w:tcPr>
            <w:tcW w:w="1250" w:type="pct"/>
          </w:tcPr>
          <w:p w:rsidR="00944A95" w:rsidRPr="006A4889" w:rsidRDefault="00977687" w:rsidP="00251472">
            <w:pPr>
              <w:spacing w:before="60" w:after="60" w:line="240" w:lineRule="auto"/>
              <w:rPr>
                <w:szCs w:val="24"/>
              </w:rPr>
            </w:pPr>
            <w:r w:rsidRPr="006A4889">
              <w:rPr>
                <w:rFonts w:eastAsia="Calibri"/>
                <w:szCs w:val="24"/>
              </w:rPr>
              <w:t>Szef Krajowej Administracji Skarbowej.</w:t>
            </w:r>
          </w:p>
        </w:tc>
        <w:tc>
          <w:tcPr>
            <w:tcW w:w="1250" w:type="pct"/>
          </w:tcPr>
          <w:p w:rsidR="00944A95" w:rsidRPr="00A40C68" w:rsidRDefault="00B91084" w:rsidP="005602E1">
            <w:pPr>
              <w:spacing w:before="60" w:after="60" w:line="240" w:lineRule="auto"/>
              <w:rPr>
                <w:sz w:val="22"/>
              </w:rPr>
            </w:pPr>
            <w:r w:rsidRPr="00B91084">
              <w:rPr>
                <w:sz w:val="22"/>
              </w:rPr>
              <w:t>Dominik Zalewski, Dyrektor Departamentu Audytu Środków Publicznych w Ministerstwie Finansów</w:t>
            </w:r>
          </w:p>
        </w:tc>
        <w:tc>
          <w:tcPr>
            <w:tcW w:w="1250" w:type="pct"/>
          </w:tcPr>
          <w:p w:rsidR="00944A95" w:rsidRPr="00A40C68" w:rsidRDefault="00004954" w:rsidP="00251472">
            <w:pPr>
              <w:spacing w:before="60" w:after="60" w:line="240" w:lineRule="auto"/>
              <w:rPr>
                <w:sz w:val="22"/>
              </w:rPr>
            </w:pPr>
            <w:r w:rsidRPr="00004954">
              <w:rPr>
                <w:sz w:val="22"/>
              </w:rPr>
              <w:t>sekretariat.das@mf.gov.pl</w:t>
            </w:r>
            <w:del w:id="393" w:author="Lukasz Malecki" w:date="2021-10-08T13:10:00Z">
              <w:r w:rsidRPr="00004954" w:rsidDel="005169AA">
                <w:rPr>
                  <w:sz w:val="22"/>
                </w:rPr>
                <w:delText>.</w:delText>
              </w:r>
            </w:del>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Podmiot otrzymujący płatności</w:t>
            </w:r>
            <w:r w:rsidR="00076C1E" w:rsidRPr="00A40C68">
              <w:rPr>
                <w:sz w:val="22"/>
              </w:rPr>
              <w:t xml:space="preserve"> od </w:t>
            </w:r>
            <w:r w:rsidRPr="00A40C68">
              <w:rPr>
                <w:sz w:val="22"/>
              </w:rPr>
              <w:t>Komisji</w:t>
            </w:r>
          </w:p>
        </w:tc>
        <w:tc>
          <w:tcPr>
            <w:tcW w:w="1250" w:type="pct"/>
          </w:tcPr>
          <w:p w:rsidR="00944A95" w:rsidRPr="006A4889" w:rsidRDefault="00004954" w:rsidP="00251472">
            <w:pPr>
              <w:spacing w:before="60" w:after="60" w:line="240" w:lineRule="auto"/>
              <w:rPr>
                <w:szCs w:val="24"/>
              </w:rPr>
            </w:pPr>
            <w:r w:rsidRPr="006A4889">
              <w:rPr>
                <w:rFonts w:eastAsia="Calibri"/>
                <w:szCs w:val="24"/>
              </w:rPr>
              <w:t>Minister właściwy do spraw finansów publicznych</w:t>
            </w:r>
          </w:p>
        </w:tc>
        <w:tc>
          <w:tcPr>
            <w:tcW w:w="1250" w:type="pct"/>
          </w:tcPr>
          <w:p w:rsidR="005602E1" w:rsidRDefault="00B91084" w:rsidP="005602E1">
            <w:pPr>
              <w:spacing w:before="60" w:after="60" w:line="240" w:lineRule="auto"/>
              <w:rPr>
                <w:sz w:val="22"/>
              </w:rPr>
            </w:pPr>
            <w:r w:rsidRPr="00B91084">
              <w:rPr>
                <w:sz w:val="22"/>
              </w:rPr>
              <w:t>Dorota Jaworska, Dyrektor Departamentu Instytucji Płatniczej w Ministerstwie Finansów</w:t>
            </w:r>
          </w:p>
          <w:p w:rsidR="00004954" w:rsidRPr="00A40C68" w:rsidRDefault="00004954" w:rsidP="005602E1">
            <w:pPr>
              <w:spacing w:before="60" w:after="60" w:line="240" w:lineRule="auto"/>
              <w:rPr>
                <w:sz w:val="22"/>
              </w:rPr>
            </w:pPr>
          </w:p>
        </w:tc>
        <w:tc>
          <w:tcPr>
            <w:tcW w:w="1250" w:type="pct"/>
          </w:tcPr>
          <w:p w:rsidR="00944A95" w:rsidRPr="00A40C68" w:rsidRDefault="00004954" w:rsidP="00251472">
            <w:pPr>
              <w:spacing w:before="60" w:after="60" w:line="240" w:lineRule="auto"/>
              <w:rPr>
                <w:sz w:val="22"/>
              </w:rPr>
            </w:pPr>
            <w:r w:rsidRPr="00004954">
              <w:rPr>
                <w:sz w:val="22"/>
              </w:rPr>
              <w:t xml:space="preserve">sekretariat.IP@mf.gov.pl </w:t>
            </w:r>
            <w:del w:id="394" w:author="Lukasz Malecki" w:date="2021-10-08T13:10:00Z">
              <w:r w:rsidRPr="00004954" w:rsidDel="005169AA">
                <w:rPr>
                  <w:sz w:val="22"/>
                </w:rPr>
                <w:delText>.</w:delText>
              </w:r>
            </w:del>
          </w:p>
        </w:tc>
      </w:tr>
      <w:tr w:rsidR="00944A95" w:rsidRPr="00A40C68" w:rsidTr="00251472">
        <w:tc>
          <w:tcPr>
            <w:tcW w:w="1250" w:type="pct"/>
          </w:tcPr>
          <w:p w:rsidR="00944A95" w:rsidRPr="00A40C68" w:rsidRDefault="00944A95" w:rsidP="00251472">
            <w:pPr>
              <w:spacing w:before="60" w:after="60" w:line="240" w:lineRule="auto"/>
              <w:rPr>
                <w:spacing w:val="-6"/>
                <w:sz w:val="22"/>
              </w:rPr>
            </w:pPr>
            <w:r w:rsidRPr="00A40C68">
              <w:rPr>
                <w:spacing w:val="-6"/>
                <w:sz w:val="22"/>
              </w:rPr>
              <w:t>W stosownych przypadkach, podmiot lub podmioty otrzymujące płatności</w:t>
            </w:r>
            <w:r w:rsidR="00076C1E" w:rsidRPr="00A40C68">
              <w:rPr>
                <w:spacing w:val="-6"/>
                <w:sz w:val="22"/>
              </w:rPr>
              <w:t xml:space="preserve"> od </w:t>
            </w:r>
            <w:r w:rsidRPr="00A40C68">
              <w:rPr>
                <w:spacing w:val="-6"/>
                <w:sz w:val="22"/>
              </w:rPr>
              <w:t>Komisji</w:t>
            </w:r>
            <w:r w:rsidR="00076C1E" w:rsidRPr="00A40C68">
              <w:rPr>
                <w:spacing w:val="-6"/>
                <w:sz w:val="22"/>
              </w:rPr>
              <w:t xml:space="preserve"> w </w:t>
            </w:r>
            <w:r w:rsidRPr="00A40C68">
              <w:rPr>
                <w:spacing w:val="-6"/>
                <w:sz w:val="22"/>
              </w:rPr>
              <w:t>przypadku pomocy technicznej na podstawie art. 36 ust. 5</w:t>
            </w:r>
            <w:r w:rsidR="002522CF" w:rsidRPr="00A40C68">
              <w:rPr>
                <w:spacing w:val="-6"/>
                <w:sz w:val="22"/>
              </w:rPr>
              <w:t xml:space="preserve"> </w:t>
            </w:r>
            <w:r w:rsidR="00382ED7" w:rsidRPr="00A40C68">
              <w:rPr>
                <w:spacing w:val="-6"/>
                <w:sz w:val="22"/>
              </w:rPr>
              <w:t>rozporządzenia w sprawie wspólnych przepisów</w:t>
            </w:r>
          </w:p>
        </w:tc>
        <w:tc>
          <w:tcPr>
            <w:tcW w:w="1250" w:type="pct"/>
          </w:tcPr>
          <w:p w:rsidR="00944A95" w:rsidRPr="006A4889" w:rsidRDefault="00944A95" w:rsidP="00251472">
            <w:pPr>
              <w:spacing w:before="60" w:after="60" w:line="240" w:lineRule="auto"/>
              <w:rPr>
                <w:szCs w:val="24"/>
              </w:rPr>
            </w:pPr>
          </w:p>
        </w:tc>
        <w:tc>
          <w:tcPr>
            <w:tcW w:w="1250" w:type="pct"/>
          </w:tcPr>
          <w:p w:rsidR="00944A95" w:rsidRPr="00A40C68" w:rsidRDefault="00944A95" w:rsidP="00251472">
            <w:pPr>
              <w:spacing w:before="60" w:after="60" w:line="240" w:lineRule="auto"/>
              <w:rPr>
                <w:sz w:val="22"/>
              </w:rPr>
            </w:pPr>
          </w:p>
        </w:tc>
        <w:tc>
          <w:tcPr>
            <w:tcW w:w="1250" w:type="pct"/>
          </w:tcPr>
          <w:p w:rsidR="00944A95" w:rsidRPr="00A40C68" w:rsidRDefault="00944A95" w:rsidP="00251472">
            <w:pPr>
              <w:spacing w:before="60" w:after="60" w:line="240" w:lineRule="auto"/>
              <w:rPr>
                <w:sz w:val="22"/>
              </w:rPr>
            </w:pP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Zadania</w:t>
            </w:r>
            <w:r w:rsidR="00076C1E" w:rsidRPr="00A40C68">
              <w:rPr>
                <w:sz w:val="22"/>
              </w:rPr>
              <w:t xml:space="preserve"> w </w:t>
            </w:r>
            <w:r w:rsidRPr="00A40C68">
              <w:rPr>
                <w:sz w:val="22"/>
              </w:rPr>
              <w:t>zakresie księgowania wydatków</w:t>
            </w:r>
            <w:r w:rsidR="00076C1E" w:rsidRPr="00A40C68">
              <w:rPr>
                <w:sz w:val="22"/>
              </w:rPr>
              <w:t xml:space="preserve"> w </w:t>
            </w:r>
            <w:r w:rsidRPr="00A40C68">
              <w:rPr>
                <w:sz w:val="22"/>
              </w:rPr>
              <w:t>przypadku gdy są powierzone podmiotowi innemu niż instytucja zarządzająca</w:t>
            </w:r>
          </w:p>
        </w:tc>
        <w:tc>
          <w:tcPr>
            <w:tcW w:w="1250" w:type="pct"/>
          </w:tcPr>
          <w:p w:rsidR="00944A95" w:rsidRPr="006A4889" w:rsidRDefault="00944A95" w:rsidP="00251472">
            <w:pPr>
              <w:spacing w:before="60" w:after="60" w:line="240" w:lineRule="auto"/>
              <w:rPr>
                <w:szCs w:val="24"/>
              </w:rPr>
            </w:pPr>
          </w:p>
        </w:tc>
        <w:tc>
          <w:tcPr>
            <w:tcW w:w="1250" w:type="pct"/>
          </w:tcPr>
          <w:p w:rsidR="00944A95" w:rsidRPr="00A40C68" w:rsidRDefault="00944A95" w:rsidP="00251472">
            <w:pPr>
              <w:spacing w:before="60" w:after="60" w:line="240" w:lineRule="auto"/>
              <w:rPr>
                <w:sz w:val="22"/>
              </w:rPr>
            </w:pPr>
          </w:p>
        </w:tc>
        <w:tc>
          <w:tcPr>
            <w:tcW w:w="1250" w:type="pct"/>
          </w:tcPr>
          <w:p w:rsidR="00944A95" w:rsidRPr="00A40C68" w:rsidRDefault="00944A95" w:rsidP="00251472">
            <w:pPr>
              <w:spacing w:before="60" w:after="60" w:line="240" w:lineRule="auto"/>
              <w:rPr>
                <w:sz w:val="22"/>
              </w:rPr>
            </w:pPr>
          </w:p>
        </w:tc>
      </w:tr>
    </w:tbl>
    <w:p w:rsidR="00FC1AB7" w:rsidRDefault="00FC1AB7" w:rsidP="00FC1AB7">
      <w:pPr>
        <w:pStyle w:val="Text1"/>
        <w:tabs>
          <w:tab w:val="left" w:pos="1320"/>
        </w:tabs>
      </w:pPr>
      <w:r>
        <w:tab/>
      </w:r>
    </w:p>
    <w:p w:rsidR="00944A95" w:rsidRPr="0060392D" w:rsidRDefault="00944A95" w:rsidP="00FC1AB7">
      <w:pPr>
        <w:pStyle w:val="Text1"/>
        <w:tabs>
          <w:tab w:val="left" w:pos="1320"/>
        </w:tabs>
      </w:pPr>
      <w:r w:rsidRPr="0060392D">
        <w:t>Podział kwot refundowanych</w:t>
      </w:r>
      <w:r w:rsidR="00076C1E" w:rsidRPr="0060392D">
        <w:t xml:space="preserve"> z </w:t>
      </w:r>
      <w:r w:rsidRPr="0060392D">
        <w:t>tytułu pomocy technicznej na podstawie art. 36 ust. 5</w:t>
      </w:r>
      <w:r w:rsidR="002522CF" w:rsidRPr="0060392D">
        <w:t xml:space="preserve"> </w:t>
      </w:r>
      <w:r w:rsidR="00382ED7" w:rsidRPr="0060392D">
        <w:t>rozporządzenia w sprawie wspólnych przepisów</w:t>
      </w:r>
      <w:r w:rsidRPr="0060392D">
        <w:t>, jeżeli wskazano więcej niż jeden podmiot otrzymujący płatności</w:t>
      </w:r>
      <w:r w:rsidR="00076C1E" w:rsidRPr="0060392D">
        <w:t xml:space="preserve"> od </w:t>
      </w:r>
      <w:r w:rsidRPr="0060392D">
        <w:t>Komisji</w:t>
      </w:r>
    </w:p>
    <w:p w:rsidR="00944A95" w:rsidRPr="0060392D" w:rsidRDefault="00944A95" w:rsidP="00382ED7">
      <w:pPr>
        <w:pStyle w:val="Text1"/>
      </w:pPr>
      <w:r w:rsidRPr="0060392D">
        <w:t>Podstawa prawna: art. 22 ust. 3</w:t>
      </w:r>
      <w:r w:rsidR="002522CF" w:rsidRPr="0060392D">
        <w:t xml:space="preserve"> </w:t>
      </w:r>
      <w:r w:rsidR="00382ED7" w:rsidRPr="0060392D">
        <w:t>rozporządzenia w sprawie wspólnych przepisów</w:t>
      </w:r>
    </w:p>
    <w:p w:rsidR="00944A95" w:rsidRPr="0060392D" w:rsidRDefault="00944A95" w:rsidP="00382ED7">
      <w:r w:rsidRPr="0060392D">
        <w:lastRenderedPageBreak/>
        <w:t>Tabela 13A: Część wartości procentowych określonych</w:t>
      </w:r>
      <w:r w:rsidR="00076C1E" w:rsidRPr="0060392D">
        <w:t xml:space="preserve"> w </w:t>
      </w:r>
      <w:r w:rsidRPr="0060392D">
        <w:t>art. 36 ust. 5 lit. b)</w:t>
      </w:r>
      <w:r w:rsidR="002522CF" w:rsidRPr="0060392D">
        <w:t xml:space="preserve"> </w:t>
      </w:r>
      <w:r w:rsidR="00382ED7" w:rsidRPr="0060392D">
        <w:t>rozporządzenia w sprawie wspólnych przepisów</w:t>
      </w:r>
      <w:r w:rsidRPr="0060392D">
        <w:t>, która zostałaby refundowana podmiotom otrzymującym płatności</w:t>
      </w:r>
      <w:r w:rsidR="00076C1E" w:rsidRPr="0060392D">
        <w:t xml:space="preserve"> od </w:t>
      </w:r>
      <w:r w:rsidRPr="0060392D">
        <w:t>Komisji</w:t>
      </w:r>
      <w:r w:rsidR="00076C1E" w:rsidRPr="0060392D">
        <w:t xml:space="preserve"> w </w:t>
      </w:r>
      <w:r w:rsidRPr="0060392D">
        <w:t>przypadku pomocy technicznej na podstawie art. 36 ust. 5</w:t>
      </w:r>
      <w:r w:rsidR="002522CF" w:rsidRPr="0060392D">
        <w:t xml:space="preserve"> </w:t>
      </w:r>
      <w:r w:rsidR="00382ED7" w:rsidRPr="0060392D">
        <w:t>rozporządzenia w sprawie wspólnych przepisów</w:t>
      </w:r>
      <w:r w:rsidRPr="0060392D">
        <w:t xml:space="preserve"> (w punktach procentowych)</w:t>
      </w:r>
    </w:p>
    <w:tbl>
      <w:tblPr>
        <w:tblStyle w:val="Tabela-Siatka"/>
        <w:tblW w:w="0" w:type="auto"/>
        <w:tblLook w:val="04A0" w:firstRow="1" w:lastRow="0" w:firstColumn="1" w:lastColumn="0" w:noHBand="0" w:noVBand="1"/>
      </w:tblPr>
      <w:tblGrid>
        <w:gridCol w:w="8472"/>
        <w:gridCol w:w="992"/>
      </w:tblGrid>
      <w:tr w:rsidR="00944A95" w:rsidRPr="0060392D" w:rsidTr="00251472">
        <w:tc>
          <w:tcPr>
            <w:tcW w:w="8472" w:type="dxa"/>
          </w:tcPr>
          <w:p w:rsidR="00944A95" w:rsidRPr="0060392D" w:rsidRDefault="00944A95" w:rsidP="00251472">
            <w:pPr>
              <w:spacing w:before="60" w:after="60" w:line="240" w:lineRule="auto"/>
            </w:pPr>
            <w:r w:rsidRPr="0060392D">
              <w:t>Podmiot 1</w:t>
            </w:r>
          </w:p>
        </w:tc>
        <w:tc>
          <w:tcPr>
            <w:tcW w:w="992" w:type="dxa"/>
          </w:tcPr>
          <w:p w:rsidR="00944A95" w:rsidRPr="0060392D" w:rsidRDefault="00944A95" w:rsidP="00251472">
            <w:pPr>
              <w:spacing w:before="60" w:after="60" w:line="240" w:lineRule="auto"/>
            </w:pPr>
            <w:proofErr w:type="spellStart"/>
            <w:r w:rsidRPr="0060392D">
              <w:t>p.p</w:t>
            </w:r>
            <w:proofErr w:type="spellEnd"/>
            <w:r w:rsidRPr="0060392D">
              <w:t>.</w:t>
            </w:r>
          </w:p>
        </w:tc>
      </w:tr>
      <w:tr w:rsidR="00944A95" w:rsidRPr="0060392D" w:rsidTr="00251472">
        <w:tc>
          <w:tcPr>
            <w:tcW w:w="8472" w:type="dxa"/>
          </w:tcPr>
          <w:p w:rsidR="00944A95" w:rsidRPr="0060392D" w:rsidRDefault="00944A95" w:rsidP="00251472">
            <w:pPr>
              <w:spacing w:before="60" w:after="60" w:line="240" w:lineRule="auto"/>
            </w:pPr>
            <w:r w:rsidRPr="0060392D">
              <w:t>Podmiot 2</w:t>
            </w:r>
            <w:r w:rsidRPr="0060392D">
              <w:rPr>
                <w:b/>
                <w:bCs/>
                <w:vertAlign w:val="superscript"/>
              </w:rPr>
              <w:t>*</w:t>
            </w:r>
          </w:p>
        </w:tc>
        <w:tc>
          <w:tcPr>
            <w:tcW w:w="992" w:type="dxa"/>
          </w:tcPr>
          <w:p w:rsidR="00944A95" w:rsidRPr="0060392D" w:rsidRDefault="00944A95" w:rsidP="00251472">
            <w:pPr>
              <w:spacing w:before="60" w:after="60" w:line="240" w:lineRule="auto"/>
            </w:pPr>
            <w:proofErr w:type="spellStart"/>
            <w:r w:rsidRPr="0060392D">
              <w:t>p.p</w:t>
            </w:r>
            <w:proofErr w:type="spellEnd"/>
            <w:r w:rsidRPr="0060392D">
              <w:t>.</w:t>
            </w:r>
          </w:p>
        </w:tc>
      </w:tr>
    </w:tbl>
    <w:p w:rsidR="00944A95" w:rsidRPr="0060392D" w:rsidRDefault="002149E1" w:rsidP="002149E1">
      <w:r w:rsidRPr="0060392D">
        <w:t>*</w:t>
      </w:r>
      <w:r w:rsidR="00944A95" w:rsidRPr="0060392D">
        <w:tab/>
        <w:t>Liczba organów określonych przez państwo członkowskie.</w:t>
      </w:r>
    </w:p>
    <w:p w:rsidR="00944A95" w:rsidRPr="0060392D" w:rsidRDefault="00944A95" w:rsidP="00944A95">
      <w:pPr>
        <w:pStyle w:val="Point0"/>
      </w:pPr>
      <w:r w:rsidRPr="0060392D">
        <w:t>6.</w:t>
      </w:r>
      <w:r w:rsidRPr="0060392D">
        <w:tab/>
        <w:t>Partnerstwo</w:t>
      </w:r>
    </w:p>
    <w:p w:rsidR="00944A95" w:rsidRPr="0060392D" w:rsidRDefault="00944A95" w:rsidP="00382ED7">
      <w:pPr>
        <w:pStyle w:val="Text1"/>
      </w:pPr>
      <w:r w:rsidRPr="0060392D">
        <w:t>Podstawa prawna: art. 22 ust. 3 lit. h)</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rsidTr="00A40C68">
        <w:tc>
          <w:tcPr>
            <w:tcW w:w="9640" w:type="dxa"/>
          </w:tcPr>
          <w:p w:rsidR="00944A95" w:rsidRDefault="00944A95" w:rsidP="00251472">
            <w:pPr>
              <w:spacing w:before="60" w:after="60" w:line="240" w:lineRule="auto"/>
            </w:pPr>
            <w:r w:rsidRPr="0060392D">
              <w:t>Pole tekstowe [10</w:t>
            </w:r>
            <w:r w:rsidR="002C15E5">
              <w:t> </w:t>
            </w:r>
            <w:r w:rsidRPr="0060392D">
              <w:t>000]</w:t>
            </w:r>
          </w:p>
          <w:p w:rsidR="00A16AC5" w:rsidRPr="00A16AC5" w:rsidRDefault="002C15E5" w:rsidP="00A16AC5">
            <w:pPr>
              <w:spacing w:line="240" w:lineRule="auto"/>
              <w:jc w:val="both"/>
              <w:rPr>
                <w:rFonts w:cs="Calibri"/>
                <w:b/>
                <w:color w:val="0070C0"/>
                <w:szCs w:val="24"/>
              </w:rPr>
            </w:pPr>
            <w:r w:rsidRPr="00A16AC5">
              <w:rPr>
                <w:rFonts w:cs="Calibri"/>
                <w:b/>
                <w:color w:val="0070C0"/>
                <w:szCs w:val="24"/>
              </w:rPr>
              <w:t>Przygotowanie Programu</w:t>
            </w:r>
          </w:p>
          <w:p w:rsidR="002C15E5" w:rsidRDefault="002C15E5" w:rsidP="00A16AC5">
            <w:pPr>
              <w:spacing w:line="240" w:lineRule="auto"/>
              <w:jc w:val="both"/>
              <w:rPr>
                <w:rFonts w:cs="Calibri"/>
                <w:szCs w:val="24"/>
              </w:rPr>
            </w:pPr>
            <w:r>
              <w:rPr>
                <w:rFonts w:cs="Calibri"/>
                <w:szCs w:val="24"/>
              </w:rPr>
              <w:t>Instytucją odpowiedzialną za przygotowanie Programu jest Departament Programów Wsparcia Innowacji i Rozwoju (DIR) w ministerstwie obsługującym ministra ds. rozwoju regionalnego. Dyskusja nad zakresem wsparcia Programu odbyła się w możliwie najszerszym gronie interesariuszy.</w:t>
            </w:r>
          </w:p>
          <w:p w:rsidR="002C15E5" w:rsidRDefault="002C15E5" w:rsidP="002C15E5">
            <w:pPr>
              <w:spacing w:line="240" w:lineRule="auto"/>
              <w:jc w:val="both"/>
              <w:rPr>
                <w:rFonts w:cs="Calibri"/>
                <w:szCs w:val="24"/>
              </w:rPr>
            </w:pPr>
            <w:r>
              <w:rPr>
                <w:rFonts w:cs="Calibri"/>
                <w:szCs w:val="24"/>
              </w:rPr>
              <w:t xml:space="preserve">W ramach prac nad przygotowaniem Programu przeprowadzono badanie oczekiwań polskich firm, co do zakresu projektowanych instrumentów wsparcia innowacyjności. W czteroetapowym procesie wypracowywania tych instrumentów i układania ich w spójny system, złożonym z części strategicznej, badawczej, kreatywnej i prototypowo-testowej, wykorzystano narzędzia myślenia projektowego, w tym metodę design </w:t>
            </w:r>
            <w:proofErr w:type="spellStart"/>
            <w:r>
              <w:rPr>
                <w:rFonts w:cs="Calibri"/>
                <w:szCs w:val="24"/>
              </w:rPr>
              <w:t>thinking</w:t>
            </w:r>
            <w:proofErr w:type="spellEnd"/>
            <w:r>
              <w:rPr>
                <w:rFonts w:cs="Calibri"/>
                <w:szCs w:val="24"/>
              </w:rPr>
              <w:t xml:space="preserve">, uwzględniającą podejście do tworzenia nowych rozwiązań w oparciu o potrzeby użytkownika. </w:t>
            </w:r>
          </w:p>
          <w:p w:rsidR="002C15E5" w:rsidRDefault="002C15E5" w:rsidP="002C15E5">
            <w:pPr>
              <w:spacing w:line="240" w:lineRule="auto"/>
              <w:jc w:val="both"/>
              <w:rPr>
                <w:rFonts w:cs="Calibri"/>
                <w:szCs w:val="24"/>
              </w:rPr>
            </w:pPr>
            <w:r>
              <w:rPr>
                <w:rFonts w:cs="Calibri"/>
                <w:szCs w:val="24"/>
              </w:rPr>
              <w:t>W badaniu uwzględniono firmy korzystające z wcześniejszego wsparcia z funduszy UE, jak i firmy będące potencjalnymi, nowymi wnioskodawcami, w celu zidentyfikowania i zaspokojenia ich rzeczywistych potrzeb w zakresie rozwoju innowacyjności.</w:t>
            </w:r>
          </w:p>
          <w:p w:rsidR="002C15E5" w:rsidRDefault="002C15E5" w:rsidP="002C15E5">
            <w:pPr>
              <w:spacing w:line="240" w:lineRule="auto"/>
              <w:jc w:val="both"/>
              <w:rPr>
                <w:rFonts w:cs="Calibri"/>
                <w:szCs w:val="24"/>
              </w:rPr>
            </w:pPr>
            <w:r>
              <w:rPr>
                <w:rFonts w:cs="Calibri"/>
                <w:szCs w:val="24"/>
              </w:rPr>
              <w:t>Przeprowadzono  badania z trzema grupami przedsiębiorstw: firmy które opracowują nowe produkty i usługi bez wsparcia z funduszy UE, firmy które bezskutecznie aplikowały o wsparcie oraz firmy, które wielokrotnie  realizowały projekty B+R ze środków UE. Dodatkowo przygotowano meta-analizę wniosków z kilkuset badań i ewaluacji dotyczących instrumentów wspierania przedsiębiorców. Celem działań badawczych było dotarcie do źródeł problemów i wyzwań związanych z rozwojem firm w kontekście realizacji projektów innowacyjnych w Polsce. Kolejnym krokiem była seria kreatywnych warsztatów, podczas których szukano jak największej ilości pomysłów na rozwiązanie wskazanych wyzwań. W warsztatach udział wzięli przedsiębiorcy, przedstawiciele branży kreatywnej, eksperci ds. strategii biznesu oraz eksperci administracji. Na tej podstawie opracowano koncepcję logiki wsparcia całego programu.</w:t>
            </w:r>
          </w:p>
          <w:p w:rsidR="002C15E5" w:rsidRDefault="002C15E5" w:rsidP="002C15E5">
            <w:pPr>
              <w:spacing w:line="240" w:lineRule="auto"/>
              <w:jc w:val="both"/>
              <w:rPr>
                <w:rFonts w:cs="Calibri"/>
                <w:szCs w:val="24"/>
              </w:rPr>
            </w:pPr>
            <w:r>
              <w:rPr>
                <w:rFonts w:cs="Calibri"/>
                <w:szCs w:val="24"/>
              </w:rPr>
              <w:t xml:space="preserve">Jednocześnie w ramach prac </w:t>
            </w:r>
            <w:r>
              <w:rPr>
                <w:rFonts w:cs="Calibri"/>
                <w:b/>
                <w:szCs w:val="24"/>
              </w:rPr>
              <w:t>Grupy ds. Celu Polityki 1</w:t>
            </w:r>
            <w:r>
              <w:rPr>
                <w:rFonts w:cs="Calibri"/>
                <w:szCs w:val="24"/>
              </w:rPr>
              <w:t xml:space="preserve"> (Grupa ds. CP1</w:t>
            </w:r>
            <w:ins w:id="395" w:author="Lukasz Malecki" w:date="2021-10-08T13:10:00Z">
              <w:r w:rsidR="005169AA">
                <w:rPr>
                  <w:rFonts w:cs="Calibri"/>
                  <w:szCs w:val="24"/>
                </w:rPr>
                <w:t>,</w:t>
              </w:r>
            </w:ins>
            <w:del w:id="396" w:author="Lukasz Malecki" w:date="2021-10-08T13:10:00Z">
              <w:r w:rsidDel="005169AA">
                <w:rPr>
                  <w:rFonts w:cs="Calibri"/>
                  <w:szCs w:val="24"/>
                </w:rPr>
                <w:delText>-</w:delText>
              </w:r>
            </w:del>
            <w:r>
              <w:rPr>
                <w:rFonts w:cs="Calibri"/>
                <w:szCs w:val="24"/>
              </w:rPr>
              <w:t xml:space="preserve"> której pracom przewodniczy DIR –</w:t>
            </w:r>
            <w:ins w:id="397" w:author="Lukasz Malecki" w:date="2021-10-08T13:10:00Z">
              <w:r w:rsidR="005169AA">
                <w:rPr>
                  <w:rFonts w:cs="Calibri"/>
                  <w:szCs w:val="24"/>
                </w:rPr>
                <w:t xml:space="preserve"> </w:t>
              </w:r>
            </w:ins>
            <w:r>
              <w:rPr>
                <w:rFonts w:cs="Calibri"/>
                <w:szCs w:val="24"/>
              </w:rPr>
              <w:t>jako IZ POIR) dyskutowane były zarówno: podział interwencji pomiędzy poziomem krajowym i regionalnym w CP1, jak również dyskutowane były założenia Programu.</w:t>
            </w:r>
            <w:ins w:id="398" w:author="Lukasz Malecki" w:date="2021-10-08T13:11:00Z">
              <w:r w:rsidR="005169AA">
                <w:rPr>
                  <w:rFonts w:cs="Calibri"/>
                  <w:szCs w:val="24"/>
                </w:rPr>
                <w:t xml:space="preserve"> </w:t>
              </w:r>
            </w:ins>
            <w:r>
              <w:rPr>
                <w:rFonts w:cs="Calibri"/>
                <w:szCs w:val="24"/>
              </w:rPr>
              <w:t xml:space="preserve">Do końca </w:t>
            </w:r>
            <w:r w:rsidR="007232BF">
              <w:rPr>
                <w:rFonts w:cs="Calibri"/>
                <w:szCs w:val="24"/>
              </w:rPr>
              <w:t>lipca</w:t>
            </w:r>
            <w:r>
              <w:rPr>
                <w:rFonts w:cs="Calibri"/>
                <w:szCs w:val="24"/>
              </w:rPr>
              <w:t xml:space="preserve"> 2021 r. odbył</w:t>
            </w:r>
            <w:r w:rsidR="007232BF">
              <w:rPr>
                <w:rFonts w:cs="Calibri"/>
                <w:szCs w:val="24"/>
              </w:rPr>
              <w:t>o</w:t>
            </w:r>
            <w:r>
              <w:rPr>
                <w:rFonts w:cs="Calibri"/>
                <w:szCs w:val="24"/>
              </w:rPr>
              <w:t xml:space="preserve"> się </w:t>
            </w:r>
            <w:r w:rsidR="007232BF">
              <w:rPr>
                <w:rFonts w:cs="Calibri"/>
                <w:szCs w:val="24"/>
              </w:rPr>
              <w:t>5</w:t>
            </w:r>
            <w:r>
              <w:rPr>
                <w:rFonts w:cs="Calibri"/>
                <w:szCs w:val="24"/>
              </w:rPr>
              <w:t xml:space="preserve"> spotka</w:t>
            </w:r>
            <w:r w:rsidR="007232BF">
              <w:rPr>
                <w:rFonts w:cs="Calibri"/>
                <w:szCs w:val="24"/>
              </w:rPr>
              <w:t>ń</w:t>
            </w:r>
            <w:r>
              <w:rPr>
                <w:rFonts w:cs="Calibri"/>
                <w:szCs w:val="24"/>
              </w:rPr>
              <w:t xml:space="preserve"> całej Grupy roboczej CP1 (10 czerwca 2019 r., 13 września 2019 r., 4 marca 2020 r., 23 października 2020 r.</w:t>
            </w:r>
            <w:r w:rsidR="007232BF">
              <w:rPr>
                <w:rFonts w:cs="Calibri"/>
                <w:szCs w:val="24"/>
              </w:rPr>
              <w:t>, 16 marca 2021 r.</w:t>
            </w:r>
            <w:r>
              <w:rPr>
                <w:rFonts w:cs="Calibri"/>
                <w:szCs w:val="24"/>
              </w:rPr>
              <w:t xml:space="preserve">) oraz spotkania </w:t>
            </w:r>
            <w:r>
              <w:rPr>
                <w:rFonts w:cs="Calibri"/>
                <w:szCs w:val="24"/>
              </w:rPr>
              <w:lastRenderedPageBreak/>
              <w:t>podgrup w ramach CP1 (</w:t>
            </w:r>
            <w:del w:id="399" w:author="Lukasz Małecki" w:date="2021-10-04T15:24:00Z">
              <w:r w:rsidDel="0039718C">
                <w:rPr>
                  <w:rFonts w:cs="Calibri"/>
                  <w:szCs w:val="24"/>
                </w:rPr>
                <w:delText xml:space="preserve"> </w:delText>
              </w:r>
            </w:del>
            <w:r>
              <w:rPr>
                <w:rFonts w:cs="Calibri"/>
                <w:szCs w:val="24"/>
              </w:rPr>
              <w:t xml:space="preserve">klastry, </w:t>
            </w:r>
            <w:proofErr w:type="spellStart"/>
            <w:r>
              <w:rPr>
                <w:rFonts w:cs="Calibri"/>
                <w:szCs w:val="24"/>
              </w:rPr>
              <w:t>IOBy</w:t>
            </w:r>
            <w:proofErr w:type="spellEnd"/>
            <w:r>
              <w:rPr>
                <w:rFonts w:cs="Calibri"/>
                <w:szCs w:val="24"/>
              </w:rPr>
              <w:t xml:space="preserve"> – 26.11.2019; internacjonalizacja - 11.12.2019). </w:t>
            </w:r>
          </w:p>
          <w:p w:rsidR="002C15E5" w:rsidRPr="0002233F" w:rsidRDefault="002C15E5" w:rsidP="002C15E5">
            <w:pPr>
              <w:spacing w:line="240" w:lineRule="auto"/>
              <w:jc w:val="both"/>
              <w:rPr>
                <w:szCs w:val="24"/>
              </w:rPr>
            </w:pPr>
            <w:r w:rsidRPr="0002233F">
              <w:rPr>
                <w:szCs w:val="24"/>
              </w:rPr>
              <w:t xml:space="preserve">Projekt Programu został roboczo skonsultowany </w:t>
            </w:r>
            <w:r w:rsidRPr="0002233F">
              <w:rPr>
                <w:b/>
                <w:szCs w:val="24"/>
              </w:rPr>
              <w:t>z właściwymi resortami</w:t>
            </w:r>
            <w:r w:rsidRPr="0002233F">
              <w:rPr>
                <w:szCs w:val="24"/>
              </w:rPr>
              <w:t xml:space="preserve"> (w szczególności z Ministerstwem Rozwoju Pracy i Technologii, Ministerstwem Edukacji i Nauki) </w:t>
            </w:r>
            <w:r w:rsidRPr="0002233F">
              <w:rPr>
                <w:b/>
                <w:szCs w:val="24"/>
              </w:rPr>
              <w:t>oraz instytucjami pośredniczącymi</w:t>
            </w:r>
            <w:r w:rsidRPr="0002233F">
              <w:rPr>
                <w:szCs w:val="24"/>
              </w:rPr>
              <w:t xml:space="preserve"> (Polska Agencja Rozwoju Przedsiębiorczości, Narodowe Centrum Badań i Rozwoju,  Bank Gospodarstwa Krajowego) </w:t>
            </w:r>
            <w:r w:rsidRPr="0002233F">
              <w:rPr>
                <w:b/>
                <w:szCs w:val="24"/>
              </w:rPr>
              <w:t>i instytucjami wdrażającymi</w:t>
            </w:r>
            <w:r w:rsidRPr="0002233F">
              <w:rPr>
                <w:szCs w:val="24"/>
              </w:rPr>
              <w:t xml:space="preserve"> (Fundacja na rzecz Nauki Polskiej, </w:t>
            </w:r>
            <w:r w:rsidRPr="0002233F">
              <w:rPr>
                <w:rStyle w:val="Uwydatnienie"/>
                <w:rFonts w:ascii="Times New Roman" w:hAnsi="Times New Roman"/>
                <w:i w:val="0"/>
              </w:rPr>
              <w:t>Ośrodek Przetwarzania Informacji</w:t>
            </w:r>
            <w:ins w:id="400" w:author="Lukasz Malecki" w:date="2021-10-08T13:11:00Z">
              <w:r w:rsidR="005169AA">
                <w:rPr>
                  <w:rStyle w:val="acopre"/>
                  <w:i/>
                </w:rPr>
                <w:t>-</w:t>
              </w:r>
            </w:ins>
            <w:del w:id="401" w:author="Lukasz Malecki" w:date="2021-10-08T13:11:00Z">
              <w:r w:rsidRPr="0002233F" w:rsidDel="005169AA">
                <w:rPr>
                  <w:rStyle w:val="acopre"/>
                  <w:i/>
                </w:rPr>
                <w:delText>.</w:delText>
              </w:r>
              <w:r w:rsidRPr="0002233F" w:rsidDel="005169AA">
                <w:rPr>
                  <w:rStyle w:val="acopre"/>
                </w:rPr>
                <w:delText xml:space="preserve"> </w:delText>
              </w:r>
            </w:del>
            <w:r w:rsidRPr="0002233F">
              <w:rPr>
                <w:rStyle w:val="acopre"/>
              </w:rPr>
              <w:t>Państwowy Instytut Badawczy</w:t>
            </w:r>
            <w:del w:id="402" w:author="Lukasz Malecki" w:date="2021-10-08T13:11:00Z">
              <w:r w:rsidRPr="0002233F" w:rsidDel="005169AA">
                <w:rPr>
                  <w:rStyle w:val="acopre"/>
                </w:rPr>
                <w:delText>.</w:delText>
              </w:r>
            </w:del>
            <w:r w:rsidRPr="0002233F">
              <w:rPr>
                <w:szCs w:val="24"/>
              </w:rPr>
              <w:t xml:space="preserve">). W trakcie przygotowywania Programu, DIR współpracował także </w:t>
            </w:r>
            <w:r w:rsidRPr="0002233F">
              <w:rPr>
                <w:b/>
                <w:szCs w:val="24"/>
              </w:rPr>
              <w:t>z właściwymi departamentami w Ministerstwie Funduszy i Polityki Regionalnej</w:t>
            </w:r>
            <w:r w:rsidRPr="0002233F">
              <w:rPr>
                <w:szCs w:val="24"/>
              </w:rPr>
              <w:t xml:space="preserve"> (MFIPR) w tym m</w:t>
            </w:r>
            <w:ins w:id="403" w:author="Lukasz Malecki" w:date="2021-10-08T13:11:00Z">
              <w:r w:rsidR="005169AA">
                <w:rPr>
                  <w:szCs w:val="24"/>
                </w:rPr>
                <w:t>.</w:t>
              </w:r>
            </w:ins>
            <w:r w:rsidRPr="0002233F">
              <w:rPr>
                <w:szCs w:val="24"/>
              </w:rPr>
              <w:t xml:space="preserve">in. z departamentem odpowiedzialnym za koordynację przygotowania innych dokumentów dotyczących polityki spójności, departamentem koordynującym przygotowanie regionalnych programów operacyjnych, departamentem koordynującym prace wdrażania funduszy UE, a także departamentami odpowiadającymi za przygotowanie pozostałych krajowych programów operacyjnych. </w:t>
            </w:r>
          </w:p>
          <w:p w:rsidR="002C15E5" w:rsidRDefault="002C15E5" w:rsidP="002C15E5">
            <w:pPr>
              <w:spacing w:line="240" w:lineRule="auto"/>
              <w:jc w:val="both"/>
              <w:rPr>
                <w:rFonts w:eastAsia="Times New Roman"/>
                <w:bCs/>
              </w:rPr>
            </w:pPr>
            <w:r>
              <w:rPr>
                <w:rFonts w:cs="Calibri"/>
                <w:szCs w:val="24"/>
              </w:rPr>
              <w:t xml:space="preserve">Projekt Programu został również poddany </w:t>
            </w:r>
            <w:r>
              <w:rPr>
                <w:rFonts w:cs="Calibri"/>
                <w:b/>
                <w:szCs w:val="24"/>
              </w:rPr>
              <w:t>konsultacjom społecznym</w:t>
            </w:r>
            <w:r>
              <w:rPr>
                <w:rFonts w:cs="Calibri"/>
                <w:szCs w:val="24"/>
              </w:rPr>
              <w:t xml:space="preserve"> w terminie od 10 marca do 14 kwietnia 2021 r., w ramach których elektroniczna wersja Programu została udostępniona na stronie internetowej </w:t>
            </w:r>
            <w:hyperlink r:id="rId53" w:history="1">
              <w:r w:rsidR="005602E1" w:rsidRPr="00BD6924">
                <w:rPr>
                  <w:rStyle w:val="Hipercze"/>
                  <w:rFonts w:cs="Calibri"/>
                  <w:szCs w:val="24"/>
                </w:rPr>
                <w:t>www.poir.gov.pl</w:t>
              </w:r>
            </w:hyperlink>
            <w:r>
              <w:rPr>
                <w:rFonts w:cs="Calibri"/>
                <w:szCs w:val="24"/>
              </w:rPr>
              <w:t>.</w:t>
            </w:r>
            <w:r w:rsidR="005602E1">
              <w:rPr>
                <w:rFonts w:cs="Calibri"/>
                <w:szCs w:val="24"/>
              </w:rPr>
              <w:t xml:space="preserve"> </w:t>
            </w:r>
            <w:r>
              <w:rPr>
                <w:rFonts w:cs="Calibri"/>
                <w:szCs w:val="24"/>
              </w:rPr>
              <w:t>Ponadto prowadzone były  prace z Programem zarówno z członkami Grupy ds. CP1 jak i szerokim gronem partnerów społecznych m.in.</w:t>
            </w:r>
            <w:r>
              <w:rPr>
                <w:rFonts w:ascii="Cambria" w:eastAsia="Times New Roman" w:hAnsi="Cambria"/>
                <w:b/>
                <w:bCs/>
              </w:rPr>
              <w:t xml:space="preserve"> </w:t>
            </w:r>
            <w:r>
              <w:rPr>
                <w:rFonts w:eastAsia="Times New Roman"/>
                <w:bCs/>
              </w:rPr>
              <w:t>Rady Dialogu Społecznego oraz Rady Działalności Pożytku Publicznego.</w:t>
            </w:r>
            <w:r w:rsidR="0002233F">
              <w:rPr>
                <w:rFonts w:eastAsia="Times New Roman"/>
                <w:bCs/>
              </w:rPr>
              <w:t xml:space="preserve"> Poza tym w okresie od 29 czerwca do 9 lipca 2021 r. przeprowadzone zostały konsultacje międzyresortowe Programu.</w:t>
            </w:r>
          </w:p>
          <w:p w:rsidR="002C15E5" w:rsidRDefault="002C15E5" w:rsidP="002C15E5">
            <w:pPr>
              <w:spacing w:line="240" w:lineRule="auto"/>
              <w:jc w:val="both"/>
              <w:rPr>
                <w:rFonts w:eastAsia="Times New Roman"/>
                <w:bCs/>
              </w:rPr>
            </w:pPr>
            <w:r>
              <w:rPr>
                <w:rFonts w:eastAsia="Times New Roman"/>
                <w:bCs/>
              </w:rPr>
              <w:t>Kluczową rolę we wdrażaniu</w:t>
            </w:r>
            <w:r>
              <w:t xml:space="preserve"> Programu </w:t>
            </w:r>
            <w:r>
              <w:rPr>
                <w:rFonts w:eastAsia="Times New Roman"/>
                <w:bCs/>
              </w:rPr>
              <w:t>FENG będzie pełnił Komitet Monitorujący, którego funkcje określa art. 40 Rozporządzenia Ogólnego.</w:t>
            </w:r>
            <w:r>
              <w:rPr>
                <w:rFonts w:ascii="Arial" w:hAnsi="Arial" w:cs="Arial"/>
                <w:sz w:val="25"/>
                <w:szCs w:val="25"/>
              </w:rPr>
              <w:t xml:space="preserve"> </w:t>
            </w:r>
            <w:r>
              <w:rPr>
                <w:sz w:val="25"/>
                <w:szCs w:val="25"/>
              </w:rPr>
              <w:t xml:space="preserve">W </w:t>
            </w:r>
            <w:r>
              <w:rPr>
                <w:rFonts w:eastAsia="Times New Roman"/>
                <w:bCs/>
              </w:rPr>
              <w:t>skład Komitetu wejdą przedstawiciele organizacji reprezentujących partnerów wymienionych w art. 8 Rozporządzenia Ogólnego.</w:t>
            </w:r>
          </w:p>
          <w:p w:rsidR="002C15E5" w:rsidRPr="00A16AC5" w:rsidRDefault="002C15E5" w:rsidP="002C15E5">
            <w:pPr>
              <w:spacing w:line="240" w:lineRule="auto"/>
              <w:jc w:val="both"/>
              <w:rPr>
                <w:rFonts w:eastAsia="Calibri" w:cs="Calibri"/>
                <w:b/>
                <w:color w:val="0070C0"/>
                <w:szCs w:val="24"/>
              </w:rPr>
            </w:pPr>
            <w:r w:rsidRPr="00A16AC5">
              <w:rPr>
                <w:rFonts w:cs="Calibri"/>
                <w:b/>
                <w:color w:val="0070C0"/>
                <w:szCs w:val="24"/>
              </w:rPr>
              <w:t xml:space="preserve">Strategiczna Ocena Oddziaływania na Środowisko </w:t>
            </w:r>
          </w:p>
          <w:p w:rsidR="002C15E5" w:rsidRDefault="002C15E5" w:rsidP="002C15E5">
            <w:pPr>
              <w:spacing w:line="240" w:lineRule="auto"/>
              <w:jc w:val="both"/>
              <w:rPr>
                <w:rFonts w:cs="Calibri"/>
                <w:szCs w:val="24"/>
              </w:rPr>
            </w:pPr>
            <w:r>
              <w:rPr>
                <w:rFonts w:cs="Calibri"/>
                <w:szCs w:val="24"/>
              </w:rPr>
              <w:t>Zgodnie z art. 46 ust. 1 Ustawy OOŚ</w:t>
            </w:r>
            <w:r>
              <w:rPr>
                <w:rStyle w:val="Odwoanieprzypisudolnego"/>
                <w:rFonts w:cs="Calibri"/>
                <w:szCs w:val="24"/>
              </w:rPr>
              <w:footnoteReference w:id="42"/>
            </w:r>
            <w:r>
              <w:rPr>
                <w:rFonts w:cs="Calibri"/>
                <w:szCs w:val="24"/>
              </w:rPr>
              <w:t xml:space="preserve"> Program wymagał przeprowadzenia strategicznej oceny oddziaływania na środowisko. W celu oceny potencjalnych i rzeczywistych skutków realizacji Programu na  środowisko sporządzona została „Prognoza oddziaływania na środowisko dla projektu Programu Fundusze Europejskie dla Nowoczesnej Gospodarki”, która stanowiła jeden z elementów postępowania w sprawie strategicznej oceny oddziaływania na środowisko. </w:t>
            </w:r>
            <w:r>
              <w:t xml:space="preserve"> </w:t>
            </w:r>
          </w:p>
          <w:p w:rsidR="002C15E5" w:rsidRDefault="002C15E5" w:rsidP="00711068">
            <w:pPr>
              <w:spacing w:line="240" w:lineRule="auto"/>
              <w:jc w:val="both"/>
              <w:rPr>
                <w:rFonts w:cs="Calibri"/>
                <w:szCs w:val="24"/>
              </w:rPr>
            </w:pPr>
            <w:r>
              <w:rPr>
                <w:rFonts w:cs="Calibri"/>
                <w:szCs w:val="24"/>
              </w:rPr>
              <w:t xml:space="preserve">W dniu 17 czerwca 2020 r. projekt Programu został przesłany do Generalnego Dyrektora Ochrony Środowiska (GDOŚ) i Głównego Inspektora Sanitarnego (GIS) w celu uzgodnienia zakresu i stopnia szczegółowości informacji wymaganych w Prognozie. </w:t>
            </w:r>
          </w:p>
          <w:p w:rsidR="002C15E5" w:rsidRDefault="002C15E5" w:rsidP="002C15E5">
            <w:pPr>
              <w:spacing w:line="240" w:lineRule="auto"/>
              <w:jc w:val="both"/>
              <w:rPr>
                <w:rFonts w:cs="Calibri"/>
                <w:szCs w:val="24"/>
              </w:rPr>
            </w:pPr>
            <w:r>
              <w:rPr>
                <w:rFonts w:cs="Calibri"/>
                <w:szCs w:val="24"/>
              </w:rPr>
              <w:t xml:space="preserve">W Prognozie przedstawiono opis potencjalnych oddziaływań na poszczególne elementy środowiska, z którego wynika, że nie zidentyfikowano żadnych istotnych/znaczących negatywnych oddziaływań na środowisko mogących być rezultatem realizacji Programu, w tym w szczególności na cele i przedmiot ochrony obszarów Natura 2000 oraz integralność tych obszarów. Natomiast, w stosunku do zidentyfikowanych minimalnych możliwych do wystąpienia oddziaływań zaproponowano rekomendacje minimalizujące negatywne oddziaływania. </w:t>
            </w:r>
          </w:p>
          <w:p w:rsidR="002C15E5" w:rsidRDefault="002C15E5" w:rsidP="002C15E5">
            <w:pPr>
              <w:spacing w:line="240" w:lineRule="auto"/>
              <w:jc w:val="both"/>
              <w:rPr>
                <w:rFonts w:cs="Calibri"/>
                <w:szCs w:val="24"/>
              </w:rPr>
            </w:pPr>
            <w:r>
              <w:rPr>
                <w:rFonts w:cs="Calibri"/>
                <w:szCs w:val="24"/>
              </w:rPr>
              <w:t xml:space="preserve">Istotną częścią Prognozy była analiza zgodności FENG z celami ochrony środowiska wyznaczonymi na szczeblu międzynarodowym i krajowym. Uwzględniając rolę FENG jako Programu wyznaczającego obszary interwencji oraz zasady finansowego wsparcia ze środków Unii Europejskiej założono, że jego wdrażanie powinno wzmacniać, a w wariancie minimalnym – nie powinno osłabiać celów ochrony środowiska. Przeprowadzona analiza odnosiła się w </w:t>
            </w:r>
            <w:r>
              <w:rPr>
                <w:rFonts w:cs="Calibri"/>
                <w:szCs w:val="24"/>
              </w:rPr>
              <w:lastRenderedPageBreak/>
              <w:t xml:space="preserve">szczególności do celów zrównoważonego rozwoju, a także do celów sformułowanych w Europejskim Zielonym Ładzie, projekcie VIII Unijnego Programu na rzecz Ochrony Środowiska, rozporządzenia Parlamentu Europejskiego i Rady (UE) 2020/852 z dnia 18 czerwca 2020 r. w sprawie ustanowienia ram ułatwiających zrównoważone inwestycje, zmieniającego rozporządzenie (UE) 2019/2088 oraz w Polityce Ekologicznej Państwa 2030. Przeprowadzone oceny nie wykazały sprzeczności Programu z celami ochrony środowiska, a po przyjęciu zaproponowanych rekomendacji związanych z zasadą DNSH (z ang. Do No </w:t>
            </w:r>
            <w:proofErr w:type="spellStart"/>
            <w:r>
              <w:rPr>
                <w:rFonts w:cs="Calibri"/>
                <w:szCs w:val="24"/>
              </w:rPr>
              <w:t>Significant</w:t>
            </w:r>
            <w:proofErr w:type="spellEnd"/>
            <w:r>
              <w:rPr>
                <w:rFonts w:cs="Calibri"/>
                <w:szCs w:val="24"/>
              </w:rPr>
              <w:t xml:space="preserve"> </w:t>
            </w:r>
            <w:proofErr w:type="spellStart"/>
            <w:r>
              <w:rPr>
                <w:rFonts w:cs="Calibri"/>
                <w:szCs w:val="24"/>
              </w:rPr>
              <w:t>Harm</w:t>
            </w:r>
            <w:proofErr w:type="spellEnd"/>
            <w:r>
              <w:rPr>
                <w:rFonts w:cs="Calibri"/>
                <w:szCs w:val="24"/>
              </w:rPr>
              <w:t xml:space="preserve"> – nie czyń poważnej szkody) wdrażanie FENG może wzmocnić osiąganie celów ochrony środowiska.</w:t>
            </w:r>
          </w:p>
          <w:p w:rsidR="002C15E5" w:rsidRDefault="002C15E5" w:rsidP="002C15E5">
            <w:pPr>
              <w:spacing w:line="240" w:lineRule="auto"/>
              <w:jc w:val="both"/>
              <w:rPr>
                <w:rFonts w:cs="Calibri"/>
                <w:szCs w:val="24"/>
              </w:rPr>
            </w:pPr>
            <w:r>
              <w:rPr>
                <w:rFonts w:cs="Calibri"/>
                <w:szCs w:val="24"/>
              </w:rPr>
              <w:t xml:space="preserve">Zgodnie z zaleceniem GDOŚ, w Prognozie skupiono się przede wszystkim na wskazaniu zaleceń odnośnie formułowania kryteriów wyboru projektów pozwalających na spełnienie wymogów ochrony środowiska przy ich realizacji. Biorąc pod uwagę charakter oraz zakres potencjalnych oddziaływań zaproponowano system kryteriów ujęty w rozporządzeniu (UE) nr 2020/852. Przyjęto założenie, że gwarancją realizacji zasady zrównoważonego rozwoju w wymiarze środowiskowym będzie z jednej strony spełnienie podstawowych warunków dotyczących nie wyrządzania istotnej szkody dla realizacji celów środowiskowych określonych w tym rozporządzeniu (zasada DNSH), z drugiej strony dążenie do wyboru również takich projektów, które wnoszą istotny wkład w realizację celów środowiskowych. W Prognozie zaproponowano również premiowanie projektów, które zostaną przygotowane zgodne z zasadą </w:t>
            </w:r>
            <w:proofErr w:type="spellStart"/>
            <w:r>
              <w:rPr>
                <w:rFonts w:cs="Calibri"/>
                <w:szCs w:val="24"/>
              </w:rPr>
              <w:t>ekoprojektowania</w:t>
            </w:r>
            <w:proofErr w:type="spellEnd"/>
            <w:r>
              <w:rPr>
                <w:rFonts w:cs="Calibri"/>
                <w:szCs w:val="24"/>
              </w:rPr>
              <w:t>.</w:t>
            </w:r>
          </w:p>
          <w:p w:rsidR="002C15E5" w:rsidRDefault="002C15E5" w:rsidP="002C15E5">
            <w:pPr>
              <w:spacing w:line="240" w:lineRule="auto"/>
              <w:jc w:val="both"/>
              <w:rPr>
                <w:rFonts w:cs="Calibri"/>
                <w:szCs w:val="24"/>
              </w:rPr>
            </w:pPr>
            <w:r>
              <w:rPr>
                <w:rFonts w:cs="Calibri"/>
                <w:szCs w:val="24"/>
              </w:rPr>
              <w:t xml:space="preserve">Zgodnie z art. 39 ust. 1 oraz art. 54 ust. 2 Ustawy OOŚ Projekt Programu wraz z Prognozą został poddany konsultacjom społecznym oraz uzgodnieniom z organami – GDOŚ i GIS. </w:t>
            </w:r>
            <w:r>
              <w:rPr>
                <w:rFonts w:cs="Calibri"/>
                <w:b/>
                <w:szCs w:val="24"/>
              </w:rPr>
              <w:t>Konsultacje społeczne</w:t>
            </w:r>
            <w:r>
              <w:rPr>
                <w:rFonts w:cs="Calibri"/>
                <w:szCs w:val="24"/>
              </w:rPr>
              <w:t xml:space="preserve"> Prognozy wraz z projektem Programu w ramach strategicznej oceny oddziaływania na środowisko zostały przeprowadzone w terminie od 1.04.2021 r. do 30.04.2021 r., a więc w okresie co najmniej 21 dni przewidzianym w Ustawie OOŚ. </w:t>
            </w:r>
          </w:p>
          <w:p w:rsidR="002C15E5" w:rsidRDefault="002C15E5" w:rsidP="002C15E5">
            <w:pPr>
              <w:spacing w:line="240" w:lineRule="auto"/>
              <w:jc w:val="both"/>
              <w:rPr>
                <w:rFonts w:cs="Calibri"/>
                <w:szCs w:val="24"/>
              </w:rPr>
            </w:pPr>
            <w:r>
              <w:rPr>
                <w:rFonts w:cs="Calibri"/>
                <w:szCs w:val="24"/>
              </w:rPr>
              <w:t>Zgodnie z art. 54 ust.1 Ustawy OOŚ, Program FENG oraz Prognoza zostały skonsultowane z organami, o których mowa w art. 57 i 58</w:t>
            </w:r>
            <w:ins w:id="404" w:author="Lukasz Malecki" w:date="2021-10-08T13:13:00Z">
              <w:r w:rsidR="005169AA">
                <w:rPr>
                  <w:rFonts w:cs="Calibri"/>
                  <w:szCs w:val="24"/>
                </w:rPr>
                <w:t>,</w:t>
              </w:r>
            </w:ins>
            <w:r>
              <w:rPr>
                <w:rFonts w:cs="Calibri"/>
                <w:szCs w:val="24"/>
              </w:rPr>
              <w:t xml:space="preserve"> tj. z Generalnym Dyrektorem Ochrony Środowiska i z Głównym Inspektorem Sanitarnym.</w:t>
            </w:r>
          </w:p>
          <w:p w:rsidR="002C15E5" w:rsidRDefault="002C15E5" w:rsidP="002C15E5">
            <w:pPr>
              <w:spacing w:line="240" w:lineRule="auto"/>
              <w:jc w:val="both"/>
              <w:rPr>
                <w:rFonts w:cs="Calibri"/>
                <w:szCs w:val="24"/>
              </w:rPr>
            </w:pPr>
            <w:r>
              <w:rPr>
                <w:rFonts w:cs="Calibri"/>
                <w:szCs w:val="24"/>
              </w:rPr>
              <w:t>W dniu 31 marca 2021 r. Minister Funduszy i Polityki Regionalnej przekazał do wymienionych organów pisma o zaopiniowanie projektu Programu FENG oraz Prognozy oddziaływania na środowisko projektu Programu FENG.</w:t>
            </w:r>
          </w:p>
          <w:p w:rsidR="002C15E5" w:rsidRDefault="002C15E5" w:rsidP="002C15E5">
            <w:pPr>
              <w:spacing w:line="240" w:lineRule="auto"/>
              <w:jc w:val="both"/>
              <w:rPr>
                <w:rFonts w:cs="Calibri"/>
                <w:szCs w:val="24"/>
              </w:rPr>
            </w:pPr>
            <w:r>
              <w:rPr>
                <w:rFonts w:cs="Calibri"/>
                <w:szCs w:val="24"/>
              </w:rPr>
              <w:t xml:space="preserve">GDOŚ zgłosił kilka uwag do Prognozy – wszystkie uwagi zostały uwzględnione, natomiast GIS nie zgłosił żadnych uwag do Prognozy. </w:t>
            </w:r>
          </w:p>
          <w:p w:rsidR="002C15E5" w:rsidRDefault="002C15E5" w:rsidP="002C15E5">
            <w:pPr>
              <w:spacing w:line="240" w:lineRule="auto"/>
              <w:jc w:val="both"/>
              <w:rPr>
                <w:rFonts w:cs="Calibri"/>
                <w:szCs w:val="24"/>
              </w:rPr>
            </w:pPr>
            <w:r>
              <w:rPr>
                <w:rFonts w:cs="Calibri"/>
                <w:szCs w:val="24"/>
              </w:rPr>
              <w:t xml:space="preserve">W dniu 10 maja 2021 r. odbyła się konferencja podsumowująca przeprowadzone konsultacje społeczne, na której wykonawca Prognozy przedstawił najważniejsze ustalenia wynikające z Prognozy oraz ustosunkował się do uwag zgłoszonych przez organy środowiskowe. </w:t>
            </w:r>
          </w:p>
          <w:p w:rsidR="002C15E5" w:rsidRDefault="002C15E5" w:rsidP="002C15E5">
            <w:pPr>
              <w:spacing w:line="240" w:lineRule="auto"/>
              <w:jc w:val="both"/>
              <w:rPr>
                <w:rFonts w:cs="Calibri"/>
                <w:szCs w:val="24"/>
              </w:rPr>
            </w:pPr>
            <w:r>
              <w:rPr>
                <w:rFonts w:cs="Calibri"/>
                <w:szCs w:val="24"/>
              </w:rPr>
              <w:t xml:space="preserve">Z przeprowadzonych konsultacji społecznych oraz konsultacji z organami środowiskowymi tj. GDOŚ i GIS został sporządzony raport, który umieszczono na stronie internetowej </w:t>
            </w:r>
            <w:hyperlink r:id="rId54" w:history="1">
              <w:r w:rsidR="00FD2392" w:rsidRPr="002A0FF2">
                <w:rPr>
                  <w:rStyle w:val="Hipercze"/>
                  <w:rFonts w:cs="Calibri"/>
                  <w:szCs w:val="24"/>
                </w:rPr>
                <w:t>https://www.poir.gov.pl/2021-2027</w:t>
              </w:r>
            </w:hyperlink>
            <w:r>
              <w:rPr>
                <w:rFonts w:cs="Calibri"/>
                <w:szCs w:val="24"/>
              </w:rPr>
              <w:t>.</w:t>
            </w:r>
          </w:p>
          <w:p w:rsidR="002C15E5" w:rsidRPr="0060392D" w:rsidRDefault="002C15E5" w:rsidP="00A40C68">
            <w:pPr>
              <w:spacing w:before="0" w:after="0" w:line="240" w:lineRule="auto"/>
            </w:pPr>
          </w:p>
        </w:tc>
      </w:tr>
    </w:tbl>
    <w:p w:rsidR="00944A95" w:rsidRPr="0060392D" w:rsidRDefault="00944A95" w:rsidP="00944A95">
      <w:pPr>
        <w:pStyle w:val="Point0"/>
      </w:pPr>
      <w:r w:rsidRPr="0060392D">
        <w:lastRenderedPageBreak/>
        <w:t>7.</w:t>
      </w:r>
      <w:r w:rsidRPr="0060392D">
        <w:tab/>
        <w:t>Komunikacja</w:t>
      </w:r>
      <w:r w:rsidR="00076C1E" w:rsidRPr="0060392D">
        <w:t xml:space="preserve"> i </w:t>
      </w:r>
      <w:r w:rsidRPr="0060392D">
        <w:t>widoczność</w:t>
      </w:r>
    </w:p>
    <w:p w:rsidR="00944A95" w:rsidRPr="0060392D" w:rsidRDefault="00944A95" w:rsidP="00382ED7">
      <w:pPr>
        <w:pStyle w:val="Text1"/>
      </w:pPr>
      <w:r w:rsidRPr="0060392D">
        <w:t>Podstawa prawna: art. 22 ust. 3 lit. j)</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rsidTr="00A40C68">
        <w:tc>
          <w:tcPr>
            <w:tcW w:w="9640" w:type="dxa"/>
          </w:tcPr>
          <w:p w:rsidR="00944A95" w:rsidRDefault="00944A95" w:rsidP="00251472">
            <w:pPr>
              <w:spacing w:before="60" w:after="60" w:line="240" w:lineRule="auto"/>
            </w:pPr>
            <w:r w:rsidRPr="0060392D">
              <w:t>Pole tekstowe [4</w:t>
            </w:r>
            <w:r w:rsidR="002C15E5">
              <w:t> </w:t>
            </w:r>
            <w:r w:rsidRPr="0060392D">
              <w:t>500]</w:t>
            </w:r>
          </w:p>
          <w:p w:rsidR="002C15E5" w:rsidRPr="00A16AC5" w:rsidRDefault="002C15E5" w:rsidP="00A16AC5">
            <w:pPr>
              <w:spacing w:before="0" w:line="240" w:lineRule="auto"/>
              <w:jc w:val="both"/>
              <w:rPr>
                <w:b/>
                <w:color w:val="0070C0"/>
              </w:rPr>
            </w:pPr>
            <w:r w:rsidRPr="00A16AC5">
              <w:rPr>
                <w:b/>
                <w:color w:val="0070C0"/>
              </w:rPr>
              <w:lastRenderedPageBreak/>
              <w:t>Komunikacja o Programie to informowanie o jego ofercie, rezultatach i wpływie polityki spójności na rozwój kraju i Unii Europejskiej w zakresie:</w:t>
            </w:r>
          </w:p>
          <w:p w:rsidR="002C15E5" w:rsidRDefault="002C15E5" w:rsidP="002C15E5">
            <w:pPr>
              <w:spacing w:before="0" w:after="0" w:line="240" w:lineRule="auto"/>
              <w:jc w:val="both"/>
            </w:pPr>
            <w:r>
              <w:t>•</w:t>
            </w:r>
            <w:r>
              <w:tab/>
              <w:t>wspierania badań naukowych, rozwoju technologicznego  i innowacji,</w:t>
            </w:r>
          </w:p>
          <w:p w:rsidR="002C15E5" w:rsidRDefault="002C15E5" w:rsidP="002C15E5">
            <w:pPr>
              <w:spacing w:before="0" w:after="0" w:line="240" w:lineRule="auto"/>
              <w:jc w:val="both"/>
            </w:pPr>
            <w:r>
              <w:t>•</w:t>
            </w:r>
            <w:r>
              <w:tab/>
              <w:t>podnoszenia konkurencyjności mikro, małych i średnich przedsiębiorstw,</w:t>
            </w:r>
          </w:p>
          <w:p w:rsidR="002C15E5" w:rsidRDefault="002C15E5" w:rsidP="00A16AC5">
            <w:pPr>
              <w:spacing w:before="0" w:line="240" w:lineRule="auto"/>
              <w:jc w:val="both"/>
            </w:pPr>
            <w:r>
              <w:t>•</w:t>
            </w:r>
            <w:r>
              <w:tab/>
              <w:t>zwiększania dostępności, stopnia wykorzystania nowych technologii.</w:t>
            </w:r>
          </w:p>
          <w:p w:rsidR="002C15E5" w:rsidRDefault="002C15E5" w:rsidP="002C15E5">
            <w:pPr>
              <w:spacing w:before="0" w:line="240" w:lineRule="auto"/>
              <w:jc w:val="both"/>
            </w:pPr>
            <w:r>
              <w:t>Szczególne miejsce w komunikacji mają działania podnoszące świadomość ogółu społeczeństwa o roli i wartości dodanej wsparcia UE w ww. zakresie.</w:t>
            </w:r>
          </w:p>
          <w:p w:rsidR="002C15E5" w:rsidRDefault="002C15E5" w:rsidP="002C15E5">
            <w:pPr>
              <w:spacing w:before="0" w:line="240" w:lineRule="auto"/>
              <w:jc w:val="both"/>
            </w:pPr>
            <w:r>
              <w:t xml:space="preserve">Informowanie o Programie stanowi element krajowego systemu komunikacji marki Fundusze Europejskie, który podkreśla cele i znaczenie Unii Europejskiej. Działania komunikacyjne wiążą cele programu z głównymi celami polityki spójności, które są zgodne z celami UE. </w:t>
            </w:r>
          </w:p>
          <w:p w:rsidR="002C15E5" w:rsidRDefault="002C15E5" w:rsidP="002C15E5">
            <w:pPr>
              <w:spacing w:before="0" w:line="240" w:lineRule="auto"/>
              <w:jc w:val="both"/>
            </w:pPr>
            <w:r>
              <w:t xml:space="preserve">Działania komunikacyjne prowadzone są przez IZ, IP, IW oraz IK UP we współpracy z instytucjami europejskimi, krajowymi, regionalnymi, a także partnerami społeczno-gospodarczymi. </w:t>
            </w:r>
          </w:p>
          <w:p w:rsidR="002C15E5" w:rsidRDefault="002C15E5" w:rsidP="002C15E5">
            <w:pPr>
              <w:spacing w:before="0" w:line="240" w:lineRule="auto"/>
              <w:jc w:val="both"/>
            </w:pPr>
            <w:r>
              <w:t>Szczegóły założeń przedstawionych w tym rozdziale znajdują się w strategii komunikacji, która doprecyzowuje unikalny wkład programu w komunikację o Funduszach Europejskich.</w:t>
            </w:r>
          </w:p>
          <w:p w:rsidR="002C15E5" w:rsidRPr="00A16AC5" w:rsidRDefault="002C15E5" w:rsidP="00A16AC5">
            <w:pPr>
              <w:spacing w:before="0" w:line="240" w:lineRule="auto"/>
              <w:jc w:val="both"/>
              <w:rPr>
                <w:b/>
                <w:color w:val="0070C0"/>
              </w:rPr>
            </w:pPr>
            <w:r w:rsidRPr="00A16AC5">
              <w:rPr>
                <w:b/>
                <w:color w:val="0070C0"/>
              </w:rPr>
              <w:t>Cele:</w:t>
            </w:r>
          </w:p>
          <w:p w:rsidR="002C15E5" w:rsidRDefault="002C15E5" w:rsidP="002C15E5">
            <w:pPr>
              <w:spacing w:before="0" w:after="0" w:line="240" w:lineRule="auto"/>
              <w:jc w:val="both"/>
            </w:pPr>
            <w:r>
              <w:t xml:space="preserve">- informowanie i zachęta do skorzystania ze środków dostępnych w ramach Programu – szczególny zakres: potencjalni beneficjenci instrumentów finansowych – oferujących dostęp do finansowania zwrotnego (instrumenty kapitałowe, gwarancje). </w:t>
            </w:r>
          </w:p>
          <w:p w:rsidR="002C15E5" w:rsidRDefault="002C15E5" w:rsidP="002C15E5">
            <w:pPr>
              <w:spacing w:before="0" w:after="0" w:line="240" w:lineRule="auto"/>
              <w:jc w:val="both"/>
            </w:pPr>
            <w:r>
              <w:t>- informowanie opinii publicznej o działaniach i efektach programu, w tym pokazanie pozytywnego wpływu wsparcia z Unii Europejskiej w obszarze innowacji, technologii, rozwoju kompetencji B+R+I, rozwoju przedsiębiorstw, podnoszenia jakości życia obywateli, rozwoju kraju i gospodarki,</w:t>
            </w:r>
          </w:p>
          <w:p w:rsidR="002C15E5" w:rsidRDefault="002C15E5" w:rsidP="002C15E5">
            <w:pPr>
              <w:spacing w:before="0" w:after="0" w:line="240" w:lineRule="auto"/>
              <w:jc w:val="both"/>
            </w:pPr>
            <w:r>
              <w:t>- wspieranie beneficjentów w realizacji projektów.</w:t>
            </w:r>
          </w:p>
          <w:p w:rsidR="002C15E5" w:rsidRDefault="002C15E5" w:rsidP="002C15E5">
            <w:pPr>
              <w:spacing w:before="0" w:after="0" w:line="240" w:lineRule="auto"/>
              <w:jc w:val="both"/>
            </w:pPr>
          </w:p>
          <w:p w:rsidR="002C15E5" w:rsidRPr="00A16AC5" w:rsidRDefault="002C15E5" w:rsidP="00A16AC5">
            <w:pPr>
              <w:spacing w:before="0" w:line="240" w:lineRule="auto"/>
              <w:jc w:val="both"/>
              <w:rPr>
                <w:b/>
                <w:color w:val="0070C0"/>
              </w:rPr>
            </w:pPr>
            <w:r w:rsidRPr="00A16AC5">
              <w:rPr>
                <w:b/>
                <w:color w:val="0070C0"/>
              </w:rPr>
              <w:t>Grupy docelowe:</w:t>
            </w:r>
          </w:p>
          <w:p w:rsidR="002C15E5" w:rsidRDefault="002C15E5" w:rsidP="002C15E5">
            <w:pPr>
              <w:spacing w:before="0" w:after="0" w:line="240" w:lineRule="auto"/>
              <w:jc w:val="both"/>
            </w:pPr>
            <w:r>
              <w:t>•</w:t>
            </w:r>
            <w:r>
              <w:tab/>
              <w:t>potencjalni beneficjenci i beneficjenci, czyli - mikro, małe, średnie i duże przedsiębiorstwa jako grupę podzieloną na trzy odrębne segmenty:</w:t>
            </w:r>
          </w:p>
          <w:p w:rsidR="002C15E5" w:rsidRDefault="002C15E5" w:rsidP="002C15E5">
            <w:pPr>
              <w:spacing w:before="0" w:after="0" w:line="240" w:lineRule="auto"/>
              <w:jc w:val="both"/>
            </w:pPr>
            <w:r>
              <w:t>- czempiony</w:t>
            </w:r>
            <w:ins w:id="405" w:author="Lukasz Malecki" w:date="2021-10-08T13:13:00Z">
              <w:r w:rsidR="005169AA">
                <w:t xml:space="preserve"> </w:t>
              </w:r>
            </w:ins>
            <w:r>
              <w:t>(</w:t>
            </w:r>
            <w:del w:id="406" w:author="Lukasz Malecki" w:date="2021-10-08T13:13:00Z">
              <w:r w:rsidDel="005169AA">
                <w:delText xml:space="preserve"> </w:delText>
              </w:r>
            </w:del>
            <w:r>
              <w:t xml:space="preserve">przedsiębiorstwa zaawansowane w działalność B+R+I oraz radzące sobie z pozyskiwaniem środków), </w:t>
            </w:r>
          </w:p>
          <w:p w:rsidR="002C15E5" w:rsidRDefault="002C15E5" w:rsidP="002C15E5">
            <w:pPr>
              <w:spacing w:before="0" w:after="0" w:line="240" w:lineRule="auto"/>
              <w:jc w:val="both"/>
            </w:pPr>
            <w:r>
              <w:t xml:space="preserve">- przedsiębiorcy realizujący B+R+I w małej i średniej skali, </w:t>
            </w:r>
          </w:p>
          <w:p w:rsidR="002C15E5" w:rsidRDefault="002C15E5" w:rsidP="002C15E5">
            <w:pPr>
              <w:spacing w:before="0" w:after="0" w:line="240" w:lineRule="auto"/>
              <w:jc w:val="both"/>
            </w:pPr>
            <w:r>
              <w:t>- przedsiębiorcy bez doświadczenia w B+R+I i pozyskiwania FE (debiutanci) oraz ci, którzy nie otrzymali środków – grupa szczególna.</w:t>
            </w:r>
          </w:p>
          <w:p w:rsidR="002C15E5" w:rsidRDefault="002C15E5" w:rsidP="002C15E5">
            <w:pPr>
              <w:spacing w:before="0" w:line="240" w:lineRule="auto"/>
              <w:jc w:val="both"/>
            </w:pPr>
            <w:r>
              <w:t>A także:</w:t>
            </w:r>
          </w:p>
          <w:p w:rsidR="002C15E5" w:rsidRDefault="002C15E5" w:rsidP="002C15E5">
            <w:pPr>
              <w:spacing w:before="0" w:after="0" w:line="240" w:lineRule="auto"/>
              <w:jc w:val="both"/>
            </w:pPr>
            <w:r>
              <w:t>- organizacje badawcze;</w:t>
            </w:r>
          </w:p>
          <w:p w:rsidR="002C15E5" w:rsidRDefault="002C15E5" w:rsidP="002C15E5">
            <w:pPr>
              <w:spacing w:before="0" w:after="0" w:line="240" w:lineRule="auto"/>
              <w:jc w:val="both"/>
            </w:pPr>
            <w:r>
              <w:t>- start-</w:t>
            </w:r>
            <w:proofErr w:type="spellStart"/>
            <w:r>
              <w:t>upy</w:t>
            </w:r>
            <w:proofErr w:type="spellEnd"/>
            <w:r>
              <w:t>;</w:t>
            </w:r>
          </w:p>
          <w:p w:rsidR="002C15E5" w:rsidRDefault="002C15E5" w:rsidP="002C15E5">
            <w:pPr>
              <w:spacing w:before="0" w:after="0" w:line="240" w:lineRule="auto"/>
              <w:jc w:val="both"/>
            </w:pPr>
            <w:r>
              <w:t>- instytucje otoczenia biznesu i klastry;</w:t>
            </w:r>
          </w:p>
          <w:p w:rsidR="002C15E5" w:rsidRDefault="002C15E5" w:rsidP="002C15E5">
            <w:pPr>
              <w:spacing w:before="0" w:after="0" w:line="240" w:lineRule="auto"/>
              <w:jc w:val="both"/>
            </w:pPr>
            <w:r>
              <w:t>- ogół społeczeństwa.</w:t>
            </w:r>
          </w:p>
          <w:p w:rsidR="002C15E5" w:rsidRDefault="002C15E5" w:rsidP="002C15E5">
            <w:pPr>
              <w:spacing w:before="0" w:after="0" w:line="276" w:lineRule="auto"/>
              <w:jc w:val="both"/>
            </w:pPr>
          </w:p>
          <w:p w:rsidR="002C15E5" w:rsidRPr="00A16AC5" w:rsidRDefault="002C15E5" w:rsidP="002C15E5">
            <w:pPr>
              <w:spacing w:before="0" w:line="240" w:lineRule="auto"/>
              <w:jc w:val="both"/>
              <w:rPr>
                <w:b/>
                <w:color w:val="0070C0"/>
              </w:rPr>
            </w:pPr>
            <w:r w:rsidRPr="00A16AC5">
              <w:rPr>
                <w:b/>
                <w:color w:val="0070C0"/>
              </w:rPr>
              <w:t>Kanały komunikacji:</w:t>
            </w:r>
          </w:p>
          <w:p w:rsidR="002C15E5" w:rsidRDefault="002C15E5" w:rsidP="002C15E5">
            <w:pPr>
              <w:spacing w:before="0" w:line="240" w:lineRule="auto"/>
              <w:jc w:val="both"/>
            </w:pPr>
            <w:r>
              <w:t xml:space="preserve">Główny kanał: Internet jako medium informacyjne najczęściej wybierane przez przedsiębiorców, a także: </w:t>
            </w:r>
          </w:p>
          <w:p w:rsidR="002C15E5" w:rsidRDefault="002C15E5" w:rsidP="002C15E5">
            <w:pPr>
              <w:spacing w:before="0" w:line="240" w:lineRule="auto"/>
              <w:jc w:val="both"/>
            </w:pPr>
            <w:r>
              <w:t xml:space="preserve"> - komunikacja </w:t>
            </w:r>
            <w:proofErr w:type="spellStart"/>
            <w:r>
              <w:t>naborowa</w:t>
            </w:r>
            <w:proofErr w:type="spellEnd"/>
            <w:r>
              <w:t xml:space="preserve"> za pomocą ogłoszeń publikowanych na stronach IP, w wyszukiwarce dotacji i na stronie Programu oraz w mediach społecznościowych IK UP oraz IP;</w:t>
            </w:r>
          </w:p>
          <w:p w:rsidR="002C15E5" w:rsidRDefault="002C15E5" w:rsidP="002C15E5">
            <w:pPr>
              <w:spacing w:before="0" w:line="240" w:lineRule="auto"/>
              <w:jc w:val="both"/>
            </w:pPr>
            <w:r>
              <w:t xml:space="preserve"> - kontynuacja i rozwijanie skierowanego do potencjalnych beneficjentów systemu wsparcia edukacyjno-informacyjnego opartego na bezpośrednim kontakcie potencjalnego beneficjenta </w:t>
            </w:r>
            <w:r>
              <w:lastRenderedPageBreak/>
              <w:t xml:space="preserve">(szczególnie tego z grupy najbardziej wymagająca) z ekspertem lub konsultantem; </w:t>
            </w:r>
          </w:p>
          <w:p w:rsidR="002C15E5" w:rsidRDefault="002C15E5" w:rsidP="002C15E5">
            <w:pPr>
              <w:spacing w:before="0" w:line="240" w:lineRule="auto"/>
              <w:jc w:val="both"/>
            </w:pPr>
            <w:r>
              <w:t xml:space="preserve">- informacja o efektach za pomocą mediów szerokiego zasięgu – telewizja, radio, prasa, Internet – idea </w:t>
            </w:r>
            <w:proofErr w:type="spellStart"/>
            <w:r>
              <w:t>placement</w:t>
            </w:r>
            <w:proofErr w:type="spellEnd"/>
            <w:r>
              <w:t xml:space="preserve">, </w:t>
            </w:r>
            <w:proofErr w:type="spellStart"/>
            <w:r>
              <w:t>content</w:t>
            </w:r>
            <w:proofErr w:type="spellEnd"/>
            <w:r>
              <w:t xml:space="preserve"> marketing, media społecznościowe,  </w:t>
            </w:r>
          </w:p>
          <w:p w:rsidR="002C15E5" w:rsidRDefault="002C15E5" w:rsidP="002C15E5">
            <w:pPr>
              <w:spacing w:before="0" w:line="240" w:lineRule="auto"/>
              <w:jc w:val="both"/>
            </w:pPr>
            <w:r>
              <w:t>- eventy, wydarzenia informacyjne, w tym projekty o dużym potencjale, o wysokiej wartości dofinansowania,</w:t>
            </w:r>
          </w:p>
          <w:p w:rsidR="002C15E5" w:rsidRDefault="002C15E5" w:rsidP="002C15E5">
            <w:pPr>
              <w:spacing w:before="0" w:line="240" w:lineRule="auto"/>
              <w:jc w:val="both"/>
            </w:pPr>
            <w:r>
              <w:t>- portal Funduszy Europejskich – wspólna platforma internetowa dla wszystkich programów oraz sieć PIFE.</w:t>
            </w:r>
          </w:p>
          <w:p w:rsidR="002C15E5" w:rsidRDefault="002C15E5" w:rsidP="002C15E5">
            <w:pPr>
              <w:spacing w:before="0" w:line="240" w:lineRule="auto"/>
              <w:jc w:val="both"/>
            </w:pPr>
            <w:r>
              <w:t>W komunikacji wykorzystany będzie potencjał komunikacyjny beneficjentów także jako ambasadorów marki FE. W celu ich wsparcia opracowano m.in. przewodnik i wzory grafik do pobrania.</w:t>
            </w:r>
          </w:p>
          <w:p w:rsidR="002C15E5" w:rsidRPr="00A16AC5" w:rsidRDefault="002C15E5" w:rsidP="002C15E5">
            <w:pPr>
              <w:spacing w:line="240" w:lineRule="auto"/>
              <w:rPr>
                <w:b/>
                <w:color w:val="0070C0"/>
              </w:rPr>
            </w:pPr>
            <w:r w:rsidRPr="00A16AC5">
              <w:rPr>
                <w:b/>
                <w:color w:val="0070C0"/>
              </w:rPr>
              <w:t>Monitoring i ocena</w:t>
            </w:r>
          </w:p>
          <w:p w:rsidR="002C15E5" w:rsidRDefault="002C15E5" w:rsidP="002C15E5">
            <w:pPr>
              <w:spacing w:line="240" w:lineRule="auto"/>
              <w:jc w:val="both"/>
            </w:pPr>
            <w:r>
              <w:t xml:space="preserve">Działania komunikacyjne podlegają stałej ocenie i monitoringowi pod kątem ich jakości, trafności w realizacji celów komunikacyjnych i skuteczności w dotarciu do grup docelowych Służą temu m.in. bieżące badania ankietowe, badania jakościowe (FGI, IDI, analizy eksperckie), analizy użyteczności. </w:t>
            </w:r>
          </w:p>
          <w:p w:rsidR="002C15E5" w:rsidRDefault="002C15E5" w:rsidP="002C15E5">
            <w:pPr>
              <w:spacing w:line="240" w:lineRule="auto"/>
              <w:jc w:val="both"/>
            </w:pPr>
            <w:r>
              <w:t xml:space="preserve">Ocena   strategiczna obejmuje systematyczne monitorowanie osiągania założonych celów </w:t>
            </w:r>
            <w:r>
              <w:br/>
              <w:t>i wskaźników strategii komunikacji (w odstępie 1-3 miesięcy). Dodatkowo realizowane jest regularne badanie społeczeństwa polskiego pod kątem oceny wiedzy i świadomości oraz rozpoznawalności FE i dostarczenia użytecznych rekomendacji dla prowadzonych działań.</w:t>
            </w:r>
          </w:p>
          <w:p w:rsidR="002C15E5" w:rsidRDefault="002C15E5" w:rsidP="005602E1">
            <w:pPr>
              <w:spacing w:before="0" w:after="0" w:line="240" w:lineRule="auto"/>
              <w:jc w:val="both"/>
            </w:pPr>
            <w:r>
              <w:t xml:space="preserve">Monitoringowi i ocenie podlega szereg wskaźników w tym m.in.: </w:t>
            </w:r>
          </w:p>
          <w:p w:rsidR="002C15E5" w:rsidRDefault="002C15E5" w:rsidP="005602E1">
            <w:pPr>
              <w:spacing w:before="0" w:after="0" w:line="240" w:lineRule="auto"/>
              <w:jc w:val="both"/>
            </w:pPr>
            <w:r>
              <w:t>-Odsetek respondentów dostrzegających wpływ Funduszy Europejskich na rozwój Polski (%),</w:t>
            </w:r>
          </w:p>
          <w:p w:rsidR="002C15E5" w:rsidRDefault="002C15E5" w:rsidP="005602E1">
            <w:pPr>
              <w:spacing w:before="0" w:after="0" w:line="240" w:lineRule="auto"/>
              <w:jc w:val="both"/>
            </w:pPr>
            <w:r>
              <w:t>-Znajomość celów, obszarów lub działań, na które przeznaczane są FE w Polsce (%),</w:t>
            </w:r>
          </w:p>
          <w:p w:rsidR="002C15E5" w:rsidRPr="0060392D" w:rsidRDefault="002C15E5" w:rsidP="005602E1">
            <w:pPr>
              <w:spacing w:before="0" w:after="0" w:line="240" w:lineRule="auto"/>
              <w:jc w:val="both"/>
            </w:pPr>
            <w:r>
              <w:t>-Odsetek mieszkańców Polski uważających, że osobiście korzystają z Funduszy Europejskich (%).</w:t>
            </w:r>
          </w:p>
        </w:tc>
      </w:tr>
    </w:tbl>
    <w:p w:rsidR="00944A95" w:rsidRPr="0060392D" w:rsidRDefault="00944A95" w:rsidP="00944A95"/>
    <w:p w:rsidR="00944A95" w:rsidRPr="0060392D" w:rsidRDefault="00944A95" w:rsidP="00944A95">
      <w:pPr>
        <w:pStyle w:val="Point0"/>
      </w:pPr>
      <w:r w:rsidRPr="0060392D">
        <w:br w:type="page"/>
      </w:r>
      <w:r w:rsidRPr="0060392D">
        <w:lastRenderedPageBreak/>
        <w:t>8.</w:t>
      </w:r>
      <w:r w:rsidRPr="0060392D">
        <w:tab/>
        <w:t>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p w:rsidR="00944A95" w:rsidRPr="0060392D" w:rsidRDefault="00944A95" w:rsidP="00074E2C">
      <w:pPr>
        <w:pStyle w:val="Text1"/>
        <w:jc w:val="both"/>
      </w:pPr>
      <w:r w:rsidRPr="0060392D">
        <w:t>Podstawa prawna: art. 94</w:t>
      </w:r>
      <w:r w:rsidR="00076C1E" w:rsidRPr="0060392D">
        <w:t xml:space="preserve"> i </w:t>
      </w:r>
      <w:r w:rsidRPr="0060392D">
        <w:t>95</w:t>
      </w:r>
      <w:r w:rsidR="002522CF" w:rsidRPr="0060392D">
        <w:t xml:space="preserve"> </w:t>
      </w:r>
      <w:r w:rsidR="00382ED7" w:rsidRPr="0060392D">
        <w:t>rozporządzenia w sprawie wspólnych przepisów</w:t>
      </w:r>
    </w:p>
    <w:p w:rsidR="00DC667B" w:rsidRDefault="00DC667B" w:rsidP="005602E1">
      <w:pPr>
        <w:spacing w:line="240" w:lineRule="auto"/>
        <w:ind w:left="720"/>
        <w:jc w:val="both"/>
      </w:pPr>
      <w:r w:rsidRPr="00DC667B">
        <w:t>W ramach programu planowane jest rozliczanie projektów na podstawie metod uproszczonych tj. z zastosowaniem stawek jednostkowych, kwot ryczałtowych oraz stawek ryczałtowych określonych w art. 53-56 rozporządzenia w sprawie wspólnych przepisów. Metody uproszczone będą stosowane w rozliczeniach pomiędzy beneficjentem, a instytucją zawierającą umowę.  </w:t>
      </w:r>
      <w:r w:rsidRPr="00DC667B">
        <w:br/>
        <w:t>Na obecnym etapie przygotowania programu nie planuje się zastosowania rozliczeń na podst. art. 94 i 95 ww. rozporządzenia. Jednocześnie IZ  nie wyklucza zastosowania w przyszłości metod uproszczonych określonych przez KE (art. 94 ust. 4 ) na poziomie unijnym na podstawie aktu delegowanego przyjętego zgodnie z art. 114.</w:t>
      </w:r>
    </w:p>
    <w:p w:rsidR="00944A95" w:rsidRPr="0060392D" w:rsidRDefault="00944A95" w:rsidP="00F30418">
      <w:r w:rsidRPr="0060392D">
        <w:t>Tabela 14: 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992"/>
        <w:gridCol w:w="992"/>
      </w:tblGrid>
      <w:tr w:rsidR="00944A95" w:rsidRPr="0060392D" w:rsidTr="00A40C68">
        <w:tc>
          <w:tcPr>
            <w:tcW w:w="7905" w:type="dxa"/>
            <w:vAlign w:val="center"/>
          </w:tcPr>
          <w:p w:rsidR="00944A95" w:rsidRPr="0060392D" w:rsidRDefault="00944A95" w:rsidP="00FC1AB7">
            <w:pPr>
              <w:spacing w:before="60" w:after="60" w:line="240" w:lineRule="auto"/>
            </w:pPr>
            <w:r w:rsidRPr="0060392D">
              <w:t>Planowane stosowanie art. 94</w:t>
            </w:r>
            <w:r w:rsidR="00076C1E" w:rsidRPr="0060392D">
              <w:t xml:space="preserve"> i </w:t>
            </w:r>
            <w:r w:rsidRPr="0060392D">
              <w:t>95</w:t>
            </w:r>
            <w:r w:rsidR="00573354" w:rsidRPr="0060392D">
              <w:t xml:space="preserve"> </w:t>
            </w:r>
            <w:r w:rsidR="00382ED7" w:rsidRPr="0060392D">
              <w:t>rozporządzenia w sprawie wspólnych przepisów</w:t>
            </w:r>
          </w:p>
        </w:tc>
        <w:tc>
          <w:tcPr>
            <w:tcW w:w="992" w:type="dxa"/>
            <w:vAlign w:val="center"/>
          </w:tcPr>
          <w:p w:rsidR="00944A95" w:rsidRPr="0060392D" w:rsidRDefault="00944A95" w:rsidP="00251472">
            <w:pPr>
              <w:spacing w:before="60" w:after="60" w:line="240" w:lineRule="auto"/>
              <w:jc w:val="center"/>
            </w:pPr>
            <w:r w:rsidRPr="0060392D">
              <w:t>TAK</w:t>
            </w:r>
          </w:p>
        </w:tc>
        <w:tc>
          <w:tcPr>
            <w:tcW w:w="992" w:type="dxa"/>
            <w:vAlign w:val="center"/>
          </w:tcPr>
          <w:p w:rsidR="00944A95" w:rsidRPr="0060392D" w:rsidRDefault="00944A95" w:rsidP="00251472">
            <w:pPr>
              <w:spacing w:before="60" w:after="60" w:line="240" w:lineRule="auto"/>
              <w:jc w:val="center"/>
            </w:pPr>
            <w:r w:rsidRPr="0060392D">
              <w:t>NIE</w:t>
            </w:r>
          </w:p>
        </w:tc>
      </w:tr>
      <w:tr w:rsidR="00944A95" w:rsidRPr="0060392D" w:rsidTr="00A40C68">
        <w:tc>
          <w:tcPr>
            <w:tcW w:w="7905" w:type="dxa"/>
          </w:tcPr>
          <w:p w:rsidR="00944A95" w:rsidRPr="0060392D" w:rsidRDefault="00944A95" w:rsidP="00FC1AB7">
            <w:pPr>
              <w:spacing w:before="60" w:after="60" w:line="240" w:lineRule="auto"/>
            </w:pPr>
            <w:r w:rsidRPr="0060392D">
              <w:t>Od momentu przyjęcia, program będzie wykorzystywał refund</w:t>
            </w:r>
            <w:r w:rsidR="00A97E0E">
              <w:t>a</w:t>
            </w:r>
            <w:r w:rsidRPr="0060392D">
              <w:t>cję wkładu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r w:rsidR="00076C1E" w:rsidRPr="0060392D">
              <w:t xml:space="preserve"> w </w:t>
            </w:r>
            <w:r w:rsidRPr="0060392D">
              <w:t>ramach priorytetu zgodnie</w:t>
            </w:r>
            <w:r w:rsidR="00076C1E" w:rsidRPr="0060392D">
              <w:t xml:space="preserve"> z </w:t>
            </w:r>
            <w:r w:rsidRPr="0060392D">
              <w:t xml:space="preserve">art. 94 </w:t>
            </w:r>
            <w:r w:rsidR="00382ED7" w:rsidRPr="0060392D">
              <w:t>rozporządzenia w sprawie wspólnych przepisów</w:t>
            </w:r>
            <w:r w:rsidR="00573354" w:rsidRPr="0060392D">
              <w:t xml:space="preserve"> </w:t>
            </w:r>
            <w:r w:rsidRPr="0060392D">
              <w:t>(jeżeli tak, proszę wypełnić aneks 1)</w:t>
            </w:r>
          </w:p>
        </w:tc>
        <w:tc>
          <w:tcPr>
            <w:tcW w:w="992" w:type="dxa"/>
          </w:tcPr>
          <w:p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302A95">
              <w:fldChar w:fldCharType="separate"/>
            </w:r>
            <w:r w:rsidRPr="0060392D">
              <w:fldChar w:fldCharType="end"/>
            </w:r>
          </w:p>
        </w:tc>
        <w:tc>
          <w:tcPr>
            <w:tcW w:w="992" w:type="dxa"/>
          </w:tcPr>
          <w:p w:rsidR="00944A95" w:rsidRPr="0060392D" w:rsidRDefault="00DC667B" w:rsidP="00251472">
            <w:pPr>
              <w:spacing w:before="60" w:after="60" w:line="240" w:lineRule="auto"/>
            </w:pPr>
            <w:r>
              <w:t>X</w:t>
            </w:r>
          </w:p>
        </w:tc>
      </w:tr>
      <w:tr w:rsidR="00944A95" w:rsidRPr="0060392D" w:rsidTr="00A40C68">
        <w:tc>
          <w:tcPr>
            <w:tcW w:w="7905" w:type="dxa"/>
          </w:tcPr>
          <w:p w:rsidR="00944A95" w:rsidRPr="0060392D" w:rsidRDefault="00944A95" w:rsidP="00FC1AB7">
            <w:pPr>
              <w:spacing w:before="60" w:after="60" w:line="240" w:lineRule="auto"/>
            </w:pPr>
            <w:r w:rsidRPr="0060392D">
              <w:t>Od momentu przyjęcia, program będzie wykorzystywał refundację wkładu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 zgodnie</w:t>
            </w:r>
            <w:r w:rsidR="00076C1E" w:rsidRPr="0060392D">
              <w:t xml:space="preserve"> z </w:t>
            </w:r>
            <w:r w:rsidRPr="0060392D">
              <w:t xml:space="preserve">art. 95 </w:t>
            </w:r>
            <w:r w:rsidR="00382ED7" w:rsidRPr="0060392D">
              <w:t>rozporządzenia w sprawie wspólnych przepisów</w:t>
            </w:r>
            <w:r w:rsidR="00573354" w:rsidRPr="0060392D">
              <w:t xml:space="preserve"> </w:t>
            </w:r>
            <w:r w:rsidRPr="0060392D">
              <w:t>(je</w:t>
            </w:r>
            <w:r w:rsidR="00B93CB1">
              <w:t>żeli tak, proszę wypełnić aneks </w:t>
            </w:r>
            <w:r w:rsidRPr="0060392D">
              <w:t>2)</w:t>
            </w:r>
          </w:p>
        </w:tc>
        <w:tc>
          <w:tcPr>
            <w:tcW w:w="992" w:type="dxa"/>
          </w:tcPr>
          <w:p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302A95">
              <w:fldChar w:fldCharType="separate"/>
            </w:r>
            <w:r w:rsidRPr="0060392D">
              <w:fldChar w:fldCharType="end"/>
            </w:r>
          </w:p>
        </w:tc>
        <w:tc>
          <w:tcPr>
            <w:tcW w:w="992" w:type="dxa"/>
          </w:tcPr>
          <w:p w:rsidR="00944A95" w:rsidRPr="0060392D" w:rsidRDefault="00DC667B" w:rsidP="005602E1">
            <w:pPr>
              <w:spacing w:before="60" w:after="60" w:line="240" w:lineRule="auto"/>
            </w:pPr>
            <w:r>
              <w:t>X</w:t>
            </w:r>
          </w:p>
        </w:tc>
      </w:tr>
    </w:tbl>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44A95" w:rsidRPr="0060392D" w:rsidRDefault="00944A95" w:rsidP="00944A95">
      <w:pPr>
        <w:pStyle w:val="NormalRight"/>
        <w:rPr>
          <w:b/>
          <w:bCs/>
        </w:rPr>
      </w:pPr>
      <w:r w:rsidRPr="0060392D">
        <w:rPr>
          <w:b/>
          <w:bCs/>
        </w:rPr>
        <w:t>Aneks 1</w:t>
      </w:r>
    </w:p>
    <w:p w:rsidR="00944A95" w:rsidRPr="0060392D" w:rsidRDefault="00944A95" w:rsidP="00FC1AB7">
      <w:pPr>
        <w:pStyle w:val="NormalCentered"/>
      </w:pPr>
      <w:r w:rsidRPr="0060392D">
        <w:t>Wkład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p>
    <w:p w:rsidR="00944A95" w:rsidRPr="0060392D" w:rsidRDefault="00944A95" w:rsidP="00FC1AB7">
      <w:pPr>
        <w:pStyle w:val="NormalCentered"/>
      </w:pPr>
      <w:r w:rsidRPr="0060392D">
        <w:t>Wzór formularza na potrzeby przekazywania danych</w:t>
      </w:r>
      <w:r w:rsidR="00076C1E" w:rsidRPr="0060392D">
        <w:t xml:space="preserve"> do </w:t>
      </w:r>
      <w:r w:rsidRPr="0060392D">
        <w:t>przeanalizowania przez Komisję</w:t>
      </w:r>
      <w:r w:rsidRPr="0060392D">
        <w:br/>
        <w:t>(art. 94</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shd w:val="clear" w:color="auto" w:fill="auto"/>
          </w:tcPr>
          <w:p w:rsidR="00944A95" w:rsidRPr="0060392D" w:rsidRDefault="00944A95" w:rsidP="00251472">
            <w:pPr>
              <w:spacing w:before="60" w:after="60" w:line="240" w:lineRule="auto"/>
            </w:pPr>
            <w:r w:rsidRPr="0060392D">
              <w:t>Data złożenia propozycji</w:t>
            </w:r>
          </w:p>
        </w:tc>
        <w:tc>
          <w:tcPr>
            <w:tcW w:w="4644" w:type="dxa"/>
            <w:shd w:val="clear" w:color="auto" w:fill="auto"/>
          </w:tcPr>
          <w:p w:rsidR="00944A95" w:rsidRPr="0060392D" w:rsidRDefault="00944A95" w:rsidP="00251472">
            <w:pPr>
              <w:spacing w:before="60" w:after="60" w:line="240" w:lineRule="auto"/>
            </w:pPr>
          </w:p>
        </w:tc>
      </w:tr>
      <w:tr w:rsidR="00944A95" w:rsidRPr="0060392D" w:rsidTr="00251472">
        <w:tc>
          <w:tcPr>
            <w:tcW w:w="4644" w:type="dxa"/>
            <w:shd w:val="clear" w:color="auto" w:fill="auto"/>
          </w:tcPr>
          <w:p w:rsidR="00944A95" w:rsidRPr="0060392D" w:rsidRDefault="00944A95" w:rsidP="00251472">
            <w:pPr>
              <w:spacing w:before="60" w:after="60" w:line="240" w:lineRule="auto"/>
            </w:pPr>
          </w:p>
        </w:tc>
        <w:tc>
          <w:tcPr>
            <w:tcW w:w="4644" w:type="dxa"/>
            <w:shd w:val="clear" w:color="auto" w:fill="auto"/>
          </w:tcPr>
          <w:p w:rsidR="00944A95" w:rsidRPr="0060392D" w:rsidRDefault="00944A95" w:rsidP="00251472">
            <w:pPr>
              <w:spacing w:before="60" w:after="60" w:line="240" w:lineRule="auto"/>
            </w:pPr>
          </w:p>
        </w:tc>
      </w:tr>
    </w:tbl>
    <w:p w:rsidR="00944A95" w:rsidRDefault="00944A95" w:rsidP="00995B93">
      <w:pPr>
        <w:spacing w:before="240"/>
      </w:pPr>
      <w:r w:rsidRPr="0060392D">
        <w:t>Niniejszy aneks nie jest wymagany</w:t>
      </w:r>
      <w:r w:rsidR="00076C1E" w:rsidRPr="0060392D">
        <w:t xml:space="preserve"> w </w:t>
      </w:r>
      <w:r w:rsidRPr="0060392D">
        <w:t>przypadku stosowania uproszczonych metod rozliczania kosztów na poziomie Unii (SCO)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Pr="0060392D">
        <w:t>art. 94 ust. 4</w:t>
      </w:r>
      <w:r w:rsidR="00090480" w:rsidRPr="0060392D">
        <w:t xml:space="preserve"> </w:t>
      </w:r>
      <w:r w:rsidR="00382ED7" w:rsidRPr="0060392D">
        <w:t>rozporządzenia w sprawie wspólnych przepisów</w:t>
      </w:r>
      <w:r w:rsidRPr="0060392D">
        <w:t>.</w:t>
      </w:r>
    </w:p>
    <w:p w:rsidR="00944A95" w:rsidRPr="0060392D" w:rsidRDefault="00FC1AB7" w:rsidP="00FC1AB7">
      <w:pPr>
        <w:spacing w:before="240"/>
      </w:pPr>
      <w:r>
        <w:br w:type="page"/>
      </w:r>
      <w:r w:rsidR="00944A95" w:rsidRPr="0060392D">
        <w:lastRenderedPageBreak/>
        <w:t>A.</w:t>
      </w:r>
      <w:r w:rsidR="00944A95"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92"/>
        <w:gridCol w:w="965"/>
        <w:gridCol w:w="778"/>
        <w:gridCol w:w="956"/>
        <w:gridCol w:w="613"/>
        <w:gridCol w:w="666"/>
        <w:gridCol w:w="560"/>
        <w:gridCol w:w="646"/>
        <w:gridCol w:w="1220"/>
        <w:gridCol w:w="999"/>
        <w:gridCol w:w="1050"/>
      </w:tblGrid>
      <w:tr w:rsidR="00944A95" w:rsidRPr="0060392D" w:rsidTr="00251472">
        <w:tc>
          <w:tcPr>
            <w:tcW w:w="321"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Priorytet</w:t>
            </w:r>
          </w:p>
        </w:tc>
        <w:tc>
          <w:tcPr>
            <w:tcW w:w="240"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Fundusz</w:t>
            </w:r>
          </w:p>
        </w:tc>
        <w:tc>
          <w:tcPr>
            <w:tcW w:w="381"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Cel szczegółowy</w:t>
            </w:r>
          </w:p>
        </w:tc>
        <w:tc>
          <w:tcPr>
            <w:tcW w:w="382"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Kategoria regionu</w:t>
            </w:r>
          </w:p>
        </w:tc>
        <w:tc>
          <w:tcPr>
            <w:tcW w:w="538"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Szacunkowy udział łącznej alokacji finansowej</w:t>
            </w:r>
            <w:r w:rsidR="00076C1E" w:rsidRPr="0060392D">
              <w:rPr>
                <w:sz w:val="20"/>
                <w:szCs w:val="18"/>
              </w:rPr>
              <w:t xml:space="preserve"> w </w:t>
            </w:r>
            <w:r w:rsidRPr="0060392D">
              <w:rPr>
                <w:sz w:val="20"/>
                <w:szCs w:val="18"/>
              </w:rPr>
              <w:t>ramach priorytetu,</w:t>
            </w:r>
            <w:r w:rsidR="00076C1E" w:rsidRPr="0060392D">
              <w:rPr>
                <w:sz w:val="20"/>
                <w:szCs w:val="18"/>
              </w:rPr>
              <w:t xml:space="preserve"> do </w:t>
            </w:r>
            <w:r w:rsidRPr="0060392D">
              <w:rPr>
                <w:sz w:val="20"/>
                <w:szCs w:val="18"/>
              </w:rPr>
              <w:t>którego stosowane będą uproszczone metody rozliczania kosztów (SCO),</w:t>
            </w:r>
            <w:r w:rsidR="00076C1E" w:rsidRPr="0060392D">
              <w:rPr>
                <w:sz w:val="20"/>
                <w:szCs w:val="18"/>
              </w:rPr>
              <w:t xml:space="preserve"> w </w:t>
            </w:r>
            <w:r w:rsidRPr="0060392D">
              <w:rPr>
                <w:sz w:val="20"/>
                <w:szCs w:val="18"/>
              </w:rPr>
              <w:t>%</w:t>
            </w:r>
          </w:p>
        </w:tc>
        <w:tc>
          <w:tcPr>
            <w:tcW w:w="787" w:type="pct"/>
            <w:gridSpan w:val="2"/>
            <w:shd w:val="clear" w:color="auto" w:fill="auto"/>
            <w:vAlign w:val="center"/>
          </w:tcPr>
          <w:p w:rsidR="00944A95" w:rsidRPr="0060392D" w:rsidRDefault="00944A95" w:rsidP="00575AEC">
            <w:pPr>
              <w:spacing w:before="60" w:after="60" w:line="240" w:lineRule="auto"/>
              <w:ind w:left="-57"/>
              <w:jc w:val="center"/>
              <w:rPr>
                <w:sz w:val="20"/>
                <w:szCs w:val="18"/>
              </w:rPr>
            </w:pPr>
            <w:r w:rsidRPr="0060392D">
              <w:rPr>
                <w:sz w:val="20"/>
                <w:szCs w:val="18"/>
              </w:rPr>
              <w:t>Rodzaj(e) operacji objętej(-</w:t>
            </w:r>
            <w:proofErr w:type="spellStart"/>
            <w:r w:rsidRPr="0060392D">
              <w:rPr>
                <w:sz w:val="20"/>
                <w:szCs w:val="18"/>
              </w:rPr>
              <w:t>ych</w:t>
            </w:r>
            <w:proofErr w:type="spellEnd"/>
            <w:r w:rsidRPr="0060392D">
              <w:rPr>
                <w:sz w:val="20"/>
                <w:szCs w:val="18"/>
              </w:rPr>
              <w:t>) finansowaniem</w:t>
            </w:r>
          </w:p>
        </w:tc>
        <w:tc>
          <w:tcPr>
            <w:tcW w:w="795" w:type="pct"/>
            <w:gridSpan w:val="2"/>
            <w:shd w:val="clear" w:color="auto" w:fill="auto"/>
            <w:vAlign w:val="center"/>
          </w:tcPr>
          <w:p w:rsidR="00944A95" w:rsidRPr="0060392D" w:rsidRDefault="00944A95" w:rsidP="00D01EBD">
            <w:pPr>
              <w:spacing w:before="60" w:after="60" w:line="240" w:lineRule="auto"/>
              <w:ind w:left="-57"/>
              <w:jc w:val="center"/>
              <w:rPr>
                <w:sz w:val="20"/>
                <w:szCs w:val="18"/>
              </w:rPr>
            </w:pPr>
            <w:r w:rsidRPr="0060392D">
              <w:rPr>
                <w:sz w:val="20"/>
                <w:szCs w:val="18"/>
              </w:rPr>
              <w:t xml:space="preserve">Wskaźnik uruchamiający </w:t>
            </w:r>
            <w:r w:rsidR="00D01EBD" w:rsidRPr="0060392D">
              <w:rPr>
                <w:sz w:val="20"/>
                <w:szCs w:val="18"/>
              </w:rPr>
              <w:t xml:space="preserve">refundację </w:t>
            </w:r>
            <w:r w:rsidRPr="0060392D">
              <w:rPr>
                <w:sz w:val="20"/>
                <w:szCs w:val="18"/>
              </w:rPr>
              <w:t>kosztów</w:t>
            </w:r>
          </w:p>
        </w:tc>
        <w:tc>
          <w:tcPr>
            <w:tcW w:w="620" w:type="pct"/>
            <w:shd w:val="clear" w:color="auto" w:fill="auto"/>
            <w:vAlign w:val="center"/>
          </w:tcPr>
          <w:p w:rsidR="00944A95" w:rsidRPr="0060392D" w:rsidRDefault="00944A95" w:rsidP="00575AEC">
            <w:pPr>
              <w:spacing w:before="60" w:after="60" w:line="240" w:lineRule="auto"/>
              <w:ind w:left="-57"/>
              <w:jc w:val="center"/>
              <w:rPr>
                <w:sz w:val="20"/>
                <w:szCs w:val="18"/>
              </w:rPr>
            </w:pPr>
            <w:r w:rsidRPr="0060392D">
              <w:rPr>
                <w:sz w:val="20"/>
                <w:szCs w:val="18"/>
              </w:rPr>
              <w:t>Jednostka miary wskaźnika uruchamiającego refundację kosztów</w:t>
            </w:r>
          </w:p>
        </w:tc>
        <w:tc>
          <w:tcPr>
            <w:tcW w:w="445"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Rodzaj SCO (standardowe stawki jednostkowe, kwoty ryczałtowe lub stawki ryczałtowe)</w:t>
            </w:r>
          </w:p>
        </w:tc>
        <w:tc>
          <w:tcPr>
            <w:tcW w:w="491" w:type="pct"/>
            <w:shd w:val="clear" w:color="auto" w:fill="auto"/>
            <w:vAlign w:val="center"/>
          </w:tcPr>
          <w:p w:rsidR="00944A95" w:rsidRPr="0060392D" w:rsidRDefault="004D666E" w:rsidP="00575AEC">
            <w:pPr>
              <w:spacing w:before="60" w:after="60" w:line="240" w:lineRule="auto"/>
              <w:ind w:left="-57"/>
              <w:jc w:val="center"/>
              <w:rPr>
                <w:sz w:val="20"/>
                <w:szCs w:val="18"/>
              </w:rPr>
            </w:pPr>
            <w:r w:rsidRPr="0060392D">
              <w:rPr>
                <w:sz w:val="20"/>
                <w:szCs w:val="18"/>
              </w:rPr>
              <w:t>Kwota (w </w:t>
            </w:r>
            <w:r w:rsidR="00944A95" w:rsidRPr="0060392D">
              <w:rPr>
                <w:sz w:val="20"/>
                <w:szCs w:val="18"/>
              </w:rPr>
              <w:t>EUR) lub wartość procentowa (w przypadku stawek ryczałtowych) SCO</w:t>
            </w: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r w:rsidRPr="0060392D">
              <w:t>Kod</w:t>
            </w:r>
            <w:r w:rsidRPr="0060392D">
              <w:rPr>
                <w:rStyle w:val="Odwoanieprzypisudolnego"/>
              </w:rPr>
              <w:footnoteReference w:id="43"/>
            </w:r>
          </w:p>
        </w:tc>
        <w:tc>
          <w:tcPr>
            <w:tcW w:w="457" w:type="pct"/>
          </w:tcPr>
          <w:p w:rsidR="00944A95" w:rsidRPr="0060392D" w:rsidRDefault="00944A95" w:rsidP="00575AEC">
            <w:pPr>
              <w:spacing w:before="60" w:after="60" w:line="240" w:lineRule="auto"/>
              <w:ind w:left="-57"/>
              <w:rPr>
                <w:sz w:val="20"/>
                <w:szCs w:val="18"/>
              </w:rPr>
            </w:pPr>
            <w:r w:rsidRPr="0060392D">
              <w:rPr>
                <w:sz w:val="20"/>
                <w:szCs w:val="18"/>
              </w:rPr>
              <w:t>Opis</w:t>
            </w:r>
          </w:p>
        </w:tc>
        <w:tc>
          <w:tcPr>
            <w:tcW w:w="333" w:type="pct"/>
            <w:shd w:val="clear" w:color="auto" w:fill="auto"/>
          </w:tcPr>
          <w:p w:rsidR="00944A95" w:rsidRPr="0060392D" w:rsidRDefault="00944A95" w:rsidP="00575AEC">
            <w:pPr>
              <w:spacing w:before="60" w:after="60" w:line="240" w:lineRule="auto"/>
              <w:ind w:left="-57"/>
              <w:rPr>
                <w:sz w:val="20"/>
                <w:szCs w:val="18"/>
              </w:rPr>
            </w:pPr>
            <w:r w:rsidRPr="0060392D">
              <w:rPr>
                <w:sz w:val="20"/>
                <w:szCs w:val="18"/>
              </w:rPr>
              <w:t>Kod</w:t>
            </w:r>
            <w:r w:rsidRPr="0060392D">
              <w:rPr>
                <w:rStyle w:val="Odwoanieprzypisudolnego"/>
              </w:rPr>
              <w:footnoteReference w:id="44"/>
            </w:r>
          </w:p>
        </w:tc>
        <w:tc>
          <w:tcPr>
            <w:tcW w:w="462" w:type="pct"/>
          </w:tcPr>
          <w:p w:rsidR="00944A95" w:rsidRPr="0060392D" w:rsidRDefault="00944A95" w:rsidP="00575AEC">
            <w:pPr>
              <w:spacing w:before="60" w:after="60" w:line="240" w:lineRule="auto"/>
              <w:ind w:left="-57"/>
              <w:rPr>
                <w:sz w:val="20"/>
                <w:szCs w:val="18"/>
              </w:rPr>
            </w:pPr>
            <w:r w:rsidRPr="0060392D">
              <w:rPr>
                <w:sz w:val="20"/>
                <w:szCs w:val="18"/>
              </w:rPr>
              <w:t>Opis</w:t>
            </w: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bl>
    <w:p w:rsidR="00944A95" w:rsidRPr="0060392D" w:rsidRDefault="00944A95" w:rsidP="00944A95"/>
    <w:p w:rsidR="00944A95" w:rsidRPr="0060392D" w:rsidRDefault="00944A95" w:rsidP="00944A95">
      <w:pPr>
        <w:pStyle w:val="Point0"/>
        <w:sectPr w:rsidR="00944A95" w:rsidRPr="0060392D" w:rsidSect="00152BF6">
          <w:footnotePr>
            <w:numRestart w:val="eachPage"/>
          </w:footnotePr>
          <w:pgSz w:w="11907" w:h="16839"/>
          <w:pgMar w:top="1134" w:right="1134" w:bottom="1134" w:left="1134" w:header="567" w:footer="567" w:gutter="0"/>
          <w:cols w:space="720"/>
          <w:docGrid w:linePitch="360"/>
        </w:sectPr>
      </w:pPr>
    </w:p>
    <w:p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według</w:t>
      </w:r>
      <w:r w:rsidRPr="0060392D">
        <w:t xml:space="preserve"> rodzaj operacji (należy wypełnić dla każdego rodzaju operacji)</w:t>
      </w:r>
    </w:p>
    <w:p w:rsidR="00944A95" w:rsidRPr="0060392D" w:rsidRDefault="00944A95" w:rsidP="004D666E">
      <w:r w:rsidRPr="0060392D">
        <w:t>Czy instytucja zarządzająca otrzymała wsparcie</w:t>
      </w:r>
      <w:r w:rsidR="00076C1E" w:rsidRPr="0060392D">
        <w:t xml:space="preserve"> od </w:t>
      </w:r>
      <w:r w:rsidRPr="0060392D">
        <w:t>firmy zewnętrznej</w:t>
      </w:r>
      <w:r w:rsidR="00076C1E" w:rsidRPr="0060392D">
        <w:t xml:space="preserve"> w </w:t>
      </w:r>
      <w:r w:rsidRPr="0060392D">
        <w:t>celu określenia poniższych kosztów uproszczonych?</w:t>
      </w:r>
    </w:p>
    <w:p w:rsidR="00944A95" w:rsidRPr="0060392D" w:rsidRDefault="00944A95" w:rsidP="004D666E">
      <w:r w:rsidRPr="0060392D">
        <w:t>Jeśli tak, proszę podać nazwę firmy zewnętrznej:</w:t>
      </w:r>
      <w:r w:rsidRPr="0060392D">
        <w:tab/>
        <w:t>Tak/Nie – nazwa firmy zewnętrznej</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7"/>
        <w:gridCol w:w="5670"/>
      </w:tblGrid>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 Opis rodzaju operacji,</w:t>
            </w:r>
            <w:r w:rsidR="00076C1E" w:rsidRPr="0060392D">
              <w:t xml:space="preserve"> w </w:t>
            </w:r>
            <w:r w:rsidRPr="0060392D">
              <w:t>tym harmonogram wdrażania</w:t>
            </w:r>
            <w:r w:rsidRPr="0060392D">
              <w:rPr>
                <w:rStyle w:val="Odwoanieprzypisudolnego"/>
              </w:rPr>
              <w:footnoteReference w:id="45"/>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 xml:space="preserve">2. Cel(e) szczegółowy(-e)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D01EBD">
            <w:pPr>
              <w:spacing w:before="60" w:after="60" w:line="240" w:lineRule="auto"/>
            </w:pPr>
            <w:r w:rsidRPr="0060392D">
              <w:t xml:space="preserve">3. Wskaźnik uruchamiający </w:t>
            </w:r>
            <w:r w:rsidR="00D01EBD" w:rsidRPr="0060392D">
              <w:t xml:space="preserve">refundację </w:t>
            </w:r>
            <w:r w:rsidRPr="0060392D">
              <w:t>kosztów</w:t>
            </w:r>
            <w:r w:rsidRPr="0060392D">
              <w:rPr>
                <w:rStyle w:val="Odwoanieprzypisudolnego"/>
              </w:rPr>
              <w:footnoteReference w:id="46"/>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D01EBD">
            <w:pPr>
              <w:spacing w:before="60" w:after="60" w:line="240" w:lineRule="auto"/>
            </w:pPr>
            <w:r w:rsidRPr="0060392D">
              <w:t xml:space="preserve">4. Jednostka miary wskaźnika uruchamiającego </w:t>
            </w:r>
            <w:r w:rsidR="00D01EBD" w:rsidRPr="0060392D">
              <w:t xml:space="preserve">refundację </w:t>
            </w:r>
            <w:r w:rsidRPr="0060392D">
              <w:t>kosztów</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5. Standardowa stawka jednostkowa, kwota ryczałtowa lub stawka ryczałtowa</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6. Kwota na każdą jednostkę miary lub wartość procentowa (w przypadku stawek ryczałtowych) SCO</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pageBreakBefore/>
              <w:spacing w:before="60" w:after="60" w:line="240" w:lineRule="auto"/>
            </w:pPr>
            <w:r w:rsidRPr="0060392D">
              <w:lastRenderedPageBreak/>
              <w:t>7. Kategorie kosztów objęte stawkami jednostkowymi, kwotami ryczałtowymi lub stawkami ryczałtowymi</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8. Czy wymienione kategorie kosztów pokrywają wszystkie wydatki kwalifikowalne</w:t>
            </w:r>
            <w:r w:rsidR="00076C1E" w:rsidRPr="0060392D">
              <w:t xml:space="preserve"> w </w:t>
            </w:r>
            <w:r w:rsidRPr="0060392D">
              <w:t>ramach danej operacji? (T/N)</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9. Metoda korekt(y)</w:t>
            </w:r>
            <w:r w:rsidRPr="0060392D">
              <w:rPr>
                <w:rStyle w:val="Odwoanieprzypisudolnego"/>
              </w:rPr>
              <w:footnoteReference w:id="47"/>
            </w:r>
            <w:r w:rsidRPr="0060392D">
              <w:t xml:space="preserve">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10. Weryfikacja osiągnięcia jednostek</w:t>
            </w:r>
          </w:p>
          <w:p w:rsidR="00944A95" w:rsidRPr="0060392D" w:rsidRDefault="00944A95" w:rsidP="00251472">
            <w:pPr>
              <w:spacing w:before="60" w:after="60" w:line="240" w:lineRule="auto"/>
            </w:pPr>
            <w:r w:rsidRPr="0060392D">
              <w:t>– należy opisać, jaki(e) dokument(y)/system będzie(-ą) wykorzystany(-e)</w:t>
            </w:r>
            <w:r w:rsidR="00076C1E" w:rsidRPr="0060392D">
              <w:t xml:space="preserve"> w </w:t>
            </w:r>
            <w:r w:rsidRPr="0060392D">
              <w:t>celu sprawdzenia, czy osiągnięto dostarczone jednostki</w:t>
            </w:r>
          </w:p>
          <w:p w:rsidR="00944A95" w:rsidRPr="0060392D" w:rsidRDefault="00944A95" w:rsidP="00251472">
            <w:pPr>
              <w:spacing w:before="60" w:after="60" w:line="240" w:lineRule="auto"/>
            </w:pPr>
            <w:r w:rsidRPr="0060392D">
              <w:t>– należy opisać, co będzie sprawdzane</w:t>
            </w:r>
            <w:r w:rsidR="00076C1E" w:rsidRPr="0060392D">
              <w:t xml:space="preserve"> w </w:t>
            </w:r>
            <w:r w:rsidRPr="0060392D">
              <w:t>trakcie weryfikacji zarządczych</w:t>
            </w:r>
            <w:r w:rsidR="00076C1E" w:rsidRPr="0060392D">
              <w:t xml:space="preserve"> i </w:t>
            </w:r>
            <w:r w:rsidRPr="0060392D">
              <w:t>przez kogo</w:t>
            </w:r>
          </w:p>
          <w:p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11. Możliwe niepożądane zachęty, środki łagodzące</w:t>
            </w:r>
            <w:r w:rsidRPr="0060392D">
              <w:rPr>
                <w:rStyle w:val="Odwoanieprzypisudolnego"/>
              </w:rPr>
              <w:footnoteReference w:id="48"/>
            </w:r>
            <w:r w:rsidRPr="0060392D">
              <w:t xml:space="preserve"> oraz szacowany poziom ryzyka (wysoki/średni/niski)</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pageBreakBefore/>
              <w:spacing w:before="60" w:after="60" w:line="240" w:lineRule="auto"/>
            </w:pPr>
            <w:r w:rsidRPr="0060392D">
              <w:lastRenderedPageBreak/>
              <w:t>12. Łączna kwota (krajowa</w:t>
            </w:r>
            <w:r w:rsidR="00076C1E" w:rsidRPr="0060392D">
              <w:t xml:space="preserve"> i </w:t>
            </w:r>
            <w:r w:rsidRPr="0060392D">
              <w:t>unijna) oczekiwanej na tej podstawie refundacji</w:t>
            </w:r>
            <w:r w:rsidR="00076C1E" w:rsidRPr="0060392D">
              <w:t xml:space="preserve"> od </w:t>
            </w:r>
            <w:r w:rsidRPr="0060392D">
              <w:t>Komisji</w:t>
            </w:r>
          </w:p>
        </w:tc>
        <w:tc>
          <w:tcPr>
            <w:tcW w:w="5670" w:type="dxa"/>
            <w:vAlign w:val="center"/>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C.</w:t>
      </w:r>
      <w:r w:rsidRPr="0060392D">
        <w:tab/>
        <w:t>Obliczanie standardowych stawek jednostkowych, kwot ryczałtowych lub stawek ryczałtowych</w:t>
      </w:r>
    </w:p>
    <w:p w:rsidR="00944A95" w:rsidRPr="0060392D" w:rsidRDefault="00944A95" w:rsidP="00944A95">
      <w:pPr>
        <w:pStyle w:val="Point0"/>
      </w:pPr>
      <w:r w:rsidRPr="0060392D">
        <w:t>1.</w:t>
      </w:r>
      <w:r w:rsidRPr="0060392D">
        <w:tab/>
        <w:t>Źródło danych wykorzystanych</w:t>
      </w:r>
      <w:r w:rsidR="00076C1E" w:rsidRPr="0060392D">
        <w:t xml:space="preserve"> do </w:t>
      </w:r>
      <w:r w:rsidRPr="0060392D">
        <w:t>obliczenia standardowych stawek jednostkowych, kwot ryczałtowych lub stawek ryczałtowych (kto przygotował, zgromadził</w:t>
      </w:r>
      <w:r w:rsidR="00076C1E" w:rsidRPr="0060392D">
        <w:t xml:space="preserve"> i </w:t>
      </w:r>
      <w:r w:rsidRPr="0060392D">
        <w:t>zapisał dane, miejsce przechowywania danych, daty graniczne, walidacja itd.):</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r w:rsidRPr="0060392D">
        <w:t>2.</w:t>
      </w:r>
      <w:r w:rsidRPr="0060392D">
        <w:tab/>
        <w:t>Proszę określić, dlaczego proponowana metoda</w:t>
      </w:r>
      <w:r w:rsidR="00076C1E" w:rsidRPr="0060392D">
        <w:t xml:space="preserve"> i </w:t>
      </w:r>
      <w:r w:rsidRPr="0060392D">
        <w:t>obliczenia na podstawie art. 94 ust. 2 są właściwe dla danego rodzaju operacji:</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r w:rsidRPr="0060392D">
        <w:t>3.</w:t>
      </w:r>
      <w:r w:rsidRPr="0060392D">
        <w:tab/>
        <w:t>Proszę określić sposób dokonania obliczeń,</w:t>
      </w:r>
      <w:r w:rsidR="00076C1E" w:rsidRPr="0060392D">
        <w:t xml:space="preserve"> w </w:t>
      </w:r>
      <w:r w:rsidRPr="0060392D">
        <w:t>tym</w:t>
      </w:r>
      <w:r w:rsidR="00076C1E" w:rsidRPr="0060392D">
        <w:t xml:space="preserve"> w </w:t>
      </w:r>
      <w:r w:rsidRPr="0060392D">
        <w:t>szczególności założenia przyjęte</w:t>
      </w:r>
      <w:r w:rsidR="00076C1E" w:rsidRPr="0060392D">
        <w:t xml:space="preserve"> w </w:t>
      </w:r>
      <w:r w:rsidRPr="0060392D">
        <w:t>odniesieniu</w:t>
      </w:r>
      <w:r w:rsidR="00076C1E" w:rsidRPr="0060392D">
        <w:t xml:space="preserve"> do </w:t>
      </w:r>
      <w:r w:rsidRPr="0060392D">
        <w:t>jakości lub ilości danych. W stosownych przypadkach należy zastosować dane statystyczne</w:t>
      </w:r>
      <w:r w:rsidR="00076C1E" w:rsidRPr="0060392D">
        <w:t xml:space="preserve"> i </w:t>
      </w:r>
      <w:r w:rsidRPr="0060392D">
        <w:t>poziomy odniesienia oraz przedstawić je – na wniosek –</w:t>
      </w:r>
      <w:r w:rsidR="00076C1E" w:rsidRPr="0060392D">
        <w:t xml:space="preserve"> w </w:t>
      </w:r>
      <w:r w:rsidRPr="0060392D">
        <w:t>formacie pozwalającym na wykorzystanie przez Komisję.</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p>
    <w:p w:rsidR="00944A95" w:rsidRPr="0060392D" w:rsidRDefault="00944A95" w:rsidP="004D666E">
      <w:pPr>
        <w:pStyle w:val="Point0"/>
      </w:pPr>
      <w:r w:rsidRPr="0060392D">
        <w:br w:type="page"/>
      </w:r>
      <w:r w:rsidRPr="0060392D">
        <w:lastRenderedPageBreak/>
        <w:t>4.</w:t>
      </w:r>
      <w:r w:rsidRPr="0060392D">
        <w:tab/>
        <w:t>Proszę wyjaśnić,</w:t>
      </w:r>
      <w:r w:rsidR="00076C1E" w:rsidRPr="0060392D">
        <w:t xml:space="preserve"> w </w:t>
      </w:r>
      <w:r w:rsidRPr="0060392D">
        <w:t>jaki sposób zapewniono, by jedynie wydatki kwalifikowalne były uwzględniane przy obliczaniu standardowych stawek jednostkowych, kwot ryczałtowych lub stawek ryczałtowych:</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4D666E">
      <w:pPr>
        <w:pStyle w:val="Point0"/>
      </w:pPr>
      <w:r w:rsidRPr="0060392D">
        <w:t>5.</w:t>
      </w:r>
      <w:r w:rsidRPr="0060392D">
        <w:tab/>
        <w:t>Ocena przez instytucję(-e) audytową(-e) metody obliczania</w:t>
      </w:r>
      <w:r w:rsidR="00076C1E" w:rsidRPr="0060392D">
        <w:t xml:space="preserve"> i </w:t>
      </w:r>
      <w:r w:rsidRPr="0060392D">
        <w:t>kwot oraz rozwiązań mających zapewnić weryfikację danych, ich jakość, sposób gromadzenia</w:t>
      </w:r>
      <w:r w:rsidR="00076C1E" w:rsidRPr="0060392D">
        <w:t xml:space="preserve"> i </w:t>
      </w:r>
      <w:r w:rsidRPr="0060392D">
        <w:t>przechowywania:</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2</w:t>
      </w:r>
    </w:p>
    <w:p w:rsidR="00944A95" w:rsidRPr="0060392D" w:rsidRDefault="00944A95" w:rsidP="00944A95">
      <w:pPr>
        <w:pStyle w:val="NormalCentered"/>
      </w:pPr>
      <w:r w:rsidRPr="0060392D">
        <w:t>Wkład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w:t>
      </w:r>
    </w:p>
    <w:p w:rsidR="00944A95" w:rsidRPr="0060392D" w:rsidRDefault="00944A95" w:rsidP="00382ED7">
      <w:pPr>
        <w:pStyle w:val="NormalCentered"/>
      </w:pPr>
      <w:r w:rsidRPr="0060392D">
        <w:t>Wzór formularza na potrzeby przekazywania danych</w:t>
      </w:r>
      <w:r w:rsidR="00076C1E" w:rsidRPr="0060392D">
        <w:t xml:space="preserve"> do </w:t>
      </w:r>
      <w:r w:rsidRPr="0060392D">
        <w:t>przeanalizowania przez Komisję</w:t>
      </w:r>
      <w:r w:rsidRPr="0060392D">
        <w:br/>
        <w:t>(art. 95</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shd w:val="clear" w:color="auto" w:fill="auto"/>
          </w:tcPr>
          <w:p w:rsidR="00944A95" w:rsidRPr="0060392D" w:rsidRDefault="00944A95" w:rsidP="00251472">
            <w:pPr>
              <w:spacing w:before="60" w:after="60" w:line="240" w:lineRule="auto"/>
            </w:pPr>
            <w:r w:rsidRPr="0060392D">
              <w:t>Data złożenia propozycji</w:t>
            </w:r>
          </w:p>
        </w:tc>
        <w:tc>
          <w:tcPr>
            <w:tcW w:w="4644" w:type="dxa"/>
            <w:shd w:val="clear" w:color="auto" w:fill="auto"/>
          </w:tcPr>
          <w:p w:rsidR="00944A95" w:rsidRPr="0060392D" w:rsidRDefault="00944A95" w:rsidP="00251472">
            <w:pPr>
              <w:spacing w:before="60" w:after="60" w:line="240" w:lineRule="auto"/>
            </w:pPr>
          </w:p>
        </w:tc>
      </w:tr>
      <w:tr w:rsidR="00944A95" w:rsidRPr="0060392D" w:rsidTr="00251472">
        <w:tc>
          <w:tcPr>
            <w:tcW w:w="4644" w:type="dxa"/>
            <w:shd w:val="clear" w:color="auto" w:fill="auto"/>
          </w:tcPr>
          <w:p w:rsidR="00944A95" w:rsidRPr="0060392D" w:rsidRDefault="00944A95" w:rsidP="00251472">
            <w:pPr>
              <w:spacing w:before="60" w:after="60" w:line="240" w:lineRule="auto"/>
            </w:pPr>
          </w:p>
        </w:tc>
        <w:tc>
          <w:tcPr>
            <w:tcW w:w="4644" w:type="dxa"/>
            <w:shd w:val="clear" w:color="auto" w:fill="auto"/>
          </w:tcPr>
          <w:p w:rsidR="00944A95" w:rsidRPr="0060392D" w:rsidRDefault="00944A95" w:rsidP="00251472">
            <w:pPr>
              <w:spacing w:before="60" w:after="60" w:line="240" w:lineRule="auto"/>
            </w:pPr>
          </w:p>
        </w:tc>
      </w:tr>
    </w:tbl>
    <w:p w:rsidR="00944A95" w:rsidRPr="0060392D" w:rsidRDefault="00944A95" w:rsidP="00944A95"/>
    <w:p w:rsidR="004D666E" w:rsidRPr="0060392D" w:rsidRDefault="00944A95" w:rsidP="00382ED7">
      <w:pPr>
        <w:sectPr w:rsidR="004D666E" w:rsidRPr="0060392D" w:rsidSect="00B93CB1">
          <w:headerReference w:type="default" r:id="rId55"/>
          <w:footerReference w:type="default" r:id="rId56"/>
          <w:footnotePr>
            <w:numRestart w:val="eachPage"/>
          </w:footnotePr>
          <w:pgSz w:w="11907" w:h="16839"/>
          <w:pgMar w:top="1134" w:right="1134" w:bottom="1134" w:left="1134" w:header="567" w:footer="567" w:gutter="0"/>
          <w:cols w:space="720"/>
          <w:docGrid w:linePitch="360"/>
        </w:sectPr>
      </w:pPr>
      <w:r w:rsidRPr="0060392D">
        <w:t>Niniejszy aneks nie jest wymagany</w:t>
      </w:r>
      <w:r w:rsidR="00076C1E" w:rsidRPr="0060392D">
        <w:t xml:space="preserve"> w </w:t>
      </w:r>
      <w:r w:rsidRPr="0060392D">
        <w:t>przypadku stosowania kwot finansowania niepowiązanego</w:t>
      </w:r>
      <w:r w:rsidR="00076C1E" w:rsidRPr="0060392D">
        <w:t xml:space="preserve"> z </w:t>
      </w:r>
      <w:r w:rsidRPr="0060392D">
        <w:t>kosztami na poziomie Unii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004D666E" w:rsidRPr="0060392D">
        <w:t>art. 95 ust. </w:t>
      </w:r>
      <w:r w:rsidRPr="0060392D">
        <w:t>4</w:t>
      </w:r>
      <w:r w:rsidR="00573354" w:rsidRPr="0060392D">
        <w:t xml:space="preserve"> </w:t>
      </w:r>
      <w:r w:rsidR="00382ED7" w:rsidRPr="0060392D">
        <w:t>rozporządzenia w sprawie wspólnych przepisów</w:t>
      </w:r>
      <w:r w:rsidRPr="0060392D">
        <w:t>.</w:t>
      </w:r>
    </w:p>
    <w:p w:rsidR="00944A95" w:rsidRPr="0060392D" w:rsidRDefault="00944A95" w:rsidP="00944A95">
      <w:pPr>
        <w:pStyle w:val="Point0"/>
      </w:pPr>
      <w:r w:rsidRPr="0060392D">
        <w:lastRenderedPageBreak/>
        <w:t>A.</w:t>
      </w:r>
      <w:r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894"/>
        <w:gridCol w:w="1249"/>
        <w:gridCol w:w="1005"/>
        <w:gridCol w:w="1483"/>
        <w:gridCol w:w="722"/>
        <w:gridCol w:w="1022"/>
        <w:gridCol w:w="1852"/>
        <w:gridCol w:w="740"/>
        <w:gridCol w:w="1050"/>
        <w:gridCol w:w="2038"/>
        <w:gridCol w:w="1816"/>
      </w:tblGrid>
      <w:tr w:rsidR="00944A95" w:rsidRPr="0060392D" w:rsidTr="00251472">
        <w:tc>
          <w:tcPr>
            <w:tcW w:w="280" w:type="pct"/>
            <w:vAlign w:val="center"/>
          </w:tcPr>
          <w:p w:rsidR="00944A95" w:rsidRPr="0060392D" w:rsidRDefault="00944A95" w:rsidP="00251472">
            <w:pPr>
              <w:spacing w:before="60" w:after="60" w:line="240" w:lineRule="auto"/>
              <w:jc w:val="center"/>
              <w:rPr>
                <w:sz w:val="20"/>
                <w:szCs w:val="18"/>
              </w:rPr>
            </w:pPr>
            <w:r w:rsidRPr="0060392D">
              <w:rPr>
                <w:sz w:val="20"/>
                <w:szCs w:val="18"/>
              </w:rPr>
              <w:t>Priorytet</w:t>
            </w:r>
          </w:p>
        </w:tc>
        <w:tc>
          <w:tcPr>
            <w:tcW w:w="212" w:type="pct"/>
            <w:vAlign w:val="center"/>
          </w:tcPr>
          <w:p w:rsidR="00944A95" w:rsidRPr="0060392D" w:rsidRDefault="00944A95" w:rsidP="00251472">
            <w:pPr>
              <w:spacing w:before="60" w:after="60" w:line="240" w:lineRule="auto"/>
              <w:jc w:val="center"/>
              <w:rPr>
                <w:sz w:val="20"/>
                <w:szCs w:val="18"/>
              </w:rPr>
            </w:pPr>
            <w:r w:rsidRPr="0060392D">
              <w:rPr>
                <w:sz w:val="20"/>
                <w:szCs w:val="18"/>
              </w:rPr>
              <w:t>Fundusz</w:t>
            </w:r>
          </w:p>
        </w:tc>
        <w:tc>
          <w:tcPr>
            <w:tcW w:w="341" w:type="pct"/>
            <w:vAlign w:val="center"/>
          </w:tcPr>
          <w:p w:rsidR="00944A95" w:rsidRPr="0060392D" w:rsidRDefault="00944A95" w:rsidP="00251472">
            <w:pPr>
              <w:spacing w:before="60" w:after="60" w:line="240" w:lineRule="auto"/>
              <w:jc w:val="center"/>
              <w:rPr>
                <w:sz w:val="20"/>
                <w:szCs w:val="18"/>
              </w:rPr>
            </w:pPr>
            <w:r w:rsidRPr="0060392D">
              <w:rPr>
                <w:sz w:val="20"/>
                <w:szCs w:val="18"/>
              </w:rPr>
              <w:t>Cel szczegółowy</w:t>
            </w:r>
          </w:p>
        </w:tc>
        <w:tc>
          <w:tcPr>
            <w:tcW w:w="343" w:type="pct"/>
            <w:vAlign w:val="center"/>
          </w:tcPr>
          <w:p w:rsidR="00944A95" w:rsidRPr="0060392D" w:rsidRDefault="00944A95" w:rsidP="00251472">
            <w:pPr>
              <w:spacing w:before="60" w:after="60" w:line="240" w:lineRule="auto"/>
              <w:jc w:val="center"/>
              <w:rPr>
                <w:sz w:val="20"/>
                <w:szCs w:val="18"/>
              </w:rPr>
            </w:pPr>
            <w:r w:rsidRPr="0060392D">
              <w:rPr>
                <w:sz w:val="20"/>
                <w:szCs w:val="18"/>
              </w:rPr>
              <w:t>Kategoria regionu</w:t>
            </w:r>
          </w:p>
        </w:tc>
        <w:tc>
          <w:tcPr>
            <w:tcW w:w="432" w:type="pct"/>
            <w:vAlign w:val="center"/>
          </w:tcPr>
          <w:p w:rsidR="00944A95" w:rsidRPr="0060392D" w:rsidRDefault="00944A95" w:rsidP="00251472">
            <w:pPr>
              <w:spacing w:before="60" w:after="60" w:line="240" w:lineRule="auto"/>
              <w:jc w:val="center"/>
              <w:rPr>
                <w:sz w:val="20"/>
                <w:szCs w:val="18"/>
              </w:rPr>
            </w:pPr>
            <w:r w:rsidRPr="0060392D">
              <w:rPr>
                <w:sz w:val="20"/>
                <w:szCs w:val="18"/>
              </w:rPr>
              <w:t>Kwota objęta finansowaniem niepowiązanym</w:t>
            </w:r>
            <w:r w:rsidR="00076C1E" w:rsidRPr="0060392D">
              <w:rPr>
                <w:sz w:val="20"/>
                <w:szCs w:val="18"/>
              </w:rPr>
              <w:t xml:space="preserve"> z </w:t>
            </w:r>
            <w:r w:rsidRPr="0060392D">
              <w:rPr>
                <w:sz w:val="20"/>
                <w:szCs w:val="18"/>
              </w:rPr>
              <w:t>kosztami</w:t>
            </w:r>
          </w:p>
        </w:tc>
        <w:tc>
          <w:tcPr>
            <w:tcW w:w="688" w:type="pct"/>
            <w:gridSpan w:val="2"/>
            <w:shd w:val="clear" w:color="auto" w:fill="auto"/>
            <w:vAlign w:val="center"/>
          </w:tcPr>
          <w:p w:rsidR="00944A95" w:rsidRPr="0060392D" w:rsidRDefault="00944A95" w:rsidP="00251472">
            <w:pPr>
              <w:spacing w:before="60" w:after="60" w:line="240" w:lineRule="auto"/>
              <w:jc w:val="center"/>
              <w:rPr>
                <w:sz w:val="20"/>
                <w:szCs w:val="18"/>
              </w:rPr>
            </w:pPr>
            <w:r w:rsidRPr="0060392D">
              <w:rPr>
                <w:sz w:val="20"/>
                <w:szCs w:val="18"/>
              </w:rPr>
              <w:t>Rodzaj(e) operacji objętej(-</w:t>
            </w:r>
            <w:proofErr w:type="spellStart"/>
            <w:r w:rsidRPr="0060392D">
              <w:rPr>
                <w:sz w:val="20"/>
                <w:szCs w:val="18"/>
              </w:rPr>
              <w:t>ych</w:t>
            </w:r>
            <w:proofErr w:type="spellEnd"/>
            <w:r w:rsidRPr="0060392D">
              <w:rPr>
                <w:sz w:val="20"/>
                <w:szCs w:val="18"/>
              </w:rPr>
              <w:t>) finansowaniem</w:t>
            </w:r>
          </w:p>
        </w:tc>
        <w:tc>
          <w:tcPr>
            <w:tcW w:w="660" w:type="pct"/>
            <w:vAlign w:val="center"/>
          </w:tcPr>
          <w:p w:rsidR="00944A95" w:rsidRPr="0060392D" w:rsidRDefault="00944A95" w:rsidP="0070634D">
            <w:pPr>
              <w:spacing w:before="60" w:after="60" w:line="240" w:lineRule="auto"/>
              <w:jc w:val="center"/>
              <w:rPr>
                <w:sz w:val="20"/>
                <w:szCs w:val="18"/>
              </w:rPr>
            </w:pPr>
            <w:r w:rsidRPr="0060392D">
              <w:rPr>
                <w:sz w:val="20"/>
                <w:szCs w:val="18"/>
              </w:rPr>
              <w:t>Warunki, które należy spełnić/ rezultaty, które należy osiągnąć, by uruchomić refundację przez Komisję</w:t>
            </w:r>
          </w:p>
        </w:tc>
        <w:tc>
          <w:tcPr>
            <w:tcW w:w="673" w:type="pct"/>
            <w:gridSpan w:val="2"/>
            <w:shd w:val="clear" w:color="auto" w:fill="auto"/>
            <w:vAlign w:val="center"/>
          </w:tcPr>
          <w:p w:rsidR="00944A95" w:rsidRPr="0060392D" w:rsidRDefault="00944A95" w:rsidP="00251472">
            <w:pPr>
              <w:spacing w:before="60" w:after="60" w:line="240" w:lineRule="auto"/>
              <w:jc w:val="center"/>
              <w:rPr>
                <w:sz w:val="20"/>
                <w:szCs w:val="18"/>
              </w:rPr>
            </w:pPr>
            <w:r w:rsidRPr="0060392D">
              <w:rPr>
                <w:sz w:val="20"/>
                <w:szCs w:val="18"/>
              </w:rPr>
              <w:t>Wskaźnik</w:t>
            </w:r>
          </w:p>
        </w:tc>
        <w:tc>
          <w:tcPr>
            <w:tcW w:w="723" w:type="pct"/>
            <w:shd w:val="clear" w:color="auto" w:fill="auto"/>
            <w:vAlign w:val="center"/>
          </w:tcPr>
          <w:p w:rsidR="00944A95" w:rsidRPr="0060392D" w:rsidRDefault="00944A95" w:rsidP="0070634D">
            <w:pPr>
              <w:spacing w:before="60" w:after="60" w:line="240" w:lineRule="auto"/>
              <w:jc w:val="center"/>
              <w:rPr>
                <w:sz w:val="20"/>
                <w:szCs w:val="18"/>
              </w:rPr>
            </w:pPr>
            <w:r w:rsidRPr="0060392D">
              <w:rPr>
                <w:sz w:val="20"/>
                <w:szCs w:val="18"/>
              </w:rPr>
              <w:t>Jednostka miary warunków, które należy spełnić/ rezultatów, które należy osiągnąć, uruchamiających refundację przez Komisję</w:t>
            </w:r>
          </w:p>
        </w:tc>
        <w:tc>
          <w:tcPr>
            <w:tcW w:w="649" w:type="pct"/>
            <w:vAlign w:val="center"/>
          </w:tcPr>
          <w:p w:rsidR="00944A95" w:rsidRPr="0060392D" w:rsidRDefault="00944A95" w:rsidP="00251472">
            <w:pPr>
              <w:spacing w:before="60" w:after="60" w:line="240" w:lineRule="auto"/>
              <w:jc w:val="center"/>
              <w:rPr>
                <w:sz w:val="20"/>
                <w:szCs w:val="18"/>
              </w:rPr>
            </w:pPr>
            <w:r w:rsidRPr="0060392D">
              <w:rPr>
                <w:sz w:val="20"/>
                <w:szCs w:val="18"/>
              </w:rPr>
              <w:t>Przewidywany rodzaj metody stosowanej</w:t>
            </w:r>
            <w:r w:rsidR="00076C1E" w:rsidRPr="0060392D">
              <w:rPr>
                <w:sz w:val="20"/>
                <w:szCs w:val="18"/>
              </w:rPr>
              <w:t xml:space="preserve"> do </w:t>
            </w:r>
            <w:r w:rsidRPr="0060392D">
              <w:rPr>
                <w:sz w:val="20"/>
                <w:szCs w:val="18"/>
              </w:rPr>
              <w:t>refundacji kosztów beneficjentowi lub beneficjentom</w:t>
            </w: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49"/>
            </w:r>
            <w:r w:rsidRPr="0060392D">
              <w:rPr>
                <w:sz w:val="20"/>
                <w:szCs w:val="18"/>
              </w:rPr>
              <w:t xml:space="preserve"> </w:t>
            </w:r>
          </w:p>
        </w:tc>
        <w:tc>
          <w:tcPr>
            <w:tcW w:w="398" w:type="pct"/>
          </w:tcPr>
          <w:p w:rsidR="00944A95" w:rsidRPr="0060392D" w:rsidRDefault="00944A95" w:rsidP="00251472">
            <w:pPr>
              <w:spacing w:before="60" w:after="60" w:line="240" w:lineRule="auto"/>
              <w:rPr>
                <w:sz w:val="20"/>
                <w:szCs w:val="18"/>
              </w:rPr>
            </w:pPr>
            <w:r w:rsidRPr="0060392D">
              <w:rPr>
                <w:sz w:val="20"/>
                <w:szCs w:val="18"/>
              </w:rPr>
              <w:t>Opis</w:t>
            </w: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50"/>
            </w:r>
          </w:p>
        </w:tc>
        <w:tc>
          <w:tcPr>
            <w:tcW w:w="389" w:type="pct"/>
          </w:tcPr>
          <w:p w:rsidR="00944A95" w:rsidRPr="0060392D" w:rsidRDefault="00944A95" w:rsidP="00251472">
            <w:pPr>
              <w:spacing w:before="60" w:after="60" w:line="240" w:lineRule="auto"/>
              <w:rPr>
                <w:sz w:val="20"/>
                <w:szCs w:val="18"/>
              </w:rPr>
            </w:pPr>
            <w:r w:rsidRPr="0060392D">
              <w:rPr>
                <w:sz w:val="20"/>
                <w:szCs w:val="18"/>
              </w:rPr>
              <w:t>Opis</w:t>
            </w: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bl>
    <w:p w:rsidR="00944A95" w:rsidRPr="0060392D" w:rsidRDefault="00944A95" w:rsidP="00944A95"/>
    <w:p w:rsidR="00944A95" w:rsidRPr="0060392D" w:rsidRDefault="00944A95" w:rsidP="00944A95">
      <w:pPr>
        <w:pStyle w:val="Point0"/>
        <w:sectPr w:rsidR="00944A95" w:rsidRPr="0060392D" w:rsidSect="00B93CB1">
          <w:headerReference w:type="default" r:id="rId57"/>
          <w:footerReference w:type="default" r:id="rId58"/>
          <w:footnotePr>
            <w:numRestart w:val="eachPage"/>
          </w:footnotePr>
          <w:pgSz w:w="16839" w:h="11907" w:orient="landscape"/>
          <w:pgMar w:top="1134" w:right="1134" w:bottom="1134" w:left="1134" w:header="567" w:footer="567" w:gutter="0"/>
          <w:cols w:space="720"/>
          <w:docGrid w:linePitch="360"/>
        </w:sectPr>
      </w:pPr>
    </w:p>
    <w:p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 podziale na</w:t>
      </w:r>
      <w:r w:rsidRPr="0060392D">
        <w:t xml:space="preserve"> rodzaj operacji (należy wypełnić dla każdego rodzaju operacji)</w:t>
      </w:r>
    </w:p>
    <w:tbl>
      <w:tblPr>
        <w:tblW w:w="9654" w:type="dxa"/>
        <w:tblInd w:w="93" w:type="dxa"/>
        <w:tblLook w:val="0000" w:firstRow="0" w:lastRow="0" w:firstColumn="0" w:lastColumn="0" w:noHBand="0" w:noVBand="0"/>
      </w:tblPr>
      <w:tblGrid>
        <w:gridCol w:w="4977"/>
        <w:gridCol w:w="1529"/>
        <w:gridCol w:w="1629"/>
        <w:gridCol w:w="1519"/>
      </w:tblGrid>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1. Opis rodzaju operacji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2. Cel(e) szczegółowy(e)</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3. Warunki, które należy spełnić, lub rezultaty, które należy osiągnąć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4. Termin przewidziany na spełnienie warunków lub osiągnięcie rezultatów</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Del="00EE70AC" w:rsidRDefault="00944A95" w:rsidP="00251472">
            <w:pPr>
              <w:spacing w:before="60" w:after="60" w:line="240" w:lineRule="auto"/>
            </w:pPr>
            <w:r w:rsidRPr="0060392D">
              <w:t>5. Definicja wskaźnika</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6. Jednostka miary warunków, które należy spełnić / rezultatów, które należy osiągnąć, by uruchomić refundację przez Komisję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vMerge w:val="restart"/>
            <w:tcBorders>
              <w:top w:val="single" w:sz="4" w:space="0" w:color="auto"/>
              <w:left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7. Zakładane wyniki pośrednie (o ile mają zastosowanie) uruchamiające refundację kosztów przez Komisję wraz</w:t>
            </w:r>
            <w:r w:rsidR="00076C1E" w:rsidRPr="0060392D">
              <w:t xml:space="preserve"> z </w:t>
            </w:r>
            <w:r w:rsidRPr="0060392D">
              <w:t>harmonogramem refundacji</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 xml:space="preserve">Zakładane wyniki pośrednie </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Przewidywana data</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Kwoty (w EUR)</w:t>
            </w:r>
          </w:p>
        </w:tc>
      </w:tr>
      <w:tr w:rsidR="00944A95" w:rsidRPr="0060392D" w:rsidTr="00251472">
        <w:trPr>
          <w:trHeight w:val="227"/>
        </w:trPr>
        <w:tc>
          <w:tcPr>
            <w:tcW w:w="4977" w:type="dxa"/>
            <w:vMerge/>
            <w:tcBorders>
              <w:left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vMerge/>
            <w:tcBorders>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8. Łączna kwota (w tym finansowanie unijne</w:t>
            </w:r>
            <w:r w:rsidR="00076C1E" w:rsidRPr="0060392D">
              <w:t xml:space="preserve"> i </w:t>
            </w:r>
            <w:r w:rsidRPr="0060392D">
              <w:t>krajowe)</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9. Metoda(-y) korekty</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pageBreakBefore/>
              <w:spacing w:before="60" w:after="60" w:line="240" w:lineRule="auto"/>
            </w:pPr>
            <w:r w:rsidRPr="0060392D">
              <w:lastRenderedPageBreak/>
              <w:t>10. Weryfikacja osiągnięcia rezultatu lub spełnienia warunku (oraz,</w:t>
            </w:r>
            <w:r w:rsidR="00076C1E" w:rsidRPr="0060392D">
              <w:t xml:space="preserve"> w </w:t>
            </w:r>
            <w:r w:rsidRPr="0060392D">
              <w:t>stosownych przypadkach, zakładanych wyników pośrednich)</w:t>
            </w:r>
          </w:p>
          <w:p w:rsidR="00944A95" w:rsidRPr="0060392D" w:rsidRDefault="00944A95" w:rsidP="00251472">
            <w:pPr>
              <w:spacing w:before="60" w:after="60" w:line="240" w:lineRule="auto"/>
            </w:pPr>
            <w:r w:rsidRPr="0060392D">
              <w:t>– należy opisać, jaki(e) dokument(y) / system będzie(-ą) wykorzystany(-e)</w:t>
            </w:r>
            <w:r w:rsidR="00076C1E" w:rsidRPr="0060392D">
              <w:t xml:space="preserve"> w </w:t>
            </w:r>
            <w:r w:rsidRPr="0060392D">
              <w:t>celu sprawdzenia, czy osiągnięto rezultat lub spełniono warunek (oraz,</w:t>
            </w:r>
            <w:r w:rsidR="00076C1E" w:rsidRPr="0060392D">
              <w:t xml:space="preserve"> w </w:t>
            </w:r>
            <w:r w:rsidRPr="0060392D">
              <w:t>stosownych przypadkach, zakładane wyniki pośrednie)</w:t>
            </w:r>
          </w:p>
          <w:p w:rsidR="00944A95" w:rsidRPr="0060392D" w:rsidRDefault="00944A95" w:rsidP="00251472">
            <w:pPr>
              <w:spacing w:before="60" w:after="60" w:line="240" w:lineRule="auto"/>
            </w:pPr>
            <w:r w:rsidRPr="0060392D">
              <w:t>– należy opisać,</w:t>
            </w:r>
            <w:r w:rsidR="00076C1E" w:rsidRPr="0060392D">
              <w:t xml:space="preserve"> w </w:t>
            </w:r>
            <w:r w:rsidRPr="0060392D">
              <w:t>jaki sposób będą przeprowadzane weryfikacje zarządcze (w tym na miejscu)</w:t>
            </w:r>
            <w:r w:rsidR="00076C1E" w:rsidRPr="0060392D">
              <w:t xml:space="preserve"> i </w:t>
            </w:r>
            <w:r w:rsidRPr="0060392D">
              <w:t>przez kogo.</w:t>
            </w:r>
          </w:p>
          <w:p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11. Wykorzystanie dotacji</w:t>
            </w:r>
            <w:r w:rsidR="00076C1E" w:rsidRPr="0060392D">
              <w:t xml:space="preserve"> w </w:t>
            </w:r>
            <w:r w:rsidRPr="0060392D">
              <w:t>formie finansowania niepowiązanego</w:t>
            </w:r>
            <w:r w:rsidR="00076C1E" w:rsidRPr="0060392D">
              <w:t xml:space="preserve"> z </w:t>
            </w:r>
            <w:r w:rsidRPr="0060392D">
              <w:t>kosztami</w:t>
            </w:r>
          </w:p>
          <w:p w:rsidR="00944A95" w:rsidRPr="0060392D" w:rsidRDefault="00944A95" w:rsidP="00251472">
            <w:pPr>
              <w:spacing w:before="60" w:after="60" w:line="240" w:lineRule="auto"/>
            </w:pPr>
            <w:r w:rsidRPr="0060392D">
              <w:t>Czy dotacja udzielona beneficjentom przez państwo członkowskie ma formę finansowania niepowiązanego</w:t>
            </w:r>
            <w:r w:rsidR="00076C1E" w:rsidRPr="0060392D">
              <w:t xml:space="preserve"> z </w:t>
            </w:r>
            <w:r w:rsidRPr="0060392D">
              <w:t>kosztami? [T/N]</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12. Rozwiązania służące zapewnieniu ścieżki audytu</w:t>
            </w:r>
          </w:p>
          <w:p w:rsidR="00944A95" w:rsidRPr="0060392D" w:rsidRDefault="00944A95" w:rsidP="00251472">
            <w:pPr>
              <w:spacing w:before="60" w:after="60" w:line="240" w:lineRule="auto"/>
            </w:pPr>
            <w:r w:rsidRPr="0060392D">
              <w:t>Proszę wymienić instytucję lub instytucje odpowiedzialne za te rozwiązania.</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3</w:t>
      </w:r>
    </w:p>
    <w:p w:rsidR="00944A95" w:rsidRPr="0060392D" w:rsidRDefault="00944A95" w:rsidP="00382ED7">
      <w:pPr>
        <w:pStyle w:val="NormalCentered"/>
      </w:pPr>
      <w:r w:rsidRPr="0060392D">
        <w:t>Wykaz planowanych operacji</w:t>
      </w:r>
      <w:r w:rsidR="00E91FCE" w:rsidRPr="0060392D">
        <w:t xml:space="preserve"> o </w:t>
      </w:r>
      <w:r w:rsidRPr="0060392D">
        <w:t>znaczeniu strategicznym</w:t>
      </w:r>
      <w:r w:rsidR="00076C1E" w:rsidRPr="0060392D">
        <w:t xml:space="preserve"> w </w:t>
      </w:r>
      <w:r w:rsidRPr="0060392D">
        <w:t>wraz</w:t>
      </w:r>
      <w:r w:rsidR="00076C1E" w:rsidRPr="0060392D">
        <w:t xml:space="preserve"> z </w:t>
      </w:r>
      <w:r w:rsidRPr="0060392D">
        <w:t>harmonogramem</w:t>
      </w:r>
      <w:r w:rsidRPr="0060392D">
        <w:br/>
        <w:t>(art. 22 ust. 3</w:t>
      </w:r>
      <w:r w:rsidR="00573354" w:rsidRPr="0060392D">
        <w:t xml:space="preserve"> </w:t>
      </w:r>
      <w:r w:rsidR="00382ED7" w:rsidRPr="0060392D">
        <w:t>rozporządzenia w sprawie wspólnych przepisów)</w:t>
      </w:r>
    </w:p>
    <w:tbl>
      <w:tblPr>
        <w:tblStyle w:val="Tabela-Siatka"/>
        <w:tblW w:w="9639" w:type="dxa"/>
        <w:tblInd w:w="108" w:type="dxa"/>
        <w:tblLook w:val="04A0" w:firstRow="1" w:lastRow="0" w:firstColumn="1" w:lastColumn="0" w:noHBand="0" w:noVBand="1"/>
      </w:tblPr>
      <w:tblGrid>
        <w:gridCol w:w="9639"/>
      </w:tblGrid>
      <w:tr w:rsidR="00944A95" w:rsidRPr="0060392D" w:rsidTr="00D96E27">
        <w:tc>
          <w:tcPr>
            <w:tcW w:w="9639" w:type="dxa"/>
          </w:tcPr>
          <w:p w:rsidR="00944A95" w:rsidRDefault="00944A95" w:rsidP="00251472">
            <w:pPr>
              <w:spacing w:before="60" w:after="60" w:line="240" w:lineRule="auto"/>
            </w:pPr>
            <w:r w:rsidRPr="0060392D">
              <w:t>Pole tekstowe [2</w:t>
            </w:r>
            <w:r w:rsidR="00D96E27">
              <w:t> </w:t>
            </w:r>
            <w:r w:rsidRPr="0060392D">
              <w:t>000]</w:t>
            </w:r>
          </w:p>
          <w:p w:rsidR="00D96E27" w:rsidRDefault="00D96E27" w:rsidP="00D96E27">
            <w:pPr>
              <w:jc w:val="both"/>
            </w:pPr>
            <w:r>
              <w:t>Lista planowanych operacji o znaczeniu strategicznym:</w:t>
            </w:r>
          </w:p>
          <w:p w:rsidR="00D96E27" w:rsidRDefault="00D96E27" w:rsidP="00D96E27">
            <w:pPr>
              <w:spacing w:line="240" w:lineRule="auto"/>
              <w:jc w:val="both"/>
            </w:pPr>
            <w:r>
              <w:t xml:space="preserve">- </w:t>
            </w:r>
            <w:r>
              <w:rPr>
                <w:b/>
              </w:rPr>
              <w:t>projekty IPCEI</w:t>
            </w:r>
            <w:r>
              <w:t xml:space="preserve"> - projekty stanowiące przedmiot wspólnego europejskiego zainteresowania, </w:t>
            </w:r>
            <w:r>
              <w:br/>
              <w:t>o których mowa w art. 107 ust. 3 lit. b Traktatu o Funkcjonowaniu Unii Europejskiej, dla których Komisja Europejska wydała pozytywną decyzję dopuszczającą udzielenie pomocy, tj. obejmuje te same zadania, zasoby i przewiduje ten sam cel, co projekt IPCEI. W ramach FENG zapewnione będzie wsparcie na rzecz projektów IPCEI planowanych do realizacji na terytorium Polski. Zakres tematyczny projektów IPCEI wspieranych ze środków FENG będzie wynikiem uzgodnień podejmowanych na poziomie UE,</w:t>
            </w:r>
          </w:p>
          <w:p w:rsidR="00D96E27" w:rsidRDefault="00D96E27" w:rsidP="00D96E27">
            <w:pPr>
              <w:spacing w:line="240" w:lineRule="auto"/>
              <w:jc w:val="both"/>
            </w:pPr>
            <w:r>
              <w:t xml:space="preserve">- </w:t>
            </w:r>
            <w:r>
              <w:rPr>
                <w:b/>
              </w:rPr>
              <w:t xml:space="preserve">projekt </w:t>
            </w:r>
            <w:proofErr w:type="spellStart"/>
            <w:r>
              <w:rPr>
                <w:b/>
              </w:rPr>
              <w:t>Inno_LAB</w:t>
            </w:r>
            <w:proofErr w:type="spellEnd"/>
            <w:r>
              <w:t xml:space="preserve"> - w ramach którego możliwe jest testowanie i wdrażanie w skali pilotażowej nowych instrumentów wsparcia oraz prowadzenie działań animacyjnych dla uczestników Narodowego Systemu Innowacji (kontynuacja projektu POIR), </w:t>
            </w:r>
          </w:p>
          <w:p w:rsidR="00D96E27" w:rsidRDefault="00D96E27" w:rsidP="00D96E27">
            <w:pPr>
              <w:spacing w:line="240" w:lineRule="auto"/>
              <w:jc w:val="both"/>
              <w:rPr>
                <w:rFonts w:eastAsia="Times New Roman"/>
                <w:iCs/>
                <w:szCs w:val="24"/>
              </w:rPr>
            </w:pPr>
            <w:r>
              <w:t xml:space="preserve">- </w:t>
            </w:r>
            <w:r>
              <w:rPr>
                <w:b/>
              </w:rPr>
              <w:t xml:space="preserve">programy </w:t>
            </w:r>
            <w:r>
              <w:rPr>
                <w:rFonts w:eastAsia="Times New Roman"/>
                <w:b/>
                <w:iCs/>
                <w:szCs w:val="24"/>
              </w:rPr>
              <w:t xml:space="preserve">lub przedsięwzięcia </w:t>
            </w:r>
            <w:r>
              <w:rPr>
                <w:b/>
              </w:rPr>
              <w:t>badawcze ukierunkowane na rozwiązywanie konkretnych problemów</w:t>
            </w:r>
            <w:r>
              <w:t xml:space="preserve"> </w:t>
            </w:r>
            <w:r>
              <w:rPr>
                <w:rFonts w:eastAsia="Times New Roman"/>
                <w:iCs/>
                <w:szCs w:val="24"/>
              </w:rPr>
              <w:t>i potrzeb o znaczeniu gospodarczym (np.</w:t>
            </w:r>
            <w:r>
              <w:t xml:space="preserve"> związanych z </w:t>
            </w:r>
            <w:ins w:id="407" w:author="Lukasz Malecki" w:date="2021-10-08T13:14:00Z">
              <w:r w:rsidR="005169AA">
                <w:t xml:space="preserve">Europejskim </w:t>
              </w:r>
            </w:ins>
            <w:r>
              <w:t xml:space="preserve">Zielonym Ładem), realizowane </w:t>
            </w:r>
            <w:r>
              <w:rPr>
                <w:rFonts w:eastAsia="Times New Roman"/>
                <w:b/>
                <w:iCs/>
                <w:szCs w:val="24"/>
              </w:rPr>
              <w:t xml:space="preserve">z wykorzystaniem </w:t>
            </w:r>
            <w:r>
              <w:t>innowacyjnych zamówień publicznych</w:t>
            </w:r>
            <w:r>
              <w:rPr>
                <w:rFonts w:eastAsia="Times New Roman"/>
                <w:iCs/>
                <w:szCs w:val="24"/>
              </w:rPr>
              <w:t xml:space="preserve"> – trybu partnerstwa innowacyjnego oraz </w:t>
            </w:r>
            <w:r>
              <w:t xml:space="preserve">/zamówień </w:t>
            </w:r>
            <w:proofErr w:type="spellStart"/>
            <w:r>
              <w:t>przedkomercyjnych</w:t>
            </w:r>
            <w:proofErr w:type="spellEnd"/>
            <w:r>
              <w:rPr>
                <w:rFonts w:eastAsia="Times New Roman"/>
                <w:iCs/>
                <w:szCs w:val="24"/>
              </w:rPr>
              <w:t xml:space="preserve"> oraz konkursy otwarte dla innowatorów (wielkie wyzwania)</w:t>
            </w:r>
            <w:ins w:id="408" w:author="Lukasz Malecki" w:date="2021-10-08T13:15:00Z">
              <w:r w:rsidR="005169AA">
                <w:rPr>
                  <w:rFonts w:eastAsia="Times New Roman"/>
                  <w:iCs/>
                  <w:szCs w:val="24"/>
                </w:rPr>
                <w:t>,</w:t>
              </w:r>
            </w:ins>
            <w:r>
              <w:rPr>
                <w:rFonts w:eastAsia="Times New Roman"/>
                <w:iCs/>
                <w:szCs w:val="24"/>
              </w:rPr>
              <w:t xml:space="preserve"> </w:t>
            </w:r>
          </w:p>
          <w:p w:rsidR="00D96E27" w:rsidRDefault="00D96E27" w:rsidP="00D96E27">
            <w:pPr>
              <w:spacing w:line="240" w:lineRule="auto"/>
              <w:jc w:val="both"/>
              <w:rPr>
                <w:rFonts w:eastAsia="Calibri"/>
              </w:rPr>
            </w:pPr>
            <w:r>
              <w:t xml:space="preserve">- </w:t>
            </w:r>
            <w:r>
              <w:rPr>
                <w:b/>
              </w:rPr>
              <w:t xml:space="preserve">projekt </w:t>
            </w:r>
            <w:r>
              <w:t>obejmujący wzmacniane potencjału podmiotów prowadzących działalność w zakresie komercjalizacji wyników badań naukowych i prac rozwojowych (</w:t>
            </w:r>
            <w:r>
              <w:rPr>
                <w:b/>
              </w:rPr>
              <w:t xml:space="preserve">uczelnianych centrów transferu technologii </w:t>
            </w:r>
            <w:r>
              <w:t xml:space="preserve">- CTT, spółek celowych), </w:t>
            </w:r>
          </w:p>
          <w:p w:rsidR="00D96E27" w:rsidRDefault="00D96E27" w:rsidP="00BF1CDE">
            <w:pPr>
              <w:spacing w:line="240" w:lineRule="auto"/>
              <w:jc w:val="both"/>
            </w:pPr>
            <w:r>
              <w:t xml:space="preserve">- </w:t>
            </w:r>
            <w:r>
              <w:rPr>
                <w:b/>
              </w:rPr>
              <w:t>projekt</w:t>
            </w:r>
            <w:r>
              <w:t xml:space="preserve"> </w:t>
            </w:r>
            <w:r>
              <w:rPr>
                <w:b/>
              </w:rPr>
              <w:t>obejmujący wyszukiwanie i selekcję rozwiązań technologicznych o wysokim potencjale w zakresie komercjalizacji</w:t>
            </w:r>
            <w:r>
              <w:t xml:space="preserve"> (w tym powstałych na uczelniach) oraz objęcie wybranych projektów specjalistycznym wsparciem: od etapu inkubacji, założenia i rozwoju spółki technologicznej, do etapu uzyskania przez nią inwestora kapitałowego.</w:t>
            </w:r>
          </w:p>
          <w:p w:rsidR="00074E2C" w:rsidRPr="0060392D" w:rsidRDefault="00074E2C" w:rsidP="00BF1CDE">
            <w:pPr>
              <w:spacing w:line="240" w:lineRule="auto"/>
              <w:jc w:val="both"/>
            </w:pPr>
            <w:r>
              <w:t>Powyżej wskazane działania zostaną zrealizowane w latach 2022-2029.</w:t>
            </w:r>
          </w:p>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4</w:t>
      </w:r>
    </w:p>
    <w:p w:rsidR="00944A95" w:rsidRPr="0060392D" w:rsidRDefault="00944A95" w:rsidP="00944A95">
      <w:pPr>
        <w:pStyle w:val="NormalCentered"/>
      </w:pPr>
      <w:r w:rsidRPr="0060392D">
        <w:t>Plan działania</w:t>
      </w:r>
      <w:r w:rsidR="00076C1E" w:rsidRPr="0060392D">
        <w:t xml:space="preserve"> w </w:t>
      </w:r>
      <w:r w:rsidRPr="0060392D">
        <w:t>ramach EFMRA na rzecz poszczególnych regionów najbardziej oddalonych</w:t>
      </w:r>
    </w:p>
    <w:p w:rsidR="00944A95" w:rsidRPr="0060392D" w:rsidRDefault="00944A95" w:rsidP="004D666E">
      <w:r w:rsidRPr="0060392D">
        <w:t>Uwaga: należy powielić dla każdego regionu najbardziej oddalonego.</w:t>
      </w:r>
    </w:p>
    <w:p w:rsidR="00944A95" w:rsidRPr="0060392D" w:rsidRDefault="00944A95" w:rsidP="004D666E">
      <w:r w:rsidRPr="0060392D">
        <w:t>Wzór formularza na potrzeby przekazywania danych</w:t>
      </w:r>
      <w:r w:rsidR="00076C1E" w:rsidRPr="0060392D">
        <w:t xml:space="preserve"> do </w:t>
      </w:r>
      <w:r w:rsidRPr="0060392D">
        <w:t>przeanalizowania przez Komisję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 xml:space="preserve">Nazwa regionu najbardziej oddalonego </w:t>
            </w:r>
          </w:p>
        </w:tc>
        <w:tc>
          <w:tcPr>
            <w:tcW w:w="4644"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A.</w:t>
      </w:r>
      <w:r w:rsidRPr="0060392D">
        <w:tab/>
        <w:t>Opis strategii zrównoważonej eksploatacji zasobów rybołówstwa oraz rozwoju zrównoważonej niebieskiej gospodarki</w:t>
      </w:r>
    </w:p>
    <w:tbl>
      <w:tblPr>
        <w:tblStyle w:val="Tabela-Siatka"/>
        <w:tblW w:w="0" w:type="auto"/>
        <w:tblLook w:val="04A0" w:firstRow="1" w:lastRow="0" w:firstColumn="1" w:lastColumn="0" w:noHBand="0" w:noVBand="1"/>
      </w:tblPr>
      <w:tblGrid>
        <w:gridCol w:w="9288"/>
      </w:tblGrid>
      <w:tr w:rsidR="00944A95" w:rsidRPr="0060392D" w:rsidTr="00251472">
        <w:tc>
          <w:tcPr>
            <w:tcW w:w="9288"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Pole tekstowe [30 000]</w:t>
            </w:r>
          </w:p>
        </w:tc>
      </w:tr>
    </w:tbl>
    <w:p w:rsidR="00944A95" w:rsidRPr="0060392D" w:rsidRDefault="00944A95" w:rsidP="00944A95"/>
    <w:p w:rsidR="00944A95" w:rsidRPr="0060392D" w:rsidRDefault="00944A95" w:rsidP="00944A95">
      <w:pPr>
        <w:pStyle w:val="Point0"/>
      </w:pPr>
      <w:r w:rsidRPr="0060392D">
        <w:br w:type="page"/>
      </w:r>
      <w:r w:rsidRPr="0060392D">
        <w:lastRenderedPageBreak/>
        <w:t>B.</w:t>
      </w:r>
      <w:r w:rsidRPr="0060392D">
        <w:tab/>
        <w:t>Opis planowanych głównych działań</w:t>
      </w:r>
      <w:r w:rsidR="00076C1E" w:rsidRPr="0060392D">
        <w:t xml:space="preserve"> i </w:t>
      </w:r>
      <w:r w:rsidRPr="0060392D">
        <w:t>odpowiadające im środki finansowe</w:t>
      </w:r>
    </w:p>
    <w:tbl>
      <w:tblPr>
        <w:tblStyle w:val="Tabela-Siatka"/>
        <w:tblW w:w="0" w:type="auto"/>
        <w:tblLook w:val="04A0" w:firstRow="1" w:lastRow="0" w:firstColumn="1" w:lastColumn="0" w:noHBand="0" w:noVBand="1"/>
      </w:tblPr>
      <w:tblGrid>
        <w:gridCol w:w="6487"/>
        <w:gridCol w:w="2801"/>
      </w:tblGrid>
      <w:tr w:rsidR="00944A95" w:rsidRPr="0060392D" w:rsidTr="00251472">
        <w:tc>
          <w:tcPr>
            <w:tcW w:w="6487" w:type="dxa"/>
            <w:tcBorders>
              <w:top w:val="single" w:sz="4" w:space="0" w:color="auto"/>
              <w:left w:val="single" w:sz="4" w:space="0" w:color="auto"/>
              <w:bottom w:val="single" w:sz="4" w:space="0" w:color="auto"/>
              <w:right w:val="single" w:sz="4" w:space="0" w:color="auto"/>
            </w:tcBorders>
            <w:vAlign w:val="center"/>
            <w:hideMark/>
          </w:tcPr>
          <w:p w:rsidR="00944A95" w:rsidRPr="0060392D" w:rsidRDefault="00944A95" w:rsidP="00251472">
            <w:pPr>
              <w:spacing w:before="60" w:after="60" w:line="240" w:lineRule="auto"/>
              <w:jc w:val="center"/>
            </w:pPr>
            <w:r w:rsidRPr="0060392D">
              <w:t>Opis głównych działań</w:t>
            </w:r>
          </w:p>
        </w:tc>
        <w:tc>
          <w:tcPr>
            <w:tcW w:w="2801" w:type="dxa"/>
            <w:tcBorders>
              <w:top w:val="single" w:sz="4" w:space="0" w:color="auto"/>
              <w:left w:val="single" w:sz="4" w:space="0" w:color="auto"/>
              <w:bottom w:val="single" w:sz="4" w:space="0" w:color="auto"/>
              <w:right w:val="single" w:sz="4" w:space="0" w:color="auto"/>
            </w:tcBorders>
            <w:vAlign w:val="center"/>
            <w:hideMark/>
          </w:tcPr>
          <w:p w:rsidR="00944A95" w:rsidRPr="0060392D" w:rsidRDefault="00944A95" w:rsidP="00251472">
            <w:pPr>
              <w:spacing w:before="60" w:after="60" w:line="240" w:lineRule="auto"/>
              <w:jc w:val="center"/>
            </w:pPr>
            <w:r w:rsidRPr="0060392D">
              <w:t>Kwota alokowana</w:t>
            </w:r>
            <w:r w:rsidR="00076C1E" w:rsidRPr="0060392D">
              <w:t xml:space="preserve"> w </w:t>
            </w:r>
            <w:r w:rsidRPr="0060392D">
              <w:t>ramach EFMRA (w EUR)</w:t>
            </w: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Wsparcie strukturalne dla sektora rybołówstwa</w:t>
            </w:r>
            <w:r w:rsidR="00076C1E" w:rsidRPr="0060392D">
              <w:t xml:space="preserve"> i </w:t>
            </w:r>
            <w:r w:rsidRPr="0060392D">
              <w:t>akwakultury</w:t>
            </w:r>
            <w:r w:rsidR="00076C1E" w:rsidRPr="0060392D">
              <w:t xml:space="preserve"> w </w:t>
            </w:r>
            <w:r w:rsidRPr="0060392D">
              <w:t>ramach EFMRA</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Rekompensata</w:t>
            </w:r>
            <w:r w:rsidR="00076C1E" w:rsidRPr="0060392D">
              <w:t xml:space="preserve"> z </w:t>
            </w:r>
            <w:r w:rsidRPr="0060392D">
              <w:t xml:space="preserve">tytułu kosztów dodatkowych na mocy art. [21] </w:t>
            </w:r>
            <w:r w:rsidR="00573354" w:rsidRPr="0060392D">
              <w:t xml:space="preserve">rozporządzenia </w:t>
            </w:r>
            <w:r w:rsidRPr="0060392D">
              <w:t>EFMRA</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Inne inwestycje</w:t>
            </w:r>
            <w:r w:rsidR="00076C1E" w:rsidRPr="0060392D">
              <w:t xml:space="preserve"> w </w:t>
            </w:r>
            <w:r w:rsidRPr="0060392D">
              <w:t>zrównoważoną niebieską gospodarkę niezbędne</w:t>
            </w:r>
            <w:r w:rsidR="00076C1E" w:rsidRPr="0060392D">
              <w:t xml:space="preserve"> do </w:t>
            </w:r>
            <w:r w:rsidRPr="0060392D">
              <w:t>zapewnienia zrównoważonego rozwoju obszarów przybrzeżnych</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r w:rsidRPr="0060392D">
              <w:t>OGÓŁEM</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C.</w:t>
      </w:r>
      <w:r w:rsidRPr="0060392D">
        <w:tab/>
        <w:t>Opis synergii</w:t>
      </w:r>
      <w:r w:rsidR="00076C1E" w:rsidRPr="0060392D">
        <w:t xml:space="preserve"> z </w:t>
      </w:r>
      <w:r w:rsidRPr="0060392D">
        <w:t>innymi źródłami unijnego finansowania</w:t>
      </w:r>
    </w:p>
    <w:tbl>
      <w:tblPr>
        <w:tblStyle w:val="Tabela-Siatka"/>
        <w:tblW w:w="0" w:type="auto"/>
        <w:tblLook w:val="04A0" w:firstRow="1" w:lastRow="0" w:firstColumn="1" w:lastColumn="0" w:noHBand="0" w:noVBand="1"/>
      </w:tblPr>
      <w:tblGrid>
        <w:gridCol w:w="9288"/>
      </w:tblGrid>
      <w:tr w:rsidR="00944A95" w:rsidRPr="0060392D" w:rsidTr="00251472">
        <w:tc>
          <w:tcPr>
            <w:tcW w:w="9288"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Pole tekstowe [10 000]</w:t>
            </w:r>
          </w:p>
        </w:tc>
      </w:tr>
    </w:tbl>
    <w:p w:rsidR="00944A95" w:rsidRPr="0060392D" w:rsidRDefault="00944A95" w:rsidP="00944A95"/>
    <w:p w:rsidR="00944A95" w:rsidRPr="0060392D" w:rsidRDefault="00944A95" w:rsidP="00944A95">
      <w:pPr>
        <w:pStyle w:val="Point0"/>
      </w:pPr>
      <w:r w:rsidRPr="0060392D">
        <w:br w:type="page"/>
      </w:r>
      <w:r w:rsidRPr="0060392D">
        <w:lastRenderedPageBreak/>
        <w:t>D.</w:t>
      </w:r>
      <w:r w:rsidRPr="0060392D">
        <w:tab/>
        <w:t>Dodatkowe finansowanie</w:t>
      </w:r>
      <w:r w:rsidR="00076C1E" w:rsidRPr="0060392D">
        <w:t xml:space="preserve"> w </w:t>
      </w:r>
      <w:r w:rsidRPr="0060392D">
        <w:t>celu realizacji rekompensaty za dodatkowe koszty (pomoc państwa)</w:t>
      </w:r>
    </w:p>
    <w:p w:rsidR="00944A95" w:rsidRPr="0060392D" w:rsidRDefault="00944A95" w:rsidP="004D666E">
      <w:pPr>
        <w:rPr>
          <w:i/>
          <w:iCs/>
        </w:rPr>
      </w:pPr>
      <w:r w:rsidRPr="0060392D">
        <w:t>Należy przedstawić informacje</w:t>
      </w:r>
      <w:r w:rsidR="00076C1E" w:rsidRPr="0060392D">
        <w:t xml:space="preserve"> w </w:t>
      </w:r>
      <w:r w:rsidRPr="0060392D">
        <w:t>odniesieniu</w:t>
      </w:r>
      <w:r w:rsidR="00076C1E" w:rsidRPr="0060392D">
        <w:t xml:space="preserve"> do </w:t>
      </w:r>
      <w:r w:rsidRPr="0060392D">
        <w:t xml:space="preserve">każdego przewidywanego programu/każdej przewidywanej pomocy </w:t>
      </w:r>
      <w:r w:rsidRPr="0060392D">
        <w:rPr>
          <w:i/>
          <w:iCs/>
        </w:rPr>
        <w:t>ad hoc</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924"/>
        <w:gridCol w:w="3738"/>
        <w:gridCol w:w="1993"/>
      </w:tblGrid>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Region</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 regionu(-ów) (NUTS)</w:t>
            </w:r>
            <w:r w:rsidRPr="0060392D">
              <w:rPr>
                <w:rStyle w:val="Odwoanieprzypisudolnego"/>
              </w:rPr>
              <w:footnoteReference w:id="51"/>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Instytucja przyznająca pomoc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Adres pocztowy</w:t>
            </w:r>
          </w:p>
          <w:p w:rsidR="004D666E" w:rsidRPr="0060392D" w:rsidRDefault="004D666E" w:rsidP="00CC00E3">
            <w:pPr>
              <w:spacing w:before="60" w:after="60" w:line="240" w:lineRule="auto"/>
            </w:pPr>
            <w:r w:rsidRPr="0060392D">
              <w:t>Adres internetowy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Nazwa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 xml:space="preserve">Krajowa podstawa prawna (odesłanie do właściwego </w:t>
            </w:r>
            <w:proofErr w:type="spellStart"/>
            <w:r w:rsidRPr="0060392D">
              <w:t>promulgatora</w:t>
            </w:r>
            <w:proofErr w:type="spellEnd"/>
            <w:r w:rsidRPr="0060392D">
              <w:t xml:space="preserve"> krajowego)</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Adres internetowy pełnego tekstu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Rodzaj środka pomocy</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 beneficjenta i grupy</w:t>
            </w:r>
            <w:r w:rsidRPr="0060392D">
              <w:rPr>
                <w:rStyle w:val="Odwoanieprzypisudolnego"/>
              </w:rPr>
              <w:footnoteReference w:id="52"/>
            </w:r>
            <w:r w:rsidRPr="0060392D">
              <w:t>, do której należy</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 xml:space="preserve">Zmiana istniejącego programu pomocy lub pomocy </w:t>
            </w:r>
            <w:r w:rsidRPr="0060392D">
              <w:rPr>
                <w:i/>
                <w:iCs/>
              </w:rPr>
              <w:t>ad hoc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Oznaczenie środka pomocy nadawane przez Komisję</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58"/>
              </w:tabs>
              <w:spacing w:before="60" w:after="60" w:line="240" w:lineRule="auto"/>
              <w:ind w:left="510" w:hanging="510"/>
            </w:pPr>
            <w:r w:rsidRPr="0060392D">
              <w:rPr>
                <w:rFonts w:ascii="Segoe UI Symbol" w:hAnsi="Segoe UI Symbol"/>
              </w:rPr>
              <w:t>☐</w:t>
            </w:r>
            <w:r w:rsidRPr="0060392D">
              <w:tab/>
              <w:t>Przedłużenie</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52"/>
              </w:tabs>
              <w:spacing w:before="60" w:after="60" w:line="240" w:lineRule="auto"/>
              <w:ind w:left="510" w:hanging="510"/>
            </w:pPr>
            <w:r w:rsidRPr="0060392D">
              <w:rPr>
                <w:rFonts w:ascii="Segoe UI Symbol" w:hAnsi="Segoe UI Symbol"/>
              </w:rPr>
              <w:t>☐</w:t>
            </w:r>
            <w:r w:rsidRPr="0060392D">
              <w:tab/>
              <w:t>Zmiana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A97E0E"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Czas trwania</w:t>
            </w:r>
            <w:r w:rsidRPr="0060392D">
              <w:rPr>
                <w:rStyle w:val="Odwoanieprzypisudolnego"/>
              </w:rPr>
              <w:footnoteReference w:id="53"/>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rPr>
                <w:lang w:val="pt-PT"/>
              </w:rPr>
            </w:pPr>
            <w:r w:rsidRPr="0060392D">
              <w:rPr>
                <w:lang w:val="pt-PT"/>
              </w:rPr>
              <w:t>dd/mm/rrrr do dd/mm/rrrr</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Data przyznania pomocy</w:t>
            </w:r>
            <w:r w:rsidRPr="0060392D">
              <w:rPr>
                <w:rStyle w:val="Odwoanieprzypisudolnego"/>
              </w:rPr>
              <w:footnoteReference w:id="54"/>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proofErr w:type="spellStart"/>
            <w:r w:rsidRPr="0060392D">
              <w:t>dd</w:t>
            </w:r>
            <w:proofErr w:type="spellEnd"/>
            <w:r w:rsidRPr="0060392D">
              <w:t>/mm/</w:t>
            </w:r>
            <w:proofErr w:type="spellStart"/>
            <w:r w:rsidRPr="0060392D">
              <w:t>rrrr</w:t>
            </w:r>
            <w:proofErr w:type="spellEnd"/>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Stosowny(-e) sektor(y) gospodarki</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Wszystkie sektory gospodarki kwalifikujące się do otrzymania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rPr>
                <w:rFonts w:ascii="Segoe UI Symbol" w:hAnsi="Segoe UI Symbol"/>
              </w:rPr>
              <w:tab/>
            </w:r>
            <w:r w:rsidRPr="0060392D">
              <w:t>Pomoc ograniczona do pewnych sektorów: należy wskazać sektor NACE na poziomie grupy</w:t>
            </w:r>
            <w:r w:rsidRPr="0060392D">
              <w:rPr>
                <w:rStyle w:val="Odwoanieprzypisudolnego"/>
              </w:rPr>
              <w:footnoteReference w:id="55"/>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Rodzaj beneficjenta</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1151"/>
              </w:tabs>
              <w:spacing w:before="60" w:after="60" w:line="240" w:lineRule="auto"/>
              <w:ind w:left="510" w:hanging="510"/>
            </w:pPr>
            <w:r w:rsidRPr="0060392D">
              <w:rPr>
                <w:rFonts w:ascii="Segoe UI Symbol" w:hAnsi="Segoe UI Symbol"/>
              </w:rPr>
              <w:t>☐</w:t>
            </w:r>
            <w:r w:rsidRPr="0060392D">
              <w:tab/>
              <w:t>MŚP</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390"/>
              </w:tabs>
              <w:spacing w:before="60" w:after="60" w:line="240" w:lineRule="auto"/>
              <w:ind w:left="510" w:hanging="510"/>
            </w:pPr>
            <w:r w:rsidRPr="0060392D">
              <w:rPr>
                <w:rFonts w:ascii="Segoe UI Symbol" w:hAnsi="Segoe UI Symbol"/>
              </w:rPr>
              <w:t>☐</w:t>
            </w:r>
            <w:r w:rsidRPr="0060392D">
              <w:tab/>
              <w:t>Duże przedsiębiorstwa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Budżet</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Łączna roczna kwota budżetu planowanego w ramach programu pomocy</w:t>
            </w:r>
            <w:r w:rsidRPr="0060392D">
              <w:rPr>
                <w:rStyle w:val="Odwoanieprzypisudolnego"/>
              </w:rPr>
              <w:footnoteReference w:id="56"/>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Całkowita kwota pomocy ad hoc przyznanej przedsiębiorstwu</w:t>
            </w:r>
            <w:r w:rsidRPr="0060392D">
              <w:rPr>
                <w:rStyle w:val="Odwoanieprzypisudolnego"/>
              </w:rPr>
              <w:footnoteReference w:id="57"/>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2"/>
              </w:tabs>
              <w:spacing w:before="60" w:after="60" w:line="240" w:lineRule="auto"/>
              <w:ind w:left="510" w:hanging="510"/>
            </w:pPr>
            <w:r w:rsidRPr="0060392D">
              <w:rPr>
                <w:rFonts w:ascii="Segoe UI Symbol" w:hAnsi="Segoe UI Symbol"/>
              </w:rPr>
              <w:t>☐</w:t>
            </w:r>
            <w:r w:rsidRPr="0060392D">
              <w:tab/>
              <w:t>Przeznaczony na gwarancje</w:t>
            </w:r>
            <w:r w:rsidRPr="0060392D">
              <w:rPr>
                <w:rStyle w:val="Odwoanieprzypisudolnego"/>
              </w:rPr>
              <w:footnoteReference w:id="58"/>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Instrument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0"/>
              </w:tabs>
              <w:spacing w:before="60" w:after="60" w:line="240" w:lineRule="auto"/>
              <w:ind w:left="510" w:hanging="510"/>
            </w:pPr>
            <w:r w:rsidRPr="0060392D">
              <w:rPr>
                <w:rFonts w:ascii="Segoe UI Symbol" w:hAnsi="Segoe UI Symbol"/>
              </w:rPr>
              <w:t>☐</w:t>
            </w:r>
            <w:r w:rsidRPr="0060392D">
              <w:tab/>
              <w:t>Dotacja/ dotacja na spłatę odsetek</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5"/>
              </w:tabs>
              <w:spacing w:before="60" w:after="60" w:line="240" w:lineRule="auto"/>
              <w:ind w:left="510" w:hanging="510"/>
            </w:pPr>
            <w:r w:rsidRPr="0060392D">
              <w:rPr>
                <w:rFonts w:ascii="Segoe UI Symbol" w:hAnsi="Segoe UI Symbol"/>
              </w:rPr>
              <w:t>☐</w:t>
            </w:r>
            <w:r w:rsidRPr="0060392D">
              <w:tab/>
              <w:t>Pożyczka / zaliczki zwrotne</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Gwarancja (w stosownych przypadkach z odesłaniem do decyzji Komisji</w:t>
            </w:r>
            <w:r w:rsidRPr="0060392D">
              <w:rPr>
                <w:rStyle w:val="Odwoanieprzypisudolnego"/>
              </w:rPr>
              <w:footnoteReference w:id="59"/>
            </w: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359"/>
              </w:tabs>
              <w:spacing w:before="60" w:after="60" w:line="240" w:lineRule="auto"/>
              <w:ind w:left="510" w:hanging="510"/>
            </w:pPr>
            <w:r w:rsidRPr="0060392D">
              <w:rPr>
                <w:rFonts w:ascii="Segoe UI Symbol" w:hAnsi="Segoe UI Symbol"/>
              </w:rPr>
              <w:t>☐</w:t>
            </w:r>
            <w:r w:rsidRPr="0060392D">
              <w:tab/>
              <w:t>Korzyść podatkowa lub zwolnienie podatkowe</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60"/>
              </w:tabs>
              <w:spacing w:before="60" w:after="60" w:line="240" w:lineRule="auto"/>
              <w:ind w:left="510" w:hanging="510"/>
            </w:pPr>
            <w:r w:rsidRPr="0060392D">
              <w:rPr>
                <w:rFonts w:ascii="Segoe UI Symbol" w:hAnsi="Segoe UI Symbol"/>
              </w:rPr>
              <w:t>☐</w:t>
            </w:r>
            <w:r w:rsidRPr="0060392D">
              <w:tab/>
              <w:t>Zapewnienie finansowania ryzyka</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09"/>
              </w:tabs>
              <w:spacing w:before="60" w:after="60" w:line="240" w:lineRule="auto"/>
              <w:ind w:left="510" w:hanging="510"/>
            </w:pPr>
            <w:r w:rsidRPr="0060392D">
              <w:rPr>
                <w:rFonts w:ascii="Segoe UI Symbol" w:hAnsi="Segoe UI Symbol"/>
              </w:rPr>
              <w:t>☐</w:t>
            </w:r>
            <w:r w:rsidRPr="0060392D">
              <w:tab/>
              <w:t>Inny (należy sprecyzować)</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Uzasadnienie</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xml:space="preserve">Należy wskazać, dlaczego ustanowiono program pomocy państwa lub przyznano pomoc </w:t>
            </w:r>
            <w:r w:rsidRPr="0060392D">
              <w:rPr>
                <w:i/>
                <w:iCs/>
              </w:rPr>
              <w:t>ad hoc</w:t>
            </w:r>
            <w:r w:rsidRPr="0060392D">
              <w:t xml:space="preserve"> zamiast pomocy w ramach (EFMRA):</w:t>
            </w:r>
          </w:p>
          <w:p w:rsidR="004D666E" w:rsidRPr="0060392D" w:rsidRDefault="004D666E" w:rsidP="00CC00E3">
            <w:pPr>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środek nieobjęty programem krajowym</w:t>
            </w:r>
          </w:p>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proofErr w:type="spellStart"/>
            <w:r w:rsidRPr="0060392D">
              <w:t>priorytetyzacja</w:t>
            </w:r>
            <w:proofErr w:type="spellEnd"/>
            <w:r w:rsidRPr="0060392D">
              <w:t xml:space="preserve"> w alokacji środków finansowych w ramach programu krajowego</w:t>
            </w:r>
          </w:p>
          <w:p w:rsidR="004D666E" w:rsidRPr="0060392D" w:rsidRDefault="004D666E" w:rsidP="00CC00E3">
            <w:pPr>
              <w:tabs>
                <w:tab w:val="left" w:pos="510"/>
              </w:tabs>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finansowanie w ramach EFMRA nie jest już dostępne</w:t>
            </w:r>
          </w:p>
          <w:p w:rsidR="004D666E" w:rsidRPr="0060392D" w:rsidRDefault="004D666E" w:rsidP="00CC00E3">
            <w:pPr>
              <w:tabs>
                <w:tab w:val="left" w:pos="521"/>
              </w:tabs>
              <w:spacing w:before="60" w:after="60" w:line="240" w:lineRule="auto"/>
              <w:ind w:left="510" w:hanging="510"/>
            </w:pPr>
            <w:r w:rsidRPr="0060392D">
              <w:rPr>
                <w:rFonts w:ascii="Segoe UI Symbol" w:hAnsi="Segoe UI Symbol"/>
              </w:rPr>
              <w:t>☐</w:t>
            </w:r>
            <w:r w:rsidRPr="0060392D">
              <w:tab/>
              <w:t>inne powody (należy określić)</w:t>
            </w:r>
          </w:p>
        </w:tc>
      </w:tr>
    </w:tbl>
    <w:p w:rsidR="00B93CB1" w:rsidRDefault="00B93CB1" w:rsidP="008A2D09">
      <w:pPr>
        <w:pStyle w:val="Annexetitre"/>
        <w:jc w:val="left"/>
      </w:pPr>
    </w:p>
    <w:sectPr w:rsidR="00B93CB1" w:rsidSect="00B93CB1">
      <w:headerReference w:type="default" r:id="rId59"/>
      <w:footerReference w:type="default" r:id="rId60"/>
      <w:footnotePr>
        <w:numRestart w:val="eachPage"/>
      </w:footnotePr>
      <w:pgSz w:w="11907" w:h="16839"/>
      <w:pgMar w:top="1134" w:right="1134" w:bottom="1134" w:left="1134"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C09" w:rsidRPr="007E485A" w:rsidRDefault="00B80C09" w:rsidP="007E485A">
      <w:pPr>
        <w:spacing w:before="0" w:after="0"/>
      </w:pPr>
      <w:r w:rsidRPr="007E485A">
        <w:separator/>
      </w:r>
    </w:p>
  </w:endnote>
  <w:endnote w:type="continuationSeparator" w:id="0">
    <w:p w:rsidR="00B80C09" w:rsidRDefault="00B80C09"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B80C09">
      <w:trPr>
        <w:jc w:val="center"/>
      </w:trPr>
      <w:tc>
        <w:tcPr>
          <w:tcW w:w="9638" w:type="dxa"/>
          <w:gridSpan w:val="7"/>
          <w:shd w:val="clear" w:color="auto" w:fill="auto"/>
          <w:tcMar>
            <w:top w:w="57" w:type="dxa"/>
            <w:left w:w="0" w:type="dxa"/>
            <w:bottom w:w="0" w:type="dxa"/>
            <w:right w:w="0" w:type="dxa"/>
          </w:tcMar>
        </w:tcPr>
        <w:p w:rsidR="00B80C09" w:rsidRDefault="00B80C09">
          <w:pPr>
            <w:pStyle w:val="FooterText"/>
            <w:pBdr>
              <w:top w:val="single" w:sz="4" w:space="1" w:color="000000"/>
            </w:pBdr>
            <w:spacing w:before="200" w:after="200"/>
            <w:rPr>
              <w:sz w:val="2"/>
              <w:szCs w:val="2"/>
            </w:rPr>
          </w:pPr>
        </w:p>
      </w:tc>
    </w:tr>
    <w:tr w:rsidR="00B80C09">
      <w:trPr>
        <w:jc w:val="center"/>
      </w:trPr>
      <w:tc>
        <w:tcPr>
          <w:tcW w:w="4820" w:type="dxa"/>
          <w:gridSpan w:val="2"/>
          <w:shd w:val="clear" w:color="auto" w:fill="auto"/>
          <w:tcMar>
            <w:top w:w="0" w:type="dxa"/>
            <w:left w:w="0" w:type="dxa"/>
            <w:bottom w:w="0" w:type="dxa"/>
            <w:right w:w="0" w:type="dxa"/>
          </w:tcMar>
        </w:tcPr>
        <w:p w:rsidR="00B80C09" w:rsidRDefault="00B80C09">
          <w:pPr>
            <w:pStyle w:val="FooterText"/>
          </w:pPr>
          <w:r>
            <w:t>14962/19 ADD 1</w:t>
          </w:r>
        </w:p>
      </w:tc>
      <w:tc>
        <w:tcPr>
          <w:tcW w:w="1205" w:type="dxa"/>
          <w:shd w:val="clear" w:color="auto" w:fill="auto"/>
          <w:tcMar>
            <w:top w:w="0" w:type="dxa"/>
            <w:left w:w="0" w:type="dxa"/>
            <w:bottom w:w="0" w:type="dxa"/>
            <w:right w:w="0" w:type="dxa"/>
          </w:tcMar>
        </w:tcPr>
        <w:p w:rsidR="00B80C09" w:rsidRDefault="00B80C09">
          <w:pPr>
            <w:pStyle w:val="FooterText"/>
            <w:jc w:val="center"/>
          </w:pPr>
        </w:p>
      </w:tc>
      <w:tc>
        <w:tcPr>
          <w:tcW w:w="2478" w:type="dxa"/>
          <w:gridSpan w:val="3"/>
          <w:shd w:val="clear" w:color="auto" w:fill="auto"/>
          <w:tcMar>
            <w:top w:w="0" w:type="dxa"/>
            <w:left w:w="0" w:type="dxa"/>
            <w:bottom w:w="0" w:type="dxa"/>
            <w:right w:w="0" w:type="dxa"/>
          </w:tcMar>
        </w:tcPr>
        <w:p w:rsidR="00B80C09" w:rsidRDefault="00B80C09">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B80C09" w:rsidRDefault="00B80C09">
          <w:pPr>
            <w:pStyle w:val="FooterText"/>
            <w:jc w:val="right"/>
          </w:pPr>
          <w:r>
            <w:fldChar w:fldCharType="begin"/>
          </w:r>
          <w:r>
            <w:instrText xml:space="preserve"> PAGE </w:instrText>
          </w:r>
          <w:r>
            <w:fldChar w:fldCharType="separate"/>
          </w:r>
          <w:r w:rsidR="00302A95">
            <w:rPr>
              <w:noProof/>
            </w:rPr>
            <w:t>174</w:t>
          </w:r>
          <w:r>
            <w:fldChar w:fldCharType="end"/>
          </w:r>
        </w:p>
      </w:tc>
    </w:tr>
    <w:tr w:rsidR="00B80C09">
      <w:trPr>
        <w:jc w:val="center"/>
      </w:trPr>
      <w:tc>
        <w:tcPr>
          <w:tcW w:w="3420" w:type="dxa"/>
          <w:shd w:val="clear" w:color="auto" w:fill="auto"/>
          <w:tcMar>
            <w:top w:w="0" w:type="dxa"/>
            <w:left w:w="0" w:type="dxa"/>
            <w:bottom w:w="0" w:type="dxa"/>
            <w:right w:w="0" w:type="dxa"/>
          </w:tcMar>
        </w:tcPr>
        <w:p w:rsidR="00B80C09" w:rsidRDefault="00B80C09">
          <w:pPr>
            <w:pStyle w:val="FooterText"/>
            <w:spacing w:before="40" w:after="200"/>
          </w:pPr>
          <w:r>
            <w:t>ANNEX</w:t>
          </w:r>
        </w:p>
      </w:tc>
      <w:tc>
        <w:tcPr>
          <w:tcW w:w="2805" w:type="dxa"/>
          <w:gridSpan w:val="3"/>
          <w:shd w:val="clear" w:color="auto" w:fill="auto"/>
          <w:tcMar>
            <w:top w:w="0" w:type="dxa"/>
            <w:left w:w="0" w:type="dxa"/>
            <w:bottom w:w="0" w:type="dxa"/>
            <w:right w:w="0" w:type="dxa"/>
          </w:tcMar>
        </w:tcPr>
        <w:p w:rsidR="00B80C09" w:rsidRDefault="00B80C09">
          <w:pPr>
            <w:pStyle w:val="FooterText"/>
            <w:spacing w:before="40" w:after="200"/>
            <w:jc w:val="center"/>
          </w:pPr>
          <w:r>
            <w:t>ECOMP.2</w:t>
          </w:r>
        </w:p>
      </w:tc>
      <w:tc>
        <w:tcPr>
          <w:tcW w:w="1430" w:type="dxa"/>
          <w:shd w:val="clear" w:color="auto" w:fill="auto"/>
          <w:tcMar>
            <w:top w:w="0" w:type="dxa"/>
            <w:left w:w="0" w:type="dxa"/>
            <w:bottom w:w="0" w:type="dxa"/>
            <w:right w:w="0" w:type="dxa"/>
          </w:tcMar>
        </w:tcPr>
        <w:p w:rsidR="00B80C09" w:rsidRDefault="00B80C09">
          <w:pPr>
            <w:pStyle w:val="FooterText"/>
            <w:jc w:val="center"/>
            <w:rPr>
              <w:b/>
              <w:sz w:val="36"/>
            </w:rPr>
          </w:pPr>
        </w:p>
      </w:tc>
      <w:tc>
        <w:tcPr>
          <w:tcW w:w="1983" w:type="dxa"/>
          <w:gridSpan w:val="2"/>
          <w:shd w:val="clear" w:color="auto" w:fill="auto"/>
          <w:tcMar>
            <w:top w:w="0" w:type="dxa"/>
            <w:left w:w="0" w:type="dxa"/>
            <w:bottom w:w="0" w:type="dxa"/>
            <w:right w:w="0" w:type="dxa"/>
          </w:tcMar>
        </w:tcPr>
        <w:p w:rsidR="00B80C09" w:rsidRDefault="00B80C09">
          <w:pPr>
            <w:pStyle w:val="FooterText"/>
            <w:jc w:val="right"/>
          </w:pPr>
          <w:r>
            <w:rPr>
              <w:b/>
              <w:spacing w:val="-20"/>
              <w:position w:val="-4152"/>
              <w:sz w:val="36"/>
            </w:rPr>
            <w:t>EN</w:t>
          </w:r>
        </w:p>
      </w:tc>
    </w:tr>
  </w:tbl>
  <w:p w:rsidR="00B80C09" w:rsidRDefault="00B80C09">
    <w:pPr>
      <w:pStyle w:val="FooterCounci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B80C09">
      <w:trPr>
        <w:jc w:val="center"/>
      </w:trPr>
      <w:tc>
        <w:tcPr>
          <w:tcW w:w="9638" w:type="dxa"/>
          <w:gridSpan w:val="7"/>
          <w:shd w:val="clear" w:color="auto" w:fill="auto"/>
          <w:tcMar>
            <w:top w:w="57" w:type="dxa"/>
            <w:left w:w="0" w:type="dxa"/>
            <w:bottom w:w="0" w:type="dxa"/>
            <w:right w:w="0" w:type="dxa"/>
          </w:tcMar>
        </w:tcPr>
        <w:p w:rsidR="00B80C09" w:rsidRDefault="00B80C09">
          <w:pPr>
            <w:pStyle w:val="FooterText"/>
            <w:pBdr>
              <w:top w:val="single" w:sz="4" w:space="1" w:color="000000"/>
            </w:pBdr>
            <w:spacing w:before="200" w:after="200"/>
            <w:rPr>
              <w:sz w:val="2"/>
              <w:szCs w:val="2"/>
            </w:rPr>
          </w:pPr>
        </w:p>
      </w:tc>
    </w:tr>
    <w:tr w:rsidR="00B80C09">
      <w:trPr>
        <w:jc w:val="center"/>
      </w:trPr>
      <w:tc>
        <w:tcPr>
          <w:tcW w:w="4820" w:type="dxa"/>
          <w:gridSpan w:val="2"/>
          <w:shd w:val="clear" w:color="auto" w:fill="auto"/>
          <w:tcMar>
            <w:top w:w="0" w:type="dxa"/>
            <w:left w:w="0" w:type="dxa"/>
            <w:bottom w:w="0" w:type="dxa"/>
            <w:right w:w="0" w:type="dxa"/>
          </w:tcMar>
        </w:tcPr>
        <w:p w:rsidR="00B80C09" w:rsidRDefault="00B80C09">
          <w:pPr>
            <w:pStyle w:val="FooterText"/>
          </w:pPr>
          <w:r>
            <w:t>14962/19 ADD 1</w:t>
          </w:r>
        </w:p>
      </w:tc>
      <w:tc>
        <w:tcPr>
          <w:tcW w:w="1205" w:type="dxa"/>
          <w:shd w:val="clear" w:color="auto" w:fill="auto"/>
          <w:tcMar>
            <w:top w:w="0" w:type="dxa"/>
            <w:left w:w="0" w:type="dxa"/>
            <w:bottom w:w="0" w:type="dxa"/>
            <w:right w:w="0" w:type="dxa"/>
          </w:tcMar>
        </w:tcPr>
        <w:p w:rsidR="00B80C09" w:rsidRDefault="00B80C09">
          <w:pPr>
            <w:pStyle w:val="FooterText"/>
            <w:jc w:val="center"/>
          </w:pPr>
        </w:p>
      </w:tc>
      <w:tc>
        <w:tcPr>
          <w:tcW w:w="2478" w:type="dxa"/>
          <w:gridSpan w:val="3"/>
          <w:shd w:val="clear" w:color="auto" w:fill="auto"/>
          <w:tcMar>
            <w:top w:w="0" w:type="dxa"/>
            <w:left w:w="0" w:type="dxa"/>
            <w:bottom w:w="0" w:type="dxa"/>
            <w:right w:w="0" w:type="dxa"/>
          </w:tcMar>
        </w:tcPr>
        <w:p w:rsidR="00B80C09" w:rsidRDefault="00B80C09">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B80C09" w:rsidRDefault="00B80C09">
          <w:pPr>
            <w:pStyle w:val="FooterText"/>
            <w:jc w:val="right"/>
          </w:pPr>
          <w:r>
            <w:fldChar w:fldCharType="begin"/>
          </w:r>
          <w:r>
            <w:instrText xml:space="preserve"> PAGE </w:instrText>
          </w:r>
          <w:r>
            <w:fldChar w:fldCharType="separate"/>
          </w:r>
          <w:r w:rsidR="00302A95">
            <w:rPr>
              <w:noProof/>
            </w:rPr>
            <w:t>178</w:t>
          </w:r>
          <w:r>
            <w:fldChar w:fldCharType="end"/>
          </w:r>
        </w:p>
      </w:tc>
    </w:tr>
    <w:tr w:rsidR="00B80C09">
      <w:trPr>
        <w:jc w:val="center"/>
      </w:trPr>
      <w:tc>
        <w:tcPr>
          <w:tcW w:w="3420" w:type="dxa"/>
          <w:shd w:val="clear" w:color="auto" w:fill="auto"/>
          <w:tcMar>
            <w:top w:w="0" w:type="dxa"/>
            <w:left w:w="0" w:type="dxa"/>
            <w:bottom w:w="0" w:type="dxa"/>
            <w:right w:w="0" w:type="dxa"/>
          </w:tcMar>
        </w:tcPr>
        <w:p w:rsidR="00B80C09" w:rsidRDefault="00B80C09">
          <w:pPr>
            <w:pStyle w:val="FooterText"/>
            <w:spacing w:before="40" w:after="200"/>
          </w:pPr>
          <w:r>
            <w:t>ANNEX</w:t>
          </w:r>
        </w:p>
      </w:tc>
      <w:tc>
        <w:tcPr>
          <w:tcW w:w="2805" w:type="dxa"/>
          <w:gridSpan w:val="3"/>
          <w:shd w:val="clear" w:color="auto" w:fill="auto"/>
          <w:tcMar>
            <w:top w:w="0" w:type="dxa"/>
            <w:left w:w="0" w:type="dxa"/>
            <w:bottom w:w="0" w:type="dxa"/>
            <w:right w:w="0" w:type="dxa"/>
          </w:tcMar>
        </w:tcPr>
        <w:p w:rsidR="00B80C09" w:rsidRDefault="00B80C09">
          <w:pPr>
            <w:pStyle w:val="FooterText"/>
            <w:spacing w:before="40" w:after="200"/>
            <w:jc w:val="center"/>
          </w:pPr>
          <w:r>
            <w:t>ECOMP.2</w:t>
          </w:r>
        </w:p>
      </w:tc>
      <w:tc>
        <w:tcPr>
          <w:tcW w:w="1430" w:type="dxa"/>
          <w:shd w:val="clear" w:color="auto" w:fill="auto"/>
          <w:tcMar>
            <w:top w:w="0" w:type="dxa"/>
            <w:left w:w="0" w:type="dxa"/>
            <w:bottom w:w="0" w:type="dxa"/>
            <w:right w:w="0" w:type="dxa"/>
          </w:tcMar>
        </w:tcPr>
        <w:p w:rsidR="00B80C09" w:rsidRDefault="00B80C09">
          <w:pPr>
            <w:pStyle w:val="FooterText"/>
            <w:jc w:val="center"/>
            <w:rPr>
              <w:b/>
              <w:sz w:val="36"/>
            </w:rPr>
          </w:pPr>
        </w:p>
      </w:tc>
      <w:tc>
        <w:tcPr>
          <w:tcW w:w="1983" w:type="dxa"/>
          <w:gridSpan w:val="2"/>
          <w:shd w:val="clear" w:color="auto" w:fill="auto"/>
          <w:tcMar>
            <w:top w:w="0" w:type="dxa"/>
            <w:left w:w="0" w:type="dxa"/>
            <w:bottom w:w="0" w:type="dxa"/>
            <w:right w:w="0" w:type="dxa"/>
          </w:tcMar>
        </w:tcPr>
        <w:p w:rsidR="00B80C09" w:rsidRDefault="00B80C09">
          <w:pPr>
            <w:pStyle w:val="FooterText"/>
            <w:jc w:val="right"/>
          </w:pPr>
          <w:r>
            <w:rPr>
              <w:b/>
              <w:spacing w:val="-20"/>
              <w:position w:val="-4152"/>
              <w:sz w:val="36"/>
            </w:rPr>
            <w:t>EN</w:t>
          </w:r>
        </w:p>
      </w:tc>
    </w:tr>
  </w:tbl>
  <w:p w:rsidR="00B80C09" w:rsidRDefault="00B80C09">
    <w:pPr>
      <w:pStyle w:val="FooterCounci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8A2D09" w:rsidRDefault="00B80C09" w:rsidP="008A2D09">
    <w:pPr>
      <w:pStyle w:val="Stopk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B93CB1" w:rsidRDefault="00B80C09" w:rsidP="00B93CB1">
    <w:pPr>
      <w:pStyle w:val="FooterCounci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2331E4" w:rsidRDefault="00B80C09" w:rsidP="002331E4">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B93CB1" w:rsidRDefault="00B80C09" w:rsidP="00B93CB1">
    <w:pPr>
      <w:pStyle w:val="FooterCounci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B80C09">
      <w:trPr>
        <w:jc w:val="center"/>
      </w:trPr>
      <w:tc>
        <w:tcPr>
          <w:tcW w:w="9638" w:type="dxa"/>
          <w:gridSpan w:val="7"/>
          <w:shd w:val="clear" w:color="auto" w:fill="auto"/>
          <w:tcMar>
            <w:top w:w="57" w:type="dxa"/>
            <w:left w:w="0" w:type="dxa"/>
            <w:bottom w:w="0" w:type="dxa"/>
            <w:right w:w="0" w:type="dxa"/>
          </w:tcMar>
        </w:tcPr>
        <w:p w:rsidR="00B80C09" w:rsidRDefault="00B80C09">
          <w:pPr>
            <w:pStyle w:val="FooterText"/>
            <w:pBdr>
              <w:top w:val="single" w:sz="4" w:space="1" w:color="000000"/>
            </w:pBdr>
            <w:spacing w:before="200" w:after="200"/>
            <w:rPr>
              <w:sz w:val="2"/>
              <w:szCs w:val="2"/>
            </w:rPr>
          </w:pPr>
        </w:p>
      </w:tc>
    </w:tr>
    <w:tr w:rsidR="00B80C09">
      <w:trPr>
        <w:jc w:val="center"/>
      </w:trPr>
      <w:tc>
        <w:tcPr>
          <w:tcW w:w="4820" w:type="dxa"/>
          <w:gridSpan w:val="2"/>
          <w:shd w:val="clear" w:color="auto" w:fill="auto"/>
          <w:tcMar>
            <w:top w:w="0" w:type="dxa"/>
            <w:left w:w="0" w:type="dxa"/>
            <w:bottom w:w="0" w:type="dxa"/>
            <w:right w:w="0" w:type="dxa"/>
          </w:tcMar>
        </w:tcPr>
        <w:p w:rsidR="00B80C09" w:rsidRDefault="00B80C09">
          <w:pPr>
            <w:pStyle w:val="FooterText"/>
          </w:pPr>
        </w:p>
      </w:tc>
      <w:tc>
        <w:tcPr>
          <w:tcW w:w="1205" w:type="dxa"/>
          <w:shd w:val="clear" w:color="auto" w:fill="auto"/>
          <w:tcMar>
            <w:top w:w="0" w:type="dxa"/>
            <w:left w:w="0" w:type="dxa"/>
            <w:bottom w:w="0" w:type="dxa"/>
            <w:right w:w="0" w:type="dxa"/>
          </w:tcMar>
        </w:tcPr>
        <w:p w:rsidR="00B80C09" w:rsidRDefault="00B80C09">
          <w:pPr>
            <w:pStyle w:val="FooterText"/>
            <w:jc w:val="center"/>
          </w:pPr>
        </w:p>
      </w:tc>
      <w:tc>
        <w:tcPr>
          <w:tcW w:w="2478" w:type="dxa"/>
          <w:gridSpan w:val="3"/>
          <w:shd w:val="clear" w:color="auto" w:fill="auto"/>
          <w:tcMar>
            <w:top w:w="0" w:type="dxa"/>
            <w:left w:w="0" w:type="dxa"/>
            <w:bottom w:w="0" w:type="dxa"/>
            <w:right w:w="0" w:type="dxa"/>
          </w:tcMar>
        </w:tcPr>
        <w:p w:rsidR="00B80C09" w:rsidRDefault="00B80C09">
          <w:pPr>
            <w:pStyle w:val="FooterText"/>
            <w:jc w:val="center"/>
          </w:pPr>
        </w:p>
      </w:tc>
      <w:tc>
        <w:tcPr>
          <w:tcW w:w="1135" w:type="dxa"/>
          <w:shd w:val="clear" w:color="auto" w:fill="auto"/>
          <w:tcMar>
            <w:top w:w="0" w:type="dxa"/>
            <w:left w:w="0" w:type="dxa"/>
            <w:bottom w:w="0" w:type="dxa"/>
            <w:right w:w="0" w:type="dxa"/>
          </w:tcMar>
        </w:tcPr>
        <w:p w:rsidR="00B80C09" w:rsidRDefault="00B80C09">
          <w:pPr>
            <w:pStyle w:val="FooterText"/>
            <w:jc w:val="right"/>
          </w:pPr>
          <w:r>
            <w:fldChar w:fldCharType="begin"/>
          </w:r>
          <w:r>
            <w:instrText xml:space="preserve"> PAGE </w:instrText>
          </w:r>
          <w:r>
            <w:fldChar w:fldCharType="separate"/>
          </w:r>
          <w:r w:rsidR="00302A95">
            <w:rPr>
              <w:noProof/>
            </w:rPr>
            <w:t>11</w:t>
          </w:r>
          <w:r>
            <w:fldChar w:fldCharType="end"/>
          </w:r>
        </w:p>
      </w:tc>
    </w:tr>
    <w:tr w:rsidR="00B80C09">
      <w:trPr>
        <w:jc w:val="center"/>
      </w:trPr>
      <w:tc>
        <w:tcPr>
          <w:tcW w:w="3420" w:type="dxa"/>
          <w:shd w:val="clear" w:color="auto" w:fill="auto"/>
          <w:tcMar>
            <w:top w:w="0" w:type="dxa"/>
            <w:left w:w="0" w:type="dxa"/>
            <w:bottom w:w="0" w:type="dxa"/>
            <w:right w:w="0" w:type="dxa"/>
          </w:tcMar>
        </w:tcPr>
        <w:p w:rsidR="00B80C09" w:rsidRDefault="00B80C09">
          <w:pPr>
            <w:pStyle w:val="FooterText"/>
            <w:spacing w:before="40" w:after="200"/>
          </w:pPr>
          <w:r>
            <w:t>ANNEX</w:t>
          </w:r>
        </w:p>
      </w:tc>
      <w:tc>
        <w:tcPr>
          <w:tcW w:w="2805" w:type="dxa"/>
          <w:gridSpan w:val="3"/>
          <w:shd w:val="clear" w:color="auto" w:fill="auto"/>
          <w:tcMar>
            <w:top w:w="0" w:type="dxa"/>
            <w:left w:w="0" w:type="dxa"/>
            <w:bottom w:w="0" w:type="dxa"/>
            <w:right w:w="0" w:type="dxa"/>
          </w:tcMar>
        </w:tcPr>
        <w:p w:rsidR="00B80C09" w:rsidRDefault="00B80C09">
          <w:pPr>
            <w:pStyle w:val="FooterText"/>
            <w:spacing w:before="40" w:after="200"/>
            <w:jc w:val="center"/>
          </w:pPr>
          <w:r>
            <w:t>ECOMP.2</w:t>
          </w:r>
        </w:p>
      </w:tc>
      <w:tc>
        <w:tcPr>
          <w:tcW w:w="1430" w:type="dxa"/>
          <w:shd w:val="clear" w:color="auto" w:fill="auto"/>
          <w:tcMar>
            <w:top w:w="0" w:type="dxa"/>
            <w:left w:w="0" w:type="dxa"/>
            <w:bottom w:w="0" w:type="dxa"/>
            <w:right w:w="0" w:type="dxa"/>
          </w:tcMar>
        </w:tcPr>
        <w:p w:rsidR="00B80C09" w:rsidRDefault="00B80C09">
          <w:pPr>
            <w:pStyle w:val="FooterText"/>
            <w:jc w:val="center"/>
            <w:rPr>
              <w:b/>
              <w:sz w:val="36"/>
            </w:rPr>
          </w:pPr>
        </w:p>
      </w:tc>
      <w:tc>
        <w:tcPr>
          <w:tcW w:w="1983" w:type="dxa"/>
          <w:gridSpan w:val="2"/>
          <w:shd w:val="clear" w:color="auto" w:fill="auto"/>
          <w:tcMar>
            <w:top w:w="0" w:type="dxa"/>
            <w:left w:w="0" w:type="dxa"/>
            <w:bottom w:w="0" w:type="dxa"/>
            <w:right w:w="0" w:type="dxa"/>
          </w:tcMar>
        </w:tcPr>
        <w:p w:rsidR="00B80C09" w:rsidRDefault="00B80C09">
          <w:pPr>
            <w:pStyle w:val="FooterText"/>
            <w:jc w:val="right"/>
          </w:pPr>
          <w:r>
            <w:rPr>
              <w:b/>
              <w:spacing w:val="-20"/>
              <w:position w:val="-4152"/>
              <w:sz w:val="36"/>
            </w:rPr>
            <w:t>EN</w:t>
          </w:r>
        </w:p>
      </w:tc>
    </w:tr>
  </w:tbl>
  <w:p w:rsidR="00B80C09" w:rsidRDefault="00B80C09">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811785"/>
      <w:docPartObj>
        <w:docPartGallery w:val="Page Numbers (Bottom of Page)"/>
        <w:docPartUnique/>
      </w:docPartObj>
    </w:sdtPr>
    <w:sdtEndPr/>
    <w:sdtContent>
      <w:p w:rsidR="00B80C09" w:rsidRDefault="00B80C09">
        <w:pPr>
          <w:pStyle w:val="Stopka"/>
          <w:jc w:val="right"/>
        </w:pPr>
        <w:r>
          <w:fldChar w:fldCharType="begin"/>
        </w:r>
        <w:r>
          <w:instrText>PAGE   \* MERGEFORMAT</w:instrText>
        </w:r>
        <w:r>
          <w:fldChar w:fldCharType="separate"/>
        </w:r>
        <w:r w:rsidR="00302A95">
          <w:rPr>
            <w:noProof/>
          </w:rPr>
          <w:t>164</w:t>
        </w:r>
        <w:r>
          <w:fldChar w:fldCharType="end"/>
        </w:r>
      </w:p>
    </w:sdtContent>
  </w:sdt>
  <w:p w:rsidR="00B80C09" w:rsidRDefault="00B80C09">
    <w:pPr>
      <w:pStyle w:val="FooterCounci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B80C09">
      <w:trPr>
        <w:jc w:val="center"/>
      </w:trPr>
      <w:tc>
        <w:tcPr>
          <w:tcW w:w="9638" w:type="dxa"/>
          <w:gridSpan w:val="7"/>
          <w:shd w:val="clear" w:color="auto" w:fill="auto"/>
          <w:tcMar>
            <w:top w:w="57" w:type="dxa"/>
            <w:left w:w="0" w:type="dxa"/>
            <w:bottom w:w="0" w:type="dxa"/>
            <w:right w:w="0" w:type="dxa"/>
          </w:tcMar>
        </w:tcPr>
        <w:p w:rsidR="00B80C09" w:rsidRDefault="00B80C09">
          <w:pPr>
            <w:pStyle w:val="FooterText"/>
            <w:pBdr>
              <w:top w:val="single" w:sz="4" w:space="1" w:color="000000"/>
            </w:pBdr>
            <w:spacing w:before="200" w:after="200"/>
            <w:rPr>
              <w:sz w:val="2"/>
              <w:szCs w:val="2"/>
            </w:rPr>
          </w:pPr>
        </w:p>
      </w:tc>
    </w:tr>
    <w:tr w:rsidR="00B80C09">
      <w:trPr>
        <w:jc w:val="center"/>
      </w:trPr>
      <w:tc>
        <w:tcPr>
          <w:tcW w:w="4820" w:type="dxa"/>
          <w:gridSpan w:val="2"/>
          <w:shd w:val="clear" w:color="auto" w:fill="auto"/>
          <w:tcMar>
            <w:top w:w="0" w:type="dxa"/>
            <w:left w:w="0" w:type="dxa"/>
            <w:bottom w:w="0" w:type="dxa"/>
            <w:right w:w="0" w:type="dxa"/>
          </w:tcMar>
        </w:tcPr>
        <w:p w:rsidR="00B80C09" w:rsidRDefault="00B80C09">
          <w:pPr>
            <w:pStyle w:val="FooterText"/>
          </w:pPr>
          <w:r>
            <w:t>14962/19 ADD 1</w:t>
          </w:r>
        </w:p>
      </w:tc>
      <w:tc>
        <w:tcPr>
          <w:tcW w:w="1205" w:type="dxa"/>
          <w:shd w:val="clear" w:color="auto" w:fill="auto"/>
          <w:tcMar>
            <w:top w:w="0" w:type="dxa"/>
            <w:left w:w="0" w:type="dxa"/>
            <w:bottom w:w="0" w:type="dxa"/>
            <w:right w:w="0" w:type="dxa"/>
          </w:tcMar>
        </w:tcPr>
        <w:p w:rsidR="00B80C09" w:rsidRDefault="00B80C09">
          <w:pPr>
            <w:pStyle w:val="FooterText"/>
            <w:jc w:val="center"/>
          </w:pPr>
        </w:p>
      </w:tc>
      <w:tc>
        <w:tcPr>
          <w:tcW w:w="2478" w:type="dxa"/>
          <w:gridSpan w:val="3"/>
          <w:shd w:val="clear" w:color="auto" w:fill="auto"/>
          <w:tcMar>
            <w:top w:w="0" w:type="dxa"/>
            <w:left w:w="0" w:type="dxa"/>
            <w:bottom w:w="0" w:type="dxa"/>
            <w:right w:w="0" w:type="dxa"/>
          </w:tcMar>
        </w:tcPr>
        <w:p w:rsidR="00B80C09" w:rsidRDefault="00B80C09">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B80C09" w:rsidRDefault="00B80C09">
          <w:pPr>
            <w:pStyle w:val="FooterText"/>
            <w:jc w:val="right"/>
          </w:pPr>
          <w:r>
            <w:fldChar w:fldCharType="begin"/>
          </w:r>
          <w:r>
            <w:instrText xml:space="preserve"> PAGE </w:instrText>
          </w:r>
          <w:r>
            <w:fldChar w:fldCharType="separate"/>
          </w:r>
          <w:r w:rsidR="00302A95">
            <w:rPr>
              <w:noProof/>
            </w:rPr>
            <w:t>166</w:t>
          </w:r>
          <w:r>
            <w:fldChar w:fldCharType="end"/>
          </w:r>
        </w:p>
      </w:tc>
    </w:tr>
    <w:tr w:rsidR="00B80C09">
      <w:trPr>
        <w:jc w:val="center"/>
      </w:trPr>
      <w:tc>
        <w:tcPr>
          <w:tcW w:w="3420" w:type="dxa"/>
          <w:shd w:val="clear" w:color="auto" w:fill="auto"/>
          <w:tcMar>
            <w:top w:w="0" w:type="dxa"/>
            <w:left w:w="0" w:type="dxa"/>
            <w:bottom w:w="0" w:type="dxa"/>
            <w:right w:w="0" w:type="dxa"/>
          </w:tcMar>
        </w:tcPr>
        <w:p w:rsidR="00B80C09" w:rsidRDefault="00B80C09">
          <w:pPr>
            <w:pStyle w:val="FooterText"/>
            <w:spacing w:before="40" w:after="200"/>
          </w:pPr>
          <w:r>
            <w:t>ANNEX</w:t>
          </w:r>
        </w:p>
      </w:tc>
      <w:tc>
        <w:tcPr>
          <w:tcW w:w="2805" w:type="dxa"/>
          <w:gridSpan w:val="3"/>
          <w:shd w:val="clear" w:color="auto" w:fill="auto"/>
          <w:tcMar>
            <w:top w:w="0" w:type="dxa"/>
            <w:left w:w="0" w:type="dxa"/>
            <w:bottom w:w="0" w:type="dxa"/>
            <w:right w:w="0" w:type="dxa"/>
          </w:tcMar>
        </w:tcPr>
        <w:p w:rsidR="00B80C09" w:rsidRDefault="00B80C09">
          <w:pPr>
            <w:pStyle w:val="FooterText"/>
            <w:spacing w:before="40" w:after="200"/>
            <w:jc w:val="center"/>
          </w:pPr>
          <w:r>
            <w:t>ECOMP.2</w:t>
          </w:r>
        </w:p>
      </w:tc>
      <w:tc>
        <w:tcPr>
          <w:tcW w:w="1430" w:type="dxa"/>
          <w:shd w:val="clear" w:color="auto" w:fill="auto"/>
          <w:tcMar>
            <w:top w:w="0" w:type="dxa"/>
            <w:left w:w="0" w:type="dxa"/>
            <w:bottom w:w="0" w:type="dxa"/>
            <w:right w:w="0" w:type="dxa"/>
          </w:tcMar>
        </w:tcPr>
        <w:p w:rsidR="00B80C09" w:rsidRDefault="00B80C09">
          <w:pPr>
            <w:pStyle w:val="FooterText"/>
            <w:jc w:val="center"/>
            <w:rPr>
              <w:b/>
              <w:sz w:val="36"/>
            </w:rPr>
          </w:pPr>
        </w:p>
      </w:tc>
      <w:tc>
        <w:tcPr>
          <w:tcW w:w="1983" w:type="dxa"/>
          <w:gridSpan w:val="2"/>
          <w:shd w:val="clear" w:color="auto" w:fill="auto"/>
          <w:tcMar>
            <w:top w:w="0" w:type="dxa"/>
            <w:left w:w="0" w:type="dxa"/>
            <w:bottom w:w="0" w:type="dxa"/>
            <w:right w:w="0" w:type="dxa"/>
          </w:tcMar>
        </w:tcPr>
        <w:p w:rsidR="00B80C09" w:rsidRDefault="00B80C09">
          <w:pPr>
            <w:pStyle w:val="FooterText"/>
            <w:jc w:val="right"/>
          </w:pPr>
          <w:r>
            <w:rPr>
              <w:b/>
              <w:spacing w:val="-20"/>
              <w:position w:val="-4152"/>
              <w:sz w:val="36"/>
            </w:rPr>
            <w:t>EN</w:t>
          </w:r>
        </w:p>
      </w:tc>
    </w:tr>
  </w:tbl>
  <w:p w:rsidR="00B80C09" w:rsidRDefault="00B80C09">
    <w:pPr>
      <w:pStyle w:val="FooterCounci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C09" w:rsidRPr="007E485A" w:rsidRDefault="00B80C09" w:rsidP="007E485A">
      <w:pPr>
        <w:spacing w:before="0" w:after="0"/>
      </w:pPr>
      <w:r w:rsidRPr="007E485A">
        <w:separator/>
      </w:r>
    </w:p>
  </w:footnote>
  <w:footnote w:type="continuationSeparator" w:id="0">
    <w:p w:rsidR="00B80C09" w:rsidRDefault="00B80C09" w:rsidP="007E485A">
      <w:pPr>
        <w:spacing w:before="0" w:after="0" w:line="240" w:lineRule="auto"/>
      </w:pPr>
      <w:r>
        <w:continuationSeparator/>
      </w:r>
    </w:p>
  </w:footnote>
  <w:footnote w:id="1">
    <w:p w:rsidR="00B80C09" w:rsidRPr="0019425F" w:rsidRDefault="00B80C09" w:rsidP="00944A95">
      <w:pPr>
        <w:pStyle w:val="Tekstprzypisudolnego"/>
        <w:rPr>
          <w:szCs w:val="24"/>
        </w:rPr>
      </w:pPr>
      <w:r w:rsidRPr="0019425F">
        <w:rPr>
          <w:rStyle w:val="Odwoanieprzypisudolnego"/>
        </w:rPr>
        <w:footnoteRef/>
      </w:r>
      <w:r>
        <w:tab/>
      </w:r>
      <w:r w:rsidRPr="0019425F">
        <w:t>Liczby</w:t>
      </w:r>
      <w:r>
        <w:t xml:space="preserve"> w </w:t>
      </w:r>
      <w:r w:rsidRPr="0019425F">
        <w:t>nawiasach kwadratowych odnoszą się do liczby znaków bez spacji.</w:t>
      </w:r>
    </w:p>
  </w:footnote>
  <w:footnote w:id="2">
    <w:p w:rsidR="00B80C09" w:rsidRPr="0019425F" w:rsidRDefault="00B80C09" w:rsidP="00045B93">
      <w:pPr>
        <w:pStyle w:val="Tekstprzypisudolnego"/>
        <w:rPr>
          <w:szCs w:val="24"/>
        </w:rPr>
      </w:pPr>
      <w:r w:rsidRPr="0019425F">
        <w:rPr>
          <w:rStyle w:val="Odwoanieprzypisudolnego"/>
        </w:rPr>
        <w:footnoteRef/>
      </w:r>
      <w:r>
        <w:tab/>
      </w:r>
      <w:r w:rsidRPr="0019425F">
        <w:t>W przypadku programów, które ograniczają się do wspierania celu szczegółowego określonego</w:t>
      </w:r>
      <w:r>
        <w:t xml:space="preserve"> w </w:t>
      </w:r>
      <w:r w:rsidRPr="0019425F">
        <w:t>art. 4 ust. 1 lit. m) rozporządzenia</w:t>
      </w:r>
      <w:r>
        <w:t xml:space="preserve"> w </w:t>
      </w:r>
      <w:r w:rsidRPr="0019425F">
        <w:t>sprawie EFS+, opis strategii programu nie musi odnosić się do wyzwań, o których mowa</w:t>
      </w:r>
      <w:r>
        <w:t xml:space="preserve"> w </w:t>
      </w:r>
      <w:r w:rsidRPr="0019425F">
        <w:t xml:space="preserve">art. 22 ust. 3 lit. a) </w:t>
      </w:r>
      <w:proofErr w:type="spellStart"/>
      <w:r w:rsidRPr="0019425F">
        <w:t>ppkt</w:t>
      </w:r>
      <w:proofErr w:type="spellEnd"/>
      <w:r w:rsidRPr="0019425F">
        <w:t xml:space="preserve"> (i), (ii) i (vi) </w:t>
      </w:r>
      <w:r>
        <w:t>rozporządzenia w </w:t>
      </w:r>
      <w:r w:rsidRPr="0060392D">
        <w:t>sprawie wspólnych przepisów</w:t>
      </w:r>
      <w:r w:rsidRPr="0019425F">
        <w:t>.</w:t>
      </w:r>
    </w:p>
  </w:footnote>
  <w:footnote w:id="3">
    <w:p w:rsidR="00B80C09" w:rsidRPr="00616B5D" w:rsidRDefault="00B80C09" w:rsidP="00466ED9">
      <w:pPr>
        <w:pStyle w:val="Tekstprzypisudolnego"/>
        <w:rPr>
          <w:sz w:val="18"/>
          <w:szCs w:val="18"/>
        </w:rPr>
      </w:pPr>
      <w:r>
        <w:rPr>
          <w:rStyle w:val="Odwoanieprzypisudolnego"/>
          <w:b w:val="0"/>
          <w:sz w:val="18"/>
          <w:szCs w:val="18"/>
        </w:rPr>
        <w:footnoteRef/>
      </w:r>
      <w:r w:rsidRPr="00616B5D">
        <w:rPr>
          <w:sz w:val="18"/>
          <w:szCs w:val="18"/>
        </w:rPr>
        <w:t xml:space="preserve"> https://eur-lex.europa.eu/legal-content/PL/TXT/?uri=CELEX%3A32020R0852</w:t>
      </w:r>
    </w:p>
  </w:footnote>
  <w:footnote w:id="4">
    <w:p w:rsidR="00B80C09" w:rsidRDefault="00B80C09"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LCA - Life </w:t>
      </w:r>
      <w:proofErr w:type="spellStart"/>
      <w:r>
        <w:rPr>
          <w:sz w:val="18"/>
          <w:szCs w:val="18"/>
        </w:rPr>
        <w:t>Cycle</w:t>
      </w:r>
      <w:proofErr w:type="spellEnd"/>
      <w:r>
        <w:rPr>
          <w:sz w:val="18"/>
          <w:szCs w:val="18"/>
        </w:rPr>
        <w:t xml:space="preserve"> </w:t>
      </w:r>
      <w:proofErr w:type="spellStart"/>
      <w:r>
        <w:rPr>
          <w:sz w:val="18"/>
          <w:szCs w:val="18"/>
        </w:rPr>
        <w:t>Assesment</w:t>
      </w:r>
      <w:proofErr w:type="spellEnd"/>
      <w:r>
        <w:rPr>
          <w:sz w:val="18"/>
          <w:szCs w:val="18"/>
        </w:rPr>
        <w:t xml:space="preserve"> (Ocena Cyklu Życia) jest techniką, która służy do zbadania aspektów środowiskowych i potencjalnych wpływów w całym okresie życia wyrobu począwszy od pozyskania lub wytworzenia surowca z zasobów naturalnych przez produkcję, użytkowanie, aż do ostatecznej likwidacji.</w:t>
      </w:r>
    </w:p>
  </w:footnote>
  <w:footnote w:id="5">
    <w:p w:rsidR="00B80C09" w:rsidRDefault="00B80C09" w:rsidP="00466ED9">
      <w:pPr>
        <w:pStyle w:val="Tekstprzypisudolnego"/>
        <w:rPr>
          <w:sz w:val="18"/>
          <w:szCs w:val="18"/>
        </w:rPr>
      </w:pPr>
      <w:r>
        <w:rPr>
          <w:rStyle w:val="Odwoanieprzypisudolnego"/>
          <w:b w:val="0"/>
          <w:sz w:val="18"/>
          <w:szCs w:val="18"/>
        </w:rPr>
        <w:footnoteRef/>
      </w:r>
      <w:r>
        <w:rPr>
          <w:sz w:val="18"/>
          <w:szCs w:val="18"/>
        </w:rPr>
        <w:t xml:space="preserve"> https://ec.europa.eu/info/strategy/priorities-2019-2024/europe-fit-digital-age/shaping-europe-digital-future_pl.</w:t>
      </w:r>
    </w:p>
  </w:footnote>
  <w:footnote w:id="6">
    <w:p w:rsidR="00B80C09" w:rsidRDefault="00B80C09" w:rsidP="00466ED9">
      <w:pPr>
        <w:pStyle w:val="Tekstprzypisudolnego"/>
        <w:ind w:left="142" w:hanging="142"/>
        <w:rPr>
          <w:sz w:val="18"/>
          <w:szCs w:val="18"/>
        </w:rPr>
      </w:pPr>
      <w:r>
        <w:rPr>
          <w:rStyle w:val="Odwoanieprzypisudolnego"/>
          <w:b w:val="0"/>
          <w:sz w:val="18"/>
          <w:szCs w:val="18"/>
        </w:rPr>
        <w:footnoteRef/>
      </w:r>
      <w:r>
        <w:rPr>
          <w:sz w:val="18"/>
          <w:szCs w:val="18"/>
        </w:rPr>
        <w:t xml:space="preserve"> </w:t>
      </w:r>
      <w:hyperlink r:id="rId1" w:history="1">
        <w:r>
          <w:rPr>
            <w:rStyle w:val="Hipercze"/>
            <w:sz w:val="18"/>
            <w:szCs w:val="18"/>
          </w:rPr>
          <w:t>https://digital-strategy.ec.europa.eu/en/library/digital-economy-and-society-index-desi-2020</w:t>
        </w:r>
      </w:hyperlink>
      <w:r>
        <w:rPr>
          <w:sz w:val="18"/>
          <w:szCs w:val="18"/>
        </w:rPr>
        <w:t>, https://www.scdn.pl/images/stories/raporty2020/DESI2020-POLAND-lang.pdf</w:t>
      </w:r>
    </w:p>
  </w:footnote>
  <w:footnote w:id="7">
    <w:p w:rsidR="00B80C09" w:rsidRDefault="00B80C09" w:rsidP="00466ED9">
      <w:pPr>
        <w:pStyle w:val="Tekstprzypisudolnego"/>
        <w:rPr>
          <w:sz w:val="18"/>
          <w:szCs w:val="18"/>
        </w:rPr>
      </w:pPr>
      <w:r>
        <w:rPr>
          <w:rStyle w:val="Odwoanieprzypisudolnego"/>
          <w:b w:val="0"/>
          <w:sz w:val="18"/>
          <w:szCs w:val="18"/>
        </w:rPr>
        <w:footnoteRef/>
      </w:r>
      <w:r>
        <w:rPr>
          <w:sz w:val="18"/>
          <w:szCs w:val="18"/>
        </w:rPr>
        <w:t xml:space="preserve"> </w:t>
      </w:r>
      <w:r>
        <w:rPr>
          <w:bCs/>
          <w:sz w:val="18"/>
          <w:szCs w:val="18"/>
        </w:rPr>
        <w:t>Załącznik do uchwały nr 196 Rady Ministrów z dnia 28 grudnia 2020 r. (poz. 23).</w:t>
      </w:r>
    </w:p>
  </w:footnote>
  <w:footnote w:id="8">
    <w:p w:rsidR="00B80C09" w:rsidRDefault="00B80C09"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Informacją Głównego Urzędu Statystycznego w sprawie zaktualizowanego szacunku PKB według kwartałów za lata 2019-2020</w:t>
      </w:r>
      <w:r>
        <w:rPr>
          <w:sz w:val="18"/>
          <w:szCs w:val="18"/>
        </w:rPr>
        <w:t xml:space="preserve">, GUS, </w:t>
      </w:r>
      <w:hyperlink r:id="rId2" w:history="1">
        <w:r>
          <w:rPr>
            <w:rStyle w:val="Hipercze"/>
            <w:sz w:val="18"/>
            <w:szCs w:val="18"/>
          </w:rPr>
          <w:t>https://stat.gov.pl/obszary-tematyczne/rachunki-narodowe/kwartalne-rachunki-narodowe/informacja-glownego-urzedu-statystycznego-w-sprawie-zaktualizowanego-szacunku-pkb-wedlug-kwartalow-za-lata-2019-2020,8,9.html</w:t>
        </w:r>
      </w:hyperlink>
      <w:r>
        <w:rPr>
          <w:sz w:val="18"/>
          <w:szCs w:val="18"/>
        </w:rPr>
        <w:t>.</w:t>
      </w:r>
    </w:p>
  </w:footnote>
  <w:footnote w:id="9">
    <w:p w:rsidR="00B80C09" w:rsidRDefault="00B80C09"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Stopa bezrobocia rejestrowanego w latach 1990-2021, GUS, </w:t>
      </w:r>
      <w:hyperlink r:id="rId3" w:history="1">
        <w:r>
          <w:rPr>
            <w:rStyle w:val="Hipercze"/>
            <w:sz w:val="18"/>
            <w:szCs w:val="18"/>
          </w:rPr>
          <w:t>https://stat.gov.pl/obszary-tematyczne/rynek-pracy/bezrobocie-rejestrowane/stopa-bezrobocia-rejestrowanego-w-latach-1990-2021,4,1.html</w:t>
        </w:r>
      </w:hyperlink>
      <w:r>
        <w:rPr>
          <w:sz w:val="18"/>
          <w:szCs w:val="18"/>
        </w:rPr>
        <w:t>.</w:t>
      </w:r>
    </w:p>
  </w:footnote>
  <w:footnote w:id="10">
    <w:p w:rsidR="00B80C09" w:rsidRDefault="00B80C09"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Komunikatem dotyczącym deficytu i długu sektora instytucji rządowych i samorządowych w 2020 roku</w:t>
      </w:r>
      <w:r>
        <w:rPr>
          <w:sz w:val="18"/>
          <w:szCs w:val="18"/>
        </w:rPr>
        <w:t xml:space="preserve">, GUS, </w:t>
      </w:r>
      <w:hyperlink r:id="rId4" w:history="1">
        <w:r>
          <w:rPr>
            <w:rStyle w:val="Hipercze"/>
            <w:sz w:val="18"/>
            <w:szCs w:val="18"/>
          </w:rPr>
          <w:t>https://stat.gov.pl/obszary-tematyczne/rachunki-narodowe/statystyka-sektora-instytucji-rzadowych-i-samorzadowych/komunikat-dotyczacy-deficytu-i-dlugu-sektora-instytucji-rzadowych-i-samorzadowych-w-2020-roku,1,32.html</w:t>
        </w:r>
      </w:hyperlink>
      <w:r>
        <w:rPr>
          <w:sz w:val="18"/>
          <w:szCs w:val="18"/>
        </w:rPr>
        <w:t>.</w:t>
      </w:r>
    </w:p>
  </w:footnote>
  <w:footnote w:id="11">
    <w:p w:rsidR="00B80C09" w:rsidRDefault="00B80C09" w:rsidP="00466ED9">
      <w:pPr>
        <w:pStyle w:val="Tekstprzypisudolnego"/>
        <w:ind w:left="0" w:firstLine="0"/>
        <w:rPr>
          <w:sz w:val="18"/>
          <w:szCs w:val="18"/>
        </w:rPr>
      </w:pPr>
      <w:r>
        <w:rPr>
          <w:rStyle w:val="Odwoanieprzypisudolnego"/>
          <w:b w:val="0"/>
          <w:sz w:val="18"/>
          <w:szCs w:val="18"/>
        </w:rPr>
        <w:footnoteRef/>
      </w:r>
      <w:r>
        <w:rPr>
          <w:sz w:val="18"/>
          <w:szCs w:val="18"/>
        </w:rPr>
        <w:t xml:space="preserve"> Rozporządzeniu Parlamentu Europejskiego i Rady (UE) 2021/241 z dnia 12 lutego 2021 r. ustanawiającym Instrument na rzecz Odbudowy i Zwiększania Odporności (Dz.U. UE L 57 z 18.2.2021).</w:t>
      </w:r>
    </w:p>
  </w:footnote>
  <w:footnote w:id="12">
    <w:p w:rsidR="00B80C09" w:rsidRDefault="00B80C09" w:rsidP="00466ED9">
      <w:pPr>
        <w:pStyle w:val="Tekstprzypisudolnego"/>
        <w:rPr>
          <w:sz w:val="18"/>
          <w:szCs w:val="18"/>
        </w:rPr>
      </w:pPr>
      <w:r>
        <w:rPr>
          <w:rStyle w:val="Odwoanieprzypisudolnego"/>
          <w:b w:val="0"/>
          <w:sz w:val="18"/>
          <w:szCs w:val="18"/>
        </w:rPr>
        <w:footnoteRef/>
      </w:r>
      <w:r>
        <w:rPr>
          <w:sz w:val="18"/>
          <w:szCs w:val="18"/>
        </w:rPr>
        <w:t xml:space="preserve"> Przyjęty przez Radę Ministrów 30 kwietnia 2021 r.</w:t>
      </w:r>
    </w:p>
  </w:footnote>
  <w:footnote w:id="13">
    <w:p w:rsidR="00B80C09" w:rsidRPr="00F248CF" w:rsidRDefault="00B80C09" w:rsidP="00466ED9">
      <w:pPr>
        <w:pStyle w:val="Tekstprzypisudolnego"/>
        <w:rPr>
          <w:sz w:val="18"/>
          <w:szCs w:val="18"/>
        </w:rPr>
      </w:pPr>
      <w:r>
        <w:rPr>
          <w:rStyle w:val="Odwoanieprzypisudolnego"/>
          <w:b w:val="0"/>
          <w:sz w:val="18"/>
          <w:szCs w:val="18"/>
        </w:rPr>
        <w:footnoteRef/>
      </w:r>
      <w:r w:rsidRPr="00F248CF">
        <w:rPr>
          <w:sz w:val="18"/>
          <w:szCs w:val="18"/>
        </w:rPr>
        <w:t xml:space="preserve"> Country </w:t>
      </w:r>
      <w:proofErr w:type="spellStart"/>
      <w:r w:rsidRPr="00F248CF">
        <w:rPr>
          <w:sz w:val="18"/>
          <w:szCs w:val="18"/>
        </w:rPr>
        <w:t>Specific</w:t>
      </w:r>
      <w:proofErr w:type="spellEnd"/>
      <w:r w:rsidRPr="00F248CF">
        <w:rPr>
          <w:sz w:val="18"/>
          <w:szCs w:val="18"/>
        </w:rPr>
        <w:t xml:space="preserve"> </w:t>
      </w:r>
      <w:proofErr w:type="spellStart"/>
      <w:r w:rsidRPr="00F248CF">
        <w:rPr>
          <w:sz w:val="18"/>
          <w:szCs w:val="18"/>
        </w:rPr>
        <w:t>Recommendations</w:t>
      </w:r>
      <w:proofErr w:type="spellEnd"/>
      <w:r w:rsidRPr="00F248CF">
        <w:rPr>
          <w:sz w:val="18"/>
          <w:szCs w:val="18"/>
        </w:rPr>
        <w:t xml:space="preserve"> Poland 2019, 2020 </w:t>
      </w:r>
    </w:p>
  </w:footnote>
  <w:footnote w:id="14">
    <w:p w:rsidR="00B80C09" w:rsidRDefault="00B80C09" w:rsidP="00466ED9">
      <w:pPr>
        <w:pStyle w:val="Tekstprzypisudolnego"/>
        <w:ind w:left="0" w:firstLine="0"/>
        <w:rPr>
          <w:sz w:val="18"/>
          <w:szCs w:val="18"/>
        </w:rPr>
      </w:pPr>
      <w:r>
        <w:rPr>
          <w:rStyle w:val="Odwoanieprzypisudolnego"/>
          <w:b w:val="0"/>
          <w:sz w:val="18"/>
          <w:szCs w:val="18"/>
        </w:rPr>
        <w:footnoteRef/>
      </w:r>
      <w:r>
        <w:rPr>
          <w:sz w:val="18"/>
          <w:szCs w:val="18"/>
        </w:rPr>
        <w:t xml:space="preserve"> Ewaluacja pierwszych efektów wsparcia PO IR w zakresie prac B+R oraz wdrażania wyników prac B+R realizowanych w przedsiębiorstwach, LB&amp;E Sp. z o.o. oraz EGO-Evaluation for </w:t>
      </w:r>
      <w:proofErr w:type="spellStart"/>
      <w:r>
        <w:rPr>
          <w:sz w:val="18"/>
          <w:szCs w:val="18"/>
        </w:rPr>
        <w:t>Government</w:t>
      </w:r>
      <w:proofErr w:type="spellEnd"/>
      <w:r>
        <w:rPr>
          <w:sz w:val="18"/>
          <w:szCs w:val="18"/>
        </w:rPr>
        <w:t xml:space="preserve"> </w:t>
      </w:r>
      <w:proofErr w:type="spellStart"/>
      <w:r>
        <w:rPr>
          <w:sz w:val="18"/>
          <w:szCs w:val="18"/>
        </w:rPr>
        <w:t>Organizations</w:t>
      </w:r>
      <w:proofErr w:type="spellEnd"/>
      <w:r>
        <w:rPr>
          <w:sz w:val="18"/>
          <w:szCs w:val="18"/>
        </w:rPr>
        <w:t xml:space="preserve"> S.C., 2020 r.</w:t>
      </w:r>
    </w:p>
  </w:footnote>
  <w:footnote w:id="15">
    <w:p w:rsidR="00B80C09" w:rsidRDefault="00B80C09" w:rsidP="00466ED9">
      <w:pPr>
        <w:pStyle w:val="Tekstprzypisudolnego"/>
        <w:rPr>
          <w:sz w:val="18"/>
          <w:szCs w:val="18"/>
        </w:rPr>
      </w:pPr>
      <w:r>
        <w:rPr>
          <w:rStyle w:val="Odwoanieprzypisudolnego"/>
          <w:b w:val="0"/>
          <w:sz w:val="18"/>
          <w:szCs w:val="18"/>
        </w:rPr>
        <w:footnoteRef/>
      </w:r>
      <w:r>
        <w:rPr>
          <w:sz w:val="18"/>
          <w:szCs w:val="18"/>
        </w:rPr>
        <w:t xml:space="preserve"> Ibidem.</w:t>
      </w:r>
    </w:p>
  </w:footnote>
  <w:footnote w:id="16">
    <w:p w:rsidR="00B80C09" w:rsidRDefault="00B80C09" w:rsidP="00466ED9">
      <w:pPr>
        <w:pStyle w:val="Tekstprzypisudolnego"/>
        <w:ind w:left="0" w:firstLine="0"/>
        <w:rPr>
          <w:sz w:val="18"/>
          <w:szCs w:val="18"/>
        </w:rPr>
      </w:pPr>
      <w:r>
        <w:rPr>
          <w:rStyle w:val="Odwoanieprzypisudolnego"/>
          <w:b w:val="0"/>
          <w:sz w:val="18"/>
          <w:szCs w:val="18"/>
        </w:rPr>
        <w:footnoteRef/>
      </w:r>
      <w:r>
        <w:rPr>
          <w:sz w:val="18"/>
          <w:szCs w:val="18"/>
        </w:rPr>
        <w:t xml:space="preserve"> </w:t>
      </w:r>
      <w:r>
        <w:rPr>
          <w:bCs/>
          <w:sz w:val="18"/>
          <w:szCs w:val="18"/>
        </w:rPr>
        <w:t>Ewaluacja systemu realizacji instrumentów finansowych w ramach POIR</w:t>
      </w:r>
      <w:del w:id="75" w:author="Lukasz Malecki" w:date="2021-10-12T09:58:00Z">
        <w:r w:rsidDel="00AF6BB5">
          <w:rPr>
            <w:bCs/>
            <w:sz w:val="18"/>
            <w:szCs w:val="18"/>
          </w:rPr>
          <w:delText>,</w:delText>
        </w:r>
      </w:del>
      <w:r>
        <w:rPr>
          <w:bCs/>
          <w:sz w:val="18"/>
          <w:szCs w:val="18"/>
        </w:rPr>
        <w:t xml:space="preserve"> -  ewaluacja na zlecenie </w:t>
      </w:r>
      <w:proofErr w:type="spellStart"/>
      <w:r>
        <w:rPr>
          <w:bCs/>
          <w:sz w:val="18"/>
          <w:szCs w:val="18"/>
        </w:rPr>
        <w:t>MFiPR</w:t>
      </w:r>
      <w:proofErr w:type="spellEnd"/>
      <w:r>
        <w:rPr>
          <w:bCs/>
          <w:sz w:val="18"/>
          <w:szCs w:val="18"/>
        </w:rPr>
        <w:t xml:space="preserve"> przez konsorcjum utworzone przez:  Taylor </w:t>
      </w:r>
      <w:proofErr w:type="spellStart"/>
      <w:r>
        <w:rPr>
          <w:bCs/>
          <w:sz w:val="18"/>
          <w:szCs w:val="18"/>
        </w:rPr>
        <w:t>Economics</w:t>
      </w:r>
      <w:proofErr w:type="spellEnd"/>
      <w:r>
        <w:rPr>
          <w:bCs/>
          <w:sz w:val="18"/>
          <w:szCs w:val="18"/>
        </w:rPr>
        <w:t xml:space="preserve"> Sp. z o.o. oraz Policy &amp; Action </w:t>
      </w:r>
      <w:proofErr w:type="spellStart"/>
      <w:r>
        <w:rPr>
          <w:bCs/>
          <w:sz w:val="18"/>
          <w:szCs w:val="18"/>
        </w:rPr>
        <w:t>Group</w:t>
      </w:r>
      <w:proofErr w:type="spellEnd"/>
      <w:r>
        <w:rPr>
          <w:bCs/>
          <w:sz w:val="18"/>
          <w:szCs w:val="18"/>
        </w:rPr>
        <w:t xml:space="preserve"> </w:t>
      </w:r>
      <w:proofErr w:type="spellStart"/>
      <w:r>
        <w:rPr>
          <w:bCs/>
          <w:sz w:val="18"/>
          <w:szCs w:val="18"/>
        </w:rPr>
        <w:t>Uniconsult</w:t>
      </w:r>
      <w:proofErr w:type="spellEnd"/>
      <w:r>
        <w:rPr>
          <w:bCs/>
          <w:sz w:val="18"/>
          <w:szCs w:val="18"/>
        </w:rPr>
        <w:t xml:space="preserve"> Sp. z o. o., Warszawa, 2019 r.</w:t>
      </w:r>
    </w:p>
  </w:footnote>
  <w:footnote w:id="17">
    <w:p w:rsidR="00B80C09" w:rsidRDefault="00B80C09"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Ocena obciążeń administracyjnych beneficjentów Programu Operacyjnego Inteligentny Rozwój 2014-2020, 2017 r. -  ewaluacja na zlecenie </w:t>
      </w:r>
      <w:proofErr w:type="spellStart"/>
      <w:r>
        <w:rPr>
          <w:sz w:val="18"/>
          <w:szCs w:val="18"/>
        </w:rPr>
        <w:t>MFiPR</w:t>
      </w:r>
      <w:proofErr w:type="spellEnd"/>
      <w:r>
        <w:rPr>
          <w:sz w:val="18"/>
          <w:szCs w:val="18"/>
        </w:rPr>
        <w:t xml:space="preserve"> przez konsorcjum utworzone przez:  Stowarzyszenie na Rzecz Rozwoju Rynku Pracy S-TO-S oraz CODE Design Sp. z o.o. oraz  Ocena skuteczności wdrażania PO IR przez NCBR, sprawności obsługi projektów oraz identyfikacji dobrych praktyk w Działaniu 1.1 - na zlecenie NCBR  Wykonawcy:  EGO – Evaluation for </w:t>
      </w:r>
      <w:proofErr w:type="spellStart"/>
      <w:r>
        <w:rPr>
          <w:sz w:val="18"/>
          <w:szCs w:val="18"/>
        </w:rPr>
        <w:t>Government</w:t>
      </w:r>
      <w:proofErr w:type="spellEnd"/>
      <w:r>
        <w:rPr>
          <w:sz w:val="18"/>
          <w:szCs w:val="18"/>
        </w:rPr>
        <w:t xml:space="preserve"> </w:t>
      </w:r>
      <w:proofErr w:type="spellStart"/>
      <w:r>
        <w:rPr>
          <w:sz w:val="18"/>
          <w:szCs w:val="18"/>
        </w:rPr>
        <w:t>Organizatons</w:t>
      </w:r>
      <w:proofErr w:type="spellEnd"/>
      <w:r>
        <w:rPr>
          <w:sz w:val="18"/>
          <w:szCs w:val="18"/>
        </w:rPr>
        <w:t xml:space="preserve"> s.c.), LB&amp;E Sp. z o.o., MCM </w:t>
      </w:r>
      <w:proofErr w:type="spellStart"/>
      <w:r>
        <w:rPr>
          <w:sz w:val="18"/>
          <w:szCs w:val="18"/>
        </w:rPr>
        <w:t>Institute</w:t>
      </w:r>
      <w:proofErr w:type="spellEnd"/>
      <w:r>
        <w:rPr>
          <w:sz w:val="18"/>
          <w:szCs w:val="18"/>
        </w:rPr>
        <w:t xml:space="preserve"> Poland Sp. z o.o.</w:t>
      </w:r>
    </w:p>
  </w:footnote>
  <w:footnote w:id="18">
    <w:p w:rsidR="00B80C09" w:rsidRDefault="00B80C09" w:rsidP="007F45B2">
      <w:pPr>
        <w:pStyle w:val="Tekstprzypisudolnego"/>
        <w:ind w:left="0" w:firstLine="0"/>
        <w:rPr>
          <w:sz w:val="18"/>
          <w:szCs w:val="18"/>
        </w:rPr>
      </w:pPr>
      <w:r>
        <w:rPr>
          <w:rStyle w:val="Odwoanieprzypisudolnego"/>
          <w:b w:val="0"/>
          <w:sz w:val="18"/>
          <w:szCs w:val="18"/>
        </w:rPr>
        <w:footnoteRef/>
      </w:r>
      <w:hyperlink r:id="rId5" w:history="1">
        <w:r w:rsidRPr="0056290D">
          <w:rPr>
            <w:rStyle w:val="Hipercze"/>
            <w:sz w:val="18"/>
            <w:szCs w:val="18"/>
          </w:rPr>
          <w:t>https://bip.mos.gov.pl/fileadmin/user_upload/bip/strategie_plany_programy/Polityka_Ekologiczna_Panstwa/Polityka_Ekologiczna_Panstwa_2030.pdf</w:t>
        </w:r>
      </w:hyperlink>
      <w:r>
        <w:rPr>
          <w:sz w:val="18"/>
          <w:szCs w:val="18"/>
        </w:rPr>
        <w:t xml:space="preserve">,, </w:t>
      </w:r>
      <w:r w:rsidRPr="005B0173">
        <w:rPr>
          <w:sz w:val="18"/>
          <w:szCs w:val="18"/>
        </w:rPr>
        <w:t>https://www.dziennikustaw.gov.pl/M2021000026401.pdf</w:t>
      </w:r>
    </w:p>
  </w:footnote>
  <w:footnote w:id="19">
    <w:p w:rsidR="00B80C09" w:rsidRPr="00E85F9E" w:rsidRDefault="00B80C09">
      <w:pPr>
        <w:pStyle w:val="Tekstprzypisudolnego"/>
        <w:rPr>
          <w:sz w:val="18"/>
          <w:szCs w:val="18"/>
        </w:rPr>
      </w:pPr>
      <w:ins w:id="111" w:author="Natalia Zaluzna" w:date="2021-09-22T16:01:00Z">
        <w:r w:rsidRPr="00E85F9E">
          <w:rPr>
            <w:rStyle w:val="Odwoanieprzypisudolnego"/>
            <w:sz w:val="18"/>
            <w:szCs w:val="18"/>
          </w:rPr>
          <w:footnoteRef/>
        </w:r>
        <w:r w:rsidRPr="00E85F9E">
          <w:rPr>
            <w:sz w:val="18"/>
            <w:szCs w:val="18"/>
          </w:rPr>
          <w:t xml:space="preserve"> </w:t>
        </w:r>
      </w:ins>
      <w:ins w:id="112" w:author="Natalia Zaluzna" w:date="2021-09-22T16:07:00Z">
        <w:r>
          <w:rPr>
            <w:sz w:val="18"/>
            <w:szCs w:val="18"/>
          </w:rPr>
          <w:fldChar w:fldCharType="begin"/>
        </w:r>
        <w:r>
          <w:rPr>
            <w:sz w:val="18"/>
            <w:szCs w:val="18"/>
          </w:rPr>
          <w:instrText xml:space="preserve"> HYPERLINK "</w:instrText>
        </w:r>
        <w:r w:rsidRPr="00E85F9E">
          <w:rPr>
            <w:sz w:val="18"/>
            <w:szCs w:val="18"/>
          </w:rPr>
          <w:instrText>https://www.parp.gov.pl/storage/publications/pdf/2017_ict_sector_by_2025_pl.pdf</w:instrText>
        </w:r>
        <w:r>
          <w:rPr>
            <w:sz w:val="18"/>
            <w:szCs w:val="18"/>
          </w:rPr>
          <w:instrText xml:space="preserve">" </w:instrText>
        </w:r>
        <w:r>
          <w:rPr>
            <w:sz w:val="18"/>
            <w:szCs w:val="18"/>
          </w:rPr>
          <w:fldChar w:fldCharType="separate"/>
        </w:r>
        <w:r w:rsidRPr="00B42C15">
          <w:rPr>
            <w:rStyle w:val="Hipercze"/>
            <w:sz w:val="18"/>
            <w:szCs w:val="18"/>
          </w:rPr>
          <w:t>https://www.parp.gov.pl/storage/publications/pdf/2017_ict_sector_by_2025_pl.pdf</w:t>
        </w:r>
        <w:r>
          <w:rPr>
            <w:sz w:val="18"/>
            <w:szCs w:val="18"/>
          </w:rPr>
          <w:fldChar w:fldCharType="end"/>
        </w:r>
        <w:r>
          <w:rPr>
            <w:sz w:val="18"/>
            <w:szCs w:val="18"/>
          </w:rPr>
          <w:t xml:space="preserve"> </w:t>
        </w:r>
      </w:ins>
    </w:p>
  </w:footnote>
  <w:footnote w:id="20">
    <w:p w:rsidR="00B80C09" w:rsidRDefault="00B80C09" w:rsidP="00F23641">
      <w:pPr>
        <w:pStyle w:val="Tekstprzypisudolnego"/>
        <w:ind w:left="0" w:firstLine="0"/>
        <w:rPr>
          <w:sz w:val="20"/>
          <w:lang w:val="en-GB"/>
        </w:rPr>
      </w:pPr>
      <w:r>
        <w:rPr>
          <w:rStyle w:val="Odwoanieprzypisudolnego"/>
          <w:b w:val="0"/>
          <w:sz w:val="20"/>
        </w:rPr>
        <w:footnoteRef/>
      </w:r>
      <w:r>
        <w:rPr>
          <w:b/>
          <w:sz w:val="20"/>
          <w:lang w:val="en-GB"/>
        </w:rPr>
        <w:t xml:space="preserve"> </w:t>
      </w:r>
      <w:r>
        <w:rPr>
          <w:color w:val="112250"/>
          <w:sz w:val="20"/>
          <w:lang w:val="en-GB"/>
        </w:rPr>
        <w:t xml:space="preserve">Ex post evaluation of Cohesion Policy programmes 2007-2013, focusing on the European Regional Development Fund (ERDF) and the Cohesion Fund (CF); </w:t>
      </w:r>
      <w:r>
        <w:rPr>
          <w:sz w:val="20"/>
          <w:lang w:val="en-GB"/>
        </w:rPr>
        <w:t xml:space="preserve"> </w:t>
      </w:r>
      <w:hyperlink r:id="rId6" w:history="1">
        <w:r>
          <w:rPr>
            <w:rStyle w:val="Hipercze"/>
            <w:sz w:val="20"/>
            <w:lang w:val="en-GB"/>
          </w:rPr>
          <w:t>https://op.europa.eu/en/publication-detail/-/publication/e9182ca7-7a40-11e6-b076-01aa75ed71a1</w:t>
        </w:r>
      </w:hyperlink>
    </w:p>
  </w:footnote>
  <w:footnote w:id="21">
    <w:p w:rsidR="00B80C09" w:rsidRPr="0019425F" w:rsidRDefault="00B80C09" w:rsidP="005D3D2B">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2">
    <w:p w:rsidR="00B80C09" w:rsidRPr="0019425F" w:rsidRDefault="00B80C09" w:rsidP="00944A95">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3">
    <w:p w:rsidR="00B80C09" w:rsidRDefault="00B80C09" w:rsidP="00EE0B5C">
      <w:pPr>
        <w:pStyle w:val="Tekstprzypisudolnego"/>
        <w:ind w:left="284" w:hanging="284"/>
        <w:jc w:val="both"/>
        <w:rPr>
          <w:rFonts w:eastAsia="Calibri"/>
          <w:sz w:val="18"/>
          <w:szCs w:val="18"/>
        </w:rPr>
      </w:pPr>
      <w:r>
        <w:rPr>
          <w:rStyle w:val="Odwoanieprzypisudolnego"/>
          <w:b w:val="0"/>
          <w:sz w:val="20"/>
        </w:rPr>
        <w:footnoteRef/>
      </w:r>
      <w:r>
        <w:rPr>
          <w:b/>
          <w:sz w:val="20"/>
        </w:rPr>
        <w:t xml:space="preserve"> </w:t>
      </w:r>
      <w:r>
        <w:rPr>
          <w:sz w:val="18"/>
          <w:szCs w:val="18"/>
        </w:rPr>
        <w:t>Definicj</w:t>
      </w:r>
      <w:ins w:id="196" w:author="Lukasz Malecki" w:date="2021-10-08T09:46:00Z">
        <w:r>
          <w:rPr>
            <w:sz w:val="18"/>
            <w:szCs w:val="18"/>
          </w:rPr>
          <w:t>e</w:t>
        </w:r>
      </w:ins>
      <w:del w:id="197" w:author="Lukasz Malecki" w:date="2021-10-08T09:46:00Z">
        <w:r w:rsidDel="00BE4A2B">
          <w:rPr>
            <w:sz w:val="18"/>
            <w:szCs w:val="18"/>
          </w:rPr>
          <w:delText>a</w:delText>
        </w:r>
      </w:del>
      <w:r>
        <w:rPr>
          <w:sz w:val="18"/>
          <w:szCs w:val="18"/>
        </w:rPr>
        <w:t xml:space="preserve"> small </w:t>
      </w:r>
      <w:proofErr w:type="spellStart"/>
      <w:r>
        <w:rPr>
          <w:sz w:val="18"/>
          <w:szCs w:val="18"/>
        </w:rPr>
        <w:t>mid-caps</w:t>
      </w:r>
      <w:proofErr w:type="spellEnd"/>
      <w:r>
        <w:rPr>
          <w:sz w:val="18"/>
          <w:szCs w:val="18"/>
        </w:rPr>
        <w:t xml:space="preserve"> (małe spółki o średniej kapitalizacji)</w:t>
      </w:r>
      <w:ins w:id="198" w:author="Lukasz Malecki" w:date="2021-10-08T09:46:00Z">
        <w:r>
          <w:rPr>
            <w:sz w:val="18"/>
            <w:szCs w:val="18"/>
          </w:rPr>
          <w:t xml:space="preserve"> oraz </w:t>
        </w:r>
        <w:proofErr w:type="spellStart"/>
        <w:r>
          <w:rPr>
            <w:sz w:val="18"/>
            <w:szCs w:val="18"/>
          </w:rPr>
          <w:t>mid-caps</w:t>
        </w:r>
        <w:proofErr w:type="spellEnd"/>
        <w:r>
          <w:rPr>
            <w:sz w:val="18"/>
            <w:szCs w:val="18"/>
          </w:rPr>
          <w:t xml:space="preserve"> (spółka o średniej kapitalizacji)</w:t>
        </w:r>
      </w:ins>
      <w:r>
        <w:rPr>
          <w:sz w:val="18"/>
          <w:szCs w:val="18"/>
        </w:rPr>
        <w:t xml:space="preserve"> </w:t>
      </w:r>
      <w:del w:id="199" w:author="Lukasz Malecki" w:date="2021-10-08T09:46:00Z">
        <w:r w:rsidDel="00BE4A2B">
          <w:rPr>
            <w:sz w:val="18"/>
            <w:szCs w:val="18"/>
          </w:rPr>
          <w:delText xml:space="preserve">określona </w:delText>
        </w:r>
      </w:del>
      <w:ins w:id="200" w:author="Lukasz Malecki" w:date="2021-10-08T09:46:00Z">
        <w:r>
          <w:rPr>
            <w:sz w:val="18"/>
            <w:szCs w:val="18"/>
          </w:rPr>
          <w:t xml:space="preserve">określone </w:t>
        </w:r>
      </w:ins>
      <w:del w:id="201" w:author="Lukasz Malecki" w:date="2021-10-08T09:46:00Z">
        <w:r w:rsidDel="00BE4A2B">
          <w:rPr>
            <w:sz w:val="18"/>
            <w:szCs w:val="18"/>
          </w:rPr>
          <w:delText xml:space="preserve">została </w:delText>
        </w:r>
      </w:del>
      <w:ins w:id="202" w:author="Lukasz Malecki" w:date="2021-10-08T09:46:00Z">
        <w:r>
          <w:rPr>
            <w:sz w:val="18"/>
            <w:szCs w:val="18"/>
          </w:rPr>
          <w:t xml:space="preserve">zostały </w:t>
        </w:r>
      </w:ins>
      <w:r>
        <w:rPr>
          <w:sz w:val="18"/>
          <w:szCs w:val="18"/>
        </w:rPr>
        <w:t xml:space="preserve">w Rozporządzeniu (UE) No 2015/1017 z dnia 25 czerwca 2015 r. w sprawie Europejskiego Funduszu na rzecz Inwestycji Strategicznych, Europejskiego Centrum Doradztwa Inwestycyjnego i Europejskiego Portalu Projektów Inwestycyjnych oraz zmieniającego rozporządzenia (UE) nr 1291/2013 i (UE) nr 1316/2013 – Europejski Fundusz na rzecz Inwestycji Strategicznych: </w:t>
      </w:r>
      <w:hyperlink r:id="rId7" w:history="1">
        <w:r>
          <w:rPr>
            <w:rStyle w:val="Hipercze"/>
            <w:sz w:val="18"/>
            <w:szCs w:val="18"/>
          </w:rPr>
          <w:t>https://eur-lex.europa.eu/legal-content/PL/TXT/PDF/?uri=CELEX:32015R1017&amp;from=PL</w:t>
        </w:r>
      </w:hyperlink>
      <w:r>
        <w:rPr>
          <w:sz w:val="18"/>
          <w:szCs w:val="18"/>
        </w:rPr>
        <w:t>.</w:t>
      </w:r>
    </w:p>
  </w:footnote>
  <w:footnote w:id="24">
    <w:p w:rsidR="00B80C09" w:rsidRDefault="00B80C09" w:rsidP="00EE0B5C">
      <w:pPr>
        <w:pStyle w:val="Tekstprzypisudolnego"/>
        <w:ind w:left="0" w:firstLine="0"/>
        <w:rPr>
          <w:sz w:val="18"/>
          <w:szCs w:val="18"/>
          <w:lang w:val="en-GB"/>
        </w:rPr>
      </w:pPr>
      <w:r>
        <w:rPr>
          <w:rStyle w:val="Odwoanieprzypisudolnego"/>
          <w:b w:val="0"/>
          <w:sz w:val="18"/>
          <w:szCs w:val="18"/>
        </w:rPr>
        <w:footnoteRef/>
      </w:r>
      <w:r>
        <w:rPr>
          <w:b/>
          <w:sz w:val="18"/>
          <w:szCs w:val="18"/>
          <w:lang w:val="en-GB"/>
        </w:rPr>
        <w:t xml:space="preserve"> </w:t>
      </w:r>
      <w:r>
        <w:rPr>
          <w:sz w:val="18"/>
          <w:szCs w:val="18"/>
          <w:lang w:val="en-GB"/>
        </w:rPr>
        <w:t>Enterprises with research and development (R&amp;D) activities during 2016 and 2018 by NACE Rev. 2 activity and size class [INN_CIS11_INRD__custom_1028334], EUROSTAT.</w:t>
      </w:r>
    </w:p>
  </w:footnote>
  <w:footnote w:id="25">
    <w:p w:rsidR="00B80C09" w:rsidRPr="0019425F" w:rsidRDefault="00B80C09" w:rsidP="00E944B7">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6">
    <w:p w:rsidR="00B80C09" w:rsidRPr="0019425F" w:rsidRDefault="00B80C09" w:rsidP="002F2517">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7">
    <w:p w:rsidR="00B80C09" w:rsidRPr="0019425F" w:rsidRDefault="00B80C09" w:rsidP="00CF0D7F">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8">
    <w:p w:rsidR="00B80C09" w:rsidRPr="0019425F" w:rsidRDefault="00B80C09" w:rsidP="002A7F8D">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9">
    <w:p w:rsidR="00B80C09" w:rsidRPr="0019425F" w:rsidRDefault="00B80C09" w:rsidP="002A7F8D">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0">
    <w:p w:rsidR="00B80C09" w:rsidRPr="0019425F" w:rsidRDefault="00B80C0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1">
    <w:p w:rsidR="00B80C09" w:rsidRPr="0019425F" w:rsidRDefault="00B80C0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2">
    <w:p w:rsidR="00B80C09" w:rsidRPr="0019425F" w:rsidRDefault="00B80C0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3">
    <w:p w:rsidR="00B80C09" w:rsidRPr="0019425F" w:rsidRDefault="00B80C0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4">
    <w:p w:rsidR="00B80C09" w:rsidRPr="0019425F" w:rsidRDefault="00B80C0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5">
    <w:p w:rsidR="00B80C09" w:rsidRPr="0019425F" w:rsidRDefault="00B80C09"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6">
    <w:p w:rsidR="00B80C09" w:rsidRPr="0019425F" w:rsidRDefault="00B80C09" w:rsidP="00D17B58">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7">
    <w:p w:rsidR="00B80C09" w:rsidRPr="0019425F" w:rsidRDefault="00B80C09" w:rsidP="00C717C0">
      <w:pPr>
        <w:pStyle w:val="Tekstprzypisudolnego"/>
      </w:pPr>
      <w:r w:rsidRPr="0019425F">
        <w:rPr>
          <w:rStyle w:val="Odwoanieprzypisudolnego"/>
        </w:rPr>
        <w:footnoteRef/>
      </w:r>
      <w:r>
        <w:tab/>
      </w:r>
      <w:r w:rsidRPr="0019425F">
        <w:t>Dotyczy wyłącznie zmian program</w:t>
      </w:r>
      <w:r>
        <w:t>u</w:t>
      </w:r>
      <w:r w:rsidRPr="0019425F">
        <w:t xml:space="preserve"> zgodnie z art. 14 i 26 z wyjątkiem przesunięć uzupełniających do FST zgodnie z art. 27</w:t>
      </w:r>
      <w:r>
        <w:t xml:space="preserve"> rozporządzenia w </w:t>
      </w:r>
      <w:r w:rsidRPr="00C717C0">
        <w:t>sprawie wspólnych przepisów</w:t>
      </w:r>
      <w:r w:rsidRPr="0019425F">
        <w:t>. Przesunięcia nie mają wpływu na roczny podział środków finansowych na poziomie WRF dla danego państwa członkowskiego.</w:t>
      </w:r>
    </w:p>
  </w:footnote>
  <w:footnote w:id="38">
    <w:p w:rsidR="00B80C09" w:rsidRPr="0019425F" w:rsidRDefault="00B80C09" w:rsidP="00944A95">
      <w:pPr>
        <w:pStyle w:val="Tekstprzypisudolnego"/>
      </w:pPr>
      <w:r w:rsidRPr="0019425F">
        <w:rPr>
          <w:rStyle w:val="Odwoanieprzypisudolnego"/>
        </w:rPr>
        <w:footnoteRef/>
      </w:r>
      <w:r>
        <w:tab/>
      </w:r>
      <w:r w:rsidRPr="0019425F">
        <w:t>Przesunięcia nie mają wpływu na roczny podział środków finansowych na poziomie WRF dla danego państwa członkowskiego.</w:t>
      </w:r>
    </w:p>
  </w:footnote>
  <w:footnote w:id="39">
    <w:p w:rsidR="00B80C09" w:rsidRPr="0019425F" w:rsidRDefault="00B80C09" w:rsidP="00944A95">
      <w:pPr>
        <w:pStyle w:val="Tekstprzypisudolnego"/>
      </w:pPr>
      <w:r w:rsidRPr="0019425F">
        <w:rPr>
          <w:rStyle w:val="Odwoanieprzypisudolnego"/>
        </w:rPr>
        <w:footnoteRef/>
      </w:r>
      <w:r>
        <w:tab/>
      </w:r>
      <w:r w:rsidRPr="0019425F">
        <w:t>Ma zastosowanie do pierwszego przyjęcia programów z alokacją z FST.</w:t>
      </w:r>
    </w:p>
  </w:footnote>
  <w:footnote w:id="40">
    <w:p w:rsidR="00B80C09" w:rsidRPr="0019425F" w:rsidRDefault="00B80C09" w:rsidP="00C717C0">
      <w:pPr>
        <w:pStyle w:val="Tekstprzypisudolnego"/>
      </w:pPr>
      <w:r w:rsidRPr="0019425F">
        <w:rPr>
          <w:rStyle w:val="Odwoanieprzypisudolnego"/>
        </w:rPr>
        <w:footnoteRef/>
      </w:r>
      <w:r>
        <w:tab/>
      </w:r>
      <w:r w:rsidRPr="0019425F">
        <w:t>Sekcję tę wypełnia program otrzymujący wsparcie. W przypadku gdy program wspierany przez FST otrzymuje wsparcie uzu</w:t>
      </w:r>
      <w:r>
        <w:t>pełniające (por. </w:t>
      </w:r>
      <w:r w:rsidRPr="0019425F">
        <w:t>art. 27</w:t>
      </w:r>
      <w:r>
        <w:t xml:space="preserve"> </w:t>
      </w:r>
      <w:r w:rsidRPr="00C717C0">
        <w:t>rozporządzenia w sprawie wspólnych przepisów</w:t>
      </w:r>
      <w:r>
        <w:t xml:space="preserve"> </w:t>
      </w:r>
      <w:r w:rsidRPr="0019425F">
        <w:t>)</w:t>
      </w:r>
      <w:r>
        <w:t xml:space="preserve"> w </w:t>
      </w:r>
      <w:r w:rsidRPr="0019425F">
        <w:t>ramach programu i z innych programów, należy wypełnić wszystkie tabele</w:t>
      </w:r>
      <w:r>
        <w:t xml:space="preserve"> w </w:t>
      </w:r>
      <w:r w:rsidRPr="0019425F">
        <w:t>tej sekcji. Przy</w:t>
      </w:r>
      <w:r>
        <w:t xml:space="preserve"> pierwszym przyjęciu programu z </w:t>
      </w:r>
      <w:r w:rsidRPr="0019425F">
        <w:t>alokacją z FST niniejsza sekcja ma na celu potwierdzenie lub skorygowanie wstępnych przesunięć zaproponowanych</w:t>
      </w:r>
      <w:r>
        <w:t xml:space="preserve"> w </w:t>
      </w:r>
      <w:r w:rsidRPr="0019425F">
        <w:t>umowie partnerstwa.</w:t>
      </w:r>
    </w:p>
  </w:footnote>
  <w:footnote w:id="41">
    <w:p w:rsidR="00B80C09" w:rsidRPr="0019425F" w:rsidRDefault="00B80C09" w:rsidP="00944A95">
      <w:pPr>
        <w:pStyle w:val="Tekstprzypisudolnego"/>
        <w:rPr>
          <w:szCs w:val="24"/>
        </w:rPr>
      </w:pPr>
      <w:r w:rsidRPr="0019425F">
        <w:rPr>
          <w:rStyle w:val="Odwoanieprzypisudolnego"/>
        </w:rPr>
        <w:footnoteRef/>
      </w:r>
      <w:r>
        <w:tab/>
      </w:r>
      <w:r w:rsidRPr="0019425F">
        <w:t>Dotyczy wyłącznie zmian program</w:t>
      </w:r>
      <w:r>
        <w:t>u w </w:t>
      </w:r>
      <w:r w:rsidRPr="0019425F">
        <w:t xml:space="preserve">odniesieniu do zasobów przesuniętych z powrotem z innych instrumentów </w:t>
      </w:r>
      <w:r>
        <w:t>unijnych</w:t>
      </w:r>
      <w:r w:rsidRPr="0019425F">
        <w:t>,</w:t>
      </w:r>
      <w:r>
        <w:t xml:space="preserve"> w </w:t>
      </w:r>
      <w:r w:rsidRPr="0019425F">
        <w:t xml:space="preserve">tym elementów </w:t>
      </w:r>
      <w:r>
        <w:t>FAMI</w:t>
      </w:r>
      <w:r w:rsidRPr="0019425F">
        <w:t>, FBW i IZGW,</w:t>
      </w:r>
      <w:r>
        <w:t xml:space="preserve"> w </w:t>
      </w:r>
      <w:r w:rsidRPr="0019425F">
        <w:t xml:space="preserve">ramach zarządzania bezpośredniego lub pośredniego, lub z </w:t>
      </w:r>
      <w:proofErr w:type="spellStart"/>
      <w:r w:rsidRPr="0019425F">
        <w:t>InvestEU</w:t>
      </w:r>
      <w:proofErr w:type="spellEnd"/>
      <w:r w:rsidRPr="0019425F">
        <w:t>.</w:t>
      </w:r>
    </w:p>
  </w:footnote>
  <w:footnote w:id="42">
    <w:p w:rsidR="00B80C09" w:rsidRDefault="00B80C09" w:rsidP="002C15E5">
      <w:pPr>
        <w:pStyle w:val="Tekstprzypisudolnego"/>
        <w:ind w:left="284" w:hanging="284"/>
        <w:rPr>
          <w:sz w:val="20"/>
        </w:rPr>
      </w:pPr>
      <w:r>
        <w:rPr>
          <w:rStyle w:val="Odwoanieprzypisudolnego"/>
          <w:sz w:val="20"/>
        </w:rPr>
        <w:footnoteRef/>
      </w:r>
      <w:r>
        <w:rPr>
          <w:sz w:val="20"/>
        </w:rPr>
        <w:t xml:space="preserve"> Ustawa z dnia 3 października 2008 r. o udostępnianiu informacji o środowisku i jego ochronie, udziale społeczeństwa w ochronie środowiska oraz o ocenach oddziaływania na środowisko (t. j. Dz.U. 2021 poz. 247, ze zm.).</w:t>
      </w:r>
    </w:p>
  </w:footnote>
  <w:footnote w:id="43">
    <w:p w:rsidR="00B80C09" w:rsidRPr="0019425F" w:rsidRDefault="00B80C09" w:rsidP="00C717C0">
      <w:pPr>
        <w:pStyle w:val="Tekstprzypisudolnego"/>
        <w:rPr>
          <w:szCs w:val="24"/>
        </w:rPr>
      </w:pPr>
      <w:r w:rsidRPr="0019425F">
        <w:rPr>
          <w:rStyle w:val="Odwoanieprzypisudolnego"/>
        </w:rPr>
        <w:footnoteRef/>
      </w:r>
      <w:r>
        <w:tab/>
      </w:r>
      <w:r w:rsidRPr="0019425F">
        <w:t xml:space="preserve">Oznacza kod </w:t>
      </w:r>
      <w:r>
        <w:t xml:space="preserve">dla </w:t>
      </w:r>
      <w:r w:rsidRPr="0019425F">
        <w:t>wymiaru „</w:t>
      </w:r>
      <w:r>
        <w:t>Zakres</w:t>
      </w:r>
      <w:r w:rsidRPr="000D088E">
        <w:t xml:space="preserve"> interwencji</w:t>
      </w:r>
      <w:r w:rsidRPr="0019425F">
        <w:t>”</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44">
    <w:p w:rsidR="00B80C09" w:rsidRPr="0019425F" w:rsidRDefault="00B80C09"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45">
    <w:p w:rsidR="00B80C09" w:rsidRPr="0019425F" w:rsidRDefault="00B80C09" w:rsidP="00C717C0">
      <w:pPr>
        <w:pStyle w:val="Tekstprzypisudolnego"/>
        <w:rPr>
          <w:bCs/>
          <w:szCs w:val="24"/>
        </w:rPr>
      </w:pPr>
      <w:r w:rsidRPr="0019425F">
        <w:rPr>
          <w:rStyle w:val="Odwoanieprzypisudolnego"/>
        </w:rPr>
        <w:footnoteRef/>
      </w:r>
      <w:r>
        <w:tab/>
      </w:r>
      <w:r w:rsidRPr="0019425F">
        <w:t>Przewidywana data rozpoczęcia wyboru operacji i przewidywana data i</w:t>
      </w:r>
      <w:r>
        <w:t xml:space="preserve">ch ukończenia (zob. </w:t>
      </w:r>
      <w:r w:rsidRPr="0019425F">
        <w:t>art. 63 ust. 5</w:t>
      </w:r>
      <w:r>
        <w:t xml:space="preserve"> </w:t>
      </w:r>
      <w:r w:rsidRPr="00C717C0">
        <w:t>rozporządzenia w sprawie wspólnych przepisów</w:t>
      </w:r>
      <w:r w:rsidRPr="0019425F">
        <w:t>).</w:t>
      </w:r>
    </w:p>
  </w:footnote>
  <w:footnote w:id="46">
    <w:p w:rsidR="00B80C09" w:rsidRPr="0019425F" w:rsidRDefault="00B80C09" w:rsidP="00D01EBD">
      <w:pPr>
        <w:pStyle w:val="Tekstprzypisudolnego"/>
        <w:rPr>
          <w:bCs/>
          <w:szCs w:val="24"/>
        </w:rPr>
      </w:pPr>
      <w:r w:rsidRPr="0019425F">
        <w:rPr>
          <w:rStyle w:val="Odwoanieprzypisudolnego"/>
        </w:rPr>
        <w:footnoteRef/>
      </w:r>
      <w:r>
        <w:tab/>
      </w:r>
      <w:r w:rsidRPr="0019425F">
        <w:t>W przypadku operacji,</w:t>
      </w:r>
      <w:r>
        <w:t xml:space="preserve"> w </w:t>
      </w:r>
      <w:r w:rsidRPr="0019425F">
        <w:t xml:space="preserve">ramach których stosowanych jest kilka uproszczonych metod rozliczania kosztów, obejmujących różne kategorie kosztów, różne projekty lub kolejne etapy operacji, pola 3–11 należy wypełnić dla każdego wskaźnika uruchamiającego </w:t>
      </w:r>
      <w:r>
        <w:t>refundację</w:t>
      </w:r>
      <w:r w:rsidRPr="0019425F">
        <w:t xml:space="preserve"> kosztów.</w:t>
      </w:r>
    </w:p>
  </w:footnote>
  <w:footnote w:id="47">
    <w:p w:rsidR="00B80C09" w:rsidRPr="0019425F" w:rsidRDefault="00B80C09" w:rsidP="00944A95">
      <w:pPr>
        <w:pStyle w:val="Tekstprzypisudolnego"/>
        <w:rPr>
          <w:bCs/>
          <w:szCs w:val="24"/>
        </w:rPr>
      </w:pPr>
      <w:r w:rsidRPr="0019425F">
        <w:rPr>
          <w:rStyle w:val="Odwoanieprzypisudolnego"/>
        </w:rPr>
        <w:footnoteRef/>
      </w:r>
      <w:r>
        <w:tab/>
      </w:r>
      <w:r w:rsidRPr="0019425F">
        <w:t>W stosownych przypadkach należy wskazać częstotliwość i termin korekty oraz wyraźne odniesienie do konkretnego wskaźnika (w tym,</w:t>
      </w:r>
      <w:r>
        <w:t xml:space="preserve"> w </w:t>
      </w:r>
      <w:r w:rsidRPr="0019425F">
        <w:t>stosownych przypadkach, link do strony internetowej, na której opublikowano ten wskaźnik).</w:t>
      </w:r>
    </w:p>
  </w:footnote>
  <w:footnote w:id="48">
    <w:p w:rsidR="00B80C09" w:rsidRPr="0019425F" w:rsidRDefault="00B80C09" w:rsidP="00944A95">
      <w:pPr>
        <w:pStyle w:val="Tekstprzypisudolnego"/>
        <w:rPr>
          <w:szCs w:val="24"/>
        </w:rPr>
      </w:pPr>
      <w:r w:rsidRPr="0019425F">
        <w:rPr>
          <w:rStyle w:val="Odwoanieprzypisudolnego"/>
        </w:rPr>
        <w:footnoteRef/>
      </w:r>
      <w:r>
        <w:tab/>
      </w:r>
      <w:r w:rsidRPr="0019425F">
        <w:t xml:space="preserve">Czy istnieją jakiekolwiek potencjalne negatywne skutki dla </w:t>
      </w:r>
      <w:r>
        <w:t>jakości wspieranych operacji, a </w:t>
      </w:r>
      <w:r w:rsidRPr="0019425F">
        <w:t>jeśli tak, to jakie środki (np. zapewnienie jakości) zostaną podjęte</w:t>
      </w:r>
      <w:r>
        <w:t xml:space="preserve"> w </w:t>
      </w:r>
      <w:r w:rsidRPr="0019425F">
        <w:t>celu ograniczenia tego ryzyka?</w:t>
      </w:r>
    </w:p>
  </w:footnote>
  <w:footnote w:id="49">
    <w:p w:rsidR="00B80C09" w:rsidRPr="0019425F" w:rsidRDefault="00B80C09" w:rsidP="00C717C0">
      <w:pPr>
        <w:pStyle w:val="Tekstprzypisudolnego"/>
        <w:rPr>
          <w:szCs w:val="24"/>
        </w:rPr>
      </w:pPr>
      <w:r w:rsidRPr="0019425F">
        <w:rPr>
          <w:rStyle w:val="Odwoanieprzypisudolnego"/>
        </w:rPr>
        <w:footnoteRef/>
      </w:r>
      <w:r>
        <w:tab/>
      </w:r>
      <w:r w:rsidRPr="0019425F">
        <w:t xml:space="preserve">Oznacza kod </w:t>
      </w:r>
      <w:r>
        <w:t>dla</w:t>
      </w:r>
      <w:r w:rsidRPr="0019425F">
        <w:t xml:space="preserve"> wymiaru „</w:t>
      </w:r>
      <w:r>
        <w:t>Zakres</w:t>
      </w:r>
      <w:r w:rsidRPr="000D088E">
        <w:t xml:space="preserve"> interwencji”</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50">
    <w:p w:rsidR="00B80C09" w:rsidRPr="0019425F" w:rsidRDefault="00B80C09"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51">
    <w:p w:rsidR="00B80C09" w:rsidRPr="0068571B"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NUTS – nomenklatura jednostek terytorialnych do celów statystycznych. Zazwyczaj region określa się na poziomie 2. </w:t>
      </w:r>
      <w:r w:rsidRPr="0068571B">
        <w:t>Rozporządzenie (WE) nr 1059/2003 Parlamentu Europejskiego i Rady z dnia 26 maja 2003</w:t>
      </w:r>
      <w:r>
        <w:t> r. w </w:t>
      </w:r>
      <w:r w:rsidRPr="0068571B">
        <w:t xml:space="preserve">sprawie ustalenia wspólnej klasyfikacji Jednostek Terytorialnych do Celów Statystycznych (NUTS) (Dz.U. L 154 z 21.6.2003, s. 1) </w:t>
      </w:r>
      <w:r w:rsidRPr="0068571B">
        <w:rPr>
          <w:szCs w:val="24"/>
        </w:rPr>
        <w:t>zm</w:t>
      </w:r>
      <w:r>
        <w:rPr>
          <w:szCs w:val="24"/>
        </w:rPr>
        <w:t>ienione rozporządzeniem</w:t>
      </w:r>
      <w:r w:rsidRPr="00944A95">
        <w:rPr>
          <w:szCs w:val="24"/>
        </w:rPr>
        <w:t xml:space="preserve"> Komisji (UE) 2016/2066 </w:t>
      </w:r>
      <w:r>
        <w:rPr>
          <w:szCs w:val="24"/>
        </w:rPr>
        <w:t>zmieniającym</w:t>
      </w:r>
      <w:r w:rsidRPr="00944A95">
        <w:rPr>
          <w:szCs w:val="24"/>
        </w:rPr>
        <w:t xml:space="preserve"> załączniki do rozporządzenia (WE) nr 1059/2003 Parlamentu Europejskiego i Rady</w:t>
      </w:r>
      <w:r>
        <w:rPr>
          <w:szCs w:val="24"/>
        </w:rPr>
        <w:t xml:space="preserve"> w </w:t>
      </w:r>
      <w:r w:rsidRPr="00944A95">
        <w:rPr>
          <w:szCs w:val="24"/>
        </w:rPr>
        <w:t>sprawie ustalenia wspólnej klasyfikacji Jednostek Terytorialnych do Celów Statystycznych (NUTS)</w:t>
      </w:r>
      <w:r w:rsidRPr="0068571B">
        <w:rPr>
          <w:szCs w:val="24"/>
        </w:rPr>
        <w:t xml:space="preserve"> (NUTS) (</w:t>
      </w:r>
      <w:r w:rsidRPr="00F55604">
        <w:t>Dz.U. L</w:t>
      </w:r>
      <w:r>
        <w:rPr>
          <w:szCs w:val="24"/>
        </w:rPr>
        <w:t> 322 z 29.11.2016, s</w:t>
      </w:r>
      <w:r w:rsidRPr="0068571B">
        <w:rPr>
          <w:szCs w:val="24"/>
        </w:rPr>
        <w:t>. 1)</w:t>
      </w:r>
      <w:r w:rsidRPr="0068571B">
        <w:t>.</w:t>
      </w:r>
    </w:p>
  </w:footnote>
  <w:footnote w:id="52">
    <w:p w:rsidR="00B80C09" w:rsidRPr="004D666E"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W rozumieniu reguł konkurencji określonych</w:t>
      </w:r>
      <w:r>
        <w:rPr>
          <w:szCs w:val="24"/>
          <w:shd w:val="clear" w:color="auto" w:fill="FFFFFF"/>
        </w:rPr>
        <w:t xml:space="preserve"> w </w:t>
      </w:r>
      <w:r w:rsidRPr="0019425F">
        <w:rPr>
          <w:szCs w:val="24"/>
          <w:shd w:val="clear" w:color="auto" w:fill="FFFFFF"/>
        </w:rPr>
        <w:t>Traktacie oraz do celów niniejszej sekcji przedsiębiorstwem jest każda jednostka wykonująca działal</w:t>
      </w:r>
      <w:r>
        <w:rPr>
          <w:szCs w:val="24"/>
          <w:shd w:val="clear" w:color="auto" w:fill="FFFFFF"/>
        </w:rPr>
        <w:t>ność gospodarczą niezależnie od </w:t>
      </w:r>
      <w:r w:rsidRPr="0019425F">
        <w:rPr>
          <w:szCs w:val="24"/>
          <w:shd w:val="clear" w:color="auto" w:fill="FFFFFF"/>
        </w:rPr>
        <w:t xml:space="preserve">jej </w:t>
      </w:r>
      <w:r w:rsidRPr="004D666E">
        <w:rPr>
          <w:szCs w:val="24"/>
          <w:shd w:val="clear" w:color="auto" w:fill="FFFFFF"/>
        </w:rPr>
        <w:t xml:space="preserve">formy prawnej i sposobu finansowania (patrz. decyzja Trybunału Sprawiedliwości w sprawie C-222/04 </w:t>
      </w:r>
      <w:proofErr w:type="spellStart"/>
      <w:r w:rsidRPr="004D666E">
        <w:rPr>
          <w:szCs w:val="24"/>
          <w:shd w:val="clear" w:color="auto" w:fill="FFFFFF"/>
        </w:rPr>
        <w:t>Ministero</w:t>
      </w:r>
      <w:proofErr w:type="spellEnd"/>
      <w:r w:rsidRPr="004D666E">
        <w:rPr>
          <w:szCs w:val="24"/>
          <w:shd w:val="clear" w:color="auto" w:fill="FFFFFF"/>
        </w:rPr>
        <w:t xml:space="preserve"> </w:t>
      </w:r>
      <w:proofErr w:type="spellStart"/>
      <w:r w:rsidRPr="004D666E">
        <w:rPr>
          <w:szCs w:val="24"/>
          <w:shd w:val="clear" w:color="auto" w:fill="FFFFFF"/>
        </w:rPr>
        <w:t>dell’Economia</w:t>
      </w:r>
      <w:proofErr w:type="spellEnd"/>
      <w:r w:rsidRPr="004D666E">
        <w:rPr>
          <w:szCs w:val="24"/>
          <w:shd w:val="clear" w:color="auto" w:fill="FFFFFF"/>
        </w:rPr>
        <w:t xml:space="preserve"> e </w:t>
      </w:r>
      <w:proofErr w:type="spellStart"/>
      <w:r w:rsidRPr="004D666E">
        <w:rPr>
          <w:szCs w:val="24"/>
          <w:shd w:val="clear" w:color="auto" w:fill="FFFFFF"/>
        </w:rPr>
        <w:t>delle</w:t>
      </w:r>
      <w:proofErr w:type="spellEnd"/>
      <w:r w:rsidRPr="004D666E">
        <w:rPr>
          <w:szCs w:val="24"/>
          <w:shd w:val="clear" w:color="auto" w:fill="FFFFFF"/>
        </w:rPr>
        <w:t xml:space="preserve"> </w:t>
      </w:r>
      <w:proofErr w:type="spellStart"/>
      <w:r w:rsidRPr="004D666E">
        <w:rPr>
          <w:szCs w:val="24"/>
          <w:shd w:val="clear" w:color="auto" w:fill="FFFFFF"/>
        </w:rPr>
        <w:t>Finanze</w:t>
      </w:r>
      <w:proofErr w:type="spellEnd"/>
      <w:r w:rsidRPr="004D666E">
        <w:rPr>
          <w:szCs w:val="24"/>
          <w:shd w:val="clear" w:color="auto" w:fill="FFFFFF"/>
        </w:rPr>
        <w:t xml:space="preserve"> v Cassa di </w:t>
      </w:r>
      <w:proofErr w:type="spellStart"/>
      <w:r w:rsidRPr="004D666E">
        <w:rPr>
          <w:szCs w:val="24"/>
          <w:shd w:val="clear" w:color="auto" w:fill="FFFFFF"/>
        </w:rPr>
        <w:t>Risparmio</w:t>
      </w:r>
      <w:proofErr w:type="spellEnd"/>
      <w:r w:rsidRPr="004D666E">
        <w:rPr>
          <w:szCs w:val="24"/>
          <w:shd w:val="clear" w:color="auto" w:fill="FFFFFF"/>
        </w:rPr>
        <w:t xml:space="preserve"> di </w:t>
      </w:r>
      <w:proofErr w:type="spellStart"/>
      <w:r w:rsidRPr="004D666E">
        <w:rPr>
          <w:szCs w:val="24"/>
          <w:shd w:val="clear" w:color="auto" w:fill="FFFFFF"/>
        </w:rPr>
        <w:t>Firenze</w:t>
      </w:r>
      <w:proofErr w:type="spellEnd"/>
      <w:r w:rsidRPr="004D666E">
        <w:rPr>
          <w:szCs w:val="24"/>
          <w:shd w:val="clear" w:color="auto" w:fill="FFFFFF"/>
        </w:rPr>
        <w:t xml:space="preserve"> </w:t>
      </w:r>
      <w:proofErr w:type="spellStart"/>
      <w:r w:rsidRPr="004D666E">
        <w:rPr>
          <w:szCs w:val="24"/>
          <w:shd w:val="clear" w:color="auto" w:fill="FFFFFF"/>
        </w:rPr>
        <w:t>SpA</w:t>
      </w:r>
      <w:proofErr w:type="spellEnd"/>
      <w:r w:rsidRPr="004D666E">
        <w:rPr>
          <w:szCs w:val="24"/>
          <w:shd w:val="clear" w:color="auto" w:fill="FFFFFF"/>
        </w:rPr>
        <w:t xml:space="preserve"> et al. [2006] ECR I-289). Trybunał Sprawiedliwości orzekł, że podmioty kontrolowane (z mocy prawa lub faktycznie) przez ten sam podmiot należy uznać za jedno przedsiębiorstwo. (sprawa C-382/99 </w:t>
      </w:r>
      <w:proofErr w:type="spellStart"/>
      <w:r w:rsidRPr="004D666E">
        <w:rPr>
          <w:szCs w:val="24"/>
          <w:shd w:val="clear" w:color="auto" w:fill="FFFFFF"/>
        </w:rPr>
        <w:t>Netherlands</w:t>
      </w:r>
      <w:proofErr w:type="spellEnd"/>
      <w:r w:rsidRPr="004D666E">
        <w:rPr>
          <w:szCs w:val="24"/>
          <w:shd w:val="clear" w:color="auto" w:fill="FFFFFF"/>
        </w:rPr>
        <w:t xml:space="preserve"> v </w:t>
      </w:r>
      <w:proofErr w:type="spellStart"/>
      <w:r w:rsidRPr="004D666E">
        <w:rPr>
          <w:szCs w:val="24"/>
          <w:shd w:val="clear" w:color="auto" w:fill="FFFFFF"/>
        </w:rPr>
        <w:t>Commission</w:t>
      </w:r>
      <w:proofErr w:type="spellEnd"/>
      <w:r w:rsidRPr="004D666E">
        <w:rPr>
          <w:szCs w:val="24"/>
          <w:shd w:val="clear" w:color="auto" w:fill="FFFFFF"/>
        </w:rPr>
        <w:t xml:space="preserve"> [2002] ECR I-5163).</w:t>
      </w:r>
    </w:p>
  </w:footnote>
  <w:footnote w:id="53">
    <w:p w:rsidR="00B80C09" w:rsidRPr="0019425F" w:rsidRDefault="00B80C09" w:rsidP="004D666E">
      <w:pPr>
        <w:pStyle w:val="Tekstprzypisudolnego"/>
        <w:rPr>
          <w:szCs w:val="24"/>
        </w:rPr>
      </w:pPr>
      <w:r w:rsidRPr="004D666E">
        <w:rPr>
          <w:rStyle w:val="Odwoanieprzypisudolnego"/>
        </w:rPr>
        <w:footnoteRef/>
      </w:r>
      <w:r w:rsidRPr="004D666E">
        <w:tab/>
      </w:r>
      <w:r w:rsidRPr="004D666E">
        <w:rPr>
          <w:szCs w:val="24"/>
          <w:shd w:val="clear" w:color="auto" w:fill="FFFFFF"/>
        </w:rPr>
        <w:t>Okres, w którym instytucja przyznająca pomoc może się zobowiązać do przyznania</w:t>
      </w:r>
      <w:r w:rsidRPr="0019425F">
        <w:rPr>
          <w:szCs w:val="24"/>
          <w:shd w:val="clear" w:color="auto" w:fill="FFFFFF"/>
        </w:rPr>
        <w:t xml:space="preserve"> pomocy.</w:t>
      </w:r>
    </w:p>
  </w:footnote>
  <w:footnote w:id="54">
    <w:p w:rsidR="00B80C09" w:rsidRPr="0019425F"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„Data przyznania pomocy” oznacza dzień,</w:t>
      </w:r>
      <w:r>
        <w:rPr>
          <w:szCs w:val="24"/>
          <w:shd w:val="clear" w:color="auto" w:fill="FFFFFF"/>
        </w:rPr>
        <w:t xml:space="preserve"> w </w:t>
      </w:r>
      <w:r w:rsidRPr="0019425F">
        <w:rPr>
          <w:szCs w:val="24"/>
          <w:shd w:val="clear" w:color="auto" w:fill="FFFFFF"/>
        </w:rPr>
        <w:t>którym beneficjent nabył prawo do otrzymania pomocy zgodnie z mającym zastosowanie krajowym systemem prawnym.</w:t>
      </w:r>
    </w:p>
  </w:footnote>
  <w:footnote w:id="55">
    <w:p w:rsidR="00B80C09" w:rsidRPr="0019425F"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NACE </w:t>
      </w:r>
      <w:proofErr w:type="spellStart"/>
      <w:r w:rsidRPr="0019425F">
        <w:rPr>
          <w:szCs w:val="24"/>
          <w:shd w:val="clear" w:color="auto" w:fill="FFFFFF"/>
        </w:rPr>
        <w:t>Rev</w:t>
      </w:r>
      <w:proofErr w:type="spellEnd"/>
      <w:r w:rsidRPr="0019425F">
        <w:rPr>
          <w:szCs w:val="24"/>
          <w:shd w:val="clear" w:color="auto" w:fill="FFFFFF"/>
        </w:rPr>
        <w:t>. 2 – statystyczna klasyfikacja działalności gospodarczej</w:t>
      </w:r>
      <w:r>
        <w:rPr>
          <w:szCs w:val="24"/>
          <w:shd w:val="clear" w:color="auto" w:fill="FFFFFF"/>
        </w:rPr>
        <w:t xml:space="preserve"> w </w:t>
      </w:r>
      <w:r w:rsidRPr="0019425F">
        <w:rPr>
          <w:szCs w:val="24"/>
          <w:shd w:val="clear" w:color="auto" w:fill="FFFFFF"/>
        </w:rPr>
        <w:t>Unii Europejskiej. Sektor określa się zwykle na poziomie grupy.</w:t>
      </w:r>
    </w:p>
  </w:footnote>
  <w:footnote w:id="56">
    <w:p w:rsidR="00B80C09" w:rsidRPr="0019425F"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programu pomocy należy wskazać całkowitą roczną kwotę budżetu planowanego</w:t>
      </w:r>
      <w:r>
        <w:rPr>
          <w:szCs w:val="24"/>
          <w:shd w:val="clear" w:color="auto" w:fill="FFFFFF"/>
        </w:rPr>
        <w:t xml:space="preserve"> w </w:t>
      </w:r>
      <w:r w:rsidRPr="0019425F">
        <w:rPr>
          <w:szCs w:val="24"/>
          <w:shd w:val="clear" w:color="auto" w:fill="FFFFFF"/>
        </w:rPr>
        <w:t>ramach programu lub szacowaną roczną stratę podatkową</w:t>
      </w:r>
      <w:r>
        <w:rPr>
          <w:szCs w:val="24"/>
          <w:shd w:val="clear" w:color="auto" w:fill="FFFFFF"/>
        </w:rPr>
        <w:t xml:space="preserve"> w odniesieniu do </w:t>
      </w:r>
      <w:r w:rsidRPr="0019425F">
        <w:rPr>
          <w:szCs w:val="24"/>
          <w:shd w:val="clear" w:color="auto" w:fill="FFFFFF"/>
        </w:rPr>
        <w:t>wszystkich instrumentów pomocy objętych programem.</w:t>
      </w:r>
    </w:p>
  </w:footnote>
  <w:footnote w:id="57">
    <w:p w:rsidR="00B80C09" w:rsidRPr="0019425F"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W przypadku przyznania pomocy </w:t>
      </w:r>
      <w:r w:rsidRPr="0019425F">
        <w:rPr>
          <w:i/>
          <w:iCs/>
          <w:szCs w:val="24"/>
          <w:shd w:val="clear" w:color="auto" w:fill="FFFFFF"/>
        </w:rPr>
        <w:t>ad hoc</w:t>
      </w:r>
      <w:r w:rsidRPr="0019425F">
        <w:rPr>
          <w:szCs w:val="24"/>
          <w:shd w:val="clear" w:color="auto" w:fill="FFFFFF"/>
        </w:rPr>
        <w:t xml:space="preserve"> należy wskazać całkowitą kwotę pomocy lub stratę podatkową.</w:t>
      </w:r>
    </w:p>
  </w:footnote>
  <w:footnote w:id="58">
    <w:p w:rsidR="00B80C09" w:rsidRPr="0019425F"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gwarancji należy wskazać (maksymalną) kwotę gwarantowanych pożyczek.</w:t>
      </w:r>
    </w:p>
  </w:footnote>
  <w:footnote w:id="59">
    <w:p w:rsidR="00B80C09" w:rsidRPr="0019425F" w:rsidRDefault="00B80C09" w:rsidP="004D666E">
      <w:pPr>
        <w:pStyle w:val="Tekstprzypisudolnego"/>
        <w:rPr>
          <w:szCs w:val="24"/>
        </w:rPr>
      </w:pPr>
      <w:r w:rsidRPr="0019425F">
        <w:rPr>
          <w:rStyle w:val="Odwoanieprzypisudolnego"/>
        </w:rPr>
        <w:footnoteRef/>
      </w:r>
      <w:r w:rsidRPr="0019425F">
        <w:tab/>
      </w:r>
      <w:r w:rsidRPr="0019425F">
        <w:rPr>
          <w:szCs w:val="24"/>
          <w:shd w:val="clear" w:color="auto" w:fill="FFFFFF"/>
        </w:rPr>
        <w:t>W stosownych przypadkach z odesłaniem do decyzji Komisji zatwierdzającej metodę obliczania ekwiwalentu dotacji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B93CB1" w:rsidRDefault="00B80C09" w:rsidP="00B93CB1">
    <w:pPr>
      <w:pStyle w:val="Nagwek"/>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B93CB1" w:rsidRDefault="00B80C09" w:rsidP="00B93CB1">
    <w:pPr>
      <w:pStyle w:val="Nagwek"/>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B93CB1" w:rsidRDefault="00B80C09" w:rsidP="00B93CB1">
    <w:pPr>
      <w:pStyle w:val="Nagwek"/>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Pr="00B93CB1" w:rsidRDefault="00B80C09" w:rsidP="00B93C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09" w:rsidRDefault="00B80C0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5F36D"/>
    <w:multiLevelType w:val="hybridMultilevel"/>
    <w:tmpl w:val="DDFF3C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2">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474A75"/>
    <w:multiLevelType w:val="multilevel"/>
    <w:tmpl w:val="12A223C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decimal"/>
      <w:pStyle w:val="Nagwek5"/>
      <w:lvlText w:val="%1.%2.%3.%4.%5."/>
      <w:lvlJc w:val="left"/>
      <w:pPr>
        <w:tabs>
          <w:tab w:val="num" w:pos="1417"/>
        </w:tabs>
        <w:ind w:left="1417" w:hanging="1417"/>
      </w:pPr>
    </w:lvl>
    <w:lvl w:ilvl="5">
      <w:start w:val="1"/>
      <w:numFmt w:val="decimal"/>
      <w:pStyle w:val="Nagwek6"/>
      <w:lvlText w:val="%1.%2.%3.%4.%5.%6."/>
      <w:lvlJc w:val="left"/>
      <w:pPr>
        <w:tabs>
          <w:tab w:val="num" w:pos="1417"/>
        </w:tabs>
        <w:ind w:left="1417" w:hanging="1417"/>
      </w:pPr>
    </w:lvl>
    <w:lvl w:ilvl="6">
      <w:start w:val="1"/>
      <w:numFmt w:val="decimal"/>
      <w:pStyle w:val="Nagwek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42104B3"/>
    <w:multiLevelType w:val="hybridMultilevel"/>
    <w:tmpl w:val="CC2657AC"/>
    <w:lvl w:ilvl="0" w:tplc="BBE23E92">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1">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2">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3">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4">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nsid w:val="0C623B81"/>
    <w:multiLevelType w:val="hybridMultilevel"/>
    <w:tmpl w:val="F0487F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17">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18">
    <w:nsid w:val="0EFF0F98"/>
    <w:multiLevelType w:val="multilevel"/>
    <w:tmpl w:val="E640E1B4"/>
    <w:styleLink w:val="LFO3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10622452"/>
    <w:multiLevelType w:val="hybridMultilevel"/>
    <w:tmpl w:val="66C89C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106D4734"/>
    <w:multiLevelType w:val="multilevel"/>
    <w:tmpl w:val="97984FF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nsid w:val="15EF2A5D"/>
    <w:multiLevelType w:val="hybridMultilevel"/>
    <w:tmpl w:val="505643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6920735"/>
    <w:multiLevelType w:val="hybridMultilevel"/>
    <w:tmpl w:val="0AA25DD8"/>
    <w:lvl w:ilvl="0" w:tplc="BF584134">
      <w:start w:val="1"/>
      <w:numFmt w:val="bullet"/>
      <w:lvlText w:val="-"/>
      <w:lvlJc w:val="left"/>
      <w:pPr>
        <w:ind w:left="-1341" w:hanging="360"/>
      </w:pPr>
      <w:rPr>
        <w:rFonts w:ascii="Arial" w:hAnsi="Arial" w:cs="Times New Roman" w:hint="default"/>
      </w:rPr>
    </w:lvl>
    <w:lvl w:ilvl="1" w:tplc="04150003">
      <w:start w:val="1"/>
      <w:numFmt w:val="bullet"/>
      <w:lvlText w:val="o"/>
      <w:lvlJc w:val="left"/>
      <w:pPr>
        <w:ind w:left="-621" w:hanging="360"/>
      </w:pPr>
      <w:rPr>
        <w:rFonts w:ascii="Courier New" w:hAnsi="Courier New" w:cs="Courier New" w:hint="default"/>
      </w:rPr>
    </w:lvl>
    <w:lvl w:ilvl="2" w:tplc="04150005">
      <w:start w:val="1"/>
      <w:numFmt w:val="bullet"/>
      <w:lvlText w:val=""/>
      <w:lvlJc w:val="left"/>
      <w:pPr>
        <w:ind w:left="99" w:hanging="360"/>
      </w:pPr>
      <w:rPr>
        <w:rFonts w:ascii="Wingdings" w:hAnsi="Wingdings" w:hint="default"/>
      </w:rPr>
    </w:lvl>
    <w:lvl w:ilvl="3" w:tplc="04150001">
      <w:start w:val="1"/>
      <w:numFmt w:val="bullet"/>
      <w:lvlText w:val=""/>
      <w:lvlJc w:val="left"/>
      <w:pPr>
        <w:ind w:left="819" w:hanging="360"/>
      </w:pPr>
      <w:rPr>
        <w:rFonts w:ascii="Symbol" w:hAnsi="Symbol" w:hint="default"/>
      </w:rPr>
    </w:lvl>
    <w:lvl w:ilvl="4" w:tplc="04150003">
      <w:start w:val="1"/>
      <w:numFmt w:val="bullet"/>
      <w:lvlText w:val="o"/>
      <w:lvlJc w:val="left"/>
      <w:pPr>
        <w:ind w:left="1539" w:hanging="360"/>
      </w:pPr>
      <w:rPr>
        <w:rFonts w:ascii="Courier New" w:hAnsi="Courier New" w:cs="Courier New" w:hint="default"/>
      </w:rPr>
    </w:lvl>
    <w:lvl w:ilvl="5" w:tplc="04150005">
      <w:start w:val="1"/>
      <w:numFmt w:val="bullet"/>
      <w:lvlText w:val=""/>
      <w:lvlJc w:val="left"/>
      <w:pPr>
        <w:ind w:left="2259" w:hanging="360"/>
      </w:pPr>
      <w:rPr>
        <w:rFonts w:ascii="Wingdings" w:hAnsi="Wingdings" w:hint="default"/>
      </w:rPr>
    </w:lvl>
    <w:lvl w:ilvl="6" w:tplc="04150001">
      <w:start w:val="1"/>
      <w:numFmt w:val="bullet"/>
      <w:lvlText w:val=""/>
      <w:lvlJc w:val="left"/>
      <w:pPr>
        <w:ind w:left="2979" w:hanging="360"/>
      </w:pPr>
      <w:rPr>
        <w:rFonts w:ascii="Symbol" w:hAnsi="Symbol" w:hint="default"/>
      </w:rPr>
    </w:lvl>
    <w:lvl w:ilvl="7" w:tplc="04150003">
      <w:start w:val="1"/>
      <w:numFmt w:val="bullet"/>
      <w:lvlText w:val="o"/>
      <w:lvlJc w:val="left"/>
      <w:pPr>
        <w:ind w:left="3699" w:hanging="360"/>
      </w:pPr>
      <w:rPr>
        <w:rFonts w:ascii="Courier New" w:hAnsi="Courier New" w:cs="Courier New" w:hint="default"/>
      </w:rPr>
    </w:lvl>
    <w:lvl w:ilvl="8" w:tplc="04150005">
      <w:start w:val="1"/>
      <w:numFmt w:val="bullet"/>
      <w:lvlText w:val=""/>
      <w:lvlJc w:val="left"/>
      <w:pPr>
        <w:ind w:left="4419" w:hanging="360"/>
      </w:pPr>
      <w:rPr>
        <w:rFonts w:ascii="Wingdings" w:hAnsi="Wingdings" w:hint="default"/>
      </w:rPr>
    </w:lvl>
  </w:abstractNum>
  <w:abstractNum w:abstractNumId="24">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F4F458C"/>
    <w:multiLevelType w:val="hybridMultilevel"/>
    <w:tmpl w:val="A4F280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1FAC3FE7"/>
    <w:multiLevelType w:val="hybridMultilevel"/>
    <w:tmpl w:val="9672F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1">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8383089"/>
    <w:multiLevelType w:val="hybridMultilevel"/>
    <w:tmpl w:val="2AFC555C"/>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4">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6">
    <w:nsid w:val="2DA5402D"/>
    <w:multiLevelType w:val="hybridMultilevel"/>
    <w:tmpl w:val="2C24C44C"/>
    <w:lvl w:ilvl="0" w:tplc="443E9282">
      <w:start w:val="1"/>
      <w:numFmt w:val="decimal"/>
      <w:lvlText w:val="%1."/>
      <w:lvlJc w:val="left"/>
      <w:pPr>
        <w:ind w:left="360" w:hanging="360"/>
      </w:pPr>
      <w:rPr>
        <w:rFonts w:ascii="Times New Roman" w:eastAsia="Arial Unicode MS" w:hAnsi="Times New Roman" w:cs="Arial Unicode M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8">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nsid w:val="33C719F1"/>
    <w:multiLevelType w:val="hybridMultilevel"/>
    <w:tmpl w:val="F4A60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1">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2">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3">
    <w:nsid w:val="4050733A"/>
    <w:multiLevelType w:val="hybridMultilevel"/>
    <w:tmpl w:val="7D34AEE2"/>
    <w:lvl w:ilvl="0" w:tplc="3B9AF03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4">
    <w:nsid w:val="40664797"/>
    <w:multiLevelType w:val="hybridMultilevel"/>
    <w:tmpl w:val="7034DA6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8">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9">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53">
    <w:nsid w:val="4E9F703B"/>
    <w:multiLevelType w:val="hybridMultilevel"/>
    <w:tmpl w:val="AE5809B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55">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56">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7">
    <w:nsid w:val="57A1045B"/>
    <w:multiLevelType w:val="hybridMultilevel"/>
    <w:tmpl w:val="75B6384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8">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60">
    <w:nsid w:val="5BDE2FAD"/>
    <w:multiLevelType w:val="hybridMultilevel"/>
    <w:tmpl w:val="9B06CB8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1">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2">
    <w:nsid w:val="5DCD39A7"/>
    <w:multiLevelType w:val="multilevel"/>
    <w:tmpl w:val="19843D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3">
    <w:nsid w:val="5FEE0AA7"/>
    <w:multiLevelType w:val="hybridMultilevel"/>
    <w:tmpl w:val="BBA896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604F0E26"/>
    <w:multiLevelType w:val="hybridMultilevel"/>
    <w:tmpl w:val="9E6C11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nsid w:val="641F3D1D"/>
    <w:multiLevelType w:val="hybridMultilevel"/>
    <w:tmpl w:val="01580BC0"/>
    <w:lvl w:ilvl="0" w:tplc="1C369A8C">
      <w:start w:val="1"/>
      <w:numFmt w:val="bullet"/>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9">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70">
    <w:nsid w:val="6D966835"/>
    <w:multiLevelType w:val="hybridMultilevel"/>
    <w:tmpl w:val="055048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1">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2">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4">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5">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6">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7">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8">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9">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1">
    <w:nsid w:val="7AB4305C"/>
    <w:multiLevelType w:val="multilevel"/>
    <w:tmpl w:val="B08A3B64"/>
    <w:lvl w:ilvl="0">
      <w:numFmt w:val="bullet"/>
      <w:lvlText w:val=""/>
      <w:lvlJc w:val="left"/>
      <w:pPr>
        <w:ind w:left="360" w:hanging="360"/>
      </w:pPr>
      <w:rPr>
        <w:rFonts w:ascii="Symbol" w:hAnsi="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2">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3">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84">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71"/>
  </w:num>
  <w:num w:numId="2">
    <w:abstractNumId w:val="11"/>
  </w:num>
  <w:num w:numId="3">
    <w:abstractNumId w:val="74"/>
  </w:num>
  <w:num w:numId="4">
    <w:abstractNumId w:val="61"/>
  </w:num>
  <w:num w:numId="5">
    <w:abstractNumId w:val="12"/>
  </w:num>
  <w:num w:numId="6">
    <w:abstractNumId w:val="79"/>
  </w:num>
  <w:num w:numId="7">
    <w:abstractNumId w:val="82"/>
  </w:num>
  <w:num w:numId="8">
    <w:abstractNumId w:val="56"/>
  </w:num>
  <w:num w:numId="9">
    <w:abstractNumId w:val="76"/>
  </w:num>
  <w:num w:numId="10">
    <w:abstractNumId w:val="69"/>
  </w:num>
  <w:num w:numId="11">
    <w:abstractNumId w:val="48"/>
  </w:num>
  <w:num w:numId="12">
    <w:abstractNumId w:val="10"/>
  </w:num>
  <w:num w:numId="13">
    <w:abstractNumId w:val="31"/>
  </w:num>
  <w:num w:numId="14">
    <w:abstractNumId w:val="24"/>
  </w:num>
  <w:num w:numId="15">
    <w:abstractNumId w:val="32"/>
  </w:num>
  <w:num w:numId="16">
    <w:abstractNumId w:val="58"/>
  </w:num>
  <w:num w:numId="17">
    <w:abstractNumId w:val="6"/>
  </w:num>
  <w:num w:numId="18">
    <w:abstractNumId w:val="4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2"/>
  </w:num>
  <w:num w:numId="23">
    <w:abstractNumId w:val="1"/>
    <w:lvlOverride w:ilvl="0">
      <w:startOverride w:val="1"/>
    </w:lvlOverride>
  </w:num>
  <w:num w:numId="24">
    <w:abstractNumId w:val="42"/>
    <w:lvlOverride w:ilvl="0">
      <w:startOverride w:val="1"/>
    </w:lvlOverride>
  </w:num>
  <w:num w:numId="25">
    <w:abstractNumId w:val="80"/>
  </w:num>
  <w:num w:numId="26">
    <w:abstractNumId w:val="47"/>
  </w:num>
  <w:num w:numId="27">
    <w:abstractNumId w:val="40"/>
    <w:lvlOverride w:ilvl="0">
      <w:startOverride w:val="1"/>
    </w:lvlOverride>
  </w:num>
  <w:num w:numId="28">
    <w:abstractNumId w:val="72"/>
    <w:lvlOverride w:ilvl="0">
      <w:startOverride w:val="1"/>
    </w:lvlOverride>
  </w:num>
  <w:num w:numId="29">
    <w:abstractNumId w:val="29"/>
  </w:num>
  <w:num w:numId="30">
    <w:abstractNumId w:val="35"/>
    <w:lvlOverride w:ilvl="0">
      <w:startOverride w:val="1"/>
    </w:lvlOverride>
  </w:num>
  <w:num w:numId="31">
    <w:abstractNumId w:val="37"/>
    <w:lvlOverride w:ilvl="0">
      <w:startOverride w:val="1"/>
    </w:lvlOverride>
  </w:num>
  <w:num w:numId="32">
    <w:abstractNumId w:val="41"/>
    <w:lvlOverride w:ilvl="0">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num>
  <w:num w:numId="35">
    <w:abstractNumId w:val="68"/>
  </w:num>
  <w:num w:numId="36">
    <w:abstractNumId w:val="67"/>
  </w:num>
  <w:num w:numId="37">
    <w:abstractNumId w:val="73"/>
  </w:num>
  <w:num w:numId="38">
    <w:abstractNumId w:val="30"/>
  </w:num>
  <w:num w:numId="39">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8"/>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7"/>
  </w:num>
  <w:num w:numId="47">
    <w:abstractNumId w:val="52"/>
  </w:num>
  <w:num w:numId="48">
    <w:abstractNumId w:val="55"/>
  </w:num>
  <w:num w:numId="49">
    <w:abstractNumId w:val="54"/>
  </w:num>
  <w:num w:numId="50">
    <w:abstractNumId w:val="83"/>
  </w:num>
  <w:num w:numId="51">
    <w:abstractNumId w:val="45"/>
  </w:num>
  <w:num w:numId="52">
    <w:abstractNumId w:val="25"/>
  </w:num>
  <w:num w:numId="53">
    <w:abstractNumId w:val="7"/>
  </w:num>
  <w:num w:numId="54">
    <w:abstractNumId w:val="84"/>
  </w:num>
  <w:num w:numId="55">
    <w:abstractNumId w:val="38"/>
  </w:num>
  <w:num w:numId="56">
    <w:abstractNumId w:val="14"/>
  </w:num>
  <w:num w:numId="57">
    <w:abstractNumId w:val="13"/>
  </w:num>
  <w:num w:numId="58">
    <w:abstractNumId w:val="77"/>
  </w:num>
  <w:num w:numId="59">
    <w:abstractNumId w:val="75"/>
  </w:num>
  <w:num w:numId="60">
    <w:abstractNumId w:val="59"/>
  </w:num>
  <w:num w:numId="61">
    <w:abstractNumId w:val="16"/>
  </w:num>
  <w:num w:numId="62">
    <w:abstractNumId w:val="64"/>
  </w:num>
  <w:num w:numId="63">
    <w:abstractNumId w:val="63"/>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36"/>
    <w:lvlOverride w:ilvl="0">
      <w:startOverride w:val="1"/>
    </w:lvlOverride>
    <w:lvlOverride w:ilvl="1"/>
    <w:lvlOverride w:ilvl="2"/>
    <w:lvlOverride w:ilvl="3"/>
    <w:lvlOverride w:ilvl="4"/>
    <w:lvlOverride w:ilvl="5"/>
    <w:lvlOverride w:ilvl="6"/>
    <w:lvlOverride w:ilvl="7"/>
    <w:lvlOverride w:ilvl="8"/>
  </w:num>
  <w:num w:numId="68">
    <w:abstractNumId w:val="27"/>
  </w:num>
  <w:num w:numId="69">
    <w:abstractNumId w:val="53"/>
  </w:num>
  <w:num w:numId="70">
    <w:abstractNumId w:val="81"/>
  </w:num>
  <w:num w:numId="71">
    <w:abstractNumId w:val="15"/>
  </w:num>
  <w:num w:numId="72">
    <w:abstractNumId w:val="20"/>
  </w:num>
  <w:num w:numId="73">
    <w:abstractNumId w:val="62"/>
  </w:num>
  <w:num w:numId="74">
    <w:abstractNumId w:val="33"/>
  </w:num>
  <w:num w:numId="75">
    <w:abstractNumId w:val="21"/>
  </w:num>
  <w:num w:numId="76">
    <w:abstractNumId w:val="60"/>
  </w:num>
  <w:num w:numId="77">
    <w:abstractNumId w:val="43"/>
  </w:num>
  <w:num w:numId="78">
    <w:abstractNumId w:val="44"/>
  </w:num>
  <w:num w:numId="79">
    <w:abstractNumId w:val="23"/>
  </w:num>
  <w:num w:numId="80">
    <w:abstractNumId w:val="70"/>
  </w:num>
  <w:num w:numId="81">
    <w:abstractNumId w:val="57"/>
  </w:num>
  <w:num w:numId="82">
    <w:abstractNumId w:val="18"/>
  </w:num>
  <w:num w:numId="83">
    <w:abstractNumId w:val="28"/>
  </w:num>
  <w:num w:numId="84">
    <w:abstractNumId w:val="0"/>
  </w:num>
  <w:num w:numId="85">
    <w:abstractNumId w:val="39"/>
  </w:num>
  <w:num w:numId="86">
    <w:abstractNumId w:val="8"/>
  </w:num>
  <w:num w:numId="87">
    <w:abstractNumId w:val="22"/>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talia Zaluzna">
    <w15:presenceInfo w15:providerId="None" w15:userId="Natalia Zaluz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attachedTemplate r:id="rId1"/>
  <w:trackRevisions/>
  <w:doNotTrackFormatting/>
  <w:defaultTabStop w:val="720"/>
  <w:hyphenationZone w:val="425"/>
  <w:characterSpacingControl w:val="doNotCompres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uncil" w:val="true"/>
    <w:docVar w:name="DocuWriteMetaData" w:val="&lt;metadataset docuwriteversion=&quot;4.4.5&quot; technicalblockguid=&quot;5009854873922958291&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19&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FlowDocument&amp;gt;&lt;/xaml&gt;_x000d__x000a_  &lt;/metadata&gt;_x000d__x000a_  &lt;metadata key=&quot;md_SubjectFootnote&quot; /&gt;_x000d__x000a_  &lt;metadata key=&quot;md_DG&quot;&gt;_x000d__x000a_    &lt;text&gt;ECOMP.2.A&lt;/text&gt;_x000d__x000a_  &lt;/metadata&gt;_x000d__x000a_  &lt;metadata key=&quot;md_Initials&quot;&gt;_x000d__x000a_    &lt;text&gt;IT/mi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DocType" w:val="DW_LEGACTS"/>
  </w:docVars>
  <w:rsids>
    <w:rsidRoot w:val="00CC09F0"/>
    <w:rsid w:val="000007CF"/>
    <w:rsid w:val="000008EC"/>
    <w:rsid w:val="0000115F"/>
    <w:rsid w:val="00002310"/>
    <w:rsid w:val="00002974"/>
    <w:rsid w:val="00004954"/>
    <w:rsid w:val="00005F45"/>
    <w:rsid w:val="000169E5"/>
    <w:rsid w:val="00021D85"/>
    <w:rsid w:val="0002233F"/>
    <w:rsid w:val="00022670"/>
    <w:rsid w:val="00025F86"/>
    <w:rsid w:val="000331F6"/>
    <w:rsid w:val="00041771"/>
    <w:rsid w:val="00043C82"/>
    <w:rsid w:val="00045B93"/>
    <w:rsid w:val="000462B2"/>
    <w:rsid w:val="000475A5"/>
    <w:rsid w:val="00055655"/>
    <w:rsid w:val="0006187B"/>
    <w:rsid w:val="00066764"/>
    <w:rsid w:val="000732E4"/>
    <w:rsid w:val="00074A5C"/>
    <w:rsid w:val="00074E2C"/>
    <w:rsid w:val="0007618E"/>
    <w:rsid w:val="00076C1E"/>
    <w:rsid w:val="00077E30"/>
    <w:rsid w:val="00086878"/>
    <w:rsid w:val="00086913"/>
    <w:rsid w:val="00090480"/>
    <w:rsid w:val="000934B7"/>
    <w:rsid w:val="00093B32"/>
    <w:rsid w:val="000B08A9"/>
    <w:rsid w:val="000B32B6"/>
    <w:rsid w:val="000C1B94"/>
    <w:rsid w:val="000C1FA2"/>
    <w:rsid w:val="000C2A93"/>
    <w:rsid w:val="000C595D"/>
    <w:rsid w:val="000C6B8E"/>
    <w:rsid w:val="000D3B77"/>
    <w:rsid w:val="000E2D9B"/>
    <w:rsid w:val="000E6E2D"/>
    <w:rsid w:val="000E7931"/>
    <w:rsid w:val="000F28D6"/>
    <w:rsid w:val="000F7D83"/>
    <w:rsid w:val="001049B7"/>
    <w:rsid w:val="001051D2"/>
    <w:rsid w:val="00116963"/>
    <w:rsid w:val="00117B41"/>
    <w:rsid w:val="00117EAC"/>
    <w:rsid w:val="00120764"/>
    <w:rsid w:val="0012372E"/>
    <w:rsid w:val="001252A4"/>
    <w:rsid w:val="001355C1"/>
    <w:rsid w:val="00135639"/>
    <w:rsid w:val="00141DD3"/>
    <w:rsid w:val="00142658"/>
    <w:rsid w:val="001431B5"/>
    <w:rsid w:val="00152BF6"/>
    <w:rsid w:val="00153551"/>
    <w:rsid w:val="001555BC"/>
    <w:rsid w:val="00162A83"/>
    <w:rsid w:val="00171F44"/>
    <w:rsid w:val="00172C65"/>
    <w:rsid w:val="00173E77"/>
    <w:rsid w:val="0018016F"/>
    <w:rsid w:val="001802E4"/>
    <w:rsid w:val="0018580E"/>
    <w:rsid w:val="001906F6"/>
    <w:rsid w:val="0019265E"/>
    <w:rsid w:val="00193DD3"/>
    <w:rsid w:val="001967DB"/>
    <w:rsid w:val="00196B0C"/>
    <w:rsid w:val="001A0B48"/>
    <w:rsid w:val="001A1949"/>
    <w:rsid w:val="001A30E3"/>
    <w:rsid w:val="001B1257"/>
    <w:rsid w:val="001B4681"/>
    <w:rsid w:val="001B64A8"/>
    <w:rsid w:val="001B6556"/>
    <w:rsid w:val="001C18B1"/>
    <w:rsid w:val="001C2F5C"/>
    <w:rsid w:val="001C2FDA"/>
    <w:rsid w:val="001D1C43"/>
    <w:rsid w:val="001D3B12"/>
    <w:rsid w:val="001E0860"/>
    <w:rsid w:val="001F7B76"/>
    <w:rsid w:val="00201915"/>
    <w:rsid w:val="002031F6"/>
    <w:rsid w:val="00206B8C"/>
    <w:rsid w:val="00206FBD"/>
    <w:rsid w:val="002123FC"/>
    <w:rsid w:val="002149E1"/>
    <w:rsid w:val="002331E4"/>
    <w:rsid w:val="00236596"/>
    <w:rsid w:val="0024166E"/>
    <w:rsid w:val="00242854"/>
    <w:rsid w:val="0024389D"/>
    <w:rsid w:val="00245924"/>
    <w:rsid w:val="00251472"/>
    <w:rsid w:val="00251C3F"/>
    <w:rsid w:val="002522CF"/>
    <w:rsid w:val="00256E29"/>
    <w:rsid w:val="00256F82"/>
    <w:rsid w:val="00272098"/>
    <w:rsid w:val="002736F8"/>
    <w:rsid w:val="00274B7A"/>
    <w:rsid w:val="0027741F"/>
    <w:rsid w:val="002857FC"/>
    <w:rsid w:val="00290291"/>
    <w:rsid w:val="00293BC3"/>
    <w:rsid w:val="002A24D7"/>
    <w:rsid w:val="002A33A9"/>
    <w:rsid w:val="002A7BD7"/>
    <w:rsid w:val="002A7F8D"/>
    <w:rsid w:val="002B2150"/>
    <w:rsid w:val="002B2CFA"/>
    <w:rsid w:val="002B58D0"/>
    <w:rsid w:val="002B6312"/>
    <w:rsid w:val="002C15E5"/>
    <w:rsid w:val="002C32E1"/>
    <w:rsid w:val="002C41DB"/>
    <w:rsid w:val="002D2D16"/>
    <w:rsid w:val="002E2116"/>
    <w:rsid w:val="002E2967"/>
    <w:rsid w:val="002E6B13"/>
    <w:rsid w:val="002F2517"/>
    <w:rsid w:val="002F288C"/>
    <w:rsid w:val="002F3BD1"/>
    <w:rsid w:val="00302474"/>
    <w:rsid w:val="00302A95"/>
    <w:rsid w:val="0030462E"/>
    <w:rsid w:val="003149C1"/>
    <w:rsid w:val="00316632"/>
    <w:rsid w:val="00332F56"/>
    <w:rsid w:val="003360F3"/>
    <w:rsid w:val="003368C0"/>
    <w:rsid w:val="003373E3"/>
    <w:rsid w:val="00337974"/>
    <w:rsid w:val="003609D0"/>
    <w:rsid w:val="003658B7"/>
    <w:rsid w:val="00367BB3"/>
    <w:rsid w:val="00373EE3"/>
    <w:rsid w:val="00373F03"/>
    <w:rsid w:val="003759E0"/>
    <w:rsid w:val="003765E8"/>
    <w:rsid w:val="0038121F"/>
    <w:rsid w:val="003815ED"/>
    <w:rsid w:val="00382CF8"/>
    <w:rsid w:val="00382ED7"/>
    <w:rsid w:val="00390931"/>
    <w:rsid w:val="00393FA7"/>
    <w:rsid w:val="0039718C"/>
    <w:rsid w:val="003A13FD"/>
    <w:rsid w:val="003A22E9"/>
    <w:rsid w:val="003A2C4C"/>
    <w:rsid w:val="003B04B6"/>
    <w:rsid w:val="003B214F"/>
    <w:rsid w:val="003B24A3"/>
    <w:rsid w:val="003B35F5"/>
    <w:rsid w:val="003C0F1B"/>
    <w:rsid w:val="003C10C5"/>
    <w:rsid w:val="003C21F6"/>
    <w:rsid w:val="003C25B4"/>
    <w:rsid w:val="003D0616"/>
    <w:rsid w:val="003D2B6A"/>
    <w:rsid w:val="003D5C60"/>
    <w:rsid w:val="003D6ED4"/>
    <w:rsid w:val="003D752F"/>
    <w:rsid w:val="003E4535"/>
    <w:rsid w:val="003E602D"/>
    <w:rsid w:val="00400E20"/>
    <w:rsid w:val="00402DBA"/>
    <w:rsid w:val="00411D71"/>
    <w:rsid w:val="00412A01"/>
    <w:rsid w:val="004140AD"/>
    <w:rsid w:val="00420178"/>
    <w:rsid w:val="00422490"/>
    <w:rsid w:val="00422775"/>
    <w:rsid w:val="004268E8"/>
    <w:rsid w:val="004306C4"/>
    <w:rsid w:val="00434901"/>
    <w:rsid w:val="0043550B"/>
    <w:rsid w:val="0044122D"/>
    <w:rsid w:val="00441909"/>
    <w:rsid w:val="00445ABA"/>
    <w:rsid w:val="004466B5"/>
    <w:rsid w:val="0045788E"/>
    <w:rsid w:val="004629F6"/>
    <w:rsid w:val="004643FA"/>
    <w:rsid w:val="00466ED9"/>
    <w:rsid w:val="00494D03"/>
    <w:rsid w:val="00496BE7"/>
    <w:rsid w:val="004A1323"/>
    <w:rsid w:val="004A1496"/>
    <w:rsid w:val="004A37CE"/>
    <w:rsid w:val="004A7520"/>
    <w:rsid w:val="004B1BC9"/>
    <w:rsid w:val="004C2122"/>
    <w:rsid w:val="004C2BC0"/>
    <w:rsid w:val="004C6D2D"/>
    <w:rsid w:val="004D1799"/>
    <w:rsid w:val="004D41A5"/>
    <w:rsid w:val="004D5DC3"/>
    <w:rsid w:val="004D6652"/>
    <w:rsid w:val="004D666E"/>
    <w:rsid w:val="004D73F6"/>
    <w:rsid w:val="004E3282"/>
    <w:rsid w:val="004E3B8E"/>
    <w:rsid w:val="004E3F14"/>
    <w:rsid w:val="004E47C8"/>
    <w:rsid w:val="004E7A99"/>
    <w:rsid w:val="004F65FD"/>
    <w:rsid w:val="0050615F"/>
    <w:rsid w:val="005169AA"/>
    <w:rsid w:val="0052015E"/>
    <w:rsid w:val="00521C57"/>
    <w:rsid w:val="0052267A"/>
    <w:rsid w:val="00542A76"/>
    <w:rsid w:val="0054688C"/>
    <w:rsid w:val="00556A04"/>
    <w:rsid w:val="005602E1"/>
    <w:rsid w:val="00561204"/>
    <w:rsid w:val="00562774"/>
    <w:rsid w:val="00563FB5"/>
    <w:rsid w:val="00566658"/>
    <w:rsid w:val="005714AD"/>
    <w:rsid w:val="00573354"/>
    <w:rsid w:val="00575AEC"/>
    <w:rsid w:val="00577F26"/>
    <w:rsid w:val="005852FC"/>
    <w:rsid w:val="005879F6"/>
    <w:rsid w:val="00596BC5"/>
    <w:rsid w:val="00596F46"/>
    <w:rsid w:val="00597BD2"/>
    <w:rsid w:val="005A0915"/>
    <w:rsid w:val="005A233B"/>
    <w:rsid w:val="005A3800"/>
    <w:rsid w:val="005A4C9E"/>
    <w:rsid w:val="005A55C4"/>
    <w:rsid w:val="005A7239"/>
    <w:rsid w:val="005A7A8B"/>
    <w:rsid w:val="005B0173"/>
    <w:rsid w:val="005B101E"/>
    <w:rsid w:val="005B376F"/>
    <w:rsid w:val="005C08A9"/>
    <w:rsid w:val="005D168C"/>
    <w:rsid w:val="005D1A36"/>
    <w:rsid w:val="005D3D2B"/>
    <w:rsid w:val="005E2952"/>
    <w:rsid w:val="005E64EC"/>
    <w:rsid w:val="005F1A84"/>
    <w:rsid w:val="005F2DA6"/>
    <w:rsid w:val="005F36D8"/>
    <w:rsid w:val="0060392D"/>
    <w:rsid w:val="00607EAD"/>
    <w:rsid w:val="0061137B"/>
    <w:rsid w:val="00616B5D"/>
    <w:rsid w:val="00621AD8"/>
    <w:rsid w:val="00622C90"/>
    <w:rsid w:val="00626148"/>
    <w:rsid w:val="00633D4B"/>
    <w:rsid w:val="00633E44"/>
    <w:rsid w:val="00634BA1"/>
    <w:rsid w:val="00635044"/>
    <w:rsid w:val="00635604"/>
    <w:rsid w:val="006375CB"/>
    <w:rsid w:val="006461A1"/>
    <w:rsid w:val="00647B41"/>
    <w:rsid w:val="00651DBA"/>
    <w:rsid w:val="00651E94"/>
    <w:rsid w:val="00652E4D"/>
    <w:rsid w:val="00653E9B"/>
    <w:rsid w:val="00654A5F"/>
    <w:rsid w:val="006569EC"/>
    <w:rsid w:val="00660872"/>
    <w:rsid w:val="00663207"/>
    <w:rsid w:val="00670A06"/>
    <w:rsid w:val="0068477E"/>
    <w:rsid w:val="006849F5"/>
    <w:rsid w:val="00685DE0"/>
    <w:rsid w:val="0069144F"/>
    <w:rsid w:val="00694414"/>
    <w:rsid w:val="006A26A2"/>
    <w:rsid w:val="006A27D8"/>
    <w:rsid w:val="006A4889"/>
    <w:rsid w:val="006A5531"/>
    <w:rsid w:val="006A5B6D"/>
    <w:rsid w:val="006A743C"/>
    <w:rsid w:val="006B4693"/>
    <w:rsid w:val="006C576C"/>
    <w:rsid w:val="006C5D68"/>
    <w:rsid w:val="006D092B"/>
    <w:rsid w:val="006D1F10"/>
    <w:rsid w:val="006D5646"/>
    <w:rsid w:val="006E1C2C"/>
    <w:rsid w:val="006E4F8B"/>
    <w:rsid w:val="006E5CC5"/>
    <w:rsid w:val="006E61EB"/>
    <w:rsid w:val="006F7330"/>
    <w:rsid w:val="006F7E87"/>
    <w:rsid w:val="00702773"/>
    <w:rsid w:val="0070634D"/>
    <w:rsid w:val="00711068"/>
    <w:rsid w:val="00717109"/>
    <w:rsid w:val="00720478"/>
    <w:rsid w:val="007232BF"/>
    <w:rsid w:val="00723D98"/>
    <w:rsid w:val="00726929"/>
    <w:rsid w:val="00732922"/>
    <w:rsid w:val="0073391E"/>
    <w:rsid w:val="00735CFF"/>
    <w:rsid w:val="00752BCB"/>
    <w:rsid w:val="00753796"/>
    <w:rsid w:val="00763FD6"/>
    <w:rsid w:val="00776BF6"/>
    <w:rsid w:val="007834DD"/>
    <w:rsid w:val="00793F4B"/>
    <w:rsid w:val="007975E7"/>
    <w:rsid w:val="007A2CEB"/>
    <w:rsid w:val="007A56A2"/>
    <w:rsid w:val="007A7CB0"/>
    <w:rsid w:val="007B0C2A"/>
    <w:rsid w:val="007B12E2"/>
    <w:rsid w:val="007B689F"/>
    <w:rsid w:val="007C2F01"/>
    <w:rsid w:val="007D1BDB"/>
    <w:rsid w:val="007D29A5"/>
    <w:rsid w:val="007E07C5"/>
    <w:rsid w:val="007E10A4"/>
    <w:rsid w:val="007E37A1"/>
    <w:rsid w:val="007E4165"/>
    <w:rsid w:val="007E485A"/>
    <w:rsid w:val="007E4D53"/>
    <w:rsid w:val="007F0F84"/>
    <w:rsid w:val="007F1A3B"/>
    <w:rsid w:val="007F1C0C"/>
    <w:rsid w:val="007F1F82"/>
    <w:rsid w:val="007F3CE6"/>
    <w:rsid w:val="007F45B2"/>
    <w:rsid w:val="007F4BEB"/>
    <w:rsid w:val="00804360"/>
    <w:rsid w:val="008047C4"/>
    <w:rsid w:val="00815D2E"/>
    <w:rsid w:val="00816C2B"/>
    <w:rsid w:val="00824B6D"/>
    <w:rsid w:val="008256F9"/>
    <w:rsid w:val="008279D5"/>
    <w:rsid w:val="008307BE"/>
    <w:rsid w:val="00830A31"/>
    <w:rsid w:val="00840E53"/>
    <w:rsid w:val="00840FFE"/>
    <w:rsid w:val="00850A2B"/>
    <w:rsid w:val="00863D73"/>
    <w:rsid w:val="00864282"/>
    <w:rsid w:val="00865554"/>
    <w:rsid w:val="008673F4"/>
    <w:rsid w:val="0087157B"/>
    <w:rsid w:val="00874349"/>
    <w:rsid w:val="00874AA1"/>
    <w:rsid w:val="008756AF"/>
    <w:rsid w:val="00876E46"/>
    <w:rsid w:val="00885C2B"/>
    <w:rsid w:val="008860CE"/>
    <w:rsid w:val="008920C9"/>
    <w:rsid w:val="00893197"/>
    <w:rsid w:val="008A09B5"/>
    <w:rsid w:val="008A2D09"/>
    <w:rsid w:val="008B498D"/>
    <w:rsid w:val="008B7051"/>
    <w:rsid w:val="008B7B16"/>
    <w:rsid w:val="008C1AD3"/>
    <w:rsid w:val="008C324B"/>
    <w:rsid w:val="008C4E70"/>
    <w:rsid w:val="008D1531"/>
    <w:rsid w:val="008D2051"/>
    <w:rsid w:val="008D3052"/>
    <w:rsid w:val="008D4481"/>
    <w:rsid w:val="008D65A6"/>
    <w:rsid w:val="008E1ABB"/>
    <w:rsid w:val="008E1EBC"/>
    <w:rsid w:val="008E32F8"/>
    <w:rsid w:val="008E5CB9"/>
    <w:rsid w:val="008E69EC"/>
    <w:rsid w:val="0090243D"/>
    <w:rsid w:val="00904B48"/>
    <w:rsid w:val="009143B1"/>
    <w:rsid w:val="00917895"/>
    <w:rsid w:val="00921930"/>
    <w:rsid w:val="00922700"/>
    <w:rsid w:val="009238D3"/>
    <w:rsid w:val="00925C46"/>
    <w:rsid w:val="00933351"/>
    <w:rsid w:val="009351E0"/>
    <w:rsid w:val="00935F92"/>
    <w:rsid w:val="00944A95"/>
    <w:rsid w:val="00944D23"/>
    <w:rsid w:val="00950C14"/>
    <w:rsid w:val="00966673"/>
    <w:rsid w:val="00973C93"/>
    <w:rsid w:val="0097577B"/>
    <w:rsid w:val="00977687"/>
    <w:rsid w:val="009806D5"/>
    <w:rsid w:val="00984EA7"/>
    <w:rsid w:val="00985CEE"/>
    <w:rsid w:val="00986BAC"/>
    <w:rsid w:val="00986DA6"/>
    <w:rsid w:val="00991D48"/>
    <w:rsid w:val="009938C1"/>
    <w:rsid w:val="00995B93"/>
    <w:rsid w:val="00996DB6"/>
    <w:rsid w:val="009A2350"/>
    <w:rsid w:val="009A6725"/>
    <w:rsid w:val="009A7998"/>
    <w:rsid w:val="009B0B04"/>
    <w:rsid w:val="009B0D07"/>
    <w:rsid w:val="009B3CC7"/>
    <w:rsid w:val="009B6471"/>
    <w:rsid w:val="009B6ED7"/>
    <w:rsid w:val="009C08D5"/>
    <w:rsid w:val="009C0DCF"/>
    <w:rsid w:val="009C15C4"/>
    <w:rsid w:val="009C2A73"/>
    <w:rsid w:val="009C4D32"/>
    <w:rsid w:val="009C4DB4"/>
    <w:rsid w:val="009C7102"/>
    <w:rsid w:val="009D0FAF"/>
    <w:rsid w:val="009E02CF"/>
    <w:rsid w:val="009F38BD"/>
    <w:rsid w:val="009F3F97"/>
    <w:rsid w:val="009F5657"/>
    <w:rsid w:val="009F607B"/>
    <w:rsid w:val="009F765F"/>
    <w:rsid w:val="00A0103A"/>
    <w:rsid w:val="00A02FE8"/>
    <w:rsid w:val="00A0713A"/>
    <w:rsid w:val="00A078FB"/>
    <w:rsid w:val="00A116C7"/>
    <w:rsid w:val="00A12A47"/>
    <w:rsid w:val="00A12D04"/>
    <w:rsid w:val="00A1588C"/>
    <w:rsid w:val="00A16AC5"/>
    <w:rsid w:val="00A17594"/>
    <w:rsid w:val="00A24653"/>
    <w:rsid w:val="00A25F41"/>
    <w:rsid w:val="00A35520"/>
    <w:rsid w:val="00A40C68"/>
    <w:rsid w:val="00A43296"/>
    <w:rsid w:val="00A47006"/>
    <w:rsid w:val="00A5193C"/>
    <w:rsid w:val="00A51C47"/>
    <w:rsid w:val="00A5381C"/>
    <w:rsid w:val="00A6023D"/>
    <w:rsid w:val="00A760EC"/>
    <w:rsid w:val="00A77C24"/>
    <w:rsid w:val="00A84BE8"/>
    <w:rsid w:val="00A8754C"/>
    <w:rsid w:val="00A87F19"/>
    <w:rsid w:val="00A921F5"/>
    <w:rsid w:val="00A966E6"/>
    <w:rsid w:val="00A96E24"/>
    <w:rsid w:val="00A97E0E"/>
    <w:rsid w:val="00AB2B19"/>
    <w:rsid w:val="00AB57F5"/>
    <w:rsid w:val="00AD369E"/>
    <w:rsid w:val="00AD468C"/>
    <w:rsid w:val="00AD5F24"/>
    <w:rsid w:val="00AE01C4"/>
    <w:rsid w:val="00AE24BB"/>
    <w:rsid w:val="00AF1B7E"/>
    <w:rsid w:val="00AF251C"/>
    <w:rsid w:val="00AF3CCD"/>
    <w:rsid w:val="00AF4055"/>
    <w:rsid w:val="00AF6BB5"/>
    <w:rsid w:val="00AF7581"/>
    <w:rsid w:val="00B0050A"/>
    <w:rsid w:val="00B02AC4"/>
    <w:rsid w:val="00B02CC3"/>
    <w:rsid w:val="00B04C88"/>
    <w:rsid w:val="00B10DE9"/>
    <w:rsid w:val="00B20F0D"/>
    <w:rsid w:val="00B242C8"/>
    <w:rsid w:val="00B306B7"/>
    <w:rsid w:val="00B36F72"/>
    <w:rsid w:val="00B41A2B"/>
    <w:rsid w:val="00B4391D"/>
    <w:rsid w:val="00B5075C"/>
    <w:rsid w:val="00B604E4"/>
    <w:rsid w:val="00B6663C"/>
    <w:rsid w:val="00B673A5"/>
    <w:rsid w:val="00B732B8"/>
    <w:rsid w:val="00B75BCD"/>
    <w:rsid w:val="00B80C09"/>
    <w:rsid w:val="00B860A8"/>
    <w:rsid w:val="00B91084"/>
    <w:rsid w:val="00B913C8"/>
    <w:rsid w:val="00B9164A"/>
    <w:rsid w:val="00B93951"/>
    <w:rsid w:val="00B93CB1"/>
    <w:rsid w:val="00BA4AD6"/>
    <w:rsid w:val="00BA58CE"/>
    <w:rsid w:val="00BB4D6F"/>
    <w:rsid w:val="00BB5347"/>
    <w:rsid w:val="00BB767A"/>
    <w:rsid w:val="00BC16DB"/>
    <w:rsid w:val="00BD051E"/>
    <w:rsid w:val="00BD25B9"/>
    <w:rsid w:val="00BD467F"/>
    <w:rsid w:val="00BD6FE1"/>
    <w:rsid w:val="00BE2903"/>
    <w:rsid w:val="00BE4A2B"/>
    <w:rsid w:val="00BF0F34"/>
    <w:rsid w:val="00BF1CDE"/>
    <w:rsid w:val="00BF3A10"/>
    <w:rsid w:val="00BF63F6"/>
    <w:rsid w:val="00C01EB7"/>
    <w:rsid w:val="00C02986"/>
    <w:rsid w:val="00C04F9D"/>
    <w:rsid w:val="00C05EA7"/>
    <w:rsid w:val="00C168DE"/>
    <w:rsid w:val="00C21EB7"/>
    <w:rsid w:val="00C23F6D"/>
    <w:rsid w:val="00C275DF"/>
    <w:rsid w:val="00C618F7"/>
    <w:rsid w:val="00C61EAD"/>
    <w:rsid w:val="00C6699D"/>
    <w:rsid w:val="00C717C0"/>
    <w:rsid w:val="00C732F1"/>
    <w:rsid w:val="00C73DE4"/>
    <w:rsid w:val="00C7404B"/>
    <w:rsid w:val="00C74F97"/>
    <w:rsid w:val="00C76FA2"/>
    <w:rsid w:val="00C779B1"/>
    <w:rsid w:val="00C97CC6"/>
    <w:rsid w:val="00CA1EA0"/>
    <w:rsid w:val="00CA255A"/>
    <w:rsid w:val="00CB3112"/>
    <w:rsid w:val="00CC00E3"/>
    <w:rsid w:val="00CC09F0"/>
    <w:rsid w:val="00CC10B1"/>
    <w:rsid w:val="00CC2C71"/>
    <w:rsid w:val="00CD0CEC"/>
    <w:rsid w:val="00CD48E3"/>
    <w:rsid w:val="00CD6AB1"/>
    <w:rsid w:val="00CE029B"/>
    <w:rsid w:val="00CE4F33"/>
    <w:rsid w:val="00CE6FD2"/>
    <w:rsid w:val="00CE7CFB"/>
    <w:rsid w:val="00CF04B6"/>
    <w:rsid w:val="00CF0D7F"/>
    <w:rsid w:val="00D01EBD"/>
    <w:rsid w:val="00D03124"/>
    <w:rsid w:val="00D05811"/>
    <w:rsid w:val="00D13D95"/>
    <w:rsid w:val="00D14B1D"/>
    <w:rsid w:val="00D16E2E"/>
    <w:rsid w:val="00D17B58"/>
    <w:rsid w:val="00D27044"/>
    <w:rsid w:val="00D30E7B"/>
    <w:rsid w:val="00D33523"/>
    <w:rsid w:val="00D35982"/>
    <w:rsid w:val="00D468B0"/>
    <w:rsid w:val="00D52341"/>
    <w:rsid w:val="00D539A3"/>
    <w:rsid w:val="00D574D7"/>
    <w:rsid w:val="00D75AF0"/>
    <w:rsid w:val="00D807FF"/>
    <w:rsid w:val="00D8664E"/>
    <w:rsid w:val="00D869D5"/>
    <w:rsid w:val="00D96E27"/>
    <w:rsid w:val="00DA332D"/>
    <w:rsid w:val="00DB1575"/>
    <w:rsid w:val="00DB1F37"/>
    <w:rsid w:val="00DC0FB3"/>
    <w:rsid w:val="00DC49B7"/>
    <w:rsid w:val="00DC667B"/>
    <w:rsid w:val="00DD120E"/>
    <w:rsid w:val="00DD2E27"/>
    <w:rsid w:val="00DD5F24"/>
    <w:rsid w:val="00DE0660"/>
    <w:rsid w:val="00DE2E52"/>
    <w:rsid w:val="00DE3BAB"/>
    <w:rsid w:val="00DE680B"/>
    <w:rsid w:val="00DF2E92"/>
    <w:rsid w:val="00DF4DE8"/>
    <w:rsid w:val="00DF613B"/>
    <w:rsid w:val="00E026FD"/>
    <w:rsid w:val="00E038C1"/>
    <w:rsid w:val="00E1117C"/>
    <w:rsid w:val="00E12C6F"/>
    <w:rsid w:val="00E14C63"/>
    <w:rsid w:val="00E22C30"/>
    <w:rsid w:val="00E2325A"/>
    <w:rsid w:val="00E239CC"/>
    <w:rsid w:val="00E23C53"/>
    <w:rsid w:val="00E302E9"/>
    <w:rsid w:val="00E30683"/>
    <w:rsid w:val="00E3311C"/>
    <w:rsid w:val="00E40552"/>
    <w:rsid w:val="00E4487A"/>
    <w:rsid w:val="00E44CA3"/>
    <w:rsid w:val="00E44E7C"/>
    <w:rsid w:val="00E571A7"/>
    <w:rsid w:val="00E57C1E"/>
    <w:rsid w:val="00E609FD"/>
    <w:rsid w:val="00E6470A"/>
    <w:rsid w:val="00E64D35"/>
    <w:rsid w:val="00E64E28"/>
    <w:rsid w:val="00E75E30"/>
    <w:rsid w:val="00E83056"/>
    <w:rsid w:val="00E831A0"/>
    <w:rsid w:val="00E8365A"/>
    <w:rsid w:val="00E83E81"/>
    <w:rsid w:val="00E84A5E"/>
    <w:rsid w:val="00E85F9E"/>
    <w:rsid w:val="00E87752"/>
    <w:rsid w:val="00E91FCE"/>
    <w:rsid w:val="00E944B7"/>
    <w:rsid w:val="00E96302"/>
    <w:rsid w:val="00E96BD3"/>
    <w:rsid w:val="00EB3D08"/>
    <w:rsid w:val="00EB74A8"/>
    <w:rsid w:val="00EB7924"/>
    <w:rsid w:val="00EC0B81"/>
    <w:rsid w:val="00EC339C"/>
    <w:rsid w:val="00EC4B37"/>
    <w:rsid w:val="00EC5668"/>
    <w:rsid w:val="00EC7441"/>
    <w:rsid w:val="00ED2686"/>
    <w:rsid w:val="00ED6D61"/>
    <w:rsid w:val="00EE0B5C"/>
    <w:rsid w:val="00EF1B4A"/>
    <w:rsid w:val="00EF72C8"/>
    <w:rsid w:val="00F01F32"/>
    <w:rsid w:val="00F10223"/>
    <w:rsid w:val="00F10E94"/>
    <w:rsid w:val="00F13D2C"/>
    <w:rsid w:val="00F15102"/>
    <w:rsid w:val="00F15E40"/>
    <w:rsid w:val="00F21FA8"/>
    <w:rsid w:val="00F220DA"/>
    <w:rsid w:val="00F23641"/>
    <w:rsid w:val="00F248CF"/>
    <w:rsid w:val="00F24FBF"/>
    <w:rsid w:val="00F30418"/>
    <w:rsid w:val="00F31773"/>
    <w:rsid w:val="00F36BE3"/>
    <w:rsid w:val="00F37CDA"/>
    <w:rsid w:val="00F45670"/>
    <w:rsid w:val="00F460C6"/>
    <w:rsid w:val="00F55ACA"/>
    <w:rsid w:val="00F567CC"/>
    <w:rsid w:val="00F56AF8"/>
    <w:rsid w:val="00F5761D"/>
    <w:rsid w:val="00F61023"/>
    <w:rsid w:val="00F6334F"/>
    <w:rsid w:val="00F6472F"/>
    <w:rsid w:val="00F65CD3"/>
    <w:rsid w:val="00F663E2"/>
    <w:rsid w:val="00F751EF"/>
    <w:rsid w:val="00F75AE7"/>
    <w:rsid w:val="00F80A7D"/>
    <w:rsid w:val="00F838D9"/>
    <w:rsid w:val="00F94008"/>
    <w:rsid w:val="00F96281"/>
    <w:rsid w:val="00FB5AB1"/>
    <w:rsid w:val="00FB5C4C"/>
    <w:rsid w:val="00FC1AB7"/>
    <w:rsid w:val="00FC45E2"/>
    <w:rsid w:val="00FC62AC"/>
    <w:rsid w:val="00FD0299"/>
    <w:rsid w:val="00FD0DF2"/>
    <w:rsid w:val="00FD0F36"/>
    <w:rsid w:val="00FD1A9C"/>
    <w:rsid w:val="00FD2392"/>
    <w:rsid w:val="00FE1D1D"/>
    <w:rsid w:val="00FE5B62"/>
    <w:rsid w:val="00FE6C11"/>
    <w:rsid w:val="00FF2C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5244">
      <w:bodyDiv w:val="1"/>
      <w:marLeft w:val="0"/>
      <w:marRight w:val="0"/>
      <w:marTop w:val="0"/>
      <w:marBottom w:val="0"/>
      <w:divBdr>
        <w:top w:val="none" w:sz="0" w:space="0" w:color="auto"/>
        <w:left w:val="none" w:sz="0" w:space="0" w:color="auto"/>
        <w:bottom w:val="none" w:sz="0" w:space="0" w:color="auto"/>
        <w:right w:val="none" w:sz="0" w:space="0" w:color="auto"/>
      </w:divBdr>
    </w:div>
    <w:div w:id="25525008">
      <w:bodyDiv w:val="1"/>
      <w:marLeft w:val="0"/>
      <w:marRight w:val="0"/>
      <w:marTop w:val="0"/>
      <w:marBottom w:val="0"/>
      <w:divBdr>
        <w:top w:val="none" w:sz="0" w:space="0" w:color="auto"/>
        <w:left w:val="none" w:sz="0" w:space="0" w:color="auto"/>
        <w:bottom w:val="none" w:sz="0" w:space="0" w:color="auto"/>
        <w:right w:val="none" w:sz="0" w:space="0" w:color="auto"/>
      </w:divBdr>
    </w:div>
    <w:div w:id="78910621">
      <w:bodyDiv w:val="1"/>
      <w:marLeft w:val="0"/>
      <w:marRight w:val="0"/>
      <w:marTop w:val="0"/>
      <w:marBottom w:val="0"/>
      <w:divBdr>
        <w:top w:val="none" w:sz="0" w:space="0" w:color="auto"/>
        <w:left w:val="none" w:sz="0" w:space="0" w:color="auto"/>
        <w:bottom w:val="none" w:sz="0" w:space="0" w:color="auto"/>
        <w:right w:val="none" w:sz="0" w:space="0" w:color="auto"/>
      </w:divBdr>
    </w:div>
    <w:div w:id="90470378">
      <w:bodyDiv w:val="1"/>
      <w:marLeft w:val="0"/>
      <w:marRight w:val="0"/>
      <w:marTop w:val="0"/>
      <w:marBottom w:val="0"/>
      <w:divBdr>
        <w:top w:val="none" w:sz="0" w:space="0" w:color="auto"/>
        <w:left w:val="none" w:sz="0" w:space="0" w:color="auto"/>
        <w:bottom w:val="none" w:sz="0" w:space="0" w:color="auto"/>
        <w:right w:val="none" w:sz="0" w:space="0" w:color="auto"/>
      </w:divBdr>
    </w:div>
    <w:div w:id="108134690">
      <w:bodyDiv w:val="1"/>
      <w:marLeft w:val="0"/>
      <w:marRight w:val="0"/>
      <w:marTop w:val="0"/>
      <w:marBottom w:val="0"/>
      <w:divBdr>
        <w:top w:val="none" w:sz="0" w:space="0" w:color="auto"/>
        <w:left w:val="none" w:sz="0" w:space="0" w:color="auto"/>
        <w:bottom w:val="none" w:sz="0" w:space="0" w:color="auto"/>
        <w:right w:val="none" w:sz="0" w:space="0" w:color="auto"/>
      </w:divBdr>
    </w:div>
    <w:div w:id="110445955">
      <w:bodyDiv w:val="1"/>
      <w:marLeft w:val="0"/>
      <w:marRight w:val="0"/>
      <w:marTop w:val="0"/>
      <w:marBottom w:val="0"/>
      <w:divBdr>
        <w:top w:val="none" w:sz="0" w:space="0" w:color="auto"/>
        <w:left w:val="none" w:sz="0" w:space="0" w:color="auto"/>
        <w:bottom w:val="none" w:sz="0" w:space="0" w:color="auto"/>
        <w:right w:val="none" w:sz="0" w:space="0" w:color="auto"/>
      </w:divBdr>
    </w:div>
    <w:div w:id="130631683">
      <w:bodyDiv w:val="1"/>
      <w:marLeft w:val="0"/>
      <w:marRight w:val="0"/>
      <w:marTop w:val="0"/>
      <w:marBottom w:val="0"/>
      <w:divBdr>
        <w:top w:val="none" w:sz="0" w:space="0" w:color="auto"/>
        <w:left w:val="none" w:sz="0" w:space="0" w:color="auto"/>
        <w:bottom w:val="none" w:sz="0" w:space="0" w:color="auto"/>
        <w:right w:val="none" w:sz="0" w:space="0" w:color="auto"/>
      </w:divBdr>
    </w:div>
    <w:div w:id="131217152">
      <w:bodyDiv w:val="1"/>
      <w:marLeft w:val="0"/>
      <w:marRight w:val="0"/>
      <w:marTop w:val="0"/>
      <w:marBottom w:val="0"/>
      <w:divBdr>
        <w:top w:val="none" w:sz="0" w:space="0" w:color="auto"/>
        <w:left w:val="none" w:sz="0" w:space="0" w:color="auto"/>
        <w:bottom w:val="none" w:sz="0" w:space="0" w:color="auto"/>
        <w:right w:val="none" w:sz="0" w:space="0" w:color="auto"/>
      </w:divBdr>
    </w:div>
    <w:div w:id="137263600">
      <w:bodyDiv w:val="1"/>
      <w:marLeft w:val="0"/>
      <w:marRight w:val="0"/>
      <w:marTop w:val="0"/>
      <w:marBottom w:val="0"/>
      <w:divBdr>
        <w:top w:val="none" w:sz="0" w:space="0" w:color="auto"/>
        <w:left w:val="none" w:sz="0" w:space="0" w:color="auto"/>
        <w:bottom w:val="none" w:sz="0" w:space="0" w:color="auto"/>
        <w:right w:val="none" w:sz="0" w:space="0" w:color="auto"/>
      </w:divBdr>
    </w:div>
    <w:div w:id="156500868">
      <w:bodyDiv w:val="1"/>
      <w:marLeft w:val="0"/>
      <w:marRight w:val="0"/>
      <w:marTop w:val="0"/>
      <w:marBottom w:val="0"/>
      <w:divBdr>
        <w:top w:val="none" w:sz="0" w:space="0" w:color="auto"/>
        <w:left w:val="none" w:sz="0" w:space="0" w:color="auto"/>
        <w:bottom w:val="none" w:sz="0" w:space="0" w:color="auto"/>
        <w:right w:val="none" w:sz="0" w:space="0" w:color="auto"/>
      </w:divBdr>
    </w:div>
    <w:div w:id="234559167">
      <w:bodyDiv w:val="1"/>
      <w:marLeft w:val="0"/>
      <w:marRight w:val="0"/>
      <w:marTop w:val="0"/>
      <w:marBottom w:val="0"/>
      <w:divBdr>
        <w:top w:val="none" w:sz="0" w:space="0" w:color="auto"/>
        <w:left w:val="none" w:sz="0" w:space="0" w:color="auto"/>
        <w:bottom w:val="none" w:sz="0" w:space="0" w:color="auto"/>
        <w:right w:val="none" w:sz="0" w:space="0" w:color="auto"/>
      </w:divBdr>
    </w:div>
    <w:div w:id="238832175">
      <w:bodyDiv w:val="1"/>
      <w:marLeft w:val="0"/>
      <w:marRight w:val="0"/>
      <w:marTop w:val="0"/>
      <w:marBottom w:val="0"/>
      <w:divBdr>
        <w:top w:val="none" w:sz="0" w:space="0" w:color="auto"/>
        <w:left w:val="none" w:sz="0" w:space="0" w:color="auto"/>
        <w:bottom w:val="none" w:sz="0" w:space="0" w:color="auto"/>
        <w:right w:val="none" w:sz="0" w:space="0" w:color="auto"/>
      </w:divBdr>
    </w:div>
    <w:div w:id="274484092">
      <w:bodyDiv w:val="1"/>
      <w:marLeft w:val="0"/>
      <w:marRight w:val="0"/>
      <w:marTop w:val="0"/>
      <w:marBottom w:val="0"/>
      <w:divBdr>
        <w:top w:val="none" w:sz="0" w:space="0" w:color="auto"/>
        <w:left w:val="none" w:sz="0" w:space="0" w:color="auto"/>
        <w:bottom w:val="none" w:sz="0" w:space="0" w:color="auto"/>
        <w:right w:val="none" w:sz="0" w:space="0" w:color="auto"/>
      </w:divBdr>
    </w:div>
    <w:div w:id="278799067">
      <w:bodyDiv w:val="1"/>
      <w:marLeft w:val="0"/>
      <w:marRight w:val="0"/>
      <w:marTop w:val="0"/>
      <w:marBottom w:val="0"/>
      <w:divBdr>
        <w:top w:val="none" w:sz="0" w:space="0" w:color="auto"/>
        <w:left w:val="none" w:sz="0" w:space="0" w:color="auto"/>
        <w:bottom w:val="none" w:sz="0" w:space="0" w:color="auto"/>
        <w:right w:val="none" w:sz="0" w:space="0" w:color="auto"/>
      </w:divBdr>
    </w:div>
    <w:div w:id="320232050">
      <w:bodyDiv w:val="1"/>
      <w:marLeft w:val="0"/>
      <w:marRight w:val="0"/>
      <w:marTop w:val="0"/>
      <w:marBottom w:val="0"/>
      <w:divBdr>
        <w:top w:val="none" w:sz="0" w:space="0" w:color="auto"/>
        <w:left w:val="none" w:sz="0" w:space="0" w:color="auto"/>
        <w:bottom w:val="none" w:sz="0" w:space="0" w:color="auto"/>
        <w:right w:val="none" w:sz="0" w:space="0" w:color="auto"/>
      </w:divBdr>
    </w:div>
    <w:div w:id="357700648">
      <w:bodyDiv w:val="1"/>
      <w:marLeft w:val="0"/>
      <w:marRight w:val="0"/>
      <w:marTop w:val="0"/>
      <w:marBottom w:val="0"/>
      <w:divBdr>
        <w:top w:val="none" w:sz="0" w:space="0" w:color="auto"/>
        <w:left w:val="none" w:sz="0" w:space="0" w:color="auto"/>
        <w:bottom w:val="none" w:sz="0" w:space="0" w:color="auto"/>
        <w:right w:val="none" w:sz="0" w:space="0" w:color="auto"/>
      </w:divBdr>
    </w:div>
    <w:div w:id="357976945">
      <w:bodyDiv w:val="1"/>
      <w:marLeft w:val="0"/>
      <w:marRight w:val="0"/>
      <w:marTop w:val="0"/>
      <w:marBottom w:val="0"/>
      <w:divBdr>
        <w:top w:val="none" w:sz="0" w:space="0" w:color="auto"/>
        <w:left w:val="none" w:sz="0" w:space="0" w:color="auto"/>
        <w:bottom w:val="none" w:sz="0" w:space="0" w:color="auto"/>
        <w:right w:val="none" w:sz="0" w:space="0" w:color="auto"/>
      </w:divBdr>
    </w:div>
    <w:div w:id="375468229">
      <w:bodyDiv w:val="1"/>
      <w:marLeft w:val="0"/>
      <w:marRight w:val="0"/>
      <w:marTop w:val="0"/>
      <w:marBottom w:val="0"/>
      <w:divBdr>
        <w:top w:val="none" w:sz="0" w:space="0" w:color="auto"/>
        <w:left w:val="none" w:sz="0" w:space="0" w:color="auto"/>
        <w:bottom w:val="none" w:sz="0" w:space="0" w:color="auto"/>
        <w:right w:val="none" w:sz="0" w:space="0" w:color="auto"/>
      </w:divBdr>
    </w:div>
    <w:div w:id="403842186">
      <w:bodyDiv w:val="1"/>
      <w:marLeft w:val="0"/>
      <w:marRight w:val="0"/>
      <w:marTop w:val="0"/>
      <w:marBottom w:val="0"/>
      <w:divBdr>
        <w:top w:val="none" w:sz="0" w:space="0" w:color="auto"/>
        <w:left w:val="none" w:sz="0" w:space="0" w:color="auto"/>
        <w:bottom w:val="none" w:sz="0" w:space="0" w:color="auto"/>
        <w:right w:val="none" w:sz="0" w:space="0" w:color="auto"/>
      </w:divBdr>
    </w:div>
    <w:div w:id="411196749">
      <w:bodyDiv w:val="1"/>
      <w:marLeft w:val="0"/>
      <w:marRight w:val="0"/>
      <w:marTop w:val="0"/>
      <w:marBottom w:val="0"/>
      <w:divBdr>
        <w:top w:val="none" w:sz="0" w:space="0" w:color="auto"/>
        <w:left w:val="none" w:sz="0" w:space="0" w:color="auto"/>
        <w:bottom w:val="none" w:sz="0" w:space="0" w:color="auto"/>
        <w:right w:val="none" w:sz="0" w:space="0" w:color="auto"/>
      </w:divBdr>
    </w:div>
    <w:div w:id="412552794">
      <w:bodyDiv w:val="1"/>
      <w:marLeft w:val="0"/>
      <w:marRight w:val="0"/>
      <w:marTop w:val="0"/>
      <w:marBottom w:val="0"/>
      <w:divBdr>
        <w:top w:val="none" w:sz="0" w:space="0" w:color="auto"/>
        <w:left w:val="none" w:sz="0" w:space="0" w:color="auto"/>
        <w:bottom w:val="none" w:sz="0" w:space="0" w:color="auto"/>
        <w:right w:val="none" w:sz="0" w:space="0" w:color="auto"/>
      </w:divBdr>
    </w:div>
    <w:div w:id="414278827">
      <w:bodyDiv w:val="1"/>
      <w:marLeft w:val="0"/>
      <w:marRight w:val="0"/>
      <w:marTop w:val="0"/>
      <w:marBottom w:val="0"/>
      <w:divBdr>
        <w:top w:val="none" w:sz="0" w:space="0" w:color="auto"/>
        <w:left w:val="none" w:sz="0" w:space="0" w:color="auto"/>
        <w:bottom w:val="none" w:sz="0" w:space="0" w:color="auto"/>
        <w:right w:val="none" w:sz="0" w:space="0" w:color="auto"/>
      </w:divBdr>
    </w:div>
    <w:div w:id="446391671">
      <w:bodyDiv w:val="1"/>
      <w:marLeft w:val="0"/>
      <w:marRight w:val="0"/>
      <w:marTop w:val="0"/>
      <w:marBottom w:val="0"/>
      <w:divBdr>
        <w:top w:val="none" w:sz="0" w:space="0" w:color="auto"/>
        <w:left w:val="none" w:sz="0" w:space="0" w:color="auto"/>
        <w:bottom w:val="none" w:sz="0" w:space="0" w:color="auto"/>
        <w:right w:val="none" w:sz="0" w:space="0" w:color="auto"/>
      </w:divBdr>
    </w:div>
    <w:div w:id="461388073">
      <w:bodyDiv w:val="1"/>
      <w:marLeft w:val="0"/>
      <w:marRight w:val="0"/>
      <w:marTop w:val="0"/>
      <w:marBottom w:val="0"/>
      <w:divBdr>
        <w:top w:val="none" w:sz="0" w:space="0" w:color="auto"/>
        <w:left w:val="none" w:sz="0" w:space="0" w:color="auto"/>
        <w:bottom w:val="none" w:sz="0" w:space="0" w:color="auto"/>
        <w:right w:val="none" w:sz="0" w:space="0" w:color="auto"/>
      </w:divBdr>
    </w:div>
    <w:div w:id="567301247">
      <w:bodyDiv w:val="1"/>
      <w:marLeft w:val="0"/>
      <w:marRight w:val="0"/>
      <w:marTop w:val="0"/>
      <w:marBottom w:val="0"/>
      <w:divBdr>
        <w:top w:val="none" w:sz="0" w:space="0" w:color="auto"/>
        <w:left w:val="none" w:sz="0" w:space="0" w:color="auto"/>
        <w:bottom w:val="none" w:sz="0" w:space="0" w:color="auto"/>
        <w:right w:val="none" w:sz="0" w:space="0" w:color="auto"/>
      </w:divBdr>
    </w:div>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603609455">
      <w:bodyDiv w:val="1"/>
      <w:marLeft w:val="0"/>
      <w:marRight w:val="0"/>
      <w:marTop w:val="0"/>
      <w:marBottom w:val="0"/>
      <w:divBdr>
        <w:top w:val="none" w:sz="0" w:space="0" w:color="auto"/>
        <w:left w:val="none" w:sz="0" w:space="0" w:color="auto"/>
        <w:bottom w:val="none" w:sz="0" w:space="0" w:color="auto"/>
        <w:right w:val="none" w:sz="0" w:space="0" w:color="auto"/>
      </w:divBdr>
    </w:div>
    <w:div w:id="617490700">
      <w:bodyDiv w:val="1"/>
      <w:marLeft w:val="0"/>
      <w:marRight w:val="0"/>
      <w:marTop w:val="0"/>
      <w:marBottom w:val="0"/>
      <w:divBdr>
        <w:top w:val="none" w:sz="0" w:space="0" w:color="auto"/>
        <w:left w:val="none" w:sz="0" w:space="0" w:color="auto"/>
        <w:bottom w:val="none" w:sz="0" w:space="0" w:color="auto"/>
        <w:right w:val="none" w:sz="0" w:space="0" w:color="auto"/>
      </w:divBdr>
    </w:div>
    <w:div w:id="691733747">
      <w:bodyDiv w:val="1"/>
      <w:marLeft w:val="0"/>
      <w:marRight w:val="0"/>
      <w:marTop w:val="0"/>
      <w:marBottom w:val="0"/>
      <w:divBdr>
        <w:top w:val="none" w:sz="0" w:space="0" w:color="auto"/>
        <w:left w:val="none" w:sz="0" w:space="0" w:color="auto"/>
        <w:bottom w:val="none" w:sz="0" w:space="0" w:color="auto"/>
        <w:right w:val="none" w:sz="0" w:space="0" w:color="auto"/>
      </w:divBdr>
    </w:div>
    <w:div w:id="712197973">
      <w:bodyDiv w:val="1"/>
      <w:marLeft w:val="0"/>
      <w:marRight w:val="0"/>
      <w:marTop w:val="0"/>
      <w:marBottom w:val="0"/>
      <w:divBdr>
        <w:top w:val="none" w:sz="0" w:space="0" w:color="auto"/>
        <w:left w:val="none" w:sz="0" w:space="0" w:color="auto"/>
        <w:bottom w:val="none" w:sz="0" w:space="0" w:color="auto"/>
        <w:right w:val="none" w:sz="0" w:space="0" w:color="auto"/>
      </w:divBdr>
    </w:div>
    <w:div w:id="719938997">
      <w:bodyDiv w:val="1"/>
      <w:marLeft w:val="0"/>
      <w:marRight w:val="0"/>
      <w:marTop w:val="0"/>
      <w:marBottom w:val="0"/>
      <w:divBdr>
        <w:top w:val="none" w:sz="0" w:space="0" w:color="auto"/>
        <w:left w:val="none" w:sz="0" w:space="0" w:color="auto"/>
        <w:bottom w:val="none" w:sz="0" w:space="0" w:color="auto"/>
        <w:right w:val="none" w:sz="0" w:space="0" w:color="auto"/>
      </w:divBdr>
    </w:div>
    <w:div w:id="721905956">
      <w:bodyDiv w:val="1"/>
      <w:marLeft w:val="0"/>
      <w:marRight w:val="0"/>
      <w:marTop w:val="0"/>
      <w:marBottom w:val="0"/>
      <w:divBdr>
        <w:top w:val="none" w:sz="0" w:space="0" w:color="auto"/>
        <w:left w:val="none" w:sz="0" w:space="0" w:color="auto"/>
        <w:bottom w:val="none" w:sz="0" w:space="0" w:color="auto"/>
        <w:right w:val="none" w:sz="0" w:space="0" w:color="auto"/>
      </w:divBdr>
    </w:div>
    <w:div w:id="742096308">
      <w:bodyDiv w:val="1"/>
      <w:marLeft w:val="0"/>
      <w:marRight w:val="0"/>
      <w:marTop w:val="0"/>
      <w:marBottom w:val="0"/>
      <w:divBdr>
        <w:top w:val="none" w:sz="0" w:space="0" w:color="auto"/>
        <w:left w:val="none" w:sz="0" w:space="0" w:color="auto"/>
        <w:bottom w:val="none" w:sz="0" w:space="0" w:color="auto"/>
        <w:right w:val="none" w:sz="0" w:space="0" w:color="auto"/>
      </w:divBdr>
    </w:div>
    <w:div w:id="759790266">
      <w:bodyDiv w:val="1"/>
      <w:marLeft w:val="0"/>
      <w:marRight w:val="0"/>
      <w:marTop w:val="0"/>
      <w:marBottom w:val="0"/>
      <w:divBdr>
        <w:top w:val="none" w:sz="0" w:space="0" w:color="auto"/>
        <w:left w:val="none" w:sz="0" w:space="0" w:color="auto"/>
        <w:bottom w:val="none" w:sz="0" w:space="0" w:color="auto"/>
        <w:right w:val="none" w:sz="0" w:space="0" w:color="auto"/>
      </w:divBdr>
    </w:div>
    <w:div w:id="799497659">
      <w:bodyDiv w:val="1"/>
      <w:marLeft w:val="0"/>
      <w:marRight w:val="0"/>
      <w:marTop w:val="0"/>
      <w:marBottom w:val="0"/>
      <w:divBdr>
        <w:top w:val="none" w:sz="0" w:space="0" w:color="auto"/>
        <w:left w:val="none" w:sz="0" w:space="0" w:color="auto"/>
        <w:bottom w:val="none" w:sz="0" w:space="0" w:color="auto"/>
        <w:right w:val="none" w:sz="0" w:space="0" w:color="auto"/>
      </w:divBdr>
    </w:div>
    <w:div w:id="800197815">
      <w:bodyDiv w:val="1"/>
      <w:marLeft w:val="0"/>
      <w:marRight w:val="0"/>
      <w:marTop w:val="0"/>
      <w:marBottom w:val="0"/>
      <w:divBdr>
        <w:top w:val="none" w:sz="0" w:space="0" w:color="auto"/>
        <w:left w:val="none" w:sz="0" w:space="0" w:color="auto"/>
        <w:bottom w:val="none" w:sz="0" w:space="0" w:color="auto"/>
        <w:right w:val="none" w:sz="0" w:space="0" w:color="auto"/>
      </w:divBdr>
    </w:div>
    <w:div w:id="819537785">
      <w:bodyDiv w:val="1"/>
      <w:marLeft w:val="0"/>
      <w:marRight w:val="0"/>
      <w:marTop w:val="0"/>
      <w:marBottom w:val="0"/>
      <w:divBdr>
        <w:top w:val="none" w:sz="0" w:space="0" w:color="auto"/>
        <w:left w:val="none" w:sz="0" w:space="0" w:color="auto"/>
        <w:bottom w:val="none" w:sz="0" w:space="0" w:color="auto"/>
        <w:right w:val="none" w:sz="0" w:space="0" w:color="auto"/>
      </w:divBdr>
    </w:div>
    <w:div w:id="829755449">
      <w:bodyDiv w:val="1"/>
      <w:marLeft w:val="0"/>
      <w:marRight w:val="0"/>
      <w:marTop w:val="0"/>
      <w:marBottom w:val="0"/>
      <w:divBdr>
        <w:top w:val="none" w:sz="0" w:space="0" w:color="auto"/>
        <w:left w:val="none" w:sz="0" w:space="0" w:color="auto"/>
        <w:bottom w:val="none" w:sz="0" w:space="0" w:color="auto"/>
        <w:right w:val="none" w:sz="0" w:space="0" w:color="auto"/>
      </w:divBdr>
    </w:div>
    <w:div w:id="831792579">
      <w:bodyDiv w:val="1"/>
      <w:marLeft w:val="0"/>
      <w:marRight w:val="0"/>
      <w:marTop w:val="0"/>
      <w:marBottom w:val="0"/>
      <w:divBdr>
        <w:top w:val="none" w:sz="0" w:space="0" w:color="auto"/>
        <w:left w:val="none" w:sz="0" w:space="0" w:color="auto"/>
        <w:bottom w:val="none" w:sz="0" w:space="0" w:color="auto"/>
        <w:right w:val="none" w:sz="0" w:space="0" w:color="auto"/>
      </w:divBdr>
    </w:div>
    <w:div w:id="837965843">
      <w:bodyDiv w:val="1"/>
      <w:marLeft w:val="0"/>
      <w:marRight w:val="0"/>
      <w:marTop w:val="0"/>
      <w:marBottom w:val="0"/>
      <w:divBdr>
        <w:top w:val="none" w:sz="0" w:space="0" w:color="auto"/>
        <w:left w:val="none" w:sz="0" w:space="0" w:color="auto"/>
        <w:bottom w:val="none" w:sz="0" w:space="0" w:color="auto"/>
        <w:right w:val="none" w:sz="0" w:space="0" w:color="auto"/>
      </w:divBdr>
    </w:div>
    <w:div w:id="861630511">
      <w:bodyDiv w:val="1"/>
      <w:marLeft w:val="0"/>
      <w:marRight w:val="0"/>
      <w:marTop w:val="0"/>
      <w:marBottom w:val="0"/>
      <w:divBdr>
        <w:top w:val="none" w:sz="0" w:space="0" w:color="auto"/>
        <w:left w:val="none" w:sz="0" w:space="0" w:color="auto"/>
        <w:bottom w:val="none" w:sz="0" w:space="0" w:color="auto"/>
        <w:right w:val="none" w:sz="0" w:space="0" w:color="auto"/>
      </w:divBdr>
    </w:div>
    <w:div w:id="945307613">
      <w:bodyDiv w:val="1"/>
      <w:marLeft w:val="0"/>
      <w:marRight w:val="0"/>
      <w:marTop w:val="0"/>
      <w:marBottom w:val="0"/>
      <w:divBdr>
        <w:top w:val="none" w:sz="0" w:space="0" w:color="auto"/>
        <w:left w:val="none" w:sz="0" w:space="0" w:color="auto"/>
        <w:bottom w:val="none" w:sz="0" w:space="0" w:color="auto"/>
        <w:right w:val="none" w:sz="0" w:space="0" w:color="auto"/>
      </w:divBdr>
    </w:div>
    <w:div w:id="948466519">
      <w:bodyDiv w:val="1"/>
      <w:marLeft w:val="0"/>
      <w:marRight w:val="0"/>
      <w:marTop w:val="0"/>
      <w:marBottom w:val="0"/>
      <w:divBdr>
        <w:top w:val="none" w:sz="0" w:space="0" w:color="auto"/>
        <w:left w:val="none" w:sz="0" w:space="0" w:color="auto"/>
        <w:bottom w:val="none" w:sz="0" w:space="0" w:color="auto"/>
        <w:right w:val="none" w:sz="0" w:space="0" w:color="auto"/>
      </w:divBdr>
    </w:div>
    <w:div w:id="985089160">
      <w:bodyDiv w:val="1"/>
      <w:marLeft w:val="0"/>
      <w:marRight w:val="0"/>
      <w:marTop w:val="0"/>
      <w:marBottom w:val="0"/>
      <w:divBdr>
        <w:top w:val="none" w:sz="0" w:space="0" w:color="auto"/>
        <w:left w:val="none" w:sz="0" w:space="0" w:color="auto"/>
        <w:bottom w:val="none" w:sz="0" w:space="0" w:color="auto"/>
        <w:right w:val="none" w:sz="0" w:space="0" w:color="auto"/>
      </w:divBdr>
    </w:div>
    <w:div w:id="1007946021">
      <w:bodyDiv w:val="1"/>
      <w:marLeft w:val="0"/>
      <w:marRight w:val="0"/>
      <w:marTop w:val="0"/>
      <w:marBottom w:val="0"/>
      <w:divBdr>
        <w:top w:val="none" w:sz="0" w:space="0" w:color="auto"/>
        <w:left w:val="none" w:sz="0" w:space="0" w:color="auto"/>
        <w:bottom w:val="none" w:sz="0" w:space="0" w:color="auto"/>
        <w:right w:val="none" w:sz="0" w:space="0" w:color="auto"/>
      </w:divBdr>
    </w:div>
    <w:div w:id="1174105682">
      <w:bodyDiv w:val="1"/>
      <w:marLeft w:val="0"/>
      <w:marRight w:val="0"/>
      <w:marTop w:val="0"/>
      <w:marBottom w:val="0"/>
      <w:divBdr>
        <w:top w:val="none" w:sz="0" w:space="0" w:color="auto"/>
        <w:left w:val="none" w:sz="0" w:space="0" w:color="auto"/>
        <w:bottom w:val="none" w:sz="0" w:space="0" w:color="auto"/>
        <w:right w:val="none" w:sz="0" w:space="0" w:color="auto"/>
      </w:divBdr>
    </w:div>
    <w:div w:id="1176455542">
      <w:bodyDiv w:val="1"/>
      <w:marLeft w:val="0"/>
      <w:marRight w:val="0"/>
      <w:marTop w:val="0"/>
      <w:marBottom w:val="0"/>
      <w:divBdr>
        <w:top w:val="none" w:sz="0" w:space="0" w:color="auto"/>
        <w:left w:val="none" w:sz="0" w:space="0" w:color="auto"/>
        <w:bottom w:val="none" w:sz="0" w:space="0" w:color="auto"/>
        <w:right w:val="none" w:sz="0" w:space="0" w:color="auto"/>
      </w:divBdr>
    </w:div>
    <w:div w:id="1178615833">
      <w:bodyDiv w:val="1"/>
      <w:marLeft w:val="0"/>
      <w:marRight w:val="0"/>
      <w:marTop w:val="0"/>
      <w:marBottom w:val="0"/>
      <w:divBdr>
        <w:top w:val="none" w:sz="0" w:space="0" w:color="auto"/>
        <w:left w:val="none" w:sz="0" w:space="0" w:color="auto"/>
        <w:bottom w:val="none" w:sz="0" w:space="0" w:color="auto"/>
        <w:right w:val="none" w:sz="0" w:space="0" w:color="auto"/>
      </w:divBdr>
    </w:div>
    <w:div w:id="1300768717">
      <w:bodyDiv w:val="1"/>
      <w:marLeft w:val="0"/>
      <w:marRight w:val="0"/>
      <w:marTop w:val="0"/>
      <w:marBottom w:val="0"/>
      <w:divBdr>
        <w:top w:val="none" w:sz="0" w:space="0" w:color="auto"/>
        <w:left w:val="none" w:sz="0" w:space="0" w:color="auto"/>
        <w:bottom w:val="none" w:sz="0" w:space="0" w:color="auto"/>
        <w:right w:val="none" w:sz="0" w:space="0" w:color="auto"/>
      </w:divBdr>
    </w:div>
    <w:div w:id="1303923522">
      <w:bodyDiv w:val="1"/>
      <w:marLeft w:val="0"/>
      <w:marRight w:val="0"/>
      <w:marTop w:val="0"/>
      <w:marBottom w:val="0"/>
      <w:divBdr>
        <w:top w:val="none" w:sz="0" w:space="0" w:color="auto"/>
        <w:left w:val="none" w:sz="0" w:space="0" w:color="auto"/>
        <w:bottom w:val="none" w:sz="0" w:space="0" w:color="auto"/>
        <w:right w:val="none" w:sz="0" w:space="0" w:color="auto"/>
      </w:divBdr>
    </w:div>
    <w:div w:id="1314214016">
      <w:bodyDiv w:val="1"/>
      <w:marLeft w:val="0"/>
      <w:marRight w:val="0"/>
      <w:marTop w:val="0"/>
      <w:marBottom w:val="0"/>
      <w:divBdr>
        <w:top w:val="none" w:sz="0" w:space="0" w:color="auto"/>
        <w:left w:val="none" w:sz="0" w:space="0" w:color="auto"/>
        <w:bottom w:val="none" w:sz="0" w:space="0" w:color="auto"/>
        <w:right w:val="none" w:sz="0" w:space="0" w:color="auto"/>
      </w:divBdr>
    </w:div>
    <w:div w:id="1321153597">
      <w:bodyDiv w:val="1"/>
      <w:marLeft w:val="0"/>
      <w:marRight w:val="0"/>
      <w:marTop w:val="0"/>
      <w:marBottom w:val="0"/>
      <w:divBdr>
        <w:top w:val="none" w:sz="0" w:space="0" w:color="auto"/>
        <w:left w:val="none" w:sz="0" w:space="0" w:color="auto"/>
        <w:bottom w:val="none" w:sz="0" w:space="0" w:color="auto"/>
        <w:right w:val="none" w:sz="0" w:space="0" w:color="auto"/>
      </w:divBdr>
    </w:div>
    <w:div w:id="1328048250">
      <w:bodyDiv w:val="1"/>
      <w:marLeft w:val="0"/>
      <w:marRight w:val="0"/>
      <w:marTop w:val="0"/>
      <w:marBottom w:val="0"/>
      <w:divBdr>
        <w:top w:val="none" w:sz="0" w:space="0" w:color="auto"/>
        <w:left w:val="none" w:sz="0" w:space="0" w:color="auto"/>
        <w:bottom w:val="none" w:sz="0" w:space="0" w:color="auto"/>
        <w:right w:val="none" w:sz="0" w:space="0" w:color="auto"/>
      </w:divBdr>
    </w:div>
    <w:div w:id="1338927755">
      <w:bodyDiv w:val="1"/>
      <w:marLeft w:val="0"/>
      <w:marRight w:val="0"/>
      <w:marTop w:val="0"/>
      <w:marBottom w:val="0"/>
      <w:divBdr>
        <w:top w:val="none" w:sz="0" w:space="0" w:color="auto"/>
        <w:left w:val="none" w:sz="0" w:space="0" w:color="auto"/>
        <w:bottom w:val="none" w:sz="0" w:space="0" w:color="auto"/>
        <w:right w:val="none" w:sz="0" w:space="0" w:color="auto"/>
      </w:divBdr>
    </w:div>
    <w:div w:id="1348218929">
      <w:bodyDiv w:val="1"/>
      <w:marLeft w:val="0"/>
      <w:marRight w:val="0"/>
      <w:marTop w:val="0"/>
      <w:marBottom w:val="0"/>
      <w:divBdr>
        <w:top w:val="none" w:sz="0" w:space="0" w:color="auto"/>
        <w:left w:val="none" w:sz="0" w:space="0" w:color="auto"/>
        <w:bottom w:val="none" w:sz="0" w:space="0" w:color="auto"/>
        <w:right w:val="none" w:sz="0" w:space="0" w:color="auto"/>
      </w:divBdr>
    </w:div>
    <w:div w:id="1367292969">
      <w:bodyDiv w:val="1"/>
      <w:marLeft w:val="0"/>
      <w:marRight w:val="0"/>
      <w:marTop w:val="0"/>
      <w:marBottom w:val="0"/>
      <w:divBdr>
        <w:top w:val="none" w:sz="0" w:space="0" w:color="auto"/>
        <w:left w:val="none" w:sz="0" w:space="0" w:color="auto"/>
        <w:bottom w:val="none" w:sz="0" w:space="0" w:color="auto"/>
        <w:right w:val="none" w:sz="0" w:space="0" w:color="auto"/>
      </w:divBdr>
    </w:div>
    <w:div w:id="1370226975">
      <w:bodyDiv w:val="1"/>
      <w:marLeft w:val="0"/>
      <w:marRight w:val="0"/>
      <w:marTop w:val="0"/>
      <w:marBottom w:val="0"/>
      <w:divBdr>
        <w:top w:val="none" w:sz="0" w:space="0" w:color="auto"/>
        <w:left w:val="none" w:sz="0" w:space="0" w:color="auto"/>
        <w:bottom w:val="none" w:sz="0" w:space="0" w:color="auto"/>
        <w:right w:val="none" w:sz="0" w:space="0" w:color="auto"/>
      </w:divBdr>
    </w:div>
    <w:div w:id="1398742732">
      <w:bodyDiv w:val="1"/>
      <w:marLeft w:val="0"/>
      <w:marRight w:val="0"/>
      <w:marTop w:val="0"/>
      <w:marBottom w:val="0"/>
      <w:divBdr>
        <w:top w:val="none" w:sz="0" w:space="0" w:color="auto"/>
        <w:left w:val="none" w:sz="0" w:space="0" w:color="auto"/>
        <w:bottom w:val="none" w:sz="0" w:space="0" w:color="auto"/>
        <w:right w:val="none" w:sz="0" w:space="0" w:color="auto"/>
      </w:divBdr>
    </w:div>
    <w:div w:id="1424492731">
      <w:bodyDiv w:val="1"/>
      <w:marLeft w:val="0"/>
      <w:marRight w:val="0"/>
      <w:marTop w:val="0"/>
      <w:marBottom w:val="0"/>
      <w:divBdr>
        <w:top w:val="none" w:sz="0" w:space="0" w:color="auto"/>
        <w:left w:val="none" w:sz="0" w:space="0" w:color="auto"/>
        <w:bottom w:val="none" w:sz="0" w:space="0" w:color="auto"/>
        <w:right w:val="none" w:sz="0" w:space="0" w:color="auto"/>
      </w:divBdr>
    </w:div>
    <w:div w:id="1431318027">
      <w:bodyDiv w:val="1"/>
      <w:marLeft w:val="0"/>
      <w:marRight w:val="0"/>
      <w:marTop w:val="0"/>
      <w:marBottom w:val="0"/>
      <w:divBdr>
        <w:top w:val="none" w:sz="0" w:space="0" w:color="auto"/>
        <w:left w:val="none" w:sz="0" w:space="0" w:color="auto"/>
        <w:bottom w:val="none" w:sz="0" w:space="0" w:color="auto"/>
        <w:right w:val="none" w:sz="0" w:space="0" w:color="auto"/>
      </w:divBdr>
    </w:div>
    <w:div w:id="1432316840">
      <w:bodyDiv w:val="1"/>
      <w:marLeft w:val="0"/>
      <w:marRight w:val="0"/>
      <w:marTop w:val="0"/>
      <w:marBottom w:val="0"/>
      <w:divBdr>
        <w:top w:val="none" w:sz="0" w:space="0" w:color="auto"/>
        <w:left w:val="none" w:sz="0" w:space="0" w:color="auto"/>
        <w:bottom w:val="none" w:sz="0" w:space="0" w:color="auto"/>
        <w:right w:val="none" w:sz="0" w:space="0" w:color="auto"/>
      </w:divBdr>
    </w:div>
    <w:div w:id="1485395353">
      <w:bodyDiv w:val="1"/>
      <w:marLeft w:val="0"/>
      <w:marRight w:val="0"/>
      <w:marTop w:val="0"/>
      <w:marBottom w:val="0"/>
      <w:divBdr>
        <w:top w:val="none" w:sz="0" w:space="0" w:color="auto"/>
        <w:left w:val="none" w:sz="0" w:space="0" w:color="auto"/>
        <w:bottom w:val="none" w:sz="0" w:space="0" w:color="auto"/>
        <w:right w:val="none" w:sz="0" w:space="0" w:color="auto"/>
      </w:divBdr>
    </w:div>
    <w:div w:id="1489396743">
      <w:bodyDiv w:val="1"/>
      <w:marLeft w:val="0"/>
      <w:marRight w:val="0"/>
      <w:marTop w:val="0"/>
      <w:marBottom w:val="0"/>
      <w:divBdr>
        <w:top w:val="none" w:sz="0" w:space="0" w:color="auto"/>
        <w:left w:val="none" w:sz="0" w:space="0" w:color="auto"/>
        <w:bottom w:val="none" w:sz="0" w:space="0" w:color="auto"/>
        <w:right w:val="none" w:sz="0" w:space="0" w:color="auto"/>
      </w:divBdr>
    </w:div>
    <w:div w:id="1508591541">
      <w:bodyDiv w:val="1"/>
      <w:marLeft w:val="0"/>
      <w:marRight w:val="0"/>
      <w:marTop w:val="0"/>
      <w:marBottom w:val="0"/>
      <w:divBdr>
        <w:top w:val="none" w:sz="0" w:space="0" w:color="auto"/>
        <w:left w:val="none" w:sz="0" w:space="0" w:color="auto"/>
        <w:bottom w:val="none" w:sz="0" w:space="0" w:color="auto"/>
        <w:right w:val="none" w:sz="0" w:space="0" w:color="auto"/>
      </w:divBdr>
    </w:div>
    <w:div w:id="1522939543">
      <w:bodyDiv w:val="1"/>
      <w:marLeft w:val="0"/>
      <w:marRight w:val="0"/>
      <w:marTop w:val="0"/>
      <w:marBottom w:val="0"/>
      <w:divBdr>
        <w:top w:val="none" w:sz="0" w:space="0" w:color="auto"/>
        <w:left w:val="none" w:sz="0" w:space="0" w:color="auto"/>
        <w:bottom w:val="none" w:sz="0" w:space="0" w:color="auto"/>
        <w:right w:val="none" w:sz="0" w:space="0" w:color="auto"/>
      </w:divBdr>
    </w:div>
    <w:div w:id="1527711175">
      <w:bodyDiv w:val="1"/>
      <w:marLeft w:val="0"/>
      <w:marRight w:val="0"/>
      <w:marTop w:val="0"/>
      <w:marBottom w:val="0"/>
      <w:divBdr>
        <w:top w:val="none" w:sz="0" w:space="0" w:color="auto"/>
        <w:left w:val="none" w:sz="0" w:space="0" w:color="auto"/>
        <w:bottom w:val="none" w:sz="0" w:space="0" w:color="auto"/>
        <w:right w:val="none" w:sz="0" w:space="0" w:color="auto"/>
      </w:divBdr>
    </w:div>
    <w:div w:id="1551116415">
      <w:bodyDiv w:val="1"/>
      <w:marLeft w:val="0"/>
      <w:marRight w:val="0"/>
      <w:marTop w:val="0"/>
      <w:marBottom w:val="0"/>
      <w:divBdr>
        <w:top w:val="none" w:sz="0" w:space="0" w:color="auto"/>
        <w:left w:val="none" w:sz="0" w:space="0" w:color="auto"/>
        <w:bottom w:val="none" w:sz="0" w:space="0" w:color="auto"/>
        <w:right w:val="none" w:sz="0" w:space="0" w:color="auto"/>
      </w:divBdr>
    </w:div>
    <w:div w:id="1566839345">
      <w:bodyDiv w:val="1"/>
      <w:marLeft w:val="0"/>
      <w:marRight w:val="0"/>
      <w:marTop w:val="0"/>
      <w:marBottom w:val="0"/>
      <w:divBdr>
        <w:top w:val="none" w:sz="0" w:space="0" w:color="auto"/>
        <w:left w:val="none" w:sz="0" w:space="0" w:color="auto"/>
        <w:bottom w:val="none" w:sz="0" w:space="0" w:color="auto"/>
        <w:right w:val="none" w:sz="0" w:space="0" w:color="auto"/>
      </w:divBdr>
    </w:div>
    <w:div w:id="1569338314">
      <w:bodyDiv w:val="1"/>
      <w:marLeft w:val="0"/>
      <w:marRight w:val="0"/>
      <w:marTop w:val="0"/>
      <w:marBottom w:val="0"/>
      <w:divBdr>
        <w:top w:val="none" w:sz="0" w:space="0" w:color="auto"/>
        <w:left w:val="none" w:sz="0" w:space="0" w:color="auto"/>
        <w:bottom w:val="none" w:sz="0" w:space="0" w:color="auto"/>
        <w:right w:val="none" w:sz="0" w:space="0" w:color="auto"/>
      </w:divBdr>
    </w:div>
    <w:div w:id="1600019454">
      <w:bodyDiv w:val="1"/>
      <w:marLeft w:val="0"/>
      <w:marRight w:val="0"/>
      <w:marTop w:val="0"/>
      <w:marBottom w:val="0"/>
      <w:divBdr>
        <w:top w:val="none" w:sz="0" w:space="0" w:color="auto"/>
        <w:left w:val="none" w:sz="0" w:space="0" w:color="auto"/>
        <w:bottom w:val="none" w:sz="0" w:space="0" w:color="auto"/>
        <w:right w:val="none" w:sz="0" w:space="0" w:color="auto"/>
      </w:divBdr>
    </w:div>
    <w:div w:id="1627006388">
      <w:bodyDiv w:val="1"/>
      <w:marLeft w:val="0"/>
      <w:marRight w:val="0"/>
      <w:marTop w:val="0"/>
      <w:marBottom w:val="0"/>
      <w:divBdr>
        <w:top w:val="none" w:sz="0" w:space="0" w:color="auto"/>
        <w:left w:val="none" w:sz="0" w:space="0" w:color="auto"/>
        <w:bottom w:val="none" w:sz="0" w:space="0" w:color="auto"/>
        <w:right w:val="none" w:sz="0" w:space="0" w:color="auto"/>
      </w:divBdr>
    </w:div>
    <w:div w:id="1638950053">
      <w:bodyDiv w:val="1"/>
      <w:marLeft w:val="0"/>
      <w:marRight w:val="0"/>
      <w:marTop w:val="0"/>
      <w:marBottom w:val="0"/>
      <w:divBdr>
        <w:top w:val="none" w:sz="0" w:space="0" w:color="auto"/>
        <w:left w:val="none" w:sz="0" w:space="0" w:color="auto"/>
        <w:bottom w:val="none" w:sz="0" w:space="0" w:color="auto"/>
        <w:right w:val="none" w:sz="0" w:space="0" w:color="auto"/>
      </w:divBdr>
      <w:divsChild>
        <w:div w:id="1252082227">
          <w:marLeft w:val="0"/>
          <w:marRight w:val="0"/>
          <w:marTop w:val="0"/>
          <w:marBottom w:val="0"/>
          <w:divBdr>
            <w:top w:val="none" w:sz="0" w:space="0" w:color="auto"/>
            <w:left w:val="none" w:sz="0" w:space="0" w:color="auto"/>
            <w:bottom w:val="none" w:sz="0" w:space="0" w:color="auto"/>
            <w:right w:val="none" w:sz="0" w:space="0" w:color="auto"/>
          </w:divBdr>
          <w:divsChild>
            <w:div w:id="1734280895">
              <w:marLeft w:val="0"/>
              <w:marRight w:val="0"/>
              <w:marTop w:val="0"/>
              <w:marBottom w:val="0"/>
              <w:divBdr>
                <w:top w:val="none" w:sz="0" w:space="0" w:color="auto"/>
                <w:left w:val="none" w:sz="0" w:space="0" w:color="auto"/>
                <w:bottom w:val="none" w:sz="0" w:space="0" w:color="auto"/>
                <w:right w:val="none" w:sz="0" w:space="0" w:color="auto"/>
              </w:divBdr>
              <w:divsChild>
                <w:div w:id="1694110600">
                  <w:marLeft w:val="0"/>
                  <w:marRight w:val="0"/>
                  <w:marTop w:val="0"/>
                  <w:marBottom w:val="0"/>
                  <w:divBdr>
                    <w:top w:val="none" w:sz="0" w:space="0" w:color="auto"/>
                    <w:left w:val="none" w:sz="0" w:space="0" w:color="auto"/>
                    <w:bottom w:val="none" w:sz="0" w:space="0" w:color="auto"/>
                    <w:right w:val="none" w:sz="0" w:space="0" w:color="auto"/>
                  </w:divBdr>
                  <w:divsChild>
                    <w:div w:id="11910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81813">
          <w:marLeft w:val="0"/>
          <w:marRight w:val="0"/>
          <w:marTop w:val="0"/>
          <w:marBottom w:val="0"/>
          <w:divBdr>
            <w:top w:val="none" w:sz="0" w:space="0" w:color="auto"/>
            <w:left w:val="none" w:sz="0" w:space="0" w:color="auto"/>
            <w:bottom w:val="none" w:sz="0" w:space="0" w:color="auto"/>
            <w:right w:val="none" w:sz="0" w:space="0" w:color="auto"/>
          </w:divBdr>
          <w:divsChild>
            <w:div w:id="1674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2743">
      <w:bodyDiv w:val="1"/>
      <w:marLeft w:val="0"/>
      <w:marRight w:val="0"/>
      <w:marTop w:val="0"/>
      <w:marBottom w:val="0"/>
      <w:divBdr>
        <w:top w:val="none" w:sz="0" w:space="0" w:color="auto"/>
        <w:left w:val="none" w:sz="0" w:space="0" w:color="auto"/>
        <w:bottom w:val="none" w:sz="0" w:space="0" w:color="auto"/>
        <w:right w:val="none" w:sz="0" w:space="0" w:color="auto"/>
      </w:divBdr>
      <w:divsChild>
        <w:div w:id="523176419">
          <w:marLeft w:val="0"/>
          <w:marRight w:val="0"/>
          <w:marTop w:val="0"/>
          <w:marBottom w:val="0"/>
          <w:divBdr>
            <w:top w:val="none" w:sz="0" w:space="0" w:color="auto"/>
            <w:left w:val="none" w:sz="0" w:space="0" w:color="auto"/>
            <w:bottom w:val="none" w:sz="0" w:space="0" w:color="auto"/>
            <w:right w:val="none" w:sz="0" w:space="0" w:color="auto"/>
          </w:divBdr>
          <w:divsChild>
            <w:div w:id="1102184589">
              <w:marLeft w:val="0"/>
              <w:marRight w:val="0"/>
              <w:marTop w:val="0"/>
              <w:marBottom w:val="0"/>
              <w:divBdr>
                <w:top w:val="none" w:sz="0" w:space="0" w:color="auto"/>
                <w:left w:val="none" w:sz="0" w:space="0" w:color="auto"/>
                <w:bottom w:val="none" w:sz="0" w:space="0" w:color="auto"/>
                <w:right w:val="none" w:sz="0" w:space="0" w:color="auto"/>
              </w:divBdr>
              <w:divsChild>
                <w:div w:id="710886456">
                  <w:marLeft w:val="0"/>
                  <w:marRight w:val="0"/>
                  <w:marTop w:val="0"/>
                  <w:marBottom w:val="0"/>
                  <w:divBdr>
                    <w:top w:val="none" w:sz="0" w:space="0" w:color="auto"/>
                    <w:left w:val="none" w:sz="0" w:space="0" w:color="auto"/>
                    <w:bottom w:val="none" w:sz="0" w:space="0" w:color="auto"/>
                    <w:right w:val="none" w:sz="0" w:space="0" w:color="auto"/>
                  </w:divBdr>
                  <w:divsChild>
                    <w:div w:id="6120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96753">
          <w:marLeft w:val="0"/>
          <w:marRight w:val="0"/>
          <w:marTop w:val="0"/>
          <w:marBottom w:val="0"/>
          <w:divBdr>
            <w:top w:val="none" w:sz="0" w:space="0" w:color="auto"/>
            <w:left w:val="none" w:sz="0" w:space="0" w:color="auto"/>
            <w:bottom w:val="none" w:sz="0" w:space="0" w:color="auto"/>
            <w:right w:val="none" w:sz="0" w:space="0" w:color="auto"/>
          </w:divBdr>
          <w:divsChild>
            <w:div w:id="905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24010">
      <w:bodyDiv w:val="1"/>
      <w:marLeft w:val="0"/>
      <w:marRight w:val="0"/>
      <w:marTop w:val="0"/>
      <w:marBottom w:val="0"/>
      <w:divBdr>
        <w:top w:val="none" w:sz="0" w:space="0" w:color="auto"/>
        <w:left w:val="none" w:sz="0" w:space="0" w:color="auto"/>
        <w:bottom w:val="none" w:sz="0" w:space="0" w:color="auto"/>
        <w:right w:val="none" w:sz="0" w:space="0" w:color="auto"/>
      </w:divBdr>
    </w:div>
    <w:div w:id="1731225822">
      <w:bodyDiv w:val="1"/>
      <w:marLeft w:val="0"/>
      <w:marRight w:val="0"/>
      <w:marTop w:val="0"/>
      <w:marBottom w:val="0"/>
      <w:divBdr>
        <w:top w:val="none" w:sz="0" w:space="0" w:color="auto"/>
        <w:left w:val="none" w:sz="0" w:space="0" w:color="auto"/>
        <w:bottom w:val="none" w:sz="0" w:space="0" w:color="auto"/>
        <w:right w:val="none" w:sz="0" w:space="0" w:color="auto"/>
      </w:divBdr>
    </w:div>
    <w:div w:id="1743941143">
      <w:bodyDiv w:val="1"/>
      <w:marLeft w:val="0"/>
      <w:marRight w:val="0"/>
      <w:marTop w:val="0"/>
      <w:marBottom w:val="0"/>
      <w:divBdr>
        <w:top w:val="none" w:sz="0" w:space="0" w:color="auto"/>
        <w:left w:val="none" w:sz="0" w:space="0" w:color="auto"/>
        <w:bottom w:val="none" w:sz="0" w:space="0" w:color="auto"/>
        <w:right w:val="none" w:sz="0" w:space="0" w:color="auto"/>
      </w:divBdr>
    </w:div>
    <w:div w:id="1751929125">
      <w:bodyDiv w:val="1"/>
      <w:marLeft w:val="0"/>
      <w:marRight w:val="0"/>
      <w:marTop w:val="0"/>
      <w:marBottom w:val="0"/>
      <w:divBdr>
        <w:top w:val="none" w:sz="0" w:space="0" w:color="auto"/>
        <w:left w:val="none" w:sz="0" w:space="0" w:color="auto"/>
        <w:bottom w:val="none" w:sz="0" w:space="0" w:color="auto"/>
        <w:right w:val="none" w:sz="0" w:space="0" w:color="auto"/>
      </w:divBdr>
    </w:div>
    <w:div w:id="1770929748">
      <w:bodyDiv w:val="1"/>
      <w:marLeft w:val="0"/>
      <w:marRight w:val="0"/>
      <w:marTop w:val="0"/>
      <w:marBottom w:val="0"/>
      <w:divBdr>
        <w:top w:val="none" w:sz="0" w:space="0" w:color="auto"/>
        <w:left w:val="none" w:sz="0" w:space="0" w:color="auto"/>
        <w:bottom w:val="none" w:sz="0" w:space="0" w:color="auto"/>
        <w:right w:val="none" w:sz="0" w:space="0" w:color="auto"/>
      </w:divBdr>
    </w:div>
    <w:div w:id="1799453954">
      <w:bodyDiv w:val="1"/>
      <w:marLeft w:val="0"/>
      <w:marRight w:val="0"/>
      <w:marTop w:val="0"/>
      <w:marBottom w:val="0"/>
      <w:divBdr>
        <w:top w:val="none" w:sz="0" w:space="0" w:color="auto"/>
        <w:left w:val="none" w:sz="0" w:space="0" w:color="auto"/>
        <w:bottom w:val="none" w:sz="0" w:space="0" w:color="auto"/>
        <w:right w:val="none" w:sz="0" w:space="0" w:color="auto"/>
      </w:divBdr>
    </w:div>
    <w:div w:id="1813670375">
      <w:bodyDiv w:val="1"/>
      <w:marLeft w:val="0"/>
      <w:marRight w:val="0"/>
      <w:marTop w:val="0"/>
      <w:marBottom w:val="0"/>
      <w:divBdr>
        <w:top w:val="none" w:sz="0" w:space="0" w:color="auto"/>
        <w:left w:val="none" w:sz="0" w:space="0" w:color="auto"/>
        <w:bottom w:val="none" w:sz="0" w:space="0" w:color="auto"/>
        <w:right w:val="none" w:sz="0" w:space="0" w:color="auto"/>
      </w:divBdr>
    </w:div>
    <w:div w:id="1844664155">
      <w:bodyDiv w:val="1"/>
      <w:marLeft w:val="0"/>
      <w:marRight w:val="0"/>
      <w:marTop w:val="0"/>
      <w:marBottom w:val="0"/>
      <w:divBdr>
        <w:top w:val="none" w:sz="0" w:space="0" w:color="auto"/>
        <w:left w:val="none" w:sz="0" w:space="0" w:color="auto"/>
        <w:bottom w:val="none" w:sz="0" w:space="0" w:color="auto"/>
        <w:right w:val="none" w:sz="0" w:space="0" w:color="auto"/>
      </w:divBdr>
    </w:div>
    <w:div w:id="1850752000">
      <w:bodyDiv w:val="1"/>
      <w:marLeft w:val="0"/>
      <w:marRight w:val="0"/>
      <w:marTop w:val="0"/>
      <w:marBottom w:val="0"/>
      <w:divBdr>
        <w:top w:val="none" w:sz="0" w:space="0" w:color="auto"/>
        <w:left w:val="none" w:sz="0" w:space="0" w:color="auto"/>
        <w:bottom w:val="none" w:sz="0" w:space="0" w:color="auto"/>
        <w:right w:val="none" w:sz="0" w:space="0" w:color="auto"/>
      </w:divBdr>
    </w:div>
    <w:div w:id="185927483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 w:id="1877887752">
      <w:bodyDiv w:val="1"/>
      <w:marLeft w:val="0"/>
      <w:marRight w:val="0"/>
      <w:marTop w:val="0"/>
      <w:marBottom w:val="0"/>
      <w:divBdr>
        <w:top w:val="none" w:sz="0" w:space="0" w:color="auto"/>
        <w:left w:val="none" w:sz="0" w:space="0" w:color="auto"/>
        <w:bottom w:val="none" w:sz="0" w:space="0" w:color="auto"/>
        <w:right w:val="none" w:sz="0" w:space="0" w:color="auto"/>
      </w:divBdr>
    </w:div>
    <w:div w:id="1880705373">
      <w:bodyDiv w:val="1"/>
      <w:marLeft w:val="0"/>
      <w:marRight w:val="0"/>
      <w:marTop w:val="0"/>
      <w:marBottom w:val="0"/>
      <w:divBdr>
        <w:top w:val="none" w:sz="0" w:space="0" w:color="auto"/>
        <w:left w:val="none" w:sz="0" w:space="0" w:color="auto"/>
        <w:bottom w:val="none" w:sz="0" w:space="0" w:color="auto"/>
        <w:right w:val="none" w:sz="0" w:space="0" w:color="auto"/>
      </w:divBdr>
    </w:div>
    <w:div w:id="1895655859">
      <w:bodyDiv w:val="1"/>
      <w:marLeft w:val="0"/>
      <w:marRight w:val="0"/>
      <w:marTop w:val="0"/>
      <w:marBottom w:val="0"/>
      <w:divBdr>
        <w:top w:val="none" w:sz="0" w:space="0" w:color="auto"/>
        <w:left w:val="none" w:sz="0" w:space="0" w:color="auto"/>
        <w:bottom w:val="none" w:sz="0" w:space="0" w:color="auto"/>
        <w:right w:val="none" w:sz="0" w:space="0" w:color="auto"/>
      </w:divBdr>
    </w:div>
    <w:div w:id="1908998417">
      <w:bodyDiv w:val="1"/>
      <w:marLeft w:val="0"/>
      <w:marRight w:val="0"/>
      <w:marTop w:val="0"/>
      <w:marBottom w:val="0"/>
      <w:divBdr>
        <w:top w:val="none" w:sz="0" w:space="0" w:color="auto"/>
        <w:left w:val="none" w:sz="0" w:space="0" w:color="auto"/>
        <w:bottom w:val="none" w:sz="0" w:space="0" w:color="auto"/>
        <w:right w:val="none" w:sz="0" w:space="0" w:color="auto"/>
      </w:divBdr>
    </w:div>
    <w:div w:id="1936748738">
      <w:bodyDiv w:val="1"/>
      <w:marLeft w:val="0"/>
      <w:marRight w:val="0"/>
      <w:marTop w:val="0"/>
      <w:marBottom w:val="0"/>
      <w:divBdr>
        <w:top w:val="none" w:sz="0" w:space="0" w:color="auto"/>
        <w:left w:val="none" w:sz="0" w:space="0" w:color="auto"/>
        <w:bottom w:val="none" w:sz="0" w:space="0" w:color="auto"/>
        <w:right w:val="none" w:sz="0" w:space="0" w:color="auto"/>
      </w:divBdr>
    </w:div>
    <w:div w:id="1963343849">
      <w:bodyDiv w:val="1"/>
      <w:marLeft w:val="0"/>
      <w:marRight w:val="0"/>
      <w:marTop w:val="0"/>
      <w:marBottom w:val="0"/>
      <w:divBdr>
        <w:top w:val="none" w:sz="0" w:space="0" w:color="auto"/>
        <w:left w:val="none" w:sz="0" w:space="0" w:color="auto"/>
        <w:bottom w:val="none" w:sz="0" w:space="0" w:color="auto"/>
        <w:right w:val="none" w:sz="0" w:space="0" w:color="auto"/>
      </w:divBdr>
    </w:div>
    <w:div w:id="1983578746">
      <w:bodyDiv w:val="1"/>
      <w:marLeft w:val="0"/>
      <w:marRight w:val="0"/>
      <w:marTop w:val="0"/>
      <w:marBottom w:val="0"/>
      <w:divBdr>
        <w:top w:val="none" w:sz="0" w:space="0" w:color="auto"/>
        <w:left w:val="none" w:sz="0" w:space="0" w:color="auto"/>
        <w:bottom w:val="none" w:sz="0" w:space="0" w:color="auto"/>
        <w:right w:val="none" w:sz="0" w:space="0" w:color="auto"/>
      </w:divBdr>
    </w:div>
    <w:div w:id="2006128563">
      <w:bodyDiv w:val="1"/>
      <w:marLeft w:val="0"/>
      <w:marRight w:val="0"/>
      <w:marTop w:val="0"/>
      <w:marBottom w:val="0"/>
      <w:divBdr>
        <w:top w:val="none" w:sz="0" w:space="0" w:color="auto"/>
        <w:left w:val="none" w:sz="0" w:space="0" w:color="auto"/>
        <w:bottom w:val="none" w:sz="0" w:space="0" w:color="auto"/>
        <w:right w:val="none" w:sz="0" w:space="0" w:color="auto"/>
      </w:divBdr>
    </w:div>
    <w:div w:id="2007975021">
      <w:bodyDiv w:val="1"/>
      <w:marLeft w:val="0"/>
      <w:marRight w:val="0"/>
      <w:marTop w:val="0"/>
      <w:marBottom w:val="0"/>
      <w:divBdr>
        <w:top w:val="none" w:sz="0" w:space="0" w:color="auto"/>
        <w:left w:val="none" w:sz="0" w:space="0" w:color="auto"/>
        <w:bottom w:val="none" w:sz="0" w:space="0" w:color="auto"/>
        <w:right w:val="none" w:sz="0" w:space="0" w:color="auto"/>
      </w:divBdr>
    </w:div>
    <w:div w:id="2023823590">
      <w:bodyDiv w:val="1"/>
      <w:marLeft w:val="0"/>
      <w:marRight w:val="0"/>
      <w:marTop w:val="0"/>
      <w:marBottom w:val="0"/>
      <w:divBdr>
        <w:top w:val="none" w:sz="0" w:space="0" w:color="auto"/>
        <w:left w:val="none" w:sz="0" w:space="0" w:color="auto"/>
        <w:bottom w:val="none" w:sz="0" w:space="0" w:color="auto"/>
        <w:right w:val="none" w:sz="0" w:space="0" w:color="auto"/>
      </w:divBdr>
    </w:div>
    <w:div w:id="2049337661">
      <w:bodyDiv w:val="1"/>
      <w:marLeft w:val="0"/>
      <w:marRight w:val="0"/>
      <w:marTop w:val="0"/>
      <w:marBottom w:val="0"/>
      <w:divBdr>
        <w:top w:val="none" w:sz="0" w:space="0" w:color="auto"/>
        <w:left w:val="none" w:sz="0" w:space="0" w:color="auto"/>
        <w:bottom w:val="none" w:sz="0" w:space="0" w:color="auto"/>
        <w:right w:val="none" w:sz="0" w:space="0" w:color="auto"/>
      </w:divBdr>
    </w:div>
    <w:div w:id="207894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yperlink" Target="https://przemyslprzyszlosci.gov.pl/baza-wiedzy/biblioteka-4-0" TargetMode="Externa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yperlink" Target="http://isap.sejm.gov.pl/isap.nsf/download.xsp/WDU20170001084/O/D20171084.pdf" TargetMode="External"/><Relationship Id="rId47" Type="http://schemas.openxmlformats.org/officeDocument/2006/relationships/hyperlink" Target="http://isap.sejm.gov.pl/isap.nsf/download.xsp/WMP20210000509/O/M20210509.pdf" TargetMode="External"/><Relationship Id="rId50" Type="http://schemas.openxmlformats.org/officeDocument/2006/relationships/hyperlink" Target="http://www.gdos.gov.pl/files/artykuly/5073/PAF_icon.pdf" TargetMode="External"/><Relationship Id="rId55"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yperlink" Target="https://isap.sejm.gov.pl/isap.nsf/download.xsp/WDU20210000234/U/D20210234Lj.pdf" TargetMode="External"/><Relationship Id="rId54" Type="http://schemas.openxmlformats.org/officeDocument/2006/relationships/hyperlink" Target="https://www.poir.gov.pl/2021-202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yperlink" Target="http://isap.sejm.gov.pl/isap.nsf/download.xsp/WDU20150000478/U/D20150478Lj.pdf" TargetMode="External"/><Relationship Id="rId45" Type="http://schemas.openxmlformats.org/officeDocument/2006/relationships/hyperlink" Target="http://isap.sejm.gov.pl/isap.nsf/download.xsp/WMP20160000784/O/M20160784.pdf" TargetMode="External"/><Relationship Id="rId53" Type="http://schemas.openxmlformats.org/officeDocument/2006/relationships/hyperlink" Target="http://www.poir.gov.pl" TargetMode="External"/><Relationship Id="rId58"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yperlink" Target="http://isap.sejm.gov.pl/isap.nsf/download.xsp/WMP20210000509/O/M20210509.pdf" TargetMode="External"/><Relationship Id="rId57" Type="http://schemas.openxmlformats.org/officeDocument/2006/relationships/header" Target="header18.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yperlink" Target="http://isap.sejm.gov.pl/isap.nsf/download.xsp/WMP20210000509/O/M20210509.pdf" TargetMode="External"/><Relationship Id="rId52" Type="http://schemas.openxmlformats.org/officeDocument/2006/relationships/footer" Target="footer16.xml"/><Relationship Id="rId60" Type="http://schemas.openxmlformats.org/officeDocument/2006/relationships/footer" Target="footer1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yperlink" Target="http://isap.sejm.gov.pl/isap.nsf/download.xsp/WMP20160000784/O/M20160784.pdf" TargetMode="External"/><Relationship Id="rId48" Type="http://schemas.openxmlformats.org/officeDocument/2006/relationships/hyperlink" Target="http://isap.sejm.gov.pl/isap.nsf/download.xsp/WMP20160000784/O/M20160784.pdf" TargetMode="External"/><Relationship Id="rId56" Type="http://schemas.openxmlformats.org/officeDocument/2006/relationships/footer" Target="footer17.xml"/><Relationship Id="rId64" Type="http://schemas.microsoft.com/office/2011/relationships/people" Target="people.xml"/><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isap.sejm.gov.pl/isap.nsf/download.xsp/WDU20210000906/O/D20210906.pdf" TargetMode="External"/><Relationship Id="rId59" Type="http://schemas.openxmlformats.org/officeDocument/2006/relationships/header" Target="header19.xml"/></Relationships>
</file>

<file path=word/_rels/footnotes.xml.rels><?xml version="1.0" encoding="UTF-8" standalone="yes"?>
<Relationships xmlns="http://schemas.openxmlformats.org/package/2006/relationships"><Relationship Id="rId3" Type="http://schemas.openxmlformats.org/officeDocument/2006/relationships/hyperlink" Target="https://stat.gov.pl/obszary-tematyczne/rynek-pracy/bezrobocie-rejestrowane/stopa-bezrobocia-rejestrowanego-w-latach-1990-2021,4,1.html" TargetMode="External"/><Relationship Id="rId7" Type="http://schemas.openxmlformats.org/officeDocument/2006/relationships/hyperlink" Target="https://eur-lex.europa.eu/legal-content/PL/TXT/PDF/?uri=CELEX:32015R1017&amp;from=PL" TargetMode="External"/><Relationship Id="rId2" Type="http://schemas.openxmlformats.org/officeDocument/2006/relationships/hyperlink" Target="https://stat.gov.pl/obszary-tematyczne/rachunki-narodowe/kwartalne-rachunki-narodowe/informacja-glownego-urzedu-statystycznego-w-sprawie-zaktualizowanego-szacunku-pkb-wedlug-kwartalow-za-lata-2019-2020,8,9.html" TargetMode="External"/><Relationship Id="rId1" Type="http://schemas.openxmlformats.org/officeDocument/2006/relationships/hyperlink" Target="https://digital-strategy.ec.europa.eu/en/library/digital-economy-and-society-index-desi-2020" TargetMode="External"/><Relationship Id="rId6" Type="http://schemas.openxmlformats.org/officeDocument/2006/relationships/hyperlink" Target="https://op.europa.eu/en/publication-detail/-/publication/e9182ca7-7a40-11e6-b076-01aa75ed71a1" TargetMode="External"/><Relationship Id="rId5" Type="http://schemas.openxmlformats.org/officeDocument/2006/relationships/hyperlink" Target="https://bip.mos.gov.pl/fileadmin/user_upload/bip/strategie_plany_programy/Polityka_Ekologiczna_Panstwa/Polityka_Ekologiczna_Panstwa_2030.pdf" TargetMode="External"/><Relationship Id="rId4" Type="http://schemas.openxmlformats.org/officeDocument/2006/relationships/hyperlink" Target="https://stat.gov.pl/obszary-tematyczne/rachunki-narodowe/statystyka-sektora-instytucji-rzadowych-i-samorzadowych/komunikat-dotyczacy-deficytu-i-dlugu-sektora-instytucji-rzadowych-i-samorzadowych-w-2020-roku,1,3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23F19-C22F-427E-AE01-1A9D585FE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122</TotalTime>
  <Pages>237</Pages>
  <Words>51263</Words>
  <Characters>307584</Characters>
  <Application>Microsoft Office Word</Application>
  <DocSecurity>0</DocSecurity>
  <Lines>2563</Lines>
  <Paragraphs>716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358131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Lukasz Malecki</cp:lastModifiedBy>
  <cp:revision>5</cp:revision>
  <dcterms:created xsi:type="dcterms:W3CDTF">2021-10-08T10:53:00Z</dcterms:created>
  <dcterms:modified xsi:type="dcterms:W3CDTF">2021-10-12T12:04:00Z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