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8100A1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6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8100A1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ec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8100A1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eastAsia="Times New Roman" w:hAnsi="Verdana"/>
            <w:b/>
            <w:sz w:val="20"/>
            <w:szCs w:val="20"/>
            <w:lang w:eastAsia="ar-SA"/>
          </w:rPr>
          <w:id w:val="-2144809039"/>
          <w:placeholder>
            <w:docPart w:val="89486E61DBF144CE95D1514FDF2B63BE"/>
          </w:placeholder>
          <w:text/>
        </w:sdtPr>
        <w:sdtContent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Nadzór inwestorski nad realizacją zadania pn.</w:t>
          </w:r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 </w:t>
          </w:r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„Poprawa </w:t>
          </w:r>
          <w:proofErr w:type="spellStart"/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brd</w:t>
          </w:r>
          <w:proofErr w:type="spellEnd"/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 na przejściach dla pieszych oraz skrzyżowaniu z drogą powiatową 0878T w ciągu DK 42 w </w:t>
          </w:r>
          <w:r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 </w:t>
          </w:r>
          <w:proofErr w:type="spellStart"/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Skarżysku-Kamiennej</w:t>
          </w:r>
          <w:proofErr w:type="spellEnd"/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 w woj. świętokrzyskim.”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8100A1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eastAsia="Times New Roman" w:hAnsi="Verdana"/>
            <w:b/>
            <w:sz w:val="20"/>
            <w:szCs w:val="20"/>
            <w:lang w:eastAsia="ar-SA"/>
          </w:rPr>
          <w:id w:val="2083713384"/>
          <w:placeholder>
            <w:docPart w:val="2033C542528C42AFBA41D96F8D5119E0"/>
          </w:placeholder>
          <w:text/>
        </w:sdtPr>
        <w:sdtContent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Nadzór inwestorski nad realizacją zadania pn. „Poprawa </w:t>
          </w:r>
          <w:proofErr w:type="spellStart"/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brd</w:t>
          </w:r>
          <w:proofErr w:type="spellEnd"/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 na przejściach dla pieszych oraz skrzyżowaniu z drogą powiatową 0878T w ciągu DK 42 w </w:t>
          </w:r>
          <w:proofErr w:type="spellStart"/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>Skarżysku-Kamiennej</w:t>
          </w:r>
          <w:proofErr w:type="spellEnd"/>
          <w:r w:rsidRPr="008100A1">
            <w:rPr>
              <w:rFonts w:ascii="Verdana" w:eastAsia="Times New Roman" w:hAnsi="Verdana"/>
              <w:b/>
              <w:sz w:val="20"/>
              <w:szCs w:val="20"/>
              <w:lang w:eastAsia="ar-SA"/>
            </w:rPr>
            <w:t xml:space="preserve"> w woj. świętokrzyskim.”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D34694">
        <w:rPr>
          <w:rFonts w:ascii="Verdana" w:hAnsi="Verdana"/>
          <w:w w:val="90"/>
        </w:rPr>
        <w:t>10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  <w:bookmarkStart w:id="0" w:name="_GoBack"/>
      <w:bookmarkEnd w:id="0"/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222E8F"/>
    <w:rsid w:val="00251681"/>
    <w:rsid w:val="00265CD6"/>
    <w:rsid w:val="002C50E4"/>
    <w:rsid w:val="003274A1"/>
    <w:rsid w:val="00372BB1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8100A1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34694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28E9CC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D052B"/>
    <w:rsid w:val="000E59FB"/>
    <w:rsid w:val="001A17A1"/>
    <w:rsid w:val="005E3699"/>
    <w:rsid w:val="00757EEC"/>
    <w:rsid w:val="00866E87"/>
    <w:rsid w:val="008F651D"/>
    <w:rsid w:val="00C53CAE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65846-6A5E-48C1-975F-4E53BCC1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Celuch Ewelina</cp:lastModifiedBy>
  <cp:revision>3</cp:revision>
  <cp:lastPrinted>2018-01-29T08:57:00Z</cp:lastPrinted>
  <dcterms:created xsi:type="dcterms:W3CDTF">2022-10-10T11:31:00Z</dcterms:created>
  <dcterms:modified xsi:type="dcterms:W3CDTF">2022-10-17T13:29:00Z</dcterms:modified>
</cp:coreProperties>
</file>