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B0" w:rsidRPr="00D429B0" w:rsidRDefault="00D429B0" w:rsidP="009A0FBA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Załącznik do umowy ……………………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D429B0" w:rsidRDefault="00D429B0" w:rsidP="00D429B0">
      <w:pPr>
        <w:spacing w:after="0" w:line="240" w:lineRule="auto"/>
        <w:ind w:left="70"/>
        <w:rPr>
          <w:rFonts w:ascii="Czcionka tekstu podstawowego" w:eastAsia="Times New Roman" w:hAnsi="Czcionka tekstu podstawowego" w:cs="Arial"/>
          <w:i/>
          <w:iCs/>
          <w:color w:val="000000"/>
          <w:lang w:eastAsia="pl-PL"/>
        </w:rPr>
      </w:pPr>
    </w:p>
    <w:p w:rsidR="00D429B0" w:rsidRPr="00101FED" w:rsidRDefault="00D429B0" w:rsidP="00D429B0">
      <w:pPr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D429B0">
        <w:rPr>
          <w:rFonts w:ascii="Times New Roman" w:hAnsi="Times New Roman" w:cs="Times New Roman"/>
          <w:b/>
          <w:bCs/>
          <w:sz w:val="24"/>
          <w:szCs w:val="24"/>
        </w:rPr>
        <w:t>Program dofinansowania zadań z obszaru wspierania szkolenia sportowego i współzawodnictwa młodzieży</w:t>
      </w:r>
      <w:r w:rsidR="00101FED">
        <w:rPr>
          <w:rFonts w:ascii="Helvetica" w:hAnsi="Helvetica"/>
          <w:color w:val="666666"/>
          <w:spacing w:val="3"/>
          <w:sz w:val="21"/>
          <w:szCs w:val="21"/>
          <w:shd w:val="clear" w:color="auto" w:fill="FFFFFF"/>
        </w:rPr>
        <w:t xml:space="preserve"> </w:t>
      </w:r>
      <w:r w:rsidR="00101FED" w:rsidRPr="00101FED">
        <w:rPr>
          <w:rFonts w:ascii="Times New Roman" w:hAnsi="Times New Roman" w:cs="Times New Roman"/>
          <w:b/>
          <w:spacing w:val="3"/>
          <w:sz w:val="24"/>
          <w:szCs w:val="24"/>
          <w:shd w:val="clear" w:color="auto" w:fill="FFFFFF"/>
        </w:rPr>
        <w:t>związanych ze szkoleniem młodzieży uzdolnionej sportowo w ośrodkach działających ze wsparciem jednostek samorządu terytorialnego</w:t>
      </w:r>
    </w:p>
    <w:p w:rsidR="00D429B0" w:rsidRPr="00101FED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1FE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01F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pieczęć 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pzs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/ogólnopolskiego stowarzyszenia sportowego (</w:t>
      </w: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zleceniobiorcy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)</w:t>
      </w: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Oświadczenie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42359F" w:rsidRDefault="00D429B0" w:rsidP="00D429B0">
      <w:pPr>
        <w:spacing w:after="0" w:line="240" w:lineRule="auto"/>
        <w:ind w:left="70"/>
        <w:jc w:val="both"/>
        <w:rPr>
          <w:ins w:id="0" w:author="Kamila Obłękowska" w:date="2021-11-04T11:28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Zleceniobiorca……………………….………………… zgodnie z § ……. umowy </w:t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1" w:name="_GoBack"/>
      <w:bookmarkEnd w:id="1"/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……...……….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………………………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oświadcza, że:</w:t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27C6F" w:rsidRDefault="009A0FBA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 oświadczenia wszystkich osób, których dane osobowe zostały zawarte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dokumentacji  umowy, o wyrażeniu przez nie zgody na gromadzenie, przetwarzanie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przeka</w:t>
      </w:r>
      <w:r w:rsidR="00101F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zywanie danych osobowych do M</w:t>
      </w:r>
      <w:r w:rsidR="0042359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inisterstwa </w:t>
      </w:r>
      <w:r w:rsidR="00101FE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</w:t>
      </w:r>
      <w:r w:rsidR="00D3595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port</w:t>
      </w:r>
      <w:r w:rsidR="0042359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 i Turystyki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a także wprowadzanie dany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 do systemów informatycznych,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celach związanych z realizacją oraz rozliczeniem zadania dofinansowanego ze środków publicznych.</w:t>
      </w:r>
    </w:p>
    <w:p w:rsidR="00727C6F" w:rsidRPr="00D429B0" w:rsidRDefault="00727C6F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7168D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niepotrzebne skreślić</w:t>
      </w:r>
    </w:p>
    <w:p w:rsidR="00D429B0" w:rsidRPr="0087168D" w:rsidRDefault="00101FED" w:rsidP="0087168D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 xml:space="preserve">** wypełnia </w:t>
      </w:r>
      <w:proofErr w:type="spellStart"/>
      <w:r w:rsidR="0042359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MSiT</w:t>
      </w:r>
      <w:proofErr w:type="spellEnd"/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………………………………..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miejscowość, data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Podpis i pieczęć osoby/osób uprawnionej/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  zgodnie z KRS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94DCF" w:rsidRPr="00D429B0" w:rsidRDefault="00A94DCF">
      <w:pPr>
        <w:rPr>
          <w:sz w:val="24"/>
          <w:szCs w:val="24"/>
        </w:rPr>
      </w:pPr>
    </w:p>
    <w:sectPr w:rsidR="00A94DCF" w:rsidRPr="00D42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idusiewicz Wiktor">
    <w15:presenceInfo w15:providerId="AD" w15:userId="S-1-5-21-2716497843-7574689-3085299829-4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B0"/>
    <w:rsid w:val="000F45E2"/>
    <w:rsid w:val="00101FED"/>
    <w:rsid w:val="004136D4"/>
    <w:rsid w:val="0042359F"/>
    <w:rsid w:val="005A74EE"/>
    <w:rsid w:val="00727C6F"/>
    <w:rsid w:val="0087168D"/>
    <w:rsid w:val="009A0FBA"/>
    <w:rsid w:val="00A94DCF"/>
    <w:rsid w:val="00BA1B84"/>
    <w:rsid w:val="00D35956"/>
    <w:rsid w:val="00D4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Witkowski Paweł</dc:creator>
  <cp:lastModifiedBy>Kamila Obłękowska</cp:lastModifiedBy>
  <cp:revision>4</cp:revision>
  <dcterms:created xsi:type="dcterms:W3CDTF">2020-11-19T12:27:00Z</dcterms:created>
  <dcterms:modified xsi:type="dcterms:W3CDTF">2021-11-04T10:28:00Z</dcterms:modified>
</cp:coreProperties>
</file>