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E05592">
      <w:pPr>
        <w:spacing w:before="600" w:after="120" w:line="259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72916000"/>
      <w:bookmarkStart w:id="1" w:name="_GoBack"/>
      <w:bookmarkEnd w:id="1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E05592" w:rsidRDefault="00E71FDB" w:rsidP="00E05592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  <w:color w:val="C00000"/>
            </w:rPr>
          </w:pPr>
          <w:r w:rsidRPr="00E05592">
            <w:rPr>
              <w:rFonts w:asciiTheme="minorHAnsi" w:hAnsiTheme="minorHAnsi" w:cstheme="minorHAnsi"/>
              <w:color w:val="C00000"/>
            </w:rPr>
            <w:t>Spis treści</w:t>
          </w:r>
        </w:p>
        <w:p w14:paraId="035D72CC" w14:textId="78434D50" w:rsidR="00AA34E8" w:rsidRDefault="00E71FDB" w:rsidP="00E05592">
          <w:pPr>
            <w:pStyle w:val="Spistreci1"/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</w:p>
        <w:p w14:paraId="3309BE7F" w14:textId="0B3FB0CE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1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17DDE56E" w14:textId="52740725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2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6B777E4" w14:textId="63867A32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3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77F31E2" w14:textId="6D38E37D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A96C97" w14:textId="51F28885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5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6FB7AD40" w14:textId="487D5F1A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6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747E6CA1" w14:textId="7DF6D306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7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11A4A69" w14:textId="4AA8EAB1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8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_Toc72916008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8A5639A" w14:textId="4CA278EA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9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_Toc72916009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BEAF365" w14:textId="0998A179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0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_Toc72916010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F884B79" w14:textId="6316EA17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1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AC43C60" w14:textId="690C6446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2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25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4CD311" w14:textId="3A411A1F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3" w:history="1">
            <w:r w:rsidR="00AA34E8" w:rsidRPr="00635D65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F4A02C1" w14:textId="02B5A797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5855D8" w14:textId="4A4947C7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5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48E20DFE" w14:textId="67E97CA1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6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33FB0E7" w14:textId="5D828A92" w:rsidR="00AA34E8" w:rsidRDefault="00C9038C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7" w:history="1">
            <w:r w:rsidR="00AA34E8" w:rsidRPr="00635D65">
              <w:rPr>
                <w:rStyle w:val="Hipercze"/>
                <w:rFonts w:eastAsia="Times New Roman" w:cstheme="minorHAnsi"/>
                <w:noProof/>
              </w:rPr>
              <w:t>4.4.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30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E0B5CCC" w14:textId="4216E509" w:rsidR="00E71FDB" w:rsidRPr="005D716B" w:rsidRDefault="00E71FDB" w:rsidP="00E05592">
          <w:pPr>
            <w:spacing w:line="259" w:lineRule="auto"/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73556025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2" w:name="_Toc72916001"/>
      <w:r w:rsidRPr="00E05592">
        <w:rPr>
          <w:rFonts w:eastAsia="Times New Roman" w:cstheme="minorHAnsi"/>
          <w:b/>
          <w:color w:val="C00000"/>
          <w:sz w:val="26"/>
          <w:lang w:eastAsia="pl-PL"/>
        </w:rPr>
        <w:t>Informacje ogólne</w:t>
      </w:r>
      <w:bookmarkEnd w:id="2"/>
    </w:p>
    <w:p w14:paraId="3B5A3FC5" w14:textId="757F1491" w:rsidR="00C35A71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Realizacja Przedsięwzięcia „</w:t>
      </w:r>
      <w:r w:rsidR="5CC319C2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iepłownia </w:t>
      </w:r>
      <w:r w:rsidR="73D56BF7" w:rsidRPr="2D94BD5B">
        <w:rPr>
          <w:rFonts w:eastAsia="Calibri"/>
          <w:sz w:val="22"/>
          <w:szCs w:val="22"/>
          <w:lang w:eastAsia="pl-PL"/>
        </w:rPr>
        <w:t>w lokalnym systemie energetycznym</w:t>
      </w:r>
      <w:r w:rsidRPr="2D94BD5B">
        <w:rPr>
          <w:rFonts w:eastAsia="Calibri"/>
          <w:sz w:val="22"/>
          <w:szCs w:val="22"/>
          <w:lang w:eastAsia="pl-PL"/>
        </w:rPr>
        <w:t xml:space="preserve">” rozpoczyna się wraz z podpisaniem Umów pomiędzy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Uczestnikami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wybranymi w ramach przeprowadzonego </w:t>
      </w:r>
      <w:r w:rsidR="00863593" w:rsidRPr="2D94BD5B">
        <w:rPr>
          <w:rFonts w:eastAsia="Calibri"/>
          <w:sz w:val="22"/>
          <w:szCs w:val="22"/>
          <w:lang w:eastAsia="pl-PL"/>
        </w:rPr>
        <w:t>Postępowania</w:t>
      </w:r>
      <w:r w:rsidRPr="2D94BD5B">
        <w:rPr>
          <w:rFonts w:eastAsia="Calibri"/>
          <w:sz w:val="22"/>
          <w:szCs w:val="22"/>
          <w:lang w:eastAsia="pl-PL"/>
        </w:rPr>
        <w:t xml:space="preserve">, a Zamawiającym.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Uczestnicy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 ramach realizacji Przedsięwzięcia prowadzą </w:t>
      </w:r>
      <w:r w:rsidR="00737FB1" w:rsidRPr="2D94BD5B">
        <w:rPr>
          <w:rFonts w:eastAsia="Calibri"/>
          <w:sz w:val="22"/>
          <w:szCs w:val="22"/>
          <w:lang w:eastAsia="pl-PL"/>
        </w:rPr>
        <w:t xml:space="preserve">najpierw w Etapie I i pod warunkiem dopuszczenia do Etapu II – w Etapie II </w:t>
      </w:r>
      <w:r w:rsidRPr="2D94BD5B">
        <w:rPr>
          <w:rFonts w:eastAsia="Calibri"/>
          <w:sz w:val="22"/>
          <w:szCs w:val="22"/>
          <w:lang w:eastAsia="pl-PL"/>
        </w:rPr>
        <w:t xml:space="preserve">prace badawczo-rozwojowe mające na celu opracowanie </w:t>
      </w:r>
      <w:r w:rsidR="008F4F66" w:rsidRPr="2D94BD5B">
        <w:rPr>
          <w:rFonts w:eastAsia="Calibri"/>
          <w:sz w:val="22"/>
          <w:szCs w:val="22"/>
          <w:lang w:eastAsia="pl-PL"/>
        </w:rPr>
        <w:t xml:space="preserve">Rozwiązań </w:t>
      </w:r>
      <w:r w:rsidRPr="2D94BD5B">
        <w:rPr>
          <w:rFonts w:eastAsia="Calibri"/>
          <w:sz w:val="22"/>
          <w:szCs w:val="22"/>
          <w:lang w:eastAsia="pl-PL"/>
        </w:rPr>
        <w:t>umożliwiających modernizowanie systemów ciepłowniczych</w:t>
      </w:r>
      <w:r w:rsidR="6C31301E" w:rsidRPr="2D94BD5B">
        <w:rPr>
          <w:rFonts w:eastAsia="Calibri"/>
          <w:sz w:val="22"/>
          <w:szCs w:val="22"/>
          <w:lang w:eastAsia="pl-PL"/>
        </w:rPr>
        <w:t xml:space="preserve"> lub elektrociepłowniczych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00C35A71" w:rsidRPr="2D94BD5B">
        <w:rPr>
          <w:rFonts w:eastAsia="Calibr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2D94BD5B">
        <w:rPr>
          <w:rFonts w:eastAsia="Calibri"/>
          <w:sz w:val="22"/>
          <w:szCs w:val="22"/>
          <w:lang w:eastAsia="pl-PL"/>
        </w:rPr>
        <w:t xml:space="preserve">w którym następuje zasadniczo </w:t>
      </w:r>
      <w:r w:rsidR="00F62EB8" w:rsidRPr="2D94BD5B">
        <w:rPr>
          <w:rFonts w:eastAsia="Calibri"/>
          <w:sz w:val="22"/>
          <w:szCs w:val="22"/>
          <w:lang w:eastAsia="pl-PL"/>
        </w:rPr>
        <w:t xml:space="preserve">demonstracja i </w:t>
      </w:r>
      <w:r w:rsidR="00FC2894" w:rsidRPr="2D94BD5B">
        <w:rPr>
          <w:rFonts w:eastAsia="Calibri"/>
          <w:sz w:val="22"/>
          <w:szCs w:val="22"/>
          <w:lang w:eastAsia="pl-PL"/>
        </w:rPr>
        <w:t>obserwacja wyników osiąganych przez Demonstrator</w:t>
      </w:r>
      <w:r w:rsidR="00C47ADB" w:rsidRPr="2D94BD5B">
        <w:rPr>
          <w:rFonts w:eastAsia="Calibr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2D94BD5B">
        <w:rPr>
          <w:rFonts w:eastAsia="Calibri"/>
          <w:sz w:val="22"/>
          <w:szCs w:val="22"/>
          <w:lang w:eastAsia="pl-PL"/>
        </w:rPr>
        <w:t>.</w:t>
      </w:r>
    </w:p>
    <w:p w14:paraId="2D56638E" w14:textId="5F4916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 Realizując Przedsięwzięcie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 (Komponent Procesowy) i </w:t>
      </w:r>
      <w:r w:rsidR="004B5847" w:rsidRPr="005D716B">
        <w:rPr>
          <w:rFonts w:eastAsia="Calibri" w:cstheme="minorHAnsi"/>
          <w:sz w:val="22"/>
          <w:szCs w:val="22"/>
          <w:lang w:eastAsia="pl-PL"/>
        </w:rPr>
        <w:t>ewentualnie innowacje produktowe i usługowe (w ramach Komponentu Procesowego lub Technologicznego)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Najważniejszym 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ECF2CB7" w:rsidRPr="005D716B">
        <w:rPr>
          <w:rFonts w:eastAsia="Calibri" w:cstheme="minorHAnsi"/>
          <w:sz w:val="22"/>
          <w:szCs w:val="22"/>
          <w:lang w:eastAsia="pl-PL"/>
        </w:rPr>
        <w:t>Odbiorcy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C849BC7" w:rsidRPr="005D716B">
        <w:rPr>
          <w:rFonts w:eastAsia="Calibri" w:cstheme="minorHAnsi"/>
          <w:sz w:val="22"/>
          <w:szCs w:val="22"/>
          <w:lang w:eastAsia="pl-PL"/>
        </w:rPr>
        <w:t>K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ońcowego. </w:t>
      </w:r>
    </w:p>
    <w:p w14:paraId="6635F8A7" w14:textId="784077BE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1BD63C37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/>
          <w:sz w:val="22"/>
          <w:szCs w:val="22"/>
          <w:lang w:eastAsia="pl-PL"/>
        </w:rPr>
      </w:pPr>
      <w:bookmarkStart w:id="3" w:name="_Hlk69035086"/>
      <w:r w:rsidRPr="030185FF">
        <w:rPr>
          <w:rFonts w:eastAsia="Calibr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wykonanie 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prac badawczo rozwojowych, potwierdzających hipotezę badawczą o rynkowej wykonalności </w:t>
      </w:r>
      <w:r w:rsidR="3655D847" w:rsidRPr="030185FF">
        <w:rPr>
          <w:rFonts w:eastAsia="Calibri"/>
          <w:sz w:val="22"/>
          <w:szCs w:val="22"/>
          <w:lang w:eastAsia="pl-PL"/>
        </w:rPr>
        <w:t>Demonstratora Technologii</w:t>
      </w:r>
      <w:r w:rsidR="676DE02B" w:rsidRPr="030185FF">
        <w:rPr>
          <w:rFonts w:eastAsia="Calibri"/>
          <w:sz w:val="22"/>
          <w:szCs w:val="22"/>
          <w:lang w:eastAsia="pl-PL"/>
        </w:rPr>
        <w:t>, który dostarczać będzie odbiorcom ciepło pozyskane ze źródeł odnawialnych o udziale minimum 80%</w:t>
      </w:r>
      <w:r w:rsidR="6D682EDA" w:rsidRPr="030185FF">
        <w:rPr>
          <w:rFonts w:eastAsia="Calibri"/>
          <w:sz w:val="22"/>
          <w:szCs w:val="22"/>
          <w:lang w:eastAsia="pl-PL"/>
        </w:rPr>
        <w:t>,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 z uwzględnien</w:t>
      </w:r>
      <w:r w:rsidR="25DE946D" w:rsidRPr="030185FF">
        <w:rPr>
          <w:rFonts w:eastAsia="Calibri"/>
          <w:sz w:val="22"/>
          <w:szCs w:val="22"/>
          <w:lang w:eastAsia="pl-PL"/>
        </w:rPr>
        <w:t>ie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m </w:t>
      </w:r>
      <w:r w:rsidR="6B5F76CF" w:rsidRPr="030185FF">
        <w:rPr>
          <w:rFonts w:eastAsia="Calibri"/>
          <w:sz w:val="22"/>
          <w:szCs w:val="22"/>
          <w:lang w:eastAsia="pl-PL"/>
        </w:rPr>
        <w:t xml:space="preserve">dopuszczalnej </w:t>
      </w:r>
      <w:r w:rsidR="2C9C4DA2" w:rsidRPr="030185FF">
        <w:rPr>
          <w:rFonts w:eastAsia="Calibri"/>
          <w:sz w:val="22"/>
          <w:szCs w:val="22"/>
          <w:lang w:eastAsia="pl-PL"/>
        </w:rPr>
        <w:t>Granicy Błędu</w:t>
      </w:r>
      <w:r w:rsidR="2FB5F857" w:rsidRPr="030185FF">
        <w:rPr>
          <w:rFonts w:eastAsia="Calibri"/>
          <w:sz w:val="22"/>
          <w:szCs w:val="22"/>
          <w:lang w:eastAsia="pl-PL"/>
        </w:rPr>
        <w:t xml:space="preserve"> zdefiniowanej przez Zamawiającego w Załączniku nr 1 do Regulaminu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6B5F76CF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. 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W trakcie </w:t>
      </w:r>
      <w:r w:rsidR="36598496" w:rsidRPr="030185FF">
        <w:rPr>
          <w:rFonts w:eastAsia="Calibri"/>
          <w:sz w:val="22"/>
          <w:szCs w:val="22"/>
          <w:lang w:eastAsia="pl-PL"/>
        </w:rPr>
        <w:t>realizacji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prac w Etapie I Wykonawc</w:t>
      </w:r>
      <w:r w:rsidR="577E6DD8" w:rsidRPr="030185FF">
        <w:rPr>
          <w:rFonts w:eastAsia="Calibri"/>
          <w:sz w:val="22"/>
          <w:szCs w:val="22"/>
          <w:lang w:eastAsia="pl-PL"/>
        </w:rPr>
        <w:t>y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rozpoczyna</w:t>
      </w:r>
      <w:r w:rsidR="7CB152AD" w:rsidRPr="030185FF">
        <w:rPr>
          <w:rFonts w:eastAsia="Calibri"/>
          <w:sz w:val="22"/>
          <w:szCs w:val="22"/>
          <w:lang w:eastAsia="pl-PL"/>
        </w:rPr>
        <w:t>ją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proces pozyskiwania wszystkich zezwoleń i zgód </w:t>
      </w:r>
      <w:r w:rsidR="3E24269F" w:rsidRPr="030185FF">
        <w:rPr>
          <w:rFonts w:eastAsia="Calibri"/>
          <w:sz w:val="22"/>
          <w:szCs w:val="22"/>
          <w:lang w:eastAsia="pl-PL"/>
        </w:rPr>
        <w:t>koniecznych dla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zbudowania </w:t>
      </w:r>
      <w:r w:rsidR="7ADAD2C5" w:rsidRPr="030185FF">
        <w:rPr>
          <w:rFonts w:eastAsia="Calibri"/>
          <w:sz w:val="22"/>
          <w:szCs w:val="22"/>
          <w:lang w:eastAsia="pl-PL"/>
        </w:rPr>
        <w:t>Demonstratora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Technologii. </w:t>
      </w:r>
      <w:r w:rsidRPr="030185FF">
        <w:rPr>
          <w:rFonts w:eastAsia="Calibr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63DD48C2" w:rsidRPr="030185FF">
        <w:rPr>
          <w:rFonts w:eastAsia="Calibri"/>
          <w:sz w:val="22"/>
          <w:szCs w:val="22"/>
          <w:lang w:eastAsia="pl-PL"/>
        </w:rPr>
        <w:t>/Uczestników</w:t>
      </w:r>
      <w:r w:rsidRPr="030185FF">
        <w:rPr>
          <w:rFonts w:eastAsia="Calibri"/>
          <w:sz w:val="22"/>
          <w:szCs w:val="22"/>
          <w:lang w:eastAsia="pl-PL"/>
        </w:rPr>
        <w:t xml:space="preserve"> Przedsięwzięcia, któr</w:t>
      </w:r>
      <w:r w:rsidR="25A13BBF" w:rsidRPr="030185FF">
        <w:rPr>
          <w:rFonts w:eastAsia="Calibri"/>
          <w:sz w:val="22"/>
          <w:szCs w:val="22"/>
          <w:lang w:eastAsia="pl-PL"/>
        </w:rPr>
        <w:t>zy</w:t>
      </w:r>
      <w:r w:rsidRPr="030185FF">
        <w:rPr>
          <w:rFonts w:eastAsia="Calibri"/>
          <w:sz w:val="22"/>
          <w:szCs w:val="22"/>
          <w:lang w:eastAsia="pl-PL"/>
        </w:rPr>
        <w:t xml:space="preserve"> w</w:t>
      </w:r>
      <w:r w:rsidR="6886CDDE" w:rsidRPr="030185FF">
        <w:rPr>
          <w:rFonts w:eastAsia="Calibri"/>
          <w:sz w:val="22"/>
          <w:szCs w:val="22"/>
          <w:lang w:eastAsia="pl-PL"/>
        </w:rPr>
        <w:t>ezmą</w:t>
      </w:r>
      <w:r w:rsidRPr="030185FF">
        <w:rPr>
          <w:rFonts w:eastAsia="Calibri"/>
          <w:sz w:val="22"/>
          <w:szCs w:val="22"/>
          <w:lang w:eastAsia="pl-PL"/>
        </w:rPr>
        <w:t xml:space="preserve"> udział w realizacji Etapu II.</w:t>
      </w:r>
    </w:p>
    <w:p w14:paraId="5FC307C1" w14:textId="6F762562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="Calibri"/>
          <w:sz w:val="22"/>
          <w:szCs w:val="22"/>
          <w:lang w:eastAsia="pl-PL"/>
        </w:rPr>
      </w:pPr>
      <w:r w:rsidRPr="6DFEB314">
        <w:rPr>
          <w:rFonts w:eastAsia="Calibri"/>
          <w:sz w:val="22"/>
          <w:szCs w:val="22"/>
          <w:lang w:eastAsia="pl-PL"/>
        </w:rPr>
        <w:t xml:space="preserve">Etap II – </w:t>
      </w:r>
      <w:r w:rsidR="65D20FCA" w:rsidRPr="6DFEB314">
        <w:rPr>
          <w:rFonts w:eastAsia="Calibri"/>
          <w:sz w:val="22"/>
          <w:szCs w:val="22"/>
          <w:lang w:eastAsia="pl-PL"/>
        </w:rPr>
        <w:t xml:space="preserve">Uczestnik Przedsięwzięcia </w:t>
      </w:r>
      <w:r w:rsidRPr="6DFEB314">
        <w:rPr>
          <w:rFonts w:eastAsia="Calibri"/>
          <w:sz w:val="22"/>
          <w:szCs w:val="22"/>
          <w:lang w:eastAsia="pl-PL"/>
        </w:rPr>
        <w:t xml:space="preserve">wybrany spośród uczestników Etapu I będzie kontynuował prace badawczo-rozwojowe, których celem jest przeniesienie wyników prac teoretycznych do postaci Demonstratora Technologii. Przeprowadzona zostanie również analiza efektywności Technologii </w:t>
      </w:r>
      <w:r w:rsidR="570365AE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według stanu na okres </w:t>
      </w:r>
      <w:r w:rsidR="50CE5388" w:rsidRPr="6DFEB314">
        <w:rPr>
          <w:rFonts w:eastAsia="Calibri"/>
          <w:sz w:val="22"/>
          <w:szCs w:val="22"/>
          <w:lang w:eastAsia="pl-PL"/>
        </w:rPr>
        <w:t>rozruchu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 Demonstratora</w:t>
      </w:r>
      <w:r w:rsidR="6EE1C121" w:rsidRPr="6DFEB314">
        <w:rPr>
          <w:rFonts w:eastAsia="Calibri"/>
          <w:sz w:val="22"/>
          <w:szCs w:val="22"/>
          <w:lang w:eastAsia="pl-PL"/>
        </w:rPr>
        <w:t xml:space="preserve"> Technologii</w:t>
      </w:r>
      <w:r w:rsidRPr="6DFEB314">
        <w:rPr>
          <w:rFonts w:eastAsia="Calibri"/>
          <w:sz w:val="22"/>
          <w:szCs w:val="22"/>
          <w:lang w:eastAsia="pl-PL"/>
        </w:rPr>
        <w:t xml:space="preserve">. W trakcie Etapu II Zamawiający dokonywał będzie Oceny Technologii </w:t>
      </w:r>
      <w:r w:rsidR="769A4A03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0D6B4E95" w:rsidRPr="6DFEB314">
        <w:rPr>
          <w:rFonts w:eastAsia="Calibri"/>
          <w:sz w:val="22"/>
          <w:szCs w:val="22"/>
          <w:lang w:eastAsia="pl-PL"/>
        </w:rPr>
        <w:t>zgodnie z zasadami i w zakresie opisanymi w pkt. 2.4 poniżej</w:t>
      </w:r>
      <w:r w:rsidRPr="6DFEB314">
        <w:rPr>
          <w:rFonts w:eastAsia="Calibri"/>
          <w:sz w:val="22"/>
          <w:szCs w:val="22"/>
          <w:lang w:eastAsia="pl-PL"/>
        </w:rPr>
        <w:t>, w tym oceny Demonstratora Te</w:t>
      </w:r>
      <w:r w:rsidR="09E76B6D" w:rsidRPr="6DFEB314">
        <w:rPr>
          <w:rFonts w:eastAsia="Calibri"/>
          <w:sz w:val="22"/>
          <w:szCs w:val="22"/>
          <w:lang w:eastAsia="pl-PL"/>
        </w:rPr>
        <w:t xml:space="preserve">chnologii pod kątem zgodności </w:t>
      </w:r>
      <w:r w:rsidR="60D7F381" w:rsidRPr="6DFEB314">
        <w:rPr>
          <w:rFonts w:eastAsia="Calibri"/>
          <w:sz w:val="22"/>
          <w:szCs w:val="22"/>
          <w:lang w:eastAsia="pl-PL"/>
        </w:rPr>
        <w:t xml:space="preserve">z </w:t>
      </w:r>
      <w:r w:rsidR="09E76B6D" w:rsidRPr="6DFEB314">
        <w:rPr>
          <w:rFonts w:eastAsia="Calibri"/>
          <w:sz w:val="22"/>
          <w:szCs w:val="22"/>
          <w:lang w:eastAsia="pl-PL"/>
        </w:rPr>
        <w:t>z</w:t>
      </w:r>
      <w:r w:rsidRPr="6DFEB314">
        <w:rPr>
          <w:rFonts w:eastAsia="Calibri"/>
          <w:sz w:val="22"/>
          <w:szCs w:val="22"/>
          <w:lang w:eastAsia="pl-PL"/>
        </w:rPr>
        <w:t xml:space="preserve">adeklarowanymi na koniec Etapu I przez Wykonawcę wartościami </w:t>
      </w:r>
      <w:r w:rsidR="51DFBA3A" w:rsidRPr="6DFEB314">
        <w:rPr>
          <w:rFonts w:eastAsia="Calibri"/>
          <w:sz w:val="22"/>
          <w:szCs w:val="22"/>
          <w:lang w:eastAsia="pl-PL"/>
        </w:rPr>
        <w:t>Wymagań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6063BD50" w:rsidRPr="6DFEB314">
        <w:rPr>
          <w:rFonts w:eastAsia="Calibri"/>
          <w:sz w:val="22"/>
          <w:szCs w:val="22"/>
          <w:lang w:eastAsia="pl-PL"/>
        </w:rPr>
        <w:t>K</w:t>
      </w:r>
      <w:r w:rsidRPr="6DFEB314">
        <w:rPr>
          <w:rFonts w:eastAsia="Calibri"/>
          <w:sz w:val="22"/>
          <w:szCs w:val="22"/>
          <w:lang w:eastAsia="pl-PL"/>
        </w:rPr>
        <w:t>onkursowych</w:t>
      </w:r>
      <w:r w:rsidR="742E90A2" w:rsidRPr="6DFEB314">
        <w:rPr>
          <w:rFonts w:eastAsia="Calibri"/>
          <w:sz w:val="22"/>
          <w:szCs w:val="22"/>
          <w:lang w:eastAsia="pl-PL"/>
        </w:rPr>
        <w:t xml:space="preserve"> i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756EF69B" w:rsidRPr="6DFEB314">
        <w:rPr>
          <w:rFonts w:eastAsia="Calibri"/>
          <w:sz w:val="22"/>
          <w:szCs w:val="22"/>
          <w:lang w:eastAsia="pl-PL"/>
        </w:rPr>
        <w:t>O</w:t>
      </w:r>
      <w:r w:rsidRPr="6DFEB314">
        <w:rPr>
          <w:rFonts w:eastAsia="Calibri"/>
          <w:sz w:val="22"/>
          <w:szCs w:val="22"/>
          <w:lang w:eastAsia="pl-PL"/>
        </w:rPr>
        <w:t>bligatoryjnych.</w:t>
      </w:r>
    </w:p>
    <w:p w14:paraId="0BA8F953" w14:textId="53A9C5A7" w:rsidR="39233E45" w:rsidRPr="005D716B" w:rsidRDefault="6B696346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70331A75" w:rsidR="50A8E732" w:rsidRPr="005D716B" w:rsidRDefault="11450D2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zapewnienie oczekiwanego udziału energii OZE</w:t>
      </w:r>
      <w:r w:rsidR="5F279598" w:rsidRPr="2D94BD5B">
        <w:rPr>
          <w:rFonts w:eastAsia="Calibri"/>
          <w:sz w:val="22"/>
          <w:szCs w:val="22"/>
          <w:lang w:eastAsia="pl-PL"/>
        </w:rPr>
        <w:t xml:space="preserve"> i kosztu ciepła LCOH</w:t>
      </w:r>
      <w:r w:rsidRPr="2D94BD5B">
        <w:rPr>
          <w:rFonts w:eastAsia="Calibri"/>
          <w:sz w:val="22"/>
          <w:szCs w:val="22"/>
          <w:lang w:eastAsia="pl-PL"/>
        </w:rPr>
        <w:t xml:space="preserve"> w </w:t>
      </w:r>
      <w:r w:rsidR="555568AA" w:rsidRPr="2D94BD5B">
        <w:rPr>
          <w:rFonts w:eastAsia="Calibri"/>
          <w:sz w:val="22"/>
          <w:szCs w:val="22"/>
          <w:lang w:eastAsia="pl-PL"/>
        </w:rPr>
        <w:t>Demonstratorze Technologii</w:t>
      </w:r>
      <w:r w:rsidRPr="2D94BD5B">
        <w:rPr>
          <w:rFonts w:eastAsia="Calibri"/>
          <w:sz w:val="22"/>
          <w:szCs w:val="22"/>
          <w:lang w:eastAsia="pl-PL"/>
        </w:rPr>
        <w:t xml:space="preserve"> na</w:t>
      </w:r>
      <w:r w:rsidR="70B14B6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>poziomie zadeklarowanym przez Wykonawcę</w:t>
      </w:r>
      <w:r w:rsidR="4E97CBEE" w:rsidRPr="2D94BD5B">
        <w:rPr>
          <w:rFonts w:eastAsia="Calibri"/>
          <w:sz w:val="22"/>
          <w:szCs w:val="22"/>
          <w:lang w:eastAsia="pl-PL"/>
        </w:rPr>
        <w:t xml:space="preserve"> w Etapie II</w:t>
      </w:r>
      <w:r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53DE4EE" w14:textId="1AF0421B" w:rsidR="6AFE174F" w:rsidRPr="005D716B" w:rsidRDefault="6AFE174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738AF7DB" w:rsidR="73FF58E7" w:rsidRPr="005D716B" w:rsidRDefault="30393E14" w:rsidP="00E05592">
      <w:pPr>
        <w:numPr>
          <w:ilvl w:val="1"/>
          <w:numId w:val="41"/>
        </w:numPr>
        <w:spacing w:line="259" w:lineRule="auto"/>
        <w:ind w:left="1134"/>
        <w:jc w:val="both"/>
        <w:rPr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podejm</w:t>
      </w:r>
      <w:r w:rsidR="6155CF69" w:rsidRPr="030185FF">
        <w:rPr>
          <w:rFonts w:eastAsia="Calibri"/>
          <w:sz w:val="22"/>
          <w:szCs w:val="22"/>
          <w:lang w:eastAsia="pl-PL"/>
        </w:rPr>
        <w:t>owanie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CA809A8" w:rsidRPr="030185FF">
        <w:rPr>
          <w:rFonts w:eastAsia="Calibri"/>
          <w:sz w:val="22"/>
          <w:szCs w:val="22"/>
          <w:lang w:eastAsia="pl-PL"/>
        </w:rPr>
        <w:t>bieżąc</w:t>
      </w:r>
      <w:r w:rsidR="5B1EC650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decyzj</w:t>
      </w:r>
      <w:r w:rsidR="24CCB666" w:rsidRPr="030185FF">
        <w:rPr>
          <w:rFonts w:eastAsia="Calibri"/>
          <w:sz w:val="22"/>
          <w:szCs w:val="22"/>
          <w:lang w:eastAsia="pl-PL"/>
        </w:rPr>
        <w:t>i</w:t>
      </w:r>
      <w:r w:rsidRPr="030185FF">
        <w:rPr>
          <w:rFonts w:eastAsia="Calibri"/>
          <w:sz w:val="22"/>
          <w:szCs w:val="22"/>
          <w:lang w:eastAsia="pl-PL"/>
        </w:rPr>
        <w:t xml:space="preserve"> o</w:t>
      </w:r>
      <w:r w:rsidR="6D049611" w:rsidRPr="030185FF">
        <w:rPr>
          <w:rFonts w:eastAsia="Calibri"/>
          <w:sz w:val="22"/>
          <w:szCs w:val="22"/>
          <w:lang w:eastAsia="pl-PL"/>
        </w:rPr>
        <w:t>p</w:t>
      </w:r>
      <w:r w:rsidRPr="030185FF">
        <w:rPr>
          <w:rFonts w:eastAsia="Calibri"/>
          <w:sz w:val="22"/>
          <w:szCs w:val="22"/>
          <w:lang w:eastAsia="pl-PL"/>
        </w:rPr>
        <w:t>eracyjn</w:t>
      </w:r>
      <w:r w:rsidR="7D4BB42F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4CB7081" w:rsidRPr="030185FF">
        <w:rPr>
          <w:rFonts w:eastAsia="Calibri"/>
          <w:sz w:val="22"/>
          <w:szCs w:val="22"/>
          <w:lang w:eastAsia="pl-PL"/>
        </w:rPr>
        <w:t>dotycząc</w:t>
      </w:r>
      <w:r w:rsidR="2849C57E" w:rsidRPr="030185FF">
        <w:rPr>
          <w:rFonts w:eastAsia="Calibri"/>
          <w:sz w:val="22"/>
          <w:szCs w:val="22"/>
          <w:lang w:eastAsia="pl-PL"/>
        </w:rPr>
        <w:t>ych</w:t>
      </w:r>
      <w:r w:rsidR="1AAAE7CE" w:rsidRPr="030185FF">
        <w:rPr>
          <w:rFonts w:eastAsia="Calibri"/>
          <w:sz w:val="22"/>
          <w:szCs w:val="22"/>
          <w:lang w:eastAsia="pl-PL"/>
        </w:rPr>
        <w:t xml:space="preserve"> produkcji</w:t>
      </w:r>
      <w:r w:rsidR="174E1244" w:rsidRPr="030185FF">
        <w:rPr>
          <w:rFonts w:eastAsia="Calibri"/>
          <w:sz w:val="22"/>
          <w:szCs w:val="22"/>
          <w:lang w:eastAsia="pl-PL"/>
        </w:rPr>
        <w:t>,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dystrybucji i odbior</w:t>
      </w:r>
      <w:r w:rsidR="51FDA011" w:rsidRPr="030185FF">
        <w:rPr>
          <w:rFonts w:eastAsia="Calibri"/>
          <w:sz w:val="22"/>
          <w:szCs w:val="22"/>
          <w:lang w:eastAsia="pl-PL"/>
        </w:rPr>
        <w:t>u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ciepła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</w:t>
      </w:r>
      <w:r w:rsidR="2BB2F19A" w:rsidRPr="030185FF">
        <w:rPr>
          <w:rFonts w:eastAsia="Calibri"/>
          <w:sz w:val="22"/>
          <w:szCs w:val="22"/>
          <w:lang w:eastAsia="pl-PL"/>
        </w:rPr>
        <w:t>oraz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energii elektrycznej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przez Odbiorców Końcowych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w celu </w:t>
      </w:r>
      <w:r w:rsidR="250E2880" w:rsidRPr="030185FF">
        <w:rPr>
          <w:rFonts w:eastAsia="Calibri"/>
          <w:sz w:val="22"/>
          <w:szCs w:val="22"/>
          <w:lang w:eastAsia="pl-PL"/>
        </w:rPr>
        <w:t>dotrzymania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zadeklarowanych </w:t>
      </w:r>
      <w:r w:rsidR="378C7101" w:rsidRPr="030185FF">
        <w:rPr>
          <w:rFonts w:eastAsia="Calibri"/>
          <w:sz w:val="22"/>
          <w:szCs w:val="22"/>
          <w:lang w:eastAsia="pl-PL"/>
        </w:rPr>
        <w:t>Wymagań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</w:t>
      </w:r>
      <w:r w:rsidR="260BC136" w:rsidRPr="030185FF">
        <w:rPr>
          <w:rFonts w:eastAsia="Calibri"/>
          <w:sz w:val="22"/>
          <w:szCs w:val="22"/>
          <w:lang w:eastAsia="pl-PL"/>
        </w:rPr>
        <w:t>K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onkursowych </w:t>
      </w:r>
      <w:r w:rsidR="3BEF80F6" w:rsidRPr="030185FF">
        <w:rPr>
          <w:rFonts w:eastAsia="Calibri"/>
          <w:sz w:val="22"/>
          <w:szCs w:val="22"/>
          <w:lang w:eastAsia="pl-PL"/>
        </w:rPr>
        <w:t xml:space="preserve">i </w:t>
      </w:r>
      <w:r w:rsidR="6A084DD9" w:rsidRPr="030185FF">
        <w:rPr>
          <w:rFonts w:eastAsia="Calibri"/>
          <w:sz w:val="22"/>
          <w:szCs w:val="22"/>
          <w:lang w:eastAsia="pl-PL"/>
        </w:rPr>
        <w:t>O</w:t>
      </w:r>
      <w:r w:rsidR="683F9155" w:rsidRPr="030185FF">
        <w:rPr>
          <w:rFonts w:eastAsia="Calibr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E05592">
      <w:pPr>
        <w:numPr>
          <w:ilvl w:val="1"/>
          <w:numId w:val="41"/>
        </w:numPr>
        <w:spacing w:after="12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3"/>
    </w:p>
    <w:p w14:paraId="32F6DA4A" w14:textId="6F6F5027" w:rsidR="00C47ADB" w:rsidRPr="005D716B" w:rsidRDefault="00C47AD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80D663B" w14:textId="6D3AAD1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4D36B966" w14:textId="6614287A" w:rsidR="00E71FDB" w:rsidRPr="005D716B" w:rsidRDefault="00E71FDB" w:rsidP="00E05592">
      <w:pPr>
        <w:pStyle w:val="Legenda"/>
        <w:keepNext/>
        <w:spacing w:line="259" w:lineRule="auto"/>
        <w:jc w:val="both"/>
      </w:pPr>
      <w:r w:rsidRPr="2D94BD5B">
        <w:t xml:space="preserve">Tabela </w:t>
      </w:r>
      <w:r w:rsidRPr="2D94BD5B">
        <w:fldChar w:fldCharType="begin"/>
      </w:r>
      <w:r w:rsidRPr="2D94BD5B">
        <w:instrText>SEQ Tabela \* ARABIC</w:instrText>
      </w:r>
      <w:r w:rsidRPr="2D94BD5B">
        <w:fldChar w:fldCharType="separate"/>
      </w:r>
      <w:r w:rsidRPr="2D94BD5B">
        <w:rPr>
          <w:noProof/>
        </w:rPr>
        <w:t>1</w:t>
      </w:r>
      <w:r w:rsidRPr="2D94BD5B">
        <w:fldChar w:fldCharType="end"/>
      </w:r>
      <w:r w:rsidRPr="2D94BD5B">
        <w:t xml:space="preserve">. Harmonogram Przedsięwzięcia </w:t>
      </w:r>
      <w:r w:rsidR="3276483F" w:rsidRPr="2D94BD5B">
        <w:t>Elekt</w:t>
      </w:r>
      <w:r w:rsidR="530470C8" w:rsidRPr="2D94BD5B">
        <w:t>roc</w:t>
      </w:r>
      <w:r w:rsidRPr="2D94BD5B">
        <w:t xml:space="preserve">iepłownia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16"/>
        <w:gridCol w:w="1445"/>
      </w:tblGrid>
      <w:tr w:rsidR="00E71FDB" w:rsidRPr="005D716B" w14:paraId="0266F3A9" w14:textId="77777777" w:rsidTr="1EA0F025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1EA0F025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143FDE" w14:textId="74CF4CCB" w:rsidR="00801B70" w:rsidRPr="005D716B" w:rsidRDefault="122152E9" w:rsidP="00E05592">
            <w:pPr>
              <w:spacing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5E3DF09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3369DC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maja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1EA0F025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92E6607" w14:textId="4FC2101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42BD8B38"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5" w:type="dxa"/>
            <w:vMerge/>
            <w:vAlign w:val="center"/>
          </w:tcPr>
          <w:p w14:paraId="740CE445" w14:textId="768CF69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1EA0F025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FACCA43" w14:textId="62F118DA" w:rsidR="00801B70" w:rsidRPr="005D716B" w:rsidRDefault="7B7406C1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29AF22C5"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dni]</w:t>
            </w:r>
          </w:p>
        </w:tc>
        <w:tc>
          <w:tcPr>
            <w:tcW w:w="1445" w:type="dxa"/>
            <w:vMerge/>
            <w:vAlign w:val="center"/>
          </w:tcPr>
          <w:p w14:paraId="02D84B21" w14:textId="30171CF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1EA0F025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CCC1AFA" w14:textId="0F791405" w:rsidR="00801B70" w:rsidRPr="005D716B" w:rsidRDefault="00C03BB6" w:rsidP="007C49A7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del w:id="4" w:author="Autor">
              <w:r w:rsidRPr="1EA0F025" w:rsidDel="00C03BB6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2</w:delText>
              </w:r>
            </w:del>
            <w:r w:rsidR="007C49A7" w:rsidRPr="1EA0F02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5 </w:t>
            </w:r>
            <w:ins w:id="5" w:author="Autor">
              <w:r w:rsidR="6585D8C8" w:rsidRPr="1EA0F025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lipca</w:t>
              </w:r>
            </w:ins>
            <w:del w:id="6" w:author="Autor">
              <w:r w:rsidRPr="1EA0F025" w:rsidDel="00C03BB6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czerwca</w:delText>
              </w:r>
            </w:del>
            <w:r w:rsidRPr="1EA0F02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/>
            <w:vAlign w:val="center"/>
          </w:tcPr>
          <w:p w14:paraId="1D33D1B9" w14:textId="0F5DD11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1EA0F025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53F46172" w:rsidR="00801B70" w:rsidRPr="005D716B" w:rsidRDefault="7B7406C1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10 Wykonawców </w:t>
            </w:r>
            <w:r w:rsidR="7FD7CBC1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0D152D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445" w:type="dxa"/>
            <w:vMerge/>
            <w:vAlign w:val="center"/>
          </w:tcPr>
          <w:p w14:paraId="7963CFA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1EA0F025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1F8841C6" w:rsidR="00E71FDB" w:rsidRPr="005D716B" w:rsidRDefault="00E71FDB" w:rsidP="00E05592">
            <w:pPr>
              <w:spacing w:line="259" w:lineRule="auto"/>
              <w:rPr>
                <w:rFonts w:eastAsiaTheme="minorEastAsia"/>
                <w:color w:val="000000"/>
                <w:sz w:val="20"/>
                <w:szCs w:val="20"/>
                <w:lang w:eastAsia="pl-PL"/>
              </w:rPr>
            </w:pP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6123242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4D088A48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="3F63761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Elektroc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iepłowni .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45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</w:tr>
      <w:tr w:rsidR="00DB2DD4" w:rsidRPr="005D716B" w14:paraId="25095C83" w14:textId="77777777" w:rsidTr="1EA0F025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16" w:type="dxa"/>
            <w:shd w:val="clear" w:color="auto" w:fill="E2EFDA"/>
            <w:vAlign w:val="center"/>
          </w:tcPr>
          <w:p w14:paraId="37FD7208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445" w:type="dxa"/>
            <w:vMerge/>
            <w:vAlign w:val="center"/>
          </w:tcPr>
          <w:p w14:paraId="110C6EF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1EA0F025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49500FD0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136DBEEA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="7EC97B46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II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445" w:type="dxa"/>
            <w:vMerge/>
            <w:vAlign w:val="center"/>
            <w:hideMark/>
          </w:tcPr>
          <w:p w14:paraId="1860F990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1EA0F025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5DCFA436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Weryfikacja opracowanej innowacyjnej Technologii </w:t>
            </w:r>
            <w:r w:rsidR="49F25983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Elektro</w:t>
            </w:r>
            <w:r w:rsidR="5326EDF9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iepłowni poprzez budowę i rozruch Demonstratora Technologii.</w:t>
            </w:r>
          </w:p>
        </w:tc>
        <w:tc>
          <w:tcPr>
            <w:tcW w:w="1816" w:type="dxa"/>
            <w:shd w:val="clear" w:color="auto" w:fill="A9D08E"/>
            <w:vAlign w:val="center"/>
            <w:hideMark/>
          </w:tcPr>
          <w:p w14:paraId="0A69D3AC" w14:textId="01DB8E27" w:rsidR="00E71FDB" w:rsidRPr="005D716B" w:rsidRDefault="47F879CE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4C21264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</w:t>
            </w:r>
            <w:r w:rsidR="00E71FDB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="00E71FDB" w:rsidRPr="5144802A">
              <w:rPr>
                <w:rStyle w:val="normaltextrun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445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1EA0F025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1011528F" w14:textId="5EE91C2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 xml:space="preserve">publikacji Listy Rankingowej po Etapie I + </w:t>
            </w:r>
            <w:r w:rsidR="5EF56E14" w:rsidRPr="5144802A">
              <w:rPr>
                <w:rStyle w:val="normaltextrun"/>
                <w:b/>
                <w:bCs/>
                <w:sz w:val="20"/>
                <w:szCs w:val="20"/>
              </w:rPr>
              <w:t>18</w:t>
            </w:r>
            <w:r w:rsidR="001A1EC7" w:rsidRPr="5144802A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445" w:type="dxa"/>
            <w:vMerge/>
            <w:vAlign w:val="center"/>
          </w:tcPr>
          <w:p w14:paraId="039901E8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1EA0F025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3781C063" w14:textId="77777777" w:rsidR="00E71FDB" w:rsidRPr="005D716B" w:rsidRDefault="00E71FD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445" w:type="dxa"/>
            <w:vMerge/>
            <w:vAlign w:val="center"/>
          </w:tcPr>
          <w:p w14:paraId="07BE5CDA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6CADB547" w14:textId="77777777" w:rsidTr="1EA0F025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2FEAB20F" w:rsidR="471D2412" w:rsidRPr="005D716B" w:rsidRDefault="0888F3FD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Etap </w:t>
            </w:r>
            <w:r w:rsidR="392D774E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35A29386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</w:t>
            </w:r>
            <w:r w:rsidR="1AB7CFD0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59BDAD68" w:rsidR="528A1A8A" w:rsidRPr="005D716B" w:rsidRDefault="56E545FB" w:rsidP="00E05592">
            <w:pPr>
              <w:spacing w:line="259" w:lineRule="auto"/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dopuszczonych do Etapu I</w:t>
            </w:r>
            <w:r w:rsidR="55B74BD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63DF13B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6A97552E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49500F44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3A263E3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</w:t>
            </w:r>
            <w:r w:rsidR="1AB7CFD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3E1E9DC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7" w:author="Autor" w:original="o"/>
              </w:fldChar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B1F69B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1EA0F025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5CB26551" w:rsidR="056A3738" w:rsidRPr="005D716B" w:rsidRDefault="0EA41E14" w:rsidP="00E05592">
            <w:pPr>
              <w:spacing w:line="259" w:lineRule="auto"/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123F5F43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Uczestników Przedsięwzięcia dopuszczonych do Etapu I</w:t>
            </w:r>
            <w:r w:rsidR="62A72C42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AB7CFD0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517E2A24" w14:textId="2FCEE556" w:rsidR="49F8B109" w:rsidRPr="005D716B" w:rsidRDefault="49F8B109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71B3D097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1EA0F025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0E05592">
            <w:pPr>
              <w:spacing w:line="259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0828A837" w14:textId="71FCAD76" w:rsidR="54774080" w:rsidRPr="005D716B" w:rsidRDefault="54774080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2B0E1E7F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1EA0F025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I, Etap II, Etap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16" w:type="dxa"/>
            <w:vAlign w:val="center"/>
          </w:tcPr>
          <w:p w14:paraId="509D1753" w14:textId="026660D7" w:rsidR="00E71FDB" w:rsidRPr="005D716B" w:rsidRDefault="6713E803" w:rsidP="00E05592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6DE0478B">
              <w:rPr>
                <w:b/>
                <w:bCs/>
                <w:sz w:val="20"/>
                <w:szCs w:val="20"/>
              </w:rPr>
              <w:t>47</w:t>
            </w:r>
            <w:r w:rsidR="335C0BC4" w:rsidRPr="6DE0478B">
              <w:rPr>
                <w:b/>
                <w:bCs/>
                <w:sz w:val="20"/>
                <w:szCs w:val="20"/>
              </w:rPr>
              <w:t xml:space="preserve"> </w:t>
            </w:r>
            <w:r w:rsidR="1750CFDE" w:rsidRPr="6DE0478B">
              <w:rPr>
                <w:b/>
                <w:bCs/>
                <w:sz w:val="20"/>
                <w:szCs w:val="20"/>
              </w:rPr>
              <w:t>miesi</w:t>
            </w:r>
            <w:r w:rsidR="313224B2" w:rsidRPr="6DE0478B">
              <w:rPr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445" w:type="dxa"/>
            <w:vAlign w:val="center"/>
          </w:tcPr>
          <w:p w14:paraId="35949F99" w14:textId="77777777" w:rsidR="00E71FDB" w:rsidRPr="005D716B" w:rsidRDefault="00E71FDB" w:rsidP="00E05592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before="240" w:after="160" w:line="259" w:lineRule="auto"/>
        <w:ind w:left="357" w:hanging="357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8" w:name="_Toc72916002"/>
      <w:r w:rsidRPr="00E05592">
        <w:rPr>
          <w:rFonts w:eastAsia="Times New Roman" w:cstheme="minorHAnsi"/>
          <w:b/>
          <w:color w:val="C00000"/>
          <w:sz w:val="26"/>
          <w:lang w:eastAsia="pl-PL"/>
        </w:rPr>
        <w:t>Etap I</w:t>
      </w:r>
      <w:bookmarkEnd w:id="8"/>
    </w:p>
    <w:p w14:paraId="67046AF6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9" w:name="_Toc72916003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9"/>
    </w:p>
    <w:p w14:paraId="2F8859CD" w14:textId="3F1BC7D6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 xml:space="preserve">W ramach Etapu I, Uczestnicy Przedsięwzięcia prowadzą prace badawczo-rozwojowe w celu opracowania innowacyjnej Technologii </w:t>
      </w:r>
      <w:r w:rsidR="1CFBD176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</w:t>
      </w:r>
    </w:p>
    <w:p w14:paraId="1CE9DFAC" w14:textId="1886EC78" w:rsidR="00E71FDB" w:rsidRPr="005D716B" w:rsidRDefault="00E71FDB" w:rsidP="00E05592">
      <w:pPr>
        <w:spacing w:before="240"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05592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39FD4B7B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0" w:name="_Toc72916004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Zakres Prac B+R w Etapie I</w:t>
      </w:r>
      <w:bookmarkEnd w:id="10"/>
    </w:p>
    <w:p w14:paraId="01E81626" w14:textId="0F37933E" w:rsidR="00E71FDB" w:rsidRPr="005D716B" w:rsidRDefault="00E71FDB" w:rsidP="00E05592">
      <w:pPr>
        <w:spacing w:after="160" w:line="259" w:lineRule="auto"/>
        <w:ind w:left="55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Etap I Przedsięwzięcia rozpoczyna się podpisaniem Umowy pomiędzy Wykonawcą a Zamawiającym. W ramach Etapu I Wykonawca prowadzi prace badawczo-rozwojowe mające na celu </w:t>
      </w:r>
      <w:r w:rsidR="3A895ED2" w:rsidRPr="2D94BD5B">
        <w:rPr>
          <w:rFonts w:eastAsia="Calibri"/>
          <w:sz w:val="22"/>
          <w:szCs w:val="22"/>
          <w:lang w:eastAsia="pl-PL"/>
        </w:rPr>
        <w:t>doskonalenie</w:t>
      </w:r>
      <w:r w:rsidRPr="2D94BD5B">
        <w:rPr>
          <w:rFonts w:eastAsia="Calibri"/>
          <w:sz w:val="22"/>
          <w:szCs w:val="22"/>
          <w:lang w:eastAsia="pl-PL"/>
        </w:rPr>
        <w:t xml:space="preserve"> koncepcji przedstawionej we Wniosku.</w:t>
      </w:r>
      <w:r w:rsidR="006D35FE" w:rsidRPr="2D94BD5B">
        <w:rPr>
          <w:rFonts w:eastAsia="Calibri"/>
          <w:sz w:val="22"/>
          <w:szCs w:val="22"/>
          <w:lang w:eastAsia="pl-PL"/>
        </w:rPr>
        <w:t xml:space="preserve"> Prace takie są realizowane równolegle przez Konkurentów Wykonawcy.</w:t>
      </w:r>
      <w:r w:rsidRPr="2D94BD5B">
        <w:rPr>
          <w:rFonts w:eastAsia="Calibri"/>
          <w:sz w:val="22"/>
          <w:szCs w:val="22"/>
          <w:lang w:eastAsia="pl-PL"/>
        </w:rPr>
        <w:t xml:space="preserve"> Wykonawca opracowuje koncepcję innowacyjnej Technologii </w:t>
      </w:r>
      <w:r w:rsidR="08CC2C0C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 o optymalnych parametrach w </w:t>
      </w:r>
      <w:r w:rsidR="3766B09D" w:rsidRPr="2D94BD5B">
        <w:rPr>
          <w:rFonts w:eastAsia="Calibri"/>
          <w:sz w:val="22"/>
          <w:szCs w:val="22"/>
          <w:lang w:eastAsia="pl-PL"/>
        </w:rPr>
        <w:t xml:space="preserve">ramach </w:t>
      </w:r>
      <w:r w:rsidRPr="2D94BD5B">
        <w:rPr>
          <w:rFonts w:eastAsia="Calibri"/>
          <w:sz w:val="22"/>
          <w:szCs w:val="22"/>
          <w:lang w:eastAsia="pl-PL"/>
        </w:rPr>
        <w:t>budżetu określonego w Umowie</w:t>
      </w:r>
      <w:r w:rsidR="1397F647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2BC4CEDE" w14:textId="77570AF1" w:rsidR="00E71FDB" w:rsidRPr="005D716B" w:rsidRDefault="00E71FDB" w:rsidP="00E05592">
      <w:pPr>
        <w:spacing w:after="160" w:line="259" w:lineRule="auto"/>
        <w:ind w:left="55"/>
        <w:jc w:val="both"/>
        <w:rPr>
          <w:rFonts w:eastAsiaTheme="minorEastAsia"/>
        </w:rPr>
      </w:pPr>
      <w:r w:rsidRPr="030185FF">
        <w:rPr>
          <w:rFonts w:eastAsia="Calibri"/>
          <w:sz w:val="22"/>
          <w:szCs w:val="22"/>
          <w:lang w:eastAsia="pl-PL"/>
        </w:rPr>
        <w:t>Wykonawca we własnym zakresie decyduje, jakie prace musi przeprowadzić, aby osiągnąć cele</w:t>
      </w:r>
      <w:r w:rsidR="25AAEFA6" w:rsidRPr="030185FF">
        <w:rPr>
          <w:rFonts w:eastAsia="Calibri"/>
          <w:sz w:val="22"/>
          <w:szCs w:val="22"/>
          <w:lang w:eastAsia="pl-PL"/>
        </w:rPr>
        <w:t xml:space="preserve"> Przedsięwzięcia</w:t>
      </w:r>
      <w:r w:rsidRPr="030185FF">
        <w:rPr>
          <w:rFonts w:eastAsia="Calibr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73B216A" w:rsidRPr="030185FF">
        <w:rPr>
          <w:rFonts w:eastAsia="Calibri"/>
          <w:sz w:val="22"/>
          <w:szCs w:val="22"/>
          <w:lang w:eastAsia="pl-PL"/>
        </w:rPr>
        <w:t>zrealizował</w:t>
      </w:r>
      <w:r w:rsidRPr="030185FF">
        <w:rPr>
          <w:rFonts w:eastAsia="Calibri"/>
          <w:sz w:val="22"/>
          <w:szCs w:val="22"/>
          <w:lang w:eastAsia="pl-PL"/>
        </w:rPr>
        <w:t xml:space="preserve"> modelowanie numeryczne </w:t>
      </w:r>
      <w:r w:rsidR="1209D152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6C533CA8" w:rsidRPr="030185FF">
        <w:rPr>
          <w:rFonts w:eastAsia="Calibri"/>
          <w:sz w:val="22"/>
          <w:szCs w:val="22"/>
          <w:lang w:eastAsia="pl-PL"/>
        </w:rPr>
        <w:lastRenderedPageBreak/>
        <w:t>wykorzystując</w:t>
      </w:r>
      <w:r w:rsidRPr="030185FF">
        <w:rPr>
          <w:rFonts w:eastAsia="Calibri"/>
          <w:sz w:val="22"/>
          <w:szCs w:val="22"/>
          <w:lang w:eastAsia="pl-PL"/>
        </w:rPr>
        <w:t xml:space="preserve"> do tego oprogramowanie TRNSYS. Dla przeprowadzenia kalkulacji </w:t>
      </w:r>
      <w:r w:rsidR="00620F59" w:rsidRPr="030185FF">
        <w:rPr>
          <w:rFonts w:eastAsia="Calibri"/>
          <w:sz w:val="22"/>
          <w:szCs w:val="22"/>
          <w:lang w:eastAsia="pl-PL"/>
        </w:rPr>
        <w:t xml:space="preserve">LCOH </w:t>
      </w:r>
      <w:r w:rsidR="00620F59">
        <w:rPr>
          <w:rFonts w:eastAsia="Calibri"/>
          <w:sz w:val="22"/>
          <w:szCs w:val="22"/>
          <w:lang w:eastAsia="pl-PL"/>
        </w:rPr>
        <w:t xml:space="preserve"> i Efektywności ekonomicznej,</w:t>
      </w:r>
      <w:r w:rsidR="1C174F5B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Zamawiający wymaga </w:t>
      </w:r>
      <w:r w:rsidR="4576D588" w:rsidRPr="030185FF">
        <w:rPr>
          <w:rFonts w:eastAsia="Calibri"/>
          <w:sz w:val="22"/>
          <w:szCs w:val="22"/>
          <w:lang w:eastAsia="pl-PL"/>
        </w:rPr>
        <w:t>użyc</w:t>
      </w:r>
      <w:r w:rsidRPr="030185FF">
        <w:rPr>
          <w:rFonts w:eastAsia="Calibri"/>
          <w:sz w:val="22"/>
          <w:szCs w:val="22"/>
          <w:lang w:eastAsia="pl-PL"/>
        </w:rPr>
        <w:t xml:space="preserve">ia przez Wykonawcę arkusza kalkulacyjnego, </w:t>
      </w:r>
      <w:r w:rsidR="76B3A2B6" w:rsidRPr="030185FF">
        <w:rPr>
          <w:rFonts w:eastAsia="Calibri"/>
          <w:sz w:val="22"/>
          <w:szCs w:val="22"/>
          <w:lang w:eastAsia="pl-PL"/>
        </w:rPr>
        <w:t xml:space="preserve">którego wzór </w:t>
      </w:r>
      <w:r w:rsidRPr="030185FF">
        <w:rPr>
          <w:rFonts w:eastAsia="Calibri"/>
          <w:sz w:val="22"/>
          <w:szCs w:val="22"/>
          <w:lang w:eastAsia="pl-PL"/>
        </w:rPr>
        <w:t>zawart</w:t>
      </w:r>
      <w:r w:rsidR="35F7DB30" w:rsidRPr="030185FF">
        <w:rPr>
          <w:rFonts w:eastAsia="Calibri"/>
          <w:sz w:val="22"/>
          <w:szCs w:val="22"/>
          <w:lang w:eastAsia="pl-PL"/>
        </w:rPr>
        <w:t>y został</w:t>
      </w:r>
      <w:r w:rsidRPr="030185FF">
        <w:rPr>
          <w:rFonts w:eastAsia="Calibri"/>
          <w:sz w:val="22"/>
          <w:szCs w:val="22"/>
          <w:lang w:eastAsia="pl-PL"/>
        </w:rPr>
        <w:t xml:space="preserve"> w załączniku </w:t>
      </w:r>
      <w:r w:rsidR="30AF1EA3" w:rsidRPr="030185FF">
        <w:rPr>
          <w:rFonts w:eastAsiaTheme="minorEastAsia"/>
          <w:sz w:val="22"/>
          <w:szCs w:val="22"/>
        </w:rPr>
        <w:t xml:space="preserve">nr </w:t>
      </w:r>
      <w:r w:rsidR="4FBE2F0B" w:rsidRPr="030185FF">
        <w:rPr>
          <w:rFonts w:eastAsiaTheme="minorEastAsia"/>
          <w:sz w:val="22"/>
          <w:szCs w:val="22"/>
        </w:rPr>
        <w:t>3.2</w:t>
      </w:r>
      <w:r w:rsidR="30AF1EA3" w:rsidRPr="030185FF">
        <w:rPr>
          <w:rFonts w:eastAsiaTheme="minorEastAsia"/>
          <w:sz w:val="22"/>
          <w:szCs w:val="22"/>
        </w:rPr>
        <w:t xml:space="preserve"> do Załącznika </w:t>
      </w:r>
      <w:r w:rsidR="1A212D77" w:rsidRPr="030185FF">
        <w:rPr>
          <w:rFonts w:eastAsiaTheme="minorEastAsia"/>
          <w:sz w:val="22"/>
          <w:szCs w:val="22"/>
        </w:rPr>
        <w:t>3</w:t>
      </w:r>
      <w:r w:rsidR="30AF1EA3" w:rsidRPr="030185FF">
        <w:rPr>
          <w:rFonts w:eastAsiaTheme="minorEastAsia"/>
          <w:sz w:val="22"/>
          <w:szCs w:val="22"/>
        </w:rPr>
        <w:t xml:space="preserve"> do Regulaminu</w:t>
      </w:r>
      <w:r w:rsidR="4FBE2F0B" w:rsidRPr="030185FF">
        <w:rPr>
          <w:rFonts w:eastAsiaTheme="minorEastAsia"/>
          <w:sz w:val="22"/>
          <w:szCs w:val="22"/>
        </w:rPr>
        <w:t>.</w:t>
      </w:r>
    </w:p>
    <w:p w14:paraId="4973E316" w14:textId="48F65DB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6DB24917" w14:textId="7B9CE23C" w:rsidR="2529BA7E" w:rsidRPr="005D716B" w:rsidRDefault="1A5BC5D9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Wykonawca odpowiedzialny jest za</w:t>
      </w:r>
      <w:r w:rsidR="46184261" w:rsidRPr="2D94BD5B">
        <w:rPr>
          <w:rFonts w:eastAsia="Calibri"/>
          <w:sz w:val="22"/>
          <w:szCs w:val="22"/>
          <w:lang w:eastAsia="pl-PL"/>
        </w:rPr>
        <w:t>:</w:t>
      </w:r>
    </w:p>
    <w:p w14:paraId="0CF44005" w14:textId="5C8E66AE" w:rsidR="2529BA7E" w:rsidRPr="005D716B" w:rsidRDefault="1A5BC5D9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</w:t>
      </w:r>
      <w:r w:rsidR="0BFA1EED" w:rsidRPr="2D94BD5B">
        <w:rPr>
          <w:rFonts w:eastAsia="Calibri"/>
          <w:sz w:val="22"/>
          <w:szCs w:val="22"/>
          <w:lang w:eastAsia="pl-PL"/>
        </w:rPr>
        <w:t>rzep</w:t>
      </w:r>
      <w:r w:rsidRPr="2D94BD5B">
        <w:rPr>
          <w:rFonts w:eastAsia="Calibri"/>
          <w:sz w:val="22"/>
          <w:szCs w:val="22"/>
          <w:lang w:eastAsia="pl-PL"/>
        </w:rPr>
        <w:t xml:space="preserve">rowadzenie przygotowań do budowy </w:t>
      </w:r>
      <w:r w:rsidR="5D0A74AB" w:rsidRPr="2D94BD5B">
        <w:rPr>
          <w:rFonts w:eastAsia="Calibri"/>
          <w:sz w:val="22"/>
          <w:szCs w:val="22"/>
          <w:lang w:eastAsia="pl-PL"/>
        </w:rPr>
        <w:t>Demonstratora Technologii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w szczególności </w:t>
      </w:r>
      <w:r w:rsidR="20C280C9" w:rsidRPr="2D94BD5B">
        <w:rPr>
          <w:rFonts w:eastAsia="Calibri"/>
          <w:sz w:val="22"/>
          <w:szCs w:val="22"/>
          <w:lang w:eastAsia="pl-PL"/>
        </w:rPr>
        <w:t>za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podpisani</w:t>
      </w:r>
      <w:r w:rsidR="4D56973C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umowy z Użytkownikiem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(chyba</w:t>
      </w:r>
      <w:r w:rsidR="4684D0D2" w:rsidRPr="2D94BD5B">
        <w:rPr>
          <w:rFonts w:eastAsia="Calibri"/>
          <w:sz w:val="22"/>
          <w:szCs w:val="22"/>
          <w:lang w:eastAsia="pl-PL"/>
        </w:rPr>
        <w:t>,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że Wykonawca jest </w:t>
      </w:r>
      <w:r w:rsidR="7C7BC071" w:rsidRPr="2D94BD5B">
        <w:rPr>
          <w:rFonts w:eastAsia="Calibri"/>
          <w:sz w:val="22"/>
          <w:szCs w:val="22"/>
          <w:lang w:eastAsia="pl-PL"/>
        </w:rPr>
        <w:t>U</w:t>
      </w:r>
      <w:r w:rsidR="00120018" w:rsidRPr="2D94BD5B">
        <w:rPr>
          <w:rFonts w:eastAsia="Calibri"/>
          <w:sz w:val="22"/>
          <w:szCs w:val="22"/>
          <w:lang w:eastAsia="pl-PL"/>
        </w:rPr>
        <w:t>żytkownikiem albo wchodzi w skład konsorcjum podmiotów tworzących wspólnie Wykonawcę)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</w:t>
      </w:r>
    </w:p>
    <w:p w14:paraId="338CEBE2" w14:textId="22678DEA" w:rsidR="2529BA7E" w:rsidRPr="005D716B" w:rsidRDefault="794465ED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potwierdzenie wybranej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lokalizacji Demonstratora Technologii oraz wykonani</w:t>
      </w:r>
      <w:r w:rsidR="2AD32C06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5967AF42" w:rsidR="1B1F2586" w:rsidRPr="005D716B" w:rsidRDefault="60A6CC1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Zmiana lokalizacji Demonstratora Technologii do końca realizacji Etapu I wymaga </w:t>
      </w:r>
      <w:r w:rsidR="56AC6EBB" w:rsidRPr="030185FF">
        <w:rPr>
          <w:rFonts w:eastAsia="Calibri"/>
          <w:sz w:val="22"/>
          <w:szCs w:val="22"/>
          <w:lang w:eastAsia="pl-PL"/>
        </w:rPr>
        <w:t xml:space="preserve">uzasadnienia przyczyn oraz </w:t>
      </w:r>
      <w:r w:rsidRPr="030185FF">
        <w:rPr>
          <w:rFonts w:eastAsia="Calibri"/>
          <w:sz w:val="22"/>
          <w:szCs w:val="22"/>
          <w:lang w:eastAsia="pl-PL"/>
        </w:rPr>
        <w:t>pozyskania zgody Zamawiającego</w:t>
      </w:r>
      <w:r w:rsidR="0BF9B3B6" w:rsidRPr="030185FF">
        <w:rPr>
          <w:rFonts w:eastAsia="Calibri"/>
          <w:sz w:val="22"/>
          <w:szCs w:val="22"/>
          <w:lang w:eastAsia="pl-PL"/>
        </w:rPr>
        <w:t xml:space="preserve">, przy czym lokalizacja Demonstratora Technologii musi być zgodna z </w:t>
      </w:r>
      <w:r w:rsidR="1F0F280F" w:rsidRPr="030185FF">
        <w:rPr>
          <w:rFonts w:eastAsia="Calibri"/>
          <w:sz w:val="22"/>
          <w:szCs w:val="22"/>
          <w:lang w:eastAsia="pl-PL"/>
        </w:rPr>
        <w:t>wymaganiami określonymi w Załączniku 2</w:t>
      </w:r>
      <w:r w:rsidR="2DE8B40B" w:rsidRPr="030185FF">
        <w:rPr>
          <w:rFonts w:eastAsia="Calibri"/>
          <w:sz w:val="22"/>
          <w:szCs w:val="22"/>
          <w:lang w:eastAsia="pl-PL"/>
        </w:rPr>
        <w:t xml:space="preserve">, a jej zmiana nie może prowadzić do przekroczenia przez Wykonawcę terminów określonych w </w:t>
      </w:r>
      <w:r w:rsidR="52844FAE" w:rsidRPr="030185FF">
        <w:rPr>
          <w:rFonts w:eastAsia="Calibri"/>
          <w:sz w:val="22"/>
          <w:szCs w:val="22"/>
          <w:lang w:eastAsia="pl-PL"/>
        </w:rPr>
        <w:t xml:space="preserve">niniejszym </w:t>
      </w:r>
      <w:r w:rsidR="2DE8B40B" w:rsidRPr="030185FF">
        <w:rPr>
          <w:rFonts w:eastAsia="Calibri"/>
          <w:sz w:val="22"/>
          <w:szCs w:val="22"/>
          <w:lang w:eastAsia="pl-PL"/>
        </w:rPr>
        <w:t>Harmonogramie</w:t>
      </w:r>
      <w:r w:rsidRPr="030185FF">
        <w:rPr>
          <w:rFonts w:eastAsia="Calibri"/>
          <w:sz w:val="22"/>
          <w:szCs w:val="22"/>
          <w:lang w:eastAsia="pl-PL"/>
        </w:rPr>
        <w:t>.</w:t>
      </w:r>
    </w:p>
    <w:p w14:paraId="15D17EBE" w14:textId="0558C879" w:rsidR="144E918D" w:rsidRDefault="144E918D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0AA34E8">
        <w:rPr>
          <w:rFonts w:eastAsia="Calibri"/>
          <w:sz w:val="22"/>
          <w:szCs w:val="22"/>
          <w:lang w:eastAsia="pl-PL"/>
        </w:rPr>
        <w:t>Wniosek o zgodę na zmianę lokalizacji Demonstratora Technologii jest składany drogą elektroniczną przez osoby wskazane przez Wykonawcę w Umowie do komunikacji z Zamawiającym. Zamawiający potwierdza odbiór wniosku. Następnie Zamawiający podejmuje decyzję o zgodzie lub odmowie zgody najpóźniej w ciągu 3 dni roboczych od dnia skutecznego doręczenia wniosku Zamawiającemu. Niepodjęcie decyzji przez Zamawiającego w terminie wskazanym w poprzednim zdaniu jest równoznaczne z akceptacją wniosku i wyrażeniem zgody na zmianę lokalizacji Demonstratora Technologii. W wypadku braku uzasadnienia Zamawiający podejmuje decyzję odmowną.</w:t>
      </w:r>
    </w:p>
    <w:p w14:paraId="4093DA03" w14:textId="7C52089B" w:rsidR="23A188FA" w:rsidRPr="005D716B" w:rsidRDefault="131C9447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9BB5BE7" w:rsidR="23A188FA" w:rsidRPr="005D716B" w:rsidRDefault="76C0F23C" w:rsidP="00E05592">
      <w:pPr>
        <w:spacing w:after="160" w:line="259" w:lineRule="auto"/>
        <w:jc w:val="both"/>
        <w:rPr>
          <w:rFonts w:eastAsia="Calibri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zobowiązany do </w:t>
      </w:r>
      <w:r w:rsidR="2E187430" w:rsidRPr="030185FF">
        <w:rPr>
          <w:rFonts w:eastAsia="Calibri"/>
          <w:sz w:val="22"/>
          <w:szCs w:val="22"/>
          <w:lang w:eastAsia="pl-PL"/>
        </w:rPr>
        <w:t xml:space="preserve">identyfikacji </w:t>
      </w:r>
      <w:r w:rsidRPr="030185FF">
        <w:rPr>
          <w:rFonts w:eastAsia="Calibri"/>
          <w:sz w:val="22"/>
          <w:szCs w:val="22"/>
          <w:lang w:eastAsia="pl-PL"/>
        </w:rPr>
        <w:t xml:space="preserve">zgód i pozwoleń </w:t>
      </w:r>
      <w:r w:rsidR="1AF034A1" w:rsidRPr="030185FF">
        <w:rPr>
          <w:rFonts w:eastAsia="Calibri"/>
          <w:sz w:val="22"/>
          <w:szCs w:val="22"/>
          <w:lang w:eastAsia="pl-PL"/>
        </w:rPr>
        <w:t>formalnych</w:t>
      </w:r>
      <w:r w:rsidRPr="030185FF">
        <w:rPr>
          <w:rFonts w:eastAsia="Calibri"/>
          <w:sz w:val="22"/>
          <w:szCs w:val="22"/>
          <w:lang w:eastAsia="pl-PL"/>
        </w:rPr>
        <w:t xml:space="preserve"> i </w:t>
      </w:r>
      <w:r w:rsidR="6858AC38" w:rsidRPr="030185FF">
        <w:rPr>
          <w:rFonts w:eastAsia="Calibri"/>
          <w:sz w:val="22"/>
          <w:szCs w:val="22"/>
          <w:lang w:eastAsia="pl-PL"/>
        </w:rPr>
        <w:t>administracyjnych niezbędnych dla przeprowadzenia prac badawczo-rozwojowych</w:t>
      </w:r>
      <w:r w:rsidR="6CF11FC5" w:rsidRPr="030185FF">
        <w:rPr>
          <w:rFonts w:eastAsia="Calibri"/>
          <w:sz w:val="22"/>
          <w:szCs w:val="22"/>
          <w:lang w:eastAsia="pl-PL"/>
        </w:rPr>
        <w:t>, w zakresie powiązanym z przewidywanymi pracami budowlanymi koni</w:t>
      </w:r>
      <w:r w:rsidR="043C0536" w:rsidRPr="030185FF">
        <w:rPr>
          <w:rFonts w:eastAsia="Calibri"/>
          <w:sz w:val="22"/>
          <w:szCs w:val="22"/>
          <w:lang w:eastAsia="pl-PL"/>
        </w:rPr>
        <w:t>e</w:t>
      </w:r>
      <w:r w:rsidR="6CF11FC5" w:rsidRPr="030185FF">
        <w:rPr>
          <w:rFonts w:eastAsia="Calibri"/>
          <w:sz w:val="22"/>
          <w:szCs w:val="22"/>
          <w:lang w:eastAsia="pl-PL"/>
        </w:rPr>
        <w:t xml:space="preserve">cznymi do wykonania </w:t>
      </w:r>
      <w:r w:rsidR="57159E81" w:rsidRPr="030185FF">
        <w:rPr>
          <w:rFonts w:eastAsia="Calibri"/>
          <w:sz w:val="22"/>
          <w:szCs w:val="22"/>
          <w:lang w:eastAsia="pl-PL"/>
        </w:rPr>
        <w:t>Demonstrator</w:t>
      </w:r>
      <w:r w:rsidR="066DDC04" w:rsidRPr="030185FF">
        <w:rPr>
          <w:rFonts w:eastAsia="Calibri"/>
          <w:sz w:val="22"/>
          <w:szCs w:val="22"/>
          <w:lang w:eastAsia="pl-PL"/>
        </w:rPr>
        <w:t>a</w:t>
      </w:r>
      <w:r w:rsidR="57159E81" w:rsidRPr="030185FF">
        <w:rPr>
          <w:rFonts w:eastAsia="Calibri"/>
          <w:sz w:val="22"/>
          <w:szCs w:val="22"/>
          <w:lang w:eastAsia="pl-PL"/>
        </w:rPr>
        <w:t xml:space="preserve">. </w:t>
      </w:r>
      <w:r w:rsidR="746A2211" w:rsidRPr="030185FF">
        <w:rPr>
          <w:rFonts w:eastAsia="Calibri"/>
          <w:sz w:val="22"/>
          <w:szCs w:val="22"/>
          <w:lang w:eastAsia="pl-PL"/>
        </w:rPr>
        <w:t>N</w:t>
      </w:r>
      <w:r w:rsidR="4EF116D9" w:rsidRPr="030185FF">
        <w:rPr>
          <w:rFonts w:eastAsia="Calibri"/>
          <w:sz w:val="22"/>
          <w:szCs w:val="22"/>
          <w:lang w:eastAsia="pl-PL"/>
        </w:rPr>
        <w:t>astępnie, w</w:t>
      </w:r>
      <w:r w:rsidR="6EFB8A3D" w:rsidRPr="030185FF">
        <w:rPr>
          <w:rFonts w:eastAsia="Calibr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524EAF4F" w:rsidRPr="030185FF">
        <w:rPr>
          <w:rFonts w:eastAsia="Calibri"/>
          <w:sz w:val="22"/>
          <w:szCs w:val="22"/>
          <w:lang w:eastAsia="pl-PL"/>
        </w:rPr>
        <w:t xml:space="preserve"> 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Na koniec </w:t>
      </w:r>
      <w:r w:rsidR="2E187430" w:rsidRPr="030185FF">
        <w:rPr>
          <w:rFonts w:eastAsia="Calibri"/>
          <w:sz w:val="22"/>
          <w:szCs w:val="22"/>
          <w:lang w:eastAsia="pl-PL"/>
        </w:rPr>
        <w:t>E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tapu I, </w:t>
      </w:r>
      <w:r w:rsidR="524EAF4F" w:rsidRPr="030185FF">
        <w:rPr>
          <w:rFonts w:eastAsia="Calibri"/>
          <w:sz w:val="22"/>
          <w:szCs w:val="22"/>
        </w:rPr>
        <w:t>Wykonawca zobowiązany jest do przedstawienia</w:t>
      </w:r>
      <w:r w:rsidR="4057E9D6" w:rsidRPr="030185FF">
        <w:rPr>
          <w:rFonts w:eastAsia="Calibri"/>
          <w:sz w:val="22"/>
          <w:szCs w:val="22"/>
        </w:rPr>
        <w:t>:</w:t>
      </w:r>
    </w:p>
    <w:p w14:paraId="59FC340B" w14:textId="29EBE4E9" w:rsidR="23A188FA" w:rsidRPr="005D716B" w:rsidRDefault="1D7CF8BF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563585F0" w:rsidR="1B80D052" w:rsidRPr="005D716B" w:rsidRDefault="7DB515F9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sz w:val="22"/>
          <w:szCs w:val="22"/>
        </w:rPr>
      </w:pPr>
      <w:r w:rsidRPr="2D94BD5B">
        <w:rPr>
          <w:rFonts w:eastAsia="Calibri"/>
          <w:color w:val="000000" w:themeColor="text1"/>
          <w:sz w:val="22"/>
          <w:szCs w:val="22"/>
        </w:rPr>
        <w:t xml:space="preserve">pisemnego raportu </w:t>
      </w:r>
      <w:r w:rsidR="3D6AD685" w:rsidRPr="2D94BD5B">
        <w:rPr>
          <w:rFonts w:eastAsia="Calibri"/>
          <w:color w:val="000000" w:themeColor="text1"/>
          <w:sz w:val="22"/>
          <w:szCs w:val="22"/>
        </w:rPr>
        <w:t>zaawansowania prac w zakresie</w:t>
      </w:r>
      <w:r w:rsidR="0060212D" w:rsidRPr="2D94BD5B">
        <w:rPr>
          <w:rFonts w:eastAsia="Calibri"/>
          <w:color w:val="000000" w:themeColor="text1"/>
          <w:sz w:val="22"/>
          <w:szCs w:val="22"/>
        </w:rPr>
        <w:t xml:space="preserve"> </w:t>
      </w:r>
      <w:r w:rsidR="3D6AD685" w:rsidRPr="2D94BD5B">
        <w:rPr>
          <w:rFonts w:eastAsia="Calibri"/>
          <w:color w:val="000000" w:themeColor="text1"/>
          <w:sz w:val="22"/>
          <w:szCs w:val="22"/>
        </w:rPr>
        <w:t>pozyskania zgód i pozwoleń formalnych i administracyjnych.</w:t>
      </w:r>
    </w:p>
    <w:p w14:paraId="6B5EDD18" w14:textId="6E5F213A" w:rsidR="00E71FDB" w:rsidRPr="005D716B" w:rsidRDefault="242E82B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</w:t>
      </w:r>
      <w:r w:rsidR="272C3D2F" w:rsidRPr="030185FF">
        <w:rPr>
          <w:rFonts w:eastAsia="Calibri"/>
          <w:sz w:val="22"/>
          <w:szCs w:val="22"/>
          <w:lang w:eastAsia="pl-PL"/>
        </w:rPr>
        <w:t>zobowiązany</w:t>
      </w:r>
      <w:r w:rsidRPr="030185FF">
        <w:rPr>
          <w:rFonts w:eastAsia="Calibri"/>
          <w:sz w:val="22"/>
          <w:szCs w:val="22"/>
          <w:lang w:eastAsia="pl-PL"/>
        </w:rPr>
        <w:t xml:space="preserve"> do przeprowadzenia procedur administracyjnych w taki sposób i w</w:t>
      </w:r>
      <w:r w:rsidR="53F08CFA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takich terminach, aby </w:t>
      </w:r>
      <w:r w:rsidR="5774594A" w:rsidRPr="030185FF">
        <w:rPr>
          <w:rFonts w:eastAsia="Calibri"/>
          <w:sz w:val="22"/>
          <w:szCs w:val="22"/>
          <w:lang w:eastAsia="pl-PL"/>
        </w:rPr>
        <w:t>pozyskać</w:t>
      </w:r>
      <w:r w:rsidRPr="030185FF">
        <w:rPr>
          <w:rFonts w:eastAsia="Calibri"/>
          <w:sz w:val="22"/>
          <w:szCs w:val="22"/>
          <w:lang w:eastAsia="pl-PL"/>
        </w:rPr>
        <w:t xml:space="preserve"> pozwoleni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e na budowę </w:t>
      </w:r>
      <w:r w:rsidR="351B61F4" w:rsidRPr="030185FF">
        <w:rPr>
          <w:rFonts w:eastAsia="Calibri"/>
          <w:sz w:val="22"/>
          <w:szCs w:val="22"/>
          <w:lang w:eastAsia="pl-PL"/>
        </w:rPr>
        <w:t xml:space="preserve">w Etapie II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terminie nie późniejszym niż wskazany </w:t>
      </w:r>
      <w:r w:rsidR="1CE2BDB0" w:rsidRPr="030185FF">
        <w:rPr>
          <w:rFonts w:eastAsia="Calibri"/>
          <w:sz w:val="22"/>
          <w:szCs w:val="22"/>
          <w:lang w:eastAsia="pl-PL"/>
        </w:rPr>
        <w:t xml:space="preserve">poniżej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poz. 3 </w:t>
      </w:r>
      <w:r w:rsidR="2E5B3D3A" w:rsidRPr="030185FF">
        <w:rPr>
          <w:rFonts w:eastAsia="Calibri"/>
          <w:sz w:val="22"/>
          <w:szCs w:val="22"/>
          <w:lang w:eastAsia="pl-PL"/>
        </w:rPr>
        <w:t xml:space="preserve">Tabeli </w:t>
      </w:r>
      <w:r w:rsidR="1D518E57" w:rsidRPr="030185FF">
        <w:rPr>
          <w:rFonts w:eastAsia="Calibri"/>
          <w:sz w:val="22"/>
          <w:szCs w:val="22"/>
          <w:lang w:eastAsia="pl-PL"/>
        </w:rPr>
        <w:t>3</w:t>
      </w:r>
      <w:r w:rsidR="1062E690" w:rsidRPr="030185FF">
        <w:rPr>
          <w:rFonts w:eastAsia="Calibri"/>
          <w:sz w:val="22"/>
          <w:szCs w:val="22"/>
          <w:lang w:eastAsia="pl-PL"/>
        </w:rPr>
        <w:t>.</w:t>
      </w:r>
    </w:p>
    <w:p w14:paraId="3154D423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61F1D6EE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</w:rPr>
        <w:t xml:space="preserve">Celem modelownia </w:t>
      </w:r>
      <w:r w:rsidR="03C42030" w:rsidRPr="2D94BD5B">
        <w:rPr>
          <w:rFonts w:eastAsia="Calibri"/>
          <w:sz w:val="22"/>
          <w:szCs w:val="22"/>
        </w:rPr>
        <w:t>numerycznego</w:t>
      </w:r>
      <w:r w:rsidR="584043B6" w:rsidRPr="2D94BD5B">
        <w:rPr>
          <w:rFonts w:eastAsia="Calibri"/>
          <w:sz w:val="22"/>
          <w:szCs w:val="22"/>
        </w:rPr>
        <w:t xml:space="preserve"> w oprogramowaniu TRNSYS</w:t>
      </w:r>
      <w:r w:rsidR="03C42030" w:rsidRPr="2D94BD5B">
        <w:rPr>
          <w:rFonts w:eastAsia="Calibri"/>
          <w:sz w:val="22"/>
          <w:szCs w:val="22"/>
        </w:rPr>
        <w:t xml:space="preserve"> jest</w:t>
      </w:r>
      <w:r w:rsidR="58D31695" w:rsidRPr="2D94BD5B">
        <w:rPr>
          <w:rFonts w:eastAsia="Calibri"/>
          <w:sz w:val="22"/>
          <w:szCs w:val="22"/>
        </w:rPr>
        <w:t xml:space="preserve"> dopracowanie koncepcji </w:t>
      </w:r>
      <w:r w:rsidR="5EED656F" w:rsidRPr="2D94BD5B">
        <w:rPr>
          <w:rFonts w:eastAsia="Calibri"/>
          <w:sz w:val="22"/>
          <w:szCs w:val="22"/>
        </w:rPr>
        <w:t>Elektroc</w:t>
      </w:r>
      <w:r w:rsidR="58D31695" w:rsidRPr="2D94BD5B">
        <w:rPr>
          <w:rFonts w:eastAsia="Calibri"/>
          <w:sz w:val="22"/>
          <w:szCs w:val="22"/>
        </w:rPr>
        <w:t xml:space="preserve">iepłowni </w:t>
      </w:r>
      <w:r w:rsidR="1E5E159D" w:rsidRPr="2D94BD5B">
        <w:rPr>
          <w:rFonts w:eastAsia="Calibri"/>
          <w:sz w:val="22"/>
          <w:szCs w:val="22"/>
        </w:rPr>
        <w:t xml:space="preserve"> </w:t>
      </w:r>
      <w:r w:rsidR="4CA6C892" w:rsidRPr="2D94BD5B">
        <w:rPr>
          <w:rFonts w:eastAsia="Calibri"/>
          <w:sz w:val="22"/>
          <w:szCs w:val="22"/>
        </w:rPr>
        <w:t xml:space="preserve">w środowisku </w:t>
      </w:r>
      <w:r w:rsidR="73A514F8" w:rsidRPr="2D94BD5B">
        <w:rPr>
          <w:rFonts w:eastAsia="Calibri"/>
          <w:sz w:val="22"/>
          <w:szCs w:val="22"/>
        </w:rPr>
        <w:t>informatycznym oraz</w:t>
      </w:r>
      <w:r w:rsidR="30D8123E" w:rsidRPr="2D94BD5B">
        <w:rPr>
          <w:rFonts w:eastAsia="Calibri"/>
          <w:sz w:val="22"/>
          <w:szCs w:val="22"/>
        </w:rPr>
        <w:t xml:space="preserve"> przedstawienie</w:t>
      </w:r>
      <w:r w:rsidR="45C0D721" w:rsidRPr="2D94BD5B">
        <w:rPr>
          <w:rFonts w:eastAsia="Calibri"/>
          <w:sz w:val="22"/>
          <w:szCs w:val="22"/>
        </w:rPr>
        <w:t xml:space="preserve"> aktualn</w:t>
      </w:r>
      <w:r w:rsidR="04D1E86A" w:rsidRPr="2D94BD5B">
        <w:rPr>
          <w:rFonts w:eastAsia="Calibri"/>
          <w:sz w:val="22"/>
          <w:szCs w:val="22"/>
        </w:rPr>
        <w:t>ej</w:t>
      </w:r>
      <w:r w:rsidR="45C0D721" w:rsidRPr="2D94BD5B">
        <w:rPr>
          <w:rFonts w:eastAsia="Calibri"/>
          <w:sz w:val="22"/>
          <w:szCs w:val="22"/>
        </w:rPr>
        <w:t xml:space="preserve"> ofert</w:t>
      </w:r>
      <w:r w:rsidR="6EAA5987" w:rsidRPr="2D94BD5B">
        <w:rPr>
          <w:rFonts w:eastAsia="Calibri"/>
          <w:sz w:val="22"/>
          <w:szCs w:val="22"/>
        </w:rPr>
        <w:t>y</w:t>
      </w:r>
      <w:r w:rsidR="45C0D721" w:rsidRPr="2D94BD5B">
        <w:rPr>
          <w:rFonts w:eastAsia="Calibri"/>
          <w:sz w:val="22"/>
          <w:szCs w:val="22"/>
        </w:rPr>
        <w:t xml:space="preserve"> na opracowanie Technologii </w:t>
      </w:r>
      <w:r w:rsidR="22022834" w:rsidRPr="2D94BD5B">
        <w:rPr>
          <w:rFonts w:eastAsia="Calibri"/>
          <w:sz w:val="22"/>
          <w:szCs w:val="22"/>
        </w:rPr>
        <w:t>Elektroc</w:t>
      </w:r>
      <w:r w:rsidR="45C0D721" w:rsidRPr="2D94BD5B">
        <w:rPr>
          <w:rFonts w:eastAsia="Calibri"/>
          <w:sz w:val="22"/>
          <w:szCs w:val="22"/>
        </w:rPr>
        <w:t>iepłowni</w:t>
      </w:r>
      <w:r w:rsidR="2F5822EB" w:rsidRPr="2D94BD5B">
        <w:rPr>
          <w:rFonts w:eastAsia="Calibri"/>
          <w:sz w:val="22"/>
          <w:szCs w:val="22"/>
        </w:rPr>
        <w:t xml:space="preserve"> </w:t>
      </w:r>
      <w:r w:rsidR="2C175549" w:rsidRPr="2D94BD5B">
        <w:rPr>
          <w:rFonts w:eastAsia="Calibri"/>
          <w:sz w:val="22"/>
          <w:szCs w:val="22"/>
        </w:rPr>
        <w:t>.</w:t>
      </w:r>
      <w:r w:rsidR="5B11B65B" w:rsidRPr="2D94BD5B">
        <w:rPr>
          <w:rFonts w:eastAsia="Calibri"/>
          <w:sz w:val="22"/>
          <w:szCs w:val="22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Modelowanie numeryczne </w:t>
      </w:r>
      <w:r w:rsidR="30052EB0" w:rsidRPr="2D94BD5B">
        <w:rPr>
          <w:rFonts w:eastAsia="Calibri"/>
          <w:sz w:val="22"/>
          <w:szCs w:val="22"/>
          <w:lang w:eastAsia="pl-PL"/>
        </w:rPr>
        <w:t>będzie</w:t>
      </w:r>
      <w:r w:rsidRPr="2D94BD5B">
        <w:rPr>
          <w:rFonts w:eastAsia="Calibri"/>
          <w:sz w:val="22"/>
          <w:szCs w:val="22"/>
          <w:lang w:eastAsia="pl-PL"/>
        </w:rPr>
        <w:t xml:space="preserve"> prowadzone przez </w:t>
      </w:r>
      <w:r w:rsidR="2AFE603C" w:rsidRPr="2D94BD5B">
        <w:rPr>
          <w:rFonts w:eastAsia="Calibri"/>
          <w:sz w:val="22"/>
          <w:szCs w:val="22"/>
          <w:lang w:eastAsia="pl-PL"/>
        </w:rPr>
        <w:t>Wykonawcę w</w:t>
      </w:r>
      <w:r w:rsidRPr="2D94BD5B">
        <w:rPr>
          <w:rFonts w:eastAsia="Calibri"/>
          <w:sz w:val="22"/>
          <w:szCs w:val="22"/>
          <w:lang w:eastAsia="pl-PL"/>
        </w:rPr>
        <w:t xml:space="preserve"> sposób zgodny z wymaganiami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, w </w:t>
      </w:r>
      <w:r w:rsidR="4019AA2B" w:rsidRPr="2D94BD5B">
        <w:rPr>
          <w:rFonts w:eastAsia="Calibri"/>
          <w:sz w:val="22"/>
          <w:szCs w:val="22"/>
          <w:lang w:eastAsia="pl-PL"/>
        </w:rPr>
        <w:t xml:space="preserve">oprogramowaniu 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TRNSYS wersja 18, w konfiguracji </w:t>
      </w:r>
      <w:r w:rsidR="55BE9C52" w:rsidRPr="2D94BD5B">
        <w:rPr>
          <w:rFonts w:eastAsia="Calibri"/>
          <w:sz w:val="22"/>
          <w:szCs w:val="22"/>
          <w:lang w:eastAsia="pl-PL"/>
        </w:rPr>
        <w:t>określonej przez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. </w:t>
      </w:r>
      <w:r w:rsidR="0CB47EB1" w:rsidRPr="2D94BD5B">
        <w:rPr>
          <w:rFonts w:eastAsia="Calibri"/>
          <w:sz w:val="22"/>
          <w:szCs w:val="22"/>
          <w:lang w:eastAsia="pl-PL"/>
        </w:rPr>
        <w:t>W</w:t>
      </w:r>
      <w:r w:rsidRPr="2D94BD5B">
        <w:rPr>
          <w:rFonts w:eastAsia="Calibri"/>
          <w:sz w:val="22"/>
          <w:szCs w:val="22"/>
          <w:lang w:eastAsia="pl-PL"/>
        </w:rPr>
        <w:t>ytyczne dotyczące parametr</w:t>
      </w:r>
      <w:r w:rsidR="48644B0F" w:rsidRPr="2D94BD5B">
        <w:rPr>
          <w:rFonts w:eastAsia="Calibri"/>
          <w:sz w:val="22"/>
          <w:szCs w:val="22"/>
          <w:lang w:eastAsia="pl-PL"/>
        </w:rPr>
        <w:t>ów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F3EC605" w:rsidRPr="2D94BD5B">
        <w:rPr>
          <w:rFonts w:eastAsia="Calibri"/>
          <w:sz w:val="22"/>
          <w:szCs w:val="22"/>
          <w:lang w:eastAsia="pl-PL"/>
        </w:rPr>
        <w:t xml:space="preserve">i </w:t>
      </w:r>
      <w:r w:rsidRPr="2D94BD5B">
        <w:rPr>
          <w:rFonts w:eastAsia="Calibri"/>
          <w:sz w:val="22"/>
          <w:szCs w:val="22"/>
          <w:lang w:eastAsia="pl-PL"/>
        </w:rPr>
        <w:t>zmienny</w:t>
      </w:r>
      <w:r w:rsidR="7F90F0B3" w:rsidRPr="2D94BD5B">
        <w:rPr>
          <w:rFonts w:eastAsia="Calibri"/>
          <w:sz w:val="22"/>
          <w:szCs w:val="22"/>
          <w:lang w:eastAsia="pl-PL"/>
        </w:rPr>
        <w:t>ch</w:t>
      </w:r>
      <w:r w:rsidRPr="2D94BD5B">
        <w:rPr>
          <w:rFonts w:eastAsia="Calibri"/>
          <w:sz w:val="22"/>
          <w:szCs w:val="22"/>
          <w:lang w:eastAsia="pl-PL"/>
        </w:rPr>
        <w:t xml:space="preserve"> symulacji zostaną </w:t>
      </w:r>
      <w:r w:rsidR="7E869293" w:rsidRPr="2D94BD5B">
        <w:rPr>
          <w:rFonts w:eastAsia="Calibri"/>
          <w:sz w:val="22"/>
          <w:szCs w:val="22"/>
          <w:lang w:eastAsia="pl-PL"/>
        </w:rPr>
        <w:t>dostarczone przez Zamawiającego</w:t>
      </w:r>
      <w:r w:rsidRPr="2D94BD5B">
        <w:rPr>
          <w:rFonts w:eastAsia="Calibri"/>
          <w:sz w:val="22"/>
          <w:szCs w:val="22"/>
          <w:lang w:eastAsia="pl-PL"/>
        </w:rPr>
        <w:t xml:space="preserve"> w terminie </w:t>
      </w:r>
      <w:r w:rsidR="069C5399" w:rsidRPr="2D94BD5B">
        <w:rPr>
          <w:rFonts w:eastAsia="Calibri"/>
          <w:sz w:val="22"/>
          <w:szCs w:val="22"/>
          <w:lang w:eastAsia="pl-PL"/>
        </w:rPr>
        <w:t>d</w:t>
      </w:r>
      <w:r w:rsidRPr="2D94BD5B">
        <w:rPr>
          <w:rFonts w:eastAsia="Calibri"/>
          <w:sz w:val="22"/>
          <w:szCs w:val="22"/>
          <w:lang w:eastAsia="pl-PL"/>
        </w:rPr>
        <w:t xml:space="preserve">o </w:t>
      </w:r>
      <w:r w:rsidR="26C7FA0E" w:rsidRPr="2D94BD5B">
        <w:rPr>
          <w:rFonts w:eastAsia="Calibri"/>
          <w:sz w:val="22"/>
          <w:szCs w:val="22"/>
          <w:lang w:eastAsia="pl-PL"/>
        </w:rPr>
        <w:t>7</w:t>
      </w:r>
      <w:r w:rsidRPr="2D94BD5B">
        <w:rPr>
          <w:rFonts w:eastAsia="Calibri"/>
          <w:sz w:val="22"/>
          <w:szCs w:val="22"/>
          <w:lang w:eastAsia="pl-PL"/>
        </w:rPr>
        <w:t xml:space="preserve"> dni </w:t>
      </w:r>
      <w:r w:rsidR="62E22358" w:rsidRPr="2D94BD5B">
        <w:rPr>
          <w:rFonts w:eastAsia="Calibri"/>
          <w:sz w:val="22"/>
          <w:szCs w:val="22"/>
          <w:lang w:eastAsia="pl-PL"/>
        </w:rPr>
        <w:t>p</w:t>
      </w:r>
      <w:r w:rsidR="6347A70C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da</w:t>
      </w:r>
      <w:r w:rsidR="6F8974F5" w:rsidRPr="2D94BD5B">
        <w:rPr>
          <w:rFonts w:eastAsia="Calibri"/>
          <w:sz w:val="22"/>
          <w:szCs w:val="22"/>
          <w:lang w:eastAsia="pl-PL"/>
        </w:rPr>
        <w:t>cie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7530554" w:rsidRPr="2D94BD5B">
        <w:rPr>
          <w:rFonts w:eastAsia="Calibri"/>
          <w:sz w:val="22"/>
          <w:szCs w:val="22"/>
          <w:lang w:eastAsia="pl-PL"/>
        </w:rPr>
        <w:t>rozpoczęcia Etapu I</w:t>
      </w:r>
      <w:r w:rsidR="34E9C1C4" w:rsidRPr="2D94BD5B">
        <w:rPr>
          <w:rFonts w:eastAsia="Calibri"/>
          <w:sz w:val="22"/>
          <w:szCs w:val="22"/>
          <w:lang w:eastAsia="pl-PL"/>
        </w:rPr>
        <w:t>,</w:t>
      </w:r>
      <w:r w:rsidR="3BFFF38F" w:rsidRPr="2D94BD5B">
        <w:rPr>
          <w:rFonts w:eastAsia="Calibri"/>
          <w:sz w:val="22"/>
          <w:szCs w:val="22"/>
          <w:lang w:eastAsia="pl-PL"/>
        </w:rPr>
        <w:t xml:space="preserve"> </w:t>
      </w:r>
      <w:r w:rsidR="6B0C588B" w:rsidRPr="2D94BD5B">
        <w:rPr>
          <w:rFonts w:eastAsia="Calibri"/>
          <w:sz w:val="22"/>
          <w:szCs w:val="22"/>
          <w:lang w:eastAsia="pl-PL"/>
        </w:rPr>
        <w:t>za pośrednictwem osób wskazanych w Umowie</w:t>
      </w:r>
      <w:r w:rsidR="1C2A0733" w:rsidRPr="2D94BD5B">
        <w:rPr>
          <w:rFonts w:eastAsia="Calibri"/>
          <w:sz w:val="22"/>
          <w:szCs w:val="22"/>
          <w:lang w:eastAsia="pl-PL"/>
        </w:rPr>
        <w:t xml:space="preserve"> </w:t>
      </w:r>
      <w:r w:rsidR="6AE5DC10" w:rsidRPr="2D94BD5B">
        <w:rPr>
          <w:rFonts w:eastAsia="Calibri"/>
          <w:sz w:val="22"/>
          <w:szCs w:val="22"/>
          <w:lang w:eastAsia="pl-PL"/>
        </w:rPr>
        <w:t>do komunikacji</w:t>
      </w:r>
      <w:r w:rsidR="6B0C588B" w:rsidRPr="2D94BD5B">
        <w:rPr>
          <w:rFonts w:eastAsia="Calibri"/>
          <w:sz w:val="22"/>
          <w:szCs w:val="22"/>
          <w:lang w:eastAsia="pl-PL"/>
        </w:rPr>
        <w:t xml:space="preserve">. </w:t>
      </w:r>
    </w:p>
    <w:p w14:paraId="5B9A0C84" w14:textId="15CF447A" w:rsidR="0526D260" w:rsidRPr="005D716B" w:rsidRDefault="0526D26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2D94BD5B">
        <w:rPr>
          <w:rFonts w:eastAsia="Calibri"/>
          <w:sz w:val="22"/>
          <w:szCs w:val="22"/>
          <w:lang w:eastAsia="pl-PL"/>
        </w:rPr>
        <w:t xml:space="preserve">zaprezentowania </w:t>
      </w:r>
      <w:r w:rsidR="7FB336C7" w:rsidRPr="2D94BD5B">
        <w:rPr>
          <w:rFonts w:eastAsia="Calibri"/>
          <w:sz w:val="22"/>
          <w:szCs w:val="22"/>
          <w:lang w:eastAsia="pl-PL"/>
        </w:rPr>
        <w:t xml:space="preserve">Zamawiającemu </w:t>
      </w:r>
      <w:r w:rsidR="79D0D285" w:rsidRPr="2D94BD5B">
        <w:rPr>
          <w:rFonts w:eastAsia="Calibri"/>
          <w:sz w:val="22"/>
          <w:szCs w:val="22"/>
          <w:lang w:eastAsia="pl-PL"/>
        </w:rPr>
        <w:t xml:space="preserve">postępu </w:t>
      </w:r>
      <w:r w:rsidR="63330BEB" w:rsidRPr="2D94BD5B">
        <w:rPr>
          <w:rFonts w:eastAsia="Calibri"/>
          <w:sz w:val="22"/>
          <w:szCs w:val="22"/>
          <w:lang w:eastAsia="pl-PL"/>
        </w:rPr>
        <w:t xml:space="preserve">realizacji </w:t>
      </w:r>
      <w:r w:rsidR="6F4235B3" w:rsidRPr="2D94BD5B">
        <w:rPr>
          <w:rFonts w:eastAsia="Calibri"/>
          <w:sz w:val="22"/>
          <w:szCs w:val="22"/>
          <w:lang w:eastAsia="pl-PL"/>
        </w:rPr>
        <w:t xml:space="preserve">modelowania numerycznego </w:t>
      </w:r>
      <w:r w:rsidR="787E532D" w:rsidRPr="2D94BD5B">
        <w:rPr>
          <w:rFonts w:eastAsia="Calibri"/>
          <w:sz w:val="22"/>
          <w:szCs w:val="22"/>
          <w:lang w:eastAsia="pl-PL"/>
        </w:rPr>
        <w:t>prowadzon</w:t>
      </w:r>
      <w:r w:rsidR="69F359C1" w:rsidRPr="2D94BD5B">
        <w:rPr>
          <w:rFonts w:eastAsia="Calibri"/>
          <w:sz w:val="22"/>
          <w:szCs w:val="22"/>
          <w:lang w:eastAsia="pl-PL"/>
        </w:rPr>
        <w:t>ego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w </w:t>
      </w:r>
      <w:r w:rsidR="28DE96FB" w:rsidRPr="2D94BD5B">
        <w:rPr>
          <w:rFonts w:eastAsia="Calibri"/>
          <w:sz w:val="22"/>
          <w:szCs w:val="22"/>
          <w:lang w:eastAsia="pl-PL"/>
        </w:rPr>
        <w:t>oprogramowaniu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TRNSYS.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246C9CA" w14:textId="61EDD700" w:rsidR="00E71FDB" w:rsidRPr="005D716B" w:rsidRDefault="00E71FDB" w:rsidP="00E05592">
      <w:pPr>
        <w:spacing w:after="160" w:line="259" w:lineRule="auto"/>
        <w:jc w:val="both"/>
        <w:rPr>
          <w:rFonts w:eastAsia="Calibri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09B65714" w:rsidRPr="2D94BD5B">
        <w:rPr>
          <w:rFonts w:eastAsia="Calibri"/>
          <w:sz w:val="22"/>
          <w:szCs w:val="22"/>
          <w:lang w:eastAsia="pl-PL"/>
        </w:rPr>
        <w:t xml:space="preserve">wymaga, aby </w:t>
      </w:r>
      <w:r w:rsidR="61DCCF0F" w:rsidRPr="2D94BD5B">
        <w:rPr>
          <w:rFonts w:eastAsia="Calibri"/>
          <w:sz w:val="22"/>
          <w:szCs w:val="22"/>
          <w:lang w:eastAsia="pl-PL"/>
        </w:rPr>
        <w:t>Wykonawca przeprowadzając</w:t>
      </w:r>
      <w:r w:rsidRPr="2D94BD5B">
        <w:rPr>
          <w:rFonts w:eastAsia="Calibri"/>
          <w:sz w:val="22"/>
          <w:szCs w:val="22"/>
          <w:lang w:eastAsia="pl-PL"/>
        </w:rPr>
        <w:t xml:space="preserve"> modelowani</w:t>
      </w:r>
      <w:r w:rsidR="251A1A83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 xml:space="preserve"> numeryczne pracy </w:t>
      </w:r>
      <w:r w:rsidR="0A74466C" w:rsidRPr="2D94BD5B">
        <w:rPr>
          <w:rFonts w:eastAsia="Calibri"/>
          <w:sz w:val="22"/>
          <w:szCs w:val="22"/>
          <w:lang w:eastAsia="pl-PL"/>
        </w:rPr>
        <w:t xml:space="preserve">Demonstratora Technologii </w:t>
      </w:r>
      <w:r w:rsidRPr="2D94BD5B">
        <w:rPr>
          <w:rFonts w:eastAsia="Calibri"/>
          <w:sz w:val="22"/>
          <w:szCs w:val="22"/>
          <w:lang w:eastAsia="pl-PL"/>
        </w:rPr>
        <w:t>wykorzyst</w:t>
      </w:r>
      <w:r w:rsidR="7C719058" w:rsidRPr="2D94BD5B">
        <w:rPr>
          <w:rFonts w:eastAsia="Calibri"/>
          <w:sz w:val="22"/>
          <w:szCs w:val="22"/>
          <w:lang w:eastAsia="pl-PL"/>
        </w:rPr>
        <w:t>ywał</w:t>
      </w:r>
      <w:r w:rsidRPr="2D94BD5B">
        <w:rPr>
          <w:rFonts w:eastAsia="Calibri"/>
          <w:sz w:val="22"/>
          <w:szCs w:val="22"/>
          <w:lang w:eastAsia="pl-PL"/>
        </w:rPr>
        <w:t xml:space="preserve"> parametr</w:t>
      </w:r>
      <w:r w:rsidR="65D90F15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symulacji, które </w:t>
      </w:r>
      <w:r w:rsidR="6B212715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Pr="2D94BD5B">
        <w:rPr>
          <w:rFonts w:eastAsia="Calibri"/>
          <w:sz w:val="22"/>
          <w:szCs w:val="22"/>
          <w:lang w:eastAsia="pl-PL"/>
        </w:rPr>
        <w:t>zaklasyfikował do trzech grup</w:t>
      </w:r>
      <w:r w:rsidR="2C8C03FF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3AB68860" w:rsidRPr="2D94BD5B">
        <w:rPr>
          <w:rFonts w:eastAsia="Calibri"/>
          <w:sz w:val="22"/>
          <w:szCs w:val="22"/>
        </w:rPr>
        <w:t xml:space="preserve">Grupę pierwszą stanowią </w:t>
      </w:r>
      <w:r w:rsidR="1A07670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0198194A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 xml:space="preserve">tatyczne </w:t>
      </w:r>
      <w:r w:rsidR="3AB68860" w:rsidRPr="2D94BD5B">
        <w:rPr>
          <w:rFonts w:eastAsia="Calibri"/>
          <w:sz w:val="22"/>
          <w:szCs w:val="22"/>
        </w:rPr>
        <w:t>których wartości ustalił Zamawiający, a Wykonawca ma stosować w</w:t>
      </w:r>
      <w:r w:rsidR="33629395" w:rsidRPr="2D94BD5B">
        <w:rPr>
          <w:rFonts w:eastAsia="Calibri"/>
          <w:sz w:val="22"/>
          <w:szCs w:val="22"/>
        </w:rPr>
        <w:t xml:space="preserve"> opracowaniu koncepcji we Wniosku oraz w</w:t>
      </w:r>
      <w:r w:rsidR="3AB68860" w:rsidRPr="2D94BD5B">
        <w:rPr>
          <w:rFonts w:eastAsia="Calibri"/>
          <w:sz w:val="22"/>
          <w:szCs w:val="22"/>
        </w:rPr>
        <w:t xml:space="preserve"> pracach prowadzonych w TRNSYS bez wprowadzania w nich zmian. Drugą grupę stanowią </w:t>
      </w:r>
      <w:r w:rsidR="0B6284F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E557BE3" w:rsidRPr="2D94BD5B">
        <w:rPr>
          <w:rFonts w:eastAsia="Calibri"/>
          <w:b/>
          <w:bCs/>
          <w:sz w:val="22"/>
          <w:szCs w:val="22"/>
        </w:rPr>
        <w:t>Z</w:t>
      </w:r>
      <w:r w:rsidR="3AB68860" w:rsidRPr="2D94BD5B">
        <w:rPr>
          <w:rFonts w:eastAsia="Calibri"/>
          <w:b/>
          <w:bCs/>
          <w:sz w:val="22"/>
          <w:szCs w:val="22"/>
        </w:rPr>
        <w:t xml:space="preserve">mienne </w:t>
      </w:r>
      <w:r w:rsidR="3AB68860" w:rsidRPr="2D94BD5B">
        <w:rPr>
          <w:rFonts w:eastAsia="Calibr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</w:t>
      </w:r>
      <w:r w:rsidR="651D643C" w:rsidRPr="2D94BD5B">
        <w:rPr>
          <w:rFonts w:eastAsia="Calibri"/>
          <w:sz w:val="22"/>
          <w:szCs w:val="22"/>
        </w:rPr>
        <w:t xml:space="preserve">dopuszczalności </w:t>
      </w:r>
      <w:r w:rsidR="3AB68860" w:rsidRPr="2D94BD5B">
        <w:rPr>
          <w:rFonts w:eastAsia="Calibri"/>
          <w:sz w:val="22"/>
          <w:szCs w:val="22"/>
        </w:rPr>
        <w:t xml:space="preserve">tychże zmian przez Zamawiającego. Trzecią grupę stanowią </w:t>
      </w:r>
      <w:r w:rsidR="243CA9A6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41ADB84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>wobodne</w:t>
      </w:r>
      <w:r w:rsidR="3AB68860" w:rsidRPr="2D94BD5B">
        <w:rPr>
          <w:rFonts w:eastAsia="Calibri"/>
          <w:sz w:val="22"/>
          <w:szCs w:val="22"/>
        </w:rPr>
        <w:t xml:space="preserve"> dotyczące konfiguracji </w:t>
      </w:r>
      <w:r w:rsidR="2EA62FB2" w:rsidRPr="2D94BD5B">
        <w:rPr>
          <w:rFonts w:eastAsia="Calibri"/>
          <w:sz w:val="22"/>
          <w:szCs w:val="22"/>
        </w:rPr>
        <w:t>S</w:t>
      </w:r>
      <w:r w:rsidR="3AB68860" w:rsidRPr="2D94BD5B">
        <w:rPr>
          <w:rFonts w:eastAsia="Calibri"/>
          <w:sz w:val="22"/>
          <w:szCs w:val="22"/>
        </w:rPr>
        <w:t xml:space="preserve">ystemu </w:t>
      </w:r>
      <w:r w:rsidR="4AF84552" w:rsidRPr="2D94BD5B">
        <w:rPr>
          <w:rFonts w:eastAsia="Calibri"/>
          <w:sz w:val="22"/>
          <w:szCs w:val="22"/>
        </w:rPr>
        <w:t>Demonstracyjnego</w:t>
      </w:r>
      <w:r w:rsidR="3AB68860" w:rsidRPr="2D94BD5B">
        <w:rPr>
          <w:rFonts w:eastAsia="Calibri"/>
          <w:sz w:val="22"/>
          <w:szCs w:val="22"/>
        </w:rPr>
        <w:t>. Parametry te mogą być dowolnie kształtowane przez Wykonawcę</w:t>
      </w:r>
      <w:r w:rsidR="3DDF16DD" w:rsidRPr="2D94BD5B">
        <w:rPr>
          <w:rFonts w:eastAsia="Calibri"/>
          <w:sz w:val="22"/>
          <w:szCs w:val="22"/>
        </w:rPr>
        <w:t>.</w:t>
      </w:r>
    </w:p>
    <w:p w14:paraId="20B838AE" w14:textId="4B82B1E5" w:rsidR="00E71FDB" w:rsidRPr="005D716B" w:rsidRDefault="00E71FDB" w:rsidP="00E05592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2F5A7E4F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tatyczne</w:t>
      </w:r>
      <w:r w:rsidRPr="2D94BD5B">
        <w:rPr>
          <w:rFonts w:eastAsia="Calibri"/>
          <w:sz w:val="22"/>
          <w:szCs w:val="22"/>
          <w:lang w:eastAsia="pl-PL"/>
        </w:rPr>
        <w:t xml:space="preserve">: </w:t>
      </w:r>
    </w:p>
    <w:p w14:paraId="48C9F427" w14:textId="6FEF7328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/>
          <w:sz w:val="22"/>
          <w:szCs w:val="22"/>
        </w:rPr>
      </w:pPr>
      <w:r w:rsidRPr="2D94BD5B">
        <w:rPr>
          <w:rFonts w:eastAsia="Calibri"/>
          <w:sz w:val="22"/>
          <w:szCs w:val="22"/>
          <w:lang w:eastAsia="pl-PL"/>
        </w:rPr>
        <w:t>warunki pogodowe, tj. między innymi: temperatur</w:t>
      </w:r>
      <w:r w:rsidR="446FD6D5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i wilgotność powietrza, prędkość i kierunek wiatru blisko powierzchni ziemi,</w:t>
      </w:r>
    </w:p>
    <w:p w14:paraId="62C55A88" w14:textId="00AB6C8B" w:rsidR="00E71FDB" w:rsidRPr="005D716B" w:rsidRDefault="39AF930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13DB5673" w:rsidR="63EFE57E" w:rsidRPr="005D716B" w:rsidRDefault="63EFE57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Theme="minorEastAsia"/>
          <w:sz w:val="22"/>
          <w:szCs w:val="22"/>
        </w:rPr>
      </w:pPr>
      <w:r w:rsidRPr="2D94BD5B">
        <w:rPr>
          <w:rFonts w:eastAsia="Calibri"/>
          <w:sz w:val="22"/>
          <w:szCs w:val="22"/>
        </w:rPr>
        <w:t>natężeni</w:t>
      </w:r>
      <w:r w:rsidR="1F280CD3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 promieniowania słonecznego i nasłonecznieni</w:t>
      </w:r>
      <w:r w:rsidR="71EA9104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, </w:t>
      </w:r>
    </w:p>
    <w:p w14:paraId="6EA8C661" w14:textId="1567AC1C" w:rsidR="17FA4B52" w:rsidRPr="005D716B" w:rsidRDefault="17FA4B52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E05592">
      <w:pPr>
        <w:spacing w:after="160" w:line="259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60904022" w:rsidR="00E71FDB" w:rsidRPr="00E05592" w:rsidRDefault="00E71FDB" w:rsidP="00E05592">
      <w:pPr>
        <w:pStyle w:val="Akapitzlist"/>
        <w:numPr>
          <w:ilvl w:val="0"/>
          <w:numId w:val="37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05592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6BC24721" w:rsidRPr="00E05592">
        <w:rPr>
          <w:rFonts w:eastAsia="Calibri"/>
          <w:b/>
          <w:bCs/>
          <w:sz w:val="22"/>
          <w:szCs w:val="22"/>
          <w:lang w:eastAsia="pl-PL"/>
        </w:rPr>
        <w:t>Z</w:t>
      </w:r>
      <w:r w:rsidRPr="00E05592">
        <w:rPr>
          <w:rFonts w:eastAsia="Calibri"/>
          <w:b/>
          <w:bCs/>
          <w:sz w:val="22"/>
          <w:szCs w:val="22"/>
          <w:lang w:eastAsia="pl-PL"/>
        </w:rPr>
        <w:t>mienne</w:t>
      </w:r>
      <w:r w:rsidR="2B2F0D0A" w:rsidRPr="00E05592">
        <w:rPr>
          <w:rFonts w:eastAsia="Calibr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pomp ciepła</w:t>
      </w:r>
      <w:r w:rsidR="60468D7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pasywne elementy przesyłowe sieci ciepłowniczej</w:t>
      </w:r>
      <w:r w:rsidR="00211C4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F8C5D7C" w14:textId="4B1C98E0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ciepła sezonowe i krótkoterminowe,</w:t>
      </w:r>
      <w:r w:rsidR="28083EA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wymiany ciepła, </w:t>
      </w:r>
    </w:p>
    <w:p w14:paraId="514708AC" w14:textId="7C484A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kolektorów słonecznych</w:t>
      </w:r>
      <w:r w:rsidR="0091414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sprawność optyczna, </w:t>
      </w:r>
    </w:p>
    <w:p w14:paraId="544377C2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elektrodowe</w:t>
      </w:r>
      <w:r w:rsidR="004A301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klimakonwektory</w:t>
      </w:r>
      <w:r w:rsidR="0011440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5227F0A" w14:textId="77777777" w:rsidR="00FB5D8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biogazownia</w:t>
      </w:r>
      <w:r w:rsidR="00FB5D8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biogazu</w:t>
      </w:r>
      <w:r w:rsidR="009306A4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objętość, </w:t>
      </w:r>
    </w:p>
    <w:p w14:paraId="205CF593" w14:textId="3E463BB8" w:rsidR="00E71FDB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pompy obiegowe</w:t>
      </w:r>
      <w:r w:rsidR="00092EDF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640E97AB" w:rsidR="00EB62E2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kogeneracja</w:t>
      </w:r>
    </w:p>
    <w:p w14:paraId="1569D4A3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nominalny przepływ spalin, </w:t>
      </w:r>
    </w:p>
    <w:p w14:paraId="5AFBDF94" w14:textId="26A55B4C" w:rsidR="00E71FD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inwertery</w:t>
      </w:r>
      <w:r w:rsidR="00A9377D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elementy wyposażenia wymiennikowni i węzłów cieplnych (wymienniki)</w:t>
      </w:r>
      <w:r w:rsidR="00B54AD9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51671A75" w14:textId="088F621C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magazyny energii elektrycznej </w:t>
      </w:r>
    </w:p>
    <w:p w14:paraId="20F3DCD8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pojemność energetyczna pojedynczego ogniwa, </w:t>
      </w:r>
    </w:p>
    <w:p w14:paraId="33FBC903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połączonych szeregowo, </w:t>
      </w:r>
    </w:p>
    <w:p w14:paraId="3A80A3EA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połączona równolegle, </w:t>
      </w:r>
    </w:p>
    <w:p w14:paraId="003F039E" w14:textId="25CC1DC5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pojemność energetyczna całkowita,</w:t>
      </w:r>
    </w:p>
    <w:p w14:paraId="4C0BF7FD" w14:textId="63ABB273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sprawność (stosunek energii pobranej do wprowadzonej dla pełnego cyklu pracy)</w:t>
      </w:r>
    </w:p>
    <w:p w14:paraId="4C6E9C7E" w14:textId="37129ADB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3F304A44" w14:textId="5BFBCD14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elektrolizer</w:t>
      </w:r>
    </w:p>
    <w:p w14:paraId="50DF6A3A" w14:textId="64B00E8C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moc elektryczna,</w:t>
      </w:r>
    </w:p>
    <w:p w14:paraId="479F5016" w14:textId="2EBD17E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produkcja wodoru,</w:t>
      </w:r>
    </w:p>
    <w:p w14:paraId="6BDFAFBD" w14:textId="1B1DD436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ciśnienie operacyjne,</w:t>
      </w:r>
    </w:p>
    <w:p w14:paraId="696CB9E7" w14:textId="11119989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color w:val="000000" w:themeColor="text1"/>
          <w:sz w:val="22"/>
          <w:szCs w:val="22"/>
        </w:rPr>
      </w:pPr>
      <w:r w:rsidRPr="6DE0478B">
        <w:rPr>
          <w:rFonts w:ascii="Calibri" w:eastAsia="Calibri" w:hAnsi="Calibri" w:cs="Calibri"/>
          <w:color w:val="000000" w:themeColor="text1"/>
          <w:sz w:val="22"/>
          <w:szCs w:val="22"/>
        </w:rPr>
        <w:t>wszystkie pozostałe parametry modelujące pracę urządzenia</w:t>
      </w:r>
    </w:p>
    <w:p w14:paraId="22916D6B" w14:textId="782F342E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wodoru</w:t>
      </w:r>
    </w:p>
    <w:p w14:paraId="09DF3C61" w14:textId="30010E53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lang w:eastAsia="pl-PL"/>
        </w:rPr>
      </w:pPr>
      <w:r w:rsidRPr="6DE0478B">
        <w:rPr>
          <w:rFonts w:eastAsia="Calibri"/>
          <w:lang w:eastAsia="pl-PL"/>
        </w:rPr>
        <w:t>ciśni</w:t>
      </w:r>
      <w:r w:rsidRPr="6DE0478B">
        <w:rPr>
          <w:sz w:val="22"/>
          <w:szCs w:val="22"/>
        </w:rPr>
        <w:t>enie operacyjne</w:t>
      </w:r>
    </w:p>
    <w:p w14:paraId="255AD793" w14:textId="59D26CE4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maksymalna masa magazynowanego wodoru</w:t>
      </w:r>
    </w:p>
    <w:p w14:paraId="1EC0EEF7" w14:textId="5C14823B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ilość energii koniecznej do włożenia 1kg wodoru do magazynu</w:t>
      </w:r>
    </w:p>
    <w:p w14:paraId="76341799" w14:textId="77777777" w:rsidR="00620F59" w:rsidRPr="00620F59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ilość energii koniecznej do wyjęcia 1kg wodoru z magazynu </w:t>
      </w:r>
    </w:p>
    <w:p w14:paraId="4019E95B" w14:textId="567C3618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7D3506DD" w14:textId="4BE761B2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ogniwo paliwowe</w:t>
      </w:r>
    </w:p>
    <w:p w14:paraId="194FC27B" w14:textId="064211C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elektryczna</w:t>
      </w:r>
    </w:p>
    <w:p w14:paraId="2E69C45A" w14:textId="0237C95C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cieplna odzyskana</w:t>
      </w:r>
    </w:p>
    <w:p w14:paraId="4C8F31A7" w14:textId="0E0D7EF5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konsumpcja wodoru</w:t>
      </w:r>
    </w:p>
    <w:p w14:paraId="24529380" w14:textId="1EBA25F3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elektryczna</w:t>
      </w:r>
    </w:p>
    <w:p w14:paraId="5D20D94A" w14:textId="274CDA5D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cieplna</w:t>
      </w:r>
    </w:p>
    <w:p w14:paraId="58FAAE30" w14:textId="5BFFDCF2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4AFDE778" w14:textId="3A1C701F" w:rsidR="00583C9C" w:rsidRPr="005D716B" w:rsidRDefault="067BEF55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inne urządzenia </w:t>
      </w:r>
      <w:r w:rsidR="6B8630B1" w:rsidRPr="6DE0478B">
        <w:rPr>
          <w:rFonts w:eastAsia="Calibri"/>
          <w:sz w:val="22"/>
          <w:szCs w:val="22"/>
          <w:lang w:eastAsia="pl-PL"/>
        </w:rPr>
        <w:t>s</w:t>
      </w:r>
      <w:r w:rsidRPr="6DE0478B">
        <w:rPr>
          <w:rFonts w:eastAsia="Calibri"/>
          <w:sz w:val="22"/>
          <w:szCs w:val="22"/>
          <w:lang w:eastAsia="pl-PL"/>
        </w:rPr>
        <w:t>ystemu</w:t>
      </w:r>
      <w:r w:rsidR="35CC77EB" w:rsidRPr="6DE0478B">
        <w:rPr>
          <w:rFonts w:eastAsia="Calibri"/>
          <w:sz w:val="22"/>
          <w:szCs w:val="22"/>
          <w:lang w:eastAsia="pl-PL"/>
        </w:rPr>
        <w:t xml:space="preserve"> Demonstratora Technologii</w:t>
      </w:r>
    </w:p>
    <w:p w14:paraId="6E0E7E43" w14:textId="40BB32D7" w:rsidR="13E05959" w:rsidRPr="005D716B" w:rsidRDefault="3135DCFC" w:rsidP="00E05592">
      <w:pPr>
        <w:pStyle w:val="Akapitzlist"/>
        <w:numPr>
          <w:ilvl w:val="1"/>
          <w:numId w:val="7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lastRenderedPageBreak/>
        <w:t>ciepło właściwe.</w:t>
      </w:r>
    </w:p>
    <w:p w14:paraId="66F56911" w14:textId="7E828476" w:rsidR="00E71FDB" w:rsidRPr="005D716B" w:rsidRDefault="00E71FDB" w:rsidP="00E05592">
      <w:pPr>
        <w:spacing w:before="120" w:after="160" w:line="259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2E404E5C" w:rsidR="04809E4F" w:rsidRPr="005D716B" w:rsidRDefault="04809E4F" w:rsidP="00E05592">
      <w:pPr>
        <w:spacing w:after="160" w:line="259" w:lineRule="auto"/>
        <w:ind w:left="708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Wniosek o zgodę na zmianę </w:t>
      </w:r>
      <w:r w:rsidR="18EFF8E2" w:rsidRPr="2D94BD5B">
        <w:rPr>
          <w:rFonts w:eastAsia="Calibri"/>
          <w:sz w:val="22"/>
          <w:szCs w:val="22"/>
          <w:lang w:eastAsia="pl-PL"/>
        </w:rPr>
        <w:t>P</w:t>
      </w:r>
      <w:r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038DCC22" w:rsidRPr="2D94BD5B">
        <w:rPr>
          <w:rFonts w:eastAsia="Calibri"/>
          <w:sz w:val="22"/>
          <w:szCs w:val="22"/>
          <w:lang w:eastAsia="pl-PL"/>
        </w:rPr>
        <w:t>Z</w:t>
      </w:r>
      <w:r w:rsidRPr="2D94BD5B">
        <w:rPr>
          <w:rFonts w:eastAsia="Calibri"/>
          <w:sz w:val="22"/>
          <w:szCs w:val="22"/>
          <w:lang w:eastAsia="pl-PL"/>
        </w:rPr>
        <w:t>miennych jest składan</w:t>
      </w:r>
      <w:r w:rsidR="44931A99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drogą elektroniczną przez osoby wskazane 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przez </w:t>
      </w:r>
      <w:r w:rsidR="3A2D059E" w:rsidRPr="2D94BD5B">
        <w:rPr>
          <w:rFonts w:eastAsia="Calibri"/>
          <w:sz w:val="22"/>
          <w:szCs w:val="22"/>
          <w:lang w:eastAsia="pl-PL"/>
        </w:rPr>
        <w:t>Wykonawcę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 </w:t>
      </w:r>
      <w:r w:rsidR="1C115FB5" w:rsidRPr="2D94BD5B">
        <w:rPr>
          <w:rFonts w:eastAsia="Calibri"/>
          <w:sz w:val="22"/>
          <w:szCs w:val="22"/>
          <w:lang w:eastAsia="pl-PL"/>
        </w:rPr>
        <w:t xml:space="preserve">w Umowie </w:t>
      </w:r>
      <w:r w:rsidRPr="2D94BD5B">
        <w:rPr>
          <w:rFonts w:eastAsia="Calibri"/>
          <w:sz w:val="22"/>
          <w:szCs w:val="22"/>
          <w:lang w:eastAsia="pl-PL"/>
        </w:rPr>
        <w:t>do komunika</w:t>
      </w:r>
      <w:r w:rsidR="5A8BEA03" w:rsidRPr="2D94BD5B">
        <w:rPr>
          <w:rFonts w:eastAsia="Calibri"/>
          <w:sz w:val="22"/>
          <w:szCs w:val="22"/>
          <w:lang w:eastAsia="pl-PL"/>
        </w:rPr>
        <w:t>cji z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46E4F25C" w:rsidRPr="2D94BD5B">
        <w:rPr>
          <w:rFonts w:eastAsia="Calibri"/>
          <w:sz w:val="22"/>
          <w:szCs w:val="22"/>
          <w:lang w:eastAsia="pl-PL"/>
        </w:rPr>
        <w:t>Zamawiającym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Zamawiający</w:t>
      </w:r>
      <w:r w:rsidR="601F3ED8" w:rsidRPr="2D94BD5B">
        <w:rPr>
          <w:rFonts w:eastAsia="Calibri"/>
          <w:sz w:val="22"/>
          <w:szCs w:val="22"/>
          <w:lang w:eastAsia="pl-PL"/>
        </w:rPr>
        <w:t xml:space="preserve"> potwierdza odbiór wniosku. Następnie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</w:t>
      </w:r>
      <w:r w:rsidR="0FD32CE1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podejmuje decyzję o zgodzie lub </w:t>
      </w:r>
      <w:r w:rsidR="440314D4" w:rsidRPr="2D94BD5B">
        <w:rPr>
          <w:rFonts w:eastAsia="Calibri"/>
          <w:sz w:val="22"/>
          <w:szCs w:val="22"/>
          <w:lang w:eastAsia="pl-PL"/>
        </w:rPr>
        <w:t>odmowie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zgody najpóźniej </w:t>
      </w:r>
      <w:r w:rsidR="004A37A9" w:rsidRPr="2D94BD5B">
        <w:rPr>
          <w:rFonts w:eastAsia="Calibri"/>
          <w:sz w:val="22"/>
          <w:szCs w:val="22"/>
          <w:lang w:eastAsia="pl-PL"/>
        </w:rPr>
        <w:t xml:space="preserve">w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ciągu </w:t>
      </w:r>
      <w:r w:rsidR="08BEFC04" w:rsidRPr="2D94BD5B">
        <w:rPr>
          <w:rFonts w:eastAsia="Calibri"/>
          <w:sz w:val="22"/>
          <w:szCs w:val="22"/>
          <w:lang w:eastAsia="pl-PL"/>
        </w:rPr>
        <w:t>3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dni roboczych od dnia</w:t>
      </w:r>
      <w:r w:rsidR="44E54D09" w:rsidRPr="2D94BD5B">
        <w:rPr>
          <w:rFonts w:eastAsia="Calibri"/>
          <w:sz w:val="22"/>
          <w:szCs w:val="22"/>
          <w:lang w:eastAsia="pl-PL"/>
        </w:rPr>
        <w:t xml:space="preserve"> </w:t>
      </w:r>
      <w:r w:rsidR="0802195E" w:rsidRPr="2D94BD5B">
        <w:rPr>
          <w:rFonts w:eastAsia="Calibri"/>
          <w:sz w:val="22"/>
          <w:szCs w:val="22"/>
          <w:lang w:eastAsia="pl-PL"/>
        </w:rPr>
        <w:t>skutecznego doręczenia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</w:t>
      </w:r>
      <w:r w:rsidR="5ACB34DB" w:rsidRPr="2D94BD5B">
        <w:rPr>
          <w:rFonts w:eastAsia="Calibri"/>
          <w:sz w:val="22"/>
          <w:szCs w:val="22"/>
          <w:lang w:eastAsia="pl-PL"/>
        </w:rPr>
        <w:t xml:space="preserve">wniosku </w:t>
      </w:r>
      <w:r w:rsidR="4A69AB38" w:rsidRPr="2D94BD5B">
        <w:rPr>
          <w:rFonts w:eastAsia="Calibri"/>
          <w:sz w:val="22"/>
          <w:szCs w:val="22"/>
          <w:lang w:eastAsia="pl-PL"/>
        </w:rPr>
        <w:t>Zamawiając</w:t>
      </w:r>
      <w:r w:rsidR="4ABD7DFD" w:rsidRPr="2D94BD5B">
        <w:rPr>
          <w:rFonts w:eastAsia="Calibri"/>
          <w:sz w:val="22"/>
          <w:szCs w:val="22"/>
          <w:lang w:eastAsia="pl-PL"/>
        </w:rPr>
        <w:t>emu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. Niepodjęcie decyzji przez </w:t>
      </w:r>
      <w:r w:rsidR="1620C259" w:rsidRPr="2D94BD5B">
        <w:rPr>
          <w:rFonts w:eastAsia="Calibri"/>
          <w:sz w:val="22"/>
          <w:szCs w:val="22"/>
          <w:lang w:eastAsia="pl-PL"/>
        </w:rPr>
        <w:t>Zamawiającego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</w:t>
      </w:r>
      <w:r w:rsidR="6E40CF83" w:rsidRPr="2D94BD5B">
        <w:rPr>
          <w:rFonts w:eastAsia="Calibri"/>
          <w:sz w:val="22"/>
          <w:szCs w:val="22"/>
          <w:lang w:eastAsia="pl-PL"/>
        </w:rPr>
        <w:t>terminie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</w:t>
      </w:r>
      <w:r w:rsidR="68C408F6" w:rsidRPr="2D94BD5B">
        <w:rPr>
          <w:rFonts w:eastAsia="Calibri"/>
          <w:sz w:val="22"/>
          <w:szCs w:val="22"/>
          <w:lang w:eastAsia="pl-PL"/>
        </w:rPr>
        <w:t>wskazanym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poprzednim zd</w:t>
      </w:r>
      <w:r w:rsidR="28B50FFF" w:rsidRPr="2D94BD5B">
        <w:rPr>
          <w:rFonts w:eastAsia="Calibri"/>
          <w:sz w:val="22"/>
          <w:szCs w:val="22"/>
          <w:lang w:eastAsia="pl-PL"/>
        </w:rPr>
        <w:t>a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niu jest równoznaczne z akceptacją wniosku i wyrażeniem zgody na zmianę </w:t>
      </w:r>
      <w:r w:rsidR="36B175B8" w:rsidRPr="2D94BD5B">
        <w:rPr>
          <w:rFonts w:eastAsia="Calibri"/>
          <w:sz w:val="22"/>
          <w:szCs w:val="22"/>
          <w:lang w:eastAsia="pl-PL"/>
        </w:rPr>
        <w:t>P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210B971C" w:rsidRPr="2D94BD5B">
        <w:rPr>
          <w:rFonts w:eastAsia="Calibri"/>
          <w:sz w:val="22"/>
          <w:szCs w:val="22"/>
          <w:lang w:eastAsia="pl-PL"/>
        </w:rPr>
        <w:t>Z</w:t>
      </w:r>
      <w:r w:rsidR="31892878" w:rsidRPr="2D94BD5B">
        <w:rPr>
          <w:rFonts w:eastAsia="Calibri"/>
          <w:sz w:val="22"/>
          <w:szCs w:val="22"/>
          <w:lang w:eastAsia="pl-PL"/>
        </w:rPr>
        <w:t>miennych.</w:t>
      </w:r>
      <w:r w:rsidR="5635A41A" w:rsidRPr="2D94BD5B">
        <w:rPr>
          <w:rFonts w:eastAsia="Calibri"/>
          <w:sz w:val="22"/>
          <w:szCs w:val="22"/>
          <w:lang w:eastAsia="pl-PL"/>
        </w:rPr>
        <w:t xml:space="preserve"> </w:t>
      </w:r>
      <w:r w:rsidR="00E71FDB" w:rsidRPr="2D94BD5B">
        <w:rPr>
          <w:rFonts w:eastAsia="Calibr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740AD8F7" w:rsidR="00E71FDB" w:rsidRPr="005D716B" w:rsidRDefault="00E71FDB" w:rsidP="00E05592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Theme="minorEastAsia"/>
          <w:b/>
          <w:bCs/>
          <w:sz w:val="22"/>
          <w:szCs w:val="22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38691136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wobodne</w:t>
      </w:r>
      <w:r w:rsidRPr="2D94BD5B">
        <w:rPr>
          <w:rFonts w:eastAsia="Calibri"/>
          <w:sz w:val="22"/>
          <w:szCs w:val="22"/>
          <w:lang w:eastAsia="pl-PL"/>
        </w:rPr>
        <w:t xml:space="preserve"> symulacji charakteryzujące </w:t>
      </w:r>
      <w:r w:rsidR="4E6B736E" w:rsidRPr="2D94BD5B">
        <w:rPr>
          <w:rFonts w:eastAsia="Calibri"/>
          <w:sz w:val="22"/>
          <w:szCs w:val="22"/>
          <w:lang w:eastAsia="pl-PL"/>
        </w:rPr>
        <w:t>Demonstrator Technologii</w:t>
      </w:r>
      <w:r w:rsidRPr="2D94BD5B">
        <w:rPr>
          <w:rFonts w:eastAsiaTheme="minorEastAsia"/>
          <w:sz w:val="22"/>
          <w:szCs w:val="22"/>
          <w:lang w:eastAsia="pl-PL"/>
        </w:rPr>
        <w:t xml:space="preserve">, </w:t>
      </w:r>
      <w:r w:rsidR="438BB7C7" w:rsidRPr="2D94BD5B">
        <w:rPr>
          <w:rFonts w:eastAsiaTheme="minorEastAsia"/>
          <w:sz w:val="22"/>
          <w:szCs w:val="22"/>
          <w:lang w:eastAsia="pl-PL"/>
        </w:rPr>
        <w:t>których wartości Wykonawca ustala samodzielnie</w:t>
      </w:r>
      <w:r w:rsidRPr="2D94BD5B">
        <w:rPr>
          <w:rFonts w:eastAsia="Calibri"/>
          <w:sz w:val="22"/>
          <w:szCs w:val="22"/>
          <w:lang w:eastAsia="pl-PL"/>
        </w:rPr>
        <w:t>, mające zastosowanie we Wniosku, pracach w Etapie I i pracach w E</w:t>
      </w:r>
      <w:r w:rsidRPr="2D94BD5B">
        <w:rPr>
          <w:rFonts w:eastAsiaTheme="minorEastAsia"/>
          <w:sz w:val="22"/>
          <w:szCs w:val="22"/>
          <w:lang w:eastAsia="pl-PL"/>
        </w:rPr>
        <w:t>tapie II</w:t>
      </w:r>
      <w:r w:rsidR="78A78228" w:rsidRPr="2D94BD5B">
        <w:rPr>
          <w:rFonts w:eastAsiaTheme="minorEastAsia"/>
          <w:sz w:val="22"/>
          <w:szCs w:val="22"/>
          <w:lang w:eastAsia="pl-PL"/>
        </w:rPr>
        <w:t xml:space="preserve">. </w:t>
      </w:r>
      <w:r w:rsidRPr="2D94BD5B">
        <w:rPr>
          <w:rFonts w:eastAsiaTheme="minorEastAsia"/>
          <w:sz w:val="22"/>
          <w:szCs w:val="22"/>
          <w:lang w:eastAsia="pl-PL"/>
        </w:rPr>
        <w:t xml:space="preserve">Parametry </w:t>
      </w:r>
      <w:r w:rsidR="3DD095CC" w:rsidRPr="2D94BD5B">
        <w:rPr>
          <w:rFonts w:eastAsiaTheme="minorEastAsia"/>
          <w:sz w:val="22"/>
          <w:szCs w:val="22"/>
          <w:lang w:eastAsia="pl-PL"/>
        </w:rPr>
        <w:t>S</w:t>
      </w:r>
      <w:r w:rsidR="2522E7FE" w:rsidRPr="2D94BD5B">
        <w:rPr>
          <w:rFonts w:eastAsiaTheme="minorEastAsia"/>
          <w:sz w:val="22"/>
          <w:szCs w:val="22"/>
          <w:lang w:eastAsia="pl-PL"/>
        </w:rPr>
        <w:t>wobodne</w:t>
      </w:r>
      <w:r w:rsidRPr="2D94BD5B">
        <w:rPr>
          <w:rFonts w:eastAsiaTheme="minorEastAsia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2D94BD5B">
        <w:rPr>
          <w:rFonts w:eastAsiaTheme="minorEastAsia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lang w:eastAsia="pl-PL"/>
        </w:rPr>
      </w:pPr>
    </w:p>
    <w:p w14:paraId="26151601" w14:textId="42DA5E4C" w:rsidR="00E71FDB" w:rsidRPr="005D716B" w:rsidRDefault="7039F4B5" w:rsidP="00E05592">
      <w:pPr>
        <w:spacing w:line="259" w:lineRule="auto"/>
        <w:jc w:val="both"/>
        <w:rPr>
          <w:rFonts w:eastAsiaTheme="minorEastAsia"/>
          <w:color w:val="333333"/>
          <w:sz w:val="22"/>
          <w:szCs w:val="22"/>
        </w:rPr>
      </w:pPr>
      <w:r w:rsidRPr="030185FF">
        <w:rPr>
          <w:rFonts w:eastAsiaTheme="minorEastAsia"/>
          <w:color w:val="333333"/>
          <w:sz w:val="22"/>
          <w:szCs w:val="22"/>
        </w:rPr>
        <w:t>Dla wszystkich parametrów, których Zamawiający wyraźnie i jednoznacznie nie zaklasyfikował jako Param</w:t>
      </w:r>
      <w:r w:rsidR="1556C2A5" w:rsidRPr="030185FF">
        <w:rPr>
          <w:rFonts w:eastAsiaTheme="minorEastAsia"/>
          <w:color w:val="333333"/>
          <w:sz w:val="22"/>
          <w:szCs w:val="22"/>
        </w:rPr>
        <w:t>e</w:t>
      </w:r>
      <w:r w:rsidRPr="030185FF">
        <w:rPr>
          <w:rFonts w:eastAsiaTheme="minorEastAsia"/>
          <w:color w:val="333333"/>
          <w:sz w:val="22"/>
          <w:szCs w:val="22"/>
        </w:rPr>
        <w:t xml:space="preserve">try </w:t>
      </w:r>
      <w:r w:rsidR="2C3892D5" w:rsidRPr="030185FF">
        <w:rPr>
          <w:rFonts w:eastAsiaTheme="minorEastAsia"/>
          <w:color w:val="333333"/>
          <w:sz w:val="22"/>
          <w:szCs w:val="22"/>
        </w:rPr>
        <w:t>Swobodne</w:t>
      </w:r>
      <w:r w:rsidR="70A52857" w:rsidRPr="030185FF">
        <w:rPr>
          <w:rFonts w:eastAsiaTheme="minorEastAsia"/>
          <w:color w:val="333333"/>
          <w:sz w:val="22"/>
          <w:szCs w:val="22"/>
        </w:rPr>
        <w:t>,</w:t>
      </w:r>
      <w:r w:rsidRPr="030185FF">
        <w:rPr>
          <w:rFonts w:eastAsiaTheme="minorEastAsia"/>
          <w:color w:val="333333"/>
          <w:sz w:val="22"/>
          <w:szCs w:val="22"/>
        </w:rPr>
        <w:t xml:space="preserve"> Zamawiaj</w:t>
      </w:r>
      <w:r w:rsidR="6BF89321" w:rsidRPr="030185FF">
        <w:rPr>
          <w:rFonts w:eastAsiaTheme="minorEastAsia"/>
          <w:color w:val="333333"/>
          <w:sz w:val="22"/>
          <w:szCs w:val="22"/>
        </w:rPr>
        <w:t>ą</w:t>
      </w:r>
      <w:r w:rsidRPr="030185FF">
        <w:rPr>
          <w:rFonts w:eastAsiaTheme="minorEastAsia"/>
          <w:color w:val="333333"/>
          <w:sz w:val="22"/>
          <w:szCs w:val="22"/>
        </w:rPr>
        <w:t xml:space="preserve">cy wymaga </w:t>
      </w:r>
      <w:r w:rsidR="10FC8D7E" w:rsidRPr="030185FF">
        <w:rPr>
          <w:rFonts w:eastAsiaTheme="minorEastAsia"/>
          <w:color w:val="333333"/>
          <w:sz w:val="22"/>
          <w:szCs w:val="22"/>
        </w:rPr>
        <w:t xml:space="preserve">od Wykonawcy </w:t>
      </w:r>
      <w:r w:rsidR="4B7678A1" w:rsidRPr="030185FF">
        <w:rPr>
          <w:rFonts w:eastAsiaTheme="minorEastAsia"/>
          <w:color w:val="333333"/>
          <w:sz w:val="22"/>
          <w:szCs w:val="22"/>
        </w:rPr>
        <w:t>konsultowani</w:t>
      </w:r>
      <w:r w:rsidR="4631E779" w:rsidRPr="030185FF">
        <w:rPr>
          <w:rFonts w:eastAsiaTheme="minorEastAsia"/>
          <w:color w:val="333333"/>
          <w:sz w:val="22"/>
          <w:szCs w:val="22"/>
        </w:rPr>
        <w:t>a</w:t>
      </w:r>
      <w:r w:rsidR="202D2BA3" w:rsidRPr="030185FF">
        <w:rPr>
          <w:rFonts w:eastAsiaTheme="minorEastAsia"/>
          <w:color w:val="333333"/>
          <w:sz w:val="22"/>
          <w:szCs w:val="22"/>
        </w:rPr>
        <w:t>,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 czy przyjęta </w:t>
      </w:r>
      <w:r w:rsidR="0142260B" w:rsidRPr="030185FF">
        <w:rPr>
          <w:rFonts w:eastAsiaTheme="minorEastAsia"/>
          <w:color w:val="333333"/>
          <w:sz w:val="22"/>
          <w:szCs w:val="22"/>
        </w:rPr>
        <w:t xml:space="preserve">przez Wykonawcę </w:t>
      </w:r>
      <w:r w:rsidR="5E873F41" w:rsidRPr="030185FF">
        <w:rPr>
          <w:rFonts w:eastAsiaTheme="minorEastAsia"/>
          <w:color w:val="333333"/>
          <w:sz w:val="22"/>
          <w:szCs w:val="22"/>
        </w:rPr>
        <w:t xml:space="preserve">klasyfikacja </w:t>
      </w:r>
      <w:r w:rsidR="0B24A8E2" w:rsidRPr="030185FF">
        <w:rPr>
          <w:rFonts w:eastAsiaTheme="minorEastAsia"/>
          <w:color w:val="333333"/>
          <w:sz w:val="22"/>
          <w:szCs w:val="22"/>
        </w:rPr>
        <w:t>p</w:t>
      </w:r>
      <w:r w:rsidR="4B7678A1" w:rsidRPr="030185FF">
        <w:rPr>
          <w:rFonts w:eastAsiaTheme="minorEastAsia"/>
          <w:color w:val="333333"/>
          <w:sz w:val="22"/>
          <w:szCs w:val="22"/>
        </w:rPr>
        <w:t>arametru</w:t>
      </w:r>
      <w:r w:rsidR="2A795CCA" w:rsidRPr="030185FF">
        <w:rPr>
          <w:rFonts w:eastAsiaTheme="minorEastAsia"/>
          <w:color w:val="333333"/>
          <w:sz w:val="22"/>
          <w:szCs w:val="22"/>
        </w:rPr>
        <w:t xml:space="preserve"> 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jest </w:t>
      </w:r>
      <w:r w:rsidR="064C84B5" w:rsidRPr="030185FF">
        <w:rPr>
          <w:rFonts w:eastAsiaTheme="minorEastAsia"/>
          <w:color w:val="333333"/>
          <w:sz w:val="22"/>
          <w:szCs w:val="22"/>
        </w:rPr>
        <w:t>właści</w:t>
      </w:r>
      <w:r w:rsidR="4B7678A1" w:rsidRPr="030185FF">
        <w:rPr>
          <w:rFonts w:eastAsiaTheme="minorEastAsia"/>
          <w:color w:val="333333"/>
          <w:sz w:val="22"/>
          <w:szCs w:val="22"/>
        </w:rPr>
        <w:t>wa.</w:t>
      </w:r>
      <w:r w:rsidR="74E25E59" w:rsidRPr="030185FF">
        <w:rPr>
          <w:rFonts w:eastAsiaTheme="minorEastAsia"/>
          <w:color w:val="333333"/>
          <w:sz w:val="22"/>
          <w:szCs w:val="22"/>
        </w:rPr>
        <w:t xml:space="preserve"> Konsultowanie odbywa się pisemnie lub środkami komunikacji elektronicznej, pod rygorem nieważnośc</w:t>
      </w:r>
      <w:r w:rsidR="164CE49B" w:rsidRPr="030185FF">
        <w:rPr>
          <w:rFonts w:eastAsiaTheme="minorEastAsia"/>
          <w:color w:val="333333"/>
          <w:sz w:val="22"/>
          <w:szCs w:val="22"/>
        </w:rPr>
        <w:t>i.</w:t>
      </w:r>
    </w:p>
    <w:p w14:paraId="30249E61" w14:textId="2117484B" w:rsidR="34E25BCB" w:rsidRPr="005D716B" w:rsidRDefault="34E25BCB" w:rsidP="00E05592">
      <w:pPr>
        <w:spacing w:line="259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00E05592">
      <w:pPr>
        <w:spacing w:line="259" w:lineRule="auto"/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1" w:name="_Ref53662135"/>
      <w:bookmarkStart w:id="12" w:name="_Toc72916005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Wyniki Prac Etapu I</w:t>
      </w:r>
      <w:bookmarkEnd w:id="11"/>
      <w:bookmarkEnd w:id="12"/>
    </w:p>
    <w:p w14:paraId="64833206" w14:textId="10589460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2BE972AE" w:rsidR="00E71FDB" w:rsidRPr="005D716B" w:rsidRDefault="00E71FDB" w:rsidP="00E05592">
      <w:pPr>
        <w:pStyle w:val="Legenda"/>
        <w:keepNext/>
        <w:spacing w:line="259" w:lineRule="auto"/>
        <w:jc w:val="both"/>
        <w:rPr>
          <w:rFonts w:eastAsia="Calibri"/>
          <w:sz w:val="22"/>
          <w:szCs w:val="22"/>
          <w:lang w:eastAsia="pl-PL"/>
        </w:rPr>
      </w:pPr>
      <w:r>
        <w:t>Tabela 2. Lista Wyników Prac Etapu I dla Przedsięwzięcia „</w:t>
      </w:r>
      <w:r w:rsidR="5F4ADAB3">
        <w:t>Elektroc</w:t>
      </w:r>
      <w:r>
        <w:t>iepłownia”.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00B07FE8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5E14A63" w:rsidR="67F60D08" w:rsidRPr="005D716B" w:rsidRDefault="5E9ACE37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jest zobowiązany do </w:t>
            </w:r>
            <w:r w:rsidR="045B3BF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zaprezentowania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Zamawiającemu postępu realizacji prac badawczo-rozwojowych prowadzonych w oprogramowaniu TRNSYS.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  <w:p w14:paraId="6D879A68" w14:textId="683D978F" w:rsidR="5C200065" w:rsidRPr="005D716B" w:rsidRDefault="6082AC1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zobowiązany jest udostępnić Zamawiającemu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13 tydzień od daty podpisania Umowy </w:t>
            </w:r>
          </w:p>
        </w:tc>
      </w:tr>
      <w:tr w:rsidR="00E71FDB" w:rsidRPr="005D716B" w14:paraId="72FF577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3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13"/>
        <w:tc>
          <w:tcPr>
            <w:tcW w:w="2268" w:type="dxa"/>
          </w:tcPr>
          <w:p w14:paraId="01DA3EBB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eastAsia="Calibri"/>
                <w:b/>
                <w:bCs/>
                <w:sz w:val="20"/>
                <w:szCs w:val="20"/>
              </w:rPr>
              <w:t>Studium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Wykonalności</w:t>
            </w:r>
          </w:p>
        </w:tc>
        <w:tc>
          <w:tcPr>
            <w:tcW w:w="5954" w:type="dxa"/>
          </w:tcPr>
          <w:p w14:paraId="2CA540FC" w14:textId="07446DF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Wykonawca zobowiązany jest do przedstawienia Studium Wykonalności Demonstratora Technologii</w:t>
            </w:r>
            <w:r w:rsidR="7052202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czyli </w:t>
            </w:r>
            <w:r w:rsidR="0F18852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D68AD1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="5A95693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3366C7C5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</w:t>
            </w:r>
            <w:r w:rsidR="53923F9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 l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okalizacja </w:t>
            </w:r>
            <w:r w:rsidR="2FF3EAF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opis celów </w:t>
            </w:r>
            <w:r w:rsidR="4DAFDB5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zgodność </w:t>
            </w:r>
            <w:r w:rsidR="055A303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polityką sektorową Polski, wpływ na bezpieczeństwo energetyczne Polski, itp.</w:t>
            </w:r>
          </w:p>
          <w:p w14:paraId="5302F99A" w14:textId="75839421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Opis istniejącego Systemu </w:t>
            </w:r>
            <w:r w:rsidR="0085F5CB" w:rsidRPr="2D94BD5B">
              <w:rPr>
                <w:rFonts w:asciiTheme="minorHAnsi" w:hAnsiTheme="minorHAnsi" w:cstheme="minorBidi"/>
                <w:sz w:val="20"/>
                <w:szCs w:val="20"/>
              </w:rPr>
              <w:t>Demonstracyjnego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 wraz z charakterystyką budynków, itp. Celem opisu jest przedstawienie otoczenia, w którym będzie realizowan</w:t>
            </w:r>
            <w:r w:rsidR="241C356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EAD65A9" w:rsidRPr="2D94BD5B">
              <w:rPr>
                <w:rFonts w:asciiTheme="minorHAnsi" w:hAnsiTheme="minorHAnsi" w:cstheme="minorBidi"/>
                <w:sz w:val="20"/>
                <w:szCs w:val="20"/>
              </w:rPr>
              <w:t>przedsięwzięcie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53D6A09C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Analiza</w:t>
            </w:r>
            <w:r w:rsidR="5FB9EB5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oddziaływania na środowisko: ocen</w:t>
            </w:r>
            <w:r w:rsidR="130DB48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024685B6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Identyfikacja kluczowych dla realizacji </w:t>
            </w:r>
            <w:r w:rsidR="08CD919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czynników ryzyka, w tym: formalno-instytucjonalnych, ekologiczn</w:t>
            </w:r>
            <w:r w:rsidR="42D5909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ych,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technicznych, społecznych oraz finansowych. Jakościowa analiza ryzyka obejmująca dla każdego ze zidentyfikowanych ryzyk: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E05592">
            <w:pPr>
              <w:spacing w:line="259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zagrożenia związane z dostępnością zasobów, w tym materiałów i urządzeń.</w:t>
            </w:r>
          </w:p>
          <w:p w14:paraId="6E5FE841" w14:textId="3FD1A458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wykonalne pod względem technicznym i/lub technologicznym</w:t>
            </w:r>
          </w:p>
          <w:p w14:paraId="5ED619EB" w14:textId="689A91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66844233" w:rsidR="2C36AF6A" w:rsidRPr="005D716B" w:rsidRDefault="5FFC3405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</w:t>
            </w:r>
            <w:r w:rsidR="6FD0FD5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2C36AF6A" w:rsidRPr="005D716B" w14:paraId="3A1785D4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7FB38C73" w:rsidR="2C36AF6A" w:rsidRPr="005D716B" w:rsidRDefault="5BEEEBCA" w:rsidP="00E05592">
            <w:p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Analiza </w:t>
            </w:r>
            <w:r w:rsidR="472A19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wykonana na koniec Etapu I, </w:t>
            </w: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przedstawia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zrealizowane czynności</w:t>
            </w:r>
            <w:r w:rsidR="718D72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formalno-prawne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D2523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aktualny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stan zaawansowania procesu pozyskania wszystkich pozwoleń i zgód </w:t>
            </w:r>
            <w:r w:rsidR="62293E6D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koniecznych dla realizacji budowy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Demonstratora Technologii</w:t>
            </w:r>
            <w:r w:rsidR="58FB096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Analiza </w:t>
            </w:r>
            <w:r w:rsidR="389D044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określa 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planowan</w:t>
            </w:r>
            <w:r w:rsidR="3CB42F0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term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74F2B10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n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zakończenia procesu formalnego </w:t>
            </w:r>
            <w:r w:rsidR="77A8985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-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524464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po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zyskani</w:t>
            </w:r>
            <w:r w:rsidR="6F432CC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koniecznych zgód, z</w:t>
            </w:r>
            <w:r w:rsidR="4641B8A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e szczególnym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uwzględnieniem </w:t>
            </w:r>
            <w:r w:rsidR="6FB7B94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dotrzymania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ermin</w:t>
            </w:r>
            <w:r w:rsidR="51078E5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ów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wskazanych</w:t>
            </w:r>
            <w:r w:rsidR="5FA7D4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260ED9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tapie II</w:t>
            </w:r>
            <w:r w:rsidR="26FF33A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0FE3E9D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 Analiza wyczerpuje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kwestie formalno-prawne związane z realizacją </w:t>
            </w:r>
            <w:r w:rsidR="5F62718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 tym przede wszystkim stan prawny nieruchomości i infrastruktury. </w:t>
            </w:r>
            <w:r w:rsidR="63E1483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y</w:t>
            </w:r>
            <w:r w:rsidR="2EC19C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szczególnia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wszystkie </w:t>
            </w:r>
            <w:r w:rsidR="29E7B0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zrealizowane działania oraz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do podjęcia </w:t>
            </w:r>
            <w:r w:rsidR="4A5D4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czynności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</w:t>
            </w:r>
            <w:r w:rsidR="296DADD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o-prawne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E381D4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dokumenty warunkujące </w:t>
            </w:r>
            <w:r w:rsidR="0F56BC3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05F6C6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1D0F88C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pozyskiwane </w:t>
            </w:r>
            <w:r w:rsidR="407C025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 trakcie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</w:t>
            </w:r>
            <w:r w:rsidR="28536D33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przedsięwzięcia. Analiza jednoznacznie określ</w:t>
            </w:r>
            <w:r w:rsidR="6A4681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czy </w:t>
            </w:r>
            <w:r w:rsidR="0E47D8F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jest przygotowan</w:t>
            </w:r>
            <w:r w:rsidR="51FAEEF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realizacji pod względem </w:t>
            </w:r>
            <w:r w:rsidR="05F2027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formalno-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prawnym oraz jakie decyzje/pozwolenia/opinie są konieczne </w:t>
            </w:r>
            <w:r w:rsidR="31CBC92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dla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realizacji </w:t>
            </w:r>
            <w:r w:rsidR="05EBA4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a następnie eksploatacji wybudowanej infrastruktury </w:t>
            </w:r>
            <w:r w:rsidR="4F8E26B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Demonstratora Technologii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Jeśli w momencie sporządzania </w:t>
            </w:r>
            <w:r w:rsidR="12E483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analizy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zidentyfikowan</w:t>
            </w:r>
            <w:r w:rsidR="3C4F2C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działanie formalno</w:t>
            </w:r>
            <w:r w:rsidR="005921F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prawne</w:t>
            </w:r>
            <w:r w:rsidR="459E61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 któr</w:t>
            </w:r>
            <w:r w:rsidR="5A6D4B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nie </w:t>
            </w:r>
            <w:r w:rsidR="28AE3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zostało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pełni </w:t>
            </w:r>
            <w:r w:rsidR="7AE5A6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Wykonawca musi wskazać </w:t>
            </w:r>
            <w:r w:rsidR="0AFEE1D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działania,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zakładany termin </w:t>
            </w:r>
            <w:r w:rsidR="57AFB2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realizacji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26200613" w:rsidR="2C36AF6A" w:rsidRPr="005D716B" w:rsidRDefault="769267F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60CFB597" w:rsidRPr="005D716B" w14:paraId="6D54898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25B3898E" w:rsidP="00E05592">
            <w:pPr>
              <w:spacing w:after="160" w:line="259" w:lineRule="auto"/>
              <w:ind w:left="30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Wypis i wyrys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z 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miejscowego planu zago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spodarowania przestrzennego lub decyzja o </w:t>
            </w:r>
            <w:r w:rsidRPr="2D94BD5B">
              <w:rPr>
                <w:rFonts w:eastAsia="Calibri"/>
                <w:b/>
                <w:bCs/>
                <w:sz w:val="20"/>
                <w:szCs w:val="20"/>
              </w:rPr>
              <w:t>warunkach zabudow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954" w:type="dxa"/>
            <w:shd w:val="clear" w:color="auto" w:fill="auto"/>
          </w:tcPr>
          <w:p w14:paraId="32015BE4" w14:textId="29DC39B4" w:rsidR="60CFB597" w:rsidRPr="005D716B" w:rsidRDefault="4A2CD7D2" w:rsidP="00E05592">
            <w:pPr>
              <w:spacing w:after="160" w:line="259" w:lineRule="auto"/>
              <w:ind w:left="3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</w:tc>
        <w:tc>
          <w:tcPr>
            <w:tcW w:w="1920" w:type="dxa"/>
            <w:shd w:val="clear" w:color="auto" w:fill="auto"/>
          </w:tcPr>
          <w:p w14:paraId="010A5006" w14:textId="3595C8C4" w:rsidR="60CFB597" w:rsidRPr="005D716B" w:rsidRDefault="75818D5B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71A9C54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2BF83144" w:rsidR="00E71FDB" w:rsidRPr="005D716B" w:rsidRDefault="2C47B13E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954" w:type="dxa"/>
            <w:shd w:val="clear" w:color="auto" w:fill="auto"/>
          </w:tcPr>
          <w:p w14:paraId="11628D46" w14:textId="40B26EDC" w:rsidR="00E71FDB" w:rsidRPr="00AA34E8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Zamawiającemu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wykonanego w </w:t>
            </w:r>
            <w:r w:rsidR="6313374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oprogramowaniu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TRNSYS </w:t>
            </w:r>
            <w:r w:rsidR="12EFFC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modelu numerycznego </w:t>
            </w:r>
            <w:r w:rsidR="17B8D6C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2A9DFD2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który</w:t>
            </w:r>
            <w:r w:rsidR="62A819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3D831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służy</w:t>
            </w:r>
            <w:r w:rsidR="13076109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weryfikacji hipotez badawczych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przygotowany przez Wykonawcę </w:t>
            </w:r>
            <w:r w:rsidR="44C2B7E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jest zgodny ze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wszystki</w:t>
            </w:r>
            <w:r w:rsidR="434444B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postawion</w:t>
            </w:r>
            <w:r w:rsidR="6D3F354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2F00597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Wymaganiami Obligatoryjnymi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</w:t>
            </w:r>
            <w:r w:rsidR="61C60B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64B05B3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Model numeryczny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72244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uwzględnia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dostarczone przez Zamawiającego </w:t>
            </w:r>
            <w:r w:rsidR="394D068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założenia zrobione przez Wykonawcę</w:t>
            </w:r>
            <w:r w:rsidR="268537D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uwzględnia szczytowe zapotrzebowanie na ciep</w:t>
            </w:r>
            <w:r w:rsidR="0A53019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ł</w:t>
            </w:r>
            <w:r w:rsidR="268537D3" w:rsidRPr="6DE0478B">
              <w:rPr>
                <w:rFonts w:eastAsia="Calibri"/>
                <w:sz w:val="20"/>
                <w:szCs w:val="20"/>
              </w:rPr>
              <w:t>o</w:t>
            </w:r>
            <w:r w:rsidR="692A9CB2" w:rsidRPr="00AA34E8">
              <w:rPr>
                <w:rFonts w:eastAsia="Calibri"/>
                <w:sz w:val="20"/>
                <w:szCs w:val="20"/>
              </w:rPr>
              <w:t xml:space="preserve"> i energię elektryczną</w:t>
            </w:r>
            <w:r w:rsidR="1F054DF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</w:t>
            </w:r>
            <w:r w:rsidR="679FFD7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przedstawia obliczone wartości </w:t>
            </w:r>
            <w:r w:rsidR="0F3DA4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25C25E8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C85BBC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onkursowych</w:t>
            </w:r>
            <w:r w:rsidR="6FA84B3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ponieważ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jest głównym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elementem, na podstawie którego dokon</w:t>
            </w:r>
            <w:r w:rsidR="685A6BA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ywana będz</w:t>
            </w:r>
            <w:r w:rsidR="550F91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ie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ocen</w:t>
            </w:r>
            <w:r w:rsidR="6AFFB39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BE5C4D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Wyników Prac Etapu</w:t>
            </w:r>
            <w:r w:rsidR="2ABC0D1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</w:t>
            </w:r>
            <w:r w:rsidR="2478F69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 xml:space="preserve">numeryczny </w:t>
            </w:r>
            <w:r w:rsidR="392B377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b</w:t>
            </w:r>
            <w:r w:rsidR="6FA90C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ędzie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stanowił podstawę dla oceny </w:t>
            </w:r>
            <w:r w:rsidR="3297556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15A954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onkursowych i </w:t>
            </w:r>
            <w:r w:rsidR="6ABBC9A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 J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akościow</w:t>
            </w:r>
            <w:r w:rsidR="77AA44E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ych</w:t>
            </w:r>
            <w:r w:rsidR="79621E0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Przedstawiony model </w:t>
            </w:r>
            <w:r w:rsidR="59F3145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numeryczny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jest </w:t>
            </w:r>
            <w:r w:rsidR="76A5135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podstawą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koncepcj</w:t>
            </w:r>
            <w:r w:rsidR="610AA1B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proponowanego </w:t>
            </w:r>
            <w:r w:rsidR="3B5C3A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Technologii, który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</w:t>
            </w:r>
            <w:r w:rsidR="6866CB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pracował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ramach niniejszego </w:t>
            </w:r>
            <w:r w:rsidR="0F855E2E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F035051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955DB00" w14:textId="675CC66D" w:rsidR="43FAECAA" w:rsidRPr="00AA34E8" w:rsidRDefault="2A3A07CA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7EE0F768" w14:textId="5A366557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3.3,</w:t>
            </w:r>
          </w:p>
          <w:p w14:paraId="394F2ABF" w14:textId="579D044D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2CF48A90" w14:textId="0C587AFE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7973FC7A" w14:textId="112D1B6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CE979B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6A54FD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6D3537BC" w:rsidR="2C36AF6A" w:rsidRPr="005D716B" w:rsidRDefault="10C6C19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520C31B3" w:rsidRPr="005D716B" w14:paraId="637C31C8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6B62E96A" w:rsidR="53B5727F" w:rsidRPr="005D716B" w:rsidRDefault="4C99DF9F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Rekomendacj</w:t>
            </w:r>
            <w:r w:rsidR="75D3833A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39DF869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Wykonawcy 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–</w:t>
            </w:r>
            <w:r w:rsidR="1A94665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dobre praktyki transformacji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5298CD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ystem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u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4436DFC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006B131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 kierunku</w:t>
            </w:r>
            <w:r w:rsidR="54E8F73D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18B6D49F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815F8" w:rsidR="77195D25" w:rsidRPr="005D716B" w:rsidRDefault="2008F5DB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skierowany jest do branży energetycznej zainteresowanej innowacyjnymi </w:t>
            </w:r>
            <w:r w:rsidRPr="2D94BD5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ystemami </w:t>
            </w:r>
            <w:r w:rsidR="069CBC05" w:rsidRPr="00AA34E8">
              <w:rPr>
                <w:sz w:val="20"/>
                <w:szCs w:val="20"/>
              </w:rPr>
              <w:t>elektrociepłowniczymi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wykorzystującymi w znacznym stopniu instalacje odnawialnych źródeł energii. Raport zawiera informacje przedstawione w zrozumiały sposób na temat </w:t>
            </w:r>
            <w:r w:rsidR="42E3957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57D437D3" w14:textId="002B25D5" w:rsidR="77195D25" w:rsidRPr="005D716B" w:rsidRDefault="0180D5D6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zawiera</w:t>
            </w:r>
            <w:r w:rsidR="5B7A5AF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informacje techniczne</w:t>
            </w:r>
            <w:r w:rsidR="4247978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liczbowe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opis </w:t>
            </w:r>
            <w:r w:rsidR="42E3957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Rozwiązania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przedstawione w sposób umożliwiający zrozumienie i </w:t>
            </w:r>
            <w:r w:rsidR="17B14D9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inspirowanie się rozwiązaniem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Technologii </w:t>
            </w:r>
            <w:r w:rsidR="57F62B6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="6ADBDE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opracowanym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Wykonawcę.</w:t>
            </w:r>
            <w:r w:rsidR="596C0E6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powinien obejmować </w:t>
            </w:r>
            <w:r w:rsidR="2A6608CB" w:rsidRPr="2D94BD5B">
              <w:rPr>
                <w:rFonts w:asciiTheme="minorHAnsi" w:hAnsiTheme="minorHAnsi" w:cstheme="minorBidi"/>
                <w:sz w:val="20"/>
                <w:szCs w:val="20"/>
              </w:rPr>
              <w:t>co najmniej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12571B8C" w:rsidR="00A52CFB" w:rsidRPr="005D716B" w:rsidRDefault="1A7C8C40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zastrzeżenie o treści: </w:t>
            </w:r>
            <w:r w:rsidRPr="00AA34E8">
              <w:rPr>
                <w:i/>
                <w:iCs/>
                <w:sz w:val="20"/>
                <w:szCs w:val="20"/>
              </w:rPr>
              <w:t xml:space="preserve">„Informacje i poglądy wyrażone w niniejszym raporcie są wynikiem prac jego autorów i </w:t>
            </w:r>
            <w:r w:rsidR="30550786" w:rsidRPr="00AA34E8">
              <w:rPr>
                <w:i/>
                <w:iCs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danych zawartych w raporcie. </w:t>
            </w:r>
            <w:r w:rsidR="4748688F" w:rsidRPr="00AA34E8">
              <w:rPr>
                <w:i/>
                <w:iCs/>
                <w:sz w:val="20"/>
                <w:szCs w:val="20"/>
              </w:rPr>
              <w:t>Raport ma charakter naukowo-popularyzatorski i wsz</w:t>
            </w:r>
            <w:r w:rsidR="2B6C85BE" w:rsidRPr="00AA34E8">
              <w:rPr>
                <w:i/>
                <w:iCs/>
                <w:sz w:val="20"/>
                <w:szCs w:val="20"/>
              </w:rPr>
              <w:t>ystkie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osoby korzystające z jego treści robią to na własną odpowiedzialność</w:t>
            </w:r>
            <w:r w:rsidR="77781999" w:rsidRPr="00AA34E8">
              <w:rPr>
                <w:i/>
                <w:iCs/>
                <w:sz w:val="20"/>
                <w:szCs w:val="20"/>
              </w:rPr>
              <w:t>.</w:t>
            </w:r>
            <w:r w:rsidR="1AB7CFD0" w:rsidRPr="2D94BD5B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</w:t>
            </w:r>
            <w:r w:rsidR="4748688F" w:rsidRPr="00AA34E8">
              <w:rPr>
                <w:i/>
                <w:iCs/>
                <w:sz w:val="20"/>
                <w:szCs w:val="20"/>
              </w:rPr>
              <w:t>Narodowe Centrum Badań i Rozwoju</w:t>
            </w:r>
            <w:r w:rsidR="62AFC56D" w:rsidRPr="00AA34E8">
              <w:rPr>
                <w:i/>
                <w:iCs/>
                <w:sz w:val="20"/>
                <w:szCs w:val="20"/>
              </w:rPr>
              <w:t>,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ani żadna osoba działająca w jego imieniu nie mogą być pociągnięte do odpowiedzialności </w:t>
            </w:r>
            <w:r w:rsidR="4748688F" w:rsidRPr="00AA34E8">
              <w:rPr>
                <w:i/>
                <w:iCs/>
                <w:sz w:val="20"/>
                <w:szCs w:val="20"/>
              </w:rPr>
              <w:lastRenderedPageBreak/>
              <w:t>za wykorzystanie przez osobę trzecią jakichkolwiek informacji zawartych w tym raporcie.</w:t>
            </w:r>
            <w:r w:rsidR="29858085" w:rsidRPr="00AA34E8">
              <w:rPr>
                <w:i/>
                <w:iCs/>
                <w:sz w:val="20"/>
                <w:szCs w:val="20"/>
              </w:rPr>
              <w:t xml:space="preserve"> Podmiotem uprawnionym do wyrażania zgody na korzystanie z części lub całości raportu jest Narodowe Centrum Badań i Rozwoju.</w:t>
            </w:r>
            <w:r w:rsidR="4748688F" w:rsidRPr="00AA34E8">
              <w:rPr>
                <w:i/>
                <w:iCs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32C8820F" w:rsidR="77195D25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opis problemu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badawczego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31EF5EB" w:rsidRPr="2D94BD5B">
              <w:rPr>
                <w:rFonts w:asciiTheme="minorHAnsi" w:hAnsiTheme="minorHAnsi" w:cstheme="minorBidi"/>
                <w:sz w:val="20"/>
                <w:szCs w:val="20"/>
              </w:rPr>
              <w:t>z perspektywy Rozwiązania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106CB1BC" w:rsidR="481028EA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wnioski dot. projektowania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systemu </w:t>
            </w:r>
            <w:r w:rsidR="328A3783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0A5026E0" w:rsidRPr="2D94BD5B">
              <w:rPr>
                <w:sz w:val="20"/>
                <w:szCs w:val="20"/>
              </w:rPr>
              <w:t>ciepłowniczego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 uwzględnieniem aspektu modelowania numerycznego zrealizowanego w oprogramowaniu TRNSYS,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 zakresie 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>obejmującym co najmniej</w:t>
            </w:r>
            <w:r w:rsidR="5111D6C2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wnioski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dot. możliwości osiągnięcia Wymagań Obligatoryjnych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oraz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wnioski w zakresie możliwości i sposobu przenoszenia Rozwiązania na inne systemy </w:t>
            </w:r>
            <w:r w:rsidR="6CD34909" w:rsidRPr="2D94BD5B">
              <w:rPr>
                <w:sz w:val="20"/>
                <w:szCs w:val="20"/>
              </w:rPr>
              <w:t>ciepłownicze</w:t>
            </w:r>
            <w:r w:rsidR="65F2987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D5D3951" w:rsidRPr="2D94BD5B">
              <w:rPr>
                <w:rFonts w:asciiTheme="minorHAnsi" w:hAnsiTheme="minorHAnsi" w:cstheme="minorBidi"/>
                <w:sz w:val="20"/>
                <w:szCs w:val="20"/>
              </w:rPr>
              <w:t>i elektrociepłownicze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pominięciem 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>specyfik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Demonstratora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60DB37E7" w14:textId="49D74BBA" w:rsidR="77195D25" w:rsidRPr="005D716B" w:rsidRDefault="24A66C2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LCOH</w:t>
            </w:r>
            <w:r w:rsidR="200FBC0B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jej interpretacja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3A4B5E10" w14:textId="6583CCAB" w:rsidR="671334CB" w:rsidRDefault="671334CB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efektywności </w:t>
            </w:r>
            <w:r w:rsidR="12595B17" w:rsidRPr="030185FF">
              <w:rPr>
                <w:rFonts w:asciiTheme="minorHAnsi" w:hAnsiTheme="minorHAnsi" w:cstheme="minorBidi"/>
                <w:sz w:val="20"/>
                <w:szCs w:val="20"/>
              </w:rPr>
              <w:t>ekonomicznej i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jej interpretacja,</w:t>
            </w:r>
          </w:p>
          <w:p w14:paraId="72BAFF35" w14:textId="69D239D5" w:rsidR="77195D25" w:rsidRPr="005D716B" w:rsidRDefault="62BEB8E9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34EB238F" w:rsidR="77195D25" w:rsidRPr="005D716B" w:rsidRDefault="2C2AE964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warunkowania formalno-prawne</w:t>
            </w:r>
            <w:r w:rsidR="0BC14D8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Rozwiązania</w:t>
            </w:r>
            <w:r w:rsidR="50E42C1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i Demonstratora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zidentyfikowane bariery prawne, ustalone na </w:t>
            </w:r>
            <w:r w:rsidR="57AC2EC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podstawie 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>planowanego Demonstratora,</w:t>
            </w:r>
          </w:p>
          <w:p w14:paraId="7EA0152B" w14:textId="4C6E01C8" w:rsidR="0BB0981B" w:rsidRPr="005D716B" w:rsidRDefault="5EDEF4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pływ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polityki energetycznej U</w:t>
            </w:r>
            <w:r w:rsidR="4E24FEF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nii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9C5DC07" w:rsidRPr="2D94BD5B">
              <w:rPr>
                <w:rFonts w:asciiTheme="minorHAnsi" w:hAnsiTheme="minorHAnsi" w:cstheme="minorBidi"/>
                <w:sz w:val="20"/>
                <w:szCs w:val="20"/>
              </w:rPr>
              <w:t>uropejskiej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12BA7B9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>taksonomii</w:t>
            </w:r>
            <w:r w:rsidR="738577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klimatycznej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na 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wdr</w:t>
            </w:r>
            <w:r w:rsidR="28AEEE8F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ż</w:t>
            </w:r>
            <w:r w:rsidR="738C893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5A268A1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Technologii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6A21035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64C31C49" w:rsidRPr="2D94BD5B">
              <w:rPr>
                <w:rFonts w:asciiTheme="minorHAnsi" w:hAnsiTheme="minorHAnsi" w:cstheme="minorBidi"/>
                <w:sz w:val="20"/>
                <w:szCs w:val="20"/>
              </w:rPr>
              <w:t>c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>iepłowni</w:t>
            </w:r>
            <w:r w:rsidR="29858085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221A5F1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33474287" w:rsidR="77195D25" w:rsidRPr="005D716B" w:rsidRDefault="1F356A46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6DE0478B">
              <w:rPr>
                <w:rFonts w:asciiTheme="minorHAnsi" w:hAnsiTheme="minorHAnsi" w:cstheme="minorBidi"/>
                <w:sz w:val="20"/>
                <w:szCs w:val="20"/>
              </w:rPr>
              <w:t>jako załącznik</w:t>
            </w:r>
            <w:r w:rsidR="56ABAFC2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elektroniczny</w:t>
            </w:r>
            <w:r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: 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Model numeryczny </w:t>
            </w:r>
            <w:r w:rsidR="7EC63B09" w:rsidRPr="6DE0478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8944416" w:rsidRPr="6DE0478B">
              <w:rPr>
                <w:rFonts w:asciiTheme="minorHAnsi" w:hAnsiTheme="minorHAnsi" w:cstheme="minorBidi"/>
                <w:sz w:val="20"/>
                <w:szCs w:val="20"/>
              </w:rPr>
              <w:t>wskazany w pkt 5</w:t>
            </w:r>
            <w:r w:rsidR="4E37404D" w:rsidRPr="6DE0478B">
              <w:rPr>
                <w:rFonts w:asciiTheme="minorHAnsi" w:hAnsiTheme="minorHAnsi" w:cstheme="minorBidi"/>
                <w:sz w:val="20"/>
                <w:szCs w:val="20"/>
              </w:rPr>
              <w:t>.</w:t>
            </w:r>
            <w:r w:rsidR="44E68B15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w zakresie lit. a. – b., czyli arkusz kalkulacyjny z zestawieniem danych liczbowych opisujących System Demonstracyjny oraz szczegółowy opis Technologii.  </w:t>
            </w:r>
          </w:p>
          <w:p w14:paraId="283F6EFB" w14:textId="2F189D4C" w:rsidR="008D1CBC" w:rsidRPr="005D716B" w:rsidRDefault="008D1CB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7B67AAD0" w:rsidR="003F270E" w:rsidRPr="005D716B" w:rsidRDefault="31FABC5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dane adresowe </w:t>
            </w:r>
            <w:r w:rsidR="5D26AEF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Wykonawcy</w:t>
            </w:r>
            <w:r w:rsidR="5598789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rejestrowe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dowolne jego oznaczenia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6DC698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5310F495" w:rsidR="00363F7D" w:rsidRPr="005D716B" w:rsidRDefault="25FF5E11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doświadczenia Wykonawcy w zakresie branży </w:t>
            </w:r>
            <w:r w:rsidRPr="2D94BD5B">
              <w:rPr>
                <w:rFonts w:eastAsia="Calibri"/>
                <w:sz w:val="20"/>
                <w:szCs w:val="20"/>
              </w:rPr>
              <w:t>ciepłowniczej</w:t>
            </w:r>
            <w:r w:rsidR="3CFE1547" w:rsidRPr="00AA34E8">
              <w:rPr>
                <w:rFonts w:eastAsia="Calibri"/>
                <w:sz w:val="20"/>
                <w:szCs w:val="20"/>
              </w:rPr>
              <w:t>/</w:t>
            </w:r>
            <w:r w:rsidR="49E1E90D" w:rsidRPr="00AA34E8">
              <w:rPr>
                <w:rFonts w:eastAsia="Calibri"/>
                <w:sz w:val="20"/>
                <w:szCs w:val="20"/>
              </w:rPr>
              <w:t>elektrociepłowniczej</w:t>
            </w:r>
          </w:p>
          <w:p w14:paraId="213FF505" w14:textId="640D05E4" w:rsidR="00363F7D" w:rsidRPr="005D716B" w:rsidRDefault="00363F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41D9A0FE" w:rsidR="00B1779A" w:rsidRPr="005D716B" w:rsidRDefault="29858085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może zawierać inne informacje sporządzone przez Wykonawcę, a służące celom Przedsięwzięcia określonym w Rozdziale I Regulaminu, pkt 1.1 lub do przedstawienia postulatów zmian prawnych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zakresie zidentyfikowanych „wąskich gardeł” dla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A767811" w:rsidRPr="00AA34E8">
              <w:rPr>
                <w:rFonts w:eastAsia="Calibri"/>
                <w:sz w:val="20"/>
                <w:szCs w:val="20"/>
              </w:rPr>
              <w:t>/elektrociepłowni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4AC9524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4C83DE41" w:rsidR="77195D25" w:rsidRPr="005D716B" w:rsidRDefault="518C5E0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bookmarkStart w:id="14" w:name="_Hlk69074368"/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 </w:t>
            </w:r>
            <w:r w:rsidR="610131A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Wyniku Pozytywnego </w:t>
            </w:r>
            <w:r w:rsidR="20C81BD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albo Wyniku Pozytywnego z Dopuszczeniem do Etapu II </w:t>
            </w:r>
            <w:r w:rsidR="701CEFC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opublikowany na dedykowanej dla </w:t>
            </w:r>
            <w:r w:rsidR="10DD1ED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bookmarkEnd w:id="14"/>
          <w:p w14:paraId="613A823C" w14:textId="54037A8C" w:rsidR="77195D25" w:rsidRPr="005D716B" w:rsidRDefault="3C44757C" w:rsidP="00E05592">
            <w:pPr>
              <w:spacing w:before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7FF0BE24" w:rsidR="21FE4A5D" w:rsidRPr="005D716B" w:rsidRDefault="798C44BF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A8664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4788E2B9" w14:textId="77777777" w:rsidTr="00B07FE8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F378DA9" w:rsidR="00E71FDB" w:rsidRPr="005D716B" w:rsidRDefault="6076E0B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Aktualna Of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erta na opracowanie Technologii </w:t>
            </w:r>
            <w:r w:rsidR="09F18204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Elektroc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iepłowni</w:t>
            </w:r>
          </w:p>
        </w:tc>
        <w:tc>
          <w:tcPr>
            <w:tcW w:w="5954" w:type="dxa"/>
          </w:tcPr>
          <w:p w14:paraId="06F565C6" w14:textId="40D023E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</w:t>
            </w:r>
            <w:r w:rsidR="64B737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aktualnej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Oferty na opracowanie Technologii </w:t>
            </w:r>
            <w:r w:rsidR="0ACB4C5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66D8FB9B" w:rsidRPr="00AA34E8">
              <w:rPr>
                <w:rFonts w:eastAsia="Calibri"/>
                <w:sz w:val="20"/>
                <w:szCs w:val="20"/>
              </w:rPr>
              <w:t>Wymagań</w:t>
            </w:r>
            <w:r w:rsidR="1E26D3A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Konkursowych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z uwzględnieniem Granic Błędu </w:t>
            </w:r>
            <w:r w:rsidR="146B25E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określonych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Załączniku nr 1 do Regulaminu w Tabeli 2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</w:t>
            </w:r>
            <w:r w:rsidR="063F8B8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2F13F4A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dstawi</w:t>
            </w:r>
            <w:r w:rsidR="51B8E89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korzystając z arkusza kalkulacyjnego znajdującego się w załączniku nr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FBE2F0B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3.2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Załącznika </w:t>
            </w:r>
            <w:r w:rsidR="15C6C2B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Regulaminu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postępując zgodnie z załączoną instrukcją.</w:t>
            </w:r>
          </w:p>
          <w:p w14:paraId="75F28646" w14:textId="40AA7D50" w:rsidR="157875FE" w:rsidRDefault="157875FE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przedstawia raport z wykonanej symulacji Efektywności ekonomicznej. Wykonawca oblicza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dstawia </w:t>
            </w:r>
            <w:r w:rsidR="2B4FC0BD" w:rsidRPr="11588ED9">
              <w:rPr>
                <w:rFonts w:asciiTheme="minorHAnsi" w:eastAsiaTheme="minorEastAsia" w:hAnsiTheme="minorHAnsi" w:cstheme="minorBidi"/>
                <w:sz w:val="20"/>
                <w:szCs w:val="20"/>
              </w:rPr>
              <w:t>Efektywność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ekonomiczną demonstratora Technologii korzystając z arkusza kalkulacyjnego znajdującego się w załączniku nr 3.2 do Załącznika 3 do Regulaminu postępując zgodnie z załączoną instrukcją.</w:t>
            </w:r>
          </w:p>
          <w:p w14:paraId="2127E2AE" w14:textId="47924B53" w:rsidR="00E71FDB" w:rsidRPr="005D716B" w:rsidRDefault="3FC50CD5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0BFDC0C4" w:rsidR="00E71FDB" w:rsidRPr="005D716B" w:rsidRDefault="76EBA53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Wszystkie </w:t>
            </w:r>
            <w:r w:rsidR="1F18DF22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elementy </w:t>
            </w:r>
            <w:r w:rsidR="77C29E85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muszą być spójne, czyli </w:t>
            </w:r>
            <w:r w:rsidR="29C7D20C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we wszystkich elementach 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założenia projektowe musz</w:t>
            </w:r>
            <w:r w:rsidR="67938C4B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ą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być </w:t>
            </w:r>
            <w:r w:rsidR="2FAB1E34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takie same.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 szczególności symulacja kosztu LCOH</w:t>
            </w:r>
            <w:r w:rsidR="0FC45B4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efektywności ekonomicznej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1AD071A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oraz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model numeryczny </w:t>
            </w:r>
            <w:r w:rsidR="3187DB1E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systemie TRNSYS 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muszą opisywać t</w:t>
            </w:r>
            <w:r w:rsidR="22BAC837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ę samą koncepcję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16958766" w:rsidR="00EF1FB7" w:rsidRPr="005D716B" w:rsidRDefault="39D3328F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przypadku, jeśli NCBR skorzysta z prawa opcji, Wykonawca w celu uzyskania dodatkowego wynagrodzenia stymulującego powinien dokonać aktualizacji Oferty </w:t>
            </w:r>
            <w:r w:rsidR="10E02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dodatkowy zakres określony w ART. 3 Umowy.</w:t>
            </w:r>
          </w:p>
        </w:tc>
        <w:tc>
          <w:tcPr>
            <w:tcW w:w="1920" w:type="dxa"/>
          </w:tcPr>
          <w:p w14:paraId="71919AD8" w14:textId="01780BF5" w:rsidR="2C36AF6A" w:rsidRPr="005D716B" w:rsidRDefault="3C75D69E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48A9CBB4" w:rsidRPr="005D716B" w14:paraId="20818E9B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7B1628C1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 rozmiar</w:t>
            </w:r>
            <w:r w:rsidR="4272FCCC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(rozumiany jako suma składowych)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Powierzchni Użytkowej Lokali, do których dostarczana jest ciepła woda użytkowa ogrzewana ciepłem z </w:t>
            </w:r>
            <w:r w:rsidR="51A97755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12EE6555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00B07FE8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14:paraId="3A1DA2D2" w14:textId="1C267B96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Wielkość </w:t>
            </w:r>
            <w:r w:rsidR="6DBB4E76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Demonstratora Technologii</w:t>
            </w:r>
            <w:r w:rsidR="1AB7CFD0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14:paraId="7BF5AE6A" w14:textId="587A2CD9" w:rsidR="48A9CBB4" w:rsidRPr="005D716B" w:rsidRDefault="1099976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F27A3A0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1C93F19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65DEF53F" w:rsidR="00E71FDB" w:rsidRPr="005D716B" w:rsidRDefault="2EA09B0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wymaga</w:t>
            </w:r>
            <w:r w:rsidR="500ECD9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Wykonawc</w:t>
            </w:r>
            <w:r w:rsidR="14B025A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303331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opis</w:t>
            </w:r>
            <w:r w:rsidR="2786DA9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ania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lokalizacj</w:t>
            </w:r>
            <w:r w:rsidR="2D59CAA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w której planuje wybudować Demonstrator Technologii. Opis </w:t>
            </w:r>
            <w:r w:rsidR="0808D90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jest</w:t>
            </w:r>
            <w:r w:rsidR="0ED005B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wykonany </w:t>
            </w:r>
            <w:r w:rsidR="5518C1D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odniesieniu do </w:t>
            </w:r>
            <w:r w:rsidR="49DCCC84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zgodności z</w:t>
            </w:r>
            <w:r w:rsidR="00E71FD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zapis</w:t>
            </w:r>
            <w:r w:rsidR="3417E88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ami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73A651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ałącznika nr 2</w:t>
            </w:r>
            <w:r w:rsidR="0CE581E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Regulaminu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35735CCF" w:rsidR="2C36AF6A" w:rsidRPr="005D716B" w:rsidRDefault="7821D59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2C616FE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6A0ED348" w:rsidR="00E71FDB" w:rsidRPr="005D716B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 przypadku zastosowania przez Wykonawcę technologii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</w:t>
            </w:r>
            <w:r w:rsidR="18164E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mo</w:t>
            </w:r>
            <w:r w:rsidR="3BDD060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że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skutkować niepo</w:t>
            </w:r>
            <w:r w:rsidR="2DA872F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żą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2E0D3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ną emisją zapachową (np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biogazu</w:t>
            </w:r>
            <w:r w:rsidR="19C2286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)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Zamawiający wymaga przedstawienia opisu projektowanej metody zminimalizowania emisji odorów.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75EFDCE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O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pis w</w:t>
            </w:r>
            <w:r w:rsidR="1302B597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y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kazuj</w:t>
            </w:r>
            <w:r w:rsidR="16D8B85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e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począwszy od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25BC52C2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Na potrzeby </w:t>
            </w:r>
            <w:r w:rsidR="2BC87C29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uznaje się, że bezodorowość oznacza, że na granicach działki biogazowni nie jest przekraczane przeciętne stężenie substancji odorowych w powietrzu ponad 3 OU/m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zgodnie z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PN-EN 13725:2007</w:t>
            </w:r>
            <w:r w:rsidR="7BCE68C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równoważną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44BFA2FC" w:rsidR="2C36AF6A" w:rsidRPr="005D716B" w:rsidRDefault="597BDD2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570E89" w:rsidRPr="005D716B" w14:paraId="5125982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2BF1628" w14:textId="23353F42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37C1DE04" w14:textId="2DBBB5B4" w:rsidR="00570E89" w:rsidRPr="030185FF" w:rsidRDefault="00570E89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F2574A">
              <w:rPr>
                <w:rFonts w:eastAsia="Calibri"/>
                <w:b/>
                <w:bCs/>
                <w:sz w:val="20"/>
                <w:szCs w:val="20"/>
              </w:rPr>
              <w:t xml:space="preserve">Finansowanie zewnętrzne </w:t>
            </w:r>
            <w:r w:rsidRPr="030185FF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236EFEFF" w14:textId="6420B064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70E89">
              <w:rPr>
                <w:rFonts w:eastAsia="Calibri" w:cstheme="minorHAnsi"/>
                <w:sz w:val="20"/>
                <w:szCs w:val="20"/>
              </w:rPr>
              <w:t>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>, w ramach dzielenia korzyści i ryzyka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dopuszcza</w:t>
            </w:r>
            <w:r w:rsidR="00C37ED7">
              <w:rPr>
                <w:rFonts w:eastAsia="Calibri" w:cstheme="minorHAnsi"/>
                <w:sz w:val="20"/>
                <w:szCs w:val="20"/>
              </w:rPr>
              <w:t>, aby do 25% łącznego budżetu Przedsięwzięcia wskazanego w Harmonogramie Rzeczowo-Finansowym nie pochodziło z wynagrodzenia pochodzącego od Zamawiającego, o ile wydatki pokryte takim finansowaniem są oddzielone od wydatków pokrywanych wynagrodzeniem pochodzącym od NCBR.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, w przypadku jeśli Wykonawca korzysta z możliwości określonej w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Rozdziale X ust. 4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Regulaminu i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ART. 6 </w:t>
            </w:r>
            <w:r w:rsidR="009F10F3">
              <w:rPr>
                <w:rFonts w:eastAsia="Calibri" w:cs="Calibri"/>
                <w:sz w:val="20"/>
                <w:szCs w:val="20"/>
              </w:rPr>
              <w:t>§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2 pkt 8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Umowy w zakresie udziału środków innych niż pochodzące od Zamawiającego w budżecie działania objętego jego pracami, 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wymaga przedstawienia dokumentów potwierdzających, że w przypadku, gdy dany Wykonawca w wyniku Selekcji zakwalifikuje się do Etapu II Przedsięwzięcia otrzyma dofinansowanie. Dokumentami </w:t>
            </w:r>
            <w:r w:rsidRPr="00570E89">
              <w:rPr>
                <w:rFonts w:eastAsia="Calibri" w:cstheme="minorHAnsi"/>
                <w:sz w:val="20"/>
                <w:szCs w:val="20"/>
              </w:rPr>
              <w:lastRenderedPageBreak/>
              <w:t>potwierdzającymi mogą być: umowa lub promesa z instytucją dofinansowującą, decyzja zarządu o udzieleniu finansowania, itd.</w:t>
            </w:r>
          </w:p>
        </w:tc>
        <w:tc>
          <w:tcPr>
            <w:tcW w:w="1920" w:type="dxa"/>
            <w:shd w:val="clear" w:color="auto" w:fill="auto"/>
          </w:tcPr>
          <w:p w14:paraId="7439314F" w14:textId="54D3D835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lastRenderedPageBreak/>
              <w:t>W Terminie Doręczenia Wyników Prac Etapu I</w:t>
            </w:r>
          </w:p>
        </w:tc>
      </w:tr>
      <w:tr w:rsidR="00570E89" w:rsidRPr="005D716B" w14:paraId="7E3C03C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919934" w14:textId="00DDAE16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14:paraId="11AF5D06" w14:textId="526CC7AE" w:rsidR="00570E89" w:rsidRPr="030185FF" w:rsidRDefault="5A64647E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5954" w:type="dxa"/>
            <w:shd w:val="clear" w:color="auto" w:fill="auto"/>
          </w:tcPr>
          <w:p w14:paraId="0F906FB2" w14:textId="26296A5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planuje na potrzeby Demonstratora Technologii zakup energii elektrycznej pochodzącej od lokalnych (do 40 km) wytwórców OZE, zgodnie z Wymaganiem Obligatoryjnym “</w:t>
            </w:r>
            <w:r w:rsidR="189A8106" w:rsidRPr="6DE0478B">
              <w:rPr>
                <w:rFonts w:eastAsia="Calibri"/>
                <w:sz w:val="20"/>
                <w:szCs w:val="20"/>
              </w:rPr>
              <w:t xml:space="preserve"> Źródła OZE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 xml:space="preserve">” opisanym w Załączniku nr 1 do Regulaminu, zobowiązany jest dostarczyć 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list intencyjny</w:t>
            </w:r>
            <w:r w:rsidRPr="6DE0478B">
              <w:rPr>
                <w:rFonts w:eastAsia="Calibri"/>
                <w:sz w:val="20"/>
                <w:szCs w:val="20"/>
              </w:rPr>
              <w:t xml:space="preserve"> lub umowę podpisaną z lokalnym wytwórcą energii elektrycznej OZE. List intencyjny lub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muszą zawierać co najmniej informacje na temat: rodzaju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="00EC1F7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mocy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ródła, ilości planowanej do zakontraktowania energii.</w:t>
            </w:r>
          </w:p>
        </w:tc>
        <w:tc>
          <w:tcPr>
            <w:tcW w:w="1920" w:type="dxa"/>
            <w:shd w:val="clear" w:color="auto" w:fill="auto"/>
          </w:tcPr>
          <w:p w14:paraId="3319C234" w14:textId="171BFEAC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0D7D8C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C31CCBD" w14:textId="3FB9B0A0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D882DF9" w14:textId="51B9CC21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Umowa Wykonawcy z</w:t>
            </w:r>
            <w:r w:rsidR="11C52407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 </w:t>
            </w:r>
            <w:r w:rsidR="1228AF20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Użytkownikiem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52F2B2E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(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przedsiębiorstwem energetyki ciepłownicze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j</w:t>
            </w:r>
            <w:r w:rsidR="46BD6CCF" w:rsidRPr="030185FF">
              <w:rPr>
                <w:rFonts w:eastAsia="Calibri"/>
                <w:b/>
                <w:bCs/>
                <w:sz w:val="20"/>
                <w:szCs w:val="20"/>
              </w:rPr>
              <w:t>, lub elektrociepłownicz</w:t>
            </w:r>
            <w:r w:rsidR="3D789578" w:rsidRPr="030185FF">
              <w:rPr>
                <w:rFonts w:eastAsia="Calibri"/>
                <w:b/>
                <w:bCs/>
                <w:sz w:val="20"/>
                <w:szCs w:val="20"/>
              </w:rPr>
              <w:t>ej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)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5FD8FE4E" w:rsidR="2C36AF6A" w:rsidRPr="005D716B" w:rsidRDefault="38B1E00C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1FC30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2CE949" w14:textId="22A0DAE4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5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5"/>
        <w:tc>
          <w:tcPr>
            <w:tcW w:w="2268" w:type="dxa"/>
          </w:tcPr>
          <w:p w14:paraId="3DFE4181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61D31A4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</w:t>
            </w:r>
            <w:r w:rsidR="7E6E388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iepłowni. </w:t>
            </w:r>
          </w:p>
        </w:tc>
        <w:tc>
          <w:tcPr>
            <w:tcW w:w="1920" w:type="dxa"/>
            <w:shd w:val="clear" w:color="auto" w:fill="auto"/>
          </w:tcPr>
          <w:p w14:paraId="446CB453" w14:textId="7AA442B9" w:rsidR="2C36AF6A" w:rsidRPr="005D716B" w:rsidRDefault="566794D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91222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9898C4F" w14:textId="0AA0BC1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6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6"/>
        <w:tc>
          <w:tcPr>
            <w:tcW w:w="2268" w:type="dxa"/>
          </w:tcPr>
          <w:p w14:paraId="7CD85EFA" w14:textId="77777777" w:rsidR="00E71FDB" w:rsidRPr="005D716B" w:rsidRDefault="00E71FDB" w:rsidP="00E05592">
            <w:pPr>
              <w:spacing w:after="160" w:line="259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szczegółowego Harmonogramu Rzeczowo-Finansowego, według którego planuje 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7383ED6D" w:rsidR="2C36AF6A" w:rsidRPr="005D716B" w:rsidRDefault="54A99EB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06D7126D" w14:textId="77777777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7" w:name="_Toc7291600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Ocena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Wyników Prac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Etapu I i wybór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Uczestników Przedsięwzięcia do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Etapu II</w:t>
      </w:r>
      <w:bookmarkEnd w:id="17"/>
    </w:p>
    <w:p w14:paraId="579DA2A5" w14:textId="6DF76E0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36A4326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Po zakończeniu Etapu I i terminowym dostarczeniu przez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2D94BD5B">
        <w:rPr>
          <w:rFonts w:eastAsia="Calibri"/>
          <w:sz w:val="22"/>
          <w:szCs w:val="22"/>
          <w:lang w:eastAsia="pl-PL"/>
        </w:rPr>
        <w:t>wymaganych</w:t>
      </w:r>
      <w:r w:rsidR="57E29D1C" w:rsidRPr="2D94BD5B">
        <w:rPr>
          <w:rFonts w:eastAsia="Calibri"/>
          <w:sz w:val="22"/>
          <w:szCs w:val="22"/>
          <w:lang w:eastAsia="pl-PL"/>
        </w:rPr>
        <w:t xml:space="preserve"> efektów prac,</w:t>
      </w:r>
      <w:r w:rsidRPr="2D94BD5B">
        <w:rPr>
          <w:rFonts w:eastAsia="Calibri"/>
          <w:sz w:val="22"/>
          <w:szCs w:val="22"/>
          <w:lang w:eastAsia="pl-PL"/>
        </w:rPr>
        <w:t xml:space="preserve"> określonych w Tabeli 2, Zamawiający dokonuje oceny formalnej i merytorycznej. Następnie w wyniku przeprowadzonej analizy, oceny eksperckiej oraz porównania deklarowanych</w:t>
      </w:r>
      <w:r w:rsidR="3CDCC6BE" w:rsidRPr="2D94BD5B">
        <w:rPr>
          <w:rFonts w:eastAsia="Calibri"/>
          <w:sz w:val="22"/>
          <w:szCs w:val="22"/>
          <w:lang w:eastAsia="pl-PL"/>
        </w:rPr>
        <w:t xml:space="preserve"> wartości Wymagań Konkursowych</w:t>
      </w:r>
      <w:r w:rsidRPr="2D94BD5B">
        <w:rPr>
          <w:rFonts w:eastAsia="Calibri"/>
          <w:sz w:val="22"/>
          <w:szCs w:val="22"/>
          <w:lang w:eastAsia="pl-PL"/>
        </w:rPr>
        <w:t xml:space="preserve">  </w:t>
      </w:r>
      <w:r w:rsidR="4D877572" w:rsidRPr="2D94BD5B">
        <w:rPr>
          <w:rFonts w:eastAsia="Calibri"/>
          <w:sz w:val="22"/>
          <w:szCs w:val="22"/>
          <w:lang w:eastAsia="pl-PL"/>
        </w:rPr>
        <w:t xml:space="preserve">przez </w:t>
      </w:r>
      <w:r w:rsidRPr="2D94BD5B">
        <w:rPr>
          <w:rFonts w:eastAsia="Calibri"/>
          <w:sz w:val="22"/>
          <w:szCs w:val="22"/>
          <w:lang w:eastAsia="pl-PL"/>
        </w:rPr>
        <w:t xml:space="preserve">poszczególnych Uczestników </w:t>
      </w:r>
      <w:r w:rsidR="5D8B5DD9" w:rsidRPr="2D94BD5B">
        <w:rPr>
          <w:rFonts w:eastAsia="Calibri"/>
          <w:sz w:val="22"/>
          <w:szCs w:val="22"/>
          <w:lang w:eastAsia="pl-PL"/>
        </w:rPr>
        <w:t>Przedsięwzięcia</w:t>
      </w:r>
      <w:r w:rsidRPr="2D94BD5B">
        <w:rPr>
          <w:rFonts w:eastAsia="Calibri"/>
          <w:sz w:val="22"/>
          <w:szCs w:val="22"/>
          <w:lang w:eastAsia="pl-PL"/>
        </w:rPr>
        <w:t xml:space="preserve">, Zamawiający tworzy Listę Rankingową i przeprowadza Wybór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do </w:t>
      </w:r>
      <w:r w:rsidRPr="2D94BD5B">
        <w:rPr>
          <w:rFonts w:eastAsia="Calibr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7898023F" w14:textId="32C79310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2D618EFA" w14:textId="3B9B0B96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1D4A1D38" w14:textId="542E4720" w:rsidR="00E868ED" w:rsidRPr="00AA34E8" w:rsidRDefault="67FAC88F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246E80EE" w14:textId="3DF467CD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653A76D7" w14:textId="4AEC457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Zasilanie Magazynu Sezonowego</w:t>
      </w:r>
    </w:p>
    <w:p w14:paraId="492DDB5C" w14:textId="68AE4C53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CA84795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Udział Odnawialnych Źródeł Energii (OZE) w </w:t>
      </w:r>
      <w:r w:rsidR="38891F1A" w:rsidRPr="6DE0478B">
        <w:rPr>
          <w:rFonts w:eastAsia="Calibri"/>
          <w:sz w:val="22"/>
          <w:szCs w:val="22"/>
          <w:lang w:eastAsia="pl-PL"/>
        </w:rPr>
        <w:t xml:space="preserve">Demonstratorze </w:t>
      </w:r>
      <w:r w:rsidR="51E58B5A" w:rsidRPr="6DE0478B">
        <w:rPr>
          <w:rFonts w:eastAsia="Calibri"/>
          <w:sz w:val="22"/>
          <w:szCs w:val="22"/>
          <w:lang w:eastAsia="pl-PL"/>
        </w:rPr>
        <w:t>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82C917" w14:textId="23FD1834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Modelowanie numeryczne </w:t>
      </w:r>
      <w:r w:rsidR="480C762A" w:rsidRPr="6DE0478B">
        <w:rPr>
          <w:rFonts w:eastAsia="Calibri"/>
          <w:sz w:val="22"/>
          <w:szCs w:val="22"/>
          <w:lang w:eastAsia="pl-PL"/>
        </w:rPr>
        <w:t>Demonstratora Technologii</w:t>
      </w:r>
      <w:r w:rsidRPr="6DE0478B">
        <w:rPr>
          <w:rFonts w:eastAsia="Calibri"/>
          <w:sz w:val="22"/>
          <w:szCs w:val="22"/>
          <w:lang w:eastAsia="pl-PL"/>
        </w:rPr>
        <w:t xml:space="preserve"> w Etapie I i Etapie II</w:t>
      </w:r>
    </w:p>
    <w:p w14:paraId="14DE2C1C" w14:textId="24DF7953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Skalowalność i replikowalność</w:t>
      </w:r>
    </w:p>
    <w:p w14:paraId="5489CC34" w14:textId="299C2C1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pomp ciepła</w:t>
      </w:r>
    </w:p>
    <w:p w14:paraId="3E5D153B" w14:textId="28F6C82F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3D56961" w14:textId="77D22FD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kolektorów słonecznych</w:t>
      </w:r>
    </w:p>
    <w:p w14:paraId="5D2581DE" w14:textId="103B383E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magazynów energii elektrycznej</w:t>
      </w:r>
    </w:p>
    <w:p w14:paraId="589F8AEB" w14:textId="53DB9DC6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elementów przesyłowych sieci ciepłowniczej</w:t>
      </w:r>
    </w:p>
    <w:p w14:paraId="4253A0D8" w14:textId="3B3D41D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kotłów elektrodowych</w:t>
      </w:r>
    </w:p>
    <w:p w14:paraId="238234C2" w14:textId="0606F354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biogazu pochodzenia rolniczego</w:t>
      </w:r>
    </w:p>
    <w:p w14:paraId="3BD7EF60" w14:textId="3C85631B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biogazu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A89BCB9" w14:textId="3AEF99C8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Nowe urządzenia i materiały</w:t>
      </w:r>
    </w:p>
    <w:p w14:paraId="7BC45213" w14:textId="17EAF088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778FA68A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Komfort cieplny Odbiorców</w:t>
      </w:r>
    </w:p>
    <w:p w14:paraId="65DBD13A" w14:textId="1AF8810F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123C2309" w14:textId="29B9EDAA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Wielkość </w:t>
      </w:r>
      <w:r w:rsidR="3D357A32" w:rsidRPr="6DE0478B">
        <w:rPr>
          <w:rFonts w:eastAsia="Calibri"/>
          <w:sz w:val="22"/>
          <w:szCs w:val="22"/>
          <w:lang w:eastAsia="pl-PL"/>
        </w:rPr>
        <w:t>Demonstratora 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21AFE5" w14:textId="0D788CDB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028B6C" w14:textId="1377E395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AB64BEE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Bezodorowość</w:t>
      </w:r>
    </w:p>
    <w:p w14:paraId="79D3A483" w14:textId="492A3329" w:rsidR="001A3100" w:rsidRPr="005D716B" w:rsidRDefault="7C77DBF6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5FF966CA" w:rsidR="001A3100" w:rsidRPr="005D716B" w:rsidRDefault="4F0FEE53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Zapewnienie ciągłości dostaw ciepła</w:t>
      </w:r>
    </w:p>
    <w:p w14:paraId="02CCF03A" w14:textId="25C3E42E" w:rsidR="5F9BCEB6" w:rsidRPr="001A1EC7" w:rsidRDefault="12BA78A0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495FE72D" w14:textId="31B82FA1" w:rsidR="05FA29A1" w:rsidRPr="005D716B" w:rsidRDefault="05FA29A1" w:rsidP="00E05592">
      <w:pPr>
        <w:spacing w:line="259" w:lineRule="auto"/>
        <w:jc w:val="both"/>
        <w:rPr>
          <w:rFonts w:cstheme="minorHAnsi"/>
        </w:rPr>
      </w:pPr>
    </w:p>
    <w:p w14:paraId="0B30903C" w14:textId="0E6B68D3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c) </w:t>
      </w:r>
      <w:r w:rsidR="14DA5DFB" w:rsidRPr="2D94BD5B">
        <w:rPr>
          <w:rFonts w:eastAsia="Calibri"/>
          <w:sz w:val="22"/>
          <w:szCs w:val="22"/>
          <w:lang w:eastAsia="pl-PL"/>
        </w:rPr>
        <w:t>czy</w:t>
      </w:r>
      <w:r w:rsidRPr="2D94BD5B">
        <w:rPr>
          <w:rFonts w:eastAsia="Calibri"/>
          <w:sz w:val="22"/>
          <w:szCs w:val="22"/>
          <w:lang w:eastAsia="pl-PL"/>
        </w:rPr>
        <w:t xml:space="preserve"> w wyniku przeprowadzonej kalkulacji LCOH oraz </w:t>
      </w:r>
      <w:r w:rsidR="733E109A" w:rsidRPr="2D94BD5B">
        <w:rPr>
          <w:rFonts w:eastAsia="Calibri"/>
          <w:sz w:val="22"/>
          <w:szCs w:val="22"/>
          <w:lang w:eastAsia="pl-PL"/>
        </w:rPr>
        <w:t xml:space="preserve">wykonanego </w:t>
      </w:r>
      <w:r w:rsidRPr="2D94BD5B">
        <w:rPr>
          <w:rFonts w:eastAsia="Calibri"/>
          <w:sz w:val="22"/>
          <w:szCs w:val="22"/>
          <w:lang w:eastAsia="pl-PL"/>
        </w:rPr>
        <w:t>modelowania numerycznego</w:t>
      </w:r>
      <w:r w:rsidR="7A7A34F5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Pr="2D94BD5B">
        <w:rPr>
          <w:rFonts w:eastAsia="Calibri"/>
          <w:sz w:val="22"/>
          <w:szCs w:val="22"/>
          <w:lang w:eastAsia="pl-PL"/>
        </w:rPr>
        <w:t xml:space="preserve"> uzyskano wartości</w:t>
      </w:r>
      <w:r w:rsidR="1E51FB16" w:rsidRPr="2D94BD5B">
        <w:rPr>
          <w:rFonts w:eastAsia="Calibri"/>
          <w:sz w:val="22"/>
          <w:szCs w:val="22"/>
          <w:lang w:eastAsia="pl-PL"/>
        </w:rPr>
        <w:t xml:space="preserve"> nie gorsze</w:t>
      </w:r>
      <w:r w:rsidRPr="2D94BD5B">
        <w:rPr>
          <w:rFonts w:eastAsia="Calibri"/>
          <w:sz w:val="22"/>
          <w:szCs w:val="22"/>
          <w:lang w:eastAsia="pl-PL"/>
        </w:rPr>
        <w:t xml:space="preserve"> od wcześniej zadeklarowanych </w:t>
      </w:r>
      <w:r w:rsidR="5816B88D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Pr="2D94BD5B">
        <w:rPr>
          <w:rFonts w:eastAsia="Calibri"/>
          <w:sz w:val="22"/>
          <w:szCs w:val="22"/>
          <w:lang w:eastAsia="pl-PL"/>
        </w:rPr>
        <w:t xml:space="preserve">Wymagań Konkursowych, z uwzględnieniem dopuszczalnej Granicy Błędu określonej w Załączniku nr 1 do Regulaminu. </w:t>
      </w:r>
    </w:p>
    <w:p w14:paraId="22753746" w14:textId="54D527A6" w:rsidR="4BB80A88" w:rsidRPr="005D716B" w:rsidRDefault="4BB80A8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99AEA6C" w14:textId="451E4411" w:rsidR="00E868ED" w:rsidRPr="00AA34E8" w:rsidRDefault="00E868ED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E868ED">
        <w:rPr>
          <w:rFonts w:eastAsiaTheme="minorEastAsia" w:cstheme="minorHAnsi"/>
          <w:sz w:val="22"/>
          <w:szCs w:val="22"/>
          <w:lang w:eastAsia="pl-PL"/>
        </w:rPr>
        <w:t>Efektywność ekonomiczna Demonstratora Technologii</w:t>
      </w:r>
    </w:p>
    <w:p w14:paraId="351C40B6" w14:textId="462236BE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49A12418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5F55F95E" w:rsidRPr="2D94BD5B">
        <w:rPr>
          <w:rFonts w:eastAsia="Calibri"/>
          <w:sz w:val="22"/>
          <w:szCs w:val="22"/>
          <w:lang w:eastAsia="pl-PL"/>
        </w:rPr>
        <w:t>Demonstratora Technologii</w:t>
      </w:r>
      <w:r w:rsidR="2D69E248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0B7D1B91" w14:textId="3F32231B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0BCE29C3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7F24DB5A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30312054" w14:textId="45F28476" w:rsidR="001F2CFA" w:rsidRPr="00AA34E8" w:rsidRDefault="664AEBAC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64B293DE" w14:textId="03D0713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5335DEE" w14:textId="26119A4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4AD0843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1A8385D5">
        <w:rPr>
          <w:rFonts w:eastAsia="Calibri"/>
          <w:sz w:val="22"/>
          <w:szCs w:val="22"/>
          <w:lang w:eastAsia="pl-PL"/>
        </w:rPr>
        <w:t xml:space="preserve">Modelowanie numeryczne </w:t>
      </w:r>
      <w:r w:rsidR="5F80B28C" w:rsidRPr="1A8385D5">
        <w:rPr>
          <w:rFonts w:eastAsia="Calibri"/>
          <w:sz w:val="22"/>
          <w:szCs w:val="22"/>
          <w:lang w:eastAsia="pl-PL"/>
        </w:rPr>
        <w:t>Demonstratora Tech</w:t>
      </w:r>
      <w:r w:rsidR="109E08E9" w:rsidRPr="1A8385D5">
        <w:rPr>
          <w:rFonts w:eastAsia="Calibri"/>
          <w:sz w:val="22"/>
          <w:szCs w:val="22"/>
          <w:lang w:eastAsia="pl-PL"/>
        </w:rPr>
        <w:t>n</w:t>
      </w:r>
      <w:r w:rsidR="5F80B28C" w:rsidRPr="1A8385D5">
        <w:rPr>
          <w:rFonts w:eastAsia="Calibri"/>
          <w:sz w:val="22"/>
          <w:szCs w:val="22"/>
          <w:lang w:eastAsia="pl-PL"/>
        </w:rPr>
        <w:t>ologii</w:t>
      </w:r>
      <w:r w:rsidRPr="1A8385D5">
        <w:rPr>
          <w:rFonts w:eastAsia="Calibr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6E953136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1AC7A874" w14:textId="7041A5B2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4DE98736" w14:textId="54411155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D98FD78" w14:textId="1740241D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Magazyny biogazu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DF94900" w14:textId="782A679A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12B63A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6256EC8" w14:textId="70832AF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3AF00A8D" w14:textId="77777777" w:rsidR="001A1EC7" w:rsidRPr="005D716B" w:rsidRDefault="001A1EC7" w:rsidP="00E05592">
      <w:pPr>
        <w:pStyle w:val="Akapitzlist"/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00E05592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</w:p>
    <w:p w14:paraId="6087506D" w14:textId="73DF37C1" w:rsidR="00E71FDB" w:rsidRPr="005D716B" w:rsidRDefault="00E71FDB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lastRenderedPageBreak/>
        <w:t xml:space="preserve">c) </w:t>
      </w:r>
      <w:r w:rsidR="0DD1CD02" w:rsidRPr="2D94BD5B">
        <w:rPr>
          <w:rFonts w:eastAsia="Calibri"/>
          <w:sz w:val="22"/>
          <w:szCs w:val="22"/>
          <w:lang w:eastAsia="pl-PL"/>
        </w:rPr>
        <w:t xml:space="preserve">w wyniku przeprowadzonej kalkulacji LCOH oraz wykonanego modelowania numerycznego w oprogramowaniu TRNSYS uzyskano wartości nie gorsze od wcześniej zadeklarowanych </w:t>
      </w:r>
      <w:r w:rsidR="45EB59A5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="0DD1CD02" w:rsidRPr="2D94BD5B">
        <w:rPr>
          <w:rFonts w:eastAsia="Calibri"/>
          <w:sz w:val="22"/>
          <w:szCs w:val="22"/>
          <w:lang w:eastAsia="pl-PL"/>
        </w:rPr>
        <w:t>Wymagań Konkursowych, z uwzględnieniem dopuszczalnej Granicy Błędu określonej w Załączniku nr 1 do Regulaminu.</w:t>
      </w:r>
    </w:p>
    <w:p w14:paraId="0C1CD6E6" w14:textId="039538E0" w:rsidR="0DD1CD02" w:rsidRPr="005D716B" w:rsidRDefault="0DD1CD02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495FA4B0" w14:textId="77777777" w:rsidR="001F2CFA" w:rsidRPr="001F2CFA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>Efektywność ekonomiczna Demonstratora Technologii</w:t>
      </w:r>
    </w:p>
    <w:p w14:paraId="2E6C3CAB" w14:textId="753DC8D4" w:rsidR="577CD30C" w:rsidRPr="005D716B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 xml:space="preserve"> </w:t>
      </w:r>
      <w:r w:rsidR="1A0FD60A"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556AD82E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2F288568" w:rsidRPr="2D94BD5B">
        <w:rPr>
          <w:rFonts w:eastAsia="Calibri"/>
          <w:sz w:val="22"/>
          <w:szCs w:val="22"/>
          <w:lang w:eastAsia="pl-PL"/>
        </w:rPr>
        <w:t xml:space="preserve">Demonstratora </w:t>
      </w:r>
      <w:r w:rsidR="6E7BCC3F" w:rsidRPr="2D94BD5B">
        <w:rPr>
          <w:rFonts w:eastAsia="Calibri"/>
          <w:sz w:val="22"/>
          <w:szCs w:val="22"/>
          <w:lang w:eastAsia="pl-PL"/>
        </w:rPr>
        <w:t>Technologii</w:t>
      </w:r>
      <w:r w:rsidR="7AC7C216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65B2D5A" w14:textId="3F4C21B1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B07FE8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18" w:name="_Toc72916007"/>
      <w:r w:rsidRPr="00B07FE8">
        <w:rPr>
          <w:rFonts w:eastAsia="Times New Roman" w:cstheme="minorHAnsi"/>
          <w:b/>
          <w:color w:val="C00000"/>
          <w:sz w:val="26"/>
          <w:lang w:eastAsia="pl-PL"/>
        </w:rPr>
        <w:t>Etap II</w:t>
      </w:r>
      <w:bookmarkEnd w:id="18"/>
      <w:r w:rsidRPr="00B07FE8">
        <w:rPr>
          <w:rFonts w:eastAsia="Times New Roman" w:cstheme="minorHAnsi"/>
          <w:b/>
          <w:color w:val="C00000"/>
          <w:sz w:val="26"/>
          <w:lang w:eastAsia="pl-PL"/>
        </w:rPr>
        <w:t xml:space="preserve"> </w:t>
      </w:r>
    </w:p>
    <w:p w14:paraId="0DFC0BC3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9" w:name="_Toc72916008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19"/>
    </w:p>
    <w:p w14:paraId="195BE566" w14:textId="4DCD291D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>W ramach Etapu II</w:t>
      </w:r>
      <w:r w:rsidR="3D08B9F6" w:rsidRPr="2D94BD5B">
        <w:rPr>
          <w:sz w:val="22"/>
          <w:szCs w:val="22"/>
          <w:lang w:eastAsia="pl-PL"/>
        </w:rPr>
        <w:t xml:space="preserve">, </w:t>
      </w:r>
      <w:r w:rsidR="195F9EC8" w:rsidRPr="2D94BD5B">
        <w:rPr>
          <w:sz w:val="22"/>
          <w:szCs w:val="22"/>
          <w:lang w:eastAsia="pl-PL"/>
        </w:rPr>
        <w:t xml:space="preserve">o ile </w:t>
      </w:r>
      <w:r w:rsidR="43F6235D" w:rsidRPr="2D94BD5B">
        <w:rPr>
          <w:sz w:val="22"/>
          <w:szCs w:val="22"/>
          <w:lang w:eastAsia="pl-PL"/>
        </w:rPr>
        <w:t xml:space="preserve">zakwalifikował się </w:t>
      </w:r>
      <w:r w:rsidR="3D08B9F6" w:rsidRPr="2D94BD5B">
        <w:rPr>
          <w:sz w:val="22"/>
          <w:szCs w:val="22"/>
          <w:lang w:eastAsia="pl-PL"/>
        </w:rPr>
        <w:t>do tego Etapu,</w:t>
      </w:r>
      <w:r w:rsidRPr="2D94BD5B">
        <w:rPr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2D94BD5B">
        <w:rPr>
          <w:sz w:val="22"/>
          <w:szCs w:val="22"/>
          <w:lang w:eastAsia="pl-PL"/>
        </w:rPr>
        <w:t xml:space="preserve"> przeniesienie </w:t>
      </w:r>
      <w:r w:rsidR="55E651C0" w:rsidRPr="2D94BD5B">
        <w:rPr>
          <w:sz w:val="22"/>
          <w:szCs w:val="22"/>
          <w:lang w:eastAsia="pl-PL"/>
        </w:rPr>
        <w:t>opracowania</w:t>
      </w:r>
      <w:r w:rsidR="19965A2A" w:rsidRPr="2D94BD5B">
        <w:rPr>
          <w:sz w:val="22"/>
          <w:szCs w:val="22"/>
          <w:lang w:eastAsia="pl-PL"/>
        </w:rPr>
        <w:t xml:space="preserve"> teoretyczn</w:t>
      </w:r>
      <w:r w:rsidR="04EA277F" w:rsidRPr="2D94BD5B">
        <w:rPr>
          <w:sz w:val="22"/>
          <w:szCs w:val="22"/>
          <w:lang w:eastAsia="pl-PL"/>
        </w:rPr>
        <w:t>ego</w:t>
      </w:r>
      <w:r w:rsidR="19965A2A" w:rsidRPr="2D94BD5B">
        <w:rPr>
          <w:sz w:val="22"/>
          <w:szCs w:val="22"/>
          <w:lang w:eastAsia="pl-PL"/>
        </w:rPr>
        <w:t xml:space="preserve"> oraz wyników modelowania matematycznego</w:t>
      </w:r>
      <w:r w:rsidR="731EE4DB" w:rsidRPr="2D94BD5B">
        <w:rPr>
          <w:sz w:val="22"/>
          <w:szCs w:val="22"/>
          <w:lang w:eastAsia="pl-PL"/>
        </w:rPr>
        <w:t xml:space="preserve"> w </w:t>
      </w:r>
      <w:r w:rsidR="44973A87" w:rsidRPr="2D94BD5B">
        <w:rPr>
          <w:sz w:val="22"/>
          <w:szCs w:val="22"/>
          <w:lang w:eastAsia="pl-PL"/>
        </w:rPr>
        <w:t xml:space="preserve">oprogramowaniu </w:t>
      </w:r>
      <w:r w:rsidR="731EE4DB" w:rsidRPr="2D94BD5B">
        <w:rPr>
          <w:sz w:val="22"/>
          <w:szCs w:val="22"/>
          <w:lang w:eastAsia="pl-PL"/>
        </w:rPr>
        <w:t>TRNSYS</w:t>
      </w:r>
      <w:r w:rsidR="19965A2A" w:rsidRPr="2D94BD5B">
        <w:rPr>
          <w:sz w:val="22"/>
          <w:szCs w:val="22"/>
          <w:lang w:eastAsia="pl-PL"/>
        </w:rPr>
        <w:t xml:space="preserve"> do Demonstrator</w:t>
      </w:r>
      <w:r w:rsidR="1A560AA6" w:rsidRPr="2D94BD5B">
        <w:rPr>
          <w:sz w:val="22"/>
          <w:szCs w:val="22"/>
          <w:lang w:eastAsia="pl-PL"/>
        </w:rPr>
        <w:t>a</w:t>
      </w:r>
      <w:r w:rsidR="19965A2A" w:rsidRPr="2D94BD5B">
        <w:rPr>
          <w:sz w:val="22"/>
          <w:szCs w:val="22"/>
          <w:lang w:eastAsia="pl-PL"/>
        </w:rPr>
        <w:t xml:space="preserve"> Technologii. </w:t>
      </w:r>
      <w:r w:rsidRPr="2D94BD5B">
        <w:rPr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</w:t>
      </w:r>
      <w:r w:rsidR="4F3E7C9B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Demonstrator Technologii jest to </w:t>
      </w:r>
      <w:r w:rsidR="7D3572C7" w:rsidRPr="2D94BD5B">
        <w:rPr>
          <w:sz w:val="22"/>
          <w:szCs w:val="22"/>
          <w:lang w:eastAsia="pl-PL"/>
        </w:rPr>
        <w:t>S</w:t>
      </w:r>
      <w:r w:rsidRPr="2D94BD5B">
        <w:rPr>
          <w:sz w:val="22"/>
          <w:szCs w:val="22"/>
          <w:lang w:eastAsia="pl-PL"/>
        </w:rPr>
        <w:t xml:space="preserve">ystem </w:t>
      </w:r>
      <w:r w:rsidR="0B898D05" w:rsidRPr="2D94BD5B">
        <w:rPr>
          <w:sz w:val="22"/>
          <w:szCs w:val="22"/>
          <w:lang w:eastAsia="pl-PL"/>
        </w:rPr>
        <w:t>Demonstracyjny</w:t>
      </w:r>
      <w:r w:rsidRPr="2D94BD5B">
        <w:rPr>
          <w:sz w:val="22"/>
          <w:szCs w:val="22"/>
          <w:lang w:eastAsia="pl-PL"/>
        </w:rPr>
        <w:t>, który przed modernizacją spełnia</w:t>
      </w:r>
      <w:r w:rsidR="6BB731A9" w:rsidRPr="2D94BD5B">
        <w:rPr>
          <w:sz w:val="22"/>
          <w:szCs w:val="22"/>
          <w:lang w:eastAsia="pl-PL"/>
        </w:rPr>
        <w:t>ł</w:t>
      </w:r>
      <w:r w:rsidRPr="2D94BD5B">
        <w:rPr>
          <w:sz w:val="22"/>
          <w:szCs w:val="22"/>
          <w:lang w:eastAsia="pl-PL"/>
        </w:rPr>
        <w:t xml:space="preserve"> </w:t>
      </w:r>
      <w:r w:rsidR="253DCC3E" w:rsidRPr="2D94BD5B">
        <w:rPr>
          <w:sz w:val="22"/>
          <w:szCs w:val="22"/>
          <w:lang w:eastAsia="pl-PL"/>
        </w:rPr>
        <w:t xml:space="preserve">wymagania </w:t>
      </w:r>
      <w:r w:rsidRPr="2D94BD5B">
        <w:rPr>
          <w:sz w:val="22"/>
          <w:szCs w:val="22"/>
          <w:lang w:eastAsia="pl-PL"/>
        </w:rPr>
        <w:t>wskazane w Załączniku nr 2 do Regulaminu</w:t>
      </w:r>
      <w:r w:rsidR="0672B1EC" w:rsidRPr="2D94BD5B">
        <w:rPr>
          <w:sz w:val="22"/>
          <w:szCs w:val="22"/>
          <w:lang w:eastAsia="pl-PL"/>
        </w:rPr>
        <w:t xml:space="preserve">, a po modernizacji spełnia wszystkie Wymagania </w:t>
      </w:r>
      <w:r w:rsidR="5CC33816" w:rsidRPr="2D94BD5B">
        <w:rPr>
          <w:sz w:val="22"/>
          <w:szCs w:val="22"/>
          <w:lang w:eastAsia="pl-PL"/>
        </w:rPr>
        <w:t>Obligatoryjne</w:t>
      </w:r>
      <w:r w:rsidR="0672B1EC" w:rsidRPr="2D94BD5B">
        <w:rPr>
          <w:sz w:val="22"/>
          <w:szCs w:val="22"/>
          <w:lang w:eastAsia="pl-PL"/>
        </w:rPr>
        <w:t xml:space="preserve"> i deklarowane przez Wykonawcę Wymagania Konkursowe</w:t>
      </w:r>
      <w:r w:rsidRPr="2D94BD5B">
        <w:rPr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bookmarkStart w:id="20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20"/>
    <w:p w14:paraId="6F104C6A" w14:textId="21C1F1A7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030185FF">
        <w:rPr>
          <w:sz w:val="22"/>
          <w:szCs w:val="22"/>
          <w:lang w:eastAsia="pl-PL"/>
        </w:rPr>
        <w:t xml:space="preserve">w okresie do 4 miesięcy od terminu rozpoczęcia Prac w </w:t>
      </w:r>
      <w:r w:rsidR="2E504F75" w:rsidRPr="030185FF">
        <w:rPr>
          <w:sz w:val="22"/>
          <w:szCs w:val="22"/>
          <w:lang w:eastAsia="pl-PL"/>
        </w:rPr>
        <w:t>Etapie</w:t>
      </w:r>
      <w:r w:rsidRPr="030185FF">
        <w:rPr>
          <w:sz w:val="22"/>
          <w:szCs w:val="22"/>
          <w:lang w:eastAsia="pl-PL"/>
        </w:rPr>
        <w:t xml:space="preserve"> II, Zamawiający </w:t>
      </w:r>
      <w:r w:rsidR="57154805" w:rsidRPr="030185FF">
        <w:rPr>
          <w:sz w:val="22"/>
          <w:szCs w:val="22"/>
          <w:lang w:eastAsia="pl-PL"/>
        </w:rPr>
        <w:t>zastrzega sobie prawo do</w:t>
      </w:r>
      <w:r w:rsidRPr="030185FF">
        <w:rPr>
          <w:sz w:val="22"/>
          <w:szCs w:val="22"/>
          <w:lang w:eastAsia="pl-PL"/>
        </w:rPr>
        <w:t xml:space="preserve"> odstąpi</w:t>
      </w:r>
      <w:r w:rsidR="788EE2FC" w:rsidRPr="030185FF">
        <w:rPr>
          <w:sz w:val="22"/>
          <w:szCs w:val="22"/>
          <w:lang w:eastAsia="pl-PL"/>
        </w:rPr>
        <w:t>enia</w:t>
      </w:r>
      <w:r w:rsidRPr="030185FF">
        <w:rPr>
          <w:sz w:val="22"/>
          <w:szCs w:val="22"/>
          <w:lang w:eastAsia="pl-PL"/>
        </w:rPr>
        <w:t xml:space="preserve"> od Umowy i zaproponowa</w:t>
      </w:r>
      <w:r w:rsidR="766BEFE3" w:rsidRPr="030185FF">
        <w:rPr>
          <w:sz w:val="22"/>
          <w:szCs w:val="22"/>
          <w:lang w:eastAsia="pl-PL"/>
        </w:rPr>
        <w:t>nia</w:t>
      </w:r>
      <w:r w:rsidRPr="030185FF">
        <w:rPr>
          <w:sz w:val="22"/>
          <w:szCs w:val="22"/>
          <w:lang w:eastAsia="pl-PL"/>
        </w:rPr>
        <w:t xml:space="preserve"> realizacj</w:t>
      </w:r>
      <w:r w:rsidR="04455A24" w:rsidRPr="030185FF">
        <w:rPr>
          <w:sz w:val="22"/>
          <w:szCs w:val="22"/>
          <w:lang w:eastAsia="pl-PL"/>
        </w:rPr>
        <w:t>i</w:t>
      </w:r>
      <w:r w:rsidRPr="030185FF">
        <w:rPr>
          <w:sz w:val="22"/>
          <w:szCs w:val="22"/>
          <w:lang w:eastAsia="pl-PL"/>
        </w:rPr>
        <w:t xml:space="preserve"> prac </w:t>
      </w:r>
      <w:r w:rsidR="6A6A61CA" w:rsidRPr="030185FF">
        <w:rPr>
          <w:sz w:val="22"/>
          <w:szCs w:val="22"/>
          <w:lang w:eastAsia="pl-PL"/>
        </w:rPr>
        <w:t xml:space="preserve">Etapu </w:t>
      </w:r>
      <w:r w:rsidRPr="030185FF">
        <w:rPr>
          <w:sz w:val="22"/>
          <w:szCs w:val="22"/>
          <w:lang w:eastAsia="pl-PL"/>
        </w:rPr>
        <w:t xml:space="preserve">II kolejnemu </w:t>
      </w:r>
      <w:r w:rsidR="6EE8F43B" w:rsidRPr="030185FF">
        <w:rPr>
          <w:sz w:val="22"/>
          <w:szCs w:val="22"/>
          <w:lang w:eastAsia="pl-PL"/>
        </w:rPr>
        <w:t>Wykonawcy</w:t>
      </w:r>
      <w:r w:rsidRPr="030185FF">
        <w:rPr>
          <w:sz w:val="22"/>
          <w:szCs w:val="22"/>
          <w:lang w:eastAsia="pl-PL"/>
        </w:rPr>
        <w:t xml:space="preserve"> z Listy Rankingowej</w:t>
      </w:r>
      <w:r w:rsidR="292C3446" w:rsidRPr="030185FF">
        <w:rPr>
          <w:sz w:val="22"/>
          <w:szCs w:val="22"/>
          <w:lang w:eastAsia="pl-PL"/>
        </w:rPr>
        <w:t xml:space="preserve"> Etapu I</w:t>
      </w:r>
      <w:r w:rsidRPr="030185FF">
        <w:rPr>
          <w:sz w:val="22"/>
          <w:szCs w:val="22"/>
          <w:lang w:eastAsia="pl-PL"/>
        </w:rPr>
        <w:t>.</w:t>
      </w:r>
    </w:p>
    <w:p w14:paraId="5106ABBC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1" w:name="_Toc72916009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w Etapie II</w:t>
      </w:r>
      <w:bookmarkEnd w:id="21"/>
    </w:p>
    <w:p w14:paraId="07F7200B" w14:textId="30977CC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 ramach Etapu II Wykonawca prowadzi dalsze prace badawczo-rozwojowe, w celu opracowania Technologii </w:t>
      </w:r>
      <w:r w:rsidR="56AF3944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iepłowni. W efekcie prac buduje Demonstrator Technologii, czyli </w:t>
      </w:r>
      <w:r w:rsidR="00924A7D" w:rsidRPr="2D94BD5B">
        <w:rPr>
          <w:rFonts w:eastAsia="Calibri"/>
          <w:sz w:val="22"/>
          <w:szCs w:val="22"/>
          <w:lang w:eastAsia="pl-PL"/>
        </w:rPr>
        <w:t xml:space="preserve">dokonuje </w:t>
      </w:r>
      <w:r w:rsidR="00C95BCB" w:rsidRPr="2D94BD5B">
        <w:rPr>
          <w:rFonts w:eastAsia="Calibri"/>
          <w:sz w:val="22"/>
          <w:szCs w:val="22"/>
          <w:lang w:eastAsia="pl-PL"/>
        </w:rPr>
        <w:t xml:space="preserve">ostatecznej demonstracji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Rozwiązania w środowisku operacyjnym </w:t>
      </w:r>
      <w:r w:rsidRPr="2D94BD5B">
        <w:rPr>
          <w:rFonts w:eastAsia="Calibri"/>
          <w:sz w:val="22"/>
          <w:szCs w:val="22"/>
          <w:lang w:eastAsia="pl-PL"/>
        </w:rPr>
        <w:t xml:space="preserve">w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ramach </w:t>
      </w:r>
      <w:r w:rsidR="3D056813" w:rsidRPr="2D94BD5B">
        <w:rPr>
          <w:rFonts w:eastAsia="Calibri"/>
          <w:sz w:val="22"/>
          <w:szCs w:val="22"/>
          <w:lang w:eastAsia="pl-PL"/>
        </w:rPr>
        <w:t xml:space="preserve">w </w:t>
      </w:r>
      <w:r w:rsidRPr="2D94BD5B">
        <w:rPr>
          <w:rFonts w:eastAsia="Calibri"/>
          <w:sz w:val="22"/>
          <w:szCs w:val="22"/>
          <w:lang w:eastAsia="pl-PL"/>
        </w:rPr>
        <w:t>pełni działając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74B0A491" w:rsidRPr="00AA34E8">
        <w:rPr>
          <w:rFonts w:eastAsia="Calibri"/>
          <w:sz w:val="22"/>
          <w:szCs w:val="22"/>
          <w:lang w:eastAsia="pl-PL"/>
        </w:rPr>
        <w:t>elektrociepłowni</w:t>
      </w:r>
      <w:r w:rsidRPr="2D94BD5B">
        <w:rPr>
          <w:rFonts w:eastAsia="Calibri"/>
          <w:sz w:val="22"/>
          <w:szCs w:val="22"/>
          <w:lang w:eastAsia="pl-PL"/>
        </w:rPr>
        <w:t>, zawierając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wszystkie niezbędne elementy, spełniając</w:t>
      </w:r>
      <w:r w:rsidR="01A47BB9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1A18B87A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3E99C3F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highlight w:val="yellow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2D94BD5B">
        <w:rPr>
          <w:rFonts w:eastAsia="Calibri"/>
          <w:sz w:val="22"/>
          <w:szCs w:val="22"/>
          <w:lang w:eastAsia="pl-PL"/>
        </w:rPr>
        <w:t xml:space="preserve">stworzenia </w:t>
      </w:r>
      <w:r w:rsidRPr="2D94BD5B">
        <w:rPr>
          <w:rFonts w:eastAsia="Calibr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</w:t>
      </w:r>
      <w:r w:rsidR="37ED5D48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określone w Załączniku nr 2 do Regulaminu. </w:t>
      </w:r>
    </w:p>
    <w:p w14:paraId="7297FF7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E05592">
      <w:pPr>
        <w:pStyle w:val="Akapitzlist"/>
        <w:numPr>
          <w:ilvl w:val="0"/>
          <w:numId w:val="2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2BFEC77F" w:rsidR="5CC0E774" w:rsidRPr="005D716B" w:rsidRDefault="5CC0E774" w:rsidP="00E05592">
      <w:pPr>
        <w:spacing w:line="259" w:lineRule="auto"/>
        <w:jc w:val="both"/>
        <w:rPr>
          <w:sz w:val="22"/>
          <w:szCs w:val="22"/>
        </w:rPr>
      </w:pPr>
      <w:r w:rsidRPr="2D94BD5B">
        <w:rPr>
          <w:sz w:val="22"/>
          <w:szCs w:val="22"/>
        </w:rPr>
        <w:t xml:space="preserve">Wykonawca w ramach prac Etapu II </w:t>
      </w:r>
      <w:r w:rsidR="01096C2B" w:rsidRPr="2D94BD5B">
        <w:rPr>
          <w:sz w:val="22"/>
          <w:szCs w:val="22"/>
        </w:rPr>
        <w:t>przedstawia p</w:t>
      </w:r>
      <w:r w:rsidRPr="2D94BD5B">
        <w:rPr>
          <w:sz w:val="22"/>
          <w:szCs w:val="22"/>
        </w:rPr>
        <w:t>otwierdzenie kosztu wyprodukowanego ciepła LCOH</w:t>
      </w:r>
      <w:r w:rsidR="5DBEBC41" w:rsidRPr="2D94BD5B">
        <w:rPr>
          <w:sz w:val="22"/>
          <w:szCs w:val="22"/>
        </w:rPr>
        <w:t>.</w:t>
      </w:r>
      <w:r w:rsidR="1AB7CFD0" w:rsidRPr="2D94BD5B">
        <w:rPr>
          <w:sz w:val="22"/>
          <w:szCs w:val="22"/>
        </w:rPr>
        <w:t xml:space="preserve"> </w:t>
      </w:r>
      <w:r w:rsidR="5DBEBC41" w:rsidRPr="2D94BD5B">
        <w:rPr>
          <w:sz w:val="22"/>
          <w:szCs w:val="22"/>
        </w:rPr>
        <w:t>Za</w:t>
      </w:r>
      <w:r w:rsidRPr="2D94BD5B">
        <w:rPr>
          <w:sz w:val="22"/>
          <w:szCs w:val="22"/>
        </w:rPr>
        <w:t>mawiający wymaga od Wykonawcy przedstawienia</w:t>
      </w:r>
      <w:r w:rsidR="778AA442" w:rsidRPr="2D94BD5B">
        <w:rPr>
          <w:sz w:val="22"/>
          <w:szCs w:val="22"/>
        </w:rPr>
        <w:t xml:space="preserve"> zaktualizowanej</w:t>
      </w:r>
      <w:r w:rsidRPr="2D94BD5B">
        <w:rPr>
          <w:sz w:val="22"/>
          <w:szCs w:val="22"/>
        </w:rPr>
        <w:t xml:space="preserve"> kalkulacji </w:t>
      </w:r>
      <w:r w:rsidR="2D8FBF37" w:rsidRPr="2D94BD5B">
        <w:rPr>
          <w:sz w:val="22"/>
          <w:szCs w:val="22"/>
        </w:rPr>
        <w:t>uzupełnione</w:t>
      </w:r>
      <w:r w:rsidR="337953D7" w:rsidRPr="2D94BD5B">
        <w:rPr>
          <w:sz w:val="22"/>
          <w:szCs w:val="22"/>
        </w:rPr>
        <w:t>j</w:t>
      </w:r>
      <w:r w:rsidRPr="2D94BD5B">
        <w:rPr>
          <w:sz w:val="22"/>
          <w:szCs w:val="22"/>
        </w:rPr>
        <w:t xml:space="preserve"> dany</w:t>
      </w:r>
      <w:r w:rsidR="5E81421B" w:rsidRPr="2D94BD5B">
        <w:rPr>
          <w:sz w:val="22"/>
          <w:szCs w:val="22"/>
        </w:rPr>
        <w:t>mi</w:t>
      </w:r>
      <w:r w:rsidRPr="2D94BD5B">
        <w:rPr>
          <w:sz w:val="22"/>
          <w:szCs w:val="22"/>
        </w:rPr>
        <w:t xml:space="preserve"> rzeczywisty</w:t>
      </w:r>
      <w:r w:rsidR="440B449B" w:rsidRPr="2D94BD5B">
        <w:rPr>
          <w:sz w:val="22"/>
          <w:szCs w:val="22"/>
        </w:rPr>
        <w:t>mi</w:t>
      </w:r>
      <w:r w:rsidR="7B40D7D6" w:rsidRPr="2D94BD5B">
        <w:rPr>
          <w:sz w:val="22"/>
          <w:szCs w:val="22"/>
        </w:rPr>
        <w:t>,</w:t>
      </w:r>
      <w:r w:rsidRPr="2D94BD5B">
        <w:rPr>
          <w:sz w:val="22"/>
          <w:szCs w:val="22"/>
        </w:rPr>
        <w:t xml:space="preserve"> potwierdzającej koszt wyprodukowanego ciepła LCOH.</w:t>
      </w:r>
    </w:p>
    <w:p w14:paraId="4C31802E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2" w:name="_Toc72916010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Warunki przekazania Demonstratora Technologii Użytkownikowi</w:t>
      </w:r>
      <w:bookmarkEnd w:id="22"/>
    </w:p>
    <w:p w14:paraId="220F44D9" w14:textId="68382FE5" w:rsidR="00E71FDB" w:rsidRPr="005D716B" w:rsidRDefault="29C3EA80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Na zakończenie</w:t>
      </w:r>
      <w:r w:rsidR="04B79149" w:rsidRPr="030185FF">
        <w:rPr>
          <w:rFonts w:eastAsia="Calibri"/>
          <w:sz w:val="22"/>
          <w:szCs w:val="22"/>
          <w:lang w:eastAsia="pl-PL"/>
        </w:rPr>
        <w:t xml:space="preserve"> Etapu II </w:t>
      </w:r>
      <w:r w:rsidR="23ECE0BF" w:rsidRPr="030185FF">
        <w:rPr>
          <w:rFonts w:eastAsia="Calibri"/>
          <w:sz w:val="22"/>
          <w:szCs w:val="22"/>
          <w:lang w:eastAsia="pl-PL"/>
        </w:rPr>
        <w:t>następuje p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rzekazanie Demonstratora Technologii Użytkownikowi (przedsiębiorstwu energetyki </w:t>
      </w:r>
      <w:r w:rsidR="03E8AB6A" w:rsidRPr="030185FF">
        <w:rPr>
          <w:rFonts w:eastAsia="Calibri"/>
          <w:sz w:val="22"/>
          <w:szCs w:val="22"/>
          <w:lang w:eastAsia="pl-PL"/>
        </w:rPr>
        <w:t>elektro</w:t>
      </w:r>
      <w:r w:rsidR="00E71FDB" w:rsidRPr="030185FF">
        <w:rPr>
          <w:rFonts w:eastAsia="Calibri"/>
          <w:sz w:val="22"/>
          <w:szCs w:val="22"/>
          <w:lang w:eastAsia="pl-PL"/>
        </w:rPr>
        <w:t>ciepłowniczej)</w:t>
      </w:r>
      <w:r w:rsidR="453A488A" w:rsidRPr="030185FF">
        <w:rPr>
          <w:rFonts w:eastAsia="Calibri"/>
          <w:sz w:val="22"/>
          <w:szCs w:val="22"/>
          <w:lang w:eastAsia="pl-PL"/>
        </w:rPr>
        <w:t>.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2CBE3E56" w:rsidRPr="030185FF">
        <w:rPr>
          <w:rFonts w:eastAsia="Calibri"/>
          <w:sz w:val="22"/>
          <w:szCs w:val="22"/>
          <w:lang w:eastAsia="pl-PL"/>
        </w:rPr>
        <w:t xml:space="preserve">Przekazanie Demonstratora Technologii </w:t>
      </w:r>
      <w:r w:rsidR="00E71FDB" w:rsidRPr="030185FF">
        <w:rPr>
          <w:rFonts w:eastAsia="Calibri"/>
          <w:sz w:val="22"/>
          <w:szCs w:val="22"/>
          <w:lang w:eastAsia="pl-PL"/>
        </w:rPr>
        <w:t>odby</w:t>
      </w:r>
      <w:r w:rsidR="188A08D4" w:rsidRPr="030185FF">
        <w:rPr>
          <w:rFonts w:eastAsia="Calibri"/>
          <w:sz w:val="22"/>
          <w:szCs w:val="22"/>
          <w:lang w:eastAsia="pl-PL"/>
        </w:rPr>
        <w:t>wa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się zgodnie z przepisami prawa oraz obejm</w:t>
      </w:r>
      <w:r w:rsidR="59354A41" w:rsidRPr="030185FF">
        <w:rPr>
          <w:rFonts w:eastAsia="Calibri"/>
          <w:sz w:val="22"/>
          <w:szCs w:val="22"/>
          <w:lang w:eastAsia="pl-PL"/>
        </w:rPr>
        <w:t>uje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1C4B8053" w:rsidRPr="030185FF">
        <w:rPr>
          <w:rFonts w:eastAsia="Calibri"/>
          <w:sz w:val="22"/>
          <w:szCs w:val="22"/>
          <w:lang w:eastAsia="pl-PL"/>
        </w:rPr>
        <w:t xml:space="preserve">dostarczenie 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</w:t>
      </w:r>
      <w:r w:rsidR="00E71FDB" w:rsidRPr="030185FF">
        <w:rPr>
          <w:rFonts w:eastAsia="Calibri"/>
          <w:sz w:val="22"/>
          <w:szCs w:val="22"/>
          <w:lang w:eastAsia="pl-PL"/>
        </w:rPr>
        <w:lastRenderedPageBreak/>
        <w:t xml:space="preserve">Demonstratora Technologii). Dodatkowe wymagania dotyczące przekazania Demonstratora Technologii Użytkownikowi zostały opisane w </w:t>
      </w:r>
      <w:r w:rsidR="1CE682CA" w:rsidRPr="030185FF">
        <w:rPr>
          <w:rFonts w:eastAsia="Calibri"/>
          <w:sz w:val="22"/>
          <w:szCs w:val="22"/>
          <w:lang w:eastAsia="pl-PL"/>
        </w:rPr>
        <w:t>T</w:t>
      </w:r>
      <w:r w:rsidR="00E71FDB" w:rsidRPr="030185FF">
        <w:rPr>
          <w:rFonts w:eastAsia="Calibri"/>
          <w:sz w:val="22"/>
          <w:szCs w:val="22"/>
          <w:lang w:eastAsia="pl-PL"/>
        </w:rPr>
        <w:t>abeli</w:t>
      </w:r>
      <w:r w:rsidR="1AB7CFD0" w:rsidRPr="030185FF">
        <w:rPr>
          <w:rFonts w:eastAsia="Calibri"/>
          <w:sz w:val="22"/>
          <w:szCs w:val="22"/>
          <w:lang w:eastAsia="pl-PL"/>
        </w:rPr>
        <w:t xml:space="preserve"> </w:t>
      </w:r>
      <w:r w:rsidR="00E71FDB" w:rsidRPr="030185FF">
        <w:rPr>
          <w:rFonts w:eastAsia="Calibri"/>
          <w:sz w:val="22"/>
          <w:szCs w:val="22"/>
          <w:lang w:eastAsia="pl-PL"/>
        </w:rPr>
        <w:t>3.</w:t>
      </w:r>
    </w:p>
    <w:p w14:paraId="31DEC6E5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cstheme="minorHAnsi"/>
          <w:color w:val="C00000"/>
          <w:sz w:val="26"/>
          <w:szCs w:val="26"/>
          <w:lang w:eastAsia="pl-PL"/>
        </w:rPr>
      </w:pPr>
      <w:bookmarkStart w:id="23" w:name="_Toc72916011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Wyniki Prac Etapu II</w:t>
      </w:r>
      <w:bookmarkEnd w:id="23"/>
    </w:p>
    <w:p w14:paraId="2898ED63" w14:textId="606490E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_Ref53668310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_Ref53668315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separate"/>
      </w:r>
      <w:r w:rsidRPr="2D94BD5B">
        <w:rPr>
          <w:sz w:val="22"/>
          <w:szCs w:val="22"/>
        </w:rPr>
        <w:t>Tabeli</w:t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3. </w:t>
      </w:r>
    </w:p>
    <w:p w14:paraId="0DD7C5CF" w14:textId="5F0A6C30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3. Lista Wyników Prac Etapu II dla Przedsięwzięcia </w:t>
      </w:r>
      <w:r w:rsidR="08D1D695" w:rsidRPr="6DE0478B">
        <w:rPr>
          <w:i/>
          <w:iCs/>
          <w:sz w:val="18"/>
          <w:szCs w:val="18"/>
        </w:rPr>
        <w:t>Elektroc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6DE0478B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00570E89" w:rsidRPr="005D716B" w14:paraId="6A344175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3E9DEE6" w14:textId="295B71FE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6585146A" w14:textId="77777777" w:rsidR="00570E89" w:rsidRDefault="00570E89" w:rsidP="00E05592">
            <w:pPr>
              <w:spacing w:line="259" w:lineRule="auto"/>
              <w:rPr>
                <w:rFonts w:eastAsia="Calibri"/>
                <w:b/>
                <w:bCs/>
              </w:rPr>
            </w:pPr>
            <w:r w:rsidRPr="030185FF">
              <w:rPr>
                <w:rFonts w:eastAsia="Calibri"/>
                <w:b/>
                <w:bCs/>
                <w:sz w:val="20"/>
                <w:szCs w:val="20"/>
              </w:rPr>
              <w:t>Finansowanie zewnętrzne</w:t>
            </w:r>
          </w:p>
          <w:p w14:paraId="2E18EEDA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0D8FFE1C" w14:textId="3FA0580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dopuszcza pozyskanie dla Przedsięwzięcia przez Wykonawcę dofinansowania zewnętrznego w wysokości maksymalnie 30% wynagrodzenia brutto Etapu II. Zamawiający wymaga przedstawienia dokumentów potwierdzających wysokość i dostępność środków dofinansowania Przedsięwzięcia. Dokumentami potwierdzającymi mogą być: umowa z instytucją dofinansowującą, decyzja uprawnionych organów statutowych o udzieleniu finansowania, itd.</w:t>
            </w:r>
          </w:p>
        </w:tc>
        <w:tc>
          <w:tcPr>
            <w:tcW w:w="2126" w:type="dxa"/>
          </w:tcPr>
          <w:p w14:paraId="287B8209" w14:textId="77777777" w:rsidR="00570E89" w:rsidRDefault="00570E89" w:rsidP="00E05592">
            <w:pPr>
              <w:spacing w:after="16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Najpóźniej w ciągu 3 miesięcy od rozpoczęcia Etapu II.</w:t>
            </w:r>
          </w:p>
          <w:p w14:paraId="681434A3" w14:textId="77777777" w:rsidR="00570E89" w:rsidRPr="005D716B" w:rsidRDefault="00570E89" w:rsidP="00E05592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5EFB0F37" w:rsidRPr="005D716B" w14:paraId="325AF7F8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B2B4929" w14:textId="2DE561CD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90B93C3" w14:textId="53E5D2AF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E89" w:rsidRPr="005D716B" w14:paraId="2FA39EB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76F0A49" w14:textId="640FF199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09EA8011" w14:textId="32D05BEA" w:rsidR="00570E89" w:rsidRPr="005D716B" w:rsidRDefault="3C3F283F" w:rsidP="00E05592">
            <w:pPr>
              <w:spacing w:line="259" w:lineRule="auto"/>
              <w:rPr>
                <w:rFonts w:cstheme="minorBid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Ź</w:t>
            </w:r>
            <w:r w:rsidR="00570E89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ródła OZE</w:t>
            </w:r>
            <w:r w:rsidR="30C7F727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 lokalnym systemie energetycznym</w:t>
            </w:r>
          </w:p>
        </w:tc>
        <w:tc>
          <w:tcPr>
            <w:tcW w:w="5528" w:type="dxa"/>
            <w:shd w:val="clear" w:color="auto" w:fill="auto"/>
          </w:tcPr>
          <w:p w14:paraId="043FD516" w14:textId="7E62FFC3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na potrzeby Demonstratora Technologii dokonuje zakupu energii elektrycznej od lokalnych (do 40 km) wytwórców OZE, zgodnie z Wymaganiem Obligatoryjnym “</w:t>
            </w:r>
            <w:r w:rsidR="3749C61E" w:rsidRPr="6DE0478B">
              <w:rPr>
                <w:rFonts w:eastAsia="Calibri"/>
                <w:sz w:val="20"/>
                <w:szCs w:val="20"/>
              </w:rPr>
              <w:t>Ź</w:t>
            </w:r>
            <w:r w:rsidRPr="6DE0478B">
              <w:rPr>
                <w:rFonts w:eastAsia="Calibri"/>
                <w:sz w:val="20"/>
                <w:szCs w:val="20"/>
              </w:rPr>
              <w:t>ródła OZE</w:t>
            </w:r>
            <w:r w:rsidR="52979DE6" w:rsidRPr="6DE0478B">
              <w:rPr>
                <w:rFonts w:eastAsia="Calibri"/>
                <w:sz w:val="20"/>
                <w:szCs w:val="20"/>
              </w:rPr>
              <w:t xml:space="preserve">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>” opisanym w Załączniku nr 1 do Regulaminu, zobowiązany jest dostarczyć umowę o dostawy, podpisaną z lokalnym wytwórcą energii elektrycznej OZE.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musi zawierać co najmniej informację na temat: rodzaju źródła, mocy źródła, ilości zakontraktowanej energii, terminy dostaw/odbioru.</w:t>
            </w:r>
          </w:p>
        </w:tc>
        <w:tc>
          <w:tcPr>
            <w:tcW w:w="2126" w:type="dxa"/>
          </w:tcPr>
          <w:p w14:paraId="1FDE565B" w14:textId="1A9DE970" w:rsidR="00570E89" w:rsidRPr="005D716B" w:rsidRDefault="00570E89" w:rsidP="00E0559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570E89">
              <w:rPr>
                <w:rFonts w:cstheme="minorHAnsi"/>
                <w:sz w:val="20"/>
                <w:szCs w:val="20"/>
              </w:rPr>
              <w:t>W Terminie Doręczenia Wyników Prac Etapu II</w:t>
            </w:r>
          </w:p>
        </w:tc>
      </w:tr>
      <w:tr w:rsidR="00E71FDB" w:rsidRPr="005D716B" w14:paraId="3CFAE81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18D4FE30" w14:textId="36FAE14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przeanalizowanych hipotez badawczych,</w:t>
            </w:r>
          </w:p>
          <w:p w14:paraId="3A0A4915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1A19AB0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uzyskanych wyników w korelacji do postawionych Wymagań Obligatoryjnych i deklarowanych </w:t>
            </w:r>
            <w:r w:rsidR="63E2B1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wartości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Wymagań Konkursowych, </w:t>
            </w:r>
          </w:p>
          <w:p w14:paraId="33592E4F" w14:textId="664FE92D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14DEA8B5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DC7FE2" w14:textId="3FB844B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0A511117" w14:textId="1B3177E7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6CD94A9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CC0B600" w14:textId="53D194B6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2A42E202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0DE1996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Potwierdzeniem wykonania szkolenia jest kopia protokołu zawierająca co najmniej: temat 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0202D14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70F525A" w14:textId="62E54309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E245B55" w14:textId="1049A815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67D41F54" w:rsidR="00816671" w:rsidRPr="005D716B" w:rsidRDefault="314A92E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0D34BF1D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E60860D" w:rsidRPr="2D94BD5B">
              <w:rPr>
                <w:rFonts w:asciiTheme="minorHAnsi" w:hAnsiTheme="minorHAnsi" w:cstheme="minorBidi"/>
                <w:sz w:val="20"/>
                <w:szCs w:val="20"/>
              </w:rPr>
              <w:t>potwierdzając</w:t>
            </w:r>
            <w:r w:rsidR="6DDCB8E9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DDCADFE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rozmiar </w:t>
            </w:r>
            <w:r w:rsidR="23D4CDC8" w:rsidRPr="2D94BD5B">
              <w:rPr>
                <w:rFonts w:asciiTheme="minorHAnsi" w:hAnsiTheme="minorHAnsi" w:cstheme="minorBidi"/>
                <w:sz w:val="20"/>
                <w:szCs w:val="20"/>
              </w:rPr>
              <w:t>P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owierzchni </w:t>
            </w:r>
            <w:r w:rsidR="1C44A6B2"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99257E6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6D701D1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4FC2B707" w:rsidR="7DCB30D3" w:rsidRPr="005D716B" w:rsidRDefault="32BCB702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18AF6CC1" w:rsidRPr="005D716B" w14:paraId="189FC90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2BB16EEC" w14:textId="7BF45564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6F68E42E" w:rsidR="4BCF001F" w:rsidRPr="005D716B" w:rsidRDefault="5EB3A5E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60EA0F93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potwierdzając</w:t>
            </w:r>
            <w:r w:rsidR="6D1553BD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lastRenderedPageBreak/>
              <w:t xml:space="preserve">składowych) Powierzchni Użytkowej Lokali ogrzewanych ciepłem z </w:t>
            </w:r>
            <w:r w:rsidR="4180BB1B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57A9ABA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  <w:p w14:paraId="77685C5C" w14:textId="06AA08DF" w:rsidR="18AF6CC1" w:rsidRPr="005D716B" w:rsidRDefault="18AF6CC1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1244413" w14:textId="2606A0CA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10708D15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Wykonawca w okresie realizacji Demonstratora Technologii gromadzi rzeczywiste </w:t>
            </w:r>
            <w:r w:rsidR="7CA37C4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dane pogodowe oraz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odczyty z urządzeń pomiarowo-kontrolnych, pochodzące z już zainstalowanych i wprowadzonych do ruchu fragmentów Demonstratora Technologii. Wykonawca wprowadz</w:t>
            </w:r>
            <w:r w:rsidR="4083230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rzeczywiste dane do modelu w TRNSYS</w:t>
            </w:r>
            <w:r w:rsidR="009B715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(wykonanego w Etapie I)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63BCB3F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uzupełnione poprawkami obliczeniowymi wynikającymi z okresu </w:t>
            </w:r>
            <w:r w:rsidR="6D5E824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rozruchu,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a następnie doko</w:t>
            </w:r>
            <w:r w:rsidR="0B29996C" w:rsidRPr="2D94BD5B">
              <w:rPr>
                <w:rFonts w:asciiTheme="minorHAnsi" w:hAnsiTheme="minorHAnsi" w:cstheme="minorBidi"/>
                <w:sz w:val="20"/>
                <w:szCs w:val="20"/>
              </w:rPr>
              <w:t>nuje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symulacji pracy Demonstratora Technologii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4B4FDB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wprowadzonych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>dany</w:t>
            </w:r>
            <w:r w:rsidR="4EC7878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ch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rzeczywisty</w:t>
            </w:r>
            <w:r w:rsidR="44A136F4" w:rsidRPr="2D94BD5B">
              <w:rPr>
                <w:rFonts w:asciiTheme="minorHAnsi" w:hAnsiTheme="minorHAnsi" w:cstheme="minorBidi"/>
                <w:sz w:val="20"/>
                <w:szCs w:val="20"/>
              </w:rPr>
              <w:t>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Wyniki symulacji </w:t>
            </w:r>
            <w:r w:rsidR="5616B339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ą podstawą do prognozowania poprawności przyjętych założeń dla modelu </w:t>
            </w:r>
            <w:r w:rsidR="70CA3C3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numerycznego 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</w:t>
            </w:r>
            <w:r w:rsidR="5F72F429" w:rsidRPr="2D94BD5B">
              <w:rPr>
                <w:rFonts w:asciiTheme="minorHAnsi" w:hAnsiTheme="minorHAnsi" w:cstheme="minorBidi"/>
                <w:sz w:val="20"/>
                <w:szCs w:val="20"/>
              </w:rPr>
              <w:t>n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ologii</w:t>
            </w:r>
            <w:r w:rsidR="6997C0F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4358BA3" w:rsidRPr="2D94BD5B">
              <w:rPr>
                <w:rFonts w:asciiTheme="minorHAnsi" w:hAnsiTheme="minorHAnsi" w:cstheme="minorBidi"/>
                <w:sz w:val="20"/>
                <w:szCs w:val="20"/>
              </w:rPr>
              <w:t>oraz</w:t>
            </w:r>
            <w:r w:rsidR="6358E71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F72DB2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umożliwiają 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>zidentyfikowa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4A43F7B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6C0F0CD" w:rsidRPr="2D94BD5B">
              <w:rPr>
                <w:rFonts w:asciiTheme="minorHAnsi" w:hAnsiTheme="minorHAnsi" w:cstheme="minorBidi"/>
                <w:sz w:val="20"/>
                <w:szCs w:val="20"/>
              </w:rPr>
              <w:t>nieprawidłowości</w:t>
            </w:r>
            <w:r w:rsidR="6180F6B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i wprowadzeni</w:t>
            </w:r>
            <w:r w:rsidR="3BDFFFD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266A3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8F4E42" w:rsidRPr="2D94BD5B">
              <w:rPr>
                <w:rFonts w:asciiTheme="minorHAnsi" w:hAnsiTheme="minorHAnsi" w:cstheme="minorBidi"/>
                <w:sz w:val="20"/>
                <w:szCs w:val="20"/>
              </w:rPr>
              <w:t>usprawnień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FB42CA8" w:rsidRPr="2D94BD5B">
              <w:rPr>
                <w:rFonts w:asciiTheme="minorHAnsi" w:hAnsiTheme="minorHAnsi" w:cstheme="minorBidi"/>
                <w:sz w:val="20"/>
                <w:szCs w:val="20"/>
              </w:rPr>
              <w:t>poprawiających</w:t>
            </w:r>
            <w:r w:rsidR="40FBF02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wartości Wymagań Konkursowych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4B37B9BD" w14:textId="48E11208" w:rsidR="147595B2" w:rsidRPr="00AA34E8" w:rsidRDefault="1A24DB03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495B037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aktualizowany 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obliczeniowy </w:t>
            </w:r>
            <w:r w:rsidR="6BA6050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odwzorowuje</w:t>
            </w:r>
            <w:r w:rsidR="10EB4AD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A7C9E7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cyfrowo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B1CC45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Demonstrator Technologii,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01FE7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który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opracował w ramach 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niniejszego </w:t>
            </w:r>
            <w:r w:rsidR="0DE4A1EA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555D4CA" w14:textId="1CD34C4D" w:rsidR="604466C9" w:rsidRPr="00AA34E8" w:rsidRDefault="604466C9" w:rsidP="00E05592">
            <w:pPr>
              <w:spacing w:after="160" w:line="259" w:lineRule="auto"/>
              <w:jc w:val="both"/>
              <w:rPr>
                <w:rFonts w:eastAsia="Calibri" w:cs="Calibr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2E497578" w14:textId="219D68AE" w:rsidR="604466C9" w:rsidRPr="00AA34E8" w:rsidRDefault="03C44DC6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39B6D2E9" w14:textId="0ADE6B2B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11865DC1" w14:textId="2674609E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5A859658" w14:textId="1AF4B154" w:rsidR="0245D1D2" w:rsidRDefault="0245D1D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</w:p>
          <w:p w14:paraId="6B6F55C6" w14:textId="0581CCFD" w:rsidR="00E71FDB" w:rsidRPr="005D716B" w:rsidRDefault="1F89E7E0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5C4B6D7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522597" w14:textId="196827FD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Po</w:t>
            </w:r>
            <w:r w:rsidRPr="2D94BD5B">
              <w:rPr>
                <w:b/>
                <w:bCs/>
                <w:sz w:val="20"/>
                <w:szCs w:val="20"/>
              </w:rPr>
              <w:t>twierdzenie kosztu wyprodukow</w:t>
            </w: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570E89" w:rsidRPr="005D716B" w14:paraId="3B93A47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FCFE989" w14:textId="0E027494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14:paraId="463F154B" w14:textId="616C1D9B" w:rsidR="00570E89" w:rsidRPr="030185FF" w:rsidRDefault="00570E89" w:rsidP="00E05592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913108">
              <w:rPr>
                <w:b/>
                <w:bCs/>
                <w:sz w:val="20"/>
                <w:szCs w:val="20"/>
              </w:rPr>
              <w:t>Potwierdzenie efektowności ekonomicznej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Demonstratora Technologii</w:t>
            </w:r>
          </w:p>
        </w:tc>
        <w:tc>
          <w:tcPr>
            <w:tcW w:w="5528" w:type="dxa"/>
          </w:tcPr>
          <w:p w14:paraId="7D20C6FE" w14:textId="4DBDA9AB" w:rsidR="00570E89" w:rsidRPr="005D716B" w:rsidRDefault="00570E89" w:rsidP="00E05592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A7875">
              <w:rPr>
                <w:sz w:val="20"/>
                <w:szCs w:val="20"/>
              </w:rPr>
              <w:t>Zamawiający wymaga od Wykonawcy przedstawienia zaktualizowanej kalkulacji uzupełnionej danymi rzeczywistymi kosztów inwestycji, potwierdzającej efektywność ekonomiczną Demonstratora. Szczegółowy opis tego wymagania jest przedstawiony w Załączniku nr 1 do Regulaminu. Do wykonania kalkulacji należy wykorzystać arkusz kalkulacyjny, którego szablon znajduje się w Załączniku nr 3.2 do Regulaminu.</w:t>
            </w:r>
          </w:p>
        </w:tc>
        <w:tc>
          <w:tcPr>
            <w:tcW w:w="2126" w:type="dxa"/>
          </w:tcPr>
          <w:p w14:paraId="12056C4A" w14:textId="77777777" w:rsidR="00570E89" w:rsidRDefault="00570E89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</w:t>
            </w:r>
          </w:p>
          <w:p w14:paraId="6D7EFBED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1A1A981B" w:rsidRPr="005D716B" w14:paraId="7411A6A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B4C8466" w14:textId="4BD2C790" w:rsidR="1A1A981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D9BDEDA" w14:textId="703EB10F" w:rsidR="0378010D" w:rsidRPr="005D716B" w:rsidRDefault="0A59CC2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7FE0EBF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03F91302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324887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  <w:p w14:paraId="4C9F912E" w14:textId="113E8F30" w:rsidR="2FA0F027" w:rsidRPr="005D716B" w:rsidRDefault="2FA0F02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272A0B74" w:rsidR="2FA0F027" w:rsidRPr="005D716B" w:rsidRDefault="1E1B674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wnioski praktyczne dotyczące zastosowanego rozwiązania technicznego, wykonawstwa </w:t>
            </w:r>
            <w:r w:rsidR="606D0E8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C4B717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iepłowni,</w:t>
            </w:r>
          </w:p>
          <w:p w14:paraId="00CF943F" w14:textId="46D30740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6E75DE67" w:rsidR="2FA0F027" w:rsidRPr="005D716B" w:rsidRDefault="0E8783C0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analiz</w:t>
            </w:r>
            <w:r w:rsidR="24D3D2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ę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ekono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miczn</w:t>
            </w:r>
            <w:r w:rsidR="161ABBDB" w:rsidRPr="030185FF">
              <w:rPr>
                <w:rFonts w:asciiTheme="minorHAnsi" w:hAnsiTheme="minorHAnsi" w:cstheme="minorBidi"/>
                <w:sz w:val="20"/>
                <w:szCs w:val="20"/>
              </w:rPr>
              <w:t>ą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(w tym ceny ciepła</w:t>
            </w:r>
            <w:r w:rsidR="59ACE481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energii elektrycznej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>).</w:t>
            </w:r>
          </w:p>
          <w:p w14:paraId="75C253F8" w14:textId="711A2077" w:rsidR="2FA0F027" w:rsidRPr="005D716B" w:rsidRDefault="3679910C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II Wyniku Pozytywnego Końcowego </w:t>
            </w:r>
            <w:r w:rsidR="598ACFED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również opublikowany na dedykowanej dla </w:t>
            </w:r>
            <w:r w:rsidR="1735790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</w:t>
            </w:r>
            <w:r w:rsidR="62507FC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rzedsięwzięcia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p w14:paraId="079CE281" w14:textId="54F6670F" w:rsidR="00894554" w:rsidRPr="005D716B" w:rsidRDefault="358B219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 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1.1 lub do przedstawienia postulatów zmian prawnych w zakresie zidentyfikowanych „wąskich gardeł” dla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758C537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D482D20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</w:t>
            </w:r>
          </w:p>
        </w:tc>
      </w:tr>
    </w:tbl>
    <w:p w14:paraId="54B3D349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bookmarkStart w:id="24" w:name="_Toc72916012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 Końcowa Prac Etapu II</w:t>
      </w:r>
      <w:bookmarkEnd w:id="24"/>
    </w:p>
    <w:p w14:paraId="7057F30A" w14:textId="2E8292E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0C0F4AF8" w:rsidR="00E71FDB" w:rsidRPr="005D716B" w:rsidRDefault="6741FF5E" w:rsidP="00E05592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Oceniając </w:t>
      </w:r>
      <w:r w:rsidR="6514A21E" w:rsidRPr="2D94BD5B">
        <w:rPr>
          <w:rFonts w:eastAsia="Calibri"/>
          <w:sz w:val="22"/>
          <w:szCs w:val="22"/>
          <w:lang w:eastAsia="pl-PL"/>
        </w:rPr>
        <w:t>spełnienie Wymagań</w:t>
      </w:r>
      <w:r w:rsidRPr="2D94BD5B">
        <w:rPr>
          <w:rFonts w:eastAsia="Calibri"/>
          <w:sz w:val="22"/>
          <w:szCs w:val="22"/>
          <w:lang w:eastAsia="pl-PL"/>
        </w:rPr>
        <w:t xml:space="preserve"> Obligatoryjn</w:t>
      </w:r>
      <w:r w:rsidR="6124D0B5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i Konkursow</w:t>
      </w:r>
      <w:r w:rsidR="6C9A8F9A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Zamawiający jak</w:t>
      </w:r>
      <w:r w:rsidR="4DF04F14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podstawę przyjm</w:t>
      </w:r>
      <w:r w:rsidR="13A58E4E" w:rsidRPr="2D94BD5B">
        <w:rPr>
          <w:rFonts w:eastAsia="Calibri"/>
          <w:sz w:val="22"/>
          <w:szCs w:val="22"/>
          <w:lang w:eastAsia="pl-PL"/>
        </w:rPr>
        <w:t>uje</w:t>
      </w:r>
      <w:r w:rsidRPr="2D94BD5B">
        <w:rPr>
          <w:rFonts w:eastAsia="Calibri"/>
          <w:sz w:val="22"/>
          <w:szCs w:val="22"/>
          <w:lang w:eastAsia="pl-PL"/>
        </w:rPr>
        <w:t xml:space="preserve"> informacje zawarte w dokum</w:t>
      </w:r>
      <w:r w:rsidR="4BAEB82D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>ntach</w:t>
      </w:r>
      <w:r w:rsidR="6A6C77F5" w:rsidRPr="2D94BD5B">
        <w:rPr>
          <w:rFonts w:eastAsia="Calibri"/>
          <w:sz w:val="22"/>
          <w:szCs w:val="22"/>
          <w:lang w:eastAsia="pl-PL"/>
        </w:rPr>
        <w:t xml:space="preserve"> określonych w Tabeli 3</w:t>
      </w:r>
      <w:r w:rsidR="490D8849" w:rsidRPr="2D94BD5B">
        <w:rPr>
          <w:rFonts w:eastAsia="Calibri"/>
          <w:sz w:val="22"/>
          <w:szCs w:val="22"/>
          <w:lang w:eastAsia="pl-PL"/>
        </w:rPr>
        <w:t xml:space="preserve"> oraz przeprowadzonej wizji lokalnej Demonstratora Technologii</w:t>
      </w:r>
      <w:r w:rsidRPr="2D94BD5B">
        <w:rPr>
          <w:rFonts w:eastAsia="Calibri"/>
          <w:sz w:val="22"/>
          <w:szCs w:val="22"/>
          <w:lang w:eastAsia="pl-PL"/>
        </w:rPr>
        <w:t>. W</w:t>
      </w:r>
      <w:r w:rsidR="00D6479A" w:rsidRPr="2D94BD5B">
        <w:rPr>
          <w:rFonts w:eastAsia="Calibri"/>
          <w:sz w:val="22"/>
          <w:szCs w:val="22"/>
          <w:lang w:eastAsia="pl-PL"/>
        </w:rPr>
        <w:t> </w:t>
      </w:r>
      <w:r w:rsidRPr="2D94BD5B">
        <w:rPr>
          <w:rFonts w:eastAsia="Calibri"/>
          <w:sz w:val="22"/>
          <w:szCs w:val="22"/>
          <w:lang w:eastAsia="pl-PL"/>
        </w:rPr>
        <w:t xml:space="preserve">odniesieniu do wybudowanego </w:t>
      </w:r>
      <w:r w:rsidR="7AA8F81F" w:rsidRPr="2D94BD5B">
        <w:rPr>
          <w:rFonts w:eastAsia="Calibri"/>
          <w:sz w:val="22"/>
          <w:szCs w:val="22"/>
          <w:lang w:eastAsia="pl-PL"/>
        </w:rPr>
        <w:t>Demonstratora Technologii ocenie podlega zgodność z projektem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oraz modelem numerycznym wykona</w:t>
      </w:r>
      <w:r w:rsidR="40454CE6" w:rsidRPr="2D94BD5B">
        <w:rPr>
          <w:rFonts w:eastAsia="Calibri"/>
          <w:sz w:val="22"/>
          <w:szCs w:val="22"/>
          <w:lang w:eastAsia="pl-PL"/>
        </w:rPr>
        <w:t>nym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="2BB100FB" w:rsidRPr="2D94BD5B">
        <w:rPr>
          <w:rFonts w:eastAsia="Calibri"/>
          <w:sz w:val="22"/>
          <w:szCs w:val="22"/>
          <w:lang w:eastAsia="pl-PL"/>
        </w:rPr>
        <w:t xml:space="preserve"> w ramach Etapu I</w:t>
      </w:r>
      <w:r w:rsidR="6E6895DE" w:rsidRPr="2D94BD5B">
        <w:rPr>
          <w:rFonts w:eastAsia="Calibri"/>
          <w:sz w:val="22"/>
          <w:szCs w:val="22"/>
          <w:lang w:eastAsia="pl-PL"/>
        </w:rPr>
        <w:t>.</w:t>
      </w:r>
      <w:r w:rsidR="7AA8F81F" w:rsidRPr="2D94BD5B">
        <w:rPr>
          <w:rFonts w:eastAsia="Calibri"/>
          <w:sz w:val="22"/>
          <w:szCs w:val="22"/>
          <w:lang w:eastAsia="pl-PL"/>
        </w:rPr>
        <w:t xml:space="preserve"> 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>Zamawiaj</w:t>
      </w:r>
      <w:r w:rsidR="5ABB7F50" w:rsidRPr="2D94BD5B">
        <w:rPr>
          <w:rFonts w:eastAsia="Calibri"/>
          <w:color w:val="000000" w:themeColor="text1"/>
          <w:sz w:val="22"/>
          <w:szCs w:val="22"/>
          <w:lang w:eastAsia="pl-PL"/>
        </w:rPr>
        <w:t>ą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cy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dla określenia zgodności wybudowanego Demonstratora Technologii z projektem</w:t>
      </w:r>
      <w:r w:rsidR="7B6A8E9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>, dla realizacji</w:t>
      </w:r>
      <w:r w:rsidR="5AE51BD7" w:rsidRPr="2D94BD5B">
        <w:rPr>
          <w:rFonts w:eastAsia="Calibri"/>
          <w:color w:val="000000" w:themeColor="text1"/>
          <w:sz w:val="22"/>
          <w:szCs w:val="22"/>
          <w:lang w:eastAsia="pl-PL"/>
        </w:rPr>
        <w:t>,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której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</w:t>
      </w:r>
      <w:r w:rsidR="3BE5E9D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może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skorzysta</w:t>
      </w:r>
      <w:r w:rsidR="27F3966D" w:rsidRPr="2D94BD5B">
        <w:rPr>
          <w:rFonts w:eastAsia="Calibri"/>
          <w:color w:val="000000" w:themeColor="text1"/>
          <w:sz w:val="22"/>
          <w:szCs w:val="22"/>
          <w:lang w:eastAsia="pl-PL"/>
        </w:rPr>
        <w:t>ć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E05592">
      <w:pPr>
        <w:spacing w:after="160" w:line="259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E05592">
      <w:pPr>
        <w:spacing w:after="160" w:line="259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E05592">
      <w:pPr>
        <w:pStyle w:val="Akapitzlist"/>
        <w:spacing w:after="160" w:line="259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E05592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jc w:val="center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B07FE8">
        <w:trPr>
          <w:jc w:val="center"/>
        </w:trPr>
        <w:tc>
          <w:tcPr>
            <w:tcW w:w="5434" w:type="dxa"/>
            <w:vMerge w:val="restart"/>
          </w:tcPr>
          <w:p w14:paraId="4B23468D" w14:textId="4E97CF7B" w:rsidR="00D75232" w:rsidRPr="005D716B" w:rsidRDefault="1A7AD6BA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B07FE8">
        <w:trPr>
          <w:jc w:val="center"/>
        </w:trPr>
        <w:tc>
          <w:tcPr>
            <w:tcW w:w="5434" w:type="dxa"/>
            <w:vMerge/>
          </w:tcPr>
          <w:p w14:paraId="4C3D4911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24E3CB0E" w14:textId="77777777" w:rsidTr="00B07FE8">
        <w:trPr>
          <w:jc w:val="center"/>
        </w:trPr>
        <w:tc>
          <w:tcPr>
            <w:tcW w:w="5434" w:type="dxa"/>
          </w:tcPr>
          <w:p w14:paraId="606F4884" w14:textId="2D1610F3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Kogeneracja 100% OZE</w:t>
            </w:r>
          </w:p>
        </w:tc>
        <w:tc>
          <w:tcPr>
            <w:tcW w:w="1585" w:type="dxa"/>
          </w:tcPr>
          <w:p w14:paraId="283DCC31" w14:textId="00A3ABD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5CF3E47" w14:textId="05253D4D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A9518C3" w14:textId="439F88F2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759AEA0" w14:textId="77777777" w:rsidTr="00B07FE8">
        <w:trPr>
          <w:jc w:val="center"/>
        </w:trPr>
        <w:tc>
          <w:tcPr>
            <w:tcW w:w="5434" w:type="dxa"/>
          </w:tcPr>
          <w:p w14:paraId="51F1A63C" w14:textId="22CBD840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Zdolność sprzedaży   energii elektrycznej</w:t>
            </w:r>
          </w:p>
        </w:tc>
        <w:tc>
          <w:tcPr>
            <w:tcW w:w="1585" w:type="dxa"/>
          </w:tcPr>
          <w:p w14:paraId="3E8336F2" w14:textId="2D073028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ADFB203" w14:textId="125C68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2BCFD9A" w14:textId="41E54E6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949817C" w14:textId="77777777" w:rsidTr="00B07FE8">
        <w:trPr>
          <w:jc w:val="center"/>
        </w:trPr>
        <w:tc>
          <w:tcPr>
            <w:tcW w:w="5434" w:type="dxa"/>
          </w:tcPr>
          <w:p w14:paraId="368CF403" w14:textId="7E266B1B" w:rsidR="00F83066" w:rsidRPr="005D716B" w:rsidRDefault="667A3E17" w:rsidP="00E05592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eastAsia="Calibri" w:cstheme="minorBidi"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1585" w:type="dxa"/>
          </w:tcPr>
          <w:p w14:paraId="5879F74C" w14:textId="1269149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A110124" w14:textId="7099B89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9659672" w14:textId="77BBD234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529439" w14:textId="77777777" w:rsidTr="00B07FE8">
        <w:trPr>
          <w:jc w:val="center"/>
        </w:trPr>
        <w:tc>
          <w:tcPr>
            <w:tcW w:w="5434" w:type="dxa"/>
          </w:tcPr>
          <w:p w14:paraId="552A3A95" w14:textId="77F280A6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B07FE8">
        <w:trPr>
          <w:jc w:val="center"/>
        </w:trPr>
        <w:tc>
          <w:tcPr>
            <w:tcW w:w="5434" w:type="dxa"/>
          </w:tcPr>
          <w:p w14:paraId="6FFCBFA4" w14:textId="4C6ED48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B07FE8">
        <w:trPr>
          <w:jc w:val="center"/>
        </w:trPr>
        <w:tc>
          <w:tcPr>
            <w:tcW w:w="5434" w:type="dxa"/>
          </w:tcPr>
          <w:p w14:paraId="3D6881F3" w14:textId="1AD85D8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B07FE8">
        <w:trPr>
          <w:jc w:val="center"/>
        </w:trPr>
        <w:tc>
          <w:tcPr>
            <w:tcW w:w="5434" w:type="dxa"/>
          </w:tcPr>
          <w:p w14:paraId="73CD1C24" w14:textId="1086B72A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B07FE8">
        <w:trPr>
          <w:jc w:val="center"/>
        </w:trPr>
        <w:tc>
          <w:tcPr>
            <w:tcW w:w="5434" w:type="dxa"/>
          </w:tcPr>
          <w:p w14:paraId="0D9F170B" w14:textId="57FE3EE8" w:rsidR="00C329A3" w:rsidRPr="005D716B" w:rsidRDefault="6000AC62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B07FE8">
        <w:trPr>
          <w:jc w:val="center"/>
        </w:trPr>
        <w:tc>
          <w:tcPr>
            <w:tcW w:w="5434" w:type="dxa"/>
          </w:tcPr>
          <w:p w14:paraId="72B42432" w14:textId="245B9B41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B07FE8">
        <w:trPr>
          <w:jc w:val="center"/>
        </w:trPr>
        <w:tc>
          <w:tcPr>
            <w:tcW w:w="5434" w:type="dxa"/>
          </w:tcPr>
          <w:p w14:paraId="45A9FB82" w14:textId="7A0A9E0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B07FE8">
        <w:trPr>
          <w:jc w:val="center"/>
        </w:trPr>
        <w:tc>
          <w:tcPr>
            <w:tcW w:w="5434" w:type="dxa"/>
          </w:tcPr>
          <w:p w14:paraId="1D19E432" w14:textId="2D5D71BC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B07FE8">
        <w:trPr>
          <w:jc w:val="center"/>
        </w:trPr>
        <w:tc>
          <w:tcPr>
            <w:tcW w:w="5434" w:type="dxa"/>
          </w:tcPr>
          <w:p w14:paraId="61D941FC" w14:textId="22296C8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B07FE8">
        <w:trPr>
          <w:jc w:val="center"/>
        </w:trPr>
        <w:tc>
          <w:tcPr>
            <w:tcW w:w="5434" w:type="dxa"/>
          </w:tcPr>
          <w:p w14:paraId="28B97729" w14:textId="455E0DC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B07FE8">
        <w:trPr>
          <w:jc w:val="center"/>
        </w:trPr>
        <w:tc>
          <w:tcPr>
            <w:tcW w:w="5434" w:type="dxa"/>
          </w:tcPr>
          <w:p w14:paraId="0F755B70" w14:textId="3EF858D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B07FE8">
        <w:trPr>
          <w:jc w:val="center"/>
        </w:trPr>
        <w:tc>
          <w:tcPr>
            <w:tcW w:w="5434" w:type="dxa"/>
          </w:tcPr>
          <w:p w14:paraId="4DDE8F52" w14:textId="1C52200B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B07FE8">
        <w:trPr>
          <w:jc w:val="center"/>
        </w:trPr>
        <w:tc>
          <w:tcPr>
            <w:tcW w:w="5434" w:type="dxa"/>
          </w:tcPr>
          <w:p w14:paraId="6B80A994" w14:textId="524E486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biogazu pochodzenia rolniczego</w:t>
            </w:r>
          </w:p>
        </w:tc>
        <w:tc>
          <w:tcPr>
            <w:tcW w:w="1585" w:type="dxa"/>
          </w:tcPr>
          <w:p w14:paraId="6DEB4CF9" w14:textId="5AACFE90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4A8D635" w14:textId="6963E98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4D7B6635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4DF0EACB" w14:textId="77777777" w:rsidTr="00B07FE8">
        <w:trPr>
          <w:jc w:val="center"/>
        </w:trPr>
        <w:tc>
          <w:tcPr>
            <w:tcW w:w="5434" w:type="dxa"/>
          </w:tcPr>
          <w:p w14:paraId="475B0EEB" w14:textId="751FBD9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B07FE8">
        <w:trPr>
          <w:jc w:val="center"/>
        </w:trPr>
        <w:tc>
          <w:tcPr>
            <w:tcW w:w="5434" w:type="dxa"/>
          </w:tcPr>
          <w:p w14:paraId="70AB422D" w14:textId="189F338D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B07FE8">
        <w:trPr>
          <w:jc w:val="center"/>
        </w:trPr>
        <w:tc>
          <w:tcPr>
            <w:tcW w:w="5434" w:type="dxa"/>
          </w:tcPr>
          <w:p w14:paraId="3F07C7C8" w14:textId="218463B8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B07FE8">
        <w:trPr>
          <w:jc w:val="center"/>
        </w:trPr>
        <w:tc>
          <w:tcPr>
            <w:tcW w:w="5434" w:type="dxa"/>
          </w:tcPr>
          <w:p w14:paraId="4C029A04" w14:textId="4149F606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B07FE8">
        <w:trPr>
          <w:jc w:val="center"/>
        </w:trPr>
        <w:tc>
          <w:tcPr>
            <w:tcW w:w="5434" w:type="dxa"/>
          </w:tcPr>
          <w:p w14:paraId="7B8E8674" w14:textId="11021B3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B07FE8">
        <w:trPr>
          <w:jc w:val="center"/>
        </w:trPr>
        <w:tc>
          <w:tcPr>
            <w:tcW w:w="5434" w:type="dxa"/>
          </w:tcPr>
          <w:p w14:paraId="4F4870D3" w14:textId="454FFD20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B07FE8">
        <w:trPr>
          <w:jc w:val="center"/>
        </w:trPr>
        <w:tc>
          <w:tcPr>
            <w:tcW w:w="5434" w:type="dxa"/>
          </w:tcPr>
          <w:p w14:paraId="1B2DA628" w14:textId="21FDB80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B07FE8">
        <w:trPr>
          <w:jc w:val="center"/>
        </w:trPr>
        <w:tc>
          <w:tcPr>
            <w:tcW w:w="5434" w:type="dxa"/>
          </w:tcPr>
          <w:p w14:paraId="2AD69912" w14:textId="25A4436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B07FE8">
        <w:trPr>
          <w:jc w:val="center"/>
        </w:trPr>
        <w:tc>
          <w:tcPr>
            <w:tcW w:w="5434" w:type="dxa"/>
          </w:tcPr>
          <w:p w14:paraId="6CB7F3B1" w14:textId="139C78D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B07FE8">
        <w:trPr>
          <w:jc w:val="center"/>
        </w:trPr>
        <w:tc>
          <w:tcPr>
            <w:tcW w:w="5434" w:type="dxa"/>
          </w:tcPr>
          <w:p w14:paraId="41B4CE71" w14:textId="2B9C3E42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B07FE8">
        <w:trPr>
          <w:jc w:val="center"/>
        </w:trPr>
        <w:tc>
          <w:tcPr>
            <w:tcW w:w="5434" w:type="dxa"/>
          </w:tcPr>
          <w:p w14:paraId="7FE2E210" w14:textId="16AB492C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B07FE8">
        <w:trPr>
          <w:jc w:val="center"/>
        </w:trPr>
        <w:tc>
          <w:tcPr>
            <w:tcW w:w="5434" w:type="dxa"/>
          </w:tcPr>
          <w:p w14:paraId="188103D1" w14:textId="15C844D1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B07FE8">
        <w:trPr>
          <w:jc w:val="center"/>
        </w:trPr>
        <w:tc>
          <w:tcPr>
            <w:tcW w:w="5434" w:type="dxa"/>
          </w:tcPr>
          <w:p w14:paraId="6B68C9F1" w14:textId="3CEA6E34" w:rsidR="0008065A" w:rsidRPr="005D716B" w:rsidRDefault="039AB6EB" w:rsidP="00E05592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  <w:sz w:val="18"/>
                <w:szCs w:val="18"/>
              </w:rPr>
            </w:pP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Ograniczenie emisji zanieczyszczeń i ochrona przed hałasem w Kogeneracji OZE  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B07FE8">
        <w:trPr>
          <w:jc w:val="center"/>
        </w:trPr>
        <w:tc>
          <w:tcPr>
            <w:tcW w:w="5434" w:type="dxa"/>
          </w:tcPr>
          <w:p w14:paraId="2DC63280" w14:textId="7EBAD3B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B07FE8">
        <w:trPr>
          <w:jc w:val="center"/>
        </w:trPr>
        <w:tc>
          <w:tcPr>
            <w:tcW w:w="5434" w:type="dxa"/>
          </w:tcPr>
          <w:p w14:paraId="497233B5" w14:textId="4E40A8A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B07FE8">
        <w:trPr>
          <w:jc w:val="center"/>
        </w:trPr>
        <w:tc>
          <w:tcPr>
            <w:tcW w:w="5434" w:type="dxa"/>
          </w:tcPr>
          <w:p w14:paraId="6DEBB428" w14:textId="0CE0C94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B07FE8">
        <w:trPr>
          <w:jc w:val="center"/>
        </w:trPr>
        <w:tc>
          <w:tcPr>
            <w:tcW w:w="5434" w:type="dxa"/>
          </w:tcPr>
          <w:p w14:paraId="58EFA0B6" w14:textId="3C01852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B07FE8">
        <w:trPr>
          <w:jc w:val="center"/>
        </w:trPr>
        <w:tc>
          <w:tcPr>
            <w:tcW w:w="5434" w:type="dxa"/>
          </w:tcPr>
          <w:p w14:paraId="279FCDF5" w14:textId="536C028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B07FE8">
        <w:trPr>
          <w:jc w:val="center"/>
        </w:trPr>
        <w:tc>
          <w:tcPr>
            <w:tcW w:w="5434" w:type="dxa"/>
          </w:tcPr>
          <w:p w14:paraId="43EC0948" w14:textId="5C4734F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B07FE8">
        <w:trPr>
          <w:jc w:val="center"/>
        </w:trPr>
        <w:tc>
          <w:tcPr>
            <w:tcW w:w="5434" w:type="dxa"/>
          </w:tcPr>
          <w:p w14:paraId="16CC7C86" w14:textId="5BDAC7E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B07FE8">
        <w:trPr>
          <w:jc w:val="center"/>
        </w:trPr>
        <w:tc>
          <w:tcPr>
            <w:tcW w:w="5434" w:type="dxa"/>
          </w:tcPr>
          <w:p w14:paraId="177816FF" w14:textId="55EC0B33" w:rsidR="00D75232" w:rsidRPr="005D716B" w:rsidRDefault="0008065A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B07FE8">
        <w:trPr>
          <w:jc w:val="center"/>
        </w:trPr>
        <w:tc>
          <w:tcPr>
            <w:tcW w:w="5434" w:type="dxa"/>
          </w:tcPr>
          <w:p w14:paraId="2EE04146" w14:textId="69D0C330" w:rsidR="001A1EC7" w:rsidRPr="005D716B" w:rsidRDefault="001A1EC7" w:rsidP="00E05592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Skala demonstracji determinowana budżetem</w:t>
            </w:r>
          </w:p>
        </w:tc>
        <w:tc>
          <w:tcPr>
            <w:tcW w:w="1585" w:type="dxa"/>
          </w:tcPr>
          <w:p w14:paraId="6C34EA4D" w14:textId="7B4579D5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50D7DF0" w14:textId="03BAE607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A544AB" w14:textId="0DEA8B77" w:rsidR="001A1EC7" w:rsidRPr="005D716B" w:rsidRDefault="00BD6C24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4D983B0A" w14:textId="20FBBDAB" w:rsidR="1D345ABA" w:rsidRPr="005D716B" w:rsidRDefault="51018D60" w:rsidP="00E05592">
      <w:pPr>
        <w:spacing w:before="360" w:after="160" w:line="259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E05592">
      <w:pPr>
        <w:spacing w:before="360" w:after="160" w:line="259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4374"/>
        <w:gridCol w:w="1492"/>
        <w:gridCol w:w="1755"/>
        <w:gridCol w:w="1440"/>
      </w:tblGrid>
      <w:tr w:rsidR="30E2FD69" w:rsidRPr="005D716B" w14:paraId="38917C8F" w14:textId="77777777" w:rsidTr="030185FF">
        <w:tc>
          <w:tcPr>
            <w:tcW w:w="5434" w:type="dxa"/>
            <w:vMerge w:val="restart"/>
          </w:tcPr>
          <w:p w14:paraId="76831BF3" w14:textId="6CF0967D" w:rsidR="30E2FD69" w:rsidRPr="005D716B" w:rsidRDefault="30E2FD69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30185FF">
        <w:tc>
          <w:tcPr>
            <w:tcW w:w="5434" w:type="dxa"/>
            <w:vMerge/>
          </w:tcPr>
          <w:p w14:paraId="1C932C96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2F1DD6E5" w:rsidR="0C9D345B" w:rsidRPr="005D716B" w:rsidRDefault="5F61FEE4" w:rsidP="00E05592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obliczenia </w:t>
            </w:r>
            <w:r w:rsidRPr="030185FF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LCOH</w:t>
            </w:r>
            <w:r w:rsidR="1A4B2265" w:rsidRPr="00AA34E8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i efektywności ekonomicznej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333BEF24" w14:textId="77777777" w:rsidTr="030185FF">
        <w:tc>
          <w:tcPr>
            <w:tcW w:w="5434" w:type="dxa"/>
          </w:tcPr>
          <w:p w14:paraId="7119BB5D" w14:textId="4FC55267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</w:tc>
        <w:tc>
          <w:tcPr>
            <w:tcW w:w="1585" w:type="dxa"/>
          </w:tcPr>
          <w:p w14:paraId="0335DDF2" w14:textId="6F2BAB73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903A65" w14:textId="32E77D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1D1859" w14:textId="7777777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262CAC9E" w14:textId="77777777" w:rsidTr="030185FF">
        <w:tc>
          <w:tcPr>
            <w:tcW w:w="5434" w:type="dxa"/>
          </w:tcPr>
          <w:p w14:paraId="15BE07F9" w14:textId="489B336D" w:rsidR="7AF97C1D" w:rsidRPr="005D716B" w:rsidRDefault="7AF97C1D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30185FF">
        <w:tc>
          <w:tcPr>
            <w:tcW w:w="5434" w:type="dxa"/>
          </w:tcPr>
          <w:p w14:paraId="692CBF8F" w14:textId="66A969CA" w:rsidR="00DBE060" w:rsidRPr="005D716B" w:rsidRDefault="00DBE060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30185FF">
        <w:tc>
          <w:tcPr>
            <w:tcW w:w="5434" w:type="dxa"/>
          </w:tcPr>
          <w:p w14:paraId="223F7CB3" w14:textId="1495E70C" w:rsidR="631DDE93" w:rsidRPr="005D716B" w:rsidRDefault="631DDE9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30185FF">
        <w:tc>
          <w:tcPr>
            <w:tcW w:w="5434" w:type="dxa"/>
          </w:tcPr>
          <w:p w14:paraId="2C13328F" w14:textId="4701385E" w:rsidR="385EDB26" w:rsidRPr="005D716B" w:rsidRDefault="385EDB26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4B07DD5" w14:textId="31FE5C60" w:rsidR="00E71FDB" w:rsidRPr="005D716B" w:rsidRDefault="00E71FDB" w:rsidP="00B07FE8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061AFBFC" w14:textId="6C3D3ABA" w:rsidR="00E71FDB" w:rsidRPr="00B07FE8" w:rsidRDefault="00E71FDB" w:rsidP="00E05592">
      <w:pPr>
        <w:numPr>
          <w:ilvl w:val="0"/>
          <w:numId w:val="40"/>
        </w:numPr>
        <w:spacing w:after="160" w:line="259" w:lineRule="auto"/>
        <w:jc w:val="both"/>
        <w:outlineLvl w:val="2"/>
        <w:rPr>
          <w:rFonts w:eastAsiaTheme="majorEastAsia" w:cstheme="minorHAnsi"/>
          <w:b/>
          <w:bCs/>
          <w:color w:val="C00000"/>
        </w:rPr>
      </w:pPr>
      <w:bookmarkStart w:id="25" w:name="_Toc72916013"/>
      <w:r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Eta</w:t>
      </w:r>
      <w:r w:rsidR="007947ED"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p III</w:t>
      </w:r>
      <w:bookmarkEnd w:id="25"/>
    </w:p>
    <w:p w14:paraId="5441AAAB" w14:textId="7C642CB7" w:rsidR="00E71FDB" w:rsidRPr="00B07FE8" w:rsidRDefault="33CD15EE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6" w:name="_Toc72916014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Etapu III</w:t>
      </w:r>
      <w:bookmarkEnd w:id="26"/>
    </w:p>
    <w:p w14:paraId="1BE5065F" w14:textId="10FE881F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E05592">
      <w:pPr>
        <w:pStyle w:val="Akapitzlist"/>
        <w:numPr>
          <w:ilvl w:val="0"/>
          <w:numId w:val="24"/>
        </w:numPr>
        <w:spacing w:after="12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64947EDD" w:rsidR="3F950F82" w:rsidRPr="005D716B" w:rsidRDefault="41B070D2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rFonts w:eastAsiaTheme="minorEastAsia"/>
          <w:sz w:val="22"/>
          <w:szCs w:val="22"/>
        </w:rPr>
      </w:pPr>
      <w:r w:rsidRPr="030185FF">
        <w:rPr>
          <w:sz w:val="22"/>
          <w:szCs w:val="22"/>
        </w:rPr>
        <w:t xml:space="preserve">Pierwszy raport z eksploatacji Demonstratora Technologii </w:t>
      </w:r>
      <w:r w:rsidR="36BB5285" w:rsidRPr="030185FF">
        <w:rPr>
          <w:sz w:val="22"/>
          <w:szCs w:val="22"/>
        </w:rPr>
        <w:t xml:space="preserve">obejmuje </w:t>
      </w:r>
      <w:r w:rsidR="36BB5285" w:rsidRPr="030185FF">
        <w:rPr>
          <w:rFonts w:eastAsia="Calibri"/>
          <w:sz w:val="22"/>
          <w:szCs w:val="22"/>
        </w:rPr>
        <w:t>okres grzewczy od uruchomienia do końca marca 2024 roku.</w:t>
      </w:r>
    </w:p>
    <w:p w14:paraId="6FE3FF52" w14:textId="67A72447" w:rsidR="065B75E7" w:rsidRPr="005D716B" w:rsidRDefault="36BB5285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sz w:val="22"/>
          <w:szCs w:val="22"/>
        </w:rPr>
      </w:pPr>
      <w:r w:rsidRPr="030185FF">
        <w:rPr>
          <w:sz w:val="22"/>
          <w:szCs w:val="22"/>
        </w:rPr>
        <w:t>Drugi raport z eksploatacji Demonstratora Technologii</w:t>
      </w:r>
      <w:r w:rsidR="54B949A5" w:rsidRPr="030185FF">
        <w:rPr>
          <w:sz w:val="22"/>
          <w:szCs w:val="22"/>
        </w:rPr>
        <w:t xml:space="preserve"> obejmuje okres grzewczy od uruchomienia </w:t>
      </w:r>
      <w:r w:rsidRPr="030185FF">
        <w:rPr>
          <w:rFonts w:eastAsia="Calibr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00E05592">
      <w:pPr>
        <w:spacing w:after="120" w:line="259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0EA88CBB" w:rsidR="18950DE9" w:rsidRPr="005D716B" w:rsidRDefault="18950DE9" w:rsidP="00E05592">
      <w:pPr>
        <w:spacing w:line="259" w:lineRule="auto"/>
        <w:jc w:val="both"/>
        <w:rPr>
          <w:strike/>
          <w:color w:val="FF0000"/>
          <w:sz w:val="22"/>
          <w:szCs w:val="22"/>
        </w:rPr>
      </w:pPr>
      <w:r w:rsidRPr="030185FF">
        <w:rPr>
          <w:sz w:val="22"/>
          <w:szCs w:val="22"/>
        </w:rPr>
        <w:t xml:space="preserve">W ramach Etapu III </w:t>
      </w:r>
      <w:r w:rsidR="0EF40FC6" w:rsidRPr="030185FF">
        <w:rPr>
          <w:sz w:val="22"/>
          <w:szCs w:val="22"/>
        </w:rPr>
        <w:t xml:space="preserve">Wykonawca wprowadza do modelu TRNSYS wersja 18 rzeczywiste dane </w:t>
      </w:r>
      <w:r w:rsidR="64306505" w:rsidRPr="030185FF">
        <w:rPr>
          <w:sz w:val="22"/>
          <w:szCs w:val="22"/>
        </w:rPr>
        <w:t xml:space="preserve">pogodowe oraz dane </w:t>
      </w:r>
      <w:r w:rsidR="0EF40FC6" w:rsidRPr="030185FF">
        <w:rPr>
          <w:sz w:val="22"/>
          <w:szCs w:val="22"/>
        </w:rPr>
        <w:t>pomiarowe zebrane od dnia uruchomienia Demonstratora Technologii do 31 marca 2025 roku, a następnie dokonuje przeliczenia</w:t>
      </w:r>
      <w:r w:rsidR="7AF3DB4A" w:rsidRPr="030185FF">
        <w:rPr>
          <w:sz w:val="22"/>
          <w:szCs w:val="22"/>
        </w:rPr>
        <w:t xml:space="preserve"> modelu numerycznego</w:t>
      </w:r>
      <w:r w:rsidR="0EF40FC6" w:rsidRPr="030185FF">
        <w:rPr>
          <w:sz w:val="22"/>
          <w:szCs w:val="22"/>
        </w:rPr>
        <w:t xml:space="preserve">. Wykonawca przedstawia Zamawiającemu uzyskane wyniki oraz w formie źródłowej zaktualizowany model </w:t>
      </w:r>
      <w:r w:rsidR="7F98F3B9" w:rsidRPr="030185FF">
        <w:rPr>
          <w:sz w:val="22"/>
          <w:szCs w:val="22"/>
        </w:rPr>
        <w:t xml:space="preserve">numeryczny </w:t>
      </w:r>
      <w:r w:rsidR="0EF40FC6" w:rsidRPr="030185FF">
        <w:rPr>
          <w:sz w:val="22"/>
          <w:szCs w:val="22"/>
        </w:rPr>
        <w:t>wykonany w oprogramowaniu TRNSYS wraz z wprowadzonymi do niego danymi, w formie dostępnej do edycji.</w:t>
      </w:r>
    </w:p>
    <w:p w14:paraId="5644BCD7" w14:textId="53E29A89" w:rsidR="3C967F44" w:rsidRPr="00B07FE8" w:rsidRDefault="445F5B32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Theme="minorEastAsia" w:cstheme="minorHAnsi"/>
          <w:color w:val="C00000"/>
          <w:lang w:eastAsia="pl-PL"/>
        </w:rPr>
      </w:pPr>
      <w:bookmarkStart w:id="27" w:name="_Toc72916015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Prezentacja Demonstratora Technologii</w:t>
      </w:r>
      <w:bookmarkEnd w:id="27"/>
    </w:p>
    <w:p w14:paraId="76F1A9AF" w14:textId="17085833" w:rsidR="3C967F44" w:rsidRPr="005D716B" w:rsidRDefault="47638F17" w:rsidP="00E05592">
      <w:pPr>
        <w:spacing w:before="240"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00AA34E8" w:rsidRPr="005D716B">
        <w:rPr>
          <w:rFonts w:eastAsia="Calibri" w:cstheme="minorHAnsi"/>
          <w:color w:val="000000" w:themeColor="text1"/>
          <w:sz w:val="22"/>
          <w:szCs w:val="22"/>
        </w:rPr>
        <w:t>Internecie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lastRenderedPageBreak/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B07FE8" w:rsidRDefault="00FF2EA7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cstheme="minorHAnsi"/>
          <w:color w:val="C00000"/>
          <w:lang w:eastAsia="pl-PL"/>
        </w:rPr>
      </w:pPr>
      <w:bookmarkStart w:id="28" w:name="_Toc7291601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Raporty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28"/>
    </w:p>
    <w:p w14:paraId="692DAEA6" w14:textId="183A1A2D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83DAC3F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</w:t>
      </w:r>
      <w:r w:rsidR="14256CDF" w:rsidRPr="6DE0478B">
        <w:rPr>
          <w:i/>
          <w:iCs/>
          <w:sz w:val="18"/>
          <w:szCs w:val="18"/>
        </w:rPr>
        <w:t>6</w:t>
      </w:r>
      <w:r w:rsidRPr="6DE0478B">
        <w:rPr>
          <w:i/>
          <w:iCs/>
          <w:sz w:val="18"/>
          <w:szCs w:val="18"/>
        </w:rPr>
        <w:t xml:space="preserve">. Lista </w:t>
      </w:r>
      <w:r w:rsidR="11221A67" w:rsidRPr="6DE0478B">
        <w:rPr>
          <w:i/>
          <w:iCs/>
          <w:sz w:val="18"/>
          <w:szCs w:val="18"/>
        </w:rPr>
        <w:t>Raportów</w:t>
      </w:r>
      <w:r w:rsidRPr="6DE0478B">
        <w:rPr>
          <w:i/>
          <w:iCs/>
          <w:sz w:val="18"/>
          <w:szCs w:val="18"/>
        </w:rPr>
        <w:t xml:space="preserve"> Etapu III dla Przedsięwzięcia </w:t>
      </w:r>
      <w:r w:rsidR="702FE845" w:rsidRPr="6DE0478B">
        <w:rPr>
          <w:i/>
          <w:iCs/>
          <w:sz w:val="18"/>
          <w:szCs w:val="18"/>
        </w:rPr>
        <w:t>Elektro</w:t>
      </w:r>
      <w:r w:rsidR="1F05C211" w:rsidRPr="6DE0478B">
        <w:rPr>
          <w:i/>
          <w:iCs/>
          <w:sz w:val="18"/>
          <w:szCs w:val="18"/>
        </w:rPr>
        <w:t>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W w:w="10627" w:type="dxa"/>
        <w:jc w:val="center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00B07FE8">
        <w:trPr>
          <w:trHeight w:val="557"/>
          <w:jc w:val="center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00E05592">
            <w:pPr>
              <w:spacing w:after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00E05592">
            <w:pPr>
              <w:spacing w:line="259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00B07FE8">
        <w:trPr>
          <w:trHeight w:val="7413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E05592">
            <w:pPr>
              <w:pStyle w:val="Akapitzlist"/>
              <w:spacing w:line="259" w:lineRule="auto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105BAF7" w:rsidR="00E71FDB" w:rsidRPr="005D716B" w:rsidRDefault="1561AB3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ane liczbowe na temat wprowadzonej do </w:t>
            </w:r>
            <w:r w:rsidR="07A365B5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energii </w:t>
            </w:r>
            <w:r w:rsidR="412E79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oraz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uzyskanego ciepła</w:t>
            </w:r>
            <w:r w:rsidR="1A7DCA76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energii elektrycznej</w:t>
            </w:r>
            <w:r w:rsidR="06E8404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3E2538C" w:rsidR="00E71FDB" w:rsidRPr="005D716B" w:rsidRDefault="0227786A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oświadczeni</w:t>
            </w:r>
            <w:r w:rsidR="6BBF7B9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 spełni</w:t>
            </w:r>
            <w:r w:rsidR="10F1104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eniu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F1FA66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Wymaga</w:t>
            </w:r>
            <w:r w:rsidR="764E3CD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ń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Obligatoryjnych i Konkursowych </w:t>
            </w:r>
            <w:r w:rsidR="48D8BA5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wymienionych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36B9BCF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pkt 4.</w:t>
            </w:r>
            <w:r w:rsidR="6AC0BCB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AA34E8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6EB0028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AA34E8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380536" w14:textId="17DDB31B" w:rsidR="0693C529" w:rsidRPr="00AA34E8" w:rsidRDefault="0693C529" w:rsidP="00E05592">
            <w:pPr>
              <w:spacing w:after="160" w:line="259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077AB35F" w14:textId="6212339F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0BC5D657" w14:textId="553CE7D2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5239E63E" w14:textId="37F6D976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689884F4" w14:textId="2ED07CBB" w:rsidR="0245D1D2" w:rsidRDefault="0245D1D2" w:rsidP="00E05592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</w:p>
          <w:p w14:paraId="5BB2CF0B" w14:textId="50AC5BCB" w:rsidR="00E71FDB" w:rsidRPr="005D716B" w:rsidRDefault="21645343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CA3526F" w:rsidR="00E71FDB" w:rsidRPr="005D716B" w:rsidRDefault="6507683C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196211A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13AB776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E3B7C91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00E05592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709E177B" w:rsidR="00E71FDB" w:rsidRPr="005D716B" w:rsidRDefault="1EEBCC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zostanie również opublikowany na dedykowanej dla </w:t>
            </w:r>
            <w:r w:rsidR="19E9ED6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00E05592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2D1BFCD" w14:textId="6E931CB7" w:rsidR="00E71FDB" w:rsidRPr="00B07FE8" w:rsidRDefault="2F0E7BC3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</w:rPr>
      </w:pPr>
      <w:bookmarkStart w:id="29" w:name="_Toc72916017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</w:t>
      </w:r>
      <w:r w:rsidR="00E833F2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Rozwiązania w ramach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29"/>
    </w:p>
    <w:p w14:paraId="5D04E449" w14:textId="11776B43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00E05592">
      <w:pPr>
        <w:spacing w:after="160" w:line="259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BF7BB7F" w:rsidR="6CDBDD7A" w:rsidRPr="005D716B" w:rsidRDefault="2B010C3F" w:rsidP="00E05592">
      <w:pPr>
        <w:spacing w:after="160" w:line="259" w:lineRule="auto"/>
        <w:rPr>
          <w:rFonts w:eastAsia="Calibri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 xml:space="preserve">Zamawiający na koniec Etapu </w:t>
      </w:r>
      <w:r w:rsidR="28098B04" w:rsidRPr="030185FF">
        <w:rPr>
          <w:rFonts w:eastAsia="Calibri"/>
          <w:color w:val="000000" w:themeColor="text1"/>
          <w:sz w:val="22"/>
          <w:szCs w:val="22"/>
        </w:rPr>
        <w:t>I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II dokona weryfikacji spełnienia </w:t>
      </w:r>
      <w:r w:rsidR="2E56810D" w:rsidRPr="030185FF">
        <w:rPr>
          <w:rFonts w:eastAsia="Calibri"/>
          <w:color w:val="000000" w:themeColor="text1"/>
          <w:sz w:val="22"/>
          <w:szCs w:val="22"/>
        </w:rPr>
        <w:t xml:space="preserve">następujących 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Wymagań Obligatoryjnych </w:t>
      </w:r>
      <w:r w:rsidR="0E4BE480" w:rsidRPr="030185FF">
        <w:rPr>
          <w:rFonts w:eastAsia="Calibri"/>
          <w:color w:val="000000" w:themeColor="text1"/>
          <w:sz w:val="22"/>
          <w:szCs w:val="22"/>
        </w:rPr>
        <w:t>i Konkursowych</w:t>
      </w:r>
      <w:r w:rsidR="1AB7CFD0" w:rsidRPr="030185FF">
        <w:rPr>
          <w:rFonts w:eastAsia="Calibri"/>
          <w:color w:val="000000" w:themeColor="text1"/>
          <w:sz w:val="22"/>
          <w:szCs w:val="22"/>
        </w:rPr>
        <w:t xml:space="preserve"> </w:t>
      </w:r>
      <w:r w:rsidRPr="030185FF">
        <w:rPr>
          <w:rFonts w:eastAsia="Calibri"/>
          <w:color w:val="000000" w:themeColor="text1"/>
          <w:sz w:val="22"/>
          <w:szCs w:val="22"/>
        </w:rPr>
        <w:t>zawartych w Załączniku nr 1 do Regulaminu:</w:t>
      </w:r>
    </w:p>
    <w:p w14:paraId="14F14894" w14:textId="51F3439D" w:rsidR="7B5E6E54" w:rsidRPr="005D716B" w:rsidRDefault="7DDEFEE8" w:rsidP="00E05592">
      <w:pPr>
        <w:pStyle w:val="Akapitzlist"/>
        <w:numPr>
          <w:ilvl w:val="0"/>
          <w:numId w:val="47"/>
        </w:numPr>
        <w:spacing w:after="160" w:line="259" w:lineRule="auto"/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  <w:lang w:eastAsia="pl-PL"/>
        </w:rPr>
      </w:pPr>
      <w:r w:rsidRPr="030185FF">
        <w:rPr>
          <w:rFonts w:eastAsiaTheme="minorEastAsia"/>
          <w:sz w:val="22"/>
          <w:szCs w:val="22"/>
          <w:lang w:eastAsia="pl-PL"/>
        </w:rPr>
        <w:t>Kogeneracja 100% OZE</w:t>
      </w:r>
    </w:p>
    <w:p w14:paraId="7B784A03" w14:textId="69E0F40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Zasilanie Magazynu Sezonowego</w:t>
      </w:r>
    </w:p>
    <w:p w14:paraId="2EE7658C" w14:textId="75FF1C0A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Zakaz zakupu ciepła</w:t>
      </w:r>
    </w:p>
    <w:p w14:paraId="3F24DD0C" w14:textId="45E77B2F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56E3A7DD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Dostarczanie ciepłej wody użytkowej</w:t>
      </w:r>
    </w:p>
    <w:p w14:paraId="7A7ED4BE" w14:textId="7BE8DCC5" w:rsidR="7B5E6E54" w:rsidRPr="005D716B" w:rsidRDefault="7B2E70E5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6ABA96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Bezodorowość</w:t>
      </w:r>
    </w:p>
    <w:p w14:paraId="54726AA1" w14:textId="4F68939E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328F496F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Zapewnienie ciągłości dostaw ciepła</w:t>
      </w:r>
    </w:p>
    <w:p w14:paraId="30B432A5" w14:textId="5ACC4F12" w:rsidR="34E25BCB" w:rsidRPr="005D716B" w:rsidRDefault="34E25BCB" w:rsidP="00E05592">
      <w:pPr>
        <w:spacing w:line="259" w:lineRule="auto"/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00E05592">
      <w:pPr>
        <w:spacing w:after="160" w:line="259" w:lineRule="auto"/>
        <w:rPr>
          <w:rFonts w:cstheme="minorHAnsi"/>
        </w:rPr>
      </w:pPr>
    </w:p>
    <w:p w14:paraId="5DE44A50" w14:textId="5075B09A" w:rsidR="18AF6CC1" w:rsidRPr="005D716B" w:rsidRDefault="18AF6CC1" w:rsidP="00E05592">
      <w:pPr>
        <w:spacing w:before="240" w:after="160" w:line="259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E05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A8BE" w14:textId="77777777" w:rsidR="006C7ABB" w:rsidRDefault="006C7ABB">
      <w:r>
        <w:separator/>
      </w:r>
    </w:p>
  </w:endnote>
  <w:endnote w:type="continuationSeparator" w:id="0">
    <w:p w14:paraId="29EC5367" w14:textId="77777777" w:rsidR="006C7ABB" w:rsidRDefault="006C7ABB">
      <w:r>
        <w:continuationSeparator/>
      </w:r>
    </w:p>
  </w:endnote>
  <w:endnote w:type="continuationNotice" w:id="1">
    <w:p w14:paraId="77358F16" w14:textId="77777777" w:rsidR="006C7ABB" w:rsidRDefault="006C7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A8A6" w14:textId="77777777" w:rsidR="00E05592" w:rsidRDefault="00E055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223A4BBF" w:rsidR="00E05592" w:rsidRPr="00B64DBA" w:rsidRDefault="00E05592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C9038C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C9038C">
      <w:rPr>
        <w:rFonts w:ascii="Calibri Light" w:hAnsi="Calibri Light" w:cs="Calibri Light"/>
        <w:b/>
        <w:bCs/>
        <w:noProof/>
        <w:sz w:val="20"/>
        <w:szCs w:val="20"/>
      </w:rPr>
      <w:t>32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E05592" w:rsidRDefault="00E0559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D4EF" w14:textId="77777777" w:rsidR="00E05592" w:rsidRDefault="00E055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82371" w14:textId="77777777" w:rsidR="006C7ABB" w:rsidRDefault="006C7ABB">
      <w:r>
        <w:separator/>
      </w:r>
    </w:p>
  </w:footnote>
  <w:footnote w:type="continuationSeparator" w:id="0">
    <w:p w14:paraId="13EEB7D1" w14:textId="77777777" w:rsidR="006C7ABB" w:rsidRDefault="006C7ABB">
      <w:r>
        <w:continuationSeparator/>
      </w:r>
    </w:p>
  </w:footnote>
  <w:footnote w:type="continuationNotice" w:id="1">
    <w:p w14:paraId="706EF4EE" w14:textId="77777777" w:rsidR="006C7ABB" w:rsidRDefault="006C7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713C" w14:textId="77777777" w:rsidR="00E05592" w:rsidRDefault="00E055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BABA" w14:textId="77777777" w:rsidR="00E05592" w:rsidRDefault="00E055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00B4" w14:textId="77777777" w:rsidR="0043566C" w:rsidRDefault="1EA0F025" w:rsidP="0043566C">
    <w:pPr>
      <w:pStyle w:val="Nagwek"/>
      <w:rPr>
        <w:i/>
        <w:sz w:val="22"/>
        <w:szCs w:val="22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1F3915F2" wp14:editId="1C8022B1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BB93C4" w14:textId="15C6924C" w:rsidR="003132C3" w:rsidRDefault="0043566C" w:rsidP="0043566C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7DE730AB" w14:textId="77777777" w:rsidR="0043566C" w:rsidRPr="0043566C" w:rsidRDefault="0043566C" w:rsidP="0043566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162"/>
    <w:multiLevelType w:val="hybridMultilevel"/>
    <w:tmpl w:val="35E6297C"/>
    <w:lvl w:ilvl="0" w:tplc="FB9E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CC6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E20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9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012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C6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C4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E5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D4C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5183F"/>
    <w:multiLevelType w:val="hybridMultilevel"/>
    <w:tmpl w:val="A31E1D2E"/>
    <w:lvl w:ilvl="0" w:tplc="507AB712">
      <w:start w:val="1"/>
      <w:numFmt w:val="lowerLetter"/>
      <w:lvlText w:val="%1."/>
      <w:lvlJc w:val="left"/>
      <w:pPr>
        <w:ind w:left="360" w:hanging="360"/>
      </w:pPr>
    </w:lvl>
    <w:lvl w:ilvl="1" w:tplc="A694FED6">
      <w:start w:val="1"/>
      <w:numFmt w:val="lowerLetter"/>
      <w:lvlText w:val="%2."/>
      <w:lvlJc w:val="left"/>
      <w:pPr>
        <w:ind w:left="1080" w:hanging="360"/>
      </w:pPr>
    </w:lvl>
    <w:lvl w:ilvl="2" w:tplc="FB6C124C">
      <w:start w:val="1"/>
      <w:numFmt w:val="lowerRoman"/>
      <w:lvlText w:val="%3."/>
      <w:lvlJc w:val="right"/>
      <w:pPr>
        <w:ind w:left="1800" w:hanging="180"/>
      </w:pPr>
    </w:lvl>
    <w:lvl w:ilvl="3" w:tplc="51522F38">
      <w:start w:val="1"/>
      <w:numFmt w:val="decimal"/>
      <w:lvlText w:val="%4."/>
      <w:lvlJc w:val="left"/>
      <w:pPr>
        <w:ind w:left="2520" w:hanging="360"/>
      </w:pPr>
    </w:lvl>
    <w:lvl w:ilvl="4" w:tplc="E7C044E6">
      <w:start w:val="1"/>
      <w:numFmt w:val="lowerLetter"/>
      <w:lvlText w:val="%5."/>
      <w:lvlJc w:val="left"/>
      <w:pPr>
        <w:ind w:left="3240" w:hanging="360"/>
      </w:pPr>
    </w:lvl>
    <w:lvl w:ilvl="5" w:tplc="B96C0C04">
      <w:start w:val="1"/>
      <w:numFmt w:val="lowerRoman"/>
      <w:lvlText w:val="%6."/>
      <w:lvlJc w:val="right"/>
      <w:pPr>
        <w:ind w:left="3960" w:hanging="180"/>
      </w:pPr>
    </w:lvl>
    <w:lvl w:ilvl="6" w:tplc="631C87F2">
      <w:start w:val="1"/>
      <w:numFmt w:val="decimal"/>
      <w:lvlText w:val="%7."/>
      <w:lvlJc w:val="left"/>
      <w:pPr>
        <w:ind w:left="4680" w:hanging="360"/>
      </w:pPr>
    </w:lvl>
    <w:lvl w:ilvl="7" w:tplc="F00A5C8A">
      <w:start w:val="1"/>
      <w:numFmt w:val="lowerLetter"/>
      <w:lvlText w:val="%8."/>
      <w:lvlJc w:val="left"/>
      <w:pPr>
        <w:ind w:left="5400" w:hanging="360"/>
      </w:pPr>
    </w:lvl>
    <w:lvl w:ilvl="8" w:tplc="78EC812A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A526BF"/>
    <w:multiLevelType w:val="hybridMultilevel"/>
    <w:tmpl w:val="2CB0E5EA"/>
    <w:lvl w:ilvl="0" w:tplc="E6029588">
      <w:start w:val="1"/>
      <w:numFmt w:val="lowerLetter"/>
      <w:lvlText w:val="%1."/>
      <w:lvlJc w:val="left"/>
      <w:pPr>
        <w:ind w:left="720" w:hanging="360"/>
      </w:pPr>
    </w:lvl>
    <w:lvl w:ilvl="1" w:tplc="093222D0">
      <w:start w:val="1"/>
      <w:numFmt w:val="lowerLetter"/>
      <w:lvlText w:val="%2."/>
      <w:lvlJc w:val="left"/>
      <w:pPr>
        <w:ind w:left="1440" w:hanging="360"/>
      </w:pPr>
    </w:lvl>
    <w:lvl w:ilvl="2" w:tplc="E9947156">
      <w:start w:val="1"/>
      <w:numFmt w:val="lowerRoman"/>
      <w:lvlText w:val="%3."/>
      <w:lvlJc w:val="right"/>
      <w:pPr>
        <w:ind w:left="2160" w:hanging="180"/>
      </w:pPr>
    </w:lvl>
    <w:lvl w:ilvl="3" w:tplc="8D02EF24">
      <w:start w:val="1"/>
      <w:numFmt w:val="decimal"/>
      <w:lvlText w:val="%4."/>
      <w:lvlJc w:val="left"/>
      <w:pPr>
        <w:ind w:left="2880" w:hanging="360"/>
      </w:pPr>
    </w:lvl>
    <w:lvl w:ilvl="4" w:tplc="ED102B8A">
      <w:start w:val="1"/>
      <w:numFmt w:val="lowerLetter"/>
      <w:lvlText w:val="%5."/>
      <w:lvlJc w:val="left"/>
      <w:pPr>
        <w:ind w:left="3600" w:hanging="360"/>
      </w:pPr>
    </w:lvl>
    <w:lvl w:ilvl="5" w:tplc="9A9AA1A8">
      <w:start w:val="1"/>
      <w:numFmt w:val="lowerRoman"/>
      <w:lvlText w:val="%6."/>
      <w:lvlJc w:val="right"/>
      <w:pPr>
        <w:ind w:left="4320" w:hanging="180"/>
      </w:pPr>
    </w:lvl>
    <w:lvl w:ilvl="6" w:tplc="3672FCC6">
      <w:start w:val="1"/>
      <w:numFmt w:val="decimal"/>
      <w:lvlText w:val="%7."/>
      <w:lvlJc w:val="left"/>
      <w:pPr>
        <w:ind w:left="5040" w:hanging="360"/>
      </w:pPr>
    </w:lvl>
    <w:lvl w:ilvl="7" w:tplc="D826C180">
      <w:start w:val="1"/>
      <w:numFmt w:val="lowerLetter"/>
      <w:lvlText w:val="%8."/>
      <w:lvlJc w:val="left"/>
      <w:pPr>
        <w:ind w:left="5760" w:hanging="360"/>
      </w:pPr>
    </w:lvl>
    <w:lvl w:ilvl="8" w:tplc="CC44D35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307A6"/>
    <w:multiLevelType w:val="hybridMultilevel"/>
    <w:tmpl w:val="52248C30"/>
    <w:lvl w:ilvl="0" w:tplc="953C8EDA">
      <w:start w:val="1"/>
      <w:numFmt w:val="lowerLetter"/>
      <w:lvlText w:val="%1."/>
      <w:lvlJc w:val="left"/>
      <w:pPr>
        <w:ind w:left="720" w:hanging="360"/>
      </w:pPr>
    </w:lvl>
    <w:lvl w:ilvl="1" w:tplc="A37E8D0A">
      <w:start w:val="1"/>
      <w:numFmt w:val="lowerLetter"/>
      <w:lvlText w:val="%2."/>
      <w:lvlJc w:val="left"/>
      <w:pPr>
        <w:ind w:left="1440" w:hanging="360"/>
      </w:pPr>
    </w:lvl>
    <w:lvl w:ilvl="2" w:tplc="3C2240F6">
      <w:start w:val="1"/>
      <w:numFmt w:val="lowerRoman"/>
      <w:lvlText w:val="%3."/>
      <w:lvlJc w:val="right"/>
      <w:pPr>
        <w:ind w:left="2160" w:hanging="180"/>
      </w:pPr>
    </w:lvl>
    <w:lvl w:ilvl="3" w:tplc="91AE3BEC">
      <w:start w:val="1"/>
      <w:numFmt w:val="decimal"/>
      <w:lvlText w:val="%4."/>
      <w:lvlJc w:val="left"/>
      <w:pPr>
        <w:ind w:left="2880" w:hanging="360"/>
      </w:pPr>
    </w:lvl>
    <w:lvl w:ilvl="4" w:tplc="5E9AADD2">
      <w:start w:val="1"/>
      <w:numFmt w:val="lowerLetter"/>
      <w:lvlText w:val="%5."/>
      <w:lvlJc w:val="left"/>
      <w:pPr>
        <w:ind w:left="3600" w:hanging="360"/>
      </w:pPr>
    </w:lvl>
    <w:lvl w:ilvl="5" w:tplc="BBB833E4">
      <w:start w:val="1"/>
      <w:numFmt w:val="lowerRoman"/>
      <w:lvlText w:val="%6."/>
      <w:lvlJc w:val="right"/>
      <w:pPr>
        <w:ind w:left="4320" w:hanging="180"/>
      </w:pPr>
    </w:lvl>
    <w:lvl w:ilvl="6" w:tplc="29C00E3A">
      <w:start w:val="1"/>
      <w:numFmt w:val="decimal"/>
      <w:lvlText w:val="%7."/>
      <w:lvlJc w:val="left"/>
      <w:pPr>
        <w:ind w:left="5040" w:hanging="360"/>
      </w:pPr>
    </w:lvl>
    <w:lvl w:ilvl="7" w:tplc="29C86C40">
      <w:start w:val="1"/>
      <w:numFmt w:val="lowerLetter"/>
      <w:lvlText w:val="%8."/>
      <w:lvlJc w:val="left"/>
      <w:pPr>
        <w:ind w:left="5760" w:hanging="360"/>
      </w:pPr>
    </w:lvl>
    <w:lvl w:ilvl="8" w:tplc="2B06D8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D5AB8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BD3274"/>
    <w:multiLevelType w:val="hybridMultilevel"/>
    <w:tmpl w:val="A184D68A"/>
    <w:lvl w:ilvl="0" w:tplc="279E27F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412C9350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B3E9FC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B44237A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76AC3E48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AB40411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842BF52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4ACCFEC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18A04E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7"/>
  </w:num>
  <w:num w:numId="3">
    <w:abstractNumId w:val="31"/>
  </w:num>
  <w:num w:numId="4">
    <w:abstractNumId w:val="26"/>
  </w:num>
  <w:num w:numId="5">
    <w:abstractNumId w:val="0"/>
  </w:num>
  <w:num w:numId="6">
    <w:abstractNumId w:val="37"/>
  </w:num>
  <w:num w:numId="7">
    <w:abstractNumId w:val="39"/>
  </w:num>
  <w:num w:numId="8">
    <w:abstractNumId w:val="36"/>
  </w:num>
  <w:num w:numId="9">
    <w:abstractNumId w:val="11"/>
  </w:num>
  <w:num w:numId="10">
    <w:abstractNumId w:val="1"/>
  </w:num>
  <w:num w:numId="11">
    <w:abstractNumId w:val="28"/>
  </w:num>
  <w:num w:numId="12">
    <w:abstractNumId w:val="30"/>
  </w:num>
  <w:num w:numId="13">
    <w:abstractNumId w:val="8"/>
  </w:num>
  <w:num w:numId="14">
    <w:abstractNumId w:val="24"/>
  </w:num>
  <w:num w:numId="15">
    <w:abstractNumId w:val="12"/>
  </w:num>
  <w:num w:numId="16">
    <w:abstractNumId w:val="5"/>
  </w:num>
  <w:num w:numId="17">
    <w:abstractNumId w:val="19"/>
  </w:num>
  <w:num w:numId="18">
    <w:abstractNumId w:val="7"/>
  </w:num>
  <w:num w:numId="19">
    <w:abstractNumId w:val="42"/>
  </w:num>
  <w:num w:numId="20">
    <w:abstractNumId w:val="21"/>
  </w:num>
  <w:num w:numId="21">
    <w:abstractNumId w:val="33"/>
  </w:num>
  <w:num w:numId="22">
    <w:abstractNumId w:val="45"/>
  </w:num>
  <w:num w:numId="23">
    <w:abstractNumId w:val="25"/>
  </w:num>
  <w:num w:numId="24">
    <w:abstractNumId w:val="38"/>
  </w:num>
  <w:num w:numId="25">
    <w:abstractNumId w:val="17"/>
  </w:num>
  <w:num w:numId="26">
    <w:abstractNumId w:val="6"/>
  </w:num>
  <w:num w:numId="27">
    <w:abstractNumId w:val="14"/>
  </w:num>
  <w:num w:numId="28">
    <w:abstractNumId w:val="34"/>
  </w:num>
  <w:num w:numId="29">
    <w:abstractNumId w:val="2"/>
  </w:num>
  <w:num w:numId="30">
    <w:abstractNumId w:val="3"/>
  </w:num>
  <w:num w:numId="31">
    <w:abstractNumId w:val="23"/>
  </w:num>
  <w:num w:numId="32">
    <w:abstractNumId w:val="29"/>
  </w:num>
  <w:num w:numId="33">
    <w:abstractNumId w:val="35"/>
  </w:num>
  <w:num w:numId="34">
    <w:abstractNumId w:val="9"/>
  </w:num>
  <w:num w:numId="35">
    <w:abstractNumId w:val="4"/>
  </w:num>
  <w:num w:numId="36">
    <w:abstractNumId w:val="46"/>
  </w:num>
  <w:num w:numId="37">
    <w:abstractNumId w:val="20"/>
  </w:num>
  <w:num w:numId="38">
    <w:abstractNumId w:val="13"/>
  </w:num>
  <w:num w:numId="39">
    <w:abstractNumId w:val="41"/>
  </w:num>
  <w:num w:numId="40">
    <w:abstractNumId w:val="16"/>
  </w:num>
  <w:num w:numId="41">
    <w:abstractNumId w:val="22"/>
  </w:num>
  <w:num w:numId="42">
    <w:abstractNumId w:val="15"/>
  </w:num>
  <w:num w:numId="43">
    <w:abstractNumId w:val="32"/>
  </w:num>
  <w:num w:numId="44">
    <w:abstractNumId w:val="40"/>
  </w:num>
  <w:num w:numId="45">
    <w:abstractNumId w:val="18"/>
  </w:num>
  <w:num w:numId="46">
    <w:abstractNumId w:val="44"/>
  </w:num>
  <w:num w:numId="47">
    <w:abstractNumId w:val="43"/>
  </w:num>
  <w:num w:numId="48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E87"/>
    <w:rsid w:val="000213BF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EFD0"/>
    <w:rsid w:val="0015BCD1"/>
    <w:rsid w:val="00161D1A"/>
    <w:rsid w:val="00163127"/>
    <w:rsid w:val="00163A13"/>
    <w:rsid w:val="00164787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CD2D8"/>
    <w:rsid w:val="001D331F"/>
    <w:rsid w:val="001D436B"/>
    <w:rsid w:val="001E6746"/>
    <w:rsid w:val="001F2CFA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4933"/>
    <w:rsid w:val="002E565E"/>
    <w:rsid w:val="002F10E5"/>
    <w:rsid w:val="002F4A14"/>
    <w:rsid w:val="00306CE4"/>
    <w:rsid w:val="00310E55"/>
    <w:rsid w:val="003132C3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39D8"/>
    <w:rsid w:val="003A4C53"/>
    <w:rsid w:val="003B353A"/>
    <w:rsid w:val="003B4837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3566C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4E442E"/>
    <w:rsid w:val="005238D1"/>
    <w:rsid w:val="00530B5F"/>
    <w:rsid w:val="00530F4C"/>
    <w:rsid w:val="00537277"/>
    <w:rsid w:val="00546C46"/>
    <w:rsid w:val="00552AF1"/>
    <w:rsid w:val="00556C18"/>
    <w:rsid w:val="0055713A"/>
    <w:rsid w:val="005576F2"/>
    <w:rsid w:val="005621FE"/>
    <w:rsid w:val="00562DCA"/>
    <w:rsid w:val="00564A15"/>
    <w:rsid w:val="005653C7"/>
    <w:rsid w:val="00570E89"/>
    <w:rsid w:val="00572458"/>
    <w:rsid w:val="00577F0D"/>
    <w:rsid w:val="00583C9C"/>
    <w:rsid w:val="0058433A"/>
    <w:rsid w:val="005921F6"/>
    <w:rsid w:val="005A3085"/>
    <w:rsid w:val="005B615E"/>
    <w:rsid w:val="005C7AC3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59"/>
    <w:rsid w:val="00620F7C"/>
    <w:rsid w:val="0063033D"/>
    <w:rsid w:val="006412DF"/>
    <w:rsid w:val="00654AF9"/>
    <w:rsid w:val="00670783"/>
    <w:rsid w:val="00670C8C"/>
    <w:rsid w:val="0068D7C7"/>
    <w:rsid w:val="00693356"/>
    <w:rsid w:val="006B1317"/>
    <w:rsid w:val="006C2ABC"/>
    <w:rsid w:val="006C727A"/>
    <w:rsid w:val="006C7ABB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04E2"/>
    <w:rsid w:val="00704D39"/>
    <w:rsid w:val="00705B2B"/>
    <w:rsid w:val="00707138"/>
    <w:rsid w:val="0070FC15"/>
    <w:rsid w:val="007147F4"/>
    <w:rsid w:val="00714C81"/>
    <w:rsid w:val="007152FB"/>
    <w:rsid w:val="007246B1"/>
    <w:rsid w:val="00725932"/>
    <w:rsid w:val="00735C83"/>
    <w:rsid w:val="00737FB1"/>
    <w:rsid w:val="0073E566"/>
    <w:rsid w:val="00751F55"/>
    <w:rsid w:val="007531FC"/>
    <w:rsid w:val="00765A20"/>
    <w:rsid w:val="00773AF3"/>
    <w:rsid w:val="00775D6C"/>
    <w:rsid w:val="0077C2F0"/>
    <w:rsid w:val="00784A29"/>
    <w:rsid w:val="00786D3A"/>
    <w:rsid w:val="007947ED"/>
    <w:rsid w:val="007A25CB"/>
    <w:rsid w:val="007A6E6A"/>
    <w:rsid w:val="007B796D"/>
    <w:rsid w:val="007C0669"/>
    <w:rsid w:val="007C31E0"/>
    <w:rsid w:val="007C49A7"/>
    <w:rsid w:val="007D28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5F5CB"/>
    <w:rsid w:val="0086238B"/>
    <w:rsid w:val="00863593"/>
    <w:rsid w:val="0087AFF3"/>
    <w:rsid w:val="0087E74E"/>
    <w:rsid w:val="00886501"/>
    <w:rsid w:val="00893C5E"/>
    <w:rsid w:val="00894554"/>
    <w:rsid w:val="0089A6BF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A4558"/>
    <w:rsid w:val="009B715D"/>
    <w:rsid w:val="009B860E"/>
    <w:rsid w:val="009BDE7A"/>
    <w:rsid w:val="009C61FA"/>
    <w:rsid w:val="009E0AA6"/>
    <w:rsid w:val="009E2CD6"/>
    <w:rsid w:val="009F10F3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6297F"/>
    <w:rsid w:val="00A62A00"/>
    <w:rsid w:val="00A776A3"/>
    <w:rsid w:val="00A803DC"/>
    <w:rsid w:val="00A850AF"/>
    <w:rsid w:val="00A9092E"/>
    <w:rsid w:val="00A9282D"/>
    <w:rsid w:val="00A9377D"/>
    <w:rsid w:val="00A942BA"/>
    <w:rsid w:val="00AA34E8"/>
    <w:rsid w:val="00AA7412"/>
    <w:rsid w:val="00AC6E26"/>
    <w:rsid w:val="00ACCB50"/>
    <w:rsid w:val="00AD49CD"/>
    <w:rsid w:val="00AE9E5E"/>
    <w:rsid w:val="00AF05D8"/>
    <w:rsid w:val="00AF39A5"/>
    <w:rsid w:val="00B03998"/>
    <w:rsid w:val="00B07B72"/>
    <w:rsid w:val="00B07FE8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88E62"/>
    <w:rsid w:val="00B93B06"/>
    <w:rsid w:val="00BA3906"/>
    <w:rsid w:val="00BA6FE0"/>
    <w:rsid w:val="00BC2FCF"/>
    <w:rsid w:val="00BD542D"/>
    <w:rsid w:val="00BD6C24"/>
    <w:rsid w:val="00BE0AF9"/>
    <w:rsid w:val="00BE4026"/>
    <w:rsid w:val="00C033A4"/>
    <w:rsid w:val="00C03BB6"/>
    <w:rsid w:val="00C0F7A7"/>
    <w:rsid w:val="00C12082"/>
    <w:rsid w:val="00C2168F"/>
    <w:rsid w:val="00C329A3"/>
    <w:rsid w:val="00C35A71"/>
    <w:rsid w:val="00C35D04"/>
    <w:rsid w:val="00C37ED7"/>
    <w:rsid w:val="00C43DE5"/>
    <w:rsid w:val="00C47ADB"/>
    <w:rsid w:val="00C5021F"/>
    <w:rsid w:val="00C53926"/>
    <w:rsid w:val="00C68A89"/>
    <w:rsid w:val="00C6C72E"/>
    <w:rsid w:val="00C70E2A"/>
    <w:rsid w:val="00C74EE0"/>
    <w:rsid w:val="00C76D1A"/>
    <w:rsid w:val="00C9038C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66E9"/>
    <w:rsid w:val="00D340AD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5592"/>
    <w:rsid w:val="00E06030"/>
    <w:rsid w:val="00E24034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33F2"/>
    <w:rsid w:val="00E868ED"/>
    <w:rsid w:val="00E8EE6E"/>
    <w:rsid w:val="00EA68A8"/>
    <w:rsid w:val="00EB170B"/>
    <w:rsid w:val="00EB52B7"/>
    <w:rsid w:val="00EB62E2"/>
    <w:rsid w:val="00EC07A0"/>
    <w:rsid w:val="00EC1F7F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5C20"/>
    <w:rsid w:val="00F05E25"/>
    <w:rsid w:val="00F0671A"/>
    <w:rsid w:val="00F11125"/>
    <w:rsid w:val="00F15B84"/>
    <w:rsid w:val="00F22113"/>
    <w:rsid w:val="00F404A0"/>
    <w:rsid w:val="00F472D0"/>
    <w:rsid w:val="00F5049C"/>
    <w:rsid w:val="00F572DD"/>
    <w:rsid w:val="00F60640"/>
    <w:rsid w:val="00F62EB8"/>
    <w:rsid w:val="00F641EC"/>
    <w:rsid w:val="00F73EE9"/>
    <w:rsid w:val="00F7760F"/>
    <w:rsid w:val="00F83066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814A7"/>
    <w:rsid w:val="01096C2B"/>
    <w:rsid w:val="010C65AA"/>
    <w:rsid w:val="010F0ACD"/>
    <w:rsid w:val="010F54A7"/>
    <w:rsid w:val="01233390"/>
    <w:rsid w:val="0126EE17"/>
    <w:rsid w:val="012B156B"/>
    <w:rsid w:val="01343957"/>
    <w:rsid w:val="0135F3E3"/>
    <w:rsid w:val="0138867C"/>
    <w:rsid w:val="013C0168"/>
    <w:rsid w:val="0142260B"/>
    <w:rsid w:val="0154CFB8"/>
    <w:rsid w:val="01591280"/>
    <w:rsid w:val="015AEB3F"/>
    <w:rsid w:val="01630CA5"/>
    <w:rsid w:val="0164FFA5"/>
    <w:rsid w:val="016F3AD1"/>
    <w:rsid w:val="01724CFA"/>
    <w:rsid w:val="01766375"/>
    <w:rsid w:val="017B759D"/>
    <w:rsid w:val="017B9CAF"/>
    <w:rsid w:val="017CBE39"/>
    <w:rsid w:val="0180D5D6"/>
    <w:rsid w:val="01880D44"/>
    <w:rsid w:val="018E2616"/>
    <w:rsid w:val="0197706F"/>
    <w:rsid w:val="0198194A"/>
    <w:rsid w:val="0199BA4B"/>
    <w:rsid w:val="019B0E7C"/>
    <w:rsid w:val="01A1275C"/>
    <w:rsid w:val="01A47BB9"/>
    <w:rsid w:val="01B2593A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A23C7"/>
    <w:rsid w:val="021DFC8C"/>
    <w:rsid w:val="0227786A"/>
    <w:rsid w:val="022954C9"/>
    <w:rsid w:val="022ECFCD"/>
    <w:rsid w:val="0245D1D2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BF5F3"/>
    <w:rsid w:val="02DE265A"/>
    <w:rsid w:val="02E00C6D"/>
    <w:rsid w:val="02E0D345"/>
    <w:rsid w:val="02E6D26C"/>
    <w:rsid w:val="02EC65D1"/>
    <w:rsid w:val="02EDEF8F"/>
    <w:rsid w:val="02F49F54"/>
    <w:rsid w:val="02FD5E0D"/>
    <w:rsid w:val="02FFC092"/>
    <w:rsid w:val="030185FF"/>
    <w:rsid w:val="0309011F"/>
    <w:rsid w:val="031123F3"/>
    <w:rsid w:val="0311BF88"/>
    <w:rsid w:val="0318B885"/>
    <w:rsid w:val="031EF5EB"/>
    <w:rsid w:val="03219C64"/>
    <w:rsid w:val="03234D53"/>
    <w:rsid w:val="0324CC5F"/>
    <w:rsid w:val="03296EA5"/>
    <w:rsid w:val="032977B2"/>
    <w:rsid w:val="033528EB"/>
    <w:rsid w:val="033B286F"/>
    <w:rsid w:val="033F2446"/>
    <w:rsid w:val="034C8614"/>
    <w:rsid w:val="0350E5EA"/>
    <w:rsid w:val="03550403"/>
    <w:rsid w:val="0365AFC0"/>
    <w:rsid w:val="0365B643"/>
    <w:rsid w:val="036BD5C1"/>
    <w:rsid w:val="0378010D"/>
    <w:rsid w:val="0378C79C"/>
    <w:rsid w:val="037F4FCC"/>
    <w:rsid w:val="0388EEDF"/>
    <w:rsid w:val="038DCC22"/>
    <w:rsid w:val="0390393A"/>
    <w:rsid w:val="0397EE2C"/>
    <w:rsid w:val="039A7814"/>
    <w:rsid w:val="039A9D58"/>
    <w:rsid w:val="039AB6EB"/>
    <w:rsid w:val="039B0D15"/>
    <w:rsid w:val="039DF869"/>
    <w:rsid w:val="03A60582"/>
    <w:rsid w:val="03B5E679"/>
    <w:rsid w:val="03B5E750"/>
    <w:rsid w:val="03BD2067"/>
    <w:rsid w:val="03C42030"/>
    <w:rsid w:val="03C44DC6"/>
    <w:rsid w:val="03C69A9C"/>
    <w:rsid w:val="03CA8E86"/>
    <w:rsid w:val="03CE9833"/>
    <w:rsid w:val="03D203E5"/>
    <w:rsid w:val="03D655CD"/>
    <w:rsid w:val="03E0891B"/>
    <w:rsid w:val="03E7A603"/>
    <w:rsid w:val="03E8AB6A"/>
    <w:rsid w:val="03E8D3A1"/>
    <w:rsid w:val="03EABFB5"/>
    <w:rsid w:val="03EF90FC"/>
    <w:rsid w:val="03F4F943"/>
    <w:rsid w:val="03F91302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3C0536"/>
    <w:rsid w:val="044124A3"/>
    <w:rsid w:val="0441E0D8"/>
    <w:rsid w:val="04455A24"/>
    <w:rsid w:val="0449B7FA"/>
    <w:rsid w:val="044F72B7"/>
    <w:rsid w:val="045B3BF2"/>
    <w:rsid w:val="046043EE"/>
    <w:rsid w:val="04672195"/>
    <w:rsid w:val="0467580C"/>
    <w:rsid w:val="0469AFDA"/>
    <w:rsid w:val="046C307B"/>
    <w:rsid w:val="046CF1B1"/>
    <w:rsid w:val="046D4D19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79149"/>
    <w:rsid w:val="04B8DE13"/>
    <w:rsid w:val="04C21264"/>
    <w:rsid w:val="04C57801"/>
    <w:rsid w:val="04CD9E88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5A0D0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8CD3"/>
    <w:rsid w:val="0529F5FD"/>
    <w:rsid w:val="052DC1FB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5A3036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856522"/>
    <w:rsid w:val="05985169"/>
    <w:rsid w:val="059A4AF6"/>
    <w:rsid w:val="059DC902"/>
    <w:rsid w:val="05A8A4F7"/>
    <w:rsid w:val="05B3DADE"/>
    <w:rsid w:val="05B89C25"/>
    <w:rsid w:val="05BF820D"/>
    <w:rsid w:val="05C017B2"/>
    <w:rsid w:val="05C7F223"/>
    <w:rsid w:val="05D3E95E"/>
    <w:rsid w:val="05E3604C"/>
    <w:rsid w:val="05E50ADF"/>
    <w:rsid w:val="05E5EBB8"/>
    <w:rsid w:val="05E6FA94"/>
    <w:rsid w:val="05EBA4E9"/>
    <w:rsid w:val="05ED7275"/>
    <w:rsid w:val="05F20270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7780"/>
    <w:rsid w:val="0637D942"/>
    <w:rsid w:val="063A119F"/>
    <w:rsid w:val="063DC649"/>
    <w:rsid w:val="063E7EEF"/>
    <w:rsid w:val="063EEAA4"/>
    <w:rsid w:val="063F8B8F"/>
    <w:rsid w:val="0643E906"/>
    <w:rsid w:val="06464239"/>
    <w:rsid w:val="064A9F9D"/>
    <w:rsid w:val="064C84B5"/>
    <w:rsid w:val="06572DC0"/>
    <w:rsid w:val="065B75E7"/>
    <w:rsid w:val="065C160B"/>
    <w:rsid w:val="066019AE"/>
    <w:rsid w:val="0665B3F2"/>
    <w:rsid w:val="06691F04"/>
    <w:rsid w:val="066C9CB0"/>
    <w:rsid w:val="066DDC04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3C529"/>
    <w:rsid w:val="0698946E"/>
    <w:rsid w:val="069C5399"/>
    <w:rsid w:val="069CBC05"/>
    <w:rsid w:val="069E9DD4"/>
    <w:rsid w:val="06A9EB0E"/>
    <w:rsid w:val="06AD438C"/>
    <w:rsid w:val="06B69FE5"/>
    <w:rsid w:val="06B78221"/>
    <w:rsid w:val="06BF0CBE"/>
    <w:rsid w:val="06BF161D"/>
    <w:rsid w:val="06C93421"/>
    <w:rsid w:val="06CC5732"/>
    <w:rsid w:val="06CE8202"/>
    <w:rsid w:val="06D56D20"/>
    <w:rsid w:val="06E09CA0"/>
    <w:rsid w:val="06E84049"/>
    <w:rsid w:val="06EB7C32"/>
    <w:rsid w:val="06F8246E"/>
    <w:rsid w:val="06FD41D8"/>
    <w:rsid w:val="07009430"/>
    <w:rsid w:val="07015E0D"/>
    <w:rsid w:val="07033FB3"/>
    <w:rsid w:val="0704184C"/>
    <w:rsid w:val="0704CF81"/>
    <w:rsid w:val="07071CBB"/>
    <w:rsid w:val="071E57F8"/>
    <w:rsid w:val="071F2628"/>
    <w:rsid w:val="0728AF2A"/>
    <w:rsid w:val="072EA427"/>
    <w:rsid w:val="072F1E81"/>
    <w:rsid w:val="072F4A8F"/>
    <w:rsid w:val="072FE9BC"/>
    <w:rsid w:val="07398BAE"/>
    <w:rsid w:val="0740FFC5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9B9B7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8D908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6FC635"/>
    <w:rsid w:val="0888C932"/>
    <w:rsid w:val="0888F3FD"/>
    <w:rsid w:val="0889075B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CC2C0C"/>
    <w:rsid w:val="08CD9190"/>
    <w:rsid w:val="08D00562"/>
    <w:rsid w:val="08D1D695"/>
    <w:rsid w:val="08D4A563"/>
    <w:rsid w:val="08DA3E8F"/>
    <w:rsid w:val="08DCD026"/>
    <w:rsid w:val="08E28F02"/>
    <w:rsid w:val="08E6E956"/>
    <w:rsid w:val="08E6EFB9"/>
    <w:rsid w:val="08ED9139"/>
    <w:rsid w:val="08F06D15"/>
    <w:rsid w:val="08F0C0C8"/>
    <w:rsid w:val="08F5B88A"/>
    <w:rsid w:val="09021919"/>
    <w:rsid w:val="090AADD7"/>
    <w:rsid w:val="090F5EF9"/>
    <w:rsid w:val="09146E88"/>
    <w:rsid w:val="0917A8F7"/>
    <w:rsid w:val="091A1535"/>
    <w:rsid w:val="092008B0"/>
    <w:rsid w:val="092314AA"/>
    <w:rsid w:val="09234A16"/>
    <w:rsid w:val="093F175F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4F4F1"/>
    <w:rsid w:val="09B65714"/>
    <w:rsid w:val="09B90B3A"/>
    <w:rsid w:val="09C545FC"/>
    <w:rsid w:val="09CDF545"/>
    <w:rsid w:val="09D70519"/>
    <w:rsid w:val="09DB4BA2"/>
    <w:rsid w:val="09E76B6D"/>
    <w:rsid w:val="09E97BF9"/>
    <w:rsid w:val="09EEEC38"/>
    <w:rsid w:val="09F18204"/>
    <w:rsid w:val="09F3B174"/>
    <w:rsid w:val="09F9A25A"/>
    <w:rsid w:val="0A02828E"/>
    <w:rsid w:val="0A0633C8"/>
    <w:rsid w:val="0A0F4861"/>
    <w:rsid w:val="0A10C4F0"/>
    <w:rsid w:val="0A21B818"/>
    <w:rsid w:val="0A2A676C"/>
    <w:rsid w:val="0A2CEA91"/>
    <w:rsid w:val="0A2CFA29"/>
    <w:rsid w:val="0A34EC95"/>
    <w:rsid w:val="0A37CFF5"/>
    <w:rsid w:val="0A490680"/>
    <w:rsid w:val="0A5026E0"/>
    <w:rsid w:val="0A5233AD"/>
    <w:rsid w:val="0A530198"/>
    <w:rsid w:val="0A552B3E"/>
    <w:rsid w:val="0A595165"/>
    <w:rsid w:val="0A59CC27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3832D"/>
    <w:rsid w:val="0AA9D40D"/>
    <w:rsid w:val="0AAA4BD7"/>
    <w:rsid w:val="0AB26487"/>
    <w:rsid w:val="0ABEE50B"/>
    <w:rsid w:val="0ACB4C5E"/>
    <w:rsid w:val="0ACDC197"/>
    <w:rsid w:val="0ADE8D2D"/>
    <w:rsid w:val="0AE2DD24"/>
    <w:rsid w:val="0AECFDAD"/>
    <w:rsid w:val="0AF35BCA"/>
    <w:rsid w:val="0AF53A3F"/>
    <w:rsid w:val="0AF960EF"/>
    <w:rsid w:val="0AFBA3D2"/>
    <w:rsid w:val="0AFEE1D6"/>
    <w:rsid w:val="0B0059A5"/>
    <w:rsid w:val="0B024FFB"/>
    <w:rsid w:val="0B0FB54B"/>
    <w:rsid w:val="0B11B4DB"/>
    <w:rsid w:val="0B173585"/>
    <w:rsid w:val="0B1BFC8C"/>
    <w:rsid w:val="0B24A8E2"/>
    <w:rsid w:val="0B29996C"/>
    <w:rsid w:val="0B2A0E8C"/>
    <w:rsid w:val="0B32E112"/>
    <w:rsid w:val="0B35085C"/>
    <w:rsid w:val="0B377ECA"/>
    <w:rsid w:val="0B37D23F"/>
    <w:rsid w:val="0B3FB167"/>
    <w:rsid w:val="0B43F7B3"/>
    <w:rsid w:val="0B449D8E"/>
    <w:rsid w:val="0B4EE8DB"/>
    <w:rsid w:val="0B5019F3"/>
    <w:rsid w:val="0B6284F0"/>
    <w:rsid w:val="0B62DED7"/>
    <w:rsid w:val="0B68C3BF"/>
    <w:rsid w:val="0B698DC2"/>
    <w:rsid w:val="0B6BBAD3"/>
    <w:rsid w:val="0B6D859B"/>
    <w:rsid w:val="0B6EF9C2"/>
    <w:rsid w:val="0B7E9B1A"/>
    <w:rsid w:val="0B879112"/>
    <w:rsid w:val="0B898D05"/>
    <w:rsid w:val="0B8C1D5F"/>
    <w:rsid w:val="0B95C7E2"/>
    <w:rsid w:val="0B994487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14D89"/>
    <w:rsid w:val="0BC29E8A"/>
    <w:rsid w:val="0BCA1815"/>
    <w:rsid w:val="0BD5349A"/>
    <w:rsid w:val="0BD694A0"/>
    <w:rsid w:val="0BD84CC3"/>
    <w:rsid w:val="0BDA1757"/>
    <w:rsid w:val="0BE010DA"/>
    <w:rsid w:val="0BE75C6C"/>
    <w:rsid w:val="0BE803D1"/>
    <w:rsid w:val="0BEC9B71"/>
    <w:rsid w:val="0BF5D954"/>
    <w:rsid w:val="0BF79468"/>
    <w:rsid w:val="0BF9B3B6"/>
    <w:rsid w:val="0BFA1EED"/>
    <w:rsid w:val="0C08325C"/>
    <w:rsid w:val="0C1160C5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6EA228"/>
    <w:rsid w:val="0C720866"/>
    <w:rsid w:val="0C7537FB"/>
    <w:rsid w:val="0C77C93C"/>
    <w:rsid w:val="0C80643D"/>
    <w:rsid w:val="0C837E75"/>
    <w:rsid w:val="0C849BC7"/>
    <w:rsid w:val="0C8A010C"/>
    <w:rsid w:val="0C989662"/>
    <w:rsid w:val="0C9A30A2"/>
    <w:rsid w:val="0C9A7267"/>
    <w:rsid w:val="0C9B97C9"/>
    <w:rsid w:val="0C9D345B"/>
    <w:rsid w:val="0CB3FA98"/>
    <w:rsid w:val="0CB47EB1"/>
    <w:rsid w:val="0CB50E75"/>
    <w:rsid w:val="0CB760C2"/>
    <w:rsid w:val="0CB80639"/>
    <w:rsid w:val="0CBA6B80"/>
    <w:rsid w:val="0CBE5CE8"/>
    <w:rsid w:val="0CBF6CAD"/>
    <w:rsid w:val="0CBFF3BF"/>
    <w:rsid w:val="0CCAA323"/>
    <w:rsid w:val="0CDBC19B"/>
    <w:rsid w:val="0CDC26E5"/>
    <w:rsid w:val="0CDD1FCE"/>
    <w:rsid w:val="0CE07817"/>
    <w:rsid w:val="0CE581E8"/>
    <w:rsid w:val="0CE731DB"/>
    <w:rsid w:val="0CE8516A"/>
    <w:rsid w:val="0CE8E83C"/>
    <w:rsid w:val="0CEA930F"/>
    <w:rsid w:val="0CEB5C5B"/>
    <w:rsid w:val="0CEF57AF"/>
    <w:rsid w:val="0CF3CEE0"/>
    <w:rsid w:val="0D01FE74"/>
    <w:rsid w:val="0D04FCD3"/>
    <w:rsid w:val="0D0631B3"/>
    <w:rsid w:val="0D17A2D2"/>
    <w:rsid w:val="0D19DF1B"/>
    <w:rsid w:val="0D1AD73C"/>
    <w:rsid w:val="0D1E442A"/>
    <w:rsid w:val="0D21B3AB"/>
    <w:rsid w:val="0D2A4C23"/>
    <w:rsid w:val="0D313412"/>
    <w:rsid w:val="0D34BF1D"/>
    <w:rsid w:val="0D390349"/>
    <w:rsid w:val="0D3D831E"/>
    <w:rsid w:val="0D3E579C"/>
    <w:rsid w:val="0D3F2F4B"/>
    <w:rsid w:val="0D50EE6F"/>
    <w:rsid w:val="0D547805"/>
    <w:rsid w:val="0D5C7570"/>
    <w:rsid w:val="0D65AF55"/>
    <w:rsid w:val="0D65FB17"/>
    <w:rsid w:val="0D682F5F"/>
    <w:rsid w:val="0D6B4E95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C21D9"/>
    <w:rsid w:val="0D8DAC39"/>
    <w:rsid w:val="0D930DE4"/>
    <w:rsid w:val="0D940BDC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BFF2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E1996A"/>
    <w:rsid w:val="0DE4A1EA"/>
    <w:rsid w:val="0DF223AF"/>
    <w:rsid w:val="0DFB1FA7"/>
    <w:rsid w:val="0E00CD6A"/>
    <w:rsid w:val="0E03B666"/>
    <w:rsid w:val="0E097384"/>
    <w:rsid w:val="0E143EF1"/>
    <w:rsid w:val="0E16F645"/>
    <w:rsid w:val="0E1A65FC"/>
    <w:rsid w:val="0E2514A1"/>
    <w:rsid w:val="0E27354E"/>
    <w:rsid w:val="0E2796DD"/>
    <w:rsid w:val="0E2F5A25"/>
    <w:rsid w:val="0E31A9D6"/>
    <w:rsid w:val="0E37ED64"/>
    <w:rsid w:val="0E3D301E"/>
    <w:rsid w:val="0E47703D"/>
    <w:rsid w:val="0E47D8FA"/>
    <w:rsid w:val="0E49C0E3"/>
    <w:rsid w:val="0E4BE480"/>
    <w:rsid w:val="0E51E117"/>
    <w:rsid w:val="0E52DF0A"/>
    <w:rsid w:val="0E55BF5A"/>
    <w:rsid w:val="0E55E6C5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783C0"/>
    <w:rsid w:val="0E89277F"/>
    <w:rsid w:val="0E8F3305"/>
    <w:rsid w:val="0E941FAB"/>
    <w:rsid w:val="0E953045"/>
    <w:rsid w:val="0EA21EA3"/>
    <w:rsid w:val="0EA41E14"/>
    <w:rsid w:val="0EAD917D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65AAF"/>
    <w:rsid w:val="0ECC7C68"/>
    <w:rsid w:val="0ED005BB"/>
    <w:rsid w:val="0ED84944"/>
    <w:rsid w:val="0ED9DBDC"/>
    <w:rsid w:val="0EE6AA76"/>
    <w:rsid w:val="0EF0E6E7"/>
    <w:rsid w:val="0EF40FC6"/>
    <w:rsid w:val="0F1311C9"/>
    <w:rsid w:val="0F188527"/>
    <w:rsid w:val="0F1919F1"/>
    <w:rsid w:val="0F21D6F0"/>
    <w:rsid w:val="0F26B26E"/>
    <w:rsid w:val="0F27A3A0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6BC39"/>
    <w:rsid w:val="0F591CA8"/>
    <w:rsid w:val="0F5BE8B4"/>
    <w:rsid w:val="0F5CBB9B"/>
    <w:rsid w:val="0F5E41F9"/>
    <w:rsid w:val="0F615D7F"/>
    <w:rsid w:val="0F7401B4"/>
    <w:rsid w:val="0F7684A7"/>
    <w:rsid w:val="0F83D32D"/>
    <w:rsid w:val="0F855E2E"/>
    <w:rsid w:val="0F86AD9B"/>
    <w:rsid w:val="0F8A2E53"/>
    <w:rsid w:val="0F90381F"/>
    <w:rsid w:val="0F915F0E"/>
    <w:rsid w:val="0F92562E"/>
    <w:rsid w:val="0F972238"/>
    <w:rsid w:val="0F986803"/>
    <w:rsid w:val="0F9E1986"/>
    <w:rsid w:val="0F9E9F54"/>
    <w:rsid w:val="0FA0A5B8"/>
    <w:rsid w:val="0FA915D3"/>
    <w:rsid w:val="0FB87DF5"/>
    <w:rsid w:val="0FBF67E0"/>
    <w:rsid w:val="0FC45B4D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3E9DE"/>
    <w:rsid w:val="0FE6536F"/>
    <w:rsid w:val="0FEC9AAE"/>
    <w:rsid w:val="0FEFB8F2"/>
    <w:rsid w:val="0FF24CF5"/>
    <w:rsid w:val="0FF3BDD2"/>
    <w:rsid w:val="0FFAFEC2"/>
    <w:rsid w:val="0FFED0A1"/>
    <w:rsid w:val="10001FEF"/>
    <w:rsid w:val="1005B13F"/>
    <w:rsid w:val="100995DE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9DA58"/>
    <w:rsid w:val="103F1B69"/>
    <w:rsid w:val="10407119"/>
    <w:rsid w:val="1046ADA2"/>
    <w:rsid w:val="10495CB5"/>
    <w:rsid w:val="105120CA"/>
    <w:rsid w:val="1052E5F6"/>
    <w:rsid w:val="10544437"/>
    <w:rsid w:val="1054A247"/>
    <w:rsid w:val="1058EC98"/>
    <w:rsid w:val="105D049A"/>
    <w:rsid w:val="10626DEF"/>
    <w:rsid w:val="1062E690"/>
    <w:rsid w:val="10630BE2"/>
    <w:rsid w:val="1065C6BF"/>
    <w:rsid w:val="1066493B"/>
    <w:rsid w:val="1067A5AB"/>
    <w:rsid w:val="1067FFF3"/>
    <w:rsid w:val="1068D4D4"/>
    <w:rsid w:val="106F70D8"/>
    <w:rsid w:val="1073AC49"/>
    <w:rsid w:val="107B03EA"/>
    <w:rsid w:val="1080DB8C"/>
    <w:rsid w:val="1091F68E"/>
    <w:rsid w:val="10926327"/>
    <w:rsid w:val="1099976A"/>
    <w:rsid w:val="109BE503"/>
    <w:rsid w:val="109E08E9"/>
    <w:rsid w:val="10A351A0"/>
    <w:rsid w:val="10A7EA98"/>
    <w:rsid w:val="10AB2388"/>
    <w:rsid w:val="10C12C4B"/>
    <w:rsid w:val="10C29011"/>
    <w:rsid w:val="10C31EBC"/>
    <w:rsid w:val="10C6C19A"/>
    <w:rsid w:val="10C7D17C"/>
    <w:rsid w:val="10CA3097"/>
    <w:rsid w:val="10D6F85E"/>
    <w:rsid w:val="10D9F9C8"/>
    <w:rsid w:val="10DCEAB8"/>
    <w:rsid w:val="10DD1EDF"/>
    <w:rsid w:val="10DE2E09"/>
    <w:rsid w:val="10E028F8"/>
    <w:rsid w:val="10E1F334"/>
    <w:rsid w:val="10E5EE0A"/>
    <w:rsid w:val="10EB4ADD"/>
    <w:rsid w:val="10F1104E"/>
    <w:rsid w:val="10F2031A"/>
    <w:rsid w:val="10F2132B"/>
    <w:rsid w:val="10F642C8"/>
    <w:rsid w:val="10F9284E"/>
    <w:rsid w:val="10F9CCAC"/>
    <w:rsid w:val="10FA1E3D"/>
    <w:rsid w:val="10FC8D7E"/>
    <w:rsid w:val="11026738"/>
    <w:rsid w:val="110449A7"/>
    <w:rsid w:val="1105A3B2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21A67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4CE3A8"/>
    <w:rsid w:val="115574F7"/>
    <w:rsid w:val="11588ED9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52407"/>
    <w:rsid w:val="11C8AE2B"/>
    <w:rsid w:val="11CC28E5"/>
    <w:rsid w:val="11D208D6"/>
    <w:rsid w:val="11DD23FC"/>
    <w:rsid w:val="11DE7FC7"/>
    <w:rsid w:val="11DED331"/>
    <w:rsid w:val="11DF1E95"/>
    <w:rsid w:val="11E27333"/>
    <w:rsid w:val="11F716FC"/>
    <w:rsid w:val="11F7C75D"/>
    <w:rsid w:val="11F92AFD"/>
    <w:rsid w:val="1209D152"/>
    <w:rsid w:val="120F44A1"/>
    <w:rsid w:val="120F7CAA"/>
    <w:rsid w:val="121134F7"/>
    <w:rsid w:val="121C23AA"/>
    <w:rsid w:val="122152E9"/>
    <w:rsid w:val="1222E958"/>
    <w:rsid w:val="1228AF20"/>
    <w:rsid w:val="122A0359"/>
    <w:rsid w:val="122AD824"/>
    <w:rsid w:val="122BF66B"/>
    <w:rsid w:val="1239FAC0"/>
    <w:rsid w:val="123F5F43"/>
    <w:rsid w:val="12411B24"/>
    <w:rsid w:val="124442B5"/>
    <w:rsid w:val="124617BA"/>
    <w:rsid w:val="124EF4F9"/>
    <w:rsid w:val="12500D02"/>
    <w:rsid w:val="12595B17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A7B93"/>
    <w:rsid w:val="12BB1630"/>
    <w:rsid w:val="12D136CE"/>
    <w:rsid w:val="12D2BC8B"/>
    <w:rsid w:val="12DA945D"/>
    <w:rsid w:val="12E4839C"/>
    <w:rsid w:val="12E50572"/>
    <w:rsid w:val="12ED9BF2"/>
    <w:rsid w:val="12EDE57B"/>
    <w:rsid w:val="12EE6555"/>
    <w:rsid w:val="12EFFCED"/>
    <w:rsid w:val="12F791A7"/>
    <w:rsid w:val="12F9C38A"/>
    <w:rsid w:val="12FEF728"/>
    <w:rsid w:val="12FF3DF6"/>
    <w:rsid w:val="13009BD4"/>
    <w:rsid w:val="1302B597"/>
    <w:rsid w:val="1306E162"/>
    <w:rsid w:val="13076109"/>
    <w:rsid w:val="130A4738"/>
    <w:rsid w:val="130DB485"/>
    <w:rsid w:val="1311381D"/>
    <w:rsid w:val="131C9447"/>
    <w:rsid w:val="132050A8"/>
    <w:rsid w:val="13214B26"/>
    <w:rsid w:val="1326A246"/>
    <w:rsid w:val="1333AE10"/>
    <w:rsid w:val="133572F9"/>
    <w:rsid w:val="13369DCF"/>
    <w:rsid w:val="133ED36F"/>
    <w:rsid w:val="13440BDA"/>
    <w:rsid w:val="134A64A5"/>
    <w:rsid w:val="134AED46"/>
    <w:rsid w:val="13511AAA"/>
    <w:rsid w:val="13512EC9"/>
    <w:rsid w:val="13550CBD"/>
    <w:rsid w:val="135C244C"/>
    <w:rsid w:val="135F455D"/>
    <w:rsid w:val="135F6759"/>
    <w:rsid w:val="13607584"/>
    <w:rsid w:val="13618FDA"/>
    <w:rsid w:val="1365D80E"/>
    <w:rsid w:val="136DBEEA"/>
    <w:rsid w:val="137244C8"/>
    <w:rsid w:val="13746A08"/>
    <w:rsid w:val="1375A026"/>
    <w:rsid w:val="1379773A"/>
    <w:rsid w:val="137BA221"/>
    <w:rsid w:val="137E28F0"/>
    <w:rsid w:val="137F843C"/>
    <w:rsid w:val="1383E240"/>
    <w:rsid w:val="1389A551"/>
    <w:rsid w:val="139470C3"/>
    <w:rsid w:val="1397F647"/>
    <w:rsid w:val="139E2766"/>
    <w:rsid w:val="139F455A"/>
    <w:rsid w:val="13A21A38"/>
    <w:rsid w:val="13A58E4E"/>
    <w:rsid w:val="13A7495C"/>
    <w:rsid w:val="13AA6A0F"/>
    <w:rsid w:val="13AB7764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6CDF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4E918D"/>
    <w:rsid w:val="145E8391"/>
    <w:rsid w:val="1469C515"/>
    <w:rsid w:val="146B25E4"/>
    <w:rsid w:val="146FD57C"/>
    <w:rsid w:val="1473A651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A86649"/>
    <w:rsid w:val="14B025AA"/>
    <w:rsid w:val="14B961F6"/>
    <w:rsid w:val="14C02A10"/>
    <w:rsid w:val="14CFA116"/>
    <w:rsid w:val="14D30F8F"/>
    <w:rsid w:val="14D5EFC1"/>
    <w:rsid w:val="14DA5DFB"/>
    <w:rsid w:val="14DEA85B"/>
    <w:rsid w:val="14E1683A"/>
    <w:rsid w:val="14F9BF7A"/>
    <w:rsid w:val="14FDF786"/>
    <w:rsid w:val="14FF2384"/>
    <w:rsid w:val="15068A44"/>
    <w:rsid w:val="150E77F1"/>
    <w:rsid w:val="15137369"/>
    <w:rsid w:val="15177282"/>
    <w:rsid w:val="151A0F2D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6C2A5"/>
    <w:rsid w:val="155A3153"/>
    <w:rsid w:val="155CC613"/>
    <w:rsid w:val="155D4F8F"/>
    <w:rsid w:val="1561AB3C"/>
    <w:rsid w:val="15681472"/>
    <w:rsid w:val="15701CD6"/>
    <w:rsid w:val="157875FE"/>
    <w:rsid w:val="15799959"/>
    <w:rsid w:val="158621C0"/>
    <w:rsid w:val="158C414B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018BA"/>
    <w:rsid w:val="15B776A6"/>
    <w:rsid w:val="15C1C52E"/>
    <w:rsid w:val="15C2C4D0"/>
    <w:rsid w:val="15C6C2BA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73D3"/>
    <w:rsid w:val="16089664"/>
    <w:rsid w:val="161079CC"/>
    <w:rsid w:val="1611A7BF"/>
    <w:rsid w:val="1615BCB8"/>
    <w:rsid w:val="1615F581"/>
    <w:rsid w:val="16183EBB"/>
    <w:rsid w:val="161939A8"/>
    <w:rsid w:val="161ABBDB"/>
    <w:rsid w:val="161EF5D5"/>
    <w:rsid w:val="1620078D"/>
    <w:rsid w:val="1620C259"/>
    <w:rsid w:val="16228BBE"/>
    <w:rsid w:val="162309D0"/>
    <w:rsid w:val="1626E626"/>
    <w:rsid w:val="16285998"/>
    <w:rsid w:val="162DF932"/>
    <w:rsid w:val="16313617"/>
    <w:rsid w:val="1632E75F"/>
    <w:rsid w:val="1635D44E"/>
    <w:rsid w:val="163CE8E7"/>
    <w:rsid w:val="163DF13B"/>
    <w:rsid w:val="163FD7D5"/>
    <w:rsid w:val="1641118E"/>
    <w:rsid w:val="1647EA1A"/>
    <w:rsid w:val="16497FC3"/>
    <w:rsid w:val="164C0BFE"/>
    <w:rsid w:val="164CE49B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57909"/>
    <w:rsid w:val="17399F06"/>
    <w:rsid w:val="173F3220"/>
    <w:rsid w:val="17427C31"/>
    <w:rsid w:val="1743873E"/>
    <w:rsid w:val="17443A9D"/>
    <w:rsid w:val="174863B6"/>
    <w:rsid w:val="1748C041"/>
    <w:rsid w:val="1749195B"/>
    <w:rsid w:val="1749BA54"/>
    <w:rsid w:val="174E1244"/>
    <w:rsid w:val="1750440C"/>
    <w:rsid w:val="1750CFDE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08102"/>
    <w:rsid w:val="1792C0CB"/>
    <w:rsid w:val="1794EF6B"/>
    <w:rsid w:val="17959620"/>
    <w:rsid w:val="1795A6BC"/>
    <w:rsid w:val="179AAFE4"/>
    <w:rsid w:val="179BCF99"/>
    <w:rsid w:val="179F8FA5"/>
    <w:rsid w:val="17A2D9C4"/>
    <w:rsid w:val="17A4ADD2"/>
    <w:rsid w:val="17A7AFB0"/>
    <w:rsid w:val="17B14D97"/>
    <w:rsid w:val="17B8D6CC"/>
    <w:rsid w:val="17BBDD28"/>
    <w:rsid w:val="17CC3C65"/>
    <w:rsid w:val="17DB1ECC"/>
    <w:rsid w:val="17EA20B2"/>
    <w:rsid w:val="17FA4B52"/>
    <w:rsid w:val="17FDEBE4"/>
    <w:rsid w:val="1800A050"/>
    <w:rsid w:val="180D4F95"/>
    <w:rsid w:val="18110378"/>
    <w:rsid w:val="1811E6A1"/>
    <w:rsid w:val="18142981"/>
    <w:rsid w:val="18164EE4"/>
    <w:rsid w:val="181E74E3"/>
    <w:rsid w:val="182BCA2D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7A1EF1"/>
    <w:rsid w:val="188A08D4"/>
    <w:rsid w:val="188B7779"/>
    <w:rsid w:val="188BA19A"/>
    <w:rsid w:val="188C8A1B"/>
    <w:rsid w:val="18950DE9"/>
    <w:rsid w:val="18958786"/>
    <w:rsid w:val="1896F157"/>
    <w:rsid w:val="189A8106"/>
    <w:rsid w:val="189C0B81"/>
    <w:rsid w:val="189C0CD0"/>
    <w:rsid w:val="189F1D8A"/>
    <w:rsid w:val="18A08E49"/>
    <w:rsid w:val="18A214F3"/>
    <w:rsid w:val="18A346BE"/>
    <w:rsid w:val="18A6AC7B"/>
    <w:rsid w:val="18ABD2EF"/>
    <w:rsid w:val="18AF6CC1"/>
    <w:rsid w:val="18B07A6B"/>
    <w:rsid w:val="18B21F12"/>
    <w:rsid w:val="18B6D49F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30604"/>
    <w:rsid w:val="195F9EC8"/>
    <w:rsid w:val="196211A7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9FAC93"/>
    <w:rsid w:val="19A3607E"/>
    <w:rsid w:val="19A41DAF"/>
    <w:rsid w:val="19A8AD7D"/>
    <w:rsid w:val="19AB4598"/>
    <w:rsid w:val="19AC9AEB"/>
    <w:rsid w:val="19AD3A12"/>
    <w:rsid w:val="19B26770"/>
    <w:rsid w:val="19B5C4D6"/>
    <w:rsid w:val="19B720EB"/>
    <w:rsid w:val="19C22863"/>
    <w:rsid w:val="19C79DD5"/>
    <w:rsid w:val="19CC6692"/>
    <w:rsid w:val="19D8E27B"/>
    <w:rsid w:val="19D9660F"/>
    <w:rsid w:val="19E04DE0"/>
    <w:rsid w:val="19E1191F"/>
    <w:rsid w:val="19E9DCD5"/>
    <w:rsid w:val="19E9ED6E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12D77"/>
    <w:rsid w:val="1A24DB03"/>
    <w:rsid w:val="1A253B2D"/>
    <w:rsid w:val="1A2815F8"/>
    <w:rsid w:val="1A2C5C73"/>
    <w:rsid w:val="1A337B2C"/>
    <w:rsid w:val="1A3632E5"/>
    <w:rsid w:val="1A398439"/>
    <w:rsid w:val="1A3B166D"/>
    <w:rsid w:val="1A3D3CF2"/>
    <w:rsid w:val="1A4696AE"/>
    <w:rsid w:val="1A49B51E"/>
    <w:rsid w:val="1A4B2265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7C8C40"/>
    <w:rsid w:val="1A7DCA76"/>
    <w:rsid w:val="1A8385D5"/>
    <w:rsid w:val="1A8A6187"/>
    <w:rsid w:val="1A946650"/>
    <w:rsid w:val="1A9BC638"/>
    <w:rsid w:val="1A9CEEDD"/>
    <w:rsid w:val="1A9D23D7"/>
    <w:rsid w:val="1A9D28D8"/>
    <w:rsid w:val="1AA1490F"/>
    <w:rsid w:val="1AA7A01B"/>
    <w:rsid w:val="1AAAE7CE"/>
    <w:rsid w:val="1AABA0F0"/>
    <w:rsid w:val="1AB7CFD0"/>
    <w:rsid w:val="1ABD90B5"/>
    <w:rsid w:val="1ABF28EF"/>
    <w:rsid w:val="1AC04783"/>
    <w:rsid w:val="1AC937DA"/>
    <w:rsid w:val="1AD40A48"/>
    <w:rsid w:val="1ADAC473"/>
    <w:rsid w:val="1ADB848A"/>
    <w:rsid w:val="1AE6EA0B"/>
    <w:rsid w:val="1AEA7F10"/>
    <w:rsid w:val="1AF034A1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2F2EFA"/>
    <w:rsid w:val="1B3AC118"/>
    <w:rsid w:val="1B410FE4"/>
    <w:rsid w:val="1B4379DA"/>
    <w:rsid w:val="1B43949D"/>
    <w:rsid w:val="1B47544B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51990"/>
    <w:rsid w:val="1B871B36"/>
    <w:rsid w:val="1B8FFA34"/>
    <w:rsid w:val="1B920FAE"/>
    <w:rsid w:val="1B9E6AB9"/>
    <w:rsid w:val="1BA12487"/>
    <w:rsid w:val="1BA4E2F7"/>
    <w:rsid w:val="1BAB0735"/>
    <w:rsid w:val="1BB3C5A0"/>
    <w:rsid w:val="1BB7C9A4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EE2BEE"/>
    <w:rsid w:val="1BF24E54"/>
    <w:rsid w:val="1BF3D76F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74F5B"/>
    <w:rsid w:val="1C19767B"/>
    <w:rsid w:val="1C1DBCB0"/>
    <w:rsid w:val="1C29C1B4"/>
    <w:rsid w:val="1C2A0733"/>
    <w:rsid w:val="1C32B8F1"/>
    <w:rsid w:val="1C355DCE"/>
    <w:rsid w:val="1C3704EA"/>
    <w:rsid w:val="1C3A19F3"/>
    <w:rsid w:val="1C3FDB6F"/>
    <w:rsid w:val="1C44A6B2"/>
    <w:rsid w:val="1C4A883C"/>
    <w:rsid w:val="1C4B8053"/>
    <w:rsid w:val="1C4FAED8"/>
    <w:rsid w:val="1C50E5E0"/>
    <w:rsid w:val="1C5CBE33"/>
    <w:rsid w:val="1C5DADA6"/>
    <w:rsid w:val="1C604002"/>
    <w:rsid w:val="1C60A2A7"/>
    <w:rsid w:val="1C62EE1C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3F196"/>
    <w:rsid w:val="1C9AC030"/>
    <w:rsid w:val="1CA3C06D"/>
    <w:rsid w:val="1CA575A9"/>
    <w:rsid w:val="1CA61E34"/>
    <w:rsid w:val="1CABCE29"/>
    <w:rsid w:val="1CB0B71B"/>
    <w:rsid w:val="1CBB0B4C"/>
    <w:rsid w:val="1CC6B6FB"/>
    <w:rsid w:val="1CC8DC42"/>
    <w:rsid w:val="1CCB97DE"/>
    <w:rsid w:val="1CD3B5D8"/>
    <w:rsid w:val="1CD88693"/>
    <w:rsid w:val="1CD9F9A6"/>
    <w:rsid w:val="1CDA9F99"/>
    <w:rsid w:val="1CDB225F"/>
    <w:rsid w:val="1CDFE421"/>
    <w:rsid w:val="1CE23762"/>
    <w:rsid w:val="1CE2BDB0"/>
    <w:rsid w:val="1CE64CFE"/>
    <w:rsid w:val="1CE682CA"/>
    <w:rsid w:val="1CEA37EF"/>
    <w:rsid w:val="1CEB3931"/>
    <w:rsid w:val="1CED3D87"/>
    <w:rsid w:val="1CEEA7B6"/>
    <w:rsid w:val="1CF3F61C"/>
    <w:rsid w:val="1CF69A92"/>
    <w:rsid w:val="1CFBD176"/>
    <w:rsid w:val="1CFF2EDD"/>
    <w:rsid w:val="1D008E9E"/>
    <w:rsid w:val="1D020DCB"/>
    <w:rsid w:val="1D02FF4D"/>
    <w:rsid w:val="1D06B167"/>
    <w:rsid w:val="1D0CBA3B"/>
    <w:rsid w:val="1D0F88C5"/>
    <w:rsid w:val="1D153F0B"/>
    <w:rsid w:val="1D162CE2"/>
    <w:rsid w:val="1D179FFC"/>
    <w:rsid w:val="1D1952E6"/>
    <w:rsid w:val="1D19C0F0"/>
    <w:rsid w:val="1D249476"/>
    <w:rsid w:val="1D314674"/>
    <w:rsid w:val="1D345ABA"/>
    <w:rsid w:val="1D38076B"/>
    <w:rsid w:val="1D3B92D0"/>
    <w:rsid w:val="1D514C76"/>
    <w:rsid w:val="1D518E57"/>
    <w:rsid w:val="1D5372A2"/>
    <w:rsid w:val="1D54449D"/>
    <w:rsid w:val="1D5767AB"/>
    <w:rsid w:val="1D57A2BE"/>
    <w:rsid w:val="1D5C70E5"/>
    <w:rsid w:val="1D60D57B"/>
    <w:rsid w:val="1D665BFD"/>
    <w:rsid w:val="1D6B6164"/>
    <w:rsid w:val="1D72A3D9"/>
    <w:rsid w:val="1D731E3A"/>
    <w:rsid w:val="1D745460"/>
    <w:rsid w:val="1D76AC0B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18C46"/>
    <w:rsid w:val="1D9C7513"/>
    <w:rsid w:val="1DAA8260"/>
    <w:rsid w:val="1DAD0F80"/>
    <w:rsid w:val="1DB050B8"/>
    <w:rsid w:val="1DB1185A"/>
    <w:rsid w:val="1DB23FB5"/>
    <w:rsid w:val="1DB4CC53"/>
    <w:rsid w:val="1DB863E5"/>
    <w:rsid w:val="1DCF178D"/>
    <w:rsid w:val="1DD26567"/>
    <w:rsid w:val="1DD676D8"/>
    <w:rsid w:val="1DDE642A"/>
    <w:rsid w:val="1DDEA8B5"/>
    <w:rsid w:val="1DE16449"/>
    <w:rsid w:val="1DE31111"/>
    <w:rsid w:val="1DE426BA"/>
    <w:rsid w:val="1DE60DA2"/>
    <w:rsid w:val="1DE806B0"/>
    <w:rsid w:val="1DE864AF"/>
    <w:rsid w:val="1DEBF300"/>
    <w:rsid w:val="1DF846F9"/>
    <w:rsid w:val="1DFA49AC"/>
    <w:rsid w:val="1DFF643B"/>
    <w:rsid w:val="1E047A4B"/>
    <w:rsid w:val="1E0F616D"/>
    <w:rsid w:val="1E0FB91E"/>
    <w:rsid w:val="1E1B6748"/>
    <w:rsid w:val="1E20AF0F"/>
    <w:rsid w:val="1E218534"/>
    <w:rsid w:val="1E24D9F2"/>
    <w:rsid w:val="1E26D3A4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6079A3"/>
    <w:rsid w:val="1E7666E2"/>
    <w:rsid w:val="1E78646F"/>
    <w:rsid w:val="1E78BE3B"/>
    <w:rsid w:val="1E7BC3BC"/>
    <w:rsid w:val="1E7C3D94"/>
    <w:rsid w:val="1E7C89DF"/>
    <w:rsid w:val="1E7E7BE0"/>
    <w:rsid w:val="1E7E8446"/>
    <w:rsid w:val="1E8E1BAC"/>
    <w:rsid w:val="1E960896"/>
    <w:rsid w:val="1E9767D3"/>
    <w:rsid w:val="1E9D2321"/>
    <w:rsid w:val="1E9DC8A1"/>
    <w:rsid w:val="1EA0F025"/>
    <w:rsid w:val="1EA64612"/>
    <w:rsid w:val="1EAB20B8"/>
    <w:rsid w:val="1EAB2F9A"/>
    <w:rsid w:val="1EB17DA2"/>
    <w:rsid w:val="1EB61F05"/>
    <w:rsid w:val="1EBBAC89"/>
    <w:rsid w:val="1EC3A3C8"/>
    <w:rsid w:val="1EC536C5"/>
    <w:rsid w:val="1EC6F7B6"/>
    <w:rsid w:val="1EC9CFF6"/>
    <w:rsid w:val="1ECD2A0C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BCCDB"/>
    <w:rsid w:val="1EEE2D96"/>
    <w:rsid w:val="1EFA4542"/>
    <w:rsid w:val="1EFC7F96"/>
    <w:rsid w:val="1F054DFD"/>
    <w:rsid w:val="1F05C211"/>
    <w:rsid w:val="1F08B227"/>
    <w:rsid w:val="1F09DCBC"/>
    <w:rsid w:val="1F0F280F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80CD3"/>
    <w:rsid w:val="1F2A853E"/>
    <w:rsid w:val="1F2B481C"/>
    <w:rsid w:val="1F2B5562"/>
    <w:rsid w:val="1F356A46"/>
    <w:rsid w:val="1F3632D5"/>
    <w:rsid w:val="1F37D3EB"/>
    <w:rsid w:val="1F3BB7D5"/>
    <w:rsid w:val="1F3DD2A3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80B86B"/>
    <w:rsid w:val="1F89E7E0"/>
    <w:rsid w:val="1F95DCF3"/>
    <w:rsid w:val="1F973B7D"/>
    <w:rsid w:val="1F97EA5F"/>
    <w:rsid w:val="1F984151"/>
    <w:rsid w:val="1F9A1E0C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BA6BA2"/>
    <w:rsid w:val="1FC7224E"/>
    <w:rsid w:val="1FCB3B86"/>
    <w:rsid w:val="1FD8CD9F"/>
    <w:rsid w:val="1FDBE176"/>
    <w:rsid w:val="1FEAC3D5"/>
    <w:rsid w:val="1FF04EE6"/>
    <w:rsid w:val="1FF6C87C"/>
    <w:rsid w:val="1FF8F023"/>
    <w:rsid w:val="1FFF9A39"/>
    <w:rsid w:val="20050031"/>
    <w:rsid w:val="2008F5DB"/>
    <w:rsid w:val="200A31D8"/>
    <w:rsid w:val="200FBC0B"/>
    <w:rsid w:val="20172651"/>
    <w:rsid w:val="201752D5"/>
    <w:rsid w:val="202008AD"/>
    <w:rsid w:val="2024FC2C"/>
    <w:rsid w:val="20255ACB"/>
    <w:rsid w:val="2027D6B9"/>
    <w:rsid w:val="202D2BA3"/>
    <w:rsid w:val="2031D8F7"/>
    <w:rsid w:val="20338C54"/>
    <w:rsid w:val="203D269C"/>
    <w:rsid w:val="204830E4"/>
    <w:rsid w:val="2048D13E"/>
    <w:rsid w:val="204D4833"/>
    <w:rsid w:val="20548AD2"/>
    <w:rsid w:val="2055D0C7"/>
    <w:rsid w:val="2064DF31"/>
    <w:rsid w:val="2067F1F8"/>
    <w:rsid w:val="2067F7AB"/>
    <w:rsid w:val="206F5027"/>
    <w:rsid w:val="20760C9B"/>
    <w:rsid w:val="20770146"/>
    <w:rsid w:val="2078A3AE"/>
    <w:rsid w:val="207B27EA"/>
    <w:rsid w:val="207C759B"/>
    <w:rsid w:val="20835A33"/>
    <w:rsid w:val="2085507B"/>
    <w:rsid w:val="2088CB29"/>
    <w:rsid w:val="209DFCBF"/>
    <w:rsid w:val="209E7A9D"/>
    <w:rsid w:val="20A41569"/>
    <w:rsid w:val="20A99E94"/>
    <w:rsid w:val="20AB07AD"/>
    <w:rsid w:val="20AB4BFC"/>
    <w:rsid w:val="20ABDD97"/>
    <w:rsid w:val="20ABF3F5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C81BD7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24043"/>
    <w:rsid w:val="20E518E3"/>
    <w:rsid w:val="20F6E3C6"/>
    <w:rsid w:val="210028AA"/>
    <w:rsid w:val="2104F58A"/>
    <w:rsid w:val="210AB8A4"/>
    <w:rsid w:val="210B971C"/>
    <w:rsid w:val="210DE343"/>
    <w:rsid w:val="210F3FB6"/>
    <w:rsid w:val="2118111F"/>
    <w:rsid w:val="21184028"/>
    <w:rsid w:val="2123B502"/>
    <w:rsid w:val="212843B1"/>
    <w:rsid w:val="212E94A2"/>
    <w:rsid w:val="212EABD2"/>
    <w:rsid w:val="2133005E"/>
    <w:rsid w:val="213488D1"/>
    <w:rsid w:val="213704FD"/>
    <w:rsid w:val="213B2C10"/>
    <w:rsid w:val="213B3303"/>
    <w:rsid w:val="213FBA27"/>
    <w:rsid w:val="213FCF9E"/>
    <w:rsid w:val="2148BC1C"/>
    <w:rsid w:val="214D13DA"/>
    <w:rsid w:val="215153E4"/>
    <w:rsid w:val="21645343"/>
    <w:rsid w:val="21647FB8"/>
    <w:rsid w:val="2168768E"/>
    <w:rsid w:val="216EAE30"/>
    <w:rsid w:val="21712546"/>
    <w:rsid w:val="21727EDE"/>
    <w:rsid w:val="2173B1B2"/>
    <w:rsid w:val="21967FA3"/>
    <w:rsid w:val="21AD071A"/>
    <w:rsid w:val="21AF786F"/>
    <w:rsid w:val="21B11742"/>
    <w:rsid w:val="21B8413F"/>
    <w:rsid w:val="21BC74E4"/>
    <w:rsid w:val="21C0706C"/>
    <w:rsid w:val="21C71211"/>
    <w:rsid w:val="21CBB92A"/>
    <w:rsid w:val="21D254F0"/>
    <w:rsid w:val="21D67070"/>
    <w:rsid w:val="21DD7E7D"/>
    <w:rsid w:val="21E94006"/>
    <w:rsid w:val="21F6D3B4"/>
    <w:rsid w:val="21FC668F"/>
    <w:rsid w:val="21FE4A5D"/>
    <w:rsid w:val="22022834"/>
    <w:rsid w:val="220506F0"/>
    <w:rsid w:val="220D8B70"/>
    <w:rsid w:val="2210660B"/>
    <w:rsid w:val="2212B497"/>
    <w:rsid w:val="2214756D"/>
    <w:rsid w:val="221A5F17"/>
    <w:rsid w:val="221B2203"/>
    <w:rsid w:val="2220AC7E"/>
    <w:rsid w:val="2225F05B"/>
    <w:rsid w:val="22306F24"/>
    <w:rsid w:val="22321E5B"/>
    <w:rsid w:val="2239CD20"/>
    <w:rsid w:val="223BA002"/>
    <w:rsid w:val="2243A1E6"/>
    <w:rsid w:val="224812B0"/>
    <w:rsid w:val="22514D7A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3E505"/>
    <w:rsid w:val="22A65D06"/>
    <w:rsid w:val="22A74701"/>
    <w:rsid w:val="22AB9BE8"/>
    <w:rsid w:val="22AE21F0"/>
    <w:rsid w:val="22B1BA6C"/>
    <w:rsid w:val="22BAC837"/>
    <w:rsid w:val="22BB7382"/>
    <w:rsid w:val="22BDC5CF"/>
    <w:rsid w:val="22C307F2"/>
    <w:rsid w:val="22C9A838"/>
    <w:rsid w:val="22CC9B9B"/>
    <w:rsid w:val="22DC319F"/>
    <w:rsid w:val="22DF74B7"/>
    <w:rsid w:val="22E1AF33"/>
    <w:rsid w:val="22EA9B71"/>
    <w:rsid w:val="22EEFCB0"/>
    <w:rsid w:val="22F48EB4"/>
    <w:rsid w:val="22FB0D0C"/>
    <w:rsid w:val="2309B3D2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85D8A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85038"/>
    <w:rsid w:val="235FCA69"/>
    <w:rsid w:val="23621F9F"/>
    <w:rsid w:val="236243DB"/>
    <w:rsid w:val="236979B9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33367"/>
    <w:rsid w:val="2397531A"/>
    <w:rsid w:val="239B2D21"/>
    <w:rsid w:val="239CDC72"/>
    <w:rsid w:val="239CE62E"/>
    <w:rsid w:val="239FF3C3"/>
    <w:rsid w:val="23A188FA"/>
    <w:rsid w:val="23A2A942"/>
    <w:rsid w:val="23A3643A"/>
    <w:rsid w:val="23A58A00"/>
    <w:rsid w:val="23AAF7A9"/>
    <w:rsid w:val="23ADAD5D"/>
    <w:rsid w:val="23BCCA06"/>
    <w:rsid w:val="23BDC385"/>
    <w:rsid w:val="23C0618B"/>
    <w:rsid w:val="23C1C0BC"/>
    <w:rsid w:val="23C70412"/>
    <w:rsid w:val="23C83EFB"/>
    <w:rsid w:val="23D4CDC8"/>
    <w:rsid w:val="23E367C4"/>
    <w:rsid w:val="23E8D070"/>
    <w:rsid w:val="23EC4555"/>
    <w:rsid w:val="23ECE0BF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1C356D"/>
    <w:rsid w:val="2420B1FD"/>
    <w:rsid w:val="24232645"/>
    <w:rsid w:val="2424E3CD"/>
    <w:rsid w:val="2429234D"/>
    <w:rsid w:val="2429F3D1"/>
    <w:rsid w:val="242E78C9"/>
    <w:rsid w:val="242E82BF"/>
    <w:rsid w:val="242E8CCF"/>
    <w:rsid w:val="24334C5C"/>
    <w:rsid w:val="243CA9A6"/>
    <w:rsid w:val="24436DFC"/>
    <w:rsid w:val="24439A09"/>
    <w:rsid w:val="2445B85C"/>
    <w:rsid w:val="24477462"/>
    <w:rsid w:val="2448156F"/>
    <w:rsid w:val="244CC9F5"/>
    <w:rsid w:val="2450A5CD"/>
    <w:rsid w:val="2456D9F3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B0D90"/>
    <w:rsid w:val="248E3961"/>
    <w:rsid w:val="24935E80"/>
    <w:rsid w:val="2498B73F"/>
    <w:rsid w:val="24A14B0C"/>
    <w:rsid w:val="24A392B3"/>
    <w:rsid w:val="24A5031F"/>
    <w:rsid w:val="24A66C2C"/>
    <w:rsid w:val="24A7B8D0"/>
    <w:rsid w:val="24AC9524"/>
    <w:rsid w:val="24ACF419"/>
    <w:rsid w:val="24BB4002"/>
    <w:rsid w:val="24BEF25A"/>
    <w:rsid w:val="24C63B84"/>
    <w:rsid w:val="24CAF26B"/>
    <w:rsid w:val="24CBE9E9"/>
    <w:rsid w:val="24CCB666"/>
    <w:rsid w:val="24D3D2E9"/>
    <w:rsid w:val="24D84FC9"/>
    <w:rsid w:val="24DCA17F"/>
    <w:rsid w:val="24E52C69"/>
    <w:rsid w:val="24E6B5D4"/>
    <w:rsid w:val="24F84998"/>
    <w:rsid w:val="24F93E0C"/>
    <w:rsid w:val="24FE2A2B"/>
    <w:rsid w:val="2502DFFF"/>
    <w:rsid w:val="250932DC"/>
    <w:rsid w:val="250E2880"/>
    <w:rsid w:val="2513EF03"/>
    <w:rsid w:val="2517DE99"/>
    <w:rsid w:val="2519490A"/>
    <w:rsid w:val="251A1A83"/>
    <w:rsid w:val="251A47BA"/>
    <w:rsid w:val="251C8CDE"/>
    <w:rsid w:val="2522E7FE"/>
    <w:rsid w:val="2529BA7E"/>
    <w:rsid w:val="252EBDC6"/>
    <w:rsid w:val="252F2B2E"/>
    <w:rsid w:val="253436F0"/>
    <w:rsid w:val="25398C96"/>
    <w:rsid w:val="253DCC3E"/>
    <w:rsid w:val="253F1F32"/>
    <w:rsid w:val="253FAF21"/>
    <w:rsid w:val="2540D66C"/>
    <w:rsid w:val="25432265"/>
    <w:rsid w:val="25507B84"/>
    <w:rsid w:val="255685B1"/>
    <w:rsid w:val="2556BE99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3BBF"/>
    <w:rsid w:val="25A1D90A"/>
    <w:rsid w:val="25A424BE"/>
    <w:rsid w:val="25A78002"/>
    <w:rsid w:val="25AAEFA6"/>
    <w:rsid w:val="25AD46F8"/>
    <w:rsid w:val="25B351AF"/>
    <w:rsid w:val="25B3898E"/>
    <w:rsid w:val="25B3AA49"/>
    <w:rsid w:val="25B7269A"/>
    <w:rsid w:val="25C069EA"/>
    <w:rsid w:val="25C0E221"/>
    <w:rsid w:val="25C25E8A"/>
    <w:rsid w:val="25C56425"/>
    <w:rsid w:val="25CD7E27"/>
    <w:rsid w:val="25CE9559"/>
    <w:rsid w:val="25DB0765"/>
    <w:rsid w:val="25DE946D"/>
    <w:rsid w:val="25E1A1C2"/>
    <w:rsid w:val="25E4C971"/>
    <w:rsid w:val="25E4CFD6"/>
    <w:rsid w:val="25E5D3EC"/>
    <w:rsid w:val="25EB7DFD"/>
    <w:rsid w:val="25F9A24E"/>
    <w:rsid w:val="25FEB4DD"/>
    <w:rsid w:val="25FF5E11"/>
    <w:rsid w:val="260057EF"/>
    <w:rsid w:val="2603D2CE"/>
    <w:rsid w:val="260BC136"/>
    <w:rsid w:val="260CE246"/>
    <w:rsid w:val="260D4D9C"/>
    <w:rsid w:val="260D89C4"/>
    <w:rsid w:val="260ED9B3"/>
    <w:rsid w:val="26100DF1"/>
    <w:rsid w:val="26107101"/>
    <w:rsid w:val="26176B98"/>
    <w:rsid w:val="262097B7"/>
    <w:rsid w:val="26227EC2"/>
    <w:rsid w:val="262C09A8"/>
    <w:rsid w:val="263502F0"/>
    <w:rsid w:val="263A5A86"/>
    <w:rsid w:val="263C7787"/>
    <w:rsid w:val="2641191F"/>
    <w:rsid w:val="26473BE9"/>
    <w:rsid w:val="2647AB5C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8537D3"/>
    <w:rsid w:val="268ABF69"/>
    <w:rsid w:val="268E4C93"/>
    <w:rsid w:val="26938BCD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AD429"/>
    <w:rsid w:val="26CE6E72"/>
    <w:rsid w:val="26D38DDE"/>
    <w:rsid w:val="26D93CF5"/>
    <w:rsid w:val="26E007BD"/>
    <w:rsid w:val="26E604E5"/>
    <w:rsid w:val="26EBC115"/>
    <w:rsid w:val="26F56447"/>
    <w:rsid w:val="26FF33A8"/>
    <w:rsid w:val="2702A2BB"/>
    <w:rsid w:val="27066C7F"/>
    <w:rsid w:val="270B7E6F"/>
    <w:rsid w:val="271F4C92"/>
    <w:rsid w:val="272221AE"/>
    <w:rsid w:val="2727AE01"/>
    <w:rsid w:val="27285858"/>
    <w:rsid w:val="27292E43"/>
    <w:rsid w:val="272C3D2F"/>
    <w:rsid w:val="2735CC83"/>
    <w:rsid w:val="2737E46B"/>
    <w:rsid w:val="273B216A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5ED085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6DA9A"/>
    <w:rsid w:val="278937E9"/>
    <w:rsid w:val="278A820C"/>
    <w:rsid w:val="2790B803"/>
    <w:rsid w:val="2790D74B"/>
    <w:rsid w:val="27A0B912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098B04"/>
    <w:rsid w:val="28115144"/>
    <w:rsid w:val="2819BC5E"/>
    <w:rsid w:val="281DFA90"/>
    <w:rsid w:val="2824AA8F"/>
    <w:rsid w:val="2828FCE5"/>
    <w:rsid w:val="282E0DBE"/>
    <w:rsid w:val="282E55CF"/>
    <w:rsid w:val="2831FE88"/>
    <w:rsid w:val="2839DF2F"/>
    <w:rsid w:val="2839E849"/>
    <w:rsid w:val="28496672"/>
    <w:rsid w:val="2849C57E"/>
    <w:rsid w:val="2850564A"/>
    <w:rsid w:val="28520B09"/>
    <w:rsid w:val="2852DE9D"/>
    <w:rsid w:val="28536D33"/>
    <w:rsid w:val="2857C98D"/>
    <w:rsid w:val="285E506B"/>
    <w:rsid w:val="2866C9BC"/>
    <w:rsid w:val="2867471D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AE3F80"/>
    <w:rsid w:val="28AEEE8F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39996"/>
    <w:rsid w:val="291C032C"/>
    <w:rsid w:val="29223A99"/>
    <w:rsid w:val="2928F426"/>
    <w:rsid w:val="292C3446"/>
    <w:rsid w:val="292E7699"/>
    <w:rsid w:val="2930A3B7"/>
    <w:rsid w:val="2930BCC4"/>
    <w:rsid w:val="29488E75"/>
    <w:rsid w:val="294A2CBD"/>
    <w:rsid w:val="2953095E"/>
    <w:rsid w:val="2953B8BE"/>
    <w:rsid w:val="295FEA20"/>
    <w:rsid w:val="2964DBB7"/>
    <w:rsid w:val="296DADDB"/>
    <w:rsid w:val="296EC764"/>
    <w:rsid w:val="2978763A"/>
    <w:rsid w:val="297CCE28"/>
    <w:rsid w:val="2981E966"/>
    <w:rsid w:val="29858085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AF22C5"/>
    <w:rsid w:val="29B808D8"/>
    <w:rsid w:val="29C3D9EA"/>
    <w:rsid w:val="29C3EA80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7B09C"/>
    <w:rsid w:val="29E93E5C"/>
    <w:rsid w:val="29ED8F7B"/>
    <w:rsid w:val="29F4A569"/>
    <w:rsid w:val="2A052F93"/>
    <w:rsid w:val="2A0CBBBC"/>
    <w:rsid w:val="2A0DFDA7"/>
    <w:rsid w:val="2A10DDB7"/>
    <w:rsid w:val="2A1BF988"/>
    <w:rsid w:val="2A1D42AF"/>
    <w:rsid w:val="2A21CB2F"/>
    <w:rsid w:val="2A23C0BD"/>
    <w:rsid w:val="2A24DC67"/>
    <w:rsid w:val="2A289836"/>
    <w:rsid w:val="2A298667"/>
    <w:rsid w:val="2A3A07CA"/>
    <w:rsid w:val="2A3A8A89"/>
    <w:rsid w:val="2A3E8235"/>
    <w:rsid w:val="2A4F949F"/>
    <w:rsid w:val="2A5C0FBE"/>
    <w:rsid w:val="2A5DCBBD"/>
    <w:rsid w:val="2A61FBCB"/>
    <w:rsid w:val="2A6227F3"/>
    <w:rsid w:val="2A6608CB"/>
    <w:rsid w:val="2A664A4C"/>
    <w:rsid w:val="2A6813DC"/>
    <w:rsid w:val="2A6BB95F"/>
    <w:rsid w:val="2A6BE83A"/>
    <w:rsid w:val="2A767811"/>
    <w:rsid w:val="2A787E77"/>
    <w:rsid w:val="2A795CCA"/>
    <w:rsid w:val="2A82627A"/>
    <w:rsid w:val="2A8EDF95"/>
    <w:rsid w:val="2A912805"/>
    <w:rsid w:val="2A97DA06"/>
    <w:rsid w:val="2A99B94B"/>
    <w:rsid w:val="2A9D2906"/>
    <w:rsid w:val="2A9DFD2A"/>
    <w:rsid w:val="2AA1F01E"/>
    <w:rsid w:val="2AA8607F"/>
    <w:rsid w:val="2AA97485"/>
    <w:rsid w:val="2AAB4398"/>
    <w:rsid w:val="2AB16EEB"/>
    <w:rsid w:val="2AB4DCD5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54DE3"/>
    <w:rsid w:val="2AE7EED9"/>
    <w:rsid w:val="2AF470A7"/>
    <w:rsid w:val="2AFE603C"/>
    <w:rsid w:val="2AFF28E0"/>
    <w:rsid w:val="2B010C3F"/>
    <w:rsid w:val="2B027D68"/>
    <w:rsid w:val="2B0D9904"/>
    <w:rsid w:val="2B18C8F6"/>
    <w:rsid w:val="2B20AFF2"/>
    <w:rsid w:val="2B24C2E6"/>
    <w:rsid w:val="2B269112"/>
    <w:rsid w:val="2B2D16CD"/>
    <w:rsid w:val="2B2DC124"/>
    <w:rsid w:val="2B2F0D0A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4CD1DF"/>
    <w:rsid w:val="2B4FC0BD"/>
    <w:rsid w:val="2B579CE4"/>
    <w:rsid w:val="2B5A30B7"/>
    <w:rsid w:val="2B60676C"/>
    <w:rsid w:val="2B60B597"/>
    <w:rsid w:val="2B615347"/>
    <w:rsid w:val="2B629698"/>
    <w:rsid w:val="2B63B583"/>
    <w:rsid w:val="2B64377D"/>
    <w:rsid w:val="2B6C85BE"/>
    <w:rsid w:val="2B732D48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32676"/>
    <w:rsid w:val="2B965DA4"/>
    <w:rsid w:val="2B9A8190"/>
    <w:rsid w:val="2B9AD7AF"/>
    <w:rsid w:val="2B9EE7DF"/>
    <w:rsid w:val="2BA8464B"/>
    <w:rsid w:val="2BB100FB"/>
    <w:rsid w:val="2BB2F19A"/>
    <w:rsid w:val="2BBA101D"/>
    <w:rsid w:val="2BBEC887"/>
    <w:rsid w:val="2BC87C29"/>
    <w:rsid w:val="2BCADA4D"/>
    <w:rsid w:val="2BCBD90A"/>
    <w:rsid w:val="2BCD79F3"/>
    <w:rsid w:val="2BCF4ECB"/>
    <w:rsid w:val="2BD1F62A"/>
    <w:rsid w:val="2BDA21E7"/>
    <w:rsid w:val="2BE9A764"/>
    <w:rsid w:val="2BEBA278"/>
    <w:rsid w:val="2BF652B5"/>
    <w:rsid w:val="2BF930A5"/>
    <w:rsid w:val="2BFAFB20"/>
    <w:rsid w:val="2BFEEE56"/>
    <w:rsid w:val="2C00625A"/>
    <w:rsid w:val="2C0E6DEA"/>
    <w:rsid w:val="2C11F508"/>
    <w:rsid w:val="2C13B0A5"/>
    <w:rsid w:val="2C175549"/>
    <w:rsid w:val="2C233DA3"/>
    <w:rsid w:val="2C28C619"/>
    <w:rsid w:val="2C2AE964"/>
    <w:rsid w:val="2C2B214C"/>
    <w:rsid w:val="2C2C469D"/>
    <w:rsid w:val="2C2FFCD1"/>
    <w:rsid w:val="2C330345"/>
    <w:rsid w:val="2C36AF6A"/>
    <w:rsid w:val="2C3892D5"/>
    <w:rsid w:val="2C3CB1FC"/>
    <w:rsid w:val="2C3F18F4"/>
    <w:rsid w:val="2C41549D"/>
    <w:rsid w:val="2C468076"/>
    <w:rsid w:val="2C47B13E"/>
    <w:rsid w:val="2C4A225C"/>
    <w:rsid w:val="2C4E1402"/>
    <w:rsid w:val="2C5286B9"/>
    <w:rsid w:val="2C552291"/>
    <w:rsid w:val="2C5F51A2"/>
    <w:rsid w:val="2C63AA9A"/>
    <w:rsid w:val="2C658AAF"/>
    <w:rsid w:val="2C687761"/>
    <w:rsid w:val="2C6C2F7A"/>
    <w:rsid w:val="2C6D1956"/>
    <w:rsid w:val="2C71600B"/>
    <w:rsid w:val="2C84B114"/>
    <w:rsid w:val="2C8C03FF"/>
    <w:rsid w:val="2C9C4C2F"/>
    <w:rsid w:val="2C9C4DA2"/>
    <w:rsid w:val="2C9D1DD0"/>
    <w:rsid w:val="2CA7F10C"/>
    <w:rsid w:val="2CA87F12"/>
    <w:rsid w:val="2CAEF4B1"/>
    <w:rsid w:val="2CB23CB6"/>
    <w:rsid w:val="2CB280F0"/>
    <w:rsid w:val="2CB61135"/>
    <w:rsid w:val="2CBE3E56"/>
    <w:rsid w:val="2CC6E8FD"/>
    <w:rsid w:val="2CD28874"/>
    <w:rsid w:val="2CD62E38"/>
    <w:rsid w:val="2CD7D492"/>
    <w:rsid w:val="2CDF180F"/>
    <w:rsid w:val="2CE3C02B"/>
    <w:rsid w:val="2CEC412F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27D39"/>
    <w:rsid w:val="2D37C3B5"/>
    <w:rsid w:val="2D38F5BC"/>
    <w:rsid w:val="2D3D4A86"/>
    <w:rsid w:val="2D3EC3A3"/>
    <w:rsid w:val="2D3F62D6"/>
    <w:rsid w:val="2D483ED4"/>
    <w:rsid w:val="2D51FC83"/>
    <w:rsid w:val="2D548BA3"/>
    <w:rsid w:val="2D552329"/>
    <w:rsid w:val="2D5618BB"/>
    <w:rsid w:val="2D58D891"/>
    <w:rsid w:val="2D59CAA8"/>
    <w:rsid w:val="2D5D8CB9"/>
    <w:rsid w:val="2D695624"/>
    <w:rsid w:val="2D69E248"/>
    <w:rsid w:val="2D6D34BD"/>
    <w:rsid w:val="2D6EF93F"/>
    <w:rsid w:val="2D7086B4"/>
    <w:rsid w:val="2D8A9FA9"/>
    <w:rsid w:val="2D8FBF37"/>
    <w:rsid w:val="2D91945E"/>
    <w:rsid w:val="2D94BD5B"/>
    <w:rsid w:val="2D9AF5B6"/>
    <w:rsid w:val="2D9B98EF"/>
    <w:rsid w:val="2DA1F167"/>
    <w:rsid w:val="2DA31AEB"/>
    <w:rsid w:val="2DA445C0"/>
    <w:rsid w:val="2DA872F6"/>
    <w:rsid w:val="2DAA5894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CADFE"/>
    <w:rsid w:val="2DDFBF83"/>
    <w:rsid w:val="2DE5091C"/>
    <w:rsid w:val="2DE6DD74"/>
    <w:rsid w:val="2DE750FB"/>
    <w:rsid w:val="2DE8B40B"/>
    <w:rsid w:val="2DEAB334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87430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04F75"/>
    <w:rsid w:val="2E51A9EE"/>
    <w:rsid w:val="2E55039A"/>
    <w:rsid w:val="2E56810D"/>
    <w:rsid w:val="2E5B3D3A"/>
    <w:rsid w:val="2E621AA5"/>
    <w:rsid w:val="2E6708D5"/>
    <w:rsid w:val="2E7A8710"/>
    <w:rsid w:val="2E804CF9"/>
    <w:rsid w:val="2E83636A"/>
    <w:rsid w:val="2E8656AD"/>
    <w:rsid w:val="2E96A23F"/>
    <w:rsid w:val="2E9AE1D3"/>
    <w:rsid w:val="2E9E6C80"/>
    <w:rsid w:val="2EA09B0C"/>
    <w:rsid w:val="2EA13D11"/>
    <w:rsid w:val="2EA2ED93"/>
    <w:rsid w:val="2EA62FB2"/>
    <w:rsid w:val="2EA81AA9"/>
    <w:rsid w:val="2EAD65A9"/>
    <w:rsid w:val="2EAD679B"/>
    <w:rsid w:val="2EB2AB56"/>
    <w:rsid w:val="2EBB004A"/>
    <w:rsid w:val="2EBB99A2"/>
    <w:rsid w:val="2EBBD9F1"/>
    <w:rsid w:val="2EBC7FC8"/>
    <w:rsid w:val="2EC19C06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3F4AC"/>
    <w:rsid w:val="2F1B752D"/>
    <w:rsid w:val="2F1DE567"/>
    <w:rsid w:val="2F1FA66A"/>
    <w:rsid w:val="2F20830E"/>
    <w:rsid w:val="2F23F1FD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2DB2A"/>
    <w:rsid w:val="2F75111C"/>
    <w:rsid w:val="2F75725A"/>
    <w:rsid w:val="2F7E7F21"/>
    <w:rsid w:val="2F8944CA"/>
    <w:rsid w:val="2F8DA52B"/>
    <w:rsid w:val="2F936B68"/>
    <w:rsid w:val="2F946016"/>
    <w:rsid w:val="2F94E6C0"/>
    <w:rsid w:val="2F96325F"/>
    <w:rsid w:val="2F985A4F"/>
    <w:rsid w:val="2F9E086B"/>
    <w:rsid w:val="2F9F399A"/>
    <w:rsid w:val="2FA0F027"/>
    <w:rsid w:val="2FA1C252"/>
    <w:rsid w:val="2FA8BB04"/>
    <w:rsid w:val="2FA900CD"/>
    <w:rsid w:val="2FAB1E34"/>
    <w:rsid w:val="2FB05AD3"/>
    <w:rsid w:val="2FB2A5FE"/>
    <w:rsid w:val="2FB5F857"/>
    <w:rsid w:val="2FBC2891"/>
    <w:rsid w:val="2FC06F20"/>
    <w:rsid w:val="2FC89175"/>
    <w:rsid w:val="2FCD03DD"/>
    <w:rsid w:val="2FD15B04"/>
    <w:rsid w:val="2FD5EE8B"/>
    <w:rsid w:val="2FDC5B50"/>
    <w:rsid w:val="2FE027FA"/>
    <w:rsid w:val="2FE2DB5E"/>
    <w:rsid w:val="2FF3EAF0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93E14"/>
    <w:rsid w:val="303F85C9"/>
    <w:rsid w:val="303FD364"/>
    <w:rsid w:val="303FE182"/>
    <w:rsid w:val="30446918"/>
    <w:rsid w:val="304D4894"/>
    <w:rsid w:val="304FFCA6"/>
    <w:rsid w:val="3053A0F3"/>
    <w:rsid w:val="30550786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1B881"/>
    <w:rsid w:val="30A4436F"/>
    <w:rsid w:val="30A504CD"/>
    <w:rsid w:val="30AA24B3"/>
    <w:rsid w:val="30AC03B5"/>
    <w:rsid w:val="30ACE998"/>
    <w:rsid w:val="30AF1EA3"/>
    <w:rsid w:val="30B10F10"/>
    <w:rsid w:val="30BACDB2"/>
    <w:rsid w:val="30BE6748"/>
    <w:rsid w:val="30C24BFC"/>
    <w:rsid w:val="30C7F727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2812B1"/>
    <w:rsid w:val="313224B2"/>
    <w:rsid w:val="3135DCFC"/>
    <w:rsid w:val="3141ECAB"/>
    <w:rsid w:val="314A92EA"/>
    <w:rsid w:val="314B21D0"/>
    <w:rsid w:val="314BDF2C"/>
    <w:rsid w:val="314E2A49"/>
    <w:rsid w:val="315464C2"/>
    <w:rsid w:val="315BFEA9"/>
    <w:rsid w:val="316CF2A5"/>
    <w:rsid w:val="31711385"/>
    <w:rsid w:val="317329E7"/>
    <w:rsid w:val="3173D6D0"/>
    <w:rsid w:val="317875E2"/>
    <w:rsid w:val="31797494"/>
    <w:rsid w:val="317C0C4A"/>
    <w:rsid w:val="317CE837"/>
    <w:rsid w:val="317DBE95"/>
    <w:rsid w:val="317F4452"/>
    <w:rsid w:val="3180A176"/>
    <w:rsid w:val="31855E1E"/>
    <w:rsid w:val="3187DB1E"/>
    <w:rsid w:val="3188F263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BC925"/>
    <w:rsid w:val="31CEF5F7"/>
    <w:rsid w:val="31D4B1ED"/>
    <w:rsid w:val="31D58CBA"/>
    <w:rsid w:val="31D91141"/>
    <w:rsid w:val="31DB94E7"/>
    <w:rsid w:val="31E25FFA"/>
    <w:rsid w:val="31E6CAF4"/>
    <w:rsid w:val="31E9A6A1"/>
    <w:rsid w:val="31EC12A9"/>
    <w:rsid w:val="31EC873F"/>
    <w:rsid w:val="31F18AF7"/>
    <w:rsid w:val="31F39216"/>
    <w:rsid w:val="31F92EA9"/>
    <w:rsid w:val="31FABC5E"/>
    <w:rsid w:val="32072FB4"/>
    <w:rsid w:val="3208F753"/>
    <w:rsid w:val="320E8859"/>
    <w:rsid w:val="320FBC12"/>
    <w:rsid w:val="32174705"/>
    <w:rsid w:val="321BA3AE"/>
    <w:rsid w:val="3220006E"/>
    <w:rsid w:val="32246F85"/>
    <w:rsid w:val="3227221B"/>
    <w:rsid w:val="322910E2"/>
    <w:rsid w:val="32306F59"/>
    <w:rsid w:val="3236BB14"/>
    <w:rsid w:val="325108CD"/>
    <w:rsid w:val="3254A312"/>
    <w:rsid w:val="3254B0D3"/>
    <w:rsid w:val="325884C3"/>
    <w:rsid w:val="32588D16"/>
    <w:rsid w:val="325D130C"/>
    <w:rsid w:val="325F8615"/>
    <w:rsid w:val="325F8ECE"/>
    <w:rsid w:val="325FC709"/>
    <w:rsid w:val="3266A55A"/>
    <w:rsid w:val="326A4DB7"/>
    <w:rsid w:val="326BC920"/>
    <w:rsid w:val="326E7A92"/>
    <w:rsid w:val="326F8BF2"/>
    <w:rsid w:val="32745B42"/>
    <w:rsid w:val="3276483F"/>
    <w:rsid w:val="32784731"/>
    <w:rsid w:val="327F7C96"/>
    <w:rsid w:val="328A3783"/>
    <w:rsid w:val="328A74DE"/>
    <w:rsid w:val="3294A1E9"/>
    <w:rsid w:val="329511B6"/>
    <w:rsid w:val="32975567"/>
    <w:rsid w:val="329A6795"/>
    <w:rsid w:val="329EDA8D"/>
    <w:rsid w:val="329EDE63"/>
    <w:rsid w:val="32A8134E"/>
    <w:rsid w:val="32A9931B"/>
    <w:rsid w:val="32AA2A80"/>
    <w:rsid w:val="32AB52A1"/>
    <w:rsid w:val="32B3AC16"/>
    <w:rsid w:val="32B3ED75"/>
    <w:rsid w:val="32BCB702"/>
    <w:rsid w:val="32BD77C6"/>
    <w:rsid w:val="32BE3841"/>
    <w:rsid w:val="32BF9A0D"/>
    <w:rsid w:val="32C60EC9"/>
    <w:rsid w:val="32C6C9EA"/>
    <w:rsid w:val="32CBDC32"/>
    <w:rsid w:val="32CE7306"/>
    <w:rsid w:val="32CF6190"/>
    <w:rsid w:val="32D788D6"/>
    <w:rsid w:val="32DA9C33"/>
    <w:rsid w:val="32E28728"/>
    <w:rsid w:val="32E71385"/>
    <w:rsid w:val="32E97B90"/>
    <w:rsid w:val="32F23446"/>
    <w:rsid w:val="32F262E5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B7E43"/>
    <w:rsid w:val="332EE739"/>
    <w:rsid w:val="3332F158"/>
    <w:rsid w:val="333BA130"/>
    <w:rsid w:val="333D6F53"/>
    <w:rsid w:val="3346F4CB"/>
    <w:rsid w:val="334CD484"/>
    <w:rsid w:val="334D4736"/>
    <w:rsid w:val="33505DCE"/>
    <w:rsid w:val="3351147A"/>
    <w:rsid w:val="33584871"/>
    <w:rsid w:val="335C0BC4"/>
    <w:rsid w:val="335DF41D"/>
    <w:rsid w:val="335EA778"/>
    <w:rsid w:val="33629395"/>
    <w:rsid w:val="336F761C"/>
    <w:rsid w:val="3371829C"/>
    <w:rsid w:val="3373A280"/>
    <w:rsid w:val="337592EC"/>
    <w:rsid w:val="33793ABB"/>
    <w:rsid w:val="337953D7"/>
    <w:rsid w:val="337E99C6"/>
    <w:rsid w:val="338FE448"/>
    <w:rsid w:val="33918DB6"/>
    <w:rsid w:val="33920638"/>
    <w:rsid w:val="33A075B2"/>
    <w:rsid w:val="33A1C787"/>
    <w:rsid w:val="33AFA765"/>
    <w:rsid w:val="33B0F4A3"/>
    <w:rsid w:val="33BF1012"/>
    <w:rsid w:val="33C10408"/>
    <w:rsid w:val="33C4E156"/>
    <w:rsid w:val="33C57D60"/>
    <w:rsid w:val="33C80B3B"/>
    <w:rsid w:val="33C8D67E"/>
    <w:rsid w:val="33CD15EE"/>
    <w:rsid w:val="33CFA03C"/>
    <w:rsid w:val="33D5CE37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7E88B"/>
    <w:rsid w:val="341C1C30"/>
    <w:rsid w:val="341C931D"/>
    <w:rsid w:val="342166B3"/>
    <w:rsid w:val="34241DE0"/>
    <w:rsid w:val="34322E49"/>
    <w:rsid w:val="343847E2"/>
    <w:rsid w:val="34398706"/>
    <w:rsid w:val="343D4CB6"/>
    <w:rsid w:val="3446DDD5"/>
    <w:rsid w:val="344C00F2"/>
    <w:rsid w:val="34544D9D"/>
    <w:rsid w:val="34585280"/>
    <w:rsid w:val="34601FC3"/>
    <w:rsid w:val="3463697A"/>
    <w:rsid w:val="346DC10A"/>
    <w:rsid w:val="346FAD71"/>
    <w:rsid w:val="34742A3B"/>
    <w:rsid w:val="34746BCD"/>
    <w:rsid w:val="3475AD25"/>
    <w:rsid w:val="34798D6D"/>
    <w:rsid w:val="3487359B"/>
    <w:rsid w:val="348DD440"/>
    <w:rsid w:val="349326F7"/>
    <w:rsid w:val="349CD422"/>
    <w:rsid w:val="349F12F2"/>
    <w:rsid w:val="34A61755"/>
    <w:rsid w:val="34A8314E"/>
    <w:rsid w:val="34ACB9AD"/>
    <w:rsid w:val="34AF3362"/>
    <w:rsid w:val="34B70ABF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0F76D5"/>
    <w:rsid w:val="3510B203"/>
    <w:rsid w:val="35110122"/>
    <w:rsid w:val="35195441"/>
    <w:rsid w:val="3519E42E"/>
    <w:rsid w:val="351B61F4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66A3C"/>
    <w:rsid w:val="353A8D70"/>
    <w:rsid w:val="3541962C"/>
    <w:rsid w:val="35425162"/>
    <w:rsid w:val="35433CB0"/>
    <w:rsid w:val="3544FE36"/>
    <w:rsid w:val="35475556"/>
    <w:rsid w:val="3548F734"/>
    <w:rsid w:val="354A86AC"/>
    <w:rsid w:val="354B8DA8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8B2192"/>
    <w:rsid w:val="3590467F"/>
    <w:rsid w:val="35908A63"/>
    <w:rsid w:val="3590EBD4"/>
    <w:rsid w:val="3593CB78"/>
    <w:rsid w:val="35958B0D"/>
    <w:rsid w:val="359FCF40"/>
    <w:rsid w:val="35A149E5"/>
    <w:rsid w:val="35A29386"/>
    <w:rsid w:val="35A49745"/>
    <w:rsid w:val="35AD38C5"/>
    <w:rsid w:val="35B1B572"/>
    <w:rsid w:val="35B9255E"/>
    <w:rsid w:val="35CA9032"/>
    <w:rsid w:val="35CB17B3"/>
    <w:rsid w:val="35CC77EB"/>
    <w:rsid w:val="35DE7A5B"/>
    <w:rsid w:val="35E49A32"/>
    <w:rsid w:val="35E9CB7F"/>
    <w:rsid w:val="35F023CB"/>
    <w:rsid w:val="35F6347B"/>
    <w:rsid w:val="35F7DB30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5D847"/>
    <w:rsid w:val="3656C0D8"/>
    <w:rsid w:val="365831C9"/>
    <w:rsid w:val="36598496"/>
    <w:rsid w:val="365B5201"/>
    <w:rsid w:val="365E490C"/>
    <w:rsid w:val="365E65BA"/>
    <w:rsid w:val="365F66A5"/>
    <w:rsid w:val="3660DF06"/>
    <w:rsid w:val="366F07E2"/>
    <w:rsid w:val="36790F72"/>
    <w:rsid w:val="3679910C"/>
    <w:rsid w:val="367994CB"/>
    <w:rsid w:val="367A3D55"/>
    <w:rsid w:val="367AA723"/>
    <w:rsid w:val="367DCD00"/>
    <w:rsid w:val="367E2C99"/>
    <w:rsid w:val="367F8C37"/>
    <w:rsid w:val="3683EB9F"/>
    <w:rsid w:val="3684CC46"/>
    <w:rsid w:val="3690D63D"/>
    <w:rsid w:val="3695E787"/>
    <w:rsid w:val="369DAFE7"/>
    <w:rsid w:val="369E0445"/>
    <w:rsid w:val="36B175B8"/>
    <w:rsid w:val="36B1EB16"/>
    <w:rsid w:val="36B2C0F6"/>
    <w:rsid w:val="36B3846D"/>
    <w:rsid w:val="36B76AE1"/>
    <w:rsid w:val="36B9BCFC"/>
    <w:rsid w:val="36BB5285"/>
    <w:rsid w:val="36BC23A2"/>
    <w:rsid w:val="36BCE096"/>
    <w:rsid w:val="36BF04C7"/>
    <w:rsid w:val="36BF0A4B"/>
    <w:rsid w:val="36C1C5E1"/>
    <w:rsid w:val="36C2DBEC"/>
    <w:rsid w:val="36C674BC"/>
    <w:rsid w:val="36C9D11F"/>
    <w:rsid w:val="36CCA9F4"/>
    <w:rsid w:val="36CEFD3E"/>
    <w:rsid w:val="36CF2788"/>
    <w:rsid w:val="36CFF483"/>
    <w:rsid w:val="36D0DE6A"/>
    <w:rsid w:val="36D1A0A4"/>
    <w:rsid w:val="36D294A1"/>
    <w:rsid w:val="36D2CB38"/>
    <w:rsid w:val="36D39EA0"/>
    <w:rsid w:val="36DC698F"/>
    <w:rsid w:val="36E304F2"/>
    <w:rsid w:val="36E51B40"/>
    <w:rsid w:val="36E7736B"/>
    <w:rsid w:val="36E7E9BA"/>
    <w:rsid w:val="36EE9A26"/>
    <w:rsid w:val="36EE9B73"/>
    <w:rsid w:val="36F79754"/>
    <w:rsid w:val="37015372"/>
    <w:rsid w:val="370220CF"/>
    <w:rsid w:val="3705D06E"/>
    <w:rsid w:val="370750FD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49C61E"/>
    <w:rsid w:val="37531065"/>
    <w:rsid w:val="3758C537"/>
    <w:rsid w:val="375A9A4A"/>
    <w:rsid w:val="375E57A1"/>
    <w:rsid w:val="3761DEE9"/>
    <w:rsid w:val="3766B09D"/>
    <w:rsid w:val="376E0DAF"/>
    <w:rsid w:val="377AB7FD"/>
    <w:rsid w:val="3789A3EB"/>
    <w:rsid w:val="378C7101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EC8182"/>
    <w:rsid w:val="37ED5D48"/>
    <w:rsid w:val="37F245BE"/>
    <w:rsid w:val="37F5A8AD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EDC72"/>
    <w:rsid w:val="38239023"/>
    <w:rsid w:val="382A1E64"/>
    <w:rsid w:val="38313507"/>
    <w:rsid w:val="3834FDCB"/>
    <w:rsid w:val="383DB0E0"/>
    <w:rsid w:val="383EBA24"/>
    <w:rsid w:val="383EFDD7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7BAA"/>
    <w:rsid w:val="388E9FE2"/>
    <w:rsid w:val="38950737"/>
    <w:rsid w:val="389C729B"/>
    <w:rsid w:val="389D0441"/>
    <w:rsid w:val="389ED320"/>
    <w:rsid w:val="38B1E00C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E50F16"/>
    <w:rsid w:val="38E6B61D"/>
    <w:rsid w:val="38F16921"/>
    <w:rsid w:val="38F2FB9E"/>
    <w:rsid w:val="3900C9DB"/>
    <w:rsid w:val="390377D2"/>
    <w:rsid w:val="390A2032"/>
    <w:rsid w:val="390B2F04"/>
    <w:rsid w:val="39117FE8"/>
    <w:rsid w:val="3915EEE3"/>
    <w:rsid w:val="3922CCF2"/>
    <w:rsid w:val="39233E45"/>
    <w:rsid w:val="3926F42A"/>
    <w:rsid w:val="392B377D"/>
    <w:rsid w:val="392D774E"/>
    <w:rsid w:val="392FE62C"/>
    <w:rsid w:val="393905FD"/>
    <w:rsid w:val="39446849"/>
    <w:rsid w:val="39468E38"/>
    <w:rsid w:val="39470E75"/>
    <w:rsid w:val="39474BC9"/>
    <w:rsid w:val="394AF3D4"/>
    <w:rsid w:val="394D0680"/>
    <w:rsid w:val="394DD93F"/>
    <w:rsid w:val="394E55F7"/>
    <w:rsid w:val="395B446E"/>
    <w:rsid w:val="395E8CCE"/>
    <w:rsid w:val="3969D7BF"/>
    <w:rsid w:val="396D21DF"/>
    <w:rsid w:val="3972467C"/>
    <w:rsid w:val="397E05AA"/>
    <w:rsid w:val="398ECBA6"/>
    <w:rsid w:val="3990FEA7"/>
    <w:rsid w:val="3992FB40"/>
    <w:rsid w:val="39942AE6"/>
    <w:rsid w:val="399BDAB3"/>
    <w:rsid w:val="399E7038"/>
    <w:rsid w:val="399F5BED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43872"/>
    <w:rsid w:val="39CBC2B4"/>
    <w:rsid w:val="39CC11BD"/>
    <w:rsid w:val="39D1B2E4"/>
    <w:rsid w:val="39D3328F"/>
    <w:rsid w:val="39D4976A"/>
    <w:rsid w:val="39D6B713"/>
    <w:rsid w:val="39DBBE97"/>
    <w:rsid w:val="39E011EC"/>
    <w:rsid w:val="39E20169"/>
    <w:rsid w:val="39E29AE4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BE090"/>
    <w:rsid w:val="3A0F44F8"/>
    <w:rsid w:val="3A0F8BC2"/>
    <w:rsid w:val="3A1B7366"/>
    <w:rsid w:val="3A1CB404"/>
    <w:rsid w:val="3A1DB3EC"/>
    <w:rsid w:val="3A1E3DB1"/>
    <w:rsid w:val="3A1ED651"/>
    <w:rsid w:val="3A200932"/>
    <w:rsid w:val="3A24D6F9"/>
    <w:rsid w:val="3A263E30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B4DFD"/>
    <w:rsid w:val="3A8ED3AE"/>
    <w:rsid w:val="3A9B851A"/>
    <w:rsid w:val="3AA5F255"/>
    <w:rsid w:val="3AB19AF4"/>
    <w:rsid w:val="3AB68860"/>
    <w:rsid w:val="3AB8A5F7"/>
    <w:rsid w:val="3ABC818B"/>
    <w:rsid w:val="3AC1E840"/>
    <w:rsid w:val="3ACCD4BF"/>
    <w:rsid w:val="3AD139A8"/>
    <w:rsid w:val="3AD4FC35"/>
    <w:rsid w:val="3AD6247B"/>
    <w:rsid w:val="3ADC1A56"/>
    <w:rsid w:val="3AE1F4F1"/>
    <w:rsid w:val="3AE8CEF1"/>
    <w:rsid w:val="3AEB9AD7"/>
    <w:rsid w:val="3AEF2A4A"/>
    <w:rsid w:val="3AF2344E"/>
    <w:rsid w:val="3AF25068"/>
    <w:rsid w:val="3AF3334B"/>
    <w:rsid w:val="3AF69EEA"/>
    <w:rsid w:val="3AF752FE"/>
    <w:rsid w:val="3AF9373D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697A7A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20F79"/>
    <w:rsid w:val="3BB88827"/>
    <w:rsid w:val="3BC2C384"/>
    <w:rsid w:val="3BC2DB2B"/>
    <w:rsid w:val="3BCA7560"/>
    <w:rsid w:val="3BDD0603"/>
    <w:rsid w:val="3BDFFFD3"/>
    <w:rsid w:val="3BE5E9D8"/>
    <w:rsid w:val="3BE9C117"/>
    <w:rsid w:val="3BEBA434"/>
    <w:rsid w:val="3BEDEC0D"/>
    <w:rsid w:val="3BEEBA4F"/>
    <w:rsid w:val="3BEEC612"/>
    <w:rsid w:val="3BEF80F6"/>
    <w:rsid w:val="3BFEEB7D"/>
    <w:rsid w:val="3BFFF38F"/>
    <w:rsid w:val="3C036984"/>
    <w:rsid w:val="3C03A7E5"/>
    <w:rsid w:val="3C03D911"/>
    <w:rsid w:val="3C07175D"/>
    <w:rsid w:val="3C0989B4"/>
    <w:rsid w:val="3C0C6425"/>
    <w:rsid w:val="3C173C34"/>
    <w:rsid w:val="3C1A3959"/>
    <w:rsid w:val="3C1DA85D"/>
    <w:rsid w:val="3C3F283F"/>
    <w:rsid w:val="3C3FB1C2"/>
    <w:rsid w:val="3C40561B"/>
    <w:rsid w:val="3C44757C"/>
    <w:rsid w:val="3C4BB33A"/>
    <w:rsid w:val="3C4C28C1"/>
    <w:rsid w:val="3C4F2C0B"/>
    <w:rsid w:val="3C4F68CF"/>
    <w:rsid w:val="3C636465"/>
    <w:rsid w:val="3C6CF22D"/>
    <w:rsid w:val="3C701732"/>
    <w:rsid w:val="3C71C676"/>
    <w:rsid w:val="3C75D69E"/>
    <w:rsid w:val="3C7C10E1"/>
    <w:rsid w:val="3C8ABD14"/>
    <w:rsid w:val="3C913A54"/>
    <w:rsid w:val="3C93CA40"/>
    <w:rsid w:val="3C95F2BA"/>
    <w:rsid w:val="3C967F44"/>
    <w:rsid w:val="3C9923BD"/>
    <w:rsid w:val="3CA72B15"/>
    <w:rsid w:val="3CA988B0"/>
    <w:rsid w:val="3CAB6CE5"/>
    <w:rsid w:val="3CAB9264"/>
    <w:rsid w:val="3CB42F0C"/>
    <w:rsid w:val="3CB5EFED"/>
    <w:rsid w:val="3CB7CB92"/>
    <w:rsid w:val="3CBA0397"/>
    <w:rsid w:val="3CC091DF"/>
    <w:rsid w:val="3CC5A5A6"/>
    <w:rsid w:val="3CC836D3"/>
    <w:rsid w:val="3CCCEB67"/>
    <w:rsid w:val="3CD0B623"/>
    <w:rsid w:val="3CD0DF5A"/>
    <w:rsid w:val="3CDC1314"/>
    <w:rsid w:val="3CDCC6BE"/>
    <w:rsid w:val="3CE4623C"/>
    <w:rsid w:val="3CE8AC3E"/>
    <w:rsid w:val="3CEBAE06"/>
    <w:rsid w:val="3CEF4138"/>
    <w:rsid w:val="3CF2850C"/>
    <w:rsid w:val="3CF4BD9B"/>
    <w:rsid w:val="3CF75B77"/>
    <w:rsid w:val="3CFB9391"/>
    <w:rsid w:val="3CFE1547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2F78A6"/>
    <w:rsid w:val="3D329A3D"/>
    <w:rsid w:val="3D34EC45"/>
    <w:rsid w:val="3D357A32"/>
    <w:rsid w:val="3D42004A"/>
    <w:rsid w:val="3D46A7CD"/>
    <w:rsid w:val="3D482D20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135D6"/>
    <w:rsid w:val="3D789578"/>
    <w:rsid w:val="3D7C78F9"/>
    <w:rsid w:val="3D7C93B3"/>
    <w:rsid w:val="3D85C5DC"/>
    <w:rsid w:val="3D8A787D"/>
    <w:rsid w:val="3D8D5627"/>
    <w:rsid w:val="3D9828E9"/>
    <w:rsid w:val="3DA083FF"/>
    <w:rsid w:val="3DA95EFD"/>
    <w:rsid w:val="3DAC9F5F"/>
    <w:rsid w:val="3DBB05E6"/>
    <w:rsid w:val="3DBC4ADA"/>
    <w:rsid w:val="3DBE5749"/>
    <w:rsid w:val="3DC7E085"/>
    <w:rsid w:val="3DCD7DCE"/>
    <w:rsid w:val="3DD095CC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720FD"/>
    <w:rsid w:val="3E0D96D7"/>
    <w:rsid w:val="3E0DBD1C"/>
    <w:rsid w:val="3E0E7B34"/>
    <w:rsid w:val="3E102C02"/>
    <w:rsid w:val="3E156F67"/>
    <w:rsid w:val="3E17E142"/>
    <w:rsid w:val="3E1E9DC5"/>
    <w:rsid w:val="3E22B23F"/>
    <w:rsid w:val="3E24269F"/>
    <w:rsid w:val="3E295443"/>
    <w:rsid w:val="3E2EF3C0"/>
    <w:rsid w:val="3E3EA045"/>
    <w:rsid w:val="3E4AEF47"/>
    <w:rsid w:val="3E4B8009"/>
    <w:rsid w:val="3E4DBA78"/>
    <w:rsid w:val="3E550DCC"/>
    <w:rsid w:val="3E56C71F"/>
    <w:rsid w:val="3E618A1F"/>
    <w:rsid w:val="3E664009"/>
    <w:rsid w:val="3E68A008"/>
    <w:rsid w:val="3E7556AF"/>
    <w:rsid w:val="3E79EB9E"/>
    <w:rsid w:val="3E818F30"/>
    <w:rsid w:val="3E8666CF"/>
    <w:rsid w:val="3E8B4DB3"/>
    <w:rsid w:val="3E8BA49A"/>
    <w:rsid w:val="3E8D9DAA"/>
    <w:rsid w:val="3E8E97F6"/>
    <w:rsid w:val="3E9026E9"/>
    <w:rsid w:val="3E92085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C9C8E"/>
    <w:rsid w:val="3F2FD716"/>
    <w:rsid w:val="3F317A74"/>
    <w:rsid w:val="3F3DBC5E"/>
    <w:rsid w:val="3F424B75"/>
    <w:rsid w:val="3F445958"/>
    <w:rsid w:val="3F4AF092"/>
    <w:rsid w:val="3F574CC5"/>
    <w:rsid w:val="3F594215"/>
    <w:rsid w:val="3F5A6488"/>
    <w:rsid w:val="3F5F0362"/>
    <w:rsid w:val="3F63761E"/>
    <w:rsid w:val="3F663EBA"/>
    <w:rsid w:val="3F692757"/>
    <w:rsid w:val="3F6BA971"/>
    <w:rsid w:val="3F6F28CD"/>
    <w:rsid w:val="3F73B933"/>
    <w:rsid w:val="3F78D581"/>
    <w:rsid w:val="3F83334E"/>
    <w:rsid w:val="3F8628F6"/>
    <w:rsid w:val="3F89972B"/>
    <w:rsid w:val="3F8AA41A"/>
    <w:rsid w:val="3F950F82"/>
    <w:rsid w:val="3F9AE860"/>
    <w:rsid w:val="3F9B42A9"/>
    <w:rsid w:val="3F9DD8AD"/>
    <w:rsid w:val="3F9FA85B"/>
    <w:rsid w:val="3FA252A0"/>
    <w:rsid w:val="3FAABFD0"/>
    <w:rsid w:val="3FADE82E"/>
    <w:rsid w:val="3FB52EA1"/>
    <w:rsid w:val="3FB819BE"/>
    <w:rsid w:val="3FB98958"/>
    <w:rsid w:val="3FB9B580"/>
    <w:rsid w:val="3FBF0BFA"/>
    <w:rsid w:val="3FC0A86A"/>
    <w:rsid w:val="3FC0F527"/>
    <w:rsid w:val="3FC50CD5"/>
    <w:rsid w:val="3FC8B008"/>
    <w:rsid w:val="3FCD0A84"/>
    <w:rsid w:val="3FD06B2E"/>
    <w:rsid w:val="3FDB782D"/>
    <w:rsid w:val="3FE794F9"/>
    <w:rsid w:val="3FE98AD9"/>
    <w:rsid w:val="3FFC415D"/>
    <w:rsid w:val="3FFDB2DC"/>
    <w:rsid w:val="4002DAA1"/>
    <w:rsid w:val="400CB7E7"/>
    <w:rsid w:val="401575BA"/>
    <w:rsid w:val="4019AA2B"/>
    <w:rsid w:val="401BC985"/>
    <w:rsid w:val="401CC5C7"/>
    <w:rsid w:val="401E1F73"/>
    <w:rsid w:val="402074DC"/>
    <w:rsid w:val="402DE71B"/>
    <w:rsid w:val="403023FA"/>
    <w:rsid w:val="4031E377"/>
    <w:rsid w:val="40333453"/>
    <w:rsid w:val="4036914A"/>
    <w:rsid w:val="4041E286"/>
    <w:rsid w:val="4043ABA8"/>
    <w:rsid w:val="40454CE6"/>
    <w:rsid w:val="4049EB71"/>
    <w:rsid w:val="404AD1AD"/>
    <w:rsid w:val="404BAF27"/>
    <w:rsid w:val="4057E9D6"/>
    <w:rsid w:val="40658062"/>
    <w:rsid w:val="40687C62"/>
    <w:rsid w:val="4069B8E5"/>
    <w:rsid w:val="406B2891"/>
    <w:rsid w:val="406E2EEF"/>
    <w:rsid w:val="4071320E"/>
    <w:rsid w:val="40777724"/>
    <w:rsid w:val="407C0259"/>
    <w:rsid w:val="40832309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6876C"/>
    <w:rsid w:val="40C7EC74"/>
    <w:rsid w:val="40CD2FD7"/>
    <w:rsid w:val="40D4E157"/>
    <w:rsid w:val="40D5A0D8"/>
    <w:rsid w:val="40D89830"/>
    <w:rsid w:val="40DA95FA"/>
    <w:rsid w:val="40E0501A"/>
    <w:rsid w:val="40E1B42E"/>
    <w:rsid w:val="40EFE294"/>
    <w:rsid w:val="40F556E3"/>
    <w:rsid w:val="40F73225"/>
    <w:rsid w:val="40FBF02F"/>
    <w:rsid w:val="4100B33B"/>
    <w:rsid w:val="4108F23F"/>
    <w:rsid w:val="410C7BEA"/>
    <w:rsid w:val="410CB0E5"/>
    <w:rsid w:val="4117897E"/>
    <w:rsid w:val="411EBDF9"/>
    <w:rsid w:val="41211221"/>
    <w:rsid w:val="41244FE6"/>
    <w:rsid w:val="412968B9"/>
    <w:rsid w:val="412BB7E1"/>
    <w:rsid w:val="412DD355"/>
    <w:rsid w:val="412E79E9"/>
    <w:rsid w:val="41332048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0BB1B"/>
    <w:rsid w:val="41877A1C"/>
    <w:rsid w:val="4188A153"/>
    <w:rsid w:val="418F0244"/>
    <w:rsid w:val="419EAB02"/>
    <w:rsid w:val="419F21C4"/>
    <w:rsid w:val="41B070D2"/>
    <w:rsid w:val="41B0FA1F"/>
    <w:rsid w:val="41B40B70"/>
    <w:rsid w:val="41BF88AA"/>
    <w:rsid w:val="41CF04B4"/>
    <w:rsid w:val="41D9301B"/>
    <w:rsid w:val="41E1E3BE"/>
    <w:rsid w:val="41E66249"/>
    <w:rsid w:val="41E6A20E"/>
    <w:rsid w:val="41E8BB6B"/>
    <w:rsid w:val="41FBC798"/>
    <w:rsid w:val="42001A09"/>
    <w:rsid w:val="42046159"/>
    <w:rsid w:val="420521FB"/>
    <w:rsid w:val="42064AF3"/>
    <w:rsid w:val="42151EF4"/>
    <w:rsid w:val="422A66F4"/>
    <w:rsid w:val="4235960F"/>
    <w:rsid w:val="4236FB2E"/>
    <w:rsid w:val="423A9F7A"/>
    <w:rsid w:val="4242AFDD"/>
    <w:rsid w:val="42430C82"/>
    <w:rsid w:val="4244EC5B"/>
    <w:rsid w:val="4247978D"/>
    <w:rsid w:val="424E4420"/>
    <w:rsid w:val="42542862"/>
    <w:rsid w:val="42557BF5"/>
    <w:rsid w:val="4261B2DC"/>
    <w:rsid w:val="426233C4"/>
    <w:rsid w:val="426831A8"/>
    <w:rsid w:val="42707261"/>
    <w:rsid w:val="4272FCCC"/>
    <w:rsid w:val="42745682"/>
    <w:rsid w:val="427B76F5"/>
    <w:rsid w:val="42878788"/>
    <w:rsid w:val="42897E7B"/>
    <w:rsid w:val="428EF482"/>
    <w:rsid w:val="42919725"/>
    <w:rsid w:val="4291D018"/>
    <w:rsid w:val="429B7B40"/>
    <w:rsid w:val="42A8F1EA"/>
    <w:rsid w:val="42AFE054"/>
    <w:rsid w:val="42B6F847"/>
    <w:rsid w:val="42BB3B71"/>
    <w:rsid w:val="42BD0C4A"/>
    <w:rsid w:val="42BD8B38"/>
    <w:rsid w:val="42BF4169"/>
    <w:rsid w:val="42C659F2"/>
    <w:rsid w:val="42D000D2"/>
    <w:rsid w:val="42D2A5E9"/>
    <w:rsid w:val="42D3B033"/>
    <w:rsid w:val="42D59090"/>
    <w:rsid w:val="42D7491D"/>
    <w:rsid w:val="42DD8DBA"/>
    <w:rsid w:val="42E39576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8102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EB929"/>
    <w:rsid w:val="437785F4"/>
    <w:rsid w:val="437B2ADA"/>
    <w:rsid w:val="43816F40"/>
    <w:rsid w:val="438BB7C7"/>
    <w:rsid w:val="4391213A"/>
    <w:rsid w:val="439703ED"/>
    <w:rsid w:val="439AC205"/>
    <w:rsid w:val="43A58530"/>
    <w:rsid w:val="43AD0061"/>
    <w:rsid w:val="43B1E6F0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AECAA"/>
    <w:rsid w:val="43FCED10"/>
    <w:rsid w:val="440314D4"/>
    <w:rsid w:val="440B449B"/>
    <w:rsid w:val="440D5408"/>
    <w:rsid w:val="440DFC99"/>
    <w:rsid w:val="440F5033"/>
    <w:rsid w:val="441239F8"/>
    <w:rsid w:val="44156D3B"/>
    <w:rsid w:val="4417BD14"/>
    <w:rsid w:val="441ADB84"/>
    <w:rsid w:val="44245A00"/>
    <w:rsid w:val="4425C451"/>
    <w:rsid w:val="44269F3E"/>
    <w:rsid w:val="442983BA"/>
    <w:rsid w:val="442C31AB"/>
    <w:rsid w:val="442C8A3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E046D"/>
    <w:rsid w:val="445F5B32"/>
    <w:rsid w:val="446FD6D5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136F4"/>
    <w:rsid w:val="44A995E8"/>
    <w:rsid w:val="44AADF84"/>
    <w:rsid w:val="44B0CCE6"/>
    <w:rsid w:val="44B93C3A"/>
    <w:rsid w:val="44B9B828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68B15"/>
    <w:rsid w:val="44E82180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A7D2D"/>
    <w:rsid w:val="450C309F"/>
    <w:rsid w:val="450CBDDD"/>
    <w:rsid w:val="450CC3C2"/>
    <w:rsid w:val="450E2DAE"/>
    <w:rsid w:val="450EA5D0"/>
    <w:rsid w:val="45159AF6"/>
    <w:rsid w:val="451D6A2A"/>
    <w:rsid w:val="45293069"/>
    <w:rsid w:val="452AFDC6"/>
    <w:rsid w:val="452B80CA"/>
    <w:rsid w:val="45308245"/>
    <w:rsid w:val="453A488A"/>
    <w:rsid w:val="453CD12F"/>
    <w:rsid w:val="45461510"/>
    <w:rsid w:val="4548411A"/>
    <w:rsid w:val="454A2D5A"/>
    <w:rsid w:val="454C7E61"/>
    <w:rsid w:val="454CD908"/>
    <w:rsid w:val="4550C978"/>
    <w:rsid w:val="4552C5D4"/>
    <w:rsid w:val="45547FE3"/>
    <w:rsid w:val="4557949A"/>
    <w:rsid w:val="45594017"/>
    <w:rsid w:val="455B7ACE"/>
    <w:rsid w:val="4565539F"/>
    <w:rsid w:val="4576D588"/>
    <w:rsid w:val="457D7003"/>
    <w:rsid w:val="457E1147"/>
    <w:rsid w:val="457E528A"/>
    <w:rsid w:val="4581696E"/>
    <w:rsid w:val="4589E5D0"/>
    <w:rsid w:val="458D2412"/>
    <w:rsid w:val="458D9282"/>
    <w:rsid w:val="4591F837"/>
    <w:rsid w:val="4599F88F"/>
    <w:rsid w:val="459A5AC9"/>
    <w:rsid w:val="459CCDC4"/>
    <w:rsid w:val="459E6196"/>
    <w:rsid w:val="45A5E330"/>
    <w:rsid w:val="45A6681D"/>
    <w:rsid w:val="45A6BAE2"/>
    <w:rsid w:val="45A7A374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B59A5"/>
    <w:rsid w:val="45EF76D6"/>
    <w:rsid w:val="46039914"/>
    <w:rsid w:val="4605BF8A"/>
    <w:rsid w:val="460B4876"/>
    <w:rsid w:val="460CF265"/>
    <w:rsid w:val="460EE9DF"/>
    <w:rsid w:val="46184261"/>
    <w:rsid w:val="461BB04B"/>
    <w:rsid w:val="461BEFAE"/>
    <w:rsid w:val="461C1323"/>
    <w:rsid w:val="46244538"/>
    <w:rsid w:val="4628B7C4"/>
    <w:rsid w:val="462C8338"/>
    <w:rsid w:val="462D8E7B"/>
    <w:rsid w:val="462DE9B5"/>
    <w:rsid w:val="4631E779"/>
    <w:rsid w:val="4631FE77"/>
    <w:rsid w:val="463341B5"/>
    <w:rsid w:val="4641B8A6"/>
    <w:rsid w:val="46441752"/>
    <w:rsid w:val="464962D3"/>
    <w:rsid w:val="46544B8E"/>
    <w:rsid w:val="465A56B1"/>
    <w:rsid w:val="46696956"/>
    <w:rsid w:val="466BC04A"/>
    <w:rsid w:val="466F11D8"/>
    <w:rsid w:val="4670D8B9"/>
    <w:rsid w:val="4672B0B1"/>
    <w:rsid w:val="467536CF"/>
    <w:rsid w:val="4684D0D2"/>
    <w:rsid w:val="4686496D"/>
    <w:rsid w:val="468B0690"/>
    <w:rsid w:val="468B4482"/>
    <w:rsid w:val="468D37C1"/>
    <w:rsid w:val="46905A5F"/>
    <w:rsid w:val="46977C0A"/>
    <w:rsid w:val="46A21035"/>
    <w:rsid w:val="46A42687"/>
    <w:rsid w:val="46A531A6"/>
    <w:rsid w:val="46A7A9C7"/>
    <w:rsid w:val="46A991C7"/>
    <w:rsid w:val="46B81581"/>
    <w:rsid w:val="46BB9E1D"/>
    <w:rsid w:val="46BD6CCF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7342D"/>
    <w:rsid w:val="46ED4FC5"/>
    <w:rsid w:val="46F6AF73"/>
    <w:rsid w:val="46FCF65A"/>
    <w:rsid w:val="470C134A"/>
    <w:rsid w:val="470C71C5"/>
    <w:rsid w:val="470EA2F2"/>
    <w:rsid w:val="470F4087"/>
    <w:rsid w:val="4714280A"/>
    <w:rsid w:val="4718647A"/>
    <w:rsid w:val="471D2412"/>
    <w:rsid w:val="471F8E56"/>
    <w:rsid w:val="472664A4"/>
    <w:rsid w:val="4728FBC8"/>
    <w:rsid w:val="472A1906"/>
    <w:rsid w:val="472AEFFF"/>
    <w:rsid w:val="4731CA7D"/>
    <w:rsid w:val="4733ECD5"/>
    <w:rsid w:val="4738467A"/>
    <w:rsid w:val="473B6BB0"/>
    <w:rsid w:val="4748688F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7F6C26A"/>
    <w:rsid w:val="47F879CE"/>
    <w:rsid w:val="47FE4B54"/>
    <w:rsid w:val="47FFBEE3"/>
    <w:rsid w:val="4804E541"/>
    <w:rsid w:val="4807F7CF"/>
    <w:rsid w:val="480C762A"/>
    <w:rsid w:val="480D6FC8"/>
    <w:rsid w:val="480E5186"/>
    <w:rsid w:val="481028EA"/>
    <w:rsid w:val="482BD1A5"/>
    <w:rsid w:val="482D5F09"/>
    <w:rsid w:val="482F64BB"/>
    <w:rsid w:val="482F682A"/>
    <w:rsid w:val="483736C8"/>
    <w:rsid w:val="4839A0E9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D003E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199CA"/>
    <w:rsid w:val="48C6F1C6"/>
    <w:rsid w:val="48C80347"/>
    <w:rsid w:val="48CA110E"/>
    <w:rsid w:val="48D8BA57"/>
    <w:rsid w:val="48D9AC56"/>
    <w:rsid w:val="48DABC05"/>
    <w:rsid w:val="48DCE8B4"/>
    <w:rsid w:val="48DEFCBB"/>
    <w:rsid w:val="48E0BC60"/>
    <w:rsid w:val="48E2C2B8"/>
    <w:rsid w:val="48EA9C80"/>
    <w:rsid w:val="48ECBCEF"/>
    <w:rsid w:val="48EE5387"/>
    <w:rsid w:val="48F91B99"/>
    <w:rsid w:val="48FC5856"/>
    <w:rsid w:val="48FF0808"/>
    <w:rsid w:val="49014A83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00F44"/>
    <w:rsid w:val="4953A480"/>
    <w:rsid w:val="4957D1DE"/>
    <w:rsid w:val="495B037F"/>
    <w:rsid w:val="495B5B7A"/>
    <w:rsid w:val="495B8AC9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BA392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DCCC84"/>
    <w:rsid w:val="49E1E90D"/>
    <w:rsid w:val="49ED8A6C"/>
    <w:rsid w:val="49F25983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73DE3"/>
    <w:rsid w:val="4A283A4C"/>
    <w:rsid w:val="4A2924FF"/>
    <w:rsid w:val="4A2BDC16"/>
    <w:rsid w:val="4A2CD7D2"/>
    <w:rsid w:val="4A2F7EA1"/>
    <w:rsid w:val="4A34ACB8"/>
    <w:rsid w:val="4A36CB32"/>
    <w:rsid w:val="4A36D5E3"/>
    <w:rsid w:val="4A36E8C0"/>
    <w:rsid w:val="4A40C7C8"/>
    <w:rsid w:val="4A42870C"/>
    <w:rsid w:val="4A43F7BD"/>
    <w:rsid w:val="4A4CC345"/>
    <w:rsid w:val="4A5155DE"/>
    <w:rsid w:val="4A56B66C"/>
    <w:rsid w:val="4A578BD1"/>
    <w:rsid w:val="4A5D4F80"/>
    <w:rsid w:val="4A6035B0"/>
    <w:rsid w:val="4A61EC3A"/>
    <w:rsid w:val="4A62068B"/>
    <w:rsid w:val="4A66A7AE"/>
    <w:rsid w:val="4A69AB38"/>
    <w:rsid w:val="4A6B779D"/>
    <w:rsid w:val="4A6B8D97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4D783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1F69B6"/>
    <w:rsid w:val="4B23C3C4"/>
    <w:rsid w:val="4B281497"/>
    <w:rsid w:val="4B3C28FF"/>
    <w:rsid w:val="4B3F4649"/>
    <w:rsid w:val="4B3FA8F9"/>
    <w:rsid w:val="4B41A3A1"/>
    <w:rsid w:val="4B4829C7"/>
    <w:rsid w:val="4B498FE0"/>
    <w:rsid w:val="4B4AE37D"/>
    <w:rsid w:val="4B4B99AE"/>
    <w:rsid w:val="4B4CD915"/>
    <w:rsid w:val="4B4FDB35"/>
    <w:rsid w:val="4B53F50E"/>
    <w:rsid w:val="4B545730"/>
    <w:rsid w:val="4B59B8B9"/>
    <w:rsid w:val="4B5F2B26"/>
    <w:rsid w:val="4B601626"/>
    <w:rsid w:val="4B62F7B0"/>
    <w:rsid w:val="4B6AED2D"/>
    <w:rsid w:val="4B7678A1"/>
    <w:rsid w:val="4B79462B"/>
    <w:rsid w:val="4B820C36"/>
    <w:rsid w:val="4B84DC7A"/>
    <w:rsid w:val="4B889F35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BEEF3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60A10"/>
    <w:rsid w:val="4C473EC8"/>
    <w:rsid w:val="4C4B7179"/>
    <w:rsid w:val="4C50C090"/>
    <w:rsid w:val="4C535BA5"/>
    <w:rsid w:val="4C54678D"/>
    <w:rsid w:val="4C5AE069"/>
    <w:rsid w:val="4C609D54"/>
    <w:rsid w:val="4C6AF9B7"/>
    <w:rsid w:val="4C75029C"/>
    <w:rsid w:val="4C7ED8C5"/>
    <w:rsid w:val="4C8271EF"/>
    <w:rsid w:val="4C8FF612"/>
    <w:rsid w:val="4C98C428"/>
    <w:rsid w:val="4C99DF9F"/>
    <w:rsid w:val="4C9D0B64"/>
    <w:rsid w:val="4CA6C892"/>
    <w:rsid w:val="4CA73D7C"/>
    <w:rsid w:val="4CABA2EE"/>
    <w:rsid w:val="4CB4C6FF"/>
    <w:rsid w:val="4CBF72AD"/>
    <w:rsid w:val="4CC12A84"/>
    <w:rsid w:val="4CCA1490"/>
    <w:rsid w:val="4CD69C97"/>
    <w:rsid w:val="4CD840AF"/>
    <w:rsid w:val="4CDEDE82"/>
    <w:rsid w:val="4CFEE760"/>
    <w:rsid w:val="4D00C55F"/>
    <w:rsid w:val="4D088A48"/>
    <w:rsid w:val="4D0F63BF"/>
    <w:rsid w:val="4D113BE7"/>
    <w:rsid w:val="4D1839CA"/>
    <w:rsid w:val="4D291077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3951"/>
    <w:rsid w:val="4D5DC060"/>
    <w:rsid w:val="4D68AD15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9B89EC"/>
    <w:rsid w:val="4DAC3A22"/>
    <w:rsid w:val="4DAFDB56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CFA500"/>
    <w:rsid w:val="4DD13EB7"/>
    <w:rsid w:val="4DD2523F"/>
    <w:rsid w:val="4DDC4E01"/>
    <w:rsid w:val="4DDFD996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4FEFD"/>
    <w:rsid w:val="4E25EF83"/>
    <w:rsid w:val="4E2B82A5"/>
    <w:rsid w:val="4E308882"/>
    <w:rsid w:val="4E33C06E"/>
    <w:rsid w:val="4E35331E"/>
    <w:rsid w:val="4E37404D"/>
    <w:rsid w:val="4E37EAE4"/>
    <w:rsid w:val="4E3F37C1"/>
    <w:rsid w:val="4E460D79"/>
    <w:rsid w:val="4E47E469"/>
    <w:rsid w:val="4E4C51F3"/>
    <w:rsid w:val="4E4C65C6"/>
    <w:rsid w:val="4E4E8CDD"/>
    <w:rsid w:val="4E51E84F"/>
    <w:rsid w:val="4E54D5F2"/>
    <w:rsid w:val="4E54DD9B"/>
    <w:rsid w:val="4E557BE3"/>
    <w:rsid w:val="4E5632C8"/>
    <w:rsid w:val="4E589670"/>
    <w:rsid w:val="4E598772"/>
    <w:rsid w:val="4E5B92EB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5BE0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C7878D"/>
    <w:rsid w:val="4ED02958"/>
    <w:rsid w:val="4ED7C2B7"/>
    <w:rsid w:val="4ED92396"/>
    <w:rsid w:val="4EDCF706"/>
    <w:rsid w:val="4EE13006"/>
    <w:rsid w:val="4EE23826"/>
    <w:rsid w:val="4EE721D2"/>
    <w:rsid w:val="4EE97493"/>
    <w:rsid w:val="4EF116D9"/>
    <w:rsid w:val="4EF7808F"/>
    <w:rsid w:val="4EF7C8C5"/>
    <w:rsid w:val="4EF820EA"/>
    <w:rsid w:val="4EFE1C24"/>
    <w:rsid w:val="4F019D3F"/>
    <w:rsid w:val="4F031DED"/>
    <w:rsid w:val="4F0BCD62"/>
    <w:rsid w:val="4F0FEE53"/>
    <w:rsid w:val="4F10A1E3"/>
    <w:rsid w:val="4F153B7C"/>
    <w:rsid w:val="4F19B6AB"/>
    <w:rsid w:val="4F1D6093"/>
    <w:rsid w:val="4F1F73F1"/>
    <w:rsid w:val="4F23A583"/>
    <w:rsid w:val="4F2D9A0D"/>
    <w:rsid w:val="4F2E3845"/>
    <w:rsid w:val="4F2EDECB"/>
    <w:rsid w:val="4F2F2968"/>
    <w:rsid w:val="4F31DD7D"/>
    <w:rsid w:val="4F368648"/>
    <w:rsid w:val="4F3BEA4A"/>
    <w:rsid w:val="4F3E7C9B"/>
    <w:rsid w:val="4F42CE11"/>
    <w:rsid w:val="4F463A1E"/>
    <w:rsid w:val="4F478738"/>
    <w:rsid w:val="4F4DB337"/>
    <w:rsid w:val="4F612604"/>
    <w:rsid w:val="4F63EF71"/>
    <w:rsid w:val="4F794171"/>
    <w:rsid w:val="4F7AA867"/>
    <w:rsid w:val="4F7BACF1"/>
    <w:rsid w:val="4F825747"/>
    <w:rsid w:val="4F8E26BA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BE2F0B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ECD9B"/>
    <w:rsid w:val="500F45DC"/>
    <w:rsid w:val="5012C7AB"/>
    <w:rsid w:val="501D0062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7F984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D2B78"/>
    <w:rsid w:val="50BE8916"/>
    <w:rsid w:val="50C556DC"/>
    <w:rsid w:val="50CD9EB4"/>
    <w:rsid w:val="50CE5388"/>
    <w:rsid w:val="50D473BA"/>
    <w:rsid w:val="50D580C0"/>
    <w:rsid w:val="50DDBA8C"/>
    <w:rsid w:val="50E387AB"/>
    <w:rsid w:val="50E42C15"/>
    <w:rsid w:val="50F06895"/>
    <w:rsid w:val="50FAB08C"/>
    <w:rsid w:val="50FB137F"/>
    <w:rsid w:val="50FB322A"/>
    <w:rsid w:val="50FE3E5D"/>
    <w:rsid w:val="50FE8CD9"/>
    <w:rsid w:val="51018D60"/>
    <w:rsid w:val="51071F4C"/>
    <w:rsid w:val="51078E5B"/>
    <w:rsid w:val="510B4637"/>
    <w:rsid w:val="510B865D"/>
    <w:rsid w:val="5111D6C2"/>
    <w:rsid w:val="5117DC74"/>
    <w:rsid w:val="5118E8F0"/>
    <w:rsid w:val="5121FAE0"/>
    <w:rsid w:val="51271751"/>
    <w:rsid w:val="51278FBF"/>
    <w:rsid w:val="512ECCE5"/>
    <w:rsid w:val="5130007D"/>
    <w:rsid w:val="5144802A"/>
    <w:rsid w:val="514A096D"/>
    <w:rsid w:val="514AF3C9"/>
    <w:rsid w:val="5154B86A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8C5E04"/>
    <w:rsid w:val="51993C47"/>
    <w:rsid w:val="519A6ECA"/>
    <w:rsid w:val="519AD388"/>
    <w:rsid w:val="519BC939"/>
    <w:rsid w:val="519E11B4"/>
    <w:rsid w:val="519E31DB"/>
    <w:rsid w:val="519E5733"/>
    <w:rsid w:val="51A340C7"/>
    <w:rsid w:val="51A97755"/>
    <w:rsid w:val="51AA64AD"/>
    <w:rsid w:val="51B106DD"/>
    <w:rsid w:val="51B8E89A"/>
    <w:rsid w:val="51BCBBB0"/>
    <w:rsid w:val="51C4E79D"/>
    <w:rsid w:val="51C86DD1"/>
    <w:rsid w:val="51D86D10"/>
    <w:rsid w:val="51DFBA3A"/>
    <w:rsid w:val="51E39B9F"/>
    <w:rsid w:val="51E58B5A"/>
    <w:rsid w:val="51ED355C"/>
    <w:rsid w:val="51EF8D75"/>
    <w:rsid w:val="51EFC493"/>
    <w:rsid w:val="51F1DF67"/>
    <w:rsid w:val="51F5FA86"/>
    <w:rsid w:val="51FAEEF9"/>
    <w:rsid w:val="51FB2B53"/>
    <w:rsid w:val="51FC5E1D"/>
    <w:rsid w:val="51FDA011"/>
    <w:rsid w:val="5201BB9C"/>
    <w:rsid w:val="5206DA0A"/>
    <w:rsid w:val="520A9117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14ED0"/>
    <w:rsid w:val="5235B4BC"/>
    <w:rsid w:val="523ABEAF"/>
    <w:rsid w:val="5242C479"/>
    <w:rsid w:val="5243DA97"/>
    <w:rsid w:val="524D372B"/>
    <w:rsid w:val="524DACFE"/>
    <w:rsid w:val="524EAF4F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44FAE"/>
    <w:rsid w:val="5285AFC7"/>
    <w:rsid w:val="528A1A8A"/>
    <w:rsid w:val="528DBC40"/>
    <w:rsid w:val="5295FAE8"/>
    <w:rsid w:val="52979DE6"/>
    <w:rsid w:val="529A747F"/>
    <w:rsid w:val="529D4D74"/>
    <w:rsid w:val="529E3FB8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26DAE"/>
    <w:rsid w:val="52E563E3"/>
    <w:rsid w:val="52F31702"/>
    <w:rsid w:val="52F390B9"/>
    <w:rsid w:val="52FB55A5"/>
    <w:rsid w:val="52FED6F0"/>
    <w:rsid w:val="52FF8471"/>
    <w:rsid w:val="52FFA6A3"/>
    <w:rsid w:val="5302AFFE"/>
    <w:rsid w:val="5303331F"/>
    <w:rsid w:val="530470C8"/>
    <w:rsid w:val="53070FA7"/>
    <w:rsid w:val="5309725A"/>
    <w:rsid w:val="530A00C6"/>
    <w:rsid w:val="531C5680"/>
    <w:rsid w:val="531E0C96"/>
    <w:rsid w:val="531FE673"/>
    <w:rsid w:val="53241DF0"/>
    <w:rsid w:val="5326EDF9"/>
    <w:rsid w:val="532A7544"/>
    <w:rsid w:val="53355985"/>
    <w:rsid w:val="53385BF9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7EF804"/>
    <w:rsid w:val="5385DDB7"/>
    <w:rsid w:val="538B8488"/>
    <w:rsid w:val="538CC413"/>
    <w:rsid w:val="53923F98"/>
    <w:rsid w:val="53927A0D"/>
    <w:rsid w:val="539A37AA"/>
    <w:rsid w:val="539A97E0"/>
    <w:rsid w:val="53A33F18"/>
    <w:rsid w:val="53A6E0D8"/>
    <w:rsid w:val="53A8A950"/>
    <w:rsid w:val="53AA3363"/>
    <w:rsid w:val="53B5727F"/>
    <w:rsid w:val="53B61F4C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08CFA"/>
    <w:rsid w:val="53FB0890"/>
    <w:rsid w:val="540BC7D5"/>
    <w:rsid w:val="540CBC8B"/>
    <w:rsid w:val="54120CCB"/>
    <w:rsid w:val="54121E54"/>
    <w:rsid w:val="541750B9"/>
    <w:rsid w:val="54198916"/>
    <w:rsid w:val="54268CD6"/>
    <w:rsid w:val="542DD086"/>
    <w:rsid w:val="543651E4"/>
    <w:rsid w:val="5438A369"/>
    <w:rsid w:val="543A5332"/>
    <w:rsid w:val="5445DCF7"/>
    <w:rsid w:val="544CC0E7"/>
    <w:rsid w:val="544E58B7"/>
    <w:rsid w:val="5457B829"/>
    <w:rsid w:val="54619A64"/>
    <w:rsid w:val="546BF072"/>
    <w:rsid w:val="546C3810"/>
    <w:rsid w:val="54705812"/>
    <w:rsid w:val="5475D811"/>
    <w:rsid w:val="54774080"/>
    <w:rsid w:val="54793D62"/>
    <w:rsid w:val="547CDE3B"/>
    <w:rsid w:val="5482B325"/>
    <w:rsid w:val="548A5CF8"/>
    <w:rsid w:val="548EEB39"/>
    <w:rsid w:val="54996446"/>
    <w:rsid w:val="5499FA48"/>
    <w:rsid w:val="549F8094"/>
    <w:rsid w:val="54A02DAC"/>
    <w:rsid w:val="54A99EB6"/>
    <w:rsid w:val="54B949A5"/>
    <w:rsid w:val="54BC4694"/>
    <w:rsid w:val="54BF9F98"/>
    <w:rsid w:val="54C25AAD"/>
    <w:rsid w:val="54C860FF"/>
    <w:rsid w:val="54CB7081"/>
    <w:rsid w:val="54D0BAF4"/>
    <w:rsid w:val="54D0C80A"/>
    <w:rsid w:val="54D7D8DA"/>
    <w:rsid w:val="54D94DBC"/>
    <w:rsid w:val="54DAFEDF"/>
    <w:rsid w:val="54DFA8CA"/>
    <w:rsid w:val="54E8F73D"/>
    <w:rsid w:val="54EDE076"/>
    <w:rsid w:val="54F60EA9"/>
    <w:rsid w:val="55080EEB"/>
    <w:rsid w:val="550871D3"/>
    <w:rsid w:val="550BE67B"/>
    <w:rsid w:val="550D3350"/>
    <w:rsid w:val="550F9172"/>
    <w:rsid w:val="551469B4"/>
    <w:rsid w:val="5518C1D9"/>
    <w:rsid w:val="551AA2AC"/>
    <w:rsid w:val="55226A41"/>
    <w:rsid w:val="5524464B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579C"/>
    <w:rsid w:val="5564FA8D"/>
    <w:rsid w:val="556D49BB"/>
    <w:rsid w:val="557673D4"/>
    <w:rsid w:val="55772F7F"/>
    <w:rsid w:val="55792992"/>
    <w:rsid w:val="557ABCD0"/>
    <w:rsid w:val="557EDCC8"/>
    <w:rsid w:val="55802254"/>
    <w:rsid w:val="5585968E"/>
    <w:rsid w:val="5591C834"/>
    <w:rsid w:val="55966752"/>
    <w:rsid w:val="5598789B"/>
    <w:rsid w:val="559A6803"/>
    <w:rsid w:val="55A12B11"/>
    <w:rsid w:val="55A5DB77"/>
    <w:rsid w:val="55A69836"/>
    <w:rsid w:val="55AD8C8C"/>
    <w:rsid w:val="55ADA78A"/>
    <w:rsid w:val="55B05E7E"/>
    <w:rsid w:val="55B17897"/>
    <w:rsid w:val="55B58F8D"/>
    <w:rsid w:val="55B74BD6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7C14C"/>
    <w:rsid w:val="55E90B67"/>
    <w:rsid w:val="55EF6E72"/>
    <w:rsid w:val="55EFDAFD"/>
    <w:rsid w:val="55F25A83"/>
    <w:rsid w:val="55FC00A6"/>
    <w:rsid w:val="55FDB9DE"/>
    <w:rsid w:val="55FFB011"/>
    <w:rsid w:val="5601AE09"/>
    <w:rsid w:val="560FE2AD"/>
    <w:rsid w:val="5616B339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515624"/>
    <w:rsid w:val="565B60FF"/>
    <w:rsid w:val="565D54C8"/>
    <w:rsid w:val="56632125"/>
    <w:rsid w:val="566794DA"/>
    <w:rsid w:val="5676F7C9"/>
    <w:rsid w:val="5677B19D"/>
    <w:rsid w:val="56781D03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ABAFC2"/>
    <w:rsid w:val="56AC6EBB"/>
    <w:rsid w:val="56AF3944"/>
    <w:rsid w:val="56B4B5AF"/>
    <w:rsid w:val="56B52A25"/>
    <w:rsid w:val="56B9D178"/>
    <w:rsid w:val="56BD6929"/>
    <w:rsid w:val="56C0F0CD"/>
    <w:rsid w:val="56C9904C"/>
    <w:rsid w:val="56CCD322"/>
    <w:rsid w:val="56D8117C"/>
    <w:rsid w:val="56E0E84F"/>
    <w:rsid w:val="56E4F259"/>
    <w:rsid w:val="56E545FB"/>
    <w:rsid w:val="56F272AD"/>
    <w:rsid w:val="56F612AD"/>
    <w:rsid w:val="56FC16C4"/>
    <w:rsid w:val="570365AE"/>
    <w:rsid w:val="570D0207"/>
    <w:rsid w:val="57133D2D"/>
    <w:rsid w:val="57154805"/>
    <w:rsid w:val="57159E81"/>
    <w:rsid w:val="5715CAB2"/>
    <w:rsid w:val="5715CFA0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DA302"/>
    <w:rsid w:val="57685527"/>
    <w:rsid w:val="5772FB0F"/>
    <w:rsid w:val="5774594A"/>
    <w:rsid w:val="577CD30C"/>
    <w:rsid w:val="577E4004"/>
    <w:rsid w:val="577E6DD8"/>
    <w:rsid w:val="578CB72E"/>
    <w:rsid w:val="579DBE69"/>
    <w:rsid w:val="579E61C2"/>
    <w:rsid w:val="57A131B5"/>
    <w:rsid w:val="57A3F08C"/>
    <w:rsid w:val="57A5E83E"/>
    <w:rsid w:val="57A9ABA6"/>
    <w:rsid w:val="57AB7B45"/>
    <w:rsid w:val="57AC2EC5"/>
    <w:rsid w:val="57AFB296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62B6D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6B88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44416"/>
    <w:rsid w:val="589A5706"/>
    <w:rsid w:val="589E34B7"/>
    <w:rsid w:val="58B25D92"/>
    <w:rsid w:val="58B60F0D"/>
    <w:rsid w:val="58B80C7F"/>
    <w:rsid w:val="58BEF7BD"/>
    <w:rsid w:val="58C44C17"/>
    <w:rsid w:val="58C5366E"/>
    <w:rsid w:val="58D31695"/>
    <w:rsid w:val="58D3E278"/>
    <w:rsid w:val="58D7ABCB"/>
    <w:rsid w:val="58D9F98F"/>
    <w:rsid w:val="58DC3FA3"/>
    <w:rsid w:val="58E081CF"/>
    <w:rsid w:val="58EA8519"/>
    <w:rsid w:val="58F4A383"/>
    <w:rsid w:val="58F6EA67"/>
    <w:rsid w:val="58FB0964"/>
    <w:rsid w:val="58FEA43E"/>
    <w:rsid w:val="5905201E"/>
    <w:rsid w:val="59053AC2"/>
    <w:rsid w:val="590AC383"/>
    <w:rsid w:val="590DE800"/>
    <w:rsid w:val="591DB9BB"/>
    <w:rsid w:val="5921056B"/>
    <w:rsid w:val="5924859C"/>
    <w:rsid w:val="59296FF9"/>
    <w:rsid w:val="592FB18B"/>
    <w:rsid w:val="59331A6C"/>
    <w:rsid w:val="5933981F"/>
    <w:rsid w:val="59354A41"/>
    <w:rsid w:val="593746E5"/>
    <w:rsid w:val="59379251"/>
    <w:rsid w:val="593F6D91"/>
    <w:rsid w:val="5942471D"/>
    <w:rsid w:val="594273E0"/>
    <w:rsid w:val="5942CA1C"/>
    <w:rsid w:val="59459D56"/>
    <w:rsid w:val="5948B84C"/>
    <w:rsid w:val="594B1A11"/>
    <w:rsid w:val="594CBC54"/>
    <w:rsid w:val="594CE575"/>
    <w:rsid w:val="5964072E"/>
    <w:rsid w:val="596611BF"/>
    <w:rsid w:val="59664B3E"/>
    <w:rsid w:val="596710E1"/>
    <w:rsid w:val="596C0E67"/>
    <w:rsid w:val="596CB31E"/>
    <w:rsid w:val="5970F360"/>
    <w:rsid w:val="597A6450"/>
    <w:rsid w:val="597BDD28"/>
    <w:rsid w:val="597F0B23"/>
    <w:rsid w:val="59828B11"/>
    <w:rsid w:val="59856B4D"/>
    <w:rsid w:val="5986F4D1"/>
    <w:rsid w:val="598ACFED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ACE481"/>
    <w:rsid w:val="59B6A519"/>
    <w:rsid w:val="59B6DD40"/>
    <w:rsid w:val="59BD6291"/>
    <w:rsid w:val="59BFE0B1"/>
    <w:rsid w:val="59C68F48"/>
    <w:rsid w:val="59C9D9D2"/>
    <w:rsid w:val="59CE2620"/>
    <w:rsid w:val="59D06D0B"/>
    <w:rsid w:val="59D1C0A5"/>
    <w:rsid w:val="59D3368F"/>
    <w:rsid w:val="59DA86D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268A13"/>
    <w:rsid w:val="5A38D637"/>
    <w:rsid w:val="5A3DE4E9"/>
    <w:rsid w:val="5A3EB03A"/>
    <w:rsid w:val="5A40C671"/>
    <w:rsid w:val="5A4A10CA"/>
    <w:rsid w:val="5A4B13B0"/>
    <w:rsid w:val="5A4EAFE2"/>
    <w:rsid w:val="5A4F9302"/>
    <w:rsid w:val="5A50D4E0"/>
    <w:rsid w:val="5A51BE38"/>
    <w:rsid w:val="5A607257"/>
    <w:rsid w:val="5A64315A"/>
    <w:rsid w:val="5A64647E"/>
    <w:rsid w:val="5A660925"/>
    <w:rsid w:val="5A6D4BF2"/>
    <w:rsid w:val="5A79E434"/>
    <w:rsid w:val="5A7C35C3"/>
    <w:rsid w:val="5A8A2FE7"/>
    <w:rsid w:val="5A8BEA03"/>
    <w:rsid w:val="5A947008"/>
    <w:rsid w:val="5A956931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CB34DB"/>
    <w:rsid w:val="5AD19592"/>
    <w:rsid w:val="5AD65F6F"/>
    <w:rsid w:val="5AE51BD7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1EC650"/>
    <w:rsid w:val="5B266771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A5AFD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E6B81C"/>
    <w:rsid w:val="5BE99873"/>
    <w:rsid w:val="5BEEEBC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809A8"/>
    <w:rsid w:val="5CAFD4DB"/>
    <w:rsid w:val="5CB0D438"/>
    <w:rsid w:val="5CB87935"/>
    <w:rsid w:val="5CBB3B4B"/>
    <w:rsid w:val="5CBE25F1"/>
    <w:rsid w:val="5CBE9D97"/>
    <w:rsid w:val="5CC0DCD5"/>
    <w:rsid w:val="5CC0E774"/>
    <w:rsid w:val="5CC319C2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5FFD1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26AEF0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B5DD9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3DF09F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873F41"/>
    <w:rsid w:val="5E9596A2"/>
    <w:rsid w:val="5E95EE53"/>
    <w:rsid w:val="5E9A3EFA"/>
    <w:rsid w:val="5E9ACE37"/>
    <w:rsid w:val="5E9E33B1"/>
    <w:rsid w:val="5E9EDD89"/>
    <w:rsid w:val="5EA130C1"/>
    <w:rsid w:val="5EA149B6"/>
    <w:rsid w:val="5EA6174C"/>
    <w:rsid w:val="5EA6FE44"/>
    <w:rsid w:val="5EB25FB0"/>
    <w:rsid w:val="5EB3A5E6"/>
    <w:rsid w:val="5EB80BD5"/>
    <w:rsid w:val="5EBBFA32"/>
    <w:rsid w:val="5EC26FE2"/>
    <w:rsid w:val="5EC7353D"/>
    <w:rsid w:val="5ED1FBEB"/>
    <w:rsid w:val="5ED6A76A"/>
    <w:rsid w:val="5EDEF4CE"/>
    <w:rsid w:val="5EE526F1"/>
    <w:rsid w:val="5EEACC5C"/>
    <w:rsid w:val="5EED656F"/>
    <w:rsid w:val="5EED6F1F"/>
    <w:rsid w:val="5EF4DACA"/>
    <w:rsid w:val="5EF56E14"/>
    <w:rsid w:val="5EF87627"/>
    <w:rsid w:val="5EFB0F37"/>
    <w:rsid w:val="5F048BA3"/>
    <w:rsid w:val="5F0BC84F"/>
    <w:rsid w:val="5F13F774"/>
    <w:rsid w:val="5F174D99"/>
    <w:rsid w:val="5F215842"/>
    <w:rsid w:val="5F217CA6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ADAB3"/>
    <w:rsid w:val="5F4F3027"/>
    <w:rsid w:val="5F528618"/>
    <w:rsid w:val="5F55BF19"/>
    <w:rsid w:val="5F55F95E"/>
    <w:rsid w:val="5F5B88A8"/>
    <w:rsid w:val="5F5CBB93"/>
    <w:rsid w:val="5F61FEE4"/>
    <w:rsid w:val="5F627186"/>
    <w:rsid w:val="5F6B6C80"/>
    <w:rsid w:val="5F718876"/>
    <w:rsid w:val="5F72F429"/>
    <w:rsid w:val="5F79137B"/>
    <w:rsid w:val="5F7F4740"/>
    <w:rsid w:val="5F7F7FD6"/>
    <w:rsid w:val="5F80B28C"/>
    <w:rsid w:val="5F815722"/>
    <w:rsid w:val="5F824426"/>
    <w:rsid w:val="5F83235D"/>
    <w:rsid w:val="5F93D1AC"/>
    <w:rsid w:val="5F9BCEB6"/>
    <w:rsid w:val="5F9DD208"/>
    <w:rsid w:val="5FA411AF"/>
    <w:rsid w:val="5FA7D4F3"/>
    <w:rsid w:val="5FA8F68C"/>
    <w:rsid w:val="5FADB1B2"/>
    <w:rsid w:val="5FB254C9"/>
    <w:rsid w:val="5FB9EB50"/>
    <w:rsid w:val="5FBD45F5"/>
    <w:rsid w:val="5FBE0655"/>
    <w:rsid w:val="5FC4B551"/>
    <w:rsid w:val="5FC60AAA"/>
    <w:rsid w:val="5FC83E42"/>
    <w:rsid w:val="5FCABD12"/>
    <w:rsid w:val="5FD4FB26"/>
    <w:rsid w:val="5FD6E901"/>
    <w:rsid w:val="5FD8A438"/>
    <w:rsid w:val="5FE1E870"/>
    <w:rsid w:val="5FE4315D"/>
    <w:rsid w:val="5FE8257D"/>
    <w:rsid w:val="5FEBF7FC"/>
    <w:rsid w:val="5FEE3C07"/>
    <w:rsid w:val="5FF01015"/>
    <w:rsid w:val="5FF162F5"/>
    <w:rsid w:val="5FF6AB94"/>
    <w:rsid w:val="5FF7CB51"/>
    <w:rsid w:val="5FFC3405"/>
    <w:rsid w:val="6000AC62"/>
    <w:rsid w:val="60179A4E"/>
    <w:rsid w:val="601F3ED8"/>
    <w:rsid w:val="602BC3DB"/>
    <w:rsid w:val="602CADA6"/>
    <w:rsid w:val="6033A860"/>
    <w:rsid w:val="603761FB"/>
    <w:rsid w:val="6041C0FA"/>
    <w:rsid w:val="604466C9"/>
    <w:rsid w:val="60468D73"/>
    <w:rsid w:val="6046D5DB"/>
    <w:rsid w:val="6049D368"/>
    <w:rsid w:val="60535421"/>
    <w:rsid w:val="605A2493"/>
    <w:rsid w:val="605EE524"/>
    <w:rsid w:val="605F6C60"/>
    <w:rsid w:val="60619EBA"/>
    <w:rsid w:val="6063BD50"/>
    <w:rsid w:val="60681B41"/>
    <w:rsid w:val="606D0E88"/>
    <w:rsid w:val="606E18A8"/>
    <w:rsid w:val="6076E0B7"/>
    <w:rsid w:val="607D8803"/>
    <w:rsid w:val="6082AC14"/>
    <w:rsid w:val="60943620"/>
    <w:rsid w:val="60944440"/>
    <w:rsid w:val="609AF577"/>
    <w:rsid w:val="60A0CF6B"/>
    <w:rsid w:val="60A6CC10"/>
    <w:rsid w:val="60A779E4"/>
    <w:rsid w:val="60AA9B66"/>
    <w:rsid w:val="60B4B5FB"/>
    <w:rsid w:val="60BD2383"/>
    <w:rsid w:val="60C0D116"/>
    <w:rsid w:val="60C49773"/>
    <w:rsid w:val="60CAF234"/>
    <w:rsid w:val="60CFB597"/>
    <w:rsid w:val="60D2A7F0"/>
    <w:rsid w:val="60D531D8"/>
    <w:rsid w:val="60D7F381"/>
    <w:rsid w:val="60DD8422"/>
    <w:rsid w:val="60DDBDB0"/>
    <w:rsid w:val="60E1B19E"/>
    <w:rsid w:val="60E8FA3E"/>
    <w:rsid w:val="60EA0F93"/>
    <w:rsid w:val="60ECF99E"/>
    <w:rsid w:val="60EE7723"/>
    <w:rsid w:val="60F08EAD"/>
    <w:rsid w:val="60F2EAFD"/>
    <w:rsid w:val="60FA15F1"/>
    <w:rsid w:val="610131A5"/>
    <w:rsid w:val="6108DFA3"/>
    <w:rsid w:val="610A538B"/>
    <w:rsid w:val="610AA1BC"/>
    <w:rsid w:val="610C4747"/>
    <w:rsid w:val="610CD5AC"/>
    <w:rsid w:val="6110BB6D"/>
    <w:rsid w:val="6117032C"/>
    <w:rsid w:val="611DEA13"/>
    <w:rsid w:val="611FA009"/>
    <w:rsid w:val="6123242E"/>
    <w:rsid w:val="6124D0B5"/>
    <w:rsid w:val="6126BAC5"/>
    <w:rsid w:val="612AD5BC"/>
    <w:rsid w:val="6139FC5F"/>
    <w:rsid w:val="613A2143"/>
    <w:rsid w:val="61434CE3"/>
    <w:rsid w:val="6148418D"/>
    <w:rsid w:val="614882EB"/>
    <w:rsid w:val="61492398"/>
    <w:rsid w:val="614ADCFD"/>
    <w:rsid w:val="614E24EE"/>
    <w:rsid w:val="61500181"/>
    <w:rsid w:val="615069A8"/>
    <w:rsid w:val="61538AEE"/>
    <w:rsid w:val="61551326"/>
    <w:rsid w:val="6155CF69"/>
    <w:rsid w:val="615F89C0"/>
    <w:rsid w:val="616D8295"/>
    <w:rsid w:val="616F8E8E"/>
    <w:rsid w:val="617AEDA9"/>
    <w:rsid w:val="61800B8D"/>
    <w:rsid w:val="6180F6BA"/>
    <w:rsid w:val="6186665C"/>
    <w:rsid w:val="6186932F"/>
    <w:rsid w:val="6186EB85"/>
    <w:rsid w:val="618727C6"/>
    <w:rsid w:val="6187397D"/>
    <w:rsid w:val="6193CEF9"/>
    <w:rsid w:val="619983C7"/>
    <w:rsid w:val="619ACD36"/>
    <w:rsid w:val="619D10DA"/>
    <w:rsid w:val="61A37B74"/>
    <w:rsid w:val="61A459EF"/>
    <w:rsid w:val="61A88EDD"/>
    <w:rsid w:val="61A9999D"/>
    <w:rsid w:val="61AD8BEE"/>
    <w:rsid w:val="61B31E7B"/>
    <w:rsid w:val="61B9AE4F"/>
    <w:rsid w:val="61BB7B36"/>
    <w:rsid w:val="61BE7C24"/>
    <w:rsid w:val="61C03E69"/>
    <w:rsid w:val="61C2C587"/>
    <w:rsid w:val="61C60BE4"/>
    <w:rsid w:val="61CD4563"/>
    <w:rsid w:val="61D2A6A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93E6D"/>
    <w:rsid w:val="622EB0C6"/>
    <w:rsid w:val="62306EBF"/>
    <w:rsid w:val="62326218"/>
    <w:rsid w:val="62340627"/>
    <w:rsid w:val="623437B4"/>
    <w:rsid w:val="62507F60"/>
    <w:rsid w:val="62507FC3"/>
    <w:rsid w:val="6254FF4B"/>
    <w:rsid w:val="6255888A"/>
    <w:rsid w:val="625F4606"/>
    <w:rsid w:val="625FE033"/>
    <w:rsid w:val="6266A38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2BF67"/>
    <w:rsid w:val="62981054"/>
    <w:rsid w:val="629C74FA"/>
    <w:rsid w:val="62A3AB4F"/>
    <w:rsid w:val="62A72C42"/>
    <w:rsid w:val="62A8199B"/>
    <w:rsid w:val="62AEF65C"/>
    <w:rsid w:val="62AFC56D"/>
    <w:rsid w:val="62BEB8E9"/>
    <w:rsid w:val="62C2658E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6FF6F"/>
    <w:rsid w:val="62F83441"/>
    <w:rsid w:val="6303972F"/>
    <w:rsid w:val="631257C4"/>
    <w:rsid w:val="63133747"/>
    <w:rsid w:val="631CEC36"/>
    <w:rsid w:val="631DDE93"/>
    <w:rsid w:val="63248870"/>
    <w:rsid w:val="63258BFD"/>
    <w:rsid w:val="632E704D"/>
    <w:rsid w:val="633070B7"/>
    <w:rsid w:val="63308D27"/>
    <w:rsid w:val="63330BEB"/>
    <w:rsid w:val="63340426"/>
    <w:rsid w:val="633B2049"/>
    <w:rsid w:val="633B4C2A"/>
    <w:rsid w:val="6347A70C"/>
    <w:rsid w:val="634F54EB"/>
    <w:rsid w:val="63548516"/>
    <w:rsid w:val="63585718"/>
    <w:rsid w:val="6358E712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AB76A4"/>
    <w:rsid w:val="63B09233"/>
    <w:rsid w:val="63B9A791"/>
    <w:rsid w:val="63B9F67D"/>
    <w:rsid w:val="63BCB3F7"/>
    <w:rsid w:val="63C68D3B"/>
    <w:rsid w:val="63C70119"/>
    <w:rsid w:val="63C84F7C"/>
    <w:rsid w:val="63C86C8D"/>
    <w:rsid w:val="63CDE559"/>
    <w:rsid w:val="63D0CB36"/>
    <w:rsid w:val="63D1F1F3"/>
    <w:rsid w:val="63D20696"/>
    <w:rsid w:val="63D434E1"/>
    <w:rsid w:val="63D62243"/>
    <w:rsid w:val="63D7A74F"/>
    <w:rsid w:val="63DC568D"/>
    <w:rsid w:val="63DD48C2"/>
    <w:rsid w:val="63E1483A"/>
    <w:rsid w:val="63E2B16F"/>
    <w:rsid w:val="63ED1DA4"/>
    <w:rsid w:val="63EDAC9B"/>
    <w:rsid w:val="63EFE57E"/>
    <w:rsid w:val="63F08E4B"/>
    <w:rsid w:val="63F47463"/>
    <w:rsid w:val="63F7CE07"/>
    <w:rsid w:val="63F7DB7F"/>
    <w:rsid w:val="6400CE8F"/>
    <w:rsid w:val="64020A83"/>
    <w:rsid w:val="64039A27"/>
    <w:rsid w:val="64055470"/>
    <w:rsid w:val="640A17EB"/>
    <w:rsid w:val="640B506E"/>
    <w:rsid w:val="6412CEA5"/>
    <w:rsid w:val="64134778"/>
    <w:rsid w:val="64144A52"/>
    <w:rsid w:val="641758D0"/>
    <w:rsid w:val="64246C5F"/>
    <w:rsid w:val="642CC1CC"/>
    <w:rsid w:val="64306505"/>
    <w:rsid w:val="64358BA3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B737DB"/>
    <w:rsid w:val="64BD3FB1"/>
    <w:rsid w:val="64C31C49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07683C"/>
    <w:rsid w:val="6514A21E"/>
    <w:rsid w:val="651CA0DE"/>
    <w:rsid w:val="651D643C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4BB184"/>
    <w:rsid w:val="655292DF"/>
    <w:rsid w:val="6555980F"/>
    <w:rsid w:val="655B84D7"/>
    <w:rsid w:val="655FEFA1"/>
    <w:rsid w:val="656395D2"/>
    <w:rsid w:val="656412F3"/>
    <w:rsid w:val="6565BA35"/>
    <w:rsid w:val="656A61B9"/>
    <w:rsid w:val="6572339C"/>
    <w:rsid w:val="657AD388"/>
    <w:rsid w:val="65852962"/>
    <w:rsid w:val="6585D8C8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20FCA"/>
    <w:rsid w:val="65D562D7"/>
    <w:rsid w:val="65D90F15"/>
    <w:rsid w:val="65EDC070"/>
    <w:rsid w:val="65F1173F"/>
    <w:rsid w:val="65F29873"/>
    <w:rsid w:val="65F4D559"/>
    <w:rsid w:val="65F6260A"/>
    <w:rsid w:val="65FB61BD"/>
    <w:rsid w:val="65FB9F69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4AEBAC"/>
    <w:rsid w:val="66507CEA"/>
    <w:rsid w:val="66579307"/>
    <w:rsid w:val="6659A480"/>
    <w:rsid w:val="665B6A36"/>
    <w:rsid w:val="665F1665"/>
    <w:rsid w:val="666AC7A0"/>
    <w:rsid w:val="66718B89"/>
    <w:rsid w:val="66727447"/>
    <w:rsid w:val="6674F08D"/>
    <w:rsid w:val="6678096B"/>
    <w:rsid w:val="667A3E17"/>
    <w:rsid w:val="66887BF5"/>
    <w:rsid w:val="6694A764"/>
    <w:rsid w:val="6694E95C"/>
    <w:rsid w:val="66955AFD"/>
    <w:rsid w:val="669DCBEA"/>
    <w:rsid w:val="669EFE9E"/>
    <w:rsid w:val="66A4240B"/>
    <w:rsid w:val="66A4D618"/>
    <w:rsid w:val="66ADD7F4"/>
    <w:rsid w:val="66B34CF1"/>
    <w:rsid w:val="66B8B2F9"/>
    <w:rsid w:val="66BA65FE"/>
    <w:rsid w:val="66C543E4"/>
    <w:rsid w:val="66D34142"/>
    <w:rsid w:val="66D8FB9B"/>
    <w:rsid w:val="66D922F1"/>
    <w:rsid w:val="66EA193E"/>
    <w:rsid w:val="66F6A269"/>
    <w:rsid w:val="66F6F03A"/>
    <w:rsid w:val="6703EA0D"/>
    <w:rsid w:val="67067F10"/>
    <w:rsid w:val="6706D6CB"/>
    <w:rsid w:val="67093B8F"/>
    <w:rsid w:val="670C41A6"/>
    <w:rsid w:val="671334CB"/>
    <w:rsid w:val="6713E803"/>
    <w:rsid w:val="6715048B"/>
    <w:rsid w:val="67199FBD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516A36"/>
    <w:rsid w:val="6760B014"/>
    <w:rsid w:val="67629F19"/>
    <w:rsid w:val="676C6C92"/>
    <w:rsid w:val="676DE02B"/>
    <w:rsid w:val="676E2FD8"/>
    <w:rsid w:val="6771A621"/>
    <w:rsid w:val="677BFB18"/>
    <w:rsid w:val="67844939"/>
    <w:rsid w:val="67872476"/>
    <w:rsid w:val="67883086"/>
    <w:rsid w:val="678ED01A"/>
    <w:rsid w:val="679252E6"/>
    <w:rsid w:val="67938C4B"/>
    <w:rsid w:val="6797D542"/>
    <w:rsid w:val="67998749"/>
    <w:rsid w:val="679A3132"/>
    <w:rsid w:val="679F447D"/>
    <w:rsid w:val="679FFD7A"/>
    <w:rsid w:val="67BF54F3"/>
    <w:rsid w:val="67C9D7EF"/>
    <w:rsid w:val="67CFA22E"/>
    <w:rsid w:val="67DE6F76"/>
    <w:rsid w:val="67E791CB"/>
    <w:rsid w:val="67EBFD1D"/>
    <w:rsid w:val="67EEAE5C"/>
    <w:rsid w:val="67F023CD"/>
    <w:rsid w:val="67F40173"/>
    <w:rsid w:val="67F60D08"/>
    <w:rsid w:val="67F90EAD"/>
    <w:rsid w:val="67FAC88F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5FA72"/>
    <w:rsid w:val="68376109"/>
    <w:rsid w:val="683F9155"/>
    <w:rsid w:val="6844BE1F"/>
    <w:rsid w:val="684E1048"/>
    <w:rsid w:val="684E5928"/>
    <w:rsid w:val="6858234C"/>
    <w:rsid w:val="6858AC38"/>
    <w:rsid w:val="685957E0"/>
    <w:rsid w:val="6859B390"/>
    <w:rsid w:val="685A6BAC"/>
    <w:rsid w:val="68639E13"/>
    <w:rsid w:val="68643BED"/>
    <w:rsid w:val="6866CBED"/>
    <w:rsid w:val="6868EAE7"/>
    <w:rsid w:val="6871B354"/>
    <w:rsid w:val="68759A28"/>
    <w:rsid w:val="6875BFFC"/>
    <w:rsid w:val="68864395"/>
    <w:rsid w:val="6886CDDE"/>
    <w:rsid w:val="688B59B8"/>
    <w:rsid w:val="688B6B4C"/>
    <w:rsid w:val="688BC7E8"/>
    <w:rsid w:val="688C86B2"/>
    <w:rsid w:val="688CE056"/>
    <w:rsid w:val="688DD826"/>
    <w:rsid w:val="689A3A51"/>
    <w:rsid w:val="68A56E5D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EAC9F3"/>
    <w:rsid w:val="68F4B818"/>
    <w:rsid w:val="68FA2339"/>
    <w:rsid w:val="68FA50F3"/>
    <w:rsid w:val="68FF73CC"/>
    <w:rsid w:val="68FF9629"/>
    <w:rsid w:val="6904C714"/>
    <w:rsid w:val="6908B0AE"/>
    <w:rsid w:val="690998E3"/>
    <w:rsid w:val="6910C56E"/>
    <w:rsid w:val="69218BC3"/>
    <w:rsid w:val="6921C8C7"/>
    <w:rsid w:val="692377A6"/>
    <w:rsid w:val="692478F3"/>
    <w:rsid w:val="692A9CB2"/>
    <w:rsid w:val="69354DB5"/>
    <w:rsid w:val="6935A82B"/>
    <w:rsid w:val="69397DFB"/>
    <w:rsid w:val="693C756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86424"/>
    <w:rsid w:val="696941A9"/>
    <w:rsid w:val="6976FD9F"/>
    <w:rsid w:val="697D50CE"/>
    <w:rsid w:val="69819E46"/>
    <w:rsid w:val="69826836"/>
    <w:rsid w:val="69899720"/>
    <w:rsid w:val="698C6313"/>
    <w:rsid w:val="6990AC9B"/>
    <w:rsid w:val="6997C0F5"/>
    <w:rsid w:val="699B5450"/>
    <w:rsid w:val="699C6F1F"/>
    <w:rsid w:val="69A236C5"/>
    <w:rsid w:val="69A66749"/>
    <w:rsid w:val="69A687B3"/>
    <w:rsid w:val="69A80E9E"/>
    <w:rsid w:val="69AB036A"/>
    <w:rsid w:val="69ACFD5E"/>
    <w:rsid w:val="69B72E6D"/>
    <w:rsid w:val="69C32213"/>
    <w:rsid w:val="69C5DC07"/>
    <w:rsid w:val="69C76623"/>
    <w:rsid w:val="69D8DE63"/>
    <w:rsid w:val="69DB8553"/>
    <w:rsid w:val="69DBFAF9"/>
    <w:rsid w:val="69E08E80"/>
    <w:rsid w:val="69E62FA6"/>
    <w:rsid w:val="69E680D8"/>
    <w:rsid w:val="69E90A8D"/>
    <w:rsid w:val="69E9BCCC"/>
    <w:rsid w:val="69EC5097"/>
    <w:rsid w:val="69F359C1"/>
    <w:rsid w:val="69F5F833"/>
    <w:rsid w:val="69FFB889"/>
    <w:rsid w:val="6A043881"/>
    <w:rsid w:val="6A0584E2"/>
    <w:rsid w:val="6A0685FB"/>
    <w:rsid w:val="6A084DD9"/>
    <w:rsid w:val="6A0FF997"/>
    <w:rsid w:val="6A10981C"/>
    <w:rsid w:val="6A11D851"/>
    <w:rsid w:val="6A167CDA"/>
    <w:rsid w:val="6A1986FC"/>
    <w:rsid w:val="6A1A07E3"/>
    <w:rsid w:val="6A1DFF8D"/>
    <w:rsid w:val="6A22BFA9"/>
    <w:rsid w:val="6A2BABA2"/>
    <w:rsid w:val="6A3776D9"/>
    <w:rsid w:val="6A42EDE9"/>
    <w:rsid w:val="6A4681F2"/>
    <w:rsid w:val="6A4C5A9D"/>
    <w:rsid w:val="6A5A3B02"/>
    <w:rsid w:val="6A641D91"/>
    <w:rsid w:val="6A680086"/>
    <w:rsid w:val="6A6936A4"/>
    <w:rsid w:val="6A6A61CA"/>
    <w:rsid w:val="6A6C0CD4"/>
    <w:rsid w:val="6A6C77F5"/>
    <w:rsid w:val="6A6D40E7"/>
    <w:rsid w:val="6A7AB123"/>
    <w:rsid w:val="6A7B3ED8"/>
    <w:rsid w:val="6A8DFD22"/>
    <w:rsid w:val="6A974FE9"/>
    <w:rsid w:val="6A97552E"/>
    <w:rsid w:val="6A9AB6C4"/>
    <w:rsid w:val="6A9E2217"/>
    <w:rsid w:val="6AA5478B"/>
    <w:rsid w:val="6AADAC55"/>
    <w:rsid w:val="6ABBC9AA"/>
    <w:rsid w:val="6ABCDBFF"/>
    <w:rsid w:val="6AC0BCB8"/>
    <w:rsid w:val="6AC9C76E"/>
    <w:rsid w:val="6ACE32C8"/>
    <w:rsid w:val="6AD3A852"/>
    <w:rsid w:val="6AD84737"/>
    <w:rsid w:val="6ADBDEF3"/>
    <w:rsid w:val="6AE5A8F0"/>
    <w:rsid w:val="6AE5DC10"/>
    <w:rsid w:val="6AEB23A0"/>
    <w:rsid w:val="6AEB3C62"/>
    <w:rsid w:val="6AEFA298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CC459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4F6F91"/>
    <w:rsid w:val="6B53D341"/>
    <w:rsid w:val="6B550335"/>
    <w:rsid w:val="6B5D74B9"/>
    <w:rsid w:val="6B5EB118"/>
    <w:rsid w:val="6B5F76CF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A60507"/>
    <w:rsid w:val="6BB02302"/>
    <w:rsid w:val="6BB731A9"/>
    <w:rsid w:val="6BBCE0CE"/>
    <w:rsid w:val="6BBF7B97"/>
    <w:rsid w:val="6BC24721"/>
    <w:rsid w:val="6BC35D4B"/>
    <w:rsid w:val="6BC38AC4"/>
    <w:rsid w:val="6BC5C24A"/>
    <w:rsid w:val="6BC786A4"/>
    <w:rsid w:val="6BCA6607"/>
    <w:rsid w:val="6BD3473A"/>
    <w:rsid w:val="6BD35DD2"/>
    <w:rsid w:val="6BDB7A14"/>
    <w:rsid w:val="6BE1AD65"/>
    <w:rsid w:val="6BE5FA7A"/>
    <w:rsid w:val="6BEC877E"/>
    <w:rsid w:val="6BF1121B"/>
    <w:rsid w:val="6BF84C3A"/>
    <w:rsid w:val="6BF89321"/>
    <w:rsid w:val="6C0069ED"/>
    <w:rsid w:val="6C08232F"/>
    <w:rsid w:val="6C09C44A"/>
    <w:rsid w:val="6C0AEAF2"/>
    <w:rsid w:val="6C0BED55"/>
    <w:rsid w:val="6C0E146A"/>
    <w:rsid w:val="6C0EE4E0"/>
    <w:rsid w:val="6C10F625"/>
    <w:rsid w:val="6C1520DD"/>
    <w:rsid w:val="6C170F39"/>
    <w:rsid w:val="6C1D53CD"/>
    <w:rsid w:val="6C1EFCBF"/>
    <w:rsid w:val="6C2287E2"/>
    <w:rsid w:val="6C2A626D"/>
    <w:rsid w:val="6C2F9209"/>
    <w:rsid w:val="6C31301E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33CA8"/>
    <w:rsid w:val="6C5D99BF"/>
    <w:rsid w:val="6C61DD5C"/>
    <w:rsid w:val="6C648DB5"/>
    <w:rsid w:val="6C7655E8"/>
    <w:rsid w:val="6C7D48D5"/>
    <w:rsid w:val="6C89F984"/>
    <w:rsid w:val="6C8AC6A2"/>
    <w:rsid w:val="6C8ACAFD"/>
    <w:rsid w:val="6C8BE526"/>
    <w:rsid w:val="6C8F4E42"/>
    <w:rsid w:val="6C90211D"/>
    <w:rsid w:val="6C9460E2"/>
    <w:rsid w:val="6C97A2FA"/>
    <w:rsid w:val="6C9A8F9A"/>
    <w:rsid w:val="6CAD627E"/>
    <w:rsid w:val="6CAEA1CB"/>
    <w:rsid w:val="6CB92A73"/>
    <w:rsid w:val="6CC13556"/>
    <w:rsid w:val="6CC41E33"/>
    <w:rsid w:val="6CC4253F"/>
    <w:rsid w:val="6CC70A2D"/>
    <w:rsid w:val="6CD26D73"/>
    <w:rsid w:val="6CD34909"/>
    <w:rsid w:val="6CD64D73"/>
    <w:rsid w:val="6CDBDD7A"/>
    <w:rsid w:val="6CDEB93D"/>
    <w:rsid w:val="6CE01ED1"/>
    <w:rsid w:val="6CE6A1C2"/>
    <w:rsid w:val="6CE979BE"/>
    <w:rsid w:val="6CEA78A2"/>
    <w:rsid w:val="6CEFA3A2"/>
    <w:rsid w:val="6CF11FC5"/>
    <w:rsid w:val="6CF8A886"/>
    <w:rsid w:val="6CFA79E8"/>
    <w:rsid w:val="6CFA856C"/>
    <w:rsid w:val="6CFDA0B3"/>
    <w:rsid w:val="6D03DA47"/>
    <w:rsid w:val="6D049611"/>
    <w:rsid w:val="6D08A9D7"/>
    <w:rsid w:val="6D0E4303"/>
    <w:rsid w:val="6D0FC2C2"/>
    <w:rsid w:val="6D1553BD"/>
    <w:rsid w:val="6D189046"/>
    <w:rsid w:val="6D1CD019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E8244"/>
    <w:rsid w:val="6D5F6C26"/>
    <w:rsid w:val="6D5FB233"/>
    <w:rsid w:val="6D60C008"/>
    <w:rsid w:val="6D64B6FC"/>
    <w:rsid w:val="6D656F96"/>
    <w:rsid w:val="6D671023"/>
    <w:rsid w:val="6D682EDA"/>
    <w:rsid w:val="6D683481"/>
    <w:rsid w:val="6D68CDB9"/>
    <w:rsid w:val="6D69CE38"/>
    <w:rsid w:val="6D6B4AE4"/>
    <w:rsid w:val="6D6CC97E"/>
    <w:rsid w:val="6D701D1A"/>
    <w:rsid w:val="6D70DD34"/>
    <w:rsid w:val="6D70F5E8"/>
    <w:rsid w:val="6D764359"/>
    <w:rsid w:val="6D76C9BB"/>
    <w:rsid w:val="6D7BEB8B"/>
    <w:rsid w:val="6D805476"/>
    <w:rsid w:val="6D87D692"/>
    <w:rsid w:val="6D8BF278"/>
    <w:rsid w:val="6D8F04A4"/>
    <w:rsid w:val="6D934EF2"/>
    <w:rsid w:val="6DB05414"/>
    <w:rsid w:val="6DB4DCD1"/>
    <w:rsid w:val="6DBB4E76"/>
    <w:rsid w:val="6DBBBB37"/>
    <w:rsid w:val="6DC62A58"/>
    <w:rsid w:val="6DCC3C46"/>
    <w:rsid w:val="6DDA81EF"/>
    <w:rsid w:val="6DDCB8E9"/>
    <w:rsid w:val="6DE0478B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DFDDB24"/>
    <w:rsid w:val="6DFEB314"/>
    <w:rsid w:val="6E095AC7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1D42"/>
    <w:rsid w:val="6E38F193"/>
    <w:rsid w:val="6E396571"/>
    <w:rsid w:val="6E3B7C91"/>
    <w:rsid w:val="6E3F20EB"/>
    <w:rsid w:val="6E40CF83"/>
    <w:rsid w:val="6E446B87"/>
    <w:rsid w:val="6E54903F"/>
    <w:rsid w:val="6E5667CE"/>
    <w:rsid w:val="6E59C238"/>
    <w:rsid w:val="6E60860D"/>
    <w:rsid w:val="6E6895DE"/>
    <w:rsid w:val="6E692593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1C121"/>
    <w:rsid w:val="6EE8F43B"/>
    <w:rsid w:val="6EEA6CC6"/>
    <w:rsid w:val="6EEAF2AB"/>
    <w:rsid w:val="6EEB1D03"/>
    <w:rsid w:val="6EEEC628"/>
    <w:rsid w:val="6EF173AB"/>
    <w:rsid w:val="6EF876CC"/>
    <w:rsid w:val="6EFA70F8"/>
    <w:rsid w:val="6EFB8A3D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32CC8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54C83"/>
    <w:rsid w:val="6F689C24"/>
    <w:rsid w:val="6F6AFF25"/>
    <w:rsid w:val="6F6B8CCE"/>
    <w:rsid w:val="6F6F9967"/>
    <w:rsid w:val="6F796B42"/>
    <w:rsid w:val="6F8440DF"/>
    <w:rsid w:val="6F8750CD"/>
    <w:rsid w:val="6F8974F5"/>
    <w:rsid w:val="6F8B7C2A"/>
    <w:rsid w:val="6F8FF139"/>
    <w:rsid w:val="6F97F28C"/>
    <w:rsid w:val="6FA05CF1"/>
    <w:rsid w:val="6FA84B33"/>
    <w:rsid w:val="6FA90C9C"/>
    <w:rsid w:val="6FB0D5D0"/>
    <w:rsid w:val="6FB42CA8"/>
    <w:rsid w:val="6FB7B085"/>
    <w:rsid w:val="6FB7B94A"/>
    <w:rsid w:val="6FBE7C17"/>
    <w:rsid w:val="6FC02C05"/>
    <w:rsid w:val="6FC25F97"/>
    <w:rsid w:val="6FC8CFDE"/>
    <w:rsid w:val="6FCD3ACF"/>
    <w:rsid w:val="6FD0FD5E"/>
    <w:rsid w:val="6FD42334"/>
    <w:rsid w:val="6FD8F91D"/>
    <w:rsid w:val="6FFEB7D9"/>
    <w:rsid w:val="6FFEFFB0"/>
    <w:rsid w:val="70030D64"/>
    <w:rsid w:val="7008558E"/>
    <w:rsid w:val="70087301"/>
    <w:rsid w:val="7013D803"/>
    <w:rsid w:val="70186E1C"/>
    <w:rsid w:val="7019F99C"/>
    <w:rsid w:val="701CEFC5"/>
    <w:rsid w:val="70205DD7"/>
    <w:rsid w:val="70214C5D"/>
    <w:rsid w:val="702FE845"/>
    <w:rsid w:val="70304339"/>
    <w:rsid w:val="7031FB5C"/>
    <w:rsid w:val="7039F4B5"/>
    <w:rsid w:val="704FAA85"/>
    <w:rsid w:val="70522025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A52857"/>
    <w:rsid w:val="70B14B60"/>
    <w:rsid w:val="70B4A143"/>
    <w:rsid w:val="70BBFE26"/>
    <w:rsid w:val="70BCCD81"/>
    <w:rsid w:val="70BEE048"/>
    <w:rsid w:val="70C5B724"/>
    <w:rsid w:val="70CA3C3F"/>
    <w:rsid w:val="70D2DBA8"/>
    <w:rsid w:val="70D3474D"/>
    <w:rsid w:val="70E14787"/>
    <w:rsid w:val="70E761C3"/>
    <w:rsid w:val="70EFB79B"/>
    <w:rsid w:val="70F25BFA"/>
    <w:rsid w:val="7100A796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5F7025"/>
    <w:rsid w:val="716E32EC"/>
    <w:rsid w:val="717CFD2B"/>
    <w:rsid w:val="717DEB1D"/>
    <w:rsid w:val="717F19E0"/>
    <w:rsid w:val="71807950"/>
    <w:rsid w:val="71829A57"/>
    <w:rsid w:val="7187E467"/>
    <w:rsid w:val="718A5981"/>
    <w:rsid w:val="718A9863"/>
    <w:rsid w:val="718D720B"/>
    <w:rsid w:val="7191EFAA"/>
    <w:rsid w:val="7191FA71"/>
    <w:rsid w:val="71939AD5"/>
    <w:rsid w:val="7196C41B"/>
    <w:rsid w:val="7196CA66"/>
    <w:rsid w:val="7199B90D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A9104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C2AA6"/>
    <w:rsid w:val="726DAA47"/>
    <w:rsid w:val="727009E8"/>
    <w:rsid w:val="727093E4"/>
    <w:rsid w:val="7291CA6E"/>
    <w:rsid w:val="7293A259"/>
    <w:rsid w:val="7297C84F"/>
    <w:rsid w:val="729CDB23"/>
    <w:rsid w:val="729DCD11"/>
    <w:rsid w:val="72A07897"/>
    <w:rsid w:val="72A6B278"/>
    <w:rsid w:val="72A7A391"/>
    <w:rsid w:val="72BEA89E"/>
    <w:rsid w:val="72C397D4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241F2"/>
    <w:rsid w:val="733624C2"/>
    <w:rsid w:val="733805D0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57783"/>
    <w:rsid w:val="738C22B2"/>
    <w:rsid w:val="738C8939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56BF7"/>
    <w:rsid w:val="73DA200D"/>
    <w:rsid w:val="73DECB9D"/>
    <w:rsid w:val="73E1F0DD"/>
    <w:rsid w:val="73E3BC70"/>
    <w:rsid w:val="73ED40B0"/>
    <w:rsid w:val="73EEC31B"/>
    <w:rsid w:val="73F6CED3"/>
    <w:rsid w:val="73F7391F"/>
    <w:rsid w:val="73F9D524"/>
    <w:rsid w:val="73FF58E7"/>
    <w:rsid w:val="740613D7"/>
    <w:rsid w:val="74080E35"/>
    <w:rsid w:val="7408CAC3"/>
    <w:rsid w:val="74133059"/>
    <w:rsid w:val="7416ABC9"/>
    <w:rsid w:val="741C38F8"/>
    <w:rsid w:val="74201AF1"/>
    <w:rsid w:val="7421B75C"/>
    <w:rsid w:val="7428A311"/>
    <w:rsid w:val="7429C66E"/>
    <w:rsid w:val="742A0EA4"/>
    <w:rsid w:val="742E90A2"/>
    <w:rsid w:val="7431D31B"/>
    <w:rsid w:val="743425DE"/>
    <w:rsid w:val="7435B96A"/>
    <w:rsid w:val="7436D0BA"/>
    <w:rsid w:val="743F2E13"/>
    <w:rsid w:val="74426BAD"/>
    <w:rsid w:val="74442935"/>
    <w:rsid w:val="744955F0"/>
    <w:rsid w:val="744BCF3B"/>
    <w:rsid w:val="7458F23F"/>
    <w:rsid w:val="745BA6EE"/>
    <w:rsid w:val="745EF52E"/>
    <w:rsid w:val="74648DF7"/>
    <w:rsid w:val="746A2211"/>
    <w:rsid w:val="746B71B4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0A491"/>
    <w:rsid w:val="74B139FB"/>
    <w:rsid w:val="74B77698"/>
    <w:rsid w:val="74BBB196"/>
    <w:rsid w:val="74C16793"/>
    <w:rsid w:val="74C23925"/>
    <w:rsid w:val="74C98D42"/>
    <w:rsid w:val="74CCAEC1"/>
    <w:rsid w:val="74DE9898"/>
    <w:rsid w:val="74E25E59"/>
    <w:rsid w:val="74E6CC07"/>
    <w:rsid w:val="74F1ED87"/>
    <w:rsid w:val="74F2B105"/>
    <w:rsid w:val="74F402F5"/>
    <w:rsid w:val="74FBFFBB"/>
    <w:rsid w:val="74FFE717"/>
    <w:rsid w:val="750083FA"/>
    <w:rsid w:val="750147F1"/>
    <w:rsid w:val="7506C2F3"/>
    <w:rsid w:val="75160C15"/>
    <w:rsid w:val="7543C099"/>
    <w:rsid w:val="7545A261"/>
    <w:rsid w:val="754CD919"/>
    <w:rsid w:val="7556003E"/>
    <w:rsid w:val="75580654"/>
    <w:rsid w:val="755DEED1"/>
    <w:rsid w:val="756388A8"/>
    <w:rsid w:val="75660FA8"/>
    <w:rsid w:val="756EF69B"/>
    <w:rsid w:val="7571686D"/>
    <w:rsid w:val="75818D5B"/>
    <w:rsid w:val="7587DDEB"/>
    <w:rsid w:val="758981C7"/>
    <w:rsid w:val="758A937C"/>
    <w:rsid w:val="758F0D44"/>
    <w:rsid w:val="75915212"/>
    <w:rsid w:val="75920E5A"/>
    <w:rsid w:val="75933A12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0BD43"/>
    <w:rsid w:val="75D3833A"/>
    <w:rsid w:val="75D6B076"/>
    <w:rsid w:val="75DDA680"/>
    <w:rsid w:val="75E306E9"/>
    <w:rsid w:val="75E6AC99"/>
    <w:rsid w:val="75E87687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86305"/>
    <w:rsid w:val="764E3CD3"/>
    <w:rsid w:val="764F8C5E"/>
    <w:rsid w:val="76505571"/>
    <w:rsid w:val="76506E4E"/>
    <w:rsid w:val="7650B77A"/>
    <w:rsid w:val="7654DEAF"/>
    <w:rsid w:val="76552E85"/>
    <w:rsid w:val="765EA2D0"/>
    <w:rsid w:val="76637A14"/>
    <w:rsid w:val="766BEFE3"/>
    <w:rsid w:val="76714BE7"/>
    <w:rsid w:val="76766287"/>
    <w:rsid w:val="768A2645"/>
    <w:rsid w:val="768E9862"/>
    <w:rsid w:val="76912EDD"/>
    <w:rsid w:val="769267F8"/>
    <w:rsid w:val="769A4A03"/>
    <w:rsid w:val="76A432DF"/>
    <w:rsid w:val="76A51357"/>
    <w:rsid w:val="76A54FD5"/>
    <w:rsid w:val="76A5971A"/>
    <w:rsid w:val="76A77EF9"/>
    <w:rsid w:val="76AAE3B7"/>
    <w:rsid w:val="76B05F1B"/>
    <w:rsid w:val="76B285FC"/>
    <w:rsid w:val="76B3A2B6"/>
    <w:rsid w:val="76BC34B9"/>
    <w:rsid w:val="76BC9C3B"/>
    <w:rsid w:val="76BF8C5A"/>
    <w:rsid w:val="76C0F23C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1B565"/>
    <w:rsid w:val="7765203D"/>
    <w:rsid w:val="776684EE"/>
    <w:rsid w:val="776BECB4"/>
    <w:rsid w:val="777069EB"/>
    <w:rsid w:val="77746290"/>
    <w:rsid w:val="77755362"/>
    <w:rsid w:val="77781999"/>
    <w:rsid w:val="77878B47"/>
    <w:rsid w:val="778AA442"/>
    <w:rsid w:val="778B11E9"/>
    <w:rsid w:val="778D3F67"/>
    <w:rsid w:val="779262B2"/>
    <w:rsid w:val="77959478"/>
    <w:rsid w:val="77965EE9"/>
    <w:rsid w:val="779879B0"/>
    <w:rsid w:val="779B3820"/>
    <w:rsid w:val="779B5F90"/>
    <w:rsid w:val="77A2101B"/>
    <w:rsid w:val="77A89855"/>
    <w:rsid w:val="77A973BB"/>
    <w:rsid w:val="77AA44EF"/>
    <w:rsid w:val="77ACE16A"/>
    <w:rsid w:val="77B1D4D9"/>
    <w:rsid w:val="77B6B4B6"/>
    <w:rsid w:val="77BC77BE"/>
    <w:rsid w:val="77BD0254"/>
    <w:rsid w:val="77BE80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07561B"/>
    <w:rsid w:val="7811D87E"/>
    <w:rsid w:val="7819D4FB"/>
    <w:rsid w:val="782066F9"/>
    <w:rsid w:val="782103CB"/>
    <w:rsid w:val="7821D598"/>
    <w:rsid w:val="7827EC64"/>
    <w:rsid w:val="782D473C"/>
    <w:rsid w:val="7838DDDB"/>
    <w:rsid w:val="78434F5A"/>
    <w:rsid w:val="784B9677"/>
    <w:rsid w:val="784C5BBE"/>
    <w:rsid w:val="784FC75C"/>
    <w:rsid w:val="7851A886"/>
    <w:rsid w:val="7851B65D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8EE2FC"/>
    <w:rsid w:val="78901C8A"/>
    <w:rsid w:val="789852F6"/>
    <w:rsid w:val="789A9394"/>
    <w:rsid w:val="789D1A2E"/>
    <w:rsid w:val="78A78228"/>
    <w:rsid w:val="78AA88F9"/>
    <w:rsid w:val="78B63F57"/>
    <w:rsid w:val="78B80ECC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3EBF1B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8A767C"/>
    <w:rsid w:val="798C44BF"/>
    <w:rsid w:val="798D7D8C"/>
    <w:rsid w:val="79914938"/>
    <w:rsid w:val="799257E6"/>
    <w:rsid w:val="7992B4FD"/>
    <w:rsid w:val="7994FCDE"/>
    <w:rsid w:val="79973A9B"/>
    <w:rsid w:val="79998EC0"/>
    <w:rsid w:val="799AB4B1"/>
    <w:rsid w:val="799C69F7"/>
    <w:rsid w:val="799E696F"/>
    <w:rsid w:val="79A60494"/>
    <w:rsid w:val="79BAEE9D"/>
    <w:rsid w:val="79C15F54"/>
    <w:rsid w:val="79CF1A5B"/>
    <w:rsid w:val="79D0D285"/>
    <w:rsid w:val="79D173A0"/>
    <w:rsid w:val="79D6A6D3"/>
    <w:rsid w:val="79DD89ED"/>
    <w:rsid w:val="79E57479"/>
    <w:rsid w:val="79E6C9AE"/>
    <w:rsid w:val="79E79573"/>
    <w:rsid w:val="79EB8456"/>
    <w:rsid w:val="79EE8C95"/>
    <w:rsid w:val="79F3D7D9"/>
    <w:rsid w:val="79F62904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62777"/>
    <w:rsid w:val="7A2A08A1"/>
    <w:rsid w:val="7A353577"/>
    <w:rsid w:val="7A3B83BA"/>
    <w:rsid w:val="7A3C0E9A"/>
    <w:rsid w:val="7A404819"/>
    <w:rsid w:val="7A41961F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7C9E7C"/>
    <w:rsid w:val="7A7DD8A9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1854D"/>
    <w:rsid w:val="7AB26833"/>
    <w:rsid w:val="7AB415FE"/>
    <w:rsid w:val="7ABAF218"/>
    <w:rsid w:val="7ABBF7CC"/>
    <w:rsid w:val="7ABCF281"/>
    <w:rsid w:val="7AC7C216"/>
    <w:rsid w:val="7AC83FA8"/>
    <w:rsid w:val="7ACF1561"/>
    <w:rsid w:val="7ADAD2C5"/>
    <w:rsid w:val="7ADDAE57"/>
    <w:rsid w:val="7AE02C55"/>
    <w:rsid w:val="7AE5A6E9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9EF58"/>
    <w:rsid w:val="7B2E0FD6"/>
    <w:rsid w:val="7B2E70E5"/>
    <w:rsid w:val="7B2E8679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BBE4A"/>
    <w:rsid w:val="7B5E6E54"/>
    <w:rsid w:val="7B660CF1"/>
    <w:rsid w:val="7B6A8E98"/>
    <w:rsid w:val="7B6DFC6E"/>
    <w:rsid w:val="7B6F5EFF"/>
    <w:rsid w:val="7B7406C1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7C15E"/>
    <w:rsid w:val="7BC840E4"/>
    <w:rsid w:val="7BCA97D9"/>
    <w:rsid w:val="7BCE68C3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7BC071"/>
    <w:rsid w:val="7C80FD00"/>
    <w:rsid w:val="7C85BBC6"/>
    <w:rsid w:val="7C882D5E"/>
    <w:rsid w:val="7C889590"/>
    <w:rsid w:val="7C88A2D6"/>
    <w:rsid w:val="7C90A797"/>
    <w:rsid w:val="7C928C7E"/>
    <w:rsid w:val="7C92F587"/>
    <w:rsid w:val="7C94BE06"/>
    <w:rsid w:val="7C9F0E22"/>
    <w:rsid w:val="7CA37C40"/>
    <w:rsid w:val="7CA4C46C"/>
    <w:rsid w:val="7CA4EBA7"/>
    <w:rsid w:val="7CB152AD"/>
    <w:rsid w:val="7CBC8222"/>
    <w:rsid w:val="7CC4FB30"/>
    <w:rsid w:val="7CC86787"/>
    <w:rsid w:val="7CD53890"/>
    <w:rsid w:val="7CD71C90"/>
    <w:rsid w:val="7CDAE421"/>
    <w:rsid w:val="7CDD8484"/>
    <w:rsid w:val="7CDEB938"/>
    <w:rsid w:val="7CDF2B77"/>
    <w:rsid w:val="7CE2DDD7"/>
    <w:rsid w:val="7CE40AEF"/>
    <w:rsid w:val="7CE4B26B"/>
    <w:rsid w:val="7CEAE6FF"/>
    <w:rsid w:val="7CF0D83B"/>
    <w:rsid w:val="7D006EC2"/>
    <w:rsid w:val="7D04C741"/>
    <w:rsid w:val="7D066F50"/>
    <w:rsid w:val="7D0C5F80"/>
    <w:rsid w:val="7D1CDFA8"/>
    <w:rsid w:val="7D1F079A"/>
    <w:rsid w:val="7D3572C7"/>
    <w:rsid w:val="7D3F57C2"/>
    <w:rsid w:val="7D422948"/>
    <w:rsid w:val="7D47E9C6"/>
    <w:rsid w:val="7D4BB42F"/>
    <w:rsid w:val="7D50FE71"/>
    <w:rsid w:val="7D5B4EB2"/>
    <w:rsid w:val="7D5BEB87"/>
    <w:rsid w:val="7D5CC88E"/>
    <w:rsid w:val="7D66DF19"/>
    <w:rsid w:val="7D6BC419"/>
    <w:rsid w:val="7D738445"/>
    <w:rsid w:val="7D743305"/>
    <w:rsid w:val="7D755427"/>
    <w:rsid w:val="7D776049"/>
    <w:rsid w:val="7D7A2D85"/>
    <w:rsid w:val="7D7B0B1C"/>
    <w:rsid w:val="7D7E4E04"/>
    <w:rsid w:val="7D7E503B"/>
    <w:rsid w:val="7D866B12"/>
    <w:rsid w:val="7D8ACD2E"/>
    <w:rsid w:val="7D90A8E5"/>
    <w:rsid w:val="7D90ADC8"/>
    <w:rsid w:val="7D910134"/>
    <w:rsid w:val="7D95A561"/>
    <w:rsid w:val="7D9716ED"/>
    <w:rsid w:val="7D9AC4CD"/>
    <w:rsid w:val="7DA0E45E"/>
    <w:rsid w:val="7DA627EE"/>
    <w:rsid w:val="7DA71297"/>
    <w:rsid w:val="7DAD650D"/>
    <w:rsid w:val="7DB4E98C"/>
    <w:rsid w:val="7DB515F9"/>
    <w:rsid w:val="7DB9AC48"/>
    <w:rsid w:val="7DC5002A"/>
    <w:rsid w:val="7DC6B5A6"/>
    <w:rsid w:val="7DCA0BC3"/>
    <w:rsid w:val="7DCB30D3"/>
    <w:rsid w:val="7DCF47EE"/>
    <w:rsid w:val="7DD118EE"/>
    <w:rsid w:val="7DD8D750"/>
    <w:rsid w:val="7DDAF4BD"/>
    <w:rsid w:val="7DDE2881"/>
    <w:rsid w:val="7DDEFEE8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3EBBBD"/>
    <w:rsid w:val="7E3F793C"/>
    <w:rsid w:val="7E40B58D"/>
    <w:rsid w:val="7E4670B8"/>
    <w:rsid w:val="7E4B5E25"/>
    <w:rsid w:val="7E5270EB"/>
    <w:rsid w:val="7E55CCC5"/>
    <w:rsid w:val="7E5A3E7B"/>
    <w:rsid w:val="7E671A3A"/>
    <w:rsid w:val="7E694ADC"/>
    <w:rsid w:val="7E69A73C"/>
    <w:rsid w:val="7E6E3881"/>
    <w:rsid w:val="7E74C726"/>
    <w:rsid w:val="7E76B8D8"/>
    <w:rsid w:val="7E85FF68"/>
    <w:rsid w:val="7E869293"/>
    <w:rsid w:val="7E86EF41"/>
    <w:rsid w:val="7E906209"/>
    <w:rsid w:val="7E9475FD"/>
    <w:rsid w:val="7E947CDD"/>
    <w:rsid w:val="7E95C993"/>
    <w:rsid w:val="7E962199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63B09"/>
    <w:rsid w:val="7EC77BE1"/>
    <w:rsid w:val="7EC97B46"/>
    <w:rsid w:val="7ED4BF7B"/>
    <w:rsid w:val="7EDA1BE8"/>
    <w:rsid w:val="7EE04DDC"/>
    <w:rsid w:val="7EE4603C"/>
    <w:rsid w:val="7EE55FCC"/>
    <w:rsid w:val="7EEB5F19"/>
    <w:rsid w:val="7EF68AB3"/>
    <w:rsid w:val="7F0E27F3"/>
    <w:rsid w:val="7F10409A"/>
    <w:rsid w:val="7F1188D1"/>
    <w:rsid w:val="7F1F0656"/>
    <w:rsid w:val="7F1F0BFB"/>
    <w:rsid w:val="7F21B437"/>
    <w:rsid w:val="7F309B44"/>
    <w:rsid w:val="7F32E7B9"/>
    <w:rsid w:val="7F3AC70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C59B5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7CBC1"/>
    <w:rsid w:val="7FDD55A3"/>
    <w:rsid w:val="7FE0EBF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ED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0D25"/>
    <w:rsid w:val="004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63AF9-251B-4518-86A7-436239BC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11654</Words>
  <Characters>69927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2021-06-11T10:46:00Z</dcterms:created>
  <dcterms:modified xsi:type="dcterms:W3CDTF">2021-06-11T10:46:00Z</dcterms:modified>
</cp:coreProperties>
</file>