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BB898" w14:textId="6E664719" w:rsidR="001208F9" w:rsidRPr="002168E3" w:rsidRDefault="00623388" w:rsidP="006E15B1">
      <w:pPr>
        <w:pStyle w:val="Nagwekspisutreci"/>
        <w:numPr>
          <w:ilvl w:val="0"/>
          <w:numId w:val="0"/>
        </w:numPr>
        <w:tabs>
          <w:tab w:val="left" w:pos="2640"/>
          <w:tab w:val="left" w:pos="5355"/>
          <w:tab w:val="left" w:pos="7020"/>
          <w:tab w:val="left" w:pos="7815"/>
        </w:tabs>
        <w:spacing w:before="1560" w:after="120" w:line="276" w:lineRule="auto"/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</w:pPr>
      <w:r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ab/>
      </w:r>
    </w:p>
    <w:p w14:paraId="624555C4" w14:textId="039D46AF" w:rsidR="00C5463A" w:rsidRPr="00690EE6" w:rsidRDefault="007F656F" w:rsidP="00FD601A">
      <w:pPr>
        <w:pStyle w:val="Nagwekspisutreci"/>
        <w:numPr>
          <w:ilvl w:val="0"/>
          <w:numId w:val="0"/>
        </w:numPr>
        <w:spacing w:before="1560" w:after="120" w:line="276" w:lineRule="auto"/>
        <w:jc w:val="center"/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</w:pPr>
      <w:r w:rsidRPr="00690EE6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NARODOWE CENTRUM BADAŃ I ROZ</w:t>
      </w:r>
      <w:r w:rsidR="00C5463A" w:rsidRPr="00690EE6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W</w:t>
      </w:r>
      <w:r w:rsidRPr="00690EE6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O</w:t>
      </w:r>
      <w:r w:rsidR="00C5463A" w:rsidRPr="00690EE6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JU</w:t>
      </w:r>
    </w:p>
    <w:p w14:paraId="18F82309" w14:textId="08CC1A79" w:rsidR="00C5463A" w:rsidRPr="00690EE6" w:rsidRDefault="00B772AD" w:rsidP="34D1037D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</w:pPr>
      <w:bookmarkStart w:id="0" w:name="_Hlk52651051"/>
      <w:r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R</w:t>
      </w:r>
      <w:r w:rsidR="00C5463A"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egulamin przeprowadz</w:t>
      </w:r>
      <w:r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e</w:t>
      </w:r>
      <w:r w:rsidR="00C5463A"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nia postępowania</w:t>
      </w:r>
      <w:r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 </w:t>
      </w:r>
      <w:r w:rsidR="00E96A25"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nr </w:t>
      </w:r>
      <w:r w:rsidR="7F372307"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98/20/PU/P80</w:t>
      </w:r>
      <w:r w:rsidR="00E96A25"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 </w:t>
      </w:r>
      <w:r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o udzielenie zamówienia </w:t>
      </w:r>
      <w:r w:rsidRPr="00690EE6">
        <w:br/>
      </w:r>
      <w:r w:rsidR="00B97289"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na usługi badawczo-rozwojowe</w:t>
      </w:r>
      <w:r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 </w:t>
      </w:r>
      <w:r w:rsidR="00EC4DFE"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w ramach </w:t>
      </w:r>
      <w:r w:rsidR="00390FB3"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Przedsięwzięcia</w:t>
      </w:r>
      <w:r w:rsidR="00C5463A" w:rsidRPr="00690EE6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: </w:t>
      </w:r>
    </w:p>
    <w:p w14:paraId="0264DA27" w14:textId="580D0127" w:rsidR="00E01162" w:rsidRPr="00690EE6" w:rsidRDefault="00C5463A" w:rsidP="78C54F99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hAnsiTheme="minorHAnsi"/>
          <w:b/>
          <w:bCs/>
          <w:color w:val="C00000"/>
        </w:rPr>
      </w:pPr>
      <w:r w:rsidRPr="00690EE6">
        <w:rPr>
          <w:rFonts w:asciiTheme="minorHAnsi" w:hAnsiTheme="minorHAnsi"/>
          <w:b/>
          <w:bCs/>
          <w:color w:val="C00000"/>
        </w:rPr>
        <w:t>„</w:t>
      </w:r>
      <w:r w:rsidR="0085350A" w:rsidRPr="00690EE6">
        <w:rPr>
          <w:rFonts w:asciiTheme="minorHAnsi" w:hAnsiTheme="minorHAnsi"/>
          <w:b/>
          <w:bCs/>
          <w:color w:val="C00000"/>
        </w:rPr>
        <w:t>I</w:t>
      </w:r>
      <w:r w:rsidR="008A352C" w:rsidRPr="00690EE6">
        <w:rPr>
          <w:rFonts w:asciiTheme="minorHAnsi" w:hAnsiTheme="minorHAnsi"/>
          <w:b/>
          <w:bCs/>
          <w:color w:val="C00000"/>
        </w:rPr>
        <w:t>nnowacyjn</w:t>
      </w:r>
      <w:r w:rsidR="0085350A" w:rsidRPr="00690EE6">
        <w:rPr>
          <w:rFonts w:asciiTheme="minorHAnsi" w:hAnsiTheme="minorHAnsi"/>
          <w:b/>
          <w:bCs/>
          <w:color w:val="C00000"/>
        </w:rPr>
        <w:t>a</w:t>
      </w:r>
      <w:r w:rsidR="008A352C" w:rsidRPr="00690EE6">
        <w:rPr>
          <w:rFonts w:asciiTheme="minorHAnsi" w:hAnsiTheme="minorHAnsi"/>
          <w:b/>
          <w:bCs/>
          <w:color w:val="C00000"/>
        </w:rPr>
        <w:t xml:space="preserve"> </w:t>
      </w:r>
      <w:r w:rsidR="00C9709D" w:rsidRPr="00690EE6">
        <w:rPr>
          <w:rFonts w:asciiTheme="minorHAnsi" w:hAnsiTheme="minorHAnsi"/>
          <w:b/>
          <w:bCs/>
          <w:color w:val="C00000"/>
        </w:rPr>
        <w:t>biogazowni</w:t>
      </w:r>
      <w:r w:rsidR="0085350A" w:rsidRPr="00690EE6">
        <w:rPr>
          <w:rFonts w:asciiTheme="minorHAnsi" w:hAnsiTheme="minorHAnsi"/>
          <w:b/>
          <w:bCs/>
          <w:color w:val="C00000"/>
        </w:rPr>
        <w:t>a</w:t>
      </w:r>
      <w:r w:rsidR="00280A7F" w:rsidRPr="00690EE6">
        <w:rPr>
          <w:rFonts w:asciiTheme="minorHAnsi" w:hAnsiTheme="minorHAnsi"/>
          <w:b/>
          <w:bCs/>
          <w:color w:val="C00000"/>
        </w:rPr>
        <w:t>”</w:t>
      </w:r>
    </w:p>
    <w:bookmarkEnd w:id="0"/>
    <w:p w14:paraId="7211C163" w14:textId="77777777" w:rsidR="00C5463A" w:rsidRPr="00690EE6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</w:p>
    <w:p w14:paraId="2E34EE27" w14:textId="77777777" w:rsidR="00C5463A" w:rsidRPr="00690EE6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</w:p>
    <w:p w14:paraId="3FA10A09" w14:textId="77777777" w:rsidR="00C5463A" w:rsidRPr="00690EE6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</w:p>
    <w:p w14:paraId="200ADA22" w14:textId="77777777" w:rsidR="00C5463A" w:rsidRPr="00690EE6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</w:pPr>
      <w:r w:rsidRPr="00690EE6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ZATWIERDZAM</w:t>
      </w:r>
    </w:p>
    <w:p w14:paraId="5B5EFC2D" w14:textId="43225E5F" w:rsidR="00C5463A" w:rsidRPr="00690EE6" w:rsidRDefault="004A4EFF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  <w:r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Z upoważnienia </w:t>
      </w:r>
      <w:r w:rsidR="00C5463A"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Dyrektor</w:t>
      </w:r>
      <w:r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a NCBR</w:t>
      </w:r>
    </w:p>
    <w:p w14:paraId="63AF52A8" w14:textId="15E1D6B7" w:rsidR="00C5463A" w:rsidRPr="00690EE6" w:rsidRDefault="004A4EFF" w:rsidP="004A4EFF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  <w:r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- </w:t>
      </w:r>
      <w:r w:rsidR="00033928"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Wojciech </w:t>
      </w:r>
      <w:r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Racięcki</w:t>
      </w:r>
    </w:p>
    <w:p w14:paraId="024DD1A7" w14:textId="30847EBE" w:rsidR="004A4EFF" w:rsidRPr="00690EE6" w:rsidRDefault="004A4EFF" w:rsidP="004A4EFF">
      <w:pPr>
        <w:jc w:val="center"/>
      </w:pPr>
      <w:r w:rsidRPr="00690EE6">
        <w:t>Dyrektor Działu Rozwoju Innowacyjnych Metod Zarządzania Programami</w:t>
      </w:r>
    </w:p>
    <w:p w14:paraId="5802E254" w14:textId="01864B03" w:rsidR="00C5463A" w:rsidRPr="00690EE6" w:rsidRDefault="00AD183C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  <w:r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/podpisano elektronicznie/</w:t>
      </w:r>
    </w:p>
    <w:p w14:paraId="17F8698A" w14:textId="77777777" w:rsidR="00AD183C" w:rsidRPr="00690EE6" w:rsidRDefault="00AD183C" w:rsidP="00AD183C"/>
    <w:p w14:paraId="01B18E8E" w14:textId="76AFCAA3" w:rsidR="0000670F" w:rsidRPr="00690EE6" w:rsidRDefault="001208F9" w:rsidP="00B401D6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hAnsiTheme="minorHAnsi"/>
        </w:rPr>
      </w:pPr>
      <w:r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Warszawa, </w:t>
      </w:r>
      <w:r w:rsidR="006E15B1"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23 grudnia </w:t>
      </w:r>
      <w:r w:rsidR="00722AAE"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2020</w:t>
      </w:r>
      <w:r w:rsidR="001356A9"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 </w:t>
      </w:r>
      <w:r w:rsidR="003743EA" w:rsidRPr="00690EE6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r.</w:t>
      </w:r>
    </w:p>
    <w:p w14:paraId="186EA9BD" w14:textId="77777777" w:rsidR="0000670F" w:rsidRPr="00690EE6" w:rsidRDefault="0000670F" w:rsidP="00D41B4A"/>
    <w:p w14:paraId="687274F3" w14:textId="77777777" w:rsidR="0000670F" w:rsidRPr="00690EE6" w:rsidRDefault="0000670F" w:rsidP="00D41B4A"/>
    <w:p w14:paraId="7458C4D3" w14:textId="77777777" w:rsidR="00A67D69" w:rsidRPr="00690EE6" w:rsidRDefault="00A67D69" w:rsidP="00D41B4A">
      <w:pPr>
        <w:sectPr w:rsidR="00A67D69" w:rsidRPr="00690EE6" w:rsidSect="007E7DF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2211" w:right="1418" w:bottom="1418" w:left="1418" w:header="709" w:footer="414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id w:val="-15880034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61B472" w14:textId="4FB9860F" w:rsidR="00A67D69" w:rsidRPr="00690EE6" w:rsidRDefault="00A67D69" w:rsidP="003036CB">
          <w:pPr>
            <w:pStyle w:val="Nagwekspisutreci"/>
            <w:numPr>
              <w:ilvl w:val="0"/>
              <w:numId w:val="0"/>
            </w:numPr>
            <w:spacing w:before="60" w:after="60" w:line="240" w:lineRule="auto"/>
            <w:ind w:left="432" w:hanging="432"/>
            <w:rPr>
              <w:rFonts w:asciiTheme="minorHAnsi" w:hAnsiTheme="minorHAnsi" w:cstheme="minorHAnsi"/>
              <w:bCs/>
              <w:color w:val="000000" w:themeColor="text1"/>
              <w:sz w:val="22"/>
              <w:szCs w:val="22"/>
            </w:rPr>
          </w:pPr>
          <w:r w:rsidRPr="00690EE6">
            <w:rPr>
              <w:rFonts w:asciiTheme="minorHAnsi" w:hAnsiTheme="minorHAnsi" w:cstheme="minorHAnsi"/>
              <w:bCs/>
              <w:color w:val="000000" w:themeColor="text1"/>
              <w:sz w:val="22"/>
              <w:szCs w:val="22"/>
            </w:rPr>
            <w:t>Spis treści</w:t>
          </w:r>
        </w:p>
        <w:p w14:paraId="62A62889" w14:textId="0232A546" w:rsidR="001A746B" w:rsidRPr="00690EE6" w:rsidRDefault="00A67D69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r w:rsidRPr="00690EE6">
            <w:rPr>
              <w:rFonts w:cstheme="minorHAnsi"/>
              <w:bCs/>
              <w:color w:val="000000" w:themeColor="text1"/>
            </w:rPr>
            <w:fldChar w:fldCharType="begin"/>
          </w:r>
          <w:r w:rsidRPr="00690EE6">
            <w:rPr>
              <w:rFonts w:cstheme="minorHAnsi"/>
              <w:bCs/>
              <w:color w:val="000000" w:themeColor="text1"/>
            </w:rPr>
            <w:instrText xml:space="preserve"> TOC \o "1-3" \h \z \u </w:instrText>
          </w:r>
          <w:r w:rsidRPr="00690EE6">
            <w:rPr>
              <w:rFonts w:cstheme="minorHAnsi"/>
              <w:bCs/>
              <w:color w:val="000000" w:themeColor="text1"/>
            </w:rPr>
            <w:fldChar w:fldCharType="separate"/>
          </w:r>
          <w:hyperlink w:anchor="_Toc59586204" w:history="1">
            <w:r w:rsidR="001A746B" w:rsidRPr="00690EE6">
              <w:rPr>
                <w:rStyle w:val="Hipercze"/>
                <w:rFonts w:eastAsia="Arial Unicode MS" w:cstheme="minorHAnsi"/>
                <w:noProof/>
              </w:rPr>
              <w:t>I.</w:t>
            </w:r>
            <w:r w:rsidR="001A746B" w:rsidRPr="00690EE6">
              <w:rPr>
                <w:rFonts w:eastAsiaTheme="minorEastAsia"/>
                <w:noProof/>
                <w:lang w:eastAsia="pl-PL"/>
              </w:rPr>
              <w:tab/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>Opis Przedsięwzięcia i Postępowania – uwagi ogólne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_Toc59586204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3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1B6DE843" w14:textId="75BBECDB" w:rsidR="001A746B" w:rsidRPr="00690EE6" w:rsidRDefault="004A7704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05" w:history="1">
            <w:r w:rsidR="001A746B" w:rsidRPr="00690EE6">
              <w:rPr>
                <w:rStyle w:val="Hipercze"/>
                <w:noProof/>
              </w:rPr>
              <w:t>1.1.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noProof/>
              </w:rPr>
              <w:t>Cele i uzasadnienie Przedsięwzięcia „Innowacyjna biogazownia”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_Toc59586205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3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627419AB" w14:textId="26DD08BD" w:rsidR="001A746B" w:rsidRPr="00690EE6" w:rsidRDefault="004A7704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06" w:history="1">
            <w:r w:rsidR="001A746B" w:rsidRPr="00690EE6">
              <w:rPr>
                <w:rStyle w:val="Hipercze"/>
                <w:rFonts w:cstheme="majorHAnsi"/>
                <w:noProof/>
              </w:rPr>
              <w:t>1.2.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rFonts w:cstheme="majorHAnsi"/>
                <w:noProof/>
              </w:rPr>
              <w:t>Podstawy prawne prowadzenia Przedsięwzięcia i Postępowania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_Toc59586206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5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1B09B254" w14:textId="2C67AA24" w:rsidR="001A746B" w:rsidRPr="00690EE6" w:rsidRDefault="004A7704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07" w:history="1">
            <w:r w:rsidR="001A746B" w:rsidRPr="00690EE6">
              <w:rPr>
                <w:rStyle w:val="Hipercze"/>
                <w:rFonts w:cstheme="majorHAnsi"/>
                <w:noProof/>
              </w:rPr>
              <w:t>1.3.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rFonts w:cstheme="majorHAnsi"/>
                <w:noProof/>
              </w:rPr>
              <w:t>Omówienie formuły PCP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_Toc59586207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6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5E0B07FF" w14:textId="66155F3B" w:rsidR="001A746B" w:rsidRPr="00690EE6" w:rsidRDefault="004A7704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08" w:history="1">
            <w:r w:rsidR="001A746B" w:rsidRPr="00690EE6">
              <w:rPr>
                <w:rStyle w:val="Hipercze"/>
                <w:rFonts w:cstheme="majorHAnsi"/>
                <w:noProof/>
              </w:rPr>
              <w:t>1.4.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rFonts w:cstheme="majorHAnsi"/>
                <w:noProof/>
              </w:rPr>
              <w:t>Pomoc publiczna i finansowanie ze środków Europejskiego Funduszu Rozwoju Regionalnego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_Toc59586208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7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683EA66A" w14:textId="55D04F17" w:rsidR="001A746B" w:rsidRPr="00690EE6" w:rsidRDefault="004A7704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09" w:history="1">
            <w:r w:rsidR="001A746B" w:rsidRPr="00690EE6">
              <w:rPr>
                <w:rStyle w:val="Hipercze"/>
                <w:rFonts w:cstheme="majorHAnsi"/>
                <w:noProof/>
              </w:rPr>
              <w:t>1.5.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rFonts w:cstheme="majorHAnsi"/>
                <w:noProof/>
              </w:rPr>
              <w:t>Wyjaśnienie kluczowych założeń Przedsięwzięcia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_Toc59586209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8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4683161C" w14:textId="2E21DD01" w:rsidR="001A746B" w:rsidRPr="00690EE6" w:rsidRDefault="004A7704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hyperlink w:anchor="_Toc59586210" w:history="1">
            <w:r w:rsidR="001A746B" w:rsidRPr="00690EE6">
              <w:rPr>
                <w:rStyle w:val="Hipercze"/>
                <w:rFonts w:eastAsia="Arial Unicode MS" w:cstheme="minorHAnsi"/>
                <w:noProof/>
              </w:rPr>
              <w:t>II.</w:t>
            </w:r>
            <w:r w:rsidR="001A746B" w:rsidRPr="00690EE6">
              <w:rPr>
                <w:rFonts w:eastAsiaTheme="minorEastAsia"/>
                <w:noProof/>
                <w:lang w:eastAsia="pl-PL"/>
              </w:rPr>
              <w:tab/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>Wnioskodawcy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_Toc59586210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16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2DF415B3" w14:textId="19ADE897" w:rsidR="001A746B" w:rsidRPr="00690EE6" w:rsidRDefault="004A7704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11" w:history="1">
            <w:r w:rsidR="001A746B" w:rsidRPr="00690EE6">
              <w:rPr>
                <w:rStyle w:val="Hipercze"/>
                <w:rFonts w:eastAsia="Arial Unicode MS" w:cstheme="majorHAnsi"/>
                <w:noProof/>
              </w:rPr>
              <w:t>2.1.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rFonts w:cstheme="majorHAnsi"/>
                <w:noProof/>
              </w:rPr>
              <w:t>Informacje</w:t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 xml:space="preserve"> ogólne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_Toc59586211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16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07F15297" w14:textId="68EEC6E5" w:rsidR="001A746B" w:rsidRPr="00690EE6" w:rsidRDefault="004A7704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12" w:history="1">
            <w:r w:rsidR="001A746B" w:rsidRPr="00690EE6">
              <w:rPr>
                <w:rStyle w:val="Hipercze"/>
                <w:rFonts w:cstheme="majorHAnsi"/>
                <w:noProof/>
              </w:rPr>
              <w:t>2.2.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rFonts w:cstheme="majorHAnsi"/>
                <w:noProof/>
              </w:rPr>
              <w:t>Podstawy wykluczenia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_Toc59586212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17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4FFA272C" w14:textId="69A3079B" w:rsidR="001A746B" w:rsidRPr="00690EE6" w:rsidRDefault="004A7704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hyperlink w:anchor="_Toc59586213" w:history="1">
            <w:r w:rsidR="001A746B" w:rsidRPr="00690EE6">
              <w:rPr>
                <w:rStyle w:val="Hipercze"/>
                <w:rFonts w:eastAsia="Arial Unicode MS" w:cstheme="minorHAnsi"/>
                <w:noProof/>
              </w:rPr>
              <w:t>III.</w:t>
            </w:r>
            <w:r w:rsidR="001A746B" w:rsidRPr="00690EE6">
              <w:rPr>
                <w:rFonts w:eastAsiaTheme="minorEastAsia"/>
                <w:noProof/>
                <w:lang w:eastAsia="pl-PL"/>
              </w:rPr>
              <w:tab/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>Harmonogram Przedsięwzięcia i spotkanie z potencjalnymi Wnioskodawcami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_Toc59586213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20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4ABDA54A" w14:textId="1597B6C2" w:rsidR="001A746B" w:rsidRPr="00690EE6" w:rsidRDefault="004A7704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hyperlink w:anchor="_Toc59586214" w:history="1">
            <w:r w:rsidR="001A746B" w:rsidRPr="00690EE6">
              <w:rPr>
                <w:rStyle w:val="Hipercze"/>
                <w:rFonts w:eastAsia="Arial Unicode MS" w:cstheme="minorHAnsi"/>
                <w:noProof/>
              </w:rPr>
              <w:t>IV.</w:t>
            </w:r>
            <w:r w:rsidR="001A746B" w:rsidRPr="00690EE6">
              <w:rPr>
                <w:rFonts w:eastAsiaTheme="minorEastAsia"/>
                <w:noProof/>
                <w:lang w:eastAsia="pl-PL"/>
              </w:rPr>
              <w:tab/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>Ogłoszenie Postępowania i Wnioski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_Toc59586214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20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687AEDB5" w14:textId="246304D4" w:rsidR="001A746B" w:rsidRPr="00690EE6" w:rsidRDefault="004A7704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15" w:history="1">
            <w:r w:rsidR="001A746B" w:rsidRPr="00690EE6">
              <w:rPr>
                <w:rStyle w:val="Hipercze"/>
                <w:rFonts w:eastAsia="Arial Unicode MS"/>
                <w:noProof/>
              </w:rPr>
              <w:t>4.1.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rFonts w:eastAsia="Arial Unicode MS"/>
                <w:noProof/>
              </w:rPr>
              <w:t>Ogłoszenie Postępowania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_Toc59586215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20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4EFE3330" w14:textId="2E6FFE81" w:rsidR="001A746B" w:rsidRPr="00690EE6" w:rsidRDefault="004A7704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16" w:history="1">
            <w:r w:rsidR="001A746B" w:rsidRPr="00690EE6">
              <w:rPr>
                <w:rStyle w:val="Hipercze"/>
                <w:noProof/>
              </w:rPr>
              <w:t>4.2.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rFonts w:eastAsia="Arial Unicode MS"/>
                <w:noProof/>
              </w:rPr>
              <w:t>Sposób przygotowania i złożenia w NCBR Wniosków o przystąpienie do Postępowania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_Toc59586216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21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08FE8AA3" w14:textId="1A2E90A6" w:rsidR="001A746B" w:rsidRPr="00690EE6" w:rsidRDefault="004A7704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17" w:history="1">
            <w:r w:rsidR="001A746B" w:rsidRPr="00690EE6">
              <w:rPr>
                <w:rStyle w:val="Hipercze"/>
                <w:noProof/>
              </w:rPr>
              <w:t>4.3.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noProof/>
              </w:rPr>
              <w:t>Sposób, miejsce i termin składania Wniosków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_Toc59586217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22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28194CA8" w14:textId="5A56B06A" w:rsidR="001A746B" w:rsidRPr="00690EE6" w:rsidRDefault="004A7704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hyperlink w:anchor="_Toc59586218" w:history="1">
            <w:r w:rsidR="001A746B" w:rsidRPr="00690EE6">
              <w:rPr>
                <w:rStyle w:val="Hipercze"/>
                <w:rFonts w:eastAsia="Arial Unicode MS" w:cstheme="minorHAnsi"/>
                <w:noProof/>
              </w:rPr>
              <w:t>V.</w:t>
            </w:r>
            <w:r w:rsidR="001A746B" w:rsidRPr="00690EE6">
              <w:rPr>
                <w:rFonts w:eastAsiaTheme="minorEastAsia"/>
                <w:noProof/>
                <w:lang w:eastAsia="pl-PL"/>
              </w:rPr>
              <w:tab/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>Komunikacja Centrum z Wnioskodawcami/Wykonawcami, doręczenia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_Toc59586218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23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6D9EA0C5" w14:textId="7C244B2A" w:rsidR="001A746B" w:rsidRPr="00690EE6" w:rsidRDefault="004A7704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hyperlink w:anchor="_Toc59586219" w:history="1">
            <w:r w:rsidR="001A746B" w:rsidRPr="00690EE6">
              <w:rPr>
                <w:rStyle w:val="Hipercze"/>
                <w:rFonts w:eastAsia="Arial Unicode MS" w:cstheme="minorHAnsi"/>
                <w:noProof/>
              </w:rPr>
              <w:t>VI.</w:t>
            </w:r>
            <w:r w:rsidR="001A746B" w:rsidRPr="00690EE6">
              <w:rPr>
                <w:rFonts w:eastAsiaTheme="minorEastAsia"/>
                <w:noProof/>
                <w:lang w:eastAsia="pl-PL"/>
              </w:rPr>
              <w:tab/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>Ocena Wniosków i Lista Rankingowa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_Toc59586219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24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798A9A4D" w14:textId="0C3BA60D" w:rsidR="001A746B" w:rsidRPr="00690EE6" w:rsidRDefault="004A7704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20" w:history="1">
            <w:r w:rsidR="001A746B" w:rsidRPr="00690EE6">
              <w:rPr>
                <w:rStyle w:val="Hipercze"/>
                <w:rFonts w:cstheme="majorHAnsi"/>
                <w:noProof/>
              </w:rPr>
              <w:t>6.1.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rFonts w:cstheme="majorHAnsi"/>
                <w:noProof/>
              </w:rPr>
              <w:t>Postanowienia ogólne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_Toc59586220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24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554E7C2D" w14:textId="0AE4CDDE" w:rsidR="001A746B" w:rsidRPr="00690EE6" w:rsidRDefault="004A7704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21" w:history="1">
            <w:r w:rsidR="001A746B" w:rsidRPr="00690EE6">
              <w:rPr>
                <w:rStyle w:val="Hipercze"/>
                <w:rFonts w:cstheme="majorHAnsi"/>
                <w:noProof/>
              </w:rPr>
              <w:t>6.2.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rFonts w:cstheme="majorHAnsi"/>
                <w:noProof/>
              </w:rPr>
              <w:t>Ocena formalna Wniosków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_Toc59586221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24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3EFE9C18" w14:textId="1C6E031F" w:rsidR="001A746B" w:rsidRPr="00690EE6" w:rsidRDefault="004A7704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22" w:history="1">
            <w:r w:rsidR="001A746B" w:rsidRPr="00690EE6">
              <w:rPr>
                <w:rStyle w:val="Hipercze"/>
                <w:noProof/>
              </w:rPr>
              <w:t>6.3.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noProof/>
              </w:rPr>
              <w:t>Ocena Wymagań Obligatoryjnych i ewentualna ocena Planu Komercjalizacji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_Toc59586222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26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48B72514" w14:textId="7D2CB371" w:rsidR="001A746B" w:rsidRPr="00690EE6" w:rsidRDefault="004A7704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23" w:history="1">
            <w:r w:rsidR="001A746B" w:rsidRPr="00690EE6">
              <w:rPr>
                <w:rStyle w:val="Hipercze"/>
                <w:rFonts w:cstheme="majorHAnsi"/>
                <w:noProof/>
              </w:rPr>
              <w:t>6.4.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noProof/>
              </w:rPr>
              <w:t>Ocena merytoryczna Wniosków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_Toc59586223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27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35163A5F" w14:textId="46CB432B" w:rsidR="001A746B" w:rsidRPr="00690EE6" w:rsidRDefault="004A7704" w:rsidP="001A746B">
          <w:pPr>
            <w:pStyle w:val="Spistreci2"/>
            <w:tabs>
              <w:tab w:val="left" w:pos="880"/>
              <w:tab w:val="right" w:leader="dot" w:pos="9060"/>
            </w:tabs>
            <w:spacing w:after="60"/>
            <w:rPr>
              <w:rFonts w:cstheme="minorBidi"/>
              <w:noProof/>
            </w:rPr>
          </w:pPr>
          <w:hyperlink w:anchor="_Toc59586224" w:history="1">
            <w:r w:rsidR="001A746B" w:rsidRPr="00690EE6">
              <w:rPr>
                <w:rStyle w:val="Hipercze"/>
                <w:noProof/>
              </w:rPr>
              <w:t>6.5.</w:t>
            </w:r>
            <w:r w:rsidR="001A746B" w:rsidRPr="00690EE6">
              <w:rPr>
                <w:rFonts w:cstheme="minorBidi"/>
                <w:noProof/>
              </w:rPr>
              <w:tab/>
            </w:r>
            <w:r w:rsidR="001A746B" w:rsidRPr="00690EE6">
              <w:rPr>
                <w:rStyle w:val="Hipercze"/>
                <w:noProof/>
              </w:rPr>
              <w:t>Lista Rankingowa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_Toc59586224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27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30CA1AA4" w14:textId="1C1BF62A" w:rsidR="001A746B" w:rsidRPr="00690EE6" w:rsidRDefault="004A7704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hyperlink w:anchor="_Toc59586225" w:history="1">
            <w:r w:rsidR="001A746B" w:rsidRPr="00690EE6">
              <w:rPr>
                <w:rStyle w:val="Hipercze"/>
                <w:rFonts w:eastAsia="Arial Unicode MS" w:cstheme="minorHAnsi"/>
                <w:noProof/>
              </w:rPr>
              <w:t>VII.</w:t>
            </w:r>
            <w:r w:rsidR="001A746B" w:rsidRPr="00690EE6">
              <w:rPr>
                <w:rFonts w:eastAsiaTheme="minorEastAsia"/>
                <w:noProof/>
                <w:lang w:eastAsia="pl-PL"/>
              </w:rPr>
              <w:tab/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>Zawarcie Umów z Wnioskodawcami i informacja o Selekcji w ramach realizacji Umowy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_Toc59586225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28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546CCE08" w14:textId="0E6FD4C9" w:rsidR="001A746B" w:rsidRPr="00690EE6" w:rsidRDefault="004A7704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hyperlink w:anchor="_Toc59586226" w:history="1">
            <w:r w:rsidR="001A746B" w:rsidRPr="00690EE6">
              <w:rPr>
                <w:rStyle w:val="Hipercze"/>
                <w:rFonts w:eastAsia="Arial Unicode MS" w:cstheme="minorHAnsi"/>
                <w:noProof/>
              </w:rPr>
              <w:t>VIII.</w:t>
            </w:r>
            <w:r w:rsidR="001A746B" w:rsidRPr="00690EE6">
              <w:rPr>
                <w:rFonts w:eastAsiaTheme="minorEastAsia"/>
                <w:noProof/>
                <w:lang w:eastAsia="pl-PL"/>
              </w:rPr>
              <w:tab/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>Uwagi do oceny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_Toc59586226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29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6D28FB8B" w14:textId="307E2383" w:rsidR="001A746B" w:rsidRPr="00690EE6" w:rsidRDefault="004A7704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hyperlink w:anchor="_Toc59586227" w:history="1">
            <w:r w:rsidR="001A746B" w:rsidRPr="00690EE6">
              <w:rPr>
                <w:rStyle w:val="Hipercze"/>
                <w:rFonts w:eastAsia="Arial Unicode MS" w:cstheme="minorHAnsi"/>
                <w:noProof/>
              </w:rPr>
              <w:t>IX.</w:t>
            </w:r>
            <w:r w:rsidR="001A746B" w:rsidRPr="00690EE6">
              <w:rPr>
                <w:rFonts w:eastAsiaTheme="minorEastAsia"/>
                <w:noProof/>
                <w:lang w:eastAsia="pl-PL"/>
              </w:rPr>
              <w:tab/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>Zasady dotyczące wykorzystania i podziału praw własności intelektualnej do rezultatów Przedsięwzięcia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_Toc59586227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29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58470040" w14:textId="0C738ABC" w:rsidR="001A746B" w:rsidRPr="00690EE6" w:rsidRDefault="004A7704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hyperlink w:anchor="_Toc59586228" w:history="1">
            <w:r w:rsidR="001A746B" w:rsidRPr="00690EE6">
              <w:rPr>
                <w:rStyle w:val="Hipercze"/>
                <w:rFonts w:eastAsia="Arial Unicode MS" w:cstheme="minorHAnsi"/>
                <w:noProof/>
              </w:rPr>
              <w:t>X.</w:t>
            </w:r>
            <w:r w:rsidR="001A746B" w:rsidRPr="00690EE6">
              <w:rPr>
                <w:rFonts w:eastAsiaTheme="minorEastAsia"/>
                <w:noProof/>
                <w:lang w:eastAsia="pl-PL"/>
              </w:rPr>
              <w:tab/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>Budżet Przedsięwzięcia i zasady zapłaty wynagrodzenia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_Toc59586228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30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36E181B9" w14:textId="4E96F96D" w:rsidR="001A746B" w:rsidRPr="00690EE6" w:rsidRDefault="004A7704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hyperlink w:anchor="_Toc59586229" w:history="1">
            <w:r w:rsidR="001A746B" w:rsidRPr="00690EE6">
              <w:rPr>
                <w:rStyle w:val="Hipercze"/>
                <w:rFonts w:eastAsia="Arial Unicode MS" w:cstheme="minorHAnsi"/>
                <w:noProof/>
              </w:rPr>
              <w:t>XI.</w:t>
            </w:r>
            <w:r w:rsidR="001A746B" w:rsidRPr="00690EE6">
              <w:rPr>
                <w:rFonts w:eastAsiaTheme="minorEastAsia"/>
                <w:noProof/>
                <w:lang w:eastAsia="pl-PL"/>
              </w:rPr>
              <w:tab/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>Postanowienia Umowy z Uczestnikami Przedsięwzięcia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_Toc59586229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31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043A7452" w14:textId="414230B2" w:rsidR="001A746B" w:rsidRPr="00690EE6" w:rsidRDefault="004A7704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hyperlink w:anchor="_Toc59586230" w:history="1">
            <w:r w:rsidR="001A746B" w:rsidRPr="00690EE6">
              <w:rPr>
                <w:rStyle w:val="Hipercze"/>
                <w:rFonts w:eastAsia="Arial Unicode MS" w:cstheme="minorHAnsi"/>
                <w:noProof/>
              </w:rPr>
              <w:t>XII.</w:t>
            </w:r>
            <w:r w:rsidR="001A746B" w:rsidRPr="00690EE6">
              <w:rPr>
                <w:rFonts w:eastAsiaTheme="minorEastAsia"/>
                <w:noProof/>
                <w:lang w:eastAsia="pl-PL"/>
              </w:rPr>
              <w:tab/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>Przesłanki przedłużenia i zakończenia Postępowania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_Toc59586230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31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518D26A9" w14:textId="4C10CC18" w:rsidR="001A746B" w:rsidRPr="00690EE6" w:rsidRDefault="004A7704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hyperlink w:anchor="_Toc59586231" w:history="1">
            <w:r w:rsidR="001A746B" w:rsidRPr="00690EE6">
              <w:rPr>
                <w:rStyle w:val="Hipercze"/>
                <w:rFonts w:eastAsia="Arial Unicode MS" w:cstheme="minorHAnsi"/>
                <w:noProof/>
              </w:rPr>
              <w:t>XIII.</w:t>
            </w:r>
            <w:r w:rsidR="001A746B" w:rsidRPr="00690EE6">
              <w:rPr>
                <w:rFonts w:eastAsiaTheme="minorEastAsia"/>
                <w:noProof/>
                <w:lang w:eastAsia="pl-PL"/>
              </w:rPr>
              <w:tab/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>Postanowienia końcowe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_Toc59586231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32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2F10F611" w14:textId="02EA3AA0" w:rsidR="001A746B" w:rsidRPr="00690EE6" w:rsidRDefault="004A7704" w:rsidP="001A746B">
          <w:pPr>
            <w:pStyle w:val="Spistreci1"/>
            <w:spacing w:after="60"/>
            <w:rPr>
              <w:rFonts w:eastAsiaTheme="minorEastAsia"/>
              <w:noProof/>
              <w:lang w:eastAsia="pl-PL"/>
            </w:rPr>
          </w:pPr>
          <w:hyperlink w:anchor="_Toc59586232" w:history="1">
            <w:r w:rsidR="001A746B" w:rsidRPr="00690EE6">
              <w:rPr>
                <w:rStyle w:val="Hipercze"/>
                <w:rFonts w:eastAsia="Arial Unicode MS" w:cstheme="minorHAnsi"/>
                <w:noProof/>
              </w:rPr>
              <w:t>XIV.</w:t>
            </w:r>
            <w:r w:rsidR="001A746B" w:rsidRPr="00690EE6">
              <w:rPr>
                <w:rFonts w:eastAsiaTheme="minorEastAsia"/>
                <w:noProof/>
                <w:lang w:eastAsia="pl-PL"/>
              </w:rPr>
              <w:tab/>
            </w:r>
            <w:r w:rsidR="001A746B" w:rsidRPr="00690EE6">
              <w:rPr>
                <w:rStyle w:val="Hipercze"/>
                <w:rFonts w:eastAsia="Arial Unicode MS" w:cstheme="majorHAnsi"/>
                <w:noProof/>
              </w:rPr>
              <w:t>Załączniki do Regulaminu</w:t>
            </w:r>
            <w:r w:rsidR="001A746B" w:rsidRPr="00690EE6">
              <w:rPr>
                <w:noProof/>
                <w:webHidden/>
              </w:rPr>
              <w:tab/>
            </w:r>
            <w:r w:rsidR="001A746B" w:rsidRPr="00690EE6">
              <w:rPr>
                <w:noProof/>
                <w:webHidden/>
              </w:rPr>
              <w:fldChar w:fldCharType="begin"/>
            </w:r>
            <w:r w:rsidR="001A746B" w:rsidRPr="00690EE6">
              <w:rPr>
                <w:noProof/>
                <w:webHidden/>
              </w:rPr>
              <w:instrText xml:space="preserve"> PAGEREF _Toc59586232 \h </w:instrText>
            </w:r>
            <w:r w:rsidR="001A746B" w:rsidRPr="00690EE6">
              <w:rPr>
                <w:noProof/>
                <w:webHidden/>
              </w:rPr>
            </w:r>
            <w:r w:rsidR="001A746B" w:rsidRPr="00690EE6">
              <w:rPr>
                <w:noProof/>
                <w:webHidden/>
              </w:rPr>
              <w:fldChar w:fldCharType="separate"/>
            </w:r>
            <w:r w:rsidR="00FA6E7B">
              <w:rPr>
                <w:noProof/>
                <w:webHidden/>
              </w:rPr>
              <w:t>33</w:t>
            </w:r>
            <w:r w:rsidR="001A746B" w:rsidRPr="00690EE6">
              <w:rPr>
                <w:noProof/>
                <w:webHidden/>
              </w:rPr>
              <w:fldChar w:fldCharType="end"/>
            </w:r>
          </w:hyperlink>
        </w:p>
        <w:p w14:paraId="77A3ABBA" w14:textId="38BCA765" w:rsidR="00A67D69" w:rsidRPr="00690EE6" w:rsidRDefault="00A67D69" w:rsidP="003036CB">
          <w:pPr>
            <w:pStyle w:val="Spistreci1"/>
            <w:spacing w:before="60" w:after="60" w:line="240" w:lineRule="auto"/>
            <w:rPr>
              <w:rFonts w:cstheme="minorHAnsi"/>
              <w:color w:val="000000" w:themeColor="text1"/>
            </w:rPr>
          </w:pPr>
          <w:r w:rsidRPr="00690EE6">
            <w:rPr>
              <w:rFonts w:cstheme="minorHAnsi"/>
              <w:bCs/>
              <w:color w:val="000000" w:themeColor="text1"/>
            </w:rPr>
            <w:fldChar w:fldCharType="end"/>
          </w:r>
        </w:p>
      </w:sdtContent>
    </w:sdt>
    <w:p w14:paraId="09FD7E73" w14:textId="103C4CBE" w:rsidR="0000670F" w:rsidRPr="00690EE6" w:rsidRDefault="0000670F" w:rsidP="00D41B4A"/>
    <w:p w14:paraId="5CE8B208" w14:textId="77777777" w:rsidR="0000670F" w:rsidRPr="00690EE6" w:rsidRDefault="0000670F" w:rsidP="00B401D6">
      <w:pPr>
        <w:pStyle w:val="Nagwekspisutreci"/>
        <w:numPr>
          <w:ilvl w:val="0"/>
          <w:numId w:val="0"/>
        </w:numPr>
        <w:spacing w:before="0" w:after="120" w:line="276" w:lineRule="auto"/>
        <w:jc w:val="center"/>
      </w:pPr>
    </w:p>
    <w:p w14:paraId="1107109D" w14:textId="0D9D8A8D" w:rsidR="00141A81" w:rsidRPr="00690EE6" w:rsidRDefault="008C0349" w:rsidP="00E52F80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2" w:name="_Toc496261285"/>
      <w:bookmarkStart w:id="3" w:name="_Toc503862993"/>
      <w:bookmarkStart w:id="4" w:name="_Ref509201274"/>
      <w:bookmarkStart w:id="5" w:name="_Ref52630528"/>
      <w:bookmarkStart w:id="6" w:name="_Toc53786408"/>
      <w:bookmarkStart w:id="7" w:name="_Toc54826848"/>
      <w:bookmarkStart w:id="8" w:name="_Toc54730594"/>
      <w:bookmarkStart w:id="9" w:name="_Toc59586204"/>
      <w:bookmarkStart w:id="10" w:name="_Toc494180633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Opis </w:t>
      </w:r>
      <w:r w:rsidR="00390FB3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Przedsięwzięcia</w:t>
      </w:r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i Postępowania – uwagi ogólne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57151526" w14:textId="77777777" w:rsidR="00CF7EED" w:rsidRPr="00690EE6" w:rsidRDefault="00CF7EED" w:rsidP="007342C9">
      <w:pPr>
        <w:jc w:val="both"/>
        <w:rPr>
          <w:b/>
          <w:u w:val="single"/>
          <w:lang w:eastAsia="pl-PL"/>
        </w:rPr>
      </w:pPr>
    </w:p>
    <w:p w14:paraId="5ED942E5" w14:textId="0CFCFDA2" w:rsidR="007342C9" w:rsidRPr="00690EE6" w:rsidRDefault="007342C9" w:rsidP="007342C9">
      <w:pPr>
        <w:jc w:val="both"/>
        <w:rPr>
          <w:b/>
          <w:u w:val="single"/>
          <w:lang w:eastAsia="pl-PL"/>
        </w:rPr>
      </w:pPr>
      <w:r w:rsidRPr="00690EE6">
        <w:rPr>
          <w:b/>
          <w:u w:val="single"/>
          <w:lang w:eastAsia="pl-PL"/>
        </w:rPr>
        <w:t xml:space="preserve">Wszelkie sformułowania zapisane wielką literą zostały zdefiniowane w </w:t>
      </w:r>
      <w:r w:rsidR="00B97289" w:rsidRPr="00690EE6">
        <w:rPr>
          <w:b/>
          <w:u w:val="single"/>
          <w:lang w:eastAsia="pl-PL"/>
        </w:rPr>
        <w:t xml:space="preserve">słowniczku pojęć stanowiącym </w:t>
      </w:r>
      <w:r w:rsidR="001310CA" w:rsidRPr="00690EE6">
        <w:rPr>
          <w:b/>
          <w:u w:val="single"/>
          <w:lang w:eastAsia="pl-PL"/>
        </w:rPr>
        <w:t>Załączni</w:t>
      </w:r>
      <w:r w:rsidRPr="00690EE6">
        <w:rPr>
          <w:b/>
          <w:u w:val="single"/>
          <w:lang w:eastAsia="pl-PL"/>
        </w:rPr>
        <w:t xml:space="preserve">k nr </w:t>
      </w:r>
      <w:r w:rsidR="002C0DEF" w:rsidRPr="00690EE6">
        <w:rPr>
          <w:b/>
          <w:u w:val="single"/>
          <w:lang w:eastAsia="pl-PL"/>
        </w:rPr>
        <w:t>1</w:t>
      </w:r>
      <w:r w:rsidR="00EB33E3" w:rsidRPr="00690EE6">
        <w:rPr>
          <w:b/>
          <w:u w:val="single"/>
          <w:lang w:eastAsia="pl-PL"/>
        </w:rPr>
        <w:t>2</w:t>
      </w:r>
      <w:r w:rsidR="002C0DEF" w:rsidRPr="00690EE6">
        <w:rPr>
          <w:b/>
          <w:u w:val="single"/>
          <w:lang w:eastAsia="pl-PL"/>
        </w:rPr>
        <w:t xml:space="preserve"> </w:t>
      </w:r>
      <w:r w:rsidRPr="00690EE6">
        <w:rPr>
          <w:b/>
          <w:u w:val="single"/>
          <w:lang w:eastAsia="pl-PL"/>
        </w:rPr>
        <w:t>do Regulaminu.</w:t>
      </w:r>
    </w:p>
    <w:p w14:paraId="4FE84134" w14:textId="77777777" w:rsidR="00CF7EED" w:rsidRPr="00690EE6" w:rsidRDefault="00CF7EED" w:rsidP="007342C9">
      <w:pPr>
        <w:jc w:val="both"/>
        <w:rPr>
          <w:b/>
          <w:u w:val="single"/>
          <w:lang w:eastAsia="pl-PL"/>
        </w:rPr>
      </w:pPr>
    </w:p>
    <w:p w14:paraId="1C1A44F4" w14:textId="6BC9918E" w:rsidR="00A20D4B" w:rsidRPr="00690EE6" w:rsidRDefault="001E0B0E" w:rsidP="00E52F80">
      <w:pPr>
        <w:pStyle w:val="Nagwek2"/>
        <w:keepNext w:val="0"/>
        <w:keepLines w:val="0"/>
        <w:numPr>
          <w:ilvl w:val="1"/>
          <w:numId w:val="13"/>
        </w:numPr>
        <w:spacing w:before="0" w:after="120" w:line="276" w:lineRule="auto"/>
        <w:jc w:val="both"/>
        <w:rPr>
          <w:rFonts w:asciiTheme="minorHAnsi" w:hAnsiTheme="minorHAnsi"/>
          <w:b/>
          <w:color w:val="C00000"/>
          <w:sz w:val="24"/>
          <w:szCs w:val="24"/>
        </w:rPr>
      </w:pPr>
      <w:bookmarkStart w:id="11" w:name="_Ref52631855"/>
      <w:bookmarkStart w:id="12" w:name="_Toc53786409"/>
      <w:bookmarkStart w:id="13" w:name="_Toc54826849"/>
      <w:bookmarkStart w:id="14" w:name="_Toc54730595"/>
      <w:bookmarkStart w:id="15" w:name="_Toc59586205"/>
      <w:bookmarkStart w:id="16" w:name="_Hlk494966698"/>
      <w:bookmarkEnd w:id="10"/>
      <w:r w:rsidRPr="00690EE6">
        <w:rPr>
          <w:rFonts w:asciiTheme="minorHAnsi" w:hAnsiTheme="minorHAnsi"/>
          <w:b/>
          <w:color w:val="C00000"/>
          <w:sz w:val="24"/>
          <w:szCs w:val="24"/>
        </w:rPr>
        <w:t>Cel</w:t>
      </w:r>
      <w:r w:rsidR="00345633" w:rsidRPr="00690EE6">
        <w:rPr>
          <w:rFonts w:asciiTheme="minorHAnsi" w:hAnsiTheme="minorHAnsi"/>
          <w:b/>
          <w:color w:val="C00000"/>
          <w:sz w:val="24"/>
          <w:szCs w:val="24"/>
        </w:rPr>
        <w:t>e</w:t>
      </w:r>
      <w:r w:rsidRPr="00690EE6">
        <w:rPr>
          <w:rFonts w:asciiTheme="minorHAnsi" w:hAnsiTheme="minorHAnsi"/>
          <w:b/>
          <w:color w:val="C00000"/>
          <w:sz w:val="24"/>
          <w:szCs w:val="24"/>
        </w:rPr>
        <w:t xml:space="preserve"> i uzasadnienie </w:t>
      </w:r>
      <w:r w:rsidR="00390FB3" w:rsidRPr="00690EE6">
        <w:rPr>
          <w:rFonts w:asciiTheme="minorHAnsi" w:hAnsiTheme="minorHAnsi"/>
          <w:b/>
          <w:color w:val="C00000"/>
          <w:sz w:val="24"/>
          <w:szCs w:val="24"/>
        </w:rPr>
        <w:t>Przedsięwzięcia</w:t>
      </w:r>
      <w:r w:rsidRPr="00690EE6">
        <w:rPr>
          <w:rFonts w:asciiTheme="minorHAnsi" w:hAnsiTheme="minorHAnsi"/>
          <w:b/>
          <w:color w:val="C00000"/>
          <w:sz w:val="24"/>
          <w:szCs w:val="24"/>
        </w:rPr>
        <w:t xml:space="preserve"> </w:t>
      </w:r>
      <w:r w:rsidR="00033928" w:rsidRPr="00690EE6">
        <w:rPr>
          <w:rFonts w:asciiTheme="minorHAnsi" w:hAnsiTheme="minorHAnsi"/>
          <w:b/>
          <w:color w:val="C00000"/>
          <w:sz w:val="24"/>
          <w:szCs w:val="24"/>
        </w:rPr>
        <w:t>„</w:t>
      </w:r>
      <w:r w:rsidR="00DE395D" w:rsidRPr="00690EE6">
        <w:rPr>
          <w:rFonts w:asciiTheme="minorHAnsi" w:hAnsiTheme="minorHAnsi"/>
          <w:b/>
          <w:color w:val="C00000"/>
          <w:sz w:val="24"/>
          <w:szCs w:val="24"/>
        </w:rPr>
        <w:t>I</w:t>
      </w:r>
      <w:r w:rsidR="008A352C" w:rsidRPr="00690EE6">
        <w:rPr>
          <w:rFonts w:asciiTheme="minorHAnsi" w:hAnsiTheme="minorHAnsi"/>
          <w:b/>
          <w:color w:val="C00000"/>
          <w:sz w:val="24"/>
          <w:szCs w:val="24"/>
        </w:rPr>
        <w:t>nnowacyjn</w:t>
      </w:r>
      <w:r w:rsidR="00DE395D" w:rsidRPr="00690EE6">
        <w:rPr>
          <w:rFonts w:asciiTheme="minorHAnsi" w:hAnsiTheme="minorHAnsi"/>
          <w:b/>
          <w:color w:val="C00000"/>
          <w:sz w:val="24"/>
          <w:szCs w:val="24"/>
        </w:rPr>
        <w:t>a</w:t>
      </w:r>
      <w:r w:rsidR="008A352C" w:rsidRPr="00690EE6">
        <w:rPr>
          <w:rFonts w:asciiTheme="minorHAnsi" w:hAnsiTheme="minorHAnsi"/>
          <w:b/>
          <w:color w:val="C00000"/>
          <w:sz w:val="24"/>
          <w:szCs w:val="24"/>
        </w:rPr>
        <w:t xml:space="preserve"> bio</w:t>
      </w:r>
      <w:r w:rsidR="00AD466D" w:rsidRPr="00690EE6">
        <w:rPr>
          <w:rFonts w:asciiTheme="minorHAnsi" w:hAnsiTheme="minorHAnsi"/>
          <w:b/>
          <w:color w:val="C00000"/>
          <w:sz w:val="24"/>
          <w:szCs w:val="24"/>
        </w:rPr>
        <w:t>gaz</w:t>
      </w:r>
      <w:r w:rsidR="008A352C" w:rsidRPr="00690EE6">
        <w:rPr>
          <w:rFonts w:asciiTheme="minorHAnsi" w:hAnsiTheme="minorHAnsi"/>
          <w:b/>
          <w:color w:val="C00000"/>
          <w:sz w:val="24"/>
          <w:szCs w:val="24"/>
        </w:rPr>
        <w:t>owni</w:t>
      </w:r>
      <w:r w:rsidR="00DE395D" w:rsidRPr="00690EE6">
        <w:rPr>
          <w:rFonts w:asciiTheme="minorHAnsi" w:hAnsiTheme="minorHAnsi"/>
          <w:b/>
          <w:color w:val="C00000"/>
          <w:sz w:val="24"/>
          <w:szCs w:val="24"/>
        </w:rPr>
        <w:t>a</w:t>
      </w:r>
      <w:r w:rsidR="00033928" w:rsidRPr="00690EE6">
        <w:rPr>
          <w:rFonts w:asciiTheme="minorHAnsi" w:hAnsiTheme="minorHAnsi"/>
          <w:b/>
          <w:color w:val="C00000"/>
          <w:sz w:val="24"/>
          <w:szCs w:val="24"/>
        </w:rPr>
        <w:t>”</w:t>
      </w:r>
      <w:bookmarkEnd w:id="11"/>
      <w:bookmarkEnd w:id="12"/>
      <w:bookmarkEnd w:id="13"/>
      <w:bookmarkEnd w:id="14"/>
      <w:bookmarkEnd w:id="15"/>
    </w:p>
    <w:p w14:paraId="36D40F0C" w14:textId="42A561FA" w:rsidR="00796CF0" w:rsidRPr="00690EE6" w:rsidRDefault="008C0349" w:rsidP="3FA755EE">
      <w:pPr>
        <w:pStyle w:val="Akapitzlist"/>
        <w:numPr>
          <w:ilvl w:val="0"/>
          <w:numId w:val="14"/>
        </w:numPr>
        <w:spacing w:after="0" w:line="240" w:lineRule="auto"/>
        <w:ind w:left="567" w:hanging="425"/>
        <w:jc w:val="both"/>
        <w:rPr>
          <w:rFonts w:cstheme="majorBidi"/>
        </w:rPr>
      </w:pPr>
      <w:r w:rsidRPr="00690EE6">
        <w:rPr>
          <w:rFonts w:cstheme="majorBidi"/>
        </w:rPr>
        <w:t xml:space="preserve">Czynnikiem inicjującym </w:t>
      </w:r>
      <w:r w:rsidR="0077196B" w:rsidRPr="00690EE6">
        <w:rPr>
          <w:rFonts w:cstheme="majorBidi"/>
        </w:rPr>
        <w:t xml:space="preserve">pod względem operacyjnym </w:t>
      </w:r>
      <w:r w:rsidRPr="00690EE6">
        <w:rPr>
          <w:rFonts w:cstheme="majorBidi"/>
        </w:rPr>
        <w:t xml:space="preserve">przygotowanie </w:t>
      </w:r>
      <w:r w:rsidR="00390FB3" w:rsidRPr="00690EE6">
        <w:rPr>
          <w:rFonts w:cstheme="majorBidi"/>
        </w:rPr>
        <w:t>Przedsięwzięcia</w:t>
      </w:r>
      <w:r w:rsidR="0077196B" w:rsidRPr="00690EE6">
        <w:rPr>
          <w:rFonts w:cstheme="majorBidi"/>
        </w:rPr>
        <w:t xml:space="preserve"> </w:t>
      </w:r>
      <w:r w:rsidR="00033928" w:rsidRPr="00690EE6">
        <w:rPr>
          <w:rFonts w:cstheme="majorBidi"/>
          <w:b/>
          <w:bCs/>
          <w:color w:val="C00000"/>
        </w:rPr>
        <w:t>„</w:t>
      </w:r>
      <w:r w:rsidR="00DE395D" w:rsidRPr="00690EE6">
        <w:rPr>
          <w:rFonts w:cstheme="majorBidi"/>
          <w:b/>
          <w:bCs/>
          <w:color w:val="C00000"/>
        </w:rPr>
        <w:t>I</w:t>
      </w:r>
      <w:r w:rsidR="008A352C" w:rsidRPr="00690EE6">
        <w:rPr>
          <w:rFonts w:cstheme="majorBidi"/>
          <w:b/>
          <w:bCs/>
          <w:color w:val="C00000"/>
        </w:rPr>
        <w:t>nnowacyjn</w:t>
      </w:r>
      <w:r w:rsidR="00DE395D" w:rsidRPr="00690EE6">
        <w:rPr>
          <w:rFonts w:cstheme="majorBidi"/>
          <w:b/>
          <w:bCs/>
          <w:color w:val="C00000"/>
        </w:rPr>
        <w:t>a</w:t>
      </w:r>
      <w:r w:rsidR="008A352C" w:rsidRPr="00690EE6">
        <w:rPr>
          <w:rFonts w:cstheme="majorBidi"/>
          <w:b/>
          <w:bCs/>
          <w:color w:val="C00000"/>
        </w:rPr>
        <w:t xml:space="preserve"> bio</w:t>
      </w:r>
      <w:r w:rsidR="00AD466D" w:rsidRPr="00690EE6">
        <w:rPr>
          <w:rFonts w:cstheme="majorBidi"/>
          <w:b/>
          <w:bCs/>
          <w:color w:val="C00000"/>
        </w:rPr>
        <w:t>gaz</w:t>
      </w:r>
      <w:r w:rsidR="008A352C" w:rsidRPr="00690EE6">
        <w:rPr>
          <w:rFonts w:cstheme="majorBidi"/>
          <w:b/>
          <w:bCs/>
          <w:color w:val="C00000"/>
        </w:rPr>
        <w:t>owni</w:t>
      </w:r>
      <w:r w:rsidR="00DE395D" w:rsidRPr="00690EE6">
        <w:rPr>
          <w:rFonts w:cstheme="majorBidi"/>
          <w:b/>
          <w:bCs/>
          <w:color w:val="C00000"/>
        </w:rPr>
        <w:t>a</w:t>
      </w:r>
      <w:r w:rsidR="00033928" w:rsidRPr="00690EE6">
        <w:rPr>
          <w:rFonts w:cstheme="majorBidi"/>
          <w:b/>
          <w:bCs/>
          <w:color w:val="C00000"/>
        </w:rPr>
        <w:t>”</w:t>
      </w:r>
      <w:r w:rsidRPr="00690EE6">
        <w:rPr>
          <w:rFonts w:cstheme="majorBidi"/>
          <w:color w:val="C00000"/>
        </w:rPr>
        <w:t xml:space="preserve"> </w:t>
      </w:r>
      <w:r w:rsidR="00FC630B" w:rsidRPr="00690EE6">
        <w:rPr>
          <w:rFonts w:cstheme="majorBidi"/>
          <w:color w:val="C00000"/>
        </w:rPr>
        <w:t>(dalej: „</w:t>
      </w:r>
      <w:r w:rsidR="00390FB3" w:rsidRPr="00690EE6">
        <w:rPr>
          <w:rFonts w:cstheme="majorBidi"/>
          <w:b/>
          <w:bCs/>
          <w:color w:val="C00000"/>
        </w:rPr>
        <w:t xml:space="preserve">Przedsięwzięcie </w:t>
      </w:r>
      <w:r w:rsidR="00797BF5" w:rsidRPr="00690EE6">
        <w:rPr>
          <w:rFonts w:cstheme="majorBidi"/>
          <w:b/>
          <w:bCs/>
          <w:color w:val="C00000"/>
        </w:rPr>
        <w:t>Innowacyjn</w:t>
      </w:r>
      <w:r w:rsidR="008A352C" w:rsidRPr="00690EE6">
        <w:rPr>
          <w:rFonts w:cstheme="majorBidi"/>
          <w:b/>
          <w:bCs/>
          <w:color w:val="C00000"/>
        </w:rPr>
        <w:t>a Bio</w:t>
      </w:r>
      <w:r w:rsidR="00AD466D" w:rsidRPr="00690EE6">
        <w:rPr>
          <w:rFonts w:cstheme="majorBidi"/>
          <w:b/>
          <w:bCs/>
          <w:color w:val="C00000"/>
        </w:rPr>
        <w:t>gaz</w:t>
      </w:r>
      <w:r w:rsidR="008A352C" w:rsidRPr="00690EE6">
        <w:rPr>
          <w:rFonts w:cstheme="majorBidi"/>
          <w:b/>
          <w:bCs/>
          <w:color w:val="C00000"/>
        </w:rPr>
        <w:t>ownia</w:t>
      </w:r>
      <w:r w:rsidR="00FC630B" w:rsidRPr="00690EE6">
        <w:rPr>
          <w:rFonts w:cstheme="majorBidi"/>
          <w:color w:val="C00000"/>
        </w:rPr>
        <w:t>” lub „</w:t>
      </w:r>
      <w:r w:rsidR="00D8372A" w:rsidRPr="00690EE6">
        <w:rPr>
          <w:rFonts w:cstheme="majorBidi"/>
          <w:b/>
          <w:bCs/>
          <w:color w:val="C00000"/>
        </w:rPr>
        <w:t>Przedsięwzięcie</w:t>
      </w:r>
      <w:r w:rsidR="00FC630B" w:rsidRPr="00690EE6">
        <w:rPr>
          <w:rFonts w:cstheme="majorBidi"/>
          <w:color w:val="C00000"/>
        </w:rPr>
        <w:t xml:space="preserve">”) </w:t>
      </w:r>
      <w:r w:rsidR="00624315" w:rsidRPr="00690EE6">
        <w:rPr>
          <w:rFonts w:cstheme="majorBidi"/>
          <w:color w:val="000000" w:themeColor="text1"/>
        </w:rPr>
        <w:t>j</w:t>
      </w:r>
      <w:r w:rsidRPr="00690EE6">
        <w:rPr>
          <w:rFonts w:cstheme="majorBidi"/>
        </w:rPr>
        <w:t>est wdr</w:t>
      </w:r>
      <w:r w:rsidR="00357E3D" w:rsidRPr="00690EE6">
        <w:rPr>
          <w:rFonts w:cstheme="majorBidi"/>
        </w:rPr>
        <w:t>a</w:t>
      </w:r>
      <w:r w:rsidRPr="00690EE6">
        <w:rPr>
          <w:rFonts w:cstheme="majorBidi"/>
        </w:rPr>
        <w:t>ż</w:t>
      </w:r>
      <w:r w:rsidR="00357E3D" w:rsidRPr="00690EE6">
        <w:rPr>
          <w:rFonts w:cstheme="majorBidi"/>
        </w:rPr>
        <w:t>a</w:t>
      </w:r>
      <w:r w:rsidRPr="00690EE6">
        <w:rPr>
          <w:rFonts w:cstheme="majorBidi"/>
        </w:rPr>
        <w:t>ni</w:t>
      </w:r>
      <w:r w:rsidR="00357E3D" w:rsidRPr="00690EE6">
        <w:rPr>
          <w:rFonts w:cstheme="majorBidi"/>
        </w:rPr>
        <w:t>e</w:t>
      </w:r>
      <w:r w:rsidRPr="00690EE6">
        <w:rPr>
          <w:rFonts w:cstheme="majorBidi"/>
        </w:rPr>
        <w:t xml:space="preserve"> przez </w:t>
      </w:r>
      <w:r w:rsidR="001310CA" w:rsidRPr="00690EE6">
        <w:rPr>
          <w:rFonts w:cstheme="majorBidi"/>
        </w:rPr>
        <w:t>Narodowe Centrum Badań i Rozwoju (dalej: “NCBR”, “Zamawiający” lub “Centrum”)</w:t>
      </w:r>
      <w:r w:rsidR="17937F85" w:rsidRPr="00690EE6">
        <w:rPr>
          <w:rFonts w:cstheme="majorBidi"/>
        </w:rPr>
        <w:t xml:space="preserve"> </w:t>
      </w:r>
      <w:r w:rsidR="00357E3D" w:rsidRPr="00690EE6">
        <w:rPr>
          <w:rFonts w:cstheme="majorBidi"/>
        </w:rPr>
        <w:t xml:space="preserve">nowych </w:t>
      </w:r>
      <w:r w:rsidR="00AC1342" w:rsidRPr="00690EE6">
        <w:rPr>
          <w:rFonts w:cstheme="majorBidi"/>
        </w:rPr>
        <w:t>sposob</w:t>
      </w:r>
      <w:r w:rsidR="00357E3D" w:rsidRPr="00690EE6">
        <w:rPr>
          <w:rFonts w:cstheme="majorBidi"/>
        </w:rPr>
        <w:t>ów</w:t>
      </w:r>
      <w:r w:rsidR="00AC1342" w:rsidRPr="00690EE6">
        <w:rPr>
          <w:rFonts w:cstheme="majorBidi"/>
        </w:rPr>
        <w:t xml:space="preserve"> finansowania</w:t>
      </w:r>
      <w:r w:rsidRPr="00690EE6">
        <w:rPr>
          <w:rFonts w:cstheme="majorBidi"/>
        </w:rPr>
        <w:t xml:space="preserve"> </w:t>
      </w:r>
      <w:r w:rsidR="00357E3D" w:rsidRPr="00690EE6">
        <w:rPr>
          <w:rFonts w:cstheme="majorBidi"/>
        </w:rPr>
        <w:t xml:space="preserve">prac badawczo-rozwojowych </w:t>
      </w:r>
      <w:r w:rsidRPr="00690EE6">
        <w:rPr>
          <w:rFonts w:cstheme="majorBidi"/>
        </w:rPr>
        <w:t>w</w:t>
      </w:r>
      <w:r w:rsidR="005068B7" w:rsidRPr="00690EE6">
        <w:rPr>
          <w:rFonts w:cstheme="majorBidi"/>
        </w:rPr>
        <w:t> </w:t>
      </w:r>
      <w:r w:rsidRPr="00690EE6">
        <w:rPr>
          <w:rFonts w:cstheme="majorBidi"/>
        </w:rPr>
        <w:t xml:space="preserve">oparciu o model </w:t>
      </w:r>
      <w:r w:rsidR="003F4FC3" w:rsidRPr="00690EE6">
        <w:t>prowadzenia prac badawczo rozwojowych przez stawianie określonych wyzwań badawczych</w:t>
      </w:r>
      <w:r w:rsidR="00DE64CB" w:rsidRPr="00690EE6">
        <w:rPr>
          <w:rFonts w:cstheme="majorBidi"/>
        </w:rPr>
        <w:t xml:space="preserve">. </w:t>
      </w:r>
      <w:r w:rsidR="00357E3D" w:rsidRPr="00690EE6">
        <w:rPr>
          <w:rFonts w:cstheme="majorBidi"/>
        </w:rPr>
        <w:t>F</w:t>
      </w:r>
      <w:r w:rsidR="00DE64CB" w:rsidRPr="00690EE6">
        <w:rPr>
          <w:rFonts w:cstheme="majorBidi"/>
        </w:rPr>
        <w:t xml:space="preserve">ormuła </w:t>
      </w:r>
      <w:r w:rsidR="0021085F" w:rsidRPr="00690EE6">
        <w:rPr>
          <w:rFonts w:cstheme="majorBidi"/>
        </w:rPr>
        <w:t xml:space="preserve">realizacji </w:t>
      </w:r>
      <w:r w:rsidR="00E9232B" w:rsidRPr="00690EE6">
        <w:rPr>
          <w:rFonts w:cstheme="majorBidi"/>
        </w:rPr>
        <w:t xml:space="preserve">działań </w:t>
      </w:r>
      <w:r w:rsidR="00357E3D" w:rsidRPr="00690EE6">
        <w:rPr>
          <w:rFonts w:cstheme="majorBidi"/>
        </w:rPr>
        <w:t xml:space="preserve">zgodnie z </w:t>
      </w:r>
      <w:r w:rsidR="003F4FC3" w:rsidRPr="00690EE6">
        <w:rPr>
          <w:rFonts w:cstheme="majorBidi"/>
        </w:rPr>
        <w:t xml:space="preserve">tym modelem </w:t>
      </w:r>
      <w:r w:rsidR="00DE64CB" w:rsidRPr="00690EE6">
        <w:rPr>
          <w:rFonts w:cstheme="majorBidi"/>
        </w:rPr>
        <w:t>zakłada odejście od typowego</w:t>
      </w:r>
      <w:r w:rsidRPr="00690EE6">
        <w:rPr>
          <w:rFonts w:cstheme="majorBidi"/>
        </w:rPr>
        <w:t xml:space="preserve"> dotychczas w</w:t>
      </w:r>
      <w:r w:rsidR="005068B7" w:rsidRPr="00690EE6">
        <w:rPr>
          <w:rFonts w:cstheme="majorBidi"/>
        </w:rPr>
        <w:t> </w:t>
      </w:r>
      <w:r w:rsidRPr="00690EE6">
        <w:rPr>
          <w:rFonts w:cstheme="majorBidi"/>
        </w:rPr>
        <w:t xml:space="preserve">Polsce finansowania </w:t>
      </w:r>
      <w:r w:rsidR="00884D08" w:rsidRPr="00690EE6">
        <w:rPr>
          <w:rFonts w:cstheme="majorBidi"/>
        </w:rPr>
        <w:t>prac badawczo-rozwojowych</w:t>
      </w:r>
      <w:r w:rsidRPr="00690EE6">
        <w:rPr>
          <w:rFonts w:cstheme="majorBidi"/>
        </w:rPr>
        <w:t xml:space="preserve">, poprzez udzielanie grantów na pojedyncze projekty, a polega na tworzeniu kompleksowego </w:t>
      </w:r>
      <w:r w:rsidR="00E9232B" w:rsidRPr="00690EE6">
        <w:rPr>
          <w:rFonts w:cstheme="majorBidi"/>
        </w:rPr>
        <w:t xml:space="preserve">działania </w:t>
      </w:r>
      <w:r w:rsidRPr="00690EE6">
        <w:rPr>
          <w:rFonts w:cstheme="majorBidi"/>
        </w:rPr>
        <w:t xml:space="preserve">badawczego z portfolio projektów, które przyczyniają się do realizacji głównego celu </w:t>
      </w:r>
      <w:r w:rsidR="00014616" w:rsidRPr="00690EE6">
        <w:rPr>
          <w:rFonts w:cstheme="majorBidi"/>
        </w:rPr>
        <w:t>p</w:t>
      </w:r>
      <w:r w:rsidR="00390FB3" w:rsidRPr="00690EE6">
        <w:rPr>
          <w:rFonts w:cstheme="majorBidi"/>
        </w:rPr>
        <w:t>rzedsięwzięcia</w:t>
      </w:r>
      <w:r w:rsidRPr="00690EE6">
        <w:rPr>
          <w:rFonts w:cstheme="majorBidi"/>
        </w:rPr>
        <w:t>,</w:t>
      </w:r>
      <w:r w:rsidR="0021085F" w:rsidRPr="00690EE6">
        <w:rPr>
          <w:rFonts w:cstheme="majorBidi"/>
        </w:rPr>
        <w:t xml:space="preserve"> </w:t>
      </w:r>
      <w:r w:rsidRPr="00690EE6">
        <w:rPr>
          <w:rFonts w:cstheme="majorBidi"/>
        </w:rPr>
        <w:t>tj. rozwiązania problemu lub zaspokojenia</w:t>
      </w:r>
      <w:r w:rsidR="002526D9" w:rsidRPr="00690EE6">
        <w:rPr>
          <w:rFonts w:cstheme="majorBidi"/>
        </w:rPr>
        <w:t xml:space="preserve"> potrzeby konkretnego odbiorcy </w:t>
      </w:r>
      <w:r w:rsidRPr="00690EE6">
        <w:rPr>
          <w:rFonts w:cstheme="majorBidi"/>
        </w:rPr>
        <w:t xml:space="preserve">poprzez </w:t>
      </w:r>
      <w:r w:rsidR="006357BA" w:rsidRPr="00690EE6">
        <w:rPr>
          <w:rFonts w:cstheme="majorBidi"/>
        </w:rPr>
        <w:t xml:space="preserve">opracowanie </w:t>
      </w:r>
      <w:r w:rsidRPr="00690EE6">
        <w:rPr>
          <w:rFonts w:cstheme="majorBidi"/>
        </w:rPr>
        <w:t>rozwiązania technologicznego, nie</w:t>
      </w:r>
      <w:r w:rsidR="001208F9" w:rsidRPr="00690EE6">
        <w:rPr>
          <w:rFonts w:cstheme="majorBidi"/>
        </w:rPr>
        <w:t>dostępnego</w:t>
      </w:r>
      <w:r w:rsidRPr="00690EE6">
        <w:rPr>
          <w:rFonts w:cstheme="majorBidi"/>
        </w:rPr>
        <w:t xml:space="preserve"> dziś na rynku</w:t>
      </w:r>
      <w:bookmarkEnd w:id="16"/>
      <w:r w:rsidRPr="00690EE6">
        <w:rPr>
          <w:rFonts w:cstheme="majorBidi"/>
        </w:rPr>
        <w:t xml:space="preserve">. </w:t>
      </w:r>
    </w:p>
    <w:p w14:paraId="23091BFC" w14:textId="6C49DA82" w:rsidR="005F5A88" w:rsidRPr="00690EE6" w:rsidRDefault="00AF2930" w:rsidP="21BBD964">
      <w:pPr>
        <w:pStyle w:val="Akapitzlist"/>
        <w:numPr>
          <w:ilvl w:val="0"/>
          <w:numId w:val="14"/>
        </w:numPr>
        <w:spacing w:after="0" w:line="240" w:lineRule="auto"/>
        <w:ind w:left="567" w:hanging="425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Pr="00690EE6">
        <w:rPr>
          <w:rFonts w:cstheme="majorBidi"/>
          <w:b/>
          <w:bCs/>
        </w:rPr>
        <w:t xml:space="preserve">Cel </w:t>
      </w:r>
      <w:r w:rsidR="004200CA" w:rsidRPr="00690EE6">
        <w:rPr>
          <w:rFonts w:cstheme="majorBidi"/>
          <w:b/>
          <w:bCs/>
        </w:rPr>
        <w:t>główny</w:t>
      </w:r>
      <w:r w:rsidRPr="00690EE6">
        <w:rPr>
          <w:rFonts w:cstheme="majorBidi"/>
          <w:b/>
          <w:bCs/>
        </w:rPr>
        <w:t xml:space="preserve"> Przedsięwzięcia</w:t>
      </w:r>
      <w:r w:rsidRPr="00690EE6">
        <w:rPr>
          <w:rFonts w:cstheme="majorBidi"/>
        </w:rPr>
        <w:t>] Podstawowym cele</w:t>
      </w:r>
      <w:r w:rsidR="00F04FFF" w:rsidRPr="00690EE6">
        <w:rPr>
          <w:rFonts w:cstheme="majorBidi"/>
        </w:rPr>
        <w:t>m</w:t>
      </w:r>
      <w:r w:rsidRPr="00690EE6">
        <w:rPr>
          <w:rFonts w:cstheme="majorBidi"/>
        </w:rPr>
        <w:t xml:space="preserve"> Przedsięwzięcia, realizowanym dzięki </w:t>
      </w:r>
      <w:r w:rsidR="00014616" w:rsidRPr="00690EE6">
        <w:rPr>
          <w:rFonts w:cstheme="majorBidi"/>
        </w:rPr>
        <w:t xml:space="preserve">działaniom </w:t>
      </w:r>
      <w:r w:rsidRPr="00690EE6">
        <w:rPr>
          <w:rFonts w:cstheme="majorBidi"/>
        </w:rPr>
        <w:t>Uczestnik</w:t>
      </w:r>
      <w:r w:rsidR="00014616" w:rsidRPr="00690EE6">
        <w:rPr>
          <w:rFonts w:cstheme="majorBidi"/>
        </w:rPr>
        <w:t>ów</w:t>
      </w:r>
      <w:r w:rsidRPr="00690EE6">
        <w:rPr>
          <w:rFonts w:cstheme="majorBidi"/>
        </w:rPr>
        <w:t xml:space="preserve"> Przedsięwzięcia, jest opracowanie Rozwiąza</w:t>
      </w:r>
      <w:r w:rsidR="00CD3C4E" w:rsidRPr="00690EE6">
        <w:rPr>
          <w:rFonts w:cstheme="majorBidi"/>
        </w:rPr>
        <w:t>ń</w:t>
      </w:r>
      <w:r w:rsidRPr="00690EE6">
        <w:rPr>
          <w:rFonts w:cstheme="majorBidi"/>
        </w:rPr>
        <w:t xml:space="preserve"> </w:t>
      </w:r>
      <w:r w:rsidR="00234DE2" w:rsidRPr="00690EE6">
        <w:rPr>
          <w:rFonts w:cstheme="majorBidi"/>
        </w:rPr>
        <w:t>(zwanych też „Technologi</w:t>
      </w:r>
      <w:r w:rsidR="00CA79E4" w:rsidRPr="00690EE6">
        <w:rPr>
          <w:rFonts w:cstheme="majorBidi"/>
        </w:rPr>
        <w:t>ami</w:t>
      </w:r>
      <w:r w:rsidR="00234DE2" w:rsidRPr="00690EE6">
        <w:rPr>
          <w:rFonts w:cstheme="majorBidi"/>
        </w:rPr>
        <w:t>” albo „Technologi</w:t>
      </w:r>
      <w:r w:rsidR="00CA79E4" w:rsidRPr="00690EE6">
        <w:rPr>
          <w:rFonts w:cstheme="majorBidi"/>
        </w:rPr>
        <w:t>ami</w:t>
      </w:r>
      <w:r w:rsidR="00234DE2" w:rsidRPr="00690EE6">
        <w:rPr>
          <w:rFonts w:cstheme="majorBidi"/>
        </w:rPr>
        <w:t xml:space="preserve"> Uniwersalnej Biogazowni”) </w:t>
      </w:r>
      <w:r w:rsidRPr="00690EE6">
        <w:rPr>
          <w:rFonts w:cstheme="majorBidi"/>
        </w:rPr>
        <w:t xml:space="preserve">dla </w:t>
      </w:r>
      <w:r w:rsidR="00072DD6" w:rsidRPr="00690EE6">
        <w:rPr>
          <w:rFonts w:cstheme="majorBidi"/>
        </w:rPr>
        <w:t xml:space="preserve">określonego przez NCBR </w:t>
      </w:r>
      <w:r w:rsidRPr="00690EE6">
        <w:rPr>
          <w:rFonts w:cstheme="majorBidi"/>
        </w:rPr>
        <w:t xml:space="preserve">problemu </w:t>
      </w:r>
      <w:r w:rsidR="00815E55" w:rsidRPr="00690EE6">
        <w:rPr>
          <w:rFonts w:cstheme="majorBidi"/>
        </w:rPr>
        <w:t>badawczego</w:t>
      </w:r>
      <w:r w:rsidRPr="00690EE6">
        <w:rPr>
          <w:rFonts w:cstheme="majorBidi"/>
        </w:rPr>
        <w:t xml:space="preserve"> z zakresu </w:t>
      </w:r>
      <w:r w:rsidR="008A352C" w:rsidRPr="00690EE6">
        <w:rPr>
          <w:rFonts w:cstheme="majorBidi"/>
        </w:rPr>
        <w:t>technologii produkcji bio</w:t>
      </w:r>
      <w:r w:rsidR="00AD466D" w:rsidRPr="00690EE6">
        <w:rPr>
          <w:rFonts w:cstheme="majorBidi"/>
        </w:rPr>
        <w:t>gaz</w:t>
      </w:r>
      <w:r w:rsidR="008A352C" w:rsidRPr="00690EE6">
        <w:rPr>
          <w:rFonts w:cstheme="majorBidi"/>
        </w:rPr>
        <w:t>u</w:t>
      </w:r>
      <w:r w:rsidRPr="00690EE6">
        <w:rPr>
          <w:rFonts w:cstheme="majorBidi"/>
        </w:rPr>
        <w:t xml:space="preserve"> </w:t>
      </w:r>
      <w:r w:rsidR="00AF5530" w:rsidRPr="00690EE6">
        <w:rPr>
          <w:rFonts w:cstheme="majorBidi"/>
        </w:rPr>
        <w:t>któr</w:t>
      </w:r>
      <w:r w:rsidR="008A46B9" w:rsidRPr="00690EE6">
        <w:rPr>
          <w:rFonts w:cstheme="majorBidi"/>
        </w:rPr>
        <w:t>ego nie można rozwiązać</w:t>
      </w:r>
      <w:r w:rsidR="00AF5530" w:rsidRPr="00690EE6">
        <w:rPr>
          <w:rFonts w:cstheme="majorBidi"/>
        </w:rPr>
        <w:t xml:space="preserve"> z wykorzystaniem istniejących na rynku </w:t>
      </w:r>
      <w:r w:rsidR="008A46B9" w:rsidRPr="00690EE6">
        <w:rPr>
          <w:rFonts w:cstheme="majorBidi"/>
        </w:rPr>
        <w:t>środków</w:t>
      </w:r>
      <w:r w:rsidR="008D6BA2" w:rsidRPr="00690EE6">
        <w:rPr>
          <w:rFonts w:cstheme="majorBidi"/>
        </w:rPr>
        <w:t>,</w:t>
      </w:r>
      <w:r w:rsidR="00AF5530" w:rsidRPr="00690EE6">
        <w:rPr>
          <w:rFonts w:cstheme="majorBidi"/>
        </w:rPr>
        <w:t xml:space="preserve"> bez przeprowadzenia prac badawczo-rozwojowych</w:t>
      </w:r>
      <w:r w:rsidR="00014616" w:rsidRPr="00690EE6">
        <w:rPr>
          <w:rFonts w:cstheme="majorBidi"/>
        </w:rPr>
        <w:t xml:space="preserve">. </w:t>
      </w:r>
      <w:r w:rsidR="005F5A88" w:rsidRPr="00690EE6">
        <w:rPr>
          <w:rFonts w:cstheme="majorBidi"/>
        </w:rPr>
        <w:t xml:space="preserve">Wskazany </w:t>
      </w:r>
      <w:r w:rsidR="00014616" w:rsidRPr="00690EE6">
        <w:rPr>
          <w:rFonts w:cstheme="majorBidi"/>
        </w:rPr>
        <w:t xml:space="preserve">problem </w:t>
      </w:r>
      <w:r w:rsidR="00815E55" w:rsidRPr="00690EE6">
        <w:rPr>
          <w:rFonts w:cstheme="majorBidi"/>
        </w:rPr>
        <w:t>badawczy</w:t>
      </w:r>
      <w:r w:rsidR="00014616" w:rsidRPr="00690EE6">
        <w:rPr>
          <w:rFonts w:cstheme="majorBidi"/>
        </w:rPr>
        <w:t xml:space="preserve"> jest </w:t>
      </w:r>
      <w:r w:rsidR="005F5A88" w:rsidRPr="00690EE6">
        <w:rPr>
          <w:rFonts w:cstheme="majorBidi"/>
        </w:rPr>
        <w:t xml:space="preserve">definiowany oczekiwanymi </w:t>
      </w:r>
      <w:r w:rsidR="000901D6" w:rsidRPr="00690EE6">
        <w:rPr>
          <w:rFonts w:cstheme="majorBidi"/>
        </w:rPr>
        <w:t>od</w:t>
      </w:r>
      <w:r w:rsidR="005F5A88" w:rsidRPr="00690EE6">
        <w:rPr>
          <w:rFonts w:cstheme="majorBidi"/>
        </w:rPr>
        <w:t xml:space="preserve"> Rozwiązani</w:t>
      </w:r>
      <w:r w:rsidR="000901D6" w:rsidRPr="00690EE6">
        <w:rPr>
          <w:rFonts w:cstheme="majorBidi"/>
        </w:rPr>
        <w:t>a</w:t>
      </w:r>
      <w:r w:rsidR="005F5A88" w:rsidRPr="00690EE6">
        <w:rPr>
          <w:rFonts w:cstheme="majorBidi"/>
        </w:rPr>
        <w:t xml:space="preserve"> </w:t>
      </w:r>
      <w:r w:rsidR="1B015C57" w:rsidRPr="00690EE6">
        <w:rPr>
          <w:rFonts w:cstheme="majorBidi"/>
        </w:rPr>
        <w:t>Wymaganiami</w:t>
      </w:r>
      <w:r w:rsidR="008B45A2" w:rsidRPr="00690EE6">
        <w:rPr>
          <w:rFonts w:cstheme="majorBidi"/>
        </w:rPr>
        <w:t xml:space="preserve"> </w:t>
      </w:r>
      <w:r w:rsidRPr="00690EE6">
        <w:rPr>
          <w:rFonts w:cstheme="majorBidi"/>
        </w:rPr>
        <w:t>Obligatoryjnymi oraz rozwinięt</w:t>
      </w:r>
      <w:r w:rsidR="00014616" w:rsidRPr="00690EE6">
        <w:rPr>
          <w:rFonts w:cstheme="majorBidi"/>
        </w:rPr>
        <w:t>y</w:t>
      </w:r>
      <w:r w:rsidRPr="00690EE6">
        <w:rPr>
          <w:rFonts w:cstheme="majorBidi"/>
        </w:rPr>
        <w:t xml:space="preserve"> przez </w:t>
      </w:r>
      <w:r w:rsidR="231CF472" w:rsidRPr="00690EE6">
        <w:rPr>
          <w:rFonts w:cstheme="majorBidi"/>
        </w:rPr>
        <w:t>Wymagania</w:t>
      </w:r>
      <w:r w:rsidR="00383A24" w:rsidRPr="00690EE6">
        <w:rPr>
          <w:rFonts w:cstheme="majorBidi"/>
        </w:rPr>
        <w:t xml:space="preserve"> </w:t>
      </w:r>
      <w:r w:rsidRPr="00690EE6">
        <w:rPr>
          <w:rFonts w:cstheme="majorBidi"/>
        </w:rPr>
        <w:t>Konkursowe</w:t>
      </w:r>
      <w:r w:rsidR="00EA41A7" w:rsidRPr="00690EE6">
        <w:rPr>
          <w:rFonts w:cstheme="majorBidi"/>
        </w:rPr>
        <w:t xml:space="preserve">, </w:t>
      </w:r>
      <w:r w:rsidR="231CF472" w:rsidRPr="00690EE6">
        <w:rPr>
          <w:rFonts w:cstheme="majorBidi"/>
        </w:rPr>
        <w:t>Wymagania</w:t>
      </w:r>
      <w:r w:rsidR="00EA41A7" w:rsidRPr="00690EE6">
        <w:rPr>
          <w:rFonts w:cstheme="majorBidi"/>
        </w:rPr>
        <w:t xml:space="preserve"> Jakościowe</w:t>
      </w:r>
      <w:r w:rsidRPr="00690EE6">
        <w:rPr>
          <w:rFonts w:cstheme="majorBidi"/>
        </w:rPr>
        <w:t xml:space="preserve"> i </w:t>
      </w:r>
      <w:r w:rsidR="231CF472" w:rsidRPr="00690EE6">
        <w:rPr>
          <w:rFonts w:cstheme="majorBidi"/>
        </w:rPr>
        <w:t>Wymagania</w:t>
      </w:r>
      <w:r w:rsidRPr="00690EE6">
        <w:rPr>
          <w:rFonts w:cstheme="majorBidi"/>
        </w:rPr>
        <w:t xml:space="preserve"> Opcjonalne</w:t>
      </w:r>
      <w:r w:rsidR="00F04FFF" w:rsidRPr="00690EE6">
        <w:rPr>
          <w:rFonts w:cstheme="majorBidi"/>
        </w:rPr>
        <w:t>.</w:t>
      </w:r>
      <w:r w:rsidR="00CD3C4E" w:rsidRPr="00690EE6">
        <w:rPr>
          <w:rFonts w:cstheme="majorBidi"/>
        </w:rPr>
        <w:t xml:space="preserve"> </w:t>
      </w:r>
      <w:r w:rsidR="005F5A88" w:rsidRPr="00690EE6">
        <w:rPr>
          <w:rFonts w:cstheme="majorBidi"/>
        </w:rPr>
        <w:t>W cel główny Przedsięwzięcia wpisane są:</w:t>
      </w:r>
      <w:bookmarkStart w:id="17" w:name="_Hlk53777976"/>
      <w:bookmarkEnd w:id="17"/>
    </w:p>
    <w:p w14:paraId="2A85017F" w14:textId="58F2E3AE" w:rsidR="005F5A88" w:rsidRPr="00690EE6" w:rsidRDefault="00CD3C4E" w:rsidP="005F5A88">
      <w:pPr>
        <w:pStyle w:val="Akapitzlist"/>
        <w:numPr>
          <w:ilvl w:val="1"/>
          <w:numId w:val="14"/>
        </w:numPr>
        <w:spacing w:after="0" w:line="240" w:lineRule="auto"/>
        <w:ind w:left="1134"/>
        <w:jc w:val="both"/>
        <w:rPr>
          <w:rFonts w:cstheme="majorHAnsi"/>
        </w:rPr>
      </w:pPr>
      <w:r w:rsidRPr="00690EE6">
        <w:rPr>
          <w:rFonts w:cstheme="majorHAnsi"/>
        </w:rPr>
        <w:t xml:space="preserve">weryfikacja </w:t>
      </w:r>
      <w:r w:rsidR="005F5A88" w:rsidRPr="00690EE6">
        <w:rPr>
          <w:rFonts w:cstheme="majorHAnsi"/>
        </w:rPr>
        <w:t xml:space="preserve">w ramach Przedsięwzięcia </w:t>
      </w:r>
      <w:r w:rsidRPr="00690EE6">
        <w:rPr>
          <w:rFonts w:cstheme="majorHAnsi"/>
        </w:rPr>
        <w:t xml:space="preserve">– w granicach posiadanego </w:t>
      </w:r>
      <w:r w:rsidR="000901D6" w:rsidRPr="00690EE6">
        <w:rPr>
          <w:rFonts w:cstheme="majorHAnsi"/>
        </w:rPr>
        <w:t xml:space="preserve">przez NCBR </w:t>
      </w:r>
      <w:r w:rsidRPr="00690EE6">
        <w:rPr>
          <w:rFonts w:cstheme="majorHAnsi"/>
        </w:rPr>
        <w:t xml:space="preserve">budżetu – jak najszerszego spektrum proponowanych przez </w:t>
      </w:r>
      <w:r w:rsidR="005F5A88" w:rsidRPr="00690EE6">
        <w:rPr>
          <w:rFonts w:cstheme="majorHAnsi"/>
        </w:rPr>
        <w:t xml:space="preserve">różnych </w:t>
      </w:r>
      <w:r w:rsidRPr="00690EE6">
        <w:rPr>
          <w:rFonts w:cstheme="majorHAnsi"/>
        </w:rPr>
        <w:t xml:space="preserve">Uczestników Przedsięwzięcia </w:t>
      </w:r>
      <w:r w:rsidR="005F5A88" w:rsidRPr="00690EE6">
        <w:rPr>
          <w:rFonts w:cstheme="majorHAnsi"/>
        </w:rPr>
        <w:t xml:space="preserve">konkurencyjnych </w:t>
      </w:r>
      <w:r w:rsidRPr="00690EE6">
        <w:rPr>
          <w:rFonts w:cstheme="majorHAnsi"/>
        </w:rPr>
        <w:t>Rozwiązań</w:t>
      </w:r>
      <w:r w:rsidR="005F5A88" w:rsidRPr="00690EE6">
        <w:rPr>
          <w:rFonts w:cstheme="majorHAnsi"/>
        </w:rPr>
        <w:t>,</w:t>
      </w:r>
    </w:p>
    <w:p w14:paraId="3F5AD2AA" w14:textId="204F6C44" w:rsidR="00AF2930" w:rsidRPr="00690EE6" w:rsidRDefault="00DB7785" w:rsidP="78C54F99">
      <w:pPr>
        <w:pStyle w:val="Akapitzlist"/>
        <w:numPr>
          <w:ilvl w:val="1"/>
          <w:numId w:val="14"/>
        </w:numPr>
        <w:spacing w:after="0" w:line="240" w:lineRule="auto"/>
        <w:ind w:left="1134"/>
        <w:jc w:val="both"/>
        <w:rPr>
          <w:rFonts w:cstheme="majorBidi"/>
        </w:rPr>
      </w:pPr>
      <w:r w:rsidRPr="00690EE6">
        <w:rPr>
          <w:rFonts w:cstheme="majorBidi"/>
        </w:rPr>
        <w:t>dopuszczeni</w:t>
      </w:r>
      <w:r w:rsidR="008E2020" w:rsidRPr="00690EE6">
        <w:rPr>
          <w:rFonts w:cstheme="majorBidi"/>
        </w:rPr>
        <w:t>e</w:t>
      </w:r>
      <w:r w:rsidRPr="00690EE6">
        <w:rPr>
          <w:rFonts w:cstheme="majorBidi"/>
        </w:rPr>
        <w:t xml:space="preserve"> do weryfikacji w drodze</w:t>
      </w:r>
      <w:r w:rsidR="00D000E5" w:rsidRPr="00690EE6">
        <w:rPr>
          <w:rFonts w:cstheme="majorBidi"/>
        </w:rPr>
        <w:t xml:space="preserve"> budowy</w:t>
      </w:r>
      <w:r w:rsidRPr="00690EE6">
        <w:rPr>
          <w:rFonts w:cstheme="majorBidi"/>
        </w:rPr>
        <w:t xml:space="preserve"> Demonstratora tego </w:t>
      </w:r>
      <w:r w:rsidR="008E2020" w:rsidRPr="00690EE6">
        <w:rPr>
          <w:rFonts w:cstheme="majorBidi"/>
        </w:rPr>
        <w:t>z Rozwiązań</w:t>
      </w:r>
      <w:r w:rsidR="00CD3C4E" w:rsidRPr="00690EE6">
        <w:rPr>
          <w:rFonts w:cstheme="majorBidi"/>
        </w:rPr>
        <w:t xml:space="preserve">, które </w:t>
      </w:r>
      <w:r w:rsidR="00014616" w:rsidRPr="00690EE6">
        <w:rPr>
          <w:rFonts w:cstheme="majorBidi"/>
        </w:rPr>
        <w:t>na podstawie prowadzonych przez Centrum w trakcie ich rozwoju</w:t>
      </w:r>
      <w:r w:rsidR="005F5A88" w:rsidRPr="00690EE6">
        <w:rPr>
          <w:rFonts w:cstheme="majorBidi"/>
        </w:rPr>
        <w:t xml:space="preserve"> ocen,</w:t>
      </w:r>
      <w:r w:rsidR="00014616" w:rsidRPr="00690EE6">
        <w:rPr>
          <w:rFonts w:cstheme="majorBidi"/>
        </w:rPr>
        <w:t xml:space="preserve"> </w:t>
      </w:r>
      <w:r w:rsidR="00CD3C4E" w:rsidRPr="00690EE6">
        <w:rPr>
          <w:rFonts w:cstheme="majorBidi"/>
        </w:rPr>
        <w:t xml:space="preserve">przejawia zgodnie z określonymi przez NCBR </w:t>
      </w:r>
      <w:r w:rsidR="1B015C57" w:rsidRPr="00690EE6">
        <w:rPr>
          <w:rFonts w:cstheme="majorBidi"/>
        </w:rPr>
        <w:t>Wymaganiami</w:t>
      </w:r>
      <w:r w:rsidR="008E2020" w:rsidRPr="00690EE6">
        <w:rPr>
          <w:rFonts w:cstheme="majorBidi"/>
        </w:rPr>
        <w:t xml:space="preserve"> i </w:t>
      </w:r>
      <w:r w:rsidR="00CD3C4E" w:rsidRPr="00690EE6">
        <w:rPr>
          <w:rFonts w:cstheme="majorBidi"/>
        </w:rPr>
        <w:t>Kryteriami największy potencjał.</w:t>
      </w:r>
    </w:p>
    <w:p w14:paraId="1EDF5C6A" w14:textId="46104B3B" w:rsidR="0077196B" w:rsidRPr="00690EE6" w:rsidRDefault="0028542F" w:rsidP="00014616">
      <w:pPr>
        <w:pStyle w:val="Akapitzlist"/>
        <w:numPr>
          <w:ilvl w:val="0"/>
          <w:numId w:val="14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>[</w:t>
      </w:r>
      <w:r w:rsidRPr="00690EE6">
        <w:rPr>
          <w:rFonts w:cstheme="majorHAnsi"/>
          <w:b/>
          <w:bCs/>
        </w:rPr>
        <w:t xml:space="preserve">Cel </w:t>
      </w:r>
      <w:r w:rsidR="00AF2930" w:rsidRPr="00690EE6">
        <w:rPr>
          <w:rFonts w:cstheme="majorHAnsi"/>
          <w:b/>
          <w:bCs/>
        </w:rPr>
        <w:t>strategiczny</w:t>
      </w:r>
      <w:r w:rsidR="002940AA" w:rsidRPr="00690EE6">
        <w:rPr>
          <w:rFonts w:cstheme="majorHAnsi"/>
          <w:b/>
          <w:bCs/>
        </w:rPr>
        <w:t xml:space="preserve"> </w:t>
      </w:r>
      <w:r w:rsidR="0077196B" w:rsidRPr="00690EE6">
        <w:rPr>
          <w:rFonts w:cstheme="majorHAnsi"/>
          <w:b/>
          <w:bCs/>
        </w:rPr>
        <w:t>Przedsięwzięcia</w:t>
      </w:r>
      <w:r w:rsidRPr="00690EE6">
        <w:rPr>
          <w:rFonts w:cstheme="majorHAnsi"/>
        </w:rPr>
        <w:t xml:space="preserve">] </w:t>
      </w:r>
      <w:r w:rsidR="00624315" w:rsidRPr="00690EE6">
        <w:rPr>
          <w:rFonts w:cstheme="majorHAnsi"/>
        </w:rPr>
        <w:t xml:space="preserve">Celem </w:t>
      </w:r>
      <w:r w:rsidR="00AF2930" w:rsidRPr="00690EE6">
        <w:rPr>
          <w:rFonts w:cstheme="majorHAnsi"/>
        </w:rPr>
        <w:t>s</w:t>
      </w:r>
      <w:r w:rsidR="00F04FFF" w:rsidRPr="00690EE6">
        <w:rPr>
          <w:rFonts w:cstheme="majorHAnsi"/>
        </w:rPr>
        <w:t xml:space="preserve">trategicznym </w:t>
      </w:r>
      <w:r w:rsidR="00624315" w:rsidRPr="00690EE6">
        <w:rPr>
          <w:rFonts w:cstheme="majorHAnsi"/>
        </w:rPr>
        <w:t xml:space="preserve">Przedsięwzięcia jest </w:t>
      </w:r>
      <w:r w:rsidR="00980BDB" w:rsidRPr="00690EE6">
        <w:rPr>
          <w:rFonts w:cstheme="majorHAnsi"/>
        </w:rPr>
        <w:t>stymulowanie – na zasadach rynkowych</w:t>
      </w:r>
      <w:r w:rsidR="00F8489D" w:rsidRPr="00690EE6">
        <w:rPr>
          <w:rFonts w:cstheme="majorHAnsi"/>
        </w:rPr>
        <w:t xml:space="preserve"> </w:t>
      </w:r>
      <w:r w:rsidR="00345633" w:rsidRPr="00690EE6">
        <w:rPr>
          <w:rFonts w:cstheme="majorHAnsi"/>
        </w:rPr>
        <w:t xml:space="preserve">i </w:t>
      </w:r>
      <w:r w:rsidR="00F8489D" w:rsidRPr="00690EE6">
        <w:rPr>
          <w:rFonts w:cstheme="majorHAnsi"/>
        </w:rPr>
        <w:t>z</w:t>
      </w:r>
      <w:r w:rsidR="006E2B92" w:rsidRPr="00690EE6">
        <w:rPr>
          <w:rFonts w:cstheme="majorHAnsi"/>
        </w:rPr>
        <w:t> </w:t>
      </w:r>
      <w:r w:rsidR="00F8489D" w:rsidRPr="00690EE6">
        <w:rPr>
          <w:rFonts w:cstheme="majorHAnsi"/>
        </w:rPr>
        <w:t xml:space="preserve">wykorzystaniem zamówień publicznych </w:t>
      </w:r>
      <w:r w:rsidR="00980BDB" w:rsidRPr="00690EE6">
        <w:rPr>
          <w:rFonts w:cstheme="majorHAnsi"/>
        </w:rPr>
        <w:t>–</w:t>
      </w:r>
      <w:r w:rsidR="00F8489D" w:rsidRPr="00690EE6">
        <w:rPr>
          <w:rFonts w:cstheme="majorHAnsi"/>
        </w:rPr>
        <w:t xml:space="preserve"> </w:t>
      </w:r>
      <w:r w:rsidR="00980BDB" w:rsidRPr="00690EE6">
        <w:rPr>
          <w:rFonts w:cstheme="majorHAnsi"/>
        </w:rPr>
        <w:t xml:space="preserve">rozwoju </w:t>
      </w:r>
      <w:r w:rsidR="00F8489D" w:rsidRPr="00690EE6">
        <w:rPr>
          <w:rFonts w:cstheme="majorHAnsi"/>
        </w:rPr>
        <w:t xml:space="preserve">innowacji </w:t>
      </w:r>
      <w:r w:rsidR="00980BDB" w:rsidRPr="00690EE6">
        <w:rPr>
          <w:rFonts w:cstheme="majorHAnsi"/>
        </w:rPr>
        <w:t xml:space="preserve">w obszarze </w:t>
      </w:r>
      <w:r w:rsidR="008A352C" w:rsidRPr="00690EE6">
        <w:rPr>
          <w:rFonts w:cstheme="majorHAnsi"/>
        </w:rPr>
        <w:t>technologii produkcji bio</w:t>
      </w:r>
      <w:r w:rsidR="00AD466D" w:rsidRPr="00690EE6">
        <w:rPr>
          <w:rFonts w:cstheme="majorHAnsi"/>
        </w:rPr>
        <w:t>gaz</w:t>
      </w:r>
      <w:r w:rsidR="008A352C" w:rsidRPr="00690EE6">
        <w:rPr>
          <w:rFonts w:cstheme="majorHAnsi"/>
        </w:rPr>
        <w:t xml:space="preserve">u </w:t>
      </w:r>
      <w:r w:rsidR="00820E1F" w:rsidRPr="00690EE6">
        <w:rPr>
          <w:rFonts w:cstheme="majorHAnsi"/>
        </w:rPr>
        <w:t>z odpadowych surowców organicznych,</w:t>
      </w:r>
      <w:r w:rsidR="00980BDB" w:rsidRPr="00690EE6">
        <w:rPr>
          <w:rFonts w:cstheme="majorHAnsi"/>
        </w:rPr>
        <w:t xml:space="preserve"> które </w:t>
      </w:r>
      <w:r w:rsidR="00014616" w:rsidRPr="00690EE6">
        <w:rPr>
          <w:rFonts w:cstheme="majorHAnsi"/>
        </w:rPr>
        <w:t xml:space="preserve">to innowacje </w:t>
      </w:r>
      <w:r w:rsidR="0077196B" w:rsidRPr="00690EE6">
        <w:rPr>
          <w:rFonts w:cstheme="majorHAnsi"/>
        </w:rPr>
        <w:t xml:space="preserve">pośrednio </w:t>
      </w:r>
      <w:r w:rsidR="00980BDB" w:rsidRPr="00690EE6">
        <w:rPr>
          <w:rFonts w:cstheme="majorHAnsi"/>
        </w:rPr>
        <w:t xml:space="preserve">pozwolą </w:t>
      </w:r>
      <w:r w:rsidR="00565F75" w:rsidRPr="00690EE6">
        <w:rPr>
          <w:rFonts w:cstheme="majorHAnsi"/>
        </w:rPr>
        <w:t xml:space="preserve">na </w:t>
      </w:r>
      <w:r w:rsidR="002510BB" w:rsidRPr="00690EE6">
        <w:rPr>
          <w:rFonts w:cstheme="majorHAnsi"/>
        </w:rPr>
        <w:t xml:space="preserve">zwiększenie dostępności </w:t>
      </w:r>
      <w:r w:rsidR="00DB7785" w:rsidRPr="00690EE6">
        <w:rPr>
          <w:rFonts w:cstheme="majorHAnsi"/>
        </w:rPr>
        <w:t xml:space="preserve">na rynku technologii związanych z </w:t>
      </w:r>
      <w:r w:rsidR="008A352C" w:rsidRPr="00690EE6">
        <w:rPr>
          <w:rFonts w:cstheme="majorHAnsi"/>
        </w:rPr>
        <w:t>produkcją bio</w:t>
      </w:r>
      <w:r w:rsidR="00AD466D" w:rsidRPr="00690EE6">
        <w:rPr>
          <w:rFonts w:cstheme="majorHAnsi"/>
        </w:rPr>
        <w:t>gaz</w:t>
      </w:r>
      <w:r w:rsidR="008A352C" w:rsidRPr="00690EE6">
        <w:rPr>
          <w:rFonts w:cstheme="majorHAnsi"/>
        </w:rPr>
        <w:t xml:space="preserve">u </w:t>
      </w:r>
      <w:r w:rsidR="0077196B" w:rsidRPr="00690EE6">
        <w:rPr>
          <w:rFonts w:cstheme="majorHAnsi"/>
        </w:rPr>
        <w:t xml:space="preserve">oraz </w:t>
      </w:r>
      <w:r w:rsidR="00014616" w:rsidRPr="00690EE6">
        <w:rPr>
          <w:rFonts w:cstheme="majorHAnsi"/>
        </w:rPr>
        <w:t xml:space="preserve">– </w:t>
      </w:r>
      <w:r w:rsidR="0033022E" w:rsidRPr="00690EE6">
        <w:rPr>
          <w:rFonts w:cstheme="majorHAnsi"/>
        </w:rPr>
        <w:t>wobec</w:t>
      </w:r>
      <w:r w:rsidR="0077196B" w:rsidRPr="00690EE6">
        <w:rPr>
          <w:rFonts w:cstheme="majorHAnsi"/>
        </w:rPr>
        <w:t xml:space="preserve"> zidentyfikowanego przez </w:t>
      </w:r>
      <w:r w:rsidR="00345633" w:rsidRPr="00690EE6">
        <w:rPr>
          <w:rFonts w:cstheme="majorHAnsi"/>
        </w:rPr>
        <w:t>NCBR potencjału badawczo-rozwojowego i</w:t>
      </w:r>
      <w:r w:rsidR="0077196B" w:rsidRPr="00690EE6">
        <w:rPr>
          <w:rFonts w:cstheme="majorHAnsi"/>
        </w:rPr>
        <w:t> </w:t>
      </w:r>
      <w:r w:rsidR="00345633" w:rsidRPr="00690EE6">
        <w:rPr>
          <w:rFonts w:cstheme="majorHAnsi"/>
        </w:rPr>
        <w:t>komercyjnego</w:t>
      </w:r>
      <w:r w:rsidR="0077196B" w:rsidRPr="00690EE6">
        <w:rPr>
          <w:rFonts w:cstheme="majorHAnsi"/>
        </w:rPr>
        <w:t xml:space="preserve"> </w:t>
      </w:r>
      <w:r w:rsidR="0033022E" w:rsidRPr="00690EE6">
        <w:rPr>
          <w:rFonts w:cstheme="majorHAnsi"/>
        </w:rPr>
        <w:t xml:space="preserve">– </w:t>
      </w:r>
      <w:r w:rsidR="0077196B" w:rsidRPr="00690EE6">
        <w:rPr>
          <w:rFonts w:cstheme="majorHAnsi"/>
        </w:rPr>
        <w:t xml:space="preserve">pośrednio przyczynią się </w:t>
      </w:r>
      <w:r w:rsidR="001310CA" w:rsidRPr="00690EE6">
        <w:rPr>
          <w:rFonts w:cstheme="majorHAnsi"/>
        </w:rPr>
        <w:t xml:space="preserve">do </w:t>
      </w:r>
      <w:r w:rsidR="0077196B" w:rsidRPr="00690EE6">
        <w:rPr>
          <w:rFonts w:cstheme="majorHAnsi"/>
        </w:rPr>
        <w:t xml:space="preserve">zaspokojenia istotnych potrzeb </w:t>
      </w:r>
      <w:r w:rsidR="00EB7B56" w:rsidRPr="00690EE6">
        <w:rPr>
          <w:rFonts w:cstheme="majorHAnsi"/>
        </w:rPr>
        <w:t xml:space="preserve">technologicznych, </w:t>
      </w:r>
      <w:r w:rsidR="0077196B" w:rsidRPr="00690EE6">
        <w:rPr>
          <w:rFonts w:cstheme="majorHAnsi"/>
        </w:rPr>
        <w:t>społecznych i </w:t>
      </w:r>
      <w:r w:rsidR="00DB7785" w:rsidRPr="00690EE6">
        <w:rPr>
          <w:rFonts w:cstheme="majorHAnsi"/>
        </w:rPr>
        <w:t>ekologicznyc</w:t>
      </w:r>
      <w:r w:rsidR="0077196B" w:rsidRPr="00690EE6">
        <w:rPr>
          <w:rFonts w:cstheme="majorHAnsi"/>
        </w:rPr>
        <w:t>h</w:t>
      </w:r>
      <w:r w:rsidR="00345633" w:rsidRPr="00690EE6">
        <w:rPr>
          <w:rFonts w:cstheme="majorHAnsi"/>
        </w:rPr>
        <w:t>.</w:t>
      </w:r>
    </w:p>
    <w:p w14:paraId="2877D600" w14:textId="78BF4105" w:rsidR="0077196B" w:rsidRPr="00690EE6" w:rsidRDefault="0028542F" w:rsidP="00E52F80">
      <w:pPr>
        <w:pStyle w:val="Akapitzlist"/>
        <w:numPr>
          <w:ilvl w:val="0"/>
          <w:numId w:val="14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lastRenderedPageBreak/>
        <w:t>[</w:t>
      </w:r>
      <w:r w:rsidRPr="00690EE6">
        <w:rPr>
          <w:rFonts w:cstheme="majorHAnsi"/>
          <w:b/>
          <w:bCs/>
        </w:rPr>
        <w:t>Cel partykularny NCBR</w:t>
      </w:r>
      <w:r w:rsidRPr="00690EE6">
        <w:rPr>
          <w:rFonts w:cstheme="majorHAnsi"/>
        </w:rPr>
        <w:t xml:space="preserve">] </w:t>
      </w:r>
      <w:r w:rsidR="002510BB" w:rsidRPr="00690EE6">
        <w:rPr>
          <w:rFonts w:cstheme="majorHAnsi"/>
        </w:rPr>
        <w:t>Przedsięwzięci</w:t>
      </w:r>
      <w:r w:rsidR="00705916" w:rsidRPr="00690EE6">
        <w:rPr>
          <w:rFonts w:cstheme="majorHAnsi"/>
        </w:rPr>
        <w:t>e</w:t>
      </w:r>
      <w:r w:rsidR="002510BB" w:rsidRPr="00690EE6">
        <w:rPr>
          <w:rFonts w:cstheme="majorHAnsi"/>
        </w:rPr>
        <w:t xml:space="preserve"> </w:t>
      </w:r>
      <w:r w:rsidR="00705916" w:rsidRPr="00690EE6">
        <w:rPr>
          <w:rFonts w:cstheme="majorHAnsi"/>
        </w:rPr>
        <w:t>służy</w:t>
      </w:r>
      <w:r w:rsidR="002510BB" w:rsidRPr="00690EE6">
        <w:rPr>
          <w:rFonts w:cstheme="majorHAnsi"/>
        </w:rPr>
        <w:t xml:space="preserve"> </w:t>
      </w:r>
      <w:r w:rsidR="00345633" w:rsidRPr="00690EE6">
        <w:rPr>
          <w:rFonts w:cstheme="majorHAnsi"/>
        </w:rPr>
        <w:t>osiągnięciu</w:t>
      </w:r>
      <w:r w:rsidR="00705916" w:rsidRPr="00690EE6">
        <w:rPr>
          <w:rFonts w:cstheme="majorHAnsi"/>
        </w:rPr>
        <w:t xml:space="preserve"> </w:t>
      </w:r>
      <w:r w:rsidR="002510BB" w:rsidRPr="00690EE6">
        <w:rPr>
          <w:rFonts w:cstheme="majorHAnsi"/>
        </w:rPr>
        <w:t xml:space="preserve">celów NCBR </w:t>
      </w:r>
      <w:r w:rsidR="00705916" w:rsidRPr="00690EE6">
        <w:rPr>
          <w:rFonts w:cstheme="majorHAnsi"/>
        </w:rPr>
        <w:t xml:space="preserve">w ramach projektu POIR.04.01.03-00-0001/20-00 </w:t>
      </w:r>
      <w:r w:rsidR="009D4DF9" w:rsidRPr="00690EE6">
        <w:rPr>
          <w:rFonts w:cstheme="majorHAnsi"/>
        </w:rPr>
        <w:t xml:space="preserve">(realizacji zadań NCBR związanych z udziałem w programach operacyjnych </w:t>
      </w:r>
      <w:r w:rsidR="009B535C" w:rsidRPr="00690EE6">
        <w:t xml:space="preserve">w zakresie polityki spójności) </w:t>
      </w:r>
      <w:r w:rsidR="00705916" w:rsidRPr="00690EE6">
        <w:rPr>
          <w:rFonts w:cstheme="majorHAnsi"/>
        </w:rPr>
        <w:t xml:space="preserve">oraz </w:t>
      </w:r>
      <w:r w:rsidR="009D4DF9" w:rsidRPr="00690EE6">
        <w:rPr>
          <w:rFonts w:cstheme="majorHAnsi"/>
        </w:rPr>
        <w:t>realizacji zadań</w:t>
      </w:r>
      <w:r w:rsidR="00705916" w:rsidRPr="00690EE6">
        <w:rPr>
          <w:rFonts w:cstheme="majorHAnsi"/>
        </w:rPr>
        <w:t xml:space="preserve"> ustawowych N</w:t>
      </w:r>
      <w:r w:rsidR="005F5A88" w:rsidRPr="00690EE6">
        <w:rPr>
          <w:rFonts w:cstheme="majorHAnsi"/>
        </w:rPr>
        <w:t>C</w:t>
      </w:r>
      <w:r w:rsidR="00705916" w:rsidRPr="00690EE6">
        <w:rPr>
          <w:rFonts w:cstheme="majorHAnsi"/>
        </w:rPr>
        <w:t xml:space="preserve">BR </w:t>
      </w:r>
      <w:r w:rsidR="002510BB" w:rsidRPr="00690EE6">
        <w:rPr>
          <w:rFonts w:cstheme="majorHAnsi"/>
        </w:rPr>
        <w:t>w zakresie zapewniania finansowania prac badawczo-rozwojowych</w:t>
      </w:r>
      <w:r w:rsidR="00705916" w:rsidRPr="00690EE6">
        <w:rPr>
          <w:rFonts w:cstheme="majorHAnsi"/>
        </w:rPr>
        <w:t xml:space="preserve"> i wspierania ich transferu do gospodarki, przy </w:t>
      </w:r>
      <w:r w:rsidRPr="00690EE6">
        <w:rPr>
          <w:rFonts w:cstheme="majorHAnsi"/>
        </w:rPr>
        <w:t>jednoczesnym</w:t>
      </w:r>
      <w:r w:rsidR="000B7C58" w:rsidRPr="00690EE6">
        <w:rPr>
          <w:rFonts w:cstheme="majorHAnsi"/>
        </w:rPr>
        <w:t xml:space="preserve"> wprowadzeniu</w:t>
      </w:r>
      <w:r w:rsidR="002510BB" w:rsidRPr="00690EE6">
        <w:rPr>
          <w:rFonts w:cstheme="majorHAnsi"/>
        </w:rPr>
        <w:t xml:space="preserve"> udział</w:t>
      </w:r>
      <w:r w:rsidR="00705916" w:rsidRPr="00690EE6">
        <w:rPr>
          <w:rFonts w:cstheme="majorHAnsi"/>
        </w:rPr>
        <w:t>u</w:t>
      </w:r>
      <w:r w:rsidR="002510BB" w:rsidRPr="00690EE6">
        <w:rPr>
          <w:rFonts w:cstheme="majorHAnsi"/>
        </w:rPr>
        <w:t xml:space="preserve"> </w:t>
      </w:r>
      <w:r w:rsidR="000B7C58" w:rsidRPr="00690EE6">
        <w:rPr>
          <w:rFonts w:cstheme="majorHAnsi"/>
        </w:rPr>
        <w:t xml:space="preserve">Centrum </w:t>
      </w:r>
      <w:r w:rsidR="002510BB" w:rsidRPr="00690EE6">
        <w:rPr>
          <w:rFonts w:cstheme="majorHAnsi"/>
        </w:rPr>
        <w:t xml:space="preserve">w </w:t>
      </w:r>
      <w:r w:rsidR="00D319E4" w:rsidRPr="00690EE6">
        <w:rPr>
          <w:rFonts w:cstheme="majorHAnsi"/>
        </w:rPr>
        <w:t>korzyściach</w:t>
      </w:r>
      <w:r w:rsidR="002510BB" w:rsidRPr="00690EE6">
        <w:rPr>
          <w:rFonts w:cstheme="majorHAnsi"/>
        </w:rPr>
        <w:t xml:space="preserve"> z </w:t>
      </w:r>
      <w:r w:rsidRPr="00690EE6">
        <w:rPr>
          <w:rFonts w:cstheme="majorHAnsi"/>
        </w:rPr>
        <w:t>komercjalizacji opracowanych w</w:t>
      </w:r>
      <w:r w:rsidR="00345633" w:rsidRPr="00690EE6">
        <w:rPr>
          <w:rFonts w:cstheme="majorHAnsi"/>
        </w:rPr>
        <w:t> </w:t>
      </w:r>
      <w:r w:rsidRPr="00690EE6">
        <w:rPr>
          <w:rFonts w:cstheme="majorHAnsi"/>
        </w:rPr>
        <w:t>ramach Przedsięwzięcia</w:t>
      </w:r>
      <w:r w:rsidR="002510BB" w:rsidRPr="00690EE6">
        <w:rPr>
          <w:rFonts w:cstheme="majorHAnsi"/>
        </w:rPr>
        <w:t xml:space="preserve"> </w:t>
      </w:r>
      <w:r w:rsidR="003E6173" w:rsidRPr="00690EE6">
        <w:rPr>
          <w:rFonts w:cstheme="majorHAnsi"/>
        </w:rPr>
        <w:t>Rozwiązań</w:t>
      </w:r>
      <w:r w:rsidR="002510BB" w:rsidRPr="00690EE6">
        <w:rPr>
          <w:rFonts w:cstheme="majorHAnsi"/>
        </w:rPr>
        <w:t>, któr</w:t>
      </w:r>
      <w:r w:rsidR="00747112" w:rsidRPr="00690EE6">
        <w:rPr>
          <w:rFonts w:cstheme="majorHAnsi"/>
        </w:rPr>
        <w:t>e to korzyści</w:t>
      </w:r>
      <w:r w:rsidR="00D319E4" w:rsidRPr="00690EE6">
        <w:rPr>
          <w:rFonts w:cstheme="majorHAnsi"/>
        </w:rPr>
        <w:t xml:space="preserve"> potencjalnie </w:t>
      </w:r>
      <w:r w:rsidR="00747112" w:rsidRPr="00690EE6">
        <w:rPr>
          <w:rFonts w:cstheme="majorHAnsi"/>
        </w:rPr>
        <w:t>będą tworzyć</w:t>
      </w:r>
      <w:r w:rsidR="00D319E4" w:rsidRPr="00690EE6">
        <w:rPr>
          <w:rFonts w:cstheme="majorHAnsi"/>
        </w:rPr>
        <w:t xml:space="preserve"> strumień </w:t>
      </w:r>
      <w:r w:rsidR="00345633" w:rsidRPr="00690EE6">
        <w:rPr>
          <w:rFonts w:cstheme="majorHAnsi"/>
        </w:rPr>
        <w:t xml:space="preserve">przychodów </w:t>
      </w:r>
      <w:r w:rsidR="002510BB" w:rsidRPr="00690EE6">
        <w:rPr>
          <w:rFonts w:cstheme="majorHAnsi"/>
        </w:rPr>
        <w:t>umożliwi</w:t>
      </w:r>
      <w:r w:rsidR="00D319E4" w:rsidRPr="00690EE6">
        <w:rPr>
          <w:rFonts w:cstheme="majorHAnsi"/>
        </w:rPr>
        <w:t>ających</w:t>
      </w:r>
      <w:r w:rsidR="002510BB" w:rsidRPr="00690EE6">
        <w:rPr>
          <w:rFonts w:cstheme="majorHAnsi"/>
        </w:rPr>
        <w:t xml:space="preserve"> finansowanie kolejnych działań NCBR.</w:t>
      </w:r>
    </w:p>
    <w:p w14:paraId="7B9FD90A" w14:textId="0E50A308" w:rsidR="002940AA" w:rsidRPr="00690EE6" w:rsidRDefault="000B7C58" w:rsidP="00E52F80">
      <w:pPr>
        <w:pStyle w:val="Akapitzlist"/>
        <w:numPr>
          <w:ilvl w:val="0"/>
          <w:numId w:val="14"/>
        </w:numPr>
        <w:spacing w:after="0" w:line="240" w:lineRule="auto"/>
        <w:ind w:left="567" w:hanging="426"/>
        <w:jc w:val="both"/>
        <w:rPr>
          <w:rFonts w:cstheme="majorHAnsi"/>
        </w:rPr>
      </w:pPr>
      <w:bookmarkStart w:id="18" w:name="_Hlk508987952"/>
      <w:r w:rsidRPr="00690EE6">
        <w:rPr>
          <w:rFonts w:cstheme="majorHAnsi"/>
        </w:rPr>
        <w:t>[</w:t>
      </w:r>
      <w:r w:rsidRPr="00690EE6">
        <w:rPr>
          <w:rFonts w:cstheme="majorHAnsi"/>
          <w:b/>
          <w:bCs/>
        </w:rPr>
        <w:t>Uzasadnienie Przedsięwzięcia</w:t>
      </w:r>
      <w:r w:rsidRPr="00690EE6">
        <w:rPr>
          <w:rFonts w:cstheme="majorHAnsi"/>
        </w:rPr>
        <w:t xml:space="preserve">] </w:t>
      </w:r>
      <w:r w:rsidR="00E40D84" w:rsidRPr="00690EE6">
        <w:rPr>
          <w:rFonts w:cstheme="majorHAnsi"/>
        </w:rPr>
        <w:t xml:space="preserve">Uzasadnieniem </w:t>
      </w:r>
      <w:r w:rsidR="009A0972" w:rsidRPr="00690EE6">
        <w:rPr>
          <w:rFonts w:cstheme="majorHAnsi"/>
        </w:rPr>
        <w:t>wyboru zakresu tematycznego dla</w:t>
      </w:r>
      <w:r w:rsidR="00E40D84" w:rsidRPr="00690EE6">
        <w:rPr>
          <w:rFonts w:cstheme="majorHAnsi"/>
        </w:rPr>
        <w:t xml:space="preserve"> Przedsięwzięcia jest ocena przeprowadzona przez NCBR</w:t>
      </w:r>
      <w:r w:rsidR="00345633" w:rsidRPr="00690EE6">
        <w:rPr>
          <w:rFonts w:cstheme="majorHAnsi"/>
        </w:rPr>
        <w:t>, która wskazała</w:t>
      </w:r>
      <w:r w:rsidR="00E40D84" w:rsidRPr="00690EE6">
        <w:rPr>
          <w:rFonts w:cstheme="majorHAnsi"/>
        </w:rPr>
        <w:t xml:space="preserve">, że </w:t>
      </w:r>
      <w:r w:rsidR="008A352C" w:rsidRPr="00690EE6">
        <w:rPr>
          <w:rFonts w:cstheme="majorHAnsi"/>
        </w:rPr>
        <w:t>produkcja bio</w:t>
      </w:r>
      <w:r w:rsidR="00AD466D" w:rsidRPr="00690EE6">
        <w:rPr>
          <w:rFonts w:cstheme="majorHAnsi"/>
        </w:rPr>
        <w:t>gaz</w:t>
      </w:r>
      <w:r w:rsidR="008A352C" w:rsidRPr="00690EE6">
        <w:rPr>
          <w:rFonts w:cstheme="majorHAnsi"/>
        </w:rPr>
        <w:t>u</w:t>
      </w:r>
      <w:r w:rsidR="00E40D84" w:rsidRPr="00690EE6">
        <w:rPr>
          <w:rFonts w:cstheme="majorHAnsi"/>
        </w:rPr>
        <w:t xml:space="preserve"> jest </w:t>
      </w:r>
      <w:r w:rsidR="007F4DB2" w:rsidRPr="00690EE6">
        <w:rPr>
          <w:rFonts w:cstheme="majorHAnsi"/>
        </w:rPr>
        <w:t>obszarem,</w:t>
      </w:r>
      <w:r w:rsidR="00E40D84" w:rsidRPr="00690EE6">
        <w:rPr>
          <w:rFonts w:cstheme="majorHAnsi"/>
        </w:rPr>
        <w:t xml:space="preserve"> w którym krzyżują się </w:t>
      </w:r>
      <w:r w:rsidR="00345633" w:rsidRPr="00690EE6">
        <w:rPr>
          <w:rFonts w:cstheme="majorHAnsi"/>
        </w:rPr>
        <w:t xml:space="preserve">istotne </w:t>
      </w:r>
      <w:r w:rsidR="00E40D84" w:rsidRPr="00690EE6">
        <w:rPr>
          <w:rFonts w:cstheme="majorHAnsi"/>
        </w:rPr>
        <w:t xml:space="preserve">potrzeby </w:t>
      </w:r>
      <w:r w:rsidR="00027AAD" w:rsidRPr="00690EE6">
        <w:rPr>
          <w:rFonts w:cstheme="majorHAnsi"/>
        </w:rPr>
        <w:t xml:space="preserve">technologiczne, </w:t>
      </w:r>
      <w:r w:rsidR="00E40D84" w:rsidRPr="00690EE6">
        <w:rPr>
          <w:rFonts w:cstheme="majorHAnsi"/>
        </w:rPr>
        <w:t>społeczne</w:t>
      </w:r>
      <w:r w:rsidR="00345633" w:rsidRPr="00690EE6">
        <w:rPr>
          <w:rFonts w:cstheme="majorHAnsi"/>
        </w:rPr>
        <w:t xml:space="preserve"> i </w:t>
      </w:r>
      <w:r w:rsidR="00DB7785" w:rsidRPr="00690EE6">
        <w:rPr>
          <w:rFonts w:cstheme="majorHAnsi"/>
        </w:rPr>
        <w:t>ekologiczne</w:t>
      </w:r>
      <w:r w:rsidR="00345633" w:rsidRPr="00690EE6">
        <w:rPr>
          <w:rFonts w:cstheme="majorHAnsi"/>
        </w:rPr>
        <w:t xml:space="preserve"> oraz </w:t>
      </w:r>
      <w:r w:rsidR="00E40D84" w:rsidRPr="00690EE6">
        <w:rPr>
          <w:rFonts w:cstheme="majorHAnsi"/>
        </w:rPr>
        <w:t>potencjał</w:t>
      </w:r>
      <w:r w:rsidR="00345633" w:rsidRPr="00690EE6">
        <w:rPr>
          <w:rFonts w:cstheme="majorHAnsi"/>
        </w:rPr>
        <w:t>y</w:t>
      </w:r>
      <w:r w:rsidR="00E40D84" w:rsidRPr="00690EE6">
        <w:rPr>
          <w:rFonts w:cstheme="majorHAnsi"/>
        </w:rPr>
        <w:t xml:space="preserve"> badawczo-rozwojowy </w:t>
      </w:r>
      <w:r w:rsidR="00345633" w:rsidRPr="00690EE6">
        <w:rPr>
          <w:rFonts w:cstheme="majorHAnsi"/>
        </w:rPr>
        <w:t xml:space="preserve">i </w:t>
      </w:r>
      <w:r w:rsidR="00E40D84" w:rsidRPr="00690EE6">
        <w:rPr>
          <w:rFonts w:cstheme="majorHAnsi"/>
        </w:rPr>
        <w:t>komercyjny</w:t>
      </w:r>
      <w:r w:rsidR="002940AA" w:rsidRPr="00690EE6">
        <w:rPr>
          <w:rFonts w:cstheme="majorHAnsi"/>
        </w:rPr>
        <w:t>:</w:t>
      </w:r>
    </w:p>
    <w:p w14:paraId="28BFF8E3" w14:textId="2641EC15" w:rsidR="003E6173" w:rsidRPr="00690EE6" w:rsidRDefault="003E6173" w:rsidP="003E6173">
      <w:pPr>
        <w:pStyle w:val="Akapitzlist"/>
        <w:numPr>
          <w:ilvl w:val="1"/>
          <w:numId w:val="14"/>
        </w:numPr>
        <w:ind w:left="1134"/>
        <w:jc w:val="both"/>
      </w:pPr>
      <w:r w:rsidRPr="00690EE6">
        <w:t>b</w:t>
      </w:r>
      <w:r w:rsidR="00085517" w:rsidRPr="00690EE6">
        <w:t>iogazownie ograniczają antropogeniczną presję na środowisko poprzez efektywne zagospodarowanie wielu uciążliwych substancji, które ze względu na charakter odpadowy stanowią element uciążliwy również dla samych ludzi. Produktami końcowymi procesu zachodzącego w biogazowni może być energia - elektryczna i cieplna lub jej nośniki, takie jak metan lub wodór. Biogazownie wytwarzają również masę pofermentacyjną, która może być zagospodarowana wprost, jako nawóz lub polepszacz gleby, co pomaga domykać cykl obiegu biomasy w przyrodzie. Powolne tempo rozwoju rynku biogazu w Polsce pozbawia gospodarkę i obywateli szeregu potencjalnych, określonych korzyści</w:t>
      </w:r>
      <w:r w:rsidRPr="00690EE6">
        <w:t>;</w:t>
      </w:r>
    </w:p>
    <w:p w14:paraId="7B376E7C" w14:textId="4A0AAA62" w:rsidR="0061113F" w:rsidRPr="00690EE6" w:rsidRDefault="003E6173" w:rsidP="001A746B">
      <w:pPr>
        <w:pStyle w:val="Akapitzlist"/>
        <w:numPr>
          <w:ilvl w:val="1"/>
          <w:numId w:val="14"/>
        </w:numPr>
        <w:ind w:left="1134"/>
        <w:jc w:val="both"/>
      </w:pPr>
      <w:r w:rsidRPr="00690EE6">
        <w:t>z</w:t>
      </w:r>
      <w:r w:rsidR="00085517" w:rsidRPr="00690EE6">
        <w:t>naczący potencjał substratowy, ograniczona liczba specjalistów i względnie niski stan wiedzy na temat prowadzenia i kontroli procesu fermentacji, a także ograniczona podaż nowoczesnych, polskich technologii biogazowych i szybko rosnące zainteresowanie rynku tym nośnikiem energii, uzasadniają intensyfikację aktywności badawczo-rozwojowej i opracowanie rozwiązań ukierunkowanych na eliminację dotychczas zdiagnozowanych, słabości technologicznych, takich jak np. niska elastyczność w odniesieniu do zmiany wykorzystywanych substratów czy uciążliwe emisje odorów.</w:t>
      </w:r>
    </w:p>
    <w:bookmarkEnd w:id="18"/>
    <w:p w14:paraId="4F41955A" w14:textId="6844D389" w:rsidR="00345633" w:rsidRPr="00690EE6" w:rsidRDefault="00345633" w:rsidP="78C54F99">
      <w:pPr>
        <w:pStyle w:val="Akapitzlist"/>
        <w:numPr>
          <w:ilvl w:val="0"/>
          <w:numId w:val="14"/>
        </w:numPr>
        <w:spacing w:after="0" w:line="240" w:lineRule="auto"/>
        <w:ind w:left="567" w:hanging="426"/>
        <w:jc w:val="both"/>
        <w:rPr>
          <w:rFonts w:cstheme="majorBidi"/>
        </w:rPr>
      </w:pPr>
      <w:r w:rsidRPr="00690EE6">
        <w:rPr>
          <w:rFonts w:cstheme="majorBidi"/>
        </w:rPr>
        <w:t>NCBR z uwzględnieniem powyższ</w:t>
      </w:r>
      <w:r w:rsidR="000B7C58" w:rsidRPr="00690EE6">
        <w:rPr>
          <w:rFonts w:cstheme="majorBidi"/>
        </w:rPr>
        <w:t xml:space="preserve">ej oceny </w:t>
      </w:r>
      <w:r w:rsidR="002523F1" w:rsidRPr="00690EE6">
        <w:rPr>
          <w:rFonts w:cstheme="majorBidi"/>
        </w:rPr>
        <w:t>oraz w oparciu o przeprowadzony dialog techniczny</w:t>
      </w:r>
      <w:r w:rsidRPr="00690EE6">
        <w:rPr>
          <w:rFonts w:cstheme="majorBidi"/>
        </w:rPr>
        <w:t xml:space="preserve"> ustaliło, że </w:t>
      </w:r>
      <w:r w:rsidR="002523F1" w:rsidRPr="00690EE6">
        <w:rPr>
          <w:rFonts w:cstheme="majorBidi"/>
        </w:rPr>
        <w:t xml:space="preserve">wybór przedmiotu oraz </w:t>
      </w:r>
      <w:r w:rsidR="000B7C58" w:rsidRPr="00690EE6">
        <w:rPr>
          <w:rFonts w:cstheme="majorBidi"/>
        </w:rPr>
        <w:t xml:space="preserve">określenie </w:t>
      </w:r>
      <w:r w:rsidR="002523F1" w:rsidRPr="00690EE6">
        <w:rPr>
          <w:rFonts w:cstheme="majorBidi"/>
        </w:rPr>
        <w:t xml:space="preserve">podstawowych wymagań </w:t>
      </w:r>
      <w:r w:rsidRPr="00690EE6">
        <w:rPr>
          <w:rFonts w:cstheme="majorBidi"/>
        </w:rPr>
        <w:t xml:space="preserve">dotyczących </w:t>
      </w:r>
      <w:r w:rsidR="00D319E4" w:rsidRPr="00690EE6">
        <w:rPr>
          <w:rFonts w:cstheme="majorBidi"/>
        </w:rPr>
        <w:t>Rozwiąza</w:t>
      </w:r>
      <w:r w:rsidR="00342169" w:rsidRPr="00690EE6">
        <w:rPr>
          <w:rFonts w:cstheme="majorBidi"/>
        </w:rPr>
        <w:t>ń</w:t>
      </w:r>
      <w:r w:rsidRPr="00690EE6">
        <w:rPr>
          <w:rFonts w:cstheme="majorBidi"/>
        </w:rPr>
        <w:t>, które mają powstać w ramach Przedsięwzięcia</w:t>
      </w:r>
      <w:r w:rsidR="002523F1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są zasadne</w:t>
      </w:r>
      <w:r w:rsidR="009A0972" w:rsidRPr="00690EE6">
        <w:rPr>
          <w:rFonts w:cstheme="majorBidi"/>
        </w:rPr>
        <w:t xml:space="preserve"> dla osiągnięcia celów stawianych prze</w:t>
      </w:r>
      <w:r w:rsidR="168745C8" w:rsidRPr="00690EE6">
        <w:rPr>
          <w:rFonts w:cstheme="majorBidi"/>
        </w:rPr>
        <w:t>d</w:t>
      </w:r>
      <w:r w:rsidR="009A0972" w:rsidRPr="00690EE6">
        <w:rPr>
          <w:rFonts w:cstheme="majorBidi"/>
        </w:rPr>
        <w:t xml:space="preserve"> Przedsięwzięciem</w:t>
      </w:r>
      <w:r w:rsidR="00085517" w:rsidRPr="00690EE6">
        <w:rPr>
          <w:rFonts w:cstheme="majorBidi"/>
        </w:rPr>
        <w:t>.</w:t>
      </w:r>
    </w:p>
    <w:p w14:paraId="637917A2" w14:textId="33740C6E" w:rsidR="009A0972" w:rsidRPr="00690EE6" w:rsidRDefault="002523F1" w:rsidP="78C54F99">
      <w:pPr>
        <w:pStyle w:val="Akapitzlist"/>
        <w:numPr>
          <w:ilvl w:val="0"/>
          <w:numId w:val="14"/>
        </w:numPr>
        <w:spacing w:after="0" w:line="240" w:lineRule="auto"/>
        <w:ind w:left="567" w:hanging="426"/>
        <w:jc w:val="both"/>
        <w:rPr>
          <w:rFonts w:cstheme="majorBidi"/>
        </w:rPr>
      </w:pPr>
      <w:r w:rsidRPr="00690EE6">
        <w:rPr>
          <w:rFonts w:cstheme="majorBidi"/>
        </w:rPr>
        <w:t xml:space="preserve">Realizacja Przedsięwzięcia obejmuje działania badawczo-rozwojowe, które obarczone są ryzykiem niepowodzenia, </w:t>
      </w:r>
      <w:r w:rsidR="00D319E4" w:rsidRPr="00690EE6">
        <w:rPr>
          <w:rFonts w:cstheme="majorBidi"/>
        </w:rPr>
        <w:t xml:space="preserve">i </w:t>
      </w:r>
      <w:r w:rsidRPr="00690EE6">
        <w:rPr>
          <w:rFonts w:cstheme="majorBidi"/>
        </w:rPr>
        <w:t xml:space="preserve">które jest dzielone pomiędzy NCBR a </w:t>
      </w:r>
      <w:r w:rsidR="00D15DB4" w:rsidRPr="00690EE6">
        <w:rPr>
          <w:rFonts w:cstheme="majorBidi"/>
        </w:rPr>
        <w:t>Uczestników Przedsięwzięcia</w:t>
      </w:r>
      <w:r w:rsidR="00883867" w:rsidRPr="00690EE6">
        <w:rPr>
          <w:rFonts w:cstheme="majorBidi"/>
        </w:rPr>
        <w:t xml:space="preserve">, </w:t>
      </w:r>
      <w:bookmarkStart w:id="19" w:name="_Hlk59574022"/>
      <w:r w:rsidR="008D344D" w:rsidRPr="00690EE6">
        <w:rPr>
          <w:rFonts w:cstheme="majorBidi"/>
        </w:rPr>
        <w:t xml:space="preserve">w szczególności </w:t>
      </w:r>
      <w:bookmarkEnd w:id="19"/>
      <w:r w:rsidR="00883867" w:rsidRPr="00690EE6">
        <w:rPr>
          <w:rFonts w:cstheme="majorBidi"/>
        </w:rPr>
        <w:t>w postaci dopuszczaln</w:t>
      </w:r>
      <w:r w:rsidR="00625B7D" w:rsidRPr="00690EE6">
        <w:rPr>
          <w:rFonts w:cstheme="majorBidi"/>
        </w:rPr>
        <w:t xml:space="preserve">ych w </w:t>
      </w:r>
      <w:r w:rsidR="001310CA" w:rsidRPr="00690EE6">
        <w:rPr>
          <w:rFonts w:cstheme="majorBidi"/>
        </w:rPr>
        <w:t>Załączni</w:t>
      </w:r>
      <w:r w:rsidR="00625B7D" w:rsidRPr="00690EE6">
        <w:rPr>
          <w:rFonts w:cstheme="majorBidi"/>
        </w:rPr>
        <w:t>ku nr 1</w:t>
      </w:r>
      <w:r w:rsidR="00883867" w:rsidRPr="00690EE6">
        <w:rPr>
          <w:rFonts w:cstheme="majorBidi"/>
        </w:rPr>
        <w:t xml:space="preserve"> tolerancji </w:t>
      </w:r>
      <w:r w:rsidR="00625B7D" w:rsidRPr="00690EE6">
        <w:rPr>
          <w:rFonts w:cstheme="majorBidi"/>
        </w:rPr>
        <w:t xml:space="preserve">oraz wskazanej w Umowie Granicy Błędu, </w:t>
      </w:r>
      <w:r w:rsidR="00883867" w:rsidRPr="00690EE6">
        <w:rPr>
          <w:rFonts w:cstheme="majorBidi"/>
        </w:rPr>
        <w:t xml:space="preserve">w zakresie </w:t>
      </w:r>
      <w:r w:rsidR="001310CA" w:rsidRPr="00690EE6">
        <w:rPr>
          <w:rFonts w:cstheme="majorBidi"/>
        </w:rPr>
        <w:t xml:space="preserve">wyników </w:t>
      </w:r>
      <w:r w:rsidR="00883867" w:rsidRPr="00690EE6">
        <w:rPr>
          <w:rFonts w:cstheme="majorBidi"/>
        </w:rPr>
        <w:t>osiąganych przez Uczestników Przedsięwzięcia</w:t>
      </w:r>
      <w:r w:rsidRPr="00690EE6">
        <w:rPr>
          <w:rFonts w:cstheme="majorBidi"/>
        </w:rPr>
        <w:t xml:space="preserve">. </w:t>
      </w:r>
      <w:r w:rsidR="000B7C58" w:rsidRPr="00690EE6">
        <w:rPr>
          <w:rFonts w:cstheme="majorBidi"/>
        </w:rPr>
        <w:t>Środkami</w:t>
      </w:r>
      <w:r w:rsidR="009A0972" w:rsidRPr="00690EE6">
        <w:rPr>
          <w:rFonts w:cstheme="majorBidi"/>
        </w:rPr>
        <w:t xml:space="preserve"> operacyjnymi służącymi </w:t>
      </w:r>
      <w:r w:rsidR="000B7C58" w:rsidRPr="00690EE6">
        <w:rPr>
          <w:rFonts w:cstheme="majorBidi"/>
        </w:rPr>
        <w:t xml:space="preserve">zaadresowaniu wskazanego ryzyka </w:t>
      </w:r>
      <w:r w:rsidR="009A0972" w:rsidRPr="00690EE6">
        <w:rPr>
          <w:rFonts w:cstheme="majorBidi"/>
        </w:rPr>
        <w:t xml:space="preserve">są przeprowadzone przez NCBR </w:t>
      </w:r>
      <w:r w:rsidR="290A9B7E" w:rsidRPr="00690EE6">
        <w:rPr>
          <w:rFonts w:cstheme="majorBidi"/>
        </w:rPr>
        <w:t>ocena</w:t>
      </w:r>
      <w:r w:rsidR="009A0972" w:rsidRPr="00690EE6">
        <w:rPr>
          <w:rFonts w:cstheme="majorBidi"/>
        </w:rPr>
        <w:t xml:space="preserve"> i dialog techniczny. Sposobem materialnym </w:t>
      </w:r>
      <w:r w:rsidR="000B7C58" w:rsidRPr="00690EE6">
        <w:rPr>
          <w:rFonts w:cstheme="majorBidi"/>
        </w:rPr>
        <w:t xml:space="preserve">służącym zaadresowaniu wskazanego ryzyka </w:t>
      </w:r>
      <w:r w:rsidR="009A0972" w:rsidRPr="00690EE6">
        <w:rPr>
          <w:rFonts w:cstheme="majorBidi"/>
        </w:rPr>
        <w:t xml:space="preserve">jest </w:t>
      </w:r>
      <w:r w:rsidR="000B7C58" w:rsidRPr="00690EE6">
        <w:rPr>
          <w:rFonts w:cstheme="majorBidi"/>
        </w:rPr>
        <w:t>uwzględnienie wśród</w:t>
      </w:r>
      <w:r w:rsidR="009A0972" w:rsidRPr="00690EE6">
        <w:rPr>
          <w:rFonts w:cstheme="majorBidi"/>
        </w:rPr>
        <w:t xml:space="preserve"> </w:t>
      </w:r>
      <w:r w:rsidR="3D1FA2FD" w:rsidRPr="00690EE6">
        <w:rPr>
          <w:rFonts w:cstheme="majorBidi"/>
        </w:rPr>
        <w:t>Wymagań</w:t>
      </w:r>
      <w:r w:rsidR="009A0972" w:rsidRPr="00690EE6">
        <w:rPr>
          <w:rFonts w:cstheme="majorBidi"/>
        </w:rPr>
        <w:t xml:space="preserve"> i kierunków Przedsięwzięcia wyników</w:t>
      </w:r>
      <w:r w:rsidR="000B7C58" w:rsidRPr="00690EE6">
        <w:rPr>
          <w:rFonts w:cstheme="majorBidi"/>
        </w:rPr>
        <w:t xml:space="preserve"> i informacji wynikających z</w:t>
      </w:r>
      <w:r w:rsidR="009A0972" w:rsidRPr="00690EE6">
        <w:rPr>
          <w:rFonts w:cstheme="majorBidi"/>
        </w:rPr>
        <w:t xml:space="preserve"> przeprowadzonej analizy i dialogu technicznego</w:t>
      </w:r>
      <w:r w:rsidR="00F8496B" w:rsidRPr="00690EE6">
        <w:rPr>
          <w:rFonts w:cstheme="majorBidi"/>
        </w:rPr>
        <w:t xml:space="preserve"> oraz wymaganie od Uczestników Przedsięwzięcia </w:t>
      </w:r>
      <w:r w:rsidR="000930F4" w:rsidRPr="00690EE6">
        <w:rPr>
          <w:rFonts w:cstheme="majorBidi"/>
        </w:rPr>
        <w:t xml:space="preserve">wiarygodności proponowanych Rozwiązań, a następnie – w razie zawarcia Umowy – </w:t>
      </w:r>
      <w:r w:rsidR="00F8496B" w:rsidRPr="00690EE6">
        <w:rPr>
          <w:rFonts w:cstheme="majorBidi"/>
        </w:rPr>
        <w:t>należytej staranności i rzetelności w prowadzonych przez nich usługach badawczo-rozwojowych</w:t>
      </w:r>
      <w:r w:rsidR="009A0972" w:rsidRPr="00690EE6">
        <w:rPr>
          <w:rFonts w:cstheme="majorBidi"/>
        </w:rPr>
        <w:t>.</w:t>
      </w:r>
    </w:p>
    <w:p w14:paraId="193DB8AF" w14:textId="3E87D717" w:rsidR="002523F1" w:rsidRPr="00690EE6" w:rsidRDefault="009A0972" w:rsidP="78C54F99">
      <w:pPr>
        <w:pStyle w:val="Akapitzlist"/>
        <w:numPr>
          <w:ilvl w:val="0"/>
          <w:numId w:val="14"/>
        </w:numPr>
        <w:spacing w:after="0" w:line="240" w:lineRule="auto"/>
        <w:ind w:left="567" w:hanging="426"/>
        <w:jc w:val="both"/>
        <w:rPr>
          <w:rFonts w:cstheme="majorBidi"/>
        </w:rPr>
      </w:pPr>
      <w:r w:rsidRPr="00690EE6">
        <w:rPr>
          <w:rFonts w:cstheme="majorBidi"/>
        </w:rPr>
        <w:t>Z </w:t>
      </w:r>
      <w:r w:rsidR="002523F1" w:rsidRPr="00690EE6">
        <w:rPr>
          <w:rFonts w:cstheme="majorBidi"/>
        </w:rPr>
        <w:t>uwzględnieniem niepewności</w:t>
      </w:r>
      <w:r w:rsidR="2D64A3AE" w:rsidRPr="00690EE6">
        <w:rPr>
          <w:rFonts w:cstheme="majorBidi"/>
        </w:rPr>
        <w:t>,</w:t>
      </w:r>
      <w:r w:rsidR="002523F1" w:rsidRPr="00690EE6">
        <w:rPr>
          <w:rFonts w:cstheme="majorBidi"/>
        </w:rPr>
        <w:t xml:space="preserve"> wynikającej</w:t>
      </w:r>
      <w:r w:rsidR="00DD4E56" w:rsidRPr="00690EE6">
        <w:rPr>
          <w:rFonts w:cstheme="majorBidi"/>
        </w:rPr>
        <w:t xml:space="preserve"> </w:t>
      </w:r>
      <w:r w:rsidR="002523F1" w:rsidRPr="00690EE6">
        <w:rPr>
          <w:rFonts w:cstheme="majorBidi"/>
        </w:rPr>
        <w:t>z ww. ryzyka</w:t>
      </w:r>
      <w:r w:rsidRPr="00690EE6">
        <w:rPr>
          <w:rFonts w:cstheme="majorBidi"/>
        </w:rPr>
        <w:t xml:space="preserve"> niepowodzenia działania badawczo-rozwojowego</w:t>
      </w:r>
      <w:r w:rsidR="002523F1" w:rsidRPr="00690EE6">
        <w:rPr>
          <w:rFonts w:cstheme="majorBidi"/>
        </w:rPr>
        <w:t xml:space="preserve">, </w:t>
      </w:r>
      <w:r w:rsidRPr="00690EE6">
        <w:rPr>
          <w:rFonts w:cstheme="majorBidi"/>
        </w:rPr>
        <w:t xml:space="preserve">oczekiwanym </w:t>
      </w:r>
      <w:r w:rsidR="002523F1" w:rsidRPr="00690EE6">
        <w:rPr>
          <w:rFonts w:cstheme="majorBidi"/>
        </w:rPr>
        <w:t>efektem:</w:t>
      </w:r>
    </w:p>
    <w:p w14:paraId="75E241B9" w14:textId="6FCF3C52" w:rsidR="002523F1" w:rsidRPr="00690EE6" w:rsidRDefault="002523F1" w:rsidP="00E52F80">
      <w:pPr>
        <w:pStyle w:val="Akapitzlist"/>
        <w:numPr>
          <w:ilvl w:val="1"/>
          <w:numId w:val="14"/>
        </w:numPr>
        <w:spacing w:after="0" w:line="240" w:lineRule="auto"/>
        <w:ind w:left="1134"/>
        <w:jc w:val="both"/>
        <w:rPr>
          <w:rFonts w:cstheme="majorHAnsi"/>
        </w:rPr>
      </w:pPr>
      <w:r w:rsidRPr="00690EE6">
        <w:rPr>
          <w:rFonts w:cstheme="majorHAnsi"/>
        </w:rPr>
        <w:lastRenderedPageBreak/>
        <w:t>minimalnym Przedsięwzięcia jest przyspieszenie i wzmocnienie pozytywnych zjawisk badawczo-rozwojowych i komercyjnych w obszarze objętym Przedsięwzięciem</w:t>
      </w:r>
      <w:r w:rsidR="00D319E4" w:rsidRPr="00690EE6">
        <w:rPr>
          <w:rFonts w:cstheme="majorHAnsi"/>
        </w:rPr>
        <w:t>,</w:t>
      </w:r>
    </w:p>
    <w:p w14:paraId="363B445D" w14:textId="3E1765D1" w:rsidR="00345633" w:rsidRPr="00690EE6" w:rsidRDefault="002523F1" w:rsidP="21BBD964">
      <w:pPr>
        <w:pStyle w:val="Akapitzlist"/>
        <w:numPr>
          <w:ilvl w:val="1"/>
          <w:numId w:val="14"/>
        </w:numPr>
        <w:spacing w:after="0" w:line="240" w:lineRule="auto"/>
        <w:ind w:left="1134"/>
        <w:jc w:val="both"/>
        <w:rPr>
          <w:rFonts w:cstheme="majorBidi"/>
        </w:rPr>
      </w:pPr>
      <w:r w:rsidRPr="00690EE6">
        <w:rPr>
          <w:rFonts w:cstheme="majorBidi"/>
        </w:rPr>
        <w:t xml:space="preserve">właściwym jest </w:t>
      </w:r>
      <w:r w:rsidR="006B0513" w:rsidRPr="00690EE6">
        <w:rPr>
          <w:rFonts w:cstheme="majorBidi"/>
        </w:rPr>
        <w:t xml:space="preserve">uzyskanie przez NCBR </w:t>
      </w:r>
      <w:r w:rsidR="00D319E4" w:rsidRPr="00690EE6">
        <w:rPr>
          <w:rFonts w:cstheme="majorBidi"/>
        </w:rPr>
        <w:t>Rozwiąza</w:t>
      </w:r>
      <w:r w:rsidR="00564219" w:rsidRPr="00690EE6">
        <w:rPr>
          <w:rFonts w:cstheme="majorBidi"/>
        </w:rPr>
        <w:t>ń</w:t>
      </w:r>
      <w:r w:rsidR="00D319E4" w:rsidRPr="00690EE6">
        <w:rPr>
          <w:rFonts w:cstheme="majorBidi"/>
        </w:rPr>
        <w:t xml:space="preserve"> w postaci </w:t>
      </w:r>
      <w:r w:rsidRPr="00690EE6">
        <w:rPr>
          <w:rFonts w:cstheme="majorBidi"/>
        </w:rPr>
        <w:t xml:space="preserve">technologii adresującej zidentyfikowane potrzeby </w:t>
      </w:r>
      <w:r w:rsidR="00027AAD" w:rsidRPr="00690EE6">
        <w:rPr>
          <w:rFonts w:cstheme="majorBidi"/>
        </w:rPr>
        <w:t xml:space="preserve">technologiczne, </w:t>
      </w:r>
      <w:r w:rsidRPr="00690EE6">
        <w:rPr>
          <w:rFonts w:cstheme="majorBidi"/>
        </w:rPr>
        <w:t xml:space="preserve">społeczne i </w:t>
      </w:r>
      <w:r w:rsidR="00DB7785" w:rsidRPr="00690EE6">
        <w:rPr>
          <w:rFonts w:cstheme="majorBidi"/>
        </w:rPr>
        <w:t>ekologiczne</w:t>
      </w:r>
      <w:r w:rsidR="00B97256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</w:t>
      </w:r>
      <w:r w:rsidR="009A0972" w:rsidRPr="00690EE6">
        <w:rPr>
          <w:rFonts w:cstheme="majorBidi"/>
        </w:rPr>
        <w:t>zgodn</w:t>
      </w:r>
      <w:r w:rsidR="006B0513" w:rsidRPr="00690EE6">
        <w:rPr>
          <w:rFonts w:cstheme="majorBidi"/>
        </w:rPr>
        <w:t>ych</w:t>
      </w:r>
      <w:r w:rsidR="009A0972" w:rsidRPr="00690EE6">
        <w:rPr>
          <w:rFonts w:cstheme="majorBidi"/>
        </w:rPr>
        <w:t xml:space="preserve"> z przedstawionymi </w:t>
      </w:r>
      <w:r w:rsidR="1B015C57" w:rsidRPr="00690EE6">
        <w:rPr>
          <w:rFonts w:cstheme="majorBidi"/>
        </w:rPr>
        <w:t>Wymaganiami</w:t>
      </w:r>
      <w:r w:rsidR="003E6DD8" w:rsidRPr="00690EE6">
        <w:rPr>
          <w:rFonts w:cstheme="majorBidi"/>
        </w:rPr>
        <w:t xml:space="preserve"> </w:t>
      </w:r>
      <w:r w:rsidR="006B0513" w:rsidRPr="00690EE6">
        <w:rPr>
          <w:rFonts w:cstheme="majorBidi"/>
        </w:rPr>
        <w:t xml:space="preserve">Obligatoryjnymi </w:t>
      </w:r>
      <w:r w:rsidRPr="00690EE6">
        <w:rPr>
          <w:rFonts w:cstheme="majorBidi"/>
        </w:rPr>
        <w:t>oraz realizując</w:t>
      </w:r>
      <w:r w:rsidR="00B97256" w:rsidRPr="00690EE6">
        <w:rPr>
          <w:rFonts w:cstheme="majorBidi"/>
        </w:rPr>
        <w:t>ych</w:t>
      </w:r>
      <w:r w:rsidRPr="00690EE6">
        <w:rPr>
          <w:rFonts w:cstheme="majorBidi"/>
        </w:rPr>
        <w:t xml:space="preserve"> </w:t>
      </w:r>
      <w:r w:rsidR="006B0513" w:rsidRPr="00690EE6">
        <w:rPr>
          <w:rFonts w:cstheme="majorBidi"/>
        </w:rPr>
        <w:t xml:space="preserve">ww. cele Przedsięwzięcia oraz </w:t>
      </w:r>
      <w:r w:rsidRPr="00690EE6">
        <w:rPr>
          <w:rFonts w:cstheme="majorBidi"/>
        </w:rPr>
        <w:t>cel</w:t>
      </w:r>
      <w:r w:rsidR="006B0513" w:rsidRPr="00690EE6">
        <w:rPr>
          <w:rFonts w:cstheme="majorBidi"/>
        </w:rPr>
        <w:t>e</w:t>
      </w:r>
      <w:r w:rsidRPr="00690EE6">
        <w:rPr>
          <w:rFonts w:cstheme="majorBidi"/>
        </w:rPr>
        <w:t xml:space="preserve"> partykularn</w:t>
      </w:r>
      <w:r w:rsidR="006B0513" w:rsidRPr="00690EE6">
        <w:rPr>
          <w:rFonts w:cstheme="majorBidi"/>
        </w:rPr>
        <w:t>e</w:t>
      </w:r>
      <w:r w:rsidRPr="00690EE6">
        <w:rPr>
          <w:rFonts w:cstheme="majorBidi"/>
        </w:rPr>
        <w:t xml:space="preserve"> NCBR</w:t>
      </w:r>
      <w:r w:rsidR="00345633" w:rsidRPr="00690EE6">
        <w:rPr>
          <w:rFonts w:cstheme="majorBidi"/>
        </w:rPr>
        <w:t>.</w:t>
      </w:r>
    </w:p>
    <w:p w14:paraId="18969152" w14:textId="49032311" w:rsidR="00E915E2" w:rsidRPr="00690EE6" w:rsidRDefault="00586E2C" w:rsidP="78C54F99">
      <w:pPr>
        <w:pStyle w:val="Akapitzlist"/>
        <w:numPr>
          <w:ilvl w:val="0"/>
          <w:numId w:val="14"/>
        </w:numPr>
        <w:spacing w:after="0" w:line="240" w:lineRule="auto"/>
        <w:ind w:left="567" w:hanging="426"/>
        <w:jc w:val="both"/>
        <w:rPr>
          <w:rFonts w:cstheme="majorBidi"/>
        </w:rPr>
      </w:pPr>
      <w:r w:rsidRPr="00690EE6">
        <w:rPr>
          <w:rFonts w:cstheme="majorBidi"/>
        </w:rPr>
        <w:t xml:space="preserve">Przedsięwzięcie </w:t>
      </w:r>
      <w:r w:rsidR="0021085F" w:rsidRPr="00690EE6">
        <w:rPr>
          <w:rFonts w:cstheme="majorBidi"/>
        </w:rPr>
        <w:t>jest realizowan</w:t>
      </w:r>
      <w:r w:rsidR="002B1873" w:rsidRPr="00690EE6">
        <w:rPr>
          <w:rFonts w:cstheme="majorBidi"/>
        </w:rPr>
        <w:t>e</w:t>
      </w:r>
      <w:r w:rsidR="0021085F" w:rsidRPr="00690EE6">
        <w:rPr>
          <w:rFonts w:cstheme="majorBidi"/>
        </w:rPr>
        <w:t xml:space="preserve"> </w:t>
      </w:r>
      <w:r w:rsidR="001E0B0E" w:rsidRPr="00690EE6">
        <w:rPr>
          <w:rFonts w:cstheme="majorBidi"/>
        </w:rPr>
        <w:t xml:space="preserve">w </w:t>
      </w:r>
      <w:r w:rsidR="002940AA" w:rsidRPr="00690EE6">
        <w:rPr>
          <w:rFonts w:cstheme="majorBidi"/>
        </w:rPr>
        <w:t>oparciu o tryb</w:t>
      </w:r>
      <w:r w:rsidR="001E0B0E" w:rsidRPr="00690EE6">
        <w:rPr>
          <w:rFonts w:cstheme="majorBidi"/>
        </w:rPr>
        <w:t xml:space="preserve"> </w:t>
      </w:r>
      <w:r w:rsidR="00925F04" w:rsidRPr="00690EE6">
        <w:rPr>
          <w:b/>
          <w:bCs/>
        </w:rPr>
        <w:t>Z</w:t>
      </w:r>
      <w:r w:rsidR="001208F9" w:rsidRPr="00690EE6">
        <w:rPr>
          <w:rFonts w:cstheme="majorBidi"/>
          <w:b/>
          <w:bCs/>
        </w:rPr>
        <w:t>a</w:t>
      </w:r>
      <w:r w:rsidR="00925F04" w:rsidRPr="00690EE6">
        <w:rPr>
          <w:rFonts w:cstheme="majorBidi"/>
          <w:b/>
          <w:bCs/>
        </w:rPr>
        <w:t>mówienia P</w:t>
      </w:r>
      <w:r w:rsidR="001208F9" w:rsidRPr="00690EE6">
        <w:rPr>
          <w:rFonts w:cstheme="majorBidi"/>
          <w:b/>
          <w:bCs/>
        </w:rPr>
        <w:t>rzedkomercyjneg</w:t>
      </w:r>
      <w:r w:rsidR="00A807A1" w:rsidRPr="00690EE6">
        <w:rPr>
          <w:rFonts w:cstheme="majorBidi"/>
          <w:b/>
          <w:bCs/>
        </w:rPr>
        <w:t xml:space="preserve">o </w:t>
      </w:r>
      <w:r w:rsidR="00A807A1" w:rsidRPr="00690EE6">
        <w:rPr>
          <w:rFonts w:cstheme="majorBidi"/>
        </w:rPr>
        <w:t>(ang. Pre-commercial Procurement – PCP)</w:t>
      </w:r>
      <w:r w:rsidR="002940AA" w:rsidRPr="00690EE6">
        <w:rPr>
          <w:rFonts w:cstheme="majorBidi"/>
        </w:rPr>
        <w:t xml:space="preserve">, z uwzględnieniem modyfikacji wskazanych w </w:t>
      </w:r>
      <w:r w:rsidR="00132C1F" w:rsidRPr="00690EE6">
        <w:rPr>
          <w:rFonts w:cstheme="majorBidi"/>
        </w:rPr>
        <w:t>kolejnym punkcie tego</w:t>
      </w:r>
      <w:r w:rsidR="002940AA" w:rsidRPr="00690EE6">
        <w:rPr>
          <w:rFonts w:cstheme="majorBidi"/>
        </w:rPr>
        <w:t xml:space="preserve"> dokumentu.</w:t>
      </w:r>
    </w:p>
    <w:p w14:paraId="6351BD72" w14:textId="46A0000E" w:rsidR="0048001E" w:rsidRPr="00690EE6" w:rsidRDefault="0048001E" w:rsidP="0048001E">
      <w:pPr>
        <w:pStyle w:val="Akapitzlist"/>
        <w:spacing w:after="0" w:line="240" w:lineRule="auto"/>
        <w:ind w:left="425"/>
        <w:jc w:val="both"/>
        <w:rPr>
          <w:rFonts w:cstheme="majorHAnsi"/>
        </w:rPr>
      </w:pPr>
    </w:p>
    <w:p w14:paraId="032EF4BA" w14:textId="77777777" w:rsidR="009F6BF1" w:rsidRPr="00690EE6" w:rsidRDefault="009F6BF1" w:rsidP="0048001E">
      <w:pPr>
        <w:pStyle w:val="Akapitzlist"/>
        <w:spacing w:after="0" w:line="240" w:lineRule="auto"/>
        <w:ind w:left="425"/>
        <w:jc w:val="both"/>
        <w:rPr>
          <w:rFonts w:cstheme="majorHAnsi"/>
        </w:rPr>
      </w:pPr>
    </w:p>
    <w:p w14:paraId="51DDA344" w14:textId="77777777" w:rsidR="001C5625" w:rsidRPr="00690EE6" w:rsidRDefault="008C0349" w:rsidP="00E52F80">
      <w:pPr>
        <w:pStyle w:val="Nagwek2"/>
        <w:keepNext w:val="0"/>
        <w:keepLines w:val="0"/>
        <w:numPr>
          <w:ilvl w:val="1"/>
          <w:numId w:val="13"/>
        </w:numPr>
        <w:spacing w:before="0" w:line="240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20" w:name="_Toc494180634"/>
      <w:bookmarkStart w:id="21" w:name="_Toc496261287"/>
      <w:bookmarkStart w:id="22" w:name="_Toc503862995"/>
      <w:bookmarkStart w:id="23" w:name="_Toc53786410"/>
      <w:bookmarkStart w:id="24" w:name="_Toc54826850"/>
      <w:bookmarkStart w:id="25" w:name="_Toc54730596"/>
      <w:bookmarkStart w:id="26" w:name="_Toc59586206"/>
      <w:r w:rsidRPr="00690EE6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Podstawy prawne prowadzenia </w:t>
      </w:r>
      <w:bookmarkEnd w:id="20"/>
      <w:r w:rsidR="00390FB3" w:rsidRPr="00690EE6">
        <w:rPr>
          <w:rFonts w:asciiTheme="minorHAnsi" w:hAnsiTheme="minorHAnsi" w:cstheme="majorHAnsi"/>
          <w:b/>
          <w:color w:val="C00000"/>
          <w:sz w:val="24"/>
          <w:szCs w:val="24"/>
        </w:rPr>
        <w:t>Przedsięwzięcia</w:t>
      </w:r>
      <w:r w:rsidRPr="00690EE6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i Postępowania</w:t>
      </w:r>
      <w:bookmarkEnd w:id="21"/>
      <w:bookmarkEnd w:id="22"/>
      <w:bookmarkEnd w:id="23"/>
      <w:bookmarkEnd w:id="24"/>
      <w:bookmarkEnd w:id="25"/>
      <w:bookmarkEnd w:id="26"/>
      <w:r w:rsidR="00011F84" w:rsidRPr="00690EE6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</w:t>
      </w:r>
    </w:p>
    <w:p w14:paraId="3ECD5446" w14:textId="77777777" w:rsidR="001C5625" w:rsidRPr="00690EE6" w:rsidRDefault="001C5625" w:rsidP="001C5625">
      <w:pPr>
        <w:rPr>
          <w:sz w:val="8"/>
          <w:szCs w:val="8"/>
        </w:rPr>
      </w:pPr>
    </w:p>
    <w:p w14:paraId="6626E2D6" w14:textId="19FD27B8" w:rsidR="00E915E2" w:rsidRPr="00690EE6" w:rsidRDefault="008C0349" w:rsidP="009B4D79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 xml:space="preserve">NCBR prowadzi </w:t>
      </w:r>
      <w:r w:rsidR="00390FB3" w:rsidRPr="00690EE6">
        <w:rPr>
          <w:rFonts w:cstheme="majorHAnsi"/>
        </w:rPr>
        <w:t xml:space="preserve">Przedsięwzięcie </w:t>
      </w:r>
      <w:r w:rsidRPr="00690EE6">
        <w:rPr>
          <w:rFonts w:cstheme="majorHAnsi"/>
        </w:rPr>
        <w:t>i Postępowanie</w:t>
      </w:r>
      <w:r w:rsidR="002940AA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>na podstawie lub z uwzględnieniem</w:t>
      </w:r>
      <w:r w:rsidR="00FF10D6" w:rsidRPr="00690EE6">
        <w:rPr>
          <w:rFonts w:cstheme="majorHAnsi"/>
        </w:rPr>
        <w:t xml:space="preserve"> w szczególności</w:t>
      </w:r>
      <w:r w:rsidRPr="00690EE6">
        <w:rPr>
          <w:rFonts w:cstheme="majorHAnsi"/>
        </w:rPr>
        <w:t>:</w:t>
      </w:r>
    </w:p>
    <w:p w14:paraId="7CD90AAC" w14:textId="75587880" w:rsidR="00796CF0" w:rsidRPr="00690EE6" w:rsidRDefault="008C0349" w:rsidP="00E52F80">
      <w:pPr>
        <w:pStyle w:val="Akapitzlist"/>
        <w:numPr>
          <w:ilvl w:val="0"/>
          <w:numId w:val="15"/>
        </w:numPr>
        <w:spacing w:after="0" w:line="240" w:lineRule="auto"/>
        <w:contextualSpacing w:val="0"/>
        <w:jc w:val="both"/>
        <w:rPr>
          <w:rFonts w:cstheme="majorHAnsi"/>
        </w:rPr>
      </w:pPr>
      <w:r w:rsidRPr="00690EE6">
        <w:rPr>
          <w:rFonts w:cstheme="majorHAnsi"/>
        </w:rPr>
        <w:t xml:space="preserve">art. 4 pkt. 3) lit. e) </w:t>
      </w:r>
      <w:r w:rsidR="00F765A3" w:rsidRPr="00690EE6">
        <w:rPr>
          <w:rFonts w:cstheme="majorHAnsi"/>
        </w:rPr>
        <w:t>Ustawy</w:t>
      </w:r>
      <w:r w:rsidR="00FA786D" w:rsidRPr="00690EE6">
        <w:rPr>
          <w:rFonts w:cstheme="majorHAnsi"/>
        </w:rPr>
        <w:t xml:space="preserve"> </w:t>
      </w:r>
      <w:r w:rsidR="009A0972" w:rsidRPr="00690EE6">
        <w:rPr>
          <w:rFonts w:cstheme="majorHAnsi"/>
        </w:rPr>
        <w:t>PZP</w:t>
      </w:r>
      <w:r w:rsidR="00B553A1" w:rsidRPr="00690EE6">
        <w:rPr>
          <w:rFonts w:cstheme="majorHAnsi"/>
        </w:rPr>
        <w:t xml:space="preserve"> </w:t>
      </w:r>
      <w:bookmarkStart w:id="27" w:name="_Hlk53778345"/>
      <w:r w:rsidR="00B553A1" w:rsidRPr="00690EE6">
        <w:rPr>
          <w:rFonts w:cstheme="majorHAnsi"/>
        </w:rPr>
        <w:t>(i art. 11 ust. 1 pkt 3 zastępującej ją Ustawy Nowe PZP)</w:t>
      </w:r>
      <w:bookmarkEnd w:id="27"/>
      <w:r w:rsidRPr="00690EE6">
        <w:rPr>
          <w:rFonts w:cstheme="majorHAnsi"/>
        </w:rPr>
        <w:t>;</w:t>
      </w:r>
    </w:p>
    <w:p w14:paraId="2D7B6E02" w14:textId="0D8F7F43" w:rsidR="00FF10D6" w:rsidRPr="00690EE6" w:rsidRDefault="00A376D0" w:rsidP="00E52F80">
      <w:pPr>
        <w:pStyle w:val="Akapitzlist"/>
        <w:numPr>
          <w:ilvl w:val="0"/>
          <w:numId w:val="15"/>
        </w:numPr>
        <w:spacing w:after="0" w:line="240" w:lineRule="auto"/>
        <w:contextualSpacing w:val="0"/>
        <w:jc w:val="both"/>
        <w:rPr>
          <w:rFonts w:cstheme="majorHAnsi"/>
          <w:b/>
        </w:rPr>
      </w:pPr>
      <w:r w:rsidRPr="00690EE6">
        <w:rPr>
          <w:rFonts w:cstheme="majorHAnsi"/>
        </w:rPr>
        <w:t xml:space="preserve">art. 14 </w:t>
      </w:r>
      <w:r w:rsidR="003D67AB" w:rsidRPr="00690EE6">
        <w:rPr>
          <w:rFonts w:cstheme="majorHAnsi"/>
        </w:rPr>
        <w:t>Dyrektywy 2014/24/UE</w:t>
      </w:r>
      <w:r w:rsidR="00FF10D6" w:rsidRPr="00690EE6">
        <w:rPr>
          <w:rFonts w:cstheme="majorHAnsi"/>
        </w:rPr>
        <w:t>;</w:t>
      </w:r>
    </w:p>
    <w:p w14:paraId="48E0CD0A" w14:textId="4D944498" w:rsidR="00796CF0" w:rsidRPr="00690EE6" w:rsidRDefault="00753A20" w:rsidP="00E52F8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ajorHAnsi"/>
        </w:rPr>
      </w:pPr>
      <w:r w:rsidRPr="00690EE6">
        <w:rPr>
          <w:rFonts w:cstheme="majorHAnsi"/>
        </w:rPr>
        <w:t>Ustawy o NCBR</w:t>
      </w:r>
      <w:r w:rsidR="004E334D" w:rsidRPr="00690EE6">
        <w:rPr>
          <w:rFonts w:cstheme="majorHAnsi"/>
        </w:rPr>
        <w:t xml:space="preserve"> (</w:t>
      </w:r>
      <w:r w:rsidR="00331F73" w:rsidRPr="00690EE6">
        <w:rPr>
          <w:rFonts w:cstheme="majorHAnsi"/>
        </w:rPr>
        <w:t>art. 3</w:t>
      </w:r>
      <w:r w:rsidR="000830CF" w:rsidRPr="00690EE6">
        <w:rPr>
          <w:rFonts w:cstheme="majorHAnsi"/>
        </w:rPr>
        <w:t xml:space="preserve">0 </w:t>
      </w:r>
      <w:r w:rsidR="00331F73" w:rsidRPr="00690EE6">
        <w:rPr>
          <w:rFonts w:cstheme="majorHAnsi"/>
        </w:rPr>
        <w:t>ust.</w:t>
      </w:r>
      <w:r w:rsidR="000830CF" w:rsidRPr="00690EE6">
        <w:rPr>
          <w:rFonts w:cstheme="majorHAnsi"/>
        </w:rPr>
        <w:t xml:space="preserve"> 5 i 6</w:t>
      </w:r>
      <w:r w:rsidR="004E334D" w:rsidRPr="00690EE6">
        <w:rPr>
          <w:rFonts w:cstheme="majorHAnsi"/>
        </w:rPr>
        <w:t>)</w:t>
      </w:r>
      <w:r w:rsidR="000830CF" w:rsidRPr="00690EE6">
        <w:rPr>
          <w:rFonts w:cstheme="majorHAnsi"/>
        </w:rPr>
        <w:t xml:space="preserve"> oraz § 2 pkt 2 Rozporządzenia </w:t>
      </w:r>
      <w:r w:rsidR="001310CA" w:rsidRPr="00690EE6">
        <w:rPr>
          <w:rFonts w:cstheme="majorHAnsi"/>
        </w:rPr>
        <w:t xml:space="preserve">MNiSW </w:t>
      </w:r>
      <w:r w:rsidR="00CC1712" w:rsidRPr="00690EE6">
        <w:rPr>
          <w:rFonts w:cstheme="majorHAnsi"/>
        </w:rPr>
        <w:t>w sprawie szczegółowego trybu realizacji zadań NCBR</w:t>
      </w:r>
      <w:r w:rsidR="000830CF" w:rsidRPr="00690EE6">
        <w:rPr>
          <w:rFonts w:cstheme="majorHAnsi"/>
        </w:rPr>
        <w:t>;</w:t>
      </w:r>
      <w:r w:rsidR="00DD4E56" w:rsidRPr="00690EE6">
        <w:rPr>
          <w:rFonts w:cstheme="majorHAnsi"/>
        </w:rPr>
        <w:t xml:space="preserve"> </w:t>
      </w:r>
    </w:p>
    <w:p w14:paraId="7326D95D" w14:textId="4C184F70" w:rsidR="00FC630B" w:rsidRPr="00690EE6" w:rsidRDefault="008C0349" w:rsidP="00E52F80">
      <w:pPr>
        <w:pStyle w:val="Akapitzlist"/>
        <w:numPr>
          <w:ilvl w:val="0"/>
          <w:numId w:val="15"/>
        </w:numPr>
        <w:spacing w:after="0" w:line="240" w:lineRule="auto"/>
        <w:contextualSpacing w:val="0"/>
        <w:jc w:val="both"/>
        <w:rPr>
          <w:rFonts w:cstheme="majorHAnsi"/>
          <w:b/>
        </w:rPr>
      </w:pPr>
      <w:r w:rsidRPr="00690EE6">
        <w:rPr>
          <w:rFonts w:cstheme="majorHAnsi"/>
        </w:rPr>
        <w:t>ustawy o finansach publicznych;</w:t>
      </w:r>
    </w:p>
    <w:p w14:paraId="6F4830F7" w14:textId="6B3141FB" w:rsidR="00796CF0" w:rsidRPr="00690EE6" w:rsidRDefault="00FF10D6" w:rsidP="00E52F80">
      <w:pPr>
        <w:pStyle w:val="Akapitzlist"/>
        <w:numPr>
          <w:ilvl w:val="0"/>
          <w:numId w:val="15"/>
        </w:numPr>
        <w:spacing w:after="0" w:line="240" w:lineRule="auto"/>
        <w:contextualSpacing w:val="0"/>
        <w:jc w:val="both"/>
        <w:rPr>
          <w:rFonts w:cstheme="majorHAnsi"/>
          <w:b/>
        </w:rPr>
      </w:pPr>
      <w:r w:rsidRPr="00690EE6">
        <w:rPr>
          <w:rFonts w:cstheme="majorHAnsi"/>
        </w:rPr>
        <w:t>Ustawy PWP</w:t>
      </w:r>
      <w:r w:rsidR="008C0349" w:rsidRPr="00690EE6">
        <w:rPr>
          <w:rFonts w:cstheme="majorHAnsi"/>
        </w:rPr>
        <w:t>;</w:t>
      </w:r>
    </w:p>
    <w:p w14:paraId="3F8B725C" w14:textId="0F5BB45F" w:rsidR="00796CF0" w:rsidRPr="00690EE6" w:rsidRDefault="00FF10D6" w:rsidP="00E52F80">
      <w:pPr>
        <w:pStyle w:val="Akapitzlist"/>
        <w:numPr>
          <w:ilvl w:val="0"/>
          <w:numId w:val="15"/>
        </w:numPr>
        <w:spacing w:after="0" w:line="240" w:lineRule="auto"/>
        <w:contextualSpacing w:val="0"/>
        <w:jc w:val="both"/>
        <w:rPr>
          <w:rFonts w:cstheme="majorHAnsi"/>
          <w:b/>
        </w:rPr>
      </w:pPr>
      <w:r w:rsidRPr="00690EE6">
        <w:rPr>
          <w:rFonts w:cstheme="majorHAnsi"/>
        </w:rPr>
        <w:t xml:space="preserve">Ustawy </w:t>
      </w:r>
      <w:r w:rsidR="009A0972" w:rsidRPr="00690EE6">
        <w:rPr>
          <w:rFonts w:cstheme="majorHAnsi"/>
        </w:rPr>
        <w:t>o Prawie Autorskim</w:t>
      </w:r>
      <w:r w:rsidR="00491916" w:rsidRPr="00690EE6">
        <w:rPr>
          <w:rFonts w:cstheme="majorHAnsi"/>
        </w:rPr>
        <w:t>.</w:t>
      </w:r>
    </w:p>
    <w:p w14:paraId="759A1379" w14:textId="1FE96F39" w:rsidR="00E915E2" w:rsidRPr="00690EE6" w:rsidRDefault="008C0349" w:rsidP="009B4D79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 xml:space="preserve">NCBR </w:t>
      </w:r>
      <w:r w:rsidR="00E509D8" w:rsidRPr="00690EE6">
        <w:rPr>
          <w:rFonts w:cstheme="majorHAnsi"/>
        </w:rPr>
        <w:t xml:space="preserve">realizuje </w:t>
      </w:r>
      <w:r w:rsidR="00CE25AC" w:rsidRPr="00690EE6">
        <w:rPr>
          <w:rFonts w:cstheme="majorHAnsi"/>
        </w:rPr>
        <w:t xml:space="preserve">Przedsięwzięcie </w:t>
      </w:r>
      <w:r w:rsidRPr="00690EE6">
        <w:rPr>
          <w:rFonts w:cstheme="majorHAnsi"/>
        </w:rPr>
        <w:t>z uwzględnieniem</w:t>
      </w:r>
      <w:r w:rsidR="0021085F" w:rsidRPr="00690EE6">
        <w:rPr>
          <w:rFonts w:cstheme="majorHAnsi"/>
        </w:rPr>
        <w:t xml:space="preserve"> zasad dotyczących prowadzenia Z</w:t>
      </w:r>
      <w:r w:rsidRPr="00690EE6">
        <w:rPr>
          <w:rFonts w:cstheme="majorHAnsi"/>
        </w:rPr>
        <w:t xml:space="preserve">amówień </w:t>
      </w:r>
      <w:r w:rsidR="0021085F" w:rsidRPr="00690EE6">
        <w:rPr>
          <w:rFonts w:cstheme="majorHAnsi"/>
        </w:rPr>
        <w:t>P</w:t>
      </w:r>
      <w:r w:rsidRPr="00690EE6">
        <w:rPr>
          <w:rFonts w:cstheme="majorHAnsi"/>
        </w:rPr>
        <w:t>rzedkomercyjnych</w:t>
      </w:r>
      <w:r w:rsidR="0021085F" w:rsidRPr="00690EE6">
        <w:rPr>
          <w:rFonts w:cstheme="majorHAnsi"/>
        </w:rPr>
        <w:t>,</w:t>
      </w:r>
      <w:r w:rsidRPr="00690EE6">
        <w:rPr>
          <w:rFonts w:cstheme="majorHAnsi"/>
        </w:rPr>
        <w:t xml:space="preserve"> na podstawie dokumentów opublikowanych przez organy Unii Europejskiej, w tym:</w:t>
      </w:r>
    </w:p>
    <w:p w14:paraId="3FF845BC" w14:textId="77777777" w:rsidR="00761A85" w:rsidRPr="00690EE6" w:rsidRDefault="008C0349" w:rsidP="00761A85">
      <w:pPr>
        <w:pStyle w:val="Akapitzlist"/>
        <w:numPr>
          <w:ilvl w:val="0"/>
          <w:numId w:val="7"/>
        </w:numPr>
        <w:spacing w:after="0" w:line="240" w:lineRule="auto"/>
        <w:ind w:left="851" w:hanging="284"/>
        <w:contextualSpacing w:val="0"/>
        <w:jc w:val="both"/>
        <w:rPr>
          <w:rFonts w:cstheme="majorHAnsi"/>
        </w:rPr>
      </w:pPr>
      <w:r w:rsidRPr="00690EE6">
        <w:rPr>
          <w:rFonts w:cstheme="majorHAnsi"/>
        </w:rPr>
        <w:t>Zasad ramowych</w:t>
      </w:r>
      <w:r w:rsidR="00761A85" w:rsidRPr="00690EE6">
        <w:rPr>
          <w:rFonts w:cstheme="majorHAnsi"/>
        </w:rPr>
        <w:t xml:space="preserve"> dotyczących pomocy państwa na działalność badawczą, rozwojową i innowacyjną (2014/C 198/01)</w:t>
      </w:r>
      <w:r w:rsidR="0004269C" w:rsidRPr="00690EE6">
        <w:rPr>
          <w:rFonts w:cstheme="majorHAnsi"/>
        </w:rPr>
        <w:t>, a w szczególności ich punktu 2.3.</w:t>
      </w:r>
      <w:r w:rsidRPr="00690EE6">
        <w:rPr>
          <w:rFonts w:cstheme="majorHAnsi"/>
        </w:rPr>
        <w:t>;</w:t>
      </w:r>
    </w:p>
    <w:p w14:paraId="55E74D3B" w14:textId="50D8F1EC" w:rsidR="00501035" w:rsidRPr="00690EE6" w:rsidRDefault="008C0349" w:rsidP="00761A85">
      <w:pPr>
        <w:pStyle w:val="Akapitzlist"/>
        <w:numPr>
          <w:ilvl w:val="0"/>
          <w:numId w:val="7"/>
        </w:numPr>
        <w:spacing w:after="0" w:line="240" w:lineRule="auto"/>
        <w:ind w:left="851" w:hanging="284"/>
        <w:contextualSpacing w:val="0"/>
        <w:jc w:val="both"/>
        <w:rPr>
          <w:rFonts w:cstheme="majorHAnsi"/>
        </w:rPr>
      </w:pPr>
      <w:r w:rsidRPr="00690EE6">
        <w:rPr>
          <w:rFonts w:cstheme="majorHAnsi"/>
        </w:rPr>
        <w:t>Komunikatu Komisji</w:t>
      </w:r>
      <w:r w:rsidR="00761A85" w:rsidRPr="00690EE6">
        <w:rPr>
          <w:rFonts w:cstheme="majorHAnsi"/>
        </w:rPr>
        <w:t xml:space="preserve"> d</w:t>
      </w:r>
      <w:r w:rsidR="00761A85" w:rsidRPr="00690EE6">
        <w:t>o Parlamentu Europejskiego, Rady, Europejskiego Komitetu Ekonomiczno-Społecznego i Komitetu Regionów „Zamówienia przedkomercyjne: wspieranie innowacyjności w celu zapewnienia trwałości i wysokiej jakości usług publicznych w Europie”</w:t>
      </w:r>
      <w:r w:rsidRPr="00690EE6">
        <w:rPr>
          <w:rFonts w:cstheme="majorHAnsi"/>
        </w:rPr>
        <w:t>.</w:t>
      </w:r>
    </w:p>
    <w:p w14:paraId="5D1A8350" w14:textId="49491AB5" w:rsidR="000B7C58" w:rsidRPr="00690EE6" w:rsidRDefault="000B7C58" w:rsidP="000B7C58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t xml:space="preserve">Z przyczyn uzasadnionych analizą NCBR, przebiegiem dialogu technicznego oraz możliwościami finansowymi NCBR, przyjęto następujące </w:t>
      </w:r>
      <w:r w:rsidR="00132C1F" w:rsidRPr="00690EE6">
        <w:t xml:space="preserve">dopuszczalne </w:t>
      </w:r>
      <w:r w:rsidRPr="00690EE6">
        <w:t xml:space="preserve">odstępstwa od </w:t>
      </w:r>
      <w:r w:rsidR="00132C1F" w:rsidRPr="00690EE6">
        <w:t xml:space="preserve">podstawowego </w:t>
      </w:r>
      <w:r w:rsidRPr="00690EE6">
        <w:t>modelu</w:t>
      </w:r>
      <w:r w:rsidR="00AB21D9" w:rsidRPr="00690EE6">
        <w:t xml:space="preserve"> organizacji Zamówienia Przedkomercyjnego</w:t>
      </w:r>
      <w:r w:rsidRPr="00690EE6">
        <w:t xml:space="preserve"> zaproponowanego w Komunikacie Komisji:</w:t>
      </w:r>
    </w:p>
    <w:p w14:paraId="30C0466B" w14:textId="500346EC" w:rsidR="0049202B" w:rsidRPr="00690EE6" w:rsidRDefault="0049202B" w:rsidP="00132C1F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 w:rsidRPr="00690EE6">
        <w:t xml:space="preserve">Przedsięwzięcie ograniczono do dwóch etapów, odpowiadających rozwojowi Rozwiązania oraz stworzeniu Instalacji </w:t>
      </w:r>
      <w:r w:rsidR="00A72C1B" w:rsidRPr="00690EE6">
        <w:rPr>
          <w:rFonts w:cstheme="majorBidi"/>
          <w:bCs/>
        </w:rPr>
        <w:t>Ułamkowo-Technicznej</w:t>
      </w:r>
      <w:r w:rsidR="00A72C1B" w:rsidRPr="00690EE6" w:rsidDel="00A72C1B">
        <w:t xml:space="preserve"> </w:t>
      </w:r>
      <w:r w:rsidRPr="00690EE6">
        <w:t>oraz Demonstratora</w:t>
      </w:r>
      <w:r w:rsidR="009819A6" w:rsidRPr="00690EE6">
        <w:t>,</w:t>
      </w:r>
    </w:p>
    <w:p w14:paraId="0DE8586D" w14:textId="6AD59B95" w:rsidR="000B7C58" w:rsidRPr="00690EE6" w:rsidRDefault="000B7C58" w:rsidP="00132C1F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 w:rsidRPr="00690EE6">
        <w:t xml:space="preserve">ze względu na ograniczenia budżetowe </w:t>
      </w:r>
      <w:r w:rsidR="00861722" w:rsidRPr="00690EE6">
        <w:t xml:space="preserve">oraz szacowane przez NCBR koszty przygotowania </w:t>
      </w:r>
      <w:r w:rsidR="009819A6" w:rsidRPr="00690EE6">
        <w:t xml:space="preserve">Instalacji </w:t>
      </w:r>
      <w:r w:rsidR="00A72C1B" w:rsidRPr="00690EE6">
        <w:rPr>
          <w:rFonts w:cstheme="majorBidi"/>
          <w:bCs/>
        </w:rPr>
        <w:t>Ułamkowo-Technicznej</w:t>
      </w:r>
      <w:r w:rsidR="00A72C1B" w:rsidRPr="00690EE6" w:rsidDel="00A72C1B">
        <w:t xml:space="preserve"> </w:t>
      </w:r>
      <w:r w:rsidR="009819A6" w:rsidRPr="00690EE6">
        <w:t xml:space="preserve">oraz </w:t>
      </w:r>
      <w:r w:rsidR="00861722" w:rsidRPr="00690EE6">
        <w:t>Demonstrator</w:t>
      </w:r>
      <w:r w:rsidR="009819A6" w:rsidRPr="00690EE6">
        <w:t>a</w:t>
      </w:r>
      <w:r w:rsidR="00861722" w:rsidRPr="00690EE6">
        <w:t xml:space="preserve"> </w:t>
      </w:r>
      <w:r w:rsidRPr="00690EE6">
        <w:t xml:space="preserve">przyjęto, że </w:t>
      </w:r>
      <w:r w:rsidR="0060410F" w:rsidRPr="00690EE6">
        <w:t>do udziału w</w:t>
      </w:r>
      <w:r w:rsidRPr="00690EE6">
        <w:t xml:space="preserve"> </w:t>
      </w:r>
      <w:r w:rsidR="009819A6" w:rsidRPr="00690EE6">
        <w:t xml:space="preserve">Etapie I będą dopuszczone cztery konkurencyjne Rozwiązania, jednak w Etapie II będą realizowane prace tylko nad jednym Rozwiązaniem, które wykazało największy potencjał </w:t>
      </w:r>
      <w:r w:rsidRPr="00690EE6">
        <w:t xml:space="preserve">w </w:t>
      </w:r>
      <w:r w:rsidR="009819A6" w:rsidRPr="00690EE6">
        <w:t>Etapie I</w:t>
      </w:r>
      <w:r w:rsidR="00883867" w:rsidRPr="00690EE6">
        <w:t xml:space="preserve">, z zastrzeżeniem postanowień dot. dopuszczalności zwiększenia budżetu przez NCBR zgodnie z </w:t>
      </w:r>
      <w:r w:rsidR="001310CA" w:rsidRPr="00690EE6">
        <w:t>Rozdział</w:t>
      </w:r>
      <w:r w:rsidR="00883867" w:rsidRPr="00690EE6">
        <w:t xml:space="preserve">em </w:t>
      </w:r>
      <w:r w:rsidR="00883867" w:rsidRPr="00690EE6">
        <w:fldChar w:fldCharType="begin"/>
      </w:r>
      <w:r w:rsidR="00883867" w:rsidRPr="00690EE6">
        <w:instrText xml:space="preserve"> REF _Ref54707550 \r \h </w:instrText>
      </w:r>
      <w:r w:rsidR="00C847BB" w:rsidRPr="00690EE6">
        <w:instrText xml:space="preserve"> \* MERGEFORMAT </w:instrText>
      </w:r>
      <w:r w:rsidR="00883867" w:rsidRPr="00690EE6">
        <w:fldChar w:fldCharType="separate"/>
      </w:r>
      <w:r w:rsidR="00FA6E7B">
        <w:t>X</w:t>
      </w:r>
      <w:r w:rsidR="00883867" w:rsidRPr="00690EE6">
        <w:fldChar w:fldCharType="end"/>
      </w:r>
      <w:r w:rsidR="008D344D" w:rsidRPr="00690EE6">
        <w:t xml:space="preserve"> </w:t>
      </w:r>
      <w:bookmarkStart w:id="28" w:name="_Hlk59574169"/>
      <w:r w:rsidR="008D344D" w:rsidRPr="00690EE6">
        <w:t>Regulaminu</w:t>
      </w:r>
      <w:bookmarkEnd w:id="28"/>
      <w:r w:rsidR="00883867" w:rsidRPr="00690EE6">
        <w:t xml:space="preserve">, skutkującego możliwością zwiększenia liczby Uczestników Przedsięwzięcia na kolejnych etapach realizacji </w:t>
      </w:r>
      <w:r w:rsidR="001310CA" w:rsidRPr="00690EE6">
        <w:t>U</w:t>
      </w:r>
      <w:r w:rsidR="00883867" w:rsidRPr="00690EE6">
        <w:t>mowy</w:t>
      </w:r>
      <w:r w:rsidRPr="00690EE6">
        <w:t>.</w:t>
      </w:r>
    </w:p>
    <w:p w14:paraId="258AA1CF" w14:textId="6E8EB2CE" w:rsidR="00501035" w:rsidRPr="00690EE6" w:rsidRDefault="00CF0A4B" w:rsidP="00E52F80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690EE6">
        <w:t>Ogłoszenie n</w:t>
      </w:r>
      <w:r w:rsidR="004C2A0F" w:rsidRPr="00690EE6">
        <w:t>iniejsze</w:t>
      </w:r>
      <w:r w:rsidRPr="00690EE6">
        <w:t>go</w:t>
      </w:r>
      <w:r w:rsidR="004C2A0F" w:rsidRPr="00690EE6">
        <w:t xml:space="preserve"> postępowani</w:t>
      </w:r>
      <w:r w:rsidRPr="00690EE6">
        <w:t>a</w:t>
      </w:r>
      <w:r w:rsidR="004C2A0F" w:rsidRPr="00690EE6">
        <w:t xml:space="preserve"> zostało poprzedzone procedurą dialogu technicznego, o</w:t>
      </w:r>
      <w:r w:rsidR="005068B7" w:rsidRPr="00690EE6">
        <w:t> </w:t>
      </w:r>
      <w:r w:rsidR="004C2A0F" w:rsidRPr="00690EE6">
        <w:t>której mowa w art. 31a ust. 1</w:t>
      </w:r>
      <w:r w:rsidR="004C2A0F" w:rsidRPr="00690EE6">
        <w:rPr>
          <w:b/>
          <w:lang w:val="x-none"/>
        </w:rPr>
        <w:t xml:space="preserve"> </w:t>
      </w:r>
      <w:r w:rsidR="00FF10D6" w:rsidRPr="00690EE6">
        <w:t>Ustawy PZP.</w:t>
      </w:r>
    </w:p>
    <w:p w14:paraId="526E3FB7" w14:textId="274DFCE4" w:rsidR="004C2A0F" w:rsidRPr="00690EE6" w:rsidRDefault="004C2A0F" w:rsidP="00E52F80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690EE6">
        <w:lastRenderedPageBreak/>
        <w:t xml:space="preserve">Rozwiązania proponowane przez Wnioskodawców muszą wpisywać się co najmniej jedną Krajową Inteligentną Specjalizację wskazaną w Załączniku nr </w:t>
      </w:r>
      <w:r w:rsidR="00EB7B56" w:rsidRPr="00690EE6">
        <w:t xml:space="preserve">9 </w:t>
      </w:r>
      <w:r w:rsidRPr="00690EE6">
        <w:t xml:space="preserve">do Regulaminu. </w:t>
      </w:r>
    </w:p>
    <w:p w14:paraId="25BE1E75" w14:textId="6517E48F" w:rsidR="008C5CDA" w:rsidRPr="00690EE6" w:rsidRDefault="0008442B" w:rsidP="00E52F80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690EE6">
        <w:t xml:space="preserve">Przygotowanie Postępowania poprzedzające jego ogłoszenie nastąpiło </w:t>
      </w:r>
      <w:r w:rsidR="008C5CDA" w:rsidRPr="00690EE6">
        <w:t xml:space="preserve">w oparciu o </w:t>
      </w:r>
      <w:r w:rsidRPr="00690EE6">
        <w:t xml:space="preserve">wewnętrzną </w:t>
      </w:r>
      <w:r w:rsidR="008C5CDA" w:rsidRPr="00690EE6">
        <w:t>procedurę NCBR</w:t>
      </w:r>
      <w:r w:rsidR="004E334D" w:rsidRPr="00690EE6">
        <w:t xml:space="preserve"> pn. „</w:t>
      </w:r>
      <w:r w:rsidR="00B262D4" w:rsidRPr="00690EE6">
        <w:t>Przygotowanie i realizacja przedsięwzięć w trybie innowacyjnych zamówień publicznych”</w:t>
      </w:r>
      <w:r w:rsidR="008C5CDA" w:rsidRPr="00690EE6">
        <w:t>.</w:t>
      </w:r>
    </w:p>
    <w:p w14:paraId="6A8F2E30" w14:textId="77777777" w:rsidR="00EE1AA0" w:rsidRPr="00690EE6" w:rsidRDefault="00EE1AA0" w:rsidP="00761AC8">
      <w:pPr>
        <w:spacing w:after="0" w:line="240" w:lineRule="auto"/>
        <w:jc w:val="both"/>
      </w:pPr>
    </w:p>
    <w:p w14:paraId="00377763" w14:textId="77777777" w:rsidR="00AE3493" w:rsidRPr="00690EE6" w:rsidRDefault="00AE3493" w:rsidP="00A3013C">
      <w:pPr>
        <w:spacing w:after="0" w:line="240" w:lineRule="auto"/>
        <w:jc w:val="both"/>
        <w:rPr>
          <w:rFonts w:cstheme="majorHAnsi"/>
        </w:rPr>
      </w:pPr>
    </w:p>
    <w:p w14:paraId="6AEBB7A0" w14:textId="77777777" w:rsidR="00A3013C" w:rsidRPr="00690EE6" w:rsidRDefault="0021085F" w:rsidP="00E52F80">
      <w:pPr>
        <w:pStyle w:val="Nagwek2"/>
        <w:keepNext w:val="0"/>
        <w:keepLines w:val="0"/>
        <w:numPr>
          <w:ilvl w:val="1"/>
          <w:numId w:val="13"/>
        </w:numPr>
        <w:spacing w:before="0" w:line="240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29" w:name="_Toc53786411"/>
      <w:bookmarkStart w:id="30" w:name="_Toc54826851"/>
      <w:bookmarkStart w:id="31" w:name="_Toc54730597"/>
      <w:bookmarkStart w:id="32" w:name="_Toc59586207"/>
      <w:bookmarkStart w:id="33" w:name="_Toc494180636"/>
      <w:bookmarkStart w:id="34" w:name="_Ref495417300"/>
      <w:bookmarkStart w:id="35" w:name="_Toc496261288"/>
      <w:bookmarkStart w:id="36" w:name="_Toc503862996"/>
      <w:r w:rsidRPr="00690EE6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Omówienie formuły </w:t>
      </w:r>
      <w:r w:rsidR="002F344B" w:rsidRPr="00690EE6">
        <w:rPr>
          <w:rFonts w:asciiTheme="minorHAnsi" w:hAnsiTheme="minorHAnsi" w:cstheme="majorHAnsi"/>
          <w:b/>
          <w:color w:val="C00000"/>
          <w:sz w:val="24"/>
          <w:szCs w:val="24"/>
        </w:rPr>
        <w:t>PCP</w:t>
      </w:r>
      <w:bookmarkEnd w:id="29"/>
      <w:bookmarkEnd w:id="30"/>
      <w:bookmarkEnd w:id="31"/>
      <w:bookmarkEnd w:id="32"/>
    </w:p>
    <w:p w14:paraId="753F89C0" w14:textId="6760E517" w:rsidR="00EA05DF" w:rsidRPr="00690EE6" w:rsidRDefault="0066051D" w:rsidP="00E52F80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 xml:space="preserve">W </w:t>
      </w:r>
      <w:r w:rsidR="00EA05DF" w:rsidRPr="00690EE6">
        <w:rPr>
          <w:rFonts w:cstheme="majorHAnsi"/>
        </w:rPr>
        <w:t>cz</w:t>
      </w:r>
      <w:r w:rsidR="001310CA" w:rsidRPr="00690EE6">
        <w:rPr>
          <w:rFonts w:cstheme="majorHAnsi"/>
        </w:rPr>
        <w:t>ęści</w:t>
      </w:r>
      <w:r w:rsidR="00EA05DF" w:rsidRPr="00690EE6">
        <w:rPr>
          <w:rFonts w:cstheme="majorHAnsi"/>
        </w:rPr>
        <w:t xml:space="preserve"> 2.3 pkt 31 Zasad Ramowych wskazano, że podmioty udzielające zamówień publicznych mogą zamawiać usługi badawcze i rozwojowe od przedsiębiorstw</w:t>
      </w:r>
      <w:r w:rsidR="004F2CD3" w:rsidRPr="00690EE6">
        <w:rPr>
          <w:rFonts w:cstheme="majorHAnsi"/>
        </w:rPr>
        <w:t xml:space="preserve"> </w:t>
      </w:r>
      <w:r w:rsidR="0021085F" w:rsidRPr="00690EE6">
        <w:rPr>
          <w:rFonts w:cstheme="majorHAnsi"/>
        </w:rPr>
        <w:t>(</w:t>
      </w:r>
      <w:r w:rsidR="00517628" w:rsidRPr="00690EE6">
        <w:rPr>
          <w:rFonts w:cstheme="majorHAnsi"/>
        </w:rPr>
        <w:t>w tym podmiotów realizujących usług</w:t>
      </w:r>
      <w:r w:rsidR="00E21CB5" w:rsidRPr="00690EE6">
        <w:rPr>
          <w:rFonts w:cstheme="majorHAnsi"/>
        </w:rPr>
        <w:t xml:space="preserve">i w zakresie prowadzenia </w:t>
      </w:r>
      <w:r w:rsidR="008D344D" w:rsidRPr="00690EE6">
        <w:rPr>
          <w:rFonts w:cstheme="majorHAnsi"/>
        </w:rPr>
        <w:t xml:space="preserve">Prac </w:t>
      </w:r>
      <w:r w:rsidR="00E21CB5" w:rsidRPr="00690EE6">
        <w:rPr>
          <w:rFonts w:cstheme="majorHAnsi"/>
        </w:rPr>
        <w:t>B+</w:t>
      </w:r>
      <w:r w:rsidR="00517628" w:rsidRPr="00690EE6">
        <w:rPr>
          <w:rFonts w:cstheme="majorHAnsi"/>
        </w:rPr>
        <w:t>R w ramach prowadzonej działalności gospodarczej</w:t>
      </w:r>
      <w:r w:rsidR="00401E7A" w:rsidRPr="00690EE6">
        <w:rPr>
          <w:rFonts w:cstheme="majorHAnsi"/>
        </w:rPr>
        <w:t>, takie jak przedsiębiorstwa, uczelnie, instytuty badawcze, konsorcja i inne</w:t>
      </w:r>
      <w:r w:rsidR="0021085F" w:rsidRPr="00690EE6">
        <w:rPr>
          <w:rFonts w:cstheme="majorHAnsi"/>
        </w:rPr>
        <w:t>)</w:t>
      </w:r>
      <w:r w:rsidR="00517628" w:rsidRPr="00690EE6">
        <w:rPr>
          <w:rFonts w:cstheme="majorHAnsi"/>
        </w:rPr>
        <w:t>,</w:t>
      </w:r>
      <w:r w:rsidR="00EA05DF" w:rsidRPr="00690EE6">
        <w:rPr>
          <w:rFonts w:cstheme="majorHAnsi"/>
        </w:rPr>
        <w:t xml:space="preserve"> zarówno poprzez procedury opracowania na wyłączność, jak i </w:t>
      </w:r>
      <w:r w:rsidR="00D661AF" w:rsidRPr="00690EE6">
        <w:rPr>
          <w:rFonts w:cstheme="majorHAnsi"/>
          <w:b/>
        </w:rPr>
        <w:t>Z</w:t>
      </w:r>
      <w:r w:rsidR="00EA05DF" w:rsidRPr="00690EE6">
        <w:rPr>
          <w:rFonts w:cstheme="majorHAnsi"/>
          <w:b/>
        </w:rPr>
        <w:t xml:space="preserve">amówienia </w:t>
      </w:r>
      <w:r w:rsidR="00D661AF" w:rsidRPr="00690EE6">
        <w:rPr>
          <w:rFonts w:cstheme="majorHAnsi"/>
          <w:b/>
        </w:rPr>
        <w:t>P</w:t>
      </w:r>
      <w:r w:rsidR="00EA05DF" w:rsidRPr="00690EE6">
        <w:rPr>
          <w:rFonts w:cstheme="majorHAnsi"/>
          <w:b/>
        </w:rPr>
        <w:t>rzedkomercyjne</w:t>
      </w:r>
      <w:r w:rsidR="00EA05DF" w:rsidRPr="00690EE6">
        <w:rPr>
          <w:rFonts w:cstheme="majorHAnsi"/>
        </w:rPr>
        <w:t xml:space="preserve">. </w:t>
      </w:r>
      <w:r w:rsidR="009B4CE5" w:rsidRPr="00690EE6">
        <w:rPr>
          <w:rFonts w:cstheme="majorHAnsi"/>
        </w:rPr>
        <w:t>Jak wskazano w motywie 47 Dyrektywy 2014/24/UE: „</w:t>
      </w:r>
      <w:r w:rsidR="009B4CE5" w:rsidRPr="00690EE6">
        <w:t>Organy publiczne powinny optymalnie pod względem strategicznym wykorzystać zamówienia publiczne w celu wspierania innowacji. Zakup innowacyjnych produktów, robót budowlanych i usług odgrywa kluczową rolę w poprawie skuteczności i jakości usług publicznych, przyczyniając się przy tym do rozwiązywania poważnych problemów społecznych. Pozwala także uzyskać optymalną relację jakości do wielkości zainwestowanych środków publicznych, jak również szersze korzyści gospodarcze, środowiskowe i społeczne pod względem generowania nowych pomysłów, przełożenia ich na produkty i usługi innowacyjne, wspierając w ten sposób trwały wzrost gospodarczy.”</w:t>
      </w:r>
    </w:p>
    <w:p w14:paraId="21948E40" w14:textId="77777777" w:rsidR="00A3013C" w:rsidRPr="00690EE6" w:rsidRDefault="00EA05DF" w:rsidP="00E52F80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>Podstawowe cechy</w:t>
      </w:r>
      <w:r w:rsidR="00A3013C" w:rsidRPr="00690EE6">
        <w:rPr>
          <w:rFonts w:cstheme="majorHAnsi"/>
        </w:rPr>
        <w:t xml:space="preserve"> </w:t>
      </w:r>
      <w:r w:rsidR="00D661AF" w:rsidRPr="00690EE6">
        <w:rPr>
          <w:rFonts w:cstheme="majorHAnsi"/>
          <w:b/>
          <w:color w:val="C00000"/>
        </w:rPr>
        <w:t>Z</w:t>
      </w:r>
      <w:r w:rsidRPr="00690EE6">
        <w:rPr>
          <w:rFonts w:cstheme="majorHAnsi"/>
          <w:b/>
          <w:color w:val="C00000"/>
        </w:rPr>
        <w:t xml:space="preserve">amówienia </w:t>
      </w:r>
      <w:r w:rsidR="00D661AF" w:rsidRPr="00690EE6">
        <w:rPr>
          <w:rFonts w:cstheme="majorHAnsi"/>
          <w:b/>
          <w:color w:val="C00000"/>
        </w:rPr>
        <w:t>P</w:t>
      </w:r>
      <w:r w:rsidRPr="00690EE6">
        <w:rPr>
          <w:rFonts w:cstheme="majorHAnsi"/>
          <w:b/>
          <w:color w:val="C00000"/>
        </w:rPr>
        <w:t>rzedkomercyjnego</w:t>
      </w:r>
      <w:r w:rsidRPr="00690EE6">
        <w:rPr>
          <w:rFonts w:cstheme="majorHAnsi"/>
          <w:color w:val="C00000"/>
        </w:rPr>
        <w:t xml:space="preserve"> </w:t>
      </w:r>
      <w:r w:rsidRPr="00690EE6">
        <w:rPr>
          <w:rFonts w:cstheme="majorHAnsi"/>
        </w:rPr>
        <w:t xml:space="preserve">można określić </w:t>
      </w:r>
      <w:r w:rsidR="00517628" w:rsidRPr="00690EE6">
        <w:rPr>
          <w:rFonts w:cstheme="majorHAnsi"/>
        </w:rPr>
        <w:t>w następujący sposób</w:t>
      </w:r>
      <w:r w:rsidR="00A3013C" w:rsidRPr="00690EE6">
        <w:rPr>
          <w:rFonts w:cstheme="majorHAnsi"/>
        </w:rPr>
        <w:t>:</w:t>
      </w:r>
    </w:p>
    <w:p w14:paraId="5B21FEB2" w14:textId="77777777" w:rsidR="00EA05DF" w:rsidRPr="00690EE6" w:rsidRDefault="00D661AF" w:rsidP="00EA05DF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690EE6">
        <w:rPr>
          <w:rFonts w:cstheme="majorHAnsi"/>
        </w:rPr>
        <w:t>Z</w:t>
      </w:r>
      <w:r w:rsidR="00A3013C" w:rsidRPr="00690EE6">
        <w:rPr>
          <w:rFonts w:cstheme="majorHAnsi"/>
        </w:rPr>
        <w:t xml:space="preserve">amówienie </w:t>
      </w:r>
      <w:r w:rsidRPr="00690EE6">
        <w:rPr>
          <w:rFonts w:cstheme="majorHAnsi"/>
        </w:rPr>
        <w:t>P</w:t>
      </w:r>
      <w:r w:rsidR="00A3013C" w:rsidRPr="00690EE6">
        <w:rPr>
          <w:rFonts w:cstheme="majorHAnsi"/>
        </w:rPr>
        <w:t xml:space="preserve">rzedkomercyjne </w:t>
      </w:r>
      <w:r w:rsidR="007A43F6" w:rsidRPr="00690EE6">
        <w:rPr>
          <w:rFonts w:cstheme="majorHAnsi"/>
          <w:b/>
        </w:rPr>
        <w:t xml:space="preserve">dotyczy usług badawczych i </w:t>
      </w:r>
      <w:r w:rsidR="00A3013C" w:rsidRPr="00690EE6">
        <w:rPr>
          <w:rFonts w:cstheme="majorHAnsi"/>
          <w:b/>
        </w:rPr>
        <w:t>rozwojowych</w:t>
      </w:r>
      <w:r w:rsidR="00A3013C" w:rsidRPr="00690EE6">
        <w:rPr>
          <w:rFonts w:cstheme="majorHAnsi"/>
        </w:rPr>
        <w:t>;</w:t>
      </w:r>
    </w:p>
    <w:p w14:paraId="4234DD83" w14:textId="77777777" w:rsidR="00EA05DF" w:rsidRPr="00690EE6" w:rsidRDefault="00D661AF" w:rsidP="00EA05DF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690EE6">
        <w:rPr>
          <w:rFonts w:cstheme="majorHAnsi"/>
        </w:rPr>
        <w:t>Z</w:t>
      </w:r>
      <w:r w:rsidR="00A3013C" w:rsidRPr="00690EE6">
        <w:rPr>
          <w:rFonts w:cstheme="majorHAnsi"/>
        </w:rPr>
        <w:t xml:space="preserve">amówienie </w:t>
      </w:r>
      <w:r w:rsidRPr="00690EE6">
        <w:rPr>
          <w:rFonts w:cstheme="majorHAnsi"/>
        </w:rPr>
        <w:t>P</w:t>
      </w:r>
      <w:r w:rsidR="00A3013C" w:rsidRPr="00690EE6">
        <w:rPr>
          <w:rFonts w:cstheme="majorHAnsi"/>
        </w:rPr>
        <w:t xml:space="preserve">rzedkomercyjne </w:t>
      </w:r>
      <w:r w:rsidR="00A3013C" w:rsidRPr="00690EE6">
        <w:rPr>
          <w:rFonts w:cstheme="majorHAnsi"/>
          <w:b/>
        </w:rPr>
        <w:t xml:space="preserve">prowadzone </w:t>
      </w:r>
      <w:r w:rsidR="00EA05DF" w:rsidRPr="00690EE6">
        <w:rPr>
          <w:rFonts w:cstheme="majorHAnsi"/>
          <w:b/>
        </w:rPr>
        <w:t>jest w otwartej, transparentnej</w:t>
      </w:r>
      <w:r w:rsidR="00EA05DF" w:rsidRPr="00690EE6">
        <w:rPr>
          <w:rFonts w:cstheme="majorHAnsi"/>
          <w:b/>
        </w:rPr>
        <w:br/>
      </w:r>
      <w:r w:rsidR="00A3013C" w:rsidRPr="00690EE6">
        <w:rPr>
          <w:rFonts w:cstheme="majorHAnsi"/>
          <w:b/>
        </w:rPr>
        <w:t>i niedyskryminacyjnej procedurze wyboru wykonawców zamówienia</w:t>
      </w:r>
      <w:r w:rsidR="00A3013C" w:rsidRPr="00690EE6">
        <w:rPr>
          <w:rFonts w:cstheme="majorHAnsi"/>
        </w:rPr>
        <w:t>;</w:t>
      </w:r>
    </w:p>
    <w:p w14:paraId="0122C52F" w14:textId="77777777" w:rsidR="00EA05DF" w:rsidRPr="00690EE6" w:rsidRDefault="00D661AF" w:rsidP="00EA05DF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690EE6">
        <w:rPr>
          <w:rFonts w:cstheme="majorHAnsi"/>
        </w:rPr>
        <w:t>Z</w:t>
      </w:r>
      <w:r w:rsidR="00A3013C" w:rsidRPr="00690EE6">
        <w:rPr>
          <w:rFonts w:cstheme="majorHAnsi"/>
        </w:rPr>
        <w:t xml:space="preserve">amówienie </w:t>
      </w:r>
      <w:r w:rsidRPr="00690EE6">
        <w:rPr>
          <w:rFonts w:cstheme="majorHAnsi"/>
        </w:rPr>
        <w:t>P</w:t>
      </w:r>
      <w:r w:rsidR="00A3013C" w:rsidRPr="00690EE6">
        <w:rPr>
          <w:rFonts w:cstheme="majorHAnsi"/>
        </w:rPr>
        <w:t xml:space="preserve">rzedkomercyjne </w:t>
      </w:r>
      <w:r w:rsidRPr="00690EE6">
        <w:rPr>
          <w:rFonts w:cstheme="majorHAnsi"/>
        </w:rPr>
        <w:t>dopuszcza</w:t>
      </w:r>
      <w:r w:rsidR="00A3013C" w:rsidRPr="00690EE6">
        <w:rPr>
          <w:rFonts w:cstheme="majorHAnsi"/>
        </w:rPr>
        <w:t xml:space="preserve"> </w:t>
      </w:r>
      <w:r w:rsidR="00A3013C" w:rsidRPr="00690EE6">
        <w:rPr>
          <w:rFonts w:cstheme="majorHAnsi"/>
          <w:b/>
        </w:rPr>
        <w:t xml:space="preserve">prowadzenie prac badawczo-rozwojowych </w:t>
      </w:r>
      <w:r w:rsidR="00EA05DF" w:rsidRPr="00690EE6">
        <w:rPr>
          <w:rFonts w:cstheme="majorHAnsi"/>
          <w:b/>
        </w:rPr>
        <w:br/>
      </w:r>
      <w:r w:rsidR="00A3013C" w:rsidRPr="00690EE6">
        <w:rPr>
          <w:rFonts w:cstheme="majorHAnsi"/>
          <w:b/>
        </w:rPr>
        <w:t>w fazach, w których wykonawcy ze sobą konkurują, zmierzając do stworzenia najlepszego rozwiązania</w:t>
      </w:r>
      <w:r w:rsidR="00A3013C" w:rsidRPr="00690EE6">
        <w:rPr>
          <w:rFonts w:cstheme="majorHAnsi"/>
        </w:rPr>
        <w:t>;</w:t>
      </w:r>
    </w:p>
    <w:p w14:paraId="2DF34057" w14:textId="0548E54D" w:rsidR="00EA05DF" w:rsidRPr="00690EE6" w:rsidRDefault="00D661AF" w:rsidP="21BBD964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Bidi"/>
        </w:rPr>
      </w:pPr>
      <w:r w:rsidRPr="00690EE6">
        <w:rPr>
          <w:rFonts w:cstheme="majorBidi"/>
        </w:rPr>
        <w:t>Z</w:t>
      </w:r>
      <w:r w:rsidR="00A3013C" w:rsidRPr="00690EE6">
        <w:rPr>
          <w:rFonts w:cstheme="majorBidi"/>
        </w:rPr>
        <w:t xml:space="preserve">amówienie </w:t>
      </w:r>
      <w:r w:rsidRPr="00690EE6">
        <w:rPr>
          <w:rFonts w:cstheme="majorBidi"/>
        </w:rPr>
        <w:t>P</w:t>
      </w:r>
      <w:r w:rsidR="00A3013C" w:rsidRPr="00690EE6">
        <w:rPr>
          <w:rFonts w:cstheme="majorBidi"/>
        </w:rPr>
        <w:t xml:space="preserve">rzedkomercyjne </w:t>
      </w:r>
      <w:r w:rsidRPr="00690EE6">
        <w:rPr>
          <w:rFonts w:cstheme="majorBidi"/>
        </w:rPr>
        <w:t>dopuszcza</w:t>
      </w:r>
      <w:r w:rsidR="00A3013C" w:rsidRPr="00690EE6">
        <w:rPr>
          <w:rFonts w:cstheme="majorBidi"/>
        </w:rPr>
        <w:t xml:space="preserve">, że </w:t>
      </w:r>
      <w:r w:rsidR="00A3013C" w:rsidRPr="00690EE6">
        <w:rPr>
          <w:rFonts w:cstheme="majorBidi"/>
          <w:b/>
          <w:bCs/>
        </w:rPr>
        <w:t xml:space="preserve">po każdej fazie prac badawczo-rozwojowych dochodzi do oceny </w:t>
      </w:r>
      <w:r w:rsidR="002F2CDC" w:rsidRPr="00690EE6">
        <w:rPr>
          <w:rFonts w:cstheme="majorBidi"/>
          <w:b/>
          <w:bCs/>
        </w:rPr>
        <w:t xml:space="preserve">wyników </w:t>
      </w:r>
      <w:r w:rsidR="00A3013C" w:rsidRPr="00690EE6">
        <w:rPr>
          <w:rFonts w:cstheme="majorBidi"/>
          <w:b/>
          <w:bCs/>
        </w:rPr>
        <w:t xml:space="preserve">prac wykonawców, zmierzającej do wyboru </w:t>
      </w:r>
      <w:r w:rsidR="00401E7A" w:rsidRPr="00690EE6">
        <w:rPr>
          <w:rFonts w:cstheme="majorBidi"/>
          <w:b/>
          <w:bCs/>
        </w:rPr>
        <w:t xml:space="preserve">najlepszych </w:t>
      </w:r>
      <w:r w:rsidR="00A3013C" w:rsidRPr="00690EE6">
        <w:rPr>
          <w:rFonts w:cstheme="majorBidi"/>
          <w:b/>
          <w:bCs/>
        </w:rPr>
        <w:t>rozwiąza</w:t>
      </w:r>
      <w:r w:rsidR="00401E7A" w:rsidRPr="00690EE6">
        <w:rPr>
          <w:rFonts w:cstheme="majorBidi"/>
          <w:b/>
          <w:bCs/>
        </w:rPr>
        <w:t>ń</w:t>
      </w:r>
      <w:r w:rsidR="00A3013C" w:rsidRPr="00690EE6">
        <w:rPr>
          <w:rFonts w:cstheme="majorBidi"/>
          <w:b/>
          <w:bCs/>
        </w:rPr>
        <w:t>/</w:t>
      </w:r>
      <w:r w:rsidR="00401E7A" w:rsidRPr="00690EE6">
        <w:rPr>
          <w:rFonts w:cstheme="majorBidi"/>
          <w:b/>
          <w:bCs/>
        </w:rPr>
        <w:t xml:space="preserve">rozwiązań </w:t>
      </w:r>
      <w:r w:rsidR="00A3013C" w:rsidRPr="00690EE6">
        <w:rPr>
          <w:rFonts w:cstheme="majorBidi"/>
          <w:b/>
          <w:bCs/>
        </w:rPr>
        <w:t xml:space="preserve">najbardziej </w:t>
      </w:r>
      <w:r w:rsidR="00E95116" w:rsidRPr="00690EE6">
        <w:rPr>
          <w:rFonts w:cstheme="majorBidi"/>
          <w:b/>
          <w:bCs/>
        </w:rPr>
        <w:t xml:space="preserve">odpowiadających </w:t>
      </w:r>
      <w:r w:rsidR="47BEF1F0" w:rsidRPr="00690EE6">
        <w:rPr>
          <w:rFonts w:cstheme="majorBidi"/>
          <w:b/>
          <w:bCs/>
        </w:rPr>
        <w:t>Wymaganiom</w:t>
      </w:r>
      <w:r w:rsidR="00A3013C" w:rsidRPr="00690EE6">
        <w:rPr>
          <w:rFonts w:cstheme="majorBidi"/>
          <w:b/>
          <w:bCs/>
        </w:rPr>
        <w:t xml:space="preserve"> instytucji zamawiającej</w:t>
      </w:r>
      <w:r w:rsidR="00A3013C" w:rsidRPr="00690EE6">
        <w:rPr>
          <w:rFonts w:cstheme="majorBidi"/>
        </w:rPr>
        <w:t>;</w:t>
      </w:r>
    </w:p>
    <w:p w14:paraId="67F82026" w14:textId="77777777" w:rsidR="00EA05DF" w:rsidRPr="00690EE6" w:rsidRDefault="00D661AF" w:rsidP="00EA05DF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690EE6">
        <w:rPr>
          <w:rFonts w:cstheme="majorHAnsi"/>
        </w:rPr>
        <w:t>Z</w:t>
      </w:r>
      <w:r w:rsidR="00A3013C" w:rsidRPr="00690EE6">
        <w:rPr>
          <w:rFonts w:cstheme="majorHAnsi"/>
        </w:rPr>
        <w:t xml:space="preserve">amówienie </w:t>
      </w:r>
      <w:r w:rsidRPr="00690EE6">
        <w:rPr>
          <w:rFonts w:cstheme="majorHAnsi"/>
        </w:rPr>
        <w:t>P</w:t>
      </w:r>
      <w:r w:rsidR="00A3013C" w:rsidRPr="00690EE6">
        <w:rPr>
          <w:rFonts w:cstheme="majorHAnsi"/>
        </w:rPr>
        <w:t xml:space="preserve">rzedkomercyjne przewiduje, że </w:t>
      </w:r>
      <w:r w:rsidR="000F2FDB" w:rsidRPr="00690EE6">
        <w:rPr>
          <w:rFonts w:cstheme="majorHAnsi"/>
          <w:b/>
        </w:rPr>
        <w:t>Z</w:t>
      </w:r>
      <w:r w:rsidR="00A3013C" w:rsidRPr="00690EE6">
        <w:rPr>
          <w:rFonts w:cstheme="majorHAnsi"/>
          <w:b/>
        </w:rPr>
        <w:t xml:space="preserve">amawiający oraz </w:t>
      </w:r>
      <w:r w:rsidR="000F2FDB" w:rsidRPr="00690EE6">
        <w:rPr>
          <w:rFonts w:cstheme="majorHAnsi"/>
          <w:b/>
        </w:rPr>
        <w:t>W</w:t>
      </w:r>
      <w:r w:rsidR="00A3013C" w:rsidRPr="00690EE6">
        <w:rPr>
          <w:rFonts w:cstheme="majorHAnsi"/>
          <w:b/>
        </w:rPr>
        <w:t>ykonawcy wspólnie poznają swoje oczekiwania i możliwości</w:t>
      </w:r>
      <w:r w:rsidR="00A3013C" w:rsidRPr="00690EE6">
        <w:rPr>
          <w:rFonts w:cstheme="majorHAnsi"/>
        </w:rPr>
        <w:t>;</w:t>
      </w:r>
    </w:p>
    <w:p w14:paraId="6380944D" w14:textId="77777777" w:rsidR="00FF16FC" w:rsidRPr="00690EE6" w:rsidRDefault="00D661AF" w:rsidP="00EA05DF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690EE6">
        <w:rPr>
          <w:rFonts w:cstheme="majorHAnsi"/>
        </w:rPr>
        <w:t>Z</w:t>
      </w:r>
      <w:r w:rsidR="00A3013C" w:rsidRPr="00690EE6">
        <w:rPr>
          <w:rFonts w:cstheme="majorHAnsi"/>
        </w:rPr>
        <w:t xml:space="preserve">amówienie </w:t>
      </w:r>
      <w:r w:rsidRPr="00690EE6">
        <w:rPr>
          <w:rFonts w:cstheme="majorHAnsi"/>
        </w:rPr>
        <w:t>P</w:t>
      </w:r>
      <w:r w:rsidR="00A3013C" w:rsidRPr="00690EE6">
        <w:rPr>
          <w:rFonts w:cstheme="majorHAnsi"/>
        </w:rPr>
        <w:t xml:space="preserve">rzedkomercyjne </w:t>
      </w:r>
      <w:r w:rsidR="00A3013C" w:rsidRPr="00690EE6">
        <w:rPr>
          <w:rFonts w:cstheme="majorHAnsi"/>
          <w:b/>
        </w:rPr>
        <w:t>przewiduje</w:t>
      </w:r>
      <w:r w:rsidR="00DD4EF4" w:rsidRPr="00690EE6">
        <w:rPr>
          <w:rFonts w:cstheme="majorHAnsi"/>
          <w:b/>
        </w:rPr>
        <w:t xml:space="preserve"> </w:t>
      </w:r>
      <w:r w:rsidR="00A3013C" w:rsidRPr="00690EE6">
        <w:rPr>
          <w:rFonts w:cstheme="majorHAnsi"/>
          <w:b/>
        </w:rPr>
        <w:t xml:space="preserve">podział ryzyka i korzyści wynikających </w:t>
      </w:r>
      <w:r w:rsidR="000F2FDB" w:rsidRPr="00690EE6">
        <w:rPr>
          <w:rFonts w:cstheme="majorHAnsi"/>
          <w:b/>
        </w:rPr>
        <w:br/>
      </w:r>
      <w:r w:rsidR="00A3013C" w:rsidRPr="00690EE6">
        <w:rPr>
          <w:rFonts w:cstheme="majorHAnsi"/>
          <w:b/>
        </w:rPr>
        <w:t>z prowadzenia zamówienia</w:t>
      </w:r>
      <w:r w:rsidR="006007DD" w:rsidRPr="00690EE6">
        <w:rPr>
          <w:rFonts w:cstheme="majorHAnsi"/>
          <w:b/>
        </w:rPr>
        <w:t>, na warunkach rynkowych</w:t>
      </w:r>
      <w:r w:rsidR="00FF16FC" w:rsidRPr="00690EE6">
        <w:rPr>
          <w:rFonts w:cstheme="majorHAnsi"/>
          <w:b/>
        </w:rPr>
        <w:t>,</w:t>
      </w:r>
    </w:p>
    <w:p w14:paraId="5FFDD350" w14:textId="77777777" w:rsidR="00610135" w:rsidRPr="00690EE6" w:rsidRDefault="00FF16FC" w:rsidP="00EA05DF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690EE6">
        <w:rPr>
          <w:rFonts w:cstheme="majorHAnsi"/>
          <w:b/>
        </w:rPr>
        <w:t xml:space="preserve">Dopuszczalne w ramach Zamówienia Przedkomercyjnego jest opracowanie </w:t>
      </w:r>
      <w:r w:rsidR="00B97289" w:rsidRPr="00690EE6">
        <w:rPr>
          <w:rFonts w:cstheme="majorHAnsi"/>
          <w:b/>
        </w:rPr>
        <w:t>demonstratora technologii</w:t>
      </w:r>
      <w:r w:rsidR="00610135" w:rsidRPr="00690EE6">
        <w:rPr>
          <w:rFonts w:cstheme="majorHAnsi"/>
          <w:b/>
        </w:rPr>
        <w:t>,</w:t>
      </w:r>
    </w:p>
    <w:p w14:paraId="56C6422F" w14:textId="4C9F8A89" w:rsidR="00EA05DF" w:rsidRPr="00690EE6" w:rsidRDefault="00610135" w:rsidP="00EA05DF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690EE6">
        <w:rPr>
          <w:rFonts w:cstheme="majorHAnsi"/>
          <w:b/>
        </w:rPr>
        <w:t>Dopuszczalne w ramach Zamówienia Przedkomercyjnego jest realizowanie innego przedmiotu zamówienia</w:t>
      </w:r>
      <w:r w:rsidR="00FE6544" w:rsidRPr="00690EE6">
        <w:rPr>
          <w:rFonts w:cstheme="majorHAnsi"/>
          <w:b/>
        </w:rPr>
        <w:t xml:space="preserve"> niż usługi badawczo-rozwojowe</w:t>
      </w:r>
      <w:r w:rsidRPr="00690EE6">
        <w:rPr>
          <w:rFonts w:cstheme="majorHAnsi"/>
          <w:b/>
        </w:rPr>
        <w:t>, o ile takiego przedmiotu zamówienia nie można oddzielić od usług badawczo-rozwojowych, a usługi badawczo-rozwojowe stanowią główny przedmiot zamówienia</w:t>
      </w:r>
      <w:r w:rsidR="00A3013C" w:rsidRPr="00690EE6">
        <w:rPr>
          <w:rFonts w:cstheme="majorHAnsi"/>
        </w:rPr>
        <w:t>.</w:t>
      </w:r>
    </w:p>
    <w:p w14:paraId="0EE5FAB7" w14:textId="0B41A236" w:rsidR="00282734" w:rsidRPr="00690EE6" w:rsidRDefault="00D661AF" w:rsidP="00E52F80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  <w:b/>
        </w:rPr>
        <w:t>Zamówienie P</w:t>
      </w:r>
      <w:r w:rsidR="00A3013C" w:rsidRPr="00690EE6">
        <w:rPr>
          <w:rFonts w:cstheme="majorHAnsi"/>
          <w:b/>
        </w:rPr>
        <w:t xml:space="preserve">rzedkomercyjne nie </w:t>
      </w:r>
      <w:r w:rsidR="000F2FDB" w:rsidRPr="00690EE6">
        <w:rPr>
          <w:rFonts w:cstheme="majorHAnsi"/>
          <w:b/>
        </w:rPr>
        <w:t xml:space="preserve">zostało </w:t>
      </w:r>
      <w:r w:rsidR="00A3013C" w:rsidRPr="00690EE6">
        <w:rPr>
          <w:rFonts w:cstheme="majorHAnsi"/>
          <w:b/>
        </w:rPr>
        <w:t>zdefiniowane w polskim prawodawstwie.</w:t>
      </w:r>
      <w:r w:rsidR="00A3013C" w:rsidRPr="00690EE6">
        <w:rPr>
          <w:rFonts w:cstheme="majorHAnsi"/>
        </w:rPr>
        <w:t xml:space="preserve"> </w:t>
      </w:r>
      <w:r w:rsidR="00282734" w:rsidRPr="00690EE6">
        <w:rPr>
          <w:rFonts w:cstheme="majorHAnsi"/>
        </w:rPr>
        <w:t>Z</w:t>
      </w:r>
      <w:r w:rsidR="00A3013C" w:rsidRPr="00690EE6">
        <w:rPr>
          <w:rFonts w:cstheme="majorHAnsi"/>
        </w:rPr>
        <w:t>godnie</w:t>
      </w:r>
      <w:r w:rsidR="00282734" w:rsidRPr="00690EE6">
        <w:rPr>
          <w:rFonts w:cstheme="majorHAnsi"/>
        </w:rPr>
        <w:t xml:space="preserve"> jednak</w:t>
      </w:r>
      <w:r w:rsidR="00A3013C" w:rsidRPr="00690EE6">
        <w:rPr>
          <w:rFonts w:cstheme="majorHAnsi"/>
        </w:rPr>
        <w:t xml:space="preserve"> z art. 4 pkt. 3</w:t>
      </w:r>
      <w:r w:rsidR="000F2FDB" w:rsidRPr="00690EE6">
        <w:rPr>
          <w:rFonts w:cstheme="majorHAnsi"/>
        </w:rPr>
        <w:t xml:space="preserve"> </w:t>
      </w:r>
      <w:r w:rsidR="00A3013C" w:rsidRPr="00690EE6">
        <w:rPr>
          <w:rFonts w:cstheme="majorHAnsi"/>
        </w:rPr>
        <w:t xml:space="preserve">lit. e) </w:t>
      </w:r>
      <w:r w:rsidR="00282734" w:rsidRPr="00690EE6">
        <w:rPr>
          <w:rFonts w:cstheme="majorHAnsi"/>
        </w:rPr>
        <w:t xml:space="preserve">Ustawy </w:t>
      </w:r>
      <w:r w:rsidR="00EC126E" w:rsidRPr="00690EE6">
        <w:rPr>
          <w:rFonts w:cstheme="majorHAnsi"/>
        </w:rPr>
        <w:t>PZP</w:t>
      </w:r>
      <w:r w:rsidR="00A3013C" w:rsidRPr="00690EE6">
        <w:rPr>
          <w:rFonts w:cstheme="majorHAnsi"/>
        </w:rPr>
        <w:t xml:space="preserve"> (</w:t>
      </w:r>
      <w:r w:rsidR="00A303F2" w:rsidRPr="00690EE6">
        <w:rPr>
          <w:rFonts w:cstheme="majorHAnsi"/>
        </w:rPr>
        <w:t xml:space="preserve">wprowadzonym do ustawy PZP w wyniku </w:t>
      </w:r>
      <w:r w:rsidR="00A3013C" w:rsidRPr="00690EE6">
        <w:rPr>
          <w:rFonts w:cstheme="majorHAnsi"/>
        </w:rPr>
        <w:t>implementacj</w:t>
      </w:r>
      <w:r w:rsidR="00A303F2" w:rsidRPr="00690EE6">
        <w:rPr>
          <w:rFonts w:cstheme="majorHAnsi"/>
        </w:rPr>
        <w:t>i</w:t>
      </w:r>
      <w:r w:rsidR="00A3013C" w:rsidRPr="00690EE6">
        <w:rPr>
          <w:rFonts w:cstheme="majorHAnsi"/>
        </w:rPr>
        <w:t xml:space="preserve"> </w:t>
      </w:r>
      <w:r w:rsidR="00A303F2" w:rsidRPr="00690EE6">
        <w:rPr>
          <w:rFonts w:cstheme="majorHAnsi"/>
        </w:rPr>
        <w:lastRenderedPageBreak/>
        <w:t xml:space="preserve">do krajowego porządku prawnego </w:t>
      </w:r>
      <w:r w:rsidR="00A3013C" w:rsidRPr="00690EE6">
        <w:rPr>
          <w:rFonts w:cstheme="majorHAnsi"/>
        </w:rPr>
        <w:t xml:space="preserve">art. 14 Dyrektywy 2014/24/UE) nie stosuje się przepisów </w:t>
      </w:r>
      <w:r w:rsidR="00282734" w:rsidRPr="00690EE6">
        <w:rPr>
          <w:rFonts w:cstheme="majorHAnsi"/>
        </w:rPr>
        <w:t xml:space="preserve">Ustawy </w:t>
      </w:r>
      <w:r w:rsidR="00A3013C" w:rsidRPr="00690EE6">
        <w:rPr>
          <w:rFonts w:cstheme="majorHAnsi"/>
        </w:rPr>
        <w:t>PZP do zamówień, który</w:t>
      </w:r>
      <w:r w:rsidR="000F2FDB" w:rsidRPr="00690EE6">
        <w:rPr>
          <w:rFonts w:cstheme="majorHAnsi"/>
        </w:rPr>
        <w:t>ch</w:t>
      </w:r>
      <w:r w:rsidR="00A3013C" w:rsidRPr="00690EE6">
        <w:rPr>
          <w:rFonts w:cstheme="majorHAnsi"/>
        </w:rPr>
        <w:t xml:space="preserve"> przedmiotem są „usługi badawcze i rozwojowe, chyba że są one objęte kodami CPV od 73000000-2 do 73120000-9, 73300000-5, 73420000-2 i 73430000-5 […] oraz jeżeli spełnione są </w:t>
      </w:r>
      <w:r w:rsidR="00A3013C" w:rsidRPr="00690EE6">
        <w:rPr>
          <w:rFonts w:cstheme="majorHAnsi"/>
          <w:b/>
        </w:rPr>
        <w:t>łącznie</w:t>
      </w:r>
      <w:r w:rsidR="00A3013C" w:rsidRPr="00690EE6">
        <w:rPr>
          <w:rFonts w:cstheme="majorHAnsi"/>
        </w:rPr>
        <w:t xml:space="preserve"> następujące warunki: korzyści z tych usług przypadają wyłącznie zamawiającemu na potrzeby jego własnej działalności, całość wynagrodzenia za</w:t>
      </w:r>
      <w:r w:rsidR="005068B7" w:rsidRPr="00690EE6">
        <w:rPr>
          <w:rFonts w:cstheme="majorHAnsi"/>
        </w:rPr>
        <w:t> </w:t>
      </w:r>
      <w:r w:rsidR="00A3013C" w:rsidRPr="00690EE6">
        <w:rPr>
          <w:rFonts w:cstheme="majorHAnsi"/>
        </w:rPr>
        <w:t xml:space="preserve">świadczoną usługę wypłaca zamawiający”. Wobec tego do </w:t>
      </w:r>
      <w:r w:rsidR="00837C7D" w:rsidRPr="00690EE6">
        <w:rPr>
          <w:rFonts w:cstheme="majorHAnsi"/>
        </w:rPr>
        <w:t>Zamówień Pr</w:t>
      </w:r>
      <w:r w:rsidR="00A3013C" w:rsidRPr="00690EE6">
        <w:rPr>
          <w:rFonts w:cstheme="majorHAnsi"/>
        </w:rPr>
        <w:t>zedkomercyjnych</w:t>
      </w:r>
      <w:r w:rsidR="00837C7D" w:rsidRPr="00690EE6">
        <w:rPr>
          <w:rFonts w:cstheme="majorHAnsi"/>
        </w:rPr>
        <w:t xml:space="preserve">, jako </w:t>
      </w:r>
      <w:r w:rsidR="001A1410" w:rsidRPr="00690EE6">
        <w:rPr>
          <w:rFonts w:cstheme="majorHAnsi"/>
        </w:rPr>
        <w:t xml:space="preserve">dotyczących usług badawczo-rozwojowych oraz </w:t>
      </w:r>
      <w:r w:rsidR="00837C7D" w:rsidRPr="00690EE6">
        <w:rPr>
          <w:rFonts w:cstheme="majorHAnsi"/>
        </w:rPr>
        <w:t xml:space="preserve">przewidujących podział korzyści </w:t>
      </w:r>
      <w:r w:rsidR="00500AC8" w:rsidRPr="00690EE6">
        <w:rPr>
          <w:rFonts w:cstheme="majorHAnsi"/>
        </w:rPr>
        <w:t xml:space="preserve">z prowadzonych prac </w:t>
      </w:r>
      <w:r w:rsidR="00837C7D" w:rsidRPr="00690EE6">
        <w:rPr>
          <w:rFonts w:cstheme="majorHAnsi"/>
        </w:rPr>
        <w:t xml:space="preserve">pomiędzy </w:t>
      </w:r>
      <w:r w:rsidR="000F2FDB" w:rsidRPr="00690EE6">
        <w:rPr>
          <w:rFonts w:cstheme="majorHAnsi"/>
        </w:rPr>
        <w:t>Z</w:t>
      </w:r>
      <w:r w:rsidR="00837C7D" w:rsidRPr="00690EE6">
        <w:rPr>
          <w:rFonts w:cstheme="majorHAnsi"/>
        </w:rPr>
        <w:t xml:space="preserve">amawiającego i </w:t>
      </w:r>
      <w:r w:rsidR="00D15DB4" w:rsidRPr="00690EE6">
        <w:rPr>
          <w:rFonts w:cstheme="majorHAnsi"/>
        </w:rPr>
        <w:t>Uczestnika Przedsięwzięcia</w:t>
      </w:r>
      <w:r w:rsidR="00837C7D" w:rsidRPr="00690EE6">
        <w:rPr>
          <w:rFonts w:cstheme="majorHAnsi"/>
        </w:rPr>
        <w:t>,</w:t>
      </w:r>
      <w:r w:rsidR="00A3013C" w:rsidRPr="00690EE6">
        <w:rPr>
          <w:rFonts w:cstheme="majorHAnsi"/>
        </w:rPr>
        <w:t xml:space="preserve"> nie stosuje się przepisów </w:t>
      </w:r>
      <w:r w:rsidR="00560107" w:rsidRPr="00690EE6">
        <w:rPr>
          <w:rFonts w:cstheme="majorHAnsi"/>
        </w:rPr>
        <w:t xml:space="preserve">Ustawy </w:t>
      </w:r>
      <w:r w:rsidR="00A3013C" w:rsidRPr="00690EE6">
        <w:rPr>
          <w:rFonts w:cstheme="majorHAnsi"/>
        </w:rPr>
        <w:t>PZP</w:t>
      </w:r>
      <w:r w:rsidR="00B553A1" w:rsidRPr="00690EE6">
        <w:rPr>
          <w:rFonts w:cstheme="majorHAnsi"/>
        </w:rPr>
        <w:t>.</w:t>
      </w:r>
      <w:r w:rsidR="00A3013C" w:rsidRPr="00690EE6">
        <w:rPr>
          <w:rFonts w:cstheme="majorHAnsi"/>
        </w:rPr>
        <w:t xml:space="preserve"> </w:t>
      </w:r>
      <w:bookmarkStart w:id="37" w:name="_Hlk53778435"/>
      <w:r w:rsidR="00B553A1" w:rsidRPr="00690EE6">
        <w:rPr>
          <w:rFonts w:cstheme="majorHAnsi"/>
        </w:rPr>
        <w:t>Zasadę t</w:t>
      </w:r>
      <w:r w:rsidR="00625B7D" w:rsidRPr="00690EE6">
        <w:rPr>
          <w:rFonts w:cstheme="majorHAnsi"/>
        </w:rPr>
        <w:t>ę</w:t>
      </w:r>
      <w:r w:rsidR="00B553A1" w:rsidRPr="00690EE6">
        <w:rPr>
          <w:rFonts w:cstheme="majorHAnsi"/>
        </w:rPr>
        <w:t xml:space="preserve"> utrzymuje art. 11 ust. 1 pkt 3 Ustawy Nowe PZP.</w:t>
      </w:r>
      <w:bookmarkEnd w:id="37"/>
    </w:p>
    <w:p w14:paraId="5FD8BD71" w14:textId="2D21539A" w:rsidR="000B7C58" w:rsidRPr="00690EE6" w:rsidRDefault="00E9162A" w:rsidP="00E52F80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>Realizacja</w:t>
      </w:r>
      <w:r w:rsidR="00A3013C" w:rsidRPr="00690EE6">
        <w:rPr>
          <w:rFonts w:cstheme="majorHAnsi"/>
        </w:rPr>
        <w:t xml:space="preserve"> </w:t>
      </w:r>
      <w:r w:rsidR="00390FB3" w:rsidRPr="00690EE6">
        <w:rPr>
          <w:rFonts w:cstheme="majorHAnsi"/>
        </w:rPr>
        <w:t>Przedsięwzięcia</w:t>
      </w:r>
      <w:r w:rsidR="001B56CF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>w trybie</w:t>
      </w:r>
      <w:r w:rsidR="00282734" w:rsidRPr="00690EE6">
        <w:rPr>
          <w:rFonts w:cstheme="majorHAnsi"/>
        </w:rPr>
        <w:t xml:space="preserve"> PCP, </w:t>
      </w:r>
      <w:r w:rsidRPr="00690EE6">
        <w:rPr>
          <w:rFonts w:cstheme="majorHAnsi"/>
        </w:rPr>
        <w:t>stanowi</w:t>
      </w:r>
      <w:r w:rsidR="000E7029" w:rsidRPr="00690EE6">
        <w:rPr>
          <w:rFonts w:cstheme="majorHAnsi"/>
        </w:rPr>
        <w:t xml:space="preserve"> przejaw</w:t>
      </w:r>
      <w:r w:rsidRPr="00690EE6">
        <w:rPr>
          <w:rFonts w:cstheme="majorHAnsi"/>
        </w:rPr>
        <w:t xml:space="preserve"> nowe</w:t>
      </w:r>
      <w:r w:rsidR="000E7029" w:rsidRPr="00690EE6">
        <w:rPr>
          <w:rFonts w:cstheme="majorHAnsi"/>
        </w:rPr>
        <w:t>go</w:t>
      </w:r>
      <w:r w:rsidRPr="00690EE6">
        <w:rPr>
          <w:rFonts w:cstheme="majorHAnsi"/>
        </w:rPr>
        <w:t xml:space="preserve"> podejści</w:t>
      </w:r>
      <w:r w:rsidR="000E7029" w:rsidRPr="00690EE6">
        <w:rPr>
          <w:rFonts w:cstheme="majorHAnsi"/>
        </w:rPr>
        <w:t>a</w:t>
      </w:r>
      <w:r w:rsidRPr="00690EE6">
        <w:rPr>
          <w:rFonts w:cstheme="majorHAnsi"/>
        </w:rPr>
        <w:t xml:space="preserve"> NCBR</w:t>
      </w:r>
      <w:r w:rsidR="00A3013C" w:rsidRPr="00690EE6">
        <w:rPr>
          <w:rFonts w:cstheme="majorHAnsi"/>
        </w:rPr>
        <w:t xml:space="preserve"> do wspierania prac badawczo-rozwojowych</w:t>
      </w:r>
      <w:r w:rsidR="00395C4C" w:rsidRPr="00690EE6">
        <w:rPr>
          <w:rFonts w:cstheme="majorHAnsi"/>
        </w:rPr>
        <w:t xml:space="preserve"> na zasadach rynkowych</w:t>
      </w:r>
      <w:r w:rsidR="00A3013C" w:rsidRPr="00690EE6">
        <w:rPr>
          <w:rFonts w:cstheme="majorHAnsi"/>
        </w:rPr>
        <w:t xml:space="preserve">. Tryb ten </w:t>
      </w:r>
      <w:r w:rsidR="00282734" w:rsidRPr="00690EE6">
        <w:rPr>
          <w:rFonts w:cstheme="majorHAnsi"/>
        </w:rPr>
        <w:t xml:space="preserve">został </w:t>
      </w:r>
      <w:r w:rsidR="00A3013C" w:rsidRPr="00690EE6">
        <w:rPr>
          <w:rFonts w:cstheme="majorHAnsi"/>
        </w:rPr>
        <w:t xml:space="preserve">dostosowany do zamawiania rozwiązań niedostępnych na rynku – pozwala przede wszystkim na wybór i finansowanie projektów w taki sposób, by w jak największym stopniu dopasować rozwiązania do oczekiwań jednostki zamawiającej – jest to możliwe, ponieważ jednostka zamawiająca na bieżąco może kształtować nowe technologie będące przedmiotem zamówienia wspólnie z wykonawcami (począwszy od etapu wyboru projektu, </w:t>
      </w:r>
      <w:r w:rsidR="00435D56" w:rsidRPr="00690EE6">
        <w:rPr>
          <w:rFonts w:cstheme="majorHAnsi"/>
        </w:rPr>
        <w:t>który dopuszcza doprecyzowanie dokumentacji w</w:t>
      </w:r>
      <w:r w:rsidR="00DA350E" w:rsidRPr="00690EE6">
        <w:rPr>
          <w:rFonts w:cstheme="majorHAnsi"/>
        </w:rPr>
        <w:t> </w:t>
      </w:r>
      <w:r w:rsidR="00435D56" w:rsidRPr="00690EE6">
        <w:rPr>
          <w:rFonts w:cstheme="majorHAnsi"/>
        </w:rPr>
        <w:t>uzgodnieniu z</w:t>
      </w:r>
      <w:r w:rsidR="005068B7" w:rsidRPr="00690EE6">
        <w:rPr>
          <w:rFonts w:cstheme="majorHAnsi"/>
        </w:rPr>
        <w:t> </w:t>
      </w:r>
      <w:r w:rsidR="00435D56" w:rsidRPr="00690EE6">
        <w:rPr>
          <w:rFonts w:cstheme="majorHAnsi"/>
        </w:rPr>
        <w:t>wykonawcami</w:t>
      </w:r>
      <w:r w:rsidR="00A3013C" w:rsidRPr="00690EE6">
        <w:rPr>
          <w:rFonts w:cstheme="majorHAnsi"/>
        </w:rPr>
        <w:t xml:space="preserve">, poprzez możliwość </w:t>
      </w:r>
      <w:r w:rsidR="00435D56" w:rsidRPr="00690EE6">
        <w:rPr>
          <w:rFonts w:cstheme="majorHAnsi"/>
        </w:rPr>
        <w:t xml:space="preserve">jednoczesnego </w:t>
      </w:r>
      <w:r w:rsidR="00A3013C" w:rsidRPr="00690EE6">
        <w:rPr>
          <w:rFonts w:cstheme="majorHAnsi"/>
        </w:rPr>
        <w:t>wyboru kilku wykonawców</w:t>
      </w:r>
      <w:r w:rsidR="00435D56" w:rsidRPr="00690EE6">
        <w:rPr>
          <w:rFonts w:cstheme="majorHAnsi"/>
        </w:rPr>
        <w:t xml:space="preserve"> wraz z</w:t>
      </w:r>
      <w:r w:rsidR="005068B7" w:rsidRPr="00690EE6">
        <w:rPr>
          <w:rFonts w:cstheme="majorHAnsi"/>
        </w:rPr>
        <w:t> </w:t>
      </w:r>
      <w:r w:rsidR="00435D56" w:rsidRPr="00690EE6">
        <w:rPr>
          <w:rFonts w:cstheme="majorHAnsi"/>
        </w:rPr>
        <w:t xml:space="preserve">możliwością zakończenia współpracy z niektórymi </w:t>
      </w:r>
      <w:r w:rsidR="004F7ED8" w:rsidRPr="00690EE6">
        <w:rPr>
          <w:rFonts w:cstheme="majorHAnsi"/>
        </w:rPr>
        <w:t xml:space="preserve">z nich </w:t>
      </w:r>
      <w:r w:rsidR="00435D56" w:rsidRPr="00690EE6">
        <w:rPr>
          <w:rFonts w:cstheme="majorHAnsi"/>
        </w:rPr>
        <w:t>wskutek oceny ich działań na pośrednich etapach prac badawczo-rozwojowych</w:t>
      </w:r>
      <w:r w:rsidR="00A3013C" w:rsidRPr="00690EE6">
        <w:rPr>
          <w:rFonts w:cstheme="majorHAnsi"/>
        </w:rPr>
        <w:t xml:space="preserve">, </w:t>
      </w:r>
      <w:r w:rsidR="00435D56" w:rsidRPr="00690EE6">
        <w:rPr>
          <w:rFonts w:cstheme="majorHAnsi"/>
        </w:rPr>
        <w:t xml:space="preserve">aż </w:t>
      </w:r>
      <w:r w:rsidR="00174D13" w:rsidRPr="00690EE6">
        <w:rPr>
          <w:rFonts w:cstheme="majorHAnsi"/>
        </w:rPr>
        <w:t xml:space="preserve">do </w:t>
      </w:r>
      <w:r w:rsidR="00435D56" w:rsidRPr="00690EE6">
        <w:rPr>
          <w:rFonts w:cstheme="majorHAnsi"/>
        </w:rPr>
        <w:t>uzyskania pożądanych rozwiązań</w:t>
      </w:r>
      <w:r w:rsidR="00A3013C" w:rsidRPr="00690EE6">
        <w:rPr>
          <w:rFonts w:cstheme="majorHAnsi"/>
        </w:rPr>
        <w:t>). Zaangażowanie NCBR w realizację projektu na wczesnym etapie prowa</w:t>
      </w:r>
      <w:r w:rsidR="002F2650" w:rsidRPr="00690EE6">
        <w:rPr>
          <w:rFonts w:cstheme="majorHAnsi"/>
        </w:rPr>
        <w:t>dzenia prac badawczych i rozwojowych</w:t>
      </w:r>
      <w:r w:rsidR="00A3013C" w:rsidRPr="00690EE6">
        <w:rPr>
          <w:rFonts w:cstheme="majorHAnsi"/>
        </w:rPr>
        <w:t xml:space="preserve">, może zwiększyć szanse na uzyskanie lepszej relacji ceny do jakości otrzymanego produktu. </w:t>
      </w:r>
    </w:p>
    <w:p w14:paraId="52072AA9" w14:textId="77777777" w:rsidR="00B97289" w:rsidRPr="00690EE6" w:rsidRDefault="00B97289" w:rsidP="00B97289">
      <w:pPr>
        <w:spacing w:after="0" w:line="240" w:lineRule="auto"/>
        <w:jc w:val="both"/>
        <w:rPr>
          <w:rFonts w:cstheme="majorHAnsi"/>
        </w:rPr>
      </w:pPr>
    </w:p>
    <w:p w14:paraId="24078FB6" w14:textId="77777777" w:rsidR="00E7168A" w:rsidRPr="00690EE6" w:rsidRDefault="008C0349" w:rsidP="00E52F80">
      <w:pPr>
        <w:pStyle w:val="Nagwek2"/>
        <w:keepNext w:val="0"/>
        <w:keepLines w:val="0"/>
        <w:numPr>
          <w:ilvl w:val="1"/>
          <w:numId w:val="13"/>
        </w:numPr>
        <w:spacing w:before="0" w:after="120" w:line="276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38" w:name="_Toc53786412"/>
      <w:bookmarkStart w:id="39" w:name="_Toc54826852"/>
      <w:bookmarkStart w:id="40" w:name="_Toc54730598"/>
      <w:bookmarkStart w:id="41" w:name="_Toc59586208"/>
      <w:r w:rsidRPr="00690EE6">
        <w:rPr>
          <w:rFonts w:asciiTheme="minorHAnsi" w:hAnsiTheme="minorHAnsi" w:cstheme="majorHAnsi"/>
          <w:b/>
          <w:color w:val="C00000"/>
          <w:sz w:val="24"/>
          <w:szCs w:val="24"/>
        </w:rPr>
        <w:t>Pomoc publiczna</w:t>
      </w:r>
      <w:bookmarkEnd w:id="33"/>
      <w:bookmarkEnd w:id="34"/>
      <w:bookmarkEnd w:id="35"/>
      <w:bookmarkEnd w:id="36"/>
      <w:r w:rsidR="000D2A59" w:rsidRPr="00690EE6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i finansowanie ze środków Europejskiego Funduszu Rozwoju Regionalnego</w:t>
      </w:r>
      <w:bookmarkEnd w:id="38"/>
      <w:bookmarkEnd w:id="39"/>
      <w:bookmarkEnd w:id="40"/>
      <w:bookmarkEnd w:id="41"/>
      <w:r w:rsidR="000D2A59" w:rsidRPr="00690EE6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</w:t>
      </w:r>
    </w:p>
    <w:p w14:paraId="512101CC" w14:textId="1394A023" w:rsidR="00AF3916" w:rsidRPr="00690EE6" w:rsidRDefault="002F2650" w:rsidP="00E52F80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42" w:name="_Ref495417301"/>
      <w:r w:rsidRPr="00690EE6">
        <w:rPr>
          <w:rFonts w:cstheme="majorHAnsi"/>
          <w:b/>
        </w:rPr>
        <w:t>Z</w:t>
      </w:r>
      <w:r w:rsidR="008C0349" w:rsidRPr="00690EE6">
        <w:rPr>
          <w:rFonts w:cstheme="majorHAnsi"/>
          <w:b/>
        </w:rPr>
        <w:t xml:space="preserve">godnie z </w:t>
      </w:r>
      <w:r w:rsidRPr="00690EE6">
        <w:rPr>
          <w:rFonts w:cstheme="majorHAnsi"/>
          <w:b/>
        </w:rPr>
        <w:t xml:space="preserve">cz. 2.3. pkt 33 Zasad ramowych udzielenie zamówienia na przeprowadzenie usług badawczo-rozwojowych w formule </w:t>
      </w:r>
      <w:r w:rsidR="00837C7D" w:rsidRPr="00690EE6">
        <w:rPr>
          <w:rFonts w:cstheme="majorHAnsi"/>
          <w:b/>
        </w:rPr>
        <w:t>Z</w:t>
      </w:r>
      <w:r w:rsidRPr="00690EE6">
        <w:rPr>
          <w:rFonts w:cstheme="majorHAnsi"/>
          <w:b/>
        </w:rPr>
        <w:t xml:space="preserve">amówienia </w:t>
      </w:r>
      <w:r w:rsidR="00837C7D" w:rsidRPr="00690EE6">
        <w:rPr>
          <w:rFonts w:cstheme="majorHAnsi"/>
          <w:b/>
        </w:rPr>
        <w:t>P</w:t>
      </w:r>
      <w:r w:rsidRPr="00690EE6">
        <w:rPr>
          <w:rFonts w:cstheme="majorHAnsi"/>
          <w:b/>
        </w:rPr>
        <w:t>rzedkomercyjnego</w:t>
      </w:r>
      <w:r w:rsidR="00DD4EF4" w:rsidRPr="00690EE6">
        <w:rPr>
          <w:rFonts w:cstheme="majorHAnsi"/>
          <w:b/>
        </w:rPr>
        <w:t xml:space="preserve"> </w:t>
      </w:r>
      <w:r w:rsidR="008C0349" w:rsidRPr="00690EE6">
        <w:rPr>
          <w:rFonts w:cstheme="majorHAnsi"/>
          <w:b/>
        </w:rPr>
        <w:t>nie stanowi udzielenia pomocy państwa</w:t>
      </w:r>
      <w:r w:rsidRPr="00690EE6">
        <w:rPr>
          <w:rFonts w:cstheme="majorHAnsi"/>
        </w:rPr>
        <w:t xml:space="preserve"> </w:t>
      </w:r>
      <w:r w:rsidR="009E15E0" w:rsidRPr="00690EE6">
        <w:rPr>
          <w:rFonts w:cstheme="majorHAnsi"/>
        </w:rPr>
        <w:t xml:space="preserve">w rozumieniu art. 107 </w:t>
      </w:r>
      <w:r w:rsidR="00837C7D" w:rsidRPr="00690EE6">
        <w:rPr>
          <w:rFonts w:cstheme="majorHAnsi"/>
        </w:rPr>
        <w:t>Traktatu o Funkcjonowaniu Unii Europejskiej</w:t>
      </w:r>
      <w:r w:rsidR="00E7168A" w:rsidRPr="00690EE6">
        <w:rPr>
          <w:rFonts w:cstheme="majorHAnsi"/>
        </w:rPr>
        <w:t xml:space="preserve">, </w:t>
      </w:r>
      <w:r w:rsidR="00211369" w:rsidRPr="00690EE6">
        <w:rPr>
          <w:rFonts w:cstheme="majorHAnsi"/>
        </w:rPr>
        <w:t>jeżeli</w:t>
      </w:r>
      <w:r w:rsidR="008C0349" w:rsidRPr="00690EE6">
        <w:rPr>
          <w:rFonts w:cstheme="majorHAnsi"/>
        </w:rPr>
        <w:t xml:space="preserve"> </w:t>
      </w:r>
      <w:r w:rsidR="00837C7D" w:rsidRPr="00690EE6">
        <w:rPr>
          <w:rFonts w:cstheme="majorHAnsi"/>
          <w:b/>
        </w:rPr>
        <w:t>c</w:t>
      </w:r>
      <w:r w:rsidR="00E64133" w:rsidRPr="00690EE6">
        <w:rPr>
          <w:rFonts w:cstheme="majorHAnsi"/>
          <w:b/>
        </w:rPr>
        <w:t xml:space="preserve">ena zapłacona za usługi badawcze i </w:t>
      </w:r>
      <w:r w:rsidR="00837C7D" w:rsidRPr="00690EE6">
        <w:rPr>
          <w:rFonts w:cstheme="majorHAnsi"/>
          <w:b/>
        </w:rPr>
        <w:t xml:space="preserve">rozwojowe w pełni odzwierciedla wartość rynkową korzyści uzyskanych przez zamawiającego oraz ryzyko poniesione przez uczestniczących usługodawców. </w:t>
      </w:r>
      <w:bookmarkEnd w:id="42"/>
      <w:r w:rsidR="007803D1" w:rsidRPr="00690EE6">
        <w:rPr>
          <w:rFonts w:cstheme="majorHAnsi"/>
        </w:rPr>
        <w:t>Komisja Europejska wskazuje, że</w:t>
      </w:r>
      <w:r w:rsidR="007803D1" w:rsidRPr="00690EE6">
        <w:rPr>
          <w:rFonts w:cstheme="majorHAnsi"/>
          <w:b/>
        </w:rPr>
        <w:t xml:space="preserve"> </w:t>
      </w:r>
      <w:r w:rsidR="00874AF5" w:rsidRPr="00690EE6">
        <w:rPr>
          <w:rFonts w:cstheme="majorHAnsi"/>
        </w:rPr>
        <w:t>środkiem do osiągnięcia tego wymogu</w:t>
      </w:r>
      <w:r w:rsidR="007803D1" w:rsidRPr="00690EE6">
        <w:rPr>
          <w:rFonts w:cstheme="majorHAnsi"/>
          <w:b/>
        </w:rPr>
        <w:t xml:space="preserve"> </w:t>
      </w:r>
      <w:r w:rsidR="007803D1" w:rsidRPr="00690EE6">
        <w:rPr>
          <w:rFonts w:cstheme="majorHAnsi"/>
        </w:rPr>
        <w:t>jest m.in. przeprowadzenie zamówienia w ramach otwartej, przejrzystej, niedyskryminacyjnej procedury, w której wybór wykonawców dokonany jest na podstawie obiektywnych kryteriów wyboru, zaś korzyści w</w:t>
      </w:r>
      <w:r w:rsidR="005068B7" w:rsidRPr="00690EE6">
        <w:rPr>
          <w:rFonts w:cstheme="majorHAnsi"/>
        </w:rPr>
        <w:t> </w:t>
      </w:r>
      <w:r w:rsidR="007803D1" w:rsidRPr="00690EE6">
        <w:rPr>
          <w:rFonts w:cstheme="majorHAnsi"/>
        </w:rPr>
        <w:t>obszarze praw własności intelektualnej są dzielone pomiędzy</w:t>
      </w:r>
      <w:r w:rsidR="007803D1" w:rsidRPr="00690EE6">
        <w:rPr>
          <w:rFonts w:cstheme="majorHAnsi"/>
          <w:b/>
        </w:rPr>
        <w:t xml:space="preserve"> </w:t>
      </w:r>
      <w:r w:rsidR="007803D1" w:rsidRPr="00690EE6">
        <w:rPr>
          <w:rFonts w:cstheme="majorHAnsi"/>
        </w:rPr>
        <w:t>zamawiającego i wykonawcę.</w:t>
      </w:r>
    </w:p>
    <w:p w14:paraId="7A4ED04A" w14:textId="3BE916E7" w:rsidR="00D849D3" w:rsidRPr="00690EE6" w:rsidRDefault="008C0349" w:rsidP="00E52F80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 xml:space="preserve">Zamiarem </w:t>
      </w:r>
      <w:r w:rsidR="00914CB6" w:rsidRPr="00690EE6">
        <w:rPr>
          <w:rFonts w:cstheme="majorHAnsi"/>
        </w:rPr>
        <w:t>Narodowego Centrum Badań i Rozwoju</w:t>
      </w:r>
      <w:r w:rsidR="00DD4E56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>jest</w:t>
      </w:r>
      <w:r w:rsidR="00CA118F" w:rsidRPr="00690EE6">
        <w:rPr>
          <w:rFonts w:cstheme="majorHAnsi"/>
        </w:rPr>
        <w:t xml:space="preserve">, </w:t>
      </w:r>
      <w:r w:rsidR="00395C4C" w:rsidRPr="00690EE6">
        <w:rPr>
          <w:rFonts w:cstheme="majorHAnsi"/>
        </w:rPr>
        <w:t xml:space="preserve">aby </w:t>
      </w:r>
      <w:r w:rsidR="00CA118F" w:rsidRPr="00690EE6">
        <w:rPr>
          <w:rFonts w:cstheme="majorHAnsi"/>
        </w:rPr>
        <w:t>dzięki mechanizmom opisanym w Regulaminie i Umowie,</w:t>
      </w:r>
      <w:r w:rsidRPr="00690EE6">
        <w:rPr>
          <w:rFonts w:cstheme="majorHAnsi"/>
        </w:rPr>
        <w:t xml:space="preserve"> </w:t>
      </w:r>
      <w:r w:rsidR="00395C4C" w:rsidRPr="00690EE6">
        <w:rPr>
          <w:rFonts w:cstheme="majorHAnsi"/>
        </w:rPr>
        <w:t>uzyskać adekwatność</w:t>
      </w:r>
      <w:r w:rsidRPr="00690EE6">
        <w:rPr>
          <w:rFonts w:cstheme="majorHAnsi"/>
        </w:rPr>
        <w:t xml:space="preserve"> wynagrodzenia </w:t>
      </w:r>
      <w:r w:rsidR="00D15DB4" w:rsidRPr="00690EE6">
        <w:rPr>
          <w:rFonts w:cstheme="majorHAnsi"/>
        </w:rPr>
        <w:t>Uczestników Przedsięwzięcia</w:t>
      </w:r>
      <w:r w:rsidRPr="00690EE6">
        <w:rPr>
          <w:rFonts w:cstheme="majorHAnsi"/>
        </w:rPr>
        <w:t xml:space="preserve"> do prowadzonych przez nich prac oraz do podziału korzyści i ryzyk pomiędzy NCBR</w:t>
      </w:r>
      <w:r w:rsidR="002B1959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 xml:space="preserve">a </w:t>
      </w:r>
      <w:r w:rsidR="00D15DB4" w:rsidRPr="00690EE6">
        <w:rPr>
          <w:rFonts w:cstheme="majorHAnsi"/>
        </w:rPr>
        <w:t>Uczestnikami Przedsięwzięcia</w:t>
      </w:r>
      <w:r w:rsidRPr="00690EE6">
        <w:rPr>
          <w:rFonts w:cstheme="majorHAnsi"/>
        </w:rPr>
        <w:t>, która będzie odpowiadać zaleceniom Komisji Europejskiej wskazanym w Zasadach ramowych.</w:t>
      </w:r>
    </w:p>
    <w:p w14:paraId="3C999747" w14:textId="2F50FC2F" w:rsidR="00D849D3" w:rsidRPr="00690EE6" w:rsidRDefault="00586E2C" w:rsidP="00E52F80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i/>
          <w:color w:val="000000" w:themeColor="text1"/>
        </w:rPr>
      </w:pPr>
      <w:r w:rsidRPr="00690EE6">
        <w:rPr>
          <w:rFonts w:cstheme="majorHAnsi"/>
        </w:rPr>
        <w:t xml:space="preserve">Przedsięwzięcie </w:t>
      </w:r>
      <w:r w:rsidR="000D2A59" w:rsidRPr="00690EE6">
        <w:rPr>
          <w:rFonts w:cstheme="majorHAnsi"/>
        </w:rPr>
        <w:t xml:space="preserve">jest </w:t>
      </w:r>
      <w:r w:rsidR="008C5CDA" w:rsidRPr="00690EE6">
        <w:rPr>
          <w:rFonts w:cstheme="majorHAnsi"/>
        </w:rPr>
        <w:t xml:space="preserve">finansowane </w:t>
      </w:r>
      <w:r w:rsidR="00D849D3" w:rsidRPr="00690EE6">
        <w:rPr>
          <w:rFonts w:cstheme="majorHAnsi"/>
        </w:rPr>
        <w:t xml:space="preserve">ze środków </w:t>
      </w:r>
      <w:r w:rsidR="003F366E" w:rsidRPr="00690EE6">
        <w:rPr>
          <w:rFonts w:cstheme="majorHAnsi"/>
        </w:rPr>
        <w:t xml:space="preserve">Europejskiego Funduszu Rozwoju Regionalnego w ramach </w:t>
      </w:r>
      <w:r w:rsidR="00D849D3" w:rsidRPr="00690EE6">
        <w:t>p</w:t>
      </w:r>
      <w:r w:rsidR="00D849D3" w:rsidRPr="00690EE6">
        <w:rPr>
          <w:bCs/>
          <w:color w:val="000000" w:themeColor="text1"/>
        </w:rPr>
        <w:t xml:space="preserve">rojektu pozakonkursowego pn. </w:t>
      </w:r>
      <w:r w:rsidR="00EB7B56" w:rsidRPr="00690EE6">
        <w:rPr>
          <w:rFonts w:eastAsia="Times New Roman" w:cs="Arial"/>
          <w:iCs/>
        </w:rPr>
        <w:t xml:space="preserve">Podniesienie poziomu innowacyjności gospodarki poprzez realizację przedsięwzięć badawczych w trybie innowacyjnych zamówień publicznych w </w:t>
      </w:r>
      <w:r w:rsidR="00EB7B56" w:rsidRPr="00690EE6">
        <w:rPr>
          <w:rFonts w:eastAsia="Times New Roman" w:cs="Arial"/>
          <w:iCs/>
        </w:rPr>
        <w:lastRenderedPageBreak/>
        <w:t>celu wsparcia realizacji strategii Europejskiego Zielonego Ładu</w:t>
      </w:r>
      <w:r w:rsidR="00796D3C" w:rsidRPr="00690EE6">
        <w:rPr>
          <w:rFonts w:eastAsia="Times New Roman" w:cs="Arial"/>
          <w:iCs/>
        </w:rPr>
        <w:t xml:space="preserve"> zgodnie z umową z dnia 3 lipca 2020 r. numer POIR.04.01.03-00-0001/20-00.</w:t>
      </w:r>
    </w:p>
    <w:p w14:paraId="6B4D43F3" w14:textId="1875A403" w:rsidR="00B41024" w:rsidRPr="00690EE6" w:rsidRDefault="00B41024" w:rsidP="00E52F80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 xml:space="preserve">NCBR wymaga, aby </w:t>
      </w:r>
      <w:r w:rsidR="00D15DB4" w:rsidRPr="00690EE6">
        <w:rPr>
          <w:rFonts w:cstheme="majorHAnsi"/>
        </w:rPr>
        <w:t>Uczestnik Przedsięwzięcia</w:t>
      </w:r>
      <w:r w:rsidR="006347DC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>zobowiązał się, że prace wykonywane przez niego w ramach usług badawczo-rozwojow</w:t>
      </w:r>
      <w:r w:rsidR="002D20AC" w:rsidRPr="00690EE6">
        <w:rPr>
          <w:rFonts w:cstheme="majorHAnsi"/>
        </w:rPr>
        <w:t>ych,</w:t>
      </w:r>
      <w:r w:rsidRPr="00690EE6">
        <w:rPr>
          <w:rFonts w:cstheme="majorHAnsi"/>
        </w:rPr>
        <w:t xml:space="preserve"> świadczonych w </w:t>
      </w:r>
      <w:r w:rsidR="001E61ED" w:rsidRPr="00690EE6">
        <w:rPr>
          <w:rFonts w:cstheme="majorHAnsi"/>
        </w:rPr>
        <w:t>ramach Przedsięwzięcia</w:t>
      </w:r>
      <w:r w:rsidR="002D20AC" w:rsidRPr="00690EE6">
        <w:rPr>
          <w:rFonts w:cstheme="majorHAnsi"/>
        </w:rPr>
        <w:t>,</w:t>
      </w:r>
      <w:r w:rsidR="00395C4C" w:rsidRPr="00690EE6">
        <w:rPr>
          <w:rFonts w:cstheme="majorHAnsi"/>
        </w:rPr>
        <w:t xml:space="preserve"> za które otrzymuje wynagrodzenie przewidziane Umową</w:t>
      </w:r>
      <w:r w:rsidRPr="00690EE6">
        <w:rPr>
          <w:rFonts w:cstheme="majorHAnsi"/>
        </w:rPr>
        <w:t xml:space="preserve">, nie </w:t>
      </w:r>
      <w:r w:rsidR="00EC126E" w:rsidRPr="00690EE6">
        <w:rPr>
          <w:rFonts w:cstheme="majorHAnsi"/>
        </w:rPr>
        <w:t xml:space="preserve">były, ani nie </w:t>
      </w:r>
      <w:r w:rsidRPr="00690EE6">
        <w:rPr>
          <w:rFonts w:cstheme="majorHAnsi"/>
        </w:rPr>
        <w:t xml:space="preserve">będą finansowane </w:t>
      </w:r>
      <w:r w:rsidR="00174D13" w:rsidRPr="00690EE6">
        <w:rPr>
          <w:rFonts w:cstheme="majorHAnsi"/>
        </w:rPr>
        <w:t xml:space="preserve">ze środków publicznych, a w szczególności </w:t>
      </w:r>
      <w:r w:rsidRPr="00690EE6">
        <w:rPr>
          <w:rFonts w:cstheme="majorHAnsi"/>
        </w:rPr>
        <w:t>ze środków pochodzących z budżetu Unii Europejskiej, z</w:t>
      </w:r>
      <w:r w:rsidR="005068B7" w:rsidRPr="00690EE6">
        <w:rPr>
          <w:rFonts w:cstheme="majorHAnsi"/>
        </w:rPr>
        <w:t> </w:t>
      </w:r>
      <w:r w:rsidRPr="00690EE6">
        <w:rPr>
          <w:rFonts w:cstheme="majorHAnsi"/>
        </w:rPr>
        <w:t xml:space="preserve">wyłączeniem wynagrodzenia wypłacanego </w:t>
      </w:r>
      <w:r w:rsidR="008920C2" w:rsidRPr="00690EE6">
        <w:rPr>
          <w:rFonts w:cstheme="majorHAnsi"/>
        </w:rPr>
        <w:t xml:space="preserve">w ramach </w:t>
      </w:r>
      <w:r w:rsidR="00390FB3" w:rsidRPr="00690EE6">
        <w:rPr>
          <w:rFonts w:cstheme="majorHAnsi"/>
        </w:rPr>
        <w:t>Przedsięwzięcia</w:t>
      </w:r>
      <w:r w:rsidRPr="00690EE6">
        <w:rPr>
          <w:rFonts w:cstheme="majorHAnsi"/>
        </w:rPr>
        <w:t xml:space="preserve">. </w:t>
      </w:r>
    </w:p>
    <w:p w14:paraId="3E4CD073" w14:textId="77777777" w:rsidR="00B97289" w:rsidRPr="00690EE6" w:rsidRDefault="00B97289" w:rsidP="00B97289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bookmarkStart w:id="43" w:name="_Hlk53752756"/>
    </w:p>
    <w:p w14:paraId="2278B2D5" w14:textId="59C3BCE5" w:rsidR="00B97289" w:rsidRPr="00690EE6" w:rsidRDefault="00B97289" w:rsidP="00E52F80">
      <w:pPr>
        <w:pStyle w:val="Nagwek2"/>
        <w:keepNext w:val="0"/>
        <w:keepLines w:val="0"/>
        <w:numPr>
          <w:ilvl w:val="1"/>
          <w:numId w:val="13"/>
        </w:numPr>
        <w:spacing w:before="0" w:after="120" w:line="276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44" w:name="_Ref52625619"/>
      <w:bookmarkStart w:id="45" w:name="_Toc53786413"/>
      <w:bookmarkStart w:id="46" w:name="_Toc54826853"/>
      <w:bookmarkStart w:id="47" w:name="_Toc54730599"/>
      <w:bookmarkStart w:id="48" w:name="_Toc59586209"/>
      <w:r w:rsidRPr="00690EE6">
        <w:rPr>
          <w:rFonts w:asciiTheme="minorHAnsi" w:hAnsiTheme="minorHAnsi" w:cstheme="majorHAnsi"/>
          <w:b/>
          <w:color w:val="C00000"/>
          <w:sz w:val="24"/>
          <w:szCs w:val="24"/>
        </w:rPr>
        <w:t>Wyjaśnienie kluczowych założeń Przedsięwzięcia</w:t>
      </w:r>
      <w:bookmarkEnd w:id="44"/>
      <w:bookmarkEnd w:id="45"/>
      <w:bookmarkEnd w:id="46"/>
      <w:bookmarkEnd w:id="47"/>
      <w:bookmarkEnd w:id="48"/>
    </w:p>
    <w:bookmarkEnd w:id="43"/>
    <w:p w14:paraId="499612F6" w14:textId="5A782E05" w:rsidR="00EC78C2" w:rsidRPr="00690EE6" w:rsidRDefault="002510BB" w:rsidP="21BBD964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="007A5C62" w:rsidRPr="00690EE6">
        <w:rPr>
          <w:rFonts w:cstheme="majorBidi"/>
          <w:b/>
          <w:bCs/>
        </w:rPr>
        <w:t>Rodzaj</w:t>
      </w:r>
      <w:r w:rsidR="007A5C62" w:rsidRPr="00690EE6">
        <w:rPr>
          <w:rFonts w:cstheme="majorBidi"/>
        </w:rPr>
        <w:t xml:space="preserve"> </w:t>
      </w:r>
      <w:r w:rsidRPr="00690EE6">
        <w:rPr>
          <w:rFonts w:cstheme="majorBidi"/>
          <w:b/>
          <w:bCs/>
        </w:rPr>
        <w:t>zamówienia</w:t>
      </w:r>
      <w:r w:rsidRPr="00690EE6">
        <w:rPr>
          <w:rFonts w:cstheme="majorBidi"/>
        </w:rPr>
        <w:t>]</w:t>
      </w:r>
      <w:r w:rsidR="007A5C62" w:rsidRPr="00690EE6">
        <w:rPr>
          <w:rFonts w:cstheme="majorBidi"/>
        </w:rPr>
        <w:t xml:space="preserve"> Przedmiotem zamówienia są usługi badawczo-rozwojowe</w:t>
      </w:r>
      <w:r w:rsidR="009B386B" w:rsidRPr="00690EE6">
        <w:rPr>
          <w:rFonts w:cstheme="majorBidi"/>
        </w:rPr>
        <w:t>,</w:t>
      </w:r>
      <w:r w:rsidR="007A5C62" w:rsidRPr="00690EE6">
        <w:rPr>
          <w:rFonts w:cstheme="majorBidi"/>
        </w:rPr>
        <w:t xml:space="preserve"> wraz ze szczegółowo określonymi </w:t>
      </w:r>
      <w:r w:rsidR="005168D5" w:rsidRPr="00690EE6">
        <w:rPr>
          <w:rFonts w:cstheme="majorBidi"/>
        </w:rPr>
        <w:t xml:space="preserve">niezbędnymi </w:t>
      </w:r>
      <w:r w:rsidR="007A5C62" w:rsidRPr="00690EE6">
        <w:rPr>
          <w:rFonts w:cstheme="majorBidi"/>
        </w:rPr>
        <w:t>świadczeniami pobocznymi</w:t>
      </w:r>
      <w:r w:rsidR="00355D32" w:rsidRPr="00690EE6">
        <w:rPr>
          <w:rFonts w:cstheme="majorBidi"/>
        </w:rPr>
        <w:t xml:space="preserve">, nakierowane na stworzenie </w:t>
      </w:r>
      <w:r w:rsidR="00D319E4" w:rsidRPr="00690EE6">
        <w:rPr>
          <w:rFonts w:cstheme="majorBidi"/>
        </w:rPr>
        <w:t>Rozwiązania</w:t>
      </w:r>
      <w:r w:rsidR="00F621C6" w:rsidRPr="00690EE6">
        <w:rPr>
          <w:rFonts w:cstheme="majorBidi"/>
        </w:rPr>
        <w:t xml:space="preserve"> </w:t>
      </w:r>
      <w:r w:rsidR="00F84C9D" w:rsidRPr="00690EE6">
        <w:rPr>
          <w:rFonts w:cstheme="majorBidi"/>
        </w:rPr>
        <w:t xml:space="preserve">służącego </w:t>
      </w:r>
      <w:r w:rsidR="00EF5199" w:rsidRPr="00690EE6">
        <w:rPr>
          <w:rFonts w:cstheme="majorBidi"/>
        </w:rPr>
        <w:t xml:space="preserve">odpowiedzi na określony </w:t>
      </w:r>
      <w:r w:rsidR="1B015C57" w:rsidRPr="00690EE6">
        <w:rPr>
          <w:rFonts w:cstheme="majorBidi"/>
        </w:rPr>
        <w:t>Wymaganiami</w:t>
      </w:r>
      <w:r w:rsidR="006763C2" w:rsidRPr="00690EE6">
        <w:rPr>
          <w:rFonts w:cstheme="majorBidi"/>
        </w:rPr>
        <w:t xml:space="preserve"> </w:t>
      </w:r>
      <w:r w:rsidR="00F84C9D" w:rsidRPr="00690EE6">
        <w:rPr>
          <w:rFonts w:cstheme="majorBidi"/>
        </w:rPr>
        <w:t>Obligatoryjnymi</w:t>
      </w:r>
      <w:r w:rsidR="006763C2" w:rsidRPr="00690EE6">
        <w:rPr>
          <w:rFonts w:cstheme="majorBidi"/>
        </w:rPr>
        <w:t xml:space="preserve">, </w:t>
      </w:r>
      <w:r w:rsidR="1B015C57" w:rsidRPr="00690EE6">
        <w:rPr>
          <w:rFonts w:cstheme="majorBidi"/>
        </w:rPr>
        <w:t>Wymaganiami</w:t>
      </w:r>
      <w:r w:rsidR="006763C2" w:rsidRPr="00690EE6">
        <w:rPr>
          <w:rFonts w:cstheme="majorBidi"/>
        </w:rPr>
        <w:t xml:space="preserve"> Konkursowymi, </w:t>
      </w:r>
      <w:r w:rsidR="1B015C57" w:rsidRPr="00690EE6">
        <w:rPr>
          <w:rFonts w:cstheme="majorBidi"/>
        </w:rPr>
        <w:t>Wymaganiami</w:t>
      </w:r>
      <w:r w:rsidR="006763C2" w:rsidRPr="00690EE6">
        <w:rPr>
          <w:rFonts w:cstheme="majorBidi"/>
        </w:rPr>
        <w:t xml:space="preserve"> Jakościowymi i </w:t>
      </w:r>
      <w:r w:rsidR="1B015C57" w:rsidRPr="00690EE6">
        <w:rPr>
          <w:rFonts w:cstheme="majorBidi"/>
        </w:rPr>
        <w:t>Wymaganiami</w:t>
      </w:r>
      <w:r w:rsidR="006763C2" w:rsidRPr="00690EE6">
        <w:rPr>
          <w:rFonts w:cstheme="majorBidi"/>
        </w:rPr>
        <w:t xml:space="preserve"> Opcjonalnymi</w:t>
      </w:r>
      <w:r w:rsidR="00EF5199" w:rsidRPr="00690EE6">
        <w:rPr>
          <w:rFonts w:cstheme="majorBidi"/>
        </w:rPr>
        <w:t xml:space="preserve"> </w:t>
      </w:r>
      <w:r w:rsidR="00F84C9D" w:rsidRPr="00690EE6">
        <w:rPr>
          <w:rFonts w:cstheme="majorBidi"/>
        </w:rPr>
        <w:t xml:space="preserve">problem </w:t>
      </w:r>
      <w:r w:rsidR="00815E55" w:rsidRPr="00690EE6">
        <w:rPr>
          <w:rFonts w:cstheme="majorBidi"/>
        </w:rPr>
        <w:t>badawcz</w:t>
      </w:r>
      <w:r w:rsidR="00EF5199" w:rsidRPr="00690EE6">
        <w:rPr>
          <w:rFonts w:cstheme="majorBidi"/>
        </w:rPr>
        <w:t>y</w:t>
      </w:r>
      <w:r w:rsidR="00393207" w:rsidRPr="00690EE6">
        <w:rPr>
          <w:rFonts w:cstheme="majorBidi"/>
        </w:rPr>
        <w:t xml:space="preserve"> </w:t>
      </w:r>
      <w:r w:rsidR="00F84C9D" w:rsidRPr="00690EE6">
        <w:rPr>
          <w:rFonts w:cstheme="majorBidi"/>
        </w:rPr>
        <w:t xml:space="preserve">w zakresie </w:t>
      </w:r>
      <w:r w:rsidR="00196B19" w:rsidRPr="00690EE6">
        <w:rPr>
          <w:rFonts w:cstheme="majorBidi"/>
        </w:rPr>
        <w:t>produkcji bio</w:t>
      </w:r>
      <w:r w:rsidR="00AD466D" w:rsidRPr="00690EE6">
        <w:rPr>
          <w:rFonts w:cstheme="majorBidi"/>
        </w:rPr>
        <w:t>gaz</w:t>
      </w:r>
      <w:r w:rsidR="00196B19" w:rsidRPr="00690EE6">
        <w:rPr>
          <w:rFonts w:cstheme="majorBidi"/>
        </w:rPr>
        <w:t>u</w:t>
      </w:r>
      <w:r w:rsidR="00355D32" w:rsidRPr="00690EE6">
        <w:rPr>
          <w:rFonts w:cstheme="majorBidi"/>
        </w:rPr>
        <w:t>.</w:t>
      </w:r>
      <w:r w:rsidR="00A42B53" w:rsidRPr="00690EE6">
        <w:rPr>
          <w:rFonts w:cstheme="majorBidi"/>
        </w:rPr>
        <w:t xml:space="preserve"> Umowy z Uczestnikami Przedsięwzięcia przewidują podział korzyści związanych z Rozwiązaniem pomiędzy danego Uczestnika Przedsięwzięcia i NCBR.</w:t>
      </w:r>
      <w:r w:rsidR="009B386B" w:rsidRPr="00690EE6">
        <w:rPr>
          <w:rFonts w:cstheme="majorBidi"/>
        </w:rPr>
        <w:t xml:space="preserve"> </w:t>
      </w:r>
      <w:r w:rsidR="00EF5199" w:rsidRPr="00690EE6">
        <w:rPr>
          <w:rFonts w:cstheme="majorBidi"/>
        </w:rPr>
        <w:t>Główny p</w:t>
      </w:r>
      <w:r w:rsidR="009B386B" w:rsidRPr="00690EE6">
        <w:rPr>
          <w:rFonts w:cstheme="majorBidi"/>
        </w:rPr>
        <w:t>rzedmiot zamówienia odpowiada następującym kodom CPV:</w:t>
      </w:r>
      <w:bookmarkStart w:id="49" w:name="_Hlk53778478"/>
      <w:bookmarkStart w:id="50" w:name="_Hlk53778492"/>
      <w:bookmarkEnd w:id="49"/>
    </w:p>
    <w:p w14:paraId="76DFBE84" w14:textId="1ACC7B89" w:rsidR="009B386B" w:rsidRPr="00690EE6" w:rsidRDefault="009B386B" w:rsidP="009A26C0">
      <w:pPr>
        <w:pStyle w:val="Akapitzlist"/>
        <w:numPr>
          <w:ilvl w:val="1"/>
          <w:numId w:val="33"/>
        </w:numPr>
        <w:spacing w:after="0" w:line="240" w:lineRule="auto"/>
        <w:ind w:left="1134"/>
        <w:jc w:val="both"/>
        <w:rPr>
          <w:rFonts w:cstheme="majorHAnsi"/>
        </w:rPr>
      </w:pPr>
      <w:r w:rsidRPr="00690EE6">
        <w:rPr>
          <w:rFonts w:cstheme="majorHAnsi"/>
        </w:rPr>
        <w:t>73100000-3: Usługi badawcze i eksperymentalno-rozwojowe,</w:t>
      </w:r>
    </w:p>
    <w:p w14:paraId="3FCE354F" w14:textId="7129736F" w:rsidR="009B386B" w:rsidRPr="00690EE6" w:rsidRDefault="009B386B" w:rsidP="009A26C0">
      <w:pPr>
        <w:pStyle w:val="Akapitzlist"/>
        <w:numPr>
          <w:ilvl w:val="1"/>
          <w:numId w:val="33"/>
        </w:numPr>
        <w:spacing w:after="0" w:line="240" w:lineRule="auto"/>
        <w:ind w:left="1134"/>
        <w:jc w:val="both"/>
        <w:rPr>
          <w:rFonts w:cstheme="majorHAnsi"/>
        </w:rPr>
      </w:pPr>
      <w:r w:rsidRPr="00690EE6">
        <w:rPr>
          <w:rFonts w:cstheme="majorHAnsi"/>
        </w:rPr>
        <w:t>73300000-5: Projekt i realizacja badań oraz rozwój,</w:t>
      </w:r>
    </w:p>
    <w:p w14:paraId="70A8A3E2" w14:textId="28E77B87" w:rsidR="009B386B" w:rsidRPr="00690EE6" w:rsidRDefault="009B386B" w:rsidP="009A26C0">
      <w:pPr>
        <w:pStyle w:val="Akapitzlist"/>
        <w:numPr>
          <w:ilvl w:val="1"/>
          <w:numId w:val="33"/>
        </w:numPr>
        <w:spacing w:after="0" w:line="240" w:lineRule="auto"/>
        <w:ind w:left="1134"/>
        <w:jc w:val="both"/>
        <w:rPr>
          <w:rFonts w:cstheme="majorHAnsi"/>
        </w:rPr>
      </w:pPr>
      <w:r w:rsidRPr="00690EE6">
        <w:rPr>
          <w:rFonts w:cstheme="majorHAnsi"/>
        </w:rPr>
        <w:t>73420000-2: Studium przedwykonalności i demonstracja technologiczna</w:t>
      </w:r>
      <w:r w:rsidR="00EF5199" w:rsidRPr="00690EE6">
        <w:rPr>
          <w:rFonts w:cstheme="majorHAnsi"/>
        </w:rPr>
        <w:t>,</w:t>
      </w:r>
    </w:p>
    <w:p w14:paraId="1E769C1C" w14:textId="685AE31D" w:rsidR="009B386B" w:rsidRPr="00690EE6" w:rsidRDefault="009B386B" w:rsidP="009A26C0">
      <w:pPr>
        <w:pStyle w:val="Akapitzlist"/>
        <w:numPr>
          <w:ilvl w:val="1"/>
          <w:numId w:val="33"/>
        </w:numPr>
        <w:spacing w:after="0" w:line="240" w:lineRule="auto"/>
        <w:ind w:left="1134"/>
        <w:jc w:val="both"/>
        <w:rPr>
          <w:rFonts w:cstheme="majorHAnsi"/>
        </w:rPr>
      </w:pPr>
      <w:r w:rsidRPr="00690EE6">
        <w:rPr>
          <w:rFonts w:cstheme="majorHAnsi"/>
        </w:rPr>
        <w:t>73430000-5: Testy i ocena</w:t>
      </w:r>
      <w:r w:rsidR="00EF5199" w:rsidRPr="00690EE6">
        <w:rPr>
          <w:rFonts w:cstheme="majorHAnsi"/>
        </w:rPr>
        <w:t>.</w:t>
      </w:r>
    </w:p>
    <w:bookmarkEnd w:id="50"/>
    <w:p w14:paraId="6E8212CF" w14:textId="77777777" w:rsidR="006411AB" w:rsidRPr="00690EE6" w:rsidRDefault="006411AB" w:rsidP="006411AB">
      <w:pPr>
        <w:spacing w:after="0" w:line="240" w:lineRule="auto"/>
        <w:ind w:left="567"/>
        <w:jc w:val="both"/>
        <w:rPr>
          <w:rFonts w:cstheme="majorHAnsi"/>
        </w:rPr>
      </w:pPr>
      <w:r w:rsidRPr="00690EE6">
        <w:rPr>
          <w:rFonts w:cstheme="majorHAnsi"/>
        </w:rPr>
        <w:t xml:space="preserve">Ze względu na ww. charakter zamówienia oraz równoległe prace nad Rozwiązaniami prowadzone przez wielu Uczestników Przedsięwzięcia, nie było celowe jego dzielenie na części. Jednocześnie ze względu na możliwość zawarcia kilku Umów, </w:t>
      </w:r>
      <w:r w:rsidR="002151BB" w:rsidRPr="00690EE6">
        <w:rPr>
          <w:rFonts w:cstheme="majorHAnsi"/>
        </w:rPr>
        <w:t>konkurencja i otwartość zamówienia jest zapewniona w inny sposób.</w:t>
      </w:r>
      <w:r w:rsidRPr="00690EE6">
        <w:rPr>
          <w:rFonts w:cstheme="majorHAnsi"/>
        </w:rPr>
        <w:t xml:space="preserve"> </w:t>
      </w:r>
    </w:p>
    <w:p w14:paraId="1E5747A0" w14:textId="25E1689D" w:rsidR="000F2D70" w:rsidRPr="00690EE6" w:rsidRDefault="000F2D70" w:rsidP="00E52F80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HAnsi"/>
        </w:rPr>
      </w:pPr>
      <w:r w:rsidRPr="00690EE6">
        <w:rPr>
          <w:rFonts w:cstheme="majorHAnsi"/>
        </w:rPr>
        <w:t>[</w:t>
      </w:r>
      <w:r w:rsidRPr="00690EE6">
        <w:rPr>
          <w:rFonts w:cstheme="majorHAnsi"/>
          <w:b/>
          <w:bCs/>
        </w:rPr>
        <w:t>Wynagrodzenie</w:t>
      </w:r>
      <w:r w:rsidRPr="00690EE6">
        <w:rPr>
          <w:rFonts w:cstheme="majorHAnsi"/>
        </w:rPr>
        <w:t>] Uczestnicy Przedsięwzięcia wykonują określone Umową usługi i świadczenia za wynagrodzeniem, które obejmuje również wynagrodzenie za udzielenie licencji na korzystanie z Rozwiązania w ograniczonym zakresie przez NCBR</w:t>
      </w:r>
      <w:bookmarkStart w:id="51" w:name="_Hlk53778513"/>
      <w:r w:rsidR="006763C2" w:rsidRPr="00690EE6">
        <w:rPr>
          <w:rFonts w:cstheme="majorHAnsi"/>
        </w:rPr>
        <w:t>, z zastrzeżeniem tzw. Wariantu B</w:t>
      </w:r>
      <w:bookmarkEnd w:id="51"/>
      <w:r w:rsidRPr="00690EE6">
        <w:rPr>
          <w:rFonts w:cstheme="majorHAnsi"/>
        </w:rPr>
        <w:t>. Wysokość wynagrodzenia jest ograniczona w przypadku danego Uczestnika Przedsięwzięcia limitami określonymi w ramach budżetu Przedsięwzięcia oraz wysokością określoną przez Uczestnika Przedsięwzięcia w jego ofercie.</w:t>
      </w:r>
      <w:r w:rsidR="00F84C9D" w:rsidRPr="00690EE6">
        <w:rPr>
          <w:rFonts w:cstheme="majorHAnsi"/>
        </w:rPr>
        <w:t xml:space="preserve"> NCBR oczekuje, że wynagrodzenie wskazane przez Uczestników Przedsięwzięcia odpowiada nie tylko ich świadczeniom w ramach Umowy, ale również uwzględnia wskazany powyżej podział korzyści związanych z Rozwiązaniem.</w:t>
      </w:r>
    </w:p>
    <w:p w14:paraId="77381D7E" w14:textId="6B11D926" w:rsidR="007C20AA" w:rsidRPr="00690EE6" w:rsidRDefault="007C20AA" w:rsidP="78C54F99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="00D319E4" w:rsidRPr="00690EE6">
        <w:rPr>
          <w:rFonts w:cstheme="majorBidi"/>
          <w:b/>
          <w:bCs/>
        </w:rPr>
        <w:t>Rozwiązanie</w:t>
      </w:r>
      <w:r w:rsidRPr="00690EE6">
        <w:rPr>
          <w:rFonts w:cstheme="majorBidi"/>
        </w:rPr>
        <w:t xml:space="preserve">] Technologia opracowana przez Uczestników Przedsięwzięcia jest wynikiem w całości lub w części (tj. z uwzględnieniem posiadanego przez nich Background IP) przeprowadzonych przez nich </w:t>
      </w:r>
      <w:r w:rsidR="00760A79" w:rsidRPr="00690EE6">
        <w:rPr>
          <w:rFonts w:cstheme="majorBidi"/>
        </w:rPr>
        <w:t>p</w:t>
      </w:r>
      <w:r w:rsidRPr="00690EE6">
        <w:rPr>
          <w:rFonts w:cstheme="majorBidi"/>
        </w:rPr>
        <w:t xml:space="preserve">rac </w:t>
      </w:r>
      <w:r w:rsidR="00760A79" w:rsidRPr="00690EE6">
        <w:rPr>
          <w:rFonts w:cstheme="majorBidi"/>
        </w:rPr>
        <w:t>b</w:t>
      </w:r>
      <w:r w:rsidRPr="00690EE6">
        <w:rPr>
          <w:rFonts w:cstheme="majorBidi"/>
        </w:rPr>
        <w:t>adawczo-</w:t>
      </w:r>
      <w:r w:rsidR="00760A79" w:rsidRPr="00690EE6">
        <w:rPr>
          <w:rFonts w:cstheme="majorBidi"/>
        </w:rPr>
        <w:t>r</w:t>
      </w:r>
      <w:r w:rsidRPr="00690EE6">
        <w:rPr>
          <w:rFonts w:cstheme="majorBidi"/>
        </w:rPr>
        <w:t xml:space="preserve">ozwojowych. </w:t>
      </w:r>
      <w:r w:rsidR="00D319E4" w:rsidRPr="00690EE6">
        <w:rPr>
          <w:rFonts w:cstheme="majorBidi"/>
        </w:rPr>
        <w:t>Rozwiązanie</w:t>
      </w:r>
      <w:r w:rsidRPr="00690EE6">
        <w:rPr>
          <w:rFonts w:cstheme="majorBidi"/>
        </w:rPr>
        <w:t xml:space="preserve"> ma mieć charakter uniwersalny, tj. pomimo tego</w:t>
      </w:r>
      <w:r w:rsidR="00F65485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że </w:t>
      </w:r>
      <w:r w:rsidR="00DA7F45" w:rsidRPr="00690EE6">
        <w:rPr>
          <w:rFonts w:cstheme="majorBidi"/>
        </w:rPr>
        <w:t xml:space="preserve">ma być </w:t>
      </w:r>
      <w:r w:rsidR="00613B8D" w:rsidRPr="00690EE6">
        <w:rPr>
          <w:rFonts w:cstheme="majorBidi"/>
        </w:rPr>
        <w:t>zaprezentowane</w:t>
      </w:r>
      <w:r w:rsidRPr="00690EE6">
        <w:rPr>
          <w:rFonts w:cstheme="majorBidi"/>
        </w:rPr>
        <w:t xml:space="preserve"> </w:t>
      </w:r>
      <w:r w:rsidR="00391EA0" w:rsidRPr="00690EE6">
        <w:rPr>
          <w:rFonts w:cstheme="majorBidi"/>
        </w:rPr>
        <w:t xml:space="preserve">docelowo </w:t>
      </w:r>
      <w:r w:rsidRPr="00690EE6">
        <w:rPr>
          <w:rFonts w:cstheme="majorBidi"/>
        </w:rPr>
        <w:t xml:space="preserve">w ramach Przedsięwzięcia w </w:t>
      </w:r>
      <w:r w:rsidR="00613B8D" w:rsidRPr="00690EE6">
        <w:rPr>
          <w:rFonts w:cstheme="majorBidi"/>
        </w:rPr>
        <w:t xml:space="preserve">postaci </w:t>
      </w:r>
      <w:r w:rsidRPr="00690EE6">
        <w:rPr>
          <w:rFonts w:cstheme="majorBidi"/>
        </w:rPr>
        <w:t>konkretn</w:t>
      </w:r>
      <w:r w:rsidR="00613B8D" w:rsidRPr="00690EE6">
        <w:rPr>
          <w:rFonts w:cstheme="majorBidi"/>
        </w:rPr>
        <w:t>e</w:t>
      </w:r>
      <w:r w:rsidR="009D3401" w:rsidRPr="00690EE6">
        <w:rPr>
          <w:rFonts w:cstheme="majorBidi"/>
        </w:rPr>
        <w:t xml:space="preserve">j Instalacji </w:t>
      </w:r>
      <w:r w:rsidR="00A72C1B" w:rsidRPr="00690EE6">
        <w:rPr>
          <w:rFonts w:cstheme="majorBidi"/>
        </w:rPr>
        <w:t>Ułamkowo-Technicznej</w:t>
      </w:r>
      <w:r w:rsidR="00A72C1B" w:rsidRPr="00690EE6" w:rsidDel="00A72C1B">
        <w:rPr>
          <w:rFonts w:cstheme="majorBidi"/>
        </w:rPr>
        <w:t xml:space="preserve"> </w:t>
      </w:r>
      <w:r w:rsidR="009D3401" w:rsidRPr="00690EE6">
        <w:rPr>
          <w:rFonts w:cstheme="majorBidi"/>
        </w:rPr>
        <w:t>i</w:t>
      </w:r>
      <w:r w:rsidRPr="00690EE6">
        <w:rPr>
          <w:rFonts w:cstheme="majorBidi"/>
        </w:rPr>
        <w:t xml:space="preserve"> Demonstrator</w:t>
      </w:r>
      <w:r w:rsidR="00613B8D" w:rsidRPr="00690EE6">
        <w:rPr>
          <w:rFonts w:cstheme="majorBidi"/>
        </w:rPr>
        <w:t>a</w:t>
      </w:r>
      <w:r w:rsidRPr="00690EE6">
        <w:rPr>
          <w:rFonts w:cstheme="majorBidi"/>
        </w:rPr>
        <w:t>, stawiane są przed ni</w:t>
      </w:r>
      <w:r w:rsidR="00D319E4" w:rsidRPr="00690EE6">
        <w:rPr>
          <w:rFonts w:cstheme="majorBidi"/>
        </w:rPr>
        <w:t>m</w:t>
      </w:r>
      <w:r w:rsidRPr="00690EE6">
        <w:rPr>
          <w:rFonts w:cstheme="majorBidi"/>
        </w:rPr>
        <w:t xml:space="preserve"> oczekiwani</w:t>
      </w:r>
      <w:r w:rsidR="00F65485" w:rsidRPr="00690EE6">
        <w:rPr>
          <w:rFonts w:cstheme="majorBidi"/>
        </w:rPr>
        <w:t>a</w:t>
      </w:r>
      <w:r w:rsidRPr="00690EE6">
        <w:rPr>
          <w:rFonts w:cstheme="majorBidi"/>
        </w:rPr>
        <w:t xml:space="preserve"> co do je</w:t>
      </w:r>
      <w:r w:rsidR="00D319E4" w:rsidRPr="00690EE6">
        <w:rPr>
          <w:rFonts w:cstheme="majorBidi"/>
        </w:rPr>
        <w:t>go</w:t>
      </w:r>
      <w:r w:rsidRPr="00690EE6">
        <w:rPr>
          <w:rFonts w:cstheme="majorBidi"/>
        </w:rPr>
        <w:t xml:space="preserve"> uniwersalności, powtarzalności i skalowalności dalszego je</w:t>
      </w:r>
      <w:r w:rsidR="00D319E4" w:rsidRPr="00690EE6">
        <w:rPr>
          <w:rFonts w:cstheme="majorBidi"/>
        </w:rPr>
        <w:t>go</w:t>
      </w:r>
      <w:r w:rsidRPr="00690EE6">
        <w:rPr>
          <w:rFonts w:cstheme="majorBidi"/>
        </w:rPr>
        <w:t xml:space="preserve"> wykorzystania, już poza Przedsięwzięciem. </w:t>
      </w:r>
      <w:r w:rsidR="00D319E4" w:rsidRPr="00690EE6">
        <w:rPr>
          <w:rFonts w:cstheme="majorBidi"/>
        </w:rPr>
        <w:t xml:space="preserve">Rozwiązanie </w:t>
      </w:r>
      <w:r w:rsidRPr="00690EE6">
        <w:rPr>
          <w:rFonts w:cstheme="majorBidi"/>
        </w:rPr>
        <w:t>służy wprowadzeniu do obrotu rynkowego rozwiązań</w:t>
      </w:r>
      <w:r w:rsidR="0B8D3AF6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pozwalających na tworzenie</w:t>
      </w:r>
      <w:r w:rsidR="00196B19" w:rsidRPr="00690EE6">
        <w:rPr>
          <w:rFonts w:cstheme="majorBidi"/>
        </w:rPr>
        <w:t xml:space="preserve"> bio</w:t>
      </w:r>
      <w:r w:rsidR="00AD466D" w:rsidRPr="00690EE6">
        <w:rPr>
          <w:rFonts w:cstheme="majorBidi"/>
        </w:rPr>
        <w:t>gaz</w:t>
      </w:r>
      <w:r w:rsidR="00196B19" w:rsidRPr="00690EE6">
        <w:rPr>
          <w:rFonts w:cstheme="majorBidi"/>
        </w:rPr>
        <w:t>owni lepszych</w:t>
      </w:r>
      <w:r w:rsidR="001E72FF" w:rsidRPr="00690EE6">
        <w:rPr>
          <w:rFonts w:cstheme="majorBidi"/>
        </w:rPr>
        <w:t xml:space="preserve"> niż istniejące na rynku, dzięki (i) większej efektywności pracy, (ii) uniwersalności substratowej, (iii) bezodorowości</w:t>
      </w:r>
      <w:r w:rsidR="008D344D" w:rsidRPr="00690EE6">
        <w:rPr>
          <w:rFonts w:cstheme="majorBidi"/>
        </w:rPr>
        <w:t>,</w:t>
      </w:r>
      <w:r w:rsidR="001E72FF" w:rsidRPr="00690EE6">
        <w:rPr>
          <w:rFonts w:cstheme="majorBidi"/>
        </w:rPr>
        <w:t xml:space="preserve"> (iv) samowystarczalności energetycznej</w:t>
      </w:r>
      <w:r w:rsidR="006969D1" w:rsidRPr="00690EE6">
        <w:rPr>
          <w:rFonts w:cstheme="majorBidi"/>
        </w:rPr>
        <w:t xml:space="preserve">, (v) automatyzacji sterowania i kontroli procesu </w:t>
      </w:r>
      <w:r w:rsidR="006969D1" w:rsidRPr="00690EE6">
        <w:rPr>
          <w:rFonts w:cstheme="majorBidi"/>
        </w:rPr>
        <w:lastRenderedPageBreak/>
        <w:t>wytwarzania biogazu</w:t>
      </w:r>
      <w:r w:rsidR="001E72FF" w:rsidRPr="00690EE6">
        <w:rPr>
          <w:rFonts w:cstheme="majorBidi"/>
        </w:rPr>
        <w:t>.</w:t>
      </w:r>
      <w:r w:rsidRPr="00690EE6">
        <w:rPr>
          <w:rFonts w:cstheme="majorBidi"/>
        </w:rPr>
        <w:t xml:space="preserve"> Każd</w:t>
      </w:r>
      <w:r w:rsidR="00F65485" w:rsidRPr="00690EE6">
        <w:rPr>
          <w:rFonts w:cstheme="majorBidi"/>
        </w:rPr>
        <w:t>e</w:t>
      </w:r>
      <w:r w:rsidRPr="00690EE6">
        <w:rPr>
          <w:rFonts w:cstheme="majorBidi"/>
        </w:rPr>
        <w:t xml:space="preserve"> </w:t>
      </w:r>
      <w:r w:rsidR="00F65485" w:rsidRPr="00690EE6">
        <w:rPr>
          <w:rFonts w:cstheme="majorBidi"/>
        </w:rPr>
        <w:t xml:space="preserve">Rozwiązanie </w:t>
      </w:r>
      <w:r w:rsidRPr="00690EE6">
        <w:rPr>
          <w:rFonts w:cstheme="majorBidi"/>
        </w:rPr>
        <w:t>opracowywan</w:t>
      </w:r>
      <w:r w:rsidR="00F65485" w:rsidRPr="00690EE6">
        <w:rPr>
          <w:rFonts w:cstheme="majorBidi"/>
        </w:rPr>
        <w:t>e</w:t>
      </w:r>
      <w:r w:rsidRPr="00690EE6">
        <w:rPr>
          <w:rFonts w:cstheme="majorBidi"/>
        </w:rPr>
        <w:t xml:space="preserve"> w ramach Przedsięwzięcia jest środkiem osiągnięcia jego celów</w:t>
      </w:r>
      <w:r w:rsidR="001735B6" w:rsidRPr="00690EE6">
        <w:rPr>
          <w:rFonts w:cstheme="majorBidi"/>
        </w:rPr>
        <w:t xml:space="preserve"> wskazanych w punkcie </w:t>
      </w:r>
      <w:r w:rsidR="001735B6" w:rsidRPr="00690EE6">
        <w:rPr>
          <w:rFonts w:cstheme="majorBidi"/>
        </w:rPr>
        <w:fldChar w:fldCharType="begin"/>
      </w:r>
      <w:r w:rsidR="001735B6" w:rsidRPr="00690EE6">
        <w:rPr>
          <w:rFonts w:cstheme="majorBidi"/>
        </w:rPr>
        <w:instrText xml:space="preserve"> REF _Ref52631855 \n \h </w:instrText>
      </w:r>
      <w:r w:rsidR="00473099" w:rsidRPr="00690EE6">
        <w:rPr>
          <w:rFonts w:cstheme="majorBidi"/>
        </w:rPr>
        <w:instrText xml:space="preserve"> \* MERGEFORMAT </w:instrText>
      </w:r>
      <w:r w:rsidR="001735B6" w:rsidRPr="00690EE6">
        <w:rPr>
          <w:rFonts w:cstheme="majorBidi"/>
        </w:rPr>
      </w:r>
      <w:r w:rsidR="001735B6" w:rsidRPr="00690EE6">
        <w:rPr>
          <w:rFonts w:cstheme="majorBidi"/>
        </w:rPr>
        <w:fldChar w:fldCharType="separate"/>
      </w:r>
      <w:r w:rsidR="00FA6E7B">
        <w:rPr>
          <w:rFonts w:cstheme="majorBidi"/>
        </w:rPr>
        <w:t>1.1</w:t>
      </w:r>
      <w:r w:rsidR="001735B6" w:rsidRPr="00690EE6">
        <w:rPr>
          <w:rFonts w:cstheme="majorBidi"/>
        </w:rPr>
        <w:fldChar w:fldCharType="end"/>
      </w:r>
      <w:r w:rsidR="007B1273" w:rsidRPr="00690EE6">
        <w:rPr>
          <w:rFonts w:cstheme="majorBidi"/>
        </w:rPr>
        <w:t xml:space="preserve"> Regulaminu</w:t>
      </w:r>
      <w:r w:rsidRPr="00690EE6">
        <w:rPr>
          <w:rFonts w:cstheme="majorBidi"/>
        </w:rPr>
        <w:t>.</w:t>
      </w:r>
    </w:p>
    <w:p w14:paraId="398ED00B" w14:textId="3C924777" w:rsidR="004D4A1F" w:rsidRPr="00690EE6" w:rsidRDefault="004D4A1F" w:rsidP="78C54F99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Pr="00690EE6">
        <w:rPr>
          <w:rFonts w:cstheme="majorBidi"/>
          <w:b/>
          <w:bCs/>
        </w:rPr>
        <w:t>Innowacyjność</w:t>
      </w:r>
      <w:r w:rsidRPr="00690EE6">
        <w:rPr>
          <w:rFonts w:cstheme="majorBidi"/>
        </w:rPr>
        <w:t xml:space="preserve">] NCBR z jednej strony dąży do uzyskania jak największego stopnia innowacyjności Rozwiązania, dzięki motywowaniu Uczestników Przedsięwzięcia </w:t>
      </w:r>
      <w:r w:rsidR="009C6723" w:rsidRPr="00690EE6">
        <w:rPr>
          <w:rFonts w:cstheme="majorBidi"/>
        </w:rPr>
        <w:t>wprowadz</w:t>
      </w:r>
      <w:r w:rsidR="006E595A" w:rsidRPr="00690EE6">
        <w:rPr>
          <w:rFonts w:cstheme="majorBidi"/>
        </w:rPr>
        <w:t>oną</w:t>
      </w:r>
      <w:r w:rsidR="009C6723" w:rsidRPr="00690EE6">
        <w:rPr>
          <w:rFonts w:cstheme="majorBidi"/>
        </w:rPr>
        <w:t xml:space="preserve"> pomiędzy nimi konkurencj</w:t>
      </w:r>
      <w:r w:rsidR="006E595A" w:rsidRPr="00690EE6">
        <w:rPr>
          <w:rFonts w:cstheme="majorBidi"/>
        </w:rPr>
        <w:t>ą</w:t>
      </w:r>
      <w:r w:rsidR="00D21F7C" w:rsidRPr="00690EE6">
        <w:rPr>
          <w:rFonts w:cstheme="majorBidi"/>
        </w:rPr>
        <w:t xml:space="preserve"> oraz</w:t>
      </w:r>
      <w:r w:rsidR="009C6723" w:rsidRPr="00690EE6">
        <w:rPr>
          <w:rFonts w:cstheme="majorBidi"/>
        </w:rPr>
        <w:t xml:space="preserve"> przez punkty </w:t>
      </w:r>
      <w:r w:rsidR="00727A25" w:rsidRPr="00690EE6">
        <w:rPr>
          <w:rFonts w:cstheme="majorBidi"/>
        </w:rPr>
        <w:t xml:space="preserve">przyznawane </w:t>
      </w:r>
      <w:r w:rsidR="009C6723" w:rsidRPr="00690EE6">
        <w:rPr>
          <w:rFonts w:cstheme="majorBidi"/>
        </w:rPr>
        <w:t xml:space="preserve">za </w:t>
      </w:r>
      <w:r w:rsidR="231CF472" w:rsidRPr="00690EE6">
        <w:rPr>
          <w:rFonts w:cstheme="majorBidi"/>
        </w:rPr>
        <w:t>Wymagania</w:t>
      </w:r>
      <w:r w:rsidR="00391EA0" w:rsidRPr="00690EE6">
        <w:rPr>
          <w:rFonts w:cstheme="majorBidi"/>
        </w:rPr>
        <w:t xml:space="preserve"> </w:t>
      </w:r>
      <w:r w:rsidRPr="00690EE6">
        <w:rPr>
          <w:rFonts w:cstheme="majorBidi"/>
        </w:rPr>
        <w:t>Konkursow</w:t>
      </w:r>
      <w:r w:rsidR="009C6723" w:rsidRPr="00690EE6">
        <w:rPr>
          <w:rFonts w:cstheme="majorBidi"/>
        </w:rPr>
        <w:t>e</w:t>
      </w:r>
      <w:r w:rsidRPr="00690EE6">
        <w:rPr>
          <w:rFonts w:cstheme="majorBidi"/>
        </w:rPr>
        <w:t xml:space="preserve"> i </w:t>
      </w:r>
      <w:r w:rsidR="231CF472" w:rsidRPr="00690EE6">
        <w:rPr>
          <w:rFonts w:cstheme="majorBidi"/>
        </w:rPr>
        <w:t>Wymagania</w:t>
      </w:r>
      <w:r w:rsidR="00391EA0" w:rsidRPr="00690EE6">
        <w:rPr>
          <w:rFonts w:cstheme="majorBidi"/>
        </w:rPr>
        <w:t xml:space="preserve"> </w:t>
      </w:r>
      <w:r w:rsidRPr="00690EE6">
        <w:rPr>
          <w:rFonts w:cstheme="majorBidi"/>
        </w:rPr>
        <w:t>Opcjonaln</w:t>
      </w:r>
      <w:r w:rsidR="009C6723" w:rsidRPr="00690EE6">
        <w:rPr>
          <w:rFonts w:cstheme="majorBidi"/>
        </w:rPr>
        <w:t>e</w:t>
      </w:r>
      <w:r w:rsidRPr="00690EE6">
        <w:rPr>
          <w:rFonts w:cstheme="majorBidi"/>
        </w:rPr>
        <w:t xml:space="preserve">. Z drugiej strony NCBR dba o to, by proponowane Rozwiązania mieściły się w granicach racjonalności wytyczonej ramami czasowymi Przedsięwzięcia i </w:t>
      </w:r>
      <w:r w:rsidR="00613B8D" w:rsidRPr="00690EE6">
        <w:rPr>
          <w:rFonts w:cstheme="majorBidi"/>
        </w:rPr>
        <w:t xml:space="preserve">uwarunkowaniami </w:t>
      </w:r>
      <w:r w:rsidR="00497DFD" w:rsidRPr="00690EE6">
        <w:rPr>
          <w:rFonts w:cstheme="majorBidi"/>
        </w:rPr>
        <w:t xml:space="preserve">operacyjnymi, </w:t>
      </w:r>
      <w:r w:rsidR="00613B8D" w:rsidRPr="00690EE6">
        <w:rPr>
          <w:rFonts w:cstheme="majorBidi"/>
        </w:rPr>
        <w:t>fizycznymi i rynkowymi</w:t>
      </w:r>
      <w:r w:rsidRPr="00690EE6">
        <w:rPr>
          <w:rFonts w:cstheme="majorBidi"/>
        </w:rPr>
        <w:t xml:space="preserve">, przez co elementem oceny Wniosków </w:t>
      </w:r>
      <w:r w:rsidR="00D21F7C" w:rsidRPr="00690EE6">
        <w:rPr>
          <w:rFonts w:cstheme="majorBidi"/>
        </w:rPr>
        <w:t xml:space="preserve">i Wyników Prac Etapu </w:t>
      </w:r>
      <w:r w:rsidRPr="00690EE6">
        <w:rPr>
          <w:rFonts w:cstheme="majorBidi"/>
        </w:rPr>
        <w:t xml:space="preserve">jest </w:t>
      </w:r>
      <w:r w:rsidR="00391EA0" w:rsidRPr="00690EE6">
        <w:rPr>
          <w:rFonts w:cstheme="majorBidi"/>
        </w:rPr>
        <w:t xml:space="preserve">ich </w:t>
      </w:r>
      <w:r w:rsidRPr="00690EE6">
        <w:rPr>
          <w:rFonts w:cstheme="majorBidi"/>
        </w:rPr>
        <w:t xml:space="preserve">ocena </w:t>
      </w:r>
      <w:r w:rsidR="00391EA0" w:rsidRPr="00690EE6">
        <w:rPr>
          <w:rFonts w:cstheme="majorBidi"/>
        </w:rPr>
        <w:t xml:space="preserve">zgodnie z </w:t>
      </w:r>
      <w:r w:rsidR="1B015C57" w:rsidRPr="00690EE6">
        <w:rPr>
          <w:rFonts w:cstheme="majorBidi"/>
        </w:rPr>
        <w:t>Wymaganiami</w:t>
      </w:r>
      <w:r w:rsidR="00391EA0" w:rsidRPr="00690EE6">
        <w:rPr>
          <w:rFonts w:cstheme="majorBidi"/>
        </w:rPr>
        <w:t xml:space="preserve"> Jakościowymi</w:t>
      </w:r>
      <w:r w:rsidR="003179E6" w:rsidRPr="00690EE6">
        <w:rPr>
          <w:rFonts w:cstheme="majorBidi"/>
        </w:rPr>
        <w:t xml:space="preserve"> </w:t>
      </w:r>
      <w:bookmarkStart w:id="52" w:name="_Hlk59575215"/>
      <w:r w:rsidR="003179E6" w:rsidRPr="00690EE6">
        <w:rPr>
          <w:rFonts w:cstheme="majorBidi"/>
        </w:rPr>
        <w:t>i – ewentualnie – testem racjonalności</w:t>
      </w:r>
      <w:bookmarkEnd w:id="52"/>
      <w:r w:rsidR="003179E6" w:rsidRPr="00690EE6">
        <w:rPr>
          <w:rFonts w:cstheme="majorBidi"/>
        </w:rPr>
        <w:t xml:space="preserve"> </w:t>
      </w:r>
      <w:bookmarkStart w:id="53" w:name="_Hlk59575260"/>
      <w:r w:rsidR="003179E6" w:rsidRPr="00690EE6">
        <w:rPr>
          <w:rFonts w:cstheme="majorBidi"/>
        </w:rPr>
        <w:t>przez zestawienie z innymi Wnioskami/Wynikami Prac Etapu i stanem wiedzy i techniki</w:t>
      </w:r>
      <w:bookmarkEnd w:id="53"/>
      <w:r w:rsidR="00391EA0" w:rsidRPr="00690EE6">
        <w:rPr>
          <w:rFonts w:cstheme="majorBidi"/>
        </w:rPr>
        <w:t xml:space="preserve"> </w:t>
      </w:r>
      <w:r w:rsidRPr="00690EE6">
        <w:rPr>
          <w:rFonts w:cstheme="majorBidi"/>
        </w:rPr>
        <w:t>(</w:t>
      </w:r>
      <w:r w:rsidR="00BB57BE" w:rsidRPr="00690EE6">
        <w:rPr>
          <w:rFonts w:cstheme="majorBidi"/>
        </w:rPr>
        <w:t xml:space="preserve">tj. NCBR </w:t>
      </w:r>
      <w:r w:rsidRPr="00690EE6">
        <w:rPr>
          <w:rFonts w:cstheme="majorBidi"/>
        </w:rPr>
        <w:t>premi</w:t>
      </w:r>
      <w:r w:rsidR="00BB57BE" w:rsidRPr="00690EE6">
        <w:rPr>
          <w:rFonts w:cstheme="majorBidi"/>
        </w:rPr>
        <w:t>uje</w:t>
      </w:r>
      <w:r w:rsidRPr="00690EE6">
        <w:rPr>
          <w:rFonts w:cstheme="majorBidi"/>
        </w:rPr>
        <w:t xml:space="preserve"> „racjonalnych marzycieli”).</w:t>
      </w:r>
      <w:bookmarkStart w:id="54" w:name="_Hlk53779552"/>
      <w:bookmarkEnd w:id="54"/>
    </w:p>
    <w:p w14:paraId="564D436B" w14:textId="57B865C3" w:rsidR="00A532B4" w:rsidRPr="00690EE6" w:rsidRDefault="00AC62D6" w:rsidP="001310CA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Pr="00690EE6">
        <w:rPr>
          <w:rFonts w:cstheme="majorBidi"/>
          <w:b/>
          <w:bCs/>
        </w:rPr>
        <w:t>Ogólny przebieg Przedsięwzięcia</w:t>
      </w:r>
      <w:r w:rsidRPr="00690EE6">
        <w:rPr>
          <w:rFonts w:cstheme="majorBidi"/>
        </w:rPr>
        <w:t xml:space="preserve">] W ramach </w:t>
      </w:r>
      <w:r w:rsidR="00815E55" w:rsidRPr="00690EE6">
        <w:rPr>
          <w:rFonts w:cstheme="majorBidi"/>
        </w:rPr>
        <w:t xml:space="preserve">Postępowania </w:t>
      </w:r>
      <w:r w:rsidRPr="00690EE6">
        <w:rPr>
          <w:rFonts w:cstheme="majorBidi"/>
        </w:rPr>
        <w:t>w oparciu o uzyskane Wnioski</w:t>
      </w:r>
      <w:r w:rsidR="00815E55" w:rsidRPr="00690EE6">
        <w:rPr>
          <w:rFonts w:cstheme="majorBidi"/>
        </w:rPr>
        <w:t xml:space="preserve"> i w celu zawarcia umów z Uczestnikami Przedsięwzięcia, NCBR przeprowadzi wybór </w:t>
      </w:r>
      <w:r w:rsidRPr="00690EE6">
        <w:rPr>
          <w:rFonts w:cstheme="majorBidi"/>
        </w:rPr>
        <w:t xml:space="preserve">poprawnych formalnie propozycji Wnioskodawców, które spełniają </w:t>
      </w:r>
      <w:r w:rsidR="00A532B4" w:rsidRPr="00690EE6">
        <w:rPr>
          <w:rFonts w:cstheme="majorBidi"/>
        </w:rPr>
        <w:t>wymagane</w:t>
      </w:r>
      <w:r w:rsidRPr="00690EE6">
        <w:rPr>
          <w:rFonts w:cstheme="majorBidi"/>
        </w:rPr>
        <w:t xml:space="preserve"> w poniższej dokumentacji </w:t>
      </w:r>
      <w:r w:rsidR="231CF472" w:rsidRPr="00690EE6">
        <w:rPr>
          <w:rFonts w:cstheme="majorBidi"/>
        </w:rPr>
        <w:t>Wymagania</w:t>
      </w:r>
      <w:r w:rsidR="00391EA0" w:rsidRPr="00690EE6">
        <w:rPr>
          <w:rFonts w:cstheme="majorBidi"/>
        </w:rPr>
        <w:t xml:space="preserve"> </w:t>
      </w:r>
      <w:r w:rsidR="00FF2229" w:rsidRPr="00690EE6">
        <w:rPr>
          <w:rFonts w:cstheme="majorBidi"/>
        </w:rPr>
        <w:t>Obligatoryjne</w:t>
      </w:r>
      <w:r w:rsidRPr="00690EE6">
        <w:rPr>
          <w:rFonts w:cstheme="majorBidi"/>
        </w:rPr>
        <w:t xml:space="preserve">, a w przypadku większej niż </w:t>
      </w:r>
      <w:r w:rsidR="00D21F7C" w:rsidRPr="00690EE6">
        <w:rPr>
          <w:rFonts w:cstheme="majorBidi"/>
        </w:rPr>
        <w:t xml:space="preserve">dopuszczana do zawarcia Umowy liczby Wnioskodawców </w:t>
      </w:r>
      <w:r w:rsidRPr="00690EE6">
        <w:rPr>
          <w:rFonts w:cstheme="majorBidi"/>
        </w:rPr>
        <w:t xml:space="preserve">– </w:t>
      </w:r>
      <w:r w:rsidR="00964799" w:rsidRPr="00690EE6">
        <w:rPr>
          <w:rFonts w:cstheme="majorBidi"/>
        </w:rPr>
        <w:t>dokonają wyboru takich Wniosków</w:t>
      </w:r>
      <w:r w:rsidR="00A532B4" w:rsidRPr="00690EE6">
        <w:rPr>
          <w:rFonts w:cstheme="majorBidi"/>
        </w:rPr>
        <w:t>,</w:t>
      </w:r>
      <w:r w:rsidR="00964799" w:rsidRPr="00690EE6">
        <w:rPr>
          <w:rFonts w:cstheme="majorBidi"/>
        </w:rPr>
        <w:t xml:space="preserve"> które </w:t>
      </w:r>
      <w:r w:rsidRPr="00690EE6">
        <w:rPr>
          <w:rFonts w:cstheme="majorBidi"/>
        </w:rPr>
        <w:t xml:space="preserve">w najlepszy sposób spełniają </w:t>
      </w:r>
      <w:r w:rsidR="231CF472" w:rsidRPr="00690EE6">
        <w:rPr>
          <w:rFonts w:cstheme="majorBidi"/>
        </w:rPr>
        <w:t>Wymagania</w:t>
      </w:r>
      <w:r w:rsidR="00391EA0" w:rsidRPr="00690EE6">
        <w:rPr>
          <w:rFonts w:cstheme="majorBidi"/>
        </w:rPr>
        <w:t xml:space="preserve"> Konkursowe, </w:t>
      </w:r>
      <w:r w:rsidR="231CF472" w:rsidRPr="00690EE6">
        <w:rPr>
          <w:rFonts w:cstheme="majorBidi"/>
        </w:rPr>
        <w:t>Wymagania</w:t>
      </w:r>
      <w:r w:rsidR="00391EA0" w:rsidRPr="00690EE6">
        <w:rPr>
          <w:rFonts w:cstheme="majorBidi"/>
        </w:rPr>
        <w:t xml:space="preserve"> Jakościowe i </w:t>
      </w:r>
      <w:r w:rsidR="231CF472" w:rsidRPr="00690EE6">
        <w:rPr>
          <w:rFonts w:cstheme="majorBidi"/>
        </w:rPr>
        <w:t>Wymagania</w:t>
      </w:r>
      <w:r w:rsidR="00391EA0" w:rsidRPr="00690EE6">
        <w:rPr>
          <w:rFonts w:cstheme="majorBidi"/>
        </w:rPr>
        <w:t xml:space="preserve"> Opcjonalne</w:t>
      </w:r>
      <w:r w:rsidRPr="00690EE6">
        <w:rPr>
          <w:rFonts w:cstheme="majorBidi"/>
        </w:rPr>
        <w:t xml:space="preserve">. Następnie NCBR zawrze z wybranymi Wnioskodawcami </w:t>
      </w:r>
      <w:r w:rsidR="00051E84" w:rsidRPr="00690EE6">
        <w:rPr>
          <w:rFonts w:cstheme="majorBidi"/>
        </w:rPr>
        <w:t xml:space="preserve">(w </w:t>
      </w:r>
      <w:r w:rsidR="00815E55" w:rsidRPr="00690EE6">
        <w:rPr>
          <w:rFonts w:cstheme="majorBidi"/>
        </w:rPr>
        <w:t xml:space="preserve">łącznej </w:t>
      </w:r>
      <w:r w:rsidR="00051E84" w:rsidRPr="00690EE6">
        <w:rPr>
          <w:rFonts w:cstheme="majorBidi"/>
        </w:rPr>
        <w:t xml:space="preserve">liczbie nie większej niż </w:t>
      </w:r>
      <w:r w:rsidR="00C7426F" w:rsidRPr="00690EE6">
        <w:rPr>
          <w:rFonts w:cstheme="majorBidi"/>
        </w:rPr>
        <w:t>czterech</w:t>
      </w:r>
      <w:r w:rsidR="00051E84" w:rsidRPr="00690EE6">
        <w:rPr>
          <w:rFonts w:cstheme="majorBidi"/>
        </w:rPr>
        <w:t xml:space="preserve">) </w:t>
      </w:r>
      <w:r w:rsidRPr="00690EE6">
        <w:rPr>
          <w:rFonts w:cstheme="majorBidi"/>
        </w:rPr>
        <w:t>umowy na realizację przedmiotu zamówienia,</w:t>
      </w:r>
      <w:r w:rsidR="00883867" w:rsidRPr="00690EE6">
        <w:rPr>
          <w:rFonts w:cstheme="majorBidi"/>
        </w:rPr>
        <w:t xml:space="preserve"> z uwzględnieniem zasad dot. oceny Wniosków określonych w </w:t>
      </w:r>
      <w:r w:rsidR="001310CA" w:rsidRPr="00690EE6">
        <w:rPr>
          <w:rFonts w:cstheme="majorBidi"/>
        </w:rPr>
        <w:t>Załączni</w:t>
      </w:r>
      <w:r w:rsidR="00883867" w:rsidRPr="00690EE6">
        <w:rPr>
          <w:rFonts w:cstheme="majorBidi"/>
        </w:rPr>
        <w:t>ku nr 5 do Regulaminu</w:t>
      </w:r>
      <w:r w:rsidRPr="00690EE6">
        <w:rPr>
          <w:rFonts w:cstheme="majorBidi"/>
        </w:rPr>
        <w:t xml:space="preserve">. </w:t>
      </w:r>
      <w:bookmarkStart w:id="55" w:name="_Hlk53779771"/>
      <w:bookmarkEnd w:id="55"/>
    </w:p>
    <w:p w14:paraId="6E978AD3" w14:textId="652A8D82" w:rsidR="00A532B4" w:rsidRPr="00690EE6" w:rsidRDefault="00AC62D6" w:rsidP="78C54F99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690EE6">
        <w:rPr>
          <w:rFonts w:cstheme="majorBidi"/>
        </w:rPr>
        <w:t xml:space="preserve">Na podstawie umów Wnioskodawcy-Uczestnicy Przedsięwzięcia będą przygotowywać w </w:t>
      </w:r>
      <w:r w:rsidR="00971D40" w:rsidRPr="00690EE6">
        <w:rPr>
          <w:rFonts w:cstheme="majorBidi"/>
        </w:rPr>
        <w:t>dwóch</w:t>
      </w:r>
      <w:r w:rsidRPr="00690EE6">
        <w:rPr>
          <w:rFonts w:cstheme="majorBidi"/>
        </w:rPr>
        <w:t xml:space="preserve"> etapach</w:t>
      </w:r>
      <w:r w:rsidR="00D21F7C" w:rsidRPr="00690EE6">
        <w:rPr>
          <w:rFonts w:cstheme="majorBidi"/>
        </w:rPr>
        <w:t xml:space="preserve"> </w:t>
      </w:r>
      <w:r w:rsidRPr="00690EE6">
        <w:rPr>
          <w:rFonts w:cstheme="majorBidi"/>
        </w:rPr>
        <w:t xml:space="preserve">konkurencyjne jakościowo rozwiązania </w:t>
      </w:r>
      <w:r w:rsidR="00D21F7C" w:rsidRPr="00690EE6">
        <w:rPr>
          <w:rFonts w:cstheme="majorBidi"/>
        </w:rPr>
        <w:t xml:space="preserve">dla </w:t>
      </w:r>
      <w:r w:rsidRPr="00690EE6">
        <w:rPr>
          <w:rFonts w:cstheme="majorBidi"/>
        </w:rPr>
        <w:t xml:space="preserve">przedstawionego </w:t>
      </w:r>
      <w:r w:rsidR="00FF2229" w:rsidRPr="00690EE6">
        <w:rPr>
          <w:rFonts w:cstheme="majorBidi"/>
        </w:rPr>
        <w:t xml:space="preserve">w dokumentacji Przedsięwzięcia </w:t>
      </w:r>
      <w:r w:rsidRPr="00690EE6">
        <w:rPr>
          <w:rFonts w:cstheme="majorBidi"/>
        </w:rPr>
        <w:t xml:space="preserve">problemu badawczego, przy czym po wykonaniu </w:t>
      </w:r>
      <w:r w:rsidR="003038BF" w:rsidRPr="00690EE6">
        <w:rPr>
          <w:rFonts w:cstheme="majorBidi"/>
        </w:rPr>
        <w:t xml:space="preserve">pierwszego </w:t>
      </w:r>
      <w:r w:rsidR="00762917" w:rsidRPr="00690EE6">
        <w:rPr>
          <w:rFonts w:cstheme="majorBidi"/>
        </w:rPr>
        <w:t>etap</w:t>
      </w:r>
      <w:r w:rsidR="003038BF" w:rsidRPr="00690EE6">
        <w:rPr>
          <w:rFonts w:cstheme="majorBidi"/>
        </w:rPr>
        <w:t>u</w:t>
      </w:r>
      <w:r w:rsidR="00D21F7C" w:rsidRPr="00690EE6">
        <w:rPr>
          <w:rFonts w:cstheme="majorBidi"/>
        </w:rPr>
        <w:t xml:space="preserve"> </w:t>
      </w:r>
      <w:r w:rsidR="00FF2229" w:rsidRPr="00690EE6">
        <w:rPr>
          <w:rFonts w:cstheme="majorBidi"/>
        </w:rPr>
        <w:t>Prac B+R</w:t>
      </w:r>
      <w:r w:rsidRPr="00690EE6">
        <w:rPr>
          <w:rFonts w:cstheme="majorBidi"/>
        </w:rPr>
        <w:t xml:space="preserve">, </w:t>
      </w:r>
      <w:r w:rsidR="00FF2229" w:rsidRPr="00690EE6">
        <w:rPr>
          <w:rFonts w:cstheme="majorBidi"/>
        </w:rPr>
        <w:t xml:space="preserve">wskutek prowadzonej przez NCBR Selekcji, </w:t>
      </w:r>
      <w:r w:rsidRPr="00690EE6">
        <w:rPr>
          <w:rFonts w:cstheme="majorBidi"/>
        </w:rPr>
        <w:t xml:space="preserve">liczba Uczestników Przedsięwzięcia </w:t>
      </w:r>
      <w:r w:rsidR="003038BF" w:rsidRPr="00690EE6">
        <w:rPr>
          <w:rFonts w:cstheme="majorBidi"/>
        </w:rPr>
        <w:t>zostanie ograniczona do jednego</w:t>
      </w:r>
      <w:r w:rsidR="1120487E" w:rsidRPr="00690EE6">
        <w:rPr>
          <w:rFonts w:cstheme="majorBidi"/>
        </w:rPr>
        <w:t>,</w:t>
      </w:r>
      <w:r w:rsidR="00762917" w:rsidRPr="00690EE6">
        <w:rPr>
          <w:rFonts w:cstheme="majorBidi"/>
        </w:rPr>
        <w:t xml:space="preserve"> </w:t>
      </w:r>
      <w:r w:rsidRPr="00690EE6">
        <w:rPr>
          <w:rFonts w:cstheme="majorBidi"/>
        </w:rPr>
        <w:t xml:space="preserve">w oparciu o </w:t>
      </w:r>
      <w:r w:rsidR="00815E55" w:rsidRPr="00690EE6">
        <w:rPr>
          <w:rFonts w:cstheme="majorBidi"/>
        </w:rPr>
        <w:t xml:space="preserve">stosowane przez NCBR </w:t>
      </w:r>
      <w:r w:rsidR="00C04A82" w:rsidRPr="00690EE6">
        <w:rPr>
          <w:rFonts w:cstheme="majorBidi"/>
        </w:rPr>
        <w:t xml:space="preserve">Kryteria </w:t>
      </w:r>
      <w:r w:rsidR="00391EA0" w:rsidRPr="00690EE6">
        <w:rPr>
          <w:rFonts w:cstheme="majorBidi"/>
        </w:rPr>
        <w:t>merytoryczne</w:t>
      </w:r>
      <w:r w:rsidR="00815E55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wskutek zestawienia ich Wyników Prac B+R z </w:t>
      </w:r>
      <w:r w:rsidR="1B015C57" w:rsidRPr="00690EE6">
        <w:rPr>
          <w:rFonts w:cstheme="majorBidi"/>
        </w:rPr>
        <w:t>Wymaganiami</w:t>
      </w:r>
      <w:r w:rsidRPr="00690EE6">
        <w:rPr>
          <w:rFonts w:cstheme="majorBidi"/>
        </w:rPr>
        <w:t xml:space="preserve"> dokumentacji i sobą nawzajem. W ostatnim etapie </w:t>
      </w:r>
      <w:r w:rsidR="003038BF" w:rsidRPr="00690EE6">
        <w:rPr>
          <w:rFonts w:cstheme="majorBidi"/>
        </w:rPr>
        <w:t xml:space="preserve">jeden </w:t>
      </w:r>
      <w:r w:rsidRPr="00690EE6">
        <w:rPr>
          <w:rFonts w:cstheme="majorBidi"/>
        </w:rPr>
        <w:t>Uczestnik Przedsięwzięcia</w:t>
      </w:r>
      <w:r w:rsidR="00883867" w:rsidRPr="00690EE6">
        <w:rPr>
          <w:rFonts w:cstheme="majorBidi"/>
        </w:rPr>
        <w:t xml:space="preserve"> (z zastrzeżeniem postanowień dot. możliwości zwiększenia budżetu przez NCBR)</w:t>
      </w:r>
      <w:r w:rsidRPr="00690EE6">
        <w:rPr>
          <w:rFonts w:cstheme="majorBidi"/>
        </w:rPr>
        <w:t>, przedstawi pe</w:t>
      </w:r>
      <w:r w:rsidR="00440422" w:rsidRPr="00690EE6">
        <w:rPr>
          <w:rFonts w:cstheme="majorBidi"/>
        </w:rPr>
        <w:t>ł</w:t>
      </w:r>
      <w:r w:rsidRPr="00690EE6">
        <w:rPr>
          <w:rFonts w:cstheme="majorBidi"/>
        </w:rPr>
        <w:t>noskalow</w:t>
      </w:r>
      <w:r w:rsidR="003038BF" w:rsidRPr="00690EE6">
        <w:rPr>
          <w:rFonts w:cstheme="majorBidi"/>
        </w:rPr>
        <w:t>ą</w:t>
      </w:r>
      <w:r w:rsidR="00440422" w:rsidRPr="00690EE6">
        <w:rPr>
          <w:rFonts w:cstheme="majorBidi"/>
        </w:rPr>
        <w:t xml:space="preserve"> demonstracj</w:t>
      </w:r>
      <w:r w:rsidR="003038BF" w:rsidRPr="00690EE6">
        <w:rPr>
          <w:rFonts w:cstheme="majorBidi"/>
        </w:rPr>
        <w:t>ę</w:t>
      </w:r>
      <w:r w:rsidR="00440422" w:rsidRPr="00690EE6">
        <w:rPr>
          <w:rFonts w:cstheme="majorBidi"/>
        </w:rPr>
        <w:t xml:space="preserve"> </w:t>
      </w:r>
      <w:r w:rsidR="00815E55" w:rsidRPr="00690EE6">
        <w:rPr>
          <w:rFonts w:cstheme="majorBidi"/>
        </w:rPr>
        <w:t xml:space="preserve">opracowywanego w ramach Przedsięwzięcia </w:t>
      </w:r>
      <w:r w:rsidR="001066B4" w:rsidRPr="00690EE6">
        <w:rPr>
          <w:rFonts w:cstheme="majorBidi"/>
        </w:rPr>
        <w:t>Rozwiązania</w:t>
      </w:r>
      <w:r w:rsidR="009C6723" w:rsidRPr="00690EE6">
        <w:rPr>
          <w:rFonts w:cstheme="majorBidi"/>
        </w:rPr>
        <w:t xml:space="preserve"> w postaci </w:t>
      </w:r>
      <w:r w:rsidR="00BF621B" w:rsidRPr="00690EE6">
        <w:rPr>
          <w:rFonts w:cstheme="majorBidi"/>
        </w:rPr>
        <w:t>Demonstratora</w:t>
      </w:r>
      <w:r w:rsidR="00440422" w:rsidRPr="00690EE6">
        <w:rPr>
          <w:rFonts w:cstheme="majorBidi"/>
        </w:rPr>
        <w:t>, któr</w:t>
      </w:r>
      <w:r w:rsidR="00BF621B" w:rsidRPr="00690EE6">
        <w:rPr>
          <w:rFonts w:cstheme="majorBidi"/>
        </w:rPr>
        <w:t>y</w:t>
      </w:r>
      <w:r w:rsidR="00440422" w:rsidRPr="00690EE6">
        <w:rPr>
          <w:rFonts w:cstheme="majorBidi"/>
        </w:rPr>
        <w:t xml:space="preserve"> posłuż</w:t>
      </w:r>
      <w:r w:rsidR="003038BF" w:rsidRPr="00690EE6">
        <w:rPr>
          <w:rFonts w:cstheme="majorBidi"/>
        </w:rPr>
        <w:t>y</w:t>
      </w:r>
      <w:r w:rsidR="00440422" w:rsidRPr="00690EE6">
        <w:rPr>
          <w:rFonts w:cstheme="majorBidi"/>
        </w:rPr>
        <w:t xml:space="preserve"> do </w:t>
      </w:r>
      <w:r w:rsidR="001310CA" w:rsidRPr="00690EE6">
        <w:rPr>
          <w:rFonts w:cstheme="majorBidi"/>
        </w:rPr>
        <w:t xml:space="preserve">weryfikacji </w:t>
      </w:r>
      <w:r w:rsidR="00440422" w:rsidRPr="00690EE6">
        <w:rPr>
          <w:rFonts w:cstheme="majorBidi"/>
        </w:rPr>
        <w:t xml:space="preserve">stawianych we Wniosku i późniejszych etapach </w:t>
      </w:r>
      <w:r w:rsidR="00FF2229" w:rsidRPr="00690EE6">
        <w:rPr>
          <w:rFonts w:cstheme="majorBidi"/>
        </w:rPr>
        <w:t xml:space="preserve">przez </w:t>
      </w:r>
      <w:r w:rsidR="00440422" w:rsidRPr="00690EE6">
        <w:rPr>
          <w:rFonts w:cstheme="majorBidi"/>
        </w:rPr>
        <w:t>Uczestnik</w:t>
      </w:r>
      <w:r w:rsidR="003038BF" w:rsidRPr="00690EE6">
        <w:rPr>
          <w:rFonts w:cstheme="majorBidi"/>
        </w:rPr>
        <w:t>a</w:t>
      </w:r>
      <w:r w:rsidR="00440422" w:rsidRPr="00690EE6">
        <w:rPr>
          <w:rFonts w:cstheme="majorBidi"/>
        </w:rPr>
        <w:t xml:space="preserve"> Przedsięwzięcia deklaracji i prowadzonych przez </w:t>
      </w:r>
      <w:r w:rsidR="003038BF" w:rsidRPr="00690EE6">
        <w:rPr>
          <w:rFonts w:cstheme="majorBidi"/>
        </w:rPr>
        <w:t>niego</w:t>
      </w:r>
      <w:r w:rsidR="00440422" w:rsidRPr="00690EE6">
        <w:rPr>
          <w:rFonts w:cstheme="majorBidi"/>
        </w:rPr>
        <w:t xml:space="preserve"> badań</w:t>
      </w:r>
      <w:r w:rsidR="00372CA9" w:rsidRPr="00690EE6">
        <w:rPr>
          <w:rFonts w:cstheme="majorBidi"/>
        </w:rPr>
        <w:t xml:space="preserve"> oraz do przeniesienia założeń dot. Rozwiązania do skali 1:1 w ramach Prac B+R Etapu II</w:t>
      </w:r>
      <w:r w:rsidR="00440422" w:rsidRPr="00690EE6">
        <w:rPr>
          <w:rFonts w:cstheme="majorBidi"/>
        </w:rPr>
        <w:t>.</w:t>
      </w:r>
      <w:r w:rsidRPr="00690EE6">
        <w:rPr>
          <w:rFonts w:cstheme="majorBidi"/>
        </w:rPr>
        <w:t xml:space="preserve"> </w:t>
      </w:r>
      <w:r w:rsidR="00A63C96" w:rsidRPr="00690EE6">
        <w:rPr>
          <w:rFonts w:cstheme="majorBidi"/>
        </w:rPr>
        <w:t xml:space="preserve">Instalacje </w:t>
      </w:r>
      <w:r w:rsidR="00A72C1B" w:rsidRPr="00690EE6">
        <w:rPr>
          <w:rFonts w:cstheme="majorBidi"/>
        </w:rPr>
        <w:t xml:space="preserve">Ułamkowo-Techniczne </w:t>
      </w:r>
      <w:r w:rsidR="00196B19" w:rsidRPr="00690EE6">
        <w:rPr>
          <w:rFonts w:cstheme="majorBidi"/>
        </w:rPr>
        <w:t>i Demonstratory</w:t>
      </w:r>
      <w:r w:rsidR="00391EA0" w:rsidRPr="00690EE6">
        <w:rPr>
          <w:rFonts w:cstheme="majorBidi"/>
        </w:rPr>
        <w:t xml:space="preserve"> zostaną </w:t>
      </w:r>
      <w:r w:rsidR="001310CA" w:rsidRPr="00690EE6">
        <w:rPr>
          <w:rFonts w:cstheme="majorBidi"/>
        </w:rPr>
        <w:t xml:space="preserve">wybudowane </w:t>
      </w:r>
      <w:r w:rsidR="00391EA0" w:rsidRPr="00690EE6">
        <w:rPr>
          <w:rFonts w:cstheme="majorBidi"/>
        </w:rPr>
        <w:t xml:space="preserve">na </w:t>
      </w:r>
      <w:r w:rsidR="001310CA" w:rsidRPr="00690EE6">
        <w:rPr>
          <w:rFonts w:cstheme="majorBidi"/>
        </w:rPr>
        <w:t xml:space="preserve">terenie </w:t>
      </w:r>
      <w:r w:rsidR="00391EA0" w:rsidRPr="00690EE6">
        <w:rPr>
          <w:rFonts w:cstheme="majorBidi"/>
        </w:rPr>
        <w:t>nieruchomości</w:t>
      </w:r>
      <w:r w:rsidR="009C6723" w:rsidRPr="00690EE6">
        <w:rPr>
          <w:rFonts w:cstheme="majorBidi"/>
        </w:rPr>
        <w:t xml:space="preserve"> o cechach określonych w </w:t>
      </w:r>
      <w:r w:rsidR="001310CA" w:rsidRPr="00690EE6">
        <w:rPr>
          <w:rFonts w:cstheme="majorBidi"/>
        </w:rPr>
        <w:t>Załączni</w:t>
      </w:r>
      <w:r w:rsidR="009C6723" w:rsidRPr="00690EE6">
        <w:rPr>
          <w:rFonts w:cstheme="majorBidi"/>
        </w:rPr>
        <w:t xml:space="preserve">ku nr 2 do Regulaminu, </w:t>
      </w:r>
      <w:r w:rsidR="001310CA" w:rsidRPr="00690EE6">
        <w:rPr>
          <w:rFonts w:cstheme="majorBidi"/>
        </w:rPr>
        <w:t xml:space="preserve">a </w:t>
      </w:r>
      <w:r w:rsidR="00391EA0" w:rsidRPr="00690EE6">
        <w:rPr>
          <w:rFonts w:cstheme="majorBidi"/>
        </w:rPr>
        <w:t xml:space="preserve">zapewnianych przez </w:t>
      </w:r>
      <w:r w:rsidR="001310CA" w:rsidRPr="00690EE6">
        <w:rPr>
          <w:rFonts w:cstheme="majorBidi"/>
        </w:rPr>
        <w:t xml:space="preserve">Partnera Strategicznego </w:t>
      </w:r>
      <w:r w:rsidR="00391EA0" w:rsidRPr="00690EE6">
        <w:rPr>
          <w:rFonts w:cstheme="majorBidi"/>
        </w:rPr>
        <w:t xml:space="preserve">wybranego w odrębnym postępowaniu </w:t>
      </w:r>
      <w:r w:rsidR="001310CA" w:rsidRPr="00690EE6">
        <w:rPr>
          <w:rFonts w:cstheme="majorBidi"/>
        </w:rPr>
        <w:t>przez NCBR</w:t>
      </w:r>
      <w:r w:rsidR="00391EA0" w:rsidRPr="00690EE6">
        <w:rPr>
          <w:rFonts w:cstheme="majorBidi"/>
        </w:rPr>
        <w:t>.</w:t>
      </w:r>
    </w:p>
    <w:p w14:paraId="656E048C" w14:textId="71801960" w:rsidR="009C6723" w:rsidRPr="00690EE6" w:rsidRDefault="00440422" w:rsidP="00A532B4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r w:rsidRPr="00690EE6">
        <w:rPr>
          <w:rFonts w:cstheme="majorHAnsi"/>
        </w:rPr>
        <w:t>Po zakończeniu badawczo-rozwojowej części Przedsięwzięcia</w:t>
      </w:r>
      <w:r w:rsidR="007C567A" w:rsidRPr="00690EE6">
        <w:rPr>
          <w:rFonts w:cstheme="majorHAnsi"/>
        </w:rPr>
        <w:t>,</w:t>
      </w:r>
      <w:r w:rsidR="00AC62D6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 xml:space="preserve">w </w:t>
      </w:r>
      <w:r w:rsidR="007C567A" w:rsidRPr="00690EE6">
        <w:rPr>
          <w:rFonts w:cstheme="majorHAnsi"/>
        </w:rPr>
        <w:t xml:space="preserve">odniesieniu do </w:t>
      </w:r>
      <w:r w:rsidRPr="00690EE6">
        <w:rPr>
          <w:rFonts w:cstheme="majorHAnsi"/>
        </w:rPr>
        <w:t xml:space="preserve">danego Uczestnika Przedsięwzięcia, on i NCBR będą realizować obowiązki i prawa dotyczące </w:t>
      </w:r>
      <w:r w:rsidR="00D21F7C" w:rsidRPr="00690EE6">
        <w:rPr>
          <w:rFonts w:cstheme="majorHAnsi"/>
        </w:rPr>
        <w:t>komercjalizacji</w:t>
      </w:r>
      <w:r w:rsidRPr="00690EE6">
        <w:rPr>
          <w:rFonts w:cstheme="majorHAnsi"/>
        </w:rPr>
        <w:t xml:space="preserve"> opracowane</w:t>
      </w:r>
      <w:r w:rsidR="001066B4" w:rsidRPr="00690EE6">
        <w:rPr>
          <w:rFonts w:cstheme="majorHAnsi"/>
        </w:rPr>
        <w:t>go</w:t>
      </w:r>
      <w:r w:rsidRPr="00690EE6">
        <w:rPr>
          <w:rFonts w:cstheme="majorHAnsi"/>
        </w:rPr>
        <w:t xml:space="preserve"> w jego ramach </w:t>
      </w:r>
      <w:r w:rsidR="001066B4" w:rsidRPr="00690EE6">
        <w:rPr>
          <w:rFonts w:cstheme="majorHAnsi"/>
        </w:rPr>
        <w:t>Rozwiązania</w:t>
      </w:r>
      <w:r w:rsidR="007C567A" w:rsidRPr="00690EE6">
        <w:rPr>
          <w:rFonts w:cstheme="majorHAnsi"/>
        </w:rPr>
        <w:t>, niezależnie od tego, na jakim etapie Przedsięwzięcia zakończył się udział danego Uczestnika Przedsięwzięcia</w:t>
      </w:r>
      <w:r w:rsidRPr="00690EE6">
        <w:rPr>
          <w:rFonts w:cstheme="majorHAnsi"/>
        </w:rPr>
        <w:t>.</w:t>
      </w:r>
    </w:p>
    <w:p w14:paraId="37B8E3CC" w14:textId="2C838ED1" w:rsidR="00196B19" w:rsidRPr="00690EE6" w:rsidRDefault="001066B4" w:rsidP="78C54F99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690EE6">
        <w:rPr>
          <w:rFonts w:cstheme="majorBidi"/>
        </w:rPr>
        <w:t>Dodatkowo, p</w:t>
      </w:r>
      <w:r w:rsidR="00440422" w:rsidRPr="00690EE6">
        <w:rPr>
          <w:rFonts w:cstheme="majorBidi"/>
        </w:rPr>
        <w:t xml:space="preserve">o zakończeniu przez wszystkich Uczestników Przedsięwzięcia prac badawczo-rozwojowych </w:t>
      </w:r>
      <w:r w:rsidR="00135BA0" w:rsidRPr="00690EE6">
        <w:rPr>
          <w:rFonts w:cstheme="majorBidi"/>
        </w:rPr>
        <w:t xml:space="preserve">wybudowane </w:t>
      </w:r>
      <w:r w:rsidR="007C567A" w:rsidRPr="00690EE6">
        <w:rPr>
          <w:rFonts w:cstheme="majorBidi"/>
        </w:rPr>
        <w:t xml:space="preserve">przez nich </w:t>
      </w:r>
      <w:r w:rsidR="00196B19" w:rsidRPr="00690EE6">
        <w:rPr>
          <w:rFonts w:cstheme="majorBidi"/>
        </w:rPr>
        <w:t xml:space="preserve">Instalacje </w:t>
      </w:r>
      <w:r w:rsidR="00A72C1B" w:rsidRPr="00690EE6">
        <w:rPr>
          <w:rFonts w:cstheme="majorBidi"/>
        </w:rPr>
        <w:t xml:space="preserve">Ułamkowo-Techniczne </w:t>
      </w:r>
      <w:r w:rsidR="00196B19" w:rsidRPr="00690EE6">
        <w:rPr>
          <w:rFonts w:cstheme="majorBidi"/>
        </w:rPr>
        <w:t xml:space="preserve">i </w:t>
      </w:r>
      <w:r w:rsidR="00FF2229" w:rsidRPr="00690EE6">
        <w:rPr>
          <w:rFonts w:cstheme="majorBidi"/>
        </w:rPr>
        <w:t>D</w:t>
      </w:r>
      <w:r w:rsidR="00440422" w:rsidRPr="00690EE6">
        <w:rPr>
          <w:rFonts w:cstheme="majorBidi"/>
        </w:rPr>
        <w:t xml:space="preserve">emonstrator </w:t>
      </w:r>
      <w:r w:rsidR="00FF2229" w:rsidRPr="00690EE6">
        <w:rPr>
          <w:rFonts w:cstheme="majorBidi"/>
        </w:rPr>
        <w:t>Rozwiązania</w:t>
      </w:r>
      <w:r w:rsidR="009C6723" w:rsidRPr="00690EE6">
        <w:rPr>
          <w:rFonts w:cstheme="majorBidi"/>
        </w:rPr>
        <w:t xml:space="preserve">, </w:t>
      </w:r>
      <w:r w:rsidR="00D21F7C" w:rsidRPr="00690EE6">
        <w:rPr>
          <w:rFonts w:cstheme="majorBidi"/>
        </w:rPr>
        <w:t>pod zarządem</w:t>
      </w:r>
      <w:r w:rsidR="009C6723" w:rsidRPr="00690EE6">
        <w:rPr>
          <w:rFonts w:cstheme="majorBidi"/>
        </w:rPr>
        <w:t xml:space="preserve"> Partnera Strategicznego,</w:t>
      </w:r>
      <w:r w:rsidR="00440422" w:rsidRPr="00690EE6">
        <w:rPr>
          <w:rFonts w:cstheme="majorBidi"/>
        </w:rPr>
        <w:t xml:space="preserve"> będą wykorzystane jako źródło danych (w zakresie nie objętym ochroną jako prawa własności intelektualnej) dotyczących zastosowania </w:t>
      </w:r>
      <w:r w:rsidR="00440422" w:rsidRPr="00690EE6">
        <w:rPr>
          <w:rFonts w:cstheme="majorBidi"/>
        </w:rPr>
        <w:lastRenderedPageBreak/>
        <w:t xml:space="preserve">stworzonych </w:t>
      </w:r>
      <w:r w:rsidRPr="00690EE6">
        <w:rPr>
          <w:rFonts w:cstheme="majorBidi"/>
        </w:rPr>
        <w:t>Rozwiązań</w:t>
      </w:r>
      <w:r w:rsidR="00440422" w:rsidRPr="00690EE6">
        <w:rPr>
          <w:rFonts w:cstheme="majorBidi"/>
        </w:rPr>
        <w:t xml:space="preserve"> dla potrzeb dalszego rozwoju obszaru objętego Przedsięwzięciem przez NCBR i w domenie publicznej.</w:t>
      </w:r>
      <w:r w:rsidR="009C6723" w:rsidRPr="00690EE6">
        <w:rPr>
          <w:rFonts w:cstheme="majorBidi"/>
        </w:rPr>
        <w:t xml:space="preserve"> </w:t>
      </w:r>
    </w:p>
    <w:p w14:paraId="156793AA" w14:textId="2ACDD9FF" w:rsidR="003B6E7E" w:rsidRPr="00690EE6" w:rsidRDefault="009C6723" w:rsidP="78C54F99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i/>
          <w:iCs/>
        </w:rPr>
      </w:pPr>
      <w:bookmarkStart w:id="56" w:name="_Hlk53780741"/>
      <w:r w:rsidRPr="00690EE6">
        <w:rPr>
          <w:rFonts w:cstheme="majorBidi"/>
        </w:rPr>
        <w:t xml:space="preserve">Po zakończeniu Prac B+R Uczestnik Przedsięwzięcia, który </w:t>
      </w:r>
      <w:r w:rsidR="00C46B1E" w:rsidRPr="00690EE6">
        <w:rPr>
          <w:rFonts w:cstheme="majorBidi"/>
        </w:rPr>
        <w:t xml:space="preserve">wybudował </w:t>
      </w:r>
      <w:r w:rsidRPr="00690EE6">
        <w:rPr>
          <w:rFonts w:cstheme="majorBidi"/>
        </w:rPr>
        <w:t>dany Demonstrator, będzie w ramach wynagrodzenia</w:t>
      </w:r>
      <w:r w:rsidR="0B3DE43C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uzyskanego na podstawie Umowy </w:t>
      </w:r>
      <w:r w:rsidR="00D21F7C" w:rsidRPr="00690EE6">
        <w:rPr>
          <w:rFonts w:cstheme="majorBidi"/>
        </w:rPr>
        <w:t>i w zakresie w niej określonym</w:t>
      </w:r>
      <w:r w:rsidR="1AE361A2" w:rsidRPr="00690EE6">
        <w:rPr>
          <w:rFonts w:cstheme="majorBidi"/>
        </w:rPr>
        <w:t>,</w:t>
      </w:r>
      <w:r w:rsidR="00D21F7C" w:rsidRPr="00690EE6">
        <w:rPr>
          <w:rFonts w:cstheme="majorBidi"/>
        </w:rPr>
        <w:t xml:space="preserve"> </w:t>
      </w:r>
      <w:r w:rsidRPr="00690EE6">
        <w:rPr>
          <w:rFonts w:cstheme="majorBidi"/>
        </w:rPr>
        <w:t xml:space="preserve">wykonywać na Demonstratorze czynności </w:t>
      </w:r>
      <w:r w:rsidR="0080763E" w:rsidRPr="00690EE6">
        <w:rPr>
          <w:rFonts w:cstheme="majorBidi"/>
        </w:rPr>
        <w:t>w ramach demonstracji technologicznej i testów</w:t>
      </w:r>
      <w:r w:rsidR="00AF7DC3" w:rsidRPr="00690EE6">
        <w:rPr>
          <w:rFonts w:cstheme="majorBidi"/>
        </w:rPr>
        <w:t xml:space="preserve"> opisane w </w:t>
      </w:r>
      <w:r w:rsidR="001310CA" w:rsidRPr="00690EE6">
        <w:rPr>
          <w:rFonts w:cstheme="majorBidi"/>
        </w:rPr>
        <w:t>Załączni</w:t>
      </w:r>
      <w:r w:rsidR="00AF7DC3" w:rsidRPr="00690EE6">
        <w:rPr>
          <w:rFonts w:cstheme="majorBidi"/>
        </w:rPr>
        <w:t xml:space="preserve">ku nr </w:t>
      </w:r>
      <w:r w:rsidRPr="00690EE6">
        <w:rPr>
          <w:rFonts w:cstheme="majorBidi"/>
        </w:rPr>
        <w:t>4</w:t>
      </w:r>
      <w:r w:rsidR="00264C96" w:rsidRPr="00690EE6">
        <w:rPr>
          <w:rFonts w:cstheme="majorBidi"/>
        </w:rPr>
        <w:t xml:space="preserve"> i </w:t>
      </w:r>
      <w:r w:rsidR="001E7E27" w:rsidRPr="00690EE6">
        <w:rPr>
          <w:rFonts w:cstheme="majorBidi"/>
        </w:rPr>
        <w:t>6</w:t>
      </w:r>
      <w:r w:rsidR="00AF7DC3" w:rsidRPr="00690EE6">
        <w:rPr>
          <w:rFonts w:cstheme="majorBidi"/>
        </w:rPr>
        <w:t xml:space="preserve"> do Umowy</w:t>
      </w:r>
      <w:r w:rsidR="0080763E" w:rsidRPr="00690EE6">
        <w:rPr>
          <w:rFonts w:cstheme="majorBidi"/>
        </w:rPr>
        <w:t>.</w:t>
      </w:r>
      <w:r w:rsidRPr="00690EE6">
        <w:rPr>
          <w:rFonts w:cstheme="majorBidi"/>
        </w:rPr>
        <w:t xml:space="preserve"> </w:t>
      </w:r>
      <w:bookmarkEnd w:id="56"/>
    </w:p>
    <w:p w14:paraId="21714A06" w14:textId="57858447" w:rsidR="00153DF5" w:rsidRPr="00690EE6" w:rsidRDefault="00153DF5" w:rsidP="21BBD964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Pr="00690EE6">
        <w:rPr>
          <w:rFonts w:cstheme="majorBidi"/>
          <w:b/>
          <w:bCs/>
        </w:rPr>
        <w:t>Ocena</w:t>
      </w:r>
      <w:r w:rsidRPr="00690EE6">
        <w:rPr>
          <w:rFonts w:cstheme="majorBidi"/>
        </w:rPr>
        <w:t xml:space="preserve">] Ocena propozycji Wnioskodawców/Uczestników Przedsięwzięcia jest dokonywana </w:t>
      </w:r>
      <w:r w:rsidR="009D2D77" w:rsidRPr="00690EE6">
        <w:rPr>
          <w:rFonts w:cstheme="majorBidi"/>
        </w:rPr>
        <w:t xml:space="preserve">na etapie oceny Wniosków, a następnie </w:t>
      </w:r>
      <w:r w:rsidR="009B175B" w:rsidRPr="00690EE6">
        <w:rPr>
          <w:rFonts w:cstheme="majorBidi"/>
        </w:rPr>
        <w:t>w ramach Selekcji</w:t>
      </w:r>
      <w:r w:rsidR="003F27B8" w:rsidRPr="00690EE6">
        <w:rPr>
          <w:rFonts w:cstheme="majorBidi"/>
        </w:rPr>
        <w:t>,</w:t>
      </w:r>
      <w:r w:rsidR="009B175B" w:rsidRPr="00690EE6">
        <w:rPr>
          <w:rFonts w:cstheme="majorBidi"/>
        </w:rPr>
        <w:t xml:space="preserve"> </w:t>
      </w:r>
      <w:r w:rsidR="00C07695" w:rsidRPr="00690EE6">
        <w:rPr>
          <w:rFonts w:cstheme="majorBidi"/>
        </w:rPr>
        <w:t xml:space="preserve">przez ocenę poniższych </w:t>
      </w:r>
      <w:r w:rsidR="3D1FA2FD" w:rsidRPr="00690EE6">
        <w:rPr>
          <w:rFonts w:cstheme="majorBidi"/>
        </w:rPr>
        <w:t>Wymagań</w:t>
      </w:r>
      <w:r w:rsidR="00C07695" w:rsidRPr="00690EE6">
        <w:rPr>
          <w:rFonts w:cstheme="majorBidi"/>
        </w:rPr>
        <w:t xml:space="preserve"> zgodnie z zasadami </w:t>
      </w:r>
      <w:r w:rsidR="004E09D7" w:rsidRPr="00690EE6">
        <w:rPr>
          <w:rFonts w:cstheme="majorBidi"/>
        </w:rPr>
        <w:t xml:space="preserve">i według punktacji </w:t>
      </w:r>
      <w:r w:rsidR="009B175B" w:rsidRPr="00690EE6">
        <w:rPr>
          <w:rFonts w:cstheme="majorBidi"/>
        </w:rPr>
        <w:t xml:space="preserve">określonych w </w:t>
      </w:r>
      <w:r w:rsidR="001310CA" w:rsidRPr="00690EE6">
        <w:rPr>
          <w:rFonts w:cstheme="majorBidi"/>
        </w:rPr>
        <w:t>Załączni</w:t>
      </w:r>
      <w:r w:rsidR="009B175B" w:rsidRPr="00690EE6">
        <w:rPr>
          <w:rFonts w:cstheme="majorBidi"/>
        </w:rPr>
        <w:t>ku nr 5 do Regulaminu</w:t>
      </w:r>
      <w:r w:rsidRPr="00690EE6">
        <w:rPr>
          <w:rFonts w:cstheme="majorBidi"/>
        </w:rPr>
        <w:t>:</w:t>
      </w:r>
      <w:bookmarkStart w:id="57" w:name="_Hlk53780793"/>
    </w:p>
    <w:p w14:paraId="6928A71A" w14:textId="16C17749" w:rsidR="00545F11" w:rsidRPr="00690EE6" w:rsidRDefault="3D1FA2FD" w:rsidP="78C54F99">
      <w:pPr>
        <w:pStyle w:val="Akapitzlist"/>
        <w:numPr>
          <w:ilvl w:val="1"/>
          <w:numId w:val="33"/>
        </w:numPr>
        <w:ind w:left="993"/>
        <w:jc w:val="both"/>
        <w:rPr>
          <w:rFonts w:cstheme="majorBidi"/>
        </w:rPr>
      </w:pPr>
      <w:r w:rsidRPr="00690EE6">
        <w:rPr>
          <w:rFonts w:cstheme="majorBidi"/>
        </w:rPr>
        <w:t>Wymagań</w:t>
      </w:r>
      <w:r w:rsidR="008545BC" w:rsidRPr="00690EE6">
        <w:rPr>
          <w:rFonts w:cstheme="majorBidi"/>
        </w:rPr>
        <w:t xml:space="preserve"> Formalnych</w:t>
      </w:r>
      <w:r w:rsidR="00153DF5" w:rsidRPr="00690EE6">
        <w:rPr>
          <w:rFonts w:cstheme="majorBidi"/>
        </w:rPr>
        <w:t>, czyli weryfikacji</w:t>
      </w:r>
      <w:r w:rsidR="00545F11" w:rsidRPr="00690EE6">
        <w:rPr>
          <w:rFonts w:cstheme="majorBidi"/>
        </w:rPr>
        <w:t xml:space="preserve"> w zakresie ich formy, kompletności,</w:t>
      </w:r>
      <w:r w:rsidR="003F27A6" w:rsidRPr="00690EE6">
        <w:rPr>
          <w:rFonts w:cstheme="majorBidi"/>
        </w:rPr>
        <w:t xml:space="preserve"> wystąpienia</w:t>
      </w:r>
      <w:r w:rsidR="00545F11" w:rsidRPr="00690EE6">
        <w:rPr>
          <w:rFonts w:cstheme="majorBidi"/>
        </w:rPr>
        <w:t xml:space="preserve"> podstaw wykluczenia Uczestnika Przedsięwzięcia</w:t>
      </w:r>
      <w:r w:rsidR="003F27A6" w:rsidRPr="00690EE6">
        <w:rPr>
          <w:rFonts w:cstheme="majorBidi"/>
        </w:rPr>
        <w:t xml:space="preserve"> (</w:t>
      </w:r>
      <w:bookmarkStart w:id="58" w:name="_Hlk59575444"/>
      <w:r w:rsidR="003F27A6" w:rsidRPr="00690EE6">
        <w:rPr>
          <w:rFonts w:cstheme="majorBidi"/>
        </w:rPr>
        <w:t>tylko na etapie Postępowania</w:t>
      </w:r>
      <w:bookmarkEnd w:id="58"/>
      <w:r w:rsidR="003F27A6" w:rsidRPr="00690EE6">
        <w:rPr>
          <w:rFonts w:cstheme="majorBidi"/>
        </w:rPr>
        <w:t>)</w:t>
      </w:r>
      <w:r w:rsidR="00545F11" w:rsidRPr="00690EE6">
        <w:rPr>
          <w:rFonts w:cstheme="majorBidi"/>
        </w:rPr>
        <w:t xml:space="preserve">, a także zgodności ich przedstawienia z określoną w Regulaminie lub Umowie procedurą; </w:t>
      </w:r>
    </w:p>
    <w:p w14:paraId="081E9F48" w14:textId="3692595E" w:rsidR="00153DF5" w:rsidRPr="00690EE6" w:rsidRDefault="3D1FA2FD" w:rsidP="21BBD964">
      <w:pPr>
        <w:pStyle w:val="Akapitzlist"/>
        <w:numPr>
          <w:ilvl w:val="1"/>
          <w:numId w:val="33"/>
        </w:numPr>
        <w:spacing w:after="0" w:line="240" w:lineRule="auto"/>
        <w:ind w:left="993"/>
        <w:jc w:val="both"/>
        <w:rPr>
          <w:rFonts w:cstheme="majorBidi"/>
        </w:rPr>
      </w:pPr>
      <w:r w:rsidRPr="00690EE6">
        <w:rPr>
          <w:rFonts w:cstheme="majorBidi"/>
        </w:rPr>
        <w:t>Wymagań</w:t>
      </w:r>
      <w:r w:rsidR="00391EA0" w:rsidRPr="00690EE6">
        <w:rPr>
          <w:rFonts w:cstheme="majorBidi"/>
        </w:rPr>
        <w:t xml:space="preserve"> </w:t>
      </w:r>
      <w:r w:rsidR="001066B4" w:rsidRPr="00690EE6">
        <w:rPr>
          <w:rFonts w:cstheme="majorBidi"/>
        </w:rPr>
        <w:t>Obligatoryjnych</w:t>
      </w:r>
      <w:r w:rsidR="00391EA0" w:rsidRPr="00690EE6">
        <w:rPr>
          <w:rFonts w:cstheme="majorBidi"/>
        </w:rPr>
        <w:t xml:space="preserve"> określonych w </w:t>
      </w:r>
      <w:r w:rsidR="001310CA" w:rsidRPr="00690EE6">
        <w:rPr>
          <w:rFonts w:cstheme="majorBidi"/>
        </w:rPr>
        <w:t>Załączni</w:t>
      </w:r>
      <w:r w:rsidR="00391EA0" w:rsidRPr="00690EE6">
        <w:rPr>
          <w:rFonts w:cstheme="majorBidi"/>
        </w:rPr>
        <w:t>ku nr 1 do Regulaminu</w:t>
      </w:r>
      <w:r w:rsidR="00153DF5" w:rsidRPr="00690EE6">
        <w:rPr>
          <w:rFonts w:cstheme="majorBidi"/>
        </w:rPr>
        <w:t>, czyli weryfikacji czy dan</w:t>
      </w:r>
      <w:r w:rsidR="001066B4" w:rsidRPr="00690EE6">
        <w:rPr>
          <w:rFonts w:cstheme="majorBidi"/>
        </w:rPr>
        <w:t xml:space="preserve">e Rozwiązanie </w:t>
      </w:r>
      <w:r w:rsidR="00153DF5" w:rsidRPr="00690EE6">
        <w:rPr>
          <w:rFonts w:cstheme="majorBidi"/>
        </w:rPr>
        <w:t xml:space="preserve">spełnia konieczne (minimalne) </w:t>
      </w:r>
      <w:r w:rsidR="231CF472" w:rsidRPr="00690EE6">
        <w:rPr>
          <w:rFonts w:cstheme="majorBidi"/>
        </w:rPr>
        <w:t>Wymagania</w:t>
      </w:r>
      <w:r w:rsidR="00153DF5" w:rsidRPr="00690EE6">
        <w:rPr>
          <w:rFonts w:cstheme="majorBidi"/>
        </w:rPr>
        <w:t xml:space="preserve"> </w:t>
      </w:r>
      <w:r w:rsidR="009D2D77" w:rsidRPr="00690EE6">
        <w:rPr>
          <w:rFonts w:cstheme="majorBidi"/>
        </w:rPr>
        <w:t xml:space="preserve">techniczne </w:t>
      </w:r>
      <w:r w:rsidR="00153DF5" w:rsidRPr="00690EE6">
        <w:rPr>
          <w:rFonts w:cstheme="majorBidi"/>
        </w:rPr>
        <w:t>stawiane przed ni</w:t>
      </w:r>
      <w:r w:rsidR="001066B4" w:rsidRPr="00690EE6">
        <w:rPr>
          <w:rFonts w:cstheme="majorBidi"/>
        </w:rPr>
        <w:t>m</w:t>
      </w:r>
      <w:r w:rsidR="00153DF5" w:rsidRPr="00690EE6">
        <w:rPr>
          <w:rFonts w:cstheme="majorBidi"/>
        </w:rPr>
        <w:t xml:space="preserve"> w ramach Przedsięwzięcia,</w:t>
      </w:r>
    </w:p>
    <w:p w14:paraId="589FDAB4" w14:textId="640793CE" w:rsidR="00153DF5" w:rsidRPr="00690EE6" w:rsidRDefault="00153DF5" w:rsidP="78C54F99">
      <w:pPr>
        <w:pStyle w:val="Akapitzlist"/>
        <w:numPr>
          <w:ilvl w:val="1"/>
          <w:numId w:val="33"/>
        </w:numPr>
        <w:spacing w:after="0" w:line="240" w:lineRule="auto"/>
        <w:ind w:left="993"/>
        <w:jc w:val="both"/>
        <w:rPr>
          <w:rFonts w:cstheme="majorBidi"/>
        </w:rPr>
      </w:pPr>
      <w:r w:rsidRPr="00690EE6">
        <w:rPr>
          <w:rFonts w:cstheme="majorBidi"/>
        </w:rPr>
        <w:t>merytoryczn</w:t>
      </w:r>
      <w:r w:rsidR="001066B4" w:rsidRPr="00690EE6">
        <w:rPr>
          <w:rFonts w:cstheme="majorBidi"/>
        </w:rPr>
        <w:t>ych</w:t>
      </w:r>
      <w:r w:rsidRPr="00690EE6">
        <w:rPr>
          <w:rFonts w:cstheme="majorBidi"/>
        </w:rPr>
        <w:t xml:space="preserve"> </w:t>
      </w:r>
      <w:r w:rsidR="3D1FA2FD" w:rsidRPr="00690EE6">
        <w:rPr>
          <w:rFonts w:cstheme="majorBidi"/>
        </w:rPr>
        <w:t>Wymagań</w:t>
      </w:r>
      <w:r w:rsidR="00391EA0" w:rsidRPr="00690EE6">
        <w:rPr>
          <w:rFonts w:cstheme="majorBidi"/>
        </w:rPr>
        <w:t xml:space="preserve"> </w:t>
      </w:r>
      <w:r w:rsidR="001066B4" w:rsidRPr="00690EE6">
        <w:rPr>
          <w:rFonts w:cstheme="majorBidi"/>
        </w:rPr>
        <w:t>Konkursowych</w:t>
      </w:r>
      <w:r w:rsidR="0E079DF6" w:rsidRPr="00690EE6">
        <w:rPr>
          <w:rFonts w:cstheme="majorBidi"/>
        </w:rPr>
        <w:t>,</w:t>
      </w:r>
      <w:r w:rsidR="00391EA0" w:rsidRPr="00690EE6">
        <w:rPr>
          <w:rFonts w:cstheme="majorBidi"/>
        </w:rPr>
        <w:t xml:space="preserve"> określonych w </w:t>
      </w:r>
      <w:r w:rsidR="001310CA" w:rsidRPr="00690EE6">
        <w:rPr>
          <w:rFonts w:cstheme="majorBidi"/>
        </w:rPr>
        <w:t>Załączni</w:t>
      </w:r>
      <w:r w:rsidR="00391EA0" w:rsidRPr="00690EE6">
        <w:rPr>
          <w:rFonts w:cstheme="majorBidi"/>
        </w:rPr>
        <w:t>ku nr 1 do Regulaminu</w:t>
      </w:r>
      <w:r w:rsidRPr="00690EE6">
        <w:rPr>
          <w:rFonts w:cstheme="majorBidi"/>
        </w:rPr>
        <w:t>, czyli w</w:t>
      </w:r>
      <w:r w:rsidR="007C20AA" w:rsidRPr="00690EE6">
        <w:rPr>
          <w:rFonts w:cstheme="majorBidi"/>
        </w:rPr>
        <w:t xml:space="preserve">eryfikacji w jakim stopniu </w:t>
      </w:r>
      <w:r w:rsidR="001066B4" w:rsidRPr="00690EE6">
        <w:rPr>
          <w:rFonts w:cstheme="majorBidi"/>
        </w:rPr>
        <w:t>dane Rozwiązanie</w:t>
      </w:r>
      <w:r w:rsidR="007C20AA" w:rsidRPr="00690EE6">
        <w:rPr>
          <w:rFonts w:cstheme="majorBidi"/>
        </w:rPr>
        <w:t xml:space="preserve"> wypada w </w:t>
      </w:r>
      <w:r w:rsidR="00FC1427" w:rsidRPr="00690EE6">
        <w:rPr>
          <w:rFonts w:cstheme="majorBidi"/>
        </w:rPr>
        <w:t xml:space="preserve">zestawieniu </w:t>
      </w:r>
      <w:r w:rsidR="001066B4" w:rsidRPr="00690EE6">
        <w:rPr>
          <w:rFonts w:cstheme="majorBidi"/>
        </w:rPr>
        <w:t xml:space="preserve">z </w:t>
      </w:r>
      <w:r w:rsidR="00C04A82" w:rsidRPr="00690EE6">
        <w:rPr>
          <w:rFonts w:cstheme="majorBidi"/>
        </w:rPr>
        <w:t xml:space="preserve">Kryteriami </w:t>
      </w:r>
      <w:r w:rsidR="001066B4" w:rsidRPr="00690EE6">
        <w:rPr>
          <w:rFonts w:cstheme="majorBidi"/>
        </w:rPr>
        <w:t>stawianymi przez NCBR</w:t>
      </w:r>
      <w:r w:rsidR="007C20AA" w:rsidRPr="00690EE6">
        <w:rPr>
          <w:rFonts w:cstheme="majorBidi"/>
        </w:rPr>
        <w:t xml:space="preserve"> </w:t>
      </w:r>
      <w:r w:rsidR="00293233" w:rsidRPr="00690EE6">
        <w:rPr>
          <w:rFonts w:cstheme="majorBidi"/>
        </w:rPr>
        <w:t xml:space="preserve">oraz w </w:t>
      </w:r>
      <w:r w:rsidR="007C20AA" w:rsidRPr="00690EE6">
        <w:rPr>
          <w:rFonts w:cstheme="majorBidi"/>
        </w:rPr>
        <w:t xml:space="preserve">porównaniu z innymi </w:t>
      </w:r>
      <w:r w:rsidR="001066B4" w:rsidRPr="00690EE6">
        <w:rPr>
          <w:rFonts w:cstheme="majorBidi"/>
        </w:rPr>
        <w:t>Rozwiązaniami</w:t>
      </w:r>
      <w:r w:rsidR="007C20AA" w:rsidRPr="00690EE6">
        <w:rPr>
          <w:rFonts w:cstheme="majorBidi"/>
        </w:rPr>
        <w:t xml:space="preserve">, w sposób umożliwiający selekcję na kolejnych etapach najlepiej rokujących </w:t>
      </w:r>
      <w:r w:rsidR="008D45B0" w:rsidRPr="00690EE6">
        <w:rPr>
          <w:rFonts w:cstheme="majorBidi"/>
        </w:rPr>
        <w:t>Rozwiązań</w:t>
      </w:r>
      <w:r w:rsidR="007C20AA" w:rsidRPr="00690EE6">
        <w:rPr>
          <w:rFonts w:cstheme="majorBidi"/>
        </w:rPr>
        <w:t>,</w:t>
      </w:r>
    </w:p>
    <w:p w14:paraId="23A22D57" w14:textId="42A3781D" w:rsidR="00391EA0" w:rsidRPr="00690EE6" w:rsidRDefault="00391EA0" w:rsidP="21BBD964">
      <w:pPr>
        <w:pStyle w:val="Akapitzlist"/>
        <w:numPr>
          <w:ilvl w:val="1"/>
          <w:numId w:val="33"/>
        </w:numPr>
        <w:spacing w:after="0" w:line="240" w:lineRule="auto"/>
        <w:ind w:left="993"/>
        <w:jc w:val="both"/>
        <w:rPr>
          <w:rFonts w:cstheme="majorBidi"/>
        </w:rPr>
      </w:pPr>
      <w:r w:rsidRPr="00690EE6">
        <w:rPr>
          <w:rFonts w:cstheme="majorBidi"/>
        </w:rPr>
        <w:t>merytorycznych</w:t>
      </w:r>
      <w:r w:rsidR="004E09D7" w:rsidRPr="00690EE6">
        <w:rPr>
          <w:rFonts w:cstheme="majorBidi"/>
        </w:rPr>
        <w:t xml:space="preserve"> </w:t>
      </w:r>
      <w:r w:rsidR="3D1FA2FD" w:rsidRPr="00690EE6">
        <w:rPr>
          <w:rFonts w:cstheme="majorBidi"/>
        </w:rPr>
        <w:t>Wymagań</w:t>
      </w:r>
      <w:r w:rsidR="004E09D7" w:rsidRPr="00690EE6">
        <w:rPr>
          <w:rFonts w:cstheme="majorBidi"/>
        </w:rPr>
        <w:t xml:space="preserve"> Jakościowych</w:t>
      </w:r>
      <w:r w:rsidRPr="00690EE6">
        <w:rPr>
          <w:rFonts w:cstheme="majorBidi"/>
        </w:rPr>
        <w:t xml:space="preserve">, </w:t>
      </w:r>
      <w:r w:rsidR="00042A14" w:rsidRPr="00690EE6">
        <w:rPr>
          <w:rFonts w:cstheme="majorBidi"/>
        </w:rPr>
        <w:t>służących weryfikacji jakości proponowanego przez Uczestnika Przedsięwzięcia Rozwiązania i weryfikowanych w porównaniu z innymi Rozwiązaniami,</w:t>
      </w:r>
    </w:p>
    <w:p w14:paraId="0CAC211D" w14:textId="3D2D41A4" w:rsidR="007C20AA" w:rsidRPr="00690EE6" w:rsidRDefault="001066B4" w:rsidP="21BBD964">
      <w:pPr>
        <w:pStyle w:val="Akapitzlist"/>
        <w:numPr>
          <w:ilvl w:val="1"/>
          <w:numId w:val="33"/>
        </w:numPr>
        <w:spacing w:after="0" w:line="240" w:lineRule="auto"/>
        <w:ind w:left="993"/>
        <w:jc w:val="both"/>
        <w:rPr>
          <w:rFonts w:cstheme="majorBidi"/>
        </w:rPr>
      </w:pPr>
      <w:r w:rsidRPr="00690EE6">
        <w:rPr>
          <w:rFonts w:cstheme="majorBidi"/>
        </w:rPr>
        <w:t xml:space="preserve">merytorycznych </w:t>
      </w:r>
      <w:r w:rsidR="3D1FA2FD" w:rsidRPr="00690EE6">
        <w:rPr>
          <w:rFonts w:cstheme="majorBidi"/>
        </w:rPr>
        <w:t>Wymagań</w:t>
      </w:r>
      <w:r w:rsidR="009D2D77" w:rsidRPr="00690EE6">
        <w:rPr>
          <w:rFonts w:cstheme="majorBidi"/>
        </w:rPr>
        <w:t xml:space="preserve"> Opcjonaln</w:t>
      </w:r>
      <w:r w:rsidR="004E09D7" w:rsidRPr="00690EE6">
        <w:rPr>
          <w:rFonts w:cstheme="majorBidi"/>
        </w:rPr>
        <w:t>ych</w:t>
      </w:r>
      <w:r w:rsidR="007C20AA" w:rsidRPr="00690EE6">
        <w:rPr>
          <w:rFonts w:cstheme="majorBidi"/>
        </w:rPr>
        <w:t>, czyli weryfikacji</w:t>
      </w:r>
      <w:r w:rsidR="00042A14" w:rsidRPr="00690EE6">
        <w:rPr>
          <w:rFonts w:cstheme="majorBidi"/>
        </w:rPr>
        <w:t xml:space="preserve"> fakultatywnych cech Rozwiązania, które mogą polepszyć wynik Uczestnika Przedsięwzięcia względem wyników innych Uczestników Przedsięwzięcia uzyskanych na podstawie ww. </w:t>
      </w:r>
      <w:r w:rsidR="3D1FA2FD" w:rsidRPr="00690EE6">
        <w:rPr>
          <w:rFonts w:cstheme="majorBidi"/>
        </w:rPr>
        <w:t>Wymagań</w:t>
      </w:r>
      <w:r w:rsidR="007C20AA" w:rsidRPr="00690EE6">
        <w:rPr>
          <w:rFonts w:cstheme="majorBidi"/>
        </w:rPr>
        <w:t>.</w:t>
      </w:r>
    </w:p>
    <w:p w14:paraId="24D39065" w14:textId="6D9363B2" w:rsidR="00D96404" w:rsidRPr="00690EE6" w:rsidRDefault="00D96404" w:rsidP="00E52F1E">
      <w:pPr>
        <w:spacing w:after="0" w:line="240" w:lineRule="auto"/>
        <w:ind w:left="567"/>
        <w:jc w:val="both"/>
        <w:rPr>
          <w:rFonts w:cstheme="majorHAnsi"/>
        </w:rPr>
      </w:pPr>
      <w:r w:rsidRPr="00690EE6">
        <w:rPr>
          <w:rFonts w:cstheme="majorHAnsi"/>
        </w:rPr>
        <w:t xml:space="preserve">W wyniku </w:t>
      </w:r>
      <w:r w:rsidR="00672B95" w:rsidRPr="00690EE6">
        <w:rPr>
          <w:rFonts w:cstheme="majorHAnsi"/>
        </w:rPr>
        <w:t xml:space="preserve">ww. </w:t>
      </w:r>
      <w:r w:rsidRPr="00690EE6">
        <w:rPr>
          <w:rFonts w:cstheme="majorHAnsi"/>
        </w:rPr>
        <w:t>oceny Uczestnik Przedsięwzięcia może uzyskać:</w:t>
      </w:r>
    </w:p>
    <w:p w14:paraId="2972D01E" w14:textId="77777777" w:rsidR="00D96404" w:rsidRPr="00690EE6" w:rsidRDefault="00D96404" w:rsidP="00685DBE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theme="majorHAnsi"/>
        </w:rPr>
      </w:pPr>
      <w:r w:rsidRPr="00690EE6">
        <w:rPr>
          <w:rFonts w:cstheme="majorHAnsi"/>
        </w:rPr>
        <w:t>Wynik Negatywny:</w:t>
      </w:r>
    </w:p>
    <w:p w14:paraId="56367DE4" w14:textId="538E2BFD" w:rsidR="00D96404" w:rsidRPr="00690EE6" w:rsidRDefault="00D96404" w:rsidP="00877ADA">
      <w:pPr>
        <w:pStyle w:val="Akapitzlist"/>
        <w:numPr>
          <w:ilvl w:val="2"/>
          <w:numId w:val="33"/>
        </w:numPr>
        <w:spacing w:after="0" w:line="240" w:lineRule="auto"/>
        <w:ind w:left="1560" w:hanging="426"/>
        <w:jc w:val="both"/>
        <w:rPr>
          <w:rFonts w:cstheme="majorHAnsi"/>
        </w:rPr>
      </w:pPr>
      <w:r w:rsidRPr="00690EE6">
        <w:rPr>
          <w:rFonts w:cstheme="majorHAnsi"/>
        </w:rPr>
        <w:t>w ramach Postępowania skutkujący niedopuszczeniem Wnioskodawcy do zawarcia Umowy,</w:t>
      </w:r>
    </w:p>
    <w:p w14:paraId="625FEB09" w14:textId="5F6299D6" w:rsidR="00D96404" w:rsidRPr="00690EE6" w:rsidRDefault="00D96404" w:rsidP="003948D0">
      <w:pPr>
        <w:pStyle w:val="Akapitzlist"/>
        <w:numPr>
          <w:ilvl w:val="2"/>
          <w:numId w:val="33"/>
        </w:numPr>
        <w:spacing w:after="0" w:line="240" w:lineRule="auto"/>
        <w:ind w:left="1560" w:hanging="426"/>
        <w:jc w:val="both"/>
        <w:rPr>
          <w:rFonts w:cstheme="majorHAnsi"/>
        </w:rPr>
      </w:pPr>
      <w:r w:rsidRPr="00690EE6">
        <w:rPr>
          <w:rFonts w:cstheme="majorHAnsi"/>
        </w:rPr>
        <w:t xml:space="preserve">w ramach Umowy skutkujący </w:t>
      </w:r>
      <w:bookmarkStart w:id="59" w:name="_Hlk59577206"/>
      <w:r w:rsidR="003948D0" w:rsidRPr="00690EE6">
        <w:rPr>
          <w:rFonts w:cstheme="majorHAnsi"/>
        </w:rPr>
        <w:t xml:space="preserve">– co do zasady – </w:t>
      </w:r>
      <w:bookmarkEnd w:id="59"/>
      <w:r w:rsidRPr="00690EE6">
        <w:rPr>
          <w:rFonts w:cstheme="majorHAnsi"/>
        </w:rPr>
        <w:t xml:space="preserve">uznaniem przedmiotu danego Etapu za niewykonany i skutkujący wygaśnięciem </w:t>
      </w:r>
      <w:r w:rsidR="00685DBE" w:rsidRPr="00690EE6">
        <w:rPr>
          <w:rFonts w:cstheme="majorHAnsi"/>
        </w:rPr>
        <w:t>U</w:t>
      </w:r>
      <w:r w:rsidRPr="00690EE6">
        <w:rPr>
          <w:rFonts w:cstheme="majorHAnsi"/>
        </w:rPr>
        <w:t>mowy z danym Uczestnikiem Przedsięwzięcia,</w:t>
      </w:r>
    </w:p>
    <w:p w14:paraId="3F2E6D99" w14:textId="2E20A35A" w:rsidR="00D96404" w:rsidRPr="00690EE6" w:rsidRDefault="00D96404" w:rsidP="00685DBE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theme="majorHAnsi"/>
        </w:rPr>
      </w:pPr>
      <w:r w:rsidRPr="00690EE6">
        <w:rPr>
          <w:rFonts w:cstheme="majorHAnsi"/>
        </w:rPr>
        <w:t>Wynik Pozytywny:</w:t>
      </w:r>
    </w:p>
    <w:p w14:paraId="0877160E" w14:textId="103A5929" w:rsidR="00D96404" w:rsidRPr="00690EE6" w:rsidRDefault="00D96404" w:rsidP="00685DBE">
      <w:pPr>
        <w:pStyle w:val="Akapitzlist"/>
        <w:numPr>
          <w:ilvl w:val="0"/>
          <w:numId w:val="44"/>
        </w:numPr>
        <w:spacing w:after="0" w:line="240" w:lineRule="auto"/>
        <w:ind w:left="1560"/>
        <w:jc w:val="both"/>
        <w:rPr>
          <w:rFonts w:cstheme="majorHAnsi"/>
        </w:rPr>
      </w:pPr>
      <w:r w:rsidRPr="00690EE6">
        <w:rPr>
          <w:rFonts w:cstheme="majorHAnsi"/>
        </w:rPr>
        <w:t>w ramach Postępowania skutkujący dopuszczeniem Wnioskodawcy do zawarcia Umowy,</w:t>
      </w:r>
    </w:p>
    <w:p w14:paraId="5B95C7F0" w14:textId="1BB6AA2B" w:rsidR="00D96404" w:rsidRPr="00690EE6" w:rsidRDefault="00D96404" w:rsidP="78C54F99">
      <w:pPr>
        <w:pStyle w:val="Akapitzlist"/>
        <w:numPr>
          <w:ilvl w:val="0"/>
          <w:numId w:val="44"/>
        </w:numPr>
        <w:spacing w:after="0" w:line="240" w:lineRule="auto"/>
        <w:ind w:left="1560"/>
        <w:jc w:val="both"/>
        <w:rPr>
          <w:rFonts w:cstheme="majorBidi"/>
        </w:rPr>
      </w:pPr>
      <w:r w:rsidRPr="00690EE6">
        <w:rPr>
          <w:rFonts w:cstheme="majorBidi"/>
        </w:rPr>
        <w:t>w ramach Umowy skutkujący uznaniem przedmiotu danego Etapu, z uwzględnieniem dopuszczalnej tolerancj</w:t>
      </w:r>
      <w:r w:rsidR="005B420F" w:rsidRPr="00690EE6">
        <w:rPr>
          <w:rFonts w:cstheme="majorBidi"/>
        </w:rPr>
        <w:t>i</w:t>
      </w:r>
      <w:r w:rsidRPr="00690EE6">
        <w:rPr>
          <w:rFonts w:cstheme="majorBidi"/>
        </w:rPr>
        <w:t xml:space="preserve"> </w:t>
      </w:r>
      <w:r w:rsidR="00530E81" w:rsidRPr="00690EE6">
        <w:rPr>
          <w:rFonts w:cstheme="majorBidi"/>
        </w:rPr>
        <w:t xml:space="preserve">technologicznej </w:t>
      </w:r>
      <w:r w:rsidRPr="00690EE6">
        <w:rPr>
          <w:rFonts w:cstheme="majorBidi"/>
        </w:rPr>
        <w:t xml:space="preserve">i Granicy Błędu, za wykonany zgodnie z Umową i skutkujący wygaśnięciem </w:t>
      </w:r>
      <w:r w:rsidR="00685DBE" w:rsidRPr="00690EE6">
        <w:rPr>
          <w:rFonts w:cstheme="majorBidi"/>
        </w:rPr>
        <w:t>U</w:t>
      </w:r>
      <w:r w:rsidRPr="00690EE6">
        <w:rPr>
          <w:rFonts w:cstheme="majorBidi"/>
        </w:rPr>
        <w:t xml:space="preserve">mowy z danym Uczestnikiem Przedsięwzięcia wskutek niedopuszczenia go </w:t>
      </w:r>
      <w:r w:rsidR="00DB7EAB" w:rsidRPr="00690EE6">
        <w:rPr>
          <w:rFonts w:cstheme="majorBidi"/>
        </w:rPr>
        <w:t xml:space="preserve">do Etapu </w:t>
      </w:r>
      <w:r w:rsidR="00FE365E" w:rsidRPr="00690EE6">
        <w:rPr>
          <w:rFonts w:cstheme="majorBidi"/>
        </w:rPr>
        <w:t>II</w:t>
      </w:r>
      <w:r w:rsidR="003B070C" w:rsidRPr="00690EE6">
        <w:rPr>
          <w:rFonts w:cstheme="majorBidi"/>
        </w:rPr>
        <w:t xml:space="preserve"> albo w ramach Etapu II - zakończenia Prac B+R w ramach Etapu II bez uprawnienia do Wynagrodzenia Uzupełniającego za Etap II</w:t>
      </w:r>
      <w:r w:rsidRPr="00690EE6">
        <w:rPr>
          <w:rFonts w:cstheme="majorBidi"/>
        </w:rPr>
        <w:t>,</w:t>
      </w:r>
    </w:p>
    <w:p w14:paraId="35277A21" w14:textId="0AD2F590" w:rsidR="00D96404" w:rsidRPr="00690EE6" w:rsidRDefault="00DB7EAB" w:rsidP="00685DBE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theme="majorHAnsi"/>
        </w:rPr>
      </w:pPr>
      <w:r w:rsidRPr="00690EE6">
        <w:rPr>
          <w:rFonts w:cstheme="majorHAnsi"/>
        </w:rPr>
        <w:t>Wynikiem Pozytywnym z Dopuszczeniem do Kolejnego Etapu - skutkujący uznaniem przedmiotu Etapu</w:t>
      </w:r>
      <w:r w:rsidR="00D76EEB" w:rsidRPr="00690EE6">
        <w:rPr>
          <w:rFonts w:cstheme="majorHAnsi"/>
        </w:rPr>
        <w:t xml:space="preserve"> I</w:t>
      </w:r>
      <w:r w:rsidRPr="00690EE6">
        <w:rPr>
          <w:rFonts w:cstheme="majorHAnsi"/>
        </w:rPr>
        <w:t>, z uwzględnieniem dopuszczalnej tolerancj</w:t>
      </w:r>
      <w:r w:rsidR="005B420F" w:rsidRPr="00690EE6">
        <w:rPr>
          <w:rFonts w:cstheme="majorHAnsi"/>
        </w:rPr>
        <w:t>i</w:t>
      </w:r>
      <w:r w:rsidRPr="00690EE6">
        <w:rPr>
          <w:rFonts w:cstheme="majorHAnsi"/>
        </w:rPr>
        <w:t xml:space="preserve"> technicznej i Granicy </w:t>
      </w:r>
      <w:r w:rsidRPr="00690EE6">
        <w:rPr>
          <w:rFonts w:cstheme="majorHAnsi"/>
        </w:rPr>
        <w:lastRenderedPageBreak/>
        <w:t xml:space="preserve">Błędu, za wykonany zgodnie z Umową i skutkujący dopuszczeniem Uczestnika Przedsięwzięcia do Etapu </w:t>
      </w:r>
      <w:r w:rsidR="00D76EEB" w:rsidRPr="00690EE6">
        <w:rPr>
          <w:rFonts w:cstheme="majorHAnsi"/>
        </w:rPr>
        <w:t>II</w:t>
      </w:r>
      <w:r w:rsidRPr="00690EE6">
        <w:rPr>
          <w:rFonts w:cstheme="majorHAnsi"/>
        </w:rPr>
        <w:t>,</w:t>
      </w:r>
    </w:p>
    <w:p w14:paraId="33B9555B" w14:textId="19FC53A4" w:rsidR="00DB7EAB" w:rsidRPr="00690EE6" w:rsidRDefault="00DB7EAB" w:rsidP="78C54F99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cstheme="majorBidi"/>
        </w:rPr>
      </w:pPr>
      <w:r w:rsidRPr="00690EE6">
        <w:rPr>
          <w:rFonts w:cstheme="majorBidi"/>
        </w:rPr>
        <w:t>Wynik Końcowy Pozytywny – w przypadku, gdy Demonstrator wykonany przez Uczestnika Przedsięwzięcia przeszedł pomyślnie testy</w:t>
      </w:r>
      <w:r w:rsidR="003B070C" w:rsidRPr="00690EE6">
        <w:rPr>
          <w:rFonts w:cstheme="majorBidi"/>
        </w:rPr>
        <w:t xml:space="preserve"> i </w:t>
      </w:r>
      <w:r w:rsidR="00727A25" w:rsidRPr="00690EE6">
        <w:rPr>
          <w:rFonts w:cstheme="majorBidi"/>
        </w:rPr>
        <w:t xml:space="preserve">Uczestnik Przedsięwzięcia </w:t>
      </w:r>
      <w:r w:rsidR="003B070C" w:rsidRPr="00690EE6">
        <w:rPr>
          <w:rFonts w:cstheme="majorBidi"/>
        </w:rPr>
        <w:t>jest uprawniony do Wynagrodzenia Uzupełniającego za Etap II</w:t>
      </w:r>
      <w:r w:rsidRPr="00690EE6">
        <w:rPr>
          <w:rFonts w:cstheme="majorBidi"/>
        </w:rPr>
        <w:t>.</w:t>
      </w:r>
    </w:p>
    <w:p w14:paraId="32AED751" w14:textId="2B29CB48" w:rsidR="00E52F1E" w:rsidRPr="00690EE6" w:rsidRDefault="00E52F1E" w:rsidP="78C54F99">
      <w:pPr>
        <w:spacing w:after="0" w:line="240" w:lineRule="auto"/>
        <w:ind w:left="567"/>
        <w:jc w:val="both"/>
        <w:rPr>
          <w:rFonts w:cstheme="majorBidi"/>
        </w:rPr>
      </w:pPr>
      <w:r w:rsidRPr="00690EE6">
        <w:rPr>
          <w:rFonts w:cstheme="majorBidi"/>
        </w:rPr>
        <w:t xml:space="preserve">W toku realizacji </w:t>
      </w:r>
      <w:r w:rsidR="00C03C84" w:rsidRPr="00690EE6">
        <w:rPr>
          <w:rFonts w:cstheme="majorBidi"/>
        </w:rPr>
        <w:t xml:space="preserve">Umowy </w:t>
      </w:r>
      <w:r w:rsidRPr="00690EE6">
        <w:rPr>
          <w:rFonts w:cstheme="majorBidi"/>
        </w:rPr>
        <w:t xml:space="preserve">Uczestnik Przedsięwzięcia ma możliwość – w celu uzyskania lepszego wyniku w ramach Selekcji – oferowania NCBR lepszych warunków realizacji zamówienia, </w:t>
      </w:r>
      <w:r w:rsidR="0052269F" w:rsidRPr="00690EE6">
        <w:rPr>
          <w:rFonts w:cstheme="majorBidi"/>
        </w:rPr>
        <w:t>w ramach Postąpienia</w:t>
      </w:r>
      <w:r w:rsidRPr="00690EE6">
        <w:rPr>
          <w:rFonts w:cstheme="majorBidi"/>
        </w:rPr>
        <w:t xml:space="preserve">. W toku realizacji Przedsięwzięcia, poza </w:t>
      </w:r>
      <w:r w:rsidR="0052269F" w:rsidRPr="00690EE6">
        <w:rPr>
          <w:rFonts w:cstheme="majorBidi"/>
        </w:rPr>
        <w:t xml:space="preserve">jednoznacznie </w:t>
      </w:r>
      <w:r w:rsidR="00C03C84" w:rsidRPr="00690EE6">
        <w:rPr>
          <w:rFonts w:cstheme="majorBidi"/>
        </w:rPr>
        <w:t xml:space="preserve">dopuszczalną przez </w:t>
      </w:r>
      <w:r w:rsidR="001310CA" w:rsidRPr="00690EE6">
        <w:rPr>
          <w:rFonts w:cstheme="majorBidi"/>
        </w:rPr>
        <w:t>Załączni</w:t>
      </w:r>
      <w:r w:rsidR="0052269F" w:rsidRPr="00690EE6">
        <w:rPr>
          <w:rFonts w:cstheme="majorBidi"/>
        </w:rPr>
        <w:t xml:space="preserve">k nr 1 tolerancją w stosunku do określonych </w:t>
      </w:r>
      <w:r w:rsidR="3D1FA2FD" w:rsidRPr="00690EE6">
        <w:rPr>
          <w:rFonts w:cstheme="majorBidi"/>
        </w:rPr>
        <w:t>Wymagań</w:t>
      </w:r>
      <w:r w:rsidR="0052269F" w:rsidRPr="00690EE6">
        <w:rPr>
          <w:rFonts w:cstheme="majorBidi"/>
        </w:rPr>
        <w:t xml:space="preserve"> oraz </w:t>
      </w:r>
      <w:r w:rsidR="00581301" w:rsidRPr="00690EE6">
        <w:rPr>
          <w:rFonts w:cstheme="majorBidi"/>
        </w:rPr>
        <w:t xml:space="preserve">poza określoną w Umowie dopuszczalną </w:t>
      </w:r>
      <w:r w:rsidR="00D96404" w:rsidRPr="00690EE6">
        <w:rPr>
          <w:rFonts w:cstheme="majorBidi"/>
        </w:rPr>
        <w:t xml:space="preserve">tolerancją </w:t>
      </w:r>
      <w:r w:rsidR="00530E81" w:rsidRPr="00690EE6">
        <w:rPr>
          <w:rFonts w:cstheme="majorBidi"/>
        </w:rPr>
        <w:t xml:space="preserve">technologiczną </w:t>
      </w:r>
      <w:r w:rsidR="00D96404" w:rsidRPr="00690EE6">
        <w:rPr>
          <w:rFonts w:cstheme="majorBidi"/>
        </w:rPr>
        <w:t xml:space="preserve">i </w:t>
      </w:r>
      <w:r w:rsidR="00581301" w:rsidRPr="00690EE6">
        <w:rPr>
          <w:rFonts w:cstheme="majorBidi"/>
        </w:rPr>
        <w:t xml:space="preserve">Granicą Błędu </w:t>
      </w:r>
      <w:r w:rsidR="00E810FE" w:rsidRPr="00690EE6">
        <w:rPr>
          <w:rFonts w:cstheme="majorBidi"/>
        </w:rPr>
        <w:t xml:space="preserve">(art. 10 </w:t>
      </w:r>
      <w:r w:rsidR="00E810FE" w:rsidRPr="00690EE6">
        <w:t>§</w:t>
      </w:r>
      <w:r w:rsidR="00E810FE" w:rsidRPr="00690EE6">
        <w:rPr>
          <w:rFonts w:cstheme="majorBidi"/>
        </w:rPr>
        <w:t>3)</w:t>
      </w:r>
      <w:r w:rsidRPr="00690EE6">
        <w:rPr>
          <w:rFonts w:cstheme="majorBidi"/>
        </w:rPr>
        <w:t>, Wykonawca nie może pogarszać</w:t>
      </w:r>
      <w:r w:rsidR="00A90917" w:rsidRPr="00690EE6">
        <w:rPr>
          <w:rFonts w:cstheme="majorBidi"/>
        </w:rPr>
        <w:t xml:space="preserve">, </w:t>
      </w:r>
      <w:r w:rsidR="009003B3" w:rsidRPr="00690EE6">
        <w:rPr>
          <w:rFonts w:cstheme="majorBidi"/>
        </w:rPr>
        <w:t>z</w:t>
      </w:r>
      <w:r w:rsidR="00A90917" w:rsidRPr="00690EE6">
        <w:rPr>
          <w:rFonts w:cstheme="majorBidi"/>
        </w:rPr>
        <w:t xml:space="preserve"> perspektyw</w:t>
      </w:r>
      <w:r w:rsidR="009003B3" w:rsidRPr="00690EE6">
        <w:rPr>
          <w:rFonts w:cstheme="majorBidi"/>
        </w:rPr>
        <w:t>y</w:t>
      </w:r>
      <w:r w:rsidR="00D207AC" w:rsidRPr="00690EE6">
        <w:rPr>
          <w:rFonts w:cstheme="majorBidi"/>
        </w:rPr>
        <w:t xml:space="preserve"> </w:t>
      </w:r>
      <w:r w:rsidR="00A90917" w:rsidRPr="00690EE6">
        <w:rPr>
          <w:rFonts w:cstheme="majorBidi"/>
        </w:rPr>
        <w:t xml:space="preserve">NCBR, </w:t>
      </w:r>
      <w:r w:rsidRPr="00690EE6">
        <w:rPr>
          <w:rFonts w:cstheme="majorBidi"/>
        </w:rPr>
        <w:t>wskazanych we Wniosku</w:t>
      </w:r>
      <w:r w:rsidR="00A90917" w:rsidRPr="00690EE6">
        <w:rPr>
          <w:rFonts w:cstheme="majorBidi"/>
        </w:rPr>
        <w:t xml:space="preserve"> warunków zamówienia</w:t>
      </w:r>
      <w:r w:rsidR="005D4D93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pod rygorem </w:t>
      </w:r>
      <w:r w:rsidR="005D4D93" w:rsidRPr="00690EE6">
        <w:rPr>
          <w:rFonts w:cstheme="majorBidi"/>
        </w:rPr>
        <w:t xml:space="preserve">jego </w:t>
      </w:r>
      <w:r w:rsidRPr="00690EE6">
        <w:rPr>
          <w:rFonts w:cstheme="majorBidi"/>
        </w:rPr>
        <w:t>wykluczenia z dalszego udziału w Przedsięwzięciu</w:t>
      </w:r>
      <w:r w:rsidR="005E4FFB" w:rsidRPr="00690EE6">
        <w:rPr>
          <w:rFonts w:cstheme="majorBidi"/>
        </w:rPr>
        <w:t>.</w:t>
      </w:r>
    </w:p>
    <w:bookmarkEnd w:id="57"/>
    <w:p w14:paraId="7931A529" w14:textId="358C131B" w:rsidR="005E17C1" w:rsidRPr="00690EE6" w:rsidRDefault="00355D32" w:rsidP="78C54F99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="003A0CFA" w:rsidRPr="00690EE6">
        <w:rPr>
          <w:rFonts w:cstheme="majorBidi"/>
          <w:b/>
          <w:bCs/>
        </w:rPr>
        <w:t>Komercjalizacja</w:t>
      </w:r>
      <w:r w:rsidRPr="00690EE6">
        <w:rPr>
          <w:rFonts w:cstheme="majorBidi"/>
          <w:b/>
          <w:bCs/>
        </w:rPr>
        <w:t xml:space="preserve"> </w:t>
      </w:r>
      <w:r w:rsidR="00022552" w:rsidRPr="00690EE6">
        <w:rPr>
          <w:rFonts w:cstheme="majorBidi"/>
          <w:b/>
          <w:bCs/>
        </w:rPr>
        <w:t>Rozwiązania</w:t>
      </w:r>
      <w:r w:rsidRPr="00690EE6">
        <w:rPr>
          <w:rFonts w:cstheme="majorBidi"/>
        </w:rPr>
        <w:t xml:space="preserve">] Podstawowym założeniem Przedsięwzięcia jest możliwość </w:t>
      </w:r>
      <w:r w:rsidR="002B231B" w:rsidRPr="00690EE6">
        <w:rPr>
          <w:rFonts w:cstheme="majorBidi"/>
        </w:rPr>
        <w:t>późniejszego</w:t>
      </w:r>
      <w:r w:rsidRPr="00690EE6">
        <w:rPr>
          <w:rFonts w:cstheme="majorBidi"/>
        </w:rPr>
        <w:t xml:space="preserve"> wykorzystania </w:t>
      </w:r>
      <w:r w:rsidR="00022552" w:rsidRPr="00690EE6">
        <w:rPr>
          <w:rFonts w:cstheme="majorBidi"/>
        </w:rPr>
        <w:t>Rozwiązania</w:t>
      </w:r>
      <w:r w:rsidRPr="00690EE6">
        <w:rPr>
          <w:rFonts w:cstheme="majorBidi"/>
        </w:rPr>
        <w:t>, z uwzględnieniem je</w:t>
      </w:r>
      <w:r w:rsidR="00022552" w:rsidRPr="00690EE6">
        <w:rPr>
          <w:rFonts w:cstheme="majorBidi"/>
        </w:rPr>
        <w:t>go przyszłych</w:t>
      </w:r>
      <w:r w:rsidRPr="00690EE6">
        <w:rPr>
          <w:rFonts w:cstheme="majorBidi"/>
        </w:rPr>
        <w:t xml:space="preserve"> modyfikacji, w obrocie gospodarczym</w:t>
      </w:r>
      <w:r w:rsidR="002B231B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poza </w:t>
      </w:r>
      <w:r w:rsidR="00B73961" w:rsidRPr="00690EE6">
        <w:rPr>
          <w:rFonts w:cstheme="majorBidi"/>
        </w:rPr>
        <w:t xml:space="preserve">Przedsięwzięciem. Jego zasady nakładają na Uczestników Przedsięwzięcia zobowiązanie do późniejszej komercjalizacji </w:t>
      </w:r>
      <w:r w:rsidR="00022552" w:rsidRPr="00690EE6">
        <w:rPr>
          <w:rFonts w:cstheme="majorBidi"/>
        </w:rPr>
        <w:t>Rozwiązania</w:t>
      </w:r>
      <w:r w:rsidR="00B73961" w:rsidRPr="00690EE6">
        <w:rPr>
          <w:rFonts w:cstheme="majorBidi"/>
        </w:rPr>
        <w:t xml:space="preserve">. </w:t>
      </w:r>
      <w:r w:rsidR="0079129D" w:rsidRPr="00690EE6">
        <w:rPr>
          <w:rFonts w:cstheme="majorBidi"/>
        </w:rPr>
        <w:t xml:space="preserve">W celu zapewnienia jak największej dostępności stworzonej </w:t>
      </w:r>
      <w:r w:rsidR="009003B3" w:rsidRPr="00690EE6">
        <w:rPr>
          <w:rFonts w:cstheme="majorBidi"/>
        </w:rPr>
        <w:t>T</w:t>
      </w:r>
      <w:r w:rsidR="0079129D" w:rsidRPr="00690EE6">
        <w:rPr>
          <w:rFonts w:cstheme="majorBidi"/>
        </w:rPr>
        <w:t xml:space="preserve">echnologii, Umowa </w:t>
      </w:r>
      <w:bookmarkStart w:id="60" w:name="_Hlk58563899"/>
      <w:r w:rsidR="00D67AD8" w:rsidRPr="00690EE6">
        <w:rPr>
          <w:rFonts w:cstheme="majorBidi"/>
        </w:rPr>
        <w:t>określa</w:t>
      </w:r>
      <w:bookmarkEnd w:id="60"/>
      <w:r w:rsidR="0079129D" w:rsidRPr="00690EE6">
        <w:rPr>
          <w:rFonts w:cstheme="majorBidi"/>
        </w:rPr>
        <w:t xml:space="preserve"> w przypadku Uczestnika Przedsięwzięcia, który w jego ramach pomyślnie przeszedł weryfikację Demonstratora, zobowiązanie do oferowania budowy instalacji odpowiadających Demonstratorowi na warunkach cenowych odpowiadających </w:t>
      </w:r>
      <w:r w:rsidR="00D67AD8" w:rsidRPr="00690EE6">
        <w:rPr>
          <w:rFonts w:cstheme="majorBidi"/>
        </w:rPr>
        <w:t xml:space="preserve">kosztom budowy </w:t>
      </w:r>
      <w:r w:rsidR="0079129D" w:rsidRPr="00690EE6">
        <w:rPr>
          <w:rFonts w:cstheme="majorBidi"/>
        </w:rPr>
        <w:t>Demonstratora, z uwzględnieniem określonych w Umowie dopuszczalnych zwiększeń wynagrodzenia Uczestnika Przedsięwzięcia.</w:t>
      </w:r>
    </w:p>
    <w:p w14:paraId="6F79CD37" w14:textId="5E06BE2C" w:rsidR="00355D32" w:rsidRPr="00690EE6" w:rsidRDefault="00B73961" w:rsidP="78C54F99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690EE6">
        <w:rPr>
          <w:rFonts w:cstheme="majorBidi"/>
        </w:rPr>
        <w:t>Jednocześnie Przedsięwzięcie</w:t>
      </w:r>
      <w:r w:rsidR="00E213C7" w:rsidRPr="00690EE6">
        <w:rPr>
          <w:rFonts w:cstheme="majorBidi"/>
        </w:rPr>
        <w:t>, z zastrzeżeniem Wariantu B,</w:t>
      </w:r>
      <w:r w:rsidRPr="00690EE6">
        <w:rPr>
          <w:rFonts w:cstheme="majorBidi"/>
        </w:rPr>
        <w:t xml:space="preserve"> przewiduje uprawnienie NCBR do niezależnej, przy ograniczeniu </w:t>
      </w:r>
      <w:r w:rsidR="00455D70" w:rsidRPr="00690EE6">
        <w:rPr>
          <w:rFonts w:cstheme="majorBidi"/>
        </w:rPr>
        <w:t>w Umowie</w:t>
      </w:r>
      <w:r w:rsidR="003A0CFA" w:rsidRPr="00690EE6">
        <w:rPr>
          <w:rFonts w:cstheme="majorBidi"/>
        </w:rPr>
        <w:t xml:space="preserve"> </w:t>
      </w:r>
      <w:r w:rsidRPr="00690EE6">
        <w:rPr>
          <w:rFonts w:cstheme="majorBidi"/>
        </w:rPr>
        <w:t>przypadków i zakresu działania NCBR,</w:t>
      </w:r>
      <w:r w:rsidR="003A0CFA" w:rsidRPr="00690EE6">
        <w:rPr>
          <w:rFonts w:cstheme="majorBidi"/>
        </w:rPr>
        <w:t xml:space="preserve"> komercjalizacji </w:t>
      </w:r>
      <w:r w:rsidR="00022552" w:rsidRPr="00690EE6">
        <w:rPr>
          <w:rFonts w:cstheme="majorBidi"/>
        </w:rPr>
        <w:t>Rozwiązania</w:t>
      </w:r>
      <w:r w:rsidR="003A0CFA" w:rsidRPr="00690EE6">
        <w:rPr>
          <w:rFonts w:cstheme="majorBidi"/>
        </w:rPr>
        <w:t xml:space="preserve"> bez bezpośredniego udziału Uczestnika Przedsięwzięcia, który </w:t>
      </w:r>
      <w:r w:rsidR="00022552" w:rsidRPr="00690EE6">
        <w:rPr>
          <w:rFonts w:cstheme="majorBidi"/>
        </w:rPr>
        <w:t>je</w:t>
      </w:r>
      <w:r w:rsidR="003A0CFA" w:rsidRPr="00690EE6">
        <w:rPr>
          <w:rFonts w:cstheme="majorBidi"/>
        </w:rPr>
        <w:t xml:space="preserve"> opracował</w:t>
      </w:r>
      <w:bookmarkStart w:id="61" w:name="_Hlk59575603"/>
      <w:r w:rsidR="003F27A6" w:rsidRPr="00690EE6">
        <w:rPr>
          <w:rFonts w:cstheme="majorBidi"/>
        </w:rPr>
        <w:t>.</w:t>
      </w:r>
      <w:r w:rsidR="003A0CFA" w:rsidRPr="00690EE6">
        <w:rPr>
          <w:rFonts w:cstheme="majorBidi"/>
        </w:rPr>
        <w:t xml:space="preserve"> </w:t>
      </w:r>
      <w:r w:rsidR="003F27A6" w:rsidRPr="00690EE6">
        <w:rPr>
          <w:rFonts w:cstheme="majorBidi"/>
        </w:rPr>
        <w:t xml:space="preserve">Uprawnienie to ma na </w:t>
      </w:r>
      <w:bookmarkEnd w:id="61"/>
      <w:r w:rsidR="003A0CFA" w:rsidRPr="00690EE6">
        <w:rPr>
          <w:rFonts w:cstheme="majorBidi"/>
        </w:rPr>
        <w:t xml:space="preserve"> celu zabezpieczenia </w:t>
      </w:r>
      <w:r w:rsidR="00022552" w:rsidRPr="00690EE6">
        <w:rPr>
          <w:rFonts w:cstheme="majorBidi"/>
        </w:rPr>
        <w:t>NCBR</w:t>
      </w:r>
      <w:r w:rsidR="00921044" w:rsidRPr="00690EE6">
        <w:rPr>
          <w:rFonts w:cstheme="majorBidi"/>
        </w:rPr>
        <w:t>, ale i</w:t>
      </w:r>
      <w:r w:rsidR="003A0CFA" w:rsidRPr="00690EE6">
        <w:rPr>
          <w:rFonts w:cstheme="majorBidi"/>
        </w:rPr>
        <w:t xml:space="preserve"> </w:t>
      </w:r>
      <w:r w:rsidR="002B231B" w:rsidRPr="00690EE6">
        <w:rPr>
          <w:rFonts w:cstheme="majorBidi"/>
        </w:rPr>
        <w:t>potencjalnych interesariuszy Rozwiązania</w:t>
      </w:r>
      <w:r w:rsidR="005E17C1" w:rsidRPr="00690EE6">
        <w:rPr>
          <w:rFonts w:cstheme="majorBidi"/>
        </w:rPr>
        <w:t>,</w:t>
      </w:r>
      <w:r w:rsidR="002B231B" w:rsidRPr="00690EE6">
        <w:rPr>
          <w:rFonts w:cstheme="majorBidi"/>
        </w:rPr>
        <w:t xml:space="preserve"> przed </w:t>
      </w:r>
      <w:r w:rsidR="003A0CFA" w:rsidRPr="00690EE6">
        <w:rPr>
          <w:rFonts w:cstheme="majorBidi"/>
        </w:rPr>
        <w:t>niedochow</w:t>
      </w:r>
      <w:r w:rsidR="002B231B" w:rsidRPr="00690EE6">
        <w:rPr>
          <w:rFonts w:cstheme="majorBidi"/>
        </w:rPr>
        <w:t>ywaniem</w:t>
      </w:r>
      <w:r w:rsidR="003A0CFA" w:rsidRPr="00690EE6">
        <w:rPr>
          <w:rFonts w:cstheme="majorBidi"/>
        </w:rPr>
        <w:t xml:space="preserve"> przez Uczestnika Przedsięwzięcia określonych ram komercjalizacji </w:t>
      </w:r>
      <w:r w:rsidR="00022552" w:rsidRPr="00690EE6">
        <w:rPr>
          <w:rFonts w:cstheme="majorBidi"/>
        </w:rPr>
        <w:t xml:space="preserve">Rozwiązania </w:t>
      </w:r>
      <w:r w:rsidR="003A0CFA" w:rsidRPr="00690EE6">
        <w:rPr>
          <w:rFonts w:cstheme="majorBidi"/>
        </w:rPr>
        <w:t>za</w:t>
      </w:r>
      <w:r w:rsidR="00022552" w:rsidRPr="00690EE6">
        <w:rPr>
          <w:rFonts w:cstheme="majorBidi"/>
        </w:rPr>
        <w:t xml:space="preserve"> </w:t>
      </w:r>
      <w:r w:rsidR="003A0CFA" w:rsidRPr="00690EE6">
        <w:rPr>
          <w:rFonts w:cstheme="majorBidi"/>
        </w:rPr>
        <w:t>pośrednictwem</w:t>
      </w:r>
      <w:r w:rsidR="00022552" w:rsidRPr="00690EE6">
        <w:rPr>
          <w:rFonts w:cstheme="majorBidi"/>
        </w:rPr>
        <w:t xml:space="preserve"> Uczestnika Przedsięwzięcia</w:t>
      </w:r>
      <w:r w:rsidR="003A0CFA" w:rsidRPr="00690EE6">
        <w:rPr>
          <w:rFonts w:cstheme="majorBidi"/>
        </w:rPr>
        <w:t>.</w:t>
      </w:r>
    </w:p>
    <w:p w14:paraId="0520CD05" w14:textId="458FDDDB" w:rsidR="006830FD" w:rsidRPr="00690EE6" w:rsidRDefault="002510BB" w:rsidP="78C54F99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bookmarkStart w:id="62" w:name="_Hlk53752720"/>
      <w:r w:rsidRPr="00690EE6">
        <w:rPr>
          <w:rFonts w:cstheme="majorBidi"/>
        </w:rPr>
        <w:t>[</w:t>
      </w:r>
      <w:r w:rsidR="00D77949" w:rsidRPr="00690EE6">
        <w:rPr>
          <w:rFonts w:cstheme="majorBidi"/>
          <w:b/>
          <w:bCs/>
        </w:rPr>
        <w:t xml:space="preserve">Instalacja </w:t>
      </w:r>
      <w:r w:rsidR="00A72C1B" w:rsidRPr="00690EE6">
        <w:rPr>
          <w:rFonts w:cstheme="majorBidi"/>
          <w:b/>
          <w:bCs/>
        </w:rPr>
        <w:t xml:space="preserve">Ułamkowo-Techniczna </w:t>
      </w:r>
      <w:r w:rsidR="00D77949" w:rsidRPr="00690EE6">
        <w:rPr>
          <w:rFonts w:cstheme="majorBidi"/>
          <w:b/>
          <w:bCs/>
        </w:rPr>
        <w:t xml:space="preserve">i </w:t>
      </w:r>
      <w:r w:rsidRPr="00690EE6">
        <w:rPr>
          <w:rFonts w:cstheme="majorBidi"/>
          <w:b/>
          <w:bCs/>
        </w:rPr>
        <w:t>Demonstrator</w:t>
      </w:r>
      <w:r w:rsidRPr="00690EE6">
        <w:rPr>
          <w:rFonts w:cstheme="majorBidi"/>
        </w:rPr>
        <w:t>]</w:t>
      </w:r>
      <w:r w:rsidR="007A5C62" w:rsidRPr="00690EE6">
        <w:rPr>
          <w:rFonts w:cstheme="majorBidi"/>
        </w:rPr>
        <w:t xml:space="preserve"> </w:t>
      </w:r>
      <w:r w:rsidR="00D77949" w:rsidRPr="00690EE6">
        <w:rPr>
          <w:rFonts w:cstheme="majorBidi"/>
        </w:rPr>
        <w:t xml:space="preserve">Elementem Wyniku Prac Etapu I jest przygotowanie przez Uczestników Przedsięwzięcia Instalacji </w:t>
      </w:r>
      <w:r w:rsidR="00A72C1B" w:rsidRPr="00690EE6">
        <w:rPr>
          <w:rFonts w:cstheme="majorBidi"/>
        </w:rPr>
        <w:t xml:space="preserve">Ułamkowo-Technicznej </w:t>
      </w:r>
      <w:r w:rsidR="00D77949" w:rsidRPr="00690EE6">
        <w:rPr>
          <w:rFonts w:cstheme="majorBidi"/>
        </w:rPr>
        <w:t>w lokalizacj</w:t>
      </w:r>
      <w:r w:rsidR="00FF4E1B" w:rsidRPr="00690EE6">
        <w:rPr>
          <w:rFonts w:cstheme="majorBidi"/>
        </w:rPr>
        <w:t xml:space="preserve">ach </w:t>
      </w:r>
      <w:r w:rsidR="006830FD" w:rsidRPr="00690EE6">
        <w:rPr>
          <w:rFonts w:cstheme="majorBidi"/>
        </w:rPr>
        <w:t>zapewnian</w:t>
      </w:r>
      <w:r w:rsidR="00FF4E1B" w:rsidRPr="00690EE6">
        <w:rPr>
          <w:rFonts w:cstheme="majorBidi"/>
        </w:rPr>
        <w:t>ych</w:t>
      </w:r>
      <w:r w:rsidR="00D77949" w:rsidRPr="00690EE6">
        <w:rPr>
          <w:rFonts w:cstheme="majorBidi"/>
        </w:rPr>
        <w:t xml:space="preserve"> przez </w:t>
      </w:r>
      <w:r w:rsidR="00196B19" w:rsidRPr="00690EE6">
        <w:rPr>
          <w:rFonts w:cstheme="majorBidi"/>
        </w:rPr>
        <w:t>NCBR z pomocą Partnera Strategicznego</w:t>
      </w:r>
      <w:r w:rsidR="003460CC" w:rsidRPr="00690EE6">
        <w:rPr>
          <w:rFonts w:cstheme="majorBidi"/>
        </w:rPr>
        <w:t>, które posiadają cechy określone przez NCBR</w:t>
      </w:r>
      <w:r w:rsidR="00D77949" w:rsidRPr="00690EE6">
        <w:rPr>
          <w:rFonts w:cstheme="majorBidi"/>
        </w:rPr>
        <w:t>.</w:t>
      </w:r>
      <w:r w:rsidR="007A5C62" w:rsidRPr="00690EE6">
        <w:rPr>
          <w:rFonts w:cstheme="majorBidi"/>
        </w:rPr>
        <w:t xml:space="preserve"> Zwieńczeniem prac badawczo-rozwojowych jest </w:t>
      </w:r>
      <w:r w:rsidR="00543184" w:rsidRPr="00690EE6">
        <w:rPr>
          <w:rFonts w:cstheme="majorBidi"/>
        </w:rPr>
        <w:t>przeniesienie założeń dot. Rozwiązania do skali 1:1</w:t>
      </w:r>
      <w:r w:rsidR="0D8AA51F" w:rsidRPr="00690EE6">
        <w:rPr>
          <w:rFonts w:cstheme="majorBidi"/>
        </w:rPr>
        <w:t>,</w:t>
      </w:r>
      <w:r w:rsidR="00543184" w:rsidRPr="00690EE6">
        <w:rPr>
          <w:rFonts w:cstheme="majorBidi"/>
        </w:rPr>
        <w:t xml:space="preserve"> w ramach Prac B+R Etapu II oraz </w:t>
      </w:r>
      <w:r w:rsidR="004728C6" w:rsidRPr="00690EE6">
        <w:rPr>
          <w:rFonts w:cstheme="majorBidi"/>
        </w:rPr>
        <w:t xml:space="preserve">stworzenie </w:t>
      </w:r>
      <w:r w:rsidR="009003B3" w:rsidRPr="00690EE6">
        <w:rPr>
          <w:rFonts w:cstheme="majorBidi"/>
        </w:rPr>
        <w:t xml:space="preserve">Demonstratora Rozwiązania </w:t>
      </w:r>
      <w:r w:rsidR="004728C6" w:rsidRPr="00690EE6">
        <w:rPr>
          <w:rFonts w:cstheme="majorBidi"/>
        </w:rPr>
        <w:t xml:space="preserve">przez </w:t>
      </w:r>
      <w:r w:rsidR="007A5C62" w:rsidRPr="00690EE6">
        <w:rPr>
          <w:rFonts w:cstheme="majorBidi"/>
        </w:rPr>
        <w:t>Uczestnika Przedsięwzięcia</w:t>
      </w:r>
      <w:r w:rsidR="006E41C2" w:rsidRPr="00690EE6">
        <w:rPr>
          <w:rFonts w:cstheme="majorBidi"/>
        </w:rPr>
        <w:t xml:space="preserve"> </w:t>
      </w:r>
      <w:r w:rsidR="007A5C62" w:rsidRPr="00690EE6">
        <w:rPr>
          <w:rFonts w:cstheme="majorBidi"/>
        </w:rPr>
        <w:t>dopuszczonego do Etapu II</w:t>
      </w:r>
      <w:r w:rsidR="006830FD" w:rsidRPr="00690EE6">
        <w:rPr>
          <w:rFonts w:cstheme="majorBidi"/>
        </w:rPr>
        <w:t>,</w:t>
      </w:r>
      <w:r w:rsidR="006E41C2" w:rsidRPr="00690EE6">
        <w:rPr>
          <w:rFonts w:cstheme="majorBidi"/>
        </w:rPr>
        <w:t xml:space="preserve"> w </w:t>
      </w:r>
      <w:r w:rsidR="006830FD" w:rsidRPr="00690EE6">
        <w:rPr>
          <w:rFonts w:cstheme="majorBidi"/>
        </w:rPr>
        <w:t>lokalizacji wybranej i zapewnionej przez tego Uczestnika Przedsięwzięcia</w:t>
      </w:r>
      <w:r w:rsidR="006E41C2" w:rsidRPr="00690EE6">
        <w:rPr>
          <w:rFonts w:cstheme="majorBidi"/>
        </w:rPr>
        <w:t>.</w:t>
      </w:r>
    </w:p>
    <w:p w14:paraId="2E08EF9F" w14:textId="10352FE2" w:rsidR="00AF2930" w:rsidRPr="00690EE6" w:rsidRDefault="006E41C2" w:rsidP="78C54F99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690EE6">
        <w:rPr>
          <w:rFonts w:cstheme="majorBidi"/>
        </w:rPr>
        <w:t xml:space="preserve">Analiza i dialog techniczny przeprowadzone przez NCBR wskazują na to, że </w:t>
      </w:r>
      <w:bookmarkStart w:id="63" w:name="_Hlk59575710"/>
      <w:r w:rsidR="003F27A6" w:rsidRPr="00690EE6">
        <w:t>Instalacja Ułamkowo-Techniczna oraz Demonstrator Technologii są niezbędne do przeprowadzenia walidacji prawdziwości wyników prac badawczo-rozwojowych, prowadzonych przez Uczestnika Przedsięwzięcia oraz potwierdzenia, że opracowana technologia nadaje się do późniejszego wykorzystywania komercyjnego. Instalacje te nie mogą być również zastąpione w zakresie praktycznej demonstracji Rozwiązania oraz jego propagowania</w:t>
      </w:r>
      <w:bookmarkEnd w:id="63"/>
      <w:r w:rsidR="007A5C62" w:rsidRPr="00690EE6">
        <w:rPr>
          <w:rFonts w:cstheme="majorBidi"/>
        </w:rPr>
        <w:t>.</w:t>
      </w:r>
      <w:r w:rsidR="004728C6" w:rsidRPr="00690EE6">
        <w:rPr>
          <w:rFonts w:cstheme="majorBidi"/>
        </w:rPr>
        <w:t xml:space="preserve"> </w:t>
      </w:r>
      <w:r w:rsidR="006830FD" w:rsidRPr="00690EE6">
        <w:rPr>
          <w:rFonts w:cstheme="majorBidi"/>
        </w:rPr>
        <w:t xml:space="preserve">Instalacja </w:t>
      </w:r>
      <w:r w:rsidR="00A72C1B" w:rsidRPr="00690EE6">
        <w:rPr>
          <w:rFonts w:cstheme="majorBidi"/>
        </w:rPr>
        <w:t xml:space="preserve">Ułamkowo-Techniczna </w:t>
      </w:r>
      <w:r w:rsidR="006830FD" w:rsidRPr="00690EE6">
        <w:rPr>
          <w:rFonts w:cstheme="majorBidi"/>
        </w:rPr>
        <w:t xml:space="preserve">i </w:t>
      </w:r>
      <w:r w:rsidR="004728C6" w:rsidRPr="00690EE6">
        <w:rPr>
          <w:rFonts w:cstheme="majorBidi"/>
        </w:rPr>
        <w:t xml:space="preserve">Demonstrator </w:t>
      </w:r>
      <w:r w:rsidR="006830FD" w:rsidRPr="00690EE6">
        <w:rPr>
          <w:rFonts w:cstheme="majorBidi"/>
        </w:rPr>
        <w:t xml:space="preserve">są odpowiednio </w:t>
      </w:r>
      <w:r w:rsidR="3EB88C1D" w:rsidRPr="00690EE6">
        <w:rPr>
          <w:rFonts w:cstheme="majorBidi"/>
        </w:rPr>
        <w:t xml:space="preserve">- </w:t>
      </w:r>
      <w:r w:rsidR="006830FD" w:rsidRPr="00690EE6">
        <w:rPr>
          <w:rFonts w:cstheme="majorBidi"/>
        </w:rPr>
        <w:t>ograniczonym i</w:t>
      </w:r>
      <w:r w:rsidR="004728C6" w:rsidRPr="00690EE6">
        <w:rPr>
          <w:rFonts w:cstheme="majorBidi"/>
        </w:rPr>
        <w:t xml:space="preserve"> jednostkowym przykładem zastosowania technologii o wysokim potencjale skalowalności </w:t>
      </w:r>
      <w:r w:rsidR="002279E3" w:rsidRPr="00690EE6">
        <w:rPr>
          <w:rFonts w:cstheme="majorBidi"/>
        </w:rPr>
        <w:t>oraz</w:t>
      </w:r>
      <w:r w:rsidR="004728C6" w:rsidRPr="00690EE6">
        <w:rPr>
          <w:rFonts w:cstheme="majorBidi"/>
        </w:rPr>
        <w:t xml:space="preserve"> powtarzalności i nie służ</w:t>
      </w:r>
      <w:r w:rsidR="009003B3" w:rsidRPr="00690EE6">
        <w:rPr>
          <w:rFonts w:cstheme="majorBidi"/>
        </w:rPr>
        <w:t>ą</w:t>
      </w:r>
      <w:r w:rsidR="004728C6" w:rsidRPr="00690EE6">
        <w:rPr>
          <w:rFonts w:cstheme="majorBidi"/>
        </w:rPr>
        <w:t xml:space="preserve"> osiągnięciu rentowności rynkowej ani pokryciu kosztów badań lub rozwoju technologii w ramach Przedsięwzięcia. </w:t>
      </w:r>
      <w:r w:rsidR="003F27A6" w:rsidRPr="00690EE6">
        <w:t xml:space="preserve">Stworzenie Instalacji Ułamkowo-Technicznej i Demonstratora jest niezbędne </w:t>
      </w:r>
      <w:r w:rsidR="003F27A6" w:rsidRPr="00690EE6">
        <w:lastRenderedPageBreak/>
        <w:t>do realizacji celów Przedsięwzięcia jednak wtórne wobec prac badawczo-rozwojowych, co oznacza, że nie jest samo w sobie podstawowym celem ani prac B+R ani Przedsięwzięcia</w:t>
      </w:r>
      <w:r w:rsidR="004728C6" w:rsidRPr="00690EE6">
        <w:rPr>
          <w:rFonts w:cstheme="majorBidi"/>
        </w:rPr>
        <w:t xml:space="preserve">. Ze względu na charakter Przedsięwzięcia nie jest </w:t>
      </w:r>
      <w:r w:rsidR="0090370B" w:rsidRPr="00690EE6">
        <w:rPr>
          <w:rFonts w:cstheme="majorBidi"/>
        </w:rPr>
        <w:t xml:space="preserve">możliwe ze względów </w:t>
      </w:r>
      <w:r w:rsidR="0090370B" w:rsidRPr="00690EE6">
        <w:t>technicznych, organizacyjnych, ekonomicznych i celowościowych</w:t>
      </w:r>
      <w:r w:rsidR="0090370B" w:rsidRPr="00690EE6">
        <w:rPr>
          <w:rFonts w:cstheme="majorBidi"/>
        </w:rPr>
        <w:t xml:space="preserve"> </w:t>
      </w:r>
      <w:r w:rsidR="004728C6" w:rsidRPr="00690EE6">
        <w:rPr>
          <w:rFonts w:cstheme="majorBidi"/>
        </w:rPr>
        <w:t xml:space="preserve">wydzielenie </w:t>
      </w:r>
      <w:r w:rsidR="00C52B9B" w:rsidRPr="00690EE6">
        <w:rPr>
          <w:rFonts w:cstheme="majorBidi"/>
        </w:rPr>
        <w:t xml:space="preserve">stworzenia </w:t>
      </w:r>
      <w:r w:rsidR="006830FD" w:rsidRPr="00690EE6">
        <w:rPr>
          <w:rFonts w:cstheme="majorBidi"/>
        </w:rPr>
        <w:t xml:space="preserve">Instalacji </w:t>
      </w:r>
      <w:r w:rsidR="00A72C1B" w:rsidRPr="00690EE6">
        <w:rPr>
          <w:rFonts w:cstheme="majorBidi"/>
        </w:rPr>
        <w:t>Ułamkowo-Technicz</w:t>
      </w:r>
      <w:r w:rsidR="007D3619" w:rsidRPr="00690EE6">
        <w:rPr>
          <w:rFonts w:cstheme="majorBidi"/>
        </w:rPr>
        <w:t>n</w:t>
      </w:r>
      <w:r w:rsidR="00A72C1B" w:rsidRPr="00690EE6">
        <w:rPr>
          <w:rFonts w:cstheme="majorBidi"/>
        </w:rPr>
        <w:t xml:space="preserve">ej </w:t>
      </w:r>
      <w:r w:rsidR="006830FD" w:rsidRPr="00690EE6">
        <w:rPr>
          <w:rFonts w:cstheme="majorBidi"/>
        </w:rPr>
        <w:t xml:space="preserve">lub </w:t>
      </w:r>
      <w:r w:rsidR="00C52B9B" w:rsidRPr="00690EE6">
        <w:rPr>
          <w:rFonts w:cstheme="majorBidi"/>
        </w:rPr>
        <w:t>D</w:t>
      </w:r>
      <w:r w:rsidR="004728C6" w:rsidRPr="00690EE6">
        <w:rPr>
          <w:rFonts w:cstheme="majorBidi"/>
        </w:rPr>
        <w:t>emonstratora do osobnego zamówienia.</w:t>
      </w:r>
      <w:r w:rsidR="00355D32" w:rsidRPr="00690EE6">
        <w:rPr>
          <w:rFonts w:cstheme="majorBidi"/>
        </w:rPr>
        <w:t xml:space="preserve"> </w:t>
      </w:r>
      <w:r w:rsidR="006830FD" w:rsidRPr="00690EE6">
        <w:rPr>
          <w:rFonts w:cstheme="majorBidi"/>
        </w:rPr>
        <w:t xml:space="preserve">Instalacja </w:t>
      </w:r>
      <w:r w:rsidR="00A72C1B" w:rsidRPr="00690EE6">
        <w:rPr>
          <w:rFonts w:cstheme="majorBidi"/>
        </w:rPr>
        <w:t xml:space="preserve">Ułamkowo-Techniczna </w:t>
      </w:r>
      <w:r w:rsidR="006830FD" w:rsidRPr="00690EE6">
        <w:rPr>
          <w:rFonts w:cstheme="majorBidi"/>
        </w:rPr>
        <w:t xml:space="preserve">i </w:t>
      </w:r>
      <w:r w:rsidR="00355D32" w:rsidRPr="00690EE6">
        <w:rPr>
          <w:rFonts w:cstheme="majorBidi"/>
        </w:rPr>
        <w:t xml:space="preserve">Demonstrator nie </w:t>
      </w:r>
      <w:r w:rsidR="006830FD" w:rsidRPr="00690EE6">
        <w:rPr>
          <w:rFonts w:cstheme="majorBidi"/>
        </w:rPr>
        <w:t>są</w:t>
      </w:r>
      <w:r w:rsidR="00355D32" w:rsidRPr="00690EE6">
        <w:rPr>
          <w:rFonts w:cstheme="majorBidi"/>
        </w:rPr>
        <w:t xml:space="preserve"> docelowym</w:t>
      </w:r>
      <w:r w:rsidR="4E6A87EC" w:rsidRPr="00690EE6">
        <w:rPr>
          <w:rFonts w:cstheme="majorBidi"/>
        </w:rPr>
        <w:t>i</w:t>
      </w:r>
      <w:r w:rsidR="00C52B9B" w:rsidRPr="00690EE6">
        <w:rPr>
          <w:rFonts w:cstheme="majorBidi"/>
        </w:rPr>
        <w:t xml:space="preserve"> ani jedynym</w:t>
      </w:r>
      <w:r w:rsidR="006830FD" w:rsidRPr="00690EE6">
        <w:rPr>
          <w:rFonts w:cstheme="majorBidi"/>
        </w:rPr>
        <w:t>i</w:t>
      </w:r>
      <w:r w:rsidR="00355D32" w:rsidRPr="00690EE6">
        <w:rPr>
          <w:rFonts w:cstheme="majorBidi"/>
        </w:rPr>
        <w:t>, lecz przykładowym</w:t>
      </w:r>
      <w:r w:rsidR="006830FD" w:rsidRPr="00690EE6">
        <w:rPr>
          <w:rFonts w:cstheme="majorBidi"/>
        </w:rPr>
        <w:t>i</w:t>
      </w:r>
      <w:r w:rsidR="00355D32" w:rsidRPr="00690EE6">
        <w:rPr>
          <w:rFonts w:cstheme="majorBidi"/>
        </w:rPr>
        <w:t xml:space="preserve"> i materialnym</w:t>
      </w:r>
      <w:r w:rsidR="006830FD" w:rsidRPr="00690EE6">
        <w:rPr>
          <w:rFonts w:cstheme="majorBidi"/>
        </w:rPr>
        <w:t>i</w:t>
      </w:r>
      <w:r w:rsidR="00355D32" w:rsidRPr="00690EE6">
        <w:rPr>
          <w:rFonts w:cstheme="majorBidi"/>
        </w:rPr>
        <w:t xml:space="preserve"> wyraz</w:t>
      </w:r>
      <w:r w:rsidR="006830FD" w:rsidRPr="00690EE6">
        <w:rPr>
          <w:rFonts w:cstheme="majorBidi"/>
        </w:rPr>
        <w:t>a</w:t>
      </w:r>
      <w:r w:rsidR="00355D32" w:rsidRPr="00690EE6">
        <w:rPr>
          <w:rFonts w:cstheme="majorBidi"/>
        </w:rPr>
        <w:t>m</w:t>
      </w:r>
      <w:r w:rsidR="006830FD" w:rsidRPr="00690EE6">
        <w:rPr>
          <w:rFonts w:cstheme="majorBidi"/>
        </w:rPr>
        <w:t>i</w:t>
      </w:r>
      <w:r w:rsidR="00355D32" w:rsidRPr="00690EE6">
        <w:rPr>
          <w:rFonts w:cstheme="majorBidi"/>
        </w:rPr>
        <w:t xml:space="preserve"> zastosowania tworzon</w:t>
      </w:r>
      <w:r w:rsidR="00256507" w:rsidRPr="00690EE6">
        <w:rPr>
          <w:rFonts w:cstheme="majorBidi"/>
        </w:rPr>
        <w:t xml:space="preserve">ego </w:t>
      </w:r>
      <w:r w:rsidR="00355D32" w:rsidRPr="00690EE6">
        <w:rPr>
          <w:rFonts w:cstheme="majorBidi"/>
        </w:rPr>
        <w:t xml:space="preserve">przez Uczestnika Przedsięwzięcia </w:t>
      </w:r>
      <w:r w:rsidR="00256507" w:rsidRPr="00690EE6">
        <w:rPr>
          <w:rFonts w:cstheme="majorBidi"/>
        </w:rPr>
        <w:t>Rozwiązania</w:t>
      </w:r>
      <w:r w:rsidR="00355D32" w:rsidRPr="00690EE6">
        <w:rPr>
          <w:rFonts w:cstheme="majorBidi"/>
        </w:rPr>
        <w:t>.</w:t>
      </w:r>
      <w:r w:rsidR="00153DF5" w:rsidRPr="00690EE6">
        <w:rPr>
          <w:rFonts w:cstheme="majorBidi"/>
        </w:rPr>
        <w:t xml:space="preserve"> </w:t>
      </w:r>
    </w:p>
    <w:p w14:paraId="2269B545" w14:textId="5E00B9B7" w:rsidR="002510BB" w:rsidRPr="00690EE6" w:rsidRDefault="00AF2930" w:rsidP="78C54F99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690EE6">
        <w:rPr>
          <w:rFonts w:cstheme="majorBidi"/>
        </w:rPr>
        <w:t>Po zakończeniu Przedsięwzięcia p</w:t>
      </w:r>
      <w:r w:rsidR="00153DF5" w:rsidRPr="00690EE6">
        <w:rPr>
          <w:rFonts w:cstheme="majorBidi"/>
        </w:rPr>
        <w:t xml:space="preserve">rzewidywane jest </w:t>
      </w:r>
      <w:r w:rsidRPr="00690EE6">
        <w:rPr>
          <w:rFonts w:cstheme="majorBidi"/>
        </w:rPr>
        <w:t xml:space="preserve">oddanie </w:t>
      </w:r>
      <w:r w:rsidR="00153DF5" w:rsidRPr="00690EE6">
        <w:rPr>
          <w:rFonts w:cstheme="majorBidi"/>
        </w:rPr>
        <w:t xml:space="preserve">Demonstratorów </w:t>
      </w:r>
      <w:r w:rsidRPr="00690EE6">
        <w:rPr>
          <w:rFonts w:cstheme="majorBidi"/>
        </w:rPr>
        <w:t xml:space="preserve">do eksploatacji </w:t>
      </w:r>
      <w:r w:rsidR="00685DBE" w:rsidRPr="00690EE6">
        <w:rPr>
          <w:rFonts w:cstheme="majorBidi"/>
        </w:rPr>
        <w:t>przez Partnera Strategicznego</w:t>
      </w:r>
      <w:r w:rsidR="00CA5A12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w celu zapewnienia </w:t>
      </w:r>
      <w:r w:rsidR="00111D92" w:rsidRPr="00690EE6">
        <w:rPr>
          <w:rFonts w:cstheme="majorBidi"/>
        </w:rPr>
        <w:t xml:space="preserve">jego </w:t>
      </w:r>
      <w:r w:rsidRPr="00690EE6">
        <w:rPr>
          <w:rFonts w:cstheme="majorBidi"/>
        </w:rPr>
        <w:t>funkcjonowania na potrzeby testowe, pokazowe, szkoleniowe i</w:t>
      </w:r>
      <w:r w:rsidR="002F6392" w:rsidRPr="00690EE6">
        <w:rPr>
          <w:rFonts w:cstheme="majorBidi"/>
        </w:rPr>
        <w:t xml:space="preserve"> </w:t>
      </w:r>
      <w:r w:rsidRPr="00690EE6">
        <w:rPr>
          <w:rFonts w:cstheme="majorBidi"/>
        </w:rPr>
        <w:t>promocyjne</w:t>
      </w:r>
      <w:r w:rsidR="00153DF5" w:rsidRPr="00690EE6">
        <w:rPr>
          <w:rFonts w:cstheme="majorBidi"/>
        </w:rPr>
        <w:t xml:space="preserve">, z uwzględnieniem </w:t>
      </w:r>
      <w:r w:rsidR="007C20AA" w:rsidRPr="00690EE6">
        <w:rPr>
          <w:rFonts w:cstheme="majorBidi"/>
        </w:rPr>
        <w:t xml:space="preserve">informacji chronionych prawnie i przez </w:t>
      </w:r>
      <w:r w:rsidRPr="00690EE6">
        <w:rPr>
          <w:rFonts w:cstheme="majorBidi"/>
        </w:rPr>
        <w:t>U</w:t>
      </w:r>
      <w:r w:rsidR="007C20AA" w:rsidRPr="00690EE6">
        <w:rPr>
          <w:rFonts w:cstheme="majorBidi"/>
        </w:rPr>
        <w:t>mowę</w:t>
      </w:r>
      <w:r w:rsidR="003F27A6" w:rsidRPr="00690EE6">
        <w:rPr>
          <w:rFonts w:cstheme="majorBidi"/>
        </w:rPr>
        <w:t xml:space="preserve"> na zasadach rynkowych</w:t>
      </w:r>
      <w:r w:rsidRPr="00690EE6">
        <w:rPr>
          <w:rFonts w:cstheme="majorBidi"/>
        </w:rPr>
        <w:t xml:space="preserve">. </w:t>
      </w:r>
      <w:r w:rsidR="00685DBE" w:rsidRPr="00690EE6">
        <w:rPr>
          <w:rFonts w:cstheme="majorBidi"/>
        </w:rPr>
        <w:t xml:space="preserve">Późniejsza </w:t>
      </w:r>
      <w:r w:rsidRPr="00690EE6">
        <w:rPr>
          <w:rFonts w:cstheme="majorBidi"/>
        </w:rPr>
        <w:t>eksploatacja</w:t>
      </w:r>
      <w:r w:rsidR="007C20AA" w:rsidRPr="00690EE6">
        <w:rPr>
          <w:rFonts w:cstheme="majorBidi"/>
        </w:rPr>
        <w:t xml:space="preserve"> </w:t>
      </w:r>
      <w:r w:rsidRPr="00690EE6">
        <w:rPr>
          <w:rFonts w:cstheme="majorBidi"/>
        </w:rPr>
        <w:t>Demonstratora jest nakierowana na pogłębioną weryfikację</w:t>
      </w:r>
      <w:r w:rsidR="00E42A6D" w:rsidRPr="00690EE6">
        <w:rPr>
          <w:rFonts w:cstheme="majorBidi"/>
        </w:rPr>
        <w:t xml:space="preserve"> funkcjonowania Rozwiązania oraz jego</w:t>
      </w:r>
      <w:r w:rsidR="00C52B9B" w:rsidRPr="00690EE6">
        <w:rPr>
          <w:rFonts w:cstheme="majorBidi"/>
        </w:rPr>
        <w:t xml:space="preserve"> </w:t>
      </w:r>
      <w:r w:rsidR="007301CE" w:rsidRPr="00690EE6">
        <w:rPr>
          <w:rFonts w:cstheme="majorBidi"/>
        </w:rPr>
        <w:t>propagowanie</w:t>
      </w:r>
      <w:r w:rsidRPr="00690EE6">
        <w:rPr>
          <w:rFonts w:cstheme="majorBidi"/>
        </w:rPr>
        <w:t xml:space="preserve">, dla potrzeb realizacji celu </w:t>
      </w:r>
      <w:r w:rsidR="00585BCD" w:rsidRPr="00690EE6">
        <w:rPr>
          <w:rFonts w:cstheme="majorBidi"/>
        </w:rPr>
        <w:t>strategicznego</w:t>
      </w:r>
      <w:r w:rsidRPr="00690EE6">
        <w:rPr>
          <w:rFonts w:cstheme="majorBidi"/>
        </w:rPr>
        <w:t xml:space="preserve"> Przedsięwzięcia</w:t>
      </w:r>
      <w:r w:rsidR="001C7AFB" w:rsidRPr="00690EE6">
        <w:rPr>
          <w:rFonts w:cstheme="majorBidi"/>
        </w:rPr>
        <w:t>.</w:t>
      </w:r>
    </w:p>
    <w:p w14:paraId="790A6142" w14:textId="7A25DB77" w:rsidR="00904679" w:rsidRPr="00690EE6" w:rsidRDefault="00904679" w:rsidP="78C54F99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bookmarkStart w:id="64" w:name="_Hlk53781433"/>
      <w:r w:rsidRPr="00690EE6">
        <w:rPr>
          <w:rFonts w:cstheme="majorBidi"/>
        </w:rPr>
        <w:t xml:space="preserve">Umowa określa zobowiązania Uczestników Przedsięwzięcia związane z późniejszą eksploatacją Demonstratora, </w:t>
      </w:r>
      <w:r w:rsidR="00685DBE" w:rsidRPr="00690EE6">
        <w:rPr>
          <w:rFonts w:cstheme="majorBidi"/>
        </w:rPr>
        <w:t>w Okresie Demonstracji</w:t>
      </w:r>
      <w:r w:rsidRPr="00690EE6">
        <w:rPr>
          <w:rFonts w:cstheme="majorBidi"/>
        </w:rPr>
        <w:t>.</w:t>
      </w:r>
    </w:p>
    <w:bookmarkEnd w:id="64"/>
    <w:p w14:paraId="194EEB26" w14:textId="1CCE45D8" w:rsidR="00A7346C" w:rsidRPr="00690EE6" w:rsidRDefault="00A7346C" w:rsidP="78C54F99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Pr="00690EE6">
        <w:rPr>
          <w:rFonts w:cstheme="majorBidi"/>
          <w:b/>
          <w:bCs/>
        </w:rPr>
        <w:t>Partner Strategiczny NCBR]</w:t>
      </w:r>
      <w:r w:rsidRPr="00690EE6">
        <w:rPr>
          <w:rFonts w:cstheme="majorBidi"/>
        </w:rPr>
        <w:t xml:space="preserve"> </w:t>
      </w:r>
      <w:r w:rsidR="00904679" w:rsidRPr="00690EE6">
        <w:rPr>
          <w:rFonts w:cstheme="majorBidi"/>
        </w:rPr>
        <w:t xml:space="preserve">Jak wskazano powyżej, dla przeprowadzenia walidacji i potwierdzenia prawdziwości wyników prac badawczo-rozwojowych prowadzonych przez Uczestnika Przedsięwzięcia oraz że opracowana technologia nadaje się do późniejszego wykorzystywania komercyjnego, konieczne jest </w:t>
      </w:r>
      <w:r w:rsidR="003B6DEF" w:rsidRPr="00690EE6">
        <w:rPr>
          <w:rFonts w:cstheme="majorBidi"/>
        </w:rPr>
        <w:t xml:space="preserve">wybudowanie Instalacji Ułamkowo-Technicznych i </w:t>
      </w:r>
      <w:r w:rsidR="00904679" w:rsidRPr="00690EE6">
        <w:rPr>
          <w:rFonts w:cstheme="majorBidi"/>
        </w:rPr>
        <w:t>Demonstrator</w:t>
      </w:r>
      <w:r w:rsidR="003B6DEF" w:rsidRPr="00690EE6">
        <w:rPr>
          <w:rFonts w:cstheme="majorBidi"/>
        </w:rPr>
        <w:t>a</w:t>
      </w:r>
      <w:r w:rsidR="00904679" w:rsidRPr="00690EE6">
        <w:rPr>
          <w:rFonts w:cstheme="majorBidi"/>
        </w:rPr>
        <w:t xml:space="preserve">. </w:t>
      </w:r>
      <w:r w:rsidR="003B6DEF" w:rsidRPr="00690EE6">
        <w:rPr>
          <w:rFonts w:cstheme="majorBidi"/>
        </w:rPr>
        <w:t xml:space="preserve">Instalacje Ułamkowo-Techniczne i Demonstrator zostaną posadowione na terenie Nieruchomości Demonstracyjnych. </w:t>
      </w:r>
      <w:r w:rsidR="007301CE" w:rsidRPr="00690EE6">
        <w:t>Nieruchomość taka jest konieczna dla zapewnienia Uczestnikom Przedsięwzięcia podobnych warunków konkurencyjnych, jednak NCBR zarówno nie dysponuje nieruchomością, potrzebną do wybudowania instalacji, jak również nie leży w przedmiocie działalności NCBR ich późniejsza eksploatacja, wykraczająca poza cele związane bezpośrednio z przedmiotem Przedsięwzięcia. Z tego względu NCBR w drodze odrębnego postępowania wyłoni Partnera Strategicznego, który zapewni Nieruchomości Demonstracyjne oraz będzie posiadał kompetencje w zakresie późniejszego wykorzystania Instalacji Ułamkowo-Technicznych i Demonstratora</w:t>
      </w:r>
      <w:r w:rsidR="00B839CD" w:rsidRPr="00690EE6">
        <w:rPr>
          <w:rFonts w:cstheme="majorBidi"/>
        </w:rPr>
        <w:t>.</w:t>
      </w:r>
    </w:p>
    <w:p w14:paraId="3459519A" w14:textId="7358E6B3" w:rsidR="00C26176" w:rsidRPr="00690EE6" w:rsidRDefault="00C26176" w:rsidP="00E52F80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HAnsi"/>
        </w:rPr>
      </w:pPr>
      <w:r w:rsidRPr="00690EE6">
        <w:rPr>
          <w:rFonts w:cstheme="majorHAnsi"/>
        </w:rPr>
        <w:t>[</w:t>
      </w:r>
      <w:r w:rsidRPr="00690EE6">
        <w:rPr>
          <w:rFonts w:cstheme="majorHAnsi"/>
          <w:b/>
          <w:bCs/>
        </w:rPr>
        <w:t xml:space="preserve">Własność </w:t>
      </w:r>
      <w:r w:rsidR="0059535F" w:rsidRPr="00690EE6">
        <w:rPr>
          <w:rFonts w:cstheme="majorHAnsi"/>
          <w:b/>
          <w:bCs/>
        </w:rPr>
        <w:t>D</w:t>
      </w:r>
      <w:r w:rsidRPr="00690EE6">
        <w:rPr>
          <w:rFonts w:cstheme="majorHAnsi"/>
          <w:b/>
          <w:bCs/>
        </w:rPr>
        <w:t>emonstratora i dalsze działania Uczestników Przedsięwzięcia względem Demonstratorów</w:t>
      </w:r>
      <w:r w:rsidRPr="00690EE6">
        <w:rPr>
          <w:rFonts w:cstheme="majorHAnsi"/>
        </w:rPr>
        <w:t xml:space="preserve">] W ramach Przedsięwzięcia własność </w:t>
      </w:r>
      <w:r w:rsidR="0052199F" w:rsidRPr="00690EE6">
        <w:rPr>
          <w:rFonts w:cstheme="majorHAnsi"/>
        </w:rPr>
        <w:t xml:space="preserve">Instalacji Ułamkowo-Technicznych i </w:t>
      </w:r>
      <w:r w:rsidRPr="00690EE6">
        <w:rPr>
          <w:rFonts w:cstheme="majorHAnsi"/>
        </w:rPr>
        <w:t>Demonstrator</w:t>
      </w:r>
      <w:r w:rsidR="0052199F" w:rsidRPr="00690EE6">
        <w:rPr>
          <w:rFonts w:cstheme="majorHAnsi"/>
        </w:rPr>
        <w:t>a</w:t>
      </w:r>
      <w:r w:rsidRPr="00690EE6">
        <w:rPr>
          <w:rFonts w:cstheme="majorHAnsi"/>
        </w:rPr>
        <w:t xml:space="preserve"> </w:t>
      </w:r>
      <w:r w:rsidR="001A608E" w:rsidRPr="00690EE6">
        <w:rPr>
          <w:rFonts w:cstheme="majorHAnsi"/>
        </w:rPr>
        <w:t xml:space="preserve">i wszelkie ciężary </w:t>
      </w:r>
      <w:r w:rsidR="008C0B49" w:rsidRPr="00690EE6">
        <w:rPr>
          <w:rFonts w:cstheme="majorHAnsi"/>
        </w:rPr>
        <w:t xml:space="preserve">ich </w:t>
      </w:r>
      <w:r w:rsidR="001A608E" w:rsidRPr="00690EE6">
        <w:rPr>
          <w:rFonts w:cstheme="majorHAnsi"/>
        </w:rPr>
        <w:t xml:space="preserve">dotyczące </w:t>
      </w:r>
      <w:r w:rsidRPr="00690EE6">
        <w:rPr>
          <w:rFonts w:cstheme="majorHAnsi"/>
        </w:rPr>
        <w:t>przechodz</w:t>
      </w:r>
      <w:r w:rsidR="001A608E" w:rsidRPr="00690EE6">
        <w:rPr>
          <w:rFonts w:cstheme="majorHAnsi"/>
        </w:rPr>
        <w:t>ą</w:t>
      </w:r>
      <w:r w:rsidRPr="00690EE6">
        <w:rPr>
          <w:rFonts w:cstheme="majorHAnsi"/>
        </w:rPr>
        <w:t xml:space="preserve"> </w:t>
      </w:r>
      <w:r w:rsidR="001A608E" w:rsidRPr="00690EE6">
        <w:rPr>
          <w:rFonts w:cstheme="majorHAnsi"/>
        </w:rPr>
        <w:t xml:space="preserve">z chwilą ich stworzenia </w:t>
      </w:r>
      <w:r w:rsidR="0052199F" w:rsidRPr="00690EE6">
        <w:rPr>
          <w:rFonts w:cstheme="majorHAnsi"/>
        </w:rPr>
        <w:t xml:space="preserve">i odbioru </w:t>
      </w:r>
      <w:r w:rsidRPr="00690EE6">
        <w:rPr>
          <w:rFonts w:cstheme="majorHAnsi"/>
        </w:rPr>
        <w:t xml:space="preserve">na </w:t>
      </w:r>
      <w:r w:rsidR="001A608E" w:rsidRPr="00690EE6">
        <w:rPr>
          <w:rFonts w:cstheme="majorHAnsi"/>
        </w:rPr>
        <w:t>Partnera Strategicznego</w:t>
      </w:r>
      <w:r w:rsidRPr="00690EE6">
        <w:rPr>
          <w:rFonts w:cstheme="majorHAnsi"/>
        </w:rPr>
        <w:t>. W przypadku Uczestnik</w:t>
      </w:r>
      <w:r w:rsidR="0052199F" w:rsidRPr="00690EE6">
        <w:rPr>
          <w:rFonts w:cstheme="majorHAnsi"/>
        </w:rPr>
        <w:t>a</w:t>
      </w:r>
      <w:r w:rsidRPr="00690EE6">
        <w:rPr>
          <w:rFonts w:cstheme="majorHAnsi"/>
        </w:rPr>
        <w:t xml:space="preserve"> Przedsięwzięcia, który </w:t>
      </w:r>
      <w:r w:rsidR="0052199F" w:rsidRPr="00690EE6">
        <w:rPr>
          <w:rFonts w:cstheme="majorHAnsi"/>
        </w:rPr>
        <w:t>wybuduje</w:t>
      </w:r>
      <w:r w:rsidR="00EC78C2" w:rsidRPr="00690EE6">
        <w:rPr>
          <w:rFonts w:cstheme="majorHAnsi"/>
        </w:rPr>
        <w:t xml:space="preserve"> Demonstrator</w:t>
      </w:r>
      <w:r w:rsidR="0059535F" w:rsidRPr="00690EE6">
        <w:rPr>
          <w:rFonts w:cstheme="majorHAnsi"/>
        </w:rPr>
        <w:t>,</w:t>
      </w:r>
      <w:r w:rsidR="00EC78C2" w:rsidRPr="00690EE6">
        <w:rPr>
          <w:rFonts w:cstheme="majorHAnsi"/>
        </w:rPr>
        <w:t xml:space="preserve"> </w:t>
      </w:r>
      <w:r w:rsidR="0052199F" w:rsidRPr="00690EE6">
        <w:rPr>
          <w:rFonts w:cstheme="majorHAnsi"/>
        </w:rPr>
        <w:t>jest on</w:t>
      </w:r>
      <w:r w:rsidR="00EC78C2" w:rsidRPr="00690EE6">
        <w:rPr>
          <w:rFonts w:cstheme="majorHAnsi"/>
        </w:rPr>
        <w:t xml:space="preserve"> zobowiązan</w:t>
      </w:r>
      <w:r w:rsidR="0052199F" w:rsidRPr="00690EE6">
        <w:rPr>
          <w:rFonts w:cstheme="majorHAnsi"/>
        </w:rPr>
        <w:t>y</w:t>
      </w:r>
      <w:r w:rsidR="00EC78C2" w:rsidRPr="00690EE6">
        <w:rPr>
          <w:rFonts w:cstheme="majorHAnsi"/>
        </w:rPr>
        <w:t xml:space="preserve"> do dbania o generowanie przez nie</w:t>
      </w:r>
      <w:r w:rsidR="0052199F" w:rsidRPr="00690EE6">
        <w:rPr>
          <w:rFonts w:cstheme="majorHAnsi"/>
        </w:rPr>
        <w:t>go</w:t>
      </w:r>
      <w:r w:rsidR="00EC78C2" w:rsidRPr="00690EE6">
        <w:rPr>
          <w:rFonts w:cstheme="majorHAnsi"/>
        </w:rPr>
        <w:t xml:space="preserve"> danych </w:t>
      </w:r>
      <w:r w:rsidR="0052199F" w:rsidRPr="00690EE6">
        <w:rPr>
          <w:rFonts w:cstheme="majorHAnsi"/>
        </w:rPr>
        <w:t xml:space="preserve">(Danych Demonstratora) </w:t>
      </w:r>
      <w:r w:rsidR="00EC78C2" w:rsidRPr="00690EE6">
        <w:rPr>
          <w:rFonts w:cstheme="majorHAnsi"/>
        </w:rPr>
        <w:t>w trakcie Okresu Demonstracji</w:t>
      </w:r>
      <w:r w:rsidR="009D3D5B" w:rsidRPr="00690EE6">
        <w:rPr>
          <w:rFonts w:cstheme="majorHAnsi"/>
        </w:rPr>
        <w:t>, na zasadach określonych w Umowie</w:t>
      </w:r>
      <w:r w:rsidR="00543184" w:rsidRPr="00690EE6">
        <w:rPr>
          <w:rFonts w:cstheme="majorHAnsi"/>
        </w:rPr>
        <w:t xml:space="preserve"> i </w:t>
      </w:r>
      <w:r w:rsidR="001310CA" w:rsidRPr="00690EE6">
        <w:rPr>
          <w:rFonts w:cstheme="majorHAnsi"/>
        </w:rPr>
        <w:t>Załączni</w:t>
      </w:r>
      <w:r w:rsidR="00543184" w:rsidRPr="00690EE6">
        <w:rPr>
          <w:rFonts w:cstheme="majorHAnsi"/>
        </w:rPr>
        <w:t>ku nr 6 do Regulaminu</w:t>
      </w:r>
      <w:r w:rsidR="00EC78C2" w:rsidRPr="00690EE6">
        <w:rPr>
          <w:rFonts w:cstheme="majorHAnsi"/>
        </w:rPr>
        <w:t>.</w:t>
      </w:r>
    </w:p>
    <w:p w14:paraId="27ECD268" w14:textId="0755F809" w:rsidR="0026574C" w:rsidRPr="00690EE6" w:rsidRDefault="475BB757" w:rsidP="0026574C">
      <w:pPr>
        <w:pStyle w:val="Akapitzlist"/>
        <w:spacing w:after="0" w:line="240" w:lineRule="auto"/>
        <w:ind w:left="567"/>
        <w:jc w:val="center"/>
        <w:rPr>
          <w:rFonts w:cstheme="majorHAnsi"/>
        </w:rPr>
      </w:pPr>
      <w:r>
        <w:rPr>
          <w:noProof/>
          <w:lang w:eastAsia="pl-PL"/>
        </w:rPr>
        <w:lastRenderedPageBreak/>
        <w:drawing>
          <wp:inline distT="0" distB="0" distL="0" distR="0" wp14:anchorId="29D15467" wp14:editId="226BF7BA">
            <wp:extent cx="5095874" cy="4593031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5874" cy="459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B64E34" w14:textId="02A6BDF0" w:rsidR="0026574C" w:rsidRPr="00690EE6" w:rsidRDefault="0026574C" w:rsidP="0026574C">
      <w:pPr>
        <w:spacing w:after="0" w:line="240" w:lineRule="auto"/>
        <w:jc w:val="both"/>
        <w:rPr>
          <w:rFonts w:eastAsia="Calibri" w:cs="Calibri Light"/>
          <w:sz w:val="20"/>
          <w:szCs w:val="20"/>
        </w:rPr>
      </w:pPr>
      <w:r w:rsidRPr="00690EE6">
        <w:rPr>
          <w:rFonts w:eastAsia="Calibri" w:cs="Calibri Light"/>
          <w:sz w:val="20"/>
          <w:szCs w:val="20"/>
        </w:rPr>
        <w:t>Schemat 1: uproszczony opis relacji NCBR, Uczestników Przedsięwzięcia i Partnera Strategicznego (w razie rozbieżności schematu z treścią Regulaminu lub Umowy przesądza treść odpowiednio Regulaminu lub Umowy)</w:t>
      </w:r>
    </w:p>
    <w:bookmarkEnd w:id="62"/>
    <w:p w14:paraId="09A3494F" w14:textId="77777777" w:rsidR="0026574C" w:rsidRPr="00690EE6" w:rsidRDefault="0026574C" w:rsidP="0026574C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4D45304D" w14:textId="6992A42E" w:rsidR="00311ED6" w:rsidRPr="00690EE6" w:rsidRDefault="00FF1C34" w:rsidP="78C54F99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Pr="00690EE6">
        <w:rPr>
          <w:rFonts w:cstheme="majorBidi"/>
          <w:b/>
          <w:bCs/>
        </w:rPr>
        <w:t>Lokalizacja</w:t>
      </w:r>
      <w:r w:rsidR="004728C6" w:rsidRPr="00690EE6">
        <w:rPr>
          <w:rFonts w:cstheme="majorBidi"/>
          <w:b/>
          <w:bCs/>
        </w:rPr>
        <w:t xml:space="preserve"> </w:t>
      </w:r>
      <w:r w:rsidR="00C83BA6" w:rsidRPr="00690EE6">
        <w:rPr>
          <w:rFonts w:cstheme="majorBidi"/>
          <w:b/>
          <w:bCs/>
        </w:rPr>
        <w:t xml:space="preserve">Instalacji </w:t>
      </w:r>
      <w:r w:rsidR="00A72C1B" w:rsidRPr="00690EE6">
        <w:rPr>
          <w:rFonts w:cstheme="majorBidi"/>
          <w:b/>
          <w:bCs/>
        </w:rPr>
        <w:t>Ułamkowo-Technicznej</w:t>
      </w:r>
      <w:r w:rsidR="00A72C1B" w:rsidRPr="00690EE6">
        <w:rPr>
          <w:rFonts w:cstheme="majorBidi"/>
        </w:rPr>
        <w:t xml:space="preserve"> </w:t>
      </w:r>
      <w:r w:rsidR="00C83BA6" w:rsidRPr="00690EE6">
        <w:rPr>
          <w:rFonts w:cstheme="majorBidi"/>
          <w:b/>
          <w:bCs/>
        </w:rPr>
        <w:t>oraz Demonstratora</w:t>
      </w:r>
      <w:r w:rsidRPr="00690EE6">
        <w:rPr>
          <w:rFonts w:cstheme="majorBidi"/>
        </w:rPr>
        <w:t>]</w:t>
      </w:r>
      <w:r w:rsidR="004728C6" w:rsidRPr="00690EE6">
        <w:rPr>
          <w:rFonts w:cstheme="majorBidi"/>
        </w:rPr>
        <w:t xml:space="preserve"> </w:t>
      </w:r>
      <w:r w:rsidR="00C83BA6" w:rsidRPr="00690EE6">
        <w:rPr>
          <w:rFonts w:cstheme="majorBidi"/>
        </w:rPr>
        <w:t xml:space="preserve">Instalacja </w:t>
      </w:r>
      <w:r w:rsidR="00A72C1B" w:rsidRPr="00690EE6">
        <w:rPr>
          <w:rFonts w:cstheme="majorBidi"/>
        </w:rPr>
        <w:t xml:space="preserve">Ułamkowo-Techniczna </w:t>
      </w:r>
      <w:r w:rsidR="00C83BA6" w:rsidRPr="00690EE6">
        <w:rPr>
          <w:rFonts w:cstheme="majorBidi"/>
        </w:rPr>
        <w:t>i Demonstrator</w:t>
      </w:r>
      <w:r w:rsidR="0017272E" w:rsidRPr="00690EE6">
        <w:rPr>
          <w:rFonts w:cstheme="majorBidi"/>
        </w:rPr>
        <w:t>, z zastrzeżeniem wyjątkowych przypadków określonych w Umowie</w:t>
      </w:r>
      <w:r w:rsidR="00F1300E" w:rsidRPr="00690EE6">
        <w:rPr>
          <w:rFonts w:cstheme="majorBidi"/>
        </w:rPr>
        <w:t xml:space="preserve"> w postanowieniach dotyczących jej zmiany</w:t>
      </w:r>
      <w:r w:rsidR="0017272E" w:rsidRPr="00690EE6">
        <w:rPr>
          <w:rFonts w:cstheme="majorBidi"/>
        </w:rPr>
        <w:t>,</w:t>
      </w:r>
      <w:r w:rsidR="00311ED6" w:rsidRPr="00690EE6">
        <w:rPr>
          <w:rFonts w:cstheme="majorBidi"/>
        </w:rPr>
        <w:t xml:space="preserve"> będ</w:t>
      </w:r>
      <w:r w:rsidR="009003B3" w:rsidRPr="00690EE6">
        <w:rPr>
          <w:rFonts w:cstheme="majorBidi"/>
        </w:rPr>
        <w:t>ą</w:t>
      </w:r>
      <w:r w:rsidR="00311ED6" w:rsidRPr="00690EE6">
        <w:rPr>
          <w:rFonts w:cstheme="majorBidi"/>
        </w:rPr>
        <w:t xml:space="preserve"> </w:t>
      </w:r>
      <w:r w:rsidR="009003B3" w:rsidRPr="00690EE6">
        <w:rPr>
          <w:rFonts w:cstheme="majorBidi"/>
        </w:rPr>
        <w:t>zrealizowane</w:t>
      </w:r>
      <w:r w:rsidR="0017272E" w:rsidRPr="00690EE6">
        <w:rPr>
          <w:rFonts w:cstheme="majorBidi"/>
        </w:rPr>
        <w:t xml:space="preserve"> </w:t>
      </w:r>
      <w:r w:rsidR="00996AFB" w:rsidRPr="00690EE6">
        <w:rPr>
          <w:rFonts w:cstheme="majorBidi"/>
        </w:rPr>
        <w:t xml:space="preserve">na </w:t>
      </w:r>
      <w:r w:rsidR="005121BB" w:rsidRPr="00690EE6">
        <w:rPr>
          <w:rFonts w:cstheme="majorBidi"/>
        </w:rPr>
        <w:t>Nieruchomości</w:t>
      </w:r>
      <w:r w:rsidR="00923DBD" w:rsidRPr="00690EE6">
        <w:rPr>
          <w:rFonts w:cstheme="majorBidi"/>
        </w:rPr>
        <w:t>ach</w:t>
      </w:r>
      <w:r w:rsidR="005121BB" w:rsidRPr="00690EE6">
        <w:rPr>
          <w:rFonts w:cstheme="majorBidi"/>
        </w:rPr>
        <w:t xml:space="preserve"> Demonstracyjn</w:t>
      </w:r>
      <w:r w:rsidR="00923DBD" w:rsidRPr="00690EE6">
        <w:rPr>
          <w:rFonts w:cstheme="majorBidi"/>
        </w:rPr>
        <w:t>ych</w:t>
      </w:r>
      <w:r w:rsidR="4142FF30" w:rsidRPr="00690EE6">
        <w:rPr>
          <w:rFonts w:cstheme="majorBidi"/>
        </w:rPr>
        <w:t>,</w:t>
      </w:r>
      <w:r w:rsidR="005121BB" w:rsidRPr="00690EE6">
        <w:rPr>
          <w:rFonts w:cstheme="majorBidi"/>
        </w:rPr>
        <w:t xml:space="preserve"> </w:t>
      </w:r>
      <w:r w:rsidR="007A2960" w:rsidRPr="00690EE6">
        <w:rPr>
          <w:rFonts w:cstheme="majorBidi"/>
        </w:rPr>
        <w:t>posiadając</w:t>
      </w:r>
      <w:r w:rsidR="00923DBD" w:rsidRPr="00690EE6">
        <w:rPr>
          <w:rFonts w:cstheme="majorBidi"/>
        </w:rPr>
        <w:t>ych</w:t>
      </w:r>
      <w:r w:rsidR="007A2960" w:rsidRPr="00690EE6">
        <w:rPr>
          <w:rFonts w:cstheme="majorBidi"/>
        </w:rPr>
        <w:t xml:space="preserve"> cechy określone </w:t>
      </w:r>
      <w:r w:rsidR="00311ED6" w:rsidRPr="00690EE6">
        <w:rPr>
          <w:rFonts w:cstheme="majorBidi"/>
        </w:rPr>
        <w:t xml:space="preserve">w </w:t>
      </w:r>
      <w:r w:rsidR="001310CA" w:rsidRPr="00690EE6">
        <w:rPr>
          <w:rFonts w:cstheme="majorBidi"/>
        </w:rPr>
        <w:t>Załączni</w:t>
      </w:r>
      <w:r w:rsidR="00311ED6" w:rsidRPr="00690EE6">
        <w:rPr>
          <w:rFonts w:cstheme="majorBidi"/>
        </w:rPr>
        <w:t xml:space="preserve">ku nr </w:t>
      </w:r>
      <w:r w:rsidR="00B839CD" w:rsidRPr="00690EE6">
        <w:rPr>
          <w:rFonts w:cstheme="majorBidi"/>
        </w:rPr>
        <w:t>2</w:t>
      </w:r>
      <w:r w:rsidR="00FA00F6" w:rsidRPr="00690EE6">
        <w:rPr>
          <w:rFonts w:cstheme="majorBidi"/>
        </w:rPr>
        <w:t xml:space="preserve"> </w:t>
      </w:r>
      <w:r w:rsidR="000F04E0" w:rsidRPr="00690EE6">
        <w:rPr>
          <w:rFonts w:cstheme="majorBidi"/>
        </w:rPr>
        <w:t>do Regulaminu</w:t>
      </w:r>
      <w:r w:rsidR="00311ED6" w:rsidRPr="00690EE6">
        <w:rPr>
          <w:rFonts w:cstheme="majorBidi"/>
        </w:rPr>
        <w:t>.</w:t>
      </w:r>
      <w:r w:rsidR="00996AFB" w:rsidRPr="00690EE6">
        <w:rPr>
          <w:rFonts w:cstheme="majorBidi"/>
        </w:rPr>
        <w:t xml:space="preserve"> Nieruchomoś</w:t>
      </w:r>
      <w:r w:rsidR="0052199F" w:rsidRPr="00690EE6">
        <w:rPr>
          <w:rFonts w:cstheme="majorBidi"/>
        </w:rPr>
        <w:t>ci</w:t>
      </w:r>
      <w:r w:rsidR="00996AFB" w:rsidRPr="00690EE6">
        <w:rPr>
          <w:rFonts w:cstheme="majorBidi"/>
        </w:rPr>
        <w:t xml:space="preserve"> na potrzeby </w:t>
      </w:r>
      <w:r w:rsidR="0052199F" w:rsidRPr="00690EE6">
        <w:rPr>
          <w:rFonts w:cstheme="majorBidi"/>
        </w:rPr>
        <w:t xml:space="preserve">budowy Instalacji Ułamkowo-Technicznych oraz Demonstratora </w:t>
      </w:r>
      <w:r w:rsidR="00996AFB" w:rsidRPr="00690EE6">
        <w:rPr>
          <w:rFonts w:cstheme="majorBidi"/>
        </w:rPr>
        <w:t xml:space="preserve">zapewnia </w:t>
      </w:r>
      <w:r w:rsidR="0052199F" w:rsidRPr="00690EE6">
        <w:rPr>
          <w:rFonts w:cstheme="majorBidi"/>
        </w:rPr>
        <w:t xml:space="preserve">Partner Strategiczny wyłoniony przez </w:t>
      </w:r>
      <w:r w:rsidR="007A2960" w:rsidRPr="00690EE6">
        <w:rPr>
          <w:rFonts w:cstheme="majorBidi"/>
        </w:rPr>
        <w:t xml:space="preserve">NCBR </w:t>
      </w:r>
      <w:r w:rsidR="008A5586" w:rsidRPr="00690EE6">
        <w:rPr>
          <w:rFonts w:cstheme="majorBidi"/>
        </w:rPr>
        <w:t xml:space="preserve">i zostanie szczegółowo </w:t>
      </w:r>
      <w:bookmarkStart w:id="65" w:name="_Hlk59576099"/>
      <w:r w:rsidR="007301CE" w:rsidRPr="00690EE6">
        <w:rPr>
          <w:rFonts w:cstheme="majorBidi"/>
        </w:rPr>
        <w:t>wskazana przez NCBR</w:t>
      </w:r>
      <w:bookmarkEnd w:id="65"/>
      <w:r w:rsidR="007301CE" w:rsidRPr="00690EE6">
        <w:rPr>
          <w:rFonts w:cstheme="majorBidi"/>
        </w:rPr>
        <w:t xml:space="preserve"> </w:t>
      </w:r>
      <w:r w:rsidR="008A5586" w:rsidRPr="00690EE6">
        <w:rPr>
          <w:rFonts w:cstheme="majorBidi"/>
        </w:rPr>
        <w:t>w trakcie wykonania Umowy</w:t>
      </w:r>
      <w:r w:rsidR="00996AFB" w:rsidRPr="00690EE6">
        <w:rPr>
          <w:rFonts w:cstheme="majorBidi"/>
        </w:rPr>
        <w:t>.</w:t>
      </w:r>
      <w:r w:rsidR="00151FCD" w:rsidRPr="00690EE6">
        <w:rPr>
          <w:rFonts w:cstheme="majorBidi"/>
        </w:rPr>
        <w:t xml:space="preserve"> Uczestnik Przedsięwzięcia na zasadach określonych w Umowie będzie </w:t>
      </w:r>
      <w:r w:rsidR="0052199F" w:rsidRPr="00690EE6">
        <w:rPr>
          <w:rFonts w:cstheme="majorBidi"/>
        </w:rPr>
        <w:t xml:space="preserve">zobowiązany do współdziałania </w:t>
      </w:r>
      <w:r w:rsidR="00151FCD" w:rsidRPr="00690EE6">
        <w:rPr>
          <w:rFonts w:cstheme="majorBidi"/>
        </w:rPr>
        <w:t xml:space="preserve">z </w:t>
      </w:r>
      <w:r w:rsidR="007A2960" w:rsidRPr="00690EE6">
        <w:rPr>
          <w:rFonts w:cstheme="majorBidi"/>
        </w:rPr>
        <w:t xml:space="preserve">Partnerem Strategicznym </w:t>
      </w:r>
      <w:r w:rsidR="00151FCD" w:rsidRPr="00690EE6">
        <w:rPr>
          <w:rFonts w:cstheme="majorBidi"/>
        </w:rPr>
        <w:t>w celu uzyskania niezbędnych zgód i pozwoleń administracyjnych na potrzeb</w:t>
      </w:r>
      <w:r w:rsidR="00154DC2" w:rsidRPr="00690EE6">
        <w:rPr>
          <w:rFonts w:cstheme="majorBidi"/>
        </w:rPr>
        <w:t>y</w:t>
      </w:r>
      <w:r w:rsidR="00151FCD" w:rsidRPr="00690EE6">
        <w:rPr>
          <w:rFonts w:cstheme="majorBidi"/>
        </w:rPr>
        <w:t xml:space="preserve"> utworzenia Demonstratora.</w:t>
      </w:r>
    </w:p>
    <w:p w14:paraId="10710177" w14:textId="2E828A94" w:rsidR="00C26176" w:rsidRPr="00690EE6" w:rsidRDefault="00C26176" w:rsidP="78C54F99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Pr="00690EE6">
        <w:rPr>
          <w:rFonts w:cstheme="majorBidi"/>
          <w:b/>
          <w:bCs/>
        </w:rPr>
        <w:t>Ryzyko</w:t>
      </w:r>
      <w:r w:rsidRPr="00690EE6">
        <w:rPr>
          <w:rFonts w:cstheme="majorBidi"/>
        </w:rPr>
        <w:t xml:space="preserve"> </w:t>
      </w:r>
      <w:r w:rsidRPr="00690EE6">
        <w:rPr>
          <w:rFonts w:cstheme="majorBidi"/>
          <w:b/>
          <w:bCs/>
        </w:rPr>
        <w:t>badawcze</w:t>
      </w:r>
      <w:r w:rsidRPr="00690EE6">
        <w:rPr>
          <w:rFonts w:cstheme="majorBidi"/>
        </w:rPr>
        <w:t xml:space="preserve"> </w:t>
      </w:r>
      <w:r w:rsidRPr="00690EE6">
        <w:rPr>
          <w:rFonts w:cstheme="majorBidi"/>
          <w:b/>
          <w:bCs/>
        </w:rPr>
        <w:t>i podział wynagrodzenia</w:t>
      </w:r>
      <w:r w:rsidRPr="00690EE6">
        <w:rPr>
          <w:rFonts w:cstheme="majorBidi"/>
        </w:rPr>
        <w:t xml:space="preserve">] Uwzględniając niepewność związaną z procesem badawczo-rozwojowym, wynagrodzenie należne Uczestnikowi Przedsięwzięcia jest podzielone na część należną mu za wykonanie </w:t>
      </w:r>
      <w:r w:rsidR="00BD5660" w:rsidRPr="00690EE6">
        <w:rPr>
          <w:rFonts w:cstheme="majorBidi"/>
        </w:rPr>
        <w:t>usług b</w:t>
      </w:r>
      <w:r w:rsidRPr="00690EE6">
        <w:rPr>
          <w:rFonts w:cstheme="majorBidi"/>
        </w:rPr>
        <w:t>adawcz</w:t>
      </w:r>
      <w:r w:rsidR="00BD5660" w:rsidRPr="00690EE6">
        <w:rPr>
          <w:rFonts w:cstheme="majorBidi"/>
        </w:rPr>
        <w:t>o-r</w:t>
      </w:r>
      <w:r w:rsidRPr="00690EE6">
        <w:rPr>
          <w:rFonts w:cstheme="majorBidi"/>
        </w:rPr>
        <w:t>ozwojowych zgodnie z Umową, w szczególności z Harmonogramem Rzeczowo-Finansowym</w:t>
      </w:r>
      <w:r w:rsidR="00EB7E2D" w:rsidRPr="00690EE6">
        <w:rPr>
          <w:rFonts w:cstheme="majorBidi"/>
        </w:rPr>
        <w:t xml:space="preserve"> (Wynagrodzenie Podstawowe)</w:t>
      </w:r>
      <w:r w:rsidR="007A2960" w:rsidRPr="00690EE6">
        <w:rPr>
          <w:rFonts w:cstheme="majorBidi"/>
        </w:rPr>
        <w:t xml:space="preserve"> przy dopuszczalnej </w:t>
      </w:r>
      <w:r w:rsidR="00E810FE" w:rsidRPr="00690EE6">
        <w:rPr>
          <w:rFonts w:cstheme="majorBidi"/>
        </w:rPr>
        <w:t>U</w:t>
      </w:r>
      <w:r w:rsidR="007A2960" w:rsidRPr="00690EE6">
        <w:rPr>
          <w:rFonts w:cstheme="majorBidi"/>
        </w:rPr>
        <w:t xml:space="preserve">mową </w:t>
      </w:r>
      <w:r w:rsidR="00CC359D" w:rsidRPr="00690EE6">
        <w:rPr>
          <w:rFonts w:cstheme="majorBidi"/>
        </w:rPr>
        <w:t xml:space="preserve">(art. 10 </w:t>
      </w:r>
      <w:r w:rsidR="00CC359D" w:rsidRPr="00690EE6">
        <w:t>§</w:t>
      </w:r>
      <w:r w:rsidR="00CC359D" w:rsidRPr="00690EE6">
        <w:rPr>
          <w:rFonts w:cstheme="majorBidi"/>
        </w:rPr>
        <w:t xml:space="preserve">3) </w:t>
      </w:r>
      <w:r w:rsidR="007A2960" w:rsidRPr="00690EE6">
        <w:rPr>
          <w:rFonts w:cstheme="majorBidi"/>
        </w:rPr>
        <w:t xml:space="preserve">tolerancji </w:t>
      </w:r>
      <w:r w:rsidR="00D207AC" w:rsidRPr="00690EE6">
        <w:rPr>
          <w:rFonts w:cstheme="majorBidi"/>
        </w:rPr>
        <w:t xml:space="preserve">technologicznej </w:t>
      </w:r>
      <w:r w:rsidR="004570B3" w:rsidRPr="00690EE6">
        <w:rPr>
          <w:rFonts w:cstheme="majorBidi"/>
        </w:rPr>
        <w:t xml:space="preserve">i Granicy Błędu dot. </w:t>
      </w:r>
      <w:r w:rsidR="007A2960" w:rsidRPr="00690EE6">
        <w:rPr>
          <w:rFonts w:cstheme="majorBidi"/>
        </w:rPr>
        <w:t xml:space="preserve">niedopełnienia </w:t>
      </w:r>
      <w:r w:rsidR="007A2960" w:rsidRPr="00690EE6">
        <w:rPr>
          <w:rFonts w:cstheme="majorBidi"/>
        </w:rPr>
        <w:lastRenderedPageBreak/>
        <w:t xml:space="preserve">określonych Umową </w:t>
      </w:r>
      <w:r w:rsidR="3D1FA2FD" w:rsidRPr="00690EE6">
        <w:rPr>
          <w:rFonts w:cstheme="majorBidi"/>
        </w:rPr>
        <w:t>Wymagań</w:t>
      </w:r>
      <w:r w:rsidR="00164FE6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oraz na część uzależnioną </w:t>
      </w:r>
      <w:bookmarkStart w:id="66" w:name="_Hlk59576214"/>
      <w:r w:rsidR="007301CE" w:rsidRPr="00690EE6">
        <w:t>od osiągnięcia przez niego w efekcie Prac B+R wszystkich, wskazanych we Wniosku i ewentualnym Postąpieniu w ramach Etapu I, parametrów dla Wymagań Konkursowych, Jakościowych i Opcjonalnych (Wynagrodzenie Uzupełniające, tzw. success fee)</w:t>
      </w:r>
      <w:bookmarkEnd w:id="66"/>
      <w:r w:rsidRPr="00690EE6">
        <w:rPr>
          <w:rFonts w:cstheme="majorBidi"/>
        </w:rPr>
        <w:t>.</w:t>
      </w:r>
      <w:bookmarkStart w:id="67" w:name="_Hlk53783845"/>
      <w:bookmarkEnd w:id="67"/>
    </w:p>
    <w:p w14:paraId="22DFFC5C" w14:textId="3C846DD1" w:rsidR="00C26176" w:rsidRPr="00690EE6" w:rsidRDefault="00C26176" w:rsidP="00E52F80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HAnsi"/>
        </w:rPr>
      </w:pPr>
      <w:r w:rsidRPr="00690EE6">
        <w:rPr>
          <w:rFonts w:cstheme="majorHAnsi"/>
        </w:rPr>
        <w:t>[</w:t>
      </w:r>
      <w:r w:rsidRPr="00690EE6">
        <w:rPr>
          <w:rFonts w:cstheme="majorHAnsi"/>
          <w:b/>
          <w:bCs/>
        </w:rPr>
        <w:t>Własność intelektualna</w:t>
      </w:r>
      <w:r w:rsidRPr="00690EE6">
        <w:rPr>
          <w:rFonts w:cstheme="majorHAnsi"/>
        </w:rPr>
        <w:t xml:space="preserve">] Podmiotem </w:t>
      </w:r>
      <w:r w:rsidR="005C24A1" w:rsidRPr="00690EE6">
        <w:rPr>
          <w:rFonts w:cstheme="majorHAnsi"/>
        </w:rPr>
        <w:t xml:space="preserve">praw własności intelektualnej </w:t>
      </w:r>
      <w:r w:rsidRPr="00690EE6">
        <w:rPr>
          <w:rFonts w:cstheme="majorHAnsi"/>
        </w:rPr>
        <w:t xml:space="preserve">do Wyników Prac B+R </w:t>
      </w:r>
      <w:r w:rsidR="005C24A1" w:rsidRPr="00690EE6">
        <w:rPr>
          <w:rFonts w:cstheme="majorHAnsi"/>
        </w:rPr>
        <w:t xml:space="preserve">jest zasadniczo </w:t>
      </w:r>
      <w:r w:rsidRPr="00690EE6">
        <w:rPr>
          <w:rFonts w:cstheme="majorHAnsi"/>
        </w:rPr>
        <w:t>Uczestnik Przedsięwzięcia. Jednocześnie</w:t>
      </w:r>
      <w:bookmarkStart w:id="68" w:name="_Hlk53783928"/>
      <w:r w:rsidR="00677555" w:rsidRPr="00690EE6">
        <w:rPr>
          <w:rFonts w:cstheme="majorHAnsi"/>
        </w:rPr>
        <w:t>, z zastrzeżeniem możliwości zastosowania opisanego poniżej Wariantu B,</w:t>
      </w:r>
      <w:bookmarkEnd w:id="68"/>
      <w:r w:rsidRPr="00690EE6">
        <w:rPr>
          <w:rFonts w:cstheme="majorHAnsi"/>
        </w:rPr>
        <w:t xml:space="preserve"> Uczestnik Przedsięwzięcia na zasadach określonych udziela w Umowie na rzecz NCBR niewyłącznej licencji na korzystanie z</w:t>
      </w:r>
      <w:r w:rsidR="00164FE6" w:rsidRPr="00690EE6">
        <w:rPr>
          <w:rFonts w:cstheme="majorHAnsi"/>
        </w:rPr>
        <w:t xml:space="preserve"> </w:t>
      </w:r>
      <w:r w:rsidR="00C1684B">
        <w:rPr>
          <w:rFonts w:cstheme="majorBidi"/>
        </w:rPr>
        <w:t>Wyników Prac B+R</w:t>
      </w:r>
      <w:r w:rsidR="00C1684B" w:rsidRPr="00690EE6">
        <w:rPr>
          <w:rFonts w:cstheme="majorBidi"/>
        </w:rPr>
        <w:t xml:space="preserve"> </w:t>
      </w:r>
      <w:r w:rsidR="00C1684B">
        <w:rPr>
          <w:rFonts w:cstheme="majorBidi"/>
        </w:rPr>
        <w:t xml:space="preserve">(tj. z wyłączeniem </w:t>
      </w:r>
      <w:r w:rsidR="000745AF">
        <w:rPr>
          <w:rFonts w:cstheme="majorBidi"/>
        </w:rPr>
        <w:t xml:space="preserve">przedmiotów </w:t>
      </w:r>
      <w:r w:rsidR="00C1684B">
        <w:rPr>
          <w:rFonts w:cstheme="majorBidi"/>
        </w:rPr>
        <w:t>Background IP</w:t>
      </w:r>
      <w:r w:rsidR="000745AF">
        <w:rPr>
          <w:rFonts w:cstheme="majorBidi"/>
        </w:rPr>
        <w:t>, za wyjątkiem</w:t>
      </w:r>
      <w:r w:rsidR="00C1684B">
        <w:rPr>
          <w:rFonts w:cstheme="majorBidi"/>
        </w:rPr>
        <w:t xml:space="preserve"> praw</w:t>
      </w:r>
      <w:r w:rsidR="000745AF">
        <w:rPr>
          <w:rFonts w:cstheme="majorBidi"/>
        </w:rPr>
        <w:t>a</w:t>
      </w:r>
      <w:r w:rsidR="00C1684B">
        <w:rPr>
          <w:rFonts w:cstheme="majorBidi"/>
        </w:rPr>
        <w:t xml:space="preserve"> do korzystania z nich na potrzeby oceny Wyników Prac Etapu) </w:t>
      </w:r>
      <w:r w:rsidRPr="00690EE6">
        <w:rPr>
          <w:rFonts w:cstheme="majorHAnsi"/>
        </w:rPr>
        <w:t xml:space="preserve">oraz jest zobowiązany do udzielania, na zasadach rynkowych, niewyłącznych licencji podmiotom trzecim. </w:t>
      </w:r>
    </w:p>
    <w:p w14:paraId="63A4E8E8" w14:textId="1C0BD5AC" w:rsidR="007F6CE8" w:rsidRPr="00690EE6" w:rsidRDefault="0074568D" w:rsidP="78C54F99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Bidi"/>
        </w:rPr>
      </w:pPr>
      <w:r w:rsidRPr="00690EE6">
        <w:rPr>
          <w:rFonts w:cstheme="majorBidi"/>
        </w:rPr>
        <w:t>[</w:t>
      </w:r>
      <w:r w:rsidR="00311ED6" w:rsidRPr="00690EE6">
        <w:rPr>
          <w:rFonts w:cstheme="majorBidi"/>
          <w:b/>
          <w:bCs/>
        </w:rPr>
        <w:t>Brak p</w:t>
      </w:r>
      <w:r w:rsidRPr="00690EE6">
        <w:rPr>
          <w:rFonts w:cstheme="majorBidi"/>
          <w:b/>
          <w:bCs/>
        </w:rPr>
        <w:t>referencj</w:t>
      </w:r>
      <w:r w:rsidR="00355D32" w:rsidRPr="00690EE6">
        <w:rPr>
          <w:rFonts w:cstheme="majorBidi"/>
          <w:b/>
          <w:bCs/>
        </w:rPr>
        <w:t>i</w:t>
      </w:r>
      <w:r w:rsidRPr="00690EE6">
        <w:rPr>
          <w:rFonts w:cstheme="majorBidi"/>
          <w:b/>
          <w:bCs/>
        </w:rPr>
        <w:t xml:space="preserve"> w przyszłości</w:t>
      </w:r>
      <w:r w:rsidRPr="00690EE6">
        <w:rPr>
          <w:rFonts w:cstheme="majorBidi"/>
        </w:rPr>
        <w:t>]</w:t>
      </w:r>
      <w:r w:rsidR="00311ED6" w:rsidRPr="00690EE6">
        <w:rPr>
          <w:rFonts w:cstheme="majorBidi"/>
        </w:rPr>
        <w:t xml:space="preserve"> </w:t>
      </w:r>
      <w:bookmarkStart w:id="69" w:name="_Hlk53783949"/>
      <w:r w:rsidR="00311ED6" w:rsidRPr="00690EE6">
        <w:rPr>
          <w:rFonts w:cstheme="majorBidi"/>
        </w:rPr>
        <w:t xml:space="preserve">Uczestnicy Przedsięwzięcia nie </w:t>
      </w:r>
      <w:r w:rsidR="00677555" w:rsidRPr="00690EE6">
        <w:rPr>
          <w:rFonts w:cstheme="majorBidi"/>
        </w:rPr>
        <w:t xml:space="preserve">uzyskują w wyniku Przedsięwzięcia preferencji względem </w:t>
      </w:r>
      <w:r w:rsidR="00311ED6" w:rsidRPr="00690EE6">
        <w:rPr>
          <w:rFonts w:cstheme="majorBidi"/>
        </w:rPr>
        <w:t>zamówie</w:t>
      </w:r>
      <w:r w:rsidR="00677555" w:rsidRPr="00690EE6">
        <w:rPr>
          <w:rFonts w:cstheme="majorBidi"/>
        </w:rPr>
        <w:t>ń</w:t>
      </w:r>
      <w:r w:rsidR="00311ED6" w:rsidRPr="00690EE6">
        <w:rPr>
          <w:rFonts w:cstheme="majorBidi"/>
        </w:rPr>
        <w:t xml:space="preserve"> dokonywanych </w:t>
      </w:r>
      <w:r w:rsidR="007F6CE8" w:rsidRPr="00690EE6">
        <w:rPr>
          <w:rFonts w:cstheme="majorBidi"/>
        </w:rPr>
        <w:t>w przyszłości przez NCBR.</w:t>
      </w:r>
      <w:r w:rsidR="00677555" w:rsidRPr="00690EE6">
        <w:rPr>
          <w:rFonts w:cstheme="majorBidi"/>
        </w:rPr>
        <w:t xml:space="preserve"> Zasady </w:t>
      </w:r>
      <w:r w:rsidR="00151D87" w:rsidRPr="00690EE6">
        <w:rPr>
          <w:rFonts w:cstheme="majorBidi"/>
        </w:rPr>
        <w:t>określone w ramach</w:t>
      </w:r>
      <w:r w:rsidR="00677555" w:rsidRPr="00690EE6">
        <w:rPr>
          <w:rFonts w:cstheme="majorBidi"/>
        </w:rPr>
        <w:t xml:space="preserve"> Przedsięwzięcia nie przesądzają ewentualnych przyszłych relacji pomiędzy Partnerem Strategicznym</w:t>
      </w:r>
      <w:r w:rsidR="4ABBDB6F" w:rsidRPr="00690EE6">
        <w:rPr>
          <w:rFonts w:cstheme="majorBidi"/>
        </w:rPr>
        <w:t>,</w:t>
      </w:r>
      <w:r w:rsidR="00677555" w:rsidRPr="00690EE6">
        <w:rPr>
          <w:rFonts w:cstheme="majorBidi"/>
        </w:rPr>
        <w:t xml:space="preserve"> a Uczestnikiem Przedsięwzięcia</w:t>
      </w:r>
      <w:r w:rsidR="2FC95424" w:rsidRPr="00690EE6">
        <w:rPr>
          <w:rFonts w:cstheme="majorBidi"/>
        </w:rPr>
        <w:t>,</w:t>
      </w:r>
      <w:r w:rsidR="00677555" w:rsidRPr="00690EE6">
        <w:rPr>
          <w:rFonts w:cstheme="majorBidi"/>
        </w:rPr>
        <w:t xml:space="preserve"> poza Przedsięwzięciem, </w:t>
      </w:r>
      <w:bookmarkEnd w:id="69"/>
      <w:r w:rsidR="00677555" w:rsidRPr="00690EE6">
        <w:rPr>
          <w:rFonts w:cstheme="majorBidi"/>
        </w:rPr>
        <w:t>przy czym</w:t>
      </w:r>
      <w:r w:rsidR="325630FC" w:rsidRPr="00690EE6">
        <w:rPr>
          <w:rFonts w:cstheme="majorBidi"/>
        </w:rPr>
        <w:t>,</w:t>
      </w:r>
      <w:r w:rsidR="00677555" w:rsidRPr="00690EE6">
        <w:rPr>
          <w:rFonts w:cstheme="majorBidi"/>
        </w:rPr>
        <w:t xml:space="preserve"> jeśli Partner Strategiczny byłby podmiotem objętym zasadami dotyczącymi pomocy państwa lub zamówień publicznych, Uczestnik Przedsięwzięcia musi mieć na względzie, że takie przyszłe relacje mogą podlegać ograniczeni</w:t>
      </w:r>
      <w:r w:rsidR="00151D87" w:rsidRPr="00690EE6">
        <w:rPr>
          <w:rFonts w:cstheme="majorBidi"/>
        </w:rPr>
        <w:t>om</w:t>
      </w:r>
      <w:r w:rsidR="00677555" w:rsidRPr="00690EE6">
        <w:rPr>
          <w:rFonts w:cstheme="majorBidi"/>
        </w:rPr>
        <w:t xml:space="preserve"> wynikającym z takich zasad</w:t>
      </w:r>
      <w:r w:rsidR="00F400B9" w:rsidRPr="00690EE6">
        <w:rPr>
          <w:rFonts w:cstheme="majorBidi"/>
        </w:rPr>
        <w:t>.</w:t>
      </w:r>
    </w:p>
    <w:p w14:paraId="5A04F227" w14:textId="2D701A25" w:rsidR="007F6CE8" w:rsidRPr="00690EE6" w:rsidRDefault="00503FBC" w:rsidP="00E52F80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HAnsi"/>
        </w:rPr>
      </w:pPr>
      <w:bookmarkStart w:id="70" w:name="_Ref53784002"/>
      <w:bookmarkStart w:id="71" w:name="_Ref52827509"/>
      <w:r w:rsidRPr="00690EE6">
        <w:rPr>
          <w:rFonts w:cstheme="majorHAnsi"/>
        </w:rPr>
        <w:t>[</w:t>
      </w:r>
      <w:r w:rsidRPr="00690EE6">
        <w:rPr>
          <w:rFonts w:cstheme="majorHAnsi"/>
          <w:b/>
          <w:bCs/>
        </w:rPr>
        <w:t>Korzyści NCBR</w:t>
      </w:r>
      <w:r w:rsidRPr="00690EE6">
        <w:rPr>
          <w:rFonts w:cstheme="majorHAnsi"/>
        </w:rPr>
        <w:t>]</w:t>
      </w:r>
      <w:r w:rsidR="007F6CE8" w:rsidRPr="00690EE6">
        <w:rPr>
          <w:rFonts w:cstheme="majorHAnsi"/>
        </w:rPr>
        <w:t xml:space="preserve"> </w:t>
      </w:r>
      <w:r w:rsidR="00865A76" w:rsidRPr="00690EE6">
        <w:rPr>
          <w:rFonts w:cstheme="majorHAnsi"/>
        </w:rPr>
        <w:t xml:space="preserve">Korzyści </w:t>
      </w:r>
      <w:r w:rsidR="00E05DFF" w:rsidRPr="00690EE6">
        <w:rPr>
          <w:rFonts w:cstheme="majorHAnsi"/>
        </w:rPr>
        <w:t xml:space="preserve">zasadniczo </w:t>
      </w:r>
      <w:r w:rsidR="00865A76" w:rsidRPr="00690EE6">
        <w:rPr>
          <w:rFonts w:cstheme="majorHAnsi"/>
        </w:rPr>
        <w:t xml:space="preserve">uzyskiwane </w:t>
      </w:r>
      <w:r w:rsidR="007F6CE8" w:rsidRPr="00690EE6">
        <w:rPr>
          <w:rFonts w:cstheme="majorHAnsi"/>
        </w:rPr>
        <w:t>przez NCBR</w:t>
      </w:r>
      <w:r w:rsidR="00865A76" w:rsidRPr="00690EE6">
        <w:rPr>
          <w:rFonts w:cstheme="majorHAnsi"/>
        </w:rPr>
        <w:t xml:space="preserve"> w wyniku Przedsięwzięcia to</w:t>
      </w:r>
      <w:r w:rsidR="007F6CE8" w:rsidRPr="00690EE6">
        <w:rPr>
          <w:rFonts w:cstheme="majorHAnsi"/>
        </w:rPr>
        <w:t>:</w:t>
      </w:r>
      <w:bookmarkEnd w:id="70"/>
      <w:bookmarkEnd w:id="71"/>
    </w:p>
    <w:p w14:paraId="24473641" w14:textId="1CC7E63F" w:rsidR="007F6CE8" w:rsidRPr="00690EE6" w:rsidRDefault="007F6CE8" w:rsidP="009A26C0">
      <w:pPr>
        <w:pStyle w:val="Akapitzlist"/>
        <w:numPr>
          <w:ilvl w:val="1"/>
          <w:numId w:val="33"/>
        </w:numPr>
        <w:spacing w:after="0" w:line="240" w:lineRule="auto"/>
        <w:ind w:left="1134"/>
        <w:jc w:val="both"/>
        <w:rPr>
          <w:rFonts w:cstheme="majorHAnsi"/>
        </w:rPr>
      </w:pPr>
      <w:bookmarkStart w:id="72" w:name="_Hlk52627907"/>
      <w:r w:rsidRPr="00690EE6">
        <w:rPr>
          <w:rFonts w:cstheme="majorHAnsi"/>
        </w:rPr>
        <w:t>usługi badawczo-rozwojowe</w:t>
      </w:r>
      <w:r w:rsidR="00C22379" w:rsidRPr="00690EE6">
        <w:rPr>
          <w:rFonts w:cstheme="majorHAnsi"/>
        </w:rPr>
        <w:t xml:space="preserve"> świadczone </w:t>
      </w:r>
      <w:r w:rsidR="00151D87" w:rsidRPr="00690EE6">
        <w:rPr>
          <w:rFonts w:cstheme="majorHAnsi"/>
        </w:rPr>
        <w:t xml:space="preserve">na jego rzecz </w:t>
      </w:r>
      <w:r w:rsidR="00C22379" w:rsidRPr="00690EE6">
        <w:rPr>
          <w:rFonts w:cstheme="majorHAnsi"/>
        </w:rPr>
        <w:t>przez Uczestników Przedsięwzięcia,</w:t>
      </w:r>
      <w:bookmarkEnd w:id="72"/>
    </w:p>
    <w:p w14:paraId="5398BFA9" w14:textId="7CCF66A3" w:rsidR="007F6CE8" w:rsidRPr="00690EE6" w:rsidRDefault="007F6CE8" w:rsidP="78C54F99">
      <w:pPr>
        <w:pStyle w:val="Akapitzlist"/>
        <w:numPr>
          <w:ilvl w:val="1"/>
          <w:numId w:val="33"/>
        </w:numPr>
        <w:spacing w:after="0" w:line="240" w:lineRule="auto"/>
        <w:ind w:left="1134"/>
        <w:jc w:val="both"/>
        <w:rPr>
          <w:rFonts w:cstheme="majorBidi"/>
        </w:rPr>
      </w:pPr>
      <w:r w:rsidRPr="00690EE6">
        <w:rPr>
          <w:rFonts w:cstheme="majorBidi"/>
        </w:rPr>
        <w:t xml:space="preserve">licencja do korzystania z </w:t>
      </w:r>
      <w:r w:rsidR="00C1684B">
        <w:rPr>
          <w:rFonts w:cstheme="majorBidi"/>
        </w:rPr>
        <w:t>Wyników Prac B+R</w:t>
      </w:r>
      <w:r w:rsidR="00C1684B" w:rsidRPr="00690EE6">
        <w:rPr>
          <w:rFonts w:cstheme="majorBidi"/>
        </w:rPr>
        <w:t xml:space="preserve"> </w:t>
      </w:r>
      <w:r w:rsidR="00C1684B">
        <w:rPr>
          <w:rFonts w:cstheme="majorBidi"/>
        </w:rPr>
        <w:t xml:space="preserve">(tj. </w:t>
      </w:r>
      <w:r w:rsidR="000745AF">
        <w:rPr>
          <w:rFonts w:cstheme="majorBidi"/>
        </w:rPr>
        <w:t>z wyłączeniem przedmiotów Background IP, za wyjątkiem prawa do korzystania z nich na potrzeby oceny Wyników Prac Etapu</w:t>
      </w:r>
      <w:r w:rsidR="00C1684B">
        <w:rPr>
          <w:rFonts w:cstheme="majorBidi"/>
        </w:rPr>
        <w:t xml:space="preserve">) </w:t>
      </w:r>
      <w:r w:rsidRPr="00690EE6">
        <w:rPr>
          <w:rFonts w:cstheme="majorBidi"/>
        </w:rPr>
        <w:t>z prawem do udzielania sublicencji,</w:t>
      </w:r>
      <w:r w:rsidR="00677555" w:rsidRPr="00690EE6">
        <w:rPr>
          <w:rFonts w:cstheme="majorBidi"/>
        </w:rPr>
        <w:t xml:space="preserve"> </w:t>
      </w:r>
      <w:bookmarkStart w:id="73" w:name="_Hlk53783974"/>
      <w:r w:rsidR="00677555" w:rsidRPr="00690EE6">
        <w:rPr>
          <w:rFonts w:cstheme="majorBidi"/>
        </w:rPr>
        <w:t>z uwzględnieniem Wariantu B,</w:t>
      </w:r>
      <w:bookmarkEnd w:id="73"/>
    </w:p>
    <w:p w14:paraId="041A713A" w14:textId="7445F594" w:rsidR="00865A76" w:rsidRPr="00690EE6" w:rsidRDefault="00865A76" w:rsidP="009A26C0">
      <w:pPr>
        <w:pStyle w:val="Akapitzlist"/>
        <w:numPr>
          <w:ilvl w:val="1"/>
          <w:numId w:val="33"/>
        </w:numPr>
        <w:spacing w:after="0" w:line="240" w:lineRule="auto"/>
        <w:ind w:left="1134"/>
        <w:jc w:val="both"/>
        <w:rPr>
          <w:rFonts w:cstheme="majorHAnsi"/>
        </w:rPr>
      </w:pPr>
      <w:r w:rsidRPr="00690EE6">
        <w:rPr>
          <w:rFonts w:cstheme="majorHAnsi"/>
        </w:rPr>
        <w:t xml:space="preserve">udział w </w:t>
      </w:r>
      <w:r w:rsidR="00C22379" w:rsidRPr="00690EE6">
        <w:rPr>
          <w:rFonts w:cstheme="majorHAnsi"/>
        </w:rPr>
        <w:t>P</w:t>
      </w:r>
      <w:r w:rsidRPr="00690EE6">
        <w:rPr>
          <w:rFonts w:cstheme="majorHAnsi"/>
        </w:rPr>
        <w:t>rzychodach z Komercjalizacji Wyników Prac B+R</w:t>
      </w:r>
      <w:r w:rsidR="00005F4C" w:rsidRPr="00690EE6">
        <w:rPr>
          <w:rFonts w:cstheme="majorHAnsi"/>
        </w:rPr>
        <w:t xml:space="preserve"> i </w:t>
      </w:r>
      <w:r w:rsidR="00C22379" w:rsidRPr="00690EE6">
        <w:rPr>
          <w:rFonts w:cstheme="majorHAnsi"/>
        </w:rPr>
        <w:t xml:space="preserve">Przychodach z Komercjalizacji </w:t>
      </w:r>
      <w:r w:rsidR="00005F4C" w:rsidRPr="00690EE6">
        <w:rPr>
          <w:rFonts w:cstheme="majorHAnsi"/>
        </w:rPr>
        <w:t>Technologii Zależnych</w:t>
      </w:r>
      <w:r w:rsidRPr="00690EE6">
        <w:rPr>
          <w:rFonts w:cstheme="majorHAnsi"/>
        </w:rPr>
        <w:t>,</w:t>
      </w:r>
    </w:p>
    <w:p w14:paraId="4FED0F4E" w14:textId="64B04701" w:rsidR="00865A76" w:rsidRDefault="003C1806" w:rsidP="009A26C0">
      <w:pPr>
        <w:pStyle w:val="Akapitzlist"/>
        <w:numPr>
          <w:ilvl w:val="1"/>
          <w:numId w:val="33"/>
        </w:numPr>
        <w:spacing w:after="0" w:line="240" w:lineRule="auto"/>
        <w:ind w:left="1134"/>
        <w:jc w:val="both"/>
        <w:rPr>
          <w:rFonts w:cstheme="majorHAnsi"/>
        </w:rPr>
      </w:pPr>
      <w:r w:rsidRPr="00690EE6">
        <w:rPr>
          <w:rFonts w:cstheme="majorHAnsi"/>
        </w:rPr>
        <w:t>dane</w:t>
      </w:r>
      <w:r w:rsidR="00865A76" w:rsidRPr="00690EE6">
        <w:rPr>
          <w:rFonts w:cstheme="majorHAnsi"/>
        </w:rPr>
        <w:t xml:space="preserve"> generowan</w:t>
      </w:r>
      <w:r w:rsidRPr="00690EE6">
        <w:rPr>
          <w:rFonts w:cstheme="majorHAnsi"/>
        </w:rPr>
        <w:t>e</w:t>
      </w:r>
      <w:r w:rsidR="00865A76" w:rsidRPr="00690EE6">
        <w:rPr>
          <w:rFonts w:cstheme="majorHAnsi"/>
        </w:rPr>
        <w:t xml:space="preserve"> w związku z pracą Demonstratorów.</w:t>
      </w:r>
    </w:p>
    <w:p w14:paraId="59A0CAD4" w14:textId="77777777" w:rsidR="008909AD" w:rsidRPr="008909AD" w:rsidRDefault="008909AD" w:rsidP="008909AD">
      <w:pPr>
        <w:spacing w:after="0" w:line="240" w:lineRule="auto"/>
        <w:ind w:left="774"/>
        <w:jc w:val="both"/>
        <w:rPr>
          <w:rFonts w:cstheme="majorHAnsi"/>
        </w:rPr>
      </w:pPr>
    </w:p>
    <w:p w14:paraId="56B63953" w14:textId="08D29908" w:rsidR="008909AD" w:rsidRDefault="00160051" w:rsidP="008909AD">
      <w:pPr>
        <w:spacing w:after="0" w:line="240" w:lineRule="auto"/>
        <w:jc w:val="center"/>
        <w:rPr>
          <w:rFonts w:cstheme="majorHAnsi"/>
        </w:rPr>
      </w:pPr>
      <w:r>
        <w:rPr>
          <w:noProof/>
          <w:lang w:eastAsia="pl-PL"/>
        </w:rPr>
        <w:lastRenderedPageBreak/>
        <w:drawing>
          <wp:inline distT="0" distB="0" distL="0" distR="0" wp14:anchorId="32E222AC" wp14:editId="76BF86A2">
            <wp:extent cx="5759449" cy="362712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49" cy="362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3D264C" w14:textId="1B8512CC" w:rsidR="008909AD" w:rsidRPr="00690EE6" w:rsidRDefault="008909AD" w:rsidP="008909AD">
      <w:pPr>
        <w:spacing w:after="0" w:line="240" w:lineRule="auto"/>
        <w:jc w:val="both"/>
        <w:rPr>
          <w:rFonts w:eastAsia="Calibri" w:cs="Calibri Light"/>
          <w:sz w:val="20"/>
          <w:szCs w:val="20"/>
        </w:rPr>
      </w:pPr>
      <w:r w:rsidRPr="00690EE6">
        <w:rPr>
          <w:rFonts w:eastAsia="Calibri" w:cs="Calibri Light"/>
          <w:sz w:val="20"/>
          <w:szCs w:val="20"/>
        </w:rPr>
        <w:t xml:space="preserve">Schemat </w:t>
      </w:r>
      <w:r>
        <w:rPr>
          <w:rFonts w:eastAsia="Calibri" w:cs="Calibri Light"/>
          <w:sz w:val="20"/>
          <w:szCs w:val="20"/>
        </w:rPr>
        <w:t>2</w:t>
      </w:r>
      <w:r w:rsidRPr="00690EE6">
        <w:rPr>
          <w:rFonts w:eastAsia="Calibri" w:cs="Calibri Light"/>
          <w:sz w:val="20"/>
          <w:szCs w:val="20"/>
        </w:rPr>
        <w:t>: uproszczon</w:t>
      </w:r>
      <w:r>
        <w:rPr>
          <w:rFonts w:eastAsia="Calibri" w:cs="Calibri Light"/>
          <w:sz w:val="20"/>
          <w:szCs w:val="20"/>
        </w:rPr>
        <w:t>e</w:t>
      </w:r>
      <w:r w:rsidRPr="00690EE6">
        <w:rPr>
          <w:rFonts w:eastAsia="Calibri" w:cs="Calibri Light"/>
          <w:sz w:val="20"/>
          <w:szCs w:val="20"/>
        </w:rPr>
        <w:t xml:space="preserve"> </w:t>
      </w:r>
      <w:r>
        <w:rPr>
          <w:rFonts w:eastAsia="Calibri" w:cs="Calibri Light"/>
          <w:sz w:val="20"/>
          <w:szCs w:val="20"/>
        </w:rPr>
        <w:t>zasady dot. własności intelektualnej i komercjalizacji</w:t>
      </w:r>
      <w:r w:rsidRPr="00690EE6">
        <w:rPr>
          <w:rFonts w:eastAsia="Calibri" w:cs="Calibri Light"/>
          <w:sz w:val="20"/>
          <w:szCs w:val="20"/>
        </w:rPr>
        <w:t xml:space="preserve"> (w razie rozbieżności schematu z</w:t>
      </w:r>
      <w:r>
        <w:rPr>
          <w:rFonts w:eastAsia="Calibri" w:cs="Calibri Light"/>
          <w:sz w:val="20"/>
          <w:szCs w:val="20"/>
        </w:rPr>
        <w:t> </w:t>
      </w:r>
      <w:r w:rsidRPr="00690EE6">
        <w:rPr>
          <w:rFonts w:eastAsia="Calibri" w:cs="Calibri Light"/>
          <w:sz w:val="20"/>
          <w:szCs w:val="20"/>
        </w:rPr>
        <w:t>treścią Regulaminu lub Umowy przesądza treść odpowiednio Regulaminu lub Umowy)</w:t>
      </w:r>
    </w:p>
    <w:p w14:paraId="23A976BE" w14:textId="77777777" w:rsidR="008909AD" w:rsidRPr="008909AD" w:rsidRDefault="008909AD" w:rsidP="008909AD">
      <w:pPr>
        <w:spacing w:after="0" w:line="240" w:lineRule="auto"/>
        <w:jc w:val="both"/>
        <w:rPr>
          <w:rFonts w:cstheme="majorHAnsi"/>
        </w:rPr>
      </w:pPr>
    </w:p>
    <w:p w14:paraId="5034A879" w14:textId="2E410CAC" w:rsidR="001B58D4" w:rsidRPr="00690EE6" w:rsidRDefault="001B58D4" w:rsidP="001B58D4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HAnsi"/>
        </w:rPr>
      </w:pPr>
      <w:r w:rsidRPr="00690EE6">
        <w:rPr>
          <w:rFonts w:cstheme="majorHAnsi"/>
        </w:rPr>
        <w:t>[</w:t>
      </w:r>
      <w:r w:rsidRPr="00690EE6">
        <w:rPr>
          <w:rFonts w:cstheme="majorHAnsi"/>
          <w:b/>
          <w:bCs/>
        </w:rPr>
        <w:t>Wariant B podziału korzyści z Przedsięwzięcia</w:t>
      </w:r>
      <w:r w:rsidRPr="00690EE6">
        <w:rPr>
          <w:rFonts w:cstheme="majorHAnsi"/>
        </w:rPr>
        <w:t xml:space="preserve">] Podstawowy wariant podziału korzyści z Przedsięwzięcia </w:t>
      </w:r>
      <w:r w:rsidR="00677555" w:rsidRPr="00690EE6">
        <w:rPr>
          <w:rFonts w:cstheme="majorHAnsi"/>
        </w:rPr>
        <w:t xml:space="preserve">został określony </w:t>
      </w:r>
      <w:r w:rsidRPr="00690EE6">
        <w:rPr>
          <w:rFonts w:cstheme="majorHAnsi"/>
        </w:rPr>
        <w:t xml:space="preserve">zgodnie z ust. </w:t>
      </w:r>
      <w:r w:rsidR="009C3723" w:rsidRPr="00690EE6">
        <w:rPr>
          <w:rFonts w:cstheme="majorHAnsi"/>
        </w:rPr>
        <w:fldChar w:fldCharType="begin"/>
      </w:r>
      <w:r w:rsidR="009C3723" w:rsidRPr="00690EE6">
        <w:rPr>
          <w:rFonts w:cstheme="majorHAnsi"/>
        </w:rPr>
        <w:instrText xml:space="preserve"> REF _Ref53784002 \r \h </w:instrText>
      </w:r>
      <w:r w:rsidR="00C847BB" w:rsidRPr="00690EE6">
        <w:rPr>
          <w:rFonts w:cstheme="majorHAnsi"/>
        </w:rPr>
        <w:instrText xml:space="preserve"> \* MERGEFORMAT </w:instrText>
      </w:r>
      <w:r w:rsidR="009C3723" w:rsidRPr="00690EE6">
        <w:rPr>
          <w:rFonts w:cstheme="majorHAnsi"/>
        </w:rPr>
      </w:r>
      <w:r w:rsidR="009C3723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16</w:t>
      </w:r>
      <w:r w:rsidR="009C3723" w:rsidRPr="00690EE6">
        <w:rPr>
          <w:rFonts w:cstheme="majorHAnsi"/>
        </w:rPr>
        <w:fldChar w:fldCharType="end"/>
      </w:r>
      <w:r w:rsidR="009C3723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 xml:space="preserve">powyżej. Wnioskodawca może wystąpić w ramach Wniosku o </w:t>
      </w:r>
      <w:bookmarkStart w:id="74" w:name="_Hlk52827845"/>
      <w:r w:rsidRPr="00690EE6">
        <w:rPr>
          <w:rFonts w:cstheme="majorHAnsi"/>
        </w:rPr>
        <w:t xml:space="preserve">modyfikację podziału korzyści w taki sposób, że zapewni on NCBR wyższy minimalny próg udziału w Przychodach z Komercjalizacji Wyników Prac B+R i Przychodach z Komercjalizacji Technologii Zależnych, dodatkowe zobowiązania w zakresie przekazywania NCBR udziału w Przychodzie Komercjalizacji Wyników Prac B+R i Komercjalizacji Technologii Zależnych oraz zobowiązanie do podjęcia dodatkowych działań określonych w Planie Komercjalizacji, w zamian za odroczenie w czasie udzielenia NCBR licencji do korzystania z </w:t>
      </w:r>
      <w:r w:rsidR="00C1684B">
        <w:rPr>
          <w:rFonts w:cstheme="majorHAnsi"/>
        </w:rPr>
        <w:t>Wyników Prac B+R</w:t>
      </w:r>
      <w:r w:rsidR="00C1684B" w:rsidRPr="00690EE6">
        <w:rPr>
          <w:rFonts w:cstheme="majorHAnsi"/>
        </w:rPr>
        <w:t xml:space="preserve"> </w:t>
      </w:r>
      <w:r w:rsidR="00EA5D1E" w:rsidRPr="00690EE6">
        <w:rPr>
          <w:rFonts w:cstheme="majorHAnsi"/>
        </w:rPr>
        <w:t xml:space="preserve">(wraz </w:t>
      </w:r>
      <w:r w:rsidRPr="00690EE6">
        <w:rPr>
          <w:rFonts w:cstheme="majorHAnsi"/>
        </w:rPr>
        <w:t>z prawem do udzielania sublicencji</w:t>
      </w:r>
      <w:bookmarkEnd w:id="74"/>
      <w:r w:rsidR="00EA5D1E" w:rsidRPr="00690EE6">
        <w:rPr>
          <w:rFonts w:cstheme="majorHAnsi"/>
        </w:rPr>
        <w:t>)</w:t>
      </w:r>
      <w:r w:rsidRPr="00690EE6">
        <w:rPr>
          <w:rFonts w:cstheme="majorHAnsi"/>
        </w:rPr>
        <w:t>.</w:t>
      </w:r>
    </w:p>
    <w:p w14:paraId="0F30085F" w14:textId="14B2265D" w:rsidR="001B58D4" w:rsidRPr="00690EE6" w:rsidRDefault="001B58D4" w:rsidP="78C54F99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690EE6">
        <w:rPr>
          <w:rFonts w:cstheme="majorBidi"/>
        </w:rPr>
        <w:t xml:space="preserve">Wystąpienie </w:t>
      </w:r>
      <w:r w:rsidR="004B30E9" w:rsidRPr="00690EE6">
        <w:rPr>
          <w:rFonts w:cstheme="majorBidi"/>
        </w:rPr>
        <w:t xml:space="preserve">o Wariant B </w:t>
      </w:r>
      <w:r w:rsidRPr="00690EE6">
        <w:rPr>
          <w:rFonts w:cstheme="majorBidi"/>
        </w:rPr>
        <w:t>w ramach Wniosku wymaga przedstawieni</w:t>
      </w:r>
      <w:r w:rsidR="0052199F" w:rsidRPr="00690EE6">
        <w:rPr>
          <w:rFonts w:cstheme="majorBidi"/>
        </w:rPr>
        <w:t>a</w:t>
      </w:r>
      <w:r w:rsidRPr="00690EE6">
        <w:rPr>
          <w:rFonts w:cstheme="majorBidi"/>
        </w:rPr>
        <w:t xml:space="preserve"> Planu Komercjalizacji</w:t>
      </w:r>
      <w:r w:rsidR="66E2A719" w:rsidRPr="00690EE6">
        <w:rPr>
          <w:rFonts w:cstheme="majorBidi"/>
        </w:rPr>
        <w:t>,</w:t>
      </w:r>
      <w:r w:rsidR="00543184" w:rsidRPr="00690EE6">
        <w:rPr>
          <w:rFonts w:cstheme="majorBidi"/>
        </w:rPr>
        <w:t xml:space="preserve"> zgodnie z </w:t>
      </w:r>
      <w:r w:rsidR="1B015C57" w:rsidRPr="00690EE6">
        <w:rPr>
          <w:rFonts w:cstheme="majorBidi"/>
        </w:rPr>
        <w:t>Wymaganiami</w:t>
      </w:r>
      <w:r w:rsidR="00543184" w:rsidRPr="00690EE6">
        <w:rPr>
          <w:rFonts w:cstheme="majorBidi"/>
        </w:rPr>
        <w:t xml:space="preserve"> określonymi w </w:t>
      </w:r>
      <w:r w:rsidR="001310CA" w:rsidRPr="00690EE6">
        <w:rPr>
          <w:rFonts w:cstheme="majorBidi"/>
        </w:rPr>
        <w:t>Załączni</w:t>
      </w:r>
      <w:r w:rsidR="00543184" w:rsidRPr="00690EE6">
        <w:rPr>
          <w:rFonts w:cstheme="majorBidi"/>
        </w:rPr>
        <w:t>ku nr 3 do Regulaminu, który</w:t>
      </w:r>
      <w:r w:rsidRPr="00690EE6">
        <w:rPr>
          <w:rFonts w:cstheme="majorBidi"/>
        </w:rPr>
        <w:t xml:space="preserve"> podlega dodatkowej ocenie przez NCBR. W razie pozytywnej oceny Planu Komercjalizacji</w:t>
      </w:r>
      <w:r w:rsidR="2DA32466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tak długo jak Wnioskodawca go realizuje, udzielenie NCBR licencji do korzystania z </w:t>
      </w:r>
      <w:r w:rsidR="00C1684B">
        <w:rPr>
          <w:rFonts w:cstheme="majorHAnsi"/>
        </w:rPr>
        <w:t>Wyników Prac B+R</w:t>
      </w:r>
      <w:r w:rsidR="00C1684B" w:rsidRPr="00690EE6">
        <w:rPr>
          <w:rFonts w:cstheme="majorHAnsi"/>
        </w:rPr>
        <w:t xml:space="preserve"> </w:t>
      </w:r>
      <w:r w:rsidRPr="00690EE6">
        <w:rPr>
          <w:rFonts w:cstheme="majorBidi"/>
        </w:rPr>
        <w:t xml:space="preserve">z prawem do udzielania sublicencji jest odraczane w czasie, nie dłużej jednak niż </w:t>
      </w:r>
      <w:r w:rsidR="00BE2366" w:rsidRPr="00690EE6">
        <w:rPr>
          <w:rFonts w:cstheme="majorBidi"/>
        </w:rPr>
        <w:t>przez okres określony w Umowie</w:t>
      </w:r>
      <w:r w:rsidRPr="00690EE6">
        <w:rPr>
          <w:rFonts w:cstheme="majorBidi"/>
        </w:rPr>
        <w:t>.</w:t>
      </w:r>
    </w:p>
    <w:p w14:paraId="40BDD2E5" w14:textId="77777777" w:rsidR="001B58D4" w:rsidRPr="00690EE6" w:rsidRDefault="001B58D4" w:rsidP="001B58D4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r w:rsidRPr="00690EE6">
        <w:rPr>
          <w:rFonts w:cstheme="majorHAnsi"/>
        </w:rPr>
        <w:t>W razie negatywnej oceny Planu Komercjalizacji Wnioskodawca może wycofać Wniosek. Jeśli NCBR negatywnie oceni Plan Komercjalizacji i Wnioskodawca nie wycofa Wniosku, Wnioskodawca będzie realizował Umowę przy podziale korzyści z pominięciem Wariantu B.</w:t>
      </w:r>
    </w:p>
    <w:p w14:paraId="5E2A6485" w14:textId="7020DE31" w:rsidR="00153DF5" w:rsidRPr="00690EE6" w:rsidRDefault="00153DF5" w:rsidP="00E52F80">
      <w:pPr>
        <w:pStyle w:val="Akapitzlist"/>
        <w:numPr>
          <w:ilvl w:val="0"/>
          <w:numId w:val="33"/>
        </w:numPr>
        <w:spacing w:after="0" w:line="240" w:lineRule="auto"/>
        <w:ind w:left="567" w:hanging="567"/>
        <w:jc w:val="both"/>
        <w:rPr>
          <w:rFonts w:cstheme="majorHAnsi"/>
        </w:rPr>
      </w:pPr>
      <w:r w:rsidRPr="00690EE6">
        <w:rPr>
          <w:rFonts w:cstheme="majorHAnsi"/>
        </w:rPr>
        <w:t>[</w:t>
      </w:r>
      <w:r w:rsidRPr="00690EE6">
        <w:rPr>
          <w:rFonts w:cstheme="majorHAnsi"/>
          <w:b/>
          <w:bCs/>
        </w:rPr>
        <w:t>Termin realizacji Przedsięwzięcia</w:t>
      </w:r>
      <w:r w:rsidRPr="00690EE6">
        <w:rPr>
          <w:rFonts w:cstheme="majorHAnsi"/>
        </w:rPr>
        <w:t xml:space="preserve">] Zasadnicza, badawczo-rozwojowa, część Przedsięwzięcia jest ograniczona do końca roku 2023, z uwzględnieniem szczegółowego Harmonogramu </w:t>
      </w:r>
      <w:r w:rsidRPr="00690EE6">
        <w:rPr>
          <w:rFonts w:cstheme="majorHAnsi"/>
        </w:rPr>
        <w:lastRenderedPageBreak/>
        <w:t xml:space="preserve">Przedsięwzięcia. Umowy z Uczestnikami Przedsięwzięcia przewidują </w:t>
      </w:r>
      <w:r w:rsidR="00493172" w:rsidRPr="00690EE6">
        <w:rPr>
          <w:rFonts w:cstheme="majorHAnsi"/>
        </w:rPr>
        <w:t>postanowienia wykraczające poza wskazany horyzont czasowy</w:t>
      </w:r>
      <w:r w:rsidR="00BB644B" w:rsidRPr="00690EE6">
        <w:rPr>
          <w:rFonts w:cstheme="majorHAnsi"/>
        </w:rPr>
        <w:t xml:space="preserve">, </w:t>
      </w:r>
      <w:r w:rsidR="00493172" w:rsidRPr="00690EE6">
        <w:rPr>
          <w:rFonts w:cstheme="majorHAnsi"/>
        </w:rPr>
        <w:t xml:space="preserve">w zakresie </w:t>
      </w:r>
      <w:r w:rsidR="001A608E" w:rsidRPr="00690EE6">
        <w:rPr>
          <w:rFonts w:cstheme="majorHAnsi"/>
        </w:rPr>
        <w:t xml:space="preserve">demonstracji technologicznej, </w:t>
      </w:r>
      <w:r w:rsidR="00BB644B" w:rsidRPr="00690EE6">
        <w:rPr>
          <w:rFonts w:cstheme="majorHAnsi"/>
        </w:rPr>
        <w:t xml:space="preserve">zbierania danych i szczegółowej </w:t>
      </w:r>
      <w:r w:rsidR="00493172" w:rsidRPr="00690EE6">
        <w:rPr>
          <w:rFonts w:cstheme="majorHAnsi"/>
        </w:rPr>
        <w:t xml:space="preserve">analizy funkcjonowania Demonstratorów </w:t>
      </w:r>
      <w:r w:rsidR="001A608E" w:rsidRPr="00690EE6">
        <w:rPr>
          <w:rFonts w:cstheme="majorHAnsi"/>
        </w:rPr>
        <w:t xml:space="preserve">i ich testów </w:t>
      </w:r>
      <w:r w:rsidR="00493172" w:rsidRPr="00690EE6">
        <w:rPr>
          <w:rFonts w:cstheme="majorHAnsi"/>
        </w:rPr>
        <w:t xml:space="preserve">oraz komercjalizacji </w:t>
      </w:r>
      <w:r w:rsidR="008B3763" w:rsidRPr="00690EE6">
        <w:rPr>
          <w:rFonts w:cstheme="majorHAnsi"/>
        </w:rPr>
        <w:t>Rozwiązania</w:t>
      </w:r>
      <w:r w:rsidR="00DE2B68" w:rsidRPr="00690EE6">
        <w:rPr>
          <w:rFonts w:cstheme="majorHAnsi"/>
        </w:rPr>
        <w:t xml:space="preserve"> poza Przedsięwzięciem</w:t>
      </w:r>
      <w:r w:rsidR="00493172" w:rsidRPr="00690EE6">
        <w:rPr>
          <w:rFonts w:cstheme="majorHAnsi"/>
        </w:rPr>
        <w:t>.</w:t>
      </w:r>
    </w:p>
    <w:p w14:paraId="1BB69EB7" w14:textId="77777777" w:rsidR="00865A76" w:rsidRPr="00690EE6" w:rsidRDefault="00865A76" w:rsidP="00865A76">
      <w:pPr>
        <w:pStyle w:val="Akapitzlist"/>
        <w:spacing w:after="0" w:line="240" w:lineRule="auto"/>
        <w:ind w:left="1440"/>
        <w:jc w:val="both"/>
        <w:rPr>
          <w:rFonts w:cstheme="majorHAnsi"/>
        </w:rPr>
      </w:pPr>
    </w:p>
    <w:p w14:paraId="16F29466" w14:textId="33C73C49" w:rsidR="00AF284B" w:rsidRPr="00690EE6" w:rsidRDefault="0004269C" w:rsidP="00E52F80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75" w:name="_Określenie_Zamawiającego"/>
      <w:bookmarkStart w:id="76" w:name="_Ref509207570"/>
      <w:bookmarkStart w:id="77" w:name="_Ref52629295"/>
      <w:bookmarkStart w:id="78" w:name="_Toc53786414"/>
      <w:bookmarkStart w:id="79" w:name="_Toc54826854"/>
      <w:bookmarkStart w:id="80" w:name="_Toc54730600"/>
      <w:bookmarkStart w:id="81" w:name="_Toc59586210"/>
      <w:bookmarkStart w:id="82" w:name="_Toc494180639"/>
      <w:bookmarkStart w:id="83" w:name="_Toc496261289"/>
      <w:bookmarkStart w:id="84" w:name="_Toc503862997"/>
      <w:bookmarkEnd w:id="75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Wnioskodawcy</w:t>
      </w:r>
      <w:bookmarkEnd w:id="76"/>
      <w:bookmarkEnd w:id="77"/>
      <w:bookmarkEnd w:id="78"/>
      <w:bookmarkEnd w:id="79"/>
      <w:bookmarkEnd w:id="80"/>
      <w:bookmarkEnd w:id="81"/>
    </w:p>
    <w:p w14:paraId="7333CE8A" w14:textId="7D6096BB" w:rsidR="003335C7" w:rsidRPr="00690EE6" w:rsidRDefault="008C0349" w:rsidP="00E52F80">
      <w:pPr>
        <w:pStyle w:val="Nagwek2"/>
        <w:keepNext w:val="0"/>
        <w:keepLines w:val="0"/>
        <w:numPr>
          <w:ilvl w:val="1"/>
          <w:numId w:val="13"/>
        </w:numPr>
        <w:spacing w:before="0" w:after="120" w:line="276" w:lineRule="auto"/>
        <w:ind w:left="709" w:hanging="567"/>
        <w:jc w:val="both"/>
        <w:rPr>
          <w:rFonts w:asciiTheme="minorHAnsi" w:eastAsia="Arial Unicode MS" w:hAnsiTheme="minorHAnsi" w:cstheme="majorHAnsi"/>
          <w:b/>
          <w:color w:val="C00000"/>
          <w:sz w:val="24"/>
          <w:szCs w:val="24"/>
        </w:rPr>
      </w:pPr>
      <w:bookmarkStart w:id="85" w:name="_Toc494180640"/>
      <w:bookmarkStart w:id="86" w:name="_Toc496261290"/>
      <w:bookmarkStart w:id="87" w:name="_Toc503862998"/>
      <w:bookmarkStart w:id="88" w:name="_Ref511657198"/>
      <w:bookmarkStart w:id="89" w:name="_Toc53786415"/>
      <w:bookmarkStart w:id="90" w:name="_Toc54826855"/>
      <w:bookmarkStart w:id="91" w:name="_Toc54730601"/>
      <w:bookmarkStart w:id="92" w:name="_Toc59586211"/>
      <w:bookmarkEnd w:id="82"/>
      <w:bookmarkEnd w:id="83"/>
      <w:bookmarkEnd w:id="84"/>
      <w:r w:rsidRPr="00690EE6">
        <w:rPr>
          <w:rFonts w:asciiTheme="minorHAnsi" w:hAnsiTheme="minorHAnsi" w:cstheme="majorHAnsi"/>
          <w:b/>
          <w:color w:val="C00000"/>
          <w:sz w:val="24"/>
          <w:szCs w:val="24"/>
        </w:rPr>
        <w:t>Informacj</w:t>
      </w:r>
      <w:r w:rsidR="002D20AC" w:rsidRPr="00690EE6">
        <w:rPr>
          <w:rFonts w:asciiTheme="minorHAnsi" w:hAnsiTheme="minorHAnsi" w:cstheme="majorHAnsi"/>
          <w:b/>
          <w:color w:val="C00000"/>
          <w:sz w:val="24"/>
          <w:szCs w:val="24"/>
        </w:rPr>
        <w:t>e</w:t>
      </w:r>
      <w:r w:rsidRPr="00690EE6">
        <w:rPr>
          <w:rFonts w:asciiTheme="minorHAnsi" w:eastAsia="Arial Unicode MS" w:hAnsiTheme="minorHAnsi" w:cstheme="majorHAnsi"/>
          <w:b/>
          <w:color w:val="C00000"/>
          <w:sz w:val="24"/>
          <w:szCs w:val="24"/>
        </w:rPr>
        <w:t xml:space="preserve"> ogólne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14:paraId="25877AE5" w14:textId="4615ACE5" w:rsidR="0004269C" w:rsidRPr="00690EE6" w:rsidRDefault="00586E2C" w:rsidP="78C54F99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r w:rsidRPr="00690EE6">
        <w:rPr>
          <w:rFonts w:cstheme="majorBidi"/>
        </w:rPr>
        <w:t>Przedsięwzięcie</w:t>
      </w:r>
      <w:r w:rsidR="007803D1" w:rsidRPr="00690EE6">
        <w:rPr>
          <w:rFonts w:cstheme="majorBidi"/>
        </w:rPr>
        <w:t xml:space="preserve"> jest adresowan</w:t>
      </w:r>
      <w:r w:rsidR="00710118" w:rsidRPr="00690EE6">
        <w:rPr>
          <w:rFonts w:cstheme="majorBidi"/>
        </w:rPr>
        <w:t>e</w:t>
      </w:r>
      <w:r w:rsidR="007803D1" w:rsidRPr="00690EE6">
        <w:rPr>
          <w:rFonts w:cstheme="majorBidi"/>
        </w:rPr>
        <w:t xml:space="preserve"> do </w:t>
      </w:r>
      <w:r w:rsidR="0004269C" w:rsidRPr="00690EE6">
        <w:rPr>
          <w:rFonts w:cstheme="majorBidi"/>
        </w:rPr>
        <w:t>podmiotów</w:t>
      </w:r>
      <w:r w:rsidR="008C0349" w:rsidRPr="00690EE6">
        <w:rPr>
          <w:rFonts w:cstheme="majorBidi"/>
        </w:rPr>
        <w:t xml:space="preserve"> mający</w:t>
      </w:r>
      <w:r w:rsidR="007803D1" w:rsidRPr="00690EE6">
        <w:rPr>
          <w:rFonts w:cstheme="majorBidi"/>
        </w:rPr>
        <w:t>ch</w:t>
      </w:r>
      <w:r w:rsidR="008C0349" w:rsidRPr="00690EE6">
        <w:rPr>
          <w:rFonts w:cstheme="majorBidi"/>
        </w:rPr>
        <w:t xml:space="preserve"> pomysł, wymagany potencjał i wolę </w:t>
      </w:r>
      <w:r w:rsidR="007803D1" w:rsidRPr="00690EE6">
        <w:rPr>
          <w:rFonts w:cstheme="majorBidi"/>
        </w:rPr>
        <w:t>opracowania</w:t>
      </w:r>
      <w:r w:rsidR="00160C28" w:rsidRPr="00690EE6">
        <w:rPr>
          <w:rFonts w:cstheme="majorBidi"/>
        </w:rPr>
        <w:t xml:space="preserve"> </w:t>
      </w:r>
      <w:r w:rsidR="0020684C" w:rsidRPr="00690EE6">
        <w:rPr>
          <w:rFonts w:cstheme="majorBidi"/>
        </w:rPr>
        <w:t xml:space="preserve">technologii w zakresie </w:t>
      </w:r>
      <w:r w:rsidR="00154DC2" w:rsidRPr="00690EE6">
        <w:rPr>
          <w:rFonts w:cstheme="majorBidi"/>
        </w:rPr>
        <w:t>produkcji bio</w:t>
      </w:r>
      <w:r w:rsidR="00AD466D" w:rsidRPr="00690EE6">
        <w:rPr>
          <w:rFonts w:cstheme="majorBidi"/>
        </w:rPr>
        <w:t>gaz</w:t>
      </w:r>
      <w:r w:rsidR="00154DC2" w:rsidRPr="00690EE6">
        <w:rPr>
          <w:rFonts w:cstheme="majorBidi"/>
        </w:rPr>
        <w:t>u</w:t>
      </w:r>
      <w:r w:rsidR="0020684C" w:rsidRPr="00690EE6">
        <w:rPr>
          <w:rFonts w:cstheme="majorBidi"/>
        </w:rPr>
        <w:t>, spełniającej</w:t>
      </w:r>
      <w:r w:rsidR="006F20F6" w:rsidRPr="00690EE6">
        <w:rPr>
          <w:rFonts w:cstheme="majorBidi"/>
        </w:rPr>
        <w:t xml:space="preserve"> </w:t>
      </w:r>
      <w:r w:rsidR="009316AB" w:rsidRPr="00690EE6">
        <w:rPr>
          <w:rFonts w:cstheme="majorBidi"/>
        </w:rPr>
        <w:t xml:space="preserve">co najmniej </w:t>
      </w:r>
      <w:r w:rsidR="231CF472" w:rsidRPr="00690EE6">
        <w:rPr>
          <w:rFonts w:cstheme="majorBidi"/>
        </w:rPr>
        <w:t>Wymagania</w:t>
      </w:r>
      <w:r w:rsidR="00D44B54" w:rsidRPr="00690EE6">
        <w:rPr>
          <w:rFonts w:cstheme="majorBidi"/>
        </w:rPr>
        <w:t xml:space="preserve"> </w:t>
      </w:r>
      <w:r w:rsidR="00A747F8" w:rsidRPr="00690EE6">
        <w:rPr>
          <w:rFonts w:cstheme="majorBidi"/>
        </w:rPr>
        <w:t xml:space="preserve">Obligatoryjne </w:t>
      </w:r>
      <w:r w:rsidR="0020684C" w:rsidRPr="00690EE6">
        <w:rPr>
          <w:rFonts w:cstheme="majorBidi"/>
        </w:rPr>
        <w:t xml:space="preserve">wskazane w </w:t>
      </w:r>
      <w:r w:rsidR="001310CA" w:rsidRPr="00690EE6">
        <w:rPr>
          <w:rFonts w:cstheme="majorBidi"/>
        </w:rPr>
        <w:t>Załączni</w:t>
      </w:r>
      <w:r w:rsidR="0020684C" w:rsidRPr="00690EE6">
        <w:rPr>
          <w:rFonts w:cstheme="majorBidi"/>
        </w:rPr>
        <w:t xml:space="preserve">ku nr </w:t>
      </w:r>
      <w:r w:rsidR="009316AB" w:rsidRPr="00690EE6">
        <w:rPr>
          <w:rFonts w:cstheme="majorBidi"/>
        </w:rPr>
        <w:t>1 do Regulaminu</w:t>
      </w:r>
      <w:r w:rsidR="0020684C" w:rsidRPr="00690EE6">
        <w:rPr>
          <w:rFonts w:cstheme="majorBidi"/>
        </w:rPr>
        <w:t xml:space="preserve">. </w:t>
      </w:r>
      <w:r w:rsidR="0004269C" w:rsidRPr="00690EE6">
        <w:rPr>
          <w:rFonts w:cstheme="majorBidi"/>
        </w:rPr>
        <w:t xml:space="preserve">NCBR prowadzi niniejsze </w:t>
      </w:r>
      <w:r w:rsidR="00BB37CD" w:rsidRPr="00690EE6">
        <w:rPr>
          <w:rFonts w:cstheme="majorBidi"/>
        </w:rPr>
        <w:t>P</w:t>
      </w:r>
      <w:r w:rsidR="0004269C" w:rsidRPr="00690EE6">
        <w:rPr>
          <w:rFonts w:cstheme="majorBidi"/>
        </w:rPr>
        <w:t>ostępowanie z zachowaniem zasad otwartości i konkurencyjności, nie</w:t>
      </w:r>
      <w:r w:rsidR="005068B7" w:rsidRPr="00690EE6">
        <w:rPr>
          <w:rFonts w:cstheme="majorBidi"/>
        </w:rPr>
        <w:t> </w:t>
      </w:r>
      <w:r w:rsidR="0004269C" w:rsidRPr="00690EE6">
        <w:rPr>
          <w:rFonts w:cstheme="majorBidi"/>
        </w:rPr>
        <w:t>wprowadzając</w:t>
      </w:r>
      <w:r w:rsidR="00BE1C67" w:rsidRPr="00690EE6">
        <w:rPr>
          <w:rFonts w:cstheme="majorBidi"/>
        </w:rPr>
        <w:t>,</w:t>
      </w:r>
      <w:r w:rsidR="0004269C" w:rsidRPr="00690EE6">
        <w:rPr>
          <w:rFonts w:cstheme="majorBidi"/>
        </w:rPr>
        <w:t xml:space="preserve"> co do zasady</w:t>
      </w:r>
      <w:r w:rsidR="001B0CEA" w:rsidRPr="00690EE6">
        <w:rPr>
          <w:rFonts w:cstheme="majorBidi"/>
        </w:rPr>
        <w:t xml:space="preserve"> (tj. </w:t>
      </w:r>
      <w:r w:rsidR="00A747F8" w:rsidRPr="00690EE6">
        <w:rPr>
          <w:rFonts w:cstheme="majorBidi"/>
        </w:rPr>
        <w:t>poza jednoznaczn</w:t>
      </w:r>
      <w:r w:rsidR="008D26FF" w:rsidRPr="00690EE6">
        <w:rPr>
          <w:rFonts w:cstheme="majorBidi"/>
        </w:rPr>
        <w:t>ie określonymi</w:t>
      </w:r>
      <w:r w:rsidR="00A747F8" w:rsidRPr="00690EE6">
        <w:rPr>
          <w:rFonts w:cstheme="majorBidi"/>
        </w:rPr>
        <w:t xml:space="preserve"> wyjątkami</w:t>
      </w:r>
      <w:r w:rsidR="001B0CEA" w:rsidRPr="00690EE6">
        <w:rPr>
          <w:rFonts w:cstheme="majorBidi"/>
        </w:rPr>
        <w:t>)</w:t>
      </w:r>
      <w:r w:rsidR="63BF6B40" w:rsidRPr="00690EE6">
        <w:rPr>
          <w:rFonts w:cstheme="majorBidi"/>
        </w:rPr>
        <w:t>,</w:t>
      </w:r>
      <w:r w:rsidR="0004269C" w:rsidRPr="00690EE6">
        <w:rPr>
          <w:rFonts w:cstheme="majorBidi"/>
        </w:rPr>
        <w:t xml:space="preserve"> ograniczeń w zakresie kategorii podmiotów uprawnionych do</w:t>
      </w:r>
      <w:r w:rsidR="005068B7" w:rsidRPr="00690EE6">
        <w:rPr>
          <w:rFonts w:cstheme="majorBidi"/>
        </w:rPr>
        <w:t> </w:t>
      </w:r>
      <w:r w:rsidR="0004269C" w:rsidRPr="00690EE6">
        <w:rPr>
          <w:rFonts w:cstheme="majorBidi"/>
        </w:rPr>
        <w:t>złożenia Wniosków</w:t>
      </w:r>
      <w:r w:rsidR="00743DE2" w:rsidRPr="00690EE6">
        <w:rPr>
          <w:rFonts w:cstheme="majorBidi"/>
        </w:rPr>
        <w:t xml:space="preserve"> o przystąpienie do </w:t>
      </w:r>
      <w:r w:rsidR="00BB37CD" w:rsidRPr="00690EE6">
        <w:rPr>
          <w:rFonts w:cstheme="majorBidi"/>
        </w:rPr>
        <w:t>P</w:t>
      </w:r>
      <w:r w:rsidR="00743DE2" w:rsidRPr="00690EE6">
        <w:rPr>
          <w:rFonts w:cstheme="majorBidi"/>
        </w:rPr>
        <w:t>ostępowania</w:t>
      </w:r>
      <w:r w:rsidR="008227C1" w:rsidRPr="00690EE6">
        <w:rPr>
          <w:rFonts w:cstheme="majorBidi"/>
        </w:rPr>
        <w:t xml:space="preserve"> i zawarcie Umowy</w:t>
      </w:r>
      <w:r w:rsidR="00E9232B" w:rsidRPr="00690EE6">
        <w:rPr>
          <w:rFonts w:cstheme="majorBidi"/>
          <w:b/>
          <w:bCs/>
        </w:rPr>
        <w:t>, stanowiących jednocześnie ofertę na wykonanie przedmiotu zamówienia</w:t>
      </w:r>
      <w:r w:rsidR="00E9232B" w:rsidRPr="00690EE6">
        <w:rPr>
          <w:rFonts w:cstheme="majorBidi"/>
        </w:rPr>
        <w:t xml:space="preserve"> </w:t>
      </w:r>
      <w:r w:rsidR="00743DE2" w:rsidRPr="00690EE6">
        <w:rPr>
          <w:rFonts w:cstheme="majorBidi"/>
        </w:rPr>
        <w:t>(dalej: „</w:t>
      </w:r>
      <w:r w:rsidR="00743DE2" w:rsidRPr="00690EE6">
        <w:rPr>
          <w:rFonts w:cstheme="majorBidi"/>
          <w:b/>
          <w:bCs/>
        </w:rPr>
        <w:t>Wniosek</w:t>
      </w:r>
      <w:r w:rsidR="00743DE2" w:rsidRPr="00690EE6">
        <w:rPr>
          <w:rFonts w:cstheme="majorBidi"/>
        </w:rPr>
        <w:t>”)</w:t>
      </w:r>
      <w:r w:rsidR="003F41DA" w:rsidRPr="00690EE6">
        <w:rPr>
          <w:rFonts w:cstheme="majorBidi"/>
        </w:rPr>
        <w:t>.</w:t>
      </w:r>
      <w:r w:rsidR="0004269C" w:rsidRPr="00690EE6">
        <w:rPr>
          <w:rFonts w:cstheme="majorBidi"/>
        </w:rPr>
        <w:t xml:space="preserve"> </w:t>
      </w:r>
    </w:p>
    <w:p w14:paraId="59827948" w14:textId="3789C60A" w:rsidR="004571C4" w:rsidRPr="00690EE6" w:rsidRDefault="00902C6A" w:rsidP="003D1F09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</w:pPr>
      <w:bookmarkStart w:id="93" w:name="_Ref511660533"/>
      <w:r w:rsidRPr="00690EE6">
        <w:t xml:space="preserve">Do udziału w </w:t>
      </w:r>
      <w:r w:rsidR="00586E2C" w:rsidRPr="00690EE6">
        <w:t xml:space="preserve">Przedsięwzięciu </w:t>
      </w:r>
      <w:r w:rsidRPr="00690EE6">
        <w:t xml:space="preserve">dopuszczone są wszystkie </w:t>
      </w:r>
      <w:r w:rsidR="00E9232B" w:rsidRPr="00690EE6">
        <w:t>zainteresowane podmioty, które mają zdolność wykonania Umowy</w:t>
      </w:r>
      <w:r w:rsidR="00A747F8" w:rsidRPr="00690EE6">
        <w:t xml:space="preserve"> i spełniają warunki określone w tym Regulaminie</w:t>
      </w:r>
      <w:r w:rsidR="003D1F09" w:rsidRPr="00690EE6">
        <w:t xml:space="preserve"> oraz posiadają siedzibę</w:t>
      </w:r>
      <w:r w:rsidR="0038051D" w:rsidRPr="00690EE6">
        <w:t xml:space="preserve"> lub miejsce zamieszkania</w:t>
      </w:r>
      <w:r w:rsidR="003D1F09" w:rsidRPr="00690EE6">
        <w:t xml:space="preserve"> na terytorium państwa członkowskiego Unii Europejskiej lub państwa-strony Porozumienia Światowej Organizacji Handlu w sprawie zamówień rządowych lub innej umowy międzynarodowej</w:t>
      </w:r>
      <w:r w:rsidR="114F1E68" w:rsidRPr="00690EE6">
        <w:t>,</w:t>
      </w:r>
      <w:r w:rsidR="003D1F09" w:rsidRPr="00690EE6">
        <w:t xml:space="preserve"> dotycząc</w:t>
      </w:r>
      <w:r w:rsidR="00A12121" w:rsidRPr="00690EE6">
        <w:t>ej</w:t>
      </w:r>
      <w:r w:rsidR="003D1F09" w:rsidRPr="00690EE6">
        <w:t xml:space="preserve"> zamówień rządowych, których stroną jest Polska lub Unia Europejska.</w:t>
      </w:r>
      <w:r w:rsidR="009316AB" w:rsidRPr="00690EE6">
        <w:t xml:space="preserve"> </w:t>
      </w:r>
      <w:r w:rsidR="231CF472" w:rsidRPr="00690EE6">
        <w:t>Wymagania</w:t>
      </w:r>
      <w:r w:rsidR="009316AB" w:rsidRPr="00690EE6">
        <w:t xml:space="preserve"> określone w </w:t>
      </w:r>
      <w:r w:rsidR="001310CA" w:rsidRPr="00690EE6">
        <w:t>Załączni</w:t>
      </w:r>
      <w:r w:rsidR="009316AB" w:rsidRPr="00690EE6">
        <w:t xml:space="preserve">ku nr 1 do Regulaminu oraz Kryteria zawarte w </w:t>
      </w:r>
      <w:r w:rsidR="001310CA" w:rsidRPr="00690EE6">
        <w:t>Załączni</w:t>
      </w:r>
      <w:r w:rsidR="009316AB" w:rsidRPr="00690EE6">
        <w:t>ku nr 5 do Regulaminu określają jakie kompetencje, w ramach konkurencji pomiędzy Uczestnikami Przedsięwzięcia, są preferowane.</w:t>
      </w:r>
      <w:bookmarkStart w:id="94" w:name="_Ref499632404"/>
      <w:bookmarkEnd w:id="93"/>
    </w:p>
    <w:p w14:paraId="5ACEF19F" w14:textId="447B41C7" w:rsidR="00160C28" w:rsidRPr="00690EE6" w:rsidRDefault="003F41DA" w:rsidP="78C54F99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r w:rsidRPr="00690EE6">
        <w:t xml:space="preserve">Jeden </w:t>
      </w:r>
      <w:r w:rsidR="00BB37CD" w:rsidRPr="00690EE6">
        <w:t>p</w:t>
      </w:r>
      <w:r w:rsidR="00CE3227" w:rsidRPr="00690EE6">
        <w:t>odmiot</w:t>
      </w:r>
      <w:r w:rsidR="002973D0" w:rsidRPr="00690EE6">
        <w:t xml:space="preserve"> (rozumiany jako osoba fizyczna, jednostka organizacyjna albo osoba prawna)</w:t>
      </w:r>
      <w:r w:rsidR="00902C6A" w:rsidRPr="00690EE6">
        <w:t xml:space="preserve"> </w:t>
      </w:r>
      <w:r w:rsidR="00CE3227" w:rsidRPr="00690EE6">
        <w:t xml:space="preserve">może złożyć nie więcej niż jeden Wniosek, niezależnie od tego czy składa Wniosek samodzielnie czy łącznie z </w:t>
      </w:r>
      <w:r w:rsidR="002D20AC" w:rsidRPr="00690EE6">
        <w:rPr>
          <w:rFonts w:cstheme="majorBidi"/>
        </w:rPr>
        <w:t>innym podmiotem/</w:t>
      </w:r>
      <w:r w:rsidR="00CE3227" w:rsidRPr="00690EE6">
        <w:t>innymi podmiotami</w:t>
      </w:r>
      <w:bookmarkEnd w:id="94"/>
      <w:r w:rsidR="00CE3227" w:rsidRPr="00690EE6">
        <w:t>.</w:t>
      </w:r>
      <w:r w:rsidRPr="00690EE6">
        <w:t xml:space="preserve"> Wszystkie W</w:t>
      </w:r>
      <w:r w:rsidR="00CE3227" w:rsidRPr="00690EE6">
        <w:t>nioski złożone z</w:t>
      </w:r>
      <w:r w:rsidR="00902C6A" w:rsidRPr="00690EE6">
        <w:t> </w:t>
      </w:r>
      <w:r w:rsidR="00CE3227" w:rsidRPr="00690EE6">
        <w:t>naruszeniem zasady wskazanej w</w:t>
      </w:r>
      <w:r w:rsidR="00000DF9" w:rsidRPr="00690EE6">
        <w:t> </w:t>
      </w:r>
      <w:r w:rsidR="00CE3227" w:rsidRPr="00690EE6">
        <w:t>zdaniu poprzedzającym podlega</w:t>
      </w:r>
      <w:r w:rsidR="007D196B" w:rsidRPr="00690EE6">
        <w:t xml:space="preserve">ją wykluczeniu </w:t>
      </w:r>
      <w:r w:rsidR="007D196B" w:rsidRPr="00690EE6">
        <w:rPr>
          <w:rFonts w:cstheme="majorBidi"/>
        </w:rPr>
        <w:t>w</w:t>
      </w:r>
      <w:r w:rsidR="00902C6A" w:rsidRPr="00690EE6">
        <w:rPr>
          <w:rFonts w:cstheme="majorBidi"/>
        </w:rPr>
        <w:t> </w:t>
      </w:r>
      <w:r w:rsidR="007D196B" w:rsidRPr="00690EE6">
        <w:rPr>
          <w:rFonts w:cstheme="majorBidi"/>
        </w:rPr>
        <w:t>Postępowaniu</w:t>
      </w:r>
      <w:r w:rsidRPr="00690EE6">
        <w:rPr>
          <w:rFonts w:cstheme="majorBidi"/>
        </w:rPr>
        <w:t xml:space="preserve"> w ramach </w:t>
      </w:r>
      <w:r w:rsidR="00BB37CD" w:rsidRPr="00690EE6">
        <w:rPr>
          <w:rFonts w:cstheme="majorBidi"/>
        </w:rPr>
        <w:t>o</w:t>
      </w:r>
      <w:r w:rsidRPr="00690EE6">
        <w:rPr>
          <w:rFonts w:cstheme="majorBidi"/>
        </w:rPr>
        <w:t xml:space="preserve">ceny </w:t>
      </w:r>
      <w:r w:rsidR="00BB37CD" w:rsidRPr="00690EE6">
        <w:rPr>
          <w:rFonts w:cstheme="majorBidi"/>
        </w:rPr>
        <w:t>f</w:t>
      </w:r>
      <w:r w:rsidR="001F79F6" w:rsidRPr="00690EE6">
        <w:rPr>
          <w:rFonts w:cstheme="majorBidi"/>
        </w:rPr>
        <w:t>ormalnej</w:t>
      </w:r>
      <w:r w:rsidR="007D196B" w:rsidRPr="00690EE6">
        <w:rPr>
          <w:rFonts w:cstheme="majorBidi"/>
        </w:rPr>
        <w:t>.</w:t>
      </w:r>
      <w:r w:rsidR="001F018E" w:rsidRPr="00690EE6">
        <w:rPr>
          <w:rFonts w:cstheme="majorBidi"/>
        </w:rPr>
        <w:t xml:space="preserve"> Dla usunięcia wątpliwości NCBR wskazuje, że</w:t>
      </w:r>
      <w:r w:rsidR="004E4FAF" w:rsidRPr="00690EE6">
        <w:rPr>
          <w:rFonts w:cstheme="majorBidi"/>
        </w:rPr>
        <w:t xml:space="preserve"> </w:t>
      </w:r>
      <w:bookmarkStart w:id="95" w:name="_Ref53586949"/>
      <w:r w:rsidR="00160C28" w:rsidRPr="00690EE6">
        <w:rPr>
          <w:rFonts w:cstheme="majorBidi"/>
        </w:rPr>
        <w:t>jed</w:t>
      </w:r>
      <w:r w:rsidR="00467E0B" w:rsidRPr="00690EE6">
        <w:rPr>
          <w:rFonts w:cstheme="majorBidi"/>
        </w:rPr>
        <w:t>en</w:t>
      </w:r>
      <w:r w:rsidR="00160C28" w:rsidRPr="00690EE6">
        <w:rPr>
          <w:rFonts w:cstheme="majorBidi"/>
        </w:rPr>
        <w:t xml:space="preserve"> </w:t>
      </w:r>
      <w:r w:rsidR="00467E0B" w:rsidRPr="00690EE6">
        <w:rPr>
          <w:rFonts w:cstheme="majorBidi"/>
        </w:rPr>
        <w:t xml:space="preserve">podmiot </w:t>
      </w:r>
      <w:r w:rsidR="00160C28" w:rsidRPr="00690EE6">
        <w:rPr>
          <w:rFonts w:cstheme="majorBidi"/>
        </w:rPr>
        <w:t xml:space="preserve">nie </w:t>
      </w:r>
      <w:bookmarkStart w:id="96" w:name="_Hlk53784238"/>
      <w:r w:rsidR="007301CE" w:rsidRPr="00690EE6">
        <w:rPr>
          <w:rFonts w:cstheme="majorBidi"/>
        </w:rPr>
        <w:t xml:space="preserve">może </w:t>
      </w:r>
      <w:r w:rsidR="00975837" w:rsidRPr="00690EE6">
        <w:rPr>
          <w:rFonts w:cstheme="majorBidi"/>
        </w:rPr>
        <w:t>być</w:t>
      </w:r>
      <w:r w:rsidR="00720F2C" w:rsidRPr="00690EE6">
        <w:rPr>
          <w:rFonts w:cstheme="majorBidi"/>
        </w:rPr>
        <w:t xml:space="preserve"> </w:t>
      </w:r>
      <w:r w:rsidR="007301CE" w:rsidRPr="00690EE6">
        <w:t>wskazany jako Wnioskodawca lub podmiot współtworzący Wnioskodawcę w więcej niż jednym Wniosku</w:t>
      </w:r>
      <w:bookmarkEnd w:id="96"/>
      <w:r w:rsidR="00181247" w:rsidRPr="00690EE6">
        <w:rPr>
          <w:rFonts w:cstheme="majorBidi"/>
        </w:rPr>
        <w:t>.</w:t>
      </w:r>
      <w:bookmarkEnd w:id="95"/>
      <w:r w:rsidR="00181247" w:rsidRPr="00690EE6">
        <w:rPr>
          <w:rFonts w:cstheme="majorBidi"/>
        </w:rPr>
        <w:t xml:space="preserve"> </w:t>
      </w:r>
      <w:bookmarkStart w:id="97" w:name="_Hlk53784248"/>
      <w:r w:rsidR="00181247" w:rsidRPr="00690EE6">
        <w:rPr>
          <w:rFonts w:cstheme="majorBidi"/>
        </w:rPr>
        <w:t xml:space="preserve">W przypadku naruszenia zasady wskazanej w </w:t>
      </w:r>
      <w:r w:rsidR="004570B3" w:rsidRPr="00690EE6">
        <w:rPr>
          <w:rFonts w:cstheme="majorBidi"/>
        </w:rPr>
        <w:t>niniejszym ustępie</w:t>
      </w:r>
      <w:r w:rsidR="00181247" w:rsidRPr="00690EE6">
        <w:rPr>
          <w:rFonts w:cstheme="majorBidi"/>
        </w:rPr>
        <w:t xml:space="preserve">, wykluczeniu podlegają wszyscy Wnioskodawcy </w:t>
      </w:r>
      <w:r w:rsidR="002878AF" w:rsidRPr="00690EE6">
        <w:rPr>
          <w:rFonts w:cstheme="majorBidi"/>
        </w:rPr>
        <w:t xml:space="preserve">objęci </w:t>
      </w:r>
      <w:r w:rsidR="00181247" w:rsidRPr="00690EE6">
        <w:rPr>
          <w:rFonts w:cstheme="majorBidi"/>
        </w:rPr>
        <w:t>naruszeniem.</w:t>
      </w:r>
    </w:p>
    <w:p w14:paraId="4C60F19E" w14:textId="77777777" w:rsidR="009D03CE" w:rsidRPr="00690EE6" w:rsidRDefault="007803D1" w:rsidP="00E52F80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98" w:name="_Ref52629309"/>
      <w:bookmarkEnd w:id="97"/>
      <w:r w:rsidRPr="00690EE6">
        <w:rPr>
          <w:rFonts w:cstheme="majorHAnsi"/>
        </w:rPr>
        <w:t xml:space="preserve">Wnioskodawcy mogą uczestniczyć w </w:t>
      </w:r>
      <w:r w:rsidR="00586E2C" w:rsidRPr="00690EE6">
        <w:rPr>
          <w:rFonts w:cstheme="majorHAnsi"/>
        </w:rPr>
        <w:t xml:space="preserve">Przedsięwzięciu </w:t>
      </w:r>
      <w:r w:rsidR="008C0349" w:rsidRPr="00690EE6">
        <w:rPr>
          <w:rFonts w:cstheme="majorHAnsi"/>
        </w:rPr>
        <w:t>zarówno samodzielnie jak i wspólnie z</w:t>
      </w:r>
      <w:r w:rsidR="005068B7" w:rsidRPr="00690EE6">
        <w:rPr>
          <w:rFonts w:cstheme="majorHAnsi"/>
        </w:rPr>
        <w:t> </w:t>
      </w:r>
      <w:r w:rsidR="008C0349" w:rsidRPr="00690EE6">
        <w:rPr>
          <w:rFonts w:cstheme="majorHAnsi"/>
        </w:rPr>
        <w:t>innymi podmiotami</w:t>
      </w:r>
      <w:r w:rsidR="009D03CE" w:rsidRPr="00690EE6">
        <w:rPr>
          <w:rFonts w:cstheme="majorHAnsi"/>
        </w:rPr>
        <w:t>, przy czym:</w:t>
      </w:r>
      <w:bookmarkEnd w:id="98"/>
    </w:p>
    <w:p w14:paraId="0B5B7855" w14:textId="76A6DE32" w:rsidR="00BB3634" w:rsidRPr="00690EE6" w:rsidRDefault="0052199F" w:rsidP="21BBD964">
      <w:pPr>
        <w:pStyle w:val="Akapitzlist"/>
        <w:numPr>
          <w:ilvl w:val="1"/>
          <w:numId w:val="18"/>
        </w:numPr>
        <w:spacing w:after="0" w:line="240" w:lineRule="auto"/>
        <w:ind w:left="851"/>
        <w:jc w:val="both"/>
        <w:rPr>
          <w:rFonts w:cstheme="majorBidi"/>
        </w:rPr>
      </w:pPr>
      <w:r w:rsidRPr="00690EE6">
        <w:rPr>
          <w:rFonts w:cstheme="majorBidi"/>
        </w:rPr>
        <w:t xml:space="preserve">w przypadku Wniosku złożonego </w:t>
      </w:r>
      <w:r w:rsidR="007803D1" w:rsidRPr="00690EE6">
        <w:rPr>
          <w:rFonts w:cstheme="majorBidi"/>
        </w:rPr>
        <w:t>przez kilka podmiotów, są oni traktowani jako jeden Wnioskodawca, co oznacza</w:t>
      </w:r>
      <w:r w:rsidR="0004269C" w:rsidRPr="00690EE6">
        <w:rPr>
          <w:rFonts w:cstheme="majorBidi"/>
        </w:rPr>
        <w:t xml:space="preserve"> m.in.</w:t>
      </w:r>
      <w:r w:rsidR="007803D1" w:rsidRPr="00690EE6">
        <w:rPr>
          <w:rFonts w:cstheme="majorBidi"/>
        </w:rPr>
        <w:t xml:space="preserve">, że mogą sumować swój potencjał na potrzeby </w:t>
      </w:r>
      <w:r w:rsidR="3D1FA2FD" w:rsidRPr="00690EE6">
        <w:rPr>
          <w:rFonts w:cstheme="majorBidi"/>
        </w:rPr>
        <w:t>Wymagań</w:t>
      </w:r>
      <w:r w:rsidR="007803D1" w:rsidRPr="00690EE6">
        <w:rPr>
          <w:rFonts w:cstheme="majorBidi"/>
        </w:rPr>
        <w:t xml:space="preserve"> </w:t>
      </w:r>
      <w:r w:rsidR="00390FB3" w:rsidRPr="00690EE6">
        <w:rPr>
          <w:rFonts w:cstheme="majorBidi"/>
        </w:rPr>
        <w:t>Przedsięwzięcia</w:t>
      </w:r>
      <w:r w:rsidR="00395C4C" w:rsidRPr="00690EE6">
        <w:rPr>
          <w:rFonts w:cstheme="majorBidi"/>
        </w:rPr>
        <w:t xml:space="preserve"> i odpowiadają solidarnie względem NCBR</w:t>
      </w:r>
      <w:r w:rsidR="00A655DA" w:rsidRPr="00690EE6">
        <w:rPr>
          <w:rFonts w:cstheme="majorBidi"/>
        </w:rPr>
        <w:t>, zarówno na etapie Postępowania jak i wykonania Umowy</w:t>
      </w:r>
      <w:r w:rsidR="00B115AC" w:rsidRPr="00690EE6">
        <w:rPr>
          <w:rFonts w:cstheme="majorBidi"/>
        </w:rPr>
        <w:t xml:space="preserve">, </w:t>
      </w:r>
      <w:r w:rsidR="00BB3634" w:rsidRPr="00690EE6">
        <w:rPr>
          <w:rFonts w:cstheme="majorBidi"/>
        </w:rPr>
        <w:t>z zastrzeżeniem punktu kolejnego,</w:t>
      </w:r>
    </w:p>
    <w:p w14:paraId="52249D0A" w14:textId="5EBC22CE" w:rsidR="009D03CE" w:rsidRPr="00690EE6" w:rsidRDefault="00BB3634" w:rsidP="009D03CE">
      <w:pPr>
        <w:pStyle w:val="Akapitzlist"/>
        <w:numPr>
          <w:ilvl w:val="1"/>
          <w:numId w:val="18"/>
        </w:numPr>
        <w:spacing w:after="0" w:line="240" w:lineRule="auto"/>
        <w:ind w:left="851"/>
        <w:jc w:val="both"/>
        <w:rPr>
          <w:rFonts w:cstheme="majorHAnsi"/>
        </w:rPr>
      </w:pPr>
      <w:r w:rsidRPr="00690EE6">
        <w:rPr>
          <w:rFonts w:cstheme="majorHAnsi"/>
        </w:rPr>
        <w:t xml:space="preserve">w zakresie </w:t>
      </w:r>
      <w:r w:rsidR="00B115AC" w:rsidRPr="00690EE6">
        <w:rPr>
          <w:rFonts w:cstheme="majorHAnsi"/>
        </w:rPr>
        <w:t xml:space="preserve">podstaw wykluczenia ocenie, ze skutkiem dla wszystkich podmiotów tworzących wspólnie Wnioskodawcę, podlega </w:t>
      </w:r>
      <w:r w:rsidRPr="00690EE6">
        <w:rPr>
          <w:rFonts w:cstheme="majorHAnsi"/>
        </w:rPr>
        <w:t xml:space="preserve">z osobna </w:t>
      </w:r>
      <w:r w:rsidR="00B115AC" w:rsidRPr="00690EE6">
        <w:rPr>
          <w:rFonts w:cstheme="majorHAnsi"/>
        </w:rPr>
        <w:t xml:space="preserve">każdy </w:t>
      </w:r>
      <w:r w:rsidRPr="00690EE6">
        <w:rPr>
          <w:rFonts w:cstheme="majorHAnsi"/>
        </w:rPr>
        <w:t xml:space="preserve">wskazany we Wniosku </w:t>
      </w:r>
      <w:r w:rsidR="00B115AC" w:rsidRPr="00690EE6">
        <w:rPr>
          <w:rFonts w:cstheme="majorHAnsi"/>
        </w:rPr>
        <w:t>podmiot</w:t>
      </w:r>
      <w:r w:rsidR="00586FAC" w:rsidRPr="00690EE6">
        <w:rPr>
          <w:rFonts w:cstheme="majorHAnsi"/>
        </w:rPr>
        <w:t xml:space="preserve"> wchodzący w skład Wnioskodawcy</w:t>
      </w:r>
      <w:r w:rsidR="009D03CE" w:rsidRPr="00690EE6">
        <w:rPr>
          <w:rFonts w:cstheme="majorHAnsi"/>
        </w:rPr>
        <w:t>,</w:t>
      </w:r>
      <w:r w:rsidR="00181247" w:rsidRPr="00690EE6">
        <w:rPr>
          <w:rFonts w:cstheme="majorHAnsi"/>
        </w:rPr>
        <w:t xml:space="preserve"> </w:t>
      </w:r>
      <w:bookmarkStart w:id="99" w:name="_Hlk53784313"/>
      <w:r w:rsidR="00181247" w:rsidRPr="00690EE6">
        <w:rPr>
          <w:rFonts w:cstheme="majorHAnsi"/>
        </w:rPr>
        <w:t xml:space="preserve">w tym w zakresie naruszenia zasady wskazanej w ust. </w:t>
      </w:r>
      <w:r w:rsidR="00181247" w:rsidRPr="00690EE6">
        <w:rPr>
          <w:rFonts w:cstheme="majorHAnsi"/>
        </w:rPr>
        <w:fldChar w:fldCharType="begin"/>
      </w:r>
      <w:r w:rsidR="00181247" w:rsidRPr="00690EE6">
        <w:rPr>
          <w:rFonts w:cstheme="majorHAnsi"/>
        </w:rPr>
        <w:instrText xml:space="preserve"> REF _Ref53586949 \r \h </w:instrText>
      </w:r>
      <w:r w:rsidR="00C847BB" w:rsidRPr="00690EE6">
        <w:rPr>
          <w:rFonts w:cstheme="majorHAnsi"/>
        </w:rPr>
        <w:instrText xml:space="preserve"> \* MERGEFORMAT </w:instrText>
      </w:r>
      <w:r w:rsidR="00181247" w:rsidRPr="00690EE6">
        <w:rPr>
          <w:rFonts w:cstheme="majorHAnsi"/>
        </w:rPr>
      </w:r>
      <w:r w:rsidR="00181247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3</w:t>
      </w:r>
      <w:r w:rsidR="00181247" w:rsidRPr="00690EE6">
        <w:rPr>
          <w:rFonts w:cstheme="majorHAnsi"/>
        </w:rPr>
        <w:fldChar w:fldCharType="end"/>
      </w:r>
      <w:bookmarkEnd w:id="99"/>
      <w:r w:rsidR="00181247" w:rsidRPr="00690EE6">
        <w:rPr>
          <w:rFonts w:cstheme="majorHAnsi"/>
        </w:rPr>
        <w:t>,</w:t>
      </w:r>
    </w:p>
    <w:p w14:paraId="2CCD81A8" w14:textId="77777777" w:rsidR="009D03CE" w:rsidRPr="00690EE6" w:rsidRDefault="009D03CE" w:rsidP="009D03CE">
      <w:pPr>
        <w:pStyle w:val="Akapitzlist"/>
        <w:numPr>
          <w:ilvl w:val="1"/>
          <w:numId w:val="18"/>
        </w:numPr>
        <w:spacing w:after="0" w:line="240" w:lineRule="auto"/>
        <w:ind w:left="851"/>
        <w:jc w:val="both"/>
        <w:rPr>
          <w:rFonts w:cstheme="majorHAnsi"/>
        </w:rPr>
      </w:pPr>
      <w:r w:rsidRPr="00690EE6">
        <w:rPr>
          <w:rFonts w:cstheme="majorHAnsi"/>
        </w:rPr>
        <w:t>z</w:t>
      </w:r>
      <w:r w:rsidR="005F5ADA" w:rsidRPr="00690EE6">
        <w:rPr>
          <w:rFonts w:cstheme="majorHAnsi"/>
        </w:rPr>
        <w:t>asady współpracy pomiędzy tymi podmiotami muszą być uregulowane pisemną umową</w:t>
      </w:r>
      <w:r w:rsidR="008227C1" w:rsidRPr="00690EE6">
        <w:rPr>
          <w:rFonts w:cstheme="majorHAnsi"/>
        </w:rPr>
        <w:t xml:space="preserve"> (np. umową konsorcjum)</w:t>
      </w:r>
      <w:r w:rsidR="005F5ADA" w:rsidRPr="00690EE6">
        <w:rPr>
          <w:rFonts w:cstheme="majorHAnsi"/>
        </w:rPr>
        <w:t xml:space="preserve">, która </w:t>
      </w:r>
      <w:r w:rsidR="005720EA" w:rsidRPr="00690EE6">
        <w:rPr>
          <w:rFonts w:cstheme="majorHAnsi"/>
        </w:rPr>
        <w:t>musi</w:t>
      </w:r>
      <w:r w:rsidR="005F5ADA" w:rsidRPr="00690EE6">
        <w:rPr>
          <w:rFonts w:cstheme="majorHAnsi"/>
        </w:rPr>
        <w:t xml:space="preserve"> zostać przedstawiona NCBR wraz z </w:t>
      </w:r>
      <w:r w:rsidR="00EC276F" w:rsidRPr="00690EE6">
        <w:rPr>
          <w:rFonts w:cstheme="majorHAnsi"/>
        </w:rPr>
        <w:t>W</w:t>
      </w:r>
      <w:r w:rsidR="005F5ADA" w:rsidRPr="00690EE6">
        <w:rPr>
          <w:rFonts w:cstheme="majorHAnsi"/>
        </w:rPr>
        <w:t>nioskiem</w:t>
      </w:r>
      <w:r w:rsidRPr="00690EE6">
        <w:rPr>
          <w:rFonts w:cstheme="majorHAnsi"/>
        </w:rPr>
        <w:t>,</w:t>
      </w:r>
    </w:p>
    <w:p w14:paraId="4DCB6E24" w14:textId="1DFCD13B" w:rsidR="00FD540A" w:rsidRPr="00690EE6" w:rsidRDefault="009D03CE" w:rsidP="009D03CE">
      <w:pPr>
        <w:pStyle w:val="Akapitzlist"/>
        <w:numPr>
          <w:ilvl w:val="1"/>
          <w:numId w:val="18"/>
        </w:numPr>
        <w:spacing w:after="0" w:line="240" w:lineRule="auto"/>
        <w:ind w:left="851"/>
        <w:jc w:val="both"/>
        <w:rPr>
          <w:rFonts w:cstheme="majorHAnsi"/>
        </w:rPr>
      </w:pPr>
      <w:r w:rsidRPr="00690EE6">
        <w:rPr>
          <w:rFonts w:cstheme="majorHAnsi"/>
        </w:rPr>
        <w:lastRenderedPageBreak/>
        <w:t>z</w:t>
      </w:r>
      <w:r w:rsidR="00FD540A" w:rsidRPr="00690EE6">
        <w:rPr>
          <w:rFonts w:cstheme="majorHAnsi"/>
        </w:rPr>
        <w:t xml:space="preserve">arówno Wnioskodawca występujący samodzielnie jak i Wnioskodawcy działający wspólnie mogą powołać się na zasoby podmiotu trzeciego w celu wykazania, że spełniają warunki udziału określone w dokumentacji Przedsięwzięcia w zakresie doświadczenia Wnioskodawcy lub Zespołu Projektowego, potencjału technicznego lub technologicznego w tym na potrzeby Kryteriów Oceny Wniosków. Zasoby podmiotu trzeciego będą wzięte pod uwagę wyłącznie w przypadku, gdy podmiot ten weźmie rzeczywisty udział w realizacji Przedsięwzięcia jako podwykonawca zgodnie z zasadami wynikającymi </w:t>
      </w:r>
      <w:r w:rsidR="0052199F" w:rsidRPr="00690EE6">
        <w:rPr>
          <w:rFonts w:cstheme="majorHAnsi"/>
        </w:rPr>
        <w:t xml:space="preserve">z </w:t>
      </w:r>
      <w:r w:rsidR="00FD540A" w:rsidRPr="00690EE6">
        <w:rPr>
          <w:rFonts w:cstheme="majorHAnsi"/>
        </w:rPr>
        <w:t xml:space="preserve">Umowy co najmniej w takim zakresie w jakim nastąpiło udzielenie zasobów. Zmiana podmiotu trzeciego po złożeniu Wniosku nie jest dopuszczalna z wyjątkiem sytuacji zmiany podwykonawcy zgodnie z </w:t>
      </w:r>
      <w:r w:rsidR="00A747F8" w:rsidRPr="00690EE6">
        <w:rPr>
          <w:rFonts w:cstheme="majorHAnsi"/>
        </w:rPr>
        <w:t>postanowieniami Umowy</w:t>
      </w:r>
      <w:r w:rsidR="00FD540A" w:rsidRPr="00690EE6">
        <w:rPr>
          <w:rFonts w:cstheme="majorHAnsi"/>
        </w:rPr>
        <w:t>.</w:t>
      </w:r>
    </w:p>
    <w:p w14:paraId="46DEEC47" w14:textId="7AA7215E" w:rsidR="00CE0B02" w:rsidRPr="00690EE6" w:rsidRDefault="00CE0B02" w:rsidP="00E52F80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  <w:sz w:val="24"/>
          <w:szCs w:val="24"/>
        </w:rPr>
      </w:pPr>
      <w:r w:rsidRPr="00690EE6">
        <w:rPr>
          <w:rFonts w:cstheme="minorHAnsi"/>
        </w:rPr>
        <w:t xml:space="preserve">Wnioskodawcy występujący wspólnie muszą ustanowić pełnomocnika do reprezentowania ich w postępowaniu o udzielenie niniejszego zamówienia albo do reprezentowania ich w postępowaniu oraz zawarcia </w:t>
      </w:r>
      <w:r w:rsidR="006A3040" w:rsidRPr="00690EE6">
        <w:rPr>
          <w:rFonts w:cstheme="minorHAnsi"/>
        </w:rPr>
        <w:t>U</w:t>
      </w:r>
      <w:r w:rsidRPr="00690EE6">
        <w:rPr>
          <w:rFonts w:cstheme="minorHAnsi"/>
        </w:rPr>
        <w:t>mowy. Pełnomocnictwo musi mieć formę pisemną</w:t>
      </w:r>
      <w:r w:rsidR="00975837" w:rsidRPr="00690EE6">
        <w:rPr>
          <w:rFonts w:cstheme="minorHAnsi"/>
        </w:rPr>
        <w:t xml:space="preserve"> lub mieć formę</w:t>
      </w:r>
      <w:r w:rsidR="009D03CE" w:rsidRPr="00690EE6">
        <w:rPr>
          <w:rFonts w:cstheme="minorHAnsi"/>
        </w:rPr>
        <w:t xml:space="preserve"> elektroniczną z kwalifikowanym podpisem elektronicznym</w:t>
      </w:r>
      <w:r w:rsidRPr="00690EE6">
        <w:rPr>
          <w:rFonts w:cstheme="minorHAnsi"/>
        </w:rPr>
        <w:t>.</w:t>
      </w:r>
    </w:p>
    <w:p w14:paraId="5CB8EDFA" w14:textId="198AD3CD" w:rsidR="00B22E9C" w:rsidRPr="00690EE6" w:rsidRDefault="00B22E9C" w:rsidP="00E52F80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>Wnioskodawca musi spełniać warunki zakwalifikowania do udziału w Postępowaniu poprzez niepodleganie przesłankom wykluczenia z Postępowania, określonym poniżej.</w:t>
      </w:r>
      <w:r w:rsidR="00FD540A" w:rsidRPr="00690EE6">
        <w:rPr>
          <w:rFonts w:cstheme="majorHAnsi"/>
        </w:rPr>
        <w:t xml:space="preserve"> Jeżeli Wnioskodawca powołuje się na zasoby podmiotu trzeciego zgodnie z pkt 2.1 ust. 4 powyżej</w:t>
      </w:r>
      <w:r w:rsidR="00096C00" w:rsidRPr="00690EE6">
        <w:rPr>
          <w:rFonts w:cstheme="majorHAnsi"/>
        </w:rPr>
        <w:t>,</w:t>
      </w:r>
      <w:r w:rsidR="00FD540A" w:rsidRPr="00690EE6">
        <w:rPr>
          <w:rFonts w:cstheme="majorHAnsi"/>
        </w:rPr>
        <w:t xml:space="preserve"> warunki kwalifikacji musi spełniać także wskazany podmiot trzeci.</w:t>
      </w:r>
    </w:p>
    <w:p w14:paraId="6803DEE4" w14:textId="2FDCE2BF" w:rsidR="005F3D54" w:rsidRPr="00690EE6" w:rsidRDefault="005F3D54" w:rsidP="78C54F99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100" w:name="_Hlk512575317"/>
      <w:r w:rsidRPr="00690EE6">
        <w:rPr>
          <w:rFonts w:cstheme="majorBidi"/>
        </w:rPr>
        <w:t>Postępowanie jest prowadzone w języku polskim, przy czym NCBR może dokonywać czynności (w tym publikować dokumenty Postępowania) w języku angielskim, pod warunkiem zapewnienia ich tłumaczenia na język polski. W przypadku rozbieżności pomiędzy wersjami językowymi, wersja polska jest wiążąca.</w:t>
      </w:r>
    </w:p>
    <w:bookmarkEnd w:id="100"/>
    <w:p w14:paraId="778ABFA5" w14:textId="77777777" w:rsidR="005F3D54" w:rsidRPr="00690EE6" w:rsidRDefault="005F3D54" w:rsidP="00E52F80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>Wniosek jest przygotowywany przez Wnioskodawcę na jego wyłączny koszt i ryzyko. Wnioskodawcy nie przysługuje wynagrodzenie za sporządzenie Wniosku, w tym za jego tłumaczenie.</w:t>
      </w:r>
    </w:p>
    <w:p w14:paraId="01E83834" w14:textId="2B7406C3" w:rsidR="005F3D54" w:rsidRPr="00690EE6" w:rsidRDefault="005F3D54" w:rsidP="005F3D54">
      <w:pPr>
        <w:spacing w:after="0" w:line="240" w:lineRule="auto"/>
        <w:jc w:val="both"/>
        <w:rPr>
          <w:rFonts w:cstheme="majorHAnsi"/>
        </w:rPr>
      </w:pPr>
    </w:p>
    <w:p w14:paraId="1D3436F1" w14:textId="5FC980A7" w:rsidR="005F3D54" w:rsidRPr="00690EE6" w:rsidRDefault="005F3D54" w:rsidP="00E52F80">
      <w:pPr>
        <w:pStyle w:val="Nagwek2"/>
        <w:keepNext w:val="0"/>
        <w:keepLines w:val="0"/>
        <w:numPr>
          <w:ilvl w:val="1"/>
          <w:numId w:val="13"/>
        </w:numPr>
        <w:spacing w:before="0" w:after="120" w:line="276" w:lineRule="auto"/>
        <w:ind w:left="709" w:hanging="567"/>
        <w:jc w:val="both"/>
        <w:rPr>
          <w:rFonts w:cstheme="majorHAnsi"/>
        </w:rPr>
      </w:pPr>
      <w:bookmarkStart w:id="101" w:name="_Ref52542639"/>
      <w:bookmarkStart w:id="102" w:name="_Toc53786416"/>
      <w:bookmarkStart w:id="103" w:name="_Toc54826856"/>
      <w:bookmarkStart w:id="104" w:name="_Toc54730602"/>
      <w:bookmarkStart w:id="105" w:name="_Toc59586212"/>
      <w:r w:rsidRPr="00690EE6">
        <w:rPr>
          <w:rFonts w:asciiTheme="minorHAnsi" w:hAnsiTheme="minorHAnsi" w:cstheme="majorHAnsi"/>
          <w:b/>
          <w:color w:val="C00000"/>
          <w:sz w:val="24"/>
          <w:szCs w:val="24"/>
        </w:rPr>
        <w:t>Podstawy wykluczenia</w:t>
      </w:r>
      <w:bookmarkEnd w:id="101"/>
      <w:bookmarkEnd w:id="102"/>
      <w:bookmarkEnd w:id="103"/>
      <w:bookmarkEnd w:id="104"/>
      <w:bookmarkEnd w:id="105"/>
    </w:p>
    <w:p w14:paraId="3D8E8682" w14:textId="1BEE4129" w:rsidR="00B22E9C" w:rsidRPr="00690EE6" w:rsidRDefault="00B22E9C" w:rsidP="00E52F80">
      <w:pPr>
        <w:pStyle w:val="Akapitzlist"/>
        <w:numPr>
          <w:ilvl w:val="0"/>
          <w:numId w:val="34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06" w:name="_Ref511644867"/>
      <w:r w:rsidRPr="00690EE6">
        <w:rPr>
          <w:rFonts w:cstheme="majorHAnsi"/>
        </w:rPr>
        <w:t>Wykluczeniu z udziału w Postępowaniu podlega Wnioskodawca:</w:t>
      </w:r>
      <w:bookmarkEnd w:id="106"/>
    </w:p>
    <w:p w14:paraId="1FCAF847" w14:textId="5EF0244A" w:rsidR="00CE3227" w:rsidRPr="00690EE6" w:rsidRDefault="00CE3227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bookmarkStart w:id="107" w:name="_Ref511644963"/>
      <w:r w:rsidRPr="00690EE6">
        <w:rPr>
          <w:rFonts w:cstheme="majorHAnsi"/>
        </w:rPr>
        <w:t xml:space="preserve">który złożył </w:t>
      </w:r>
      <w:r w:rsidR="00B53867" w:rsidRPr="00690EE6">
        <w:rPr>
          <w:rFonts w:cstheme="majorHAnsi"/>
        </w:rPr>
        <w:t xml:space="preserve">więcej niż jeden </w:t>
      </w:r>
      <w:r w:rsidR="00EE34F3" w:rsidRPr="00690EE6">
        <w:rPr>
          <w:rFonts w:cstheme="majorHAnsi"/>
        </w:rPr>
        <w:t>W</w:t>
      </w:r>
      <w:r w:rsidR="00B53867" w:rsidRPr="00690EE6">
        <w:rPr>
          <w:rFonts w:cstheme="majorHAnsi"/>
        </w:rPr>
        <w:t>niosek</w:t>
      </w:r>
      <w:r w:rsidRPr="00690EE6">
        <w:rPr>
          <w:rFonts w:cstheme="majorHAnsi"/>
        </w:rPr>
        <w:t xml:space="preserve">, z naruszeniem pkt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_Ref511657198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2.1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ust. </w:t>
      </w:r>
      <w:r w:rsidR="008227C1" w:rsidRPr="00690EE6">
        <w:rPr>
          <w:rFonts w:cstheme="majorHAnsi"/>
        </w:rPr>
        <w:t xml:space="preserve">3 </w:t>
      </w:r>
      <w:r w:rsidRPr="00690EE6">
        <w:rPr>
          <w:rFonts w:cstheme="majorHAnsi"/>
        </w:rPr>
        <w:t>powyżej,</w:t>
      </w:r>
    </w:p>
    <w:p w14:paraId="722E44F6" w14:textId="3FDEB9F4" w:rsidR="00990CE5" w:rsidRPr="00690EE6" w:rsidRDefault="00990CE5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r w:rsidRPr="00690EE6">
        <w:rPr>
          <w:rFonts w:cstheme="majorHAnsi"/>
        </w:rPr>
        <w:t xml:space="preserve">mający siedzibę lub miejsce zamieszkania w państwie </w:t>
      </w:r>
      <w:r w:rsidR="007F4DB2" w:rsidRPr="00690EE6">
        <w:rPr>
          <w:rFonts w:cstheme="majorHAnsi"/>
          <w:b/>
          <w:bCs/>
        </w:rPr>
        <w:t>niebędącym</w:t>
      </w:r>
      <w:r w:rsidRPr="00690EE6">
        <w:rPr>
          <w:rFonts w:cstheme="majorHAnsi"/>
        </w:rPr>
        <w:t xml:space="preserve"> państwem członkowskim Unii Europejskiej lub państwem-stroną Porozumienia Światowej Organizacji Handlu w sprawie zamówień rządowych lub innej umowy międzynarodowej dotyczących zamówień rządowych, których stroną jest Polska lub Unia Europejska;</w:t>
      </w:r>
    </w:p>
    <w:p w14:paraId="48A38778" w14:textId="0AC6293E" w:rsidR="00B22E9C" w:rsidRPr="00690EE6" w:rsidRDefault="00B22E9C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bookmarkStart w:id="108" w:name="_Ref511941705"/>
      <w:r w:rsidRPr="00690EE6">
        <w:rPr>
          <w:rFonts w:cstheme="majorHAnsi"/>
        </w:rPr>
        <w:t>będący osobą fizyczną, którego prawomocnie skazano za przestępstwo:</w:t>
      </w:r>
      <w:bookmarkEnd w:id="107"/>
      <w:bookmarkEnd w:id="108"/>
    </w:p>
    <w:p w14:paraId="4490F1F7" w14:textId="1D0F0011" w:rsidR="00B22E9C" w:rsidRPr="00690EE6" w:rsidRDefault="00B22E9C" w:rsidP="78C54F99">
      <w:pPr>
        <w:pStyle w:val="Akapitzlist"/>
        <w:numPr>
          <w:ilvl w:val="1"/>
          <w:numId w:val="26"/>
        </w:numPr>
        <w:spacing w:after="0" w:line="240" w:lineRule="auto"/>
        <w:ind w:left="1134"/>
        <w:jc w:val="both"/>
        <w:rPr>
          <w:rFonts w:cstheme="majorBidi"/>
        </w:rPr>
      </w:pPr>
      <w:bookmarkStart w:id="109" w:name="_Ref511644886"/>
      <w:r w:rsidRPr="00690EE6">
        <w:rPr>
          <w:rFonts w:cstheme="majorBidi"/>
        </w:rPr>
        <w:t>o którym mowa w art. 165a, art. 181-188, art. 189a, art. 218-221, art. 228-230a, art. 250a, art. 258 lub art. 270-309 ustawy z dnia 6 czerwca 1997 r. - Kodeks karny (</w:t>
      </w:r>
      <w:r w:rsidR="00467E0B" w:rsidRPr="00690EE6">
        <w:rPr>
          <w:rFonts w:cstheme="majorBidi"/>
        </w:rPr>
        <w:t xml:space="preserve">t.j. </w:t>
      </w:r>
      <w:r w:rsidRPr="00690EE6">
        <w:rPr>
          <w:rFonts w:cstheme="majorBidi"/>
        </w:rPr>
        <w:t>Dz. U. z 20</w:t>
      </w:r>
      <w:r w:rsidR="00E9235D" w:rsidRPr="00690EE6">
        <w:rPr>
          <w:rFonts w:cstheme="majorBidi"/>
        </w:rPr>
        <w:t>20</w:t>
      </w:r>
      <w:r w:rsidRPr="00690EE6">
        <w:rPr>
          <w:rFonts w:cstheme="majorBidi"/>
        </w:rPr>
        <w:t xml:space="preserve"> r. poz. </w:t>
      </w:r>
      <w:r w:rsidR="00B931A9" w:rsidRPr="00690EE6">
        <w:rPr>
          <w:rFonts w:cstheme="majorBidi"/>
        </w:rPr>
        <w:t>1</w:t>
      </w:r>
      <w:r w:rsidR="00E9235D" w:rsidRPr="00690EE6">
        <w:rPr>
          <w:rFonts w:cstheme="majorBidi"/>
        </w:rPr>
        <w:t>444</w:t>
      </w:r>
      <w:r w:rsidRPr="00690EE6">
        <w:rPr>
          <w:rFonts w:cstheme="majorBidi"/>
        </w:rPr>
        <w:t>, z</w:t>
      </w:r>
      <w:r w:rsidR="00534D77" w:rsidRPr="00690EE6">
        <w:rPr>
          <w:rFonts w:cstheme="majorBidi"/>
        </w:rPr>
        <w:t>e</w:t>
      </w:r>
      <w:r w:rsidRPr="00690EE6">
        <w:rPr>
          <w:rFonts w:cstheme="majorBidi"/>
        </w:rPr>
        <w:t xml:space="preserve"> zm.),</w:t>
      </w:r>
      <w:bookmarkEnd w:id="109"/>
    </w:p>
    <w:p w14:paraId="079F75BD" w14:textId="77777777" w:rsidR="00B22E9C" w:rsidRPr="00690EE6" w:rsidRDefault="00B22E9C" w:rsidP="00E52F80">
      <w:pPr>
        <w:pStyle w:val="Akapitzlist"/>
        <w:numPr>
          <w:ilvl w:val="1"/>
          <w:numId w:val="26"/>
        </w:numPr>
        <w:spacing w:after="0" w:line="240" w:lineRule="auto"/>
        <w:ind w:left="1134"/>
        <w:jc w:val="both"/>
        <w:rPr>
          <w:rFonts w:cstheme="majorHAnsi"/>
        </w:rPr>
      </w:pPr>
      <w:r w:rsidRPr="00690EE6">
        <w:rPr>
          <w:rFonts w:cstheme="majorHAnsi"/>
        </w:rPr>
        <w:t>o charakterze terrorystycznym, o którym mowa w art. 115 § 20 ustawy z dnia 6 czerwca 1997 r. - Kodeks karny,</w:t>
      </w:r>
    </w:p>
    <w:p w14:paraId="0B748172" w14:textId="77777777" w:rsidR="00B22E9C" w:rsidRPr="00690EE6" w:rsidRDefault="00B22E9C" w:rsidP="00E52F80">
      <w:pPr>
        <w:pStyle w:val="Akapitzlist"/>
        <w:numPr>
          <w:ilvl w:val="1"/>
          <w:numId w:val="26"/>
        </w:numPr>
        <w:spacing w:after="0" w:line="240" w:lineRule="auto"/>
        <w:ind w:left="1134"/>
        <w:jc w:val="both"/>
        <w:rPr>
          <w:rFonts w:cstheme="majorHAnsi"/>
        </w:rPr>
      </w:pPr>
      <w:bookmarkStart w:id="110" w:name="_Ref511644888"/>
      <w:r w:rsidRPr="00690EE6">
        <w:rPr>
          <w:rFonts w:cstheme="majorHAnsi"/>
        </w:rPr>
        <w:t>skarbowe,</w:t>
      </w:r>
      <w:bookmarkEnd w:id="110"/>
    </w:p>
    <w:p w14:paraId="0F96A538" w14:textId="2297E23C" w:rsidR="00B22E9C" w:rsidRPr="00690EE6" w:rsidRDefault="00B22E9C" w:rsidP="00E52F80">
      <w:pPr>
        <w:pStyle w:val="Akapitzlist"/>
        <w:numPr>
          <w:ilvl w:val="1"/>
          <w:numId w:val="26"/>
        </w:numPr>
        <w:spacing w:after="0" w:line="240" w:lineRule="auto"/>
        <w:ind w:left="1134"/>
        <w:jc w:val="both"/>
        <w:rPr>
          <w:rFonts w:cstheme="majorHAnsi"/>
        </w:rPr>
      </w:pPr>
      <w:bookmarkStart w:id="111" w:name="_Ref511645061"/>
      <w:r w:rsidRPr="00690EE6">
        <w:rPr>
          <w:rFonts w:cstheme="majorHAnsi"/>
        </w:rPr>
        <w:t xml:space="preserve">o którym mowa w art. 9 lub art. 10 ustawy z dnia 15 czerwca 2012 r. o skutkach powierzania wykonywania pracy cudzoziemcom przebywającym wbrew przepisom na terytorium Rzeczypospolitej Polskiej (Dz. U. </w:t>
      </w:r>
      <w:r w:rsidR="00E9235D" w:rsidRPr="00690EE6">
        <w:rPr>
          <w:rFonts w:cstheme="majorHAnsi"/>
        </w:rPr>
        <w:t xml:space="preserve">z 2012 r. </w:t>
      </w:r>
      <w:r w:rsidRPr="00690EE6">
        <w:rPr>
          <w:rFonts w:cstheme="majorHAnsi"/>
        </w:rPr>
        <w:t>poz. 769);</w:t>
      </w:r>
      <w:bookmarkEnd w:id="111"/>
    </w:p>
    <w:p w14:paraId="214D0EAB" w14:textId="434AD167" w:rsidR="00B22E9C" w:rsidRPr="00690EE6" w:rsidRDefault="00B22E9C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bookmarkStart w:id="112" w:name="_Ref511644953"/>
      <w:r w:rsidRPr="00690EE6">
        <w:rPr>
          <w:rFonts w:cstheme="majorHAnsi"/>
        </w:rPr>
        <w:lastRenderedPageBreak/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="00B202A3" w:rsidRPr="00690EE6">
        <w:rPr>
          <w:rFonts w:cstheme="majorHAnsi"/>
        </w:rPr>
        <w:fldChar w:fldCharType="begin"/>
      </w:r>
      <w:r w:rsidR="00B202A3" w:rsidRPr="00690EE6">
        <w:rPr>
          <w:rFonts w:cstheme="majorHAnsi"/>
        </w:rPr>
        <w:instrText xml:space="preserve"> REF _Ref511941705 \r \h </w:instrText>
      </w:r>
      <w:r w:rsidR="00A64121" w:rsidRPr="00690EE6">
        <w:rPr>
          <w:rFonts w:cstheme="majorHAnsi"/>
        </w:rPr>
        <w:instrText xml:space="preserve"> \* MERGEFORMAT </w:instrText>
      </w:r>
      <w:r w:rsidR="00B202A3" w:rsidRPr="00690EE6">
        <w:rPr>
          <w:rFonts w:cstheme="majorHAnsi"/>
        </w:rPr>
      </w:r>
      <w:r w:rsidR="00B202A3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3)</w:t>
      </w:r>
      <w:r w:rsidR="00B202A3" w:rsidRPr="00690EE6">
        <w:rPr>
          <w:rFonts w:cstheme="majorHAnsi"/>
        </w:rPr>
        <w:fldChar w:fldCharType="end"/>
      </w:r>
      <w:r w:rsidRPr="00690EE6">
        <w:rPr>
          <w:rFonts w:cstheme="majorHAnsi"/>
        </w:rPr>
        <w:t>;</w:t>
      </w:r>
      <w:bookmarkEnd w:id="112"/>
    </w:p>
    <w:p w14:paraId="243867E0" w14:textId="77777777" w:rsidR="00B22E9C" w:rsidRPr="00690EE6" w:rsidRDefault="00B22E9C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bookmarkStart w:id="113" w:name="_Ref511211770"/>
      <w:r w:rsidRPr="00690EE6">
        <w:rPr>
          <w:rFonts w:cstheme="majorHAnsi"/>
        </w:rPr>
        <w:t>wobec którego wydano prawomocny wyrok sądu lub ostateczną decyzję administracyjną o</w:t>
      </w:r>
      <w:r w:rsidR="009C2115" w:rsidRPr="00690EE6">
        <w:rPr>
          <w:rFonts w:cstheme="majorHAnsi"/>
        </w:rPr>
        <w:t> </w:t>
      </w:r>
      <w:r w:rsidRPr="00690EE6">
        <w:rPr>
          <w:rFonts w:cstheme="majorHAnsi"/>
        </w:rPr>
        <w:t>zaleganiu z uiszczeniem podatków, opłat lub składek na ubezpieczenia społeczne lub zdrowotne, chyba że Wnioskodawca dokonał płatności należnych podatków, opłat lub składek na ubezpieczenia społeczne lub zdrowotne wraz z odsetkami lub grzywnami lub zawarł wiążące porozumienie w sprawie spłaty tych należności;</w:t>
      </w:r>
      <w:bookmarkEnd w:id="113"/>
    </w:p>
    <w:p w14:paraId="22F5C73B" w14:textId="77777777" w:rsidR="00B22E9C" w:rsidRPr="00690EE6" w:rsidRDefault="00B22E9C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bookmarkStart w:id="114" w:name="_Ref511645392"/>
      <w:r w:rsidRPr="00690EE6">
        <w:rPr>
          <w:rFonts w:cstheme="majorHAnsi"/>
        </w:rPr>
        <w:t xml:space="preserve">który brał udział w przygotowaniu </w:t>
      </w:r>
      <w:r w:rsidR="003754C4" w:rsidRPr="00690EE6">
        <w:rPr>
          <w:rFonts w:cstheme="majorHAnsi"/>
        </w:rPr>
        <w:t>P</w:t>
      </w:r>
      <w:r w:rsidR="003F41DA" w:rsidRPr="00690EE6">
        <w:rPr>
          <w:rFonts w:cstheme="majorHAnsi"/>
        </w:rPr>
        <w:t>ostępowania o u</w:t>
      </w:r>
      <w:r w:rsidRPr="00690EE6">
        <w:rPr>
          <w:rFonts w:cstheme="majorHAnsi"/>
        </w:rPr>
        <w:t xml:space="preserve">dzielenie zamówienia </w:t>
      </w:r>
      <w:r w:rsidR="00914CB6" w:rsidRPr="00690EE6">
        <w:rPr>
          <w:rFonts w:cstheme="majorHAnsi"/>
        </w:rPr>
        <w:t xml:space="preserve">w trybie PCP </w:t>
      </w:r>
      <w:r w:rsidR="003754C4" w:rsidRPr="00690EE6">
        <w:rPr>
          <w:rFonts w:cstheme="majorHAnsi"/>
        </w:rPr>
        <w:t>objęte</w:t>
      </w:r>
      <w:r w:rsidR="00CB58BD" w:rsidRPr="00690EE6">
        <w:rPr>
          <w:rFonts w:cstheme="majorHAnsi"/>
        </w:rPr>
        <w:t>go</w:t>
      </w:r>
      <w:r w:rsidR="003754C4" w:rsidRPr="00690EE6">
        <w:rPr>
          <w:rFonts w:cstheme="majorHAnsi"/>
        </w:rPr>
        <w:t xml:space="preserve"> </w:t>
      </w:r>
      <w:r w:rsidR="00586E2C" w:rsidRPr="00690EE6">
        <w:rPr>
          <w:rFonts w:cstheme="majorHAnsi"/>
        </w:rPr>
        <w:t>Przedsięwzięciem</w:t>
      </w:r>
      <w:r w:rsidR="00CB58BD" w:rsidRPr="00690EE6">
        <w:rPr>
          <w:rFonts w:cstheme="majorHAnsi"/>
        </w:rPr>
        <w:t xml:space="preserve"> (z wyłączeniem udziału w dialogu technicznym poprzedzającym ogłoszenie Postępowania),</w:t>
      </w:r>
      <w:r w:rsidR="009E19B7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>lub którego pracownik, a także osoba wykonująca pracę na podstawie umowy zlecenia, o dzieło, agencyjnej lub innej umowy o świadczenie usług, brał udział w</w:t>
      </w:r>
      <w:r w:rsidR="009C2115" w:rsidRPr="00690EE6">
        <w:rPr>
          <w:rFonts w:cstheme="majorHAnsi"/>
        </w:rPr>
        <w:t> </w:t>
      </w:r>
      <w:r w:rsidRPr="00690EE6">
        <w:rPr>
          <w:rFonts w:cstheme="majorHAnsi"/>
        </w:rPr>
        <w:t>przygotowaniu t</w:t>
      </w:r>
      <w:r w:rsidR="009E19B7" w:rsidRPr="00690EE6">
        <w:rPr>
          <w:rFonts w:cstheme="majorHAnsi"/>
        </w:rPr>
        <w:t>ego</w:t>
      </w:r>
      <w:r w:rsidR="003F41DA" w:rsidRPr="00690EE6">
        <w:rPr>
          <w:rFonts w:cstheme="majorHAnsi"/>
        </w:rPr>
        <w:t xml:space="preserve"> P</w:t>
      </w:r>
      <w:r w:rsidRPr="00690EE6">
        <w:rPr>
          <w:rFonts w:cstheme="majorHAnsi"/>
        </w:rPr>
        <w:t>ostępowania</w:t>
      </w:r>
      <w:r w:rsidR="00582A5F" w:rsidRPr="00690EE6">
        <w:rPr>
          <w:rFonts w:cstheme="majorHAnsi"/>
        </w:rPr>
        <w:t xml:space="preserve"> </w:t>
      </w:r>
      <w:r w:rsidR="00CB58BD" w:rsidRPr="00690EE6">
        <w:rPr>
          <w:rFonts w:cstheme="majorHAnsi"/>
        </w:rPr>
        <w:t>(z wyłączeniem udziału w dialogu technicznym poprzedzającym ogłoszenie Postępowania)</w:t>
      </w:r>
      <w:r w:rsidRPr="00690EE6">
        <w:rPr>
          <w:rFonts w:cstheme="majorHAnsi"/>
        </w:rPr>
        <w:t>, chyba że spowodowane tym zakłócenie konkurencji może być wyeliminowane w inny sposób niż przez wykluczenie Wnioskodawcy z udziału w Postępowaniu;</w:t>
      </w:r>
      <w:bookmarkEnd w:id="114"/>
    </w:p>
    <w:p w14:paraId="49E8E784" w14:textId="77777777" w:rsidR="00B22E9C" w:rsidRPr="00690EE6" w:rsidRDefault="00B22E9C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bookmarkStart w:id="115" w:name="_Ref511645251"/>
      <w:r w:rsidRPr="00690EE6">
        <w:rPr>
          <w:rFonts w:cstheme="majorHAnsi"/>
        </w:rPr>
        <w:t>który z innymi Wnioskodawcami zawarł porozumienie mające na celu zakłócenie konkurencji między Wnioskodawcami w Postępowaniu, co Zamawiający jest w stanie wykazać za pomocą stosownych środków dowodowych;</w:t>
      </w:r>
      <w:bookmarkEnd w:id="115"/>
    </w:p>
    <w:p w14:paraId="07069EEE" w14:textId="77777777" w:rsidR="00B22E9C" w:rsidRPr="00690EE6" w:rsidRDefault="00B22E9C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bookmarkStart w:id="116" w:name="_Ref511645285"/>
      <w:r w:rsidRPr="00690EE6">
        <w:rPr>
          <w:rFonts w:cstheme="majorHAnsi"/>
        </w:rPr>
        <w:t>będącego podmiotem zbiorowym, wobec którego sąd orzekł zakaz ubiegania się o</w:t>
      </w:r>
      <w:r w:rsidR="00EE34F3" w:rsidRPr="00690EE6">
        <w:rPr>
          <w:rFonts w:cstheme="majorHAnsi"/>
        </w:rPr>
        <w:t> </w:t>
      </w:r>
      <w:r w:rsidRPr="00690EE6">
        <w:rPr>
          <w:rFonts w:cstheme="majorHAnsi"/>
        </w:rPr>
        <w:t>zamówienia publiczne na podstawie ustawy z dnia 28 października 2002 r. o</w:t>
      </w:r>
      <w:r w:rsidR="00EE34F3" w:rsidRPr="00690EE6">
        <w:rPr>
          <w:rFonts w:cstheme="majorHAnsi"/>
        </w:rPr>
        <w:t> </w:t>
      </w:r>
      <w:r w:rsidRPr="00690EE6">
        <w:rPr>
          <w:rFonts w:cstheme="majorHAnsi"/>
        </w:rPr>
        <w:t>odpowiedzialności podmiotów zbiorowych za czyny zabronione pod groźbą kary (</w:t>
      </w:r>
      <w:r w:rsidR="00DA3983" w:rsidRPr="00690EE6">
        <w:rPr>
          <w:rFonts w:cstheme="majorHAnsi"/>
        </w:rPr>
        <w:t xml:space="preserve">t.j. </w:t>
      </w:r>
      <w:r w:rsidRPr="00690EE6">
        <w:rPr>
          <w:rFonts w:cstheme="majorHAnsi"/>
        </w:rPr>
        <w:t>Dz. U. z</w:t>
      </w:r>
      <w:r w:rsidR="00EE34F3" w:rsidRPr="00690EE6">
        <w:rPr>
          <w:rFonts w:cstheme="majorHAnsi"/>
        </w:rPr>
        <w:t> </w:t>
      </w:r>
      <w:r w:rsidR="00DA3983" w:rsidRPr="00690EE6">
        <w:rPr>
          <w:rFonts w:cstheme="majorHAnsi"/>
        </w:rPr>
        <w:t>2020 r. poz. 358</w:t>
      </w:r>
      <w:r w:rsidRPr="00690EE6">
        <w:rPr>
          <w:rFonts w:cstheme="majorHAnsi"/>
        </w:rPr>
        <w:t>);</w:t>
      </w:r>
      <w:bookmarkEnd w:id="116"/>
    </w:p>
    <w:p w14:paraId="240BBA20" w14:textId="77777777" w:rsidR="00B22E9C" w:rsidRPr="00690EE6" w:rsidRDefault="00B22E9C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bookmarkStart w:id="117" w:name="_Ref511645310"/>
      <w:r w:rsidRPr="00690EE6">
        <w:rPr>
          <w:rFonts w:cstheme="majorHAnsi"/>
        </w:rPr>
        <w:t>wobec którego orzeczono tytułem środka zapobiegawczego zakaz ubiegania się o</w:t>
      </w:r>
      <w:r w:rsidR="009C2115" w:rsidRPr="00690EE6">
        <w:rPr>
          <w:rFonts w:cstheme="majorHAnsi"/>
        </w:rPr>
        <w:t> </w:t>
      </w:r>
      <w:r w:rsidRPr="00690EE6">
        <w:rPr>
          <w:rFonts w:cstheme="majorHAnsi"/>
        </w:rPr>
        <w:t>zamówienia publiczne;</w:t>
      </w:r>
      <w:bookmarkEnd w:id="117"/>
    </w:p>
    <w:p w14:paraId="70F010CC" w14:textId="23C7A621" w:rsidR="00B22E9C" w:rsidRPr="00690EE6" w:rsidRDefault="00B22E9C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bookmarkStart w:id="118" w:name="_Ref511646143"/>
      <w:r w:rsidRPr="00690EE6">
        <w:rPr>
          <w:rFonts w:cstheme="majorHAnsi"/>
        </w:rPr>
        <w:t xml:space="preserve">w </w:t>
      </w:r>
      <w:r w:rsidR="007F4DB2" w:rsidRPr="00690EE6">
        <w:rPr>
          <w:rFonts w:cstheme="majorHAnsi"/>
        </w:rPr>
        <w:t>stosunku,</w:t>
      </w:r>
      <w:r w:rsidRPr="00690EE6">
        <w:rPr>
          <w:rFonts w:cstheme="majorHAnsi"/>
        </w:rPr>
        <w:t xml:space="preserve"> do którego otwarto likwidację, w zatwierdzonym przez sąd układzie w</w:t>
      </w:r>
      <w:r w:rsidR="009C2115" w:rsidRPr="00690EE6">
        <w:rPr>
          <w:rFonts w:cstheme="majorHAnsi"/>
        </w:rPr>
        <w:t> </w:t>
      </w:r>
      <w:r w:rsidRPr="00690EE6">
        <w:rPr>
          <w:rFonts w:cstheme="majorHAnsi"/>
        </w:rPr>
        <w:t>postępowaniu restrukturyzacyjnym jest przewidziane zaspokojenie wierzycieli przez likwidację jego majątku lub sąd zarządził likwidację jego majątku w trybie art. 332 ust. 1 ustawy z dnia 15 maja 2015 r. - Prawo restrukturyzacyjne (</w:t>
      </w:r>
      <w:r w:rsidR="00DA3983" w:rsidRPr="00690EE6">
        <w:rPr>
          <w:rFonts w:cstheme="majorHAnsi"/>
        </w:rPr>
        <w:t xml:space="preserve">t.j. </w:t>
      </w:r>
      <w:r w:rsidRPr="00690EE6">
        <w:rPr>
          <w:rFonts w:cstheme="majorHAnsi"/>
        </w:rPr>
        <w:t>Dz. U. z 20</w:t>
      </w:r>
      <w:r w:rsidR="008014AE" w:rsidRPr="00690EE6">
        <w:rPr>
          <w:rFonts w:cstheme="majorHAnsi"/>
        </w:rPr>
        <w:t>20</w:t>
      </w:r>
      <w:r w:rsidRPr="00690EE6">
        <w:rPr>
          <w:rFonts w:cstheme="majorHAnsi"/>
        </w:rPr>
        <w:t xml:space="preserve"> r. poz.</w:t>
      </w:r>
      <w:r w:rsidR="008014AE" w:rsidRPr="00690EE6">
        <w:rPr>
          <w:rFonts w:cstheme="majorHAnsi"/>
        </w:rPr>
        <w:t xml:space="preserve"> 814</w:t>
      </w:r>
      <w:r w:rsidR="00B931A9" w:rsidRPr="00690EE6">
        <w:rPr>
          <w:rFonts w:cstheme="majorHAnsi"/>
        </w:rPr>
        <w:t xml:space="preserve"> z</w:t>
      </w:r>
      <w:r w:rsidR="00DA3983" w:rsidRPr="00690EE6">
        <w:rPr>
          <w:rFonts w:cstheme="majorHAnsi"/>
        </w:rPr>
        <w:t>e</w:t>
      </w:r>
      <w:r w:rsidR="00B931A9" w:rsidRPr="00690EE6">
        <w:rPr>
          <w:rFonts w:cstheme="majorHAnsi"/>
        </w:rPr>
        <w:t xml:space="preserve"> zm.</w:t>
      </w:r>
      <w:r w:rsidRPr="00690EE6">
        <w:rPr>
          <w:rFonts w:cstheme="majorHAnsi"/>
        </w:rPr>
        <w:t>) lub którego upadłość ogłoszono, z wyjątkiem Wnioskodawcy,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</w:t>
      </w:r>
      <w:r w:rsidR="00467E0B" w:rsidRPr="00690EE6">
        <w:rPr>
          <w:rFonts w:cstheme="majorHAnsi"/>
        </w:rPr>
        <w:t>t.</w:t>
      </w:r>
      <w:r w:rsidR="00DA3983" w:rsidRPr="00690EE6">
        <w:rPr>
          <w:rFonts w:cstheme="majorHAnsi"/>
        </w:rPr>
        <w:t xml:space="preserve">j. </w:t>
      </w:r>
      <w:r w:rsidRPr="00690EE6">
        <w:rPr>
          <w:rFonts w:cstheme="majorHAnsi"/>
        </w:rPr>
        <w:t>Dz. U. z 20</w:t>
      </w:r>
      <w:r w:rsidR="008014AE" w:rsidRPr="00690EE6">
        <w:rPr>
          <w:rFonts w:cstheme="majorHAnsi"/>
        </w:rPr>
        <w:t>20</w:t>
      </w:r>
      <w:r w:rsidRPr="00690EE6">
        <w:rPr>
          <w:rFonts w:cstheme="majorHAnsi"/>
        </w:rPr>
        <w:t xml:space="preserve"> r. poz.</w:t>
      </w:r>
      <w:r w:rsidR="00000DF9" w:rsidRPr="00690EE6">
        <w:rPr>
          <w:rFonts w:cstheme="majorHAnsi"/>
        </w:rPr>
        <w:t xml:space="preserve"> </w:t>
      </w:r>
      <w:r w:rsidR="008014AE" w:rsidRPr="00690EE6">
        <w:rPr>
          <w:rFonts w:cstheme="majorHAnsi"/>
        </w:rPr>
        <w:t>1228</w:t>
      </w:r>
      <w:r w:rsidR="00DA3983" w:rsidRPr="00690EE6">
        <w:rPr>
          <w:rFonts w:cstheme="majorHAnsi"/>
        </w:rPr>
        <w:t xml:space="preserve"> ze zm.</w:t>
      </w:r>
      <w:r w:rsidRPr="00690EE6">
        <w:rPr>
          <w:rFonts w:cstheme="majorHAnsi"/>
        </w:rPr>
        <w:t>);</w:t>
      </w:r>
      <w:bookmarkEnd w:id="118"/>
    </w:p>
    <w:p w14:paraId="44C164A2" w14:textId="31D1A704" w:rsidR="002F4199" w:rsidRPr="00690EE6" w:rsidRDefault="00B22E9C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bookmarkStart w:id="119" w:name="_Ref511645439"/>
      <w:r w:rsidRPr="00690EE6">
        <w:rPr>
          <w:rFonts w:cstheme="majorHAnsi"/>
        </w:rPr>
        <w:t xml:space="preserve">który naruszył obowiązki dotyczące płatności podatków, opłat lub składek na ubezpieczenia społeczne lub zdrowotne, co </w:t>
      </w:r>
      <w:r w:rsidR="002F4199" w:rsidRPr="00690EE6">
        <w:rPr>
          <w:rFonts w:cstheme="majorHAnsi"/>
        </w:rPr>
        <w:t>Z</w:t>
      </w:r>
      <w:r w:rsidRPr="00690EE6">
        <w:rPr>
          <w:rFonts w:cstheme="majorHAnsi"/>
        </w:rPr>
        <w:t xml:space="preserve">amawiający jest w stanie wykazać za pomocą stosownych środków dowodowych, z wyjątkiem przypadku, o którym mowa w pkt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_Ref511211770 \r \h 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5)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>, chyba że Wnioskodawca dokonał płatności należnych podatków, opłat lub składek na ubezpieczenia społeczne lub zdrowotne wraz z odsetkami lub grzywnami lub zawarł wiążące porozumienie w sprawie spłaty tych należności</w:t>
      </w:r>
      <w:r w:rsidR="00B931A9" w:rsidRPr="00690EE6">
        <w:rPr>
          <w:rFonts w:cstheme="majorHAnsi"/>
        </w:rPr>
        <w:t>;</w:t>
      </w:r>
    </w:p>
    <w:p w14:paraId="4A3E84E0" w14:textId="3BB45D54" w:rsidR="002F4199" w:rsidRPr="00690EE6" w:rsidRDefault="002F4199" w:rsidP="00E52F80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ajorHAnsi"/>
        </w:rPr>
      </w:pPr>
      <w:r w:rsidRPr="00690EE6">
        <w:rPr>
          <w:rFonts w:cstheme="majorHAnsi"/>
        </w:rPr>
        <w:t>W</w:t>
      </w:r>
      <w:r w:rsidR="006E2DEB" w:rsidRPr="00690EE6">
        <w:rPr>
          <w:rFonts w:cstheme="majorHAnsi"/>
        </w:rPr>
        <w:t>nioskodawców</w:t>
      </w:r>
      <w:r w:rsidR="00B931A9" w:rsidRPr="00690EE6">
        <w:rPr>
          <w:rFonts w:cstheme="majorHAnsi"/>
        </w:rPr>
        <w:t>, którzy należąc do tej samej grupy kapitałowej, w rozumieniu ustawy z dnia 16 lutego 2007 r. o ochronie konkurencji i konsumentów (</w:t>
      </w:r>
      <w:r w:rsidR="006E2DEB" w:rsidRPr="00690EE6">
        <w:rPr>
          <w:rFonts w:cstheme="majorHAnsi"/>
        </w:rPr>
        <w:t>t.</w:t>
      </w:r>
      <w:r w:rsidR="009F1AF4" w:rsidRPr="00690EE6">
        <w:rPr>
          <w:rFonts w:cstheme="majorHAnsi"/>
        </w:rPr>
        <w:t>j</w:t>
      </w:r>
      <w:r w:rsidR="006E2DEB" w:rsidRPr="00690EE6">
        <w:rPr>
          <w:rFonts w:cstheme="majorHAnsi"/>
        </w:rPr>
        <w:t xml:space="preserve">. </w:t>
      </w:r>
      <w:r w:rsidR="00B931A9" w:rsidRPr="00690EE6">
        <w:rPr>
          <w:rFonts w:cstheme="majorHAnsi"/>
        </w:rPr>
        <w:t>Dz. U. z 20</w:t>
      </w:r>
      <w:r w:rsidR="00FD1DEE" w:rsidRPr="00690EE6">
        <w:rPr>
          <w:rFonts w:cstheme="majorHAnsi"/>
        </w:rPr>
        <w:t>20</w:t>
      </w:r>
      <w:r w:rsidR="00B931A9" w:rsidRPr="00690EE6">
        <w:rPr>
          <w:rFonts w:cstheme="majorHAnsi"/>
        </w:rPr>
        <w:t xml:space="preserve"> r., poz. </w:t>
      </w:r>
      <w:r w:rsidR="00FD1DEE" w:rsidRPr="00690EE6">
        <w:rPr>
          <w:rFonts w:cstheme="majorHAnsi"/>
        </w:rPr>
        <w:t>1076</w:t>
      </w:r>
      <w:r w:rsidR="006E2DEB" w:rsidRPr="00690EE6">
        <w:rPr>
          <w:rFonts w:cstheme="majorHAnsi"/>
        </w:rPr>
        <w:t xml:space="preserve"> ze </w:t>
      </w:r>
      <w:r w:rsidR="006E2DEB" w:rsidRPr="00690EE6">
        <w:rPr>
          <w:rFonts w:cstheme="majorHAnsi"/>
        </w:rPr>
        <w:lastRenderedPageBreak/>
        <w:t>zm.</w:t>
      </w:r>
      <w:r w:rsidR="00EE34F3" w:rsidRPr="00690EE6">
        <w:rPr>
          <w:rFonts w:cstheme="majorHAnsi"/>
        </w:rPr>
        <w:t>) złożyli odrębne W</w:t>
      </w:r>
      <w:r w:rsidR="00B931A9" w:rsidRPr="00690EE6">
        <w:rPr>
          <w:rFonts w:cstheme="majorHAnsi"/>
        </w:rPr>
        <w:t xml:space="preserve">nioski o </w:t>
      </w:r>
      <w:r w:rsidR="006E2DEB" w:rsidRPr="00690EE6">
        <w:rPr>
          <w:rFonts w:cstheme="majorHAnsi"/>
        </w:rPr>
        <w:t xml:space="preserve">przystąpienie </w:t>
      </w:r>
      <w:r w:rsidR="00B931A9" w:rsidRPr="00690EE6">
        <w:rPr>
          <w:rFonts w:cstheme="majorHAnsi"/>
        </w:rPr>
        <w:t>do Postępowania, chyba, że wykażą, że istniejące między nimi powiązania nie prowa</w:t>
      </w:r>
      <w:r w:rsidR="00ED343D" w:rsidRPr="00690EE6">
        <w:rPr>
          <w:rFonts w:cstheme="majorHAnsi"/>
        </w:rPr>
        <w:t>dzą do zakłócenia konkurencji w </w:t>
      </w:r>
      <w:r w:rsidR="00B931A9" w:rsidRPr="00690EE6">
        <w:rPr>
          <w:rFonts w:cstheme="majorHAnsi"/>
        </w:rPr>
        <w:t>Postępowaniu.</w:t>
      </w:r>
      <w:bookmarkEnd w:id="119"/>
    </w:p>
    <w:p w14:paraId="5B7C6009" w14:textId="77777777" w:rsidR="00B22E9C" w:rsidRPr="00690EE6" w:rsidRDefault="00B22E9C" w:rsidP="00E52F80">
      <w:pPr>
        <w:pStyle w:val="Akapitzlist"/>
        <w:numPr>
          <w:ilvl w:val="0"/>
          <w:numId w:val="34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>Wykluczenie Wnioskodawcy następuje:</w:t>
      </w:r>
    </w:p>
    <w:p w14:paraId="4D7D313B" w14:textId="3CE8D034" w:rsidR="00B22E9C" w:rsidRPr="00690EE6" w:rsidRDefault="00B22E9C" w:rsidP="00E52F80">
      <w:pPr>
        <w:pStyle w:val="Akapitzlist"/>
        <w:numPr>
          <w:ilvl w:val="1"/>
          <w:numId w:val="34"/>
        </w:numPr>
        <w:spacing w:after="0" w:line="240" w:lineRule="auto"/>
        <w:ind w:left="1276"/>
        <w:jc w:val="both"/>
        <w:rPr>
          <w:rFonts w:cstheme="majorHAnsi"/>
        </w:rPr>
      </w:pPr>
      <w:r w:rsidRPr="00690EE6">
        <w:rPr>
          <w:rFonts w:cstheme="majorHAnsi"/>
        </w:rPr>
        <w:t xml:space="preserve">w przypadkach, o których mowa w ust.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_Ref511644867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pkt </w:t>
      </w:r>
      <w:r w:rsidR="007055BA" w:rsidRPr="00690EE6">
        <w:rPr>
          <w:rFonts w:cstheme="majorHAnsi"/>
        </w:rPr>
        <w:fldChar w:fldCharType="begin"/>
      </w:r>
      <w:r w:rsidR="007055BA" w:rsidRPr="00690EE6">
        <w:rPr>
          <w:rFonts w:cstheme="majorHAnsi"/>
        </w:rPr>
        <w:instrText xml:space="preserve"> REF _Ref511941705 \n \h </w:instrText>
      </w:r>
      <w:r w:rsidR="00A64121" w:rsidRPr="00690EE6">
        <w:rPr>
          <w:rFonts w:cstheme="majorHAnsi"/>
        </w:rPr>
        <w:instrText xml:space="preserve"> \* MERGEFORMAT </w:instrText>
      </w:r>
      <w:r w:rsidR="007055BA" w:rsidRPr="00690EE6">
        <w:rPr>
          <w:rFonts w:cstheme="majorHAnsi"/>
        </w:rPr>
      </w:r>
      <w:r w:rsidR="007055BA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3)</w:t>
      </w:r>
      <w:r w:rsidR="007055BA"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lit.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_Ref511644886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a)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-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_Ref511644888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c)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oraz pkt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_Ref511644953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4)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gdy osoba, o której mowa w tych przepisach została skazana za przestępstwo wymienione w ust.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_Ref511644867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pkt </w:t>
      </w:r>
      <w:r w:rsidR="007055BA" w:rsidRPr="00690EE6">
        <w:rPr>
          <w:rFonts w:cstheme="majorHAnsi"/>
        </w:rPr>
        <w:fldChar w:fldCharType="begin"/>
      </w:r>
      <w:r w:rsidR="007055BA" w:rsidRPr="00690EE6">
        <w:rPr>
          <w:rFonts w:cstheme="majorHAnsi"/>
        </w:rPr>
        <w:instrText xml:space="preserve"> REF _Ref511941705 \n \h </w:instrText>
      </w:r>
      <w:r w:rsidR="00A64121" w:rsidRPr="00690EE6">
        <w:rPr>
          <w:rFonts w:cstheme="majorHAnsi"/>
        </w:rPr>
        <w:instrText xml:space="preserve"> \* MERGEFORMAT </w:instrText>
      </w:r>
      <w:r w:rsidR="007055BA" w:rsidRPr="00690EE6">
        <w:rPr>
          <w:rFonts w:cstheme="majorHAnsi"/>
        </w:rPr>
      </w:r>
      <w:r w:rsidR="007055BA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3)</w:t>
      </w:r>
      <w:r w:rsidR="007055BA"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lit.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_Ref511644886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a)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>-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_Ref511644888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c)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>, jeżeli nie upłynęło 5 lat od dnia uprawomocnienia się wyroku potwierdzającego zaistnienie jednej z podstaw wykluczenia, chyba że w tym wyroku został określony inny okres wykluczenia;</w:t>
      </w:r>
    </w:p>
    <w:p w14:paraId="56D676DB" w14:textId="77777777" w:rsidR="00B22E9C" w:rsidRPr="00690EE6" w:rsidRDefault="00B22E9C" w:rsidP="00E52F80">
      <w:pPr>
        <w:pStyle w:val="Akapitzlist"/>
        <w:numPr>
          <w:ilvl w:val="1"/>
          <w:numId w:val="34"/>
        </w:numPr>
        <w:spacing w:after="0" w:line="240" w:lineRule="auto"/>
        <w:ind w:left="1276"/>
        <w:jc w:val="both"/>
        <w:rPr>
          <w:rFonts w:cstheme="majorHAnsi"/>
        </w:rPr>
      </w:pPr>
      <w:r w:rsidRPr="00690EE6">
        <w:rPr>
          <w:rFonts w:cstheme="majorHAnsi"/>
        </w:rPr>
        <w:t>w przypadkach, o których mowa:</w:t>
      </w:r>
    </w:p>
    <w:p w14:paraId="7C9A81E7" w14:textId="67CAD4E5" w:rsidR="00B22E9C" w:rsidRPr="00690EE6" w:rsidRDefault="00B22E9C" w:rsidP="00E52F80">
      <w:pPr>
        <w:pStyle w:val="Akapitzlist"/>
        <w:numPr>
          <w:ilvl w:val="2"/>
          <w:numId w:val="34"/>
        </w:numPr>
        <w:spacing w:after="0" w:line="240" w:lineRule="auto"/>
        <w:ind w:left="1560"/>
        <w:jc w:val="both"/>
        <w:rPr>
          <w:rFonts w:cstheme="majorHAnsi"/>
        </w:rPr>
      </w:pPr>
      <w:r w:rsidRPr="00690EE6">
        <w:rPr>
          <w:rFonts w:cstheme="majorHAnsi"/>
        </w:rPr>
        <w:t>w</w:t>
      </w:r>
      <w:r w:rsidR="00DD4E56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 xml:space="preserve">ust.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_Ref511644867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pkt </w:t>
      </w:r>
      <w:r w:rsidR="007055BA" w:rsidRPr="00690EE6">
        <w:rPr>
          <w:rFonts w:cstheme="majorHAnsi"/>
        </w:rPr>
        <w:fldChar w:fldCharType="begin"/>
      </w:r>
      <w:r w:rsidR="007055BA" w:rsidRPr="00690EE6">
        <w:rPr>
          <w:rFonts w:cstheme="majorHAnsi"/>
        </w:rPr>
        <w:instrText xml:space="preserve"> REF _Ref511941705 \n \h </w:instrText>
      </w:r>
      <w:r w:rsidR="00A64121" w:rsidRPr="00690EE6">
        <w:rPr>
          <w:rFonts w:cstheme="majorHAnsi"/>
        </w:rPr>
        <w:instrText xml:space="preserve"> \* MERGEFORMAT </w:instrText>
      </w:r>
      <w:r w:rsidR="007055BA" w:rsidRPr="00690EE6">
        <w:rPr>
          <w:rFonts w:cstheme="majorHAnsi"/>
        </w:rPr>
      </w:r>
      <w:r w:rsidR="007055BA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3)</w:t>
      </w:r>
      <w:r w:rsidR="007055BA"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lit.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_Ref511645061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d)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i pkt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_Ref511644953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4)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, gdy osoba, o której mowa w tych przepisach, została skazana za przestępstwo wymienione w ust.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_Ref511644867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pkt </w:t>
      </w:r>
      <w:r w:rsidR="007055BA" w:rsidRPr="00690EE6">
        <w:rPr>
          <w:rFonts w:cstheme="majorHAnsi"/>
        </w:rPr>
        <w:fldChar w:fldCharType="begin"/>
      </w:r>
      <w:r w:rsidR="007055BA" w:rsidRPr="00690EE6">
        <w:rPr>
          <w:rFonts w:cstheme="majorHAnsi"/>
        </w:rPr>
        <w:instrText xml:space="preserve"> REF _Ref511941705 \n \h </w:instrText>
      </w:r>
      <w:r w:rsidR="00A64121" w:rsidRPr="00690EE6">
        <w:rPr>
          <w:rFonts w:cstheme="majorHAnsi"/>
        </w:rPr>
        <w:instrText xml:space="preserve"> \* MERGEFORMAT </w:instrText>
      </w:r>
      <w:r w:rsidR="007055BA" w:rsidRPr="00690EE6">
        <w:rPr>
          <w:rFonts w:cstheme="majorHAnsi"/>
        </w:rPr>
      </w:r>
      <w:r w:rsidR="007055BA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3)</w:t>
      </w:r>
      <w:r w:rsidR="007055BA"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lit.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_Ref511645061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d)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>,</w:t>
      </w:r>
    </w:p>
    <w:p w14:paraId="4E766CA9" w14:textId="6915EE59" w:rsidR="00B22E9C" w:rsidRPr="00690EE6" w:rsidRDefault="00B22E9C" w:rsidP="00E52F80">
      <w:pPr>
        <w:pStyle w:val="Akapitzlist"/>
        <w:numPr>
          <w:ilvl w:val="2"/>
          <w:numId w:val="34"/>
        </w:numPr>
        <w:spacing w:after="0" w:line="240" w:lineRule="auto"/>
        <w:ind w:left="1560"/>
        <w:jc w:val="both"/>
        <w:rPr>
          <w:rFonts w:cstheme="majorHAnsi"/>
        </w:rPr>
      </w:pPr>
      <w:r w:rsidRPr="00690EE6">
        <w:rPr>
          <w:rFonts w:cstheme="majorHAnsi"/>
        </w:rPr>
        <w:t xml:space="preserve">w ust.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_Ref511644867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pkt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_Ref511211770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5)</w:t>
      </w:r>
      <w:r w:rsidRPr="00690EE6">
        <w:rPr>
          <w:rFonts w:cstheme="majorHAnsi"/>
        </w:rPr>
        <w:fldChar w:fldCharType="end"/>
      </w:r>
    </w:p>
    <w:p w14:paraId="30335F0B" w14:textId="3D8028B4" w:rsidR="00B22E9C" w:rsidRPr="00690EE6" w:rsidRDefault="00B22E9C" w:rsidP="00B22E9C">
      <w:pPr>
        <w:pStyle w:val="Akapitzlist"/>
        <w:spacing w:after="0" w:line="240" w:lineRule="auto"/>
        <w:jc w:val="both"/>
        <w:rPr>
          <w:rFonts w:cstheme="majorHAnsi"/>
        </w:rPr>
      </w:pPr>
      <w:r w:rsidRPr="00690EE6">
        <w:rPr>
          <w:rFonts w:cstheme="majorHAnsi"/>
        </w:rPr>
        <w:t xml:space="preserve">- jeżeli nie upłynęły 3 lata od dnia odpowiednio uprawomocnienia się wyroku potwierdzającego zaistnienie jednej z podstaw wykluczenia, chyba że w tym wyroku został określony inny okres wykluczenia lub od </w:t>
      </w:r>
      <w:r w:rsidR="007F4DB2" w:rsidRPr="00690EE6">
        <w:rPr>
          <w:rFonts w:cstheme="majorHAnsi"/>
        </w:rPr>
        <w:t>dnia,</w:t>
      </w:r>
      <w:r w:rsidRPr="00690EE6">
        <w:rPr>
          <w:rFonts w:cstheme="majorHAnsi"/>
        </w:rPr>
        <w:t xml:space="preserve"> w którym decyzja potwierdzająca zaistnienie jednej z podstaw wykluczenia stała się ostateczna;</w:t>
      </w:r>
    </w:p>
    <w:p w14:paraId="3DD2060F" w14:textId="2315CBF9" w:rsidR="00B22E9C" w:rsidRPr="00690EE6" w:rsidRDefault="00B22E9C" w:rsidP="00E52F80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cstheme="majorHAnsi"/>
        </w:rPr>
      </w:pPr>
      <w:r w:rsidRPr="00690EE6">
        <w:rPr>
          <w:rFonts w:cstheme="majorHAnsi"/>
        </w:rPr>
        <w:t xml:space="preserve">w przypadkach, o których mowa w ust.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_Ref511644867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Pr="00690EE6">
        <w:rPr>
          <w:rFonts w:cstheme="majorHAnsi"/>
        </w:rPr>
        <w:fldChar w:fldCharType="end"/>
      </w:r>
      <w:r w:rsidR="00DD4E56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 xml:space="preserve">pkt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_Ref511645251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7)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>, jeżeli nie upłynęły 3 lata od dnia zaistnienia zdarzenia będącego podstawą wykluczenia;</w:t>
      </w:r>
    </w:p>
    <w:p w14:paraId="3D3F37DA" w14:textId="7E2BEE19" w:rsidR="00B22E9C" w:rsidRPr="00690EE6" w:rsidRDefault="00B22E9C" w:rsidP="00E52F80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cstheme="majorHAnsi"/>
        </w:rPr>
      </w:pPr>
      <w:r w:rsidRPr="00690EE6">
        <w:rPr>
          <w:rFonts w:cstheme="majorHAnsi"/>
        </w:rPr>
        <w:t xml:space="preserve">w przypadku, o którym mowa w ust.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_Ref511644867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Pr="00690EE6">
        <w:rPr>
          <w:rFonts w:cstheme="majorHAnsi"/>
        </w:rPr>
        <w:fldChar w:fldCharType="end"/>
      </w:r>
      <w:r w:rsidR="00DD4E56" w:rsidRPr="00690EE6">
        <w:rPr>
          <w:rFonts w:cstheme="majorHAnsi"/>
        </w:rPr>
        <w:t xml:space="preserve"> </w:t>
      </w:r>
      <w:r w:rsidRPr="00690EE6">
        <w:rPr>
          <w:rFonts w:cstheme="majorHAnsi"/>
        </w:rPr>
        <w:t xml:space="preserve">pkt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_Ref511645285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8)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>, jeżeli nie upłynął okres, na jaki został prawomocnie orzeczony zakaz ubiegania się o zamówienia publiczne;</w:t>
      </w:r>
    </w:p>
    <w:p w14:paraId="3D4E8E32" w14:textId="60EDD716" w:rsidR="00B22E9C" w:rsidRPr="00690EE6" w:rsidRDefault="00B22E9C" w:rsidP="00E52F80">
      <w:pPr>
        <w:pStyle w:val="Akapitzlist"/>
        <w:numPr>
          <w:ilvl w:val="1"/>
          <w:numId w:val="34"/>
        </w:numPr>
        <w:spacing w:after="0" w:line="240" w:lineRule="auto"/>
        <w:jc w:val="both"/>
        <w:rPr>
          <w:rFonts w:cstheme="majorHAnsi"/>
        </w:rPr>
      </w:pPr>
      <w:r w:rsidRPr="00690EE6">
        <w:rPr>
          <w:rFonts w:cstheme="majorHAnsi"/>
        </w:rPr>
        <w:t xml:space="preserve">w przypadku, o którym mowa w ust.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_Ref511644867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pkt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_Ref511645310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9)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>, jeżeli nie upłynął okres obowiązywania zakazu ubiegania się o zamówienia publiczne.</w:t>
      </w:r>
    </w:p>
    <w:p w14:paraId="09B1F281" w14:textId="28089861" w:rsidR="00B22E9C" w:rsidRPr="00690EE6" w:rsidRDefault="006E2DEB" w:rsidP="00E52F80">
      <w:pPr>
        <w:pStyle w:val="Akapitzlist"/>
        <w:numPr>
          <w:ilvl w:val="0"/>
          <w:numId w:val="34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20" w:name="_Ref511645463"/>
      <w:r w:rsidRPr="00690EE6">
        <w:rPr>
          <w:rFonts w:cstheme="majorHAnsi"/>
        </w:rPr>
        <w:t>Wnioskodawca</w:t>
      </w:r>
      <w:r w:rsidR="00B22E9C" w:rsidRPr="00690EE6">
        <w:rPr>
          <w:rFonts w:cstheme="majorHAnsi"/>
        </w:rPr>
        <w:t xml:space="preserve">, który podlega wykluczeniu na podstawie ust. </w:t>
      </w:r>
      <w:r w:rsidR="00B22E9C" w:rsidRPr="00690EE6">
        <w:fldChar w:fldCharType="begin"/>
      </w:r>
      <w:r w:rsidR="00B22E9C" w:rsidRPr="00690EE6">
        <w:rPr>
          <w:rFonts w:cstheme="majorHAnsi"/>
        </w:rPr>
        <w:instrText xml:space="preserve"> REF _Ref511644867 \r \h </w:instrText>
      </w:r>
      <w:r w:rsidR="00A64121" w:rsidRPr="00690EE6">
        <w:instrText xml:space="preserve"> \* MERGEFORMAT </w:instrText>
      </w:r>
      <w:r w:rsidR="00B22E9C" w:rsidRPr="00690EE6">
        <w:fldChar w:fldCharType="separate"/>
      </w:r>
      <w:r w:rsidR="00FA6E7B">
        <w:rPr>
          <w:rFonts w:cstheme="majorHAnsi"/>
        </w:rPr>
        <w:t>1</w:t>
      </w:r>
      <w:r w:rsidR="00B22E9C" w:rsidRPr="00690EE6">
        <w:fldChar w:fldCharType="end"/>
      </w:r>
      <w:r w:rsidR="00B22E9C" w:rsidRPr="00690EE6">
        <w:rPr>
          <w:rFonts w:cstheme="majorHAnsi"/>
        </w:rPr>
        <w:t xml:space="preserve"> pkt </w:t>
      </w:r>
      <w:r w:rsidR="007055BA" w:rsidRPr="00690EE6">
        <w:rPr>
          <w:rFonts w:cstheme="majorHAnsi"/>
        </w:rPr>
        <w:fldChar w:fldCharType="begin"/>
      </w:r>
      <w:r w:rsidR="007055BA" w:rsidRPr="00690EE6">
        <w:rPr>
          <w:rFonts w:cstheme="majorHAnsi"/>
        </w:rPr>
        <w:instrText xml:space="preserve"> REF _Ref511941705 \n \h </w:instrText>
      </w:r>
      <w:r w:rsidR="00A64121" w:rsidRPr="00690EE6">
        <w:rPr>
          <w:rFonts w:cstheme="majorHAnsi"/>
        </w:rPr>
        <w:instrText xml:space="preserve"> \* MERGEFORMAT </w:instrText>
      </w:r>
      <w:r w:rsidR="007055BA" w:rsidRPr="00690EE6">
        <w:rPr>
          <w:rFonts w:cstheme="majorHAnsi"/>
        </w:rPr>
      </w:r>
      <w:r w:rsidR="007055BA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3)</w:t>
      </w:r>
      <w:r w:rsidR="007055BA" w:rsidRPr="00690EE6">
        <w:rPr>
          <w:rFonts w:cstheme="majorHAnsi"/>
        </w:rPr>
        <w:fldChar w:fldCharType="end"/>
      </w:r>
      <w:r w:rsidR="00B22E9C" w:rsidRPr="00690EE6">
        <w:rPr>
          <w:rFonts w:cstheme="majorHAnsi"/>
        </w:rPr>
        <w:t xml:space="preserve">, </w:t>
      </w:r>
      <w:r w:rsidR="00B22E9C" w:rsidRPr="00690EE6">
        <w:fldChar w:fldCharType="begin"/>
      </w:r>
      <w:r w:rsidR="00B22E9C" w:rsidRPr="00690EE6">
        <w:rPr>
          <w:rFonts w:cstheme="majorHAnsi"/>
        </w:rPr>
        <w:instrText xml:space="preserve"> REF _Ref511644953 \r \h </w:instrText>
      </w:r>
      <w:r w:rsidR="00A64121" w:rsidRPr="00690EE6">
        <w:instrText xml:space="preserve"> \* MERGEFORMAT </w:instrText>
      </w:r>
      <w:r w:rsidR="00B22E9C" w:rsidRPr="00690EE6">
        <w:fldChar w:fldCharType="separate"/>
      </w:r>
      <w:r w:rsidR="00FA6E7B">
        <w:rPr>
          <w:rFonts w:cstheme="majorHAnsi"/>
        </w:rPr>
        <w:t>4)</w:t>
      </w:r>
      <w:r w:rsidR="00B22E9C" w:rsidRPr="00690EE6">
        <w:fldChar w:fldCharType="end"/>
      </w:r>
      <w:r w:rsidR="00B22E9C" w:rsidRPr="00690EE6">
        <w:rPr>
          <w:rFonts w:cstheme="majorHAnsi"/>
        </w:rPr>
        <w:t xml:space="preserve">, </w:t>
      </w:r>
      <w:r w:rsidR="00B22E9C" w:rsidRPr="00690EE6">
        <w:fldChar w:fldCharType="begin"/>
      </w:r>
      <w:r w:rsidR="00B22E9C" w:rsidRPr="00690EE6">
        <w:rPr>
          <w:rFonts w:cstheme="majorHAnsi"/>
        </w:rPr>
        <w:instrText xml:space="preserve"> REF _Ref511645392 \r \h </w:instrText>
      </w:r>
      <w:r w:rsidR="00A64121" w:rsidRPr="00690EE6">
        <w:instrText xml:space="preserve"> \* MERGEFORMAT </w:instrText>
      </w:r>
      <w:r w:rsidR="00B22E9C" w:rsidRPr="00690EE6">
        <w:fldChar w:fldCharType="separate"/>
      </w:r>
      <w:r w:rsidR="00FA6E7B">
        <w:rPr>
          <w:rFonts w:cstheme="majorHAnsi"/>
        </w:rPr>
        <w:t>6)</w:t>
      </w:r>
      <w:r w:rsidR="00B22E9C" w:rsidRPr="00690EE6">
        <w:fldChar w:fldCharType="end"/>
      </w:r>
      <w:r w:rsidR="007055BA" w:rsidRPr="00690EE6">
        <w:t>,</w:t>
      </w:r>
      <w:r w:rsidR="00B22E9C" w:rsidRPr="00690EE6">
        <w:rPr>
          <w:rFonts w:cstheme="majorHAnsi"/>
        </w:rPr>
        <w:t xml:space="preserve"> </w:t>
      </w:r>
      <w:r w:rsidR="00B22E9C" w:rsidRPr="00690EE6">
        <w:fldChar w:fldCharType="begin"/>
      </w:r>
      <w:r w:rsidR="00B22E9C" w:rsidRPr="00690EE6">
        <w:rPr>
          <w:rFonts w:cstheme="majorHAnsi"/>
        </w:rPr>
        <w:instrText xml:space="preserve"> REF _Ref511645251 \r \h </w:instrText>
      </w:r>
      <w:r w:rsidR="00A64121" w:rsidRPr="00690EE6">
        <w:instrText xml:space="preserve"> \* MERGEFORMAT </w:instrText>
      </w:r>
      <w:r w:rsidR="00B22E9C" w:rsidRPr="00690EE6">
        <w:fldChar w:fldCharType="separate"/>
      </w:r>
      <w:r w:rsidR="00FA6E7B">
        <w:rPr>
          <w:rFonts w:cstheme="majorHAnsi"/>
        </w:rPr>
        <w:t>7)</w:t>
      </w:r>
      <w:r w:rsidR="00B22E9C" w:rsidRPr="00690EE6">
        <w:fldChar w:fldCharType="end"/>
      </w:r>
      <w:r w:rsidR="00B22E9C" w:rsidRPr="00690EE6">
        <w:rPr>
          <w:rFonts w:cstheme="majorHAnsi"/>
        </w:rPr>
        <w:t xml:space="preserve">, </w:t>
      </w:r>
      <w:r w:rsidR="00B22E9C" w:rsidRPr="00690EE6">
        <w:fldChar w:fldCharType="begin"/>
      </w:r>
      <w:r w:rsidR="00B22E9C" w:rsidRPr="00690EE6">
        <w:rPr>
          <w:rFonts w:cstheme="majorHAnsi"/>
        </w:rPr>
        <w:instrText xml:space="preserve"> REF _Ref511646143 \r \h </w:instrText>
      </w:r>
      <w:r w:rsidR="00A64121" w:rsidRPr="00690EE6">
        <w:instrText xml:space="preserve"> \* MERGEFORMAT </w:instrText>
      </w:r>
      <w:r w:rsidR="00B22E9C" w:rsidRPr="00690EE6">
        <w:fldChar w:fldCharType="separate"/>
      </w:r>
      <w:r w:rsidR="00FA6E7B">
        <w:rPr>
          <w:rFonts w:cstheme="majorHAnsi"/>
        </w:rPr>
        <w:t>10)</w:t>
      </w:r>
      <w:r w:rsidR="00B22E9C" w:rsidRPr="00690EE6">
        <w:fldChar w:fldCharType="end"/>
      </w:r>
      <w:r w:rsidRPr="00690EE6">
        <w:rPr>
          <w:rFonts w:cstheme="majorHAnsi"/>
        </w:rPr>
        <w:t>,</w:t>
      </w:r>
      <w:r w:rsidR="00B22E9C" w:rsidRPr="00690EE6">
        <w:rPr>
          <w:rFonts w:cstheme="majorHAnsi"/>
        </w:rPr>
        <w:t xml:space="preserve"> lub </w:t>
      </w:r>
      <w:r w:rsidR="00B22E9C" w:rsidRPr="00690EE6">
        <w:fldChar w:fldCharType="begin"/>
      </w:r>
      <w:r w:rsidR="00B22E9C" w:rsidRPr="00690EE6">
        <w:rPr>
          <w:rFonts w:cstheme="majorHAnsi"/>
        </w:rPr>
        <w:instrText xml:space="preserve"> REF _Ref511645439 \r \h </w:instrText>
      </w:r>
      <w:r w:rsidR="00A64121" w:rsidRPr="00690EE6">
        <w:instrText xml:space="preserve"> \* MERGEFORMAT </w:instrText>
      </w:r>
      <w:r w:rsidR="00B22E9C" w:rsidRPr="00690EE6">
        <w:fldChar w:fldCharType="separate"/>
      </w:r>
      <w:r w:rsidR="00FA6E7B">
        <w:rPr>
          <w:rFonts w:cstheme="majorHAnsi"/>
        </w:rPr>
        <w:t>11)</w:t>
      </w:r>
      <w:r w:rsidR="00B22E9C" w:rsidRPr="00690EE6">
        <w:fldChar w:fldCharType="end"/>
      </w:r>
      <w:r w:rsidR="00B22E9C" w:rsidRPr="00690EE6">
        <w:rPr>
          <w:rFonts w:cstheme="majorHAnsi"/>
        </w:rPr>
        <w:t xml:space="preserve">, może przedstawić dowody na to, że podjęte przez niego środki są wystarczające do wykazania jego rzetelności, w szczególności udowodnić naprawienie szkody wyrządzonej przestępstwem lub przestępstwem skarbowym, zadośćuczynienie pieniężne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</w:t>
      </w:r>
      <w:r w:rsidR="00914CB6" w:rsidRPr="00690EE6">
        <w:rPr>
          <w:rFonts w:cstheme="majorHAnsi"/>
        </w:rPr>
        <w:t>W</w:t>
      </w:r>
      <w:r w:rsidRPr="00690EE6">
        <w:rPr>
          <w:rFonts w:cstheme="majorHAnsi"/>
        </w:rPr>
        <w:t>nioskodawcy</w:t>
      </w:r>
      <w:r w:rsidR="00B22E9C" w:rsidRPr="00690EE6">
        <w:rPr>
          <w:rFonts w:cstheme="majorHAnsi"/>
        </w:rPr>
        <w:t xml:space="preserve">. Przepisu zdania pierwszego nie stosuje się, jeżeli wobec </w:t>
      </w:r>
      <w:r w:rsidR="00914CB6" w:rsidRPr="00690EE6">
        <w:rPr>
          <w:rFonts w:cstheme="majorHAnsi"/>
        </w:rPr>
        <w:t>W</w:t>
      </w:r>
      <w:r w:rsidRPr="00690EE6">
        <w:rPr>
          <w:rFonts w:cstheme="majorHAnsi"/>
        </w:rPr>
        <w:t>nioskodawcy</w:t>
      </w:r>
      <w:r w:rsidR="00B22E9C" w:rsidRPr="00690EE6">
        <w:rPr>
          <w:rFonts w:cstheme="majorHAnsi"/>
        </w:rPr>
        <w:t>, będącego podmiotem zbiorowym, orzeczono prawomocnym wyrokiem sądu zakaz ubiegania się o udzielenie zamówienia oraz nie upłynął określony w tym wyroku okres obowiązywania tego zakazu.</w:t>
      </w:r>
      <w:bookmarkEnd w:id="120"/>
    </w:p>
    <w:p w14:paraId="0AB0E647" w14:textId="427AA221" w:rsidR="006E2DEB" w:rsidRPr="00690EE6" w:rsidRDefault="006E2DEB" w:rsidP="00E52F80">
      <w:pPr>
        <w:pStyle w:val="Akapitzlist"/>
        <w:numPr>
          <w:ilvl w:val="0"/>
          <w:numId w:val="34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21" w:name="_Ref52628761"/>
      <w:r w:rsidRPr="00690EE6">
        <w:rPr>
          <w:rFonts w:cstheme="majorHAnsi"/>
        </w:rPr>
        <w:t xml:space="preserve">Wnioskodawca, który podlega wykluczeniu na podstawie ust. </w:t>
      </w:r>
      <w:r w:rsidR="00FF16FC" w:rsidRPr="00690EE6">
        <w:rPr>
          <w:rFonts w:cstheme="majorHAnsi"/>
        </w:rPr>
        <w:fldChar w:fldCharType="begin"/>
      </w:r>
      <w:r w:rsidR="00FF16FC" w:rsidRPr="00690EE6">
        <w:rPr>
          <w:rFonts w:cstheme="majorHAnsi"/>
        </w:rPr>
        <w:instrText xml:space="preserve"> REF _Ref511644867 \r \h </w:instrText>
      </w:r>
      <w:r w:rsidR="00C847BB" w:rsidRPr="00690EE6">
        <w:rPr>
          <w:rFonts w:cstheme="majorHAnsi"/>
        </w:rPr>
        <w:instrText xml:space="preserve"> \* MERGEFORMAT </w:instrText>
      </w:r>
      <w:r w:rsidR="00FF16FC" w:rsidRPr="00690EE6">
        <w:rPr>
          <w:rFonts w:cstheme="majorHAnsi"/>
        </w:rPr>
      </w:r>
      <w:r w:rsidR="00FF16FC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="00FF16FC"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pkt 11), może przedstawić wyjaśnienia lub dokumenty, w których wykaże, że powiązania istniejące pomiędzy przedsiębiorcami wchodzącymi w skład tej samej grupy kapitałowej nie prowadzą do zakłócenia konkurencji w Postępowaniu.</w:t>
      </w:r>
      <w:bookmarkEnd w:id="121"/>
    </w:p>
    <w:p w14:paraId="3F7EFA19" w14:textId="547702D2" w:rsidR="009F1AF4" w:rsidRPr="00690EE6" w:rsidRDefault="006E2DEB" w:rsidP="00E52F80">
      <w:pPr>
        <w:pStyle w:val="Akapitzlist"/>
        <w:numPr>
          <w:ilvl w:val="0"/>
          <w:numId w:val="34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 xml:space="preserve">Wnioskodawca </w:t>
      </w:r>
      <w:r w:rsidR="00B22E9C" w:rsidRPr="00690EE6">
        <w:rPr>
          <w:rFonts w:cstheme="majorHAnsi"/>
        </w:rPr>
        <w:t xml:space="preserve">nie podlega wykluczeniu, jeżeli </w:t>
      </w:r>
      <w:r w:rsidR="005374D9" w:rsidRPr="00690EE6">
        <w:rPr>
          <w:rFonts w:cstheme="majorHAnsi"/>
        </w:rPr>
        <w:t>Zamawiający</w:t>
      </w:r>
      <w:r w:rsidR="00B22E9C" w:rsidRPr="00690EE6">
        <w:rPr>
          <w:rFonts w:cstheme="majorHAnsi"/>
        </w:rPr>
        <w:t xml:space="preserve">, uwzględniając wagę i szczególne okoliczności czynu </w:t>
      </w:r>
      <w:r w:rsidR="00BB37CD" w:rsidRPr="00690EE6">
        <w:rPr>
          <w:rFonts w:cstheme="majorHAnsi"/>
        </w:rPr>
        <w:t>Wnioskodawcy</w:t>
      </w:r>
      <w:r w:rsidR="00B22E9C" w:rsidRPr="00690EE6">
        <w:rPr>
          <w:rFonts w:cstheme="majorHAnsi"/>
        </w:rPr>
        <w:t xml:space="preserve">, uzna za wystarczające dowody </w:t>
      </w:r>
      <w:r w:rsidR="00914CB6" w:rsidRPr="00690EE6">
        <w:rPr>
          <w:rFonts w:cstheme="majorHAnsi"/>
        </w:rPr>
        <w:t xml:space="preserve">i wyjaśnienia </w:t>
      </w:r>
      <w:r w:rsidR="00B22E9C" w:rsidRPr="00690EE6">
        <w:rPr>
          <w:rFonts w:cstheme="majorHAnsi"/>
        </w:rPr>
        <w:t xml:space="preserve">przedstawione na podstawie ust. </w:t>
      </w:r>
      <w:r w:rsidR="008D545A" w:rsidRPr="00690EE6">
        <w:rPr>
          <w:rFonts w:cstheme="majorHAnsi"/>
        </w:rPr>
        <w:fldChar w:fldCharType="begin"/>
      </w:r>
      <w:r w:rsidR="008D545A" w:rsidRPr="00690EE6">
        <w:rPr>
          <w:rFonts w:cstheme="majorHAnsi"/>
        </w:rPr>
        <w:instrText xml:space="preserve"> REF _Ref511645463 \n \h </w:instrText>
      </w:r>
      <w:r w:rsidR="00C847BB" w:rsidRPr="00690EE6">
        <w:rPr>
          <w:rFonts w:cstheme="majorHAnsi"/>
        </w:rPr>
        <w:instrText xml:space="preserve"> \* MERGEFORMAT </w:instrText>
      </w:r>
      <w:r w:rsidR="008D545A" w:rsidRPr="00690EE6">
        <w:rPr>
          <w:rFonts w:cstheme="majorHAnsi"/>
        </w:rPr>
      </w:r>
      <w:r w:rsidR="008D545A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3</w:t>
      </w:r>
      <w:r w:rsidR="008D545A" w:rsidRPr="00690EE6">
        <w:rPr>
          <w:rFonts w:cstheme="majorHAnsi"/>
        </w:rPr>
        <w:fldChar w:fldCharType="end"/>
      </w:r>
      <w:r w:rsidR="008D545A" w:rsidRPr="00690EE6">
        <w:rPr>
          <w:rFonts w:cstheme="majorHAnsi"/>
        </w:rPr>
        <w:t xml:space="preserve"> i </w:t>
      </w:r>
      <w:r w:rsidR="008D545A" w:rsidRPr="00690EE6">
        <w:rPr>
          <w:rFonts w:cstheme="majorHAnsi"/>
        </w:rPr>
        <w:fldChar w:fldCharType="begin"/>
      </w:r>
      <w:r w:rsidR="008D545A" w:rsidRPr="00690EE6">
        <w:rPr>
          <w:rFonts w:cstheme="majorHAnsi"/>
        </w:rPr>
        <w:instrText xml:space="preserve"> REF _Ref52628761 \n \h </w:instrText>
      </w:r>
      <w:r w:rsidR="00C847BB" w:rsidRPr="00690EE6">
        <w:rPr>
          <w:rFonts w:cstheme="majorHAnsi"/>
        </w:rPr>
        <w:instrText xml:space="preserve"> \* MERGEFORMAT </w:instrText>
      </w:r>
      <w:r w:rsidR="008D545A" w:rsidRPr="00690EE6">
        <w:rPr>
          <w:rFonts w:cstheme="majorHAnsi"/>
        </w:rPr>
      </w:r>
      <w:r w:rsidR="008D545A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4</w:t>
      </w:r>
      <w:r w:rsidR="008D545A" w:rsidRPr="00690EE6">
        <w:rPr>
          <w:rFonts w:cstheme="majorHAnsi"/>
        </w:rPr>
        <w:fldChar w:fldCharType="end"/>
      </w:r>
      <w:r w:rsidR="00B22E9C" w:rsidRPr="00690EE6">
        <w:rPr>
          <w:rFonts w:cstheme="majorHAnsi"/>
        </w:rPr>
        <w:t>.</w:t>
      </w:r>
    </w:p>
    <w:p w14:paraId="054D75CA" w14:textId="5C4610B9" w:rsidR="00B22E9C" w:rsidRPr="00690EE6" w:rsidRDefault="00B22E9C" w:rsidP="00E52F80">
      <w:pPr>
        <w:pStyle w:val="Akapitzlist"/>
        <w:numPr>
          <w:ilvl w:val="0"/>
          <w:numId w:val="34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 xml:space="preserve">W przypadkach, o których mowa w ust.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_Ref511644867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 pkt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_Ref511645392 \r \h </w:instrText>
      </w:r>
      <w:r w:rsidR="00A64121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6)</w:t>
      </w:r>
      <w:r w:rsidRPr="00690EE6">
        <w:rPr>
          <w:rFonts w:cstheme="majorHAnsi"/>
        </w:rPr>
        <w:fldChar w:fldCharType="end"/>
      </w:r>
      <w:r w:rsidRPr="00690EE6">
        <w:rPr>
          <w:rFonts w:cstheme="majorHAnsi"/>
        </w:rPr>
        <w:t xml:space="preserve">, przed wykluczeniem </w:t>
      </w:r>
      <w:r w:rsidR="00BB37CD" w:rsidRPr="00690EE6">
        <w:rPr>
          <w:rFonts w:cstheme="majorHAnsi"/>
        </w:rPr>
        <w:t>Wnioskodawcy</w:t>
      </w:r>
      <w:r w:rsidRPr="00690EE6">
        <w:rPr>
          <w:rFonts w:cstheme="majorHAnsi"/>
        </w:rPr>
        <w:t xml:space="preserve">, </w:t>
      </w:r>
      <w:r w:rsidR="00226F21" w:rsidRPr="00690EE6">
        <w:rPr>
          <w:rFonts w:cstheme="majorHAnsi"/>
        </w:rPr>
        <w:t>Z</w:t>
      </w:r>
      <w:r w:rsidRPr="00690EE6">
        <w:rPr>
          <w:rFonts w:cstheme="majorHAnsi"/>
        </w:rPr>
        <w:t xml:space="preserve">amawiający zapewnia temu </w:t>
      </w:r>
      <w:r w:rsidR="00BB37CD" w:rsidRPr="00690EE6">
        <w:rPr>
          <w:rFonts w:cstheme="majorHAnsi"/>
        </w:rPr>
        <w:t xml:space="preserve">Wnioskodawcy </w:t>
      </w:r>
      <w:r w:rsidRPr="00690EE6">
        <w:rPr>
          <w:rFonts w:cstheme="majorHAnsi"/>
        </w:rPr>
        <w:t>możliwość udowodnienia, że jego udział w</w:t>
      </w:r>
      <w:r w:rsidR="00000DF9" w:rsidRPr="00690EE6">
        <w:rPr>
          <w:rFonts w:cstheme="majorHAnsi"/>
        </w:rPr>
        <w:t> </w:t>
      </w:r>
      <w:r w:rsidRPr="00690EE6">
        <w:rPr>
          <w:rFonts w:cstheme="majorHAnsi"/>
        </w:rPr>
        <w:t xml:space="preserve">przygotowaniu </w:t>
      </w:r>
      <w:r w:rsidR="003754C4" w:rsidRPr="00690EE6">
        <w:rPr>
          <w:rFonts w:cstheme="majorHAnsi"/>
        </w:rPr>
        <w:t>P</w:t>
      </w:r>
      <w:r w:rsidRPr="00690EE6">
        <w:rPr>
          <w:rFonts w:cstheme="majorHAnsi"/>
        </w:rPr>
        <w:t xml:space="preserve">ostępowania o udzielenie zamówienia nie zakłóci konkurencji. </w:t>
      </w:r>
    </w:p>
    <w:p w14:paraId="07AC7EA8" w14:textId="77777777" w:rsidR="00B22E9C" w:rsidRPr="00690EE6" w:rsidRDefault="00B22E9C" w:rsidP="00E52F80">
      <w:pPr>
        <w:pStyle w:val="Akapitzlist"/>
        <w:numPr>
          <w:ilvl w:val="0"/>
          <w:numId w:val="34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lastRenderedPageBreak/>
        <w:t xml:space="preserve">Zamawiający może wykluczyć </w:t>
      </w:r>
      <w:r w:rsidR="00226F21" w:rsidRPr="00690EE6">
        <w:rPr>
          <w:rFonts w:cstheme="majorHAnsi"/>
        </w:rPr>
        <w:t>W</w:t>
      </w:r>
      <w:r w:rsidR="006E2DEB" w:rsidRPr="00690EE6">
        <w:rPr>
          <w:rFonts w:cstheme="majorHAnsi"/>
        </w:rPr>
        <w:t>nioskodawcę</w:t>
      </w:r>
      <w:r w:rsidRPr="00690EE6">
        <w:rPr>
          <w:rFonts w:cstheme="majorHAnsi"/>
        </w:rPr>
        <w:t xml:space="preserve"> na każdym etapie Postępowania aż do zawarcia </w:t>
      </w:r>
      <w:r w:rsidR="005B4943" w:rsidRPr="00690EE6">
        <w:rPr>
          <w:rFonts w:cstheme="majorHAnsi"/>
        </w:rPr>
        <w:t>U</w:t>
      </w:r>
      <w:r w:rsidRPr="00690EE6">
        <w:rPr>
          <w:rFonts w:cstheme="majorHAnsi"/>
        </w:rPr>
        <w:t>mowy.</w:t>
      </w:r>
    </w:p>
    <w:p w14:paraId="58E85973" w14:textId="77777777" w:rsidR="002B1959" w:rsidRPr="00690EE6" w:rsidRDefault="002B1959" w:rsidP="00AF3916">
      <w:pPr>
        <w:pStyle w:val="Akapitzlist"/>
        <w:spacing w:after="0" w:line="240" w:lineRule="auto"/>
        <w:ind w:left="567" w:hanging="425"/>
        <w:jc w:val="both"/>
        <w:rPr>
          <w:rFonts w:cstheme="majorHAnsi"/>
        </w:rPr>
      </w:pPr>
    </w:p>
    <w:p w14:paraId="64BC72B5" w14:textId="50596933" w:rsidR="00AA1C84" w:rsidRPr="00690EE6" w:rsidRDefault="008C0349" w:rsidP="00933314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122" w:name="_Toc494180641"/>
      <w:bookmarkStart w:id="123" w:name="_Toc496261291"/>
      <w:bookmarkStart w:id="124" w:name="_Toc503862999"/>
      <w:bookmarkStart w:id="125" w:name="_Ref52541782"/>
      <w:bookmarkStart w:id="126" w:name="_Ref52645428"/>
      <w:bookmarkStart w:id="127" w:name="_Toc53786417"/>
      <w:bookmarkStart w:id="128" w:name="_Toc54826857"/>
      <w:bookmarkStart w:id="129" w:name="_Toc54730603"/>
      <w:bookmarkStart w:id="130" w:name="_Toc59586213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Harmonogram</w:t>
      </w:r>
      <w:bookmarkEnd w:id="122"/>
      <w:bookmarkEnd w:id="123"/>
      <w:bookmarkEnd w:id="124"/>
      <w:r w:rsidR="00AF3916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</w:t>
      </w:r>
      <w:r w:rsidR="00390FB3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Przedsięwzięcia</w:t>
      </w:r>
      <w:bookmarkEnd w:id="125"/>
      <w:r w:rsidR="003E1DC9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i spotkanie z potencjalnymi Wnioskodawcami</w:t>
      </w:r>
      <w:bookmarkEnd w:id="126"/>
      <w:bookmarkEnd w:id="127"/>
      <w:bookmarkEnd w:id="128"/>
      <w:bookmarkEnd w:id="129"/>
      <w:bookmarkEnd w:id="130"/>
    </w:p>
    <w:p w14:paraId="2C89731B" w14:textId="475608EB" w:rsidR="00AF284B" w:rsidRPr="00690EE6" w:rsidRDefault="008C0349" w:rsidP="00E52F80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>Harmonogram</w:t>
      </w:r>
      <w:r w:rsidR="00AF3916" w:rsidRPr="00690EE6">
        <w:rPr>
          <w:rFonts w:cstheme="majorHAnsi"/>
        </w:rPr>
        <w:t xml:space="preserve"> </w:t>
      </w:r>
      <w:r w:rsidR="00390FB3" w:rsidRPr="00690EE6">
        <w:rPr>
          <w:rFonts w:cstheme="majorHAnsi"/>
        </w:rPr>
        <w:t>Przedsięwzięcia</w:t>
      </w:r>
      <w:r w:rsidRPr="00690EE6">
        <w:rPr>
          <w:rFonts w:cstheme="majorHAnsi"/>
        </w:rPr>
        <w:t xml:space="preserve"> </w:t>
      </w:r>
      <w:r w:rsidR="00FA00F6" w:rsidRPr="00690EE6">
        <w:rPr>
          <w:rFonts w:cstheme="majorHAnsi"/>
        </w:rPr>
        <w:t xml:space="preserve">zawarty jest w </w:t>
      </w:r>
      <w:r w:rsidRPr="00690EE6">
        <w:rPr>
          <w:rFonts w:cstheme="majorHAnsi"/>
        </w:rPr>
        <w:t>Załącznik</w:t>
      </w:r>
      <w:r w:rsidR="00FA00F6" w:rsidRPr="00690EE6">
        <w:rPr>
          <w:rFonts w:cstheme="majorHAnsi"/>
        </w:rPr>
        <w:t>u</w:t>
      </w:r>
      <w:r w:rsidRPr="00690EE6">
        <w:rPr>
          <w:rFonts w:cstheme="majorHAnsi"/>
        </w:rPr>
        <w:t xml:space="preserve"> nr </w:t>
      </w:r>
      <w:r w:rsidR="005121BB" w:rsidRPr="00690EE6">
        <w:t>4</w:t>
      </w:r>
      <w:r w:rsidR="00375269" w:rsidRPr="00690EE6">
        <w:rPr>
          <w:rFonts w:cstheme="majorHAnsi"/>
        </w:rPr>
        <w:t xml:space="preserve"> </w:t>
      </w:r>
      <w:r w:rsidR="00DB7A86" w:rsidRPr="00690EE6">
        <w:rPr>
          <w:rFonts w:cstheme="majorHAnsi"/>
        </w:rPr>
        <w:t xml:space="preserve">do Regulaminu. </w:t>
      </w:r>
    </w:p>
    <w:p w14:paraId="2D929696" w14:textId="0EC336F6" w:rsidR="00D62594" w:rsidRPr="00690EE6" w:rsidRDefault="008C0349" w:rsidP="78C54F99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131" w:name="_Ref52645431"/>
      <w:r w:rsidRPr="00690EE6">
        <w:rPr>
          <w:rFonts w:cstheme="majorBidi"/>
        </w:rPr>
        <w:t xml:space="preserve">NCBR </w:t>
      </w:r>
      <w:r w:rsidR="005374D9" w:rsidRPr="00690EE6">
        <w:rPr>
          <w:rFonts w:cstheme="majorBidi"/>
        </w:rPr>
        <w:t xml:space="preserve">w trakcie </w:t>
      </w:r>
      <w:r w:rsidR="34E505A2" w:rsidRPr="00690EE6">
        <w:rPr>
          <w:rFonts w:cstheme="majorBidi"/>
        </w:rPr>
        <w:t>P</w:t>
      </w:r>
      <w:r w:rsidR="005374D9" w:rsidRPr="00690EE6">
        <w:rPr>
          <w:rFonts w:cstheme="majorBidi"/>
        </w:rPr>
        <w:t xml:space="preserve">ostępowania może </w:t>
      </w:r>
      <w:r w:rsidR="00545F4A" w:rsidRPr="00690EE6">
        <w:rPr>
          <w:rFonts w:cstheme="majorBidi"/>
        </w:rPr>
        <w:t>dokonywa</w:t>
      </w:r>
      <w:r w:rsidR="005374D9" w:rsidRPr="00690EE6">
        <w:rPr>
          <w:rFonts w:cstheme="majorBidi"/>
        </w:rPr>
        <w:t>ć</w:t>
      </w:r>
      <w:r w:rsidR="00545F4A" w:rsidRPr="00690EE6">
        <w:rPr>
          <w:rFonts w:cstheme="majorBidi"/>
        </w:rPr>
        <w:t xml:space="preserve"> </w:t>
      </w:r>
      <w:r w:rsidR="003D387A" w:rsidRPr="00690EE6">
        <w:rPr>
          <w:rFonts w:cstheme="majorBidi"/>
        </w:rPr>
        <w:t xml:space="preserve">zmian </w:t>
      </w:r>
      <w:r w:rsidR="0004269C" w:rsidRPr="00690EE6">
        <w:rPr>
          <w:rFonts w:cstheme="majorBidi"/>
        </w:rPr>
        <w:t>terminów określonych w Harmonogramie</w:t>
      </w:r>
      <w:r w:rsidR="00E9232B" w:rsidRPr="00690EE6">
        <w:rPr>
          <w:rFonts w:cstheme="majorBidi"/>
        </w:rPr>
        <w:t>,</w:t>
      </w:r>
      <w:r w:rsidR="00D1181A" w:rsidRPr="00690EE6">
        <w:rPr>
          <w:rFonts w:cstheme="majorBidi"/>
        </w:rPr>
        <w:t xml:space="preserve"> w tym</w:t>
      </w:r>
      <w:r w:rsidR="007575FA" w:rsidRPr="00690EE6">
        <w:rPr>
          <w:rFonts w:cstheme="majorBidi"/>
        </w:rPr>
        <w:t xml:space="preserve"> m.in. przedłużeni</w:t>
      </w:r>
      <w:r w:rsidR="7B7D8610" w:rsidRPr="00690EE6">
        <w:rPr>
          <w:rFonts w:cstheme="majorBidi"/>
        </w:rPr>
        <w:t>a</w:t>
      </w:r>
      <w:r w:rsidR="007575FA" w:rsidRPr="00690EE6">
        <w:rPr>
          <w:rFonts w:cstheme="majorBidi"/>
        </w:rPr>
        <w:t xml:space="preserve"> terminu na zgłaszanie przez </w:t>
      </w:r>
      <w:r w:rsidR="00D15DB4" w:rsidRPr="00690EE6">
        <w:rPr>
          <w:rFonts w:cstheme="majorBidi"/>
        </w:rPr>
        <w:t>Wnioskodawców</w:t>
      </w:r>
      <w:r w:rsidR="007575FA" w:rsidRPr="00690EE6">
        <w:rPr>
          <w:rFonts w:cstheme="majorBidi"/>
        </w:rPr>
        <w:t xml:space="preserve"> pytań i propozycji zmian oraz terminu </w:t>
      </w:r>
      <w:r w:rsidR="00D1181A" w:rsidRPr="00690EE6">
        <w:rPr>
          <w:rFonts w:cstheme="majorBidi"/>
        </w:rPr>
        <w:t>składania Wniosków</w:t>
      </w:r>
      <w:r w:rsidR="00545F4A" w:rsidRPr="00690EE6">
        <w:rPr>
          <w:rFonts w:cstheme="majorBidi"/>
        </w:rPr>
        <w:t>,</w:t>
      </w:r>
      <w:r w:rsidR="00991D97" w:rsidRPr="00690EE6">
        <w:rPr>
          <w:rFonts w:cstheme="majorBidi"/>
        </w:rPr>
        <w:t xml:space="preserve"> bez podania przyczyn</w:t>
      </w:r>
      <w:r w:rsidR="007575FA" w:rsidRPr="00690EE6">
        <w:rPr>
          <w:rFonts w:cstheme="majorBidi"/>
        </w:rPr>
        <w:t>.</w:t>
      </w:r>
      <w:bookmarkEnd w:id="131"/>
    </w:p>
    <w:p w14:paraId="0D0933B0" w14:textId="579D59CD" w:rsidR="003E1DC9" w:rsidRPr="00690EE6" w:rsidRDefault="003E1DC9" w:rsidP="00E52F80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HAnsi"/>
        </w:rPr>
      </w:pPr>
      <w:r w:rsidRPr="00690EE6">
        <w:rPr>
          <w:rFonts w:cstheme="majorHAnsi"/>
        </w:rPr>
        <w:t xml:space="preserve">NCBR, po ogłoszeniu niniejszego </w:t>
      </w:r>
      <w:r w:rsidR="004E4FAF" w:rsidRPr="00690EE6">
        <w:rPr>
          <w:rFonts w:cstheme="majorHAnsi"/>
        </w:rPr>
        <w:t>Postępowania</w:t>
      </w:r>
      <w:r w:rsidRPr="00690EE6">
        <w:rPr>
          <w:rFonts w:cstheme="majorHAnsi"/>
        </w:rPr>
        <w:t xml:space="preserve">, może przeprowadzić spotkanie informacyjne dla potencjalnych Wnioskodawców, w postaci spotkania stacjonarnego lub </w:t>
      </w:r>
      <w:r w:rsidR="007F4DB2" w:rsidRPr="00690EE6">
        <w:rPr>
          <w:rFonts w:cstheme="majorHAnsi"/>
        </w:rPr>
        <w:t>wideokonferencji</w:t>
      </w:r>
      <w:r w:rsidRPr="00690EE6">
        <w:rPr>
          <w:rFonts w:cstheme="majorHAnsi"/>
        </w:rPr>
        <w:t>. O</w:t>
      </w:r>
      <w:r w:rsidR="008D5292" w:rsidRPr="00690EE6">
        <w:rPr>
          <w:rFonts w:cstheme="majorHAnsi"/>
        </w:rPr>
        <w:t> </w:t>
      </w:r>
      <w:r w:rsidRPr="00690EE6">
        <w:rPr>
          <w:rFonts w:cstheme="majorHAnsi"/>
        </w:rPr>
        <w:t>fakcie</w:t>
      </w:r>
      <w:r w:rsidR="00415F65" w:rsidRPr="00690EE6">
        <w:rPr>
          <w:rFonts w:cstheme="majorHAnsi"/>
        </w:rPr>
        <w:t>, formie</w:t>
      </w:r>
      <w:r w:rsidRPr="00690EE6">
        <w:rPr>
          <w:rFonts w:cstheme="majorHAnsi"/>
        </w:rPr>
        <w:t xml:space="preserve"> i terminie spotkania informacyjnego NCBR </w:t>
      </w:r>
      <w:r w:rsidR="005374D9" w:rsidRPr="00690EE6">
        <w:rPr>
          <w:rFonts w:cstheme="majorHAnsi"/>
        </w:rPr>
        <w:t xml:space="preserve">poinformuje </w:t>
      </w:r>
      <w:r w:rsidR="00D33B10" w:rsidRPr="00690EE6">
        <w:rPr>
          <w:rFonts w:cstheme="majorHAnsi"/>
        </w:rPr>
        <w:t xml:space="preserve">na stronie podmiotowej Centrum w Biuletynie Informacji Publicznej, </w:t>
      </w:r>
      <w:r w:rsidRPr="00690EE6">
        <w:rPr>
          <w:rFonts w:cstheme="majorHAnsi"/>
        </w:rPr>
        <w:t xml:space="preserve">z </w:t>
      </w:r>
      <w:r w:rsidR="00D85F8E" w:rsidRPr="00690EE6">
        <w:rPr>
          <w:rFonts w:cstheme="majorHAnsi"/>
        </w:rPr>
        <w:t xml:space="preserve">co najmniej </w:t>
      </w:r>
      <w:r w:rsidRPr="00690EE6">
        <w:rPr>
          <w:rFonts w:cstheme="majorHAnsi"/>
        </w:rPr>
        <w:t>siedmiodniowym wyprzedzeniem.</w:t>
      </w:r>
    </w:p>
    <w:p w14:paraId="52484EE8" w14:textId="56B89879" w:rsidR="005374D9" w:rsidRPr="00690EE6" w:rsidRDefault="005374D9" w:rsidP="78C54F99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00690EE6">
        <w:rPr>
          <w:rFonts w:cstheme="majorBidi"/>
        </w:rPr>
        <w:t>W przypadku</w:t>
      </w:r>
      <w:r w:rsidR="14E5A1AC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jeśli koniec terminu określonego w Harmonogramie Przedsięwzięcia wypada w sobotę, niedzielę lub dzień ustawowo wolny w Polsce od pracy, termin taki ulega przedłużeniu i upływa w pierwszym Dniu Roboczym po takim dniu.</w:t>
      </w:r>
    </w:p>
    <w:p w14:paraId="2D3E9E80" w14:textId="77777777" w:rsidR="00DE75BC" w:rsidRPr="00690EE6" w:rsidRDefault="00DE75BC" w:rsidP="00DE75BC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6BA7C78A" w14:textId="04AE066E" w:rsidR="00E1429D" w:rsidRPr="00690EE6" w:rsidRDefault="001A1939" w:rsidP="00933314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132" w:name="_Ref52630162"/>
      <w:bookmarkStart w:id="133" w:name="_Toc53786418"/>
      <w:bookmarkStart w:id="134" w:name="_Toc54826858"/>
      <w:bookmarkStart w:id="135" w:name="_Toc54730604"/>
      <w:bookmarkStart w:id="136" w:name="_Toc59586214"/>
      <w:bookmarkStart w:id="137" w:name="_Toc494180644"/>
      <w:bookmarkStart w:id="138" w:name="_Ref495413196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Ogłoszenie Postępowania i Wnioski</w:t>
      </w:r>
      <w:bookmarkEnd w:id="132"/>
      <w:bookmarkEnd w:id="133"/>
      <w:bookmarkEnd w:id="134"/>
      <w:bookmarkEnd w:id="135"/>
      <w:bookmarkEnd w:id="136"/>
    </w:p>
    <w:p w14:paraId="1E9EEB2D" w14:textId="508D2A31" w:rsidR="00547CE5" w:rsidRPr="00690EE6" w:rsidRDefault="0004269C" w:rsidP="00E52F80">
      <w:pPr>
        <w:pStyle w:val="Nagwek2"/>
        <w:keepNext w:val="0"/>
        <w:keepLines w:val="0"/>
        <w:numPr>
          <w:ilvl w:val="1"/>
          <w:numId w:val="13"/>
        </w:numPr>
        <w:spacing w:before="0" w:line="240" w:lineRule="auto"/>
        <w:ind w:left="567" w:hanging="567"/>
        <w:jc w:val="both"/>
        <w:rPr>
          <w:rFonts w:asciiTheme="minorHAnsi" w:eastAsia="Arial Unicode MS" w:hAnsiTheme="minorHAnsi" w:cs="Times New Roman"/>
          <w:b/>
          <w:color w:val="C00000"/>
          <w:sz w:val="24"/>
          <w:szCs w:val="24"/>
        </w:rPr>
      </w:pPr>
      <w:bookmarkStart w:id="139" w:name="_Ref52633966"/>
      <w:bookmarkStart w:id="140" w:name="_Toc53786419"/>
      <w:bookmarkStart w:id="141" w:name="_Toc54826859"/>
      <w:bookmarkStart w:id="142" w:name="_Toc54730605"/>
      <w:bookmarkStart w:id="143" w:name="_Toc59586215"/>
      <w:r w:rsidRPr="00690EE6">
        <w:rPr>
          <w:rFonts w:asciiTheme="minorHAnsi" w:eastAsia="Arial Unicode MS" w:hAnsiTheme="minorHAnsi" w:cs="Times New Roman"/>
          <w:b/>
          <w:color w:val="C00000"/>
          <w:sz w:val="24"/>
          <w:szCs w:val="24"/>
        </w:rPr>
        <w:t>Ogłoszenie</w:t>
      </w:r>
      <w:r w:rsidR="00425351" w:rsidRPr="00690EE6">
        <w:rPr>
          <w:rFonts w:asciiTheme="minorHAnsi" w:eastAsia="Arial Unicode MS" w:hAnsiTheme="minorHAnsi" w:cs="Times New Roman"/>
          <w:b/>
          <w:color w:val="C00000"/>
          <w:sz w:val="24"/>
          <w:szCs w:val="24"/>
        </w:rPr>
        <w:t xml:space="preserve"> Postępowania</w:t>
      </w:r>
      <w:bookmarkEnd w:id="139"/>
      <w:bookmarkEnd w:id="140"/>
      <w:bookmarkEnd w:id="141"/>
      <w:bookmarkEnd w:id="142"/>
      <w:bookmarkEnd w:id="143"/>
    </w:p>
    <w:p w14:paraId="51B0E281" w14:textId="77777777" w:rsidR="00547CE5" w:rsidRPr="00690EE6" w:rsidRDefault="00547CE5" w:rsidP="00547CE5">
      <w:pPr>
        <w:pStyle w:val="Akapitzlist"/>
        <w:spacing w:after="0" w:line="240" w:lineRule="auto"/>
        <w:ind w:left="567"/>
        <w:jc w:val="both"/>
        <w:rPr>
          <w:rFonts w:eastAsia="Calibri" w:cs="Calibri Light"/>
        </w:rPr>
      </w:pPr>
    </w:p>
    <w:p w14:paraId="09EE61CF" w14:textId="62A0515E" w:rsidR="00547CE5" w:rsidRPr="00690EE6" w:rsidRDefault="00547CE5" w:rsidP="46BA0760">
      <w:pPr>
        <w:pStyle w:val="Akapitzlist"/>
        <w:numPr>
          <w:ilvl w:val="0"/>
          <w:numId w:val="28"/>
        </w:numPr>
        <w:spacing w:after="0" w:line="240" w:lineRule="auto"/>
        <w:ind w:left="567" w:hanging="425"/>
        <w:jc w:val="both"/>
        <w:rPr>
          <w:rFonts w:cstheme="majorBidi"/>
        </w:rPr>
      </w:pPr>
      <w:r w:rsidRPr="00690EE6">
        <w:rPr>
          <w:rFonts w:cstheme="majorBidi"/>
        </w:rPr>
        <w:t>Ogłoszenie o Postępowaniu, w tym ogłoszenie Regulaminu</w:t>
      </w:r>
      <w:r w:rsidR="00D33B10" w:rsidRPr="00690EE6">
        <w:rPr>
          <w:rFonts w:cstheme="majorBidi"/>
        </w:rPr>
        <w:t>,</w:t>
      </w:r>
      <w:r w:rsidR="00E9232B" w:rsidRPr="00690EE6">
        <w:rPr>
          <w:rFonts w:cstheme="majorBidi"/>
        </w:rPr>
        <w:t xml:space="preserve"> jest publikowane </w:t>
      </w:r>
      <w:r w:rsidR="00534D77" w:rsidRPr="00690EE6">
        <w:rPr>
          <w:rFonts w:cstheme="majorBidi"/>
        </w:rPr>
        <w:t xml:space="preserve">na </w:t>
      </w:r>
      <w:r w:rsidRPr="00690EE6">
        <w:rPr>
          <w:rFonts w:cstheme="majorBidi"/>
        </w:rPr>
        <w:t>stron</w:t>
      </w:r>
      <w:r w:rsidR="00534D77" w:rsidRPr="00690EE6">
        <w:rPr>
          <w:rFonts w:cstheme="majorBidi"/>
        </w:rPr>
        <w:t>ie</w:t>
      </w:r>
      <w:r w:rsidRPr="00690EE6">
        <w:rPr>
          <w:rFonts w:cstheme="majorBidi"/>
        </w:rPr>
        <w:t xml:space="preserve"> </w:t>
      </w:r>
      <w:r w:rsidR="00534D77" w:rsidRPr="00690EE6">
        <w:rPr>
          <w:rFonts w:cstheme="majorBidi"/>
        </w:rPr>
        <w:t xml:space="preserve">podmiotowej </w:t>
      </w:r>
      <w:r w:rsidRPr="00690EE6">
        <w:rPr>
          <w:rFonts w:cstheme="majorBidi"/>
        </w:rPr>
        <w:t>Centrum w Biuletynie Informacji Publicznej</w:t>
      </w:r>
      <w:r w:rsidR="00352391" w:rsidRPr="00690EE6">
        <w:rPr>
          <w:rFonts w:cstheme="majorBidi"/>
        </w:rPr>
        <w:t xml:space="preserve"> i</w:t>
      </w:r>
      <w:r w:rsidRPr="00690EE6">
        <w:rPr>
          <w:rFonts w:cstheme="majorBidi"/>
        </w:rPr>
        <w:t xml:space="preserve"> na stronie podmiotowej urzędu </w:t>
      </w:r>
      <w:r w:rsidR="00DE75BC" w:rsidRPr="00690EE6">
        <w:rPr>
          <w:rFonts w:cstheme="majorBidi"/>
        </w:rPr>
        <w:t xml:space="preserve">ministra właściwego w </w:t>
      </w:r>
      <w:r w:rsidR="00C8432D" w:rsidRPr="00690EE6">
        <w:rPr>
          <w:rFonts w:cstheme="majorBidi"/>
        </w:rPr>
        <w:t xml:space="preserve">zakresie </w:t>
      </w:r>
      <w:r w:rsidR="00DE75BC" w:rsidRPr="00690EE6">
        <w:rPr>
          <w:rFonts w:cstheme="majorBidi"/>
        </w:rPr>
        <w:t xml:space="preserve">nadzoru nad działalnością NCBR </w:t>
      </w:r>
      <w:r w:rsidRPr="00690EE6">
        <w:rPr>
          <w:rFonts w:cstheme="majorBidi"/>
        </w:rPr>
        <w:t>w Biuletynie Informacji Publicznej</w:t>
      </w:r>
      <w:r w:rsidR="0004269C" w:rsidRPr="00690EE6">
        <w:rPr>
          <w:rFonts w:cstheme="majorBidi"/>
        </w:rPr>
        <w:t xml:space="preserve">. Dodatkowo NCBR </w:t>
      </w:r>
      <w:r w:rsidR="00DE75BC" w:rsidRPr="00690EE6">
        <w:rPr>
          <w:rFonts w:cstheme="majorBidi"/>
        </w:rPr>
        <w:t>dokonuje</w:t>
      </w:r>
      <w:r w:rsidR="004D50F2" w:rsidRPr="00690EE6">
        <w:rPr>
          <w:rFonts w:cstheme="majorBidi"/>
        </w:rPr>
        <w:t xml:space="preserve"> </w:t>
      </w:r>
      <w:r w:rsidR="00806BAD" w:rsidRPr="00690EE6">
        <w:rPr>
          <w:rFonts w:cstheme="majorBidi"/>
        </w:rPr>
        <w:t>dobrowolne</w:t>
      </w:r>
      <w:r w:rsidR="0004269C" w:rsidRPr="00690EE6">
        <w:rPr>
          <w:rFonts w:cstheme="majorBidi"/>
        </w:rPr>
        <w:t>go ogłoszenia</w:t>
      </w:r>
      <w:r w:rsidR="00806BAD" w:rsidRPr="00690EE6">
        <w:rPr>
          <w:rFonts w:cstheme="majorBidi"/>
        </w:rPr>
        <w:t xml:space="preserve"> w Dzienniku Urzędowym Unii Europejskiej</w:t>
      </w:r>
      <w:r w:rsidR="00FA698F" w:rsidRPr="00690EE6">
        <w:rPr>
          <w:rFonts w:cstheme="majorBidi"/>
        </w:rPr>
        <w:t xml:space="preserve"> oraz </w:t>
      </w:r>
      <w:r w:rsidR="00DE75BC" w:rsidRPr="00690EE6">
        <w:rPr>
          <w:rFonts w:cstheme="majorBidi"/>
        </w:rPr>
        <w:t xml:space="preserve">może dokonać ogłoszenia </w:t>
      </w:r>
      <w:r w:rsidR="00FA698F" w:rsidRPr="00690EE6">
        <w:rPr>
          <w:rFonts w:cstheme="majorBidi"/>
        </w:rPr>
        <w:t>w dzienniku o zasięgu ogólnopolskim</w:t>
      </w:r>
      <w:r w:rsidR="00806BAD" w:rsidRPr="00690EE6">
        <w:rPr>
          <w:rFonts w:cstheme="majorBidi"/>
        </w:rPr>
        <w:t>.</w:t>
      </w:r>
    </w:p>
    <w:p w14:paraId="192AE7BE" w14:textId="6C471F4C" w:rsidR="0000658C" w:rsidRPr="00690EE6" w:rsidRDefault="00D1181A" w:rsidP="79224619">
      <w:pPr>
        <w:pStyle w:val="Akapitzlist"/>
        <w:numPr>
          <w:ilvl w:val="0"/>
          <w:numId w:val="28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144" w:name="_Ref62506750"/>
      <w:r w:rsidRPr="79224619">
        <w:rPr>
          <w:rFonts w:cstheme="majorBidi"/>
        </w:rPr>
        <w:t xml:space="preserve">Z zastrzeżeniem </w:t>
      </w:r>
      <w:r w:rsidR="007E75F1" w:rsidRPr="79224619">
        <w:rPr>
          <w:rFonts w:cstheme="majorBidi"/>
        </w:rPr>
        <w:t>Rozdziału</w:t>
      </w:r>
      <w:r w:rsidRPr="79224619">
        <w:rPr>
          <w:rFonts w:cstheme="majorBidi"/>
        </w:rPr>
        <w:t xml:space="preserve"> </w:t>
      </w:r>
      <w:r w:rsidR="00DE75BC" w:rsidRPr="79224619">
        <w:rPr>
          <w:rFonts w:cstheme="majorBidi"/>
        </w:rPr>
        <w:fldChar w:fldCharType="begin"/>
      </w:r>
      <w:r w:rsidR="00DE75BC" w:rsidRPr="79224619">
        <w:rPr>
          <w:rFonts w:cstheme="majorBidi"/>
        </w:rPr>
        <w:instrText xml:space="preserve"> REF _Ref52541782 \r \h </w:instrText>
      </w:r>
      <w:r w:rsidR="00C847BB" w:rsidRPr="79224619">
        <w:rPr>
          <w:rFonts w:cstheme="majorBidi"/>
        </w:rPr>
        <w:instrText xml:space="preserve"> \* MERGEFORMAT </w:instrText>
      </w:r>
      <w:r w:rsidR="00DE75BC" w:rsidRPr="79224619">
        <w:rPr>
          <w:rFonts w:cstheme="majorBidi"/>
        </w:rPr>
      </w:r>
      <w:r w:rsidR="00DE75BC" w:rsidRPr="79224619">
        <w:rPr>
          <w:rFonts w:cstheme="majorBidi"/>
        </w:rPr>
        <w:fldChar w:fldCharType="separate"/>
      </w:r>
      <w:r w:rsidR="00FA6E7B">
        <w:rPr>
          <w:rFonts w:cstheme="majorBidi"/>
        </w:rPr>
        <w:t>III</w:t>
      </w:r>
      <w:r w:rsidR="00DE75BC" w:rsidRPr="79224619">
        <w:rPr>
          <w:rFonts w:cstheme="majorBidi"/>
        </w:rPr>
        <w:fldChar w:fldCharType="end"/>
      </w:r>
      <w:r w:rsidR="00DE75BC" w:rsidRPr="79224619">
        <w:rPr>
          <w:rFonts w:cstheme="majorBidi"/>
        </w:rPr>
        <w:t xml:space="preserve"> </w:t>
      </w:r>
      <w:r w:rsidRPr="79224619">
        <w:rPr>
          <w:rFonts w:cstheme="majorBidi"/>
        </w:rPr>
        <w:t>ust. 2, d</w:t>
      </w:r>
      <w:r w:rsidR="00DB7681" w:rsidRPr="79224619">
        <w:rPr>
          <w:rFonts w:cstheme="majorBidi"/>
        </w:rPr>
        <w:t xml:space="preserve">o upływu terminu określonego w Harmonogramie Przedsięwzięcia, Wnioskodawcy mogą przedstawiać pytania do dokumentacji Przedsięwzięcia lub propozycje dokonania w niej zmian na adres e-mail: </w:t>
      </w:r>
      <w:hyperlink r:id="rId16" w:history="1">
        <w:r w:rsidR="00DB7681" w:rsidRPr="79224619">
          <w:rPr>
            <w:rStyle w:val="Hipercze"/>
            <w:rFonts w:cstheme="majorBidi"/>
          </w:rPr>
          <w:t>przetargi@ncbr.gov.pl</w:t>
        </w:r>
      </w:hyperlink>
      <w:r w:rsidR="00DB7681" w:rsidRPr="79224619">
        <w:rPr>
          <w:rFonts w:cstheme="majorBidi"/>
        </w:rPr>
        <w:t xml:space="preserve">. Pytania i propozycje zmian zgłaszane przez </w:t>
      </w:r>
      <w:r w:rsidR="00D15DB4" w:rsidRPr="79224619">
        <w:rPr>
          <w:rFonts w:cstheme="majorBidi"/>
        </w:rPr>
        <w:t>Wnioskodawców</w:t>
      </w:r>
      <w:r w:rsidR="00DB7681" w:rsidRPr="79224619">
        <w:rPr>
          <w:rFonts w:cstheme="majorBidi"/>
        </w:rPr>
        <w:t>, po ich anonimizacji, podlegają publikacji na Stronie internetowej Centrum.</w:t>
      </w:r>
      <w:r w:rsidR="00DD3CF1" w:rsidRPr="79224619">
        <w:rPr>
          <w:rFonts w:cstheme="majorBidi"/>
        </w:rPr>
        <w:t xml:space="preserve"> </w:t>
      </w:r>
      <w:r w:rsidR="00DD3CF1" w:rsidRPr="79224619">
        <w:rPr>
          <w:color w:val="1F497D"/>
        </w:rPr>
        <w:t xml:space="preserve">Po upływie ww. terminu, Wnioskodawcy mogą przesyłać pytania i propozycje zmian do Zamawiającego, z zastrzeżeniem, że Zamawiający może pozostawić takie pytania i propozycje zmian bez odpowiedzi, jeśli przez wzgląd na Harmonogram Postępowania udzielenie odpowiedzi nie będzie możliwe lub </w:t>
      </w:r>
      <w:r w:rsidR="5981DD6E" w:rsidRPr="79224619">
        <w:rPr>
          <w:color w:val="1F497D"/>
        </w:rPr>
        <w:t xml:space="preserve">ich rozpoznanie </w:t>
      </w:r>
      <w:r w:rsidR="00DD3CF1" w:rsidRPr="79224619">
        <w:rPr>
          <w:color w:val="1F497D"/>
        </w:rPr>
        <w:t>nie będ</w:t>
      </w:r>
      <w:r w:rsidR="23844A70" w:rsidRPr="79224619">
        <w:rPr>
          <w:color w:val="1F497D"/>
        </w:rPr>
        <w:t>zie uznane</w:t>
      </w:r>
      <w:r w:rsidR="00DD3CF1" w:rsidRPr="79224619">
        <w:rPr>
          <w:color w:val="1F497D"/>
        </w:rPr>
        <w:t xml:space="preserve"> przez Zamawiającego uznane za </w:t>
      </w:r>
      <w:r w:rsidR="715D010D" w:rsidRPr="79224619">
        <w:rPr>
          <w:color w:val="1F497D"/>
        </w:rPr>
        <w:t>celowe na tym etapie Postępowania</w:t>
      </w:r>
      <w:r w:rsidR="00DD3CF1" w:rsidRPr="79224619">
        <w:rPr>
          <w:color w:val="1F497D"/>
        </w:rPr>
        <w:t>.</w:t>
      </w:r>
      <w:bookmarkEnd w:id="144"/>
    </w:p>
    <w:p w14:paraId="28792F16" w14:textId="0A69BDB7" w:rsidR="00DB7681" w:rsidRPr="00690EE6" w:rsidRDefault="00DB7681" w:rsidP="00E52F80">
      <w:pPr>
        <w:pStyle w:val="Akapitzlist"/>
        <w:numPr>
          <w:ilvl w:val="0"/>
          <w:numId w:val="28"/>
        </w:numPr>
        <w:spacing w:after="0" w:line="240" w:lineRule="auto"/>
        <w:ind w:left="567" w:hanging="425"/>
        <w:jc w:val="both"/>
        <w:rPr>
          <w:iCs/>
        </w:rPr>
      </w:pPr>
      <w:r w:rsidRPr="00690EE6">
        <w:rPr>
          <w:iCs/>
        </w:rPr>
        <w:t>NCBR może do upływu terminu składania Wniosków dokonywać zmian w dokumentacji Przedsięwzięcia</w:t>
      </w:r>
      <w:r w:rsidR="004E4FAF" w:rsidRPr="00690EE6">
        <w:rPr>
          <w:iCs/>
        </w:rPr>
        <w:t xml:space="preserve">, </w:t>
      </w:r>
      <w:r w:rsidR="005374D9" w:rsidRPr="00690EE6">
        <w:rPr>
          <w:iCs/>
        </w:rPr>
        <w:t>także</w:t>
      </w:r>
      <w:r w:rsidR="004E4FAF" w:rsidRPr="00690EE6">
        <w:rPr>
          <w:iCs/>
        </w:rPr>
        <w:t xml:space="preserve"> z własnej inicjatywy</w:t>
      </w:r>
      <w:r w:rsidRPr="00690EE6">
        <w:rPr>
          <w:iCs/>
        </w:rPr>
        <w:t>, z zastrzeżeniem ust. 4</w:t>
      </w:r>
      <w:r w:rsidR="001772C4" w:rsidRPr="00690EE6">
        <w:rPr>
          <w:iCs/>
        </w:rPr>
        <w:t>-6</w:t>
      </w:r>
      <w:r w:rsidRPr="00690EE6">
        <w:rPr>
          <w:iCs/>
        </w:rPr>
        <w:t>.</w:t>
      </w:r>
    </w:p>
    <w:p w14:paraId="0C42EE88" w14:textId="4172EC56" w:rsidR="00DB7681" w:rsidRPr="00690EE6" w:rsidRDefault="00DB7681" w:rsidP="00E52F80">
      <w:pPr>
        <w:pStyle w:val="Akapitzlist"/>
        <w:numPr>
          <w:ilvl w:val="0"/>
          <w:numId w:val="28"/>
        </w:numPr>
        <w:spacing w:after="0" w:line="240" w:lineRule="auto"/>
        <w:ind w:left="567" w:hanging="425"/>
        <w:jc w:val="both"/>
      </w:pPr>
      <w:r w:rsidRPr="00690EE6">
        <w:t xml:space="preserve">Po upływie terminu na zadawanie przez Wnioskodawców pytań i przedstawianie propozycji zmian, w terminie określonym w Harmonogramie Przedsięwzięcia, </w:t>
      </w:r>
      <w:r w:rsidR="005374D9" w:rsidRPr="00690EE6">
        <w:t xml:space="preserve">jeśli NCBR wprowadzi do dokumentacji Przedsięwzięcia, to </w:t>
      </w:r>
      <w:r w:rsidRPr="00690EE6">
        <w:t xml:space="preserve">NCBR dokona publikacji na Stronie internetowej Centrum ujednoliconej dokumentacji Przedsięwzięcia, w tym tekstu jednolitego Regulaminu. Jeśli NCBR </w:t>
      </w:r>
      <w:r w:rsidR="7FA7F9D1" w:rsidRPr="00690EE6">
        <w:t xml:space="preserve">nie </w:t>
      </w:r>
      <w:r w:rsidRPr="00690EE6">
        <w:t>dokona zmiany dokumentacji Przedsięwzięcia we wskazanym terminie, nie jest zobowiązane do przedłużania terminu na składanie Wniosków określonego w opublikowanym Regulaminie.</w:t>
      </w:r>
      <w:r w:rsidR="00B3785C" w:rsidRPr="00690EE6">
        <w:t xml:space="preserve"> </w:t>
      </w:r>
      <w:r w:rsidR="00B3785C" w:rsidRPr="00690EE6">
        <w:lastRenderedPageBreak/>
        <w:t>W razie braku publikacji dokumentacji ujednoliconej we wskazanym terminie, obowiązuje dokumentacj</w:t>
      </w:r>
      <w:r w:rsidR="00E53A22" w:rsidRPr="00690EE6">
        <w:t>a</w:t>
      </w:r>
      <w:r w:rsidR="00B3785C" w:rsidRPr="00690EE6">
        <w:t xml:space="preserve"> Przedsięwzięcia w brzmieniu dotychczasowym, z zastrzeżeniem poniższych postanowień.</w:t>
      </w:r>
    </w:p>
    <w:p w14:paraId="753DE1C6" w14:textId="3E75BA7D" w:rsidR="00DB7681" w:rsidRPr="00690EE6" w:rsidRDefault="00DB7681" w:rsidP="00E52F80">
      <w:pPr>
        <w:pStyle w:val="Akapitzlist"/>
        <w:numPr>
          <w:ilvl w:val="0"/>
          <w:numId w:val="28"/>
        </w:numPr>
        <w:spacing w:after="0" w:line="240" w:lineRule="auto"/>
        <w:ind w:left="567" w:hanging="425"/>
        <w:jc w:val="both"/>
        <w:rPr>
          <w:iCs/>
        </w:rPr>
      </w:pPr>
      <w:r w:rsidRPr="00690EE6">
        <w:rPr>
          <w:iCs/>
        </w:rPr>
        <w:t>Jeśli NCBR dokona zmian w dokumentacji Przedsięwzięcia po terminie wsk</w:t>
      </w:r>
      <w:r w:rsidR="001772C4" w:rsidRPr="00690EE6">
        <w:rPr>
          <w:iCs/>
        </w:rPr>
        <w:t>azanym w zdaniu pierwszym ust. 4</w:t>
      </w:r>
      <w:r w:rsidRPr="00690EE6">
        <w:rPr>
          <w:iCs/>
        </w:rPr>
        <w:t xml:space="preserve">, to NCBR dokonuje </w:t>
      </w:r>
      <w:r w:rsidR="005374D9" w:rsidRPr="00690EE6">
        <w:t xml:space="preserve">zmiany Harmonogramu Przedsięwzięcia i </w:t>
      </w:r>
      <w:r w:rsidRPr="00690EE6">
        <w:rPr>
          <w:iCs/>
        </w:rPr>
        <w:t>przedłużenia terminu na składanie Wniosków o czas potrzebny na dokonanie ewentualnych zmian we Wnioskach, nie krócej jednak niż o dwa dni, oraz jednocześnie informuje o dokonanej zmianie terminu składania Wniosków wraz ze wskazaniem nowego terminu.</w:t>
      </w:r>
    </w:p>
    <w:p w14:paraId="57F0F9D5" w14:textId="2DA06BB1" w:rsidR="00DB7681" w:rsidRPr="00690EE6" w:rsidRDefault="00DB7681" w:rsidP="00E52F80">
      <w:pPr>
        <w:pStyle w:val="Akapitzlist"/>
        <w:numPr>
          <w:ilvl w:val="0"/>
          <w:numId w:val="28"/>
        </w:numPr>
        <w:spacing w:after="0" w:line="240" w:lineRule="auto"/>
        <w:ind w:left="567" w:hanging="425"/>
        <w:jc w:val="both"/>
        <w:rPr>
          <w:iCs/>
        </w:rPr>
      </w:pPr>
      <w:r w:rsidRPr="00690EE6">
        <w:rPr>
          <w:iCs/>
        </w:rPr>
        <w:t xml:space="preserve">NCBR będzie dokonywać ewentualnych zmian dokumentacji Przedsięwzięcia w powyższych przypadkach, jeśli </w:t>
      </w:r>
      <w:r w:rsidR="007F4DB2" w:rsidRPr="00690EE6">
        <w:rPr>
          <w:iCs/>
        </w:rPr>
        <w:t>uzna,</w:t>
      </w:r>
      <w:r w:rsidRPr="00690EE6">
        <w:rPr>
          <w:iCs/>
        </w:rPr>
        <w:t xml:space="preserve"> że taka zmiana:</w:t>
      </w:r>
    </w:p>
    <w:p w14:paraId="52AD32E0" w14:textId="77777777" w:rsidR="00DB7681" w:rsidRPr="00690EE6" w:rsidRDefault="00DB7681" w:rsidP="004111D0">
      <w:pPr>
        <w:pStyle w:val="Akapitzlist"/>
        <w:jc w:val="both"/>
        <w:rPr>
          <w:iCs/>
        </w:rPr>
      </w:pPr>
      <w:r w:rsidRPr="00690EE6">
        <w:rPr>
          <w:iCs/>
        </w:rPr>
        <w:t xml:space="preserve">1) służy usunięciu oczywistych omyłek lub </w:t>
      </w:r>
    </w:p>
    <w:p w14:paraId="598594B0" w14:textId="77777777" w:rsidR="00DB7681" w:rsidRPr="00690EE6" w:rsidRDefault="00DB7681" w:rsidP="004111D0">
      <w:pPr>
        <w:pStyle w:val="Akapitzlist"/>
        <w:jc w:val="both"/>
        <w:rPr>
          <w:iCs/>
        </w:rPr>
      </w:pPr>
      <w:r w:rsidRPr="00690EE6">
        <w:rPr>
          <w:iCs/>
        </w:rPr>
        <w:t>2) jest uzasadniona z punktu widzenia celów Przedsięwzięcia oraz nie naruszy lub w wyższym stopniu zapewni konkurencyjny, otwarty, przejrzysty i niedyskryminacyjny charakter Postępowania.</w:t>
      </w:r>
    </w:p>
    <w:p w14:paraId="5DDA3B0B" w14:textId="77777777" w:rsidR="00BC697E" w:rsidRPr="00690EE6" w:rsidRDefault="00BC697E" w:rsidP="006347DC">
      <w:pPr>
        <w:spacing w:after="0" w:line="240" w:lineRule="auto"/>
        <w:ind w:left="142"/>
        <w:jc w:val="both"/>
        <w:rPr>
          <w:rFonts w:cstheme="majorHAnsi"/>
        </w:rPr>
      </w:pPr>
    </w:p>
    <w:p w14:paraId="1817EA44" w14:textId="11259DE6" w:rsidR="00BC697E" w:rsidRPr="00690EE6" w:rsidRDefault="00BC697E" w:rsidP="00E52F80">
      <w:pPr>
        <w:pStyle w:val="Nagwek2"/>
        <w:keepNext w:val="0"/>
        <w:keepLines w:val="0"/>
        <w:numPr>
          <w:ilvl w:val="1"/>
          <w:numId w:val="13"/>
        </w:numPr>
        <w:spacing w:before="0" w:line="240" w:lineRule="auto"/>
        <w:ind w:left="567" w:hanging="567"/>
        <w:jc w:val="both"/>
        <w:rPr>
          <w:rFonts w:asciiTheme="minorHAnsi" w:hAnsiTheme="minorHAnsi"/>
          <w:b/>
          <w:color w:val="C00000"/>
          <w:sz w:val="22"/>
          <w:szCs w:val="22"/>
        </w:rPr>
      </w:pPr>
      <w:bookmarkStart w:id="145" w:name="_Ref509210067"/>
      <w:bookmarkStart w:id="146" w:name="_Toc53786420"/>
      <w:bookmarkStart w:id="147" w:name="_Toc54826860"/>
      <w:bookmarkStart w:id="148" w:name="_Toc54730606"/>
      <w:bookmarkStart w:id="149" w:name="_Toc59586216"/>
      <w:r w:rsidRPr="00690EE6">
        <w:rPr>
          <w:rFonts w:asciiTheme="minorHAnsi" w:eastAsia="Arial Unicode MS" w:hAnsiTheme="minorHAnsi" w:cs="Times New Roman"/>
          <w:b/>
          <w:color w:val="C00000"/>
          <w:sz w:val="22"/>
          <w:szCs w:val="22"/>
        </w:rPr>
        <w:t xml:space="preserve">Sposób przygotowania </w:t>
      </w:r>
      <w:r w:rsidR="00E55A39" w:rsidRPr="00690EE6">
        <w:rPr>
          <w:rFonts w:asciiTheme="minorHAnsi" w:eastAsia="Arial Unicode MS" w:hAnsiTheme="minorHAnsi" w:cs="Times New Roman"/>
          <w:b/>
          <w:color w:val="C00000"/>
          <w:sz w:val="22"/>
          <w:szCs w:val="22"/>
        </w:rPr>
        <w:t xml:space="preserve">i złożenia w NCBR </w:t>
      </w:r>
      <w:r w:rsidRPr="00690EE6">
        <w:rPr>
          <w:rFonts w:asciiTheme="minorHAnsi" w:eastAsia="Arial Unicode MS" w:hAnsiTheme="minorHAnsi" w:cs="Times New Roman"/>
          <w:b/>
          <w:color w:val="C00000"/>
          <w:sz w:val="22"/>
          <w:szCs w:val="22"/>
        </w:rPr>
        <w:t>Wniosków</w:t>
      </w:r>
      <w:r w:rsidR="00E55A39" w:rsidRPr="00690EE6">
        <w:rPr>
          <w:rFonts w:asciiTheme="minorHAnsi" w:eastAsia="Arial Unicode MS" w:hAnsiTheme="minorHAnsi" w:cs="Times New Roman"/>
          <w:b/>
          <w:color w:val="C00000"/>
          <w:sz w:val="22"/>
          <w:szCs w:val="22"/>
        </w:rPr>
        <w:t xml:space="preserve"> o przystąpienie do Postępowania</w:t>
      </w:r>
      <w:bookmarkEnd w:id="145"/>
      <w:bookmarkEnd w:id="146"/>
      <w:bookmarkEnd w:id="147"/>
      <w:bookmarkEnd w:id="148"/>
      <w:bookmarkEnd w:id="149"/>
    </w:p>
    <w:p w14:paraId="5A82F6C3" w14:textId="4B7DAF52" w:rsidR="00225CA9" w:rsidRPr="00690EE6" w:rsidRDefault="00225CA9" w:rsidP="002352CE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2507EAF8" w14:textId="0EDB05D7" w:rsidR="00096C00" w:rsidRPr="00690EE6" w:rsidRDefault="00425351" w:rsidP="009A26C0">
      <w:pPr>
        <w:pStyle w:val="Akapitzlist"/>
        <w:numPr>
          <w:ilvl w:val="0"/>
          <w:numId w:val="20"/>
        </w:numPr>
        <w:spacing w:after="0" w:line="240" w:lineRule="auto"/>
        <w:ind w:left="567" w:hanging="425"/>
        <w:jc w:val="both"/>
      </w:pPr>
      <w:bookmarkStart w:id="150" w:name="_Ref52543124"/>
      <w:r w:rsidRPr="00690EE6">
        <w:rPr>
          <w:rFonts w:eastAsia="Calibri" w:cs="Calibri Light"/>
        </w:rPr>
        <w:t xml:space="preserve">Podmioty zainteresowane udziałem w </w:t>
      </w:r>
      <w:r w:rsidR="00383CBE" w:rsidRPr="00690EE6">
        <w:rPr>
          <w:rFonts w:eastAsia="Calibri" w:cs="Calibri Light"/>
        </w:rPr>
        <w:t>Pr</w:t>
      </w:r>
      <w:r w:rsidR="00586E2C" w:rsidRPr="00690EE6">
        <w:rPr>
          <w:rFonts w:eastAsia="Calibri" w:cs="Calibri Light"/>
        </w:rPr>
        <w:t>zedsięwzięciu</w:t>
      </w:r>
      <w:r w:rsidRPr="00690EE6">
        <w:rPr>
          <w:rFonts w:eastAsia="Calibri" w:cs="Calibri Light"/>
        </w:rPr>
        <w:t xml:space="preserve"> </w:t>
      </w:r>
      <w:r w:rsidRPr="00690EE6">
        <w:rPr>
          <w:rFonts w:eastAsia="Calibri" w:cs="Calibri Light"/>
          <w:b/>
          <w:bCs/>
        </w:rPr>
        <w:t>zobowiązane są do złożenia Wniosku</w:t>
      </w:r>
      <w:r w:rsidRPr="00690EE6">
        <w:rPr>
          <w:rFonts w:eastAsia="Calibri" w:cs="Calibri Light"/>
        </w:rPr>
        <w:t xml:space="preserve">, </w:t>
      </w:r>
      <w:bookmarkStart w:id="151" w:name="_Hlk53784501"/>
      <w:r w:rsidR="00ED3A66" w:rsidRPr="00690EE6">
        <w:rPr>
          <w:rFonts w:eastAsia="Calibri" w:cs="Calibri Light"/>
        </w:rPr>
        <w:t>zgodne</w:t>
      </w:r>
      <w:r w:rsidR="00F608D8" w:rsidRPr="00690EE6">
        <w:rPr>
          <w:rFonts w:eastAsia="Calibri" w:cs="Calibri Light"/>
        </w:rPr>
        <w:t>go</w:t>
      </w:r>
      <w:r w:rsidR="00ED3A66" w:rsidRPr="00690EE6">
        <w:rPr>
          <w:rFonts w:eastAsia="Calibri" w:cs="Calibri Light"/>
        </w:rPr>
        <w:t xml:space="preserve"> ze wzorem </w:t>
      </w:r>
      <w:r w:rsidR="00F608D8" w:rsidRPr="00690EE6">
        <w:rPr>
          <w:rFonts w:eastAsia="Calibri" w:cs="Calibri Light"/>
        </w:rPr>
        <w:t xml:space="preserve">i zawierającego informacje </w:t>
      </w:r>
      <w:r w:rsidR="00ED3A66" w:rsidRPr="00690EE6">
        <w:rPr>
          <w:rFonts w:eastAsia="Calibri" w:cs="Calibri Light"/>
        </w:rPr>
        <w:t>określon</w:t>
      </w:r>
      <w:r w:rsidR="00F608D8" w:rsidRPr="00690EE6">
        <w:rPr>
          <w:rFonts w:eastAsia="Calibri" w:cs="Calibri Light"/>
        </w:rPr>
        <w:t>e</w:t>
      </w:r>
      <w:r w:rsidR="00ED3A66" w:rsidRPr="00690EE6">
        <w:rPr>
          <w:rFonts w:eastAsia="Calibri" w:cs="Calibri Light"/>
        </w:rPr>
        <w:t xml:space="preserve"> w </w:t>
      </w:r>
      <w:r w:rsidR="001310CA" w:rsidRPr="00690EE6">
        <w:rPr>
          <w:rFonts w:eastAsia="Calibri" w:cs="Calibri Light"/>
        </w:rPr>
        <w:t>Załączni</w:t>
      </w:r>
      <w:r w:rsidRPr="00690EE6">
        <w:rPr>
          <w:rFonts w:eastAsia="Calibri" w:cs="Calibri Light"/>
        </w:rPr>
        <w:t>k</w:t>
      </w:r>
      <w:r w:rsidR="00ED3A66" w:rsidRPr="00690EE6">
        <w:rPr>
          <w:rFonts w:eastAsia="Calibri" w:cs="Calibri Light"/>
        </w:rPr>
        <w:t>u</w:t>
      </w:r>
      <w:r w:rsidRPr="00690EE6">
        <w:rPr>
          <w:rFonts w:eastAsia="Calibri" w:cs="Calibri Light"/>
        </w:rPr>
        <w:t xml:space="preserve"> nr </w:t>
      </w:r>
      <w:r w:rsidR="00ED3A66" w:rsidRPr="00690EE6">
        <w:rPr>
          <w:rFonts w:eastAsia="Calibri" w:cs="Calibri Light"/>
        </w:rPr>
        <w:t xml:space="preserve">3 </w:t>
      </w:r>
      <w:r w:rsidRPr="00690EE6">
        <w:rPr>
          <w:rFonts w:eastAsia="Calibri" w:cs="Calibri Light"/>
        </w:rPr>
        <w:t>do niniejszego Regulaminu</w:t>
      </w:r>
      <w:r w:rsidR="009337E8" w:rsidRPr="00690EE6">
        <w:rPr>
          <w:rFonts w:eastAsia="Calibri" w:cs="Calibri Light"/>
        </w:rPr>
        <w:t>.</w:t>
      </w:r>
      <w:bookmarkEnd w:id="150"/>
      <w:bookmarkEnd w:id="151"/>
    </w:p>
    <w:p w14:paraId="6BC38175" w14:textId="284C91D3" w:rsidR="0054571A" w:rsidRPr="00690EE6" w:rsidRDefault="0054571A" w:rsidP="0054571A">
      <w:pPr>
        <w:pStyle w:val="Akapitzlist"/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52" w:name="_Ref52543112"/>
      <w:r w:rsidRPr="00690EE6">
        <w:rPr>
          <w:rFonts w:eastAsia="Calibri" w:cs="Calibri Light"/>
        </w:rPr>
        <w:t xml:space="preserve">Jeśli Wnioskodawca wskazał w ramach Wniosku, że wybiera Wariant B, jest zobowiązany pod rygorem bezskuteczności takiego żądania załączyć do Wniosku Plan Komercjalizacji. Minimalne </w:t>
      </w:r>
      <w:r w:rsidR="231CF472" w:rsidRPr="00690EE6">
        <w:rPr>
          <w:rFonts w:eastAsia="Calibri" w:cs="Calibri Light"/>
        </w:rPr>
        <w:t>Wymagania</w:t>
      </w:r>
      <w:r w:rsidRPr="00690EE6">
        <w:rPr>
          <w:rFonts w:eastAsia="Calibri" w:cs="Calibri Light"/>
        </w:rPr>
        <w:t xml:space="preserve"> w zakresie Planu Komercjalizacji określa </w:t>
      </w:r>
      <w:r w:rsidR="001310CA" w:rsidRPr="00690EE6">
        <w:rPr>
          <w:rFonts w:eastAsia="Calibri" w:cs="Calibri Light"/>
        </w:rPr>
        <w:t>Załączni</w:t>
      </w:r>
      <w:r w:rsidRPr="00690EE6">
        <w:rPr>
          <w:rFonts w:eastAsia="Calibri" w:cs="Calibri Light"/>
        </w:rPr>
        <w:t xml:space="preserve">k nr </w:t>
      </w:r>
      <w:r w:rsidR="00720F2C" w:rsidRPr="00690EE6">
        <w:rPr>
          <w:rFonts w:eastAsia="Calibri" w:cs="Calibri Light"/>
        </w:rPr>
        <w:t>3</w:t>
      </w:r>
      <w:r w:rsidRPr="00690EE6">
        <w:rPr>
          <w:rFonts w:eastAsia="Calibri" w:cs="Calibri Light"/>
        </w:rPr>
        <w:t xml:space="preserve"> do Regulaminu.</w:t>
      </w:r>
    </w:p>
    <w:p w14:paraId="1D61480A" w14:textId="7A91680E" w:rsidR="007535E4" w:rsidRPr="00690EE6" w:rsidRDefault="00BC697E" w:rsidP="00E52F80">
      <w:pPr>
        <w:pStyle w:val="Akapitzlist"/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53" w:name="_Ref52543289"/>
      <w:bookmarkEnd w:id="152"/>
      <w:r w:rsidRPr="00690EE6">
        <w:rPr>
          <w:rFonts w:eastAsia="Calibri" w:cs="Calibri Light"/>
        </w:rPr>
        <w:t>Wniosek należy złożyć w formie</w:t>
      </w:r>
      <w:r w:rsidR="00991D97" w:rsidRPr="00690EE6">
        <w:rPr>
          <w:rFonts w:eastAsia="Calibri" w:cs="Calibri Light"/>
        </w:rPr>
        <w:t xml:space="preserve"> elektronicznej tj. na nośniku elektronicznym</w:t>
      </w:r>
      <w:r w:rsidR="00F81B29" w:rsidRPr="00690EE6">
        <w:rPr>
          <w:rFonts w:eastAsia="Calibri" w:cs="Calibri Light"/>
        </w:rPr>
        <w:t xml:space="preserve"> w zamkniętej kopercie</w:t>
      </w:r>
      <w:r w:rsidR="69E11024" w:rsidRPr="00690EE6">
        <w:rPr>
          <w:rFonts w:eastAsia="Calibri" w:cs="Calibri Light"/>
        </w:rPr>
        <w:t>,</w:t>
      </w:r>
      <w:r w:rsidR="00F81B29" w:rsidRPr="00690EE6">
        <w:rPr>
          <w:rFonts w:eastAsia="Calibri" w:cs="Calibri Light"/>
        </w:rPr>
        <w:t xml:space="preserve"> zgodnie z ust. </w:t>
      </w:r>
      <w:r w:rsidR="00BA5F85" w:rsidRPr="00690EE6">
        <w:rPr>
          <w:rFonts w:eastAsia="Calibri" w:cs="Calibri Light"/>
        </w:rPr>
        <w:fldChar w:fldCharType="begin"/>
      </w:r>
      <w:r w:rsidR="00BA5F85" w:rsidRPr="00690EE6">
        <w:rPr>
          <w:rFonts w:eastAsia="Calibri" w:cs="Calibri Light"/>
        </w:rPr>
        <w:instrText xml:space="preserve"> REF _Ref52633744 \n \h </w:instrText>
      </w:r>
      <w:r w:rsidR="00473099" w:rsidRPr="00690EE6">
        <w:rPr>
          <w:rFonts w:eastAsia="Calibri" w:cs="Calibri Light"/>
        </w:rPr>
        <w:instrText xml:space="preserve"> \* MERGEFORMAT </w:instrText>
      </w:r>
      <w:r w:rsidR="00BA5F85" w:rsidRPr="00690EE6">
        <w:rPr>
          <w:rFonts w:eastAsia="Calibri" w:cs="Calibri Light"/>
        </w:rPr>
      </w:r>
      <w:r w:rsidR="00BA5F85" w:rsidRPr="00690EE6">
        <w:rPr>
          <w:rFonts w:eastAsia="Calibri" w:cs="Calibri Light"/>
        </w:rPr>
        <w:fldChar w:fldCharType="separate"/>
      </w:r>
      <w:r w:rsidR="00FA6E7B">
        <w:rPr>
          <w:rFonts w:eastAsia="Calibri" w:cs="Calibri Light"/>
        </w:rPr>
        <w:t>9</w:t>
      </w:r>
      <w:r w:rsidR="00BA5F85" w:rsidRPr="00690EE6">
        <w:rPr>
          <w:rFonts w:eastAsia="Calibri" w:cs="Calibri Light"/>
        </w:rPr>
        <w:fldChar w:fldCharType="end"/>
      </w:r>
      <w:r w:rsidR="00B3785C" w:rsidRPr="00690EE6">
        <w:rPr>
          <w:rFonts w:eastAsia="Calibri" w:cs="Calibri Light"/>
        </w:rPr>
        <w:t xml:space="preserve"> lub w formie pisemnej</w:t>
      </w:r>
      <w:r w:rsidRPr="00690EE6">
        <w:rPr>
          <w:rFonts w:eastAsia="Calibri" w:cs="Calibri Light"/>
        </w:rPr>
        <w:t>.</w:t>
      </w:r>
      <w:r w:rsidR="00F81B29" w:rsidRPr="00690EE6">
        <w:rPr>
          <w:rFonts w:eastAsia="Calibri" w:cs="Calibri Light"/>
        </w:rPr>
        <w:t xml:space="preserve"> </w:t>
      </w:r>
      <w:bookmarkEnd w:id="153"/>
    </w:p>
    <w:p w14:paraId="381561EE" w14:textId="66934CDF" w:rsidR="00E55A39" w:rsidRPr="00690EE6" w:rsidRDefault="00BC697E" w:rsidP="00E52F80">
      <w:pPr>
        <w:pStyle w:val="Akapitzlist"/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t xml:space="preserve">Wniosek </w:t>
      </w:r>
      <w:r w:rsidR="00EA7264" w:rsidRPr="00690EE6">
        <w:rPr>
          <w:rFonts w:eastAsia="Calibri" w:cs="Calibri Light"/>
        </w:rPr>
        <w:t xml:space="preserve">oraz wszystkie </w:t>
      </w:r>
      <w:r w:rsidR="001310CA" w:rsidRPr="00690EE6">
        <w:rPr>
          <w:rFonts w:eastAsia="Calibri" w:cs="Calibri Light"/>
        </w:rPr>
        <w:t>Załączni</w:t>
      </w:r>
      <w:r w:rsidR="00EA7264" w:rsidRPr="00690EE6">
        <w:rPr>
          <w:rFonts w:eastAsia="Calibri" w:cs="Calibri Light"/>
        </w:rPr>
        <w:t xml:space="preserve">ki </w:t>
      </w:r>
      <w:r w:rsidRPr="00690EE6">
        <w:rPr>
          <w:rFonts w:eastAsia="Calibri" w:cs="Calibri Light"/>
        </w:rPr>
        <w:t>mus</w:t>
      </w:r>
      <w:r w:rsidR="00EA7264" w:rsidRPr="00690EE6">
        <w:rPr>
          <w:rFonts w:eastAsia="Calibri" w:cs="Calibri Light"/>
        </w:rPr>
        <w:t>zą</w:t>
      </w:r>
      <w:r w:rsidRPr="00690EE6">
        <w:rPr>
          <w:rFonts w:eastAsia="Calibri" w:cs="Calibri Light"/>
        </w:rPr>
        <w:t xml:space="preserve"> być </w:t>
      </w:r>
      <w:r w:rsidR="00E95116" w:rsidRPr="00690EE6">
        <w:rPr>
          <w:rFonts w:eastAsia="Calibri" w:cs="Calibri Light"/>
        </w:rPr>
        <w:t xml:space="preserve">przygotowane </w:t>
      </w:r>
      <w:r w:rsidRPr="00690EE6">
        <w:rPr>
          <w:rFonts w:eastAsia="Calibri" w:cs="Calibri Light"/>
        </w:rPr>
        <w:t>w języku polskim</w:t>
      </w:r>
      <w:r w:rsidR="002B1959" w:rsidRPr="00690EE6">
        <w:rPr>
          <w:rFonts w:eastAsia="Calibri" w:cs="Calibri Light"/>
        </w:rPr>
        <w:t xml:space="preserve"> </w:t>
      </w:r>
      <w:r w:rsidR="00BE3FEF" w:rsidRPr="00690EE6">
        <w:rPr>
          <w:rFonts w:cstheme="majorBidi"/>
        </w:rPr>
        <w:t xml:space="preserve">lub </w:t>
      </w:r>
      <w:r w:rsidR="00EA7264" w:rsidRPr="00690EE6">
        <w:rPr>
          <w:rFonts w:cstheme="majorBidi"/>
        </w:rPr>
        <w:t xml:space="preserve">opatrzone </w:t>
      </w:r>
      <w:r w:rsidR="00BE3FEF" w:rsidRPr="00690EE6">
        <w:rPr>
          <w:rFonts w:cstheme="majorBidi"/>
        </w:rPr>
        <w:t>tłumaczeniem na język polski</w:t>
      </w:r>
      <w:r w:rsidR="003F4494" w:rsidRPr="00690EE6">
        <w:rPr>
          <w:rFonts w:eastAsia="Calibri" w:cs="Calibri Light"/>
        </w:rPr>
        <w:t xml:space="preserve">. </w:t>
      </w:r>
      <w:r w:rsidRPr="00690EE6">
        <w:rPr>
          <w:rFonts w:eastAsia="Calibri" w:cs="Calibri Light"/>
        </w:rPr>
        <w:t>Wniosek musi być podpisany</w:t>
      </w:r>
      <w:r w:rsidR="57B5B13C" w:rsidRPr="00690EE6">
        <w:rPr>
          <w:rFonts w:eastAsia="Calibri" w:cs="Calibri Light"/>
        </w:rPr>
        <w:t>,</w:t>
      </w:r>
      <w:r w:rsidRPr="00690EE6">
        <w:rPr>
          <w:rFonts w:eastAsia="Calibri" w:cs="Calibri Light"/>
        </w:rPr>
        <w:t xml:space="preserve"> zgodnie z zasadami reprezentacji Wnioskodawcy.</w:t>
      </w:r>
      <w:r w:rsidR="00BE3FEF" w:rsidRPr="00690EE6">
        <w:rPr>
          <w:rFonts w:eastAsia="Calibri" w:cs="Calibri Light"/>
        </w:rPr>
        <w:t xml:space="preserve"> </w:t>
      </w:r>
      <w:r w:rsidR="00F81B29" w:rsidRPr="00690EE6">
        <w:rPr>
          <w:rFonts w:eastAsia="Calibri" w:cs="Calibri Light"/>
        </w:rPr>
        <w:t>W przypadku Wniosku składanego w formie elektronicznej wszystkie dokumenty należy utrwalić na nośniku w formie skanów</w:t>
      </w:r>
      <w:r w:rsidR="005A14BC" w:rsidRPr="00690EE6">
        <w:rPr>
          <w:rFonts w:eastAsia="Calibri" w:cs="Calibri Light"/>
        </w:rPr>
        <w:t xml:space="preserve"> </w:t>
      </w:r>
      <w:r w:rsidR="004973FD" w:rsidRPr="00690EE6">
        <w:rPr>
          <w:rFonts w:eastAsia="Calibri" w:cs="Calibri Light"/>
        </w:rPr>
        <w:t xml:space="preserve">dokumentów w formie pisemnej </w:t>
      </w:r>
      <w:r w:rsidR="005A14BC" w:rsidRPr="00690EE6">
        <w:rPr>
          <w:rFonts w:eastAsia="Calibri" w:cs="Calibri Light"/>
        </w:rPr>
        <w:t>lub dokumentów elektronicznych</w:t>
      </w:r>
      <w:r w:rsidR="0931F91B" w:rsidRPr="00690EE6">
        <w:rPr>
          <w:rFonts w:eastAsia="Calibri" w:cs="Calibri Light"/>
        </w:rPr>
        <w:t>,</w:t>
      </w:r>
      <w:r w:rsidR="005A14BC" w:rsidRPr="00690EE6">
        <w:rPr>
          <w:rFonts w:eastAsia="Calibri" w:cs="Calibri Light"/>
        </w:rPr>
        <w:t xml:space="preserve"> opatrzonych kwalifikowanym podpisem elektronicznym</w:t>
      </w:r>
      <w:r w:rsidR="00B3785C" w:rsidRPr="00690EE6">
        <w:rPr>
          <w:rFonts w:eastAsia="Calibri" w:cs="Calibri Light"/>
        </w:rPr>
        <w:t xml:space="preserve"> wyjątkiem pełnomocnictwa, które musi być złożone w oryginale lub poświadczone przez notariusza (pisemnie lub podpisem elektronicznym)</w:t>
      </w:r>
      <w:r w:rsidR="00F81B29" w:rsidRPr="00690EE6">
        <w:rPr>
          <w:rFonts w:eastAsia="Calibri" w:cs="Calibri Light"/>
        </w:rPr>
        <w:t>.</w:t>
      </w:r>
    </w:p>
    <w:p w14:paraId="275AA714" w14:textId="0FF16127" w:rsidR="00E55A39" w:rsidRPr="00690EE6" w:rsidRDefault="00BC697E" w:rsidP="00E52F80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t>Do Wniosku Wnioskodawca załącza wszystkie dokument</w:t>
      </w:r>
      <w:r w:rsidR="005D09E0" w:rsidRPr="00690EE6">
        <w:rPr>
          <w:rFonts w:eastAsia="Calibri" w:cs="Calibri Light"/>
        </w:rPr>
        <w:t xml:space="preserve">y </w:t>
      </w:r>
      <w:r w:rsidR="00720F2C" w:rsidRPr="00690EE6">
        <w:rPr>
          <w:rFonts w:eastAsia="Calibri" w:cs="Calibri Light"/>
        </w:rPr>
        <w:t xml:space="preserve">wskazane we wzorze stanowiącym </w:t>
      </w:r>
      <w:r w:rsidR="001310CA" w:rsidRPr="00690EE6">
        <w:rPr>
          <w:rFonts w:eastAsia="Calibri" w:cs="Calibri Light"/>
        </w:rPr>
        <w:t>Załączni</w:t>
      </w:r>
      <w:r w:rsidR="00720F2C" w:rsidRPr="00690EE6">
        <w:rPr>
          <w:rFonts w:eastAsia="Calibri" w:cs="Calibri Light"/>
        </w:rPr>
        <w:t>k nr 3 do Regulaminu</w:t>
      </w:r>
      <w:r w:rsidR="005A14BC" w:rsidRPr="00690EE6">
        <w:rPr>
          <w:rFonts w:eastAsia="Calibri" w:cs="Calibri Light"/>
        </w:rPr>
        <w:t xml:space="preserve">. </w:t>
      </w:r>
      <w:r w:rsidR="00C62A15" w:rsidRPr="00690EE6">
        <w:rPr>
          <w:rFonts w:eastAsia="Calibri" w:cs="Calibri Light"/>
        </w:rPr>
        <w:t xml:space="preserve">Dokumenty są składane w oryginale </w:t>
      </w:r>
      <w:r w:rsidRPr="00690EE6">
        <w:rPr>
          <w:rFonts w:eastAsia="Calibri" w:cs="Calibri Light"/>
        </w:rPr>
        <w:t>lub kopiach poświadczonych za zgodność z oryginałem przez Wnioskodawcę.</w:t>
      </w:r>
    </w:p>
    <w:p w14:paraId="5BC865E8" w14:textId="5B3C3931" w:rsidR="001451E7" w:rsidRPr="00690EE6" w:rsidRDefault="00BC697E" w:rsidP="00E52F80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t>Formularz Wniosku jak i inne dokumenty</w:t>
      </w:r>
      <w:r w:rsidR="51D34CFA" w:rsidRPr="00690EE6">
        <w:rPr>
          <w:rFonts w:eastAsia="Calibri" w:cs="Calibri Light"/>
        </w:rPr>
        <w:t>,</w:t>
      </w:r>
      <w:r w:rsidRPr="00690EE6">
        <w:rPr>
          <w:rFonts w:eastAsia="Calibri" w:cs="Calibri Light"/>
        </w:rPr>
        <w:t xml:space="preserve"> załączone do Wniosku</w:t>
      </w:r>
      <w:r w:rsidR="5E983E60" w:rsidRPr="00690EE6">
        <w:rPr>
          <w:rFonts w:eastAsia="Calibri" w:cs="Calibri Light"/>
        </w:rPr>
        <w:t>,</w:t>
      </w:r>
      <w:r w:rsidRPr="00690EE6">
        <w:rPr>
          <w:rFonts w:eastAsia="Calibri" w:cs="Calibri Light"/>
        </w:rPr>
        <w:t xml:space="preserve"> muszą być podpisane przez osoby upoważnione do reprezentowania Wnioskodawcy (tzn. zgodnie z zasadami reprezentacji Wnioskodawcy)</w:t>
      </w:r>
      <w:r w:rsidR="3879F2DB" w:rsidRPr="00690EE6">
        <w:rPr>
          <w:rFonts w:eastAsia="Calibri" w:cs="Calibri Light"/>
        </w:rPr>
        <w:t>,</w:t>
      </w:r>
      <w:r w:rsidR="00C81BA9" w:rsidRPr="00690EE6">
        <w:rPr>
          <w:rFonts w:eastAsia="Calibri" w:cs="Calibri Light"/>
        </w:rPr>
        <w:t xml:space="preserve"> zaś dokumenty dla podmiotu trzeciego, na zasoby którego Wnioskodawca się powołuje</w:t>
      </w:r>
      <w:r w:rsidR="1AB9CA10" w:rsidRPr="00690EE6">
        <w:rPr>
          <w:rFonts w:eastAsia="Calibri" w:cs="Calibri Light"/>
        </w:rPr>
        <w:t>,</w:t>
      </w:r>
      <w:r w:rsidR="00C81BA9" w:rsidRPr="00690EE6">
        <w:rPr>
          <w:rFonts w:eastAsia="Calibri" w:cs="Calibri Light"/>
        </w:rPr>
        <w:t xml:space="preserve"> winny być podpisane przez osoby upoważnione do reprezentowania danego podmiotu trzeciego</w:t>
      </w:r>
      <w:r w:rsidR="001451E7" w:rsidRPr="00690EE6">
        <w:rPr>
          <w:rFonts w:eastAsia="Calibri" w:cs="Calibri Light"/>
        </w:rPr>
        <w:t>. Do wniosku należy dołączyć dokument w oryginale lub poświadczonej przez Wnioskodawcę kopii, wykazujący umocowanie osób składających podpis w imieniu Wnioskodawcy (np. wydruk odpowiadający odpisowi K</w:t>
      </w:r>
      <w:r w:rsidR="00BB37CD" w:rsidRPr="00690EE6">
        <w:rPr>
          <w:rFonts w:eastAsia="Calibri" w:cs="Calibri Light"/>
        </w:rPr>
        <w:t xml:space="preserve">rajowego </w:t>
      </w:r>
      <w:r w:rsidR="001451E7" w:rsidRPr="00690EE6">
        <w:rPr>
          <w:rFonts w:eastAsia="Calibri" w:cs="Calibri Light"/>
        </w:rPr>
        <w:t>R</w:t>
      </w:r>
      <w:r w:rsidR="00BB37CD" w:rsidRPr="00690EE6">
        <w:rPr>
          <w:rFonts w:eastAsia="Calibri" w:cs="Calibri Light"/>
        </w:rPr>
        <w:t xml:space="preserve">ejestru </w:t>
      </w:r>
      <w:r w:rsidR="001451E7" w:rsidRPr="00690EE6">
        <w:rPr>
          <w:rFonts w:eastAsia="Calibri" w:cs="Calibri Light"/>
        </w:rPr>
        <w:t>S</w:t>
      </w:r>
      <w:r w:rsidR="00BB37CD" w:rsidRPr="00690EE6">
        <w:rPr>
          <w:rFonts w:eastAsia="Calibri" w:cs="Calibri Light"/>
        </w:rPr>
        <w:t>ądowego</w:t>
      </w:r>
      <w:r w:rsidR="001451E7" w:rsidRPr="00690EE6">
        <w:rPr>
          <w:rFonts w:eastAsia="Calibri" w:cs="Calibri Light"/>
        </w:rPr>
        <w:t>, dokument z innego rejestru publicznego, akt powołania, itp.).</w:t>
      </w:r>
    </w:p>
    <w:p w14:paraId="31FA659A" w14:textId="31B2598E" w:rsidR="00E55A39" w:rsidRPr="00690EE6" w:rsidRDefault="001451E7" w:rsidP="00E52F80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lastRenderedPageBreak/>
        <w:t xml:space="preserve">Wniosek może być podpisany </w:t>
      </w:r>
      <w:r w:rsidR="00C62A15" w:rsidRPr="00690EE6">
        <w:rPr>
          <w:rFonts w:eastAsia="Calibri" w:cs="Calibri Light"/>
        </w:rPr>
        <w:t>przez pełnomocnika</w:t>
      </w:r>
      <w:r w:rsidR="00BC697E" w:rsidRPr="00690EE6">
        <w:rPr>
          <w:rFonts w:eastAsia="Calibri" w:cs="Calibri Light"/>
        </w:rPr>
        <w:t>.</w:t>
      </w:r>
      <w:r w:rsidR="00C62A15" w:rsidRPr="00690EE6">
        <w:rPr>
          <w:rFonts w:eastAsia="Calibri" w:cs="Calibri Light"/>
        </w:rPr>
        <w:t xml:space="preserve"> W </w:t>
      </w:r>
      <w:r w:rsidRPr="00690EE6">
        <w:rPr>
          <w:rFonts w:eastAsia="Calibri" w:cs="Calibri Light"/>
        </w:rPr>
        <w:t xml:space="preserve">takim </w:t>
      </w:r>
      <w:r w:rsidR="00C62A15" w:rsidRPr="00690EE6">
        <w:rPr>
          <w:rFonts w:eastAsia="Calibri" w:cs="Calibri Light"/>
        </w:rPr>
        <w:t>przypadku niezbędne jest przedłożenie oryginału pełnomocnictwa</w:t>
      </w:r>
      <w:r w:rsidR="206A5D3B" w:rsidRPr="00690EE6">
        <w:rPr>
          <w:rFonts w:eastAsia="Calibri" w:cs="Calibri Light"/>
        </w:rPr>
        <w:t>,</w:t>
      </w:r>
      <w:r w:rsidR="00C62A15" w:rsidRPr="00690EE6">
        <w:rPr>
          <w:rFonts w:eastAsia="Calibri" w:cs="Calibri Light"/>
        </w:rPr>
        <w:t xml:space="preserve"> </w:t>
      </w:r>
      <w:r w:rsidR="00AC2693" w:rsidRPr="00690EE6">
        <w:rPr>
          <w:rFonts w:eastAsia="Calibri" w:cs="Calibri Light"/>
        </w:rPr>
        <w:t>uprawniającego do podpisania i złożenia Wniosku</w:t>
      </w:r>
      <w:r w:rsidR="7C151DDF" w:rsidRPr="00690EE6">
        <w:rPr>
          <w:rFonts w:eastAsia="Calibri" w:cs="Calibri Light"/>
        </w:rPr>
        <w:t>,</w:t>
      </w:r>
      <w:r w:rsidR="00AC2693" w:rsidRPr="00690EE6">
        <w:rPr>
          <w:rFonts w:eastAsia="Calibri" w:cs="Calibri Light"/>
        </w:rPr>
        <w:t xml:space="preserve"> </w:t>
      </w:r>
      <w:r w:rsidR="00C62A15" w:rsidRPr="00690EE6">
        <w:rPr>
          <w:rFonts w:eastAsia="Calibri" w:cs="Calibri Light"/>
        </w:rPr>
        <w:t>wraz z dokument</w:t>
      </w:r>
      <w:r w:rsidRPr="00690EE6">
        <w:rPr>
          <w:rFonts w:eastAsia="Calibri" w:cs="Calibri Light"/>
        </w:rPr>
        <w:t>em wykazującym</w:t>
      </w:r>
      <w:r w:rsidR="00C62A15" w:rsidRPr="00690EE6">
        <w:rPr>
          <w:rFonts w:eastAsia="Calibri" w:cs="Calibri Light"/>
        </w:rPr>
        <w:t xml:space="preserve"> umocowanie osób, które udzieliły pełnomocnictwa w imieniu Wnioskodawcy </w:t>
      </w:r>
      <w:r w:rsidRPr="00690EE6">
        <w:rPr>
          <w:rFonts w:eastAsia="Calibri" w:cs="Calibri Light"/>
        </w:rPr>
        <w:t xml:space="preserve">(np. wydruk odpowiadający odpisowi </w:t>
      </w:r>
      <w:r w:rsidR="00BB37CD" w:rsidRPr="00690EE6">
        <w:rPr>
          <w:rFonts w:eastAsia="Calibri" w:cs="Calibri Light"/>
        </w:rPr>
        <w:t>Krajowego Rejestru Sądowego</w:t>
      </w:r>
      <w:r w:rsidRPr="00690EE6">
        <w:rPr>
          <w:rFonts w:eastAsia="Calibri" w:cs="Calibri Light"/>
        </w:rPr>
        <w:t>, dokument z innego rejestru publicznego, akt powołania, itp.), złożonym w</w:t>
      </w:r>
      <w:r w:rsidR="00C90F5C" w:rsidRPr="00690EE6">
        <w:rPr>
          <w:rFonts w:eastAsia="Calibri" w:cs="Calibri Light"/>
        </w:rPr>
        <w:t xml:space="preserve"> </w:t>
      </w:r>
      <w:bookmarkStart w:id="154" w:name="_Hlk53784625"/>
      <w:r w:rsidR="00C90F5C" w:rsidRPr="00690EE6">
        <w:rPr>
          <w:rFonts w:eastAsia="Calibri" w:cs="Calibri Light"/>
        </w:rPr>
        <w:t>postaci zeskanowanego oryginału</w:t>
      </w:r>
      <w:bookmarkEnd w:id="154"/>
      <w:r w:rsidRPr="00690EE6">
        <w:rPr>
          <w:rFonts w:eastAsia="Calibri" w:cs="Calibri Light"/>
        </w:rPr>
        <w:t xml:space="preserve"> lub kopii poświadczonej za zgodność przez Wnioskodawcę lub pełnomocnika</w:t>
      </w:r>
      <w:r w:rsidR="00C90F5C" w:rsidRPr="00690EE6">
        <w:rPr>
          <w:rFonts w:eastAsia="Calibri" w:cs="Calibri Light"/>
        </w:rPr>
        <w:t xml:space="preserve"> </w:t>
      </w:r>
      <w:bookmarkStart w:id="155" w:name="_Hlk53784632"/>
      <w:r w:rsidR="00C90F5C" w:rsidRPr="00690EE6">
        <w:rPr>
          <w:rFonts w:eastAsia="Calibri" w:cs="Calibri Light"/>
        </w:rPr>
        <w:t>lub dokumentu elektronicznego z kwalifikowanymi podpisami elektronicznymi</w:t>
      </w:r>
      <w:bookmarkEnd w:id="155"/>
      <w:r w:rsidRPr="00690EE6">
        <w:rPr>
          <w:rFonts w:eastAsia="Calibri" w:cs="Calibri Light"/>
        </w:rPr>
        <w:t>.</w:t>
      </w:r>
    </w:p>
    <w:p w14:paraId="6E188322" w14:textId="102C24AA" w:rsidR="00C62A15" w:rsidRPr="00690EE6" w:rsidRDefault="00C62A15" w:rsidP="00E52F80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t>W przypadku złożenia Wniosku w imieniu kilku podmiotów</w:t>
      </w:r>
      <w:bookmarkStart w:id="156" w:name="_Hlk53784641"/>
      <w:r w:rsidRPr="00690EE6">
        <w:rPr>
          <w:rFonts w:eastAsia="Calibri" w:cs="Calibri Light"/>
        </w:rPr>
        <w:t>,</w:t>
      </w:r>
      <w:r w:rsidR="004F7E3A" w:rsidRPr="00690EE6">
        <w:rPr>
          <w:rFonts w:eastAsia="Calibri" w:cs="Calibri Light"/>
        </w:rPr>
        <w:t xml:space="preserve"> wszystkie podmioty muszą być wyszczególnione we Wniosku, a</w:t>
      </w:r>
      <w:r w:rsidRPr="00690EE6">
        <w:rPr>
          <w:rFonts w:eastAsia="Calibri" w:cs="Calibri Light"/>
        </w:rPr>
        <w:t xml:space="preserve"> </w:t>
      </w:r>
      <w:bookmarkEnd w:id="156"/>
      <w:r w:rsidRPr="00690EE6">
        <w:rPr>
          <w:rFonts w:eastAsia="Calibri" w:cs="Calibri Light"/>
        </w:rPr>
        <w:t>osoba podpisująca Wniosek powinna wykazać umocowanie od każdego z podmiotów działających łącznie jako Wnioskodawca.</w:t>
      </w:r>
    </w:p>
    <w:p w14:paraId="3D6BA66A" w14:textId="3826AEBA" w:rsidR="00D4651E" w:rsidRPr="00690EE6" w:rsidRDefault="00F81B29" w:rsidP="00E52F80">
      <w:pPr>
        <w:numPr>
          <w:ilvl w:val="0"/>
          <w:numId w:val="20"/>
        </w:numPr>
        <w:spacing w:after="0" w:line="240" w:lineRule="auto"/>
        <w:ind w:left="567"/>
        <w:jc w:val="both"/>
        <w:rPr>
          <w:rFonts w:eastAsia="Calibri" w:cs="Calibri Light"/>
        </w:rPr>
      </w:pPr>
      <w:bookmarkStart w:id="157" w:name="_Ref52633744"/>
      <w:r w:rsidRPr="00690EE6">
        <w:rPr>
          <w:rFonts w:eastAsia="Calibri" w:cs="Calibri Light"/>
        </w:rPr>
        <w:t xml:space="preserve">Nośnik zawierający </w:t>
      </w:r>
      <w:r w:rsidR="00BC697E" w:rsidRPr="00690EE6">
        <w:rPr>
          <w:rFonts w:eastAsia="Calibri" w:cs="Calibri Light"/>
        </w:rPr>
        <w:t xml:space="preserve">Wniosek </w:t>
      </w:r>
      <w:r w:rsidR="00B3785C" w:rsidRPr="00690EE6">
        <w:rPr>
          <w:rFonts w:eastAsia="Calibri" w:cs="Calibri Light"/>
        </w:rPr>
        <w:t xml:space="preserve">w formie elektronicznej </w:t>
      </w:r>
      <w:r w:rsidR="00BC697E" w:rsidRPr="00690EE6">
        <w:rPr>
          <w:rFonts w:eastAsia="Calibri" w:cs="Calibri Light"/>
        </w:rPr>
        <w:t xml:space="preserve">wraz z dokumentami i oświadczeniami </w:t>
      </w:r>
      <w:r w:rsidRPr="00690EE6">
        <w:rPr>
          <w:rFonts w:eastAsia="Calibri" w:cs="Calibri Light"/>
        </w:rPr>
        <w:t xml:space="preserve">lub Wniosek wraz z dokumentami i oświadczeniami w formie pisemnej </w:t>
      </w:r>
      <w:r w:rsidR="00BC697E" w:rsidRPr="00690EE6">
        <w:rPr>
          <w:rFonts w:eastAsia="Calibri" w:cs="Calibri Light"/>
        </w:rPr>
        <w:t xml:space="preserve">należy umieścić w zamkniętej kopercie, zapieczętowanej w sposób zapewniający zachowanie poufności jej treści oraz zabezpieczającej jej nienaruszalność do upływu terminu określonego </w:t>
      </w:r>
      <w:r w:rsidR="00E55A39" w:rsidRPr="00690EE6">
        <w:rPr>
          <w:rFonts w:eastAsia="Calibri" w:cs="Calibri Light"/>
        </w:rPr>
        <w:t xml:space="preserve">w pkt </w:t>
      </w:r>
      <w:r w:rsidR="008C529A" w:rsidRPr="00690EE6">
        <w:rPr>
          <w:rFonts w:eastAsia="Calibri" w:cs="Calibri Light"/>
          <w:b/>
          <w:bCs/>
        </w:rPr>
        <w:fldChar w:fldCharType="begin"/>
      </w:r>
      <w:r w:rsidR="008C529A" w:rsidRPr="00690EE6">
        <w:rPr>
          <w:rFonts w:eastAsia="Calibri" w:cs="Calibri Light"/>
        </w:rPr>
        <w:instrText xml:space="preserve"> REF _Ref509206746 \r \h </w:instrText>
      </w:r>
      <w:r w:rsidR="0040046F" w:rsidRPr="00690EE6">
        <w:rPr>
          <w:rFonts w:eastAsia="Calibri" w:cs="Calibri Light"/>
        </w:rPr>
        <w:instrText xml:space="preserve"> \* MERGEFORMAT </w:instrText>
      </w:r>
      <w:r w:rsidR="008C529A" w:rsidRPr="00690EE6">
        <w:rPr>
          <w:rFonts w:eastAsia="Calibri" w:cs="Calibri Light"/>
          <w:b/>
          <w:bCs/>
        </w:rPr>
      </w:r>
      <w:r w:rsidR="008C529A" w:rsidRPr="00690EE6">
        <w:rPr>
          <w:rFonts w:eastAsia="Calibri" w:cs="Calibri Light"/>
          <w:b/>
          <w:bCs/>
        </w:rPr>
        <w:fldChar w:fldCharType="separate"/>
      </w:r>
      <w:r w:rsidR="00FA6E7B">
        <w:rPr>
          <w:rFonts w:eastAsia="Calibri" w:cs="Calibri Light"/>
        </w:rPr>
        <w:t>4.3</w:t>
      </w:r>
      <w:r w:rsidR="008C529A" w:rsidRPr="00690EE6">
        <w:rPr>
          <w:rFonts w:eastAsia="Calibri" w:cs="Calibri Light"/>
          <w:b/>
          <w:bCs/>
        </w:rPr>
        <w:fldChar w:fldCharType="end"/>
      </w:r>
      <w:r w:rsidR="00B41024" w:rsidRPr="00690EE6">
        <w:rPr>
          <w:rFonts w:eastAsia="Calibri" w:cs="Calibri Light"/>
        </w:rPr>
        <w:t xml:space="preserve"> </w:t>
      </w:r>
      <w:r w:rsidR="00BC697E" w:rsidRPr="00690EE6">
        <w:rPr>
          <w:rFonts w:eastAsia="Calibri" w:cs="Calibri Light"/>
        </w:rPr>
        <w:t xml:space="preserve">Regulaminu. Koperta powinna być oznaczona nazwą i adresem Centrum, nazwą i dokładnym adresem Wnioskodawcy oraz napisem: „Wniosek dotyczący Postępowania prowadzonego przez Narodowe Centrum Badań i Rozwoju w ramach </w:t>
      </w:r>
      <w:r w:rsidR="00390FB3" w:rsidRPr="00690EE6">
        <w:rPr>
          <w:rFonts w:eastAsia="Calibri" w:cs="Calibri Light"/>
        </w:rPr>
        <w:t>Przedsięwzięcia</w:t>
      </w:r>
      <w:r w:rsidR="00BC697E" w:rsidRPr="00690EE6">
        <w:rPr>
          <w:rFonts w:eastAsia="Calibri" w:cs="Calibri Light"/>
        </w:rPr>
        <w:t xml:space="preserve"> </w:t>
      </w:r>
      <w:r w:rsidR="00797BF5" w:rsidRPr="00690EE6">
        <w:rPr>
          <w:rFonts w:eastAsia="Calibri" w:cs="Calibri Light"/>
        </w:rPr>
        <w:t>Innowacyjn</w:t>
      </w:r>
      <w:r w:rsidR="00154DC2" w:rsidRPr="00690EE6">
        <w:rPr>
          <w:rFonts w:eastAsia="Calibri" w:cs="Calibri Light"/>
        </w:rPr>
        <w:t>a Bio</w:t>
      </w:r>
      <w:r w:rsidR="00AD466D" w:rsidRPr="00690EE6">
        <w:rPr>
          <w:rFonts w:eastAsia="Calibri" w:cs="Calibri Light"/>
        </w:rPr>
        <w:t>gaz</w:t>
      </w:r>
      <w:r w:rsidR="00154DC2" w:rsidRPr="00690EE6">
        <w:rPr>
          <w:rFonts w:eastAsia="Calibri" w:cs="Calibri Light"/>
        </w:rPr>
        <w:t>ownia</w:t>
      </w:r>
      <w:r w:rsidR="00770308" w:rsidRPr="00690EE6">
        <w:rPr>
          <w:rFonts w:eastAsia="Calibri" w:cs="Calibri Light"/>
        </w:rPr>
        <w:t>”</w:t>
      </w:r>
      <w:r w:rsidR="00E55A39" w:rsidRPr="00690EE6">
        <w:rPr>
          <w:rFonts w:eastAsia="Calibri" w:cs="Calibri Light"/>
        </w:rPr>
        <w:t xml:space="preserve"> </w:t>
      </w:r>
      <w:r w:rsidR="00BC697E" w:rsidRPr="00690EE6">
        <w:rPr>
          <w:rFonts w:eastAsia="Calibri" w:cs="Calibri Light"/>
        </w:rPr>
        <w:t xml:space="preserve">oraz „NIE OTWIERAĆ PRZED </w:t>
      </w:r>
      <w:r w:rsidR="00A64121" w:rsidRPr="00690EE6">
        <w:rPr>
          <w:rFonts w:eastAsia="Calibri" w:cs="Calibri Light"/>
        </w:rPr>
        <w:t xml:space="preserve">TERMINEM </w:t>
      </w:r>
      <w:r w:rsidR="005D713B" w:rsidRPr="00690EE6">
        <w:rPr>
          <w:rFonts w:eastAsia="Calibri" w:cs="Calibri Light"/>
        </w:rPr>
        <w:t xml:space="preserve">OTWARCIA </w:t>
      </w:r>
      <w:r w:rsidR="00A64121" w:rsidRPr="00690EE6">
        <w:rPr>
          <w:rFonts w:eastAsia="Calibri" w:cs="Calibri Light"/>
        </w:rPr>
        <w:t>WNIOSKÓW</w:t>
      </w:r>
      <w:r w:rsidR="00BC697E" w:rsidRPr="00690EE6">
        <w:rPr>
          <w:rFonts w:eastAsia="Calibri" w:cs="Calibri Light"/>
        </w:rPr>
        <w:t xml:space="preserve"> </w:t>
      </w:r>
      <w:r w:rsidR="0046433F" w:rsidRPr="00690EE6">
        <w:rPr>
          <w:rFonts w:eastAsia="Calibri" w:cs="Calibri Light"/>
        </w:rPr>
        <w:t xml:space="preserve">O </w:t>
      </w:r>
      <w:r w:rsidR="00BC697E" w:rsidRPr="00690EE6">
        <w:rPr>
          <w:rFonts w:eastAsia="Calibri" w:cs="Calibri Light"/>
        </w:rPr>
        <w:t xml:space="preserve">GODZ. </w:t>
      </w:r>
      <w:r w:rsidR="001A0DD4" w:rsidRPr="00690EE6">
        <w:rPr>
          <w:rFonts w:eastAsia="Calibri" w:cs="Calibri Light"/>
        </w:rPr>
        <w:t>14:00</w:t>
      </w:r>
      <w:r w:rsidR="00AC2693" w:rsidRPr="00690EE6">
        <w:rPr>
          <w:rFonts w:eastAsia="Calibri" w:cs="Calibri Light"/>
        </w:rPr>
        <w:t>”.</w:t>
      </w:r>
      <w:bookmarkEnd w:id="157"/>
    </w:p>
    <w:p w14:paraId="65DBFC1C" w14:textId="314143A1" w:rsidR="001451E7" w:rsidRPr="00690EE6" w:rsidRDefault="00FA698F" w:rsidP="00E52F80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  <w:b/>
        </w:rPr>
        <w:t xml:space="preserve">Z zastrzeżeniem zdania kolejnego, </w:t>
      </w:r>
      <w:r w:rsidR="001451E7" w:rsidRPr="00690EE6">
        <w:rPr>
          <w:rFonts w:eastAsia="Calibri" w:cs="Calibri Light"/>
          <w:b/>
        </w:rPr>
        <w:t xml:space="preserve">Wnioskodawca może zastrzec informacje zawarte we </w:t>
      </w:r>
      <w:r w:rsidR="007055BA" w:rsidRPr="00690EE6">
        <w:rPr>
          <w:rFonts w:eastAsia="Calibri" w:cs="Calibri Light"/>
          <w:b/>
        </w:rPr>
        <w:t xml:space="preserve">Wniosku </w:t>
      </w:r>
      <w:r w:rsidR="00D745B6" w:rsidRPr="00690EE6">
        <w:rPr>
          <w:rFonts w:eastAsia="Calibri" w:cs="Calibri Light"/>
          <w:b/>
        </w:rPr>
        <w:t xml:space="preserve">i </w:t>
      </w:r>
      <w:r w:rsidR="001310CA" w:rsidRPr="00690EE6">
        <w:rPr>
          <w:rFonts w:eastAsia="Calibri" w:cs="Calibri Light"/>
          <w:b/>
        </w:rPr>
        <w:t>Załączni</w:t>
      </w:r>
      <w:r w:rsidR="00D745B6" w:rsidRPr="00690EE6">
        <w:rPr>
          <w:rFonts w:eastAsia="Calibri" w:cs="Calibri Light"/>
          <w:b/>
        </w:rPr>
        <w:t xml:space="preserve">kach do </w:t>
      </w:r>
      <w:r w:rsidR="007055BA" w:rsidRPr="00690EE6">
        <w:rPr>
          <w:rFonts w:eastAsia="Calibri" w:cs="Calibri Light"/>
          <w:b/>
        </w:rPr>
        <w:t>Wniosku</w:t>
      </w:r>
      <w:r w:rsidR="00D745B6" w:rsidRPr="00690EE6">
        <w:rPr>
          <w:rFonts w:eastAsia="Calibri" w:cs="Calibri Light"/>
          <w:b/>
        </w:rPr>
        <w:t xml:space="preserve">, jak również inne dokumenty przedstawiane NCBR przy dopuszczeniu do kolejnych </w:t>
      </w:r>
      <w:r w:rsidR="00DE1C7C" w:rsidRPr="00690EE6">
        <w:rPr>
          <w:rFonts w:eastAsia="Calibri" w:cs="Calibri Light"/>
          <w:b/>
        </w:rPr>
        <w:t>Etapów</w:t>
      </w:r>
      <w:r w:rsidR="00D745B6" w:rsidRPr="00690EE6">
        <w:rPr>
          <w:rFonts w:eastAsia="Calibri" w:cs="Calibri Light"/>
          <w:b/>
        </w:rPr>
        <w:t>,</w:t>
      </w:r>
      <w:r w:rsidR="001451E7" w:rsidRPr="00690EE6">
        <w:rPr>
          <w:rFonts w:eastAsia="Calibri" w:cs="Calibri Light"/>
          <w:b/>
        </w:rPr>
        <w:t xml:space="preserve"> jako tajemnicę przedsiębiorstwa w rozumieniu przepisów o zwalczaniu nieuczciwej konkurencji</w:t>
      </w:r>
      <w:r w:rsidR="00EC1010" w:rsidRPr="00690EE6">
        <w:rPr>
          <w:rFonts w:eastAsia="Calibri" w:cs="Calibri Light"/>
          <w:b/>
        </w:rPr>
        <w:t xml:space="preserve"> </w:t>
      </w:r>
      <w:bookmarkStart w:id="158" w:name="_Hlk58558274"/>
      <w:r w:rsidR="00EC1010" w:rsidRPr="00690EE6">
        <w:rPr>
          <w:rFonts w:eastAsia="Calibri" w:cs="Calibri Light"/>
          <w:bCs/>
        </w:rPr>
        <w:t>(tj. zgodnie z art. 11 ust. 2 Ustawy ZNK: „</w:t>
      </w:r>
      <w:r w:rsidR="00EC1010" w:rsidRPr="00690EE6">
        <w:rPr>
          <w:i/>
          <w:iCs/>
        </w:rPr>
        <w:t>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  <w:r w:rsidR="00EC1010" w:rsidRPr="00690EE6">
        <w:t>”)</w:t>
      </w:r>
      <w:bookmarkEnd w:id="158"/>
      <w:r w:rsidR="001451E7" w:rsidRPr="00690EE6">
        <w:rPr>
          <w:rFonts w:eastAsia="Calibri" w:cs="Calibri Light"/>
        </w:rPr>
        <w:t>.</w:t>
      </w:r>
      <w:r w:rsidRPr="00690EE6">
        <w:rPr>
          <w:rFonts w:eastAsia="Calibri" w:cs="Calibri Light"/>
        </w:rPr>
        <w:t xml:space="preserve"> Zastrzeżeniu nie podlegają informacje dotyczące wynagrodzenia </w:t>
      </w:r>
      <w:r w:rsidR="0009424E" w:rsidRPr="00690EE6">
        <w:rPr>
          <w:rFonts w:eastAsia="Calibri" w:cs="Calibri Light"/>
        </w:rPr>
        <w:t xml:space="preserve">Wnioskodawców </w:t>
      </w:r>
      <w:r w:rsidRPr="00690EE6">
        <w:rPr>
          <w:rFonts w:eastAsia="Calibri" w:cs="Calibri Light"/>
        </w:rPr>
        <w:t xml:space="preserve">oraz oferowanej przez nich wartości procentowej udziałów w Przychodzie z Komercjalizacji Wyników Prac B+R oraz w </w:t>
      </w:r>
      <w:r w:rsidR="008803ED" w:rsidRPr="00690EE6">
        <w:rPr>
          <w:rFonts w:eastAsia="Calibri" w:cs="Calibri Light"/>
        </w:rPr>
        <w:t>P</w:t>
      </w:r>
      <w:r w:rsidRPr="00690EE6">
        <w:rPr>
          <w:rFonts w:eastAsia="Calibri" w:cs="Calibri Light"/>
        </w:rPr>
        <w:t xml:space="preserve">rzychodzie z Komercjalizacji Technologii Zależnych, na co </w:t>
      </w:r>
      <w:r w:rsidR="0009424E" w:rsidRPr="00690EE6">
        <w:rPr>
          <w:rFonts w:eastAsia="Calibri" w:cs="Calibri Light"/>
        </w:rPr>
        <w:t>Wnioskodawcy</w:t>
      </w:r>
      <w:r w:rsidRPr="00690EE6">
        <w:rPr>
          <w:rFonts w:eastAsia="Calibri" w:cs="Calibri Light"/>
        </w:rPr>
        <w:t xml:space="preserve"> </w:t>
      </w:r>
      <w:r w:rsidR="0009424E" w:rsidRPr="00690EE6">
        <w:rPr>
          <w:rFonts w:eastAsia="Calibri" w:cs="Calibri Light"/>
        </w:rPr>
        <w:t>godzą się składając Wniosek</w:t>
      </w:r>
      <w:r w:rsidRPr="00690EE6">
        <w:rPr>
          <w:rFonts w:eastAsia="Calibri" w:cs="Calibri Light"/>
        </w:rPr>
        <w:t>.</w:t>
      </w:r>
      <w:r w:rsidR="001451E7" w:rsidRPr="00690EE6">
        <w:rPr>
          <w:rFonts w:eastAsia="Calibri" w:cs="Calibri Light"/>
        </w:rPr>
        <w:t xml:space="preserve"> W</w:t>
      </w:r>
      <w:r w:rsidR="0029074E" w:rsidRPr="00690EE6">
        <w:rPr>
          <w:rFonts w:eastAsia="Calibri" w:cs="Calibri Light"/>
        </w:rPr>
        <w:t> </w:t>
      </w:r>
      <w:r w:rsidR="001451E7" w:rsidRPr="00690EE6">
        <w:rPr>
          <w:rFonts w:eastAsia="Calibri" w:cs="Calibri Light"/>
        </w:rPr>
        <w:t>przypadku, gdy informacje przedkładane przez Wnioskodawcę</w:t>
      </w:r>
      <w:r w:rsidR="00EC276F" w:rsidRPr="00690EE6">
        <w:rPr>
          <w:rFonts w:eastAsia="Calibri" w:cs="Calibri Light"/>
        </w:rPr>
        <w:t xml:space="preserve"> (odpowiednio Wykonawcę)</w:t>
      </w:r>
      <w:r w:rsidR="001451E7" w:rsidRPr="00690EE6">
        <w:rPr>
          <w:rFonts w:eastAsia="Calibri" w:cs="Calibri Light"/>
        </w:rPr>
        <w:t xml:space="preserve"> stanowią tajemnicę przedsiębiorstwa, Wnioskodawca</w:t>
      </w:r>
      <w:r w:rsidR="00EC276F" w:rsidRPr="00690EE6">
        <w:rPr>
          <w:rFonts w:eastAsia="Calibri" w:cs="Calibri Light"/>
        </w:rPr>
        <w:t xml:space="preserve"> (Wykonawca)</w:t>
      </w:r>
      <w:r w:rsidR="001451E7" w:rsidRPr="00690EE6">
        <w:rPr>
          <w:rFonts w:eastAsia="Calibri" w:cs="Calibri Light"/>
        </w:rPr>
        <w:t xml:space="preserve"> jest zobowiązany podjąć działania niezbędne dla jej </w:t>
      </w:r>
      <w:r w:rsidR="008C529A" w:rsidRPr="00690EE6">
        <w:rPr>
          <w:rFonts w:eastAsia="Calibri" w:cs="Calibri Light"/>
        </w:rPr>
        <w:t>zastrzeżenia</w:t>
      </w:r>
      <w:r w:rsidR="00A655DA" w:rsidRPr="00690EE6">
        <w:rPr>
          <w:rFonts w:eastAsia="Calibri" w:cs="Calibri Light"/>
        </w:rPr>
        <w:t xml:space="preserve"> oraz uzasadnić </w:t>
      </w:r>
      <w:r w:rsidR="00EC1010" w:rsidRPr="00690EE6">
        <w:rPr>
          <w:rFonts w:eastAsia="Calibri" w:cs="Calibri Light"/>
        </w:rPr>
        <w:t xml:space="preserve">w osobnym dokumencie dołączonym do </w:t>
      </w:r>
      <w:r w:rsidR="00693F3D" w:rsidRPr="00690EE6">
        <w:rPr>
          <w:rFonts w:eastAsia="Calibri" w:cs="Calibri Light"/>
        </w:rPr>
        <w:t>W</w:t>
      </w:r>
      <w:r w:rsidR="00EC1010" w:rsidRPr="00690EE6">
        <w:rPr>
          <w:rFonts w:eastAsia="Calibri" w:cs="Calibri Light"/>
        </w:rPr>
        <w:t xml:space="preserve">niosku </w:t>
      </w:r>
      <w:r w:rsidR="00A655DA" w:rsidRPr="00690EE6">
        <w:rPr>
          <w:rFonts w:eastAsia="Calibri" w:cs="Calibri Light"/>
        </w:rPr>
        <w:t>uznanie informacji za tajemnicę przedsiębiorstwa</w:t>
      </w:r>
      <w:r w:rsidR="001451E7" w:rsidRPr="00690EE6">
        <w:rPr>
          <w:rFonts w:eastAsia="Calibri" w:cs="Calibri Light"/>
        </w:rPr>
        <w:t xml:space="preserve">. Wnioskodawca </w:t>
      </w:r>
      <w:r w:rsidR="00EC276F" w:rsidRPr="00690EE6">
        <w:rPr>
          <w:rFonts w:eastAsia="Calibri" w:cs="Calibri Light"/>
        </w:rPr>
        <w:t xml:space="preserve">(Wykonawca) </w:t>
      </w:r>
      <w:r w:rsidR="001451E7" w:rsidRPr="00690EE6">
        <w:rPr>
          <w:rFonts w:eastAsia="Calibri" w:cs="Calibri Light"/>
        </w:rPr>
        <w:t xml:space="preserve">powinien </w:t>
      </w:r>
      <w:r w:rsidR="00EC276F" w:rsidRPr="00690EE6">
        <w:rPr>
          <w:rFonts w:eastAsia="Calibri" w:cs="Calibri Light"/>
        </w:rPr>
        <w:t xml:space="preserve">co najmniej </w:t>
      </w:r>
      <w:r w:rsidR="001451E7" w:rsidRPr="00690EE6">
        <w:rPr>
          <w:rFonts w:eastAsia="Calibri" w:cs="Calibri Light"/>
        </w:rPr>
        <w:t xml:space="preserve">wyraźnie opatrzeć odpowiedni zakres Wniosku oznaczeniem „[TAJEMNICA PRZEDSIĘBIORSTWA]” oraz przedłożyć </w:t>
      </w:r>
      <w:r w:rsidR="008C529A" w:rsidRPr="00690EE6">
        <w:rPr>
          <w:rFonts w:eastAsia="Calibri" w:cs="Calibri Light"/>
        </w:rPr>
        <w:t xml:space="preserve">dany </w:t>
      </w:r>
      <w:r w:rsidR="001451E7" w:rsidRPr="00690EE6">
        <w:rPr>
          <w:rFonts w:eastAsia="Calibri" w:cs="Calibri Light"/>
        </w:rPr>
        <w:t xml:space="preserve">dokument </w:t>
      </w:r>
      <w:r w:rsidR="008C529A" w:rsidRPr="00690EE6">
        <w:rPr>
          <w:rFonts w:eastAsia="Calibri" w:cs="Calibri Light"/>
        </w:rPr>
        <w:t xml:space="preserve">jednocześnie </w:t>
      </w:r>
      <w:r w:rsidR="001451E7" w:rsidRPr="00690EE6">
        <w:rPr>
          <w:rFonts w:eastAsia="Calibri" w:cs="Calibri Light"/>
        </w:rPr>
        <w:t>w wersji jawnej (z wyłączeniem tajemnicy przedsiębiorstwa) i</w:t>
      </w:r>
      <w:r w:rsidR="0029074E" w:rsidRPr="00690EE6">
        <w:rPr>
          <w:rFonts w:eastAsia="Calibri" w:cs="Calibri Light"/>
        </w:rPr>
        <w:t> </w:t>
      </w:r>
      <w:r w:rsidR="001451E7" w:rsidRPr="00690EE6">
        <w:rPr>
          <w:rFonts w:eastAsia="Calibri" w:cs="Calibri Light"/>
        </w:rPr>
        <w:t>poufnej (zawierający pełne informacje), przy czym wersja poufna powinna być umieszczona w</w:t>
      </w:r>
      <w:r w:rsidR="0029074E" w:rsidRPr="00690EE6">
        <w:rPr>
          <w:rFonts w:eastAsia="Calibri" w:cs="Calibri Light"/>
        </w:rPr>
        <w:t> </w:t>
      </w:r>
      <w:r w:rsidR="001451E7" w:rsidRPr="00690EE6">
        <w:rPr>
          <w:rFonts w:eastAsia="Calibri" w:cs="Calibri Light"/>
        </w:rPr>
        <w:t>odpowiednio oznaczonej odrębnej kopercie (</w:t>
      </w:r>
      <w:r w:rsidR="009E4633" w:rsidRPr="00690EE6">
        <w:rPr>
          <w:rFonts w:eastAsia="Calibri" w:cs="Calibri Light"/>
        </w:rPr>
        <w:t>składanej wewnątrz koperty głównej dla Wniosku</w:t>
      </w:r>
      <w:r w:rsidR="00EC276F" w:rsidRPr="00690EE6">
        <w:rPr>
          <w:rFonts w:eastAsia="Calibri" w:cs="Calibri Light"/>
        </w:rPr>
        <w:t xml:space="preserve"> lub Wyników Prac </w:t>
      </w:r>
      <w:r w:rsidR="00DE1C7C" w:rsidRPr="00690EE6">
        <w:rPr>
          <w:rFonts w:eastAsia="Calibri" w:cs="Calibri Light"/>
        </w:rPr>
        <w:t>Etapu</w:t>
      </w:r>
      <w:r w:rsidR="001451E7" w:rsidRPr="00690EE6">
        <w:rPr>
          <w:rFonts w:eastAsia="Calibri" w:cs="Calibri Light"/>
        </w:rPr>
        <w:t xml:space="preserve">). </w:t>
      </w:r>
      <w:r w:rsidR="008C529A" w:rsidRPr="00690EE6">
        <w:rPr>
          <w:rFonts w:eastAsia="Calibri" w:cs="Calibri Light"/>
        </w:rPr>
        <w:t xml:space="preserve">Informacje zawarte we Wniosku </w:t>
      </w:r>
      <w:r w:rsidR="00EC276F" w:rsidRPr="00690EE6">
        <w:rPr>
          <w:rFonts w:eastAsia="Calibri" w:cs="Calibri Light"/>
        </w:rPr>
        <w:t xml:space="preserve">lub Wynikach Prac </w:t>
      </w:r>
      <w:r w:rsidR="00DE1C7C" w:rsidRPr="00690EE6">
        <w:rPr>
          <w:rFonts w:eastAsia="Calibri" w:cs="Calibri Light"/>
        </w:rPr>
        <w:t xml:space="preserve">Etapu </w:t>
      </w:r>
      <w:r w:rsidR="008C529A" w:rsidRPr="00690EE6">
        <w:rPr>
          <w:rFonts w:eastAsia="Calibri" w:cs="Calibri Light"/>
        </w:rPr>
        <w:t>podlegają ujawnieniu do publicznej wiadomości lub odpowiednim organom na warunkach i</w:t>
      </w:r>
      <w:r w:rsidR="0029074E" w:rsidRPr="00690EE6">
        <w:rPr>
          <w:rFonts w:eastAsia="Calibri" w:cs="Calibri Light"/>
        </w:rPr>
        <w:t> </w:t>
      </w:r>
      <w:r w:rsidR="008C529A" w:rsidRPr="00690EE6">
        <w:rPr>
          <w:rFonts w:eastAsia="Calibri" w:cs="Calibri Light"/>
        </w:rPr>
        <w:t>w</w:t>
      </w:r>
      <w:r w:rsidR="0029074E" w:rsidRPr="00690EE6">
        <w:rPr>
          <w:rFonts w:eastAsia="Calibri" w:cs="Calibri Light"/>
        </w:rPr>
        <w:t> </w:t>
      </w:r>
      <w:r w:rsidR="008C529A" w:rsidRPr="00690EE6">
        <w:rPr>
          <w:rFonts w:eastAsia="Calibri" w:cs="Calibri Light"/>
        </w:rPr>
        <w:t>przypadkach określonych w</w:t>
      </w:r>
      <w:r w:rsidR="00252CDC" w:rsidRPr="00690EE6">
        <w:rPr>
          <w:rFonts w:eastAsia="Calibri" w:cs="Calibri Light"/>
        </w:rPr>
        <w:t> </w:t>
      </w:r>
      <w:r w:rsidR="008C529A" w:rsidRPr="00690EE6">
        <w:rPr>
          <w:rFonts w:eastAsia="Calibri" w:cs="Calibri Light"/>
        </w:rPr>
        <w:t>bezwzględnie obowiązujących przepisach prawa.</w:t>
      </w:r>
    </w:p>
    <w:p w14:paraId="4363A293" w14:textId="77777777" w:rsidR="00953846" w:rsidRPr="00690EE6" w:rsidRDefault="00953846" w:rsidP="00953846">
      <w:pPr>
        <w:spacing w:after="0" w:line="240" w:lineRule="auto"/>
        <w:ind w:left="567"/>
        <w:jc w:val="both"/>
        <w:rPr>
          <w:rFonts w:eastAsia="Calibri" w:cs="Calibri Light"/>
        </w:rPr>
      </w:pPr>
    </w:p>
    <w:p w14:paraId="6060CA86" w14:textId="77777777" w:rsidR="00BC697E" w:rsidRPr="00690EE6" w:rsidRDefault="00BC697E" w:rsidP="00E52F80">
      <w:pPr>
        <w:pStyle w:val="Nagwek2"/>
        <w:keepNext w:val="0"/>
        <w:keepLines w:val="0"/>
        <w:numPr>
          <w:ilvl w:val="1"/>
          <w:numId w:val="13"/>
        </w:numPr>
        <w:spacing w:before="0" w:line="240" w:lineRule="auto"/>
        <w:ind w:left="567" w:hanging="567"/>
        <w:jc w:val="both"/>
        <w:rPr>
          <w:rFonts w:asciiTheme="minorHAnsi" w:hAnsiTheme="minorHAnsi"/>
          <w:b/>
          <w:color w:val="C00000"/>
          <w:sz w:val="24"/>
          <w:szCs w:val="24"/>
        </w:rPr>
      </w:pPr>
      <w:bookmarkStart w:id="159" w:name="_Ref509206746"/>
      <w:bookmarkStart w:id="160" w:name="_Toc53786421"/>
      <w:bookmarkStart w:id="161" w:name="_Toc54826861"/>
      <w:bookmarkStart w:id="162" w:name="_Toc54730607"/>
      <w:bookmarkStart w:id="163" w:name="_Toc59586217"/>
      <w:r w:rsidRPr="00690EE6">
        <w:rPr>
          <w:rFonts w:asciiTheme="minorHAnsi" w:hAnsiTheme="minorHAnsi"/>
          <w:b/>
          <w:color w:val="C00000"/>
          <w:sz w:val="24"/>
          <w:szCs w:val="24"/>
        </w:rPr>
        <w:t>Sposób, miejsce i termin składania Wniosków</w:t>
      </w:r>
      <w:bookmarkEnd w:id="159"/>
      <w:bookmarkEnd w:id="160"/>
      <w:bookmarkEnd w:id="161"/>
      <w:bookmarkEnd w:id="162"/>
      <w:bookmarkEnd w:id="163"/>
    </w:p>
    <w:p w14:paraId="3562B840" w14:textId="77777777" w:rsidR="00BC697E" w:rsidRPr="00690EE6" w:rsidRDefault="00BC697E" w:rsidP="00E52F80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lastRenderedPageBreak/>
        <w:t>Wnioski należy składać w siedzibie Centrum</w:t>
      </w:r>
      <w:r w:rsidR="000F381E" w:rsidRPr="00690EE6">
        <w:rPr>
          <w:rFonts w:eastAsia="Calibri" w:cs="Calibri Light"/>
        </w:rPr>
        <w:t xml:space="preserve"> –</w:t>
      </w:r>
      <w:r w:rsidRPr="00690EE6">
        <w:rPr>
          <w:rFonts w:eastAsia="Calibri" w:cs="Calibri Light"/>
        </w:rPr>
        <w:t xml:space="preserve"> </w:t>
      </w:r>
      <w:r w:rsidR="000F381E" w:rsidRPr="00690EE6">
        <w:rPr>
          <w:rFonts w:eastAsia="Calibri" w:cs="Calibri Light"/>
        </w:rPr>
        <w:t xml:space="preserve">ul. Nowogrodzka 47a, </w:t>
      </w:r>
      <w:r w:rsidR="0046433F" w:rsidRPr="00690EE6">
        <w:rPr>
          <w:rFonts w:eastAsia="Calibri" w:cs="Calibri Light"/>
        </w:rPr>
        <w:t xml:space="preserve">00-695 </w:t>
      </w:r>
      <w:r w:rsidR="000F381E" w:rsidRPr="00690EE6">
        <w:rPr>
          <w:rFonts w:eastAsia="Calibri" w:cs="Calibri Light"/>
        </w:rPr>
        <w:t>Warszawa,</w:t>
      </w:r>
      <w:r w:rsidR="00855287" w:rsidRPr="00690EE6">
        <w:rPr>
          <w:rFonts w:eastAsia="Calibri" w:cs="Calibri Light"/>
        </w:rPr>
        <w:t> </w:t>
      </w:r>
      <w:r w:rsidR="00A72A4A" w:rsidRPr="00690EE6">
        <w:rPr>
          <w:rFonts w:eastAsia="Calibri" w:cs="Calibri Light"/>
        </w:rPr>
        <w:t>w punkcie przyjmowania przesyłek NCBR</w:t>
      </w:r>
      <w:r w:rsidRPr="00690EE6">
        <w:rPr>
          <w:rFonts w:eastAsia="Calibri" w:cs="Calibri Light"/>
        </w:rPr>
        <w:t>.</w:t>
      </w:r>
    </w:p>
    <w:p w14:paraId="27433D41" w14:textId="1BB1FC7E" w:rsidR="00BC697E" w:rsidRPr="00690EE6" w:rsidRDefault="00F20EE6" w:rsidP="00E52F80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64" w:name="_Ref509210097"/>
      <w:r w:rsidRPr="00690EE6">
        <w:rPr>
          <w:rFonts w:eastAsia="Calibri" w:cs="Calibri Light"/>
        </w:rPr>
        <w:t xml:space="preserve">Z zastrzeżeniem postanowień Regulaminu dotyczących możliwych zmian dokumentacji Przedsięwzięcia oraz możliwości zmiany lub wycofania Wniosku, </w:t>
      </w:r>
      <w:r w:rsidR="00BC697E" w:rsidRPr="00690EE6">
        <w:rPr>
          <w:rFonts w:eastAsia="Calibri" w:cs="Calibri Light"/>
        </w:rPr>
        <w:t>Wnioski mogą być składane przez Wnioskodawców</w:t>
      </w:r>
      <w:r w:rsidR="00BB5B18" w:rsidRPr="00690EE6">
        <w:rPr>
          <w:rFonts w:eastAsia="Calibri" w:cs="Calibri Light"/>
        </w:rPr>
        <w:t xml:space="preserve"> </w:t>
      </w:r>
      <w:r w:rsidRPr="00690EE6">
        <w:rPr>
          <w:rFonts w:eastAsia="Calibri" w:cs="Calibri Light"/>
        </w:rPr>
        <w:t>od dnia publikacji niniejszego Regulaminu</w:t>
      </w:r>
      <w:r w:rsidR="00C806FA" w:rsidRPr="00690EE6">
        <w:rPr>
          <w:rFonts w:eastAsia="Calibri" w:cs="Calibri Light"/>
        </w:rPr>
        <w:t xml:space="preserve"> </w:t>
      </w:r>
      <w:r w:rsidR="00BC697E" w:rsidRPr="00690EE6">
        <w:rPr>
          <w:rFonts w:eastAsia="Calibri" w:cs="Calibri Light"/>
        </w:rPr>
        <w:t xml:space="preserve">do dnia </w:t>
      </w:r>
      <w:r w:rsidR="00A64121" w:rsidRPr="00690EE6">
        <w:rPr>
          <w:rFonts w:eastAsia="Calibri" w:cs="Calibri Light"/>
        </w:rPr>
        <w:t xml:space="preserve">określonego w Harmonogramie jako </w:t>
      </w:r>
      <w:r w:rsidR="00855287" w:rsidRPr="00690EE6">
        <w:rPr>
          <w:rFonts w:eastAsia="Calibri" w:cs="Calibri Light"/>
        </w:rPr>
        <w:t>Zakończenie naboru Wniosków</w:t>
      </w:r>
      <w:r w:rsidR="00BC697E" w:rsidRPr="00690EE6">
        <w:t xml:space="preserve">, </w:t>
      </w:r>
      <w:r w:rsidR="00BC697E" w:rsidRPr="00690EE6">
        <w:rPr>
          <w:b/>
        </w:rPr>
        <w:t xml:space="preserve">do godziny </w:t>
      </w:r>
      <w:del w:id="165" w:author="Autor">
        <w:r w:rsidR="001A0DD4" w:rsidRPr="00690EE6" w:rsidDel="004A7704">
          <w:rPr>
            <w:b/>
          </w:rPr>
          <w:delText>12</w:delText>
        </w:r>
      </w:del>
      <w:ins w:id="166" w:author="Autor">
        <w:r w:rsidR="004A7704">
          <w:rPr>
            <w:b/>
          </w:rPr>
          <w:t>13</w:t>
        </w:r>
      </w:ins>
      <w:bookmarkStart w:id="167" w:name="_GoBack"/>
      <w:bookmarkEnd w:id="167"/>
      <w:r w:rsidR="001A0DD4" w:rsidRPr="00690EE6">
        <w:rPr>
          <w:b/>
        </w:rPr>
        <w:t>:00</w:t>
      </w:r>
      <w:r w:rsidR="005A7396" w:rsidRPr="00690EE6">
        <w:rPr>
          <w:b/>
        </w:rPr>
        <w:t xml:space="preserve"> </w:t>
      </w:r>
      <w:r w:rsidR="005A7396" w:rsidRPr="00690EE6">
        <w:rPr>
          <w:bCs/>
        </w:rPr>
        <w:t>(</w:t>
      </w:r>
      <w:r w:rsidR="005A7396" w:rsidRPr="00690EE6">
        <w:rPr>
          <w:rFonts w:eastAsia="Calibri" w:cs="Calibri Light"/>
        </w:rPr>
        <w:t xml:space="preserve">z zastrzeżeniem Rozdziału </w:t>
      </w:r>
      <w:r w:rsidR="005A7396" w:rsidRPr="00690EE6">
        <w:rPr>
          <w:rFonts w:eastAsia="Calibri" w:cs="Calibri Light"/>
        </w:rPr>
        <w:fldChar w:fldCharType="begin"/>
      </w:r>
      <w:r w:rsidR="005A7396" w:rsidRPr="00690EE6">
        <w:rPr>
          <w:rFonts w:eastAsia="Calibri" w:cs="Calibri Light"/>
        </w:rPr>
        <w:instrText xml:space="preserve"> REF _Ref52645428 \n \h </w:instrText>
      </w:r>
      <w:r w:rsidR="00C847BB" w:rsidRPr="00690EE6">
        <w:rPr>
          <w:rFonts w:eastAsia="Calibri" w:cs="Calibri Light"/>
        </w:rPr>
        <w:instrText xml:space="preserve"> \* MERGEFORMAT </w:instrText>
      </w:r>
      <w:r w:rsidR="005A7396" w:rsidRPr="00690EE6">
        <w:rPr>
          <w:rFonts w:eastAsia="Calibri" w:cs="Calibri Light"/>
        </w:rPr>
      </w:r>
      <w:r w:rsidR="005A7396" w:rsidRPr="00690EE6">
        <w:rPr>
          <w:rFonts w:eastAsia="Calibri" w:cs="Calibri Light"/>
        </w:rPr>
        <w:fldChar w:fldCharType="separate"/>
      </w:r>
      <w:r w:rsidR="00FA6E7B">
        <w:rPr>
          <w:rFonts w:eastAsia="Calibri" w:cs="Calibri Light"/>
        </w:rPr>
        <w:t>III</w:t>
      </w:r>
      <w:r w:rsidR="005A7396" w:rsidRPr="00690EE6">
        <w:rPr>
          <w:rFonts w:eastAsia="Calibri" w:cs="Calibri Light"/>
        </w:rPr>
        <w:fldChar w:fldCharType="end"/>
      </w:r>
      <w:r w:rsidR="005A7396" w:rsidRPr="00690EE6">
        <w:rPr>
          <w:rFonts w:eastAsia="Calibri" w:cs="Calibri Light"/>
        </w:rPr>
        <w:t xml:space="preserve"> ust. </w:t>
      </w:r>
      <w:r w:rsidR="005A7396" w:rsidRPr="00690EE6">
        <w:rPr>
          <w:rFonts w:eastAsia="Calibri" w:cs="Calibri Light"/>
        </w:rPr>
        <w:fldChar w:fldCharType="begin"/>
      </w:r>
      <w:r w:rsidR="005A7396" w:rsidRPr="00690EE6">
        <w:rPr>
          <w:rFonts w:eastAsia="Calibri" w:cs="Calibri Light"/>
        </w:rPr>
        <w:instrText xml:space="preserve"> REF _Ref52645431 \n \h </w:instrText>
      </w:r>
      <w:r w:rsidR="00C847BB" w:rsidRPr="00690EE6">
        <w:rPr>
          <w:rFonts w:eastAsia="Calibri" w:cs="Calibri Light"/>
        </w:rPr>
        <w:instrText xml:space="preserve"> \* MERGEFORMAT </w:instrText>
      </w:r>
      <w:r w:rsidR="005A7396" w:rsidRPr="00690EE6">
        <w:rPr>
          <w:rFonts w:eastAsia="Calibri" w:cs="Calibri Light"/>
        </w:rPr>
      </w:r>
      <w:r w:rsidR="005A7396" w:rsidRPr="00690EE6">
        <w:rPr>
          <w:rFonts w:eastAsia="Calibri" w:cs="Calibri Light"/>
        </w:rPr>
        <w:fldChar w:fldCharType="separate"/>
      </w:r>
      <w:r w:rsidR="00FA6E7B">
        <w:rPr>
          <w:rFonts w:eastAsia="Calibri" w:cs="Calibri Light"/>
        </w:rPr>
        <w:t>2</w:t>
      </w:r>
      <w:r w:rsidR="005A7396" w:rsidRPr="00690EE6">
        <w:rPr>
          <w:rFonts w:eastAsia="Calibri" w:cs="Calibri Light"/>
        </w:rPr>
        <w:fldChar w:fldCharType="end"/>
      </w:r>
      <w:r w:rsidR="005A7396" w:rsidRPr="00690EE6">
        <w:rPr>
          <w:rFonts w:eastAsia="Calibri" w:cs="Calibri Light"/>
        </w:rPr>
        <w:t>),</w:t>
      </w:r>
      <w:r w:rsidR="00BC697E" w:rsidRPr="00690EE6">
        <w:rPr>
          <w:rFonts w:eastAsia="Calibri" w:cs="Calibri Light"/>
        </w:rPr>
        <w:t xml:space="preserve"> przy czym termin ten jest zachowany w sytuacji, gdy Wniosek został doręczony </w:t>
      </w:r>
      <w:r w:rsidR="00A655DA" w:rsidRPr="00690EE6">
        <w:rPr>
          <w:rFonts w:eastAsia="Calibri" w:cs="Calibri Light"/>
        </w:rPr>
        <w:t xml:space="preserve">w formie określonej </w:t>
      </w:r>
      <w:r w:rsidR="00BC697E" w:rsidRPr="00690EE6">
        <w:rPr>
          <w:rFonts w:eastAsia="Calibri" w:cs="Calibri Light"/>
        </w:rPr>
        <w:t xml:space="preserve">zgodnie z </w:t>
      </w:r>
      <w:r w:rsidR="007055BA" w:rsidRPr="00690EE6">
        <w:rPr>
          <w:rFonts w:eastAsia="Calibri" w:cs="Calibri Light"/>
        </w:rPr>
        <w:t xml:space="preserve">pkt </w:t>
      </w:r>
      <w:r w:rsidR="007055BA" w:rsidRPr="00690EE6">
        <w:rPr>
          <w:rFonts w:eastAsia="Calibri" w:cs="Calibri Light"/>
        </w:rPr>
        <w:fldChar w:fldCharType="begin"/>
      </w:r>
      <w:r w:rsidR="007055BA" w:rsidRPr="00690EE6">
        <w:rPr>
          <w:rFonts w:eastAsia="Calibri" w:cs="Calibri Light"/>
        </w:rPr>
        <w:instrText xml:space="preserve"> REF _Ref509210067 \n \h </w:instrText>
      </w:r>
      <w:r w:rsidR="00A64121" w:rsidRPr="00690EE6">
        <w:rPr>
          <w:rFonts w:eastAsia="Calibri" w:cs="Calibri Light"/>
        </w:rPr>
        <w:instrText xml:space="preserve"> \* MERGEFORMAT </w:instrText>
      </w:r>
      <w:r w:rsidR="007055BA" w:rsidRPr="00690EE6">
        <w:rPr>
          <w:rFonts w:eastAsia="Calibri" w:cs="Calibri Light"/>
        </w:rPr>
      </w:r>
      <w:r w:rsidR="007055BA" w:rsidRPr="00690EE6">
        <w:rPr>
          <w:rFonts w:eastAsia="Calibri" w:cs="Calibri Light"/>
        </w:rPr>
        <w:fldChar w:fldCharType="separate"/>
      </w:r>
      <w:r w:rsidR="00FA6E7B">
        <w:rPr>
          <w:rFonts w:eastAsia="Calibri" w:cs="Calibri Light"/>
        </w:rPr>
        <w:t>4.2</w:t>
      </w:r>
      <w:r w:rsidR="007055BA" w:rsidRPr="00690EE6">
        <w:rPr>
          <w:rFonts w:eastAsia="Calibri" w:cs="Calibri Light"/>
        </w:rPr>
        <w:fldChar w:fldCharType="end"/>
      </w:r>
      <w:r w:rsidR="000F381E" w:rsidRPr="00690EE6">
        <w:rPr>
          <w:rFonts w:eastAsia="Calibri" w:cs="Calibri Light"/>
        </w:rPr>
        <w:t xml:space="preserve"> </w:t>
      </w:r>
      <w:r w:rsidR="00174115" w:rsidRPr="00690EE6">
        <w:rPr>
          <w:rFonts w:eastAsia="Calibri" w:cs="Calibri Light"/>
        </w:rPr>
        <w:t xml:space="preserve">ust. </w:t>
      </w:r>
      <w:r w:rsidR="00174115" w:rsidRPr="00690EE6">
        <w:rPr>
          <w:rFonts w:eastAsia="Calibri" w:cs="Calibri Light"/>
        </w:rPr>
        <w:fldChar w:fldCharType="begin"/>
      </w:r>
      <w:r w:rsidR="00174115" w:rsidRPr="00690EE6">
        <w:rPr>
          <w:rFonts w:eastAsia="Calibri" w:cs="Calibri Light"/>
        </w:rPr>
        <w:instrText xml:space="preserve"> REF _Ref52543289 \n \h </w:instrText>
      </w:r>
      <w:r w:rsidR="00C847BB" w:rsidRPr="00690EE6">
        <w:rPr>
          <w:rFonts w:eastAsia="Calibri" w:cs="Calibri Light"/>
        </w:rPr>
        <w:instrText xml:space="preserve"> \* MERGEFORMAT </w:instrText>
      </w:r>
      <w:r w:rsidR="00174115" w:rsidRPr="00690EE6">
        <w:rPr>
          <w:rFonts w:eastAsia="Calibri" w:cs="Calibri Light"/>
        </w:rPr>
      </w:r>
      <w:r w:rsidR="00174115" w:rsidRPr="00690EE6">
        <w:rPr>
          <w:rFonts w:eastAsia="Calibri" w:cs="Calibri Light"/>
        </w:rPr>
        <w:fldChar w:fldCharType="separate"/>
      </w:r>
      <w:r w:rsidR="00FA6E7B">
        <w:rPr>
          <w:rFonts w:eastAsia="Calibri" w:cs="Calibri Light"/>
        </w:rPr>
        <w:t>3</w:t>
      </w:r>
      <w:r w:rsidR="00174115" w:rsidRPr="00690EE6">
        <w:rPr>
          <w:rFonts w:eastAsia="Calibri" w:cs="Calibri Light"/>
        </w:rPr>
        <w:fldChar w:fldCharType="end"/>
      </w:r>
      <w:r w:rsidR="00174115" w:rsidRPr="00690EE6">
        <w:rPr>
          <w:rFonts w:eastAsia="Calibri" w:cs="Calibri Light"/>
        </w:rPr>
        <w:t xml:space="preserve"> </w:t>
      </w:r>
      <w:r w:rsidR="00BC697E" w:rsidRPr="00690EE6">
        <w:rPr>
          <w:rFonts w:eastAsia="Calibri" w:cs="Calibri Light"/>
        </w:rPr>
        <w:t>Regulaminu.</w:t>
      </w:r>
      <w:bookmarkEnd w:id="164"/>
    </w:p>
    <w:p w14:paraId="59919D76" w14:textId="2F44D7E9" w:rsidR="00BC697E" w:rsidRPr="00690EE6" w:rsidRDefault="00EC276F" w:rsidP="00E52F80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t xml:space="preserve">W przypadku złożenia Wniosku </w:t>
      </w:r>
      <w:r w:rsidR="001D3DCF" w:rsidRPr="00690EE6">
        <w:rPr>
          <w:rFonts w:eastAsia="Calibri" w:cs="Calibri Light"/>
        </w:rPr>
        <w:t xml:space="preserve">przez </w:t>
      </w:r>
      <w:r w:rsidR="00BC697E" w:rsidRPr="00690EE6">
        <w:rPr>
          <w:rFonts w:eastAsia="Calibri" w:cs="Calibri Light"/>
        </w:rPr>
        <w:t>Wnioskodawc</w:t>
      </w:r>
      <w:r w:rsidRPr="00690EE6">
        <w:rPr>
          <w:rFonts w:eastAsia="Calibri" w:cs="Calibri Light"/>
        </w:rPr>
        <w:t>ę</w:t>
      </w:r>
      <w:r w:rsidR="00BC697E" w:rsidRPr="00690EE6">
        <w:rPr>
          <w:rFonts w:eastAsia="Calibri" w:cs="Calibri Light"/>
        </w:rPr>
        <w:t xml:space="preserve"> po terminie określonym w </w:t>
      </w:r>
      <w:r w:rsidR="00425351" w:rsidRPr="00690EE6">
        <w:rPr>
          <w:rFonts w:eastAsia="Calibri" w:cs="Calibri Light"/>
        </w:rPr>
        <w:t>ust. 2</w:t>
      </w:r>
      <w:r w:rsidR="00DD4EF4" w:rsidRPr="00690EE6">
        <w:rPr>
          <w:rFonts w:eastAsia="Calibri" w:cs="Calibri Light"/>
        </w:rPr>
        <w:t xml:space="preserve"> </w:t>
      </w:r>
      <w:r w:rsidR="00BC697E" w:rsidRPr="00690EE6">
        <w:rPr>
          <w:rFonts w:eastAsia="Calibri" w:cs="Calibri Light"/>
        </w:rPr>
        <w:t>Regulaminu</w:t>
      </w:r>
      <w:r w:rsidRPr="00690EE6">
        <w:rPr>
          <w:rFonts w:eastAsia="Calibri" w:cs="Calibri Light"/>
        </w:rPr>
        <w:t xml:space="preserve">, </w:t>
      </w:r>
      <w:r w:rsidR="56FF9A35" w:rsidRPr="00690EE6">
        <w:rPr>
          <w:rFonts w:eastAsia="Calibri" w:cs="Calibri Light"/>
        </w:rPr>
        <w:t>NCBR</w:t>
      </w:r>
      <w:r w:rsidRPr="00690EE6">
        <w:rPr>
          <w:rFonts w:eastAsia="Calibri" w:cs="Calibri Light"/>
        </w:rPr>
        <w:t xml:space="preserve"> </w:t>
      </w:r>
      <w:r w:rsidR="0009424E" w:rsidRPr="00690EE6">
        <w:rPr>
          <w:rFonts w:eastAsia="Calibri" w:cs="Calibri Light"/>
        </w:rPr>
        <w:t>zwraca Wnioskodawcy Wniosek</w:t>
      </w:r>
      <w:r w:rsidRPr="00690EE6">
        <w:rPr>
          <w:rFonts w:eastAsia="Calibri" w:cs="Calibri Light"/>
        </w:rPr>
        <w:t xml:space="preserve"> ze względu na przekroczenie terminu.</w:t>
      </w:r>
    </w:p>
    <w:p w14:paraId="42529035" w14:textId="5BE1734B" w:rsidR="00113AB7" w:rsidRPr="00690EE6" w:rsidRDefault="00BC697E" w:rsidP="00E52F80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t>Wnioskodawca może przed upływem termi</w:t>
      </w:r>
      <w:r w:rsidR="00425351" w:rsidRPr="00690EE6">
        <w:rPr>
          <w:rFonts w:eastAsia="Calibri" w:cs="Calibri Light"/>
        </w:rPr>
        <w:t>nu</w:t>
      </w:r>
      <w:r w:rsidR="3FD44E28" w:rsidRPr="00690EE6">
        <w:rPr>
          <w:rFonts w:eastAsia="Calibri" w:cs="Calibri Light"/>
        </w:rPr>
        <w:t>,</w:t>
      </w:r>
      <w:r w:rsidR="00425351" w:rsidRPr="00690EE6">
        <w:rPr>
          <w:rFonts w:eastAsia="Calibri" w:cs="Calibri Light"/>
        </w:rPr>
        <w:t xml:space="preserve"> określonego w ust. </w:t>
      </w:r>
      <w:r w:rsidR="008C529A" w:rsidRPr="00690EE6">
        <w:rPr>
          <w:rFonts w:eastAsia="Calibri" w:cs="Calibri Light"/>
        </w:rPr>
        <w:fldChar w:fldCharType="begin"/>
      </w:r>
      <w:r w:rsidR="008C529A" w:rsidRPr="00690EE6">
        <w:rPr>
          <w:rFonts w:eastAsia="Calibri" w:cs="Calibri Light"/>
        </w:rPr>
        <w:instrText xml:space="preserve"> REF _Ref509210097 \r \h </w:instrText>
      </w:r>
      <w:r w:rsidR="0040046F" w:rsidRPr="00690EE6">
        <w:rPr>
          <w:rFonts w:eastAsia="Calibri" w:cs="Calibri Light"/>
        </w:rPr>
        <w:instrText xml:space="preserve"> \* MERGEFORMAT </w:instrText>
      </w:r>
      <w:r w:rsidR="008C529A" w:rsidRPr="00690EE6">
        <w:rPr>
          <w:rFonts w:eastAsia="Calibri" w:cs="Calibri Light"/>
        </w:rPr>
      </w:r>
      <w:r w:rsidR="008C529A" w:rsidRPr="00690EE6">
        <w:rPr>
          <w:rFonts w:eastAsia="Calibri" w:cs="Calibri Light"/>
        </w:rPr>
        <w:fldChar w:fldCharType="separate"/>
      </w:r>
      <w:r w:rsidR="00FA6E7B">
        <w:rPr>
          <w:rFonts w:eastAsia="Calibri" w:cs="Calibri Light"/>
        </w:rPr>
        <w:t>2</w:t>
      </w:r>
      <w:r w:rsidR="008C529A" w:rsidRPr="00690EE6">
        <w:rPr>
          <w:rFonts w:eastAsia="Calibri" w:cs="Calibri Light"/>
        </w:rPr>
        <w:fldChar w:fldCharType="end"/>
      </w:r>
      <w:r w:rsidRPr="00690EE6">
        <w:rPr>
          <w:rFonts w:eastAsia="Calibri" w:cs="Calibri Light"/>
        </w:rPr>
        <w:t xml:space="preserve"> Regulaminu</w:t>
      </w:r>
      <w:r w:rsidR="41D6DA91" w:rsidRPr="00690EE6">
        <w:rPr>
          <w:rFonts w:eastAsia="Calibri" w:cs="Calibri Light"/>
        </w:rPr>
        <w:t>,</w:t>
      </w:r>
      <w:r w:rsidRPr="00690EE6">
        <w:rPr>
          <w:rFonts w:eastAsia="Calibri" w:cs="Calibri Light"/>
        </w:rPr>
        <w:t xml:space="preserve"> zmienić lub wycofać złożony wcześniej Wniosek. Wnioskodawca o wprowadzeniu zmian lub zamiarze wycofania Wniosku powiadamia Centrum </w:t>
      </w:r>
      <w:bookmarkStart w:id="168" w:name="_Hlk59578821"/>
      <w:r w:rsidR="007B2D94" w:rsidRPr="00690EE6">
        <w:rPr>
          <w:rFonts w:eastAsia="Calibri" w:cs="Calibri Light"/>
        </w:rPr>
        <w:t xml:space="preserve">elektronicznie lub </w:t>
      </w:r>
      <w:bookmarkEnd w:id="168"/>
      <w:r w:rsidRPr="00690EE6">
        <w:rPr>
          <w:rFonts w:eastAsia="Calibri" w:cs="Calibri Light"/>
        </w:rPr>
        <w:t xml:space="preserve">pisemnie, w sposób przyjęty dla składania Wniosków. </w:t>
      </w:r>
      <w:bookmarkStart w:id="169" w:name="_Hlk59578873"/>
      <w:r w:rsidR="007B2D94" w:rsidRPr="00690EE6">
        <w:rPr>
          <w:rFonts w:eastAsia="Calibri" w:cs="Calibri Light"/>
        </w:rPr>
        <w:t xml:space="preserve">Dokument informujący </w:t>
      </w:r>
      <w:bookmarkEnd w:id="169"/>
      <w:r w:rsidRPr="00690EE6">
        <w:rPr>
          <w:rFonts w:eastAsia="Calibri" w:cs="Calibri Light"/>
        </w:rPr>
        <w:t xml:space="preserve">o zmianie lub wycofaniu Wniosku należy złożyć (przed upływem terminu składania Wniosków) oznaczając je dodatkowo informacją: „ZMIANA WNIOSKU” lub „WYCOFANIE WNIOSKU”. Do </w:t>
      </w:r>
      <w:r w:rsidR="007B2D94" w:rsidRPr="00690EE6">
        <w:rPr>
          <w:rFonts w:eastAsia="Calibri" w:cs="Calibri Light"/>
        </w:rPr>
        <w:t xml:space="preserve">dokumentu </w:t>
      </w:r>
      <w:r w:rsidRPr="00690EE6">
        <w:rPr>
          <w:rFonts w:eastAsia="Calibri" w:cs="Calibri Light"/>
        </w:rPr>
        <w:t>o wycofaniu lub zmianie Wniosku musi być załączony dokument, z którego wynika prawo osoby podpisującej informację do reprezentowania Wnioskodawcy.</w:t>
      </w:r>
    </w:p>
    <w:p w14:paraId="74732102" w14:textId="77777777" w:rsidR="00DE60C1" w:rsidRPr="00690EE6" w:rsidRDefault="00DE60C1" w:rsidP="00DE60C1">
      <w:pPr>
        <w:spacing w:after="0" w:line="240" w:lineRule="auto"/>
        <w:ind w:left="567"/>
        <w:jc w:val="both"/>
        <w:rPr>
          <w:rFonts w:eastAsia="Calibri" w:cs="Calibri Light"/>
        </w:rPr>
      </w:pPr>
    </w:p>
    <w:p w14:paraId="7FC64F2C" w14:textId="77777777" w:rsidR="00425351" w:rsidRPr="00690EE6" w:rsidRDefault="00425351" w:rsidP="00E52F80">
      <w:pPr>
        <w:pStyle w:val="Akapitzlist"/>
        <w:numPr>
          <w:ilvl w:val="1"/>
          <w:numId w:val="13"/>
        </w:numPr>
        <w:ind w:left="567" w:hanging="567"/>
        <w:rPr>
          <w:rFonts w:eastAsiaTheme="majorEastAsia" w:cstheme="majorHAnsi"/>
          <w:b/>
          <w:color w:val="C00000"/>
          <w:sz w:val="24"/>
          <w:szCs w:val="24"/>
        </w:rPr>
      </w:pPr>
      <w:r w:rsidRPr="00690EE6">
        <w:rPr>
          <w:rFonts w:eastAsiaTheme="majorEastAsia" w:cstheme="majorHAnsi"/>
          <w:b/>
          <w:color w:val="C00000"/>
          <w:sz w:val="24"/>
          <w:szCs w:val="24"/>
        </w:rPr>
        <w:t>Otwarcie Wniosków</w:t>
      </w:r>
    </w:p>
    <w:p w14:paraId="75D83827" w14:textId="20D74D1D" w:rsidR="00425351" w:rsidRPr="00690EE6" w:rsidRDefault="00425351" w:rsidP="00E52F80">
      <w:pPr>
        <w:numPr>
          <w:ilvl w:val="0"/>
          <w:numId w:val="22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t xml:space="preserve">Otwarcie Wniosków nastąpi w dniu, w którym upływa ostateczny termin ich składania tj. </w:t>
      </w:r>
      <w:r w:rsidR="00A64121" w:rsidRPr="00690EE6">
        <w:rPr>
          <w:rFonts w:eastAsia="Calibri" w:cs="Calibri Light"/>
        </w:rPr>
        <w:t>w dniu określonym w Harmonogramie</w:t>
      </w:r>
      <w:r w:rsidR="00FA43E2" w:rsidRPr="00690EE6">
        <w:rPr>
          <w:rFonts w:eastAsia="Calibri" w:cs="Calibri Light"/>
        </w:rPr>
        <w:t>,</w:t>
      </w:r>
      <w:r w:rsidR="00A64121" w:rsidRPr="00690EE6">
        <w:rPr>
          <w:rFonts w:eastAsia="Calibri" w:cs="Calibri Light"/>
        </w:rPr>
        <w:t xml:space="preserve"> </w:t>
      </w:r>
      <w:r w:rsidRPr="00690EE6">
        <w:t xml:space="preserve">o godzinie </w:t>
      </w:r>
      <w:r w:rsidR="001A0DD4" w:rsidRPr="00690EE6">
        <w:t>14:00</w:t>
      </w:r>
      <w:r w:rsidR="001A0DD4" w:rsidRPr="00690EE6">
        <w:rPr>
          <w:rFonts w:eastAsia="Calibri" w:cs="Calibri Light"/>
        </w:rPr>
        <w:t xml:space="preserve"> </w:t>
      </w:r>
      <w:r w:rsidR="00C16D85" w:rsidRPr="00690EE6">
        <w:rPr>
          <w:rFonts w:eastAsia="Calibri" w:cs="Calibri Light"/>
        </w:rPr>
        <w:t>w siedzibie Centrum</w:t>
      </w:r>
      <w:r w:rsidR="003D387A" w:rsidRPr="00690EE6">
        <w:rPr>
          <w:rFonts w:eastAsia="Calibri" w:cs="Calibri Light"/>
        </w:rPr>
        <w:t>.</w:t>
      </w:r>
      <w:r w:rsidR="00612CB9" w:rsidRPr="00690EE6">
        <w:rPr>
          <w:rFonts w:eastAsia="Calibri" w:cs="Calibri Light"/>
        </w:rPr>
        <w:t xml:space="preserve"> </w:t>
      </w:r>
    </w:p>
    <w:p w14:paraId="02EF2309" w14:textId="77777777" w:rsidR="00425351" w:rsidRPr="00690EE6" w:rsidRDefault="00425351" w:rsidP="00E52F80">
      <w:pPr>
        <w:numPr>
          <w:ilvl w:val="0"/>
          <w:numId w:val="22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t>Otwarcie Wniosków nastąpi w obecności co najmniej dwóch pracowników</w:t>
      </w:r>
      <w:r w:rsidR="00C209FD" w:rsidRPr="00690EE6">
        <w:rPr>
          <w:rFonts w:eastAsia="Calibri" w:cs="Calibri Light"/>
        </w:rPr>
        <w:t xml:space="preserve"> lub współpracowników</w:t>
      </w:r>
      <w:r w:rsidRPr="00690EE6">
        <w:rPr>
          <w:rFonts w:eastAsia="Calibri" w:cs="Calibri Light"/>
        </w:rPr>
        <w:t xml:space="preserve"> </w:t>
      </w:r>
      <w:r w:rsidR="00D2234B" w:rsidRPr="00690EE6">
        <w:rPr>
          <w:rFonts w:eastAsia="Calibri" w:cs="Calibri Light"/>
        </w:rPr>
        <w:t>NCBR</w:t>
      </w:r>
      <w:r w:rsidRPr="00690EE6">
        <w:rPr>
          <w:rFonts w:eastAsia="Calibri" w:cs="Calibri Light"/>
        </w:rPr>
        <w:t>. W</w:t>
      </w:r>
      <w:r w:rsidR="00D2234B" w:rsidRPr="00690EE6">
        <w:rPr>
          <w:rFonts w:eastAsia="Calibri" w:cs="Calibri Light"/>
        </w:rPr>
        <w:t> </w:t>
      </w:r>
      <w:r w:rsidRPr="00690EE6">
        <w:rPr>
          <w:rFonts w:eastAsia="Calibri" w:cs="Calibri Light"/>
        </w:rPr>
        <w:t xml:space="preserve">wyniku przeprowadzenia procedury otwarcia Wniosków przewiduje się podanie danych zawartych we Wniosku dotyczących Wnioskodawców </w:t>
      </w:r>
      <w:r w:rsidR="009E7EAD" w:rsidRPr="00690EE6">
        <w:rPr>
          <w:rFonts w:eastAsia="Calibri" w:cs="Calibri Light"/>
        </w:rPr>
        <w:t xml:space="preserve">– </w:t>
      </w:r>
      <w:r w:rsidRPr="00690EE6">
        <w:rPr>
          <w:rFonts w:eastAsia="Calibri" w:cs="Calibri Light"/>
        </w:rPr>
        <w:t>nazw</w:t>
      </w:r>
      <w:r w:rsidR="0005369C" w:rsidRPr="00690EE6">
        <w:rPr>
          <w:rFonts w:eastAsia="Calibri" w:cs="Calibri Light"/>
        </w:rPr>
        <w:t>y podmiotów</w:t>
      </w:r>
      <w:r w:rsidR="00DD4EF4" w:rsidRPr="00690EE6">
        <w:rPr>
          <w:rFonts w:eastAsia="Calibri" w:cs="Calibri Light"/>
        </w:rPr>
        <w:t xml:space="preserve"> </w:t>
      </w:r>
      <w:r w:rsidR="00FE1E55" w:rsidRPr="00690EE6">
        <w:rPr>
          <w:rFonts w:eastAsia="Calibri" w:cs="Calibri Light"/>
        </w:rPr>
        <w:t xml:space="preserve">i </w:t>
      </w:r>
      <w:r w:rsidRPr="00690EE6">
        <w:rPr>
          <w:rFonts w:eastAsia="Calibri" w:cs="Calibri Light"/>
        </w:rPr>
        <w:t>adresy ich siedzib.</w:t>
      </w:r>
    </w:p>
    <w:p w14:paraId="2B1FD548" w14:textId="511F97E2" w:rsidR="00BC697E" w:rsidRPr="00690EE6" w:rsidRDefault="00425351" w:rsidP="00E52F80">
      <w:pPr>
        <w:numPr>
          <w:ilvl w:val="0"/>
          <w:numId w:val="22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690EE6">
        <w:rPr>
          <w:rFonts w:eastAsia="Calibri" w:cs="Calibri Light"/>
        </w:rPr>
        <w:t xml:space="preserve">Z przeprowadzenia procedury otwarcia Wniosków sporządzony zostanie pisemny protokół. Protokół będzie miał charakter jawny. Wyniki przeprowadzenia procedury otwarcia Wniosków zostaną upublicznione na </w:t>
      </w:r>
      <w:r w:rsidR="007803E5" w:rsidRPr="00690EE6">
        <w:rPr>
          <w:rFonts w:eastAsia="Calibri" w:cs="Calibri Light"/>
        </w:rPr>
        <w:t>S</w:t>
      </w:r>
      <w:r w:rsidRPr="00690EE6">
        <w:rPr>
          <w:rFonts w:eastAsia="Calibri" w:cs="Calibri Light"/>
        </w:rPr>
        <w:t xml:space="preserve">tronie internetowej Centrum. </w:t>
      </w:r>
    </w:p>
    <w:p w14:paraId="5F9417BF" w14:textId="7E423739" w:rsidR="004F7E3A" w:rsidRPr="00690EE6" w:rsidRDefault="004F7E3A" w:rsidP="00E52F80">
      <w:pPr>
        <w:numPr>
          <w:ilvl w:val="0"/>
          <w:numId w:val="22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70" w:name="_Hlk53784697"/>
      <w:r w:rsidRPr="00690EE6">
        <w:rPr>
          <w:rFonts w:eastAsia="Calibri" w:cs="Calibri Light"/>
        </w:rPr>
        <w:t xml:space="preserve">Jeżeli w momencie otwarcia Wniosków obowiązujące przepisy </w:t>
      </w:r>
      <w:r w:rsidR="001B1B1B" w:rsidRPr="00690EE6">
        <w:rPr>
          <w:rFonts w:eastAsia="Calibri" w:cs="Calibri Light"/>
        </w:rPr>
        <w:t xml:space="preserve">lub stan epidemiczny </w:t>
      </w:r>
      <w:r w:rsidRPr="00690EE6">
        <w:rPr>
          <w:rFonts w:eastAsia="Calibri" w:cs="Calibri Light"/>
        </w:rPr>
        <w:t>będą uniemożliwiać w jakimkolwiek zakresie realizację ww. czynności, NCBR dokona ich w zakresie najdalej dopuszczalnym przez te przepisy, stosując postanowienia pkt 4.4. odpowiednio.</w:t>
      </w:r>
    </w:p>
    <w:bookmarkEnd w:id="170"/>
    <w:p w14:paraId="71199D4A" w14:textId="77777777" w:rsidR="001A1939" w:rsidRPr="00690EE6" w:rsidRDefault="001A1939" w:rsidP="001A1939">
      <w:pPr>
        <w:spacing w:after="0" w:line="240" w:lineRule="auto"/>
        <w:ind w:left="567"/>
        <w:jc w:val="both"/>
        <w:rPr>
          <w:rFonts w:eastAsia="Calibri" w:cs="Calibri Light"/>
        </w:rPr>
      </w:pPr>
    </w:p>
    <w:p w14:paraId="03CC8B6E" w14:textId="77777777" w:rsidR="001A1939" w:rsidRPr="00690EE6" w:rsidRDefault="001A1939" w:rsidP="00933314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171" w:name="_Toc494180699"/>
      <w:bookmarkStart w:id="172" w:name="_Ref495485168"/>
      <w:bookmarkStart w:id="173" w:name="_Toc496261339"/>
      <w:bookmarkStart w:id="174" w:name="_Toc503863047"/>
      <w:bookmarkStart w:id="175" w:name="_Ref509201481"/>
      <w:bookmarkStart w:id="176" w:name="_Ref509207043"/>
      <w:bookmarkStart w:id="177" w:name="_Toc53786422"/>
      <w:bookmarkStart w:id="178" w:name="_Toc54826862"/>
      <w:bookmarkStart w:id="179" w:name="_Toc54730608"/>
      <w:bookmarkStart w:id="180" w:name="_Toc59586218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Komunikacja Centrum z Wnioskodawcami/Wykonawcami, doręczenia</w:t>
      </w:r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14:paraId="590D9E7A" w14:textId="10443736" w:rsidR="001A1939" w:rsidRPr="00690EE6" w:rsidRDefault="001A1939" w:rsidP="001A1939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HAnsi"/>
        </w:rPr>
      </w:pPr>
      <w:bookmarkStart w:id="181" w:name="_Ref495485169"/>
      <w:r w:rsidRPr="00690EE6">
        <w:rPr>
          <w:rFonts w:cstheme="majorHAnsi"/>
        </w:rPr>
        <w:t>Kontakt z Centrum na każdym etapie Przedsięwzięcia i Postępowania (w toku oceny Wniosków w celu dopuszczenia Wnioskodawców do zawarcia Umowy, jak również w toku realizacji Umowy – poszczególnych Etapów) jest możliwy z zachowaniem formy pisemnej, w postaci przesyłki poleconej, chyba że Regulamin lub Umowa w inny sposób regulują zasady komunikacji z Centrum. Adres siedziby Centrum wskazano w Definicjach.</w:t>
      </w:r>
      <w:bookmarkStart w:id="182" w:name="_Ref495485171"/>
      <w:bookmarkEnd w:id="181"/>
    </w:p>
    <w:p w14:paraId="7A858BE7" w14:textId="2F04BB08" w:rsidR="001A1939" w:rsidRPr="00690EE6" w:rsidRDefault="001A1939" w:rsidP="001A1939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</w:pPr>
      <w:r w:rsidRPr="00690EE6">
        <w:t xml:space="preserve">Jeżeli Umowa lub Regulamin nie zastrzegają dla dokonania czynności </w:t>
      </w:r>
      <w:r w:rsidR="009F62FE" w:rsidRPr="00690EE6">
        <w:t xml:space="preserve">określonej </w:t>
      </w:r>
      <w:r w:rsidRPr="00690EE6">
        <w:t>formy pod rygorem nieważności, Strony dopuszczają możliwość komunikowania się:</w:t>
      </w:r>
    </w:p>
    <w:p w14:paraId="70551819" w14:textId="3B2DB1E2" w:rsidR="001A1939" w:rsidRPr="00690EE6" w:rsidRDefault="001A1939" w:rsidP="001A1939">
      <w:pPr>
        <w:pStyle w:val="Akapitzlist"/>
        <w:numPr>
          <w:ilvl w:val="1"/>
          <w:numId w:val="9"/>
        </w:numPr>
        <w:spacing w:after="0" w:line="240" w:lineRule="auto"/>
        <w:ind w:left="851"/>
        <w:jc w:val="both"/>
      </w:pPr>
      <w:r w:rsidRPr="00690EE6">
        <w:rPr>
          <w:rFonts w:eastAsia="Times New Roman" w:cs="Times New Roman"/>
          <w:lang w:eastAsia="pl-PL"/>
        </w:rPr>
        <w:t xml:space="preserve">w formie pisemnej – listem poleconym za potwierdzeniem </w:t>
      </w:r>
      <w:r w:rsidR="007F4DB2" w:rsidRPr="00690EE6">
        <w:rPr>
          <w:rFonts w:eastAsia="Times New Roman" w:cs="Times New Roman"/>
          <w:lang w:eastAsia="pl-PL"/>
        </w:rPr>
        <w:t>odbioru</w:t>
      </w:r>
      <w:r w:rsidR="009F62FE" w:rsidRPr="00690EE6">
        <w:rPr>
          <w:rFonts w:eastAsia="Times New Roman" w:cs="Times New Roman"/>
          <w:lang w:eastAsia="pl-PL"/>
        </w:rPr>
        <w:t xml:space="preserve"> lub</w:t>
      </w:r>
    </w:p>
    <w:p w14:paraId="0B8A689A" w14:textId="4AC01D84" w:rsidR="001A1939" w:rsidRPr="00690EE6" w:rsidRDefault="001A1939" w:rsidP="001A1939">
      <w:pPr>
        <w:pStyle w:val="Akapitzlist"/>
        <w:numPr>
          <w:ilvl w:val="1"/>
          <w:numId w:val="9"/>
        </w:numPr>
        <w:spacing w:after="0" w:line="240" w:lineRule="auto"/>
        <w:ind w:left="851"/>
        <w:jc w:val="both"/>
      </w:pPr>
      <w:r w:rsidRPr="00690EE6">
        <w:rPr>
          <w:rFonts w:ascii="Calibri" w:hAnsi="Calibri" w:cs="Calibri"/>
        </w:rPr>
        <w:lastRenderedPageBreak/>
        <w:t xml:space="preserve">w formie elektronicznej – za pomocą wiadomości e-mail wskazany w </w:t>
      </w:r>
      <w:r w:rsidR="007E75F1" w:rsidRPr="00690EE6">
        <w:rPr>
          <w:rFonts w:ascii="Calibri" w:hAnsi="Calibri" w:cs="Calibri"/>
        </w:rPr>
        <w:t>R</w:t>
      </w:r>
      <w:r w:rsidRPr="00690EE6">
        <w:rPr>
          <w:rFonts w:ascii="Calibri" w:hAnsi="Calibri" w:cs="Calibri"/>
        </w:rPr>
        <w:t xml:space="preserve">ozdziale </w:t>
      </w:r>
      <w:r w:rsidR="00BA5F85" w:rsidRPr="00690EE6">
        <w:rPr>
          <w:rFonts w:ascii="Calibri" w:hAnsi="Calibri" w:cs="Calibri"/>
        </w:rPr>
        <w:fldChar w:fldCharType="begin"/>
      </w:r>
      <w:r w:rsidR="00BA5F85" w:rsidRPr="00690EE6">
        <w:rPr>
          <w:rFonts w:ascii="Calibri" w:hAnsi="Calibri" w:cs="Calibri"/>
        </w:rPr>
        <w:instrText xml:space="preserve"> REF _Ref52630162 \n \h </w:instrText>
      </w:r>
      <w:r w:rsidR="00C847BB" w:rsidRPr="00690EE6">
        <w:rPr>
          <w:rFonts w:ascii="Calibri" w:hAnsi="Calibri" w:cs="Calibri"/>
        </w:rPr>
        <w:instrText xml:space="preserve"> \* MERGEFORMAT </w:instrText>
      </w:r>
      <w:r w:rsidR="00BA5F85" w:rsidRPr="00690EE6">
        <w:rPr>
          <w:rFonts w:ascii="Calibri" w:hAnsi="Calibri" w:cs="Calibri"/>
        </w:rPr>
      </w:r>
      <w:r w:rsidR="00BA5F85" w:rsidRPr="00690EE6">
        <w:rPr>
          <w:rFonts w:ascii="Calibri" w:hAnsi="Calibri" w:cs="Calibri"/>
        </w:rPr>
        <w:fldChar w:fldCharType="separate"/>
      </w:r>
      <w:r w:rsidR="00FA6E7B">
        <w:rPr>
          <w:rFonts w:ascii="Calibri" w:hAnsi="Calibri" w:cs="Calibri"/>
        </w:rPr>
        <w:t>IV</w:t>
      </w:r>
      <w:r w:rsidR="00BA5F85" w:rsidRPr="00690EE6">
        <w:rPr>
          <w:rFonts w:ascii="Calibri" w:hAnsi="Calibri" w:cs="Calibri"/>
        </w:rPr>
        <w:fldChar w:fldCharType="end"/>
      </w:r>
      <w:r w:rsidR="00BA5F85" w:rsidRPr="00690EE6">
        <w:rPr>
          <w:rFonts w:ascii="Calibri" w:hAnsi="Calibri" w:cs="Calibri"/>
        </w:rPr>
        <w:t xml:space="preserve"> pkt </w:t>
      </w:r>
      <w:r w:rsidR="00BA5F85" w:rsidRPr="00690EE6">
        <w:rPr>
          <w:rFonts w:ascii="Calibri" w:hAnsi="Calibri" w:cs="Calibri"/>
        </w:rPr>
        <w:fldChar w:fldCharType="begin"/>
      </w:r>
      <w:r w:rsidR="00BA5F85" w:rsidRPr="00690EE6">
        <w:rPr>
          <w:rFonts w:ascii="Calibri" w:hAnsi="Calibri" w:cs="Calibri"/>
        </w:rPr>
        <w:instrText xml:space="preserve"> REF _Ref52633966 \n \h </w:instrText>
      </w:r>
      <w:r w:rsidR="00C847BB" w:rsidRPr="00690EE6">
        <w:rPr>
          <w:rFonts w:ascii="Calibri" w:hAnsi="Calibri" w:cs="Calibri"/>
        </w:rPr>
        <w:instrText xml:space="preserve"> \* MERGEFORMAT </w:instrText>
      </w:r>
      <w:r w:rsidR="00BA5F85" w:rsidRPr="00690EE6">
        <w:rPr>
          <w:rFonts w:ascii="Calibri" w:hAnsi="Calibri" w:cs="Calibri"/>
        </w:rPr>
      </w:r>
      <w:r w:rsidR="00BA5F85" w:rsidRPr="00690EE6">
        <w:rPr>
          <w:rFonts w:ascii="Calibri" w:hAnsi="Calibri" w:cs="Calibri"/>
        </w:rPr>
        <w:fldChar w:fldCharType="separate"/>
      </w:r>
      <w:r w:rsidR="00FA6E7B">
        <w:rPr>
          <w:rFonts w:ascii="Calibri" w:hAnsi="Calibri" w:cs="Calibri"/>
        </w:rPr>
        <w:t>4.1</w:t>
      </w:r>
      <w:r w:rsidR="00BA5F85" w:rsidRPr="00690EE6">
        <w:rPr>
          <w:rFonts w:ascii="Calibri" w:hAnsi="Calibri" w:cs="Calibri"/>
        </w:rPr>
        <w:fldChar w:fldCharType="end"/>
      </w:r>
      <w:r w:rsidR="00BA5F85" w:rsidRPr="00690EE6">
        <w:rPr>
          <w:rFonts w:ascii="Calibri" w:hAnsi="Calibri" w:cs="Calibri"/>
        </w:rPr>
        <w:t xml:space="preserve"> ust. </w:t>
      </w:r>
      <w:r w:rsidR="00FA6E7B">
        <w:rPr>
          <w:rFonts w:ascii="Calibri" w:hAnsi="Calibri" w:cs="Calibri"/>
        </w:rPr>
        <w:fldChar w:fldCharType="begin"/>
      </w:r>
      <w:r w:rsidR="00FA6E7B">
        <w:rPr>
          <w:rFonts w:ascii="Calibri" w:hAnsi="Calibri" w:cs="Calibri"/>
        </w:rPr>
        <w:instrText xml:space="preserve"> REF _Ref62506750 \r \h </w:instrText>
      </w:r>
      <w:r w:rsidR="00FA6E7B">
        <w:rPr>
          <w:rFonts w:ascii="Calibri" w:hAnsi="Calibri" w:cs="Calibri"/>
        </w:rPr>
      </w:r>
      <w:r w:rsidR="00FA6E7B">
        <w:rPr>
          <w:rFonts w:ascii="Calibri" w:hAnsi="Calibri" w:cs="Calibri"/>
        </w:rPr>
        <w:fldChar w:fldCharType="separate"/>
      </w:r>
      <w:r w:rsidR="00FA6E7B">
        <w:rPr>
          <w:rFonts w:ascii="Calibri" w:hAnsi="Calibri" w:cs="Calibri"/>
        </w:rPr>
        <w:t>2</w:t>
      </w:r>
      <w:r w:rsidR="00FA6E7B">
        <w:rPr>
          <w:rFonts w:ascii="Calibri" w:hAnsi="Calibri" w:cs="Calibri"/>
        </w:rPr>
        <w:fldChar w:fldCharType="end"/>
      </w:r>
      <w:r w:rsidRPr="00690EE6">
        <w:rPr>
          <w:rFonts w:ascii="Calibri" w:hAnsi="Calibri" w:cs="Calibri"/>
        </w:rPr>
        <w:t xml:space="preserve">, zawierającej dokumenty opatrzone kwalifikowanym podpisem elektronicznym lub dokumenty opatrzone podpisem </w:t>
      </w:r>
      <w:r w:rsidR="009F62FE" w:rsidRPr="00690EE6">
        <w:rPr>
          <w:rFonts w:ascii="Calibri" w:hAnsi="Calibri" w:cs="Calibri"/>
        </w:rPr>
        <w:t>odręcznym</w:t>
      </w:r>
      <w:r w:rsidRPr="00690EE6">
        <w:rPr>
          <w:rFonts w:ascii="Calibri" w:hAnsi="Calibri" w:cs="Calibri"/>
        </w:rPr>
        <w:t xml:space="preserve"> i zeskanowane. </w:t>
      </w:r>
    </w:p>
    <w:p w14:paraId="57DB969D" w14:textId="77777777" w:rsidR="001A1939" w:rsidRPr="00690EE6" w:rsidRDefault="001A1939" w:rsidP="001A1939">
      <w:pPr>
        <w:pStyle w:val="Akapitzlist"/>
        <w:spacing w:after="0" w:line="240" w:lineRule="auto"/>
        <w:ind w:left="426"/>
        <w:jc w:val="both"/>
        <w:rPr>
          <w:rFonts w:cstheme="majorHAnsi"/>
        </w:rPr>
      </w:pPr>
      <w:r w:rsidRPr="00690EE6">
        <w:rPr>
          <w:rFonts w:cstheme="majorHAnsi"/>
        </w:rPr>
        <w:t>Adres siedziby i adresy e-mail do kontaktu w przypadku Wnioskodawców i Wykonawców wskazano odpowiednio we Wniosku i Umowie.</w:t>
      </w:r>
      <w:bookmarkEnd w:id="182"/>
    </w:p>
    <w:p w14:paraId="1E2DE77E" w14:textId="772F70EC" w:rsidR="001A1939" w:rsidRPr="00690EE6" w:rsidRDefault="001A1939" w:rsidP="001A1939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690EE6">
        <w:rPr>
          <w:rFonts w:cstheme="majorHAnsi"/>
        </w:rPr>
        <w:t>W przypadku zmiany danych adresów do korespondencji NCBR lub Wnioskodawców, zmianę uznaje się za skutecznie przekazaną odpowiednio Wnioskodawcy albo NCBR w dniu doręczenia mu przesyłki poleconej z informacją o dokonanej zmianie adresu. Do momentu doręczenia ww. przesyłki, Strony uznają za doręczoną wszelką korespondencję przesłaną na adresy wskazane uprzednio.</w:t>
      </w:r>
    </w:p>
    <w:p w14:paraId="720BF8BB" w14:textId="13DF5269" w:rsidR="00BC0F5C" w:rsidRPr="00690EE6" w:rsidRDefault="00BC0F5C" w:rsidP="001A1939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HAnsi"/>
        </w:rPr>
      </w:pPr>
      <w:bookmarkStart w:id="183" w:name="_Hlk53784712"/>
      <w:r w:rsidRPr="00690EE6">
        <w:rPr>
          <w:rFonts w:cstheme="majorHAnsi"/>
        </w:rPr>
        <w:t>Komunikaty w formie pisemnej są uznawane za doręczone z chwilą upływu dwóch tygodni od pierwszej próby doręczenia. Komunikaty w formie elektronicznej są uznawane za doręczone z chwilą wprowadzenia ich do środka komunikacji elektronicznej w taki sposób, że adresat mógł się z nim zapoznać.</w:t>
      </w:r>
    </w:p>
    <w:bookmarkEnd w:id="183"/>
    <w:p w14:paraId="62169A2C" w14:textId="7C37960D" w:rsidR="001A1939" w:rsidRPr="00690EE6" w:rsidRDefault="001A1939" w:rsidP="001A1939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690EE6">
        <w:rPr>
          <w:rFonts w:cstheme="majorHAnsi"/>
        </w:rPr>
        <w:t xml:space="preserve">Pozostałe zasady dotyczące komunikacji Stron określone zostały odpowiednimi postanowieniami Regulaminu lub Umowy. </w:t>
      </w:r>
    </w:p>
    <w:p w14:paraId="7B84792A" w14:textId="77777777" w:rsidR="00DE3579" w:rsidRPr="00690EE6" w:rsidRDefault="00DE3579" w:rsidP="009A26C0">
      <w:pPr>
        <w:pStyle w:val="Akapitzlist"/>
        <w:spacing w:after="0" w:line="240" w:lineRule="auto"/>
        <w:ind w:left="426"/>
        <w:jc w:val="both"/>
        <w:rPr>
          <w:rFonts w:cstheme="majorHAnsi"/>
        </w:rPr>
      </w:pPr>
    </w:p>
    <w:p w14:paraId="2966786F" w14:textId="4341003F" w:rsidR="00AF1E81" w:rsidRPr="00690EE6" w:rsidRDefault="001A1939" w:rsidP="00933314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184" w:name="_Ref52633642"/>
      <w:bookmarkStart w:id="185" w:name="_Toc53786423"/>
      <w:bookmarkStart w:id="186" w:name="_Toc54826863"/>
      <w:bookmarkStart w:id="187" w:name="_Toc54730609"/>
      <w:bookmarkStart w:id="188" w:name="_Toc59586219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Ocena Wniosków</w:t>
      </w:r>
      <w:r w:rsidR="00F15BEA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i Lista Rankingowa</w:t>
      </w:r>
      <w:bookmarkEnd w:id="184"/>
      <w:bookmarkEnd w:id="185"/>
      <w:bookmarkEnd w:id="186"/>
      <w:bookmarkEnd w:id="187"/>
      <w:bookmarkEnd w:id="188"/>
    </w:p>
    <w:p w14:paraId="061F9720" w14:textId="4F2B00EB" w:rsidR="00525C19" w:rsidRPr="00690EE6" w:rsidRDefault="00CC7E1B" w:rsidP="00E52F80">
      <w:pPr>
        <w:pStyle w:val="Nagwek2"/>
        <w:keepNext w:val="0"/>
        <w:keepLines w:val="0"/>
        <w:numPr>
          <w:ilvl w:val="1"/>
          <w:numId w:val="13"/>
        </w:numPr>
        <w:spacing w:before="0" w:after="120" w:line="276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189" w:name="_Toc54726762"/>
      <w:bookmarkStart w:id="190" w:name="_Toc54726763"/>
      <w:bookmarkStart w:id="191" w:name="_Toc54726764"/>
      <w:bookmarkStart w:id="192" w:name="_Toc54826864"/>
      <w:bookmarkStart w:id="193" w:name="_Toc54730610"/>
      <w:bookmarkStart w:id="194" w:name="_Toc59586220"/>
      <w:bookmarkStart w:id="195" w:name="_Ref509216013"/>
      <w:bookmarkStart w:id="196" w:name="_Ref53669403"/>
      <w:bookmarkStart w:id="197" w:name="_Ref52633645"/>
      <w:bookmarkStart w:id="198" w:name="_Ref52646015"/>
      <w:bookmarkStart w:id="199" w:name="_Ref52646363"/>
      <w:bookmarkEnd w:id="189"/>
      <w:bookmarkEnd w:id="190"/>
      <w:bookmarkEnd w:id="191"/>
      <w:r w:rsidRPr="00690EE6">
        <w:rPr>
          <w:rFonts w:asciiTheme="minorHAnsi" w:hAnsiTheme="minorHAnsi" w:cstheme="majorHAnsi"/>
          <w:b/>
          <w:color w:val="C00000"/>
          <w:sz w:val="24"/>
          <w:szCs w:val="24"/>
        </w:rPr>
        <w:t>Postanowienia ogólne</w:t>
      </w:r>
      <w:bookmarkEnd w:id="192"/>
      <w:bookmarkEnd w:id="193"/>
      <w:bookmarkEnd w:id="194"/>
    </w:p>
    <w:p w14:paraId="10CF08B7" w14:textId="54D2CB6B" w:rsidR="00525C19" w:rsidRPr="00690EE6" w:rsidRDefault="00525C19" w:rsidP="00525C19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</w:pPr>
      <w:r w:rsidRPr="00690EE6">
        <w:t xml:space="preserve">NCBR prowadzi ocenę Wniosków zgodnie z zasadami określonymi w pkt </w:t>
      </w:r>
      <w:r w:rsidRPr="00690EE6">
        <w:fldChar w:fldCharType="begin"/>
      </w:r>
      <w:r w:rsidRPr="00690EE6">
        <w:instrText xml:space="preserve"> REF _Ref54726722 \r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6.2</w:t>
      </w:r>
      <w:r w:rsidRPr="00690EE6">
        <w:fldChar w:fldCharType="end"/>
      </w:r>
      <w:r w:rsidRPr="00690EE6">
        <w:t xml:space="preserve"> do </w:t>
      </w:r>
      <w:r w:rsidRPr="00690EE6">
        <w:fldChar w:fldCharType="begin"/>
      </w:r>
      <w:r w:rsidRPr="00690EE6">
        <w:instrText xml:space="preserve"> REF _Ref52647539 \n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6.4</w:t>
      </w:r>
      <w:r w:rsidRPr="00690EE6">
        <w:fldChar w:fldCharType="end"/>
      </w:r>
      <w:r w:rsidRPr="00690EE6">
        <w:t xml:space="preserve"> Regulaminu oraz w </w:t>
      </w:r>
      <w:r w:rsidR="001310CA" w:rsidRPr="00690EE6">
        <w:t>Załączni</w:t>
      </w:r>
      <w:r w:rsidRPr="00690EE6">
        <w:t>ku nr 5 do Regulaminu.</w:t>
      </w:r>
    </w:p>
    <w:p w14:paraId="1E3E476D" w14:textId="2BD9C552" w:rsidR="00525C19" w:rsidRPr="00690EE6" w:rsidRDefault="00525C19" w:rsidP="00525C19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</w:pPr>
      <w:r w:rsidRPr="00690EE6">
        <w:t xml:space="preserve">NCBR prowadzi ocenę wskazaną w pkt </w:t>
      </w:r>
      <w:r w:rsidRPr="00690EE6">
        <w:fldChar w:fldCharType="begin"/>
      </w:r>
      <w:r w:rsidRPr="00690EE6">
        <w:instrText xml:space="preserve"> REF _Ref54726722 \r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6.2</w:t>
      </w:r>
      <w:r w:rsidRPr="00690EE6">
        <w:fldChar w:fldCharType="end"/>
      </w:r>
      <w:r w:rsidRPr="00690EE6">
        <w:t xml:space="preserve"> do </w:t>
      </w:r>
      <w:r w:rsidRPr="00690EE6">
        <w:fldChar w:fldCharType="begin"/>
      </w:r>
      <w:r w:rsidRPr="00690EE6">
        <w:instrText xml:space="preserve"> REF _Ref52647539 \n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6.4</w:t>
      </w:r>
      <w:r w:rsidRPr="00690EE6">
        <w:fldChar w:fldCharType="end"/>
      </w:r>
      <w:r w:rsidRPr="00690EE6">
        <w:t xml:space="preserve"> we wskazanej w Regulaminie kolejności. </w:t>
      </w:r>
      <w:r w:rsidR="6C6DB52B" w:rsidRPr="00690EE6">
        <w:t>NCBR</w:t>
      </w:r>
      <w:r w:rsidRPr="00690EE6">
        <w:t xml:space="preserve"> może podjąć decyzję o zmianie kolejności oceny </w:t>
      </w:r>
      <w:r w:rsidR="00F679A8" w:rsidRPr="00690EE6">
        <w:t xml:space="preserve">(w tym zacząć od oceny merytorycznej Wniosku) </w:t>
      </w:r>
      <w:r w:rsidRPr="00690EE6">
        <w:t xml:space="preserve">lub </w:t>
      </w:r>
      <w:r w:rsidR="00F679A8" w:rsidRPr="00690EE6">
        <w:t xml:space="preserve">o </w:t>
      </w:r>
      <w:r w:rsidRPr="00690EE6">
        <w:t xml:space="preserve">prowadzeniu oceny Wniosku równolegle przez pryzmat ocen wskazanych w pkt </w:t>
      </w:r>
      <w:r w:rsidRPr="00690EE6">
        <w:fldChar w:fldCharType="begin"/>
      </w:r>
      <w:r w:rsidRPr="00690EE6">
        <w:instrText xml:space="preserve"> REF _Ref54726722 \r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6.2</w:t>
      </w:r>
      <w:r w:rsidRPr="00690EE6">
        <w:fldChar w:fldCharType="end"/>
      </w:r>
      <w:r w:rsidRPr="00690EE6">
        <w:t xml:space="preserve"> do </w:t>
      </w:r>
      <w:r w:rsidRPr="00690EE6">
        <w:fldChar w:fldCharType="begin"/>
      </w:r>
      <w:r w:rsidRPr="00690EE6">
        <w:instrText xml:space="preserve"> REF _Ref52647539 \n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6.4</w:t>
      </w:r>
      <w:r w:rsidRPr="00690EE6">
        <w:fldChar w:fldCharType="end"/>
      </w:r>
      <w:r w:rsidRPr="00690EE6">
        <w:t>.</w:t>
      </w:r>
      <w:r w:rsidR="00AB0321" w:rsidRPr="00690EE6">
        <w:t xml:space="preserve"> O ile Wniosek nie podlega odrzuceniu, każdy Wniosek musi być zbadany w pełnym zakresie określonym w pkt </w:t>
      </w:r>
      <w:r w:rsidRPr="00690EE6">
        <w:fldChar w:fldCharType="begin"/>
      </w:r>
      <w:r w:rsidRPr="00690EE6">
        <w:instrText xml:space="preserve"> REF _Ref54726722 \r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6.2</w:t>
      </w:r>
      <w:r w:rsidRPr="00690EE6">
        <w:fldChar w:fldCharType="end"/>
      </w:r>
      <w:r w:rsidR="00AB0321" w:rsidRPr="00690EE6">
        <w:t xml:space="preserve"> do </w:t>
      </w:r>
      <w:r w:rsidRPr="00690EE6">
        <w:fldChar w:fldCharType="begin"/>
      </w:r>
      <w:r w:rsidRPr="00690EE6">
        <w:instrText xml:space="preserve"> REF _Ref52647539 \n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6.4</w:t>
      </w:r>
      <w:r w:rsidRPr="00690EE6">
        <w:fldChar w:fldCharType="end"/>
      </w:r>
      <w:r w:rsidR="00AB0321" w:rsidRPr="00690EE6">
        <w:t>.</w:t>
      </w:r>
    </w:p>
    <w:p w14:paraId="5905C21C" w14:textId="59450B71" w:rsidR="001B1B1B" w:rsidRPr="00690EE6" w:rsidRDefault="312D7302" w:rsidP="00525C19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</w:pPr>
      <w:r w:rsidRPr="00690EE6">
        <w:t>NCBR</w:t>
      </w:r>
      <w:r w:rsidR="00E37A13" w:rsidRPr="00690EE6">
        <w:t xml:space="preserve"> może zdecydować, że j</w:t>
      </w:r>
      <w:r w:rsidR="00525C19" w:rsidRPr="00690EE6">
        <w:t xml:space="preserve">eśli w wyniku oceny formalnej albo oceny wskazanej w pkt </w:t>
      </w:r>
      <w:r w:rsidR="00E37A13" w:rsidRPr="00690EE6">
        <w:fldChar w:fldCharType="begin"/>
      </w:r>
      <w:r w:rsidR="00E37A13" w:rsidRPr="00690EE6">
        <w:instrText xml:space="preserve"> REF _Ref54726951 \r \h </w:instrText>
      </w:r>
      <w:r w:rsidR="00C847BB" w:rsidRPr="00690EE6">
        <w:instrText xml:space="preserve"> \* MERGEFORMAT </w:instrText>
      </w:r>
      <w:r w:rsidR="00E37A13" w:rsidRPr="00690EE6">
        <w:fldChar w:fldCharType="separate"/>
      </w:r>
      <w:r w:rsidR="00FA6E7B">
        <w:t>6.3</w:t>
      </w:r>
      <w:r w:rsidR="00E37A13" w:rsidRPr="00690EE6">
        <w:fldChar w:fldCharType="end"/>
      </w:r>
      <w:r w:rsidR="00525C19" w:rsidRPr="00690EE6">
        <w:t xml:space="preserve"> zostanie ustalone, że Wniosek podlega odrzuceniu, </w:t>
      </w:r>
      <w:r w:rsidR="00E37A13" w:rsidRPr="00690EE6">
        <w:t>to</w:t>
      </w:r>
      <w:r w:rsidR="001B1B1B" w:rsidRPr="00690EE6">
        <w:t xml:space="preserve"> wedle wyboru </w:t>
      </w:r>
      <w:r w:rsidR="1834CEE0" w:rsidRPr="00690EE6">
        <w:t>NCBR</w:t>
      </w:r>
      <w:r w:rsidR="001B1B1B" w:rsidRPr="00690EE6">
        <w:t>:</w:t>
      </w:r>
    </w:p>
    <w:p w14:paraId="22D40BA2" w14:textId="7EB61FD5" w:rsidR="001B1B1B" w:rsidRPr="00690EE6" w:rsidRDefault="00525C19" w:rsidP="00877ADA">
      <w:pPr>
        <w:pStyle w:val="Akapitzlist"/>
        <w:numPr>
          <w:ilvl w:val="1"/>
          <w:numId w:val="8"/>
        </w:numPr>
        <w:spacing w:after="0" w:line="240" w:lineRule="auto"/>
        <w:ind w:left="993"/>
        <w:jc w:val="both"/>
      </w:pPr>
      <w:r w:rsidRPr="00690EE6">
        <w:t>nie poddaje się go</w:t>
      </w:r>
      <w:r w:rsidR="00F679A8" w:rsidRPr="00690EE6">
        <w:t xml:space="preserve"> lub wstrzymuje się</w:t>
      </w:r>
      <w:r w:rsidRPr="00690EE6">
        <w:t xml:space="preserve"> dalsz</w:t>
      </w:r>
      <w:r w:rsidR="00F679A8" w:rsidRPr="00690EE6">
        <w:t>ą</w:t>
      </w:r>
      <w:r w:rsidRPr="00690EE6">
        <w:t xml:space="preserve"> ocen</w:t>
      </w:r>
      <w:r w:rsidR="00F679A8" w:rsidRPr="00690EE6">
        <w:t>ę</w:t>
      </w:r>
      <w:r w:rsidRPr="00690EE6">
        <w:t xml:space="preserve"> przez pryzmat pozostałych </w:t>
      </w:r>
      <w:r w:rsidR="00C04A82" w:rsidRPr="00690EE6">
        <w:t>Kryteriów</w:t>
      </w:r>
      <w:r w:rsidR="001B1B1B" w:rsidRPr="00690EE6">
        <w:t>,</w:t>
      </w:r>
    </w:p>
    <w:p w14:paraId="0F694AB6" w14:textId="6C68FC54" w:rsidR="00525C19" w:rsidRPr="00690EE6" w:rsidRDefault="001B1B1B" w:rsidP="00877ADA">
      <w:pPr>
        <w:pStyle w:val="Akapitzlist"/>
        <w:numPr>
          <w:ilvl w:val="1"/>
          <w:numId w:val="8"/>
        </w:numPr>
        <w:spacing w:after="0" w:line="240" w:lineRule="auto"/>
        <w:ind w:left="993"/>
        <w:jc w:val="both"/>
      </w:pPr>
      <w:r w:rsidRPr="00690EE6">
        <w:t>poddaje się go dalszej ocenie</w:t>
      </w:r>
      <w:r w:rsidR="00525C19" w:rsidRPr="00690EE6">
        <w:t>.</w:t>
      </w:r>
    </w:p>
    <w:p w14:paraId="4C6361B9" w14:textId="2CF60837" w:rsidR="00F679A8" w:rsidRPr="00690EE6" w:rsidRDefault="00F679A8" w:rsidP="00877ADA">
      <w:pPr>
        <w:pStyle w:val="Akapitzlist"/>
        <w:spacing w:after="0" w:line="240" w:lineRule="auto"/>
        <w:ind w:left="567"/>
        <w:jc w:val="both"/>
      </w:pPr>
    </w:p>
    <w:p w14:paraId="38272242" w14:textId="32375BF1" w:rsidR="0004269C" w:rsidRPr="00690EE6" w:rsidRDefault="00CE126E" w:rsidP="00E52F80">
      <w:pPr>
        <w:pStyle w:val="Nagwek2"/>
        <w:keepNext w:val="0"/>
        <w:keepLines w:val="0"/>
        <w:numPr>
          <w:ilvl w:val="1"/>
          <w:numId w:val="13"/>
        </w:numPr>
        <w:spacing w:before="0" w:after="120" w:line="276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200" w:name="_Ref54726722"/>
      <w:bookmarkStart w:id="201" w:name="_Ref53785988"/>
      <w:bookmarkStart w:id="202" w:name="_Toc53786424"/>
      <w:bookmarkStart w:id="203" w:name="_Toc54826865"/>
      <w:bookmarkStart w:id="204" w:name="_Toc54730611"/>
      <w:bookmarkStart w:id="205" w:name="_Toc59586221"/>
      <w:r w:rsidRPr="00690EE6">
        <w:rPr>
          <w:rFonts w:asciiTheme="minorHAnsi" w:hAnsiTheme="minorHAnsi" w:cstheme="majorHAnsi"/>
          <w:b/>
          <w:color w:val="C00000"/>
          <w:sz w:val="24"/>
          <w:szCs w:val="24"/>
        </w:rPr>
        <w:t>Ocena formalna</w:t>
      </w:r>
      <w:r w:rsidR="000D2A59" w:rsidRPr="00690EE6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Wniosków</w:t>
      </w:r>
      <w:bookmarkEnd w:id="195"/>
      <w:bookmarkEnd w:id="196"/>
      <w:bookmarkEnd w:id="200"/>
      <w:bookmarkEnd w:id="201"/>
      <w:bookmarkEnd w:id="202"/>
      <w:bookmarkEnd w:id="203"/>
      <w:bookmarkEnd w:id="204"/>
      <w:bookmarkEnd w:id="205"/>
      <w:r w:rsidR="00A130F3" w:rsidRPr="00690EE6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</w:t>
      </w:r>
      <w:bookmarkEnd w:id="197"/>
      <w:bookmarkEnd w:id="198"/>
      <w:bookmarkEnd w:id="199"/>
    </w:p>
    <w:p w14:paraId="505A0E39" w14:textId="787E19CE" w:rsidR="00B41024" w:rsidRPr="00690EE6" w:rsidRDefault="0004269C" w:rsidP="21BBD964">
      <w:pPr>
        <w:pStyle w:val="Akapitzlist"/>
        <w:numPr>
          <w:ilvl w:val="0"/>
          <w:numId w:val="41"/>
        </w:numPr>
        <w:spacing w:after="0" w:line="240" w:lineRule="auto"/>
        <w:ind w:left="567"/>
        <w:jc w:val="both"/>
        <w:rPr>
          <w:rFonts w:cstheme="majorBidi"/>
        </w:rPr>
      </w:pPr>
      <w:r w:rsidRPr="00690EE6">
        <w:rPr>
          <w:rFonts w:cstheme="majorBidi"/>
        </w:rPr>
        <w:t xml:space="preserve">Kwalifikacja do uczestnictwa w </w:t>
      </w:r>
      <w:r w:rsidR="008E703A" w:rsidRPr="00690EE6">
        <w:rPr>
          <w:rFonts w:cstheme="majorBidi"/>
        </w:rPr>
        <w:t xml:space="preserve">Postępowaniu </w:t>
      </w:r>
      <w:r w:rsidRPr="00690EE6">
        <w:rPr>
          <w:rFonts w:cstheme="majorBidi"/>
        </w:rPr>
        <w:t xml:space="preserve">polegać będzie na weryfikacji i ocenie Wniosków pod względem </w:t>
      </w:r>
      <w:r w:rsidR="0039661C" w:rsidRPr="00690EE6">
        <w:rPr>
          <w:rFonts w:cstheme="majorBidi"/>
        </w:rPr>
        <w:t xml:space="preserve">spełniania </w:t>
      </w:r>
      <w:r w:rsidR="3D1FA2FD" w:rsidRPr="00690EE6">
        <w:rPr>
          <w:rFonts w:cstheme="majorBidi"/>
        </w:rPr>
        <w:t>Wymagań</w:t>
      </w:r>
      <w:r w:rsidR="00900982" w:rsidRPr="00690EE6">
        <w:rPr>
          <w:rFonts w:cstheme="majorBidi"/>
        </w:rPr>
        <w:t xml:space="preserve"> Formalnych</w:t>
      </w:r>
      <w:r w:rsidRPr="00690EE6">
        <w:rPr>
          <w:rFonts w:cstheme="majorBidi"/>
        </w:rPr>
        <w:t>.</w:t>
      </w:r>
      <w:r w:rsidR="00BD7586" w:rsidRPr="00690EE6">
        <w:rPr>
          <w:rFonts w:cstheme="majorBidi"/>
        </w:rPr>
        <w:t xml:space="preserve"> Ocena </w:t>
      </w:r>
      <w:r w:rsidR="00BB37CD" w:rsidRPr="00690EE6">
        <w:rPr>
          <w:rFonts w:cstheme="majorBidi"/>
        </w:rPr>
        <w:t>f</w:t>
      </w:r>
      <w:r w:rsidR="003E7E3E" w:rsidRPr="00690EE6">
        <w:rPr>
          <w:rFonts w:cstheme="majorBidi"/>
        </w:rPr>
        <w:t xml:space="preserve">ormalna Wniosków </w:t>
      </w:r>
      <w:r w:rsidR="00415F65" w:rsidRPr="00690EE6">
        <w:rPr>
          <w:rFonts w:cstheme="majorBidi"/>
        </w:rPr>
        <w:t>może być</w:t>
      </w:r>
      <w:r w:rsidR="003E7E3E" w:rsidRPr="00690EE6">
        <w:rPr>
          <w:rFonts w:cstheme="majorBidi"/>
        </w:rPr>
        <w:t xml:space="preserve"> dokonywana </w:t>
      </w:r>
      <w:r w:rsidR="004E4FAF" w:rsidRPr="00690EE6">
        <w:rPr>
          <w:rFonts w:cstheme="majorBidi"/>
        </w:rPr>
        <w:t xml:space="preserve">wedle wyboru NCBR </w:t>
      </w:r>
      <w:r w:rsidR="00415F65" w:rsidRPr="00690EE6">
        <w:rPr>
          <w:rFonts w:cstheme="majorBidi"/>
        </w:rPr>
        <w:t xml:space="preserve">zarówno przez Zespół Oceniający jak i </w:t>
      </w:r>
      <w:r w:rsidR="003E7E3E" w:rsidRPr="00690EE6">
        <w:rPr>
          <w:rFonts w:cstheme="majorBidi"/>
        </w:rPr>
        <w:t>przez pracowników</w:t>
      </w:r>
      <w:r w:rsidR="00C209FD" w:rsidRPr="00690EE6">
        <w:rPr>
          <w:rFonts w:cstheme="majorBidi"/>
        </w:rPr>
        <w:t xml:space="preserve"> i współpracowników</w:t>
      </w:r>
      <w:r w:rsidR="003E7E3E" w:rsidRPr="00690EE6">
        <w:rPr>
          <w:rFonts w:cstheme="majorBidi"/>
        </w:rPr>
        <w:t xml:space="preserve"> NCBR.</w:t>
      </w:r>
    </w:p>
    <w:p w14:paraId="26E09AF8" w14:textId="25193B0D" w:rsidR="0004269C" w:rsidRPr="00690EE6" w:rsidRDefault="00B41024" w:rsidP="21BBD964">
      <w:pPr>
        <w:pStyle w:val="Akapitzlist"/>
        <w:numPr>
          <w:ilvl w:val="0"/>
          <w:numId w:val="41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206" w:name="_Ref509216015"/>
      <w:r w:rsidRPr="00690EE6">
        <w:rPr>
          <w:rFonts w:cstheme="majorBidi"/>
        </w:rPr>
        <w:t xml:space="preserve">Weryfikacja następuje na podstawie informacji zawartych we Wniosku oraz </w:t>
      </w:r>
      <w:r w:rsidR="00753A20" w:rsidRPr="00690EE6">
        <w:rPr>
          <w:rFonts w:cstheme="majorBidi"/>
        </w:rPr>
        <w:t xml:space="preserve">w publicznie dostępnych rejestrach. </w:t>
      </w:r>
      <w:r w:rsidRPr="00690EE6">
        <w:rPr>
          <w:rFonts w:cstheme="majorBidi"/>
        </w:rPr>
        <w:t>W ramach</w:t>
      </w:r>
      <w:r w:rsidR="0004269C" w:rsidRPr="00690EE6">
        <w:rPr>
          <w:rFonts w:cstheme="majorBidi"/>
        </w:rPr>
        <w:t xml:space="preserve"> </w:t>
      </w:r>
      <w:r w:rsidR="00542847" w:rsidRPr="00690EE6">
        <w:rPr>
          <w:rFonts w:cstheme="majorBidi"/>
        </w:rPr>
        <w:t xml:space="preserve">oceny w zakresie Wymogów Formalnych </w:t>
      </w:r>
      <w:r w:rsidRPr="00690EE6">
        <w:rPr>
          <w:rFonts w:cstheme="majorBidi"/>
        </w:rPr>
        <w:t>NCBR</w:t>
      </w:r>
      <w:r w:rsidR="00900982" w:rsidRPr="00690EE6">
        <w:rPr>
          <w:rFonts w:cstheme="majorBidi"/>
        </w:rPr>
        <w:t xml:space="preserve"> weryfikuje </w:t>
      </w:r>
      <w:r w:rsidR="00542847" w:rsidRPr="00690EE6">
        <w:rPr>
          <w:rFonts w:cstheme="majorBidi"/>
        </w:rPr>
        <w:t>czy</w:t>
      </w:r>
      <w:r w:rsidRPr="00690EE6">
        <w:rPr>
          <w:rFonts w:cstheme="majorBidi"/>
        </w:rPr>
        <w:t>:</w:t>
      </w:r>
      <w:bookmarkEnd w:id="206"/>
    </w:p>
    <w:p w14:paraId="23AB2819" w14:textId="276F7735" w:rsidR="00B41024" w:rsidRPr="00690EE6" w:rsidRDefault="00753A20" w:rsidP="00525C19">
      <w:pPr>
        <w:pStyle w:val="Akapitzlist"/>
        <w:numPr>
          <w:ilvl w:val="1"/>
          <w:numId w:val="41"/>
        </w:numPr>
        <w:spacing w:after="0" w:line="240" w:lineRule="auto"/>
        <w:ind w:left="851"/>
        <w:jc w:val="both"/>
        <w:rPr>
          <w:rFonts w:cstheme="majorHAnsi"/>
        </w:rPr>
      </w:pPr>
      <w:r w:rsidRPr="00690EE6">
        <w:rPr>
          <w:rFonts w:cstheme="majorHAnsi"/>
        </w:rPr>
        <w:t xml:space="preserve">Wnioskodawca spełnia kryterium podmiotowe wskazane w </w:t>
      </w:r>
      <w:r w:rsidR="007E75F1" w:rsidRPr="00690EE6">
        <w:rPr>
          <w:rFonts w:cstheme="majorHAnsi"/>
        </w:rPr>
        <w:t>R</w:t>
      </w:r>
      <w:r w:rsidRPr="00690EE6">
        <w:rPr>
          <w:rFonts w:cstheme="majorHAnsi"/>
        </w:rPr>
        <w:t xml:space="preserve">ozdziale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_Ref509207570 \r \h </w:instrText>
      </w:r>
      <w:r w:rsidR="0040046F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II</w:t>
      </w:r>
      <w:r w:rsidRPr="00690EE6">
        <w:rPr>
          <w:rFonts w:cstheme="majorHAnsi"/>
        </w:rPr>
        <w:fldChar w:fldCharType="end"/>
      </w:r>
      <w:r w:rsidR="00C366AB" w:rsidRPr="00690EE6">
        <w:rPr>
          <w:rFonts w:cstheme="majorHAnsi"/>
        </w:rPr>
        <w:t>;</w:t>
      </w:r>
    </w:p>
    <w:p w14:paraId="782E0977" w14:textId="70772108" w:rsidR="00753A20" w:rsidRPr="00690EE6" w:rsidRDefault="00753A20" w:rsidP="21BBD964">
      <w:pPr>
        <w:pStyle w:val="Akapitzlist"/>
        <w:numPr>
          <w:ilvl w:val="1"/>
          <w:numId w:val="41"/>
        </w:numPr>
        <w:spacing w:after="0" w:line="240" w:lineRule="auto"/>
        <w:ind w:left="851"/>
        <w:jc w:val="both"/>
        <w:rPr>
          <w:rFonts w:cstheme="majorBidi"/>
        </w:rPr>
      </w:pPr>
      <w:r w:rsidRPr="00690EE6">
        <w:rPr>
          <w:rFonts w:cstheme="majorBidi"/>
        </w:rPr>
        <w:t xml:space="preserve">Wniosek jest kompletny i spełnia </w:t>
      </w:r>
      <w:r w:rsidR="231CF472" w:rsidRPr="00690EE6">
        <w:rPr>
          <w:rFonts w:cstheme="majorBidi"/>
        </w:rPr>
        <w:t>Wymagania</w:t>
      </w:r>
      <w:r w:rsidRPr="00690EE6">
        <w:rPr>
          <w:rFonts w:cstheme="majorBidi"/>
        </w:rPr>
        <w:t xml:space="preserve"> wskazane w </w:t>
      </w:r>
      <w:r w:rsidR="00C366AB" w:rsidRPr="00690EE6">
        <w:rPr>
          <w:rFonts w:cstheme="majorBidi"/>
        </w:rPr>
        <w:t>R</w:t>
      </w:r>
      <w:r w:rsidRPr="00690EE6">
        <w:rPr>
          <w:rFonts w:cstheme="majorBidi"/>
        </w:rPr>
        <w:t xml:space="preserve">ozdziale </w:t>
      </w:r>
      <w:r w:rsidR="001A1939" w:rsidRPr="00690EE6">
        <w:rPr>
          <w:rFonts w:cstheme="majorBidi"/>
        </w:rPr>
        <w:fldChar w:fldCharType="begin"/>
      </w:r>
      <w:r w:rsidR="001A1939" w:rsidRPr="00690EE6">
        <w:rPr>
          <w:rFonts w:cstheme="majorBidi"/>
        </w:rPr>
        <w:instrText xml:space="preserve"> REF _Ref52630162 \n \h </w:instrText>
      </w:r>
      <w:r w:rsidR="00C847BB" w:rsidRPr="00690EE6">
        <w:rPr>
          <w:rFonts w:cstheme="majorBidi"/>
        </w:rPr>
        <w:instrText xml:space="preserve"> \* MERGEFORMAT </w:instrText>
      </w:r>
      <w:r w:rsidR="001A1939" w:rsidRPr="00690EE6">
        <w:rPr>
          <w:rFonts w:cstheme="majorBidi"/>
        </w:rPr>
      </w:r>
      <w:r w:rsidR="001A1939" w:rsidRPr="00690EE6">
        <w:rPr>
          <w:rFonts w:cstheme="majorBidi"/>
        </w:rPr>
        <w:fldChar w:fldCharType="separate"/>
      </w:r>
      <w:r w:rsidR="00FA6E7B">
        <w:rPr>
          <w:rFonts w:cstheme="majorBidi"/>
        </w:rPr>
        <w:t>IV</w:t>
      </w:r>
      <w:r w:rsidR="001A1939" w:rsidRPr="00690EE6">
        <w:rPr>
          <w:rFonts w:cstheme="majorBidi"/>
        </w:rPr>
        <w:fldChar w:fldCharType="end"/>
      </w:r>
      <w:r w:rsidRPr="00690EE6">
        <w:rPr>
          <w:rFonts w:cstheme="majorBidi"/>
        </w:rPr>
        <w:t xml:space="preserve"> pkt </w:t>
      </w:r>
      <w:r w:rsidRPr="00690EE6">
        <w:rPr>
          <w:rFonts w:cstheme="majorBidi"/>
        </w:rPr>
        <w:fldChar w:fldCharType="begin"/>
      </w:r>
      <w:r w:rsidRPr="00690EE6">
        <w:rPr>
          <w:rFonts w:cstheme="majorBidi"/>
        </w:rPr>
        <w:instrText xml:space="preserve"> REF _Ref509210067 \r \h </w:instrText>
      </w:r>
      <w:r w:rsidR="0040046F" w:rsidRPr="00690EE6">
        <w:rPr>
          <w:rFonts w:cstheme="majorBidi"/>
        </w:rPr>
        <w:instrText xml:space="preserve"> \* MERGEFORMAT </w:instrText>
      </w:r>
      <w:r w:rsidRPr="00690EE6">
        <w:rPr>
          <w:rFonts w:cstheme="majorBidi"/>
        </w:rPr>
      </w:r>
      <w:r w:rsidRPr="00690EE6">
        <w:rPr>
          <w:rFonts w:cstheme="majorBidi"/>
        </w:rPr>
        <w:fldChar w:fldCharType="separate"/>
      </w:r>
      <w:r w:rsidR="00FA6E7B">
        <w:rPr>
          <w:rFonts w:cstheme="majorBidi"/>
        </w:rPr>
        <w:t>4.2</w:t>
      </w:r>
      <w:r w:rsidRPr="00690EE6">
        <w:rPr>
          <w:rFonts w:cstheme="majorBidi"/>
        </w:rPr>
        <w:fldChar w:fldCharType="end"/>
      </w:r>
      <w:r w:rsidR="00C366AB" w:rsidRPr="00690EE6">
        <w:rPr>
          <w:rFonts w:cstheme="majorBidi"/>
        </w:rPr>
        <w:t>;</w:t>
      </w:r>
    </w:p>
    <w:p w14:paraId="192E17E3" w14:textId="7FC0E29B" w:rsidR="00753A20" w:rsidRPr="00690EE6" w:rsidRDefault="009E7EAD" w:rsidP="00525C19">
      <w:pPr>
        <w:pStyle w:val="Akapitzlist"/>
        <w:numPr>
          <w:ilvl w:val="1"/>
          <w:numId w:val="41"/>
        </w:numPr>
        <w:spacing w:after="0" w:line="240" w:lineRule="auto"/>
        <w:ind w:left="851"/>
        <w:jc w:val="both"/>
        <w:rPr>
          <w:rFonts w:cstheme="majorHAnsi"/>
        </w:rPr>
      </w:pPr>
      <w:r w:rsidRPr="00690EE6">
        <w:rPr>
          <w:rFonts w:cstheme="majorHAnsi"/>
        </w:rPr>
        <w:t>W</w:t>
      </w:r>
      <w:r w:rsidR="00753A20" w:rsidRPr="00690EE6">
        <w:rPr>
          <w:rFonts w:cstheme="majorHAnsi"/>
        </w:rPr>
        <w:t xml:space="preserve">niosek został złożony w formie i terminie wskazanych w </w:t>
      </w:r>
      <w:r w:rsidR="00C366AB" w:rsidRPr="00690EE6">
        <w:rPr>
          <w:rFonts w:cstheme="majorHAnsi"/>
        </w:rPr>
        <w:t>R</w:t>
      </w:r>
      <w:r w:rsidR="00753A20" w:rsidRPr="00690EE6">
        <w:rPr>
          <w:rFonts w:cstheme="majorHAnsi"/>
        </w:rPr>
        <w:t>ozdziale</w:t>
      </w:r>
      <w:r w:rsidR="001A1939" w:rsidRPr="00690EE6">
        <w:rPr>
          <w:rFonts w:cstheme="majorHAnsi"/>
        </w:rPr>
        <w:t xml:space="preserve"> </w:t>
      </w:r>
      <w:r w:rsidR="001A1939" w:rsidRPr="00690EE6">
        <w:rPr>
          <w:rFonts w:cstheme="majorHAnsi"/>
        </w:rPr>
        <w:fldChar w:fldCharType="begin"/>
      </w:r>
      <w:r w:rsidR="001A1939" w:rsidRPr="00690EE6">
        <w:rPr>
          <w:rFonts w:cstheme="majorHAnsi"/>
        </w:rPr>
        <w:instrText xml:space="preserve"> REF _Ref52630162 \n \h </w:instrText>
      </w:r>
      <w:r w:rsidR="00C847BB" w:rsidRPr="00690EE6">
        <w:rPr>
          <w:rFonts w:cstheme="majorHAnsi"/>
        </w:rPr>
        <w:instrText xml:space="preserve"> \* MERGEFORMAT </w:instrText>
      </w:r>
      <w:r w:rsidR="001A1939" w:rsidRPr="00690EE6">
        <w:rPr>
          <w:rFonts w:cstheme="majorHAnsi"/>
        </w:rPr>
      </w:r>
      <w:r w:rsidR="001A1939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IV</w:t>
      </w:r>
      <w:r w:rsidR="001A1939" w:rsidRPr="00690EE6">
        <w:rPr>
          <w:rFonts w:cstheme="majorHAnsi"/>
        </w:rPr>
        <w:fldChar w:fldCharType="end"/>
      </w:r>
      <w:r w:rsidR="00753A20" w:rsidRPr="00690EE6">
        <w:rPr>
          <w:rFonts w:cstheme="majorHAnsi"/>
        </w:rPr>
        <w:t xml:space="preserve"> pkt </w:t>
      </w:r>
      <w:r w:rsidR="00753A20" w:rsidRPr="00690EE6">
        <w:rPr>
          <w:rFonts w:cstheme="majorHAnsi"/>
        </w:rPr>
        <w:fldChar w:fldCharType="begin"/>
      </w:r>
      <w:r w:rsidR="00753A20" w:rsidRPr="00690EE6">
        <w:rPr>
          <w:rFonts w:cstheme="majorHAnsi"/>
        </w:rPr>
        <w:instrText xml:space="preserve"> REF _Ref509206746 \r \h </w:instrText>
      </w:r>
      <w:r w:rsidR="0040046F" w:rsidRPr="00690EE6">
        <w:rPr>
          <w:rFonts w:cstheme="majorHAnsi"/>
        </w:rPr>
        <w:instrText xml:space="preserve"> \* MERGEFORMAT </w:instrText>
      </w:r>
      <w:r w:rsidR="00753A20" w:rsidRPr="00690EE6">
        <w:rPr>
          <w:rFonts w:cstheme="majorHAnsi"/>
        </w:rPr>
      </w:r>
      <w:r w:rsidR="00753A20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4.3</w:t>
      </w:r>
      <w:r w:rsidR="00753A20" w:rsidRPr="00690EE6">
        <w:rPr>
          <w:rFonts w:cstheme="majorHAnsi"/>
        </w:rPr>
        <w:fldChar w:fldCharType="end"/>
      </w:r>
      <w:r w:rsidR="00C366AB" w:rsidRPr="00690EE6">
        <w:rPr>
          <w:rFonts w:cstheme="majorHAnsi"/>
        </w:rPr>
        <w:t>;</w:t>
      </w:r>
    </w:p>
    <w:p w14:paraId="0EB2CEC2" w14:textId="37A38C5C" w:rsidR="00900982" w:rsidRPr="00690EE6" w:rsidRDefault="00753A20" w:rsidP="00525C19">
      <w:pPr>
        <w:pStyle w:val="Akapitzlist"/>
        <w:numPr>
          <w:ilvl w:val="1"/>
          <w:numId w:val="41"/>
        </w:numPr>
        <w:spacing w:after="0" w:line="240" w:lineRule="auto"/>
        <w:ind w:left="851"/>
        <w:jc w:val="both"/>
        <w:rPr>
          <w:rFonts w:cstheme="majorHAnsi"/>
        </w:rPr>
      </w:pPr>
      <w:r w:rsidRPr="00690EE6">
        <w:rPr>
          <w:rFonts w:cstheme="majorHAnsi"/>
        </w:rPr>
        <w:lastRenderedPageBreak/>
        <w:t xml:space="preserve">Wnioskodawca złożył oświadczenie o </w:t>
      </w:r>
      <w:r w:rsidR="00B22E9C" w:rsidRPr="00690EE6">
        <w:rPr>
          <w:rFonts w:cstheme="majorHAnsi"/>
        </w:rPr>
        <w:t>braku podstaw do wykluczenia z</w:t>
      </w:r>
      <w:r w:rsidR="0029074E" w:rsidRPr="00690EE6">
        <w:rPr>
          <w:rFonts w:cstheme="majorHAnsi"/>
        </w:rPr>
        <w:t> </w:t>
      </w:r>
      <w:r w:rsidR="00B22E9C" w:rsidRPr="00690EE6">
        <w:rPr>
          <w:rFonts w:cstheme="majorHAnsi"/>
        </w:rPr>
        <w:t xml:space="preserve">Postępowania, o których mowa w </w:t>
      </w:r>
      <w:r w:rsidR="00C366AB" w:rsidRPr="00690EE6">
        <w:rPr>
          <w:rFonts w:cstheme="majorHAnsi"/>
        </w:rPr>
        <w:t xml:space="preserve">Rozdziale </w:t>
      </w:r>
      <w:r w:rsidR="00B22E9C" w:rsidRPr="00690EE6">
        <w:rPr>
          <w:rFonts w:cstheme="majorHAnsi"/>
        </w:rPr>
        <w:fldChar w:fldCharType="begin"/>
      </w:r>
      <w:r w:rsidR="00B22E9C" w:rsidRPr="00690EE6">
        <w:rPr>
          <w:rFonts w:cstheme="majorHAnsi"/>
        </w:rPr>
        <w:instrText xml:space="preserve"> REF _Ref509207570 \n \h </w:instrText>
      </w:r>
      <w:r w:rsidR="00A64121" w:rsidRPr="00690EE6">
        <w:rPr>
          <w:rFonts w:cstheme="majorHAnsi"/>
        </w:rPr>
        <w:instrText xml:space="preserve"> \* MERGEFORMAT </w:instrText>
      </w:r>
      <w:r w:rsidR="00B22E9C" w:rsidRPr="00690EE6">
        <w:rPr>
          <w:rFonts w:cstheme="majorHAnsi"/>
        </w:rPr>
      </w:r>
      <w:r w:rsidR="00B22E9C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II</w:t>
      </w:r>
      <w:r w:rsidR="00B22E9C" w:rsidRPr="00690EE6">
        <w:rPr>
          <w:rFonts w:cstheme="majorHAnsi"/>
        </w:rPr>
        <w:fldChar w:fldCharType="end"/>
      </w:r>
      <w:r w:rsidR="00B22E9C" w:rsidRPr="00690EE6">
        <w:rPr>
          <w:rFonts w:cstheme="majorHAnsi"/>
        </w:rPr>
        <w:t xml:space="preserve"> pkt </w:t>
      </w:r>
      <w:r w:rsidR="00900982" w:rsidRPr="00690EE6">
        <w:rPr>
          <w:rFonts w:cstheme="majorHAnsi"/>
        </w:rPr>
        <w:fldChar w:fldCharType="begin"/>
      </w:r>
      <w:r w:rsidR="00900982" w:rsidRPr="00690EE6">
        <w:rPr>
          <w:rFonts w:cstheme="majorHAnsi"/>
        </w:rPr>
        <w:instrText xml:space="preserve"> REF _Ref52542639 \n \h </w:instrText>
      </w:r>
      <w:r w:rsidR="00C847BB" w:rsidRPr="00690EE6">
        <w:rPr>
          <w:rFonts w:cstheme="majorHAnsi"/>
        </w:rPr>
        <w:instrText xml:space="preserve"> \* MERGEFORMAT </w:instrText>
      </w:r>
      <w:r w:rsidR="00900982" w:rsidRPr="00690EE6">
        <w:rPr>
          <w:rFonts w:cstheme="majorHAnsi"/>
        </w:rPr>
      </w:r>
      <w:r w:rsidR="00900982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2.2</w:t>
      </w:r>
      <w:r w:rsidR="00900982" w:rsidRPr="00690EE6">
        <w:rPr>
          <w:rFonts w:cstheme="majorHAnsi"/>
        </w:rPr>
        <w:fldChar w:fldCharType="end"/>
      </w:r>
      <w:r w:rsidR="00B22E9C" w:rsidRPr="00690EE6">
        <w:rPr>
          <w:rFonts w:cstheme="majorHAnsi"/>
        </w:rPr>
        <w:t xml:space="preserve"> ust. </w:t>
      </w:r>
      <w:r w:rsidR="00B22E9C" w:rsidRPr="00690EE6">
        <w:rPr>
          <w:rFonts w:cstheme="majorHAnsi"/>
        </w:rPr>
        <w:fldChar w:fldCharType="begin"/>
      </w:r>
      <w:r w:rsidR="00B22E9C" w:rsidRPr="00690EE6">
        <w:rPr>
          <w:rFonts w:cstheme="majorHAnsi"/>
        </w:rPr>
        <w:instrText xml:space="preserve"> REF _Ref511644867 \n \h </w:instrText>
      </w:r>
      <w:r w:rsidR="00A64121" w:rsidRPr="00690EE6">
        <w:rPr>
          <w:rFonts w:cstheme="majorHAnsi"/>
        </w:rPr>
        <w:instrText xml:space="preserve"> \* MERGEFORMAT </w:instrText>
      </w:r>
      <w:r w:rsidR="00B22E9C" w:rsidRPr="00690EE6">
        <w:rPr>
          <w:rFonts w:cstheme="majorHAnsi"/>
        </w:rPr>
      </w:r>
      <w:r w:rsidR="00B22E9C"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1</w:t>
      </w:r>
      <w:r w:rsidR="00B22E9C" w:rsidRPr="00690EE6">
        <w:rPr>
          <w:rFonts w:cstheme="majorHAnsi"/>
        </w:rPr>
        <w:fldChar w:fldCharType="end"/>
      </w:r>
      <w:r w:rsidR="00900982" w:rsidRPr="00690EE6">
        <w:rPr>
          <w:rFonts w:cstheme="majorHAnsi"/>
        </w:rPr>
        <w:t>;</w:t>
      </w:r>
    </w:p>
    <w:p w14:paraId="1CA2650D" w14:textId="5EAE1BE6" w:rsidR="00574DA2" w:rsidRPr="00690EE6" w:rsidRDefault="00066E60" w:rsidP="00877ADA">
      <w:pPr>
        <w:pStyle w:val="Akapitzlist"/>
        <w:numPr>
          <w:ilvl w:val="1"/>
          <w:numId w:val="41"/>
        </w:numPr>
        <w:spacing w:after="0" w:line="240" w:lineRule="auto"/>
        <w:ind w:left="851"/>
        <w:jc w:val="both"/>
        <w:rPr>
          <w:rFonts w:cstheme="majorHAnsi"/>
        </w:rPr>
      </w:pPr>
      <w:r w:rsidRPr="00690EE6">
        <w:rPr>
          <w:rFonts w:cstheme="majorHAnsi"/>
        </w:rPr>
        <w:t xml:space="preserve">Rozwiązanie opisane Wnioskiem </w:t>
      </w:r>
      <w:r w:rsidR="00900982" w:rsidRPr="00690EE6">
        <w:rPr>
          <w:rFonts w:cstheme="majorHAnsi"/>
        </w:rPr>
        <w:t>przyporządkowano do Krajowej Inteligentnej Specjalizacji</w:t>
      </w:r>
      <w:r w:rsidR="00574DA2" w:rsidRPr="00690EE6">
        <w:rPr>
          <w:rFonts w:cstheme="majorHAnsi"/>
        </w:rPr>
        <w:t>;</w:t>
      </w:r>
    </w:p>
    <w:p w14:paraId="6305109D" w14:textId="49172662" w:rsidR="00A14C37" w:rsidRPr="00690EE6" w:rsidRDefault="00574DA2" w:rsidP="00525C19">
      <w:pPr>
        <w:pStyle w:val="Akapitzlist"/>
        <w:numPr>
          <w:ilvl w:val="1"/>
          <w:numId w:val="41"/>
        </w:numPr>
        <w:spacing w:after="0" w:line="240" w:lineRule="auto"/>
        <w:ind w:left="851"/>
        <w:jc w:val="both"/>
        <w:rPr>
          <w:rFonts w:cstheme="majorHAnsi"/>
        </w:rPr>
      </w:pPr>
      <w:r w:rsidRPr="00690EE6">
        <w:rPr>
          <w:rFonts w:cstheme="majorHAnsi"/>
        </w:rPr>
        <w:t>weryfikuje, czy nie zachodzą po</w:t>
      </w:r>
      <w:r w:rsidR="00AF6FCD" w:rsidRPr="00690EE6">
        <w:rPr>
          <w:rFonts w:cstheme="majorHAnsi"/>
        </w:rPr>
        <w:t>d</w:t>
      </w:r>
      <w:r w:rsidRPr="00690EE6">
        <w:rPr>
          <w:rFonts w:cstheme="majorHAnsi"/>
        </w:rPr>
        <w:t xml:space="preserve">stawy odrzucenia Wniosku zgodnie z ust. </w:t>
      </w:r>
      <w:r w:rsidRPr="00690EE6">
        <w:rPr>
          <w:rFonts w:cstheme="majorHAnsi"/>
        </w:rPr>
        <w:fldChar w:fldCharType="begin"/>
      </w:r>
      <w:r w:rsidRPr="00690EE6">
        <w:rPr>
          <w:rFonts w:cstheme="majorHAnsi"/>
        </w:rPr>
        <w:instrText xml:space="preserve"> REF _Ref52545404 \n \h </w:instrText>
      </w:r>
      <w:r w:rsidR="00C847BB" w:rsidRPr="00690EE6">
        <w:rPr>
          <w:rFonts w:cstheme="majorHAnsi"/>
        </w:rPr>
        <w:instrText xml:space="preserve"> \* MERGEFORMAT </w:instrText>
      </w:r>
      <w:r w:rsidRPr="00690EE6">
        <w:rPr>
          <w:rFonts w:cstheme="majorHAnsi"/>
        </w:rPr>
      </w:r>
      <w:r w:rsidRPr="00690EE6">
        <w:rPr>
          <w:rFonts w:cstheme="majorHAnsi"/>
        </w:rPr>
        <w:fldChar w:fldCharType="separate"/>
      </w:r>
      <w:r w:rsidR="00FA6E7B">
        <w:rPr>
          <w:rFonts w:cstheme="majorHAnsi"/>
        </w:rPr>
        <w:t>5</w:t>
      </w:r>
      <w:r w:rsidRPr="00690EE6">
        <w:rPr>
          <w:rFonts w:cstheme="majorHAnsi"/>
        </w:rPr>
        <w:fldChar w:fldCharType="end"/>
      </w:r>
      <w:r w:rsidR="00C366AB" w:rsidRPr="00690EE6">
        <w:rPr>
          <w:rFonts w:cstheme="majorHAnsi"/>
        </w:rPr>
        <w:t>.</w:t>
      </w:r>
    </w:p>
    <w:p w14:paraId="7C43746B" w14:textId="27083FA0" w:rsidR="00061C21" w:rsidRPr="00690EE6" w:rsidRDefault="00C152D5" w:rsidP="00877ADA">
      <w:pPr>
        <w:pStyle w:val="Akapitzlist"/>
        <w:numPr>
          <w:ilvl w:val="0"/>
          <w:numId w:val="41"/>
        </w:numPr>
        <w:tabs>
          <w:tab w:val="left" w:pos="4536"/>
        </w:tabs>
        <w:jc w:val="both"/>
        <w:rPr>
          <w:rFonts w:cstheme="minorHAnsi"/>
        </w:rPr>
      </w:pPr>
      <w:r w:rsidRPr="00690EE6">
        <w:rPr>
          <w:b/>
        </w:rPr>
        <w:t>W przypadku stwierdzenia oczywistej omyłki pisarskiej lub rachunkowej NCBR dokonuje sprostowania oczywistej omyłki, niepowodującej istotnej modyfikacji</w:t>
      </w:r>
      <w:r w:rsidR="00A43FA8" w:rsidRPr="00690EE6">
        <w:rPr>
          <w:b/>
        </w:rPr>
        <w:t xml:space="preserve"> W</w:t>
      </w:r>
      <w:r w:rsidRPr="00690EE6">
        <w:rPr>
          <w:b/>
        </w:rPr>
        <w:t xml:space="preserve">niosku, o czym </w:t>
      </w:r>
      <w:r w:rsidR="00A43FA8" w:rsidRPr="00690EE6">
        <w:rPr>
          <w:b/>
        </w:rPr>
        <w:t>po</w:t>
      </w:r>
      <w:r w:rsidRPr="00690EE6">
        <w:rPr>
          <w:b/>
        </w:rPr>
        <w:t>informuje Wnioskodawcę</w:t>
      </w:r>
      <w:r w:rsidR="001810D4" w:rsidRPr="00690EE6">
        <w:rPr>
          <w:b/>
        </w:rPr>
        <w:t>.</w:t>
      </w:r>
      <w:r w:rsidR="00061C21" w:rsidRPr="00690EE6">
        <w:rPr>
          <w:b/>
        </w:rPr>
        <w:t xml:space="preserve"> </w:t>
      </w:r>
      <w:r w:rsidR="00061C21" w:rsidRPr="00690EE6">
        <w:rPr>
          <w:rFonts w:cstheme="minorHAnsi"/>
        </w:rPr>
        <w:t xml:space="preserve">W przypadku mnożenia lub sumowania wynagrodzeń lub cen jednostkowych i liczby jednostek miar przyjmuje się następujący sposób postępowania: </w:t>
      </w:r>
    </w:p>
    <w:p w14:paraId="05CFECB7" w14:textId="573708D6" w:rsidR="00061C21" w:rsidRPr="00690EE6" w:rsidRDefault="00061C21" w:rsidP="78C54F99">
      <w:pPr>
        <w:pStyle w:val="Akapitzlist"/>
        <w:numPr>
          <w:ilvl w:val="0"/>
          <w:numId w:val="32"/>
        </w:numPr>
        <w:jc w:val="both"/>
      </w:pPr>
      <w:r w:rsidRPr="00690EE6">
        <w:t>jeżeli obliczone wynagrodzenie nie odpowiada iloczynowi wynagrodzeń jednostkowych oraz liczby jednostek miar, przyjmuje się, że prawidłowo podano liczbę jednostek miar oraz cenę jednostkową</w:t>
      </w:r>
      <w:r w:rsidR="58580A5A" w:rsidRPr="00690EE6">
        <w:t>,</w:t>
      </w:r>
      <w:r w:rsidRPr="00690EE6">
        <w:t xml:space="preserve"> a błędnie podano wynik mnożenia;</w:t>
      </w:r>
    </w:p>
    <w:p w14:paraId="61355FBD" w14:textId="4505E703" w:rsidR="00061C21" w:rsidRPr="00690EE6" w:rsidRDefault="00061C21" w:rsidP="78C54F99">
      <w:pPr>
        <w:pStyle w:val="Akapitzlist"/>
        <w:numPr>
          <w:ilvl w:val="0"/>
          <w:numId w:val="32"/>
        </w:numPr>
        <w:jc w:val="both"/>
      </w:pPr>
      <w:r w:rsidRPr="00690EE6">
        <w:t>jeżeli obliczone wynagrodzenie nie odpowiada sumie wynagrodzeń za składowe danej części zamówienia, przyjmuje się, że prawidłowo podano wynagrodzenia składowe</w:t>
      </w:r>
      <w:r w:rsidR="2B50AA33" w:rsidRPr="00690EE6">
        <w:t>,</w:t>
      </w:r>
      <w:r w:rsidRPr="00690EE6">
        <w:t xml:space="preserve"> a błędnie podano wynik sumowania.</w:t>
      </w:r>
    </w:p>
    <w:p w14:paraId="4AEA41FA" w14:textId="6D68145D" w:rsidR="0004269C" w:rsidRPr="00690EE6" w:rsidRDefault="0004269C" w:rsidP="3BAB19D4">
      <w:pPr>
        <w:pStyle w:val="Akapitzlist"/>
        <w:numPr>
          <w:ilvl w:val="0"/>
          <w:numId w:val="41"/>
        </w:numPr>
        <w:ind w:left="567" w:hanging="425"/>
        <w:jc w:val="both"/>
        <w:rPr>
          <w:rStyle w:val="FontStyle26"/>
          <w:rFonts w:asciiTheme="minorHAnsi" w:hAnsiTheme="minorHAnsi" w:cstheme="minorBidi"/>
          <w:b/>
          <w:bCs/>
          <w:sz w:val="22"/>
          <w:szCs w:val="22"/>
        </w:rPr>
      </w:pPr>
      <w:bookmarkStart w:id="207" w:name="_Ref52646367"/>
      <w:bookmarkStart w:id="208" w:name="_Hlk53784930"/>
      <w:r w:rsidRPr="00690EE6">
        <w:t xml:space="preserve">W razie stwierdzenia braków w zakresie </w:t>
      </w:r>
      <w:r w:rsidR="3D1FA2FD" w:rsidRPr="00690EE6">
        <w:t>Wymagań</w:t>
      </w:r>
      <w:r w:rsidR="00574DA2" w:rsidRPr="00690EE6">
        <w:t xml:space="preserve"> Formalnych </w:t>
      </w:r>
      <w:r w:rsidRPr="00690EE6">
        <w:t xml:space="preserve">we Wniosku, NCBR wzywa Wnioskodawcę do uzupełnienia </w:t>
      </w:r>
      <w:r w:rsidR="00317572" w:rsidRPr="00690EE6">
        <w:t xml:space="preserve">danej części </w:t>
      </w:r>
      <w:r w:rsidRPr="00690EE6">
        <w:t>Wniosku w terminie</w:t>
      </w:r>
      <w:r w:rsidR="00876A1E" w:rsidRPr="00690EE6">
        <w:t xml:space="preserve"> </w:t>
      </w:r>
      <w:r w:rsidR="00746ED0" w:rsidRPr="00690EE6">
        <w:t>wyznaczonym</w:t>
      </w:r>
      <w:r w:rsidR="00876A1E" w:rsidRPr="00690EE6">
        <w:t xml:space="preserve"> przez NCBR i </w:t>
      </w:r>
      <w:r w:rsidR="00746ED0" w:rsidRPr="00690EE6">
        <w:t xml:space="preserve">nie krótszym niż </w:t>
      </w:r>
      <w:r w:rsidR="00D50373" w:rsidRPr="00690EE6">
        <w:t>3</w:t>
      </w:r>
      <w:r w:rsidRPr="00690EE6">
        <w:t xml:space="preserve"> dni</w:t>
      </w:r>
      <w:r w:rsidR="00150948" w:rsidRPr="00690EE6">
        <w:t xml:space="preserve"> od dnia doręczenia wezwania do uzupełnienia braków fo</w:t>
      </w:r>
      <w:r w:rsidR="00B0731D" w:rsidRPr="00690EE6">
        <w:t>r</w:t>
      </w:r>
      <w:r w:rsidR="00150948" w:rsidRPr="00690EE6">
        <w:t>malnych</w:t>
      </w:r>
      <w:r w:rsidRPr="00690EE6">
        <w:t xml:space="preserve"> pod rygorem </w:t>
      </w:r>
      <w:r w:rsidR="003645E1" w:rsidRPr="00690EE6">
        <w:t xml:space="preserve">odrzucenia Wniosku przez </w:t>
      </w:r>
      <w:r w:rsidR="02F4EE5D" w:rsidRPr="00690EE6">
        <w:t>NCBR</w:t>
      </w:r>
      <w:r w:rsidRPr="00690EE6">
        <w:t>.</w:t>
      </w:r>
      <w:r w:rsidR="00B177B9" w:rsidRPr="00690EE6">
        <w:t xml:space="preserve"> Uzupełnienie braków formalnych następuje w formie </w:t>
      </w:r>
      <w:r w:rsidR="00511AB3" w:rsidRPr="00690EE6">
        <w:t xml:space="preserve">wskazanej </w:t>
      </w:r>
      <w:r w:rsidR="00430079" w:rsidRPr="00690EE6">
        <w:t>przez Centrum</w:t>
      </w:r>
      <w:r w:rsidR="00B177B9" w:rsidRPr="00690EE6">
        <w:t>.</w:t>
      </w:r>
      <w:r w:rsidR="002D5A1E" w:rsidRPr="00690EE6">
        <w:t xml:space="preserve"> W przypadku bezskutecznego upływu wyznaczonego terminu, </w:t>
      </w:r>
      <w:r w:rsidR="70E20267" w:rsidRPr="00690EE6">
        <w:t xml:space="preserve">NCBR </w:t>
      </w:r>
      <w:r w:rsidR="003645E1" w:rsidRPr="00690EE6">
        <w:t>odrzuca Wniosek</w:t>
      </w:r>
      <w:r w:rsidR="002D5A1E" w:rsidRPr="00690EE6">
        <w:t>.</w:t>
      </w:r>
      <w:r w:rsidR="00317572" w:rsidRPr="00690EE6">
        <w:t xml:space="preserve"> W uzasadnionych przypadkach </w:t>
      </w:r>
      <w:r w:rsidR="732BF4FB" w:rsidRPr="00690EE6">
        <w:t>NCBR</w:t>
      </w:r>
      <w:r w:rsidR="00317572" w:rsidRPr="00690EE6">
        <w:t xml:space="preserve"> może indywidu</w:t>
      </w:r>
      <w:r w:rsidR="00C366AB" w:rsidRPr="00690EE6">
        <w:t>a</w:t>
      </w:r>
      <w:r w:rsidR="00317572" w:rsidRPr="00690EE6">
        <w:t xml:space="preserve">lnie przedłużyć termin na uzupełnienie braków formalnych. </w:t>
      </w:r>
      <w:r w:rsidR="00111E89" w:rsidRPr="00690EE6">
        <w:t>NCBR na etapie Oceny Formalnej oraz na każdym innym etapie oceny</w:t>
      </w:r>
      <w:r w:rsidR="00111E89" w:rsidRPr="00690EE6" w:rsidDel="00111E89">
        <w:t xml:space="preserve"> </w:t>
      </w:r>
      <w:r w:rsidR="00511AB3" w:rsidRPr="00690EE6">
        <w:t>może wystąpić do Wnioskodawcy o złożenie wyjaśnień, w terminie nie krótszym niż 5 dni</w:t>
      </w:r>
      <w:r w:rsidR="003A6BC1" w:rsidRPr="00690EE6">
        <w:t xml:space="preserve"> kalendarzowych</w:t>
      </w:r>
      <w:r w:rsidR="003645E1" w:rsidRPr="00690EE6">
        <w:t xml:space="preserve"> (zdanie drugie stosuje się odpowiednio).</w:t>
      </w:r>
      <w:r w:rsidR="005F6C28" w:rsidRPr="00690EE6">
        <w:t xml:space="preserve"> </w:t>
      </w:r>
      <w:r w:rsidR="00FE476A" w:rsidRPr="00690EE6">
        <w:t xml:space="preserve">W przypadku niedokonania wyjaśnienia </w:t>
      </w:r>
      <w:r w:rsidR="00465053" w:rsidRPr="00690EE6">
        <w:t xml:space="preserve">w terminie </w:t>
      </w:r>
      <w:r w:rsidR="00FE476A" w:rsidRPr="00690EE6">
        <w:t xml:space="preserve">ocenie formalnej będzie podlegał Wniosek jak w treści złożonej pierwotnie przez Wnioskodawcę. </w:t>
      </w:r>
      <w:r w:rsidR="00DE3579" w:rsidRPr="00690EE6">
        <w:t xml:space="preserve">NCBR może wystąpić o uzupełnienie braków formalnych </w:t>
      </w:r>
      <w:bookmarkStart w:id="209" w:name="_Hlk59579418"/>
      <w:r w:rsidR="003D67CA" w:rsidRPr="00690EE6">
        <w:t xml:space="preserve">lub wyjaśnień </w:t>
      </w:r>
      <w:bookmarkEnd w:id="209"/>
      <w:r w:rsidR="00DE3579" w:rsidRPr="00690EE6">
        <w:t>więcej niż raz.</w:t>
      </w:r>
      <w:bookmarkEnd w:id="207"/>
      <w:r w:rsidR="007D441D" w:rsidRPr="00690EE6">
        <w:t xml:space="preserve"> W celu usunięcia wątpliwości NCBR wskazuje, że może w szczególności wystąpić o uzupełnienie brak</w:t>
      </w:r>
      <w:r w:rsidR="003D67CA" w:rsidRPr="00690EE6">
        <w:t>ów</w:t>
      </w:r>
      <w:r w:rsidR="007D441D" w:rsidRPr="00690EE6">
        <w:t xml:space="preserve"> formalnych Wniosku w przedmiocie uzasadnienia tajemnicy przedsiębiorstwa wskazanej w Rozdziale </w:t>
      </w:r>
      <w:r w:rsidR="007D441D" w:rsidRPr="00690EE6">
        <w:rPr>
          <w:rFonts w:cstheme="majorBidi"/>
        </w:rPr>
        <w:fldChar w:fldCharType="begin"/>
      </w:r>
      <w:r w:rsidR="007D441D" w:rsidRPr="00690EE6">
        <w:rPr>
          <w:rFonts w:cstheme="majorBidi"/>
        </w:rPr>
        <w:instrText xml:space="preserve"> REF _Ref52630162 \n \h  \* MERGEFORMAT </w:instrText>
      </w:r>
      <w:r w:rsidR="007D441D" w:rsidRPr="00690EE6">
        <w:rPr>
          <w:rFonts w:cstheme="majorBidi"/>
        </w:rPr>
      </w:r>
      <w:r w:rsidR="007D441D" w:rsidRPr="00690EE6">
        <w:rPr>
          <w:rFonts w:cstheme="majorBidi"/>
        </w:rPr>
        <w:fldChar w:fldCharType="separate"/>
      </w:r>
      <w:r w:rsidR="00FA6E7B">
        <w:rPr>
          <w:rFonts w:cstheme="majorBidi"/>
        </w:rPr>
        <w:t>IV</w:t>
      </w:r>
      <w:r w:rsidR="007D441D" w:rsidRPr="00690EE6">
        <w:rPr>
          <w:rFonts w:cstheme="majorBidi"/>
        </w:rPr>
        <w:fldChar w:fldCharType="end"/>
      </w:r>
      <w:r w:rsidR="007D441D" w:rsidRPr="00690EE6">
        <w:rPr>
          <w:rFonts w:cstheme="majorBidi"/>
        </w:rPr>
        <w:t xml:space="preserve"> pkt </w:t>
      </w:r>
      <w:r w:rsidR="007D441D" w:rsidRPr="00690EE6">
        <w:rPr>
          <w:rFonts w:cstheme="majorBidi"/>
        </w:rPr>
        <w:fldChar w:fldCharType="begin"/>
      </w:r>
      <w:r w:rsidR="007D441D" w:rsidRPr="00690EE6">
        <w:rPr>
          <w:rFonts w:cstheme="majorBidi"/>
        </w:rPr>
        <w:instrText xml:space="preserve"> REF _Ref509210067 \r \h  \* MERGEFORMAT </w:instrText>
      </w:r>
      <w:r w:rsidR="007D441D" w:rsidRPr="00690EE6">
        <w:rPr>
          <w:rFonts w:cstheme="majorBidi"/>
        </w:rPr>
      </w:r>
      <w:r w:rsidR="007D441D" w:rsidRPr="00690EE6">
        <w:rPr>
          <w:rFonts w:cstheme="majorBidi"/>
        </w:rPr>
        <w:fldChar w:fldCharType="separate"/>
      </w:r>
      <w:r w:rsidR="00FA6E7B">
        <w:rPr>
          <w:rFonts w:cstheme="majorBidi"/>
        </w:rPr>
        <w:t>4.2</w:t>
      </w:r>
      <w:r w:rsidR="007D441D" w:rsidRPr="00690EE6">
        <w:rPr>
          <w:rFonts w:cstheme="majorBidi"/>
        </w:rPr>
        <w:fldChar w:fldCharType="end"/>
      </w:r>
      <w:r w:rsidR="007D441D" w:rsidRPr="00690EE6">
        <w:rPr>
          <w:rFonts w:cstheme="majorBidi"/>
        </w:rPr>
        <w:t xml:space="preserve"> ust. 1</w:t>
      </w:r>
      <w:r w:rsidR="00BB76DB" w:rsidRPr="00690EE6">
        <w:rPr>
          <w:rFonts w:cstheme="majorBidi"/>
        </w:rPr>
        <w:t>0</w:t>
      </w:r>
      <w:r w:rsidR="007D441D" w:rsidRPr="00690EE6">
        <w:rPr>
          <w:rFonts w:cstheme="majorBidi"/>
        </w:rPr>
        <w:t xml:space="preserve"> oraz </w:t>
      </w:r>
      <w:r w:rsidR="007D441D" w:rsidRPr="00690EE6">
        <w:rPr>
          <w:rFonts w:cstheme="majorHAnsi"/>
        </w:rPr>
        <w:t>zobowiązania podmiotu trzeciego do udostępnienia zasobów dla potrzeb realizacji Przedsięwzięcia, w celu doprowadzenia do ich zgodności z wymogami Regulaminu.</w:t>
      </w:r>
    </w:p>
    <w:p w14:paraId="0502BCF5" w14:textId="47F64B08" w:rsidR="00415F65" w:rsidRPr="00690EE6" w:rsidRDefault="00415F65" w:rsidP="00877ADA">
      <w:pPr>
        <w:pStyle w:val="Akapitzlist"/>
        <w:numPr>
          <w:ilvl w:val="0"/>
          <w:numId w:val="41"/>
        </w:numPr>
        <w:ind w:left="567" w:hanging="425"/>
        <w:jc w:val="both"/>
      </w:pPr>
      <w:bookmarkStart w:id="210" w:name="_Ref52545404"/>
      <w:bookmarkEnd w:id="208"/>
      <w:r w:rsidRPr="00690EE6">
        <w:t xml:space="preserve">NCBR odrzuca Wniosek </w:t>
      </w:r>
      <w:r w:rsidR="00A96B04" w:rsidRPr="00690EE6">
        <w:t>w ramach oceny formalnej Wniosków</w:t>
      </w:r>
      <w:r w:rsidRPr="00690EE6">
        <w:t>, jeżeli:</w:t>
      </w:r>
      <w:bookmarkEnd w:id="210"/>
      <w:r w:rsidRPr="00690EE6">
        <w:t xml:space="preserve"> </w:t>
      </w:r>
    </w:p>
    <w:p w14:paraId="5517C70A" w14:textId="41ED5F16" w:rsidR="00415F65" w:rsidRPr="00690EE6" w:rsidRDefault="00415F65" w:rsidP="00415F65">
      <w:pPr>
        <w:pStyle w:val="Akapitzlist"/>
        <w:numPr>
          <w:ilvl w:val="0"/>
          <w:numId w:val="31"/>
        </w:numPr>
        <w:spacing w:after="0"/>
        <w:jc w:val="both"/>
      </w:pPr>
      <w:r w:rsidRPr="00690EE6">
        <w:t xml:space="preserve">treść Wniosku nie odpowiada </w:t>
      </w:r>
      <w:r w:rsidR="47BEF1F0" w:rsidRPr="00690EE6">
        <w:t>Wymaganiom</w:t>
      </w:r>
      <w:r w:rsidRPr="00690EE6">
        <w:t xml:space="preserve"> wynikającym z treści Regulaminu lub jego </w:t>
      </w:r>
      <w:r w:rsidR="001310CA" w:rsidRPr="00690EE6">
        <w:t>Załączni</w:t>
      </w:r>
      <w:r w:rsidRPr="00690EE6">
        <w:t xml:space="preserve">ków; </w:t>
      </w:r>
    </w:p>
    <w:p w14:paraId="66BA0C48" w14:textId="197ECA4A" w:rsidR="00415F65" w:rsidRPr="00690EE6" w:rsidRDefault="00415F65" w:rsidP="00415F65">
      <w:pPr>
        <w:pStyle w:val="Akapitzlist"/>
        <w:numPr>
          <w:ilvl w:val="0"/>
          <w:numId w:val="31"/>
        </w:numPr>
        <w:spacing w:after="0"/>
        <w:jc w:val="both"/>
      </w:pPr>
      <w:r w:rsidRPr="00690EE6">
        <w:t>proponowane przez Wnioskodawcę wynagrodzenie przekracza limit określony w</w:t>
      </w:r>
      <w:r w:rsidR="001801A7" w:rsidRPr="00690EE6">
        <w:t xml:space="preserve"> Rozdziale </w:t>
      </w:r>
      <w:r w:rsidR="001801A7" w:rsidRPr="00690EE6">
        <w:fldChar w:fldCharType="begin"/>
      </w:r>
      <w:r w:rsidR="001801A7" w:rsidRPr="00690EE6">
        <w:instrText xml:space="preserve"> REF _Ref52646295 \n \h </w:instrText>
      </w:r>
      <w:r w:rsidR="00C847BB" w:rsidRPr="00690EE6">
        <w:instrText xml:space="preserve"> \* MERGEFORMAT </w:instrText>
      </w:r>
      <w:r w:rsidR="001801A7" w:rsidRPr="00690EE6">
        <w:fldChar w:fldCharType="separate"/>
      </w:r>
      <w:r w:rsidR="00FA6E7B">
        <w:t>X</w:t>
      </w:r>
      <w:r w:rsidR="001801A7" w:rsidRPr="00690EE6">
        <w:fldChar w:fldCharType="end"/>
      </w:r>
      <w:r w:rsidRPr="00690EE6">
        <w:t>;</w:t>
      </w:r>
    </w:p>
    <w:p w14:paraId="0A7620D1" w14:textId="77777777" w:rsidR="00415F65" w:rsidRPr="00690EE6" w:rsidRDefault="00415F65" w:rsidP="00415F65">
      <w:pPr>
        <w:pStyle w:val="Akapitzlist"/>
        <w:numPr>
          <w:ilvl w:val="0"/>
          <w:numId w:val="31"/>
        </w:numPr>
        <w:spacing w:after="0"/>
        <w:jc w:val="both"/>
      </w:pPr>
      <w:r w:rsidRPr="00690EE6">
        <w:t xml:space="preserve">jego złożenie stanowi czyn nieuczciwej konkurencji w rozumieniu przepisów o zwalczaniu nieuczciwej konkurencji; </w:t>
      </w:r>
    </w:p>
    <w:p w14:paraId="70D5B2A9" w14:textId="15BC11D5" w:rsidR="00415F65" w:rsidRPr="00690EE6" w:rsidRDefault="001801A7" w:rsidP="00415F65">
      <w:pPr>
        <w:pStyle w:val="Akapitzlist"/>
        <w:numPr>
          <w:ilvl w:val="0"/>
          <w:numId w:val="31"/>
        </w:numPr>
        <w:spacing w:after="0"/>
        <w:jc w:val="both"/>
      </w:pPr>
      <w:r w:rsidRPr="00690EE6">
        <w:t xml:space="preserve">proponowane przez Wnioskodawcę wynagrodzenie </w:t>
      </w:r>
      <w:r w:rsidR="00BF7C27" w:rsidRPr="00690EE6">
        <w:t xml:space="preserve">jest </w:t>
      </w:r>
      <w:r w:rsidR="00415F65" w:rsidRPr="00690EE6">
        <w:t>rażąco niskie w stosunku do przedmiotu Przedsięwzięcia;</w:t>
      </w:r>
    </w:p>
    <w:p w14:paraId="5133FB33" w14:textId="329B615B" w:rsidR="00415F65" w:rsidRPr="00690EE6" w:rsidRDefault="00415F65" w:rsidP="00415F65">
      <w:pPr>
        <w:pStyle w:val="Akapitzlist"/>
        <w:numPr>
          <w:ilvl w:val="0"/>
          <w:numId w:val="31"/>
        </w:numPr>
        <w:spacing w:after="0"/>
        <w:jc w:val="both"/>
      </w:pPr>
      <w:r w:rsidRPr="00690EE6">
        <w:t>zawiera błędy w obliczeniu wynagrodzenia, które nie podlegają usunięciu jako oczywist</w:t>
      </w:r>
      <w:r w:rsidR="00542847" w:rsidRPr="00690EE6">
        <w:t>a</w:t>
      </w:r>
      <w:r w:rsidRPr="00690EE6">
        <w:t xml:space="preserve"> omyłk</w:t>
      </w:r>
      <w:r w:rsidR="00542847" w:rsidRPr="00690EE6">
        <w:t>a</w:t>
      </w:r>
      <w:r w:rsidRPr="00690EE6">
        <w:t>;</w:t>
      </w:r>
    </w:p>
    <w:p w14:paraId="5238AC77" w14:textId="77777777" w:rsidR="00415F65" w:rsidRPr="00690EE6" w:rsidRDefault="00415F65" w:rsidP="00415F65">
      <w:pPr>
        <w:pStyle w:val="Akapitzlist"/>
        <w:numPr>
          <w:ilvl w:val="0"/>
          <w:numId w:val="31"/>
        </w:numPr>
        <w:spacing w:after="0"/>
        <w:jc w:val="both"/>
      </w:pPr>
      <w:r w:rsidRPr="00690EE6">
        <w:lastRenderedPageBreak/>
        <w:t>został złożony przez Wnioskodawcę wykluczonego z udziału w Postępowaniu;</w:t>
      </w:r>
    </w:p>
    <w:p w14:paraId="633D425F" w14:textId="763D24C4" w:rsidR="00415F65" w:rsidRPr="00690EE6" w:rsidRDefault="00415F65" w:rsidP="00415F65">
      <w:pPr>
        <w:pStyle w:val="Akapitzlist"/>
        <w:numPr>
          <w:ilvl w:val="0"/>
          <w:numId w:val="31"/>
        </w:numPr>
        <w:spacing w:after="0"/>
        <w:jc w:val="both"/>
      </w:pPr>
      <w:r w:rsidRPr="00690EE6">
        <w:t>Wnioskodawca nie uzupełni braków formalnych</w:t>
      </w:r>
      <w:r w:rsidR="00F33A7B" w:rsidRPr="00690EE6">
        <w:t xml:space="preserve"> </w:t>
      </w:r>
      <w:r w:rsidRPr="00690EE6">
        <w:t xml:space="preserve">zgodnie z Rozdziałem </w:t>
      </w:r>
      <w:r w:rsidR="001801A7" w:rsidRPr="00690EE6">
        <w:fldChar w:fldCharType="begin"/>
      </w:r>
      <w:r w:rsidR="001801A7" w:rsidRPr="00690EE6">
        <w:instrText xml:space="preserve"> REF _Ref52633642 \n \h </w:instrText>
      </w:r>
      <w:r w:rsidR="00C847BB" w:rsidRPr="00690EE6">
        <w:instrText xml:space="preserve"> \* MERGEFORMAT </w:instrText>
      </w:r>
      <w:r w:rsidR="001801A7" w:rsidRPr="00690EE6">
        <w:fldChar w:fldCharType="separate"/>
      </w:r>
      <w:r w:rsidR="00FA6E7B">
        <w:t>VI</w:t>
      </w:r>
      <w:r w:rsidR="001801A7" w:rsidRPr="00690EE6">
        <w:fldChar w:fldCharType="end"/>
      </w:r>
      <w:r w:rsidR="001801A7" w:rsidRPr="00690EE6">
        <w:t xml:space="preserve"> pkt </w:t>
      </w:r>
      <w:r w:rsidR="00525C19" w:rsidRPr="00690EE6">
        <w:fldChar w:fldCharType="begin"/>
      </w:r>
      <w:r w:rsidR="00525C19" w:rsidRPr="00690EE6">
        <w:instrText xml:space="preserve"> REF _Ref54726722 \r \h </w:instrText>
      </w:r>
      <w:r w:rsidR="00C847BB" w:rsidRPr="00690EE6">
        <w:instrText xml:space="preserve"> \* MERGEFORMAT </w:instrText>
      </w:r>
      <w:r w:rsidR="00525C19" w:rsidRPr="00690EE6">
        <w:fldChar w:fldCharType="separate"/>
      </w:r>
      <w:r w:rsidR="00FA6E7B">
        <w:t>6.2</w:t>
      </w:r>
      <w:r w:rsidR="00525C19" w:rsidRPr="00690EE6">
        <w:fldChar w:fldCharType="end"/>
      </w:r>
      <w:r w:rsidR="00525C19" w:rsidRPr="00690EE6">
        <w:t xml:space="preserve"> </w:t>
      </w:r>
      <w:r w:rsidR="001801A7" w:rsidRPr="00690EE6">
        <w:t xml:space="preserve">ust. </w:t>
      </w:r>
      <w:r w:rsidR="001801A7" w:rsidRPr="00690EE6">
        <w:fldChar w:fldCharType="begin"/>
      </w:r>
      <w:r w:rsidR="001801A7" w:rsidRPr="00690EE6">
        <w:instrText xml:space="preserve"> REF _Ref52646367 \n \h </w:instrText>
      </w:r>
      <w:r w:rsidR="00C847BB" w:rsidRPr="00690EE6">
        <w:instrText xml:space="preserve"> \* MERGEFORMAT </w:instrText>
      </w:r>
      <w:r w:rsidR="001801A7" w:rsidRPr="00690EE6">
        <w:fldChar w:fldCharType="separate"/>
      </w:r>
      <w:r w:rsidR="00FA6E7B">
        <w:t>4</w:t>
      </w:r>
      <w:r w:rsidR="001801A7" w:rsidRPr="00690EE6">
        <w:fldChar w:fldCharType="end"/>
      </w:r>
      <w:r w:rsidRPr="00690EE6">
        <w:t xml:space="preserve">; </w:t>
      </w:r>
    </w:p>
    <w:p w14:paraId="40281AFE" w14:textId="77777777" w:rsidR="00415F65" w:rsidRPr="00690EE6" w:rsidRDefault="00415F65" w:rsidP="00415F65">
      <w:pPr>
        <w:pStyle w:val="Akapitzlist"/>
        <w:numPr>
          <w:ilvl w:val="0"/>
          <w:numId w:val="31"/>
        </w:numPr>
        <w:spacing w:after="0"/>
        <w:jc w:val="both"/>
      </w:pPr>
      <w:r w:rsidRPr="00690EE6">
        <w:t>jego przyjęcie naruszałoby bezpieczeństwo publiczne lub istotny interes bezpieczeństwa państwa, w tym bezpieczeństwo podmiotów objętych jednolitym wykazem obiektów, instalacji, urządzeń i usług wchodzących w skład infrastruktury krytycznej, o której mowa w art. 5b ust. 7 pkt 1 ustawy z dnia 26 kwietnia 2007 r. o zarządzaniu kryzysowym (Dz.U. z 2019 r. poz. 1398), a tego bezpieczeństwa lub interesu nie można zagwarantować w inny sposób;</w:t>
      </w:r>
    </w:p>
    <w:p w14:paraId="40854782" w14:textId="77777777" w:rsidR="00955ADA" w:rsidRPr="00690EE6" w:rsidRDefault="00415F65" w:rsidP="00415F65">
      <w:pPr>
        <w:pStyle w:val="Akapitzlist"/>
        <w:numPr>
          <w:ilvl w:val="0"/>
          <w:numId w:val="31"/>
        </w:numPr>
        <w:spacing w:after="0"/>
        <w:jc w:val="both"/>
      </w:pPr>
      <w:r w:rsidRPr="00690EE6">
        <w:t>jest niezgodny z obowiązującymi przepisami lub nieważny na podstawie odrębnych przepisów</w:t>
      </w:r>
      <w:r w:rsidR="00955ADA" w:rsidRPr="00690EE6">
        <w:t>;</w:t>
      </w:r>
    </w:p>
    <w:p w14:paraId="5DA04C00" w14:textId="599E491D" w:rsidR="00415F65" w:rsidRPr="00690EE6" w:rsidRDefault="00955ADA" w:rsidP="00415F65">
      <w:pPr>
        <w:pStyle w:val="Akapitzlist"/>
        <w:numPr>
          <w:ilvl w:val="0"/>
          <w:numId w:val="31"/>
        </w:numPr>
        <w:spacing w:after="0"/>
        <w:jc w:val="both"/>
      </w:pPr>
      <w:bookmarkStart w:id="211" w:name="_Hlk59567007"/>
      <w:r w:rsidRPr="00690EE6">
        <w:t xml:space="preserve">zawiera nieracjonalne, w rozumieniu ust. </w:t>
      </w:r>
      <w:r w:rsidR="003A2D6B" w:rsidRPr="00690EE6">
        <w:t>7,</w:t>
      </w:r>
      <w:r w:rsidRPr="00690EE6">
        <w:t xml:space="preserve"> </w:t>
      </w:r>
      <w:bookmarkStart w:id="212" w:name="_Hlk59567467"/>
      <w:r w:rsidRPr="00690EE6">
        <w:t>parametry dotyczące części lub całości Wymagań Konkursowych, Wymagań Opcjonalnych lub Wymagań Jakościowych</w:t>
      </w:r>
      <w:bookmarkEnd w:id="211"/>
      <w:bookmarkEnd w:id="212"/>
      <w:r w:rsidR="00415F65" w:rsidRPr="00690EE6">
        <w:t>.</w:t>
      </w:r>
    </w:p>
    <w:p w14:paraId="6C70E033" w14:textId="7DBFC93E" w:rsidR="00542847" w:rsidRPr="00690EE6" w:rsidRDefault="00542847" w:rsidP="00542847">
      <w:pPr>
        <w:pStyle w:val="Akapitzlist"/>
        <w:numPr>
          <w:ilvl w:val="0"/>
          <w:numId w:val="41"/>
        </w:numPr>
        <w:ind w:left="567" w:hanging="425"/>
        <w:jc w:val="both"/>
      </w:pPr>
      <w:bookmarkStart w:id="213" w:name="_Hlk53784995"/>
      <w:r w:rsidRPr="00690EE6">
        <w:t>NCBR przed odrzuceniem Wniosku w przypadkach określonych w ust. 5 pkt 1) , 3)-4) oraz 8)-</w:t>
      </w:r>
      <w:r w:rsidR="00A452DC" w:rsidRPr="00690EE6">
        <w:t>10</w:t>
      </w:r>
      <w:r w:rsidRPr="00690EE6">
        <w:t>) może zażądać od Wykonawcy wyjaśnień celem weryfikacji wskazanych okoliczności.</w:t>
      </w:r>
      <w:r w:rsidR="005B7BD6" w:rsidRPr="00690EE6">
        <w:t xml:space="preserve"> W przypadku wskazanym w ust. 5 pkt 4), jeżeli zaoferowana cena lub koszt, lub ich istotne części składowe, wydają się rażąco niskie w stosunku do przedmiotu zamówienia i budzą wątpliwości Centrum co do możliwości wykonania przedmiotu zamówienia zgodnie z wymaganiami określonymi przez Centrum lub wynikającymi z odrębnych przepisów, Centrum może zwrócić się o udzielenie wyjaśnień, w tym złożenie dowodów, dotyczących wyliczenia ceny lub kosztu.</w:t>
      </w:r>
      <w:r w:rsidR="00A452DC" w:rsidRPr="00690EE6">
        <w:t xml:space="preserve"> </w:t>
      </w:r>
      <w:r w:rsidR="00CB112A" w:rsidRPr="00690EE6">
        <w:t xml:space="preserve">W przypadku wskazanym w ust. 5 pkt 10), jeżeli dane parametry wydają się nieracjonalne w rozumieniu ust. 7, NCBR może zwrócić się </w:t>
      </w:r>
      <w:bookmarkStart w:id="214" w:name="_Hlk59567846"/>
      <w:r w:rsidR="00F30F6D" w:rsidRPr="00690EE6">
        <w:t xml:space="preserve">do Wnioskodawcy </w:t>
      </w:r>
      <w:bookmarkEnd w:id="214"/>
      <w:r w:rsidR="00CB112A" w:rsidRPr="00690EE6">
        <w:t>o udzielenie wyjaśnień, w tym przyjętych założeń lub wyliczeń dotyczących danego parametru Wymagania Konkursowego, Wymagania Opcjonalnego lub Wymagania Jakościowego.</w:t>
      </w:r>
    </w:p>
    <w:p w14:paraId="62611B5F" w14:textId="77777777" w:rsidR="00A452DC" w:rsidRPr="00690EE6" w:rsidRDefault="00955ADA" w:rsidP="00542847">
      <w:pPr>
        <w:pStyle w:val="Akapitzlist"/>
        <w:numPr>
          <w:ilvl w:val="0"/>
          <w:numId w:val="41"/>
        </w:numPr>
        <w:ind w:left="567" w:hanging="425"/>
        <w:jc w:val="both"/>
      </w:pPr>
      <w:bookmarkStart w:id="215" w:name="_Hlk59567499"/>
      <w:bookmarkStart w:id="216" w:name="_Ref59564816"/>
      <w:r w:rsidRPr="00690EE6">
        <w:t xml:space="preserve">Za nieracjonalne parametry dotyczące części lub całości Wymagań Konkursowych, Wymagań Opcjonalnych lub Wymagań Jakościowych uznaje się </w:t>
      </w:r>
      <w:r w:rsidR="00A452DC" w:rsidRPr="00690EE6">
        <w:t xml:space="preserve">takie </w:t>
      </w:r>
      <w:r w:rsidRPr="00690EE6">
        <w:t>wartości lub charakterystyki zawarte przez Wnioskodawcę we Wniosku, które</w:t>
      </w:r>
      <w:r w:rsidR="00A452DC" w:rsidRPr="00690EE6">
        <w:t>:</w:t>
      </w:r>
    </w:p>
    <w:p w14:paraId="5BF297BB" w14:textId="3398C6B2" w:rsidR="00B64EC0" w:rsidRPr="00690EE6" w:rsidRDefault="00B64EC0" w:rsidP="00B64EC0">
      <w:pPr>
        <w:pStyle w:val="Akapitzlist"/>
        <w:numPr>
          <w:ilvl w:val="1"/>
          <w:numId w:val="41"/>
        </w:numPr>
        <w:jc w:val="both"/>
      </w:pPr>
      <w:r w:rsidRPr="00690EE6">
        <w:t xml:space="preserve">prowadzą do uzyskania przez Wnioskodawcę o 30% więcej lub mniej punktów w ramach danego </w:t>
      </w:r>
      <w:r w:rsidR="00C04A82" w:rsidRPr="00690EE6">
        <w:t>K</w:t>
      </w:r>
      <w:r w:rsidRPr="00690EE6">
        <w:t xml:space="preserve">ryterium wskazanego w Załączniku nr 5 do Regulaminu względem średniej liczby punktów uzyskanych w ramach danego </w:t>
      </w:r>
      <w:r w:rsidR="00C04A82" w:rsidRPr="00690EE6">
        <w:t>K</w:t>
      </w:r>
      <w:r w:rsidRPr="00690EE6">
        <w:t>ryterium przez pozostałych Wnioskodawców</w:t>
      </w:r>
      <w:bookmarkStart w:id="217" w:name="_Hlk59567617"/>
      <w:r w:rsidR="009A7467" w:rsidRPr="00690EE6">
        <w:t>,</w:t>
      </w:r>
      <w:r w:rsidRPr="00690EE6">
        <w:t xml:space="preserve"> którzy uzyskali punkty w tym </w:t>
      </w:r>
      <w:r w:rsidR="00C04A82" w:rsidRPr="00690EE6">
        <w:t>K</w:t>
      </w:r>
      <w:r w:rsidRPr="00690EE6">
        <w:t>ryterium</w:t>
      </w:r>
      <w:bookmarkEnd w:id="217"/>
      <w:r w:rsidRPr="00690EE6">
        <w:t xml:space="preserve">, oraz </w:t>
      </w:r>
    </w:p>
    <w:p w14:paraId="04B3D634" w14:textId="481AAB80" w:rsidR="00B64EC0" w:rsidRPr="00690EE6" w:rsidRDefault="00B64EC0" w:rsidP="00B64EC0">
      <w:pPr>
        <w:pStyle w:val="Akapitzlist"/>
        <w:numPr>
          <w:ilvl w:val="1"/>
          <w:numId w:val="41"/>
        </w:numPr>
        <w:jc w:val="both"/>
      </w:pPr>
      <w:r w:rsidRPr="00690EE6">
        <w:t>wskazane odstępstwo parametru od parametrów przedstawianych przez innych Wnioskodawców nie ma oparcia w stanie wiedzy lub techniki lub nie stanowi zachowania jakiego można oczekiwać po racjonalnym uczestniku obrotu działającym zgodni</w:t>
      </w:r>
      <w:r w:rsidR="00F30F6D" w:rsidRPr="00690EE6">
        <w:t>e</w:t>
      </w:r>
      <w:r w:rsidRPr="00690EE6">
        <w:t xml:space="preserve"> z zasadami konkurencji, oraz</w:t>
      </w:r>
    </w:p>
    <w:p w14:paraId="022D2BBD" w14:textId="77777777" w:rsidR="00B64EC0" w:rsidRPr="00690EE6" w:rsidRDefault="00B64EC0" w:rsidP="00B64EC0">
      <w:pPr>
        <w:pStyle w:val="Akapitzlist"/>
        <w:numPr>
          <w:ilvl w:val="1"/>
          <w:numId w:val="41"/>
        </w:numPr>
        <w:jc w:val="both"/>
      </w:pPr>
      <w:r w:rsidRPr="00690EE6">
        <w:t>nie ma oparcia w treści Wniosku danego Wnioskodawcy.</w:t>
      </w:r>
    </w:p>
    <w:bookmarkEnd w:id="215"/>
    <w:bookmarkEnd w:id="216"/>
    <w:p w14:paraId="11775417" w14:textId="157B9935" w:rsidR="008D3204" w:rsidRPr="00690EE6" w:rsidRDefault="0009424E" w:rsidP="00877ADA">
      <w:pPr>
        <w:pStyle w:val="Akapitzlist"/>
        <w:numPr>
          <w:ilvl w:val="0"/>
          <w:numId w:val="41"/>
        </w:numPr>
        <w:ind w:left="567" w:hanging="425"/>
        <w:jc w:val="both"/>
      </w:pPr>
      <w:r w:rsidRPr="00690EE6">
        <w:t xml:space="preserve">Względem </w:t>
      </w:r>
      <w:r w:rsidR="003645E1" w:rsidRPr="00690EE6">
        <w:t xml:space="preserve">rozstrzygnięcia </w:t>
      </w:r>
      <w:r w:rsidR="7D128A1A" w:rsidRPr="00690EE6">
        <w:t>NCBR</w:t>
      </w:r>
      <w:r w:rsidR="00FD7E22" w:rsidRPr="00690EE6">
        <w:t xml:space="preserve"> </w:t>
      </w:r>
      <w:r w:rsidR="0004269C" w:rsidRPr="00690EE6">
        <w:t xml:space="preserve">o </w:t>
      </w:r>
      <w:r w:rsidR="003645E1" w:rsidRPr="00690EE6">
        <w:t xml:space="preserve">odrzuceniu Wniosku </w:t>
      </w:r>
      <w:r w:rsidR="0004269C" w:rsidRPr="00690EE6">
        <w:t>Wnioskodawc</w:t>
      </w:r>
      <w:r w:rsidR="00FC7EF9" w:rsidRPr="00690EE6">
        <w:t>a</w:t>
      </w:r>
      <w:r w:rsidR="00465053" w:rsidRPr="00690EE6">
        <w:t xml:space="preserve"> może </w:t>
      </w:r>
      <w:r w:rsidR="000524A3" w:rsidRPr="00690EE6">
        <w:t>zgłosić uwagi</w:t>
      </w:r>
      <w:r w:rsidR="00EC19F8" w:rsidRPr="00690EE6">
        <w:t xml:space="preserve"> zgodnie z </w:t>
      </w:r>
      <w:r w:rsidR="001310CA" w:rsidRPr="00690EE6">
        <w:t>Rozdział</w:t>
      </w:r>
      <w:r w:rsidR="00EC19F8" w:rsidRPr="00690EE6">
        <w:t xml:space="preserve">em </w:t>
      </w:r>
      <w:r w:rsidRPr="00690EE6">
        <w:fldChar w:fldCharType="begin"/>
      </w:r>
      <w:r w:rsidRPr="00690EE6">
        <w:instrText xml:space="preserve"> REF _Ref53669257 \r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VIII</w:t>
      </w:r>
      <w:r w:rsidRPr="00690EE6">
        <w:fldChar w:fldCharType="end"/>
      </w:r>
      <w:r w:rsidR="000524A3" w:rsidRPr="00690EE6">
        <w:t xml:space="preserve">. </w:t>
      </w:r>
      <w:bookmarkEnd w:id="213"/>
    </w:p>
    <w:p w14:paraId="0E7814F9" w14:textId="675920A1" w:rsidR="00574DA2" w:rsidRPr="00690EE6" w:rsidRDefault="00574DA2" w:rsidP="21BBD964">
      <w:pPr>
        <w:pStyle w:val="Nagwek2"/>
        <w:keepNext w:val="0"/>
        <w:keepLines w:val="0"/>
        <w:numPr>
          <w:ilvl w:val="1"/>
          <w:numId w:val="13"/>
        </w:numPr>
        <w:spacing w:before="0" w:after="120" w:line="276" w:lineRule="auto"/>
        <w:ind w:left="567" w:hanging="567"/>
        <w:jc w:val="both"/>
        <w:rPr>
          <w:rFonts w:asciiTheme="minorHAnsi" w:hAnsiTheme="minorHAnsi"/>
          <w:b/>
          <w:bCs/>
          <w:color w:val="C00000"/>
          <w:sz w:val="24"/>
          <w:szCs w:val="24"/>
        </w:rPr>
      </w:pPr>
      <w:bookmarkStart w:id="218" w:name="_Ref52560059"/>
      <w:bookmarkStart w:id="219" w:name="_Ref54726951"/>
      <w:bookmarkStart w:id="220" w:name="_Toc53762105"/>
      <w:bookmarkStart w:id="221" w:name="_Toc53786425"/>
      <w:bookmarkStart w:id="222" w:name="_Toc54826866"/>
      <w:bookmarkStart w:id="223" w:name="_Toc54730612"/>
      <w:bookmarkStart w:id="224" w:name="_Toc59586222"/>
      <w:bookmarkStart w:id="225" w:name="_Hlk53785069"/>
      <w:bookmarkStart w:id="226" w:name="_Ref509217582"/>
      <w:r w:rsidRPr="00690EE6">
        <w:rPr>
          <w:rFonts w:asciiTheme="minorHAnsi" w:hAnsiTheme="minorHAnsi"/>
          <w:b/>
          <w:bCs/>
          <w:color w:val="C00000"/>
          <w:sz w:val="24"/>
          <w:szCs w:val="24"/>
        </w:rPr>
        <w:t xml:space="preserve">Ocena </w:t>
      </w:r>
      <w:r w:rsidR="3D1FA2FD" w:rsidRPr="00690EE6">
        <w:rPr>
          <w:rFonts w:asciiTheme="minorHAnsi" w:hAnsiTheme="minorHAnsi"/>
          <w:b/>
          <w:bCs/>
          <w:color w:val="C00000"/>
          <w:sz w:val="24"/>
          <w:szCs w:val="24"/>
        </w:rPr>
        <w:t>Wymagań</w:t>
      </w:r>
      <w:r w:rsidR="00D44B54" w:rsidRPr="00690EE6">
        <w:rPr>
          <w:rFonts w:asciiTheme="minorHAnsi" w:hAnsiTheme="minorHAnsi"/>
          <w:b/>
          <w:bCs/>
          <w:color w:val="C00000"/>
          <w:sz w:val="24"/>
          <w:szCs w:val="24"/>
        </w:rPr>
        <w:t xml:space="preserve"> </w:t>
      </w:r>
      <w:r w:rsidR="00C262AB" w:rsidRPr="00690EE6">
        <w:rPr>
          <w:rFonts w:asciiTheme="minorHAnsi" w:hAnsiTheme="minorHAnsi"/>
          <w:b/>
          <w:bCs/>
          <w:color w:val="C00000"/>
          <w:sz w:val="24"/>
          <w:szCs w:val="24"/>
        </w:rPr>
        <w:t xml:space="preserve">Obligatoryjnych </w:t>
      </w:r>
      <w:r w:rsidR="00FD7E22" w:rsidRPr="00690EE6">
        <w:rPr>
          <w:rFonts w:asciiTheme="minorHAnsi" w:hAnsiTheme="minorHAnsi"/>
          <w:b/>
          <w:bCs/>
          <w:color w:val="C00000"/>
          <w:sz w:val="24"/>
          <w:szCs w:val="24"/>
        </w:rPr>
        <w:t>i ewentualna ocena Planu Komercjalizacji</w:t>
      </w:r>
      <w:bookmarkEnd w:id="218"/>
      <w:bookmarkEnd w:id="219"/>
      <w:bookmarkEnd w:id="220"/>
      <w:bookmarkEnd w:id="221"/>
      <w:bookmarkEnd w:id="222"/>
      <w:bookmarkEnd w:id="223"/>
      <w:bookmarkEnd w:id="224"/>
    </w:p>
    <w:p w14:paraId="518002F0" w14:textId="470D139F" w:rsidR="00574DA2" w:rsidRPr="00690EE6" w:rsidRDefault="00FD7E22" w:rsidP="009A26C0">
      <w:pPr>
        <w:pStyle w:val="Akapitzlist"/>
        <w:numPr>
          <w:ilvl w:val="3"/>
          <w:numId w:val="25"/>
        </w:numPr>
        <w:ind w:left="567" w:hanging="425"/>
        <w:jc w:val="both"/>
      </w:pPr>
      <w:bookmarkStart w:id="227" w:name="_Hlk53785101"/>
      <w:bookmarkEnd w:id="225"/>
      <w:r w:rsidRPr="00690EE6">
        <w:t xml:space="preserve">Zespół Oceniający </w:t>
      </w:r>
      <w:r w:rsidR="00C262AB" w:rsidRPr="00690EE6">
        <w:t xml:space="preserve">przeprowadza </w:t>
      </w:r>
      <w:r w:rsidR="007F4DB2" w:rsidRPr="00690EE6">
        <w:t>weryfikację</w:t>
      </w:r>
      <w:r w:rsidR="00C262AB" w:rsidRPr="00690EE6">
        <w:t xml:space="preserve"> czy Rozwiązanie w kształcie proponowanym w</w:t>
      </w:r>
      <w:r w:rsidR="005040B2" w:rsidRPr="00690EE6">
        <w:t>e Wniosku</w:t>
      </w:r>
      <w:r w:rsidR="00C262AB" w:rsidRPr="00690EE6">
        <w:t xml:space="preserve"> </w:t>
      </w:r>
      <w:r w:rsidR="00465053" w:rsidRPr="00690EE6">
        <w:t xml:space="preserve">spełnia </w:t>
      </w:r>
      <w:r w:rsidR="00C262AB" w:rsidRPr="00690EE6">
        <w:t xml:space="preserve">wszystkie </w:t>
      </w:r>
      <w:r w:rsidR="231CF472" w:rsidRPr="00690EE6">
        <w:t>Wymagania</w:t>
      </w:r>
      <w:r w:rsidR="00D44B54" w:rsidRPr="00690EE6">
        <w:t xml:space="preserve"> </w:t>
      </w:r>
      <w:r w:rsidR="00C262AB" w:rsidRPr="00690EE6">
        <w:t>Obligatoryjne</w:t>
      </w:r>
      <w:r w:rsidR="00B30CFE" w:rsidRPr="00690EE6">
        <w:t>.</w:t>
      </w:r>
    </w:p>
    <w:bookmarkEnd w:id="227"/>
    <w:p w14:paraId="059DF0E4" w14:textId="195AF303" w:rsidR="00C262AB" w:rsidRPr="00690EE6" w:rsidRDefault="00A55330" w:rsidP="00E52F80">
      <w:pPr>
        <w:pStyle w:val="Akapitzlist"/>
        <w:numPr>
          <w:ilvl w:val="3"/>
          <w:numId w:val="25"/>
        </w:numPr>
        <w:ind w:left="567" w:hanging="425"/>
        <w:jc w:val="both"/>
      </w:pPr>
      <w:r w:rsidRPr="00690EE6">
        <w:t>Jeśli ocena</w:t>
      </w:r>
      <w:r w:rsidR="00C262AB" w:rsidRPr="00690EE6">
        <w:t xml:space="preserve"> </w:t>
      </w:r>
      <w:r w:rsidR="005040B2" w:rsidRPr="00690EE6">
        <w:t>Wniosku</w:t>
      </w:r>
      <w:r w:rsidR="00C262AB" w:rsidRPr="00690EE6">
        <w:t>:</w:t>
      </w:r>
    </w:p>
    <w:p w14:paraId="052A8D4C" w14:textId="41985D4A" w:rsidR="00A55330" w:rsidRPr="00690EE6" w:rsidRDefault="00C262AB" w:rsidP="00E52F80">
      <w:pPr>
        <w:pStyle w:val="Akapitzlist"/>
        <w:numPr>
          <w:ilvl w:val="4"/>
          <w:numId w:val="25"/>
        </w:numPr>
        <w:ind w:left="851"/>
        <w:jc w:val="both"/>
      </w:pPr>
      <w:r w:rsidRPr="00690EE6">
        <w:lastRenderedPageBreak/>
        <w:t xml:space="preserve">potwierdza spełnianie przez przyszłe Rozwiązanie wszystkich </w:t>
      </w:r>
      <w:r w:rsidR="3D1FA2FD" w:rsidRPr="00690EE6">
        <w:t>Wymagań</w:t>
      </w:r>
      <w:r w:rsidR="00D44B54" w:rsidRPr="00690EE6">
        <w:t xml:space="preserve"> </w:t>
      </w:r>
      <w:r w:rsidRPr="00690EE6">
        <w:t>Obligatoryjnych</w:t>
      </w:r>
      <w:r w:rsidR="006A2867" w:rsidRPr="00690EE6">
        <w:t>, to Wniosek jest poddawany pozostałym kryteriom oceny</w:t>
      </w:r>
      <w:r w:rsidRPr="00690EE6">
        <w:t>,</w:t>
      </w:r>
    </w:p>
    <w:p w14:paraId="463F127F" w14:textId="5ED6561F" w:rsidR="00C262AB" w:rsidRPr="00690EE6" w:rsidRDefault="00C262AB" w:rsidP="00EA6735">
      <w:pPr>
        <w:pStyle w:val="Akapitzlist"/>
        <w:numPr>
          <w:ilvl w:val="4"/>
          <w:numId w:val="25"/>
        </w:numPr>
        <w:ind w:left="851"/>
        <w:jc w:val="both"/>
      </w:pPr>
      <w:r w:rsidRPr="00690EE6">
        <w:t xml:space="preserve">wskazuje, że przyszłe Rozwiązanie nie spełnia wszystkich </w:t>
      </w:r>
      <w:r w:rsidR="3D1FA2FD" w:rsidRPr="00690EE6">
        <w:t>Wymagań</w:t>
      </w:r>
      <w:r w:rsidR="00D44B54" w:rsidRPr="00690EE6">
        <w:t xml:space="preserve"> </w:t>
      </w:r>
      <w:r w:rsidRPr="00690EE6">
        <w:t xml:space="preserve">Obligatoryjnych, to Wniosek </w:t>
      </w:r>
      <w:r w:rsidR="000677C2" w:rsidRPr="00690EE6">
        <w:t>podlega odrzuceniu</w:t>
      </w:r>
      <w:r w:rsidRPr="00690EE6">
        <w:t>.</w:t>
      </w:r>
    </w:p>
    <w:p w14:paraId="52395BAB" w14:textId="11D98B29" w:rsidR="00A12563" w:rsidRPr="00690EE6" w:rsidRDefault="00041A0B" w:rsidP="00A96B04">
      <w:pPr>
        <w:pStyle w:val="Akapitzlist"/>
        <w:numPr>
          <w:ilvl w:val="3"/>
          <w:numId w:val="25"/>
        </w:numPr>
        <w:ind w:left="567" w:hanging="425"/>
        <w:jc w:val="both"/>
        <w:rPr>
          <w:color w:val="000000" w:themeColor="text1"/>
        </w:rPr>
      </w:pPr>
      <w:bookmarkStart w:id="228" w:name="_Hlk53669778"/>
      <w:bookmarkStart w:id="229" w:name="_Hlk53785473"/>
      <w:r w:rsidRPr="00690EE6">
        <w:rPr>
          <w:rStyle w:val="normaltextrun"/>
          <w:rFonts w:ascii="Calibri" w:hAnsi="Calibri" w:cs="Calibri"/>
          <w:color w:val="000000" w:themeColor="text1"/>
        </w:rPr>
        <w:t>W przypadku zgłoszenia przez Wykonawcę Wariantu B, NCBR dokonuje oceny przedstawionego przez Wykonawcę Planu Komercjalizacji oceniając jego kompletność, spójność oraz możliwość jego wdrożenia przez pryzmat określonych w nim celów i założeń. W razie pozytywnej oceny Planu Komercjalizacji</w:t>
      </w:r>
      <w:r w:rsidR="006A2867" w:rsidRPr="00690EE6">
        <w:rPr>
          <w:rStyle w:val="normaltextrun"/>
          <w:rFonts w:ascii="Calibri" w:hAnsi="Calibri" w:cs="Calibri"/>
          <w:color w:val="000000" w:themeColor="text1"/>
        </w:rPr>
        <w:t>,</w:t>
      </w:r>
      <w:r w:rsidRPr="00690EE6">
        <w:rPr>
          <w:rStyle w:val="normaltextrun"/>
          <w:rFonts w:ascii="Calibri" w:hAnsi="Calibri" w:cs="Calibri"/>
          <w:color w:val="000000" w:themeColor="text1"/>
        </w:rPr>
        <w:t xml:space="preserve"> Wniosek jest kierowany do oceny w pozostałym zakresie. W razie negatywnej oceny przedstawionego Planu Komercjalizacji ocena ta jest przekazywana Wnioskodawcy. Wnioskodawca w terminie pięciu Dni Roboczych od otrzymania negatywnego wyniku oceny Planu Komercjalizacji może wycofać Wniosek albo zgodzić się na realizację Umowy z pominięciem Wariantu B. </w:t>
      </w:r>
      <w:bookmarkStart w:id="230" w:name="_Hlk59579921"/>
      <w:r w:rsidRPr="00690EE6">
        <w:rPr>
          <w:rStyle w:val="normaltextrun"/>
          <w:rFonts w:ascii="Calibri" w:hAnsi="Calibri" w:cs="Calibri"/>
          <w:color w:val="000000" w:themeColor="text1"/>
        </w:rPr>
        <w:t xml:space="preserve">Brak doręczenia </w:t>
      </w:r>
      <w:r w:rsidR="006A2867" w:rsidRPr="00690EE6">
        <w:rPr>
          <w:rStyle w:val="normaltextrun"/>
          <w:rFonts w:ascii="Calibri" w:hAnsi="Calibri" w:cs="Calibri"/>
          <w:color w:val="000000" w:themeColor="text1"/>
        </w:rPr>
        <w:t xml:space="preserve">NCBR </w:t>
      </w:r>
      <w:r w:rsidRPr="00690EE6">
        <w:rPr>
          <w:rStyle w:val="normaltextrun"/>
          <w:rFonts w:ascii="Calibri" w:hAnsi="Calibri" w:cs="Calibri"/>
          <w:color w:val="000000" w:themeColor="text1"/>
        </w:rPr>
        <w:t xml:space="preserve">odpowiedzi wskazanej w zdaniu poprzedzającym </w:t>
      </w:r>
      <w:r w:rsidR="006A2867" w:rsidRPr="00690EE6">
        <w:rPr>
          <w:rStyle w:val="normaltextrun"/>
          <w:rFonts w:ascii="Calibri" w:hAnsi="Calibri" w:cs="Calibri"/>
          <w:color w:val="000000" w:themeColor="text1"/>
        </w:rPr>
        <w:t xml:space="preserve">we wskazanym terminie </w:t>
      </w:r>
      <w:r w:rsidRPr="00690EE6">
        <w:rPr>
          <w:rStyle w:val="normaltextrun"/>
          <w:rFonts w:ascii="Calibri" w:hAnsi="Calibri" w:cs="Calibri"/>
          <w:color w:val="000000" w:themeColor="text1"/>
        </w:rPr>
        <w:t>jest równoważny akceptacji realizacji Umowy z pominięciem Wariantu B</w:t>
      </w:r>
      <w:bookmarkEnd w:id="230"/>
      <w:r w:rsidRPr="00690EE6">
        <w:rPr>
          <w:rStyle w:val="normaltextrun"/>
          <w:rFonts w:ascii="Calibri" w:hAnsi="Calibri" w:cs="Calibri"/>
          <w:color w:val="000000" w:themeColor="text1"/>
        </w:rPr>
        <w:t>.</w:t>
      </w:r>
    </w:p>
    <w:p w14:paraId="418A879B" w14:textId="4A8FC39C" w:rsidR="0091676B" w:rsidRPr="00690EE6" w:rsidRDefault="713B7B79" w:rsidP="00A96B04">
      <w:pPr>
        <w:pStyle w:val="Akapitzlist"/>
        <w:numPr>
          <w:ilvl w:val="3"/>
          <w:numId w:val="25"/>
        </w:numPr>
        <w:ind w:left="567" w:hanging="425"/>
        <w:jc w:val="both"/>
      </w:pPr>
      <w:r w:rsidRPr="00690EE6">
        <w:t xml:space="preserve">Względem rozstrzygnięcia </w:t>
      </w:r>
      <w:r w:rsidR="2CBFDE99" w:rsidRPr="00690EE6">
        <w:t>NCBR</w:t>
      </w:r>
      <w:r w:rsidRPr="00690EE6">
        <w:t xml:space="preserve"> o odrzuceniu Wniosku Wnioskodawca może zgłosić uwagi zgodnie z </w:t>
      </w:r>
      <w:r w:rsidR="001310CA" w:rsidRPr="00690EE6">
        <w:t>Rozdział</w:t>
      </w:r>
      <w:r w:rsidRPr="00690EE6">
        <w:t xml:space="preserve">em </w:t>
      </w:r>
      <w:r w:rsidRPr="00690EE6">
        <w:fldChar w:fldCharType="begin"/>
      </w:r>
      <w:r w:rsidRPr="00690EE6">
        <w:instrText xml:space="preserve"> REF _Ref53669257 \r \h  \* MERGEFORMAT </w:instrText>
      </w:r>
      <w:r w:rsidRPr="00690EE6">
        <w:fldChar w:fldCharType="separate"/>
      </w:r>
      <w:r w:rsidR="00FA6E7B">
        <w:t>VIII</w:t>
      </w:r>
      <w:r w:rsidRPr="00690EE6">
        <w:fldChar w:fldCharType="end"/>
      </w:r>
      <w:r w:rsidRPr="00690EE6">
        <w:t xml:space="preserve">. </w:t>
      </w:r>
      <w:bookmarkEnd w:id="228"/>
    </w:p>
    <w:p w14:paraId="5B83E282" w14:textId="6CE8EA84" w:rsidR="00CA056E" w:rsidRPr="00690EE6" w:rsidRDefault="000D2A59" w:rsidP="00E52F80">
      <w:pPr>
        <w:pStyle w:val="Nagwek2"/>
        <w:keepNext w:val="0"/>
        <w:keepLines w:val="0"/>
        <w:numPr>
          <w:ilvl w:val="1"/>
          <w:numId w:val="13"/>
        </w:numPr>
        <w:spacing w:before="0" w:after="120" w:line="276" w:lineRule="auto"/>
        <w:ind w:left="567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231" w:name="_Ref52647539"/>
      <w:bookmarkStart w:id="232" w:name="_Ref52647540"/>
      <w:bookmarkStart w:id="233" w:name="_Toc53786426"/>
      <w:bookmarkStart w:id="234" w:name="_Toc54826867"/>
      <w:bookmarkStart w:id="235" w:name="_Toc54730613"/>
      <w:bookmarkStart w:id="236" w:name="_Toc59586223"/>
      <w:bookmarkEnd w:id="229"/>
      <w:r w:rsidRPr="00690EE6">
        <w:rPr>
          <w:rFonts w:asciiTheme="minorHAnsi" w:hAnsiTheme="minorHAnsi"/>
          <w:b/>
          <w:color w:val="C00000"/>
          <w:sz w:val="24"/>
          <w:szCs w:val="24"/>
        </w:rPr>
        <w:t xml:space="preserve">Ocena </w:t>
      </w:r>
      <w:r w:rsidR="00BB37CD" w:rsidRPr="00690EE6">
        <w:rPr>
          <w:rFonts w:asciiTheme="minorHAnsi" w:hAnsiTheme="minorHAnsi"/>
          <w:b/>
          <w:color w:val="C00000"/>
          <w:sz w:val="24"/>
          <w:szCs w:val="24"/>
        </w:rPr>
        <w:t>m</w:t>
      </w:r>
      <w:r w:rsidRPr="00690EE6">
        <w:rPr>
          <w:rFonts w:asciiTheme="minorHAnsi" w:hAnsiTheme="minorHAnsi"/>
          <w:b/>
          <w:color w:val="C00000"/>
          <w:sz w:val="24"/>
          <w:szCs w:val="24"/>
        </w:rPr>
        <w:t>erytoryczna</w:t>
      </w:r>
      <w:r w:rsidR="00A130F3" w:rsidRPr="00690EE6">
        <w:rPr>
          <w:rFonts w:asciiTheme="minorHAnsi" w:hAnsiTheme="minorHAnsi"/>
          <w:b/>
          <w:color w:val="C00000"/>
          <w:sz w:val="24"/>
          <w:szCs w:val="24"/>
        </w:rPr>
        <w:t xml:space="preserve"> </w:t>
      </w:r>
      <w:r w:rsidRPr="00690EE6">
        <w:rPr>
          <w:rFonts w:asciiTheme="minorHAnsi" w:hAnsiTheme="minorHAnsi"/>
          <w:b/>
          <w:color w:val="C00000"/>
          <w:sz w:val="24"/>
          <w:szCs w:val="24"/>
        </w:rPr>
        <w:t>Wniosków</w:t>
      </w:r>
      <w:bookmarkEnd w:id="226"/>
      <w:bookmarkEnd w:id="231"/>
      <w:bookmarkEnd w:id="232"/>
      <w:bookmarkEnd w:id="233"/>
      <w:bookmarkEnd w:id="234"/>
      <w:bookmarkEnd w:id="235"/>
      <w:bookmarkEnd w:id="236"/>
    </w:p>
    <w:p w14:paraId="6D9579A1" w14:textId="7F30D4C8" w:rsidR="003E7E3E" w:rsidRPr="00690EE6" w:rsidRDefault="009F62FE" w:rsidP="009F62FE">
      <w:pPr>
        <w:pStyle w:val="Akapitzlist"/>
        <w:numPr>
          <w:ilvl w:val="0"/>
          <w:numId w:val="11"/>
        </w:numPr>
        <w:ind w:left="284" w:hanging="284"/>
        <w:jc w:val="both"/>
      </w:pPr>
      <w:bookmarkStart w:id="237" w:name="_Hlk512532224"/>
      <w:r w:rsidRPr="00690EE6">
        <w:t>NCBR w trakcie całego Postępowania może wyznaczać innych niż Zespół Oceniający biegłych (ekspertów) lub instytucje posiadające odpowiednie przygotowanie specjalistyczne, do zasięgania ich opinii</w:t>
      </w:r>
      <w:bookmarkEnd w:id="237"/>
      <w:r w:rsidRPr="00690EE6">
        <w:t>.</w:t>
      </w:r>
    </w:p>
    <w:p w14:paraId="31A82228" w14:textId="5FB2CEEF" w:rsidR="002832E1" w:rsidRPr="00690EE6" w:rsidRDefault="003E7E3E" w:rsidP="00E52F80">
      <w:pPr>
        <w:pStyle w:val="Akapitzlist"/>
        <w:numPr>
          <w:ilvl w:val="0"/>
          <w:numId w:val="11"/>
        </w:numPr>
        <w:ind w:left="284" w:hanging="284"/>
        <w:jc w:val="both"/>
      </w:pPr>
      <w:bookmarkStart w:id="238" w:name="_Ref509229539"/>
      <w:bookmarkStart w:id="239" w:name="_Ref52562003"/>
      <w:bookmarkStart w:id="240" w:name="_Hlk53785407"/>
      <w:r w:rsidRPr="00690EE6">
        <w:t xml:space="preserve">Ocena </w:t>
      </w:r>
      <w:r w:rsidR="00BB37CD" w:rsidRPr="00690EE6">
        <w:t>m</w:t>
      </w:r>
      <w:r w:rsidRPr="00690EE6">
        <w:t xml:space="preserve">erytoryczna jest dokonywana </w:t>
      </w:r>
      <w:r w:rsidR="003645E1" w:rsidRPr="00690EE6">
        <w:t>przez Zespół Oceniający na podstawie informacji zawartych we Wniosku</w:t>
      </w:r>
      <w:r w:rsidR="00FD7E22" w:rsidRPr="00690EE6">
        <w:t xml:space="preserve">, z uwzględnieniem </w:t>
      </w:r>
      <w:r w:rsidR="3D1FA2FD" w:rsidRPr="00690EE6">
        <w:t>Wymagań</w:t>
      </w:r>
      <w:r w:rsidR="009A26C0" w:rsidRPr="00690EE6">
        <w:t>:</w:t>
      </w:r>
      <w:r w:rsidR="00FD7E22" w:rsidRPr="00690EE6">
        <w:t xml:space="preserve"> </w:t>
      </w:r>
      <w:r w:rsidR="009A26C0" w:rsidRPr="00690EE6">
        <w:t xml:space="preserve">Konkursowych, Jakościowych i Opcjonalnych </w:t>
      </w:r>
      <w:r w:rsidR="00FD7E22" w:rsidRPr="00690EE6">
        <w:t xml:space="preserve">określonych w </w:t>
      </w:r>
      <w:r w:rsidR="001310CA" w:rsidRPr="00690EE6">
        <w:t>Załączni</w:t>
      </w:r>
      <w:r w:rsidR="00FD7E22" w:rsidRPr="00690EE6">
        <w:t>ku nr 1 do Regulaminu i</w:t>
      </w:r>
      <w:r w:rsidR="003645E1" w:rsidRPr="00690EE6">
        <w:t xml:space="preserve"> </w:t>
      </w:r>
      <w:r w:rsidRPr="00690EE6">
        <w:t xml:space="preserve">w oparciu o </w:t>
      </w:r>
      <w:r w:rsidR="00FD7E22" w:rsidRPr="00690EE6">
        <w:t xml:space="preserve">Kryteria i zasady </w:t>
      </w:r>
      <w:r w:rsidR="00834AD7" w:rsidRPr="00690EE6">
        <w:t xml:space="preserve">oceny </w:t>
      </w:r>
      <w:r w:rsidR="00FD7E22" w:rsidRPr="00690EE6">
        <w:t xml:space="preserve">określone w </w:t>
      </w:r>
      <w:r w:rsidR="001310CA" w:rsidRPr="00690EE6">
        <w:t>Załączni</w:t>
      </w:r>
      <w:r w:rsidR="00FD7E22" w:rsidRPr="00690EE6">
        <w:t>ku nr 5 do Regulaminu</w:t>
      </w:r>
      <w:r w:rsidR="00F57AD5" w:rsidRPr="00690EE6">
        <w:t>.</w:t>
      </w:r>
      <w:bookmarkStart w:id="241" w:name="_Ref509217593"/>
      <w:bookmarkEnd w:id="238"/>
      <w:bookmarkEnd w:id="239"/>
    </w:p>
    <w:bookmarkEnd w:id="240"/>
    <w:p w14:paraId="307170CC" w14:textId="519011F4" w:rsidR="00766FA7" w:rsidRPr="00690EE6" w:rsidRDefault="00766FA7" w:rsidP="00766FA7">
      <w:pPr>
        <w:pStyle w:val="Akapitzlist"/>
        <w:numPr>
          <w:ilvl w:val="0"/>
          <w:numId w:val="11"/>
        </w:numPr>
        <w:ind w:left="284" w:hanging="284"/>
        <w:jc w:val="both"/>
      </w:pPr>
      <w:r w:rsidRPr="00690EE6">
        <w:t xml:space="preserve">W ramach oceny merytorycznej, niezależnie od innych podstaw, Wynik Negatywny przyznaje się Wnioskodawcy, który uzyskał „0” punktów w ramach dowolnego kryterium z Wymagań Jakościowych określonych w pkt 5.1 – 5.5. </w:t>
      </w:r>
      <w:r w:rsidRPr="00690EE6">
        <w:rPr>
          <w:color w:val="000000" w:themeColor="text1"/>
        </w:rPr>
        <w:t xml:space="preserve">oraz 5.8 </w:t>
      </w:r>
      <w:r w:rsidRPr="00690EE6">
        <w:t>Tabeli nr 4 Załącznika nr 5 do Regulaminu.</w:t>
      </w:r>
    </w:p>
    <w:p w14:paraId="1B5F8A08" w14:textId="025DC489" w:rsidR="0091676B" w:rsidRPr="00690EE6" w:rsidRDefault="0091676B">
      <w:pPr>
        <w:pStyle w:val="Akapitzlist"/>
        <w:numPr>
          <w:ilvl w:val="0"/>
          <w:numId w:val="11"/>
        </w:numPr>
        <w:ind w:left="284" w:hanging="284"/>
        <w:jc w:val="both"/>
      </w:pPr>
      <w:r w:rsidRPr="00690EE6">
        <w:t xml:space="preserve">Względem oceny merytorycznej Wnioskodawca może zgłosić uwagi zgodnie z </w:t>
      </w:r>
      <w:r w:rsidR="001310CA" w:rsidRPr="00690EE6">
        <w:t>Rozdział</w:t>
      </w:r>
      <w:r w:rsidRPr="00690EE6">
        <w:t xml:space="preserve">em </w:t>
      </w:r>
      <w:r w:rsidRPr="00690EE6">
        <w:fldChar w:fldCharType="begin"/>
      </w:r>
      <w:r w:rsidRPr="00690EE6">
        <w:instrText xml:space="preserve"> REF _Ref53669257 \r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VIII</w:t>
      </w:r>
      <w:r w:rsidRPr="00690EE6">
        <w:fldChar w:fldCharType="end"/>
      </w:r>
      <w:r w:rsidRPr="00690EE6">
        <w:t xml:space="preserve">. </w:t>
      </w:r>
    </w:p>
    <w:p w14:paraId="469DA20F" w14:textId="767299B2" w:rsidR="001A1939" w:rsidRPr="00690EE6" w:rsidRDefault="001A1939" w:rsidP="001A1939">
      <w:pPr>
        <w:pStyle w:val="Nagwek2"/>
        <w:keepNext w:val="0"/>
        <w:keepLines w:val="0"/>
        <w:numPr>
          <w:ilvl w:val="1"/>
          <w:numId w:val="13"/>
        </w:numPr>
        <w:spacing w:before="0" w:after="120" w:line="276" w:lineRule="auto"/>
        <w:ind w:left="567" w:hanging="567"/>
        <w:jc w:val="both"/>
        <w:rPr>
          <w:rFonts w:asciiTheme="minorHAnsi" w:hAnsiTheme="minorHAnsi"/>
          <w:b/>
          <w:color w:val="C00000"/>
          <w:sz w:val="24"/>
          <w:szCs w:val="24"/>
        </w:rPr>
      </w:pPr>
      <w:bookmarkStart w:id="242" w:name="_Toc53671219"/>
      <w:bookmarkStart w:id="243" w:name="_Toc54726769"/>
      <w:bookmarkStart w:id="244" w:name="_Ref52633658"/>
      <w:bookmarkStart w:id="245" w:name="_Toc53786427"/>
      <w:bookmarkStart w:id="246" w:name="_Toc54826868"/>
      <w:bookmarkStart w:id="247" w:name="_Toc54730614"/>
      <w:bookmarkStart w:id="248" w:name="_Toc59586224"/>
      <w:bookmarkEnd w:id="241"/>
      <w:bookmarkEnd w:id="242"/>
      <w:bookmarkEnd w:id="243"/>
      <w:r w:rsidRPr="00690EE6">
        <w:rPr>
          <w:rFonts w:asciiTheme="minorHAnsi" w:hAnsiTheme="minorHAnsi"/>
          <w:b/>
          <w:color w:val="C00000"/>
          <w:sz w:val="24"/>
          <w:szCs w:val="24"/>
        </w:rPr>
        <w:t>Lista Rankingowa</w:t>
      </w:r>
      <w:bookmarkEnd w:id="244"/>
      <w:bookmarkEnd w:id="245"/>
      <w:bookmarkEnd w:id="246"/>
      <w:bookmarkEnd w:id="247"/>
      <w:bookmarkEnd w:id="248"/>
    </w:p>
    <w:p w14:paraId="5916DE17" w14:textId="34A637AB" w:rsidR="00FB743F" w:rsidRPr="00690EE6" w:rsidRDefault="00FB743F" w:rsidP="3BAB19D4">
      <w:pPr>
        <w:pStyle w:val="Akapitzlist"/>
        <w:numPr>
          <w:ilvl w:val="0"/>
          <w:numId w:val="36"/>
        </w:numPr>
        <w:ind w:left="284"/>
        <w:jc w:val="both"/>
        <w:rPr>
          <w:rFonts w:eastAsiaTheme="minorEastAsia"/>
          <w:color w:val="D13438"/>
        </w:rPr>
      </w:pPr>
      <w:r w:rsidRPr="00690EE6">
        <w:t xml:space="preserve">Po zakończeniu oceny Wniosku zgodnie z punktami </w:t>
      </w:r>
      <w:r w:rsidR="003C2DB8" w:rsidRPr="00690EE6">
        <w:t xml:space="preserve">od </w:t>
      </w:r>
      <w:r w:rsidRPr="00690EE6">
        <w:fldChar w:fldCharType="begin"/>
      </w:r>
      <w:r w:rsidRPr="00690EE6">
        <w:instrText xml:space="preserve"> REF _Ref54726722 \r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6.2</w:t>
      </w:r>
      <w:r w:rsidRPr="00690EE6">
        <w:fldChar w:fldCharType="end"/>
      </w:r>
      <w:r w:rsidRPr="00690EE6">
        <w:t xml:space="preserve"> do </w:t>
      </w:r>
      <w:r w:rsidRPr="00690EE6">
        <w:fldChar w:fldCharType="begin"/>
      </w:r>
      <w:r w:rsidRPr="00690EE6">
        <w:instrText xml:space="preserve"> REF _Ref52647539 \n \h </w:instrText>
      </w:r>
      <w:r w:rsidR="00C847BB" w:rsidRPr="00690EE6">
        <w:instrText xml:space="preserve"> \* MERGEFORMAT </w:instrText>
      </w:r>
      <w:r w:rsidRPr="00690EE6">
        <w:fldChar w:fldCharType="separate"/>
      </w:r>
      <w:r w:rsidR="00FA6E7B">
        <w:t>6.4</w:t>
      </w:r>
      <w:r w:rsidRPr="00690EE6">
        <w:fldChar w:fldCharType="end"/>
      </w:r>
      <w:r w:rsidRPr="00690EE6">
        <w:t xml:space="preserve">, Zespół Oceniający sporządza </w:t>
      </w:r>
      <w:r w:rsidR="000C40FF" w:rsidRPr="00690EE6">
        <w:t xml:space="preserve">raport z oceny Wniosku uzasadniający przyznane punkty. Raport zawiera uzasadnienie przyjętej punktacji w każdym z ocenianych </w:t>
      </w:r>
      <w:r w:rsidR="000C40FF" w:rsidRPr="00690EE6">
        <w:rPr>
          <w:color w:val="000000" w:themeColor="text1"/>
        </w:rPr>
        <w:t>Kryteriów oceny Wniosków.</w:t>
      </w:r>
      <w:r w:rsidR="36B96FD2" w:rsidRPr="00690EE6">
        <w:rPr>
          <w:color w:val="000000" w:themeColor="text1"/>
        </w:rPr>
        <w:t xml:space="preserve"> </w:t>
      </w:r>
      <w:r w:rsidR="36B96FD2" w:rsidRPr="00690EE6">
        <w:rPr>
          <w:rFonts w:ascii="Calibri" w:eastAsia="Calibri" w:hAnsi="Calibri" w:cs="Calibri"/>
          <w:color w:val="000000" w:themeColor="text1"/>
        </w:rPr>
        <w:t xml:space="preserve">Raporty niezwłocznie po sporządzeniu </w:t>
      </w:r>
      <w:r w:rsidR="421649F3" w:rsidRPr="00690EE6">
        <w:rPr>
          <w:rFonts w:ascii="Calibri" w:eastAsia="Calibri" w:hAnsi="Calibri" w:cs="Calibri"/>
          <w:color w:val="000000" w:themeColor="text1"/>
        </w:rPr>
        <w:t xml:space="preserve">i przed publikacją Listy Rankingowej są przekazywane </w:t>
      </w:r>
      <w:r w:rsidR="36B96FD2" w:rsidRPr="00690EE6">
        <w:rPr>
          <w:rFonts w:ascii="Calibri" w:eastAsia="Calibri" w:hAnsi="Calibri" w:cs="Calibri"/>
          <w:color w:val="000000" w:themeColor="text1"/>
        </w:rPr>
        <w:t>Wnioskodawcom</w:t>
      </w:r>
      <w:r w:rsidR="5674951E" w:rsidRPr="00690EE6">
        <w:rPr>
          <w:rFonts w:ascii="Calibri" w:eastAsia="Calibri" w:hAnsi="Calibri" w:cs="Calibri"/>
          <w:color w:val="000000" w:themeColor="text1"/>
        </w:rPr>
        <w:t>.</w:t>
      </w:r>
      <w:r w:rsidR="36B96FD2" w:rsidRPr="00690EE6">
        <w:rPr>
          <w:rFonts w:ascii="Calibri" w:eastAsia="Calibri" w:hAnsi="Calibri" w:cs="Calibri"/>
          <w:color w:val="000000" w:themeColor="text1"/>
        </w:rPr>
        <w:t xml:space="preserve"> </w:t>
      </w:r>
    </w:p>
    <w:p w14:paraId="72FCF79E" w14:textId="08CA8A3C" w:rsidR="00547981" w:rsidRPr="00690EE6" w:rsidRDefault="00154DC2" w:rsidP="78C54F99">
      <w:pPr>
        <w:pStyle w:val="Akapitzlist"/>
        <w:numPr>
          <w:ilvl w:val="0"/>
          <w:numId w:val="36"/>
        </w:numPr>
        <w:ind w:left="284"/>
        <w:jc w:val="both"/>
        <w:rPr>
          <w:rFonts w:eastAsiaTheme="minorEastAsia"/>
        </w:rPr>
      </w:pPr>
      <w:r w:rsidRPr="00690EE6">
        <w:t>P</w:t>
      </w:r>
      <w:r w:rsidR="001925EC" w:rsidRPr="00690EE6">
        <w:t>o ustaleniu wyników dla wszystkich Wniosków</w:t>
      </w:r>
      <w:r w:rsidR="00525C19" w:rsidRPr="00690EE6">
        <w:t xml:space="preserve"> </w:t>
      </w:r>
      <w:r w:rsidR="00525C19" w:rsidRPr="00690EE6">
        <w:rPr>
          <w:color w:val="000000" w:themeColor="text1"/>
        </w:rPr>
        <w:t xml:space="preserve">zgodnie z punktami od </w:t>
      </w:r>
      <w:r w:rsidRPr="00690EE6">
        <w:rPr>
          <w:color w:val="000000" w:themeColor="text1"/>
        </w:rPr>
        <w:fldChar w:fldCharType="begin"/>
      </w:r>
      <w:r w:rsidRPr="00690EE6">
        <w:rPr>
          <w:color w:val="000000" w:themeColor="text1"/>
        </w:rPr>
        <w:instrText xml:space="preserve"> REF _Ref54726722 \r \h </w:instrText>
      </w:r>
      <w:r w:rsidR="00C847BB" w:rsidRPr="00690EE6">
        <w:rPr>
          <w:color w:val="000000" w:themeColor="text1"/>
        </w:rPr>
        <w:instrText xml:space="preserve"> \* MERGEFORMAT </w:instrText>
      </w:r>
      <w:r w:rsidRPr="00690EE6">
        <w:rPr>
          <w:color w:val="000000" w:themeColor="text1"/>
        </w:rPr>
      </w:r>
      <w:r w:rsidRPr="00690EE6">
        <w:rPr>
          <w:color w:val="000000" w:themeColor="text1"/>
        </w:rPr>
        <w:fldChar w:fldCharType="separate"/>
      </w:r>
      <w:r w:rsidR="00FA6E7B">
        <w:rPr>
          <w:color w:val="000000" w:themeColor="text1"/>
        </w:rPr>
        <w:t>6.2</w:t>
      </w:r>
      <w:r w:rsidRPr="00690EE6">
        <w:rPr>
          <w:color w:val="000000" w:themeColor="text1"/>
        </w:rPr>
        <w:fldChar w:fldCharType="end"/>
      </w:r>
      <w:r w:rsidR="00525C19" w:rsidRPr="00690EE6">
        <w:rPr>
          <w:color w:val="000000" w:themeColor="text1"/>
        </w:rPr>
        <w:t xml:space="preserve"> do </w:t>
      </w:r>
      <w:r w:rsidRPr="00690EE6">
        <w:rPr>
          <w:color w:val="000000" w:themeColor="text1"/>
        </w:rPr>
        <w:fldChar w:fldCharType="begin"/>
      </w:r>
      <w:r w:rsidRPr="00690EE6">
        <w:rPr>
          <w:color w:val="000000" w:themeColor="text1"/>
        </w:rPr>
        <w:instrText xml:space="preserve"> REF _Ref52647539 \n \h </w:instrText>
      </w:r>
      <w:r w:rsidR="00C847BB" w:rsidRPr="00690EE6">
        <w:rPr>
          <w:color w:val="000000" w:themeColor="text1"/>
        </w:rPr>
        <w:instrText xml:space="preserve"> \* MERGEFORMAT </w:instrText>
      </w:r>
      <w:r w:rsidRPr="00690EE6">
        <w:rPr>
          <w:color w:val="000000" w:themeColor="text1"/>
        </w:rPr>
      </w:r>
      <w:r w:rsidRPr="00690EE6">
        <w:rPr>
          <w:color w:val="000000" w:themeColor="text1"/>
        </w:rPr>
        <w:fldChar w:fldCharType="separate"/>
      </w:r>
      <w:r w:rsidR="00FA6E7B">
        <w:rPr>
          <w:color w:val="000000" w:themeColor="text1"/>
        </w:rPr>
        <w:t>6.4</w:t>
      </w:r>
      <w:r w:rsidRPr="00690EE6">
        <w:rPr>
          <w:color w:val="000000" w:themeColor="text1"/>
        </w:rPr>
        <w:fldChar w:fldCharType="end"/>
      </w:r>
      <w:r w:rsidR="7C99E6D9" w:rsidRPr="00690EE6">
        <w:rPr>
          <w:rFonts w:ascii="Calibri" w:eastAsia="Calibri" w:hAnsi="Calibri" w:cs="Calibri"/>
          <w:color w:val="000000" w:themeColor="text1"/>
        </w:rPr>
        <w:t xml:space="preserve"> oraz po bezskutecznym upływie terminu na wniesienie albo </w:t>
      </w:r>
      <w:r w:rsidR="3A54110A" w:rsidRPr="00690EE6">
        <w:rPr>
          <w:rFonts w:ascii="Calibri" w:eastAsia="Calibri" w:hAnsi="Calibri" w:cs="Calibri"/>
          <w:color w:val="000000" w:themeColor="text1"/>
        </w:rPr>
        <w:t xml:space="preserve">po </w:t>
      </w:r>
      <w:r w:rsidR="7C99E6D9" w:rsidRPr="00690EE6">
        <w:rPr>
          <w:rFonts w:ascii="Calibri" w:eastAsia="Calibri" w:hAnsi="Calibri" w:cs="Calibri"/>
          <w:color w:val="000000" w:themeColor="text1"/>
        </w:rPr>
        <w:t xml:space="preserve">rozpoznaniu wszystkich uwag zgodnie z </w:t>
      </w:r>
      <w:r w:rsidR="001310CA" w:rsidRPr="00690EE6">
        <w:rPr>
          <w:rFonts w:ascii="Calibri" w:eastAsia="Calibri" w:hAnsi="Calibri" w:cs="Calibri"/>
          <w:color w:val="000000" w:themeColor="text1"/>
        </w:rPr>
        <w:t>Rozdział</w:t>
      </w:r>
      <w:r w:rsidR="7C99E6D9" w:rsidRPr="00690EE6">
        <w:rPr>
          <w:rFonts w:ascii="Calibri" w:eastAsia="Calibri" w:hAnsi="Calibri" w:cs="Calibri"/>
          <w:color w:val="000000" w:themeColor="text1"/>
        </w:rPr>
        <w:t>em VIII.</w:t>
      </w:r>
      <w:r w:rsidR="001925EC" w:rsidRPr="00690EE6">
        <w:rPr>
          <w:color w:val="000000" w:themeColor="text1"/>
        </w:rPr>
        <w:t>, Zespół O</w:t>
      </w:r>
      <w:r w:rsidR="00B0731D" w:rsidRPr="00690EE6">
        <w:rPr>
          <w:color w:val="000000" w:themeColor="text1"/>
        </w:rPr>
        <w:t xml:space="preserve">ceniający </w:t>
      </w:r>
      <w:r w:rsidR="001925EC" w:rsidRPr="00690EE6">
        <w:rPr>
          <w:color w:val="000000" w:themeColor="text1"/>
        </w:rPr>
        <w:t>tworzy Listę Rankingową dla wszystkich Wnios</w:t>
      </w:r>
      <w:r w:rsidR="00547981" w:rsidRPr="00690EE6">
        <w:rPr>
          <w:color w:val="000000" w:themeColor="text1"/>
        </w:rPr>
        <w:t xml:space="preserve">ków, które </w:t>
      </w:r>
      <w:r w:rsidR="00525C19" w:rsidRPr="00690EE6">
        <w:rPr>
          <w:color w:val="000000" w:themeColor="text1"/>
        </w:rPr>
        <w:t>nie podlegały odrzuceniu</w:t>
      </w:r>
      <w:r w:rsidR="001925EC" w:rsidRPr="00690EE6">
        <w:rPr>
          <w:color w:val="000000" w:themeColor="text1"/>
        </w:rPr>
        <w:t>. W</w:t>
      </w:r>
      <w:r w:rsidR="00E37D9E" w:rsidRPr="00690EE6">
        <w:rPr>
          <w:color w:val="000000" w:themeColor="text1"/>
        </w:rPr>
        <w:t> </w:t>
      </w:r>
      <w:r w:rsidR="001925EC" w:rsidRPr="00690EE6">
        <w:rPr>
          <w:color w:val="000000" w:themeColor="text1"/>
        </w:rPr>
        <w:t>ramach Listy Rankingowej Zespół O</w:t>
      </w:r>
      <w:r w:rsidR="002411E1" w:rsidRPr="00690EE6">
        <w:rPr>
          <w:color w:val="000000" w:themeColor="text1"/>
        </w:rPr>
        <w:t>ceniający</w:t>
      </w:r>
      <w:r w:rsidR="001925EC" w:rsidRPr="00690EE6">
        <w:rPr>
          <w:color w:val="000000" w:themeColor="text1"/>
        </w:rPr>
        <w:t xml:space="preserve"> </w:t>
      </w:r>
      <w:r w:rsidR="00366DF4" w:rsidRPr="00690EE6">
        <w:t xml:space="preserve">szereguje </w:t>
      </w:r>
      <w:r w:rsidR="00707C67" w:rsidRPr="00690EE6">
        <w:t xml:space="preserve">Wnioski wedle </w:t>
      </w:r>
      <w:r w:rsidR="001925EC" w:rsidRPr="00690EE6">
        <w:t>wynik</w:t>
      </w:r>
      <w:r w:rsidR="00707C67" w:rsidRPr="00690EE6">
        <w:t>ów</w:t>
      </w:r>
      <w:r w:rsidR="001925EC" w:rsidRPr="00690EE6">
        <w:t xml:space="preserve"> oceny merytorycznej </w:t>
      </w:r>
      <w:r w:rsidR="003346B5" w:rsidRPr="00690EE6">
        <w:t>Wniosków</w:t>
      </w:r>
      <w:r w:rsidR="7113878C" w:rsidRPr="00690EE6">
        <w:t>,</w:t>
      </w:r>
      <w:r w:rsidR="003346B5" w:rsidRPr="00690EE6">
        <w:t xml:space="preserve"> </w:t>
      </w:r>
      <w:r w:rsidR="001925EC" w:rsidRPr="00690EE6">
        <w:t>od najwyższego, do najniższego</w:t>
      </w:r>
      <w:r w:rsidR="00232426" w:rsidRPr="00690EE6">
        <w:t>, wedle uzyskanych punktów</w:t>
      </w:r>
      <w:r w:rsidR="001925EC" w:rsidRPr="00690EE6">
        <w:t xml:space="preserve">. </w:t>
      </w:r>
      <w:r w:rsidR="005318B1" w:rsidRPr="00690EE6">
        <w:t xml:space="preserve">Jeżeli w ramach oceny merytorycznej dwa Wnioski uzyskały </w:t>
      </w:r>
      <w:r w:rsidR="003754C4" w:rsidRPr="00690EE6">
        <w:t>taką samą</w:t>
      </w:r>
      <w:r w:rsidR="75CDABEF" w:rsidRPr="00690EE6">
        <w:t>,</w:t>
      </w:r>
      <w:r w:rsidR="003754C4" w:rsidRPr="00690EE6">
        <w:t xml:space="preserve"> sumaryczną liczbę </w:t>
      </w:r>
      <w:r w:rsidR="003754C4" w:rsidRPr="00690EE6">
        <w:lastRenderedPageBreak/>
        <w:t xml:space="preserve">punktów w ramach wszystkich </w:t>
      </w:r>
      <w:r w:rsidR="00C04A82" w:rsidRPr="00690EE6">
        <w:t>Kryteriów</w:t>
      </w:r>
      <w:r w:rsidR="005318B1" w:rsidRPr="00690EE6">
        <w:t>, w</w:t>
      </w:r>
      <w:r w:rsidR="00E37D9E" w:rsidRPr="00690EE6">
        <w:t> </w:t>
      </w:r>
      <w:r w:rsidR="005318B1" w:rsidRPr="00690EE6">
        <w:t xml:space="preserve">ramach Listy Rankingowej zajmują one kolejne miejsca, przy czym </w:t>
      </w:r>
      <w:r w:rsidR="00547981" w:rsidRPr="00690EE6">
        <w:t xml:space="preserve">o pierwszeństwie decydować </w:t>
      </w:r>
      <w:r w:rsidR="000F2BBB" w:rsidRPr="00690EE6">
        <w:t>będą zasady</w:t>
      </w:r>
      <w:r w:rsidR="000F2BBB" w:rsidRPr="00690EE6">
        <w:rPr>
          <w:color w:val="000000" w:themeColor="text1"/>
        </w:rPr>
        <w:t xml:space="preserve"> określone w Załączniku nr 5 do Regulaminu</w:t>
      </w:r>
      <w:r w:rsidR="000F2BBB" w:rsidRPr="00690EE6">
        <w:t xml:space="preserve"> </w:t>
      </w:r>
      <w:r w:rsidR="001D1FB2" w:rsidRPr="00690EE6">
        <w:t>.</w:t>
      </w:r>
    </w:p>
    <w:p w14:paraId="6DB459C3" w14:textId="77777777" w:rsidR="001925EC" w:rsidRPr="00690EE6" w:rsidRDefault="001925EC" w:rsidP="002F02B4">
      <w:pPr>
        <w:pStyle w:val="Akapitzlist"/>
        <w:numPr>
          <w:ilvl w:val="0"/>
          <w:numId w:val="36"/>
        </w:numPr>
        <w:ind w:left="284" w:hanging="284"/>
        <w:jc w:val="both"/>
      </w:pPr>
      <w:r w:rsidRPr="00690EE6">
        <w:t>Lista Rankingowa wyszczególnia:</w:t>
      </w:r>
    </w:p>
    <w:p w14:paraId="3AE4874D" w14:textId="0181F8B2" w:rsidR="007833A4" w:rsidRPr="00690EE6" w:rsidRDefault="00395C4C" w:rsidP="002F02B4">
      <w:pPr>
        <w:pStyle w:val="Akapitzlist"/>
        <w:numPr>
          <w:ilvl w:val="1"/>
          <w:numId w:val="36"/>
        </w:numPr>
        <w:ind w:left="851"/>
        <w:jc w:val="both"/>
      </w:pPr>
      <w:r w:rsidRPr="00690EE6">
        <w:t xml:space="preserve">nazwę </w:t>
      </w:r>
      <w:r w:rsidR="001D43B2" w:rsidRPr="00690EE6">
        <w:t xml:space="preserve">danego </w:t>
      </w:r>
      <w:r w:rsidR="00066E60" w:rsidRPr="00690EE6">
        <w:t>Rozwiązania</w:t>
      </w:r>
      <w:r w:rsidR="007833A4" w:rsidRPr="00690EE6">
        <w:t>,</w:t>
      </w:r>
    </w:p>
    <w:p w14:paraId="6C275961" w14:textId="6BAF807D" w:rsidR="001925EC" w:rsidRPr="00690EE6" w:rsidRDefault="001925EC" w:rsidP="002F02B4">
      <w:pPr>
        <w:pStyle w:val="Akapitzlist"/>
        <w:numPr>
          <w:ilvl w:val="1"/>
          <w:numId w:val="36"/>
        </w:numPr>
        <w:ind w:left="851"/>
        <w:jc w:val="both"/>
      </w:pPr>
      <w:r w:rsidRPr="00690EE6">
        <w:t xml:space="preserve">nazwę </w:t>
      </w:r>
      <w:r w:rsidR="001D43B2" w:rsidRPr="00690EE6">
        <w:t xml:space="preserve">danego </w:t>
      </w:r>
      <w:r w:rsidRPr="00690EE6">
        <w:t>Wnioskodawcy,</w:t>
      </w:r>
    </w:p>
    <w:p w14:paraId="3C9CD839" w14:textId="70D5EBB9" w:rsidR="001925EC" w:rsidRPr="00690EE6" w:rsidRDefault="00AE333E" w:rsidP="002F02B4">
      <w:pPr>
        <w:pStyle w:val="Akapitzlist"/>
        <w:numPr>
          <w:ilvl w:val="1"/>
          <w:numId w:val="36"/>
        </w:numPr>
        <w:ind w:left="851"/>
        <w:jc w:val="both"/>
      </w:pPr>
      <w:r w:rsidRPr="00690EE6">
        <w:t xml:space="preserve">wynik łączny </w:t>
      </w:r>
      <w:r w:rsidR="00BB37CD" w:rsidRPr="00690EE6">
        <w:t>o</w:t>
      </w:r>
      <w:r w:rsidRPr="00690EE6">
        <w:t xml:space="preserve">ceny </w:t>
      </w:r>
      <w:r w:rsidR="00BB37CD" w:rsidRPr="00690EE6">
        <w:t>m</w:t>
      </w:r>
      <w:r w:rsidR="001925EC" w:rsidRPr="00690EE6">
        <w:t>erytorycznej Wniosku,</w:t>
      </w:r>
    </w:p>
    <w:p w14:paraId="681FD174" w14:textId="0D948836" w:rsidR="00395C4C" w:rsidRPr="00690EE6" w:rsidRDefault="001925EC" w:rsidP="002F02B4">
      <w:pPr>
        <w:pStyle w:val="Akapitzlist"/>
        <w:numPr>
          <w:ilvl w:val="1"/>
          <w:numId w:val="36"/>
        </w:numPr>
        <w:ind w:left="851"/>
        <w:jc w:val="both"/>
      </w:pPr>
      <w:r w:rsidRPr="00690EE6">
        <w:t xml:space="preserve">wynagrodzenie </w:t>
      </w:r>
      <w:r w:rsidR="00A655DA" w:rsidRPr="00690EE6">
        <w:t xml:space="preserve">oferowane przez </w:t>
      </w:r>
      <w:r w:rsidR="00D15DB4" w:rsidRPr="00690EE6">
        <w:t>Wnioskodawcę</w:t>
      </w:r>
      <w:r w:rsidRPr="00690EE6">
        <w:t xml:space="preserve"> za </w:t>
      </w:r>
      <w:r w:rsidR="00695F02" w:rsidRPr="00690EE6">
        <w:t>realizację Umowy</w:t>
      </w:r>
      <w:r w:rsidR="00CC1712" w:rsidRPr="00690EE6">
        <w:t xml:space="preserve"> </w:t>
      </w:r>
      <w:r w:rsidR="001D43B2" w:rsidRPr="00690EE6">
        <w:t xml:space="preserve">w </w:t>
      </w:r>
      <w:r w:rsidR="00CC1712" w:rsidRPr="00690EE6">
        <w:t>podziale na Etapy</w:t>
      </w:r>
      <w:r w:rsidR="00395C4C" w:rsidRPr="00690EE6">
        <w:t>,</w:t>
      </w:r>
      <w:r w:rsidR="009A3F5C">
        <w:t xml:space="preserve"> z zastrzeżeniem ust. </w:t>
      </w:r>
      <w:r w:rsidR="009A3F5C">
        <w:fldChar w:fldCharType="begin"/>
      </w:r>
      <w:r w:rsidR="009A3F5C">
        <w:instrText xml:space="preserve"> REF _Ref61277589 \r \h </w:instrText>
      </w:r>
      <w:r w:rsidR="009A3F5C">
        <w:fldChar w:fldCharType="separate"/>
      </w:r>
      <w:r w:rsidR="00FA6E7B">
        <w:t>6</w:t>
      </w:r>
      <w:r w:rsidR="009A3F5C">
        <w:fldChar w:fldCharType="end"/>
      </w:r>
      <w:r w:rsidR="009A3F5C">
        <w:t>.</w:t>
      </w:r>
    </w:p>
    <w:p w14:paraId="27B34BAC" w14:textId="731EC3C4" w:rsidR="001925EC" w:rsidRPr="00690EE6" w:rsidRDefault="000673BC" w:rsidP="002F02B4">
      <w:pPr>
        <w:pStyle w:val="Akapitzlist"/>
        <w:numPr>
          <w:ilvl w:val="1"/>
          <w:numId w:val="36"/>
        </w:numPr>
        <w:ind w:left="851"/>
        <w:jc w:val="both"/>
      </w:pPr>
      <w:r w:rsidRPr="00690EE6">
        <w:t>informację o dopuszczeniu (rekomendowaniu) Wniosku</w:t>
      </w:r>
      <w:r w:rsidR="00395C4C" w:rsidRPr="00690EE6">
        <w:t xml:space="preserve"> do zawarcia Umowy</w:t>
      </w:r>
      <w:r w:rsidR="001925EC" w:rsidRPr="00690EE6">
        <w:t>.</w:t>
      </w:r>
    </w:p>
    <w:p w14:paraId="0A0C8D53" w14:textId="21BC247E" w:rsidR="009A522A" w:rsidRPr="00690EE6" w:rsidRDefault="009A522A" w:rsidP="002F02B4">
      <w:pPr>
        <w:pStyle w:val="Akapitzlist"/>
        <w:numPr>
          <w:ilvl w:val="0"/>
          <w:numId w:val="36"/>
        </w:numPr>
        <w:ind w:left="284" w:hanging="284"/>
        <w:jc w:val="both"/>
      </w:pPr>
      <w:bookmarkStart w:id="249" w:name="_Ref509229444"/>
      <w:r w:rsidRPr="00690EE6">
        <w:t xml:space="preserve">Wynik </w:t>
      </w:r>
      <w:r w:rsidR="008711AF" w:rsidRPr="00690EE6">
        <w:t>P</w:t>
      </w:r>
      <w:r w:rsidRPr="00690EE6">
        <w:t>ozytywny</w:t>
      </w:r>
      <w:r w:rsidR="6894AF53" w:rsidRPr="00690EE6">
        <w:t>,</w:t>
      </w:r>
      <w:r w:rsidRPr="00690EE6">
        <w:t xml:space="preserve"> skutkujący dopuszczeniem do zawarcia Umowy, przyznaje się tym Wnioskodawcom, którzy uzyskali kolejno </w:t>
      </w:r>
      <w:r w:rsidR="006917F0" w:rsidRPr="00690EE6">
        <w:t xml:space="preserve">nie więcej niż </w:t>
      </w:r>
      <w:r w:rsidR="009F5E39" w:rsidRPr="00690EE6">
        <w:t>cztery</w:t>
      </w:r>
      <w:r w:rsidRPr="00690EE6">
        <w:t xml:space="preserve"> najwyższe wyniki z oceny merytorycznej.</w:t>
      </w:r>
      <w:r w:rsidR="006917F0" w:rsidRPr="00690EE6">
        <w:t xml:space="preserve"> Pozostałym Wnioskodawcom w zakresie Wniosku przyznaje się </w:t>
      </w:r>
      <w:r w:rsidR="008711AF" w:rsidRPr="00690EE6">
        <w:t>W</w:t>
      </w:r>
      <w:r w:rsidR="006917F0" w:rsidRPr="00690EE6">
        <w:t xml:space="preserve">ynik </w:t>
      </w:r>
      <w:r w:rsidR="008711AF" w:rsidRPr="00690EE6">
        <w:t>N</w:t>
      </w:r>
      <w:r w:rsidR="006917F0" w:rsidRPr="00690EE6">
        <w:t>egatywny.</w:t>
      </w:r>
    </w:p>
    <w:bookmarkEnd w:id="249"/>
    <w:p w14:paraId="40DB4476" w14:textId="119798E4" w:rsidR="00582A5F" w:rsidRDefault="250F8015" w:rsidP="002F02B4">
      <w:pPr>
        <w:pStyle w:val="Akapitzlist"/>
        <w:numPr>
          <w:ilvl w:val="0"/>
          <w:numId w:val="36"/>
        </w:numPr>
        <w:ind w:left="284" w:hanging="284"/>
        <w:jc w:val="both"/>
      </w:pPr>
      <w:r w:rsidRPr="00690EE6">
        <w:t xml:space="preserve">Po </w:t>
      </w:r>
      <w:r w:rsidR="777A2591" w:rsidRPr="00690EE6">
        <w:t xml:space="preserve">sporządzeniu </w:t>
      </w:r>
      <w:r w:rsidRPr="00690EE6">
        <w:t xml:space="preserve">Listy Rankingowej </w:t>
      </w:r>
      <w:r w:rsidR="777A2591" w:rsidRPr="00690EE6">
        <w:t xml:space="preserve">zgodnie z ustępami </w:t>
      </w:r>
      <w:r w:rsidR="00C04A82" w:rsidRPr="00690EE6">
        <w:t xml:space="preserve">poprzedzającymi </w:t>
      </w:r>
      <w:r w:rsidR="777A2591" w:rsidRPr="00690EE6">
        <w:t>Centrum</w:t>
      </w:r>
      <w:r w:rsidRPr="00690EE6">
        <w:t xml:space="preserve"> publikuje Listę Rankingową na</w:t>
      </w:r>
      <w:r w:rsidR="74036F58" w:rsidRPr="00690EE6">
        <w:t xml:space="preserve"> </w:t>
      </w:r>
      <w:r w:rsidRPr="00690EE6">
        <w:t>Stronie internetowej Centrum oraz przesyła Wnioskodawcom elektroniczne powiadomienie o</w:t>
      </w:r>
      <w:r w:rsidR="249CAE9C" w:rsidRPr="00690EE6">
        <w:t> </w:t>
      </w:r>
      <w:r w:rsidRPr="00690EE6">
        <w:t xml:space="preserve">publikacji </w:t>
      </w:r>
      <w:r w:rsidR="12CE4B3A" w:rsidRPr="00690EE6">
        <w:t xml:space="preserve">odpowiedniej </w:t>
      </w:r>
      <w:r w:rsidRPr="00690EE6">
        <w:t>Listy Rankingowej.</w:t>
      </w:r>
    </w:p>
    <w:p w14:paraId="7FD1188C" w14:textId="7FC7DB91" w:rsidR="009A3F5C" w:rsidRPr="00690EE6" w:rsidRDefault="009A3F5C" w:rsidP="002F02B4">
      <w:pPr>
        <w:pStyle w:val="Akapitzlist"/>
        <w:numPr>
          <w:ilvl w:val="0"/>
          <w:numId w:val="36"/>
        </w:numPr>
        <w:ind w:left="284" w:hanging="284"/>
        <w:jc w:val="both"/>
      </w:pPr>
      <w:bookmarkStart w:id="250" w:name="_Ref61277589"/>
      <w:r>
        <w:t>NCBR może odroczyć ujawnienie w ramach Listy Rankingowej wynagrodzeń oferowanych przez Wnioskodawców, jeśli istnieją w ocenie NCBR okoliczności wskazujące na możliwość powstania po jego stronie uprawnienia do przeprowadzenia Dodatkowego Naboru Wniosków zgodnie z Rozdziałem XII(A) Regulaminu. W takim wypadku</w:t>
      </w:r>
      <w:bookmarkEnd w:id="250"/>
      <w:r>
        <w:t xml:space="preserve"> w publikowanej zgodnie z tym Rozdziałem Liście Rankingowej pomija się informacje w przedmiocie takiego wynagrodzenia, przy czym NCBR publikuje je nie później niż w terminie 14 dni od bezskutecznego upływu terminu na skorzystanie z uprawnienia do przeprowadzenia Dodatkowego Naboru Wniosków, a w przypadku ogłoszenia przez NCBR Dodatkowego Naboru Wniosków – w terminie 14 dni od upływu terminu składania Wniosków w ramach Dodatkowego Naboru Wniosków.</w:t>
      </w:r>
    </w:p>
    <w:p w14:paraId="36DE3B0F" w14:textId="07AD4207" w:rsidR="001925EC" w:rsidRPr="00690EE6" w:rsidRDefault="00AB1C73" w:rsidP="00933314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251" w:name="_Ref52560609"/>
      <w:bookmarkStart w:id="252" w:name="_Toc53786428"/>
      <w:bookmarkStart w:id="253" w:name="_Toc54826869"/>
      <w:bookmarkStart w:id="254" w:name="_Toc54730615"/>
      <w:bookmarkStart w:id="255" w:name="_Toc59586225"/>
      <w:bookmarkStart w:id="256" w:name="_Ref61275680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Zawarcie Umów z </w:t>
      </w:r>
      <w:r w:rsidR="00D15DB4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Wnioskodawcami</w:t>
      </w:r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</w:t>
      </w:r>
      <w:bookmarkEnd w:id="251"/>
      <w:r w:rsidR="001A1939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i informacj</w:t>
      </w:r>
      <w:r w:rsidR="00F15BEA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a</w:t>
      </w:r>
      <w:r w:rsidR="001A1939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o Selekcji w ramach </w:t>
      </w:r>
      <w:r w:rsidR="000673BC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realizacji </w:t>
      </w:r>
      <w:r w:rsidR="001A1939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Umowy</w:t>
      </w:r>
      <w:bookmarkEnd w:id="252"/>
      <w:bookmarkEnd w:id="253"/>
      <w:bookmarkEnd w:id="254"/>
      <w:bookmarkEnd w:id="255"/>
      <w:bookmarkEnd w:id="256"/>
    </w:p>
    <w:p w14:paraId="068C8046" w14:textId="753AA89C" w:rsidR="004E310D" w:rsidRPr="00690EE6" w:rsidRDefault="5FEB26EB" w:rsidP="3BAB19D4">
      <w:pPr>
        <w:pStyle w:val="Akapitzlist"/>
        <w:numPr>
          <w:ilvl w:val="0"/>
          <w:numId w:val="24"/>
        </w:numPr>
        <w:ind w:left="284" w:hanging="284"/>
        <w:jc w:val="both"/>
        <w:rPr>
          <w:rFonts w:eastAsiaTheme="minorEastAsia"/>
          <w:color w:val="000000" w:themeColor="text1"/>
        </w:rPr>
      </w:pPr>
      <w:bookmarkStart w:id="257" w:name="_Ref509218690"/>
      <w:r w:rsidRPr="00690EE6">
        <w:rPr>
          <w:rFonts w:ascii="Calibri" w:eastAsia="Calibri" w:hAnsi="Calibri" w:cs="Calibri"/>
          <w:color w:val="000000" w:themeColor="text1"/>
        </w:rPr>
        <w:t>Lista Rankingowa wskazuje wyniki wszystkich Wniosków, które nie został</w:t>
      </w:r>
      <w:r w:rsidR="634F0510" w:rsidRPr="00690EE6">
        <w:rPr>
          <w:rFonts w:ascii="Calibri" w:eastAsia="Calibri" w:hAnsi="Calibri" w:cs="Calibri"/>
          <w:color w:val="000000" w:themeColor="text1"/>
        </w:rPr>
        <w:t>y</w:t>
      </w:r>
      <w:r w:rsidRPr="00690EE6">
        <w:rPr>
          <w:rFonts w:ascii="Calibri" w:eastAsia="Calibri" w:hAnsi="Calibri" w:cs="Calibri"/>
          <w:color w:val="000000" w:themeColor="text1"/>
        </w:rPr>
        <w:t xml:space="preserve"> odrzucone</w:t>
      </w:r>
      <w:r w:rsidR="00364DC0" w:rsidRPr="00690EE6">
        <w:rPr>
          <w:color w:val="000000" w:themeColor="text1"/>
        </w:rPr>
        <w:t xml:space="preserve">. </w:t>
      </w:r>
      <w:bookmarkEnd w:id="257"/>
    </w:p>
    <w:p w14:paraId="5721BE64" w14:textId="3A37CB3B" w:rsidR="004E310D" w:rsidRPr="00690EE6" w:rsidRDefault="00663A23" w:rsidP="3BAB19D4">
      <w:pPr>
        <w:pStyle w:val="Akapitzlist"/>
        <w:numPr>
          <w:ilvl w:val="0"/>
          <w:numId w:val="24"/>
        </w:numPr>
        <w:ind w:left="284" w:hanging="284"/>
        <w:jc w:val="both"/>
        <w:rPr>
          <w:rFonts w:eastAsiaTheme="minorEastAsia"/>
          <w:color w:val="000000" w:themeColor="text1"/>
        </w:rPr>
      </w:pPr>
      <w:r w:rsidRPr="00690EE6">
        <w:rPr>
          <w:color w:val="000000" w:themeColor="text1"/>
        </w:rPr>
        <w:t>Umowa jest zawierana z Wnioskodawcami</w:t>
      </w:r>
      <w:r w:rsidR="004E310D" w:rsidRPr="00690EE6">
        <w:rPr>
          <w:color w:val="000000" w:themeColor="text1"/>
        </w:rPr>
        <w:t>,</w:t>
      </w:r>
      <w:r w:rsidR="003B775B" w:rsidRPr="00690EE6">
        <w:rPr>
          <w:color w:val="000000" w:themeColor="text1"/>
        </w:rPr>
        <w:t xml:space="preserve"> </w:t>
      </w:r>
      <w:r w:rsidR="00631DDA" w:rsidRPr="00690EE6">
        <w:rPr>
          <w:color w:val="000000" w:themeColor="text1"/>
        </w:rPr>
        <w:t xml:space="preserve">którzy </w:t>
      </w:r>
      <w:r w:rsidR="009A522A" w:rsidRPr="00690EE6">
        <w:rPr>
          <w:color w:val="000000" w:themeColor="text1"/>
        </w:rPr>
        <w:t xml:space="preserve">uzyskali </w:t>
      </w:r>
      <w:r w:rsidR="00125A04" w:rsidRPr="00690EE6">
        <w:rPr>
          <w:color w:val="000000" w:themeColor="text1"/>
        </w:rPr>
        <w:t>W</w:t>
      </w:r>
      <w:r w:rsidR="006917F0" w:rsidRPr="00690EE6">
        <w:rPr>
          <w:color w:val="000000" w:themeColor="text1"/>
        </w:rPr>
        <w:t xml:space="preserve">yniki </w:t>
      </w:r>
      <w:r w:rsidR="00125A04" w:rsidRPr="00690EE6">
        <w:rPr>
          <w:color w:val="000000" w:themeColor="text1"/>
        </w:rPr>
        <w:t>P</w:t>
      </w:r>
      <w:r w:rsidR="006917F0" w:rsidRPr="00690EE6">
        <w:rPr>
          <w:color w:val="000000" w:themeColor="text1"/>
        </w:rPr>
        <w:t xml:space="preserve">ozytywne i </w:t>
      </w:r>
      <w:r w:rsidR="00631DDA" w:rsidRPr="00690EE6">
        <w:rPr>
          <w:color w:val="000000" w:themeColor="text1"/>
        </w:rPr>
        <w:t xml:space="preserve">są </w:t>
      </w:r>
      <w:r w:rsidRPr="00690EE6">
        <w:rPr>
          <w:color w:val="000000" w:themeColor="text1"/>
        </w:rPr>
        <w:t>dopuszcz</w:t>
      </w:r>
      <w:r w:rsidR="00631DDA" w:rsidRPr="00690EE6">
        <w:rPr>
          <w:color w:val="000000" w:themeColor="text1"/>
        </w:rPr>
        <w:t>eni</w:t>
      </w:r>
      <w:r w:rsidRPr="00690EE6">
        <w:rPr>
          <w:color w:val="000000" w:themeColor="text1"/>
        </w:rPr>
        <w:t xml:space="preserve"> (</w:t>
      </w:r>
      <w:r w:rsidR="003B775B" w:rsidRPr="00690EE6">
        <w:rPr>
          <w:color w:val="000000" w:themeColor="text1"/>
        </w:rPr>
        <w:t>rekomendowan</w:t>
      </w:r>
      <w:r w:rsidR="00631DDA" w:rsidRPr="00690EE6">
        <w:rPr>
          <w:color w:val="000000" w:themeColor="text1"/>
        </w:rPr>
        <w:t>i</w:t>
      </w:r>
      <w:r w:rsidRPr="00690EE6">
        <w:rPr>
          <w:color w:val="000000" w:themeColor="text1"/>
        </w:rPr>
        <w:t>)</w:t>
      </w:r>
      <w:r w:rsidR="003B775B" w:rsidRPr="00690EE6">
        <w:rPr>
          <w:color w:val="000000" w:themeColor="text1"/>
        </w:rPr>
        <w:t xml:space="preserve"> do </w:t>
      </w:r>
      <w:r w:rsidR="003B1D94" w:rsidRPr="00690EE6">
        <w:rPr>
          <w:color w:val="000000" w:themeColor="text1"/>
        </w:rPr>
        <w:t>zawarcia Umowy</w:t>
      </w:r>
      <w:r w:rsidR="005B13D2" w:rsidRPr="00690EE6">
        <w:rPr>
          <w:color w:val="000000" w:themeColor="text1"/>
        </w:rPr>
        <w:t xml:space="preserve"> </w:t>
      </w:r>
      <w:r w:rsidR="006911FB" w:rsidRPr="00690EE6">
        <w:rPr>
          <w:color w:val="000000" w:themeColor="text1"/>
        </w:rPr>
        <w:t xml:space="preserve">w ramach dostępnej </w:t>
      </w:r>
      <w:r w:rsidR="005B13D2" w:rsidRPr="00690EE6">
        <w:rPr>
          <w:color w:val="000000" w:themeColor="text1"/>
        </w:rPr>
        <w:t>Alokacji,</w:t>
      </w:r>
      <w:r w:rsidR="00CA056E" w:rsidRPr="00690EE6">
        <w:rPr>
          <w:color w:val="000000" w:themeColor="text1"/>
        </w:rPr>
        <w:t xml:space="preserve"> z</w:t>
      </w:r>
      <w:r w:rsidR="0061207D" w:rsidRPr="00690EE6">
        <w:rPr>
          <w:color w:val="000000" w:themeColor="text1"/>
        </w:rPr>
        <w:t>godnie z Regulaminem.</w:t>
      </w:r>
      <w:r w:rsidR="23558616" w:rsidRPr="00690EE6">
        <w:rPr>
          <w:color w:val="000000" w:themeColor="text1"/>
        </w:rPr>
        <w:t xml:space="preserve"> </w:t>
      </w:r>
      <w:r w:rsidR="23558616" w:rsidRPr="00690EE6">
        <w:rPr>
          <w:rFonts w:ascii="Calibri" w:eastAsia="Calibri" w:hAnsi="Calibri" w:cs="Calibri"/>
          <w:color w:val="000000" w:themeColor="text1"/>
        </w:rPr>
        <w:t xml:space="preserve">Umowy będą zawierane w formie elektronicznej z kwalifikowanym podpisem elektronicznym, </w:t>
      </w:r>
      <w:r w:rsidR="572AFE07" w:rsidRPr="00690EE6">
        <w:rPr>
          <w:rFonts w:ascii="Calibri" w:eastAsia="Calibri" w:hAnsi="Calibri" w:cs="Calibri"/>
          <w:color w:val="000000" w:themeColor="text1"/>
        </w:rPr>
        <w:t>chyba że NCBR i dany Uczestnik Przedsięwzięcia uzgodnią inaczej</w:t>
      </w:r>
      <w:r w:rsidR="23558616" w:rsidRPr="00690EE6">
        <w:rPr>
          <w:rFonts w:ascii="Calibri" w:eastAsia="Calibri" w:hAnsi="Calibri" w:cs="Calibri"/>
          <w:color w:val="000000" w:themeColor="text1"/>
        </w:rPr>
        <w:t>.</w:t>
      </w:r>
    </w:p>
    <w:p w14:paraId="3DCBDEB8" w14:textId="767CDA9C" w:rsidR="001A1939" w:rsidRDefault="001A1939" w:rsidP="001A1939">
      <w:pPr>
        <w:pStyle w:val="Akapitzlist"/>
        <w:numPr>
          <w:ilvl w:val="0"/>
          <w:numId w:val="24"/>
        </w:numPr>
        <w:ind w:left="284" w:hanging="284"/>
        <w:jc w:val="both"/>
      </w:pPr>
      <w:r w:rsidRPr="00690EE6">
        <w:rPr>
          <w:color w:val="000000" w:themeColor="text1"/>
        </w:rPr>
        <w:t>W toku realizacji Umowy</w:t>
      </w:r>
      <w:r w:rsidR="1BFC46E4" w:rsidRPr="00690EE6">
        <w:rPr>
          <w:color w:val="000000" w:themeColor="text1"/>
        </w:rPr>
        <w:t>,</w:t>
      </w:r>
      <w:r w:rsidRPr="00690EE6">
        <w:rPr>
          <w:color w:val="000000" w:themeColor="text1"/>
        </w:rPr>
        <w:t xml:space="preserve"> NCBR prowadzi w </w:t>
      </w:r>
      <w:r w:rsidR="008B3337" w:rsidRPr="00690EE6">
        <w:rPr>
          <w:color w:val="000000" w:themeColor="text1"/>
        </w:rPr>
        <w:t>Etapie I</w:t>
      </w:r>
      <w:r w:rsidRPr="00690EE6">
        <w:rPr>
          <w:color w:val="000000" w:themeColor="text1"/>
        </w:rPr>
        <w:t xml:space="preserve"> Przedsięwzięcia Selekcję Uczestników Przedsięwzięcia</w:t>
      </w:r>
      <w:r w:rsidR="6E0E4C2F" w:rsidRPr="00690EE6">
        <w:rPr>
          <w:color w:val="000000" w:themeColor="text1"/>
        </w:rPr>
        <w:t>,</w:t>
      </w:r>
      <w:r w:rsidRPr="00690EE6">
        <w:rPr>
          <w:color w:val="000000" w:themeColor="text1"/>
        </w:rPr>
        <w:t xml:space="preserve"> stosując Kryteria Selekcji opisane w Załączniku nr </w:t>
      </w:r>
      <w:r w:rsidR="001D2446" w:rsidRPr="00690EE6">
        <w:rPr>
          <w:color w:val="000000" w:themeColor="text1"/>
        </w:rPr>
        <w:t>5</w:t>
      </w:r>
      <w:r w:rsidRPr="00690EE6">
        <w:rPr>
          <w:color w:val="000000" w:themeColor="text1"/>
        </w:rPr>
        <w:t xml:space="preserve"> do Regulaminu. </w:t>
      </w:r>
      <w:r w:rsidR="00B36B4B" w:rsidRPr="00690EE6">
        <w:rPr>
          <w:color w:val="000000" w:themeColor="text1"/>
        </w:rPr>
        <w:t xml:space="preserve">Uczestnik Przedsięwzięcia ponosi ryzyko zakończenia współpracy po Etapie I związane </w:t>
      </w:r>
      <w:r w:rsidR="00B36B4B" w:rsidRPr="00690EE6">
        <w:t>z tym, że Rozwiązania przedstawione przez innych Uczestników Przedsięwzięcia osiągną lepszy rezultat w ramach Selekcji.</w:t>
      </w:r>
      <w:r w:rsidR="00A7122A" w:rsidRPr="00690EE6">
        <w:t xml:space="preserve"> Dodatkowo NCBR przysługuje uprawnienie do zakończenia </w:t>
      </w:r>
      <w:r w:rsidR="12C02746" w:rsidRPr="00690EE6">
        <w:t xml:space="preserve">Przedsięwzięcia </w:t>
      </w:r>
      <w:r w:rsidR="00A7122A" w:rsidRPr="00690EE6">
        <w:t xml:space="preserve">po </w:t>
      </w:r>
      <w:r w:rsidR="002F1F5A" w:rsidRPr="00690EE6">
        <w:t>Etapie I</w:t>
      </w:r>
      <w:r w:rsidR="00A7122A" w:rsidRPr="00690EE6">
        <w:t>.</w:t>
      </w:r>
    </w:p>
    <w:p w14:paraId="2EDB99FE" w14:textId="2E0BD7C4" w:rsidR="00D4185D" w:rsidRPr="00690EE6" w:rsidRDefault="00D4185D" w:rsidP="001A1939">
      <w:pPr>
        <w:pStyle w:val="Akapitzlist"/>
        <w:numPr>
          <w:ilvl w:val="0"/>
          <w:numId w:val="24"/>
        </w:numPr>
        <w:ind w:left="284" w:hanging="284"/>
        <w:jc w:val="both"/>
      </w:pPr>
      <w:bookmarkStart w:id="258" w:name="_Ref61277339"/>
      <w:r>
        <w:rPr>
          <w:color w:val="000000" w:themeColor="text1"/>
        </w:rPr>
        <w:t>W przypadku braku zawarcia Umowy z przyczyn leżących po stronie Wnioskodawcy w terminie dłuższym niż 14 dni od dnia publikacji Listy Rankingowej, NCBR jest uprawnione do odstąpienia od zawarcia Umowy.</w:t>
      </w:r>
      <w:bookmarkEnd w:id="258"/>
    </w:p>
    <w:p w14:paraId="26AEE01E" w14:textId="08166A46" w:rsidR="001A1939" w:rsidRPr="00690EE6" w:rsidRDefault="000524A3" w:rsidP="000524A3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259" w:name="_Ref53669257"/>
      <w:bookmarkStart w:id="260" w:name="_Toc53786429"/>
      <w:bookmarkStart w:id="261" w:name="_Ref53786702"/>
      <w:bookmarkStart w:id="262" w:name="_Toc54826870"/>
      <w:bookmarkStart w:id="263" w:name="_Toc54730616"/>
      <w:bookmarkStart w:id="264" w:name="_Toc59586226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lastRenderedPageBreak/>
        <w:t>Uwagi do oceny</w:t>
      </w:r>
      <w:bookmarkEnd w:id="259"/>
      <w:bookmarkEnd w:id="260"/>
      <w:bookmarkEnd w:id="261"/>
      <w:bookmarkEnd w:id="262"/>
      <w:bookmarkEnd w:id="263"/>
      <w:bookmarkEnd w:id="264"/>
    </w:p>
    <w:p w14:paraId="0B0A3FDA" w14:textId="77777777" w:rsidR="00EB7CD0" w:rsidRPr="00690EE6" w:rsidRDefault="000524A3" w:rsidP="000524A3">
      <w:pPr>
        <w:pStyle w:val="Akapitzlist"/>
        <w:numPr>
          <w:ilvl w:val="0"/>
          <w:numId w:val="39"/>
        </w:numPr>
        <w:ind w:left="426"/>
        <w:jc w:val="both"/>
      </w:pPr>
      <w:bookmarkStart w:id="265" w:name="_Hlk53785915"/>
      <w:r w:rsidRPr="00690EE6">
        <w:t>Względem</w:t>
      </w:r>
      <w:r w:rsidR="00EB7CD0" w:rsidRPr="00690EE6">
        <w:t>:</w:t>
      </w:r>
    </w:p>
    <w:p w14:paraId="7F50F04F" w14:textId="4ECE8420" w:rsidR="00EB7CD0" w:rsidRPr="00690EE6" w:rsidRDefault="00EB7CD0" w:rsidP="009A26C0">
      <w:pPr>
        <w:pStyle w:val="Akapitzlist"/>
        <w:numPr>
          <w:ilvl w:val="1"/>
          <w:numId w:val="39"/>
        </w:numPr>
        <w:ind w:left="851"/>
        <w:jc w:val="both"/>
      </w:pPr>
      <w:r w:rsidRPr="00690EE6">
        <w:t>oceny formalnej</w:t>
      </w:r>
      <w:r w:rsidR="00EC19F8" w:rsidRPr="00690EE6">
        <w:t xml:space="preserve"> Wniosku</w:t>
      </w:r>
      <w:r w:rsidRPr="00690EE6">
        <w:t>,</w:t>
      </w:r>
    </w:p>
    <w:p w14:paraId="66C775C0" w14:textId="06ED2A53" w:rsidR="00EB7CD0" w:rsidRPr="00690EE6" w:rsidRDefault="00EB7CD0" w:rsidP="009A26C0">
      <w:pPr>
        <w:pStyle w:val="Akapitzlist"/>
        <w:numPr>
          <w:ilvl w:val="1"/>
          <w:numId w:val="39"/>
        </w:numPr>
        <w:ind w:left="851"/>
        <w:jc w:val="both"/>
      </w:pPr>
      <w:r w:rsidRPr="00690EE6">
        <w:t xml:space="preserve">oceny spełniania </w:t>
      </w:r>
      <w:r w:rsidR="00EC19F8" w:rsidRPr="00690EE6">
        <w:t xml:space="preserve">przez Rozwiązanie </w:t>
      </w:r>
      <w:r w:rsidR="3D1FA2FD" w:rsidRPr="00690EE6">
        <w:t>Wymagań</w:t>
      </w:r>
      <w:r w:rsidRPr="00690EE6">
        <w:t xml:space="preserve"> Obligatoryjnych, </w:t>
      </w:r>
    </w:p>
    <w:p w14:paraId="713679F0" w14:textId="751B4D39" w:rsidR="00EB7CD0" w:rsidRPr="00690EE6" w:rsidRDefault="000524A3" w:rsidP="009A26C0">
      <w:pPr>
        <w:pStyle w:val="Akapitzlist"/>
        <w:numPr>
          <w:ilvl w:val="1"/>
          <w:numId w:val="39"/>
        </w:numPr>
        <w:ind w:left="851"/>
        <w:jc w:val="both"/>
      </w:pPr>
      <w:r w:rsidRPr="00690EE6">
        <w:t>oceny merytorycznej</w:t>
      </w:r>
      <w:r w:rsidR="00EB7CD0" w:rsidRPr="00690EE6">
        <w:t>,</w:t>
      </w:r>
    </w:p>
    <w:p w14:paraId="42565FEA" w14:textId="68FBFFC0" w:rsidR="000524A3" w:rsidRPr="00690EE6" w:rsidRDefault="000524A3" w:rsidP="00EB7CD0">
      <w:pPr>
        <w:ind w:left="426"/>
        <w:jc w:val="both"/>
      </w:pPr>
      <w:r w:rsidRPr="00690EE6">
        <w:t>Wnioskodawca może zgłosić uwagi</w:t>
      </w:r>
      <w:r w:rsidR="00EB7CD0" w:rsidRPr="00690EE6">
        <w:t xml:space="preserve"> </w:t>
      </w:r>
      <w:r w:rsidR="000673BC" w:rsidRPr="00690EE6">
        <w:t xml:space="preserve">tylko </w:t>
      </w:r>
      <w:r w:rsidR="00EB7CD0" w:rsidRPr="00690EE6">
        <w:t>w formie elektronicznej (pod rygorem nieważności)</w:t>
      </w:r>
      <w:r w:rsidRPr="00690EE6">
        <w:t xml:space="preserve">. </w:t>
      </w:r>
      <w:r w:rsidR="00C1049B" w:rsidRPr="00690EE6">
        <w:t xml:space="preserve">Wnioskodawca może zgłosić uwagi wyłącznie w zakresie oceny dokonanej względem jego Wniosku. Na każdym </w:t>
      </w:r>
      <w:r w:rsidR="00416CCF" w:rsidRPr="00690EE6">
        <w:t xml:space="preserve">etapie </w:t>
      </w:r>
      <w:r w:rsidR="00C1049B" w:rsidRPr="00690EE6">
        <w:t>uwagi można zgłosić tylko raz.</w:t>
      </w:r>
    </w:p>
    <w:p w14:paraId="5F33930F" w14:textId="1C688386" w:rsidR="00EB7CD0" w:rsidRPr="00690EE6" w:rsidRDefault="000524A3" w:rsidP="000524A3">
      <w:pPr>
        <w:pStyle w:val="Akapitzlist"/>
        <w:numPr>
          <w:ilvl w:val="0"/>
          <w:numId w:val="39"/>
        </w:numPr>
        <w:ind w:left="426"/>
        <w:jc w:val="both"/>
      </w:pPr>
      <w:r w:rsidRPr="00690EE6">
        <w:t xml:space="preserve">Uwagi </w:t>
      </w:r>
      <w:r w:rsidR="00FC3D43" w:rsidRPr="00690EE6">
        <w:t>muszą</w:t>
      </w:r>
      <w:r w:rsidRPr="00690EE6">
        <w:t xml:space="preserve"> być zgłoszone w terminie</w:t>
      </w:r>
      <w:r w:rsidR="00EB7CD0" w:rsidRPr="00690EE6">
        <w:t>:</w:t>
      </w:r>
    </w:p>
    <w:p w14:paraId="47BFFF07" w14:textId="4AF17B8D" w:rsidR="00EB7CD0" w:rsidRPr="00690EE6" w:rsidRDefault="00EB7CD0" w:rsidP="00EB7CD0">
      <w:pPr>
        <w:pStyle w:val="Akapitzlist"/>
        <w:numPr>
          <w:ilvl w:val="1"/>
          <w:numId w:val="39"/>
        </w:numPr>
        <w:ind w:left="851"/>
        <w:jc w:val="both"/>
      </w:pPr>
      <w:r w:rsidRPr="00690EE6">
        <w:t>w przypadku oceny formalnej</w:t>
      </w:r>
      <w:r w:rsidR="00C0387D" w:rsidRPr="00690EE6">
        <w:t xml:space="preserve"> lub</w:t>
      </w:r>
      <w:r w:rsidRPr="00690EE6">
        <w:t xml:space="preserve"> spełniania </w:t>
      </w:r>
      <w:r w:rsidR="3D1FA2FD" w:rsidRPr="00690EE6">
        <w:t>Wymagań</w:t>
      </w:r>
      <w:r w:rsidRPr="00690EE6">
        <w:t xml:space="preserve"> Obligatoryjnych</w:t>
      </w:r>
      <w:r w:rsidR="00FC3D43" w:rsidRPr="00690EE6">
        <w:t xml:space="preserve">: </w:t>
      </w:r>
      <w:r w:rsidR="5A3743B8" w:rsidRPr="00690EE6">
        <w:t xml:space="preserve">pięciu </w:t>
      </w:r>
      <w:r w:rsidR="000673BC" w:rsidRPr="00690EE6">
        <w:t xml:space="preserve">Dni Roboczych </w:t>
      </w:r>
      <w:r w:rsidRPr="00690EE6">
        <w:t xml:space="preserve">od otrzymania rozstrzygnięcia </w:t>
      </w:r>
      <w:r w:rsidR="2AFC0CF4" w:rsidRPr="00690EE6">
        <w:t>NCBR</w:t>
      </w:r>
      <w:r w:rsidRPr="00690EE6">
        <w:t xml:space="preserve">, </w:t>
      </w:r>
    </w:p>
    <w:p w14:paraId="712E3832" w14:textId="67C0C029" w:rsidR="00EB7CD0" w:rsidRPr="00690EE6" w:rsidRDefault="00EB7CD0" w:rsidP="009A26C0">
      <w:pPr>
        <w:pStyle w:val="Akapitzlist"/>
        <w:numPr>
          <w:ilvl w:val="1"/>
          <w:numId w:val="39"/>
        </w:numPr>
        <w:ind w:left="851"/>
        <w:jc w:val="both"/>
      </w:pPr>
      <w:r w:rsidRPr="00690EE6">
        <w:t xml:space="preserve">w przypadku oceny merytorycznej: </w:t>
      </w:r>
      <w:r w:rsidR="000673BC" w:rsidRPr="00690EE6">
        <w:t>pięciu Dni Roboczych</w:t>
      </w:r>
      <w:r w:rsidR="000524A3" w:rsidRPr="00690EE6">
        <w:t xml:space="preserve"> od dnia doręczenia Wnioskodawcy Raportu z oceny </w:t>
      </w:r>
      <w:r w:rsidRPr="00690EE6">
        <w:t>merytorycznej</w:t>
      </w:r>
      <w:r w:rsidR="000524A3" w:rsidRPr="00690EE6">
        <w:t xml:space="preserve">. </w:t>
      </w:r>
    </w:p>
    <w:p w14:paraId="4BA006C9" w14:textId="282F5DE9" w:rsidR="00EC19F8" w:rsidRPr="00690EE6" w:rsidRDefault="000524A3" w:rsidP="00EB7CD0">
      <w:pPr>
        <w:pStyle w:val="Akapitzlist"/>
        <w:numPr>
          <w:ilvl w:val="0"/>
          <w:numId w:val="39"/>
        </w:numPr>
        <w:ind w:left="426"/>
        <w:jc w:val="both"/>
      </w:pPr>
      <w:r w:rsidRPr="00690EE6">
        <w:t xml:space="preserve">Wszystkie uwagi zgłoszone przez Wnioskodawców są przedstawiane Zespołowi Oceniającemu, </w:t>
      </w:r>
      <w:r w:rsidR="00EC19F8" w:rsidRPr="00690EE6">
        <w:t xml:space="preserve">który </w:t>
      </w:r>
      <w:r w:rsidR="00FC3D43" w:rsidRPr="00690EE6">
        <w:t xml:space="preserve">je weryfikuje, </w:t>
      </w:r>
      <w:r w:rsidR="00EC19F8" w:rsidRPr="00690EE6">
        <w:t>stosuj</w:t>
      </w:r>
      <w:r w:rsidR="00FC3D43" w:rsidRPr="00690EE6">
        <w:t>ą</w:t>
      </w:r>
      <w:r w:rsidR="0023675E" w:rsidRPr="00690EE6">
        <w:t>c</w:t>
      </w:r>
      <w:r w:rsidR="00FC3D43" w:rsidRPr="00690EE6">
        <w:t xml:space="preserve"> zasad</w:t>
      </w:r>
      <w:r w:rsidR="0023675E" w:rsidRPr="00690EE6">
        <w:t>y</w:t>
      </w:r>
      <w:r w:rsidR="00EC19F8" w:rsidRPr="00690EE6">
        <w:t xml:space="preserve"> określone w pkt </w:t>
      </w:r>
      <w:r w:rsidRPr="00690EE6">
        <w:fldChar w:fldCharType="begin"/>
      </w:r>
      <w:r w:rsidRPr="00690EE6">
        <w:instrText xml:space="preserve"> REF _Ref54726722 \r \h  \* MERGEFORMAT </w:instrText>
      </w:r>
      <w:r w:rsidRPr="00690EE6">
        <w:fldChar w:fldCharType="separate"/>
      </w:r>
      <w:r w:rsidR="00FA6E7B">
        <w:t>6.2</w:t>
      </w:r>
      <w:r w:rsidRPr="00690EE6">
        <w:fldChar w:fldCharType="end"/>
      </w:r>
      <w:r w:rsidR="00EC19F8" w:rsidRPr="00690EE6">
        <w:t xml:space="preserve"> do </w:t>
      </w:r>
      <w:r w:rsidRPr="00690EE6">
        <w:fldChar w:fldCharType="begin"/>
      </w:r>
      <w:r w:rsidRPr="00690EE6">
        <w:instrText xml:space="preserve"> REF _Ref52647539 \r \h  \* MERGEFORMAT </w:instrText>
      </w:r>
      <w:r w:rsidRPr="00690EE6">
        <w:fldChar w:fldCharType="separate"/>
      </w:r>
      <w:r w:rsidR="00FA6E7B">
        <w:t>6.4</w:t>
      </w:r>
      <w:r w:rsidRPr="00690EE6">
        <w:fldChar w:fldCharType="end"/>
      </w:r>
      <w:r w:rsidR="00EC19F8" w:rsidRPr="00690EE6">
        <w:t xml:space="preserve">. Uwagi zgłoszone co do oceny merytorycznej </w:t>
      </w:r>
      <w:r w:rsidR="00FC3D43" w:rsidRPr="00690EE6">
        <w:t xml:space="preserve">zgłoszone przez różnych Wnioskodawców </w:t>
      </w:r>
      <w:r w:rsidR="00EC19F8" w:rsidRPr="00690EE6">
        <w:t>są rozpatrywane łącznie</w:t>
      </w:r>
      <w:bookmarkStart w:id="266" w:name="_Hlk59576900"/>
      <w:r w:rsidR="007301CE" w:rsidRPr="00690EE6">
        <w:t>, w zakresie w jakim mogłoby to wpłynąć na ich pozycję w Liście Rankingowej</w:t>
      </w:r>
      <w:bookmarkEnd w:id="266"/>
      <w:r w:rsidR="00EC19F8" w:rsidRPr="00690EE6">
        <w:t>.</w:t>
      </w:r>
    </w:p>
    <w:p w14:paraId="70373366" w14:textId="546E0585" w:rsidR="00EC19F8" w:rsidRPr="00690EE6" w:rsidRDefault="00EC19F8" w:rsidP="00EB7CD0">
      <w:pPr>
        <w:pStyle w:val="Akapitzlist"/>
        <w:numPr>
          <w:ilvl w:val="0"/>
          <w:numId w:val="39"/>
        </w:numPr>
        <w:ind w:left="426"/>
        <w:jc w:val="both"/>
      </w:pPr>
      <w:r w:rsidRPr="00690EE6">
        <w:t xml:space="preserve">W wyniku weryfikacji uwag Zespół Oceniający </w:t>
      </w:r>
      <w:r w:rsidR="000524A3" w:rsidRPr="00690EE6">
        <w:t xml:space="preserve">rekomenduje </w:t>
      </w:r>
      <w:r w:rsidR="26480824" w:rsidRPr="00690EE6">
        <w:t>NCBR</w:t>
      </w:r>
      <w:r w:rsidRPr="00690EE6">
        <w:t>:</w:t>
      </w:r>
    </w:p>
    <w:p w14:paraId="49EC8E52" w14:textId="6B47885B" w:rsidR="00EC19F8" w:rsidRPr="00690EE6" w:rsidRDefault="000524A3" w:rsidP="00EC19F8">
      <w:pPr>
        <w:pStyle w:val="Akapitzlist"/>
        <w:numPr>
          <w:ilvl w:val="1"/>
          <w:numId w:val="39"/>
        </w:numPr>
        <w:ind w:left="851"/>
        <w:jc w:val="both"/>
      </w:pPr>
      <w:r w:rsidRPr="00690EE6">
        <w:t>zmianę rozstrzygnięcia</w:t>
      </w:r>
      <w:r w:rsidR="00EC19F8" w:rsidRPr="00690EE6">
        <w:t xml:space="preserve">, wskazując treść i zakres proponowanej zmiany, albo </w:t>
      </w:r>
    </w:p>
    <w:p w14:paraId="75821A36" w14:textId="47F6F475" w:rsidR="00EB7CD0" w:rsidRPr="00690EE6" w:rsidRDefault="000524A3" w:rsidP="009A26C0">
      <w:pPr>
        <w:pStyle w:val="Akapitzlist"/>
        <w:numPr>
          <w:ilvl w:val="1"/>
          <w:numId w:val="39"/>
        </w:numPr>
        <w:ind w:left="851"/>
        <w:jc w:val="both"/>
      </w:pPr>
      <w:r w:rsidRPr="00690EE6">
        <w:t xml:space="preserve">utrzymanie oceny. </w:t>
      </w:r>
    </w:p>
    <w:p w14:paraId="469733A3" w14:textId="268F5B18" w:rsidR="000524A3" w:rsidRPr="00690EE6" w:rsidRDefault="000524A3" w:rsidP="00EB7CD0">
      <w:pPr>
        <w:pStyle w:val="Akapitzlist"/>
        <w:numPr>
          <w:ilvl w:val="0"/>
          <w:numId w:val="39"/>
        </w:numPr>
        <w:ind w:left="426"/>
        <w:jc w:val="both"/>
      </w:pPr>
      <w:r w:rsidRPr="00690EE6">
        <w:t xml:space="preserve">Jeśli </w:t>
      </w:r>
      <w:r w:rsidR="00EB7CD0" w:rsidRPr="00690EE6">
        <w:t xml:space="preserve">w terminie na wniesienie uwag na danym </w:t>
      </w:r>
      <w:r w:rsidRPr="00690EE6">
        <w:t>e</w:t>
      </w:r>
      <w:r w:rsidR="00EB7CD0" w:rsidRPr="00690EE6">
        <w:t xml:space="preserve">tapie </w:t>
      </w:r>
      <w:r w:rsidRPr="00690EE6">
        <w:t xml:space="preserve">nie zostaną zgłoszone uwagi przez żadnego z Wnioskodawców albo – w razie ich zgłoszenia - Zespół Oceniający nie rekomenduje zmiany rozstrzygnięcia, to ocena pozostaje w mocy i kończy </w:t>
      </w:r>
      <w:r w:rsidR="00EB7CD0" w:rsidRPr="00690EE6">
        <w:t xml:space="preserve">dany </w:t>
      </w:r>
      <w:r w:rsidRPr="00690EE6">
        <w:t>e</w:t>
      </w:r>
      <w:r w:rsidR="00EB7CD0" w:rsidRPr="00690EE6">
        <w:t xml:space="preserve">tap oceny </w:t>
      </w:r>
      <w:r w:rsidRPr="00690EE6">
        <w:t>w ramach Postępowania.</w:t>
      </w:r>
    </w:p>
    <w:p w14:paraId="7923012D" w14:textId="64A6623C" w:rsidR="00EB7CD0" w:rsidRPr="00690EE6" w:rsidRDefault="00EB7CD0" w:rsidP="00EB7CD0">
      <w:pPr>
        <w:pStyle w:val="Akapitzlist"/>
        <w:numPr>
          <w:ilvl w:val="0"/>
          <w:numId w:val="39"/>
        </w:numPr>
        <w:ind w:left="426"/>
        <w:jc w:val="both"/>
      </w:pPr>
      <w:r w:rsidRPr="00690EE6">
        <w:t>Jeśli Zespół Oceniający</w:t>
      </w:r>
      <w:r w:rsidR="35A11993" w:rsidRPr="00690EE6">
        <w:t>,</w:t>
      </w:r>
      <w:r w:rsidRPr="00690EE6">
        <w:t xml:space="preserve"> po wniesieniu uwag</w:t>
      </w:r>
      <w:r w:rsidR="12DD0A07" w:rsidRPr="00690EE6">
        <w:t>,</w:t>
      </w:r>
      <w:r w:rsidRPr="00690EE6">
        <w:t xml:space="preserve"> rekomenduje dokonanie zmiany, </w:t>
      </w:r>
      <w:r w:rsidR="339BD731" w:rsidRPr="00690EE6">
        <w:t>NCBR</w:t>
      </w:r>
      <w:r w:rsidRPr="00690EE6">
        <w:t xml:space="preserve"> doko</w:t>
      </w:r>
      <w:r w:rsidR="00EC19F8" w:rsidRPr="00690EE6">
        <w:t>nuje zmian</w:t>
      </w:r>
      <w:r w:rsidR="00BC4311" w:rsidRPr="00690EE6">
        <w:t xml:space="preserve"> rozstrzygnięcia </w:t>
      </w:r>
      <w:r w:rsidR="00EC19F8" w:rsidRPr="00690EE6">
        <w:t>zgodnie z Rekomendacją i informuje zainteresowanych Wnioskodawców o ostatecznej ocenie</w:t>
      </w:r>
      <w:r w:rsidR="000673BC" w:rsidRPr="00690EE6">
        <w:t xml:space="preserve"> i publikuje </w:t>
      </w:r>
      <w:r w:rsidR="001E284E" w:rsidRPr="00690EE6">
        <w:t xml:space="preserve">ją </w:t>
      </w:r>
      <w:r w:rsidR="000673BC" w:rsidRPr="00690EE6">
        <w:t>na stronie internetowej</w:t>
      </w:r>
      <w:r w:rsidR="00EC19F8" w:rsidRPr="00690EE6">
        <w:t>.</w:t>
      </w:r>
    </w:p>
    <w:p w14:paraId="063BA71A" w14:textId="3656B327" w:rsidR="00C53D06" w:rsidRPr="00690EE6" w:rsidRDefault="008C0349" w:rsidP="00933314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267" w:name="_Toc53671223"/>
      <w:bookmarkStart w:id="268" w:name="_Toc54726773"/>
      <w:bookmarkStart w:id="269" w:name="_Toc53671224"/>
      <w:bookmarkStart w:id="270" w:name="_Toc54726774"/>
      <w:bookmarkStart w:id="271" w:name="_Toc53671225"/>
      <w:bookmarkStart w:id="272" w:name="_Toc54726775"/>
      <w:bookmarkStart w:id="273" w:name="_Toc53671226"/>
      <w:bookmarkStart w:id="274" w:name="_Toc54726776"/>
      <w:bookmarkStart w:id="275" w:name="_Toc53671227"/>
      <w:bookmarkStart w:id="276" w:name="_Toc54726777"/>
      <w:bookmarkStart w:id="277" w:name="_Toc53671228"/>
      <w:bookmarkStart w:id="278" w:name="_Toc54726778"/>
      <w:bookmarkStart w:id="279" w:name="_Toc53671229"/>
      <w:bookmarkStart w:id="280" w:name="_Toc54726779"/>
      <w:bookmarkStart w:id="281" w:name="_Toc53671230"/>
      <w:bookmarkStart w:id="282" w:name="_Toc54726780"/>
      <w:bookmarkStart w:id="283" w:name="_Toc53671231"/>
      <w:bookmarkStart w:id="284" w:name="_Toc54726781"/>
      <w:bookmarkStart w:id="285" w:name="_Toc53671232"/>
      <w:bookmarkStart w:id="286" w:name="_Toc54726782"/>
      <w:bookmarkStart w:id="287" w:name="_Toc53671233"/>
      <w:bookmarkStart w:id="288" w:name="_Toc54726783"/>
      <w:bookmarkStart w:id="289" w:name="_Toc53671234"/>
      <w:bookmarkStart w:id="290" w:name="_Toc54726784"/>
      <w:bookmarkStart w:id="291" w:name="_Toc53671235"/>
      <w:bookmarkStart w:id="292" w:name="_Toc54726785"/>
      <w:bookmarkStart w:id="293" w:name="_Toc53671236"/>
      <w:bookmarkStart w:id="294" w:name="_Toc54726786"/>
      <w:bookmarkStart w:id="295" w:name="_Toc53671237"/>
      <w:bookmarkStart w:id="296" w:name="_Toc54726787"/>
      <w:bookmarkStart w:id="297" w:name="_Toc53671238"/>
      <w:bookmarkStart w:id="298" w:name="_Toc54726788"/>
      <w:bookmarkStart w:id="299" w:name="_Toc53671239"/>
      <w:bookmarkStart w:id="300" w:name="_Toc54726789"/>
      <w:bookmarkStart w:id="301" w:name="_Toc53671240"/>
      <w:bookmarkStart w:id="302" w:name="_Toc54726790"/>
      <w:bookmarkStart w:id="303" w:name="_Toc53671241"/>
      <w:bookmarkStart w:id="304" w:name="_Toc54726791"/>
      <w:bookmarkStart w:id="305" w:name="_Toc53671242"/>
      <w:bookmarkStart w:id="306" w:name="_Toc54726792"/>
      <w:bookmarkStart w:id="307" w:name="_Toc53671243"/>
      <w:bookmarkStart w:id="308" w:name="_Toc54726793"/>
      <w:bookmarkStart w:id="309" w:name="_Toc53671244"/>
      <w:bookmarkStart w:id="310" w:name="_Toc54726794"/>
      <w:bookmarkStart w:id="311" w:name="_Toc53671245"/>
      <w:bookmarkStart w:id="312" w:name="_Toc54726795"/>
      <w:bookmarkStart w:id="313" w:name="_Toc53671246"/>
      <w:bookmarkStart w:id="314" w:name="_Toc54726796"/>
      <w:bookmarkStart w:id="315" w:name="_Toc53671247"/>
      <w:bookmarkStart w:id="316" w:name="_Toc54726797"/>
      <w:bookmarkStart w:id="317" w:name="_Toc53671248"/>
      <w:bookmarkStart w:id="318" w:name="_Toc54726798"/>
      <w:bookmarkStart w:id="319" w:name="_Toc53671249"/>
      <w:bookmarkStart w:id="320" w:name="_Toc54726799"/>
      <w:bookmarkStart w:id="321" w:name="_Toc53671250"/>
      <w:bookmarkStart w:id="322" w:name="_Toc54726800"/>
      <w:bookmarkStart w:id="323" w:name="_Toc53671251"/>
      <w:bookmarkStart w:id="324" w:name="_Toc54726801"/>
      <w:bookmarkStart w:id="325" w:name="_Toc53671252"/>
      <w:bookmarkStart w:id="326" w:name="_Toc54726802"/>
      <w:bookmarkStart w:id="327" w:name="_Toc53671253"/>
      <w:bookmarkStart w:id="328" w:name="_Toc54726803"/>
      <w:bookmarkStart w:id="329" w:name="_Toc53671254"/>
      <w:bookmarkStart w:id="330" w:name="_Toc54726804"/>
      <w:bookmarkStart w:id="331" w:name="_Toc53671255"/>
      <w:bookmarkStart w:id="332" w:name="_Toc54726805"/>
      <w:bookmarkStart w:id="333" w:name="_Toc53671256"/>
      <w:bookmarkStart w:id="334" w:name="_Toc54726806"/>
      <w:bookmarkStart w:id="335" w:name="_Toc53671257"/>
      <w:bookmarkStart w:id="336" w:name="_Toc54726807"/>
      <w:bookmarkStart w:id="337" w:name="_Toc53671258"/>
      <w:bookmarkStart w:id="338" w:name="_Toc54726808"/>
      <w:bookmarkStart w:id="339" w:name="_Toc53671259"/>
      <w:bookmarkStart w:id="340" w:name="_Toc54726809"/>
      <w:bookmarkStart w:id="341" w:name="_Toc53671260"/>
      <w:bookmarkStart w:id="342" w:name="_Toc54726810"/>
      <w:bookmarkStart w:id="343" w:name="_Toc53671261"/>
      <w:bookmarkStart w:id="344" w:name="_Toc54726811"/>
      <w:bookmarkStart w:id="345" w:name="_Toc53671262"/>
      <w:bookmarkStart w:id="346" w:name="_Toc54726812"/>
      <w:bookmarkStart w:id="347" w:name="_Toc53671263"/>
      <w:bookmarkStart w:id="348" w:name="_Toc54726813"/>
      <w:bookmarkStart w:id="349" w:name="_Toc53671264"/>
      <w:bookmarkStart w:id="350" w:name="_Toc54726814"/>
      <w:bookmarkStart w:id="351" w:name="_Toc53671265"/>
      <w:bookmarkStart w:id="352" w:name="_Toc54726815"/>
      <w:bookmarkStart w:id="353" w:name="_Toc494180647"/>
      <w:bookmarkStart w:id="354" w:name="_Toc496261297"/>
      <w:bookmarkStart w:id="355" w:name="_Toc503863005"/>
      <w:bookmarkStart w:id="356" w:name="_Toc53786430"/>
      <w:bookmarkStart w:id="357" w:name="_Toc54826871"/>
      <w:bookmarkStart w:id="358" w:name="_Toc54730617"/>
      <w:bookmarkStart w:id="359" w:name="_Toc59586227"/>
      <w:bookmarkEnd w:id="137"/>
      <w:bookmarkEnd w:id="138"/>
      <w:bookmarkEnd w:id="265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Zasady dotyczące </w:t>
      </w:r>
      <w:r w:rsidR="007267BB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wykorzystania i podziału </w:t>
      </w:r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praw własności intelektualnej do rezultatów </w:t>
      </w:r>
      <w:bookmarkEnd w:id="353"/>
      <w:bookmarkEnd w:id="354"/>
      <w:bookmarkEnd w:id="355"/>
      <w:r w:rsidR="00390FB3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Przedsięwzięcia</w:t>
      </w:r>
      <w:bookmarkEnd w:id="356"/>
      <w:bookmarkEnd w:id="357"/>
      <w:bookmarkEnd w:id="358"/>
      <w:bookmarkEnd w:id="359"/>
    </w:p>
    <w:p w14:paraId="6FD15BEE" w14:textId="23AD62FE" w:rsidR="00C53D06" w:rsidRPr="00690EE6" w:rsidRDefault="008C0349" w:rsidP="00E52F80">
      <w:pPr>
        <w:pStyle w:val="Akapitzlist"/>
        <w:numPr>
          <w:ilvl w:val="3"/>
          <w:numId w:val="12"/>
        </w:numPr>
        <w:ind w:left="284" w:hanging="284"/>
        <w:jc w:val="both"/>
        <w:rPr>
          <w:rFonts w:cstheme="majorHAnsi"/>
        </w:rPr>
      </w:pPr>
      <w:r w:rsidRPr="00690EE6">
        <w:rPr>
          <w:rFonts w:cstheme="majorHAnsi"/>
        </w:rPr>
        <w:t xml:space="preserve">Zasady dotyczące podziału praw do przedmiotów własności intelektualnej powstałych w ramach realizacji Umowy, pomiędzy </w:t>
      </w:r>
      <w:r w:rsidR="001B1823" w:rsidRPr="00690EE6">
        <w:rPr>
          <w:rFonts w:cstheme="majorHAnsi"/>
        </w:rPr>
        <w:t xml:space="preserve">Uczestników Przedsięwzięcia </w:t>
      </w:r>
      <w:r w:rsidRPr="00690EE6">
        <w:rPr>
          <w:rFonts w:cstheme="majorHAnsi"/>
        </w:rPr>
        <w:t>i NCBR, określone zostały szczegółowo w </w:t>
      </w:r>
      <w:r w:rsidR="007267BB" w:rsidRPr="00690EE6">
        <w:rPr>
          <w:rFonts w:cstheme="majorHAnsi"/>
        </w:rPr>
        <w:t xml:space="preserve">postanowieniach wzoru </w:t>
      </w:r>
      <w:r w:rsidRPr="00690EE6">
        <w:rPr>
          <w:rFonts w:cstheme="majorHAnsi"/>
        </w:rPr>
        <w:t>Umow</w:t>
      </w:r>
      <w:r w:rsidR="00A655DA" w:rsidRPr="00690EE6">
        <w:rPr>
          <w:rFonts w:cstheme="majorHAnsi"/>
        </w:rPr>
        <w:t>y</w:t>
      </w:r>
      <w:r w:rsidRPr="00690EE6">
        <w:rPr>
          <w:rFonts w:cstheme="majorHAnsi"/>
        </w:rPr>
        <w:t>, stanowiące</w:t>
      </w:r>
      <w:r w:rsidR="000C0689" w:rsidRPr="00690EE6">
        <w:rPr>
          <w:rFonts w:cstheme="majorHAnsi"/>
        </w:rPr>
        <w:t>go</w:t>
      </w:r>
      <w:r w:rsidRPr="00690EE6">
        <w:rPr>
          <w:rFonts w:cstheme="majorHAnsi"/>
        </w:rPr>
        <w:t xml:space="preserve"> Załącznik nr </w:t>
      </w:r>
      <w:r w:rsidR="006B296C" w:rsidRPr="00690EE6">
        <w:t>8</w:t>
      </w:r>
      <w:r w:rsidR="00836A29" w:rsidRPr="00690EE6">
        <w:rPr>
          <w:rFonts w:cstheme="majorHAnsi"/>
        </w:rPr>
        <w:t xml:space="preserve"> </w:t>
      </w:r>
      <w:r w:rsidR="003335C7" w:rsidRPr="00690EE6">
        <w:rPr>
          <w:rFonts w:cstheme="majorHAnsi"/>
        </w:rPr>
        <w:t xml:space="preserve">do Regulaminu. </w:t>
      </w:r>
    </w:p>
    <w:p w14:paraId="4DC09E50" w14:textId="5F5D35F8" w:rsidR="00E915E2" w:rsidRPr="00690EE6" w:rsidRDefault="003335C7" w:rsidP="78C54F99">
      <w:pPr>
        <w:pStyle w:val="Akapitzlist"/>
        <w:numPr>
          <w:ilvl w:val="3"/>
          <w:numId w:val="12"/>
        </w:numPr>
        <w:ind w:left="284" w:hanging="284"/>
        <w:jc w:val="both"/>
        <w:rPr>
          <w:rFonts w:cstheme="majorBidi"/>
          <w:b/>
          <w:bCs/>
        </w:rPr>
      </w:pPr>
      <w:r w:rsidRPr="00690EE6">
        <w:rPr>
          <w:rFonts w:cstheme="majorBidi"/>
        </w:rPr>
        <w:t xml:space="preserve">W każdym </w:t>
      </w:r>
      <w:r w:rsidR="000673BC" w:rsidRPr="00690EE6">
        <w:rPr>
          <w:rFonts w:cstheme="majorBidi"/>
        </w:rPr>
        <w:t>przypadku</w:t>
      </w:r>
      <w:r w:rsidRPr="00690EE6">
        <w:rPr>
          <w:rFonts w:cstheme="majorBidi"/>
        </w:rPr>
        <w:t xml:space="preserve"> </w:t>
      </w:r>
      <w:r w:rsidR="00EB149A" w:rsidRPr="00690EE6">
        <w:rPr>
          <w:rFonts w:cstheme="majorBidi"/>
        </w:rPr>
        <w:t>zamiarem Centrum jest</w:t>
      </w:r>
      <w:r w:rsidR="00D65CB8" w:rsidRPr="00690EE6">
        <w:rPr>
          <w:rFonts w:cstheme="majorBidi"/>
        </w:rPr>
        <w:t>,</w:t>
      </w:r>
      <w:r w:rsidR="00EB149A" w:rsidRPr="00690EE6">
        <w:rPr>
          <w:rFonts w:cstheme="majorBidi"/>
        </w:rPr>
        <w:t xml:space="preserve"> </w:t>
      </w:r>
      <w:r w:rsidR="00D65CB8" w:rsidRPr="00690EE6">
        <w:rPr>
          <w:rFonts w:cstheme="majorBidi"/>
        </w:rPr>
        <w:t>a</w:t>
      </w:r>
      <w:r w:rsidR="00EB149A" w:rsidRPr="00690EE6">
        <w:rPr>
          <w:rFonts w:cstheme="majorBidi"/>
        </w:rPr>
        <w:t xml:space="preserve">by </w:t>
      </w:r>
      <w:r w:rsidR="008C0349" w:rsidRPr="00690EE6">
        <w:rPr>
          <w:rFonts w:cstheme="majorBidi"/>
        </w:rPr>
        <w:t xml:space="preserve">Umowa przewidywała zasady dotyczące podziału uprawnień do </w:t>
      </w:r>
      <w:r w:rsidR="006B2C91" w:rsidRPr="00690EE6">
        <w:rPr>
          <w:rFonts w:cstheme="majorBidi"/>
        </w:rPr>
        <w:t>W</w:t>
      </w:r>
      <w:r w:rsidR="008C0349" w:rsidRPr="00690EE6">
        <w:rPr>
          <w:rFonts w:cstheme="majorBidi"/>
        </w:rPr>
        <w:t xml:space="preserve">yników </w:t>
      </w:r>
      <w:r w:rsidR="006B2C91" w:rsidRPr="00690EE6">
        <w:rPr>
          <w:rFonts w:cstheme="majorBidi"/>
        </w:rPr>
        <w:t>Prac B+R</w:t>
      </w:r>
      <w:r w:rsidR="4EE11EFE" w:rsidRPr="00690EE6">
        <w:rPr>
          <w:rFonts w:cstheme="majorBidi"/>
        </w:rPr>
        <w:t>,</w:t>
      </w:r>
      <w:r w:rsidR="006B2C91" w:rsidRPr="00690EE6">
        <w:rPr>
          <w:rFonts w:cstheme="majorBidi"/>
        </w:rPr>
        <w:t xml:space="preserve"> prowadzonych w ramach </w:t>
      </w:r>
      <w:r w:rsidR="00390FB3" w:rsidRPr="00690EE6">
        <w:rPr>
          <w:rFonts w:cstheme="majorBidi"/>
        </w:rPr>
        <w:t>Przedsięwzięcia</w:t>
      </w:r>
      <w:r w:rsidR="008C0349" w:rsidRPr="00690EE6">
        <w:rPr>
          <w:rFonts w:cstheme="majorBidi"/>
        </w:rPr>
        <w:t xml:space="preserve">, będących </w:t>
      </w:r>
      <w:r w:rsidR="006B2C91" w:rsidRPr="00690EE6">
        <w:rPr>
          <w:rFonts w:cstheme="majorBidi"/>
        </w:rPr>
        <w:t>W</w:t>
      </w:r>
      <w:r w:rsidR="008C0349" w:rsidRPr="00690EE6">
        <w:rPr>
          <w:rFonts w:cstheme="majorBidi"/>
        </w:rPr>
        <w:t>ynikiem</w:t>
      </w:r>
      <w:r w:rsidR="006B2C91" w:rsidRPr="00690EE6">
        <w:rPr>
          <w:rFonts w:cstheme="majorBidi"/>
        </w:rPr>
        <w:t xml:space="preserve"> Prac</w:t>
      </w:r>
      <w:r w:rsidR="008C0349" w:rsidRPr="00690EE6">
        <w:rPr>
          <w:rFonts w:cstheme="majorBidi"/>
        </w:rPr>
        <w:t xml:space="preserve"> </w:t>
      </w:r>
      <w:r w:rsidR="000C0689" w:rsidRPr="00690EE6">
        <w:rPr>
          <w:rFonts w:cstheme="majorBidi"/>
        </w:rPr>
        <w:t xml:space="preserve">poszczególnych Etapów: </w:t>
      </w:r>
      <w:r w:rsidR="00293D64" w:rsidRPr="00690EE6">
        <w:rPr>
          <w:rFonts w:cstheme="majorBidi"/>
        </w:rPr>
        <w:t xml:space="preserve">Etapu </w:t>
      </w:r>
      <w:r w:rsidR="008C0349" w:rsidRPr="00690EE6">
        <w:rPr>
          <w:rFonts w:cstheme="majorBidi"/>
        </w:rPr>
        <w:t>I</w:t>
      </w:r>
      <w:r w:rsidR="001B1823" w:rsidRPr="00690EE6">
        <w:rPr>
          <w:rFonts w:cstheme="majorBidi"/>
        </w:rPr>
        <w:t xml:space="preserve"> i</w:t>
      </w:r>
      <w:r w:rsidR="00293D64" w:rsidRPr="00690EE6">
        <w:rPr>
          <w:rFonts w:cstheme="majorBidi"/>
        </w:rPr>
        <w:t xml:space="preserve"> Etapu </w:t>
      </w:r>
      <w:r w:rsidR="008C0349" w:rsidRPr="00690EE6">
        <w:rPr>
          <w:rFonts w:cstheme="majorBidi"/>
        </w:rPr>
        <w:t>II, w tym wyników stanowiących przedmiot praw własności intelektualnej, w</w:t>
      </w:r>
      <w:r w:rsidR="00293D64" w:rsidRPr="00690EE6">
        <w:rPr>
          <w:rFonts w:cstheme="majorBidi"/>
        </w:rPr>
        <w:t> </w:t>
      </w:r>
      <w:r w:rsidR="008C0349" w:rsidRPr="00690EE6">
        <w:rPr>
          <w:rFonts w:cstheme="majorBidi"/>
        </w:rPr>
        <w:t xml:space="preserve">sposób </w:t>
      </w:r>
      <w:r w:rsidR="003D4AD2" w:rsidRPr="00690EE6">
        <w:rPr>
          <w:rFonts w:cstheme="majorBidi"/>
        </w:rPr>
        <w:t>w</w:t>
      </w:r>
      <w:r w:rsidR="008D227C" w:rsidRPr="00690EE6">
        <w:rPr>
          <w:rFonts w:cstheme="majorBidi"/>
        </w:rPr>
        <w:t> </w:t>
      </w:r>
      <w:r w:rsidR="003D4AD2" w:rsidRPr="00690EE6">
        <w:rPr>
          <w:rFonts w:cstheme="majorBidi"/>
        </w:rPr>
        <w:t xml:space="preserve">największym stopniu </w:t>
      </w:r>
      <w:r w:rsidR="002D78A0" w:rsidRPr="00690EE6">
        <w:rPr>
          <w:rFonts w:cstheme="majorBidi"/>
        </w:rPr>
        <w:t xml:space="preserve">uwzględniający </w:t>
      </w:r>
      <w:r w:rsidR="231CF472" w:rsidRPr="00690EE6">
        <w:rPr>
          <w:rFonts w:cstheme="majorBidi"/>
        </w:rPr>
        <w:t>Wymagania</w:t>
      </w:r>
      <w:r w:rsidR="002D78A0" w:rsidRPr="00690EE6">
        <w:rPr>
          <w:rFonts w:cstheme="majorBidi"/>
        </w:rPr>
        <w:t xml:space="preserve"> wskazane</w:t>
      </w:r>
      <w:r w:rsidR="007B6F49" w:rsidRPr="00690EE6">
        <w:rPr>
          <w:rFonts w:cstheme="majorBidi"/>
        </w:rPr>
        <w:t xml:space="preserve"> </w:t>
      </w:r>
      <w:r w:rsidR="00C53D06" w:rsidRPr="00690EE6">
        <w:rPr>
          <w:rFonts w:cstheme="majorBidi"/>
        </w:rPr>
        <w:t>w przytoczonych w treści Regulaminu Zasad</w:t>
      </w:r>
      <w:r w:rsidR="00E95116" w:rsidRPr="00690EE6">
        <w:rPr>
          <w:rFonts w:cstheme="majorBidi"/>
        </w:rPr>
        <w:t>ach</w:t>
      </w:r>
      <w:r w:rsidR="00C53D06" w:rsidRPr="00690EE6">
        <w:rPr>
          <w:rFonts w:cstheme="majorBidi"/>
        </w:rPr>
        <w:t xml:space="preserve"> Ramowych</w:t>
      </w:r>
      <w:r w:rsidR="00295C42" w:rsidRPr="00690EE6">
        <w:rPr>
          <w:rFonts w:cstheme="majorBidi"/>
        </w:rPr>
        <w:t>,</w:t>
      </w:r>
      <w:r w:rsidR="00295C42" w:rsidRPr="00690EE6">
        <w:t xml:space="preserve"> z uwzględnieniem celów Przedsięwzięcia określonych w Rozdziale </w:t>
      </w:r>
      <w:r w:rsidRPr="00690EE6">
        <w:fldChar w:fldCharType="begin"/>
      </w:r>
      <w:r w:rsidRPr="00690EE6">
        <w:instrText xml:space="preserve"> REF _Ref52630528 \n \h  \* MERGEFORMAT </w:instrText>
      </w:r>
      <w:r w:rsidRPr="00690EE6">
        <w:fldChar w:fldCharType="separate"/>
      </w:r>
      <w:r w:rsidR="00FA6E7B">
        <w:t>I</w:t>
      </w:r>
      <w:r w:rsidRPr="00690EE6">
        <w:fldChar w:fldCharType="end"/>
      </w:r>
      <w:r w:rsidR="00C53D06" w:rsidRPr="00690EE6">
        <w:rPr>
          <w:rFonts w:cstheme="majorBidi"/>
        </w:rPr>
        <w:t>.</w:t>
      </w:r>
    </w:p>
    <w:p w14:paraId="48AF9B00" w14:textId="729D92FA" w:rsidR="00AA1C84" w:rsidRPr="00690EE6" w:rsidRDefault="008C0349" w:rsidP="00933314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360" w:name="_Toc494180648"/>
      <w:bookmarkStart w:id="361" w:name="_Ref495406023"/>
      <w:bookmarkStart w:id="362" w:name="_Ref495406036"/>
      <w:bookmarkStart w:id="363" w:name="_Ref495411273"/>
      <w:bookmarkStart w:id="364" w:name="_Ref495413649"/>
      <w:bookmarkStart w:id="365" w:name="_Ref495414064"/>
      <w:bookmarkStart w:id="366" w:name="_Ref495414078"/>
      <w:bookmarkStart w:id="367" w:name="_Ref495417463"/>
      <w:bookmarkStart w:id="368" w:name="_Ref495486285"/>
      <w:bookmarkStart w:id="369" w:name="_Ref495583897"/>
      <w:bookmarkStart w:id="370" w:name="_Ref495586441"/>
      <w:bookmarkStart w:id="371" w:name="_Ref495916476"/>
      <w:bookmarkStart w:id="372" w:name="_Ref495918951"/>
      <w:bookmarkStart w:id="373" w:name="_Ref495924877"/>
      <w:bookmarkStart w:id="374" w:name="_Ref495934636"/>
      <w:bookmarkStart w:id="375" w:name="_Toc496261298"/>
      <w:bookmarkStart w:id="376" w:name="_Toc503863006"/>
      <w:bookmarkStart w:id="377" w:name="_Ref508784902"/>
      <w:bookmarkStart w:id="378" w:name="_Ref52646295"/>
      <w:bookmarkStart w:id="379" w:name="_Ref54707550"/>
      <w:bookmarkStart w:id="380" w:name="_Toc53786431"/>
      <w:bookmarkStart w:id="381" w:name="_Toc54826872"/>
      <w:bookmarkStart w:id="382" w:name="_Toc54730618"/>
      <w:bookmarkStart w:id="383" w:name="_Toc59586228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lastRenderedPageBreak/>
        <w:t xml:space="preserve">Budżet </w:t>
      </w:r>
      <w:r w:rsidR="00390FB3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Przedsięwzięcia</w:t>
      </w:r>
      <w:r w:rsidR="00DE4B40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i </w:t>
      </w:r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zasady 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r w:rsidR="00C216F2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zapłaty wynagrodzenia</w:t>
      </w:r>
      <w:bookmarkEnd w:id="379"/>
      <w:bookmarkEnd w:id="380"/>
      <w:bookmarkEnd w:id="381"/>
      <w:bookmarkEnd w:id="382"/>
      <w:bookmarkEnd w:id="383"/>
    </w:p>
    <w:p w14:paraId="32EA96F4" w14:textId="41A9DAE4" w:rsidR="00C53D06" w:rsidRPr="00690EE6" w:rsidRDefault="00CA056E" w:rsidP="00E52F80">
      <w:pPr>
        <w:pStyle w:val="Akapitzlist"/>
        <w:numPr>
          <w:ilvl w:val="0"/>
          <w:numId w:val="23"/>
        </w:numPr>
        <w:ind w:left="284" w:hanging="284"/>
        <w:jc w:val="both"/>
      </w:pPr>
      <w:bookmarkStart w:id="384" w:name="_Ref496089061"/>
      <w:r w:rsidRPr="00690EE6">
        <w:rPr>
          <w:rFonts w:cstheme="majorHAnsi"/>
        </w:rPr>
        <w:t>Całkowity</w:t>
      </w:r>
      <w:r w:rsidRPr="00690EE6">
        <w:t xml:space="preserve"> budżet </w:t>
      </w:r>
      <w:r w:rsidR="00390FB3" w:rsidRPr="00690EE6">
        <w:t>Przedsięwzięcia</w:t>
      </w:r>
      <w:r w:rsidRPr="00690EE6">
        <w:t xml:space="preserve"> wynosi</w:t>
      </w:r>
      <w:r w:rsidR="00DD4EF4" w:rsidRPr="00690EE6">
        <w:rPr>
          <w:b/>
        </w:rPr>
        <w:t xml:space="preserve"> </w:t>
      </w:r>
      <w:r w:rsidR="002F0052">
        <w:rPr>
          <w:b/>
        </w:rPr>
        <w:t>32</w:t>
      </w:r>
      <w:r w:rsidR="00F44CD5" w:rsidRPr="00690EE6">
        <w:rPr>
          <w:b/>
        </w:rPr>
        <w:t> 500 000</w:t>
      </w:r>
      <w:r w:rsidR="00AC5A31" w:rsidRPr="00690EE6">
        <w:t xml:space="preserve"> </w:t>
      </w:r>
      <w:r w:rsidRPr="00690EE6">
        <w:rPr>
          <w:b/>
        </w:rPr>
        <w:t xml:space="preserve">zł (słownie: </w:t>
      </w:r>
      <w:r w:rsidR="002F0052">
        <w:rPr>
          <w:b/>
        </w:rPr>
        <w:t>trzydzieści dwa</w:t>
      </w:r>
      <w:r w:rsidR="00F44CD5" w:rsidRPr="00690EE6">
        <w:rPr>
          <w:b/>
        </w:rPr>
        <w:t xml:space="preserve"> milion</w:t>
      </w:r>
      <w:r w:rsidR="002F0052">
        <w:rPr>
          <w:b/>
        </w:rPr>
        <w:t>y</w:t>
      </w:r>
      <w:r w:rsidR="00F44CD5" w:rsidRPr="00690EE6">
        <w:rPr>
          <w:b/>
        </w:rPr>
        <w:t xml:space="preserve"> pięćset tysięcy</w:t>
      </w:r>
      <w:r w:rsidR="00AC5A31" w:rsidRPr="00690EE6">
        <w:rPr>
          <w:b/>
        </w:rPr>
        <w:t xml:space="preserve"> </w:t>
      </w:r>
      <w:r w:rsidRPr="00690EE6">
        <w:rPr>
          <w:b/>
        </w:rPr>
        <w:t>złotych)</w:t>
      </w:r>
      <w:r w:rsidR="00A738B3" w:rsidRPr="00690EE6">
        <w:rPr>
          <w:b/>
        </w:rPr>
        <w:t xml:space="preserve"> brutto</w:t>
      </w:r>
      <w:r w:rsidRPr="00690EE6">
        <w:rPr>
          <w:b/>
        </w:rPr>
        <w:t>.</w:t>
      </w:r>
    </w:p>
    <w:p w14:paraId="6CADCD0E" w14:textId="5845A210" w:rsidR="00C53D06" w:rsidRPr="00690EE6" w:rsidRDefault="00CA056E" w:rsidP="00E52F80">
      <w:pPr>
        <w:pStyle w:val="Akapitzlist"/>
        <w:numPr>
          <w:ilvl w:val="0"/>
          <w:numId w:val="23"/>
        </w:numPr>
        <w:ind w:left="284" w:hanging="284"/>
        <w:jc w:val="both"/>
      </w:pPr>
      <w:r w:rsidRPr="00690EE6">
        <w:t xml:space="preserve">Budżet </w:t>
      </w:r>
      <w:r w:rsidR="00390FB3" w:rsidRPr="00690EE6">
        <w:t>Przedsięwzięcia</w:t>
      </w:r>
      <w:r w:rsidRPr="00690EE6">
        <w:t xml:space="preserve"> z podziałem na </w:t>
      </w:r>
      <w:r w:rsidR="0072148A" w:rsidRPr="00690EE6">
        <w:t xml:space="preserve">Etapy </w:t>
      </w:r>
      <w:r w:rsidRPr="00690EE6">
        <w:t>określa</w:t>
      </w:r>
      <w:r w:rsidR="00C53D06" w:rsidRPr="00690EE6">
        <w:t xml:space="preserve"> poniższa</w:t>
      </w:r>
      <w:r w:rsidRPr="00690EE6">
        <w:t xml:space="preserve"> tabela.</w:t>
      </w:r>
    </w:p>
    <w:p w14:paraId="419D2F2F" w14:textId="42FEF5A7" w:rsidR="007E10BB" w:rsidRPr="00690EE6" w:rsidRDefault="007E10BB" w:rsidP="007E10BB">
      <w:pPr>
        <w:pStyle w:val="Akapitzlist"/>
        <w:ind w:left="284"/>
        <w:jc w:val="both"/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129"/>
        <w:gridCol w:w="2268"/>
        <w:gridCol w:w="2410"/>
        <w:gridCol w:w="2969"/>
      </w:tblGrid>
      <w:tr w:rsidR="00A87389" w:rsidRPr="00690EE6" w14:paraId="61DA2EC1" w14:textId="77777777" w:rsidTr="00D87F5B">
        <w:tc>
          <w:tcPr>
            <w:tcW w:w="1129" w:type="dxa"/>
            <w:shd w:val="clear" w:color="auto" w:fill="A8D08D" w:themeFill="accent6" w:themeFillTint="99"/>
            <w:vAlign w:val="center"/>
          </w:tcPr>
          <w:p w14:paraId="4224D4C9" w14:textId="05669B08" w:rsidR="00A87389" w:rsidRPr="00690EE6" w:rsidRDefault="00A87389" w:rsidP="00A87389">
            <w:pPr>
              <w:pStyle w:val="Akapitzlist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Etap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14:paraId="7D6DC459" w14:textId="79DFAB92" w:rsidR="00A87389" w:rsidRPr="00690EE6" w:rsidRDefault="00A87389" w:rsidP="00A87389">
            <w:pPr>
              <w:pStyle w:val="Akapitzlist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 xml:space="preserve">Maksymalne wynagrodzenie brutto za realizację Etapu na jednego </w:t>
            </w:r>
            <w:r w:rsidR="000D1A8B" w:rsidRPr="00690EE6">
              <w:rPr>
                <w:sz w:val="18"/>
              </w:rPr>
              <w:t>Uczestnika Przedsięwzięcia</w:t>
            </w:r>
          </w:p>
          <w:p w14:paraId="1A0403D4" w14:textId="696F4FD1" w:rsidR="00037DA1" w:rsidRPr="00690EE6" w:rsidRDefault="00037DA1" w:rsidP="00A87389">
            <w:pPr>
              <w:pStyle w:val="Akapitzlist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[PLN brutto]</w:t>
            </w:r>
          </w:p>
        </w:tc>
        <w:tc>
          <w:tcPr>
            <w:tcW w:w="2410" w:type="dxa"/>
            <w:shd w:val="clear" w:color="auto" w:fill="A8D08D" w:themeFill="accent6" w:themeFillTint="99"/>
            <w:vAlign w:val="center"/>
          </w:tcPr>
          <w:p w14:paraId="2713A991" w14:textId="14C5FE85" w:rsidR="00A87389" w:rsidRPr="00690EE6" w:rsidRDefault="00A87389" w:rsidP="00A87389">
            <w:pPr>
              <w:pStyle w:val="Akapitzlist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 xml:space="preserve">Maksymalna liczba </w:t>
            </w:r>
            <w:r w:rsidR="000D1A8B" w:rsidRPr="00690EE6">
              <w:rPr>
                <w:sz w:val="18"/>
              </w:rPr>
              <w:t xml:space="preserve">Uczestników Przedsięwzięcia </w:t>
            </w:r>
            <w:r w:rsidRPr="00690EE6">
              <w:rPr>
                <w:sz w:val="18"/>
              </w:rPr>
              <w:t>w danym Etapie</w:t>
            </w:r>
          </w:p>
        </w:tc>
        <w:tc>
          <w:tcPr>
            <w:tcW w:w="2969" w:type="dxa"/>
            <w:shd w:val="clear" w:color="auto" w:fill="A8D08D" w:themeFill="accent6" w:themeFillTint="99"/>
            <w:vAlign w:val="center"/>
          </w:tcPr>
          <w:p w14:paraId="78EBF4D6" w14:textId="0AC1FF2C" w:rsidR="00A87389" w:rsidRPr="00690EE6" w:rsidRDefault="00037DA1" w:rsidP="00037DA1">
            <w:pPr>
              <w:pStyle w:val="Akapitzlist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 xml:space="preserve">Całkowite maksymalne wynagrodzenie brutto za realizację danego Etapu przez wszystkich </w:t>
            </w:r>
            <w:r w:rsidR="000D1A8B" w:rsidRPr="00690EE6">
              <w:rPr>
                <w:sz w:val="18"/>
              </w:rPr>
              <w:t>Uczestników Przedsięwzięcia</w:t>
            </w:r>
          </w:p>
          <w:p w14:paraId="385CF971" w14:textId="3EA646F2" w:rsidR="00037DA1" w:rsidRPr="00690EE6" w:rsidRDefault="00037DA1" w:rsidP="00037DA1">
            <w:pPr>
              <w:pStyle w:val="Akapitzlist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[PLN brutto]</w:t>
            </w:r>
          </w:p>
        </w:tc>
      </w:tr>
      <w:tr w:rsidR="00A87389" w:rsidRPr="00690EE6" w14:paraId="0E21E5FC" w14:textId="77777777" w:rsidTr="00D87F5B">
        <w:trPr>
          <w:trHeight w:val="851"/>
        </w:trPr>
        <w:tc>
          <w:tcPr>
            <w:tcW w:w="1129" w:type="dxa"/>
            <w:shd w:val="clear" w:color="auto" w:fill="E2EFD9" w:themeFill="accent6" w:themeFillTint="33"/>
            <w:vAlign w:val="center"/>
          </w:tcPr>
          <w:p w14:paraId="0A407FA1" w14:textId="7E8C7959" w:rsidR="00A87389" w:rsidRPr="00690EE6" w:rsidRDefault="00037DA1" w:rsidP="00037DA1">
            <w:pPr>
              <w:pStyle w:val="Akapitzlist"/>
              <w:spacing w:line="360" w:lineRule="auto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Etap I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676CEAF9" w14:textId="78F92541" w:rsidR="00A87389" w:rsidRPr="00690EE6" w:rsidRDefault="00037DA1" w:rsidP="00037DA1">
            <w:pPr>
              <w:pStyle w:val="Akapitzlist"/>
              <w:spacing w:line="360" w:lineRule="auto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3 </w:t>
            </w:r>
            <w:r w:rsidR="002F0052">
              <w:rPr>
                <w:sz w:val="18"/>
              </w:rPr>
              <w:t>75</w:t>
            </w:r>
            <w:r w:rsidRPr="00690EE6">
              <w:rPr>
                <w:sz w:val="18"/>
              </w:rPr>
              <w:t>0 000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587F4818" w14:textId="2BB9733E" w:rsidR="00A87389" w:rsidRPr="00690EE6" w:rsidRDefault="00037DA1" w:rsidP="00037DA1">
            <w:pPr>
              <w:pStyle w:val="Akapitzlist"/>
              <w:spacing w:line="360" w:lineRule="auto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4</w:t>
            </w:r>
          </w:p>
        </w:tc>
        <w:tc>
          <w:tcPr>
            <w:tcW w:w="2969" w:type="dxa"/>
            <w:shd w:val="clear" w:color="auto" w:fill="E2EFD9" w:themeFill="accent6" w:themeFillTint="33"/>
            <w:vAlign w:val="center"/>
          </w:tcPr>
          <w:p w14:paraId="25FDA14E" w14:textId="0F856101" w:rsidR="00A87389" w:rsidRPr="00690EE6" w:rsidRDefault="00037DA1" w:rsidP="00037DA1">
            <w:pPr>
              <w:pStyle w:val="Akapitzlist"/>
              <w:spacing w:line="360" w:lineRule="auto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1</w:t>
            </w:r>
            <w:r w:rsidR="002F0052">
              <w:rPr>
                <w:sz w:val="18"/>
              </w:rPr>
              <w:t>5</w:t>
            </w:r>
            <w:r w:rsidRPr="00690EE6">
              <w:rPr>
                <w:sz w:val="18"/>
              </w:rPr>
              <w:t> 000 000</w:t>
            </w:r>
          </w:p>
        </w:tc>
      </w:tr>
      <w:tr w:rsidR="00A87389" w:rsidRPr="00690EE6" w14:paraId="74C4BDFB" w14:textId="77777777" w:rsidTr="00D87F5B">
        <w:trPr>
          <w:trHeight w:val="851"/>
        </w:trPr>
        <w:tc>
          <w:tcPr>
            <w:tcW w:w="1129" w:type="dxa"/>
            <w:shd w:val="clear" w:color="auto" w:fill="E2EFD9" w:themeFill="accent6" w:themeFillTint="33"/>
            <w:vAlign w:val="center"/>
          </w:tcPr>
          <w:p w14:paraId="4580B450" w14:textId="44F0C8F0" w:rsidR="00A87389" w:rsidRPr="00690EE6" w:rsidRDefault="00037DA1" w:rsidP="00037DA1">
            <w:pPr>
              <w:pStyle w:val="Akapitzlist"/>
              <w:spacing w:line="360" w:lineRule="auto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Etap II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75922AA4" w14:textId="5E41A527" w:rsidR="00A87389" w:rsidRPr="00690EE6" w:rsidRDefault="00037DA1" w:rsidP="00037DA1">
            <w:pPr>
              <w:pStyle w:val="Akapitzlist"/>
              <w:spacing w:line="360" w:lineRule="auto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1</w:t>
            </w:r>
            <w:r w:rsidR="002F0052">
              <w:rPr>
                <w:sz w:val="18"/>
              </w:rPr>
              <w:t>7</w:t>
            </w:r>
            <w:r w:rsidRPr="00690EE6">
              <w:rPr>
                <w:sz w:val="18"/>
              </w:rPr>
              <w:t> 500 000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037ABDA8" w14:textId="5D61F6E7" w:rsidR="00A87389" w:rsidRPr="00690EE6" w:rsidRDefault="00037DA1" w:rsidP="00037DA1">
            <w:pPr>
              <w:pStyle w:val="Akapitzlist"/>
              <w:spacing w:line="360" w:lineRule="auto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1</w:t>
            </w:r>
          </w:p>
        </w:tc>
        <w:tc>
          <w:tcPr>
            <w:tcW w:w="2969" w:type="dxa"/>
            <w:shd w:val="clear" w:color="auto" w:fill="E2EFD9" w:themeFill="accent6" w:themeFillTint="33"/>
            <w:vAlign w:val="center"/>
          </w:tcPr>
          <w:p w14:paraId="16CA950C" w14:textId="5320EB78" w:rsidR="00A87389" w:rsidRPr="00690EE6" w:rsidRDefault="00037DA1" w:rsidP="00865F66">
            <w:pPr>
              <w:pStyle w:val="Akapitzlist"/>
              <w:spacing w:line="360" w:lineRule="auto"/>
              <w:ind w:left="0"/>
              <w:jc w:val="center"/>
              <w:rPr>
                <w:sz w:val="18"/>
              </w:rPr>
            </w:pPr>
            <w:r w:rsidRPr="00690EE6">
              <w:rPr>
                <w:sz w:val="18"/>
              </w:rPr>
              <w:t>1</w:t>
            </w:r>
            <w:r w:rsidR="002F0052">
              <w:rPr>
                <w:sz w:val="18"/>
              </w:rPr>
              <w:t>7</w:t>
            </w:r>
            <w:r w:rsidRPr="00690EE6">
              <w:rPr>
                <w:sz w:val="18"/>
              </w:rPr>
              <w:t> 500 000</w:t>
            </w:r>
          </w:p>
        </w:tc>
      </w:tr>
    </w:tbl>
    <w:p w14:paraId="34C8C1BB" w14:textId="77777777" w:rsidR="00A87389" w:rsidRPr="00690EE6" w:rsidRDefault="00A87389" w:rsidP="007E10BB">
      <w:pPr>
        <w:pStyle w:val="Akapitzlist"/>
        <w:ind w:left="284"/>
        <w:jc w:val="both"/>
      </w:pPr>
    </w:p>
    <w:p w14:paraId="431D5D70" w14:textId="2257C490" w:rsidR="00AC5A31" w:rsidRPr="00690EE6" w:rsidRDefault="3DD22558" w:rsidP="00E52F80">
      <w:pPr>
        <w:pStyle w:val="Akapitzlist"/>
        <w:numPr>
          <w:ilvl w:val="0"/>
          <w:numId w:val="23"/>
        </w:numPr>
        <w:ind w:left="284" w:hanging="284"/>
        <w:jc w:val="both"/>
      </w:pPr>
      <w:r w:rsidRPr="00690EE6">
        <w:rPr>
          <w:b/>
          <w:bCs/>
        </w:rPr>
        <w:t xml:space="preserve">Maksymalny poziom </w:t>
      </w:r>
      <w:r w:rsidR="3EE45B94" w:rsidRPr="00690EE6">
        <w:rPr>
          <w:b/>
          <w:bCs/>
        </w:rPr>
        <w:t xml:space="preserve">wynagrodzenia </w:t>
      </w:r>
      <w:r w:rsidRPr="00690EE6">
        <w:rPr>
          <w:b/>
          <w:bCs/>
        </w:rPr>
        <w:t xml:space="preserve">jednego </w:t>
      </w:r>
      <w:r w:rsidR="3461037F" w:rsidRPr="00690EE6">
        <w:rPr>
          <w:b/>
          <w:bCs/>
        </w:rPr>
        <w:t>Uczestnika Przedsięwzięcia</w:t>
      </w:r>
      <w:r w:rsidRPr="00690EE6">
        <w:rPr>
          <w:b/>
          <w:bCs/>
        </w:rPr>
        <w:t xml:space="preserve"> </w:t>
      </w:r>
      <w:r w:rsidR="3EE45B94" w:rsidRPr="00690EE6">
        <w:rPr>
          <w:b/>
          <w:bCs/>
        </w:rPr>
        <w:t xml:space="preserve">w ramach </w:t>
      </w:r>
      <w:r w:rsidRPr="00690EE6">
        <w:rPr>
          <w:b/>
          <w:bCs/>
        </w:rPr>
        <w:t>Umowy</w:t>
      </w:r>
      <w:r w:rsidR="137EC049" w:rsidRPr="00690EE6">
        <w:rPr>
          <w:b/>
          <w:bCs/>
        </w:rPr>
        <w:t xml:space="preserve"> </w:t>
      </w:r>
      <w:r w:rsidR="137EC049" w:rsidRPr="00690EE6">
        <w:t>(jego</w:t>
      </w:r>
      <w:r w:rsidR="137EC049" w:rsidRPr="00690EE6">
        <w:rPr>
          <w:b/>
          <w:bCs/>
        </w:rPr>
        <w:t xml:space="preserve"> </w:t>
      </w:r>
      <w:r w:rsidR="137EC049" w:rsidRPr="00690EE6">
        <w:t>wynagrodzenia)</w:t>
      </w:r>
      <w:r w:rsidR="2A7BA198" w:rsidRPr="00690EE6">
        <w:t>,</w:t>
      </w:r>
      <w:r w:rsidR="342EF31F" w:rsidRPr="00690EE6">
        <w:t xml:space="preserve"> wskazany we Wniosku</w:t>
      </w:r>
      <w:r w:rsidRPr="00690EE6">
        <w:t xml:space="preserve">, </w:t>
      </w:r>
      <w:r w:rsidR="342EF31F" w:rsidRPr="00690EE6">
        <w:t xml:space="preserve">obejmujący jego świadczenia </w:t>
      </w:r>
      <w:r w:rsidRPr="00690EE6">
        <w:t xml:space="preserve">w ramach </w:t>
      </w:r>
      <w:r w:rsidR="342EF31F" w:rsidRPr="00690EE6">
        <w:t xml:space="preserve">Umowy z rozbiciem na wynagrodzenie za wykonanie </w:t>
      </w:r>
      <w:r w:rsidR="04920071" w:rsidRPr="00690EE6">
        <w:t xml:space="preserve">każdego z Etapów: </w:t>
      </w:r>
      <w:r w:rsidR="5ECCDD1C" w:rsidRPr="00690EE6">
        <w:t>Etap</w:t>
      </w:r>
      <w:r w:rsidR="342EF31F" w:rsidRPr="00690EE6">
        <w:t>u</w:t>
      </w:r>
      <w:r w:rsidR="5ECCDD1C" w:rsidRPr="00690EE6">
        <w:t xml:space="preserve"> I</w:t>
      </w:r>
      <w:r w:rsidR="794FB628" w:rsidRPr="00690EE6">
        <w:t xml:space="preserve"> i </w:t>
      </w:r>
      <w:r w:rsidR="342EF31F" w:rsidRPr="00690EE6">
        <w:t xml:space="preserve">Etapu </w:t>
      </w:r>
      <w:r w:rsidR="5ECCDD1C" w:rsidRPr="00690EE6">
        <w:t>II</w:t>
      </w:r>
      <w:r w:rsidR="4D10F035" w:rsidRPr="00690EE6">
        <w:t>,</w:t>
      </w:r>
      <w:r w:rsidR="5ECCDD1C" w:rsidRPr="00690EE6">
        <w:t xml:space="preserve"> </w:t>
      </w:r>
      <w:r w:rsidRPr="00690EE6">
        <w:t xml:space="preserve">nie może przekroczyć kwot </w:t>
      </w:r>
      <w:r w:rsidR="000D1A8B" w:rsidRPr="00690EE6">
        <w:t xml:space="preserve">brutto </w:t>
      </w:r>
      <w:r w:rsidRPr="00690EE6">
        <w:t>wynikających z</w:t>
      </w:r>
      <w:r w:rsidR="5ECCDD1C" w:rsidRPr="00690EE6">
        <w:t> </w:t>
      </w:r>
      <w:r w:rsidRPr="00690EE6">
        <w:t xml:space="preserve">określonych w Regulaminie maksymalnych kwot </w:t>
      </w:r>
      <w:r w:rsidR="342EF31F" w:rsidRPr="00690EE6">
        <w:t>przypadających na dany Etap</w:t>
      </w:r>
      <w:r w:rsidR="000D1A8B" w:rsidRPr="00690EE6">
        <w:t xml:space="preserve"> </w:t>
      </w:r>
      <w:bookmarkStart w:id="385" w:name="_Hlk59581269"/>
      <w:r w:rsidR="000D1A8B" w:rsidRPr="00690EE6">
        <w:t>na jednego Uczestnika Przedsięwzięcia</w:t>
      </w:r>
      <w:bookmarkEnd w:id="385"/>
      <w:r w:rsidR="342EF31F" w:rsidRPr="00690EE6">
        <w:t>.</w:t>
      </w:r>
    </w:p>
    <w:p w14:paraId="29B58A50" w14:textId="0FAA85DA" w:rsidR="00C53D06" w:rsidRPr="00690EE6" w:rsidRDefault="3DD22558" w:rsidP="00E52F80">
      <w:pPr>
        <w:pStyle w:val="Akapitzlist"/>
        <w:numPr>
          <w:ilvl w:val="0"/>
          <w:numId w:val="23"/>
        </w:numPr>
        <w:ind w:left="284" w:hanging="284"/>
        <w:jc w:val="both"/>
      </w:pPr>
      <w:r w:rsidRPr="00690EE6">
        <w:rPr>
          <w:b/>
          <w:bCs/>
        </w:rPr>
        <w:t xml:space="preserve">Szczegółowy sposób </w:t>
      </w:r>
      <w:r w:rsidR="3EE45B94" w:rsidRPr="00690EE6">
        <w:rPr>
          <w:b/>
          <w:bCs/>
        </w:rPr>
        <w:t>zapłaty wynagrodzenia</w:t>
      </w:r>
      <w:r w:rsidRPr="00690EE6">
        <w:rPr>
          <w:b/>
          <w:bCs/>
        </w:rPr>
        <w:t>, w tym warunki i form</w:t>
      </w:r>
      <w:r w:rsidR="3EE45B94" w:rsidRPr="00690EE6">
        <w:rPr>
          <w:b/>
          <w:bCs/>
        </w:rPr>
        <w:t>a</w:t>
      </w:r>
      <w:r w:rsidRPr="00690EE6">
        <w:rPr>
          <w:b/>
          <w:bCs/>
        </w:rPr>
        <w:t xml:space="preserve"> przekazywanego przez NCBR </w:t>
      </w:r>
      <w:r w:rsidR="3EE45B94" w:rsidRPr="00690EE6">
        <w:rPr>
          <w:b/>
          <w:bCs/>
        </w:rPr>
        <w:t>wynagrodzenia,</w:t>
      </w:r>
      <w:r w:rsidRPr="00690EE6">
        <w:rPr>
          <w:b/>
          <w:bCs/>
        </w:rPr>
        <w:t xml:space="preserve"> określone </w:t>
      </w:r>
      <w:r w:rsidR="7DDEB11B" w:rsidRPr="00690EE6">
        <w:rPr>
          <w:b/>
          <w:bCs/>
        </w:rPr>
        <w:t xml:space="preserve">zostały </w:t>
      </w:r>
      <w:r w:rsidRPr="00690EE6">
        <w:rPr>
          <w:b/>
          <w:bCs/>
        </w:rPr>
        <w:t>w Umowie</w:t>
      </w:r>
      <w:r w:rsidRPr="00690EE6">
        <w:t>.</w:t>
      </w:r>
    </w:p>
    <w:p w14:paraId="6AFA450D" w14:textId="77777777" w:rsidR="00D54FAD" w:rsidRPr="00690EE6" w:rsidRDefault="3461037F" w:rsidP="00E52F80">
      <w:pPr>
        <w:pStyle w:val="Akapitzlist"/>
        <w:numPr>
          <w:ilvl w:val="0"/>
          <w:numId w:val="23"/>
        </w:numPr>
        <w:ind w:left="284" w:hanging="284"/>
        <w:jc w:val="both"/>
      </w:pPr>
      <w:r w:rsidRPr="00690EE6">
        <w:t>Uczestnik Przedsięwzięcia</w:t>
      </w:r>
      <w:r w:rsidR="3DD22558" w:rsidRPr="00690EE6">
        <w:t xml:space="preserve"> może rozpocząć realizację Umowy oraz poszczególnych </w:t>
      </w:r>
      <w:r w:rsidR="25C411DF" w:rsidRPr="00690EE6">
        <w:t>Etapów</w:t>
      </w:r>
      <w:r w:rsidR="3DD22558" w:rsidRPr="00690EE6">
        <w:t xml:space="preserve"> wyłącznie na zasadach określonych w Umowie.</w:t>
      </w:r>
    </w:p>
    <w:p w14:paraId="4F5C72E3" w14:textId="3D7A7826" w:rsidR="00995162" w:rsidRPr="00690EE6" w:rsidRDefault="31BBBA6F" w:rsidP="160DD5E5">
      <w:pPr>
        <w:pStyle w:val="Akapitzlist"/>
        <w:numPr>
          <w:ilvl w:val="0"/>
          <w:numId w:val="23"/>
        </w:numPr>
        <w:ind w:left="284" w:hanging="284"/>
        <w:jc w:val="both"/>
        <w:rPr>
          <w:rFonts w:eastAsiaTheme="minorEastAsia"/>
        </w:rPr>
      </w:pPr>
      <w:r w:rsidRPr="00690EE6">
        <w:t>W</w:t>
      </w:r>
      <w:r w:rsidR="78DE082B" w:rsidRPr="00690EE6">
        <w:t xml:space="preserve"> trakcie r</w:t>
      </w:r>
      <w:r w:rsidR="78DE082B" w:rsidRPr="00690EE6">
        <w:rPr>
          <w:color w:val="000000" w:themeColor="text1"/>
        </w:rPr>
        <w:t xml:space="preserve">ealizacji </w:t>
      </w:r>
      <w:r w:rsidR="6FFE8D9C" w:rsidRPr="00690EE6">
        <w:rPr>
          <w:color w:val="000000" w:themeColor="text1"/>
        </w:rPr>
        <w:t>U</w:t>
      </w:r>
      <w:r w:rsidR="78DE082B" w:rsidRPr="00690EE6">
        <w:rPr>
          <w:color w:val="000000" w:themeColor="text1"/>
        </w:rPr>
        <w:t xml:space="preserve">mów z Uczestnikami Przedsięwzięcia, w razie dysponowania </w:t>
      </w:r>
      <w:r w:rsidR="003D28F0" w:rsidRPr="00690EE6">
        <w:rPr>
          <w:color w:val="000000" w:themeColor="text1"/>
        </w:rPr>
        <w:t xml:space="preserve">środkami </w:t>
      </w:r>
      <w:r w:rsidR="78DE082B" w:rsidRPr="00690EE6">
        <w:rPr>
          <w:color w:val="000000" w:themeColor="text1"/>
        </w:rPr>
        <w:t>dodatkowymi</w:t>
      </w:r>
      <w:r w:rsidR="7E59CB61" w:rsidRPr="00690EE6">
        <w:rPr>
          <w:rFonts w:ascii="Calibri" w:eastAsia="Calibri" w:hAnsi="Calibri" w:cs="Calibri"/>
          <w:color w:val="000000" w:themeColor="text1"/>
        </w:rPr>
        <w:t xml:space="preserve"> </w:t>
      </w:r>
      <w:r w:rsidR="183B90E3" w:rsidRPr="00690EE6">
        <w:rPr>
          <w:rFonts w:ascii="Calibri" w:eastAsia="Calibri" w:hAnsi="Calibri" w:cs="Calibri"/>
          <w:color w:val="000000" w:themeColor="text1"/>
        </w:rPr>
        <w:t xml:space="preserve">lub pozostałymi wskutek różnicy między </w:t>
      </w:r>
      <w:r w:rsidR="200FA234" w:rsidRPr="00690EE6">
        <w:rPr>
          <w:rFonts w:ascii="Calibri" w:eastAsia="Calibri" w:hAnsi="Calibri" w:cs="Calibri"/>
          <w:color w:val="000000" w:themeColor="text1"/>
        </w:rPr>
        <w:t xml:space="preserve">Alokacją i </w:t>
      </w:r>
      <w:r w:rsidR="183B90E3" w:rsidRPr="00690EE6">
        <w:rPr>
          <w:rFonts w:ascii="Calibri" w:eastAsia="Calibri" w:hAnsi="Calibri" w:cs="Calibri"/>
          <w:color w:val="000000" w:themeColor="text1"/>
        </w:rPr>
        <w:t>wynagrodzeniem całkowitym</w:t>
      </w:r>
      <w:r w:rsidR="5A95A999" w:rsidRPr="00690EE6">
        <w:rPr>
          <w:rFonts w:ascii="Calibri" w:eastAsia="Calibri" w:hAnsi="Calibri" w:cs="Calibri"/>
          <w:color w:val="000000" w:themeColor="text1"/>
        </w:rPr>
        <w:t>,</w:t>
      </w:r>
      <w:r w:rsidR="183B90E3" w:rsidRPr="00690EE6">
        <w:rPr>
          <w:rFonts w:ascii="Calibri" w:eastAsia="Calibri" w:hAnsi="Calibri" w:cs="Calibri"/>
          <w:color w:val="000000" w:themeColor="text1"/>
        </w:rPr>
        <w:t xml:space="preserve"> określonym Wnioskami</w:t>
      </w:r>
      <w:r w:rsidR="242B888D" w:rsidRPr="00690EE6">
        <w:rPr>
          <w:rFonts w:ascii="Calibri" w:eastAsia="Calibri" w:hAnsi="Calibri" w:cs="Calibri"/>
          <w:color w:val="000000" w:themeColor="text1"/>
        </w:rPr>
        <w:t>,</w:t>
      </w:r>
      <w:r w:rsidR="78DE082B" w:rsidRPr="00690EE6">
        <w:rPr>
          <w:color w:val="000000" w:themeColor="text1"/>
        </w:rPr>
        <w:t xml:space="preserve"> </w:t>
      </w:r>
      <w:r w:rsidRPr="00690EE6">
        <w:rPr>
          <w:color w:val="000000" w:themeColor="text1"/>
        </w:rPr>
        <w:t>i wedle swojego uznania</w:t>
      </w:r>
      <w:r w:rsidR="78DE082B" w:rsidRPr="00690EE6">
        <w:rPr>
          <w:color w:val="000000" w:themeColor="text1"/>
        </w:rPr>
        <w:t xml:space="preserve">, </w:t>
      </w:r>
      <w:r w:rsidRPr="00690EE6">
        <w:rPr>
          <w:color w:val="000000" w:themeColor="text1"/>
        </w:rPr>
        <w:t xml:space="preserve">NCBR </w:t>
      </w:r>
      <w:r w:rsidR="78DE082B" w:rsidRPr="00690EE6">
        <w:rPr>
          <w:color w:val="000000" w:themeColor="text1"/>
        </w:rPr>
        <w:t>może jednostronnie zwiększyć</w:t>
      </w:r>
      <w:r w:rsidR="3DD22558" w:rsidRPr="00690EE6">
        <w:rPr>
          <w:color w:val="000000" w:themeColor="text1"/>
        </w:rPr>
        <w:t xml:space="preserve"> </w:t>
      </w:r>
      <w:r w:rsidR="78DE082B" w:rsidRPr="00690EE6">
        <w:rPr>
          <w:color w:val="000000" w:themeColor="text1"/>
        </w:rPr>
        <w:t xml:space="preserve">budżet </w:t>
      </w:r>
      <w:r w:rsidR="70242F9E" w:rsidRPr="00690EE6">
        <w:rPr>
          <w:color w:val="000000" w:themeColor="text1"/>
        </w:rPr>
        <w:t xml:space="preserve">ogólny </w:t>
      </w:r>
      <w:r w:rsidR="78DE082B" w:rsidRPr="00690EE6">
        <w:rPr>
          <w:color w:val="000000" w:themeColor="text1"/>
        </w:rPr>
        <w:t xml:space="preserve">Przedsięwzięcia </w:t>
      </w:r>
      <w:r w:rsidR="78DE082B" w:rsidRPr="00690EE6">
        <w:t xml:space="preserve">z takim skutkiem, że zwiększeniu ulegnie liczba Uczestników Przedsięwzięcia dopuszczanych do </w:t>
      </w:r>
      <w:r w:rsidR="3E73FC27" w:rsidRPr="00690EE6">
        <w:t>Etapu II</w:t>
      </w:r>
      <w:r w:rsidR="78DE082B" w:rsidRPr="00690EE6">
        <w:t xml:space="preserve">. W takim </w:t>
      </w:r>
      <w:r w:rsidR="4E15102B" w:rsidRPr="00690EE6">
        <w:t>przypadku</w:t>
      </w:r>
      <w:r w:rsidR="78DE082B" w:rsidRPr="00690EE6">
        <w:t xml:space="preserve"> NCBR informuje</w:t>
      </w:r>
      <w:r w:rsidR="195446A3" w:rsidRPr="00690EE6">
        <w:t xml:space="preserve"> </w:t>
      </w:r>
      <w:r w:rsidR="78DE082B" w:rsidRPr="00690EE6">
        <w:t xml:space="preserve">Uczestników Przedsięwzięcia o takiej okoliczności i jej wpływie na </w:t>
      </w:r>
      <w:r w:rsidR="70242F9E" w:rsidRPr="00690EE6">
        <w:t>liczbę Uczestników Przedsięwzięcia</w:t>
      </w:r>
      <w:r w:rsidR="63BA468F" w:rsidRPr="00690EE6">
        <w:t>,</w:t>
      </w:r>
      <w:r w:rsidR="70242F9E" w:rsidRPr="00690EE6">
        <w:t xml:space="preserve"> dopuszczanych w ramach Selekcji Etapu I do kolejnego Etapu</w:t>
      </w:r>
      <w:r w:rsidR="195446A3" w:rsidRPr="00690EE6">
        <w:t xml:space="preserve"> niezwłocznie, lecz nie później niż przed ogłoszeniem Listy Rankingowej w ramach Selekcji Etapu</w:t>
      </w:r>
      <w:r w:rsidRPr="00690EE6">
        <w:t xml:space="preserve"> </w:t>
      </w:r>
      <w:r w:rsidR="3E73FC27" w:rsidRPr="00690EE6">
        <w:t>I</w:t>
      </w:r>
      <w:r w:rsidR="016742BE" w:rsidRPr="00690EE6">
        <w:t>,</w:t>
      </w:r>
      <w:r w:rsidRPr="00690EE6">
        <w:t xml:space="preserve"> objętej zwiększeniem liczby Uczestników Przedsięwzięcia, zgodni</w:t>
      </w:r>
      <w:r w:rsidR="4472560F" w:rsidRPr="00690EE6">
        <w:t>e</w:t>
      </w:r>
      <w:r w:rsidRPr="00690EE6">
        <w:t xml:space="preserve"> z niniejszym ustępem</w:t>
      </w:r>
      <w:r w:rsidR="78DE082B" w:rsidRPr="00690EE6">
        <w:t>.</w:t>
      </w:r>
      <w:r w:rsidR="70242F9E" w:rsidRPr="00690EE6">
        <w:t xml:space="preserve"> Zmiana budżetu</w:t>
      </w:r>
      <w:r w:rsidR="1E810921" w:rsidRPr="00690EE6">
        <w:t xml:space="preserve"> ogólnego Przedsięwzięcia</w:t>
      </w:r>
      <w:r w:rsidR="70242F9E" w:rsidRPr="00690EE6">
        <w:t xml:space="preserve"> </w:t>
      </w:r>
      <w:r w:rsidR="61725716" w:rsidRPr="00690EE6">
        <w:t>i zwiększenie liczby Uczestników Przedsięwzięcia</w:t>
      </w:r>
      <w:r w:rsidR="6FB7F7B9" w:rsidRPr="00690EE6">
        <w:t>,</w:t>
      </w:r>
      <w:r w:rsidR="61725716" w:rsidRPr="00690EE6">
        <w:t xml:space="preserve"> dopuszczanych do Etapu </w:t>
      </w:r>
      <w:r w:rsidR="3E73FC27" w:rsidRPr="00690EE6">
        <w:t>II</w:t>
      </w:r>
      <w:r w:rsidR="61725716" w:rsidRPr="00690EE6">
        <w:t xml:space="preserve"> </w:t>
      </w:r>
      <w:r w:rsidR="70242F9E" w:rsidRPr="00690EE6">
        <w:t>zgodnie z tym ustępem</w:t>
      </w:r>
      <w:r w:rsidR="3FC41A27" w:rsidRPr="00690EE6">
        <w:t>,</w:t>
      </w:r>
      <w:r w:rsidR="70242F9E" w:rsidRPr="00690EE6">
        <w:t xml:space="preserve"> nie wymaga zmian</w:t>
      </w:r>
      <w:r w:rsidR="69C3B3A5" w:rsidRPr="00690EE6">
        <w:t>y</w:t>
      </w:r>
      <w:r w:rsidR="70242F9E" w:rsidRPr="00690EE6">
        <w:t xml:space="preserve"> </w:t>
      </w:r>
      <w:r w:rsidR="242B888D" w:rsidRPr="00690EE6">
        <w:t>U</w:t>
      </w:r>
      <w:r w:rsidR="70242F9E" w:rsidRPr="00690EE6">
        <w:t>mów z Uczestnikami Przedsięwzięcia.</w:t>
      </w:r>
    </w:p>
    <w:p w14:paraId="5BA752A7" w14:textId="77777777" w:rsidR="00293D64" w:rsidRPr="00690EE6" w:rsidRDefault="00293D64" w:rsidP="00293D64">
      <w:pPr>
        <w:pStyle w:val="Akapitzlist"/>
        <w:ind w:left="284"/>
        <w:jc w:val="both"/>
      </w:pPr>
      <w:bookmarkStart w:id="386" w:name="_Hlk511124657"/>
    </w:p>
    <w:p w14:paraId="3D1AC7A8" w14:textId="1C279127" w:rsidR="00C53D06" w:rsidRPr="00690EE6" w:rsidRDefault="008C0349" w:rsidP="00E52F80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387" w:name="_Toc496261317"/>
      <w:bookmarkStart w:id="388" w:name="_Toc503863025"/>
      <w:bookmarkStart w:id="389" w:name="_Toc53786432"/>
      <w:bookmarkStart w:id="390" w:name="_Toc54826873"/>
      <w:bookmarkStart w:id="391" w:name="_Toc54730619"/>
      <w:bookmarkStart w:id="392" w:name="_Toc59586229"/>
      <w:bookmarkEnd w:id="384"/>
      <w:bookmarkEnd w:id="386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lastRenderedPageBreak/>
        <w:t xml:space="preserve">Postanowienia Umowy z </w:t>
      </w:r>
      <w:bookmarkEnd w:id="387"/>
      <w:bookmarkEnd w:id="388"/>
      <w:r w:rsidR="00D15DB4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Uczestnikami Przedsięwzięcia</w:t>
      </w:r>
      <w:bookmarkEnd w:id="389"/>
      <w:bookmarkEnd w:id="390"/>
      <w:bookmarkEnd w:id="391"/>
      <w:bookmarkEnd w:id="392"/>
    </w:p>
    <w:p w14:paraId="476A3C97" w14:textId="07F6F441" w:rsidR="0040046F" w:rsidRPr="00690EE6" w:rsidRDefault="008C0349" w:rsidP="78C54F99">
      <w:pPr>
        <w:spacing w:after="120" w:line="276" w:lineRule="auto"/>
        <w:jc w:val="both"/>
        <w:rPr>
          <w:rFonts w:cstheme="majorBidi"/>
        </w:rPr>
      </w:pPr>
      <w:r w:rsidRPr="00690EE6">
        <w:rPr>
          <w:rFonts w:cstheme="majorBidi"/>
        </w:rPr>
        <w:t xml:space="preserve">Wzór Umowy stanowi Załącznik nr </w:t>
      </w:r>
      <w:r w:rsidR="006B296C" w:rsidRPr="00690EE6">
        <w:rPr>
          <w:rFonts w:cstheme="majorBidi"/>
        </w:rPr>
        <w:t>8</w:t>
      </w:r>
      <w:r w:rsidRPr="00690EE6">
        <w:rPr>
          <w:rFonts w:cstheme="majorBidi"/>
        </w:rPr>
        <w:t xml:space="preserve"> do Regulaminu. Umowa określa zasady działania NCBR i </w:t>
      </w:r>
      <w:r w:rsidR="00D15DB4" w:rsidRPr="00690EE6">
        <w:rPr>
          <w:rFonts w:cstheme="majorBidi"/>
        </w:rPr>
        <w:t>Uczestników Przedsięwzięcia</w:t>
      </w:r>
      <w:r w:rsidRPr="00690EE6">
        <w:rPr>
          <w:rFonts w:cstheme="majorBidi"/>
        </w:rPr>
        <w:t xml:space="preserve"> nieokreślone w Regulaminie.</w:t>
      </w:r>
    </w:p>
    <w:p w14:paraId="372CA316" w14:textId="77777777" w:rsidR="0040046F" w:rsidRPr="00690EE6" w:rsidRDefault="0040046F" w:rsidP="00F1010A">
      <w:pPr>
        <w:pStyle w:val="Akapitzlist"/>
        <w:spacing w:after="0" w:line="240" w:lineRule="auto"/>
        <w:ind w:left="426"/>
        <w:jc w:val="both"/>
        <w:rPr>
          <w:rFonts w:cstheme="majorHAnsi"/>
        </w:rPr>
      </w:pPr>
      <w:bookmarkStart w:id="393" w:name="_Toc495414853"/>
      <w:bookmarkEnd w:id="393"/>
    </w:p>
    <w:p w14:paraId="467954E4" w14:textId="77777777" w:rsidR="00AA1C84" w:rsidRPr="00690EE6" w:rsidRDefault="008C0349" w:rsidP="00933314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394" w:name="_Toc495487042"/>
      <w:bookmarkStart w:id="395" w:name="_Toc495414865"/>
      <w:bookmarkStart w:id="396" w:name="_Toc494180702"/>
      <w:bookmarkStart w:id="397" w:name="_Toc496261340"/>
      <w:bookmarkStart w:id="398" w:name="_Toc503863048"/>
      <w:bookmarkStart w:id="399" w:name="_Ref509201509"/>
      <w:bookmarkStart w:id="400" w:name="_Toc53786433"/>
      <w:bookmarkStart w:id="401" w:name="_Toc54826874"/>
      <w:bookmarkStart w:id="402" w:name="_Toc54730620"/>
      <w:bookmarkStart w:id="403" w:name="_Toc59586230"/>
      <w:bookmarkEnd w:id="394"/>
      <w:bookmarkEnd w:id="395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Przesłanki </w:t>
      </w:r>
      <w:r w:rsidR="000E3DB1"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przedłużenia i </w:t>
      </w:r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zakończenia </w:t>
      </w:r>
      <w:bookmarkEnd w:id="396"/>
      <w:bookmarkEnd w:id="397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Postępowania</w:t>
      </w:r>
      <w:bookmarkEnd w:id="398"/>
      <w:bookmarkEnd w:id="399"/>
      <w:bookmarkEnd w:id="400"/>
      <w:bookmarkEnd w:id="401"/>
      <w:bookmarkEnd w:id="402"/>
      <w:bookmarkEnd w:id="403"/>
    </w:p>
    <w:p w14:paraId="37BA76C3" w14:textId="7D277794" w:rsidR="00EC088F" w:rsidRPr="00690EE6" w:rsidRDefault="008C0349" w:rsidP="00E52F80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690EE6">
        <w:rPr>
          <w:rFonts w:cstheme="majorHAnsi"/>
        </w:rPr>
        <w:t xml:space="preserve">Postępowanie może być </w:t>
      </w:r>
      <w:r w:rsidR="00747FC4" w:rsidRPr="00690EE6">
        <w:rPr>
          <w:rFonts w:cstheme="majorHAnsi"/>
        </w:rPr>
        <w:t xml:space="preserve">przedłużone </w:t>
      </w:r>
      <w:r w:rsidRPr="00690EE6">
        <w:rPr>
          <w:rFonts w:cstheme="majorHAnsi"/>
        </w:rPr>
        <w:t xml:space="preserve">przez </w:t>
      </w:r>
      <w:r w:rsidR="00D65462" w:rsidRPr="00690EE6">
        <w:rPr>
          <w:rFonts w:cstheme="majorHAnsi"/>
        </w:rPr>
        <w:t>NCBR</w:t>
      </w:r>
      <w:r w:rsidRPr="00690EE6">
        <w:rPr>
          <w:rFonts w:cstheme="majorHAnsi"/>
        </w:rPr>
        <w:t xml:space="preserve"> </w:t>
      </w:r>
      <w:r w:rsidR="00D65462" w:rsidRPr="00690EE6">
        <w:rPr>
          <w:rFonts w:cstheme="majorHAnsi"/>
        </w:rPr>
        <w:t xml:space="preserve">albo </w:t>
      </w:r>
      <w:r w:rsidRPr="00690EE6">
        <w:rPr>
          <w:rFonts w:cstheme="majorHAnsi"/>
        </w:rPr>
        <w:t>odwołane</w:t>
      </w:r>
      <w:r w:rsidR="00395C4C" w:rsidRPr="00690EE6">
        <w:rPr>
          <w:rFonts w:cstheme="majorHAnsi"/>
        </w:rPr>
        <w:t xml:space="preserve"> (zakończone bez rozstrzygnięcia)</w:t>
      </w:r>
      <w:r w:rsidR="00C50B3F" w:rsidRPr="00690EE6">
        <w:rPr>
          <w:rFonts w:cstheme="majorHAnsi"/>
        </w:rPr>
        <w:t xml:space="preserve"> </w:t>
      </w:r>
      <w:r w:rsidR="00991D97" w:rsidRPr="00690EE6">
        <w:rPr>
          <w:rFonts w:cstheme="majorHAnsi"/>
        </w:rPr>
        <w:t>bez podania przyczyn</w:t>
      </w:r>
      <w:r w:rsidR="006B17CD" w:rsidRPr="00690EE6">
        <w:rPr>
          <w:rFonts w:cstheme="majorHAnsi"/>
        </w:rPr>
        <w:t>y</w:t>
      </w:r>
      <w:r w:rsidRPr="00690EE6">
        <w:rPr>
          <w:rFonts w:cstheme="majorHAnsi"/>
        </w:rPr>
        <w:t xml:space="preserve">. </w:t>
      </w:r>
    </w:p>
    <w:p w14:paraId="076AD8B5" w14:textId="6E235C3A" w:rsidR="00747FC4" w:rsidRPr="00690EE6" w:rsidRDefault="00747FC4" w:rsidP="00E52F80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690EE6">
        <w:rPr>
          <w:rFonts w:cstheme="majorHAnsi"/>
        </w:rPr>
        <w:t xml:space="preserve">Przedłużenie Postępowania może mieć miejsce w </w:t>
      </w:r>
      <w:r w:rsidR="007F4DB2" w:rsidRPr="00690EE6">
        <w:rPr>
          <w:rFonts w:cstheme="majorHAnsi"/>
        </w:rPr>
        <w:t>szczególności,</w:t>
      </w:r>
      <w:r w:rsidRPr="00690EE6">
        <w:rPr>
          <w:rFonts w:cstheme="majorHAnsi"/>
        </w:rPr>
        <w:t xml:space="preserve"> </w:t>
      </w:r>
      <w:r w:rsidR="004402D7" w:rsidRPr="00690EE6">
        <w:rPr>
          <w:rFonts w:cstheme="majorHAnsi"/>
        </w:rPr>
        <w:t xml:space="preserve">kiedy </w:t>
      </w:r>
      <w:r w:rsidRPr="00690EE6">
        <w:rPr>
          <w:rFonts w:cstheme="majorHAnsi"/>
        </w:rPr>
        <w:t>ze względu na stopień skomplikowania Wniosków ich analiza wymaga więcej czasu niż przewidziano w Harmonogramie</w:t>
      </w:r>
      <w:r w:rsidR="00D65462" w:rsidRPr="00690EE6">
        <w:rPr>
          <w:rFonts w:cstheme="majorHAnsi"/>
        </w:rPr>
        <w:t xml:space="preserve"> </w:t>
      </w:r>
      <w:r w:rsidR="00390FB3" w:rsidRPr="00690EE6">
        <w:rPr>
          <w:rFonts w:cstheme="majorHAnsi"/>
        </w:rPr>
        <w:t>Przedsięwzięcia</w:t>
      </w:r>
      <w:r w:rsidRPr="00690EE6">
        <w:rPr>
          <w:rFonts w:cstheme="majorHAnsi"/>
        </w:rPr>
        <w:t>. O przedłużeniu Postępowania Centrum informuje Wnioskodawców wraz ze wskazaniem nowych terminów.</w:t>
      </w:r>
    </w:p>
    <w:p w14:paraId="29083E45" w14:textId="0E681A28" w:rsidR="00EC088F" w:rsidRPr="00690EE6" w:rsidRDefault="00395C4C" w:rsidP="78C54F99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690EE6">
        <w:rPr>
          <w:rFonts w:cstheme="majorBidi"/>
        </w:rPr>
        <w:t xml:space="preserve">Do momentu zawarcia </w:t>
      </w:r>
      <w:r w:rsidR="0091676B" w:rsidRPr="00690EE6">
        <w:rPr>
          <w:rFonts w:cstheme="majorBidi"/>
        </w:rPr>
        <w:t xml:space="preserve">pierwszej z </w:t>
      </w:r>
      <w:r w:rsidRPr="00690EE6">
        <w:rPr>
          <w:rFonts w:cstheme="majorBidi"/>
        </w:rPr>
        <w:t>Umów z Wnioskodawcami</w:t>
      </w:r>
      <w:r w:rsidR="428A4E7D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wskazanymi </w:t>
      </w:r>
      <w:r w:rsidR="001C1E73" w:rsidRPr="00690EE6">
        <w:rPr>
          <w:rFonts w:cstheme="majorBidi"/>
        </w:rPr>
        <w:t xml:space="preserve">w </w:t>
      </w:r>
      <w:r w:rsidRPr="00690EE6">
        <w:rPr>
          <w:rFonts w:cstheme="majorBidi"/>
        </w:rPr>
        <w:t>Liście Rankingowej</w:t>
      </w:r>
      <w:r w:rsidR="00C50B3F" w:rsidRPr="00690EE6">
        <w:rPr>
          <w:rFonts w:cstheme="majorBidi"/>
        </w:rPr>
        <w:t xml:space="preserve"> (w tym również przed terminem składania Wniosków)</w:t>
      </w:r>
      <w:r w:rsidRPr="00690EE6">
        <w:rPr>
          <w:rFonts w:cstheme="majorBidi"/>
        </w:rPr>
        <w:t xml:space="preserve">, </w:t>
      </w:r>
      <w:r w:rsidR="008C0349" w:rsidRPr="00690EE6">
        <w:rPr>
          <w:rFonts w:cstheme="majorBidi"/>
        </w:rPr>
        <w:t>Centrum może zakończyć Postępowanie</w:t>
      </w:r>
      <w:r w:rsidR="001C1E73" w:rsidRPr="00690EE6">
        <w:rPr>
          <w:rFonts w:cstheme="majorBidi"/>
        </w:rPr>
        <w:t xml:space="preserve"> </w:t>
      </w:r>
      <w:r w:rsidR="008C0349" w:rsidRPr="00690EE6">
        <w:rPr>
          <w:rFonts w:cstheme="majorBidi"/>
        </w:rPr>
        <w:t xml:space="preserve">nie dokonując wyboru żadnego Wniosku, </w:t>
      </w:r>
      <w:r w:rsidR="006911FB" w:rsidRPr="00690EE6">
        <w:rPr>
          <w:rFonts w:cstheme="majorBidi"/>
        </w:rPr>
        <w:t>w tym</w:t>
      </w:r>
      <w:r w:rsidR="008C0349" w:rsidRPr="00690EE6">
        <w:rPr>
          <w:rFonts w:cstheme="majorBidi"/>
        </w:rPr>
        <w:t xml:space="preserve"> nie dokonując </w:t>
      </w:r>
      <w:r w:rsidR="00BB37CD" w:rsidRPr="00690EE6">
        <w:rPr>
          <w:rFonts w:cstheme="majorBidi"/>
        </w:rPr>
        <w:t>o</w:t>
      </w:r>
      <w:r w:rsidR="008C0349" w:rsidRPr="00690EE6">
        <w:rPr>
          <w:rFonts w:cstheme="majorBidi"/>
        </w:rPr>
        <w:t>cen</w:t>
      </w:r>
      <w:r w:rsidR="00D65462" w:rsidRPr="00690EE6">
        <w:rPr>
          <w:rFonts w:cstheme="majorBidi"/>
        </w:rPr>
        <w:t xml:space="preserve">y </w:t>
      </w:r>
      <w:r w:rsidR="00BB37CD" w:rsidRPr="00690EE6">
        <w:rPr>
          <w:rFonts w:cstheme="majorBidi"/>
        </w:rPr>
        <w:t>f</w:t>
      </w:r>
      <w:r w:rsidR="00D65462" w:rsidRPr="00690EE6">
        <w:rPr>
          <w:rFonts w:cstheme="majorBidi"/>
        </w:rPr>
        <w:t xml:space="preserve">ormalnej Wniosków lub </w:t>
      </w:r>
      <w:r w:rsidR="00BB37CD" w:rsidRPr="00690EE6">
        <w:rPr>
          <w:rFonts w:cstheme="majorBidi"/>
        </w:rPr>
        <w:t>o</w:t>
      </w:r>
      <w:r w:rsidR="00D65462" w:rsidRPr="00690EE6">
        <w:rPr>
          <w:rFonts w:cstheme="majorBidi"/>
        </w:rPr>
        <w:t xml:space="preserve">ceny </w:t>
      </w:r>
      <w:r w:rsidR="00BB37CD" w:rsidRPr="00690EE6">
        <w:rPr>
          <w:rFonts w:cstheme="majorBidi"/>
        </w:rPr>
        <w:t>m</w:t>
      </w:r>
      <w:r w:rsidR="008C0349" w:rsidRPr="00690EE6">
        <w:rPr>
          <w:rFonts w:cstheme="majorBidi"/>
        </w:rPr>
        <w:t xml:space="preserve">erytorycznej Wniosków, niezależnie od spełnienia przez nie </w:t>
      </w:r>
      <w:r w:rsidR="3D1FA2FD" w:rsidRPr="00690EE6">
        <w:rPr>
          <w:rFonts w:cstheme="majorBidi"/>
        </w:rPr>
        <w:t>Wymagań</w:t>
      </w:r>
      <w:r w:rsidR="008C0349" w:rsidRPr="00690EE6">
        <w:rPr>
          <w:rFonts w:cstheme="majorBidi"/>
        </w:rPr>
        <w:t xml:space="preserve"> lub kryteriów określonych w tym dokumencie</w:t>
      </w:r>
      <w:r w:rsidR="00C966EE" w:rsidRPr="00690EE6">
        <w:rPr>
          <w:rFonts w:cstheme="majorBidi"/>
        </w:rPr>
        <w:t xml:space="preserve"> w szczególności</w:t>
      </w:r>
      <w:r w:rsidR="4D634C93" w:rsidRPr="00690EE6">
        <w:rPr>
          <w:rFonts w:cstheme="majorBidi"/>
        </w:rPr>
        <w:t>,</w:t>
      </w:r>
      <w:r w:rsidR="00C50B3F" w:rsidRPr="00690EE6">
        <w:rPr>
          <w:rFonts w:cstheme="majorBidi"/>
        </w:rPr>
        <w:t xml:space="preserve"> gdy</w:t>
      </w:r>
      <w:r w:rsidR="00DD4E56" w:rsidRPr="00690EE6">
        <w:rPr>
          <w:rFonts w:cstheme="majorBidi"/>
        </w:rPr>
        <w:t xml:space="preserve"> </w:t>
      </w:r>
      <w:r w:rsidR="00C966EE" w:rsidRPr="00690EE6">
        <w:rPr>
          <w:rFonts w:cstheme="majorBidi"/>
        </w:rPr>
        <w:t xml:space="preserve">liczba Wniosków rekomendowanych </w:t>
      </w:r>
      <w:r w:rsidR="00C216F2" w:rsidRPr="00690EE6">
        <w:rPr>
          <w:rFonts w:cstheme="majorBidi"/>
        </w:rPr>
        <w:t xml:space="preserve">w ramach List Rankingowych </w:t>
      </w:r>
      <w:r w:rsidR="00C966EE" w:rsidRPr="00690EE6">
        <w:rPr>
          <w:rFonts w:cstheme="majorBidi"/>
        </w:rPr>
        <w:t xml:space="preserve">do podpisania Umowy będzie mniejsza niż </w:t>
      </w:r>
      <w:r w:rsidR="00E723FE" w:rsidRPr="00690EE6">
        <w:rPr>
          <w:rFonts w:cstheme="majorBidi"/>
          <w:b/>
        </w:rPr>
        <w:t>3</w:t>
      </w:r>
      <w:r w:rsidR="00C966EE" w:rsidRPr="00690EE6">
        <w:rPr>
          <w:rFonts w:cstheme="majorBidi"/>
        </w:rPr>
        <w:t>.</w:t>
      </w:r>
    </w:p>
    <w:p w14:paraId="3C499E7B" w14:textId="3EB8985B" w:rsidR="00EC088F" w:rsidRPr="00690EE6" w:rsidRDefault="008C0349" w:rsidP="78C54F99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690EE6">
        <w:rPr>
          <w:rFonts w:cstheme="majorBidi"/>
        </w:rPr>
        <w:t xml:space="preserve">NCBR zastrzega sobie prawo do </w:t>
      </w:r>
      <w:r w:rsidR="00395C4C" w:rsidRPr="00690EE6">
        <w:rPr>
          <w:rFonts w:cstheme="majorBidi"/>
        </w:rPr>
        <w:t xml:space="preserve">zakończenia </w:t>
      </w:r>
      <w:r w:rsidRPr="00690EE6">
        <w:rPr>
          <w:rFonts w:cstheme="majorBidi"/>
        </w:rPr>
        <w:t>Postępowania</w:t>
      </w:r>
      <w:r w:rsidR="00395C4C" w:rsidRPr="00690EE6">
        <w:rPr>
          <w:rFonts w:cstheme="majorBidi"/>
        </w:rPr>
        <w:t xml:space="preserve"> bez rozstrzygnięcia</w:t>
      </w:r>
      <w:r w:rsidRPr="00690EE6">
        <w:rPr>
          <w:rFonts w:cstheme="majorBidi"/>
        </w:rPr>
        <w:t xml:space="preserve"> w każdym przypadku, </w:t>
      </w:r>
      <w:r w:rsidR="6D24001F" w:rsidRPr="00690EE6">
        <w:rPr>
          <w:rFonts w:cstheme="majorBidi"/>
        </w:rPr>
        <w:t xml:space="preserve">a </w:t>
      </w:r>
      <w:r w:rsidRPr="00690EE6">
        <w:rPr>
          <w:rFonts w:cstheme="majorBidi"/>
        </w:rPr>
        <w:t>w szczególności w przypadku zmian w przepisach prawa mających wpływ na warunki i zasady prowadzenia Postępowania lub wystąpienia jakiegokolwiek zdarzenia mającego charakter siły wyższej.</w:t>
      </w:r>
    </w:p>
    <w:p w14:paraId="6F519E1C" w14:textId="5B4A6D08" w:rsidR="00941824" w:rsidRPr="00690EE6" w:rsidRDefault="00941824" w:rsidP="78C54F99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690EE6">
        <w:rPr>
          <w:rFonts w:cstheme="majorBidi"/>
        </w:rPr>
        <w:t xml:space="preserve">W razie </w:t>
      </w:r>
      <w:r w:rsidR="00395C4C" w:rsidRPr="00690EE6">
        <w:rPr>
          <w:rFonts w:cstheme="majorBidi"/>
        </w:rPr>
        <w:t xml:space="preserve">wstrzymania </w:t>
      </w:r>
      <w:r w:rsidRPr="00690EE6">
        <w:rPr>
          <w:rFonts w:cstheme="majorBidi"/>
        </w:rPr>
        <w:t xml:space="preserve">lub </w:t>
      </w:r>
      <w:r w:rsidR="00395C4C" w:rsidRPr="00690EE6">
        <w:rPr>
          <w:rFonts w:cstheme="majorBidi"/>
        </w:rPr>
        <w:t xml:space="preserve">zakończenia </w:t>
      </w:r>
      <w:r w:rsidRPr="00690EE6">
        <w:rPr>
          <w:rFonts w:cstheme="majorBidi"/>
        </w:rPr>
        <w:t>Postępowania</w:t>
      </w:r>
      <w:r w:rsidR="00395C4C" w:rsidRPr="00690EE6">
        <w:rPr>
          <w:rFonts w:cstheme="majorBidi"/>
        </w:rPr>
        <w:t xml:space="preserve"> bez rozstrzygnięcia</w:t>
      </w:r>
      <w:r w:rsidRPr="00690EE6">
        <w:rPr>
          <w:rFonts w:cstheme="majorBidi"/>
        </w:rPr>
        <w:t xml:space="preserve"> </w:t>
      </w:r>
      <w:r w:rsidR="0005271B" w:rsidRPr="00690EE6">
        <w:rPr>
          <w:rFonts w:cstheme="majorBidi"/>
        </w:rPr>
        <w:t xml:space="preserve">przed podpisaniem Umowy, </w:t>
      </w:r>
      <w:r w:rsidRPr="00690EE6">
        <w:rPr>
          <w:rFonts w:cstheme="majorBidi"/>
        </w:rPr>
        <w:t xml:space="preserve">Wnioskodawcy nie są uprawnieni do dochodzenia od NCBR odszkodowania tytułem kosztów poniesionych </w:t>
      </w:r>
      <w:r w:rsidR="00395C4C" w:rsidRPr="00690EE6">
        <w:rPr>
          <w:rFonts w:cstheme="majorBidi"/>
        </w:rPr>
        <w:t xml:space="preserve">w związku z </w:t>
      </w:r>
      <w:r w:rsidR="000E3DB1" w:rsidRPr="00690EE6">
        <w:rPr>
          <w:rFonts w:cstheme="majorBidi"/>
        </w:rPr>
        <w:t>udziałem w Postępowaniu</w:t>
      </w:r>
      <w:r w:rsidR="00395C4C" w:rsidRPr="00690EE6">
        <w:rPr>
          <w:rFonts w:cstheme="majorBidi"/>
        </w:rPr>
        <w:t>.</w:t>
      </w:r>
    </w:p>
    <w:p w14:paraId="292B98AD" w14:textId="0A3663C2" w:rsidR="00E915E2" w:rsidRPr="00690EE6" w:rsidRDefault="008C0349" w:rsidP="00E52F80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690EE6">
        <w:rPr>
          <w:rFonts w:cstheme="majorHAnsi"/>
        </w:rPr>
        <w:t>Przesłanki wygaśnięcia, wypowiedzenia, rozwiązania</w:t>
      </w:r>
      <w:r w:rsidR="005A7DA1" w:rsidRPr="00690EE6">
        <w:rPr>
          <w:rFonts w:cstheme="majorHAnsi"/>
        </w:rPr>
        <w:t xml:space="preserve"> i</w:t>
      </w:r>
      <w:r w:rsidRPr="00690EE6">
        <w:rPr>
          <w:rFonts w:cstheme="majorHAnsi"/>
        </w:rPr>
        <w:t xml:space="preserve"> zmiany Umowy, określa wzór Umowy stanowiący Załącznik nr </w:t>
      </w:r>
      <w:r w:rsidR="006B296C" w:rsidRPr="00690EE6">
        <w:rPr>
          <w:rFonts w:cstheme="majorHAnsi"/>
        </w:rPr>
        <w:t xml:space="preserve">8 </w:t>
      </w:r>
      <w:r w:rsidR="007547C8" w:rsidRPr="00690EE6">
        <w:rPr>
          <w:rFonts w:cstheme="majorHAnsi"/>
        </w:rPr>
        <w:t>do Regulaminu</w:t>
      </w:r>
      <w:r w:rsidR="00395C4C" w:rsidRPr="00690EE6">
        <w:rPr>
          <w:rFonts w:cstheme="majorHAnsi"/>
        </w:rPr>
        <w:t>.</w:t>
      </w:r>
    </w:p>
    <w:p w14:paraId="088CEC1C" w14:textId="2C7A2FE5" w:rsidR="000F359C" w:rsidRDefault="000F359C" w:rsidP="00F1010A">
      <w:pPr>
        <w:pStyle w:val="Akapitzlist"/>
        <w:spacing w:after="0" w:line="240" w:lineRule="auto"/>
        <w:ind w:left="714"/>
        <w:jc w:val="both"/>
        <w:rPr>
          <w:rFonts w:cstheme="majorHAnsi"/>
        </w:rPr>
      </w:pPr>
    </w:p>
    <w:p w14:paraId="668C1CC3" w14:textId="767D4436" w:rsidR="005348CD" w:rsidRDefault="005348CD" w:rsidP="005348CD">
      <w:pPr>
        <w:pStyle w:val="Nagwek1"/>
        <w:numPr>
          <w:ilvl w:val="0"/>
          <w:numId w:val="0"/>
        </w:numPr>
        <w:spacing w:before="0" w:after="120" w:line="276" w:lineRule="auto"/>
        <w:ind w:left="851" w:hanging="851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r w:rsidRPr="00F74CB8">
        <w:rPr>
          <w:rFonts w:asciiTheme="minorHAnsi" w:eastAsia="Arial Unicode MS" w:hAnsiTheme="minorHAnsi" w:cstheme="majorHAnsi"/>
          <w:b/>
          <w:color w:val="C00000"/>
          <w:sz w:val="24"/>
          <w:szCs w:val="24"/>
        </w:rPr>
        <w:t>XII(A)</w:t>
      </w:r>
      <w:r>
        <w:rPr>
          <w:rFonts w:asciiTheme="minorHAnsi" w:eastAsia="Arial Unicode MS" w:hAnsiTheme="minorHAnsi" w:cstheme="majorHAnsi"/>
          <w:b/>
          <w:color w:val="C00000"/>
          <w:sz w:val="24"/>
          <w:szCs w:val="24"/>
        </w:rPr>
        <w:t>.</w:t>
      </w:r>
      <w:r w:rsidRPr="00F74CB8">
        <w:rPr>
          <w:rFonts w:asciiTheme="minorHAnsi" w:eastAsia="Arial Unicode MS" w:hAnsiTheme="minorHAnsi" w:cstheme="majorHAnsi"/>
          <w:b/>
          <w:color w:val="C00000"/>
          <w:sz w:val="24"/>
          <w:szCs w:val="24"/>
        </w:rPr>
        <w:t xml:space="preserve"> </w:t>
      </w:r>
      <w:r w:rsidRPr="005348CD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Dodatkowy </w:t>
      </w:r>
      <w:r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N</w:t>
      </w:r>
      <w:r w:rsidRPr="005348CD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abór</w:t>
      </w:r>
      <w:r w:rsidR="00D4185D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Wniosków</w:t>
      </w:r>
    </w:p>
    <w:p w14:paraId="119581B4" w14:textId="5C4BFE3F" w:rsidR="005348CD" w:rsidRDefault="00C00703" w:rsidP="00AC2DA8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cstheme="majorHAnsi"/>
        </w:rPr>
      </w:pPr>
      <w:r>
        <w:rPr>
          <w:rFonts w:cstheme="majorHAnsi"/>
        </w:rPr>
        <w:t xml:space="preserve">Jeśli </w:t>
      </w:r>
      <w:r w:rsidR="00D4185D">
        <w:rPr>
          <w:rFonts w:cstheme="majorHAnsi"/>
        </w:rPr>
        <w:t xml:space="preserve">w ramach </w:t>
      </w:r>
      <w:r>
        <w:rPr>
          <w:rFonts w:cstheme="majorHAnsi"/>
        </w:rPr>
        <w:t>List</w:t>
      </w:r>
      <w:r w:rsidR="00D4185D">
        <w:rPr>
          <w:rFonts w:cstheme="majorHAnsi"/>
        </w:rPr>
        <w:t>y</w:t>
      </w:r>
      <w:r>
        <w:rPr>
          <w:rFonts w:cstheme="majorHAnsi"/>
        </w:rPr>
        <w:t xml:space="preserve"> Rankingow</w:t>
      </w:r>
      <w:r w:rsidR="00D4185D">
        <w:rPr>
          <w:rFonts w:cstheme="majorHAnsi"/>
        </w:rPr>
        <w:t>ej</w:t>
      </w:r>
      <w:r>
        <w:rPr>
          <w:rFonts w:cstheme="majorHAnsi"/>
        </w:rPr>
        <w:t xml:space="preserve"> wskazan</w:t>
      </w:r>
      <w:r w:rsidR="00D4185D">
        <w:rPr>
          <w:rFonts w:cstheme="majorHAnsi"/>
        </w:rPr>
        <w:t>ej</w:t>
      </w:r>
      <w:r>
        <w:rPr>
          <w:rFonts w:cstheme="majorHAnsi"/>
        </w:rPr>
        <w:t xml:space="preserve"> w </w:t>
      </w:r>
      <w:r w:rsidR="00D4185D">
        <w:rPr>
          <w:rFonts w:cstheme="majorHAnsi"/>
        </w:rPr>
        <w:t xml:space="preserve">Rozdziale </w:t>
      </w:r>
      <w:r w:rsidR="00D4185D">
        <w:rPr>
          <w:rFonts w:cstheme="majorHAnsi"/>
        </w:rPr>
        <w:fldChar w:fldCharType="begin"/>
      </w:r>
      <w:r w:rsidR="00D4185D">
        <w:rPr>
          <w:rFonts w:cstheme="majorHAnsi"/>
        </w:rPr>
        <w:instrText xml:space="preserve"> REF _Ref52633642 \r \h </w:instrText>
      </w:r>
      <w:r w:rsidR="00D4185D">
        <w:rPr>
          <w:rFonts w:cstheme="majorHAnsi"/>
        </w:rPr>
      </w:r>
      <w:r w:rsidR="00D4185D">
        <w:rPr>
          <w:rFonts w:cstheme="majorHAnsi"/>
        </w:rPr>
        <w:fldChar w:fldCharType="separate"/>
      </w:r>
      <w:r w:rsidR="00FA6E7B">
        <w:rPr>
          <w:rFonts w:cstheme="majorHAnsi"/>
        </w:rPr>
        <w:t>VI</w:t>
      </w:r>
      <w:r w:rsidR="00D4185D">
        <w:rPr>
          <w:rFonts w:cstheme="majorHAnsi"/>
        </w:rPr>
        <w:fldChar w:fldCharType="end"/>
      </w:r>
      <w:r w:rsidR="00D4185D">
        <w:rPr>
          <w:rFonts w:cstheme="majorHAnsi"/>
        </w:rPr>
        <w:t xml:space="preserve"> pkt </w:t>
      </w:r>
      <w:r w:rsidR="00D4185D">
        <w:rPr>
          <w:rFonts w:cstheme="majorHAnsi"/>
        </w:rPr>
        <w:fldChar w:fldCharType="begin"/>
      </w:r>
      <w:r w:rsidR="00D4185D">
        <w:rPr>
          <w:rFonts w:cstheme="majorHAnsi"/>
        </w:rPr>
        <w:instrText xml:space="preserve"> REF _Ref52633658 \r \h </w:instrText>
      </w:r>
      <w:r w:rsidR="00D4185D">
        <w:rPr>
          <w:rFonts w:cstheme="majorHAnsi"/>
        </w:rPr>
      </w:r>
      <w:r w:rsidR="00D4185D">
        <w:rPr>
          <w:rFonts w:cstheme="majorHAnsi"/>
        </w:rPr>
        <w:fldChar w:fldCharType="separate"/>
      </w:r>
      <w:r w:rsidR="00FA6E7B">
        <w:rPr>
          <w:rFonts w:cstheme="majorHAnsi"/>
        </w:rPr>
        <w:t>6.5</w:t>
      </w:r>
      <w:r w:rsidR="00D4185D">
        <w:rPr>
          <w:rFonts w:cstheme="majorHAnsi"/>
        </w:rPr>
        <w:fldChar w:fldCharType="end"/>
      </w:r>
      <w:r w:rsidR="00D4185D">
        <w:rPr>
          <w:rFonts w:cstheme="majorHAnsi"/>
        </w:rPr>
        <w:t xml:space="preserve"> Regulaminu </w:t>
      </w:r>
      <w:r>
        <w:rPr>
          <w:rFonts w:cstheme="majorHAnsi"/>
        </w:rPr>
        <w:t xml:space="preserve">liczba </w:t>
      </w:r>
      <w:r w:rsidR="009A3F5C">
        <w:rPr>
          <w:rFonts w:cstheme="majorHAnsi"/>
        </w:rPr>
        <w:t>Wnioskodawców, którzy uzyskali Wynik Pozytywny</w:t>
      </w:r>
      <w:r>
        <w:rPr>
          <w:rFonts w:cstheme="majorHAnsi"/>
        </w:rPr>
        <w:t xml:space="preserve"> </w:t>
      </w:r>
      <w:r w:rsidR="00D4185D">
        <w:rPr>
          <w:rFonts w:cstheme="majorHAnsi"/>
        </w:rPr>
        <w:t xml:space="preserve">jest mniejsza niż 4 lub </w:t>
      </w:r>
      <w:r w:rsidR="006412F4">
        <w:rPr>
          <w:rFonts w:cstheme="majorHAnsi"/>
        </w:rPr>
        <w:t xml:space="preserve">jeśli </w:t>
      </w:r>
      <w:r w:rsidR="00D4185D">
        <w:rPr>
          <w:rFonts w:cstheme="majorHAnsi"/>
        </w:rPr>
        <w:t xml:space="preserve">w wyniku odstąpienia przez NCBR od zawarcia Umowy z Wnioskodawcą zgodnie z Rozdziałem </w:t>
      </w:r>
      <w:r w:rsidR="00D4185D">
        <w:rPr>
          <w:rFonts w:cstheme="majorHAnsi"/>
        </w:rPr>
        <w:fldChar w:fldCharType="begin"/>
      </w:r>
      <w:r w:rsidR="00D4185D">
        <w:rPr>
          <w:rFonts w:cstheme="majorHAnsi"/>
        </w:rPr>
        <w:instrText xml:space="preserve"> REF _Ref61275680 \r \h </w:instrText>
      </w:r>
      <w:r w:rsidR="00D4185D">
        <w:rPr>
          <w:rFonts w:cstheme="majorHAnsi"/>
        </w:rPr>
      </w:r>
      <w:r w:rsidR="00D4185D">
        <w:rPr>
          <w:rFonts w:cstheme="majorHAnsi"/>
        </w:rPr>
        <w:fldChar w:fldCharType="separate"/>
      </w:r>
      <w:r w:rsidR="00FA6E7B">
        <w:rPr>
          <w:rFonts w:cstheme="majorHAnsi"/>
        </w:rPr>
        <w:t>VII</w:t>
      </w:r>
      <w:r w:rsidR="00D4185D">
        <w:rPr>
          <w:rFonts w:cstheme="majorHAnsi"/>
        </w:rPr>
        <w:fldChar w:fldCharType="end"/>
      </w:r>
      <w:r w:rsidR="00D4185D">
        <w:rPr>
          <w:rFonts w:cstheme="majorHAnsi"/>
        </w:rPr>
        <w:t xml:space="preserve"> </w:t>
      </w:r>
      <w:r w:rsidR="009A3F5C">
        <w:rPr>
          <w:rFonts w:cstheme="majorHAnsi"/>
        </w:rPr>
        <w:t xml:space="preserve">ust. </w:t>
      </w:r>
      <w:r w:rsidR="009A3F5C">
        <w:rPr>
          <w:rFonts w:cstheme="majorHAnsi"/>
        </w:rPr>
        <w:fldChar w:fldCharType="begin"/>
      </w:r>
      <w:r w:rsidR="009A3F5C">
        <w:rPr>
          <w:rFonts w:cstheme="majorHAnsi"/>
        </w:rPr>
        <w:instrText xml:space="preserve"> REF _Ref61277339 \r \h </w:instrText>
      </w:r>
      <w:r w:rsidR="009A3F5C">
        <w:rPr>
          <w:rFonts w:cstheme="majorHAnsi"/>
        </w:rPr>
      </w:r>
      <w:r w:rsidR="009A3F5C">
        <w:rPr>
          <w:rFonts w:cstheme="majorHAnsi"/>
        </w:rPr>
        <w:fldChar w:fldCharType="separate"/>
      </w:r>
      <w:r w:rsidR="00FA6E7B">
        <w:rPr>
          <w:rFonts w:cstheme="majorHAnsi"/>
        </w:rPr>
        <w:t>4</w:t>
      </w:r>
      <w:r w:rsidR="009A3F5C">
        <w:rPr>
          <w:rFonts w:cstheme="majorHAnsi"/>
        </w:rPr>
        <w:fldChar w:fldCharType="end"/>
      </w:r>
      <w:r w:rsidR="009A3F5C">
        <w:rPr>
          <w:rFonts w:cstheme="majorHAnsi"/>
        </w:rPr>
        <w:t xml:space="preserve"> </w:t>
      </w:r>
      <w:r w:rsidR="00D4185D">
        <w:rPr>
          <w:rFonts w:cstheme="majorHAnsi"/>
        </w:rPr>
        <w:t xml:space="preserve">liczba Umów efektywnie zawartych przez NCBR z Wnioskodawcami jest mniejsza niż 4, NCBR nie później </w:t>
      </w:r>
      <w:r w:rsidR="00D779C1">
        <w:rPr>
          <w:rFonts w:cstheme="majorHAnsi"/>
        </w:rPr>
        <w:t xml:space="preserve">niż </w:t>
      </w:r>
      <w:r w:rsidR="00D4185D">
        <w:rPr>
          <w:rFonts w:cstheme="majorHAnsi"/>
        </w:rPr>
        <w:t xml:space="preserve">w terminie 30 dni od publikacji </w:t>
      </w:r>
      <w:r w:rsidR="00D779C1">
        <w:rPr>
          <w:rFonts w:cstheme="majorHAnsi"/>
        </w:rPr>
        <w:t xml:space="preserve">pierwszej </w:t>
      </w:r>
      <w:r w:rsidR="00D4185D">
        <w:rPr>
          <w:rFonts w:cstheme="majorHAnsi"/>
        </w:rPr>
        <w:t xml:space="preserve">Listy Rankingowej może </w:t>
      </w:r>
      <w:r w:rsidR="006412F4">
        <w:rPr>
          <w:rFonts w:cstheme="majorHAnsi"/>
        </w:rPr>
        <w:t xml:space="preserve">jednorazowo </w:t>
      </w:r>
      <w:r w:rsidR="00D4185D">
        <w:rPr>
          <w:rFonts w:cstheme="majorHAnsi"/>
        </w:rPr>
        <w:t>ogłosić w ramach Postępowania dodatkowy nabór Wniosków („Dodatkowy Nabór Wniosków”).</w:t>
      </w:r>
    </w:p>
    <w:p w14:paraId="12AB00CF" w14:textId="25C71B63" w:rsidR="00D4185D" w:rsidRDefault="00D779C1" w:rsidP="00AC2DA8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cstheme="majorHAnsi"/>
        </w:rPr>
      </w:pPr>
      <w:r>
        <w:rPr>
          <w:rFonts w:cstheme="majorHAnsi"/>
        </w:rPr>
        <w:t xml:space="preserve">Publikacja ogłoszenia o </w:t>
      </w:r>
      <w:r w:rsidR="00D4185D">
        <w:rPr>
          <w:rFonts w:cstheme="majorHAnsi"/>
        </w:rPr>
        <w:t>Dodatkow</w:t>
      </w:r>
      <w:r>
        <w:rPr>
          <w:rFonts w:cstheme="majorHAnsi"/>
        </w:rPr>
        <w:t>ym</w:t>
      </w:r>
      <w:r w:rsidR="00D4185D">
        <w:rPr>
          <w:rFonts w:cstheme="majorHAnsi"/>
        </w:rPr>
        <w:t xml:space="preserve"> Nabor</w:t>
      </w:r>
      <w:r>
        <w:rPr>
          <w:rFonts w:cstheme="majorHAnsi"/>
        </w:rPr>
        <w:t>ze</w:t>
      </w:r>
      <w:r w:rsidR="00D4185D">
        <w:rPr>
          <w:rFonts w:cstheme="majorHAnsi"/>
        </w:rPr>
        <w:t xml:space="preserve"> </w:t>
      </w:r>
      <w:r w:rsidR="006412F4">
        <w:rPr>
          <w:rFonts w:cstheme="majorHAnsi"/>
        </w:rPr>
        <w:t xml:space="preserve">Wniosków </w:t>
      </w:r>
      <w:r w:rsidR="00D4185D">
        <w:rPr>
          <w:rFonts w:cstheme="majorHAnsi"/>
        </w:rPr>
        <w:t>następuje w sposób odpowiadający sposob</w:t>
      </w:r>
      <w:r w:rsidR="008407E4">
        <w:rPr>
          <w:rFonts w:cstheme="majorHAnsi"/>
        </w:rPr>
        <w:t>ow</w:t>
      </w:r>
      <w:r w:rsidR="00D4185D">
        <w:rPr>
          <w:rFonts w:cstheme="majorHAnsi"/>
        </w:rPr>
        <w:t>i ogłoszenia Postępowania.</w:t>
      </w:r>
      <w:r w:rsidR="009A3F5C">
        <w:rPr>
          <w:rFonts w:cstheme="majorHAnsi"/>
        </w:rPr>
        <w:t xml:space="preserve"> Ogłoszenie </w:t>
      </w:r>
      <w:r>
        <w:rPr>
          <w:rFonts w:cstheme="majorHAnsi"/>
        </w:rPr>
        <w:t xml:space="preserve">takie </w:t>
      </w:r>
      <w:r w:rsidR="009A3F5C">
        <w:rPr>
          <w:rFonts w:cstheme="majorHAnsi"/>
        </w:rPr>
        <w:t xml:space="preserve">zawiera </w:t>
      </w:r>
      <w:r>
        <w:rPr>
          <w:rFonts w:cstheme="majorHAnsi"/>
        </w:rPr>
        <w:t xml:space="preserve">ponad to </w:t>
      </w:r>
      <w:r w:rsidR="009A3F5C">
        <w:rPr>
          <w:rFonts w:cstheme="majorHAnsi"/>
        </w:rPr>
        <w:t xml:space="preserve">odwołanie do niniejszego Regulaminu i </w:t>
      </w:r>
      <w:r>
        <w:rPr>
          <w:rFonts w:cstheme="majorHAnsi"/>
        </w:rPr>
        <w:t xml:space="preserve">wyraźne </w:t>
      </w:r>
      <w:r w:rsidR="009A3F5C">
        <w:rPr>
          <w:rFonts w:cstheme="majorHAnsi"/>
        </w:rPr>
        <w:t>wskazanie, że jego przedmiotem jest Dodatkowy Nabór Wniosków</w:t>
      </w:r>
      <w:r>
        <w:rPr>
          <w:rFonts w:cstheme="majorHAnsi"/>
        </w:rPr>
        <w:t>, jaka jest maksymalna liczba Wniosków, które mogą w jego wyniku być dopuszczone do zawarcia Umowy</w:t>
      </w:r>
      <w:r w:rsidR="006412F4">
        <w:rPr>
          <w:rFonts w:cstheme="majorHAnsi"/>
        </w:rPr>
        <w:t xml:space="preserve"> oraz wskazuje termin składania Wniosków w ramach Dodatkowego Naboru Wniosków</w:t>
      </w:r>
      <w:r>
        <w:rPr>
          <w:rFonts w:cstheme="majorHAnsi"/>
        </w:rPr>
        <w:t>, przy czym termin ten nie może być krótszy niż 14 dni</w:t>
      </w:r>
      <w:r w:rsidR="006412F4">
        <w:rPr>
          <w:rFonts w:cstheme="majorHAnsi"/>
        </w:rPr>
        <w:t>.</w:t>
      </w:r>
    </w:p>
    <w:p w14:paraId="2AA52341" w14:textId="68780DD2" w:rsidR="006412F4" w:rsidRDefault="006412F4" w:rsidP="00AC2DA8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cstheme="majorHAnsi"/>
        </w:rPr>
      </w:pPr>
      <w:r>
        <w:rPr>
          <w:rFonts w:cstheme="majorHAnsi"/>
        </w:rPr>
        <w:lastRenderedPageBreak/>
        <w:t xml:space="preserve">Jeśli dane kryterium oceny Wniosku </w:t>
      </w:r>
      <w:r w:rsidR="00D779C1">
        <w:rPr>
          <w:rFonts w:cstheme="majorHAnsi"/>
        </w:rPr>
        <w:t xml:space="preserve">zgodnie z Załącznikiem nr 5 do Regulaminu </w:t>
      </w:r>
      <w:r>
        <w:rPr>
          <w:rFonts w:cstheme="majorHAnsi"/>
        </w:rPr>
        <w:t xml:space="preserve">jest dokonywane z uwzględnieniem danych lub parametrów podanych w innych Wnioskach, </w:t>
      </w:r>
      <w:r w:rsidR="00D779C1">
        <w:rPr>
          <w:rFonts w:cstheme="majorHAnsi"/>
        </w:rPr>
        <w:t xml:space="preserve">ocena danego Wniosku prowadzona </w:t>
      </w:r>
      <w:r>
        <w:rPr>
          <w:rFonts w:cstheme="majorHAnsi"/>
        </w:rPr>
        <w:t xml:space="preserve">w ramach Dodatkowego Naboru Wniosków </w:t>
      </w:r>
      <w:r w:rsidR="00D779C1">
        <w:rPr>
          <w:rFonts w:cstheme="majorHAnsi"/>
        </w:rPr>
        <w:t xml:space="preserve">obejmuje </w:t>
      </w:r>
      <w:r>
        <w:rPr>
          <w:rFonts w:cstheme="majorHAnsi"/>
        </w:rPr>
        <w:t>tylko odpowiednio dane lub parametry zawarte we Wnioskach złożonych w tym naborze.</w:t>
      </w:r>
    </w:p>
    <w:p w14:paraId="62A4B2FE" w14:textId="627CB329" w:rsidR="00D4185D" w:rsidRDefault="00D4185D" w:rsidP="00AC2DA8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cstheme="majorHAnsi"/>
        </w:rPr>
      </w:pPr>
      <w:r>
        <w:rPr>
          <w:rFonts w:cstheme="majorHAnsi"/>
        </w:rPr>
        <w:t xml:space="preserve">W ramach Dodatkowego Naboru NCBR do zawarcia Umowy </w:t>
      </w:r>
      <w:r w:rsidR="000745AF">
        <w:rPr>
          <w:rFonts w:cstheme="majorHAnsi"/>
        </w:rPr>
        <w:t xml:space="preserve">może być rekomendowana </w:t>
      </w:r>
      <w:r>
        <w:rPr>
          <w:rFonts w:cstheme="majorHAnsi"/>
        </w:rPr>
        <w:t>liczb</w:t>
      </w:r>
      <w:r w:rsidR="000745AF">
        <w:rPr>
          <w:rFonts w:cstheme="majorHAnsi"/>
        </w:rPr>
        <w:t>a</w:t>
      </w:r>
      <w:r>
        <w:rPr>
          <w:rFonts w:cstheme="majorHAnsi"/>
        </w:rPr>
        <w:t xml:space="preserve"> Wniosk</w:t>
      </w:r>
      <w:r w:rsidR="00D779C1">
        <w:rPr>
          <w:rFonts w:cstheme="majorHAnsi"/>
        </w:rPr>
        <w:t xml:space="preserve">ów </w:t>
      </w:r>
      <w:r>
        <w:rPr>
          <w:rFonts w:cstheme="majorHAnsi"/>
        </w:rPr>
        <w:t>nie większ</w:t>
      </w:r>
      <w:r w:rsidR="000745AF">
        <w:rPr>
          <w:rFonts w:cstheme="majorHAnsi"/>
        </w:rPr>
        <w:t>a</w:t>
      </w:r>
      <w:r>
        <w:rPr>
          <w:rFonts w:cstheme="majorHAnsi"/>
        </w:rPr>
        <w:t xml:space="preserve">, niż </w:t>
      </w:r>
      <w:r w:rsidR="006412F4">
        <w:rPr>
          <w:rFonts w:cstheme="majorHAnsi"/>
        </w:rPr>
        <w:t>liczba 4 pomniejszona o liczbę odpowiadającą liczbie Umów zawartych w ramach pierwotnego naboru Wniosków.</w:t>
      </w:r>
    </w:p>
    <w:p w14:paraId="0A26C7DB" w14:textId="4E792524" w:rsidR="005F5C04" w:rsidRPr="000745AF" w:rsidRDefault="006412F4" w:rsidP="00AC2DA8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cstheme="majorHAnsi"/>
        </w:rPr>
      </w:pPr>
      <w:r>
        <w:rPr>
          <w:rFonts w:cstheme="majorHAnsi"/>
        </w:rPr>
        <w:t xml:space="preserve">Warunki realizacji Zamówienia, w szczególności </w:t>
      </w:r>
      <w:r w:rsidR="005F5C04" w:rsidRPr="000745AF">
        <w:rPr>
          <w:rFonts w:cstheme="majorHAnsi"/>
        </w:rPr>
        <w:t>Harmonogram Przedsięwzięcia i</w:t>
      </w:r>
      <w:r w:rsidR="005F5C04">
        <w:rPr>
          <w:rFonts w:cstheme="majorHAnsi"/>
        </w:rPr>
        <w:t xml:space="preserve"> </w:t>
      </w:r>
      <w:r>
        <w:rPr>
          <w:rFonts w:cstheme="majorHAnsi"/>
        </w:rPr>
        <w:t>Terminy Doręczenia Wyników Prac Etapu</w:t>
      </w:r>
      <w:r w:rsidR="00D779C1">
        <w:rPr>
          <w:rFonts w:cstheme="majorHAnsi"/>
        </w:rPr>
        <w:t>, lecz z uwzględnieniem złożonych przez nich Wniosków, w przypadku</w:t>
      </w:r>
      <w:r>
        <w:rPr>
          <w:rFonts w:cstheme="majorHAnsi"/>
        </w:rPr>
        <w:t xml:space="preserve"> Uczestników Przedsięwzięcia dopuszczonych do zawarcia Umowy w wyniku pierwotnego oraz </w:t>
      </w:r>
      <w:r w:rsidR="00D779C1">
        <w:rPr>
          <w:rFonts w:cstheme="majorHAnsi"/>
        </w:rPr>
        <w:t>D</w:t>
      </w:r>
      <w:r>
        <w:rPr>
          <w:rFonts w:cstheme="majorHAnsi"/>
        </w:rPr>
        <w:t xml:space="preserve">odatkowego </w:t>
      </w:r>
      <w:r w:rsidR="00D779C1">
        <w:rPr>
          <w:rFonts w:cstheme="majorHAnsi"/>
        </w:rPr>
        <w:t>N</w:t>
      </w:r>
      <w:r>
        <w:rPr>
          <w:rFonts w:cstheme="majorHAnsi"/>
        </w:rPr>
        <w:t xml:space="preserve">aboru </w:t>
      </w:r>
      <w:r w:rsidR="00D779C1">
        <w:rPr>
          <w:rFonts w:cstheme="majorHAnsi"/>
        </w:rPr>
        <w:t xml:space="preserve">Wniosków </w:t>
      </w:r>
      <w:r>
        <w:rPr>
          <w:rFonts w:cstheme="majorHAnsi"/>
        </w:rPr>
        <w:t>są</w:t>
      </w:r>
      <w:r w:rsidR="00D779C1">
        <w:rPr>
          <w:rFonts w:cstheme="majorHAnsi"/>
        </w:rPr>
        <w:t xml:space="preserve"> </w:t>
      </w:r>
      <w:r>
        <w:rPr>
          <w:rFonts w:cstheme="majorHAnsi"/>
        </w:rPr>
        <w:t xml:space="preserve">tożsame. </w:t>
      </w:r>
      <w:r w:rsidR="005F5C04" w:rsidRPr="000745AF">
        <w:rPr>
          <w:rFonts w:cstheme="majorHAnsi"/>
        </w:rPr>
        <w:t>NCBR, z zastrzeżeniem krótszego czasu na realizację Etapu I dla Wnioskodawców wybranych w ramach Dodatkowego Naboru Wniosków, będzie traktować wszystkich Wnioskodawców na tożsamych zasadach.</w:t>
      </w:r>
    </w:p>
    <w:p w14:paraId="2FF1B845" w14:textId="549F9BBF" w:rsidR="00D4185D" w:rsidRDefault="006412F4" w:rsidP="00AC2DA8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cstheme="majorHAnsi"/>
        </w:rPr>
      </w:pPr>
      <w:r>
        <w:rPr>
          <w:rFonts w:cstheme="majorHAnsi"/>
        </w:rPr>
        <w:t xml:space="preserve">Uczestnik Przedsięwzięcia nie może wnosić o przedłużenie terminów realizacji Umowy na podstawie jej ART. 10 </w:t>
      </w:r>
      <w:r>
        <w:rPr>
          <w:rFonts w:cstheme="minorHAnsi"/>
        </w:rPr>
        <w:t>§</w:t>
      </w:r>
      <w:r>
        <w:rPr>
          <w:rFonts w:cstheme="majorHAnsi"/>
        </w:rPr>
        <w:t xml:space="preserve">9 wyłącznie w oparciu o okoliczność, że w jego wypadku Umowa została zawarta później niż w przypadku </w:t>
      </w:r>
      <w:r w:rsidR="00D779C1">
        <w:rPr>
          <w:rFonts w:cstheme="majorHAnsi"/>
        </w:rPr>
        <w:t xml:space="preserve">Uczestnika lub </w:t>
      </w:r>
      <w:r>
        <w:rPr>
          <w:rFonts w:cstheme="majorHAnsi"/>
        </w:rPr>
        <w:t xml:space="preserve">Uczestników Przedsięwzięcia </w:t>
      </w:r>
      <w:r w:rsidR="00D779C1">
        <w:rPr>
          <w:rFonts w:cstheme="majorHAnsi"/>
        </w:rPr>
        <w:t>wybranych do realizacji Zamówienia</w:t>
      </w:r>
      <w:r>
        <w:rPr>
          <w:rFonts w:cstheme="majorHAnsi"/>
        </w:rPr>
        <w:t xml:space="preserve"> w pierwotnym naborze.</w:t>
      </w:r>
    </w:p>
    <w:p w14:paraId="793E9FAF" w14:textId="5CDEA837" w:rsidR="006412F4" w:rsidRDefault="006412F4" w:rsidP="00AC2DA8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cstheme="majorHAnsi"/>
        </w:rPr>
      </w:pPr>
      <w:r>
        <w:rPr>
          <w:rFonts w:cstheme="majorHAnsi"/>
        </w:rPr>
        <w:t xml:space="preserve">Wnioskodawcy, którzy uzyskali Wynik Negatywny w ramach pierwotnego naboru, </w:t>
      </w:r>
      <w:r w:rsidR="00D779C1">
        <w:rPr>
          <w:rFonts w:cstheme="majorHAnsi"/>
        </w:rPr>
        <w:t xml:space="preserve">mogą składać Wnioski w ramach </w:t>
      </w:r>
      <w:r>
        <w:rPr>
          <w:rFonts w:cstheme="majorHAnsi"/>
        </w:rPr>
        <w:t>Dodatkowego Naboru Wniosków</w:t>
      </w:r>
      <w:r w:rsidR="00D779C1">
        <w:rPr>
          <w:rFonts w:cstheme="majorHAnsi"/>
        </w:rPr>
        <w:t xml:space="preserve">, o ile </w:t>
      </w:r>
      <w:r w:rsidR="000745AF">
        <w:rPr>
          <w:rFonts w:cstheme="majorHAnsi"/>
        </w:rPr>
        <w:t xml:space="preserve">taki nabór zostanie </w:t>
      </w:r>
      <w:r w:rsidR="00D779C1">
        <w:rPr>
          <w:rFonts w:cstheme="majorHAnsi"/>
        </w:rPr>
        <w:t>przez NCBR ogłoszo</w:t>
      </w:r>
      <w:r w:rsidR="000745AF">
        <w:rPr>
          <w:rFonts w:cstheme="majorHAnsi"/>
        </w:rPr>
        <w:t>ny</w:t>
      </w:r>
      <w:r>
        <w:rPr>
          <w:rFonts w:cstheme="majorHAnsi"/>
        </w:rPr>
        <w:t>.</w:t>
      </w:r>
    </w:p>
    <w:p w14:paraId="1EF0A538" w14:textId="25938FEC" w:rsidR="006412F4" w:rsidRDefault="006412F4" w:rsidP="00AC2DA8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cstheme="majorHAnsi"/>
        </w:rPr>
      </w:pPr>
      <w:r>
        <w:rPr>
          <w:rFonts w:cstheme="majorHAnsi"/>
        </w:rPr>
        <w:t>Z uwzględnieniem odstępstw wynikających z tego Rozdziału XII(A), do Dodatkowego Naboru Wniosków oraz Umów zawartych w jego wyniku postanowienia Regulaminu i Umowy oraz załączników do nich stosuje się wprost.</w:t>
      </w:r>
    </w:p>
    <w:p w14:paraId="78583B4B" w14:textId="77777777" w:rsidR="00C00703" w:rsidRPr="00690EE6" w:rsidRDefault="00C00703" w:rsidP="00F74CB8">
      <w:pPr>
        <w:pStyle w:val="Akapitzlist"/>
        <w:spacing w:after="0" w:line="240" w:lineRule="auto"/>
        <w:ind w:left="426"/>
        <w:jc w:val="both"/>
        <w:rPr>
          <w:rFonts w:cstheme="majorHAnsi"/>
        </w:rPr>
      </w:pPr>
    </w:p>
    <w:p w14:paraId="214A97AF" w14:textId="77777777" w:rsidR="00AA1C84" w:rsidRPr="00690EE6" w:rsidRDefault="008C0349" w:rsidP="00933314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404" w:name="_Toc494180704"/>
      <w:bookmarkStart w:id="405" w:name="_Toc496261341"/>
      <w:bookmarkStart w:id="406" w:name="_Toc503863049"/>
      <w:bookmarkStart w:id="407" w:name="_Toc53786434"/>
      <w:bookmarkStart w:id="408" w:name="_Toc54826875"/>
      <w:bookmarkStart w:id="409" w:name="_Toc54730621"/>
      <w:bookmarkStart w:id="410" w:name="_Toc59586231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Postanowienia końcowe</w:t>
      </w:r>
      <w:bookmarkEnd w:id="404"/>
      <w:bookmarkEnd w:id="405"/>
      <w:bookmarkEnd w:id="406"/>
      <w:bookmarkEnd w:id="407"/>
      <w:bookmarkEnd w:id="408"/>
      <w:bookmarkEnd w:id="409"/>
      <w:bookmarkEnd w:id="410"/>
    </w:p>
    <w:p w14:paraId="45A9E02D" w14:textId="2839D414" w:rsidR="00EC088F" w:rsidRPr="00690EE6" w:rsidRDefault="008C0349" w:rsidP="78C54F99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cstheme="majorBidi"/>
        </w:rPr>
      </w:pPr>
      <w:r w:rsidRPr="00690EE6">
        <w:rPr>
          <w:rFonts w:cstheme="majorBidi"/>
        </w:rPr>
        <w:t>Wszelkie kwoty</w:t>
      </w:r>
      <w:r w:rsidR="14A6EC95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wyrażone w walucie innej niż PLN, w celu wykazania ich równowartość w złotych polskich (PLN)</w:t>
      </w:r>
      <w:r w:rsidR="26C67E04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powinny być przeliczone według kursu średniego dla walut obcych</w:t>
      </w:r>
      <w:r w:rsidR="1DE0F384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publikowanego przez Narodowy Bank Polski </w:t>
      </w:r>
      <w:bookmarkStart w:id="411" w:name="_Hlk59581593"/>
      <w:r w:rsidR="00701F8F" w:rsidRPr="00690EE6">
        <w:rPr>
          <w:rFonts w:cstheme="majorBidi"/>
        </w:rPr>
        <w:t>według stanu na dzień 22 grudnia 2020 r</w:t>
      </w:r>
      <w:bookmarkEnd w:id="411"/>
      <w:r w:rsidRPr="00690EE6">
        <w:rPr>
          <w:rFonts w:cstheme="majorBidi"/>
        </w:rPr>
        <w:t>.</w:t>
      </w:r>
    </w:p>
    <w:p w14:paraId="210A02C1" w14:textId="303C7E88" w:rsidR="00EC088F" w:rsidRPr="00690EE6" w:rsidRDefault="008C0349" w:rsidP="78C54F99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cstheme="majorBidi"/>
        </w:rPr>
      </w:pPr>
      <w:r w:rsidRPr="00690EE6">
        <w:rPr>
          <w:rFonts w:cstheme="majorBidi"/>
        </w:rPr>
        <w:t>Postanowienia Regulaminu muszą być rozumiane łącznie z postanowieniami Załączników do Regulaminu. W przypadku rozbieżności postanowień Umowy, której wzór stanowi Załącznik nr</w:t>
      </w:r>
      <w:r w:rsidR="00CC38BE" w:rsidRPr="00690EE6">
        <w:rPr>
          <w:rFonts w:cstheme="majorBidi"/>
        </w:rPr>
        <w:t> </w:t>
      </w:r>
      <w:r w:rsidR="00EE69E9" w:rsidRPr="00690EE6">
        <w:rPr>
          <w:rFonts w:cstheme="majorBidi"/>
        </w:rPr>
        <w:t xml:space="preserve">8 </w:t>
      </w:r>
      <w:r w:rsidR="009F2B16" w:rsidRPr="00690EE6">
        <w:rPr>
          <w:rFonts w:cstheme="majorBidi"/>
        </w:rPr>
        <w:t>do Regulaminu</w:t>
      </w:r>
      <w:r w:rsidRPr="00690EE6">
        <w:rPr>
          <w:rFonts w:cstheme="majorBidi"/>
        </w:rPr>
        <w:t xml:space="preserve"> i Regulaminu</w:t>
      </w:r>
      <w:r w:rsidR="00C216F2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postanowienia Umowy</w:t>
      </w:r>
      <w:r w:rsidR="00923DBD" w:rsidRPr="00690EE6">
        <w:rPr>
          <w:rFonts w:cstheme="majorBidi"/>
        </w:rPr>
        <w:t xml:space="preserve"> </w:t>
      </w:r>
      <w:r w:rsidRPr="00690EE6">
        <w:rPr>
          <w:rFonts w:cstheme="majorBidi"/>
        </w:rPr>
        <w:t>mają znaczenie rozstrzygające.</w:t>
      </w:r>
    </w:p>
    <w:p w14:paraId="181868E1" w14:textId="32FF3FF5" w:rsidR="00EC088F" w:rsidRPr="00690EE6" w:rsidRDefault="008C0349" w:rsidP="00E52F80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cstheme="majorHAnsi"/>
        </w:rPr>
      </w:pPr>
      <w:r w:rsidRPr="00690EE6">
        <w:rPr>
          <w:rFonts w:cstheme="majorHAnsi"/>
        </w:rPr>
        <w:t>Centrum nie odpowiada za szkodę powstałą po stronie Wnioskodawców w związku z wcześniejszym zakończeniem procedury oceny Wniosków</w:t>
      </w:r>
      <w:r w:rsidR="000E3DB1" w:rsidRPr="00690EE6">
        <w:rPr>
          <w:rFonts w:cstheme="majorHAnsi"/>
        </w:rPr>
        <w:t xml:space="preserve">, zakończeniem </w:t>
      </w:r>
      <w:r w:rsidRPr="00690EE6">
        <w:rPr>
          <w:rFonts w:cstheme="majorHAnsi"/>
        </w:rPr>
        <w:t xml:space="preserve">prowadzenia Postępowania lub </w:t>
      </w:r>
      <w:r w:rsidR="000E3DB1" w:rsidRPr="00690EE6">
        <w:rPr>
          <w:rFonts w:cstheme="majorHAnsi"/>
        </w:rPr>
        <w:t xml:space="preserve">zakończeniem </w:t>
      </w:r>
      <w:r w:rsidR="00390FB3" w:rsidRPr="00690EE6">
        <w:rPr>
          <w:rFonts w:cstheme="majorHAnsi"/>
        </w:rPr>
        <w:t>Przedsięwzięcia</w:t>
      </w:r>
      <w:r w:rsidR="000E3DB1" w:rsidRPr="00690EE6">
        <w:rPr>
          <w:rFonts w:cstheme="majorHAnsi"/>
        </w:rPr>
        <w:t>,</w:t>
      </w:r>
      <w:r w:rsidRPr="00690EE6">
        <w:rPr>
          <w:rFonts w:cstheme="majorHAnsi"/>
        </w:rPr>
        <w:t xml:space="preserve"> w jakimkolwiek momencie oraz z</w:t>
      </w:r>
      <w:r w:rsidR="003039CF" w:rsidRPr="00690EE6">
        <w:rPr>
          <w:rFonts w:cstheme="majorHAnsi"/>
        </w:rPr>
        <w:t> </w:t>
      </w:r>
      <w:r w:rsidRPr="00690EE6">
        <w:rPr>
          <w:rFonts w:cstheme="majorHAnsi"/>
        </w:rPr>
        <w:t>jakiejkolwiek przyczyny.</w:t>
      </w:r>
    </w:p>
    <w:p w14:paraId="7B7C2D24" w14:textId="37ADF22E" w:rsidR="00EC088F" w:rsidRPr="00690EE6" w:rsidRDefault="008C0349" w:rsidP="78C54F99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cstheme="majorBidi"/>
        </w:rPr>
      </w:pPr>
      <w:r w:rsidRPr="00690EE6">
        <w:rPr>
          <w:rFonts w:cstheme="majorBidi"/>
        </w:rPr>
        <w:t>Centrum jest uprawnione do ponownego przeprowadzenia swojej czynności</w:t>
      </w:r>
      <w:r w:rsidR="1D46B6D2" w:rsidRPr="00690EE6">
        <w:rPr>
          <w:rFonts w:cstheme="majorBidi"/>
        </w:rPr>
        <w:t>,</w:t>
      </w:r>
      <w:r w:rsidRPr="00690EE6">
        <w:rPr>
          <w:rFonts w:cstheme="majorBidi"/>
        </w:rPr>
        <w:t xml:space="preserve"> objętej Regulaminem względem każdego z </w:t>
      </w:r>
      <w:r w:rsidR="00D15DB4" w:rsidRPr="00690EE6">
        <w:rPr>
          <w:rFonts w:cstheme="majorBidi"/>
        </w:rPr>
        <w:t>Wnioskodawców</w:t>
      </w:r>
      <w:r w:rsidRPr="00690EE6">
        <w:rPr>
          <w:rFonts w:cstheme="majorBidi"/>
        </w:rPr>
        <w:t xml:space="preserve">, nie później niż do czasu zawarcia przez danego </w:t>
      </w:r>
      <w:r w:rsidR="00395C4C" w:rsidRPr="00690EE6">
        <w:rPr>
          <w:rFonts w:cstheme="majorBidi"/>
        </w:rPr>
        <w:t>Wnioskodawcę</w:t>
      </w:r>
      <w:r w:rsidRPr="00690EE6">
        <w:rPr>
          <w:rFonts w:cstheme="majorBidi"/>
        </w:rPr>
        <w:t xml:space="preserve"> </w:t>
      </w:r>
      <w:r w:rsidR="00395C4C" w:rsidRPr="00690EE6">
        <w:rPr>
          <w:rFonts w:cstheme="majorBidi"/>
        </w:rPr>
        <w:t>U</w:t>
      </w:r>
      <w:r w:rsidRPr="00690EE6">
        <w:rPr>
          <w:rFonts w:cstheme="majorBidi"/>
        </w:rPr>
        <w:t>mowy z Centrum</w:t>
      </w:r>
      <w:r w:rsidR="00395C4C" w:rsidRPr="00690EE6">
        <w:rPr>
          <w:rFonts w:cstheme="majorBidi"/>
        </w:rPr>
        <w:t>.</w:t>
      </w:r>
    </w:p>
    <w:p w14:paraId="65DCC120" w14:textId="1BCEFC14" w:rsidR="00E915E2" w:rsidRPr="00690EE6" w:rsidRDefault="008C0349" w:rsidP="00E52F80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cstheme="majorHAnsi"/>
        </w:rPr>
      </w:pPr>
      <w:r w:rsidRPr="00690EE6">
        <w:rPr>
          <w:rFonts w:cstheme="majorHAnsi"/>
        </w:rPr>
        <w:t xml:space="preserve">W pozostałym zakresie, </w:t>
      </w:r>
      <w:r w:rsidR="007F4DB2" w:rsidRPr="00690EE6">
        <w:rPr>
          <w:rFonts w:cstheme="majorHAnsi"/>
        </w:rPr>
        <w:t>nieobjętym</w:t>
      </w:r>
      <w:r w:rsidRPr="00690EE6">
        <w:rPr>
          <w:rFonts w:cstheme="majorHAnsi"/>
        </w:rPr>
        <w:t xml:space="preserve"> treścią Regulaminu wraz z Załącznikami, zastosowanie mają przepisy obowiązującego prawa</w:t>
      </w:r>
      <w:r w:rsidR="00BA4FFD" w:rsidRPr="00690EE6">
        <w:rPr>
          <w:rFonts w:cstheme="majorHAnsi"/>
        </w:rPr>
        <w:t xml:space="preserve">. </w:t>
      </w:r>
    </w:p>
    <w:p w14:paraId="60E9DCFD" w14:textId="77777777" w:rsidR="00FF7226" w:rsidRPr="00690EE6" w:rsidRDefault="00FF7226" w:rsidP="00504D3E">
      <w:pPr>
        <w:pStyle w:val="Akapitzlist"/>
        <w:spacing w:after="0" w:line="240" w:lineRule="auto"/>
        <w:ind w:left="426"/>
        <w:jc w:val="both"/>
        <w:rPr>
          <w:rFonts w:cstheme="majorHAnsi"/>
        </w:rPr>
      </w:pPr>
    </w:p>
    <w:p w14:paraId="06CFB320" w14:textId="2996A952" w:rsidR="00B61CDA" w:rsidRPr="00690EE6" w:rsidRDefault="008C0349" w:rsidP="00933314">
      <w:pPr>
        <w:pStyle w:val="Nagwek1"/>
        <w:numPr>
          <w:ilvl w:val="0"/>
          <w:numId w:val="13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412" w:name="_Toc494180705"/>
      <w:bookmarkStart w:id="413" w:name="_Toc496261342"/>
      <w:bookmarkStart w:id="414" w:name="_Toc503863050"/>
      <w:bookmarkStart w:id="415" w:name="_Toc53786435"/>
      <w:bookmarkStart w:id="416" w:name="_Toc54826876"/>
      <w:bookmarkStart w:id="417" w:name="_Toc54730622"/>
      <w:bookmarkStart w:id="418" w:name="_Toc59586232"/>
      <w:r w:rsidRPr="00690EE6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lastRenderedPageBreak/>
        <w:t>Załączniki do Regulaminu</w:t>
      </w:r>
      <w:bookmarkEnd w:id="412"/>
      <w:bookmarkEnd w:id="413"/>
      <w:bookmarkEnd w:id="414"/>
      <w:bookmarkEnd w:id="415"/>
      <w:bookmarkEnd w:id="416"/>
      <w:bookmarkEnd w:id="417"/>
      <w:bookmarkEnd w:id="418"/>
    </w:p>
    <w:p w14:paraId="5B9F49D9" w14:textId="6EFF68F3" w:rsidR="006C27E4" w:rsidRPr="00690EE6" w:rsidRDefault="5273F323" w:rsidP="00EB33E3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bookmarkStart w:id="419" w:name="_Ref511332531"/>
      <w:bookmarkStart w:id="420" w:name="_Ref495568016"/>
      <w:bookmarkStart w:id="421" w:name="_Ref495479834"/>
      <w:bookmarkStart w:id="422" w:name="_Hlk53777765"/>
      <w:bookmarkStart w:id="423" w:name="_Toc52822348"/>
      <w:bookmarkStart w:id="424" w:name="_Toc52829489"/>
      <w:r w:rsidRPr="00690EE6">
        <w:rPr>
          <w:rFonts w:cstheme="majorBidi"/>
          <w:color w:val="000000" w:themeColor="text1"/>
          <w:sz w:val="22"/>
          <w:szCs w:val="22"/>
        </w:rPr>
        <w:t>Wymagania</w:t>
      </w:r>
      <w:r w:rsidR="1B78D63B" w:rsidRPr="00690EE6">
        <w:rPr>
          <w:rFonts w:cstheme="majorBidi"/>
          <w:color w:val="000000" w:themeColor="text1"/>
          <w:sz w:val="22"/>
          <w:szCs w:val="22"/>
        </w:rPr>
        <w:t xml:space="preserve"> stawiane Technologii Uniwersaln</w:t>
      </w:r>
      <w:r w:rsidR="2ADD1A5E" w:rsidRPr="00690EE6">
        <w:rPr>
          <w:rFonts w:cstheme="majorBidi"/>
          <w:color w:val="000000" w:themeColor="text1"/>
          <w:sz w:val="22"/>
          <w:szCs w:val="22"/>
        </w:rPr>
        <w:t>e</w:t>
      </w:r>
      <w:r w:rsidR="1B78D63B" w:rsidRPr="00690EE6">
        <w:rPr>
          <w:rFonts w:cstheme="majorBidi"/>
          <w:color w:val="000000" w:themeColor="text1"/>
          <w:sz w:val="22"/>
          <w:szCs w:val="22"/>
        </w:rPr>
        <w:t>j Biogazowni</w:t>
      </w:r>
      <w:r w:rsidR="00941011" w:rsidRPr="00690EE6">
        <w:rPr>
          <w:rFonts w:cstheme="majorBidi"/>
          <w:color w:val="000000" w:themeColor="text1"/>
          <w:sz w:val="22"/>
          <w:szCs w:val="22"/>
        </w:rPr>
        <w:t xml:space="preserve"> wraz</w:t>
      </w:r>
      <w:bookmarkEnd w:id="419"/>
      <w:r w:rsidR="00EB33E3" w:rsidRPr="00690EE6">
        <w:rPr>
          <w:rFonts w:cstheme="majorBidi"/>
          <w:color w:val="000000" w:themeColor="text1"/>
          <w:sz w:val="22"/>
          <w:szCs w:val="22"/>
        </w:rPr>
        <w:t xml:space="preserve"> z Załącznikiem: „Wyciąg z warunków przyłączenia”</w:t>
      </w:r>
    </w:p>
    <w:p w14:paraId="07EAE89B" w14:textId="067B4E3E" w:rsidR="00C454D1" w:rsidRPr="00690EE6" w:rsidRDefault="50891254" w:rsidP="7E8C729C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bookmarkStart w:id="425" w:name="_Ref495414602"/>
      <w:bookmarkStart w:id="426" w:name="_Ref495567984"/>
      <w:bookmarkEnd w:id="420"/>
      <w:r w:rsidRPr="00690EE6">
        <w:rPr>
          <w:rFonts w:cstheme="majorBidi"/>
          <w:color w:val="000000" w:themeColor="text1"/>
          <w:sz w:val="22"/>
          <w:szCs w:val="22"/>
        </w:rPr>
        <w:t>Opis Nieruchomości Demonstracyjnych</w:t>
      </w:r>
      <w:r w:rsidR="00C454D1" w:rsidRPr="00690EE6">
        <w:rPr>
          <w:rFonts w:cstheme="majorBidi"/>
          <w:color w:val="000000" w:themeColor="text1"/>
          <w:sz w:val="22"/>
          <w:szCs w:val="22"/>
        </w:rPr>
        <w:t>;</w:t>
      </w:r>
    </w:p>
    <w:p w14:paraId="773158F0" w14:textId="576A2CEF" w:rsidR="00C454D1" w:rsidRPr="00690EE6" w:rsidRDefault="006C27E4" w:rsidP="00C95AED">
      <w:pPr>
        <w:pStyle w:val="Tekstkomentarza"/>
        <w:numPr>
          <w:ilvl w:val="0"/>
          <w:numId w:val="5"/>
        </w:numPr>
        <w:spacing w:after="0"/>
        <w:ind w:left="1134" w:hanging="566"/>
        <w:jc w:val="both"/>
        <w:rPr>
          <w:rFonts w:cstheme="majorBidi"/>
          <w:color w:val="000000" w:themeColor="text1"/>
          <w:sz w:val="22"/>
          <w:szCs w:val="22"/>
        </w:rPr>
      </w:pPr>
      <w:r w:rsidRPr="00690EE6">
        <w:rPr>
          <w:rFonts w:cstheme="majorBidi"/>
          <w:color w:val="000000" w:themeColor="text1"/>
          <w:sz w:val="22"/>
          <w:szCs w:val="22"/>
        </w:rPr>
        <w:t>Wzór Wniosku</w:t>
      </w:r>
      <w:r w:rsidR="555F1AF7" w:rsidRPr="00690EE6">
        <w:rPr>
          <w:rFonts w:cstheme="majorBidi"/>
          <w:color w:val="000000" w:themeColor="text1"/>
          <w:sz w:val="22"/>
          <w:szCs w:val="22"/>
        </w:rPr>
        <w:t xml:space="preserve"> i Zaktualizowanej Oferty</w:t>
      </w:r>
      <w:bookmarkEnd w:id="425"/>
      <w:r w:rsidR="00941011" w:rsidRPr="00690EE6">
        <w:rPr>
          <w:rFonts w:cstheme="majorBidi"/>
          <w:color w:val="000000" w:themeColor="text1"/>
          <w:sz w:val="22"/>
          <w:szCs w:val="22"/>
        </w:rPr>
        <w:t xml:space="preserve"> wraz</w:t>
      </w:r>
      <w:r w:rsidR="00EB33E3" w:rsidRPr="00690EE6">
        <w:rPr>
          <w:rFonts w:cstheme="majorBidi"/>
          <w:color w:val="000000" w:themeColor="text1"/>
          <w:sz w:val="22"/>
          <w:szCs w:val="22"/>
        </w:rPr>
        <w:t xml:space="preserve"> z Załącznikami</w:t>
      </w:r>
      <w:r w:rsidR="00C95AED" w:rsidRPr="00690EE6">
        <w:rPr>
          <w:rFonts w:cstheme="majorBidi"/>
          <w:color w:val="000000" w:themeColor="text1"/>
          <w:sz w:val="22"/>
          <w:szCs w:val="22"/>
        </w:rPr>
        <w:t>: Załącznikiem nr 1 - arkuszem kalkulacyjnym dla parametrów konkursowych „Wydajność produkcji metanu” i „Wydajność produkcji biometanu”, oraz Załącznikiem nr 2 - arkuszem kalkulacyjnym DCF dla parametru konkursowego „Opłacalność inwestycyjna Demonstratora Technologii”;</w:t>
      </w:r>
    </w:p>
    <w:p w14:paraId="003DD258" w14:textId="05B3014E" w:rsidR="00C454D1" w:rsidRPr="00690EE6" w:rsidRDefault="00C454D1" w:rsidP="78C54F99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bookmarkStart w:id="427" w:name="_Ref495416865"/>
      <w:r w:rsidRPr="00690EE6">
        <w:rPr>
          <w:rFonts w:cstheme="majorBidi"/>
          <w:color w:val="000000" w:themeColor="text1"/>
          <w:sz w:val="22"/>
          <w:szCs w:val="22"/>
        </w:rPr>
        <w:t>Harmonogram Przedsięwzięcia, opis Wyników Prac Etapu oraz założeń testów;</w:t>
      </w:r>
      <w:bookmarkEnd w:id="427"/>
      <w:r w:rsidRPr="00690EE6">
        <w:rPr>
          <w:rFonts w:cstheme="majorBidi"/>
          <w:color w:val="000000" w:themeColor="text1"/>
          <w:sz w:val="22"/>
          <w:szCs w:val="22"/>
        </w:rPr>
        <w:t xml:space="preserve"> </w:t>
      </w:r>
    </w:p>
    <w:p w14:paraId="7FFE98DF" w14:textId="6B92681F" w:rsidR="006C27E4" w:rsidRPr="00690EE6" w:rsidRDefault="00651519" w:rsidP="00EB33E3">
      <w:pPr>
        <w:pStyle w:val="Tekstkomentarza"/>
        <w:numPr>
          <w:ilvl w:val="0"/>
          <w:numId w:val="5"/>
        </w:numPr>
        <w:spacing w:after="0"/>
        <w:ind w:left="1134" w:hanging="566"/>
        <w:jc w:val="both"/>
        <w:rPr>
          <w:rFonts w:cstheme="majorBidi"/>
          <w:color w:val="000000" w:themeColor="text1"/>
          <w:sz w:val="22"/>
          <w:szCs w:val="22"/>
        </w:rPr>
      </w:pPr>
      <w:r w:rsidRPr="00690EE6">
        <w:rPr>
          <w:rFonts w:cstheme="majorBidi"/>
          <w:color w:val="000000" w:themeColor="text1"/>
          <w:sz w:val="22"/>
          <w:szCs w:val="22"/>
        </w:rPr>
        <w:t>Kryteria Wyboru Uczestników Przedsięwzięcia do każdego z Etapów oraz Kryteria Oceny Technologii po Etapie II</w:t>
      </w:r>
      <w:r w:rsidR="00C454D1" w:rsidRPr="00690EE6">
        <w:rPr>
          <w:rFonts w:cstheme="majorBidi"/>
          <w:color w:val="000000" w:themeColor="text1"/>
          <w:sz w:val="22"/>
          <w:szCs w:val="22"/>
        </w:rPr>
        <w:t>;</w:t>
      </w:r>
    </w:p>
    <w:p w14:paraId="29EDC28F" w14:textId="42D4FCAC" w:rsidR="00C454D1" w:rsidRPr="00690EE6" w:rsidRDefault="00C454D1" w:rsidP="78C54F99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r w:rsidRPr="00690EE6">
        <w:rPr>
          <w:rFonts w:cstheme="majorBidi"/>
          <w:color w:val="000000" w:themeColor="text1"/>
          <w:sz w:val="22"/>
          <w:szCs w:val="22"/>
        </w:rPr>
        <w:t xml:space="preserve">Wymagania </w:t>
      </w:r>
      <w:r w:rsidR="00651519" w:rsidRPr="00690EE6">
        <w:rPr>
          <w:rFonts w:cstheme="majorBidi"/>
          <w:color w:val="000000" w:themeColor="text1"/>
          <w:sz w:val="22"/>
          <w:szCs w:val="22"/>
        </w:rPr>
        <w:t>dla Wykonawcy po uruchomieniu Demonstratora Technologii</w:t>
      </w:r>
      <w:r w:rsidRPr="00690EE6">
        <w:rPr>
          <w:rFonts w:cstheme="majorBidi"/>
          <w:color w:val="000000" w:themeColor="text1"/>
          <w:sz w:val="22"/>
          <w:szCs w:val="22"/>
        </w:rPr>
        <w:t>;</w:t>
      </w:r>
    </w:p>
    <w:p w14:paraId="199B959C" w14:textId="60C824EA" w:rsidR="00C454D1" w:rsidRPr="00690EE6" w:rsidRDefault="00651519" w:rsidP="78C54F99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r w:rsidRPr="00690EE6">
        <w:rPr>
          <w:rFonts w:cstheme="majorBidi"/>
          <w:color w:val="000000" w:themeColor="text1"/>
          <w:sz w:val="22"/>
          <w:szCs w:val="22"/>
        </w:rPr>
        <w:t>Opis substratów</w:t>
      </w:r>
      <w:r w:rsidR="00C454D1" w:rsidRPr="00690EE6">
        <w:rPr>
          <w:rFonts w:cstheme="majorBidi"/>
          <w:color w:val="000000" w:themeColor="text1"/>
          <w:sz w:val="22"/>
          <w:szCs w:val="22"/>
        </w:rPr>
        <w:t>;</w:t>
      </w:r>
    </w:p>
    <w:p w14:paraId="4646E7B4" w14:textId="77777777" w:rsidR="00263944" w:rsidRPr="00690EE6" w:rsidRDefault="008C0349" w:rsidP="00335601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HAnsi"/>
          <w:color w:val="000000" w:themeColor="text1"/>
          <w:sz w:val="22"/>
          <w:szCs w:val="22"/>
        </w:rPr>
      </w:pPr>
      <w:r w:rsidRPr="00690EE6">
        <w:rPr>
          <w:rFonts w:cstheme="majorHAnsi"/>
          <w:color w:val="000000" w:themeColor="text1"/>
          <w:sz w:val="22"/>
          <w:szCs w:val="22"/>
        </w:rPr>
        <w:t>Wzór Umowy;</w:t>
      </w:r>
      <w:bookmarkEnd w:id="421"/>
      <w:bookmarkEnd w:id="426"/>
      <w:r w:rsidR="00F51B92" w:rsidRPr="00690EE6">
        <w:rPr>
          <w:rFonts w:cstheme="majorHAnsi"/>
          <w:color w:val="000000" w:themeColor="text1"/>
          <w:sz w:val="22"/>
          <w:szCs w:val="22"/>
        </w:rPr>
        <w:t xml:space="preserve"> </w:t>
      </w:r>
    </w:p>
    <w:p w14:paraId="4934832A" w14:textId="0E47AA9F" w:rsidR="005121BB" w:rsidRPr="00690EE6" w:rsidRDefault="008C0349" w:rsidP="00ED3A66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HAnsi"/>
        </w:rPr>
      </w:pPr>
      <w:bookmarkStart w:id="428" w:name="_Ref495568107"/>
      <w:bookmarkStart w:id="429" w:name="_Ref495414734"/>
      <w:r w:rsidRPr="00690EE6">
        <w:rPr>
          <w:rFonts w:cstheme="majorHAnsi"/>
          <w:color w:val="000000" w:themeColor="text1"/>
          <w:sz w:val="22"/>
          <w:szCs w:val="22"/>
        </w:rPr>
        <w:t>Lista Krajowych Inteligentnych Specjalizacji;</w:t>
      </w:r>
      <w:bookmarkEnd w:id="428"/>
      <w:bookmarkEnd w:id="429"/>
    </w:p>
    <w:p w14:paraId="41D2AA3B" w14:textId="17C54B85" w:rsidR="009F245E" w:rsidRPr="00690EE6" w:rsidRDefault="009F245E" w:rsidP="00EE55AF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HAnsi"/>
          <w:sz w:val="22"/>
          <w:szCs w:val="22"/>
        </w:rPr>
      </w:pPr>
      <w:r w:rsidRPr="00690EE6">
        <w:rPr>
          <w:rFonts w:cstheme="majorHAnsi"/>
          <w:color w:val="000000" w:themeColor="text1"/>
          <w:sz w:val="22"/>
          <w:szCs w:val="22"/>
        </w:rPr>
        <w:t>Wzór klauzuli informacyjnej z art</w:t>
      </w:r>
      <w:r w:rsidRPr="00690EE6">
        <w:rPr>
          <w:rFonts w:cstheme="majorHAnsi"/>
          <w:sz w:val="22"/>
          <w:szCs w:val="22"/>
        </w:rPr>
        <w:t>. 13 RODO;</w:t>
      </w:r>
    </w:p>
    <w:p w14:paraId="06EEF806" w14:textId="302BF7C4" w:rsidR="009F245E" w:rsidRPr="00690EE6" w:rsidRDefault="009F245E" w:rsidP="009F245E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HAnsi"/>
          <w:sz w:val="22"/>
          <w:szCs w:val="22"/>
        </w:rPr>
      </w:pPr>
      <w:r w:rsidRPr="00690EE6">
        <w:rPr>
          <w:rFonts w:cstheme="majorHAnsi"/>
          <w:color w:val="000000" w:themeColor="text1"/>
          <w:sz w:val="22"/>
          <w:szCs w:val="22"/>
        </w:rPr>
        <w:t>Wzór klauzuli informacyjnej z art</w:t>
      </w:r>
      <w:r w:rsidRPr="00690EE6">
        <w:rPr>
          <w:rFonts w:cstheme="majorHAnsi"/>
          <w:sz w:val="22"/>
          <w:szCs w:val="22"/>
        </w:rPr>
        <w:t>. 14 RODO</w:t>
      </w:r>
      <w:r w:rsidR="00C06F3B" w:rsidRPr="00690EE6">
        <w:rPr>
          <w:rFonts w:cstheme="majorHAnsi"/>
          <w:sz w:val="22"/>
          <w:szCs w:val="22"/>
        </w:rPr>
        <w:t>;</w:t>
      </w:r>
    </w:p>
    <w:p w14:paraId="3E23F1B7" w14:textId="38AD72CB" w:rsidR="00CD4A67" w:rsidRPr="00690EE6" w:rsidRDefault="206823B2" w:rsidP="31B54FBD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b/>
          <w:bCs/>
          <w:color w:val="C00000"/>
          <w:sz w:val="28"/>
          <w:szCs w:val="28"/>
        </w:rPr>
      </w:pPr>
      <w:r w:rsidRPr="00690EE6">
        <w:rPr>
          <w:rFonts w:cstheme="majorBidi"/>
          <w:sz w:val="22"/>
          <w:szCs w:val="22"/>
        </w:rPr>
        <w:t>Definicj</w:t>
      </w:r>
      <w:r w:rsidR="00C06F3B" w:rsidRPr="00690EE6">
        <w:rPr>
          <w:rFonts w:cstheme="majorBidi"/>
          <w:sz w:val="22"/>
          <w:szCs w:val="22"/>
        </w:rPr>
        <w:t>e</w:t>
      </w:r>
      <w:bookmarkEnd w:id="422"/>
      <w:bookmarkEnd w:id="423"/>
      <w:bookmarkEnd w:id="424"/>
      <w:r w:rsidR="00C06F3B" w:rsidRPr="00690EE6">
        <w:rPr>
          <w:rFonts w:cstheme="majorBidi"/>
          <w:sz w:val="22"/>
          <w:szCs w:val="22"/>
        </w:rPr>
        <w:t>.</w:t>
      </w:r>
    </w:p>
    <w:p w14:paraId="3CE46247" w14:textId="20BA9A3B" w:rsidR="31B54FBD" w:rsidRPr="00690EE6" w:rsidRDefault="009F01D7" w:rsidP="009F01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sz w:val="22"/>
          <w:szCs w:val="22"/>
        </w:rPr>
      </w:pPr>
      <w:r w:rsidRPr="00690EE6">
        <w:rPr>
          <w:rFonts w:cstheme="majorBidi"/>
          <w:sz w:val="22"/>
          <w:szCs w:val="22"/>
        </w:rPr>
        <w:t>Wzór zobowiązania podmiotu trzeciego do udostępnienia zasobów dla potrzeb realizacji Przedsięwzięcia</w:t>
      </w:r>
      <w:r w:rsidR="005A127F" w:rsidRPr="00690EE6">
        <w:rPr>
          <w:rFonts w:cstheme="majorBidi"/>
          <w:sz w:val="22"/>
          <w:szCs w:val="22"/>
        </w:rPr>
        <w:t>.</w:t>
      </w:r>
    </w:p>
    <w:p w14:paraId="6CAF2E95" w14:textId="179AF43B" w:rsidR="005A127F" w:rsidRPr="00690EE6" w:rsidRDefault="005A127F" w:rsidP="005A127F">
      <w:pPr>
        <w:pStyle w:val="Tekstkomentarza"/>
        <w:spacing w:after="0"/>
        <w:jc w:val="both"/>
        <w:rPr>
          <w:rFonts w:cstheme="majorBidi"/>
          <w:sz w:val="22"/>
          <w:szCs w:val="22"/>
        </w:rPr>
      </w:pPr>
    </w:p>
    <w:p w14:paraId="2E9836B4" w14:textId="207764DE" w:rsidR="005A127F" w:rsidRPr="00690EE6" w:rsidRDefault="005A127F" w:rsidP="005A127F">
      <w:pPr>
        <w:pStyle w:val="Tekstkomentarza"/>
        <w:spacing w:after="0"/>
        <w:jc w:val="both"/>
        <w:rPr>
          <w:rFonts w:cstheme="majorBidi"/>
          <w:sz w:val="22"/>
          <w:szCs w:val="22"/>
        </w:rPr>
      </w:pPr>
    </w:p>
    <w:p w14:paraId="1F656B72" w14:textId="10D7C33E" w:rsidR="005A127F" w:rsidRPr="00690EE6" w:rsidRDefault="005A127F" w:rsidP="005A127F">
      <w:pPr>
        <w:pStyle w:val="Tekstkomentarza"/>
        <w:spacing w:after="0"/>
        <w:jc w:val="both"/>
        <w:rPr>
          <w:rFonts w:cstheme="majorBidi"/>
          <w:sz w:val="22"/>
          <w:szCs w:val="22"/>
        </w:rPr>
      </w:pPr>
    </w:p>
    <w:p w14:paraId="4069D84C" w14:textId="1761425D" w:rsidR="005A127F" w:rsidRPr="009F01D7" w:rsidRDefault="005A127F" w:rsidP="005A127F">
      <w:pPr>
        <w:pStyle w:val="Tekstkomentarza"/>
        <w:spacing w:after="0"/>
        <w:jc w:val="both"/>
        <w:rPr>
          <w:rFonts w:cstheme="majorBidi"/>
          <w:sz w:val="22"/>
          <w:szCs w:val="22"/>
        </w:rPr>
      </w:pPr>
    </w:p>
    <w:sectPr w:rsidR="005A127F" w:rsidRPr="009F01D7" w:rsidSect="007E7DF8">
      <w:pgSz w:w="11906" w:h="16838" w:code="9"/>
      <w:pgMar w:top="2211" w:right="1418" w:bottom="1418" w:left="1418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59A7D" w14:textId="77777777" w:rsidR="0031439B" w:rsidRDefault="0031439B" w:rsidP="008C2908">
      <w:pPr>
        <w:spacing w:after="0" w:line="240" w:lineRule="auto"/>
      </w:pPr>
      <w:r>
        <w:separator/>
      </w:r>
    </w:p>
  </w:endnote>
  <w:endnote w:type="continuationSeparator" w:id="0">
    <w:p w14:paraId="142DCEF8" w14:textId="77777777" w:rsidR="0031439B" w:rsidRDefault="0031439B" w:rsidP="008C2908">
      <w:pPr>
        <w:spacing w:after="0" w:line="240" w:lineRule="auto"/>
      </w:pPr>
      <w:r>
        <w:continuationSeparator/>
      </w:r>
    </w:p>
  </w:endnote>
  <w:endnote w:type="continuationNotice" w:id="1">
    <w:p w14:paraId="41A1511A" w14:textId="77777777" w:rsidR="0031439B" w:rsidRDefault="0031439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F50D8" w14:textId="77777777" w:rsidR="004D0092" w:rsidRDefault="004D00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3594570"/>
      <w:docPartObj>
        <w:docPartGallery w:val="Page Numbers (Bottom of Page)"/>
        <w:docPartUnique/>
      </w:docPartObj>
    </w:sdtPr>
    <w:sdtEndPr/>
    <w:sdtContent>
      <w:p w14:paraId="460DCFCF" w14:textId="2095F616" w:rsidR="005348CD" w:rsidRDefault="005348C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704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1AEA2572" w14:textId="77777777" w:rsidR="005348CD" w:rsidRDefault="005348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454FF" w14:textId="77777777" w:rsidR="004D0092" w:rsidRDefault="004D00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8BA9B" w14:textId="77777777" w:rsidR="0031439B" w:rsidRDefault="0031439B" w:rsidP="008C2908">
      <w:pPr>
        <w:spacing w:after="0" w:line="240" w:lineRule="auto"/>
      </w:pPr>
      <w:r>
        <w:separator/>
      </w:r>
    </w:p>
  </w:footnote>
  <w:footnote w:type="continuationSeparator" w:id="0">
    <w:p w14:paraId="1E7611AE" w14:textId="77777777" w:rsidR="0031439B" w:rsidRDefault="0031439B" w:rsidP="008C2908">
      <w:pPr>
        <w:spacing w:after="0" w:line="240" w:lineRule="auto"/>
      </w:pPr>
      <w:r>
        <w:continuationSeparator/>
      </w:r>
    </w:p>
  </w:footnote>
  <w:footnote w:type="continuationNotice" w:id="1">
    <w:p w14:paraId="021D27DC" w14:textId="77777777" w:rsidR="0031439B" w:rsidRDefault="0031439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67D5B" w14:textId="77777777" w:rsidR="004D0092" w:rsidRDefault="004D00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FB283" w14:textId="49D7063C" w:rsidR="005348CD" w:rsidRDefault="005348CD">
    <w:pPr>
      <w:pStyle w:val="Nagwek"/>
    </w:pPr>
  </w:p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5348CD" w:rsidRPr="00E00E64" w14:paraId="6F862347" w14:textId="77777777" w:rsidTr="79224619">
      <w:trPr>
        <w:trHeight w:val="568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5348CD" w:rsidRPr="000770A6" w14:paraId="052BB05B" w14:textId="77777777" w:rsidTr="006E15B1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1FFF98" w14:textId="77777777" w:rsidR="005348CD" w:rsidRDefault="005348CD" w:rsidP="006E15B1">
                <w:pPr>
                  <w:spacing w:before="26"/>
                  <w:ind w:left="20" w:right="-134"/>
                </w:pPr>
                <w:bookmarkStart w:id="1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9D1FF1" w14:textId="77777777" w:rsidR="005348CD" w:rsidRDefault="005348CD" w:rsidP="006E15B1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DF4374" w14:textId="77777777" w:rsidR="005348CD" w:rsidRDefault="005348CD" w:rsidP="006E15B1">
                <w:pPr>
                  <w:jc w:val="center"/>
                </w:pPr>
              </w:p>
            </w:tc>
          </w:tr>
        </w:tbl>
        <w:p w14:paraId="7819463B" w14:textId="77777777" w:rsidR="005348CD" w:rsidRDefault="79224619" w:rsidP="006E15B1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080459BA" wp14:editId="4D38E2C8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CA847F5" w14:textId="77777777" w:rsidR="005348CD" w:rsidRDefault="005348CD" w:rsidP="006E15B1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5EDD6C07" w14:textId="77777777" w:rsidR="005348CD" w:rsidRPr="00B76E98" w:rsidRDefault="005348CD" w:rsidP="006E15B1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1"/>
        </w:p>
      </w:tc>
    </w:tr>
  </w:tbl>
  <w:p w14:paraId="25E631D4" w14:textId="651DF89A" w:rsidR="005348CD" w:rsidRDefault="005348CD">
    <w:pPr>
      <w:pStyle w:val="Nagwek"/>
    </w:pPr>
  </w:p>
  <w:p w14:paraId="5B09BC2C" w14:textId="5702EA5F" w:rsidR="005348CD" w:rsidRDefault="005348CD" w:rsidP="00FF41DD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2A9FA" w14:textId="77777777" w:rsidR="004D0092" w:rsidRDefault="004D00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B55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D3C5D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F56F5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216DE"/>
    <w:multiLevelType w:val="hybridMultilevel"/>
    <w:tmpl w:val="123CE33A"/>
    <w:lvl w:ilvl="0" w:tplc="992A47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97F44"/>
    <w:multiLevelType w:val="hybridMultilevel"/>
    <w:tmpl w:val="41002E7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9F87B3C"/>
    <w:multiLevelType w:val="hybridMultilevel"/>
    <w:tmpl w:val="02A4BA2E"/>
    <w:lvl w:ilvl="0" w:tplc="2DE873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D65A0"/>
    <w:multiLevelType w:val="hybridMultilevel"/>
    <w:tmpl w:val="51A46662"/>
    <w:lvl w:ilvl="0" w:tplc="04150011">
      <w:start w:val="1"/>
      <w:numFmt w:val="decimal"/>
      <w:lvlText w:val="%1)"/>
      <w:lvlJc w:val="left"/>
      <w:pPr>
        <w:ind w:left="9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 w15:restartNumberingAfterBreak="0">
    <w:nsid w:val="1C581B22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C40F7"/>
    <w:multiLevelType w:val="multilevel"/>
    <w:tmpl w:val="B6D6CC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F291D92"/>
    <w:multiLevelType w:val="multilevel"/>
    <w:tmpl w:val="5414F17A"/>
    <w:lvl w:ilvl="0">
      <w:start w:val="1"/>
      <w:numFmt w:val="decimal"/>
      <w:pStyle w:val="Nagwek1"/>
      <w:lvlText w:val="Art.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Art. %1.%2"/>
      <w:lvlJc w:val="left"/>
      <w:pPr>
        <w:ind w:left="1285" w:hanging="576"/>
      </w:pPr>
      <w:rPr>
        <w:rFonts w:hint="default"/>
      </w:rPr>
    </w:lvl>
    <w:lvl w:ilvl="2">
      <w:start w:val="1"/>
      <w:numFmt w:val="decimal"/>
      <w:pStyle w:val="Nagwek3"/>
      <w:lvlText w:val="Art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Art.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1F5A7823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DE3346"/>
    <w:multiLevelType w:val="hybridMultilevel"/>
    <w:tmpl w:val="21E0DA38"/>
    <w:lvl w:ilvl="0" w:tplc="2A7C5D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46F6D"/>
    <w:multiLevelType w:val="hybridMultilevel"/>
    <w:tmpl w:val="3B8A9366"/>
    <w:lvl w:ilvl="0" w:tplc="25300F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155B9"/>
    <w:multiLevelType w:val="hybridMultilevel"/>
    <w:tmpl w:val="5EB22F52"/>
    <w:lvl w:ilvl="0" w:tplc="114CD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F5252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35055"/>
    <w:multiLevelType w:val="hybridMultilevel"/>
    <w:tmpl w:val="D60043BC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1">
      <w:start w:val="1"/>
      <w:numFmt w:val="decimal"/>
      <w:lvlText w:val="%5)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15" w15:restartNumberingAfterBreak="0">
    <w:nsid w:val="30E50A97"/>
    <w:multiLevelType w:val="hybridMultilevel"/>
    <w:tmpl w:val="D18EF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63353"/>
    <w:multiLevelType w:val="multilevel"/>
    <w:tmpl w:val="9A6C8AEE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20D5326"/>
    <w:multiLevelType w:val="hybridMultilevel"/>
    <w:tmpl w:val="D6B8CA96"/>
    <w:lvl w:ilvl="0" w:tplc="9A34247A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theme="minorHAnsi"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370776"/>
    <w:multiLevelType w:val="hybridMultilevel"/>
    <w:tmpl w:val="B3F09622"/>
    <w:lvl w:ilvl="0" w:tplc="23A6ECEE">
      <w:start w:val="1"/>
      <w:numFmt w:val="decimal"/>
      <w:lvlText w:val="%1."/>
      <w:lvlJc w:val="left"/>
      <w:pPr>
        <w:ind w:left="936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 w15:restartNumberingAfterBreak="0">
    <w:nsid w:val="383C1987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967FF"/>
    <w:multiLevelType w:val="hybridMultilevel"/>
    <w:tmpl w:val="9F421FD4"/>
    <w:lvl w:ilvl="0" w:tplc="686C97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46789A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6D6EBA"/>
    <w:multiLevelType w:val="hybridMultilevel"/>
    <w:tmpl w:val="839EBF04"/>
    <w:lvl w:ilvl="0" w:tplc="05FE559C">
      <w:start w:val="1"/>
      <w:numFmt w:val="decimal"/>
      <w:lvlText w:val="%1)"/>
      <w:lvlJc w:val="left"/>
      <w:pPr>
        <w:ind w:left="936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3" w15:restartNumberingAfterBreak="0">
    <w:nsid w:val="3FA55001"/>
    <w:multiLevelType w:val="hybridMultilevel"/>
    <w:tmpl w:val="DE5C0200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4" w15:restartNumberingAfterBreak="0">
    <w:nsid w:val="40FD61A3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43C36"/>
    <w:multiLevelType w:val="multilevel"/>
    <w:tmpl w:val="68EA4F58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4006558"/>
    <w:multiLevelType w:val="hybridMultilevel"/>
    <w:tmpl w:val="FF6EA36C"/>
    <w:lvl w:ilvl="0" w:tplc="88C225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836652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45103F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7135A6"/>
    <w:multiLevelType w:val="hybridMultilevel"/>
    <w:tmpl w:val="D124EB0E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7">
      <w:start w:val="1"/>
      <w:numFmt w:val="lowerLetter"/>
      <w:lvlText w:val="%2)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30" w15:restartNumberingAfterBreak="0">
    <w:nsid w:val="54993B0D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F7F60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735331"/>
    <w:multiLevelType w:val="hybridMultilevel"/>
    <w:tmpl w:val="0A942026"/>
    <w:lvl w:ilvl="0" w:tplc="C6263C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E36A99"/>
    <w:multiLevelType w:val="multilevel"/>
    <w:tmpl w:val="4198B2B2"/>
    <w:lvl w:ilvl="0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color w:val="C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Theme="minorHAnsi" w:hAnsiTheme="minorHAnsi" w:hint="default"/>
        <w:b/>
        <w:color w:val="C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4753832"/>
    <w:multiLevelType w:val="hybridMultilevel"/>
    <w:tmpl w:val="DC508B12"/>
    <w:lvl w:ilvl="0" w:tplc="50345F6A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6563498D"/>
    <w:multiLevelType w:val="hybridMultilevel"/>
    <w:tmpl w:val="E48C939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71675A7"/>
    <w:multiLevelType w:val="hybridMultilevel"/>
    <w:tmpl w:val="C86ED5EE"/>
    <w:lvl w:ilvl="0" w:tplc="712E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1C22A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E766F9"/>
    <w:multiLevelType w:val="hybridMultilevel"/>
    <w:tmpl w:val="4CF013E6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414316"/>
    <w:multiLevelType w:val="hybridMultilevel"/>
    <w:tmpl w:val="02A4BA2E"/>
    <w:lvl w:ilvl="0" w:tplc="2DE873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316C1"/>
    <w:multiLevelType w:val="hybridMultilevel"/>
    <w:tmpl w:val="592A380E"/>
    <w:lvl w:ilvl="0" w:tplc="BF52523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562AD"/>
    <w:multiLevelType w:val="hybridMultilevel"/>
    <w:tmpl w:val="9CBC582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B0F544B"/>
    <w:multiLevelType w:val="hybridMultilevel"/>
    <w:tmpl w:val="B988064C"/>
    <w:lvl w:ilvl="0" w:tplc="5A7466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EE1FAF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5"/>
  </w:num>
  <w:num w:numId="3">
    <w:abstractNumId w:val="32"/>
  </w:num>
  <w:num w:numId="4">
    <w:abstractNumId w:val="9"/>
  </w:num>
  <w:num w:numId="5">
    <w:abstractNumId w:val="17"/>
  </w:num>
  <w:num w:numId="6">
    <w:abstractNumId w:val="18"/>
  </w:num>
  <w:num w:numId="7">
    <w:abstractNumId w:val="22"/>
  </w:num>
  <w:num w:numId="8">
    <w:abstractNumId w:val="38"/>
  </w:num>
  <w:num w:numId="9">
    <w:abstractNumId w:val="0"/>
  </w:num>
  <w:num w:numId="10">
    <w:abstractNumId w:val="36"/>
  </w:num>
  <w:num w:numId="11">
    <w:abstractNumId w:val="37"/>
  </w:num>
  <w:num w:numId="12">
    <w:abstractNumId w:val="13"/>
  </w:num>
  <w:num w:numId="13">
    <w:abstractNumId w:val="33"/>
  </w:num>
  <w:num w:numId="14">
    <w:abstractNumId w:val="41"/>
  </w:num>
  <w:num w:numId="15">
    <w:abstractNumId w:val="6"/>
  </w:num>
  <w:num w:numId="16">
    <w:abstractNumId w:val="12"/>
  </w:num>
  <w:num w:numId="17">
    <w:abstractNumId w:val="31"/>
  </w:num>
  <w:num w:numId="18">
    <w:abstractNumId w:val="42"/>
  </w:num>
  <w:num w:numId="19">
    <w:abstractNumId w:val="15"/>
  </w:num>
  <w:num w:numId="20">
    <w:abstractNumId w:val="30"/>
  </w:num>
  <w:num w:numId="21">
    <w:abstractNumId w:val="10"/>
  </w:num>
  <w:num w:numId="22">
    <w:abstractNumId w:val="8"/>
  </w:num>
  <w:num w:numId="23">
    <w:abstractNumId w:val="39"/>
  </w:num>
  <w:num w:numId="24">
    <w:abstractNumId w:val="28"/>
  </w:num>
  <w:num w:numId="25">
    <w:abstractNumId w:val="14"/>
  </w:num>
  <w:num w:numId="26">
    <w:abstractNumId w:val="29"/>
  </w:num>
  <w:num w:numId="27">
    <w:abstractNumId w:val="34"/>
  </w:num>
  <w:num w:numId="28">
    <w:abstractNumId w:val="19"/>
  </w:num>
  <w:num w:numId="29">
    <w:abstractNumId w:val="1"/>
  </w:num>
  <w:num w:numId="30">
    <w:abstractNumId w:val="24"/>
  </w:num>
  <w:num w:numId="31">
    <w:abstractNumId w:val="4"/>
  </w:num>
  <w:num w:numId="32">
    <w:abstractNumId w:val="40"/>
  </w:num>
  <w:num w:numId="33">
    <w:abstractNumId w:val="26"/>
  </w:num>
  <w:num w:numId="34">
    <w:abstractNumId w:val="2"/>
  </w:num>
  <w:num w:numId="35">
    <w:abstractNumId w:val="7"/>
  </w:num>
  <w:num w:numId="36">
    <w:abstractNumId w:val="20"/>
  </w:num>
  <w:num w:numId="37">
    <w:abstractNumId w:val="3"/>
  </w:num>
  <w:num w:numId="38">
    <w:abstractNumId w:val="11"/>
  </w:num>
  <w:num w:numId="39">
    <w:abstractNumId w:val="27"/>
  </w:num>
  <w:num w:numId="40">
    <w:abstractNumId w:val="9"/>
  </w:num>
  <w:num w:numId="41">
    <w:abstractNumId w:val="5"/>
  </w:num>
  <w:num w:numId="42">
    <w:abstractNumId w:val="9"/>
  </w:num>
  <w:num w:numId="43">
    <w:abstractNumId w:val="35"/>
  </w:num>
  <w:num w:numId="44">
    <w:abstractNumId w:val="23"/>
  </w:num>
  <w:num w:numId="45">
    <w:abstractNumId w:val="9"/>
  </w:num>
  <w:num w:numId="46">
    <w:abstractNumId w:val="2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removePersonalInformation/>
  <w:removeDateAndTime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D9E"/>
    <w:rsid w:val="00000198"/>
    <w:rsid w:val="00000DF9"/>
    <w:rsid w:val="00001449"/>
    <w:rsid w:val="000028F0"/>
    <w:rsid w:val="00005196"/>
    <w:rsid w:val="00005970"/>
    <w:rsid w:val="00005F4C"/>
    <w:rsid w:val="0000658C"/>
    <w:rsid w:val="000065CB"/>
    <w:rsid w:val="0000670F"/>
    <w:rsid w:val="00007B98"/>
    <w:rsid w:val="00010282"/>
    <w:rsid w:val="000108E8"/>
    <w:rsid w:val="00011F84"/>
    <w:rsid w:val="00012408"/>
    <w:rsid w:val="00012490"/>
    <w:rsid w:val="00012579"/>
    <w:rsid w:val="00012A09"/>
    <w:rsid w:val="0001310E"/>
    <w:rsid w:val="000135C4"/>
    <w:rsid w:val="00014616"/>
    <w:rsid w:val="000168ED"/>
    <w:rsid w:val="00016F4F"/>
    <w:rsid w:val="00017929"/>
    <w:rsid w:val="00017FB4"/>
    <w:rsid w:val="000215CA"/>
    <w:rsid w:val="00021DA9"/>
    <w:rsid w:val="00022259"/>
    <w:rsid w:val="0002227A"/>
    <w:rsid w:val="00022552"/>
    <w:rsid w:val="000225A4"/>
    <w:rsid w:val="00022B20"/>
    <w:rsid w:val="00024767"/>
    <w:rsid w:val="00025081"/>
    <w:rsid w:val="00025A2E"/>
    <w:rsid w:val="00025ED2"/>
    <w:rsid w:val="000267C6"/>
    <w:rsid w:val="00026C29"/>
    <w:rsid w:val="0002707A"/>
    <w:rsid w:val="00027983"/>
    <w:rsid w:val="00027AAD"/>
    <w:rsid w:val="00030582"/>
    <w:rsid w:val="000310F5"/>
    <w:rsid w:val="00031173"/>
    <w:rsid w:val="00031F27"/>
    <w:rsid w:val="00031FED"/>
    <w:rsid w:val="00032D06"/>
    <w:rsid w:val="00033928"/>
    <w:rsid w:val="00034791"/>
    <w:rsid w:val="00034E99"/>
    <w:rsid w:val="00035152"/>
    <w:rsid w:val="000360CB"/>
    <w:rsid w:val="0003684D"/>
    <w:rsid w:val="00037037"/>
    <w:rsid w:val="00037730"/>
    <w:rsid w:val="00037DA1"/>
    <w:rsid w:val="000403D6"/>
    <w:rsid w:val="00040DDE"/>
    <w:rsid w:val="0004102E"/>
    <w:rsid w:val="00041A0B"/>
    <w:rsid w:val="0004269C"/>
    <w:rsid w:val="00042A14"/>
    <w:rsid w:val="00044140"/>
    <w:rsid w:val="00044370"/>
    <w:rsid w:val="0004483A"/>
    <w:rsid w:val="00045255"/>
    <w:rsid w:val="00045621"/>
    <w:rsid w:val="00045848"/>
    <w:rsid w:val="00045B2F"/>
    <w:rsid w:val="000461A1"/>
    <w:rsid w:val="000465B7"/>
    <w:rsid w:val="00046BC9"/>
    <w:rsid w:val="0004793B"/>
    <w:rsid w:val="0005055A"/>
    <w:rsid w:val="000508C0"/>
    <w:rsid w:val="00051069"/>
    <w:rsid w:val="000515D4"/>
    <w:rsid w:val="00051E84"/>
    <w:rsid w:val="000524A3"/>
    <w:rsid w:val="000526A5"/>
    <w:rsid w:val="000526AE"/>
    <w:rsid w:val="0005271B"/>
    <w:rsid w:val="00052B44"/>
    <w:rsid w:val="00052C27"/>
    <w:rsid w:val="00052E5F"/>
    <w:rsid w:val="0005369C"/>
    <w:rsid w:val="00053A70"/>
    <w:rsid w:val="00054427"/>
    <w:rsid w:val="0005553E"/>
    <w:rsid w:val="00056485"/>
    <w:rsid w:val="000566C1"/>
    <w:rsid w:val="00057757"/>
    <w:rsid w:val="00057FEE"/>
    <w:rsid w:val="00060297"/>
    <w:rsid w:val="000607C6"/>
    <w:rsid w:val="000608B6"/>
    <w:rsid w:val="000619B7"/>
    <w:rsid w:val="00061C21"/>
    <w:rsid w:val="0006227E"/>
    <w:rsid w:val="000627A0"/>
    <w:rsid w:val="00062B9D"/>
    <w:rsid w:val="00062D24"/>
    <w:rsid w:val="00063290"/>
    <w:rsid w:val="00066E60"/>
    <w:rsid w:val="000672C2"/>
    <w:rsid w:val="000673BC"/>
    <w:rsid w:val="000677C2"/>
    <w:rsid w:val="00070575"/>
    <w:rsid w:val="000717A7"/>
    <w:rsid w:val="0007265D"/>
    <w:rsid w:val="0007283D"/>
    <w:rsid w:val="00072DD6"/>
    <w:rsid w:val="000736B9"/>
    <w:rsid w:val="00073745"/>
    <w:rsid w:val="00073BFE"/>
    <w:rsid w:val="000745AF"/>
    <w:rsid w:val="0007623E"/>
    <w:rsid w:val="00076999"/>
    <w:rsid w:val="00077729"/>
    <w:rsid w:val="0007777F"/>
    <w:rsid w:val="00080763"/>
    <w:rsid w:val="00081643"/>
    <w:rsid w:val="000830A2"/>
    <w:rsid w:val="000830CF"/>
    <w:rsid w:val="000835AF"/>
    <w:rsid w:val="0008442B"/>
    <w:rsid w:val="00085517"/>
    <w:rsid w:val="00085852"/>
    <w:rsid w:val="00085CF5"/>
    <w:rsid w:val="0008641D"/>
    <w:rsid w:val="00086DC0"/>
    <w:rsid w:val="00086E67"/>
    <w:rsid w:val="00087F8C"/>
    <w:rsid w:val="000901D6"/>
    <w:rsid w:val="00090444"/>
    <w:rsid w:val="0009055A"/>
    <w:rsid w:val="00090953"/>
    <w:rsid w:val="000912EA"/>
    <w:rsid w:val="000918F7"/>
    <w:rsid w:val="00091A19"/>
    <w:rsid w:val="000930F4"/>
    <w:rsid w:val="00093DFC"/>
    <w:rsid w:val="0009424E"/>
    <w:rsid w:val="0009468B"/>
    <w:rsid w:val="00094AC1"/>
    <w:rsid w:val="00095E7E"/>
    <w:rsid w:val="000968D8"/>
    <w:rsid w:val="00096C00"/>
    <w:rsid w:val="0009730B"/>
    <w:rsid w:val="000A0171"/>
    <w:rsid w:val="000A0A34"/>
    <w:rsid w:val="000A144A"/>
    <w:rsid w:val="000A1A80"/>
    <w:rsid w:val="000A1D82"/>
    <w:rsid w:val="000A3A2D"/>
    <w:rsid w:val="000A4325"/>
    <w:rsid w:val="000A4AF4"/>
    <w:rsid w:val="000A4CA4"/>
    <w:rsid w:val="000A4EA5"/>
    <w:rsid w:val="000A513C"/>
    <w:rsid w:val="000A60FA"/>
    <w:rsid w:val="000A610D"/>
    <w:rsid w:val="000A664A"/>
    <w:rsid w:val="000A74FF"/>
    <w:rsid w:val="000B0042"/>
    <w:rsid w:val="000B0816"/>
    <w:rsid w:val="000B15CB"/>
    <w:rsid w:val="000B1AE7"/>
    <w:rsid w:val="000B2875"/>
    <w:rsid w:val="000B3D16"/>
    <w:rsid w:val="000B4C94"/>
    <w:rsid w:val="000B50C3"/>
    <w:rsid w:val="000B58EB"/>
    <w:rsid w:val="000B5C9F"/>
    <w:rsid w:val="000B6542"/>
    <w:rsid w:val="000B70F7"/>
    <w:rsid w:val="000B7C58"/>
    <w:rsid w:val="000B7CF0"/>
    <w:rsid w:val="000C0428"/>
    <w:rsid w:val="000C0689"/>
    <w:rsid w:val="000C074D"/>
    <w:rsid w:val="000C0921"/>
    <w:rsid w:val="000C0BC9"/>
    <w:rsid w:val="000C22D3"/>
    <w:rsid w:val="000C30FB"/>
    <w:rsid w:val="000C3571"/>
    <w:rsid w:val="000C40FF"/>
    <w:rsid w:val="000C4A37"/>
    <w:rsid w:val="000C4EEA"/>
    <w:rsid w:val="000C55AF"/>
    <w:rsid w:val="000D0622"/>
    <w:rsid w:val="000D08C3"/>
    <w:rsid w:val="000D1A8B"/>
    <w:rsid w:val="000D1BA4"/>
    <w:rsid w:val="000D241A"/>
    <w:rsid w:val="000D28A1"/>
    <w:rsid w:val="000D2A59"/>
    <w:rsid w:val="000D3133"/>
    <w:rsid w:val="000D37EA"/>
    <w:rsid w:val="000D4822"/>
    <w:rsid w:val="000D5090"/>
    <w:rsid w:val="000D7514"/>
    <w:rsid w:val="000D7EC8"/>
    <w:rsid w:val="000D7EF2"/>
    <w:rsid w:val="000E1AFA"/>
    <w:rsid w:val="000E230A"/>
    <w:rsid w:val="000E29D1"/>
    <w:rsid w:val="000E2DC7"/>
    <w:rsid w:val="000E2F03"/>
    <w:rsid w:val="000E2FEE"/>
    <w:rsid w:val="000E3193"/>
    <w:rsid w:val="000E3AA1"/>
    <w:rsid w:val="000E3DB1"/>
    <w:rsid w:val="000E3E21"/>
    <w:rsid w:val="000E40C1"/>
    <w:rsid w:val="000E4DEA"/>
    <w:rsid w:val="000E4F29"/>
    <w:rsid w:val="000E5B56"/>
    <w:rsid w:val="000E66BA"/>
    <w:rsid w:val="000E6E3A"/>
    <w:rsid w:val="000E6EC0"/>
    <w:rsid w:val="000E7029"/>
    <w:rsid w:val="000E763A"/>
    <w:rsid w:val="000E774A"/>
    <w:rsid w:val="000F048C"/>
    <w:rsid w:val="000F04E0"/>
    <w:rsid w:val="000F0AA7"/>
    <w:rsid w:val="000F2BBB"/>
    <w:rsid w:val="000F2D54"/>
    <w:rsid w:val="000F2D70"/>
    <w:rsid w:val="000F2FDB"/>
    <w:rsid w:val="000F3412"/>
    <w:rsid w:val="000F3425"/>
    <w:rsid w:val="000F359C"/>
    <w:rsid w:val="000F381E"/>
    <w:rsid w:val="000F51B0"/>
    <w:rsid w:val="000F70AD"/>
    <w:rsid w:val="000F70C9"/>
    <w:rsid w:val="000F760A"/>
    <w:rsid w:val="000F7DC2"/>
    <w:rsid w:val="001001A2"/>
    <w:rsid w:val="0010071C"/>
    <w:rsid w:val="00102200"/>
    <w:rsid w:val="00103A4A"/>
    <w:rsid w:val="00103D4D"/>
    <w:rsid w:val="001040DF"/>
    <w:rsid w:val="00104286"/>
    <w:rsid w:val="001046E7"/>
    <w:rsid w:val="00105316"/>
    <w:rsid w:val="001066B4"/>
    <w:rsid w:val="00106A0E"/>
    <w:rsid w:val="001072EC"/>
    <w:rsid w:val="001105CE"/>
    <w:rsid w:val="00110CE8"/>
    <w:rsid w:val="0011133C"/>
    <w:rsid w:val="00111D92"/>
    <w:rsid w:val="00111E89"/>
    <w:rsid w:val="001127E5"/>
    <w:rsid w:val="00112B9B"/>
    <w:rsid w:val="0011356E"/>
    <w:rsid w:val="00113AB7"/>
    <w:rsid w:val="00114773"/>
    <w:rsid w:val="00114D14"/>
    <w:rsid w:val="00114DC3"/>
    <w:rsid w:val="0011699F"/>
    <w:rsid w:val="00116D3F"/>
    <w:rsid w:val="001170F8"/>
    <w:rsid w:val="001207B3"/>
    <w:rsid w:val="001208F9"/>
    <w:rsid w:val="00121AFC"/>
    <w:rsid w:val="00121E8F"/>
    <w:rsid w:val="001226C6"/>
    <w:rsid w:val="001231DC"/>
    <w:rsid w:val="001233A3"/>
    <w:rsid w:val="00125A04"/>
    <w:rsid w:val="00125C28"/>
    <w:rsid w:val="001260F3"/>
    <w:rsid w:val="00126873"/>
    <w:rsid w:val="00127071"/>
    <w:rsid w:val="0012738A"/>
    <w:rsid w:val="001273AF"/>
    <w:rsid w:val="001273D7"/>
    <w:rsid w:val="001275C9"/>
    <w:rsid w:val="00127AA9"/>
    <w:rsid w:val="00127B43"/>
    <w:rsid w:val="00127EC8"/>
    <w:rsid w:val="00130144"/>
    <w:rsid w:val="00130448"/>
    <w:rsid w:val="00130FF0"/>
    <w:rsid w:val="001310CA"/>
    <w:rsid w:val="001318BA"/>
    <w:rsid w:val="00132C1F"/>
    <w:rsid w:val="0013332C"/>
    <w:rsid w:val="001340AC"/>
    <w:rsid w:val="00134C15"/>
    <w:rsid w:val="001356A9"/>
    <w:rsid w:val="001358A9"/>
    <w:rsid w:val="00135BA0"/>
    <w:rsid w:val="00135DCB"/>
    <w:rsid w:val="001360E0"/>
    <w:rsid w:val="001361D3"/>
    <w:rsid w:val="00136A80"/>
    <w:rsid w:val="00137809"/>
    <w:rsid w:val="00137EA1"/>
    <w:rsid w:val="0014190F"/>
    <w:rsid w:val="00141A81"/>
    <w:rsid w:val="00141D58"/>
    <w:rsid w:val="001420B9"/>
    <w:rsid w:val="00142483"/>
    <w:rsid w:val="0014347A"/>
    <w:rsid w:val="00143662"/>
    <w:rsid w:val="00143684"/>
    <w:rsid w:val="001437D3"/>
    <w:rsid w:val="0014394B"/>
    <w:rsid w:val="00143B9C"/>
    <w:rsid w:val="00144FDF"/>
    <w:rsid w:val="001451E7"/>
    <w:rsid w:val="001459AE"/>
    <w:rsid w:val="00145A02"/>
    <w:rsid w:val="00145ED9"/>
    <w:rsid w:val="001468DC"/>
    <w:rsid w:val="001469C0"/>
    <w:rsid w:val="001479EE"/>
    <w:rsid w:val="001500CE"/>
    <w:rsid w:val="001507D7"/>
    <w:rsid w:val="00150948"/>
    <w:rsid w:val="00151D87"/>
    <w:rsid w:val="00151FCD"/>
    <w:rsid w:val="00153CEE"/>
    <w:rsid w:val="00153DF5"/>
    <w:rsid w:val="00154DC2"/>
    <w:rsid w:val="00154EB2"/>
    <w:rsid w:val="0015563F"/>
    <w:rsid w:val="001559C6"/>
    <w:rsid w:val="00155A24"/>
    <w:rsid w:val="00160051"/>
    <w:rsid w:val="00160C28"/>
    <w:rsid w:val="00161A83"/>
    <w:rsid w:val="00163340"/>
    <w:rsid w:val="001640DF"/>
    <w:rsid w:val="00164FE6"/>
    <w:rsid w:val="00165F42"/>
    <w:rsid w:val="00166E39"/>
    <w:rsid w:val="00166F4B"/>
    <w:rsid w:val="001676C6"/>
    <w:rsid w:val="00170516"/>
    <w:rsid w:val="00170B3E"/>
    <w:rsid w:val="00170F84"/>
    <w:rsid w:val="0017272E"/>
    <w:rsid w:val="00172756"/>
    <w:rsid w:val="001729CF"/>
    <w:rsid w:val="00172E81"/>
    <w:rsid w:val="00172F9A"/>
    <w:rsid w:val="001735B6"/>
    <w:rsid w:val="00173A65"/>
    <w:rsid w:val="00174115"/>
    <w:rsid w:val="00174531"/>
    <w:rsid w:val="00174D13"/>
    <w:rsid w:val="00174E41"/>
    <w:rsid w:val="001751D8"/>
    <w:rsid w:val="00175BC2"/>
    <w:rsid w:val="00176744"/>
    <w:rsid w:val="001769CF"/>
    <w:rsid w:val="00176AC0"/>
    <w:rsid w:val="00176AFC"/>
    <w:rsid w:val="001772C4"/>
    <w:rsid w:val="00177613"/>
    <w:rsid w:val="0017795F"/>
    <w:rsid w:val="0017799F"/>
    <w:rsid w:val="00177AA2"/>
    <w:rsid w:val="00177D80"/>
    <w:rsid w:val="00180062"/>
    <w:rsid w:val="001801A7"/>
    <w:rsid w:val="0018021C"/>
    <w:rsid w:val="00180E59"/>
    <w:rsid w:val="001810D4"/>
    <w:rsid w:val="00181247"/>
    <w:rsid w:val="00181860"/>
    <w:rsid w:val="00181D89"/>
    <w:rsid w:val="001826E0"/>
    <w:rsid w:val="00182768"/>
    <w:rsid w:val="00182CFD"/>
    <w:rsid w:val="00182F8B"/>
    <w:rsid w:val="0018379B"/>
    <w:rsid w:val="00183960"/>
    <w:rsid w:val="00183AE9"/>
    <w:rsid w:val="00183D79"/>
    <w:rsid w:val="00183F4A"/>
    <w:rsid w:val="001850FC"/>
    <w:rsid w:val="00185201"/>
    <w:rsid w:val="0018553F"/>
    <w:rsid w:val="001855AE"/>
    <w:rsid w:val="00186801"/>
    <w:rsid w:val="00186CEA"/>
    <w:rsid w:val="00186E0B"/>
    <w:rsid w:val="00186E9B"/>
    <w:rsid w:val="001876D8"/>
    <w:rsid w:val="00187B78"/>
    <w:rsid w:val="00190044"/>
    <w:rsid w:val="00190AD7"/>
    <w:rsid w:val="00191BF0"/>
    <w:rsid w:val="00191EC5"/>
    <w:rsid w:val="00191F21"/>
    <w:rsid w:val="0019216B"/>
    <w:rsid w:val="001921AC"/>
    <w:rsid w:val="001925EC"/>
    <w:rsid w:val="00192A70"/>
    <w:rsid w:val="00192DC9"/>
    <w:rsid w:val="00193C72"/>
    <w:rsid w:val="00193F98"/>
    <w:rsid w:val="001940EB"/>
    <w:rsid w:val="00194925"/>
    <w:rsid w:val="00194E5D"/>
    <w:rsid w:val="001952EE"/>
    <w:rsid w:val="00196B19"/>
    <w:rsid w:val="00196DB4"/>
    <w:rsid w:val="00196F2A"/>
    <w:rsid w:val="001A0C5C"/>
    <w:rsid w:val="001A0DD4"/>
    <w:rsid w:val="001A1410"/>
    <w:rsid w:val="001A1939"/>
    <w:rsid w:val="001A2110"/>
    <w:rsid w:val="001A233F"/>
    <w:rsid w:val="001A3A8F"/>
    <w:rsid w:val="001A4603"/>
    <w:rsid w:val="001A5E59"/>
    <w:rsid w:val="001A608E"/>
    <w:rsid w:val="001A6E2E"/>
    <w:rsid w:val="001A746B"/>
    <w:rsid w:val="001B0632"/>
    <w:rsid w:val="001B0CEA"/>
    <w:rsid w:val="001B1296"/>
    <w:rsid w:val="001B14FF"/>
    <w:rsid w:val="001B1823"/>
    <w:rsid w:val="001B1B1B"/>
    <w:rsid w:val="001B1B21"/>
    <w:rsid w:val="001B1E66"/>
    <w:rsid w:val="001B2019"/>
    <w:rsid w:val="001B2185"/>
    <w:rsid w:val="001B2D7B"/>
    <w:rsid w:val="001B306D"/>
    <w:rsid w:val="001B3BD3"/>
    <w:rsid w:val="001B4F92"/>
    <w:rsid w:val="001B56CF"/>
    <w:rsid w:val="001B58D4"/>
    <w:rsid w:val="001B5BFB"/>
    <w:rsid w:val="001B615C"/>
    <w:rsid w:val="001B6C45"/>
    <w:rsid w:val="001B6EB7"/>
    <w:rsid w:val="001B72DC"/>
    <w:rsid w:val="001B7F13"/>
    <w:rsid w:val="001C1E73"/>
    <w:rsid w:val="001C2577"/>
    <w:rsid w:val="001C29CE"/>
    <w:rsid w:val="001C3029"/>
    <w:rsid w:val="001C35BA"/>
    <w:rsid w:val="001C4877"/>
    <w:rsid w:val="001C4E3C"/>
    <w:rsid w:val="001C5625"/>
    <w:rsid w:val="001C59B4"/>
    <w:rsid w:val="001C5C67"/>
    <w:rsid w:val="001C61A9"/>
    <w:rsid w:val="001C6DD9"/>
    <w:rsid w:val="001C7A6D"/>
    <w:rsid w:val="001C7AFB"/>
    <w:rsid w:val="001C7D81"/>
    <w:rsid w:val="001D1443"/>
    <w:rsid w:val="001D16DE"/>
    <w:rsid w:val="001D190D"/>
    <w:rsid w:val="001D1DF3"/>
    <w:rsid w:val="001D1FB2"/>
    <w:rsid w:val="001D2446"/>
    <w:rsid w:val="001D2710"/>
    <w:rsid w:val="001D2C89"/>
    <w:rsid w:val="001D3DCF"/>
    <w:rsid w:val="001D43B2"/>
    <w:rsid w:val="001D6B4D"/>
    <w:rsid w:val="001E05E8"/>
    <w:rsid w:val="001E0B0E"/>
    <w:rsid w:val="001E1220"/>
    <w:rsid w:val="001E1518"/>
    <w:rsid w:val="001E1583"/>
    <w:rsid w:val="001E16C5"/>
    <w:rsid w:val="001E1E6B"/>
    <w:rsid w:val="001E284E"/>
    <w:rsid w:val="001E2EFD"/>
    <w:rsid w:val="001E3A61"/>
    <w:rsid w:val="001E3F31"/>
    <w:rsid w:val="001E4D23"/>
    <w:rsid w:val="001E56EA"/>
    <w:rsid w:val="001E5852"/>
    <w:rsid w:val="001E5A27"/>
    <w:rsid w:val="001E61ED"/>
    <w:rsid w:val="001E72FF"/>
    <w:rsid w:val="001E7E27"/>
    <w:rsid w:val="001E7E41"/>
    <w:rsid w:val="001E7FFD"/>
    <w:rsid w:val="001F018E"/>
    <w:rsid w:val="001F0B3A"/>
    <w:rsid w:val="001F0CB3"/>
    <w:rsid w:val="001F18E7"/>
    <w:rsid w:val="001F19C8"/>
    <w:rsid w:val="001F218B"/>
    <w:rsid w:val="001F21B9"/>
    <w:rsid w:val="001F2561"/>
    <w:rsid w:val="001F26C5"/>
    <w:rsid w:val="001F3EDB"/>
    <w:rsid w:val="001F4002"/>
    <w:rsid w:val="001F5776"/>
    <w:rsid w:val="001F6646"/>
    <w:rsid w:val="001F6E22"/>
    <w:rsid w:val="001F6F2A"/>
    <w:rsid w:val="001F7796"/>
    <w:rsid w:val="001F79F6"/>
    <w:rsid w:val="00201B19"/>
    <w:rsid w:val="00202606"/>
    <w:rsid w:val="00202858"/>
    <w:rsid w:val="00202D24"/>
    <w:rsid w:val="00203183"/>
    <w:rsid w:val="00204228"/>
    <w:rsid w:val="002055EF"/>
    <w:rsid w:val="0020684C"/>
    <w:rsid w:val="002068AE"/>
    <w:rsid w:val="00207521"/>
    <w:rsid w:val="00207B79"/>
    <w:rsid w:val="0021085F"/>
    <w:rsid w:val="00211369"/>
    <w:rsid w:val="00211CB4"/>
    <w:rsid w:val="00213011"/>
    <w:rsid w:val="0021314D"/>
    <w:rsid w:val="00213348"/>
    <w:rsid w:val="00213689"/>
    <w:rsid w:val="00213C1F"/>
    <w:rsid w:val="002151BB"/>
    <w:rsid w:val="00216375"/>
    <w:rsid w:val="002168E3"/>
    <w:rsid w:val="00216B81"/>
    <w:rsid w:val="002173ED"/>
    <w:rsid w:val="00217B82"/>
    <w:rsid w:val="002205C7"/>
    <w:rsid w:val="00221436"/>
    <w:rsid w:val="002215B0"/>
    <w:rsid w:val="00222E8E"/>
    <w:rsid w:val="0022369A"/>
    <w:rsid w:val="00223745"/>
    <w:rsid w:val="00225CA9"/>
    <w:rsid w:val="00226F21"/>
    <w:rsid w:val="002279E3"/>
    <w:rsid w:val="00232426"/>
    <w:rsid w:val="00232F4B"/>
    <w:rsid w:val="0023306D"/>
    <w:rsid w:val="002334F8"/>
    <w:rsid w:val="002339A7"/>
    <w:rsid w:val="00234DE2"/>
    <w:rsid w:val="00234FA4"/>
    <w:rsid w:val="002352CE"/>
    <w:rsid w:val="00235B70"/>
    <w:rsid w:val="002362BC"/>
    <w:rsid w:val="0023675E"/>
    <w:rsid w:val="0023788B"/>
    <w:rsid w:val="00240347"/>
    <w:rsid w:val="002411E1"/>
    <w:rsid w:val="0024136A"/>
    <w:rsid w:val="002419E0"/>
    <w:rsid w:val="002428BC"/>
    <w:rsid w:val="0024365B"/>
    <w:rsid w:val="002438CD"/>
    <w:rsid w:val="00243A79"/>
    <w:rsid w:val="00244390"/>
    <w:rsid w:val="002443E6"/>
    <w:rsid w:val="00244AE7"/>
    <w:rsid w:val="00246DB2"/>
    <w:rsid w:val="00250347"/>
    <w:rsid w:val="00250452"/>
    <w:rsid w:val="002509AE"/>
    <w:rsid w:val="002510BB"/>
    <w:rsid w:val="002523F1"/>
    <w:rsid w:val="002526D9"/>
    <w:rsid w:val="00252CDC"/>
    <w:rsid w:val="0025342E"/>
    <w:rsid w:val="002539CB"/>
    <w:rsid w:val="00254504"/>
    <w:rsid w:val="00254BAF"/>
    <w:rsid w:val="00255DD6"/>
    <w:rsid w:val="00256507"/>
    <w:rsid w:val="002571A9"/>
    <w:rsid w:val="002577EC"/>
    <w:rsid w:val="00260166"/>
    <w:rsid w:val="00261035"/>
    <w:rsid w:val="00261445"/>
    <w:rsid w:val="00262212"/>
    <w:rsid w:val="002627B0"/>
    <w:rsid w:val="00262F39"/>
    <w:rsid w:val="00263944"/>
    <w:rsid w:val="00264356"/>
    <w:rsid w:val="00264C96"/>
    <w:rsid w:val="00264E57"/>
    <w:rsid w:val="0026574C"/>
    <w:rsid w:val="00265DB0"/>
    <w:rsid w:val="00265DBE"/>
    <w:rsid w:val="00265E49"/>
    <w:rsid w:val="0026611C"/>
    <w:rsid w:val="00266C42"/>
    <w:rsid w:val="002676CD"/>
    <w:rsid w:val="00272F31"/>
    <w:rsid w:val="00272F3F"/>
    <w:rsid w:val="00273445"/>
    <w:rsid w:val="00273A61"/>
    <w:rsid w:val="002743A9"/>
    <w:rsid w:val="00274CC3"/>
    <w:rsid w:val="00274F5A"/>
    <w:rsid w:val="00275128"/>
    <w:rsid w:val="00275DBD"/>
    <w:rsid w:val="00280667"/>
    <w:rsid w:val="00280A7F"/>
    <w:rsid w:val="00280CBE"/>
    <w:rsid w:val="002814E7"/>
    <w:rsid w:val="00281ACA"/>
    <w:rsid w:val="00282056"/>
    <w:rsid w:val="00282149"/>
    <w:rsid w:val="00282734"/>
    <w:rsid w:val="00282A6A"/>
    <w:rsid w:val="00282EEB"/>
    <w:rsid w:val="002832E1"/>
    <w:rsid w:val="002834C6"/>
    <w:rsid w:val="002835BC"/>
    <w:rsid w:val="002836BC"/>
    <w:rsid w:val="002838A3"/>
    <w:rsid w:val="00283DFD"/>
    <w:rsid w:val="00283F9B"/>
    <w:rsid w:val="00284073"/>
    <w:rsid w:val="00284510"/>
    <w:rsid w:val="00284655"/>
    <w:rsid w:val="0028490E"/>
    <w:rsid w:val="002850DF"/>
    <w:rsid w:val="0028542F"/>
    <w:rsid w:val="00285F61"/>
    <w:rsid w:val="00286E21"/>
    <w:rsid w:val="002873F5"/>
    <w:rsid w:val="002878AF"/>
    <w:rsid w:val="00287ACF"/>
    <w:rsid w:val="00287C55"/>
    <w:rsid w:val="0029074E"/>
    <w:rsid w:val="00291BFF"/>
    <w:rsid w:val="00291C1E"/>
    <w:rsid w:val="00292A94"/>
    <w:rsid w:val="00292DF7"/>
    <w:rsid w:val="00293233"/>
    <w:rsid w:val="0029390E"/>
    <w:rsid w:val="00293C9D"/>
    <w:rsid w:val="00293D64"/>
    <w:rsid w:val="002940AA"/>
    <w:rsid w:val="00294F33"/>
    <w:rsid w:val="00295C42"/>
    <w:rsid w:val="00296B52"/>
    <w:rsid w:val="00296C6F"/>
    <w:rsid w:val="00296EAA"/>
    <w:rsid w:val="002973D0"/>
    <w:rsid w:val="00297430"/>
    <w:rsid w:val="00297ECF"/>
    <w:rsid w:val="002A03CD"/>
    <w:rsid w:val="002A15E1"/>
    <w:rsid w:val="002A191B"/>
    <w:rsid w:val="002A1DCB"/>
    <w:rsid w:val="002A2603"/>
    <w:rsid w:val="002A36CC"/>
    <w:rsid w:val="002A3F7B"/>
    <w:rsid w:val="002A4486"/>
    <w:rsid w:val="002A4890"/>
    <w:rsid w:val="002A4B3D"/>
    <w:rsid w:val="002A51EE"/>
    <w:rsid w:val="002A5D26"/>
    <w:rsid w:val="002A61AB"/>
    <w:rsid w:val="002A68E2"/>
    <w:rsid w:val="002A7A0F"/>
    <w:rsid w:val="002B04C6"/>
    <w:rsid w:val="002B1299"/>
    <w:rsid w:val="002B1873"/>
    <w:rsid w:val="002B1959"/>
    <w:rsid w:val="002B231B"/>
    <w:rsid w:val="002B2535"/>
    <w:rsid w:val="002B352C"/>
    <w:rsid w:val="002B589A"/>
    <w:rsid w:val="002B5FE8"/>
    <w:rsid w:val="002B66E9"/>
    <w:rsid w:val="002B7A3C"/>
    <w:rsid w:val="002B7C95"/>
    <w:rsid w:val="002C0C21"/>
    <w:rsid w:val="002C0DEF"/>
    <w:rsid w:val="002C1000"/>
    <w:rsid w:val="002C158A"/>
    <w:rsid w:val="002C182B"/>
    <w:rsid w:val="002C1CE3"/>
    <w:rsid w:val="002C2147"/>
    <w:rsid w:val="002C242F"/>
    <w:rsid w:val="002C3651"/>
    <w:rsid w:val="002C4319"/>
    <w:rsid w:val="002C4864"/>
    <w:rsid w:val="002C4D05"/>
    <w:rsid w:val="002C61F3"/>
    <w:rsid w:val="002C62BE"/>
    <w:rsid w:val="002C636E"/>
    <w:rsid w:val="002C7823"/>
    <w:rsid w:val="002D0803"/>
    <w:rsid w:val="002D10DF"/>
    <w:rsid w:val="002D13F3"/>
    <w:rsid w:val="002D20AC"/>
    <w:rsid w:val="002D2516"/>
    <w:rsid w:val="002D2F2E"/>
    <w:rsid w:val="002D31EB"/>
    <w:rsid w:val="002D551E"/>
    <w:rsid w:val="002D5562"/>
    <w:rsid w:val="002D5A1E"/>
    <w:rsid w:val="002D5ED9"/>
    <w:rsid w:val="002D63D8"/>
    <w:rsid w:val="002D70E2"/>
    <w:rsid w:val="002D78A0"/>
    <w:rsid w:val="002D7E34"/>
    <w:rsid w:val="002E0732"/>
    <w:rsid w:val="002E1158"/>
    <w:rsid w:val="002E18C9"/>
    <w:rsid w:val="002E1CC0"/>
    <w:rsid w:val="002E1E0A"/>
    <w:rsid w:val="002E1F78"/>
    <w:rsid w:val="002E2890"/>
    <w:rsid w:val="002E3458"/>
    <w:rsid w:val="002E3741"/>
    <w:rsid w:val="002E3A85"/>
    <w:rsid w:val="002E3B64"/>
    <w:rsid w:val="002E4691"/>
    <w:rsid w:val="002E495A"/>
    <w:rsid w:val="002E5715"/>
    <w:rsid w:val="002E6213"/>
    <w:rsid w:val="002E71C0"/>
    <w:rsid w:val="002F0052"/>
    <w:rsid w:val="002F01B4"/>
    <w:rsid w:val="002F02B4"/>
    <w:rsid w:val="002F05EC"/>
    <w:rsid w:val="002F0A74"/>
    <w:rsid w:val="002F1546"/>
    <w:rsid w:val="002F15EC"/>
    <w:rsid w:val="002F1F5A"/>
    <w:rsid w:val="002F2650"/>
    <w:rsid w:val="002F2CDC"/>
    <w:rsid w:val="002F344B"/>
    <w:rsid w:val="002F3717"/>
    <w:rsid w:val="002F3DF6"/>
    <w:rsid w:val="002F4040"/>
    <w:rsid w:val="002F4199"/>
    <w:rsid w:val="002F58B1"/>
    <w:rsid w:val="002F6392"/>
    <w:rsid w:val="002F64BF"/>
    <w:rsid w:val="002F6C7F"/>
    <w:rsid w:val="002F75A7"/>
    <w:rsid w:val="002F7987"/>
    <w:rsid w:val="00300042"/>
    <w:rsid w:val="003000C3"/>
    <w:rsid w:val="00301170"/>
    <w:rsid w:val="00302823"/>
    <w:rsid w:val="00302991"/>
    <w:rsid w:val="00302D2F"/>
    <w:rsid w:val="003031F6"/>
    <w:rsid w:val="003036CB"/>
    <w:rsid w:val="003038BF"/>
    <w:rsid w:val="0030393D"/>
    <w:rsid w:val="003039CF"/>
    <w:rsid w:val="003047C7"/>
    <w:rsid w:val="00304B8A"/>
    <w:rsid w:val="00304BE9"/>
    <w:rsid w:val="003053ED"/>
    <w:rsid w:val="00305475"/>
    <w:rsid w:val="003057A3"/>
    <w:rsid w:val="00305B0A"/>
    <w:rsid w:val="00305C36"/>
    <w:rsid w:val="003063CE"/>
    <w:rsid w:val="00306948"/>
    <w:rsid w:val="003075CB"/>
    <w:rsid w:val="003075D9"/>
    <w:rsid w:val="003103F0"/>
    <w:rsid w:val="003109D8"/>
    <w:rsid w:val="00310FC7"/>
    <w:rsid w:val="00311229"/>
    <w:rsid w:val="00311ED6"/>
    <w:rsid w:val="00312770"/>
    <w:rsid w:val="003127C4"/>
    <w:rsid w:val="003139A7"/>
    <w:rsid w:val="0031439B"/>
    <w:rsid w:val="00315B50"/>
    <w:rsid w:val="0031635A"/>
    <w:rsid w:val="0031751F"/>
    <w:rsid w:val="00317572"/>
    <w:rsid w:val="0031787E"/>
    <w:rsid w:val="003179E6"/>
    <w:rsid w:val="00320ECE"/>
    <w:rsid w:val="003219FD"/>
    <w:rsid w:val="0032377B"/>
    <w:rsid w:val="003248F9"/>
    <w:rsid w:val="00324F05"/>
    <w:rsid w:val="00325C9B"/>
    <w:rsid w:val="00326790"/>
    <w:rsid w:val="00326B98"/>
    <w:rsid w:val="003271CD"/>
    <w:rsid w:val="0032721F"/>
    <w:rsid w:val="0033022E"/>
    <w:rsid w:val="00330BB1"/>
    <w:rsid w:val="00330CF2"/>
    <w:rsid w:val="003310B0"/>
    <w:rsid w:val="0033159B"/>
    <w:rsid w:val="003319E1"/>
    <w:rsid w:val="00331CB3"/>
    <w:rsid w:val="00331F73"/>
    <w:rsid w:val="003325B2"/>
    <w:rsid w:val="00332B00"/>
    <w:rsid w:val="003335C7"/>
    <w:rsid w:val="00333F83"/>
    <w:rsid w:val="003340D1"/>
    <w:rsid w:val="003346B5"/>
    <w:rsid w:val="003354CE"/>
    <w:rsid w:val="00335537"/>
    <w:rsid w:val="00335601"/>
    <w:rsid w:val="003371DC"/>
    <w:rsid w:val="003371F2"/>
    <w:rsid w:val="00337F69"/>
    <w:rsid w:val="00341FD0"/>
    <w:rsid w:val="00342169"/>
    <w:rsid w:val="00342948"/>
    <w:rsid w:val="0034330E"/>
    <w:rsid w:val="00343AC0"/>
    <w:rsid w:val="00343AD2"/>
    <w:rsid w:val="00344C82"/>
    <w:rsid w:val="00345633"/>
    <w:rsid w:val="00345B2A"/>
    <w:rsid w:val="003460CC"/>
    <w:rsid w:val="003462BD"/>
    <w:rsid w:val="003464E4"/>
    <w:rsid w:val="00346A21"/>
    <w:rsid w:val="00347BBC"/>
    <w:rsid w:val="0035019A"/>
    <w:rsid w:val="003507A6"/>
    <w:rsid w:val="00350C08"/>
    <w:rsid w:val="00351104"/>
    <w:rsid w:val="0035156C"/>
    <w:rsid w:val="00351904"/>
    <w:rsid w:val="00352391"/>
    <w:rsid w:val="00352818"/>
    <w:rsid w:val="00353A83"/>
    <w:rsid w:val="003545A9"/>
    <w:rsid w:val="00354C98"/>
    <w:rsid w:val="003555F6"/>
    <w:rsid w:val="00355D32"/>
    <w:rsid w:val="003563A9"/>
    <w:rsid w:val="00356D72"/>
    <w:rsid w:val="00357138"/>
    <w:rsid w:val="00357E3D"/>
    <w:rsid w:val="00357EDC"/>
    <w:rsid w:val="00357F73"/>
    <w:rsid w:val="00360CF2"/>
    <w:rsid w:val="00360F19"/>
    <w:rsid w:val="00362D14"/>
    <w:rsid w:val="00363C29"/>
    <w:rsid w:val="00363C6F"/>
    <w:rsid w:val="003640D2"/>
    <w:rsid w:val="00364350"/>
    <w:rsid w:val="003645E1"/>
    <w:rsid w:val="003646BC"/>
    <w:rsid w:val="00364DC0"/>
    <w:rsid w:val="00364FE7"/>
    <w:rsid w:val="00366AF3"/>
    <w:rsid w:val="00366DF4"/>
    <w:rsid w:val="00367282"/>
    <w:rsid w:val="00371645"/>
    <w:rsid w:val="00371FAC"/>
    <w:rsid w:val="00372CA9"/>
    <w:rsid w:val="00373824"/>
    <w:rsid w:val="00373DEF"/>
    <w:rsid w:val="00374248"/>
    <w:rsid w:val="003743EA"/>
    <w:rsid w:val="00375269"/>
    <w:rsid w:val="003754C4"/>
    <w:rsid w:val="0037603A"/>
    <w:rsid w:val="00376854"/>
    <w:rsid w:val="00376CA1"/>
    <w:rsid w:val="0038051D"/>
    <w:rsid w:val="00380A6A"/>
    <w:rsid w:val="0038301A"/>
    <w:rsid w:val="003830B1"/>
    <w:rsid w:val="0038311D"/>
    <w:rsid w:val="00383223"/>
    <w:rsid w:val="00383706"/>
    <w:rsid w:val="00383A24"/>
    <w:rsid w:val="00383B6A"/>
    <w:rsid w:val="00383C32"/>
    <w:rsid w:val="00383CBE"/>
    <w:rsid w:val="0038420A"/>
    <w:rsid w:val="003846AA"/>
    <w:rsid w:val="00385FAE"/>
    <w:rsid w:val="0038691C"/>
    <w:rsid w:val="003875D5"/>
    <w:rsid w:val="00387955"/>
    <w:rsid w:val="00390FB3"/>
    <w:rsid w:val="00391EA0"/>
    <w:rsid w:val="00391F85"/>
    <w:rsid w:val="0039306F"/>
    <w:rsid w:val="00393207"/>
    <w:rsid w:val="00393DDA"/>
    <w:rsid w:val="003948D0"/>
    <w:rsid w:val="00394D20"/>
    <w:rsid w:val="00395B17"/>
    <w:rsid w:val="00395C4C"/>
    <w:rsid w:val="00396115"/>
    <w:rsid w:val="0039661C"/>
    <w:rsid w:val="0039764F"/>
    <w:rsid w:val="00397B5B"/>
    <w:rsid w:val="00397D36"/>
    <w:rsid w:val="003A048A"/>
    <w:rsid w:val="003A092E"/>
    <w:rsid w:val="003A0BC1"/>
    <w:rsid w:val="003A0CFA"/>
    <w:rsid w:val="003A1C02"/>
    <w:rsid w:val="003A2B6B"/>
    <w:rsid w:val="003A2D6B"/>
    <w:rsid w:val="003A49B4"/>
    <w:rsid w:val="003A5C23"/>
    <w:rsid w:val="003A623A"/>
    <w:rsid w:val="003A658B"/>
    <w:rsid w:val="003A67F9"/>
    <w:rsid w:val="003A6B7D"/>
    <w:rsid w:val="003A6BC1"/>
    <w:rsid w:val="003A6FDA"/>
    <w:rsid w:val="003B0208"/>
    <w:rsid w:val="003B062F"/>
    <w:rsid w:val="003B070C"/>
    <w:rsid w:val="003B088A"/>
    <w:rsid w:val="003B1312"/>
    <w:rsid w:val="003B1D94"/>
    <w:rsid w:val="003B285B"/>
    <w:rsid w:val="003B2F39"/>
    <w:rsid w:val="003B3BBD"/>
    <w:rsid w:val="003B4551"/>
    <w:rsid w:val="003B46E4"/>
    <w:rsid w:val="003B4909"/>
    <w:rsid w:val="003B4C75"/>
    <w:rsid w:val="003B4F79"/>
    <w:rsid w:val="003B51CF"/>
    <w:rsid w:val="003B54DA"/>
    <w:rsid w:val="003B6325"/>
    <w:rsid w:val="003B6DEF"/>
    <w:rsid w:val="003B6E7E"/>
    <w:rsid w:val="003B7092"/>
    <w:rsid w:val="003B775B"/>
    <w:rsid w:val="003B7C5C"/>
    <w:rsid w:val="003B7D18"/>
    <w:rsid w:val="003C056F"/>
    <w:rsid w:val="003C1806"/>
    <w:rsid w:val="003C2DB8"/>
    <w:rsid w:val="003C64B2"/>
    <w:rsid w:val="003C6691"/>
    <w:rsid w:val="003C6F23"/>
    <w:rsid w:val="003C7500"/>
    <w:rsid w:val="003D0102"/>
    <w:rsid w:val="003D08C3"/>
    <w:rsid w:val="003D0D38"/>
    <w:rsid w:val="003D161E"/>
    <w:rsid w:val="003D17A8"/>
    <w:rsid w:val="003D1B23"/>
    <w:rsid w:val="003D1BA6"/>
    <w:rsid w:val="003D1F09"/>
    <w:rsid w:val="003D28F0"/>
    <w:rsid w:val="003D32B4"/>
    <w:rsid w:val="003D387A"/>
    <w:rsid w:val="003D4AD2"/>
    <w:rsid w:val="003D4D61"/>
    <w:rsid w:val="003D594F"/>
    <w:rsid w:val="003D5A91"/>
    <w:rsid w:val="003D5B8F"/>
    <w:rsid w:val="003D67AB"/>
    <w:rsid w:val="003D67CA"/>
    <w:rsid w:val="003D6E99"/>
    <w:rsid w:val="003D718D"/>
    <w:rsid w:val="003D7FA6"/>
    <w:rsid w:val="003E110E"/>
    <w:rsid w:val="003E1DC9"/>
    <w:rsid w:val="003E2326"/>
    <w:rsid w:val="003E353D"/>
    <w:rsid w:val="003E3772"/>
    <w:rsid w:val="003E43EC"/>
    <w:rsid w:val="003E441A"/>
    <w:rsid w:val="003E4F4E"/>
    <w:rsid w:val="003E50B9"/>
    <w:rsid w:val="003E6173"/>
    <w:rsid w:val="003E6356"/>
    <w:rsid w:val="003E6DD8"/>
    <w:rsid w:val="003E73E7"/>
    <w:rsid w:val="003E74CE"/>
    <w:rsid w:val="003E7E3E"/>
    <w:rsid w:val="003F016A"/>
    <w:rsid w:val="003F0CE9"/>
    <w:rsid w:val="003F2145"/>
    <w:rsid w:val="003F27A6"/>
    <w:rsid w:val="003F27B8"/>
    <w:rsid w:val="003F2911"/>
    <w:rsid w:val="003F3451"/>
    <w:rsid w:val="003F366E"/>
    <w:rsid w:val="003F3894"/>
    <w:rsid w:val="003F41DA"/>
    <w:rsid w:val="003F4494"/>
    <w:rsid w:val="003F4FC3"/>
    <w:rsid w:val="003F6208"/>
    <w:rsid w:val="003F683B"/>
    <w:rsid w:val="003F7310"/>
    <w:rsid w:val="003F75B0"/>
    <w:rsid w:val="003F76A6"/>
    <w:rsid w:val="003F76D1"/>
    <w:rsid w:val="003F7D41"/>
    <w:rsid w:val="0040046F"/>
    <w:rsid w:val="00401CAA"/>
    <w:rsid w:val="00401E7A"/>
    <w:rsid w:val="004024FD"/>
    <w:rsid w:val="00402D38"/>
    <w:rsid w:val="0040357C"/>
    <w:rsid w:val="00403D22"/>
    <w:rsid w:val="00403E44"/>
    <w:rsid w:val="0040594E"/>
    <w:rsid w:val="00405AF5"/>
    <w:rsid w:val="0040617A"/>
    <w:rsid w:val="00411036"/>
    <w:rsid w:val="004111D0"/>
    <w:rsid w:val="004126A1"/>
    <w:rsid w:val="00412B5D"/>
    <w:rsid w:val="00412C21"/>
    <w:rsid w:val="00412E2D"/>
    <w:rsid w:val="00412E63"/>
    <w:rsid w:val="004130B7"/>
    <w:rsid w:val="0041333B"/>
    <w:rsid w:val="00413D03"/>
    <w:rsid w:val="00413DF5"/>
    <w:rsid w:val="00415104"/>
    <w:rsid w:val="00415523"/>
    <w:rsid w:val="00415F65"/>
    <w:rsid w:val="00416BC5"/>
    <w:rsid w:val="00416CCF"/>
    <w:rsid w:val="004174FF"/>
    <w:rsid w:val="00417F1B"/>
    <w:rsid w:val="00420037"/>
    <w:rsid w:val="004200CA"/>
    <w:rsid w:val="00420246"/>
    <w:rsid w:val="00422D63"/>
    <w:rsid w:val="00423206"/>
    <w:rsid w:val="004238FC"/>
    <w:rsid w:val="004240AC"/>
    <w:rsid w:val="00424C1C"/>
    <w:rsid w:val="00424E82"/>
    <w:rsid w:val="00425351"/>
    <w:rsid w:val="004271F0"/>
    <w:rsid w:val="00427D1B"/>
    <w:rsid w:val="00430079"/>
    <w:rsid w:val="004305E5"/>
    <w:rsid w:val="00430CD9"/>
    <w:rsid w:val="00430DC8"/>
    <w:rsid w:val="004310FF"/>
    <w:rsid w:val="00431A21"/>
    <w:rsid w:val="00432627"/>
    <w:rsid w:val="004332F3"/>
    <w:rsid w:val="00433A52"/>
    <w:rsid w:val="00433A86"/>
    <w:rsid w:val="00433BB4"/>
    <w:rsid w:val="00434525"/>
    <w:rsid w:val="00434AB1"/>
    <w:rsid w:val="00434CA9"/>
    <w:rsid w:val="00434D84"/>
    <w:rsid w:val="004356EE"/>
    <w:rsid w:val="00435D56"/>
    <w:rsid w:val="0043651D"/>
    <w:rsid w:val="00436AF8"/>
    <w:rsid w:val="0043708F"/>
    <w:rsid w:val="0043785B"/>
    <w:rsid w:val="00437DCD"/>
    <w:rsid w:val="004402D7"/>
    <w:rsid w:val="00440422"/>
    <w:rsid w:val="004407A9"/>
    <w:rsid w:val="00440815"/>
    <w:rsid w:val="00440915"/>
    <w:rsid w:val="00441174"/>
    <w:rsid w:val="00441497"/>
    <w:rsid w:val="004415BA"/>
    <w:rsid w:val="0044190F"/>
    <w:rsid w:val="00441BFD"/>
    <w:rsid w:val="00442F63"/>
    <w:rsid w:val="00443771"/>
    <w:rsid w:val="00445101"/>
    <w:rsid w:val="0044681C"/>
    <w:rsid w:val="00446FDB"/>
    <w:rsid w:val="00447FA9"/>
    <w:rsid w:val="004502F3"/>
    <w:rsid w:val="004508E2"/>
    <w:rsid w:val="0045091C"/>
    <w:rsid w:val="00450FA5"/>
    <w:rsid w:val="00453641"/>
    <w:rsid w:val="00453C18"/>
    <w:rsid w:val="004552CF"/>
    <w:rsid w:val="004553C1"/>
    <w:rsid w:val="00455A6A"/>
    <w:rsid w:val="00455D70"/>
    <w:rsid w:val="004570B3"/>
    <w:rsid w:val="004571C4"/>
    <w:rsid w:val="004573A4"/>
    <w:rsid w:val="004600B8"/>
    <w:rsid w:val="00460108"/>
    <w:rsid w:val="00460261"/>
    <w:rsid w:val="004603A7"/>
    <w:rsid w:val="004610F7"/>
    <w:rsid w:val="00462452"/>
    <w:rsid w:val="004625F3"/>
    <w:rsid w:val="0046433F"/>
    <w:rsid w:val="004643F2"/>
    <w:rsid w:val="00465053"/>
    <w:rsid w:val="00465C80"/>
    <w:rsid w:val="00465ECD"/>
    <w:rsid w:val="00467207"/>
    <w:rsid w:val="0046786E"/>
    <w:rsid w:val="004679C0"/>
    <w:rsid w:val="00467E0B"/>
    <w:rsid w:val="00467EE7"/>
    <w:rsid w:val="00470292"/>
    <w:rsid w:val="00470EF1"/>
    <w:rsid w:val="00471B54"/>
    <w:rsid w:val="00471CD1"/>
    <w:rsid w:val="00471FB4"/>
    <w:rsid w:val="0047207E"/>
    <w:rsid w:val="0047222C"/>
    <w:rsid w:val="004728C6"/>
    <w:rsid w:val="00472930"/>
    <w:rsid w:val="00473099"/>
    <w:rsid w:val="00473638"/>
    <w:rsid w:val="00473971"/>
    <w:rsid w:val="00473B54"/>
    <w:rsid w:val="00473F22"/>
    <w:rsid w:val="0047430D"/>
    <w:rsid w:val="0047607E"/>
    <w:rsid w:val="00476DC8"/>
    <w:rsid w:val="0048001E"/>
    <w:rsid w:val="00480153"/>
    <w:rsid w:val="004803B7"/>
    <w:rsid w:val="0048108C"/>
    <w:rsid w:val="0048177B"/>
    <w:rsid w:val="00481D63"/>
    <w:rsid w:val="00482243"/>
    <w:rsid w:val="00483A33"/>
    <w:rsid w:val="00483B4F"/>
    <w:rsid w:val="00484084"/>
    <w:rsid w:val="00484BA6"/>
    <w:rsid w:val="00484BE0"/>
    <w:rsid w:val="004850B4"/>
    <w:rsid w:val="00485322"/>
    <w:rsid w:val="00485387"/>
    <w:rsid w:val="00485BFC"/>
    <w:rsid w:val="00486C8A"/>
    <w:rsid w:val="004878BE"/>
    <w:rsid w:val="004879CA"/>
    <w:rsid w:val="00487C64"/>
    <w:rsid w:val="00490DAC"/>
    <w:rsid w:val="004914D0"/>
    <w:rsid w:val="00491916"/>
    <w:rsid w:val="00491EAE"/>
    <w:rsid w:val="0049202B"/>
    <w:rsid w:val="00492A26"/>
    <w:rsid w:val="00493172"/>
    <w:rsid w:val="0049421C"/>
    <w:rsid w:val="00494230"/>
    <w:rsid w:val="00494691"/>
    <w:rsid w:val="004969DD"/>
    <w:rsid w:val="00496B0F"/>
    <w:rsid w:val="004973FD"/>
    <w:rsid w:val="0049740E"/>
    <w:rsid w:val="0049754A"/>
    <w:rsid w:val="00497DFD"/>
    <w:rsid w:val="004A00FE"/>
    <w:rsid w:val="004A04F2"/>
    <w:rsid w:val="004A05E9"/>
    <w:rsid w:val="004A13FD"/>
    <w:rsid w:val="004A22C4"/>
    <w:rsid w:val="004A2651"/>
    <w:rsid w:val="004A346A"/>
    <w:rsid w:val="004A3F0F"/>
    <w:rsid w:val="004A4C80"/>
    <w:rsid w:val="004A4EFF"/>
    <w:rsid w:val="004A4FC8"/>
    <w:rsid w:val="004A506D"/>
    <w:rsid w:val="004A5608"/>
    <w:rsid w:val="004A58F2"/>
    <w:rsid w:val="004A5A56"/>
    <w:rsid w:val="004A601C"/>
    <w:rsid w:val="004A636C"/>
    <w:rsid w:val="004A6B1A"/>
    <w:rsid w:val="004A7086"/>
    <w:rsid w:val="004A708A"/>
    <w:rsid w:val="004A7704"/>
    <w:rsid w:val="004B05B1"/>
    <w:rsid w:val="004B0A4D"/>
    <w:rsid w:val="004B11B5"/>
    <w:rsid w:val="004B1833"/>
    <w:rsid w:val="004B1B2D"/>
    <w:rsid w:val="004B1BEF"/>
    <w:rsid w:val="004B3092"/>
    <w:rsid w:val="004B30E9"/>
    <w:rsid w:val="004B3474"/>
    <w:rsid w:val="004B3592"/>
    <w:rsid w:val="004B3C13"/>
    <w:rsid w:val="004B42E6"/>
    <w:rsid w:val="004B4E71"/>
    <w:rsid w:val="004B6CDB"/>
    <w:rsid w:val="004B7605"/>
    <w:rsid w:val="004B7914"/>
    <w:rsid w:val="004C1E3B"/>
    <w:rsid w:val="004C1EE0"/>
    <w:rsid w:val="004C28DB"/>
    <w:rsid w:val="004C2A0F"/>
    <w:rsid w:val="004C2F94"/>
    <w:rsid w:val="004C3F29"/>
    <w:rsid w:val="004C495F"/>
    <w:rsid w:val="004C6086"/>
    <w:rsid w:val="004C64B7"/>
    <w:rsid w:val="004C6D19"/>
    <w:rsid w:val="004C7DD4"/>
    <w:rsid w:val="004D0092"/>
    <w:rsid w:val="004D141A"/>
    <w:rsid w:val="004D21E4"/>
    <w:rsid w:val="004D378F"/>
    <w:rsid w:val="004D4858"/>
    <w:rsid w:val="004D4A1F"/>
    <w:rsid w:val="004D4AD6"/>
    <w:rsid w:val="004D50F2"/>
    <w:rsid w:val="004D5865"/>
    <w:rsid w:val="004D6E9C"/>
    <w:rsid w:val="004D770A"/>
    <w:rsid w:val="004D7C41"/>
    <w:rsid w:val="004E02BC"/>
    <w:rsid w:val="004E0747"/>
    <w:rsid w:val="004E09D7"/>
    <w:rsid w:val="004E0A54"/>
    <w:rsid w:val="004E10A1"/>
    <w:rsid w:val="004E15C3"/>
    <w:rsid w:val="004E1920"/>
    <w:rsid w:val="004E20ED"/>
    <w:rsid w:val="004E2254"/>
    <w:rsid w:val="004E26D9"/>
    <w:rsid w:val="004E2AD9"/>
    <w:rsid w:val="004E310D"/>
    <w:rsid w:val="004E334D"/>
    <w:rsid w:val="004E38A6"/>
    <w:rsid w:val="004E3EB8"/>
    <w:rsid w:val="004E4B20"/>
    <w:rsid w:val="004E4FAF"/>
    <w:rsid w:val="004E54CC"/>
    <w:rsid w:val="004E6A11"/>
    <w:rsid w:val="004E6BED"/>
    <w:rsid w:val="004E73EE"/>
    <w:rsid w:val="004F094F"/>
    <w:rsid w:val="004F0BAB"/>
    <w:rsid w:val="004F12E6"/>
    <w:rsid w:val="004F1A70"/>
    <w:rsid w:val="004F2AAE"/>
    <w:rsid w:val="004F2CD3"/>
    <w:rsid w:val="004F3617"/>
    <w:rsid w:val="004F3EAB"/>
    <w:rsid w:val="004F3FA2"/>
    <w:rsid w:val="004F42AE"/>
    <w:rsid w:val="004F57A6"/>
    <w:rsid w:val="004F5A8B"/>
    <w:rsid w:val="004F5BD5"/>
    <w:rsid w:val="004F5C86"/>
    <w:rsid w:val="004F6F88"/>
    <w:rsid w:val="004F7427"/>
    <w:rsid w:val="004F7510"/>
    <w:rsid w:val="004F7DA1"/>
    <w:rsid w:val="004F7E3A"/>
    <w:rsid w:val="004F7ED8"/>
    <w:rsid w:val="00500AC8"/>
    <w:rsid w:val="00501035"/>
    <w:rsid w:val="00501784"/>
    <w:rsid w:val="00501990"/>
    <w:rsid w:val="00501B6A"/>
    <w:rsid w:val="00502461"/>
    <w:rsid w:val="00502A23"/>
    <w:rsid w:val="00503512"/>
    <w:rsid w:val="0050359D"/>
    <w:rsid w:val="005035AF"/>
    <w:rsid w:val="005037F1"/>
    <w:rsid w:val="00503FBC"/>
    <w:rsid w:val="005040B2"/>
    <w:rsid w:val="00504D3E"/>
    <w:rsid w:val="00505FB9"/>
    <w:rsid w:val="0050608D"/>
    <w:rsid w:val="005068B7"/>
    <w:rsid w:val="00507106"/>
    <w:rsid w:val="005114DC"/>
    <w:rsid w:val="00511AB3"/>
    <w:rsid w:val="005121BB"/>
    <w:rsid w:val="005125C9"/>
    <w:rsid w:val="0051296B"/>
    <w:rsid w:val="00512E56"/>
    <w:rsid w:val="00513161"/>
    <w:rsid w:val="005131CE"/>
    <w:rsid w:val="00515465"/>
    <w:rsid w:val="005157F9"/>
    <w:rsid w:val="005168D5"/>
    <w:rsid w:val="00517628"/>
    <w:rsid w:val="00517A2D"/>
    <w:rsid w:val="00520050"/>
    <w:rsid w:val="0052199F"/>
    <w:rsid w:val="0052215E"/>
    <w:rsid w:val="0052269F"/>
    <w:rsid w:val="00522855"/>
    <w:rsid w:val="005249D0"/>
    <w:rsid w:val="00525192"/>
    <w:rsid w:val="00525C19"/>
    <w:rsid w:val="0052636D"/>
    <w:rsid w:val="00526B96"/>
    <w:rsid w:val="00530B07"/>
    <w:rsid w:val="00530D89"/>
    <w:rsid w:val="00530E81"/>
    <w:rsid w:val="00530FD9"/>
    <w:rsid w:val="005318B1"/>
    <w:rsid w:val="00531AC9"/>
    <w:rsid w:val="00531DE0"/>
    <w:rsid w:val="0053247D"/>
    <w:rsid w:val="00532594"/>
    <w:rsid w:val="0053263C"/>
    <w:rsid w:val="005339F4"/>
    <w:rsid w:val="005348CD"/>
    <w:rsid w:val="00534B8D"/>
    <w:rsid w:val="00534D77"/>
    <w:rsid w:val="00535407"/>
    <w:rsid w:val="005357FA"/>
    <w:rsid w:val="00536D6B"/>
    <w:rsid w:val="005374D9"/>
    <w:rsid w:val="00540AB5"/>
    <w:rsid w:val="00540B68"/>
    <w:rsid w:val="00540CD0"/>
    <w:rsid w:val="00540F02"/>
    <w:rsid w:val="005414C3"/>
    <w:rsid w:val="005425AC"/>
    <w:rsid w:val="005425AD"/>
    <w:rsid w:val="00542847"/>
    <w:rsid w:val="00542AF3"/>
    <w:rsid w:val="00542AFB"/>
    <w:rsid w:val="00542CF5"/>
    <w:rsid w:val="00543184"/>
    <w:rsid w:val="00543BD8"/>
    <w:rsid w:val="005444BC"/>
    <w:rsid w:val="00545662"/>
    <w:rsid w:val="0054571A"/>
    <w:rsid w:val="00545A5D"/>
    <w:rsid w:val="00545E24"/>
    <w:rsid w:val="00545F11"/>
    <w:rsid w:val="00545F4A"/>
    <w:rsid w:val="00546086"/>
    <w:rsid w:val="005461D2"/>
    <w:rsid w:val="005467A9"/>
    <w:rsid w:val="00546D20"/>
    <w:rsid w:val="00547981"/>
    <w:rsid w:val="00547CD9"/>
    <w:rsid w:val="00547CE5"/>
    <w:rsid w:val="00550C9F"/>
    <w:rsid w:val="0055190A"/>
    <w:rsid w:val="00552958"/>
    <w:rsid w:val="00552BCF"/>
    <w:rsid w:val="00552FC2"/>
    <w:rsid w:val="0055344F"/>
    <w:rsid w:val="0055364D"/>
    <w:rsid w:val="00553722"/>
    <w:rsid w:val="00554E04"/>
    <w:rsid w:val="00556284"/>
    <w:rsid w:val="00556345"/>
    <w:rsid w:val="005565D9"/>
    <w:rsid w:val="00560107"/>
    <w:rsid w:val="005611C2"/>
    <w:rsid w:val="0056123C"/>
    <w:rsid w:val="0056186B"/>
    <w:rsid w:val="00561DEB"/>
    <w:rsid w:val="00561EF2"/>
    <w:rsid w:val="005626FF"/>
    <w:rsid w:val="005630EC"/>
    <w:rsid w:val="005641D2"/>
    <w:rsid w:val="00564219"/>
    <w:rsid w:val="00564458"/>
    <w:rsid w:val="005645BA"/>
    <w:rsid w:val="00564C2C"/>
    <w:rsid w:val="00564DA4"/>
    <w:rsid w:val="00565F75"/>
    <w:rsid w:val="00566237"/>
    <w:rsid w:val="005662BA"/>
    <w:rsid w:val="00566C82"/>
    <w:rsid w:val="005671B5"/>
    <w:rsid w:val="0056799D"/>
    <w:rsid w:val="00567BB5"/>
    <w:rsid w:val="00570BF8"/>
    <w:rsid w:val="00570C8F"/>
    <w:rsid w:val="0057152C"/>
    <w:rsid w:val="00571912"/>
    <w:rsid w:val="00571E7B"/>
    <w:rsid w:val="005720EA"/>
    <w:rsid w:val="00572FBB"/>
    <w:rsid w:val="005747A4"/>
    <w:rsid w:val="00574DA2"/>
    <w:rsid w:val="00575FCC"/>
    <w:rsid w:val="005764F5"/>
    <w:rsid w:val="00576843"/>
    <w:rsid w:val="00576848"/>
    <w:rsid w:val="00576EB0"/>
    <w:rsid w:val="005778F2"/>
    <w:rsid w:val="00577B62"/>
    <w:rsid w:val="00577E7B"/>
    <w:rsid w:val="00581301"/>
    <w:rsid w:val="00581542"/>
    <w:rsid w:val="00581993"/>
    <w:rsid w:val="0058269F"/>
    <w:rsid w:val="00582A5F"/>
    <w:rsid w:val="00584719"/>
    <w:rsid w:val="0058502D"/>
    <w:rsid w:val="00585BCD"/>
    <w:rsid w:val="00586E2C"/>
    <w:rsid w:val="00586FAC"/>
    <w:rsid w:val="00590624"/>
    <w:rsid w:val="00591609"/>
    <w:rsid w:val="005917DE"/>
    <w:rsid w:val="0059290D"/>
    <w:rsid w:val="00592D17"/>
    <w:rsid w:val="00593383"/>
    <w:rsid w:val="0059384D"/>
    <w:rsid w:val="005944C2"/>
    <w:rsid w:val="00594A71"/>
    <w:rsid w:val="00594DBC"/>
    <w:rsid w:val="00595359"/>
    <w:rsid w:val="0059535F"/>
    <w:rsid w:val="0059563B"/>
    <w:rsid w:val="00597836"/>
    <w:rsid w:val="00597BA6"/>
    <w:rsid w:val="005A0D39"/>
    <w:rsid w:val="005A0E19"/>
    <w:rsid w:val="005A127F"/>
    <w:rsid w:val="005A14BC"/>
    <w:rsid w:val="005A16F8"/>
    <w:rsid w:val="005A2532"/>
    <w:rsid w:val="005A2EE5"/>
    <w:rsid w:val="005A3852"/>
    <w:rsid w:val="005A39A3"/>
    <w:rsid w:val="005A4403"/>
    <w:rsid w:val="005A4681"/>
    <w:rsid w:val="005A4951"/>
    <w:rsid w:val="005A4B6C"/>
    <w:rsid w:val="005A53BA"/>
    <w:rsid w:val="005A53E3"/>
    <w:rsid w:val="005A5983"/>
    <w:rsid w:val="005A69C2"/>
    <w:rsid w:val="005A6C7A"/>
    <w:rsid w:val="005A7378"/>
    <w:rsid w:val="005A7396"/>
    <w:rsid w:val="005A76F4"/>
    <w:rsid w:val="005A7DA1"/>
    <w:rsid w:val="005B13D2"/>
    <w:rsid w:val="005B194F"/>
    <w:rsid w:val="005B2C16"/>
    <w:rsid w:val="005B363F"/>
    <w:rsid w:val="005B420F"/>
    <w:rsid w:val="005B4943"/>
    <w:rsid w:val="005B4B4C"/>
    <w:rsid w:val="005B4CC0"/>
    <w:rsid w:val="005B5729"/>
    <w:rsid w:val="005B5971"/>
    <w:rsid w:val="005B5A3D"/>
    <w:rsid w:val="005B5B47"/>
    <w:rsid w:val="005B6866"/>
    <w:rsid w:val="005B6944"/>
    <w:rsid w:val="005B6BD0"/>
    <w:rsid w:val="005B6D01"/>
    <w:rsid w:val="005B6DB4"/>
    <w:rsid w:val="005B7BD6"/>
    <w:rsid w:val="005C048E"/>
    <w:rsid w:val="005C05D5"/>
    <w:rsid w:val="005C10D1"/>
    <w:rsid w:val="005C24A1"/>
    <w:rsid w:val="005C2CAE"/>
    <w:rsid w:val="005C3AE3"/>
    <w:rsid w:val="005C3C77"/>
    <w:rsid w:val="005C459C"/>
    <w:rsid w:val="005C573D"/>
    <w:rsid w:val="005C6BBC"/>
    <w:rsid w:val="005C74BC"/>
    <w:rsid w:val="005C797B"/>
    <w:rsid w:val="005C7D77"/>
    <w:rsid w:val="005D09E0"/>
    <w:rsid w:val="005D0FA4"/>
    <w:rsid w:val="005D1DB8"/>
    <w:rsid w:val="005D2796"/>
    <w:rsid w:val="005D2D8F"/>
    <w:rsid w:val="005D3993"/>
    <w:rsid w:val="005D3A17"/>
    <w:rsid w:val="005D3A6B"/>
    <w:rsid w:val="005D3F7F"/>
    <w:rsid w:val="005D3FB1"/>
    <w:rsid w:val="005D41B2"/>
    <w:rsid w:val="005D4D93"/>
    <w:rsid w:val="005D6180"/>
    <w:rsid w:val="005D713B"/>
    <w:rsid w:val="005D7608"/>
    <w:rsid w:val="005D7BBB"/>
    <w:rsid w:val="005E02F1"/>
    <w:rsid w:val="005E07F8"/>
    <w:rsid w:val="005E0874"/>
    <w:rsid w:val="005E1306"/>
    <w:rsid w:val="005E17C1"/>
    <w:rsid w:val="005E2182"/>
    <w:rsid w:val="005E22BB"/>
    <w:rsid w:val="005E2468"/>
    <w:rsid w:val="005E42F4"/>
    <w:rsid w:val="005E4DA4"/>
    <w:rsid w:val="005E4FFB"/>
    <w:rsid w:val="005E505F"/>
    <w:rsid w:val="005E52A4"/>
    <w:rsid w:val="005E5FAA"/>
    <w:rsid w:val="005F0F7D"/>
    <w:rsid w:val="005F1CC8"/>
    <w:rsid w:val="005F1E37"/>
    <w:rsid w:val="005F2794"/>
    <w:rsid w:val="005F2A6E"/>
    <w:rsid w:val="005F322D"/>
    <w:rsid w:val="005F3D54"/>
    <w:rsid w:val="005F43E5"/>
    <w:rsid w:val="005F478E"/>
    <w:rsid w:val="005F5453"/>
    <w:rsid w:val="005F5516"/>
    <w:rsid w:val="005F568D"/>
    <w:rsid w:val="005F5965"/>
    <w:rsid w:val="005F5A88"/>
    <w:rsid w:val="005F5ADA"/>
    <w:rsid w:val="005F5C04"/>
    <w:rsid w:val="005F6918"/>
    <w:rsid w:val="005F6C28"/>
    <w:rsid w:val="005F6D3B"/>
    <w:rsid w:val="005F7C69"/>
    <w:rsid w:val="006007DD"/>
    <w:rsid w:val="00602C7C"/>
    <w:rsid w:val="00603772"/>
    <w:rsid w:val="00603954"/>
    <w:rsid w:val="00603BE2"/>
    <w:rsid w:val="0060410F"/>
    <w:rsid w:val="00604695"/>
    <w:rsid w:val="00604835"/>
    <w:rsid w:val="006052AA"/>
    <w:rsid w:val="00605643"/>
    <w:rsid w:val="00606291"/>
    <w:rsid w:val="00606982"/>
    <w:rsid w:val="006071F6"/>
    <w:rsid w:val="0060733B"/>
    <w:rsid w:val="00607477"/>
    <w:rsid w:val="00607D9C"/>
    <w:rsid w:val="00610135"/>
    <w:rsid w:val="0061021B"/>
    <w:rsid w:val="00610AAD"/>
    <w:rsid w:val="0061113F"/>
    <w:rsid w:val="0061155F"/>
    <w:rsid w:val="0061207D"/>
    <w:rsid w:val="0061215F"/>
    <w:rsid w:val="00612742"/>
    <w:rsid w:val="006127D7"/>
    <w:rsid w:val="00612927"/>
    <w:rsid w:val="00612CB9"/>
    <w:rsid w:val="00613B8D"/>
    <w:rsid w:val="00613D58"/>
    <w:rsid w:val="006152A1"/>
    <w:rsid w:val="006152AE"/>
    <w:rsid w:val="0061576E"/>
    <w:rsid w:val="00616B77"/>
    <w:rsid w:val="006172B8"/>
    <w:rsid w:val="006203C9"/>
    <w:rsid w:val="0062236E"/>
    <w:rsid w:val="006225E0"/>
    <w:rsid w:val="0062269F"/>
    <w:rsid w:val="00623388"/>
    <w:rsid w:val="00623434"/>
    <w:rsid w:val="00624315"/>
    <w:rsid w:val="006248D3"/>
    <w:rsid w:val="00624D3D"/>
    <w:rsid w:val="00625288"/>
    <w:rsid w:val="0062560D"/>
    <w:rsid w:val="00625B7D"/>
    <w:rsid w:val="00626489"/>
    <w:rsid w:val="00627451"/>
    <w:rsid w:val="0062751C"/>
    <w:rsid w:val="006279A4"/>
    <w:rsid w:val="006303F7"/>
    <w:rsid w:val="00631DDA"/>
    <w:rsid w:val="006322B3"/>
    <w:rsid w:val="006327E1"/>
    <w:rsid w:val="006347DC"/>
    <w:rsid w:val="006357BA"/>
    <w:rsid w:val="0063585C"/>
    <w:rsid w:val="00635A2F"/>
    <w:rsid w:val="00635B9D"/>
    <w:rsid w:val="00635FFA"/>
    <w:rsid w:val="00636FAE"/>
    <w:rsid w:val="0063763C"/>
    <w:rsid w:val="00637F09"/>
    <w:rsid w:val="006400EB"/>
    <w:rsid w:val="006408D5"/>
    <w:rsid w:val="00640D60"/>
    <w:rsid w:val="006411AB"/>
    <w:rsid w:val="006412F4"/>
    <w:rsid w:val="006429D4"/>
    <w:rsid w:val="00643061"/>
    <w:rsid w:val="006432A0"/>
    <w:rsid w:val="00644223"/>
    <w:rsid w:val="006446EF"/>
    <w:rsid w:val="00645026"/>
    <w:rsid w:val="00645C4E"/>
    <w:rsid w:val="00646337"/>
    <w:rsid w:val="00646920"/>
    <w:rsid w:val="00650586"/>
    <w:rsid w:val="00650656"/>
    <w:rsid w:val="00650BD4"/>
    <w:rsid w:val="00651519"/>
    <w:rsid w:val="00651880"/>
    <w:rsid w:val="00651B8D"/>
    <w:rsid w:val="0065207A"/>
    <w:rsid w:val="006536A1"/>
    <w:rsid w:val="006547D5"/>
    <w:rsid w:val="00655F8A"/>
    <w:rsid w:val="006561FB"/>
    <w:rsid w:val="00657485"/>
    <w:rsid w:val="0066051D"/>
    <w:rsid w:val="00660D7B"/>
    <w:rsid w:val="00660EAF"/>
    <w:rsid w:val="0066155B"/>
    <w:rsid w:val="00661B48"/>
    <w:rsid w:val="00662BC9"/>
    <w:rsid w:val="0066324F"/>
    <w:rsid w:val="00663763"/>
    <w:rsid w:val="00663A23"/>
    <w:rsid w:val="00664AE8"/>
    <w:rsid w:val="00664EFA"/>
    <w:rsid w:val="0066514F"/>
    <w:rsid w:val="00665448"/>
    <w:rsid w:val="006677C9"/>
    <w:rsid w:val="00667944"/>
    <w:rsid w:val="006716C1"/>
    <w:rsid w:val="00671BA8"/>
    <w:rsid w:val="00672B95"/>
    <w:rsid w:val="0067349B"/>
    <w:rsid w:val="00675769"/>
    <w:rsid w:val="00675EDF"/>
    <w:rsid w:val="006763C2"/>
    <w:rsid w:val="00676B7D"/>
    <w:rsid w:val="00676B86"/>
    <w:rsid w:val="00676D1C"/>
    <w:rsid w:val="00677555"/>
    <w:rsid w:val="006803E1"/>
    <w:rsid w:val="00680490"/>
    <w:rsid w:val="00681664"/>
    <w:rsid w:val="006825FF"/>
    <w:rsid w:val="00682CEF"/>
    <w:rsid w:val="006830FD"/>
    <w:rsid w:val="0068549F"/>
    <w:rsid w:val="00685610"/>
    <w:rsid w:val="00685CAE"/>
    <w:rsid w:val="00685D0C"/>
    <w:rsid w:val="00685DBE"/>
    <w:rsid w:val="00685F12"/>
    <w:rsid w:val="006865A6"/>
    <w:rsid w:val="006869CE"/>
    <w:rsid w:val="00690EE6"/>
    <w:rsid w:val="006911FB"/>
    <w:rsid w:val="006917F0"/>
    <w:rsid w:val="0069286C"/>
    <w:rsid w:val="00692CA1"/>
    <w:rsid w:val="00692FDB"/>
    <w:rsid w:val="00693031"/>
    <w:rsid w:val="0069348C"/>
    <w:rsid w:val="006935D2"/>
    <w:rsid w:val="00693B5C"/>
    <w:rsid w:val="00693E94"/>
    <w:rsid w:val="00693F3D"/>
    <w:rsid w:val="00693F66"/>
    <w:rsid w:val="0069444D"/>
    <w:rsid w:val="0069465E"/>
    <w:rsid w:val="00694DF1"/>
    <w:rsid w:val="00695F02"/>
    <w:rsid w:val="006969D1"/>
    <w:rsid w:val="00696A76"/>
    <w:rsid w:val="00697A23"/>
    <w:rsid w:val="006A0808"/>
    <w:rsid w:val="006A0809"/>
    <w:rsid w:val="006A0906"/>
    <w:rsid w:val="006A0A56"/>
    <w:rsid w:val="006A0D7A"/>
    <w:rsid w:val="006A12E6"/>
    <w:rsid w:val="006A16A9"/>
    <w:rsid w:val="006A16F0"/>
    <w:rsid w:val="006A2867"/>
    <w:rsid w:val="006A3040"/>
    <w:rsid w:val="006A37CE"/>
    <w:rsid w:val="006A3A35"/>
    <w:rsid w:val="006A3D20"/>
    <w:rsid w:val="006A5056"/>
    <w:rsid w:val="006A526F"/>
    <w:rsid w:val="006A53E4"/>
    <w:rsid w:val="006A554F"/>
    <w:rsid w:val="006A5C5C"/>
    <w:rsid w:val="006A5FA3"/>
    <w:rsid w:val="006A7696"/>
    <w:rsid w:val="006B0513"/>
    <w:rsid w:val="006B10BA"/>
    <w:rsid w:val="006B135D"/>
    <w:rsid w:val="006B17A5"/>
    <w:rsid w:val="006B17CD"/>
    <w:rsid w:val="006B2196"/>
    <w:rsid w:val="006B296C"/>
    <w:rsid w:val="006B2B40"/>
    <w:rsid w:val="006B2C91"/>
    <w:rsid w:val="006B4096"/>
    <w:rsid w:val="006B4B17"/>
    <w:rsid w:val="006B4BAB"/>
    <w:rsid w:val="006B4CCE"/>
    <w:rsid w:val="006B5B5C"/>
    <w:rsid w:val="006B5F72"/>
    <w:rsid w:val="006B75F2"/>
    <w:rsid w:val="006B795D"/>
    <w:rsid w:val="006C0A19"/>
    <w:rsid w:val="006C10B7"/>
    <w:rsid w:val="006C124F"/>
    <w:rsid w:val="006C1B7A"/>
    <w:rsid w:val="006C1CE7"/>
    <w:rsid w:val="006C2273"/>
    <w:rsid w:val="006C27E4"/>
    <w:rsid w:val="006C2A89"/>
    <w:rsid w:val="006C2A9D"/>
    <w:rsid w:val="006C2D1E"/>
    <w:rsid w:val="006C2DDA"/>
    <w:rsid w:val="006C390B"/>
    <w:rsid w:val="006C3F3B"/>
    <w:rsid w:val="006C554B"/>
    <w:rsid w:val="006C5681"/>
    <w:rsid w:val="006C58B3"/>
    <w:rsid w:val="006C61B9"/>
    <w:rsid w:val="006C651C"/>
    <w:rsid w:val="006C7421"/>
    <w:rsid w:val="006C7F09"/>
    <w:rsid w:val="006D1D79"/>
    <w:rsid w:val="006D402B"/>
    <w:rsid w:val="006D470C"/>
    <w:rsid w:val="006D4DDA"/>
    <w:rsid w:val="006D75D3"/>
    <w:rsid w:val="006E123B"/>
    <w:rsid w:val="006E15B1"/>
    <w:rsid w:val="006E1D52"/>
    <w:rsid w:val="006E2B92"/>
    <w:rsid w:val="006E2DEB"/>
    <w:rsid w:val="006E41C2"/>
    <w:rsid w:val="006E42D3"/>
    <w:rsid w:val="006E45AA"/>
    <w:rsid w:val="006E4B16"/>
    <w:rsid w:val="006E4C31"/>
    <w:rsid w:val="006E51BA"/>
    <w:rsid w:val="006E595A"/>
    <w:rsid w:val="006E6139"/>
    <w:rsid w:val="006E6373"/>
    <w:rsid w:val="006E6397"/>
    <w:rsid w:val="006E6FAB"/>
    <w:rsid w:val="006E77A1"/>
    <w:rsid w:val="006E7991"/>
    <w:rsid w:val="006E7ED0"/>
    <w:rsid w:val="006F10D0"/>
    <w:rsid w:val="006F1107"/>
    <w:rsid w:val="006F1427"/>
    <w:rsid w:val="006F144E"/>
    <w:rsid w:val="006F20F6"/>
    <w:rsid w:val="006F23D0"/>
    <w:rsid w:val="006F43F0"/>
    <w:rsid w:val="006F452C"/>
    <w:rsid w:val="006F4A4C"/>
    <w:rsid w:val="006F4D09"/>
    <w:rsid w:val="006F536D"/>
    <w:rsid w:val="006F7343"/>
    <w:rsid w:val="006F7E53"/>
    <w:rsid w:val="00700E56"/>
    <w:rsid w:val="007017A9"/>
    <w:rsid w:val="00701BA0"/>
    <w:rsid w:val="00701BE9"/>
    <w:rsid w:val="00701F8F"/>
    <w:rsid w:val="0070285C"/>
    <w:rsid w:val="00702A55"/>
    <w:rsid w:val="00703105"/>
    <w:rsid w:val="00703637"/>
    <w:rsid w:val="007055BA"/>
    <w:rsid w:val="00705916"/>
    <w:rsid w:val="007066EB"/>
    <w:rsid w:val="0070764E"/>
    <w:rsid w:val="00707C67"/>
    <w:rsid w:val="00707D23"/>
    <w:rsid w:val="00710118"/>
    <w:rsid w:val="007102A9"/>
    <w:rsid w:val="007116A0"/>
    <w:rsid w:val="00712129"/>
    <w:rsid w:val="0071538F"/>
    <w:rsid w:val="00715A9B"/>
    <w:rsid w:val="00715C13"/>
    <w:rsid w:val="0071640C"/>
    <w:rsid w:val="0071641B"/>
    <w:rsid w:val="00716E5C"/>
    <w:rsid w:val="00716F9F"/>
    <w:rsid w:val="00717A46"/>
    <w:rsid w:val="00717D06"/>
    <w:rsid w:val="00720B56"/>
    <w:rsid w:val="00720F2C"/>
    <w:rsid w:val="00721177"/>
    <w:rsid w:val="0072148A"/>
    <w:rsid w:val="007214B8"/>
    <w:rsid w:val="007215E3"/>
    <w:rsid w:val="00722588"/>
    <w:rsid w:val="00722AAE"/>
    <w:rsid w:val="007239C6"/>
    <w:rsid w:val="00724177"/>
    <w:rsid w:val="00724785"/>
    <w:rsid w:val="00724E51"/>
    <w:rsid w:val="00724F3A"/>
    <w:rsid w:val="007267BB"/>
    <w:rsid w:val="00726F7A"/>
    <w:rsid w:val="00726FC1"/>
    <w:rsid w:val="00727A25"/>
    <w:rsid w:val="00727ADF"/>
    <w:rsid w:val="007301CE"/>
    <w:rsid w:val="0073050C"/>
    <w:rsid w:val="00730655"/>
    <w:rsid w:val="007320B3"/>
    <w:rsid w:val="00732456"/>
    <w:rsid w:val="0073355E"/>
    <w:rsid w:val="0073393E"/>
    <w:rsid w:val="007342C9"/>
    <w:rsid w:val="00734A58"/>
    <w:rsid w:val="00735A58"/>
    <w:rsid w:val="00735E09"/>
    <w:rsid w:val="007360D1"/>
    <w:rsid w:val="00736E29"/>
    <w:rsid w:val="00737990"/>
    <w:rsid w:val="00737B7F"/>
    <w:rsid w:val="00737CD1"/>
    <w:rsid w:val="00737E99"/>
    <w:rsid w:val="00737F8B"/>
    <w:rsid w:val="007407E3"/>
    <w:rsid w:val="00741583"/>
    <w:rsid w:val="00741E4D"/>
    <w:rsid w:val="00742454"/>
    <w:rsid w:val="00742DF8"/>
    <w:rsid w:val="00743DE2"/>
    <w:rsid w:val="00743EA4"/>
    <w:rsid w:val="00744887"/>
    <w:rsid w:val="0074568D"/>
    <w:rsid w:val="007463B0"/>
    <w:rsid w:val="0074646A"/>
    <w:rsid w:val="00746488"/>
    <w:rsid w:val="00746C8C"/>
    <w:rsid w:val="00746ED0"/>
    <w:rsid w:val="00747112"/>
    <w:rsid w:val="00747FC4"/>
    <w:rsid w:val="00750094"/>
    <w:rsid w:val="00750C02"/>
    <w:rsid w:val="00752D16"/>
    <w:rsid w:val="00752E7E"/>
    <w:rsid w:val="0075353F"/>
    <w:rsid w:val="007535E4"/>
    <w:rsid w:val="00753A20"/>
    <w:rsid w:val="007547C8"/>
    <w:rsid w:val="007547D8"/>
    <w:rsid w:val="0075495D"/>
    <w:rsid w:val="00754D70"/>
    <w:rsid w:val="0075689F"/>
    <w:rsid w:val="00756D2F"/>
    <w:rsid w:val="00756D58"/>
    <w:rsid w:val="00757216"/>
    <w:rsid w:val="007572E0"/>
    <w:rsid w:val="007575FA"/>
    <w:rsid w:val="007577B9"/>
    <w:rsid w:val="00757AED"/>
    <w:rsid w:val="00760A79"/>
    <w:rsid w:val="00761A85"/>
    <w:rsid w:val="00761AC8"/>
    <w:rsid w:val="00761C50"/>
    <w:rsid w:val="007628B2"/>
    <w:rsid w:val="0076290A"/>
    <w:rsid w:val="00762917"/>
    <w:rsid w:val="00763383"/>
    <w:rsid w:val="00765B62"/>
    <w:rsid w:val="00766FA7"/>
    <w:rsid w:val="0076717A"/>
    <w:rsid w:val="007674A1"/>
    <w:rsid w:val="00770308"/>
    <w:rsid w:val="00770512"/>
    <w:rsid w:val="00770777"/>
    <w:rsid w:val="00770CA7"/>
    <w:rsid w:val="00770D5E"/>
    <w:rsid w:val="0077145B"/>
    <w:rsid w:val="0077196B"/>
    <w:rsid w:val="007719AB"/>
    <w:rsid w:val="00771EC6"/>
    <w:rsid w:val="007723A1"/>
    <w:rsid w:val="00772497"/>
    <w:rsid w:val="00773354"/>
    <w:rsid w:val="00774D2F"/>
    <w:rsid w:val="00775D48"/>
    <w:rsid w:val="0077687A"/>
    <w:rsid w:val="00776CE5"/>
    <w:rsid w:val="00777237"/>
    <w:rsid w:val="00777F50"/>
    <w:rsid w:val="007803D1"/>
    <w:rsid w:val="007803E5"/>
    <w:rsid w:val="00780DC3"/>
    <w:rsid w:val="0078163B"/>
    <w:rsid w:val="00781947"/>
    <w:rsid w:val="00781B40"/>
    <w:rsid w:val="0078223F"/>
    <w:rsid w:val="00782C2E"/>
    <w:rsid w:val="00782E5B"/>
    <w:rsid w:val="007833A4"/>
    <w:rsid w:val="00783DE4"/>
    <w:rsid w:val="0078429A"/>
    <w:rsid w:val="00784C7B"/>
    <w:rsid w:val="00784EEC"/>
    <w:rsid w:val="00787301"/>
    <w:rsid w:val="007873AE"/>
    <w:rsid w:val="00790148"/>
    <w:rsid w:val="00790A3F"/>
    <w:rsid w:val="00790BFE"/>
    <w:rsid w:val="00791147"/>
    <w:rsid w:val="0079129D"/>
    <w:rsid w:val="00794B7B"/>
    <w:rsid w:val="0079519D"/>
    <w:rsid w:val="00795F53"/>
    <w:rsid w:val="0079608B"/>
    <w:rsid w:val="007965B7"/>
    <w:rsid w:val="007968E6"/>
    <w:rsid w:val="00796BFA"/>
    <w:rsid w:val="00796CF0"/>
    <w:rsid w:val="00796D3C"/>
    <w:rsid w:val="00797BF5"/>
    <w:rsid w:val="007A0952"/>
    <w:rsid w:val="007A0D79"/>
    <w:rsid w:val="007A1711"/>
    <w:rsid w:val="007A1CF1"/>
    <w:rsid w:val="007A2225"/>
    <w:rsid w:val="007A247E"/>
    <w:rsid w:val="007A2960"/>
    <w:rsid w:val="007A2A31"/>
    <w:rsid w:val="007A43F6"/>
    <w:rsid w:val="007A453A"/>
    <w:rsid w:val="007A5761"/>
    <w:rsid w:val="007A59FE"/>
    <w:rsid w:val="007A5C62"/>
    <w:rsid w:val="007A65F1"/>
    <w:rsid w:val="007A6E27"/>
    <w:rsid w:val="007B1273"/>
    <w:rsid w:val="007B2437"/>
    <w:rsid w:val="007B2AFD"/>
    <w:rsid w:val="007B2D94"/>
    <w:rsid w:val="007B3C46"/>
    <w:rsid w:val="007B43F1"/>
    <w:rsid w:val="007B4FFD"/>
    <w:rsid w:val="007B5FEB"/>
    <w:rsid w:val="007B6578"/>
    <w:rsid w:val="007B6C6E"/>
    <w:rsid w:val="007B6F49"/>
    <w:rsid w:val="007C09AA"/>
    <w:rsid w:val="007C13E4"/>
    <w:rsid w:val="007C20AA"/>
    <w:rsid w:val="007C2A6D"/>
    <w:rsid w:val="007C32F0"/>
    <w:rsid w:val="007C3661"/>
    <w:rsid w:val="007C39CC"/>
    <w:rsid w:val="007C3D8A"/>
    <w:rsid w:val="007C4583"/>
    <w:rsid w:val="007C4763"/>
    <w:rsid w:val="007C567A"/>
    <w:rsid w:val="007C58FA"/>
    <w:rsid w:val="007C5FDF"/>
    <w:rsid w:val="007D196B"/>
    <w:rsid w:val="007D1BDC"/>
    <w:rsid w:val="007D1FA1"/>
    <w:rsid w:val="007D24FB"/>
    <w:rsid w:val="007D2ADF"/>
    <w:rsid w:val="007D2F07"/>
    <w:rsid w:val="007D3099"/>
    <w:rsid w:val="007D319C"/>
    <w:rsid w:val="007D333E"/>
    <w:rsid w:val="007D3619"/>
    <w:rsid w:val="007D441D"/>
    <w:rsid w:val="007D5388"/>
    <w:rsid w:val="007D6673"/>
    <w:rsid w:val="007D6879"/>
    <w:rsid w:val="007D6A41"/>
    <w:rsid w:val="007D6B5D"/>
    <w:rsid w:val="007D6CD8"/>
    <w:rsid w:val="007D6ED0"/>
    <w:rsid w:val="007D77E5"/>
    <w:rsid w:val="007E05B7"/>
    <w:rsid w:val="007E10BB"/>
    <w:rsid w:val="007E1DDA"/>
    <w:rsid w:val="007E229E"/>
    <w:rsid w:val="007E4E05"/>
    <w:rsid w:val="007E584F"/>
    <w:rsid w:val="007E5E0D"/>
    <w:rsid w:val="007E75AC"/>
    <w:rsid w:val="007E75F1"/>
    <w:rsid w:val="007E7A48"/>
    <w:rsid w:val="007E7CC6"/>
    <w:rsid w:val="007E7DF8"/>
    <w:rsid w:val="007E7E8A"/>
    <w:rsid w:val="007F0DB1"/>
    <w:rsid w:val="007F11EF"/>
    <w:rsid w:val="007F13EB"/>
    <w:rsid w:val="007F392E"/>
    <w:rsid w:val="007F39AB"/>
    <w:rsid w:val="007F4DB2"/>
    <w:rsid w:val="007F4ECC"/>
    <w:rsid w:val="007F511D"/>
    <w:rsid w:val="007F59AB"/>
    <w:rsid w:val="007F5A1B"/>
    <w:rsid w:val="007F622D"/>
    <w:rsid w:val="007F656F"/>
    <w:rsid w:val="007F6B85"/>
    <w:rsid w:val="007F6CE8"/>
    <w:rsid w:val="007F6E28"/>
    <w:rsid w:val="007F784A"/>
    <w:rsid w:val="00800600"/>
    <w:rsid w:val="00800ACA"/>
    <w:rsid w:val="00800F33"/>
    <w:rsid w:val="00800FF7"/>
    <w:rsid w:val="00801251"/>
    <w:rsid w:val="008014AE"/>
    <w:rsid w:val="0080203E"/>
    <w:rsid w:val="008036E9"/>
    <w:rsid w:val="00803E92"/>
    <w:rsid w:val="0080432B"/>
    <w:rsid w:val="00804386"/>
    <w:rsid w:val="0080474C"/>
    <w:rsid w:val="00804886"/>
    <w:rsid w:val="00805467"/>
    <w:rsid w:val="008069AF"/>
    <w:rsid w:val="00806BAD"/>
    <w:rsid w:val="0080763E"/>
    <w:rsid w:val="0080780E"/>
    <w:rsid w:val="00810A31"/>
    <w:rsid w:val="00810FFE"/>
    <w:rsid w:val="008112F4"/>
    <w:rsid w:val="00812357"/>
    <w:rsid w:val="00812E8E"/>
    <w:rsid w:val="00815366"/>
    <w:rsid w:val="008155F5"/>
    <w:rsid w:val="00815E55"/>
    <w:rsid w:val="008176AC"/>
    <w:rsid w:val="00817FCB"/>
    <w:rsid w:val="008205AB"/>
    <w:rsid w:val="008206EE"/>
    <w:rsid w:val="008206FD"/>
    <w:rsid w:val="00820985"/>
    <w:rsid w:val="00820DE0"/>
    <w:rsid w:val="00820E1F"/>
    <w:rsid w:val="00820FEB"/>
    <w:rsid w:val="008218E4"/>
    <w:rsid w:val="00821CE1"/>
    <w:rsid w:val="008220AA"/>
    <w:rsid w:val="008220BB"/>
    <w:rsid w:val="00822283"/>
    <w:rsid w:val="008227C1"/>
    <w:rsid w:val="00822CFE"/>
    <w:rsid w:val="00823884"/>
    <w:rsid w:val="00823A88"/>
    <w:rsid w:val="00823ACD"/>
    <w:rsid w:val="0082425D"/>
    <w:rsid w:val="0082457F"/>
    <w:rsid w:val="008256C6"/>
    <w:rsid w:val="00826348"/>
    <w:rsid w:val="00826387"/>
    <w:rsid w:val="008265A1"/>
    <w:rsid w:val="00826C54"/>
    <w:rsid w:val="00827316"/>
    <w:rsid w:val="00827C92"/>
    <w:rsid w:val="008308D6"/>
    <w:rsid w:val="00830C8D"/>
    <w:rsid w:val="008310D8"/>
    <w:rsid w:val="008311FF"/>
    <w:rsid w:val="00831548"/>
    <w:rsid w:val="008317FF"/>
    <w:rsid w:val="00834AD7"/>
    <w:rsid w:val="0083520D"/>
    <w:rsid w:val="0083523E"/>
    <w:rsid w:val="008354C9"/>
    <w:rsid w:val="00836153"/>
    <w:rsid w:val="00836A29"/>
    <w:rsid w:val="00837C7D"/>
    <w:rsid w:val="0084020E"/>
    <w:rsid w:val="00840522"/>
    <w:rsid w:val="008407E4"/>
    <w:rsid w:val="00840A63"/>
    <w:rsid w:val="00840EC5"/>
    <w:rsid w:val="00840F59"/>
    <w:rsid w:val="00841F8C"/>
    <w:rsid w:val="00842797"/>
    <w:rsid w:val="008438E6"/>
    <w:rsid w:val="00843EC1"/>
    <w:rsid w:val="00844417"/>
    <w:rsid w:val="00844BDC"/>
    <w:rsid w:val="00844EC6"/>
    <w:rsid w:val="008458D4"/>
    <w:rsid w:val="00845A09"/>
    <w:rsid w:val="008463A8"/>
    <w:rsid w:val="0084699E"/>
    <w:rsid w:val="0084745D"/>
    <w:rsid w:val="008507C3"/>
    <w:rsid w:val="008509DF"/>
    <w:rsid w:val="00851328"/>
    <w:rsid w:val="00851F20"/>
    <w:rsid w:val="00852AFA"/>
    <w:rsid w:val="0085309B"/>
    <w:rsid w:val="0085350A"/>
    <w:rsid w:val="00853889"/>
    <w:rsid w:val="00853A86"/>
    <w:rsid w:val="00853EDA"/>
    <w:rsid w:val="00853FBF"/>
    <w:rsid w:val="008545BC"/>
    <w:rsid w:val="008549A9"/>
    <w:rsid w:val="00855287"/>
    <w:rsid w:val="0085555A"/>
    <w:rsid w:val="00855D4A"/>
    <w:rsid w:val="00855FD1"/>
    <w:rsid w:val="00856736"/>
    <w:rsid w:val="00856926"/>
    <w:rsid w:val="00857167"/>
    <w:rsid w:val="00860262"/>
    <w:rsid w:val="00860927"/>
    <w:rsid w:val="00861081"/>
    <w:rsid w:val="00861138"/>
    <w:rsid w:val="00861722"/>
    <w:rsid w:val="00861B01"/>
    <w:rsid w:val="00863D87"/>
    <w:rsid w:val="00864FB1"/>
    <w:rsid w:val="008657E0"/>
    <w:rsid w:val="00865A76"/>
    <w:rsid w:val="00865F66"/>
    <w:rsid w:val="00865FB4"/>
    <w:rsid w:val="00866758"/>
    <w:rsid w:val="0086712A"/>
    <w:rsid w:val="00867904"/>
    <w:rsid w:val="00867E30"/>
    <w:rsid w:val="00870072"/>
    <w:rsid w:val="00870D55"/>
    <w:rsid w:val="008710B0"/>
    <w:rsid w:val="008711AF"/>
    <w:rsid w:val="00873EB6"/>
    <w:rsid w:val="00874785"/>
    <w:rsid w:val="008748AA"/>
    <w:rsid w:val="00874AF5"/>
    <w:rsid w:val="00875CCF"/>
    <w:rsid w:val="00876410"/>
    <w:rsid w:val="00876A1E"/>
    <w:rsid w:val="008772B4"/>
    <w:rsid w:val="0087797C"/>
    <w:rsid w:val="00877ADA"/>
    <w:rsid w:val="008803ED"/>
    <w:rsid w:val="00880C33"/>
    <w:rsid w:val="008816ED"/>
    <w:rsid w:val="00883607"/>
    <w:rsid w:val="0088382B"/>
    <w:rsid w:val="00883867"/>
    <w:rsid w:val="008840D1"/>
    <w:rsid w:val="008841A2"/>
    <w:rsid w:val="008845D3"/>
    <w:rsid w:val="00884D08"/>
    <w:rsid w:val="008856FC"/>
    <w:rsid w:val="00885A78"/>
    <w:rsid w:val="00885AF6"/>
    <w:rsid w:val="00886A1F"/>
    <w:rsid w:val="008870B2"/>
    <w:rsid w:val="008870F1"/>
    <w:rsid w:val="00887722"/>
    <w:rsid w:val="0088780A"/>
    <w:rsid w:val="00887815"/>
    <w:rsid w:val="008909AD"/>
    <w:rsid w:val="00890B4F"/>
    <w:rsid w:val="00891317"/>
    <w:rsid w:val="008915B4"/>
    <w:rsid w:val="008920C2"/>
    <w:rsid w:val="00892CB2"/>
    <w:rsid w:val="0089366F"/>
    <w:rsid w:val="00893D4C"/>
    <w:rsid w:val="008948FC"/>
    <w:rsid w:val="00894A47"/>
    <w:rsid w:val="008957FD"/>
    <w:rsid w:val="00897362"/>
    <w:rsid w:val="008975A7"/>
    <w:rsid w:val="008A07B9"/>
    <w:rsid w:val="008A0C0B"/>
    <w:rsid w:val="008A29CB"/>
    <w:rsid w:val="008A352C"/>
    <w:rsid w:val="008A3674"/>
    <w:rsid w:val="008A3B66"/>
    <w:rsid w:val="008A46B9"/>
    <w:rsid w:val="008A4B20"/>
    <w:rsid w:val="008A5030"/>
    <w:rsid w:val="008A51DD"/>
    <w:rsid w:val="008A5586"/>
    <w:rsid w:val="008A61F8"/>
    <w:rsid w:val="008A6E1E"/>
    <w:rsid w:val="008A6FA9"/>
    <w:rsid w:val="008A77F4"/>
    <w:rsid w:val="008A7FC1"/>
    <w:rsid w:val="008B01E6"/>
    <w:rsid w:val="008B14CE"/>
    <w:rsid w:val="008B1CDA"/>
    <w:rsid w:val="008B24CA"/>
    <w:rsid w:val="008B2B75"/>
    <w:rsid w:val="008B2D2E"/>
    <w:rsid w:val="008B2FC3"/>
    <w:rsid w:val="008B307F"/>
    <w:rsid w:val="008B3337"/>
    <w:rsid w:val="008B3763"/>
    <w:rsid w:val="008B3793"/>
    <w:rsid w:val="008B3B92"/>
    <w:rsid w:val="008B3D0E"/>
    <w:rsid w:val="008B3E48"/>
    <w:rsid w:val="008B45A2"/>
    <w:rsid w:val="008B463F"/>
    <w:rsid w:val="008B5108"/>
    <w:rsid w:val="008B5321"/>
    <w:rsid w:val="008B7AEE"/>
    <w:rsid w:val="008C02CA"/>
    <w:rsid w:val="008C0349"/>
    <w:rsid w:val="008C0516"/>
    <w:rsid w:val="008C0B49"/>
    <w:rsid w:val="008C2908"/>
    <w:rsid w:val="008C2B06"/>
    <w:rsid w:val="008C3802"/>
    <w:rsid w:val="008C3BC1"/>
    <w:rsid w:val="008C529A"/>
    <w:rsid w:val="008C57C7"/>
    <w:rsid w:val="008C5841"/>
    <w:rsid w:val="008C5CDA"/>
    <w:rsid w:val="008C63BD"/>
    <w:rsid w:val="008C6C03"/>
    <w:rsid w:val="008C6C7D"/>
    <w:rsid w:val="008C74E6"/>
    <w:rsid w:val="008D227C"/>
    <w:rsid w:val="008D256B"/>
    <w:rsid w:val="008D26FF"/>
    <w:rsid w:val="008D3204"/>
    <w:rsid w:val="008D344D"/>
    <w:rsid w:val="008D38F8"/>
    <w:rsid w:val="008D3F0B"/>
    <w:rsid w:val="008D45B0"/>
    <w:rsid w:val="008D4A89"/>
    <w:rsid w:val="008D525F"/>
    <w:rsid w:val="008D5292"/>
    <w:rsid w:val="008D545A"/>
    <w:rsid w:val="008D563F"/>
    <w:rsid w:val="008D5C2D"/>
    <w:rsid w:val="008D648B"/>
    <w:rsid w:val="008D6BA2"/>
    <w:rsid w:val="008D7332"/>
    <w:rsid w:val="008D776E"/>
    <w:rsid w:val="008D783B"/>
    <w:rsid w:val="008E0028"/>
    <w:rsid w:val="008E10F8"/>
    <w:rsid w:val="008E14DC"/>
    <w:rsid w:val="008E1FFB"/>
    <w:rsid w:val="008E2020"/>
    <w:rsid w:val="008E2A49"/>
    <w:rsid w:val="008E3AF1"/>
    <w:rsid w:val="008E3F45"/>
    <w:rsid w:val="008E4386"/>
    <w:rsid w:val="008E4EA2"/>
    <w:rsid w:val="008E5544"/>
    <w:rsid w:val="008E59A4"/>
    <w:rsid w:val="008E5D60"/>
    <w:rsid w:val="008E63D4"/>
    <w:rsid w:val="008E6DB5"/>
    <w:rsid w:val="008E703A"/>
    <w:rsid w:val="008E754A"/>
    <w:rsid w:val="008E7687"/>
    <w:rsid w:val="008F0FE0"/>
    <w:rsid w:val="008F4E24"/>
    <w:rsid w:val="008F54EF"/>
    <w:rsid w:val="008F6020"/>
    <w:rsid w:val="008F7374"/>
    <w:rsid w:val="008F7E16"/>
    <w:rsid w:val="00900019"/>
    <w:rsid w:val="009003B3"/>
    <w:rsid w:val="00900431"/>
    <w:rsid w:val="00900982"/>
    <w:rsid w:val="00900E7E"/>
    <w:rsid w:val="00902C6A"/>
    <w:rsid w:val="00902D60"/>
    <w:rsid w:val="0090370B"/>
    <w:rsid w:val="00904360"/>
    <w:rsid w:val="00904679"/>
    <w:rsid w:val="00905E4C"/>
    <w:rsid w:val="0090649D"/>
    <w:rsid w:val="00907693"/>
    <w:rsid w:val="00910416"/>
    <w:rsid w:val="0091041D"/>
    <w:rsid w:val="00910E00"/>
    <w:rsid w:val="0091107B"/>
    <w:rsid w:val="0091148F"/>
    <w:rsid w:val="00911558"/>
    <w:rsid w:val="009127D2"/>
    <w:rsid w:val="00912E36"/>
    <w:rsid w:val="009131AE"/>
    <w:rsid w:val="00913527"/>
    <w:rsid w:val="009142BC"/>
    <w:rsid w:val="009145F9"/>
    <w:rsid w:val="00914A2F"/>
    <w:rsid w:val="00914A86"/>
    <w:rsid w:val="00914CB6"/>
    <w:rsid w:val="00914F3E"/>
    <w:rsid w:val="00915D6F"/>
    <w:rsid w:val="0091676B"/>
    <w:rsid w:val="00916A3A"/>
    <w:rsid w:val="009170EE"/>
    <w:rsid w:val="009204F5"/>
    <w:rsid w:val="00920E49"/>
    <w:rsid w:val="00920FF1"/>
    <w:rsid w:val="00921044"/>
    <w:rsid w:val="00922565"/>
    <w:rsid w:val="00923DBD"/>
    <w:rsid w:val="00923E3C"/>
    <w:rsid w:val="00924386"/>
    <w:rsid w:val="00924A6D"/>
    <w:rsid w:val="0092535F"/>
    <w:rsid w:val="00925511"/>
    <w:rsid w:val="0092592F"/>
    <w:rsid w:val="00925F04"/>
    <w:rsid w:val="0092700E"/>
    <w:rsid w:val="00927049"/>
    <w:rsid w:val="009300F1"/>
    <w:rsid w:val="0093029C"/>
    <w:rsid w:val="00930575"/>
    <w:rsid w:val="009311C3"/>
    <w:rsid w:val="009316AB"/>
    <w:rsid w:val="00933314"/>
    <w:rsid w:val="009333A7"/>
    <w:rsid w:val="009337E8"/>
    <w:rsid w:val="00934FE1"/>
    <w:rsid w:val="00936C62"/>
    <w:rsid w:val="00936EC5"/>
    <w:rsid w:val="0093756E"/>
    <w:rsid w:val="00941011"/>
    <w:rsid w:val="00941806"/>
    <w:rsid w:val="00941824"/>
    <w:rsid w:val="00941954"/>
    <w:rsid w:val="0094212A"/>
    <w:rsid w:val="009423FD"/>
    <w:rsid w:val="00942B93"/>
    <w:rsid w:val="009439A1"/>
    <w:rsid w:val="009441EA"/>
    <w:rsid w:val="009444BE"/>
    <w:rsid w:val="00944908"/>
    <w:rsid w:val="00944B84"/>
    <w:rsid w:val="00945B59"/>
    <w:rsid w:val="009461F8"/>
    <w:rsid w:val="009465AB"/>
    <w:rsid w:val="00946801"/>
    <w:rsid w:val="00946CA7"/>
    <w:rsid w:val="009477E2"/>
    <w:rsid w:val="00950CE2"/>
    <w:rsid w:val="00953846"/>
    <w:rsid w:val="00955525"/>
    <w:rsid w:val="00955ADA"/>
    <w:rsid w:val="00956A07"/>
    <w:rsid w:val="00956AC8"/>
    <w:rsid w:val="00957CB2"/>
    <w:rsid w:val="00960B19"/>
    <w:rsid w:val="00960C4F"/>
    <w:rsid w:val="00960C97"/>
    <w:rsid w:val="009626CD"/>
    <w:rsid w:val="00963135"/>
    <w:rsid w:val="009631D6"/>
    <w:rsid w:val="009634FD"/>
    <w:rsid w:val="0096362A"/>
    <w:rsid w:val="009637E6"/>
    <w:rsid w:val="009645CF"/>
    <w:rsid w:val="00964799"/>
    <w:rsid w:val="0096642B"/>
    <w:rsid w:val="00966DB2"/>
    <w:rsid w:val="009670B9"/>
    <w:rsid w:val="00967B8E"/>
    <w:rsid w:val="009718A0"/>
    <w:rsid w:val="00971BCE"/>
    <w:rsid w:val="00971D40"/>
    <w:rsid w:val="0097241F"/>
    <w:rsid w:val="009737AF"/>
    <w:rsid w:val="00973C62"/>
    <w:rsid w:val="00974A71"/>
    <w:rsid w:val="00975234"/>
    <w:rsid w:val="00975450"/>
    <w:rsid w:val="00975837"/>
    <w:rsid w:val="009759F4"/>
    <w:rsid w:val="009759FE"/>
    <w:rsid w:val="0097664B"/>
    <w:rsid w:val="00977059"/>
    <w:rsid w:val="009778B0"/>
    <w:rsid w:val="00977B5C"/>
    <w:rsid w:val="00980420"/>
    <w:rsid w:val="009805A2"/>
    <w:rsid w:val="00980BDB"/>
    <w:rsid w:val="00981154"/>
    <w:rsid w:val="009819A6"/>
    <w:rsid w:val="00985521"/>
    <w:rsid w:val="009856CF"/>
    <w:rsid w:val="0098620C"/>
    <w:rsid w:val="00986722"/>
    <w:rsid w:val="00986728"/>
    <w:rsid w:val="00986E05"/>
    <w:rsid w:val="0098734A"/>
    <w:rsid w:val="0098779F"/>
    <w:rsid w:val="00987C4C"/>
    <w:rsid w:val="009909ED"/>
    <w:rsid w:val="00990C0D"/>
    <w:rsid w:val="00990CE5"/>
    <w:rsid w:val="009911C5"/>
    <w:rsid w:val="00991D97"/>
    <w:rsid w:val="0099299F"/>
    <w:rsid w:val="00992D25"/>
    <w:rsid w:val="00993184"/>
    <w:rsid w:val="00993A68"/>
    <w:rsid w:val="00995162"/>
    <w:rsid w:val="00995CDB"/>
    <w:rsid w:val="00996AFB"/>
    <w:rsid w:val="00997264"/>
    <w:rsid w:val="009A0038"/>
    <w:rsid w:val="009A0456"/>
    <w:rsid w:val="009A0972"/>
    <w:rsid w:val="009A26C0"/>
    <w:rsid w:val="009A33E9"/>
    <w:rsid w:val="009A3F5C"/>
    <w:rsid w:val="009A4528"/>
    <w:rsid w:val="009A4FC2"/>
    <w:rsid w:val="009A522A"/>
    <w:rsid w:val="009A7290"/>
    <w:rsid w:val="009A7467"/>
    <w:rsid w:val="009A7CA0"/>
    <w:rsid w:val="009B03F8"/>
    <w:rsid w:val="009B03FD"/>
    <w:rsid w:val="009B0F57"/>
    <w:rsid w:val="009B12DF"/>
    <w:rsid w:val="009B12F1"/>
    <w:rsid w:val="009B175B"/>
    <w:rsid w:val="009B19D0"/>
    <w:rsid w:val="009B1B29"/>
    <w:rsid w:val="009B386B"/>
    <w:rsid w:val="009B4493"/>
    <w:rsid w:val="009B4892"/>
    <w:rsid w:val="009B4CE5"/>
    <w:rsid w:val="009B4D79"/>
    <w:rsid w:val="009B535C"/>
    <w:rsid w:val="009B6EF8"/>
    <w:rsid w:val="009B72C9"/>
    <w:rsid w:val="009B72D5"/>
    <w:rsid w:val="009B7528"/>
    <w:rsid w:val="009C08B8"/>
    <w:rsid w:val="009C094D"/>
    <w:rsid w:val="009C0C09"/>
    <w:rsid w:val="009C0F1B"/>
    <w:rsid w:val="009C10AC"/>
    <w:rsid w:val="009C1117"/>
    <w:rsid w:val="009C14D5"/>
    <w:rsid w:val="009C19D2"/>
    <w:rsid w:val="009C1BE5"/>
    <w:rsid w:val="009C2115"/>
    <w:rsid w:val="009C2998"/>
    <w:rsid w:val="009C3051"/>
    <w:rsid w:val="009C3723"/>
    <w:rsid w:val="009C3F59"/>
    <w:rsid w:val="009C4130"/>
    <w:rsid w:val="009C5885"/>
    <w:rsid w:val="009C5BC9"/>
    <w:rsid w:val="009C5E5B"/>
    <w:rsid w:val="009C6723"/>
    <w:rsid w:val="009D00B3"/>
    <w:rsid w:val="009D0115"/>
    <w:rsid w:val="009D0308"/>
    <w:rsid w:val="009D03CE"/>
    <w:rsid w:val="009D0527"/>
    <w:rsid w:val="009D0A68"/>
    <w:rsid w:val="009D1806"/>
    <w:rsid w:val="009D1874"/>
    <w:rsid w:val="009D18AD"/>
    <w:rsid w:val="009D24FC"/>
    <w:rsid w:val="009D2D77"/>
    <w:rsid w:val="009D30E2"/>
    <w:rsid w:val="009D3401"/>
    <w:rsid w:val="009D3D5B"/>
    <w:rsid w:val="009D4DF9"/>
    <w:rsid w:val="009D549B"/>
    <w:rsid w:val="009D5625"/>
    <w:rsid w:val="009D7E38"/>
    <w:rsid w:val="009E043D"/>
    <w:rsid w:val="009E0B21"/>
    <w:rsid w:val="009E15E0"/>
    <w:rsid w:val="009E19B7"/>
    <w:rsid w:val="009E1B6D"/>
    <w:rsid w:val="009E237A"/>
    <w:rsid w:val="009E26F0"/>
    <w:rsid w:val="009E363D"/>
    <w:rsid w:val="009E37B3"/>
    <w:rsid w:val="009E3B12"/>
    <w:rsid w:val="009E3D9E"/>
    <w:rsid w:val="009E4633"/>
    <w:rsid w:val="009E4C97"/>
    <w:rsid w:val="009E5F6E"/>
    <w:rsid w:val="009E5F8B"/>
    <w:rsid w:val="009E642A"/>
    <w:rsid w:val="009E71F0"/>
    <w:rsid w:val="009E7D6F"/>
    <w:rsid w:val="009E7EAD"/>
    <w:rsid w:val="009E7F94"/>
    <w:rsid w:val="009F01D7"/>
    <w:rsid w:val="009F075F"/>
    <w:rsid w:val="009F15CE"/>
    <w:rsid w:val="009F16E4"/>
    <w:rsid w:val="009F1AF4"/>
    <w:rsid w:val="009F20E6"/>
    <w:rsid w:val="009F2181"/>
    <w:rsid w:val="009F2265"/>
    <w:rsid w:val="009F2449"/>
    <w:rsid w:val="009F245E"/>
    <w:rsid w:val="009F2B16"/>
    <w:rsid w:val="009F2EFE"/>
    <w:rsid w:val="009F3125"/>
    <w:rsid w:val="009F3768"/>
    <w:rsid w:val="009F40E0"/>
    <w:rsid w:val="009F561D"/>
    <w:rsid w:val="009F5D46"/>
    <w:rsid w:val="009F5E39"/>
    <w:rsid w:val="009F62FE"/>
    <w:rsid w:val="009F6BF1"/>
    <w:rsid w:val="009F7629"/>
    <w:rsid w:val="009F7C23"/>
    <w:rsid w:val="00A00243"/>
    <w:rsid w:val="00A0034C"/>
    <w:rsid w:val="00A007D5"/>
    <w:rsid w:val="00A00CC6"/>
    <w:rsid w:val="00A03146"/>
    <w:rsid w:val="00A03BFA"/>
    <w:rsid w:val="00A04BB2"/>
    <w:rsid w:val="00A0504C"/>
    <w:rsid w:val="00A05619"/>
    <w:rsid w:val="00A06BA4"/>
    <w:rsid w:val="00A06C8A"/>
    <w:rsid w:val="00A078F3"/>
    <w:rsid w:val="00A11C09"/>
    <w:rsid w:val="00A11F18"/>
    <w:rsid w:val="00A12121"/>
    <w:rsid w:val="00A12563"/>
    <w:rsid w:val="00A12CC3"/>
    <w:rsid w:val="00A12F3C"/>
    <w:rsid w:val="00A130F3"/>
    <w:rsid w:val="00A1312D"/>
    <w:rsid w:val="00A1312E"/>
    <w:rsid w:val="00A14C37"/>
    <w:rsid w:val="00A15063"/>
    <w:rsid w:val="00A15E83"/>
    <w:rsid w:val="00A167B1"/>
    <w:rsid w:val="00A16D26"/>
    <w:rsid w:val="00A17567"/>
    <w:rsid w:val="00A17831"/>
    <w:rsid w:val="00A17B62"/>
    <w:rsid w:val="00A17EEE"/>
    <w:rsid w:val="00A20D4B"/>
    <w:rsid w:val="00A21299"/>
    <w:rsid w:val="00A21641"/>
    <w:rsid w:val="00A22AED"/>
    <w:rsid w:val="00A231A3"/>
    <w:rsid w:val="00A24241"/>
    <w:rsid w:val="00A24261"/>
    <w:rsid w:val="00A2440E"/>
    <w:rsid w:val="00A24A77"/>
    <w:rsid w:val="00A24E18"/>
    <w:rsid w:val="00A25B03"/>
    <w:rsid w:val="00A2669F"/>
    <w:rsid w:val="00A26CCA"/>
    <w:rsid w:val="00A27853"/>
    <w:rsid w:val="00A2786D"/>
    <w:rsid w:val="00A3013C"/>
    <w:rsid w:val="00A302E9"/>
    <w:rsid w:val="00A303F2"/>
    <w:rsid w:val="00A31779"/>
    <w:rsid w:val="00A31BB5"/>
    <w:rsid w:val="00A32F25"/>
    <w:rsid w:val="00A33825"/>
    <w:rsid w:val="00A34114"/>
    <w:rsid w:val="00A34A32"/>
    <w:rsid w:val="00A34EB9"/>
    <w:rsid w:val="00A35548"/>
    <w:rsid w:val="00A36E84"/>
    <w:rsid w:val="00A370AC"/>
    <w:rsid w:val="00A376D0"/>
    <w:rsid w:val="00A3787C"/>
    <w:rsid w:val="00A40EF3"/>
    <w:rsid w:val="00A41606"/>
    <w:rsid w:val="00A4216D"/>
    <w:rsid w:val="00A42760"/>
    <w:rsid w:val="00A42B53"/>
    <w:rsid w:val="00A4352E"/>
    <w:rsid w:val="00A4399A"/>
    <w:rsid w:val="00A43FA8"/>
    <w:rsid w:val="00A452DC"/>
    <w:rsid w:val="00A45731"/>
    <w:rsid w:val="00A45E43"/>
    <w:rsid w:val="00A46CC2"/>
    <w:rsid w:val="00A47421"/>
    <w:rsid w:val="00A478E8"/>
    <w:rsid w:val="00A47A21"/>
    <w:rsid w:val="00A47A5C"/>
    <w:rsid w:val="00A47BF6"/>
    <w:rsid w:val="00A47DDE"/>
    <w:rsid w:val="00A50060"/>
    <w:rsid w:val="00A503DE"/>
    <w:rsid w:val="00A506B3"/>
    <w:rsid w:val="00A507D1"/>
    <w:rsid w:val="00A50A29"/>
    <w:rsid w:val="00A50F3E"/>
    <w:rsid w:val="00A514B8"/>
    <w:rsid w:val="00A532B4"/>
    <w:rsid w:val="00A5337A"/>
    <w:rsid w:val="00A53656"/>
    <w:rsid w:val="00A5508B"/>
    <w:rsid w:val="00A55330"/>
    <w:rsid w:val="00A56120"/>
    <w:rsid w:val="00A5615E"/>
    <w:rsid w:val="00A5712E"/>
    <w:rsid w:val="00A578AD"/>
    <w:rsid w:val="00A57B56"/>
    <w:rsid w:val="00A57C78"/>
    <w:rsid w:val="00A61707"/>
    <w:rsid w:val="00A61962"/>
    <w:rsid w:val="00A61CDF"/>
    <w:rsid w:val="00A62571"/>
    <w:rsid w:val="00A62D3D"/>
    <w:rsid w:val="00A63695"/>
    <w:rsid w:val="00A63947"/>
    <w:rsid w:val="00A63C96"/>
    <w:rsid w:val="00A64121"/>
    <w:rsid w:val="00A655DA"/>
    <w:rsid w:val="00A66DE4"/>
    <w:rsid w:val="00A66FFB"/>
    <w:rsid w:val="00A67D69"/>
    <w:rsid w:val="00A7122A"/>
    <w:rsid w:val="00A71433"/>
    <w:rsid w:val="00A71979"/>
    <w:rsid w:val="00A72330"/>
    <w:rsid w:val="00A72A4A"/>
    <w:rsid w:val="00A72B70"/>
    <w:rsid w:val="00A72C1B"/>
    <w:rsid w:val="00A73124"/>
    <w:rsid w:val="00A732B5"/>
    <w:rsid w:val="00A7346C"/>
    <w:rsid w:val="00A738B3"/>
    <w:rsid w:val="00A73C29"/>
    <w:rsid w:val="00A73EB8"/>
    <w:rsid w:val="00A7448F"/>
    <w:rsid w:val="00A74521"/>
    <w:rsid w:val="00A747F8"/>
    <w:rsid w:val="00A74B3E"/>
    <w:rsid w:val="00A74E27"/>
    <w:rsid w:val="00A757CD"/>
    <w:rsid w:val="00A75B32"/>
    <w:rsid w:val="00A76007"/>
    <w:rsid w:val="00A7739B"/>
    <w:rsid w:val="00A807A1"/>
    <w:rsid w:val="00A82ACE"/>
    <w:rsid w:val="00A82C6F"/>
    <w:rsid w:val="00A83009"/>
    <w:rsid w:val="00A840F7"/>
    <w:rsid w:val="00A843FB"/>
    <w:rsid w:val="00A84895"/>
    <w:rsid w:val="00A84F62"/>
    <w:rsid w:val="00A85A97"/>
    <w:rsid w:val="00A85B80"/>
    <w:rsid w:val="00A87389"/>
    <w:rsid w:val="00A90917"/>
    <w:rsid w:val="00A909BC"/>
    <w:rsid w:val="00A91B9D"/>
    <w:rsid w:val="00A91D53"/>
    <w:rsid w:val="00A9233B"/>
    <w:rsid w:val="00A92F81"/>
    <w:rsid w:val="00A92FF6"/>
    <w:rsid w:val="00A935D2"/>
    <w:rsid w:val="00A93D42"/>
    <w:rsid w:val="00A957E8"/>
    <w:rsid w:val="00A95D12"/>
    <w:rsid w:val="00A96B04"/>
    <w:rsid w:val="00A97027"/>
    <w:rsid w:val="00A97123"/>
    <w:rsid w:val="00A97293"/>
    <w:rsid w:val="00AA02EF"/>
    <w:rsid w:val="00AA091B"/>
    <w:rsid w:val="00AA0F08"/>
    <w:rsid w:val="00AA191A"/>
    <w:rsid w:val="00AA1C84"/>
    <w:rsid w:val="00AA21F0"/>
    <w:rsid w:val="00AA28C3"/>
    <w:rsid w:val="00AA2C16"/>
    <w:rsid w:val="00AA3E15"/>
    <w:rsid w:val="00AA4D2F"/>
    <w:rsid w:val="00AA5E31"/>
    <w:rsid w:val="00AA6571"/>
    <w:rsid w:val="00AA6742"/>
    <w:rsid w:val="00AA6A82"/>
    <w:rsid w:val="00AA763B"/>
    <w:rsid w:val="00AB0321"/>
    <w:rsid w:val="00AB12CD"/>
    <w:rsid w:val="00AB1C73"/>
    <w:rsid w:val="00AB1DC0"/>
    <w:rsid w:val="00AB21D9"/>
    <w:rsid w:val="00AB22CB"/>
    <w:rsid w:val="00AB33F4"/>
    <w:rsid w:val="00AB5EE0"/>
    <w:rsid w:val="00AB77F8"/>
    <w:rsid w:val="00AB79F2"/>
    <w:rsid w:val="00AC0C52"/>
    <w:rsid w:val="00AC1342"/>
    <w:rsid w:val="00AC1411"/>
    <w:rsid w:val="00AC1AE8"/>
    <w:rsid w:val="00AC244E"/>
    <w:rsid w:val="00AC24E2"/>
    <w:rsid w:val="00AC2693"/>
    <w:rsid w:val="00AC2DA8"/>
    <w:rsid w:val="00AC2DDA"/>
    <w:rsid w:val="00AC3A8C"/>
    <w:rsid w:val="00AC42A5"/>
    <w:rsid w:val="00AC4581"/>
    <w:rsid w:val="00AC463A"/>
    <w:rsid w:val="00AC5A31"/>
    <w:rsid w:val="00AC5F62"/>
    <w:rsid w:val="00AC62D6"/>
    <w:rsid w:val="00AC6AE5"/>
    <w:rsid w:val="00AD0187"/>
    <w:rsid w:val="00AD0203"/>
    <w:rsid w:val="00AD0775"/>
    <w:rsid w:val="00AD14FE"/>
    <w:rsid w:val="00AD183C"/>
    <w:rsid w:val="00AD2930"/>
    <w:rsid w:val="00AD2BCD"/>
    <w:rsid w:val="00AD32A2"/>
    <w:rsid w:val="00AD3C9E"/>
    <w:rsid w:val="00AD41B6"/>
    <w:rsid w:val="00AD44BB"/>
    <w:rsid w:val="00AD466D"/>
    <w:rsid w:val="00AD5314"/>
    <w:rsid w:val="00AD6015"/>
    <w:rsid w:val="00AD66BE"/>
    <w:rsid w:val="00AE1310"/>
    <w:rsid w:val="00AE1ECB"/>
    <w:rsid w:val="00AE2796"/>
    <w:rsid w:val="00AE2B03"/>
    <w:rsid w:val="00AE32FC"/>
    <w:rsid w:val="00AE333E"/>
    <w:rsid w:val="00AE3493"/>
    <w:rsid w:val="00AE37D6"/>
    <w:rsid w:val="00AE3FE3"/>
    <w:rsid w:val="00AE4147"/>
    <w:rsid w:val="00AE4C9D"/>
    <w:rsid w:val="00AE5395"/>
    <w:rsid w:val="00AE55D1"/>
    <w:rsid w:val="00AE5C89"/>
    <w:rsid w:val="00AE5E03"/>
    <w:rsid w:val="00AE6706"/>
    <w:rsid w:val="00AE69EB"/>
    <w:rsid w:val="00AE6C42"/>
    <w:rsid w:val="00AE70B4"/>
    <w:rsid w:val="00AF044F"/>
    <w:rsid w:val="00AF1629"/>
    <w:rsid w:val="00AF1C98"/>
    <w:rsid w:val="00AF1E81"/>
    <w:rsid w:val="00AF1F61"/>
    <w:rsid w:val="00AF284B"/>
    <w:rsid w:val="00AF2930"/>
    <w:rsid w:val="00AF3916"/>
    <w:rsid w:val="00AF5530"/>
    <w:rsid w:val="00AF5E25"/>
    <w:rsid w:val="00AF60C1"/>
    <w:rsid w:val="00AF6494"/>
    <w:rsid w:val="00AF6CF9"/>
    <w:rsid w:val="00AF6FCD"/>
    <w:rsid w:val="00AF78F5"/>
    <w:rsid w:val="00AF7DC3"/>
    <w:rsid w:val="00B0010C"/>
    <w:rsid w:val="00B00841"/>
    <w:rsid w:val="00B01A47"/>
    <w:rsid w:val="00B02BF8"/>
    <w:rsid w:val="00B03713"/>
    <w:rsid w:val="00B0417C"/>
    <w:rsid w:val="00B043F9"/>
    <w:rsid w:val="00B0464B"/>
    <w:rsid w:val="00B055C4"/>
    <w:rsid w:val="00B05B8D"/>
    <w:rsid w:val="00B0731D"/>
    <w:rsid w:val="00B078EC"/>
    <w:rsid w:val="00B10598"/>
    <w:rsid w:val="00B1062B"/>
    <w:rsid w:val="00B10E2F"/>
    <w:rsid w:val="00B11071"/>
    <w:rsid w:val="00B115AC"/>
    <w:rsid w:val="00B11E67"/>
    <w:rsid w:val="00B12C86"/>
    <w:rsid w:val="00B142A6"/>
    <w:rsid w:val="00B142BC"/>
    <w:rsid w:val="00B159A6"/>
    <w:rsid w:val="00B16EC6"/>
    <w:rsid w:val="00B171AB"/>
    <w:rsid w:val="00B177B9"/>
    <w:rsid w:val="00B202A3"/>
    <w:rsid w:val="00B20963"/>
    <w:rsid w:val="00B21748"/>
    <w:rsid w:val="00B218E7"/>
    <w:rsid w:val="00B219E8"/>
    <w:rsid w:val="00B22181"/>
    <w:rsid w:val="00B22E9C"/>
    <w:rsid w:val="00B23D60"/>
    <w:rsid w:val="00B2519D"/>
    <w:rsid w:val="00B25E4D"/>
    <w:rsid w:val="00B262D4"/>
    <w:rsid w:val="00B2752D"/>
    <w:rsid w:val="00B30115"/>
    <w:rsid w:val="00B303AA"/>
    <w:rsid w:val="00B3088E"/>
    <w:rsid w:val="00B30CFE"/>
    <w:rsid w:val="00B31353"/>
    <w:rsid w:val="00B31A72"/>
    <w:rsid w:val="00B33323"/>
    <w:rsid w:val="00B34F3B"/>
    <w:rsid w:val="00B35EC2"/>
    <w:rsid w:val="00B36B4B"/>
    <w:rsid w:val="00B36C7A"/>
    <w:rsid w:val="00B3736C"/>
    <w:rsid w:val="00B3785C"/>
    <w:rsid w:val="00B401D6"/>
    <w:rsid w:val="00B41024"/>
    <w:rsid w:val="00B413B3"/>
    <w:rsid w:val="00B42716"/>
    <w:rsid w:val="00B42A6C"/>
    <w:rsid w:val="00B42AB0"/>
    <w:rsid w:val="00B446E8"/>
    <w:rsid w:val="00B468D0"/>
    <w:rsid w:val="00B47140"/>
    <w:rsid w:val="00B47811"/>
    <w:rsid w:val="00B50162"/>
    <w:rsid w:val="00B50165"/>
    <w:rsid w:val="00B514BF"/>
    <w:rsid w:val="00B51762"/>
    <w:rsid w:val="00B52CAA"/>
    <w:rsid w:val="00B53867"/>
    <w:rsid w:val="00B53AA3"/>
    <w:rsid w:val="00B53CD1"/>
    <w:rsid w:val="00B53FB8"/>
    <w:rsid w:val="00B54100"/>
    <w:rsid w:val="00B553A1"/>
    <w:rsid w:val="00B559E3"/>
    <w:rsid w:val="00B56C6C"/>
    <w:rsid w:val="00B57468"/>
    <w:rsid w:val="00B57592"/>
    <w:rsid w:val="00B57BF4"/>
    <w:rsid w:val="00B608B6"/>
    <w:rsid w:val="00B60D4C"/>
    <w:rsid w:val="00B60E92"/>
    <w:rsid w:val="00B60EF9"/>
    <w:rsid w:val="00B61CDA"/>
    <w:rsid w:val="00B61D8D"/>
    <w:rsid w:val="00B629EE"/>
    <w:rsid w:val="00B63C65"/>
    <w:rsid w:val="00B64C1A"/>
    <w:rsid w:val="00B64EC0"/>
    <w:rsid w:val="00B658BC"/>
    <w:rsid w:val="00B65A16"/>
    <w:rsid w:val="00B65BDE"/>
    <w:rsid w:val="00B66315"/>
    <w:rsid w:val="00B6635C"/>
    <w:rsid w:val="00B66462"/>
    <w:rsid w:val="00B702EA"/>
    <w:rsid w:val="00B7117E"/>
    <w:rsid w:val="00B72931"/>
    <w:rsid w:val="00B73961"/>
    <w:rsid w:val="00B739AF"/>
    <w:rsid w:val="00B73F09"/>
    <w:rsid w:val="00B73FAC"/>
    <w:rsid w:val="00B73FB3"/>
    <w:rsid w:val="00B749FE"/>
    <w:rsid w:val="00B75471"/>
    <w:rsid w:val="00B76EB9"/>
    <w:rsid w:val="00B772AD"/>
    <w:rsid w:val="00B80286"/>
    <w:rsid w:val="00B80880"/>
    <w:rsid w:val="00B80BD7"/>
    <w:rsid w:val="00B811D6"/>
    <w:rsid w:val="00B812EA"/>
    <w:rsid w:val="00B81B6C"/>
    <w:rsid w:val="00B82E31"/>
    <w:rsid w:val="00B839CD"/>
    <w:rsid w:val="00B839F0"/>
    <w:rsid w:val="00B83F87"/>
    <w:rsid w:val="00B84980"/>
    <w:rsid w:val="00B85308"/>
    <w:rsid w:val="00B861A6"/>
    <w:rsid w:val="00B86AD6"/>
    <w:rsid w:val="00B86B58"/>
    <w:rsid w:val="00B86CB2"/>
    <w:rsid w:val="00B86E6F"/>
    <w:rsid w:val="00B87BE7"/>
    <w:rsid w:val="00B906B7"/>
    <w:rsid w:val="00B90FA0"/>
    <w:rsid w:val="00B92A2E"/>
    <w:rsid w:val="00B931A9"/>
    <w:rsid w:val="00B93EB1"/>
    <w:rsid w:val="00B93F97"/>
    <w:rsid w:val="00B94499"/>
    <w:rsid w:val="00B94AE9"/>
    <w:rsid w:val="00B94B5E"/>
    <w:rsid w:val="00B95029"/>
    <w:rsid w:val="00B952C0"/>
    <w:rsid w:val="00B95FC4"/>
    <w:rsid w:val="00B97256"/>
    <w:rsid w:val="00B97289"/>
    <w:rsid w:val="00B97389"/>
    <w:rsid w:val="00B9742B"/>
    <w:rsid w:val="00B9769D"/>
    <w:rsid w:val="00B97ABE"/>
    <w:rsid w:val="00BA031D"/>
    <w:rsid w:val="00BA0468"/>
    <w:rsid w:val="00BA116F"/>
    <w:rsid w:val="00BA1B9E"/>
    <w:rsid w:val="00BA2E13"/>
    <w:rsid w:val="00BA3D2A"/>
    <w:rsid w:val="00BA4FFD"/>
    <w:rsid w:val="00BA5403"/>
    <w:rsid w:val="00BA5F85"/>
    <w:rsid w:val="00BB0C15"/>
    <w:rsid w:val="00BB117E"/>
    <w:rsid w:val="00BB1997"/>
    <w:rsid w:val="00BB25C1"/>
    <w:rsid w:val="00BB27E1"/>
    <w:rsid w:val="00BB2A23"/>
    <w:rsid w:val="00BB3029"/>
    <w:rsid w:val="00BB317C"/>
    <w:rsid w:val="00BB31AC"/>
    <w:rsid w:val="00BB3634"/>
    <w:rsid w:val="00BB37CD"/>
    <w:rsid w:val="00BB3A85"/>
    <w:rsid w:val="00BB4A1C"/>
    <w:rsid w:val="00BB4DE5"/>
    <w:rsid w:val="00BB5451"/>
    <w:rsid w:val="00BB57BE"/>
    <w:rsid w:val="00BB57D0"/>
    <w:rsid w:val="00BB5A80"/>
    <w:rsid w:val="00BB5B18"/>
    <w:rsid w:val="00BB6129"/>
    <w:rsid w:val="00BB644B"/>
    <w:rsid w:val="00BB6C64"/>
    <w:rsid w:val="00BB7037"/>
    <w:rsid w:val="00BB76DB"/>
    <w:rsid w:val="00BB79FA"/>
    <w:rsid w:val="00BB7B9D"/>
    <w:rsid w:val="00BC04FB"/>
    <w:rsid w:val="00BC0ECD"/>
    <w:rsid w:val="00BC0F53"/>
    <w:rsid w:val="00BC0F5C"/>
    <w:rsid w:val="00BC109F"/>
    <w:rsid w:val="00BC2879"/>
    <w:rsid w:val="00BC294F"/>
    <w:rsid w:val="00BC2F3E"/>
    <w:rsid w:val="00BC4257"/>
    <w:rsid w:val="00BC4311"/>
    <w:rsid w:val="00BC4D16"/>
    <w:rsid w:val="00BC5BC2"/>
    <w:rsid w:val="00BC6766"/>
    <w:rsid w:val="00BC697E"/>
    <w:rsid w:val="00BC6E39"/>
    <w:rsid w:val="00BC6ECC"/>
    <w:rsid w:val="00BC7224"/>
    <w:rsid w:val="00BC7970"/>
    <w:rsid w:val="00BC7B30"/>
    <w:rsid w:val="00BD0BAF"/>
    <w:rsid w:val="00BD0C08"/>
    <w:rsid w:val="00BD16A3"/>
    <w:rsid w:val="00BD2611"/>
    <w:rsid w:val="00BD282E"/>
    <w:rsid w:val="00BD2B33"/>
    <w:rsid w:val="00BD3B69"/>
    <w:rsid w:val="00BD4D70"/>
    <w:rsid w:val="00BD5660"/>
    <w:rsid w:val="00BD709F"/>
    <w:rsid w:val="00BD7586"/>
    <w:rsid w:val="00BE023B"/>
    <w:rsid w:val="00BE05F3"/>
    <w:rsid w:val="00BE0B79"/>
    <w:rsid w:val="00BE18F8"/>
    <w:rsid w:val="00BE1987"/>
    <w:rsid w:val="00BE1ADA"/>
    <w:rsid w:val="00BE1B1A"/>
    <w:rsid w:val="00BE1C67"/>
    <w:rsid w:val="00BE2366"/>
    <w:rsid w:val="00BE3FEF"/>
    <w:rsid w:val="00BE51A7"/>
    <w:rsid w:val="00BE5226"/>
    <w:rsid w:val="00BE58C1"/>
    <w:rsid w:val="00BE673B"/>
    <w:rsid w:val="00BE683B"/>
    <w:rsid w:val="00BE685C"/>
    <w:rsid w:val="00BE69A2"/>
    <w:rsid w:val="00BE7ADB"/>
    <w:rsid w:val="00BF0F16"/>
    <w:rsid w:val="00BF13F0"/>
    <w:rsid w:val="00BF1EB5"/>
    <w:rsid w:val="00BF1F4A"/>
    <w:rsid w:val="00BF223B"/>
    <w:rsid w:val="00BF2559"/>
    <w:rsid w:val="00BF32D5"/>
    <w:rsid w:val="00BF3C84"/>
    <w:rsid w:val="00BF46EB"/>
    <w:rsid w:val="00BF5C0C"/>
    <w:rsid w:val="00BF621B"/>
    <w:rsid w:val="00BF6404"/>
    <w:rsid w:val="00BF7C27"/>
    <w:rsid w:val="00C00703"/>
    <w:rsid w:val="00C00793"/>
    <w:rsid w:val="00C02026"/>
    <w:rsid w:val="00C021EA"/>
    <w:rsid w:val="00C02DCF"/>
    <w:rsid w:val="00C03553"/>
    <w:rsid w:val="00C0387D"/>
    <w:rsid w:val="00C03C84"/>
    <w:rsid w:val="00C04A82"/>
    <w:rsid w:val="00C04D3C"/>
    <w:rsid w:val="00C0533F"/>
    <w:rsid w:val="00C06C0F"/>
    <w:rsid w:val="00C06F3B"/>
    <w:rsid w:val="00C07695"/>
    <w:rsid w:val="00C07BCD"/>
    <w:rsid w:val="00C1049B"/>
    <w:rsid w:val="00C114C6"/>
    <w:rsid w:val="00C1247C"/>
    <w:rsid w:val="00C1259F"/>
    <w:rsid w:val="00C12858"/>
    <w:rsid w:val="00C135C6"/>
    <w:rsid w:val="00C14C25"/>
    <w:rsid w:val="00C14F1F"/>
    <w:rsid w:val="00C152D5"/>
    <w:rsid w:val="00C154CC"/>
    <w:rsid w:val="00C1557E"/>
    <w:rsid w:val="00C15A05"/>
    <w:rsid w:val="00C15FA9"/>
    <w:rsid w:val="00C16283"/>
    <w:rsid w:val="00C1657F"/>
    <w:rsid w:val="00C1674B"/>
    <w:rsid w:val="00C1684B"/>
    <w:rsid w:val="00C16D85"/>
    <w:rsid w:val="00C17B51"/>
    <w:rsid w:val="00C2002A"/>
    <w:rsid w:val="00C207B3"/>
    <w:rsid w:val="00C2096B"/>
    <w:rsid w:val="00C209FD"/>
    <w:rsid w:val="00C2113A"/>
    <w:rsid w:val="00C213E2"/>
    <w:rsid w:val="00C216F2"/>
    <w:rsid w:val="00C22379"/>
    <w:rsid w:val="00C2256E"/>
    <w:rsid w:val="00C22F1B"/>
    <w:rsid w:val="00C246A3"/>
    <w:rsid w:val="00C248D9"/>
    <w:rsid w:val="00C25292"/>
    <w:rsid w:val="00C25B0C"/>
    <w:rsid w:val="00C25F66"/>
    <w:rsid w:val="00C26176"/>
    <w:rsid w:val="00C262AB"/>
    <w:rsid w:val="00C3074F"/>
    <w:rsid w:val="00C30A5A"/>
    <w:rsid w:val="00C30F38"/>
    <w:rsid w:val="00C314CF"/>
    <w:rsid w:val="00C31615"/>
    <w:rsid w:val="00C31A5C"/>
    <w:rsid w:val="00C34A04"/>
    <w:rsid w:val="00C34BF6"/>
    <w:rsid w:val="00C35457"/>
    <w:rsid w:val="00C359DB"/>
    <w:rsid w:val="00C36265"/>
    <w:rsid w:val="00C366AB"/>
    <w:rsid w:val="00C36DF0"/>
    <w:rsid w:val="00C39692"/>
    <w:rsid w:val="00C4004E"/>
    <w:rsid w:val="00C41DD5"/>
    <w:rsid w:val="00C421AA"/>
    <w:rsid w:val="00C424E0"/>
    <w:rsid w:val="00C4536A"/>
    <w:rsid w:val="00C45379"/>
    <w:rsid w:val="00C45476"/>
    <w:rsid w:val="00C454D1"/>
    <w:rsid w:val="00C45FA6"/>
    <w:rsid w:val="00C46B1E"/>
    <w:rsid w:val="00C475CA"/>
    <w:rsid w:val="00C501D7"/>
    <w:rsid w:val="00C50626"/>
    <w:rsid w:val="00C50B3F"/>
    <w:rsid w:val="00C525DE"/>
    <w:rsid w:val="00C52B22"/>
    <w:rsid w:val="00C52B9B"/>
    <w:rsid w:val="00C53D06"/>
    <w:rsid w:val="00C5463A"/>
    <w:rsid w:val="00C55CB2"/>
    <w:rsid w:val="00C56501"/>
    <w:rsid w:val="00C5773D"/>
    <w:rsid w:val="00C57DC0"/>
    <w:rsid w:val="00C62A15"/>
    <w:rsid w:val="00C62BBB"/>
    <w:rsid w:val="00C62CFF"/>
    <w:rsid w:val="00C6486D"/>
    <w:rsid w:val="00C64A3A"/>
    <w:rsid w:val="00C657EF"/>
    <w:rsid w:val="00C65F13"/>
    <w:rsid w:val="00C6710D"/>
    <w:rsid w:val="00C676B1"/>
    <w:rsid w:val="00C67853"/>
    <w:rsid w:val="00C679B2"/>
    <w:rsid w:val="00C7048A"/>
    <w:rsid w:val="00C70A88"/>
    <w:rsid w:val="00C71595"/>
    <w:rsid w:val="00C71887"/>
    <w:rsid w:val="00C71B38"/>
    <w:rsid w:val="00C71B4D"/>
    <w:rsid w:val="00C71C0E"/>
    <w:rsid w:val="00C72449"/>
    <w:rsid w:val="00C72AB8"/>
    <w:rsid w:val="00C72C54"/>
    <w:rsid w:val="00C73463"/>
    <w:rsid w:val="00C73637"/>
    <w:rsid w:val="00C73CA1"/>
    <w:rsid w:val="00C7426F"/>
    <w:rsid w:val="00C75C47"/>
    <w:rsid w:val="00C75E97"/>
    <w:rsid w:val="00C75F76"/>
    <w:rsid w:val="00C7722C"/>
    <w:rsid w:val="00C779DE"/>
    <w:rsid w:val="00C80222"/>
    <w:rsid w:val="00C806FA"/>
    <w:rsid w:val="00C809FC"/>
    <w:rsid w:val="00C81484"/>
    <w:rsid w:val="00C8178C"/>
    <w:rsid w:val="00C81BA9"/>
    <w:rsid w:val="00C8234B"/>
    <w:rsid w:val="00C83BA6"/>
    <w:rsid w:val="00C83DF6"/>
    <w:rsid w:val="00C8432D"/>
    <w:rsid w:val="00C847BB"/>
    <w:rsid w:val="00C84869"/>
    <w:rsid w:val="00C854E2"/>
    <w:rsid w:val="00C85F26"/>
    <w:rsid w:val="00C871ED"/>
    <w:rsid w:val="00C87456"/>
    <w:rsid w:val="00C87D26"/>
    <w:rsid w:val="00C90F0F"/>
    <w:rsid w:val="00C90F5C"/>
    <w:rsid w:val="00C927CC"/>
    <w:rsid w:val="00C92D9F"/>
    <w:rsid w:val="00C937B8"/>
    <w:rsid w:val="00C94308"/>
    <w:rsid w:val="00C94521"/>
    <w:rsid w:val="00C95AB9"/>
    <w:rsid w:val="00C95AED"/>
    <w:rsid w:val="00C96286"/>
    <w:rsid w:val="00C966EE"/>
    <w:rsid w:val="00C96977"/>
    <w:rsid w:val="00C9709D"/>
    <w:rsid w:val="00C970A1"/>
    <w:rsid w:val="00C974D9"/>
    <w:rsid w:val="00C977AF"/>
    <w:rsid w:val="00C97E26"/>
    <w:rsid w:val="00CA0375"/>
    <w:rsid w:val="00CA056E"/>
    <w:rsid w:val="00CA0E22"/>
    <w:rsid w:val="00CA118F"/>
    <w:rsid w:val="00CA1E1B"/>
    <w:rsid w:val="00CA2723"/>
    <w:rsid w:val="00CA2808"/>
    <w:rsid w:val="00CA2C5E"/>
    <w:rsid w:val="00CA3097"/>
    <w:rsid w:val="00CA3A30"/>
    <w:rsid w:val="00CA3C8E"/>
    <w:rsid w:val="00CA4D76"/>
    <w:rsid w:val="00CA4E62"/>
    <w:rsid w:val="00CA5A12"/>
    <w:rsid w:val="00CA5E37"/>
    <w:rsid w:val="00CA6F1F"/>
    <w:rsid w:val="00CA74B0"/>
    <w:rsid w:val="00CA76A1"/>
    <w:rsid w:val="00CA77C4"/>
    <w:rsid w:val="00CA79E4"/>
    <w:rsid w:val="00CA7B57"/>
    <w:rsid w:val="00CB0049"/>
    <w:rsid w:val="00CB050C"/>
    <w:rsid w:val="00CB112A"/>
    <w:rsid w:val="00CB11AD"/>
    <w:rsid w:val="00CB19CC"/>
    <w:rsid w:val="00CB1F4B"/>
    <w:rsid w:val="00CB25ED"/>
    <w:rsid w:val="00CB320C"/>
    <w:rsid w:val="00CB3537"/>
    <w:rsid w:val="00CB40E6"/>
    <w:rsid w:val="00CB4DC7"/>
    <w:rsid w:val="00CB58BD"/>
    <w:rsid w:val="00CB5D23"/>
    <w:rsid w:val="00CB5D51"/>
    <w:rsid w:val="00CB63BF"/>
    <w:rsid w:val="00CB667D"/>
    <w:rsid w:val="00CB7093"/>
    <w:rsid w:val="00CB78CF"/>
    <w:rsid w:val="00CB7DD5"/>
    <w:rsid w:val="00CC0056"/>
    <w:rsid w:val="00CC03B3"/>
    <w:rsid w:val="00CC067B"/>
    <w:rsid w:val="00CC0884"/>
    <w:rsid w:val="00CC09B5"/>
    <w:rsid w:val="00CC10D7"/>
    <w:rsid w:val="00CC12B3"/>
    <w:rsid w:val="00CC1511"/>
    <w:rsid w:val="00CC1712"/>
    <w:rsid w:val="00CC1E0B"/>
    <w:rsid w:val="00CC1E59"/>
    <w:rsid w:val="00CC359D"/>
    <w:rsid w:val="00CC38BE"/>
    <w:rsid w:val="00CC469D"/>
    <w:rsid w:val="00CC4A7D"/>
    <w:rsid w:val="00CC52C5"/>
    <w:rsid w:val="00CC6C67"/>
    <w:rsid w:val="00CC7C44"/>
    <w:rsid w:val="00CC7E1B"/>
    <w:rsid w:val="00CC7E24"/>
    <w:rsid w:val="00CD08E5"/>
    <w:rsid w:val="00CD1984"/>
    <w:rsid w:val="00CD2555"/>
    <w:rsid w:val="00CD30C3"/>
    <w:rsid w:val="00CD3C4E"/>
    <w:rsid w:val="00CD44B6"/>
    <w:rsid w:val="00CD474E"/>
    <w:rsid w:val="00CD4A67"/>
    <w:rsid w:val="00CD6E2C"/>
    <w:rsid w:val="00CE01FF"/>
    <w:rsid w:val="00CE0B02"/>
    <w:rsid w:val="00CE0E1B"/>
    <w:rsid w:val="00CE0F82"/>
    <w:rsid w:val="00CE126E"/>
    <w:rsid w:val="00CE24EE"/>
    <w:rsid w:val="00CE25AC"/>
    <w:rsid w:val="00CE2E8D"/>
    <w:rsid w:val="00CE3227"/>
    <w:rsid w:val="00CE3289"/>
    <w:rsid w:val="00CE37F7"/>
    <w:rsid w:val="00CE3FA6"/>
    <w:rsid w:val="00CE4357"/>
    <w:rsid w:val="00CE4360"/>
    <w:rsid w:val="00CE44B8"/>
    <w:rsid w:val="00CE4843"/>
    <w:rsid w:val="00CE49D9"/>
    <w:rsid w:val="00CE5867"/>
    <w:rsid w:val="00CE614D"/>
    <w:rsid w:val="00CE6344"/>
    <w:rsid w:val="00CE6400"/>
    <w:rsid w:val="00CE728B"/>
    <w:rsid w:val="00CE72C3"/>
    <w:rsid w:val="00CE7D77"/>
    <w:rsid w:val="00CE7DEC"/>
    <w:rsid w:val="00CF0972"/>
    <w:rsid w:val="00CF0A4B"/>
    <w:rsid w:val="00CF0F2D"/>
    <w:rsid w:val="00CF18CF"/>
    <w:rsid w:val="00CF1DCF"/>
    <w:rsid w:val="00CF20C8"/>
    <w:rsid w:val="00CF20F5"/>
    <w:rsid w:val="00CF2844"/>
    <w:rsid w:val="00CF3DDC"/>
    <w:rsid w:val="00CF42AA"/>
    <w:rsid w:val="00CF5CDA"/>
    <w:rsid w:val="00CF6FC5"/>
    <w:rsid w:val="00CF7916"/>
    <w:rsid w:val="00CF7BD3"/>
    <w:rsid w:val="00CF7BDB"/>
    <w:rsid w:val="00CF7EED"/>
    <w:rsid w:val="00D000AD"/>
    <w:rsid w:val="00D000E5"/>
    <w:rsid w:val="00D0024D"/>
    <w:rsid w:val="00D01AFC"/>
    <w:rsid w:val="00D02BBF"/>
    <w:rsid w:val="00D037DB"/>
    <w:rsid w:val="00D04B8F"/>
    <w:rsid w:val="00D058AA"/>
    <w:rsid w:val="00D05C15"/>
    <w:rsid w:val="00D06CB0"/>
    <w:rsid w:val="00D1181A"/>
    <w:rsid w:val="00D11CDF"/>
    <w:rsid w:val="00D12236"/>
    <w:rsid w:val="00D12FF6"/>
    <w:rsid w:val="00D14392"/>
    <w:rsid w:val="00D147C5"/>
    <w:rsid w:val="00D15058"/>
    <w:rsid w:val="00D15D22"/>
    <w:rsid w:val="00D15DB4"/>
    <w:rsid w:val="00D1630C"/>
    <w:rsid w:val="00D167B5"/>
    <w:rsid w:val="00D16EE2"/>
    <w:rsid w:val="00D2047B"/>
    <w:rsid w:val="00D207AC"/>
    <w:rsid w:val="00D20FB8"/>
    <w:rsid w:val="00D217EE"/>
    <w:rsid w:val="00D21F7C"/>
    <w:rsid w:val="00D2234B"/>
    <w:rsid w:val="00D22458"/>
    <w:rsid w:val="00D22ABC"/>
    <w:rsid w:val="00D2316A"/>
    <w:rsid w:val="00D233CB"/>
    <w:rsid w:val="00D234E9"/>
    <w:rsid w:val="00D2359C"/>
    <w:rsid w:val="00D235B9"/>
    <w:rsid w:val="00D2371F"/>
    <w:rsid w:val="00D23D84"/>
    <w:rsid w:val="00D247E3"/>
    <w:rsid w:val="00D25C20"/>
    <w:rsid w:val="00D26CC5"/>
    <w:rsid w:val="00D3178C"/>
    <w:rsid w:val="00D319E4"/>
    <w:rsid w:val="00D32131"/>
    <w:rsid w:val="00D33B10"/>
    <w:rsid w:val="00D343CB"/>
    <w:rsid w:val="00D367BF"/>
    <w:rsid w:val="00D376B0"/>
    <w:rsid w:val="00D377AD"/>
    <w:rsid w:val="00D37986"/>
    <w:rsid w:val="00D37B87"/>
    <w:rsid w:val="00D37EC7"/>
    <w:rsid w:val="00D4036B"/>
    <w:rsid w:val="00D40BD1"/>
    <w:rsid w:val="00D410EF"/>
    <w:rsid w:val="00D4185D"/>
    <w:rsid w:val="00D41B4A"/>
    <w:rsid w:val="00D4247B"/>
    <w:rsid w:val="00D431A8"/>
    <w:rsid w:val="00D432B9"/>
    <w:rsid w:val="00D43854"/>
    <w:rsid w:val="00D44949"/>
    <w:rsid w:val="00D44B54"/>
    <w:rsid w:val="00D45E0A"/>
    <w:rsid w:val="00D460C9"/>
    <w:rsid w:val="00D4651E"/>
    <w:rsid w:val="00D4741E"/>
    <w:rsid w:val="00D47724"/>
    <w:rsid w:val="00D4790D"/>
    <w:rsid w:val="00D47A43"/>
    <w:rsid w:val="00D5012B"/>
    <w:rsid w:val="00D50373"/>
    <w:rsid w:val="00D50A04"/>
    <w:rsid w:val="00D50E5D"/>
    <w:rsid w:val="00D510D9"/>
    <w:rsid w:val="00D51D81"/>
    <w:rsid w:val="00D51F27"/>
    <w:rsid w:val="00D5247D"/>
    <w:rsid w:val="00D52739"/>
    <w:rsid w:val="00D542C9"/>
    <w:rsid w:val="00D54FAD"/>
    <w:rsid w:val="00D550F1"/>
    <w:rsid w:val="00D55A77"/>
    <w:rsid w:val="00D566E6"/>
    <w:rsid w:val="00D56781"/>
    <w:rsid w:val="00D56D3C"/>
    <w:rsid w:val="00D56F65"/>
    <w:rsid w:val="00D604EF"/>
    <w:rsid w:val="00D607FB"/>
    <w:rsid w:val="00D60A38"/>
    <w:rsid w:val="00D61273"/>
    <w:rsid w:val="00D61384"/>
    <w:rsid w:val="00D61658"/>
    <w:rsid w:val="00D616B1"/>
    <w:rsid w:val="00D61CF9"/>
    <w:rsid w:val="00D61FC1"/>
    <w:rsid w:val="00D6213F"/>
    <w:rsid w:val="00D62151"/>
    <w:rsid w:val="00D62594"/>
    <w:rsid w:val="00D62851"/>
    <w:rsid w:val="00D646B5"/>
    <w:rsid w:val="00D64784"/>
    <w:rsid w:val="00D64B6B"/>
    <w:rsid w:val="00D65462"/>
    <w:rsid w:val="00D65CB8"/>
    <w:rsid w:val="00D661AF"/>
    <w:rsid w:val="00D66419"/>
    <w:rsid w:val="00D668E3"/>
    <w:rsid w:val="00D66AAC"/>
    <w:rsid w:val="00D66D51"/>
    <w:rsid w:val="00D67AD8"/>
    <w:rsid w:val="00D704B2"/>
    <w:rsid w:val="00D71068"/>
    <w:rsid w:val="00D7115A"/>
    <w:rsid w:val="00D7182F"/>
    <w:rsid w:val="00D71CD2"/>
    <w:rsid w:val="00D7221C"/>
    <w:rsid w:val="00D72CD0"/>
    <w:rsid w:val="00D732F8"/>
    <w:rsid w:val="00D745B6"/>
    <w:rsid w:val="00D747D3"/>
    <w:rsid w:val="00D74E1C"/>
    <w:rsid w:val="00D74EF3"/>
    <w:rsid w:val="00D7552C"/>
    <w:rsid w:val="00D75F28"/>
    <w:rsid w:val="00D76EEB"/>
    <w:rsid w:val="00D77949"/>
    <w:rsid w:val="00D779C1"/>
    <w:rsid w:val="00D77CED"/>
    <w:rsid w:val="00D77F9D"/>
    <w:rsid w:val="00D80ED3"/>
    <w:rsid w:val="00D811BB"/>
    <w:rsid w:val="00D81C01"/>
    <w:rsid w:val="00D81C03"/>
    <w:rsid w:val="00D82EA2"/>
    <w:rsid w:val="00D83077"/>
    <w:rsid w:val="00D83189"/>
    <w:rsid w:val="00D834F5"/>
    <w:rsid w:val="00D8372A"/>
    <w:rsid w:val="00D83C52"/>
    <w:rsid w:val="00D83F17"/>
    <w:rsid w:val="00D8434E"/>
    <w:rsid w:val="00D849D3"/>
    <w:rsid w:val="00D84FC3"/>
    <w:rsid w:val="00D854D8"/>
    <w:rsid w:val="00D85E95"/>
    <w:rsid w:val="00D85F8E"/>
    <w:rsid w:val="00D86007"/>
    <w:rsid w:val="00D871B3"/>
    <w:rsid w:val="00D871DA"/>
    <w:rsid w:val="00D87C5D"/>
    <w:rsid w:val="00D87F5B"/>
    <w:rsid w:val="00D92D3F"/>
    <w:rsid w:val="00D936DD"/>
    <w:rsid w:val="00D937CD"/>
    <w:rsid w:val="00D939B0"/>
    <w:rsid w:val="00D93CAB"/>
    <w:rsid w:val="00D9434A"/>
    <w:rsid w:val="00D949EA"/>
    <w:rsid w:val="00D94A99"/>
    <w:rsid w:val="00D95061"/>
    <w:rsid w:val="00D95098"/>
    <w:rsid w:val="00D95301"/>
    <w:rsid w:val="00D95766"/>
    <w:rsid w:val="00D95884"/>
    <w:rsid w:val="00D96404"/>
    <w:rsid w:val="00D9680E"/>
    <w:rsid w:val="00D96A18"/>
    <w:rsid w:val="00D96EF8"/>
    <w:rsid w:val="00D975DA"/>
    <w:rsid w:val="00DA128D"/>
    <w:rsid w:val="00DA1FDA"/>
    <w:rsid w:val="00DA2146"/>
    <w:rsid w:val="00DA2897"/>
    <w:rsid w:val="00DA350E"/>
    <w:rsid w:val="00DA3983"/>
    <w:rsid w:val="00DA4B94"/>
    <w:rsid w:val="00DA4DB7"/>
    <w:rsid w:val="00DA526B"/>
    <w:rsid w:val="00DA5D5E"/>
    <w:rsid w:val="00DA5F75"/>
    <w:rsid w:val="00DA6D00"/>
    <w:rsid w:val="00DA74C7"/>
    <w:rsid w:val="00DA76C2"/>
    <w:rsid w:val="00DA7AAC"/>
    <w:rsid w:val="00DA7B4F"/>
    <w:rsid w:val="00DA7EB5"/>
    <w:rsid w:val="00DA7F09"/>
    <w:rsid w:val="00DA7F45"/>
    <w:rsid w:val="00DB0E61"/>
    <w:rsid w:val="00DB114B"/>
    <w:rsid w:val="00DB1723"/>
    <w:rsid w:val="00DB301F"/>
    <w:rsid w:val="00DB45B3"/>
    <w:rsid w:val="00DB45DC"/>
    <w:rsid w:val="00DB4639"/>
    <w:rsid w:val="00DB4CDD"/>
    <w:rsid w:val="00DB6259"/>
    <w:rsid w:val="00DB6A15"/>
    <w:rsid w:val="00DB6A47"/>
    <w:rsid w:val="00DB737D"/>
    <w:rsid w:val="00DB7681"/>
    <w:rsid w:val="00DB7785"/>
    <w:rsid w:val="00DB799D"/>
    <w:rsid w:val="00DB7A49"/>
    <w:rsid w:val="00DB7A86"/>
    <w:rsid w:val="00DB7E22"/>
    <w:rsid w:val="00DB7E33"/>
    <w:rsid w:val="00DB7EAB"/>
    <w:rsid w:val="00DC00D5"/>
    <w:rsid w:val="00DC163C"/>
    <w:rsid w:val="00DC20FC"/>
    <w:rsid w:val="00DC23F7"/>
    <w:rsid w:val="00DC2C49"/>
    <w:rsid w:val="00DC2E9A"/>
    <w:rsid w:val="00DC3D25"/>
    <w:rsid w:val="00DC4374"/>
    <w:rsid w:val="00DC738D"/>
    <w:rsid w:val="00DC7758"/>
    <w:rsid w:val="00DC7BBF"/>
    <w:rsid w:val="00DC7F73"/>
    <w:rsid w:val="00DD00CC"/>
    <w:rsid w:val="00DD152E"/>
    <w:rsid w:val="00DD1BDB"/>
    <w:rsid w:val="00DD3CF1"/>
    <w:rsid w:val="00DD4BD3"/>
    <w:rsid w:val="00DD4E56"/>
    <w:rsid w:val="00DD4E69"/>
    <w:rsid w:val="00DD4EF4"/>
    <w:rsid w:val="00DD55AB"/>
    <w:rsid w:val="00DD5FF7"/>
    <w:rsid w:val="00DD61D0"/>
    <w:rsid w:val="00DD65B2"/>
    <w:rsid w:val="00DD771F"/>
    <w:rsid w:val="00DD7799"/>
    <w:rsid w:val="00DD7BB0"/>
    <w:rsid w:val="00DD7F9C"/>
    <w:rsid w:val="00DE0C1F"/>
    <w:rsid w:val="00DE0F24"/>
    <w:rsid w:val="00DE1806"/>
    <w:rsid w:val="00DE1B72"/>
    <w:rsid w:val="00DE1C7C"/>
    <w:rsid w:val="00DE2B68"/>
    <w:rsid w:val="00DE3118"/>
    <w:rsid w:val="00DE3579"/>
    <w:rsid w:val="00DE395D"/>
    <w:rsid w:val="00DE3986"/>
    <w:rsid w:val="00DE4B40"/>
    <w:rsid w:val="00DE50C5"/>
    <w:rsid w:val="00DE513B"/>
    <w:rsid w:val="00DE60B6"/>
    <w:rsid w:val="00DE60C1"/>
    <w:rsid w:val="00DE64CB"/>
    <w:rsid w:val="00DE75BC"/>
    <w:rsid w:val="00DE7B3C"/>
    <w:rsid w:val="00DF11B9"/>
    <w:rsid w:val="00DF1F5E"/>
    <w:rsid w:val="00DF213A"/>
    <w:rsid w:val="00DF2C8E"/>
    <w:rsid w:val="00DF2CE3"/>
    <w:rsid w:val="00DF3E5E"/>
    <w:rsid w:val="00DF4BCD"/>
    <w:rsid w:val="00DF4C4B"/>
    <w:rsid w:val="00DF54EC"/>
    <w:rsid w:val="00DF6A59"/>
    <w:rsid w:val="00DF779D"/>
    <w:rsid w:val="00DF7BF3"/>
    <w:rsid w:val="00DF7CB8"/>
    <w:rsid w:val="00E00157"/>
    <w:rsid w:val="00E00212"/>
    <w:rsid w:val="00E00B2D"/>
    <w:rsid w:val="00E01162"/>
    <w:rsid w:val="00E01D5F"/>
    <w:rsid w:val="00E01F35"/>
    <w:rsid w:val="00E022C8"/>
    <w:rsid w:val="00E030E6"/>
    <w:rsid w:val="00E035B2"/>
    <w:rsid w:val="00E0459E"/>
    <w:rsid w:val="00E04E79"/>
    <w:rsid w:val="00E05DC9"/>
    <w:rsid w:val="00E05DFF"/>
    <w:rsid w:val="00E06539"/>
    <w:rsid w:val="00E068BB"/>
    <w:rsid w:val="00E071CE"/>
    <w:rsid w:val="00E07C6C"/>
    <w:rsid w:val="00E10AEC"/>
    <w:rsid w:val="00E11131"/>
    <w:rsid w:val="00E11A40"/>
    <w:rsid w:val="00E11ECB"/>
    <w:rsid w:val="00E1334D"/>
    <w:rsid w:val="00E13EC0"/>
    <w:rsid w:val="00E1429D"/>
    <w:rsid w:val="00E1523F"/>
    <w:rsid w:val="00E153B4"/>
    <w:rsid w:val="00E15610"/>
    <w:rsid w:val="00E15C7D"/>
    <w:rsid w:val="00E15E52"/>
    <w:rsid w:val="00E167AF"/>
    <w:rsid w:val="00E171FD"/>
    <w:rsid w:val="00E17C6F"/>
    <w:rsid w:val="00E17D44"/>
    <w:rsid w:val="00E20C51"/>
    <w:rsid w:val="00E213C7"/>
    <w:rsid w:val="00E21CB5"/>
    <w:rsid w:val="00E22070"/>
    <w:rsid w:val="00E220C6"/>
    <w:rsid w:val="00E22B31"/>
    <w:rsid w:val="00E236D4"/>
    <w:rsid w:val="00E242CB"/>
    <w:rsid w:val="00E24D1F"/>
    <w:rsid w:val="00E24D7D"/>
    <w:rsid w:val="00E25E7C"/>
    <w:rsid w:val="00E2618A"/>
    <w:rsid w:val="00E30663"/>
    <w:rsid w:val="00E31286"/>
    <w:rsid w:val="00E3142A"/>
    <w:rsid w:val="00E31E87"/>
    <w:rsid w:val="00E32003"/>
    <w:rsid w:val="00E32DA8"/>
    <w:rsid w:val="00E32E63"/>
    <w:rsid w:val="00E336BF"/>
    <w:rsid w:val="00E336CC"/>
    <w:rsid w:val="00E3374D"/>
    <w:rsid w:val="00E365E0"/>
    <w:rsid w:val="00E36673"/>
    <w:rsid w:val="00E3680E"/>
    <w:rsid w:val="00E37A13"/>
    <w:rsid w:val="00E37D9E"/>
    <w:rsid w:val="00E402CE"/>
    <w:rsid w:val="00E40A05"/>
    <w:rsid w:val="00E40B39"/>
    <w:rsid w:val="00E40D84"/>
    <w:rsid w:val="00E40FD6"/>
    <w:rsid w:val="00E41FB4"/>
    <w:rsid w:val="00E421C8"/>
    <w:rsid w:val="00E42393"/>
    <w:rsid w:val="00E42A6D"/>
    <w:rsid w:val="00E43474"/>
    <w:rsid w:val="00E44538"/>
    <w:rsid w:val="00E44BA0"/>
    <w:rsid w:val="00E44C90"/>
    <w:rsid w:val="00E451BA"/>
    <w:rsid w:val="00E455BA"/>
    <w:rsid w:val="00E456F4"/>
    <w:rsid w:val="00E45C5E"/>
    <w:rsid w:val="00E462CC"/>
    <w:rsid w:val="00E46D2A"/>
    <w:rsid w:val="00E46D50"/>
    <w:rsid w:val="00E477C9"/>
    <w:rsid w:val="00E509D8"/>
    <w:rsid w:val="00E50C06"/>
    <w:rsid w:val="00E50C1D"/>
    <w:rsid w:val="00E51FD2"/>
    <w:rsid w:val="00E52F1E"/>
    <w:rsid w:val="00E52F80"/>
    <w:rsid w:val="00E537EC"/>
    <w:rsid w:val="00E53A22"/>
    <w:rsid w:val="00E53BCE"/>
    <w:rsid w:val="00E54041"/>
    <w:rsid w:val="00E541DE"/>
    <w:rsid w:val="00E542D4"/>
    <w:rsid w:val="00E55120"/>
    <w:rsid w:val="00E557FA"/>
    <w:rsid w:val="00E5599E"/>
    <w:rsid w:val="00E55A39"/>
    <w:rsid w:val="00E55A74"/>
    <w:rsid w:val="00E5679A"/>
    <w:rsid w:val="00E57465"/>
    <w:rsid w:val="00E576DF"/>
    <w:rsid w:val="00E578AB"/>
    <w:rsid w:val="00E578E4"/>
    <w:rsid w:val="00E60782"/>
    <w:rsid w:val="00E60787"/>
    <w:rsid w:val="00E612DF"/>
    <w:rsid w:val="00E6190E"/>
    <w:rsid w:val="00E63A75"/>
    <w:rsid w:val="00E640DB"/>
    <w:rsid w:val="00E64133"/>
    <w:rsid w:val="00E64FF8"/>
    <w:rsid w:val="00E65406"/>
    <w:rsid w:val="00E65413"/>
    <w:rsid w:val="00E65C99"/>
    <w:rsid w:val="00E65E36"/>
    <w:rsid w:val="00E675D3"/>
    <w:rsid w:val="00E67B57"/>
    <w:rsid w:val="00E7168A"/>
    <w:rsid w:val="00E723FE"/>
    <w:rsid w:val="00E72581"/>
    <w:rsid w:val="00E72653"/>
    <w:rsid w:val="00E72E35"/>
    <w:rsid w:val="00E731C6"/>
    <w:rsid w:val="00E744E0"/>
    <w:rsid w:val="00E756A5"/>
    <w:rsid w:val="00E758A4"/>
    <w:rsid w:val="00E772FB"/>
    <w:rsid w:val="00E810FE"/>
    <w:rsid w:val="00E8132C"/>
    <w:rsid w:val="00E81E53"/>
    <w:rsid w:val="00E81F44"/>
    <w:rsid w:val="00E82802"/>
    <w:rsid w:val="00E84224"/>
    <w:rsid w:val="00E84CB6"/>
    <w:rsid w:val="00E857A9"/>
    <w:rsid w:val="00E857EF"/>
    <w:rsid w:val="00E863A9"/>
    <w:rsid w:val="00E87B66"/>
    <w:rsid w:val="00E87C0A"/>
    <w:rsid w:val="00E905E4"/>
    <w:rsid w:val="00E90A3E"/>
    <w:rsid w:val="00E915E2"/>
    <w:rsid w:val="00E9162A"/>
    <w:rsid w:val="00E918F0"/>
    <w:rsid w:val="00E91E91"/>
    <w:rsid w:val="00E92076"/>
    <w:rsid w:val="00E9232B"/>
    <w:rsid w:val="00E9235D"/>
    <w:rsid w:val="00E92701"/>
    <w:rsid w:val="00E941C8"/>
    <w:rsid w:val="00E9421A"/>
    <w:rsid w:val="00E94867"/>
    <w:rsid w:val="00E9505A"/>
    <w:rsid w:val="00E950A8"/>
    <w:rsid w:val="00E95116"/>
    <w:rsid w:val="00E951E1"/>
    <w:rsid w:val="00E95642"/>
    <w:rsid w:val="00E95927"/>
    <w:rsid w:val="00E9613B"/>
    <w:rsid w:val="00E962F0"/>
    <w:rsid w:val="00E96A25"/>
    <w:rsid w:val="00EA04B6"/>
    <w:rsid w:val="00EA05DF"/>
    <w:rsid w:val="00EA0AFF"/>
    <w:rsid w:val="00EA1366"/>
    <w:rsid w:val="00EA294C"/>
    <w:rsid w:val="00EA367E"/>
    <w:rsid w:val="00EA41A7"/>
    <w:rsid w:val="00EA4482"/>
    <w:rsid w:val="00EA5043"/>
    <w:rsid w:val="00EA5D1E"/>
    <w:rsid w:val="00EA64D1"/>
    <w:rsid w:val="00EA65B3"/>
    <w:rsid w:val="00EA66CA"/>
    <w:rsid w:val="00EA6735"/>
    <w:rsid w:val="00EA7264"/>
    <w:rsid w:val="00EA7E04"/>
    <w:rsid w:val="00EB0F0D"/>
    <w:rsid w:val="00EB0FD0"/>
    <w:rsid w:val="00EB11C5"/>
    <w:rsid w:val="00EB149A"/>
    <w:rsid w:val="00EB1DDD"/>
    <w:rsid w:val="00EB1EE7"/>
    <w:rsid w:val="00EB2B56"/>
    <w:rsid w:val="00EB33E3"/>
    <w:rsid w:val="00EB3415"/>
    <w:rsid w:val="00EB424E"/>
    <w:rsid w:val="00EB4FB3"/>
    <w:rsid w:val="00EB5B35"/>
    <w:rsid w:val="00EB5D00"/>
    <w:rsid w:val="00EB77D4"/>
    <w:rsid w:val="00EB7B56"/>
    <w:rsid w:val="00EB7CD0"/>
    <w:rsid w:val="00EB7E2D"/>
    <w:rsid w:val="00EC0355"/>
    <w:rsid w:val="00EC088F"/>
    <w:rsid w:val="00EC0E62"/>
    <w:rsid w:val="00EC1010"/>
    <w:rsid w:val="00EC126E"/>
    <w:rsid w:val="00EC136F"/>
    <w:rsid w:val="00EC19F8"/>
    <w:rsid w:val="00EC2229"/>
    <w:rsid w:val="00EC2267"/>
    <w:rsid w:val="00EC2479"/>
    <w:rsid w:val="00EC26B4"/>
    <w:rsid w:val="00EC276F"/>
    <w:rsid w:val="00EC27C9"/>
    <w:rsid w:val="00EC2D7F"/>
    <w:rsid w:val="00EC4168"/>
    <w:rsid w:val="00EC4507"/>
    <w:rsid w:val="00EC4B9A"/>
    <w:rsid w:val="00EC4DFE"/>
    <w:rsid w:val="00EC5F2A"/>
    <w:rsid w:val="00EC67F3"/>
    <w:rsid w:val="00EC6F90"/>
    <w:rsid w:val="00EC70EC"/>
    <w:rsid w:val="00EC78C2"/>
    <w:rsid w:val="00ED0687"/>
    <w:rsid w:val="00ED06D2"/>
    <w:rsid w:val="00ED08EB"/>
    <w:rsid w:val="00ED198B"/>
    <w:rsid w:val="00ED21F6"/>
    <w:rsid w:val="00ED29A3"/>
    <w:rsid w:val="00ED30F5"/>
    <w:rsid w:val="00ED343D"/>
    <w:rsid w:val="00ED3885"/>
    <w:rsid w:val="00ED3A66"/>
    <w:rsid w:val="00ED3C81"/>
    <w:rsid w:val="00ED4DE2"/>
    <w:rsid w:val="00ED6103"/>
    <w:rsid w:val="00ED6436"/>
    <w:rsid w:val="00ED6E8F"/>
    <w:rsid w:val="00ED7577"/>
    <w:rsid w:val="00EE017F"/>
    <w:rsid w:val="00EE0623"/>
    <w:rsid w:val="00EE0780"/>
    <w:rsid w:val="00EE07F7"/>
    <w:rsid w:val="00EE10D9"/>
    <w:rsid w:val="00EE1AA0"/>
    <w:rsid w:val="00EE34F3"/>
    <w:rsid w:val="00EE3BE2"/>
    <w:rsid w:val="00EE3D7D"/>
    <w:rsid w:val="00EE497E"/>
    <w:rsid w:val="00EE4E37"/>
    <w:rsid w:val="00EE4F75"/>
    <w:rsid w:val="00EE55AF"/>
    <w:rsid w:val="00EE5C7F"/>
    <w:rsid w:val="00EE69E9"/>
    <w:rsid w:val="00EE6A30"/>
    <w:rsid w:val="00EE6CAD"/>
    <w:rsid w:val="00EE716E"/>
    <w:rsid w:val="00EF0A4C"/>
    <w:rsid w:val="00EF0E47"/>
    <w:rsid w:val="00EF251E"/>
    <w:rsid w:val="00EF2A53"/>
    <w:rsid w:val="00EF316A"/>
    <w:rsid w:val="00EF37DD"/>
    <w:rsid w:val="00EF5199"/>
    <w:rsid w:val="00EF5E54"/>
    <w:rsid w:val="00EF6455"/>
    <w:rsid w:val="00EF6E6F"/>
    <w:rsid w:val="00EF6EC2"/>
    <w:rsid w:val="00EF73FB"/>
    <w:rsid w:val="00EF7A81"/>
    <w:rsid w:val="00F00091"/>
    <w:rsid w:val="00F01E92"/>
    <w:rsid w:val="00F0414F"/>
    <w:rsid w:val="00F045FA"/>
    <w:rsid w:val="00F04FFF"/>
    <w:rsid w:val="00F05DB2"/>
    <w:rsid w:val="00F07363"/>
    <w:rsid w:val="00F1010A"/>
    <w:rsid w:val="00F10358"/>
    <w:rsid w:val="00F10C77"/>
    <w:rsid w:val="00F1160C"/>
    <w:rsid w:val="00F119E0"/>
    <w:rsid w:val="00F1242E"/>
    <w:rsid w:val="00F1248F"/>
    <w:rsid w:val="00F129B0"/>
    <w:rsid w:val="00F1300E"/>
    <w:rsid w:val="00F13135"/>
    <w:rsid w:val="00F13D32"/>
    <w:rsid w:val="00F1407D"/>
    <w:rsid w:val="00F14815"/>
    <w:rsid w:val="00F15BEA"/>
    <w:rsid w:val="00F1606F"/>
    <w:rsid w:val="00F16A61"/>
    <w:rsid w:val="00F17F51"/>
    <w:rsid w:val="00F20EE6"/>
    <w:rsid w:val="00F22079"/>
    <w:rsid w:val="00F22942"/>
    <w:rsid w:val="00F22948"/>
    <w:rsid w:val="00F23239"/>
    <w:rsid w:val="00F23F16"/>
    <w:rsid w:val="00F23FD0"/>
    <w:rsid w:val="00F25B32"/>
    <w:rsid w:val="00F2670F"/>
    <w:rsid w:val="00F27726"/>
    <w:rsid w:val="00F303DB"/>
    <w:rsid w:val="00F30BC7"/>
    <w:rsid w:val="00F30C7C"/>
    <w:rsid w:val="00F30F6D"/>
    <w:rsid w:val="00F31C81"/>
    <w:rsid w:val="00F31EE4"/>
    <w:rsid w:val="00F32A58"/>
    <w:rsid w:val="00F3393D"/>
    <w:rsid w:val="00F33A7B"/>
    <w:rsid w:val="00F33C0D"/>
    <w:rsid w:val="00F34023"/>
    <w:rsid w:val="00F3406C"/>
    <w:rsid w:val="00F34309"/>
    <w:rsid w:val="00F34383"/>
    <w:rsid w:val="00F3450F"/>
    <w:rsid w:val="00F3513C"/>
    <w:rsid w:val="00F353CE"/>
    <w:rsid w:val="00F353F6"/>
    <w:rsid w:val="00F35ECF"/>
    <w:rsid w:val="00F3704C"/>
    <w:rsid w:val="00F378F0"/>
    <w:rsid w:val="00F400B9"/>
    <w:rsid w:val="00F4014D"/>
    <w:rsid w:val="00F415AD"/>
    <w:rsid w:val="00F42A17"/>
    <w:rsid w:val="00F43046"/>
    <w:rsid w:val="00F43E11"/>
    <w:rsid w:val="00F43FDD"/>
    <w:rsid w:val="00F44648"/>
    <w:rsid w:val="00F44B85"/>
    <w:rsid w:val="00F44CD5"/>
    <w:rsid w:val="00F44F01"/>
    <w:rsid w:val="00F44F1A"/>
    <w:rsid w:val="00F45344"/>
    <w:rsid w:val="00F4563C"/>
    <w:rsid w:val="00F46102"/>
    <w:rsid w:val="00F476D8"/>
    <w:rsid w:val="00F4790A"/>
    <w:rsid w:val="00F47FB3"/>
    <w:rsid w:val="00F50660"/>
    <w:rsid w:val="00F50C6F"/>
    <w:rsid w:val="00F51B92"/>
    <w:rsid w:val="00F524E2"/>
    <w:rsid w:val="00F52922"/>
    <w:rsid w:val="00F52CC1"/>
    <w:rsid w:val="00F53BFB"/>
    <w:rsid w:val="00F54C47"/>
    <w:rsid w:val="00F55BB2"/>
    <w:rsid w:val="00F567BB"/>
    <w:rsid w:val="00F569E7"/>
    <w:rsid w:val="00F573FF"/>
    <w:rsid w:val="00F57547"/>
    <w:rsid w:val="00F575A8"/>
    <w:rsid w:val="00F5798B"/>
    <w:rsid w:val="00F57AD5"/>
    <w:rsid w:val="00F57BBE"/>
    <w:rsid w:val="00F608D8"/>
    <w:rsid w:val="00F61030"/>
    <w:rsid w:val="00F621C6"/>
    <w:rsid w:val="00F636CC"/>
    <w:rsid w:val="00F63787"/>
    <w:rsid w:val="00F638F5"/>
    <w:rsid w:val="00F6422B"/>
    <w:rsid w:val="00F64B53"/>
    <w:rsid w:val="00F65485"/>
    <w:rsid w:val="00F65B36"/>
    <w:rsid w:val="00F65FBB"/>
    <w:rsid w:val="00F660B9"/>
    <w:rsid w:val="00F66668"/>
    <w:rsid w:val="00F66EBC"/>
    <w:rsid w:val="00F679A8"/>
    <w:rsid w:val="00F70E1B"/>
    <w:rsid w:val="00F714F3"/>
    <w:rsid w:val="00F72008"/>
    <w:rsid w:val="00F721F4"/>
    <w:rsid w:val="00F72B16"/>
    <w:rsid w:val="00F73CFA"/>
    <w:rsid w:val="00F74001"/>
    <w:rsid w:val="00F74317"/>
    <w:rsid w:val="00F74CB8"/>
    <w:rsid w:val="00F75CB3"/>
    <w:rsid w:val="00F765A3"/>
    <w:rsid w:val="00F8121E"/>
    <w:rsid w:val="00F817C9"/>
    <w:rsid w:val="00F8182D"/>
    <w:rsid w:val="00F81A20"/>
    <w:rsid w:val="00F81B29"/>
    <w:rsid w:val="00F81EE2"/>
    <w:rsid w:val="00F83BDB"/>
    <w:rsid w:val="00F83C71"/>
    <w:rsid w:val="00F845B5"/>
    <w:rsid w:val="00F8489D"/>
    <w:rsid w:val="00F8496B"/>
    <w:rsid w:val="00F84C9D"/>
    <w:rsid w:val="00F85589"/>
    <w:rsid w:val="00F86F58"/>
    <w:rsid w:val="00F9177B"/>
    <w:rsid w:val="00F91800"/>
    <w:rsid w:val="00F920FE"/>
    <w:rsid w:val="00F92323"/>
    <w:rsid w:val="00F943CC"/>
    <w:rsid w:val="00F9502A"/>
    <w:rsid w:val="00F952D5"/>
    <w:rsid w:val="00F95514"/>
    <w:rsid w:val="00F97033"/>
    <w:rsid w:val="00F9708F"/>
    <w:rsid w:val="00F97293"/>
    <w:rsid w:val="00F97A86"/>
    <w:rsid w:val="00FA00F6"/>
    <w:rsid w:val="00FA283F"/>
    <w:rsid w:val="00FA333A"/>
    <w:rsid w:val="00FA3668"/>
    <w:rsid w:val="00FA3793"/>
    <w:rsid w:val="00FA43E2"/>
    <w:rsid w:val="00FA5FFB"/>
    <w:rsid w:val="00FA698F"/>
    <w:rsid w:val="00FA6E6F"/>
    <w:rsid w:val="00FA6E7B"/>
    <w:rsid w:val="00FA7088"/>
    <w:rsid w:val="00FA77BF"/>
    <w:rsid w:val="00FA786D"/>
    <w:rsid w:val="00FB09B6"/>
    <w:rsid w:val="00FB0DE9"/>
    <w:rsid w:val="00FB1258"/>
    <w:rsid w:val="00FB1478"/>
    <w:rsid w:val="00FB168D"/>
    <w:rsid w:val="00FB3AF2"/>
    <w:rsid w:val="00FB3B11"/>
    <w:rsid w:val="00FB4994"/>
    <w:rsid w:val="00FB53D8"/>
    <w:rsid w:val="00FB6507"/>
    <w:rsid w:val="00FB676B"/>
    <w:rsid w:val="00FB6996"/>
    <w:rsid w:val="00FB7108"/>
    <w:rsid w:val="00FB743F"/>
    <w:rsid w:val="00FB7574"/>
    <w:rsid w:val="00FB76EA"/>
    <w:rsid w:val="00FC001D"/>
    <w:rsid w:val="00FC0BE3"/>
    <w:rsid w:val="00FC1427"/>
    <w:rsid w:val="00FC18FD"/>
    <w:rsid w:val="00FC1F79"/>
    <w:rsid w:val="00FC21F1"/>
    <w:rsid w:val="00FC2202"/>
    <w:rsid w:val="00FC2F68"/>
    <w:rsid w:val="00FC3C8B"/>
    <w:rsid w:val="00FC3D43"/>
    <w:rsid w:val="00FC3F1C"/>
    <w:rsid w:val="00FC40FD"/>
    <w:rsid w:val="00FC4607"/>
    <w:rsid w:val="00FC4E64"/>
    <w:rsid w:val="00FC5EF6"/>
    <w:rsid w:val="00FC630B"/>
    <w:rsid w:val="00FC6B79"/>
    <w:rsid w:val="00FC7EF9"/>
    <w:rsid w:val="00FD01C2"/>
    <w:rsid w:val="00FD0332"/>
    <w:rsid w:val="00FD0DCA"/>
    <w:rsid w:val="00FD1DEE"/>
    <w:rsid w:val="00FD2952"/>
    <w:rsid w:val="00FD33F0"/>
    <w:rsid w:val="00FD3BC5"/>
    <w:rsid w:val="00FD540A"/>
    <w:rsid w:val="00FD577B"/>
    <w:rsid w:val="00FD5F40"/>
    <w:rsid w:val="00FD601A"/>
    <w:rsid w:val="00FD756E"/>
    <w:rsid w:val="00FD7E22"/>
    <w:rsid w:val="00FE0470"/>
    <w:rsid w:val="00FE0A92"/>
    <w:rsid w:val="00FE1918"/>
    <w:rsid w:val="00FE1E55"/>
    <w:rsid w:val="00FE365E"/>
    <w:rsid w:val="00FE3922"/>
    <w:rsid w:val="00FE476A"/>
    <w:rsid w:val="00FE4DE4"/>
    <w:rsid w:val="00FE4E66"/>
    <w:rsid w:val="00FE5A4D"/>
    <w:rsid w:val="00FE5AD4"/>
    <w:rsid w:val="00FE5D43"/>
    <w:rsid w:val="00FE6182"/>
    <w:rsid w:val="00FE6544"/>
    <w:rsid w:val="00FE6B10"/>
    <w:rsid w:val="00FE723E"/>
    <w:rsid w:val="00FE772B"/>
    <w:rsid w:val="00FF0A1C"/>
    <w:rsid w:val="00FF0E5C"/>
    <w:rsid w:val="00FF10D6"/>
    <w:rsid w:val="00FF12B6"/>
    <w:rsid w:val="00FF16FC"/>
    <w:rsid w:val="00FF1C34"/>
    <w:rsid w:val="00FF2229"/>
    <w:rsid w:val="00FF2594"/>
    <w:rsid w:val="00FF387A"/>
    <w:rsid w:val="00FF3BE3"/>
    <w:rsid w:val="00FF3EA6"/>
    <w:rsid w:val="00FF41DD"/>
    <w:rsid w:val="00FF4E1B"/>
    <w:rsid w:val="00FF7226"/>
    <w:rsid w:val="01672303"/>
    <w:rsid w:val="016742BE"/>
    <w:rsid w:val="01D17E08"/>
    <w:rsid w:val="027E5C66"/>
    <w:rsid w:val="02F4EE5D"/>
    <w:rsid w:val="0440E758"/>
    <w:rsid w:val="0456CCE6"/>
    <w:rsid w:val="047E679E"/>
    <w:rsid w:val="04920071"/>
    <w:rsid w:val="04B4B961"/>
    <w:rsid w:val="069DA4B0"/>
    <w:rsid w:val="070A7512"/>
    <w:rsid w:val="07953F85"/>
    <w:rsid w:val="07BF14A0"/>
    <w:rsid w:val="07F6725C"/>
    <w:rsid w:val="0806D8AE"/>
    <w:rsid w:val="088C27D5"/>
    <w:rsid w:val="08DE7EE7"/>
    <w:rsid w:val="0931F91B"/>
    <w:rsid w:val="09614B8C"/>
    <w:rsid w:val="09FA7DA7"/>
    <w:rsid w:val="0A58657F"/>
    <w:rsid w:val="0B3DE43C"/>
    <w:rsid w:val="0B8D3AF6"/>
    <w:rsid w:val="0C2110C7"/>
    <w:rsid w:val="0D24D8A0"/>
    <w:rsid w:val="0D8AA51F"/>
    <w:rsid w:val="0E079DF6"/>
    <w:rsid w:val="0F870B2E"/>
    <w:rsid w:val="0FC0CF9D"/>
    <w:rsid w:val="106D1487"/>
    <w:rsid w:val="10C2054F"/>
    <w:rsid w:val="1120487E"/>
    <w:rsid w:val="11216F36"/>
    <w:rsid w:val="114F1E68"/>
    <w:rsid w:val="1175C5A7"/>
    <w:rsid w:val="12362631"/>
    <w:rsid w:val="12C02746"/>
    <w:rsid w:val="12CE4B3A"/>
    <w:rsid w:val="12DD0A07"/>
    <w:rsid w:val="137C1D20"/>
    <w:rsid w:val="137EC049"/>
    <w:rsid w:val="139914B0"/>
    <w:rsid w:val="1478F780"/>
    <w:rsid w:val="14A6EC95"/>
    <w:rsid w:val="14B9628D"/>
    <w:rsid w:val="14E5A1AC"/>
    <w:rsid w:val="15498F17"/>
    <w:rsid w:val="15578D90"/>
    <w:rsid w:val="15A8BB95"/>
    <w:rsid w:val="15BE254C"/>
    <w:rsid w:val="160DD5E5"/>
    <w:rsid w:val="164F73D0"/>
    <w:rsid w:val="168745C8"/>
    <w:rsid w:val="1786226B"/>
    <w:rsid w:val="17937F85"/>
    <w:rsid w:val="1834CEE0"/>
    <w:rsid w:val="183B90E3"/>
    <w:rsid w:val="188270D7"/>
    <w:rsid w:val="195446A3"/>
    <w:rsid w:val="1986884E"/>
    <w:rsid w:val="19CAF054"/>
    <w:rsid w:val="1AB9CA10"/>
    <w:rsid w:val="1AE361A2"/>
    <w:rsid w:val="1B015C57"/>
    <w:rsid w:val="1B78D63B"/>
    <w:rsid w:val="1BFC46E4"/>
    <w:rsid w:val="1C9C0142"/>
    <w:rsid w:val="1D46B6D2"/>
    <w:rsid w:val="1D7BC05C"/>
    <w:rsid w:val="1DE0F384"/>
    <w:rsid w:val="1DF2B376"/>
    <w:rsid w:val="1E3F3D90"/>
    <w:rsid w:val="1E580097"/>
    <w:rsid w:val="1E810921"/>
    <w:rsid w:val="1EDB571D"/>
    <w:rsid w:val="200FA234"/>
    <w:rsid w:val="206823B2"/>
    <w:rsid w:val="206A5D3B"/>
    <w:rsid w:val="20D14ABB"/>
    <w:rsid w:val="20D2FE21"/>
    <w:rsid w:val="21BBD964"/>
    <w:rsid w:val="22B5C93B"/>
    <w:rsid w:val="22DC2592"/>
    <w:rsid w:val="22F862D0"/>
    <w:rsid w:val="231CF472"/>
    <w:rsid w:val="23558616"/>
    <w:rsid w:val="23844A70"/>
    <w:rsid w:val="24126524"/>
    <w:rsid w:val="242B888D"/>
    <w:rsid w:val="2451ABAA"/>
    <w:rsid w:val="246CF7A0"/>
    <w:rsid w:val="249CAE9C"/>
    <w:rsid w:val="24F2D344"/>
    <w:rsid w:val="250F8015"/>
    <w:rsid w:val="2584DB3F"/>
    <w:rsid w:val="25967FFC"/>
    <w:rsid w:val="25C411DF"/>
    <w:rsid w:val="25E8817F"/>
    <w:rsid w:val="263544BC"/>
    <w:rsid w:val="26480824"/>
    <w:rsid w:val="26C67E04"/>
    <w:rsid w:val="27041953"/>
    <w:rsid w:val="2706C9CC"/>
    <w:rsid w:val="27B72967"/>
    <w:rsid w:val="27CABC29"/>
    <w:rsid w:val="28048CCB"/>
    <w:rsid w:val="284D5373"/>
    <w:rsid w:val="290A9B7E"/>
    <w:rsid w:val="29761281"/>
    <w:rsid w:val="2A7BA198"/>
    <w:rsid w:val="2AA04D23"/>
    <w:rsid w:val="2ADD1A5E"/>
    <w:rsid w:val="2AFC0CF4"/>
    <w:rsid w:val="2B50AA33"/>
    <w:rsid w:val="2C419CF4"/>
    <w:rsid w:val="2CBFDE99"/>
    <w:rsid w:val="2D22B2C2"/>
    <w:rsid w:val="2D64A3AE"/>
    <w:rsid w:val="2DA32466"/>
    <w:rsid w:val="2E551CC7"/>
    <w:rsid w:val="2E6F1A8B"/>
    <w:rsid w:val="2FC95424"/>
    <w:rsid w:val="30EC7BE3"/>
    <w:rsid w:val="312D7302"/>
    <w:rsid w:val="31B54FBD"/>
    <w:rsid w:val="31BBBA6F"/>
    <w:rsid w:val="31FBBE23"/>
    <w:rsid w:val="325630FC"/>
    <w:rsid w:val="339BD731"/>
    <w:rsid w:val="342EF31F"/>
    <w:rsid w:val="3461037F"/>
    <w:rsid w:val="34623FCE"/>
    <w:rsid w:val="34D1037D"/>
    <w:rsid w:val="34E505A2"/>
    <w:rsid w:val="35A11993"/>
    <w:rsid w:val="35F9762D"/>
    <w:rsid w:val="36AB489C"/>
    <w:rsid w:val="36B96FD2"/>
    <w:rsid w:val="37D4D9E7"/>
    <w:rsid w:val="3879F2DB"/>
    <w:rsid w:val="3A54110A"/>
    <w:rsid w:val="3A555929"/>
    <w:rsid w:val="3ADFF327"/>
    <w:rsid w:val="3B02857B"/>
    <w:rsid w:val="3BAB19D4"/>
    <w:rsid w:val="3C950A2D"/>
    <w:rsid w:val="3CD73CF3"/>
    <w:rsid w:val="3D0FF03E"/>
    <w:rsid w:val="3D1FA2FD"/>
    <w:rsid w:val="3DD22558"/>
    <w:rsid w:val="3E73FC27"/>
    <w:rsid w:val="3EB88C1D"/>
    <w:rsid w:val="3EE45B94"/>
    <w:rsid w:val="3F754904"/>
    <w:rsid w:val="3FA755EE"/>
    <w:rsid w:val="3FC41A27"/>
    <w:rsid w:val="3FD44E28"/>
    <w:rsid w:val="4073D742"/>
    <w:rsid w:val="40FFCC99"/>
    <w:rsid w:val="4142FF30"/>
    <w:rsid w:val="41D6DA91"/>
    <w:rsid w:val="421649F3"/>
    <w:rsid w:val="424ECA0D"/>
    <w:rsid w:val="428A4E7D"/>
    <w:rsid w:val="433E2655"/>
    <w:rsid w:val="434D797B"/>
    <w:rsid w:val="43912C4A"/>
    <w:rsid w:val="4472560F"/>
    <w:rsid w:val="458355AF"/>
    <w:rsid w:val="45FF9CC5"/>
    <w:rsid w:val="46BA0760"/>
    <w:rsid w:val="470A6E19"/>
    <w:rsid w:val="4720556C"/>
    <w:rsid w:val="475BB757"/>
    <w:rsid w:val="47BEF1F0"/>
    <w:rsid w:val="4854C35C"/>
    <w:rsid w:val="48C2B126"/>
    <w:rsid w:val="48FAF66B"/>
    <w:rsid w:val="4943C595"/>
    <w:rsid w:val="495AE483"/>
    <w:rsid w:val="49E2B788"/>
    <w:rsid w:val="4ABBDB6F"/>
    <w:rsid w:val="4B7D5C0D"/>
    <w:rsid w:val="4BEF0F7B"/>
    <w:rsid w:val="4C49DFE6"/>
    <w:rsid w:val="4D10F035"/>
    <w:rsid w:val="4D634C93"/>
    <w:rsid w:val="4DB49C2B"/>
    <w:rsid w:val="4DE2CE34"/>
    <w:rsid w:val="4E15102B"/>
    <w:rsid w:val="4E2E81FC"/>
    <w:rsid w:val="4E647A36"/>
    <w:rsid w:val="4E6A87EC"/>
    <w:rsid w:val="4EDF2A1E"/>
    <w:rsid w:val="4EE11EFE"/>
    <w:rsid w:val="4F83EF15"/>
    <w:rsid w:val="4F98D389"/>
    <w:rsid w:val="505B68F8"/>
    <w:rsid w:val="505C2CC6"/>
    <w:rsid w:val="50891254"/>
    <w:rsid w:val="51D34CFA"/>
    <w:rsid w:val="5273F323"/>
    <w:rsid w:val="529C9D4B"/>
    <w:rsid w:val="53124763"/>
    <w:rsid w:val="531ED927"/>
    <w:rsid w:val="53CD0E84"/>
    <w:rsid w:val="555F1AF7"/>
    <w:rsid w:val="5674951E"/>
    <w:rsid w:val="56FF9A35"/>
    <w:rsid w:val="572AFE07"/>
    <w:rsid w:val="5799E039"/>
    <w:rsid w:val="57B5B13C"/>
    <w:rsid w:val="581B085F"/>
    <w:rsid w:val="584B9330"/>
    <w:rsid w:val="58580A5A"/>
    <w:rsid w:val="585FCC7D"/>
    <w:rsid w:val="58684BDD"/>
    <w:rsid w:val="588FBAB4"/>
    <w:rsid w:val="59604CEB"/>
    <w:rsid w:val="5981DD6E"/>
    <w:rsid w:val="5A3743B8"/>
    <w:rsid w:val="5A900772"/>
    <w:rsid w:val="5A95A999"/>
    <w:rsid w:val="5AA12C15"/>
    <w:rsid w:val="5B287EB3"/>
    <w:rsid w:val="5C472E61"/>
    <w:rsid w:val="5D3E55EB"/>
    <w:rsid w:val="5E4D407A"/>
    <w:rsid w:val="5E983E60"/>
    <w:rsid w:val="5ECCDD1C"/>
    <w:rsid w:val="5F827381"/>
    <w:rsid w:val="5FA7143E"/>
    <w:rsid w:val="5FEB26EB"/>
    <w:rsid w:val="602E7709"/>
    <w:rsid w:val="6056559E"/>
    <w:rsid w:val="60B3C225"/>
    <w:rsid w:val="6142B76C"/>
    <w:rsid w:val="616B5ED0"/>
    <w:rsid w:val="61725716"/>
    <w:rsid w:val="6194D672"/>
    <w:rsid w:val="6330A6D3"/>
    <w:rsid w:val="634F0510"/>
    <w:rsid w:val="63BA468F"/>
    <w:rsid w:val="63BF6B40"/>
    <w:rsid w:val="640FF196"/>
    <w:rsid w:val="64343844"/>
    <w:rsid w:val="6498DCDA"/>
    <w:rsid w:val="663695C9"/>
    <w:rsid w:val="66E2A719"/>
    <w:rsid w:val="6727A1C8"/>
    <w:rsid w:val="6894AF53"/>
    <w:rsid w:val="69C3B3A5"/>
    <w:rsid w:val="69E11024"/>
    <w:rsid w:val="69E4C91B"/>
    <w:rsid w:val="6AE572CF"/>
    <w:rsid w:val="6B604445"/>
    <w:rsid w:val="6B684AD2"/>
    <w:rsid w:val="6BA2D05E"/>
    <w:rsid w:val="6C6DB52B"/>
    <w:rsid w:val="6D24001F"/>
    <w:rsid w:val="6D4593DB"/>
    <w:rsid w:val="6D489379"/>
    <w:rsid w:val="6E02A47B"/>
    <w:rsid w:val="6E0E4C2F"/>
    <w:rsid w:val="6E26DF60"/>
    <w:rsid w:val="6EF59EB1"/>
    <w:rsid w:val="6F14ED31"/>
    <w:rsid w:val="6F1C47E2"/>
    <w:rsid w:val="6FB7F7B9"/>
    <w:rsid w:val="6FC0C4D8"/>
    <w:rsid w:val="6FE79B3C"/>
    <w:rsid w:val="6FED9FBF"/>
    <w:rsid w:val="6FFE8D9C"/>
    <w:rsid w:val="70242F9E"/>
    <w:rsid w:val="708C5A3E"/>
    <w:rsid w:val="70E20267"/>
    <w:rsid w:val="7113878C"/>
    <w:rsid w:val="713B7B79"/>
    <w:rsid w:val="715D010D"/>
    <w:rsid w:val="71AB544B"/>
    <w:rsid w:val="72142538"/>
    <w:rsid w:val="72282A9F"/>
    <w:rsid w:val="72F0FE79"/>
    <w:rsid w:val="72F8659A"/>
    <w:rsid w:val="72FBAD8B"/>
    <w:rsid w:val="732BF4FB"/>
    <w:rsid w:val="74036F58"/>
    <w:rsid w:val="74524994"/>
    <w:rsid w:val="7456F8C6"/>
    <w:rsid w:val="75C86490"/>
    <w:rsid w:val="75CDABEF"/>
    <w:rsid w:val="76D85133"/>
    <w:rsid w:val="76DF9950"/>
    <w:rsid w:val="777A2591"/>
    <w:rsid w:val="77F55302"/>
    <w:rsid w:val="787B69B1"/>
    <w:rsid w:val="78B09385"/>
    <w:rsid w:val="78C54F99"/>
    <w:rsid w:val="78DE082B"/>
    <w:rsid w:val="79224619"/>
    <w:rsid w:val="794FB628"/>
    <w:rsid w:val="7B111AEE"/>
    <w:rsid w:val="7B7D8610"/>
    <w:rsid w:val="7B9F04DB"/>
    <w:rsid w:val="7BD258F3"/>
    <w:rsid w:val="7C151DDF"/>
    <w:rsid w:val="7C3914CB"/>
    <w:rsid w:val="7C99E6D9"/>
    <w:rsid w:val="7CC2CFD8"/>
    <w:rsid w:val="7D128A1A"/>
    <w:rsid w:val="7D3522FB"/>
    <w:rsid w:val="7DDEB11B"/>
    <w:rsid w:val="7DE98F32"/>
    <w:rsid w:val="7E26509A"/>
    <w:rsid w:val="7E59CB61"/>
    <w:rsid w:val="7E88F7DA"/>
    <w:rsid w:val="7E8C729C"/>
    <w:rsid w:val="7F372307"/>
    <w:rsid w:val="7FA7F9D1"/>
    <w:rsid w:val="7FC1F3C8"/>
    <w:rsid w:val="7FD5550B"/>
    <w:rsid w:val="7FF0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6CDBD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417"/>
  </w:style>
  <w:style w:type="paragraph" w:styleId="Nagwek1">
    <w:name w:val="heading 1"/>
    <w:basedOn w:val="Normalny"/>
    <w:next w:val="Normalny"/>
    <w:link w:val="Nagwek1Znak"/>
    <w:uiPriority w:val="9"/>
    <w:qFormat/>
    <w:rsid w:val="00F72008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502A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502A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008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008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008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502A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502A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502A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F72008"/>
    <w:pPr>
      <w:ind w:left="720"/>
      <w:contextualSpacing/>
    </w:pPr>
  </w:style>
  <w:style w:type="paragraph" w:styleId="Bezodstpw">
    <w:name w:val="No Spacing"/>
    <w:uiPriority w:val="1"/>
    <w:qFormat/>
    <w:rsid w:val="00F7200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F720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720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0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1Znak">
    <w:name w:val="Nagłówek 1 Znak"/>
    <w:basedOn w:val="Domylnaczcionkaakapitu"/>
    <w:link w:val="Nagwek1"/>
    <w:uiPriority w:val="9"/>
    <w:rsid w:val="00F720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F52922"/>
    <w:pPr>
      <w:tabs>
        <w:tab w:val="left" w:pos="880"/>
        <w:tab w:val="right" w:leader="dot" w:pos="9062"/>
      </w:tabs>
      <w:spacing w:after="10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72008"/>
    <w:pPr>
      <w:numPr>
        <w:numId w:val="2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72008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72008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C29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29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908"/>
    <w:rPr>
      <w:vertAlign w:val="superscript"/>
    </w:rPr>
  </w:style>
  <w:style w:type="paragraph" w:customStyle="1" w:styleId="Styl4">
    <w:name w:val="Styl4"/>
    <w:basedOn w:val="Normalny"/>
    <w:rsid w:val="00B94499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F950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9502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502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50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50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3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3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0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BD8"/>
  </w:style>
  <w:style w:type="paragraph" w:styleId="Stopka">
    <w:name w:val="footer"/>
    <w:basedOn w:val="Normalny"/>
    <w:link w:val="Stopka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BD8"/>
  </w:style>
  <w:style w:type="paragraph" w:styleId="Tytu">
    <w:name w:val="Title"/>
    <w:basedOn w:val="Normalny"/>
    <w:next w:val="Normalny"/>
    <w:link w:val="TytuZnak"/>
    <w:uiPriority w:val="10"/>
    <w:qFormat/>
    <w:rsid w:val="00AA1C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1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4">
    <w:name w:val="toc 4"/>
    <w:basedOn w:val="Normalny"/>
    <w:next w:val="Normalny"/>
    <w:autoRedefine/>
    <w:uiPriority w:val="39"/>
    <w:unhideWhenUsed/>
    <w:rsid w:val="003D010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D010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D010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D010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D010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D0102"/>
    <w:pPr>
      <w:spacing w:after="100"/>
      <w:ind w:left="1760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3D01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102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59"/>
    <w:rsid w:val="00D41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3F3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C182B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1C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1C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1CD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01C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76D0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62BA"/>
    <w:rPr>
      <w:color w:val="808080"/>
    </w:rPr>
  </w:style>
  <w:style w:type="paragraph" w:customStyle="1" w:styleId="Style5">
    <w:name w:val="Style5"/>
    <w:basedOn w:val="Normalny"/>
    <w:uiPriority w:val="99"/>
    <w:rsid w:val="004E1920"/>
    <w:pPr>
      <w:widowControl w:val="0"/>
      <w:autoSpaceDE w:val="0"/>
      <w:autoSpaceDN w:val="0"/>
      <w:adjustRightInd w:val="0"/>
      <w:spacing w:after="0" w:line="322" w:lineRule="exact"/>
      <w:ind w:hanging="418"/>
      <w:jc w:val="both"/>
    </w:pPr>
    <w:rPr>
      <w:rFonts w:ascii="Cambria" w:eastAsiaTheme="minorEastAsia" w:hAnsi="Cambria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4E1920"/>
    <w:rPr>
      <w:rFonts w:ascii="Cambria" w:hAnsi="Cambria" w:cs="Cambria"/>
      <w:sz w:val="20"/>
      <w:szCs w:val="20"/>
    </w:rPr>
  </w:style>
  <w:style w:type="character" w:customStyle="1" w:styleId="AkapitzlistZnak">
    <w:name w:val="Akapit z listą Znak"/>
    <w:aliases w:val="lp1 Znak,Preambuła Znak,Tytuły Znak"/>
    <w:basedOn w:val="Domylnaczcionkaakapitu"/>
    <w:link w:val="Akapitzlist"/>
    <w:uiPriority w:val="34"/>
    <w:locked/>
    <w:rsid w:val="00941824"/>
  </w:style>
  <w:style w:type="character" w:customStyle="1" w:styleId="articletitle">
    <w:name w:val="articletitle"/>
    <w:basedOn w:val="Domylnaczcionkaakapitu"/>
    <w:rsid w:val="00CB1F4B"/>
  </w:style>
  <w:style w:type="character" w:customStyle="1" w:styleId="footnote">
    <w:name w:val="footnote"/>
    <w:basedOn w:val="Domylnaczcionkaakapitu"/>
    <w:rsid w:val="00BF2559"/>
  </w:style>
  <w:style w:type="character" w:customStyle="1" w:styleId="alb">
    <w:name w:val="a_lb"/>
    <w:basedOn w:val="Domylnaczcionkaakapitu"/>
    <w:rsid w:val="00C85F26"/>
  </w:style>
  <w:style w:type="character" w:customStyle="1" w:styleId="alb-s">
    <w:name w:val="a_lb-s"/>
    <w:basedOn w:val="Domylnaczcionkaakapitu"/>
    <w:rsid w:val="00C85F26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2A3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uiPriority w:val="39"/>
    <w:rsid w:val="00E0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160C28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E1B72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041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2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8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0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2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5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8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8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2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24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2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4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6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0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7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7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18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41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19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6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2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3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4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45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7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1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7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2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9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4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3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6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9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0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9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5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7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4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2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8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8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5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0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5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6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przetargi@ncbr.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B5001-0BF5-4AC0-A765-97BD81428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13648</Words>
  <Characters>81890</Characters>
  <Application>Microsoft Office Word</Application>
  <DocSecurity>0</DocSecurity>
  <Lines>682</Lines>
  <Paragraphs>190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2021-03-01T12:56:00Z</dcterms:created>
  <dcterms:modified xsi:type="dcterms:W3CDTF">2021-03-18T16:50:00Z</dcterms:modified>
</cp:coreProperties>
</file>